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262FB8DD"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7216"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164E93" w:rsidRPr="00A539C6">
        <w:rPr>
          <w:w w:val="115"/>
          <w:u w:val="thick"/>
        </w:rPr>
        <w:t>N0</w:t>
      </w:r>
      <w:r w:rsidR="00164E93">
        <w:rPr>
          <w:w w:val="115"/>
          <w:u w:val="thick"/>
        </w:rPr>
        <w:t>14</w:t>
      </w:r>
      <w:r w:rsidR="004320B3">
        <w:rPr>
          <w:w w:val="115"/>
          <w:u w:val="thick"/>
        </w:rPr>
        <w:t>95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8F494C0" w:rsidR="00CB798F" w:rsidRPr="004F5473" w:rsidRDefault="00C569D6">
      <w:pPr>
        <w:spacing w:before="3"/>
        <w:rPr>
          <w:b/>
          <w:sz w:val="23"/>
        </w:rPr>
      </w:pPr>
      <w:r>
        <w:rPr>
          <w:noProof/>
        </w:rPr>
        <mc:AlternateContent>
          <mc:Choice Requires="wps">
            <w:drawing>
              <wp:anchor distT="0" distB="0" distL="0" distR="0" simplePos="0" relativeHeight="251658240" behindDoc="1" locked="0" layoutInCell="1" allowOverlap="1" wp14:anchorId="7F04B14F" wp14:editId="5B495FFF">
                <wp:simplePos x="0" y="0"/>
                <wp:positionH relativeFrom="page">
                  <wp:posOffset>706120</wp:posOffset>
                </wp:positionH>
                <wp:positionV relativeFrom="paragraph">
                  <wp:posOffset>199390</wp:posOffset>
                </wp:positionV>
                <wp:extent cx="6155055" cy="829310"/>
                <wp:effectExtent l="0" t="0" r="0" b="8890"/>
                <wp:wrapTopAndBottom/>
                <wp:docPr id="115725140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4B14F"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24C4B0F3"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164E93">
        <w:rPr>
          <w:w w:val="125"/>
        </w:rPr>
        <w:t>5</w:t>
      </w:r>
      <w:r w:rsidRPr="004F5473">
        <w:rPr>
          <w:w w:val="125"/>
        </w:rPr>
        <w:t>-</w:t>
      </w:r>
      <w:r w:rsidR="004320B3">
        <w:rPr>
          <w:w w:val="125"/>
        </w:rPr>
        <w:t>04</w:t>
      </w:r>
      <w:r w:rsidRPr="004F5473">
        <w:rPr>
          <w:w w:val="125"/>
        </w:rPr>
        <w:t>-</w:t>
      </w:r>
      <w:r w:rsidR="004320B3">
        <w:rPr>
          <w:w w:val="125"/>
        </w:rPr>
        <w:t>09</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7F448E41"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164E93">
        <w:rPr>
          <w:w w:val="120"/>
        </w:rPr>
        <w:t>5</w:t>
      </w:r>
      <w:r w:rsidRPr="004F5473">
        <w:rPr>
          <w:w w:val="120"/>
        </w:rPr>
        <w:t>-</w:t>
      </w:r>
      <w:r w:rsidR="00164E93">
        <w:rPr>
          <w:w w:val="120"/>
        </w:rPr>
        <w:t>0</w:t>
      </w:r>
      <w:r w:rsidR="004320B3">
        <w:rPr>
          <w:w w:val="120"/>
        </w:rPr>
        <w:t>4</w:t>
      </w:r>
      <w:r w:rsidRPr="004F5473">
        <w:rPr>
          <w:w w:val="120"/>
        </w:rPr>
        <w:t>-</w:t>
      </w:r>
      <w:r w:rsidR="004320B3">
        <w:rPr>
          <w:w w:val="120"/>
        </w:rPr>
        <w:t>09</w:t>
      </w:r>
    </w:p>
    <w:p w14:paraId="3E415049" w14:textId="77777777" w:rsidR="00CB798F" w:rsidRPr="004F5473" w:rsidRDefault="00CB798F">
      <w:pPr>
        <w:spacing w:before="1"/>
        <w:rPr>
          <w:sz w:val="36"/>
        </w:rPr>
      </w:pPr>
    </w:p>
    <w:p w14:paraId="6AB1DF60" w14:textId="40D34E3B"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095953">
        <w:rPr>
          <w:noProof/>
          <w:w w:val="120"/>
        </w:rPr>
        <w:t>32</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21596559"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4791587D"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164E93">
        <w:rPr>
          <w:rFonts w:ascii="Times New Roman" w:eastAsia="SimSun" w:hAnsi="Times New Roman" w:cs="Times New Roman"/>
          <w:b/>
          <w:sz w:val="48"/>
          <w:lang w:val="en-GB" w:eastAsia="zh-CN"/>
        </w:rPr>
        <w:t>14</w:t>
      </w:r>
      <w:r w:rsidR="004320B3">
        <w:rPr>
          <w:rFonts w:ascii="Times New Roman" w:eastAsia="SimSun" w:hAnsi="Times New Roman" w:cs="Times New Roman"/>
          <w:b/>
          <w:sz w:val="48"/>
          <w:lang w:val="en-GB" w:eastAsia="zh-CN"/>
        </w:rPr>
        <w:t>95</w:t>
      </w:r>
    </w:p>
    <w:p w14:paraId="1E14C2FC" w14:textId="4D9A5086" w:rsidR="00385C5D" w:rsidRPr="003226C8" w:rsidRDefault="004320B3"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164E93" w:rsidRPr="003226C8">
        <w:rPr>
          <w:rFonts w:ascii="Times New Roman" w:eastAsia="SimSun" w:hAnsi="Times New Roman" w:cs="Times New Roman"/>
          <w:b/>
          <w:sz w:val="28"/>
          <w:lang w:val="en-GB" w:eastAsia="zh-CN"/>
        </w:rPr>
        <w:t xml:space="preserve"> </w:t>
      </w:r>
      <w:r w:rsidR="00385C5D" w:rsidRPr="003226C8">
        <w:rPr>
          <w:rFonts w:ascii="Times New Roman" w:eastAsia="SimSun" w:hAnsi="Times New Roman" w:cs="Times New Roman"/>
          <w:b/>
          <w:sz w:val="28"/>
          <w:lang w:val="en-GB" w:eastAsia="zh-CN"/>
        </w:rPr>
        <w:t xml:space="preserve">– </w:t>
      </w:r>
      <w:r w:rsidR="00164E93">
        <w:rPr>
          <w:rFonts w:ascii="Times New Roman" w:eastAsia="SimSun" w:hAnsi="Times New Roman" w:cs="Times New Roman"/>
          <w:b/>
          <w:sz w:val="28"/>
          <w:lang w:val="en-GB" w:eastAsia="zh-CN"/>
        </w:rPr>
        <w:t>January</w:t>
      </w:r>
      <w:r w:rsidR="00164E93" w:rsidRPr="003226C8">
        <w:rPr>
          <w:rFonts w:ascii="Times New Roman" w:eastAsia="SimSun" w:hAnsi="Times New Roman" w:cs="Times New Roman"/>
          <w:b/>
          <w:sz w:val="28"/>
          <w:lang w:val="en-GB" w:eastAsia="zh-CN"/>
        </w:rPr>
        <w:t xml:space="preserve"> 202</w:t>
      </w:r>
      <w:r>
        <w:rPr>
          <w:rFonts w:ascii="Times New Roman" w:eastAsia="SimSun" w:hAnsi="Times New Roman" w:cs="Times New Roman"/>
          <w:b/>
          <w:sz w:val="28"/>
          <w:lang w:val="en-GB" w:eastAsia="zh-CN"/>
        </w:rPr>
        <w:t>5</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69F38CDB" w:rsidR="004D5A86" w:rsidRDefault="001A3252" w:rsidP="00826CDB">
            <w:pPr>
              <w:tabs>
                <w:tab w:val="left" w:pos="2880"/>
              </w:tabs>
              <w:ind w:right="-20"/>
              <w:rPr>
                <w:rFonts w:eastAsia="Times New Roman"/>
                <w:b/>
                <w:bCs/>
              </w:rPr>
            </w:pPr>
            <w:r>
              <w:rPr>
                <w:b/>
              </w:rPr>
              <w:t>2</w:t>
            </w:r>
            <w:r w:rsidR="004320B3">
              <w:rPr>
                <w:b/>
              </w:rPr>
              <w:t>5031</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67E11ED5" w14:textId="4C77E669" w:rsidR="0090464E" w:rsidRDefault="00634ECB">
          <w:pPr>
            <w:pStyle w:val="TOC1"/>
            <w:rPr>
              <w:ins w:id="1" w:author="Thomas Stockhammer (25/04/08)" w:date="2025-04-09T13:48:00Z" w16du:dateUtc="2025-04-09T11:48:00Z"/>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ins w:id="2" w:author="Thomas Stockhammer (25/04/08)" w:date="2025-04-09T13:48:00Z" w16du:dateUtc="2025-04-09T11:48:00Z">
            <w:r w:rsidR="0090464E" w:rsidRPr="00355079">
              <w:rPr>
                <w:rStyle w:val="Hyperlink"/>
                <w:noProof/>
              </w:rPr>
              <w:fldChar w:fldCharType="begin"/>
            </w:r>
            <w:r w:rsidR="0090464E" w:rsidRPr="00355079">
              <w:rPr>
                <w:rStyle w:val="Hyperlink"/>
                <w:noProof/>
              </w:rPr>
              <w:instrText xml:space="preserve"> </w:instrText>
            </w:r>
            <w:r w:rsidR="0090464E">
              <w:rPr>
                <w:noProof/>
              </w:rPr>
              <w:instrText>HYPERLINK \l "_Toc195098955"</w:instrText>
            </w:r>
            <w:r w:rsidR="0090464E" w:rsidRPr="00355079">
              <w:rPr>
                <w:rStyle w:val="Hyperlink"/>
                <w:noProof/>
              </w:rPr>
              <w:instrText xml:space="preserve"> </w:instrText>
            </w:r>
            <w:r w:rsidR="0090464E" w:rsidRPr="00355079">
              <w:rPr>
                <w:rStyle w:val="Hyperlink"/>
                <w:noProof/>
              </w:rPr>
            </w:r>
            <w:r w:rsidR="0090464E" w:rsidRPr="00355079">
              <w:rPr>
                <w:rStyle w:val="Hyperlink"/>
                <w:noProof/>
              </w:rPr>
              <w:fldChar w:fldCharType="separate"/>
            </w:r>
            <w:r w:rsidR="0090464E" w:rsidRPr="00355079">
              <w:rPr>
                <w:rStyle w:val="Hyperlink"/>
                <w:noProof/>
              </w:rPr>
              <w:t>1</w:t>
            </w:r>
            <w:r w:rsidR="0090464E">
              <w:rPr>
                <w:rFonts w:asciiTheme="minorHAnsi" w:eastAsiaTheme="minorEastAsia" w:hAnsiTheme="minorHAnsi" w:cstheme="minorBidi"/>
                <w:noProof/>
                <w:kern w:val="2"/>
                <w14:ligatures w14:val="standardContextual"/>
              </w:rPr>
              <w:tab/>
            </w:r>
            <w:r w:rsidR="0090464E" w:rsidRPr="00355079">
              <w:rPr>
                <w:rStyle w:val="Hyperlink"/>
                <w:noProof/>
              </w:rPr>
              <w:t>Scope</w:t>
            </w:r>
            <w:r w:rsidR="0090464E">
              <w:rPr>
                <w:noProof/>
                <w:webHidden/>
              </w:rPr>
              <w:tab/>
            </w:r>
            <w:r w:rsidR="0090464E">
              <w:rPr>
                <w:noProof/>
                <w:webHidden/>
              </w:rPr>
              <w:fldChar w:fldCharType="begin"/>
            </w:r>
            <w:r w:rsidR="0090464E">
              <w:rPr>
                <w:noProof/>
                <w:webHidden/>
              </w:rPr>
              <w:instrText xml:space="preserve"> PAGEREF _Toc195098955 \h </w:instrText>
            </w:r>
            <w:r w:rsidR="0090464E">
              <w:rPr>
                <w:noProof/>
                <w:webHidden/>
              </w:rPr>
            </w:r>
          </w:ins>
          <w:r w:rsidR="0090464E">
            <w:rPr>
              <w:noProof/>
              <w:webHidden/>
            </w:rPr>
            <w:fldChar w:fldCharType="separate"/>
          </w:r>
          <w:ins w:id="3" w:author="Thomas Stockhammer (25/04/08)" w:date="2025-04-09T13:48:00Z" w16du:dateUtc="2025-04-09T11:48:00Z">
            <w:r w:rsidR="0090464E">
              <w:rPr>
                <w:noProof/>
                <w:webHidden/>
              </w:rPr>
              <w:t>5</w:t>
            </w:r>
            <w:r w:rsidR="0090464E">
              <w:rPr>
                <w:noProof/>
                <w:webHidden/>
              </w:rPr>
              <w:fldChar w:fldCharType="end"/>
            </w:r>
            <w:r w:rsidR="0090464E" w:rsidRPr="00355079">
              <w:rPr>
                <w:rStyle w:val="Hyperlink"/>
                <w:noProof/>
              </w:rPr>
              <w:fldChar w:fldCharType="end"/>
            </w:r>
          </w:ins>
        </w:p>
        <w:p w14:paraId="4268C418" w14:textId="37B09AF2" w:rsidR="0090464E" w:rsidRDefault="0090464E">
          <w:pPr>
            <w:pStyle w:val="TOC1"/>
            <w:rPr>
              <w:ins w:id="4" w:author="Thomas Stockhammer (25/04/08)" w:date="2025-04-09T13:48:00Z" w16du:dateUtc="2025-04-09T11:48:00Z"/>
              <w:rFonts w:asciiTheme="minorHAnsi" w:eastAsiaTheme="minorEastAsia" w:hAnsiTheme="minorHAnsi" w:cstheme="minorBidi"/>
              <w:noProof/>
              <w:kern w:val="2"/>
              <w14:ligatures w14:val="standardContextual"/>
            </w:rPr>
          </w:pPr>
          <w:ins w:id="5"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"_Toc195098956"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2</w:t>
            </w:r>
            <w:r>
              <w:rPr>
                <w:rFonts w:asciiTheme="minorHAnsi" w:eastAsiaTheme="minorEastAsia" w:hAnsiTheme="minorHAnsi" w:cstheme="minorBidi"/>
                <w:noProof/>
                <w:kern w:val="2"/>
                <w14:ligatures w14:val="standardContextual"/>
              </w:rPr>
              <w:tab/>
            </w:r>
            <w:r w:rsidRPr="00355079">
              <w:rPr>
                <w:rStyle w:val="Hyperlink"/>
                <w:noProof/>
              </w:rPr>
              <w:t>Time Plans and Projects</w:t>
            </w:r>
            <w:r>
              <w:rPr>
                <w:noProof/>
                <w:webHidden/>
              </w:rPr>
              <w:tab/>
            </w:r>
            <w:r>
              <w:rPr>
                <w:noProof/>
                <w:webHidden/>
              </w:rPr>
              <w:fldChar w:fldCharType="begin"/>
            </w:r>
            <w:r>
              <w:rPr>
                <w:noProof/>
                <w:webHidden/>
              </w:rPr>
              <w:instrText xml:space="preserve"> PAGEREF _Toc195098956 \h </w:instrText>
            </w:r>
            <w:r>
              <w:rPr>
                <w:noProof/>
                <w:webHidden/>
              </w:rPr>
            </w:r>
          </w:ins>
          <w:r>
            <w:rPr>
              <w:noProof/>
              <w:webHidden/>
            </w:rPr>
            <w:fldChar w:fldCharType="separate"/>
          </w:r>
          <w:ins w:id="6" w:author="Thomas Stockhammer (25/04/08)" w:date="2025-04-09T13:48:00Z" w16du:dateUtc="2025-04-09T11:48:00Z">
            <w:r>
              <w:rPr>
                <w:noProof/>
                <w:webHidden/>
              </w:rPr>
              <w:t>5</w:t>
            </w:r>
            <w:r>
              <w:rPr>
                <w:noProof/>
                <w:webHidden/>
              </w:rPr>
              <w:fldChar w:fldCharType="end"/>
            </w:r>
            <w:r w:rsidRPr="00355079">
              <w:rPr>
                <w:rStyle w:val="Hyperlink"/>
                <w:noProof/>
              </w:rPr>
              <w:fldChar w:fldCharType="end"/>
            </w:r>
          </w:ins>
        </w:p>
        <w:p w14:paraId="4837AA14" w14:textId="6556A173" w:rsidR="0090464E" w:rsidRDefault="0090464E">
          <w:pPr>
            <w:pStyle w:val="TOC1"/>
            <w:rPr>
              <w:ins w:id="7" w:author="Thomas Stockhammer (25/04/08)" w:date="2025-04-09T13:48:00Z" w16du:dateUtc="2025-04-09T11:48:00Z"/>
              <w:rFonts w:asciiTheme="minorHAnsi" w:eastAsiaTheme="minorEastAsia" w:hAnsiTheme="minorHAnsi" w:cstheme="minorBidi"/>
              <w:noProof/>
              <w:kern w:val="2"/>
              <w14:ligatures w14:val="standardContextual"/>
            </w:rPr>
          </w:pPr>
          <w:ins w:id="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"_Toc195098957"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w:t>
            </w:r>
            <w:r>
              <w:rPr>
                <w:rFonts w:asciiTheme="minorHAnsi" w:eastAsiaTheme="minorEastAsia" w:hAnsiTheme="minorHAnsi" w:cstheme="minorBidi"/>
                <w:noProof/>
                <w:kern w:val="2"/>
                <w14:ligatures w14:val="standardContextual"/>
              </w:rPr>
              <w:tab/>
            </w:r>
            <w:r w:rsidRPr="00355079">
              <w:rPr>
                <w:rStyle w:val="Hyperlink"/>
                <w:noProof/>
              </w:rPr>
              <w:t>Extending Khronos glTF2.0</w:t>
            </w:r>
            <w:r>
              <w:rPr>
                <w:noProof/>
                <w:webHidden/>
              </w:rPr>
              <w:tab/>
            </w:r>
            <w:r>
              <w:rPr>
                <w:noProof/>
                <w:webHidden/>
              </w:rPr>
              <w:fldChar w:fldCharType="begin"/>
            </w:r>
            <w:r>
              <w:rPr>
                <w:noProof/>
                <w:webHidden/>
              </w:rPr>
              <w:instrText xml:space="preserve"> PAGEREF _Toc195098957 \h </w:instrText>
            </w:r>
            <w:r>
              <w:rPr>
                <w:noProof/>
                <w:webHidden/>
              </w:rPr>
            </w:r>
          </w:ins>
          <w:r>
            <w:rPr>
              <w:noProof/>
              <w:webHidden/>
            </w:rPr>
            <w:fldChar w:fldCharType="separate"/>
          </w:r>
          <w:ins w:id="9" w:author="Thomas Stockhammer (25/04/08)" w:date="2025-04-09T13:48:00Z" w16du:dateUtc="2025-04-09T11:48:00Z">
            <w:r>
              <w:rPr>
                <w:noProof/>
                <w:webHidden/>
              </w:rPr>
              <w:t>7</w:t>
            </w:r>
            <w:r>
              <w:rPr>
                <w:noProof/>
                <w:webHidden/>
              </w:rPr>
              <w:fldChar w:fldCharType="end"/>
            </w:r>
            <w:r w:rsidRPr="00355079">
              <w:rPr>
                <w:rStyle w:val="Hyperlink"/>
                <w:noProof/>
              </w:rPr>
              <w:fldChar w:fldCharType="end"/>
            </w:r>
          </w:ins>
        </w:p>
        <w:p w14:paraId="1A84A78C" w14:textId="34E2E122" w:rsidR="0090464E" w:rsidRDefault="0090464E">
          <w:pPr>
            <w:pStyle w:val="TOC2"/>
            <w:rPr>
              <w:ins w:id="10" w:author="Thomas Stockhammer (25/04/08)" w:date="2025-04-09T13:48:00Z" w16du:dateUtc="2025-04-09T11:48:00Z"/>
              <w:rFonts w:asciiTheme="minorHAnsi" w:eastAsiaTheme="minorEastAsia" w:hAnsiTheme="minorHAnsi" w:cstheme="minorBidi"/>
              <w:noProof/>
              <w:kern w:val="2"/>
              <w14:ligatures w14:val="standardContextual"/>
            </w:rPr>
          </w:pPr>
          <w:ins w:id="11"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"_Toc195098958"</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3.1</w:t>
            </w:r>
            <w:r>
              <w:rPr>
                <w:rFonts w:asciiTheme="minorHAnsi" w:eastAsiaTheme="minorEastAsia" w:hAnsiTheme="minorHAnsi" w:cstheme="minorBidi"/>
                <w:noProof/>
                <w:kern w:val="2"/>
                <w14:ligatures w14:val="standardContextual"/>
              </w:rPr>
              <w:tab/>
            </w:r>
            <w:r w:rsidRPr="00355079">
              <w:rPr>
                <w:rStyle w:val="Hyperlink"/>
                <w:noProof/>
              </w:rPr>
              <w:t>General</w:t>
            </w:r>
            <w:r>
              <w:rPr>
                <w:noProof/>
                <w:webHidden/>
              </w:rPr>
              <w:tab/>
            </w:r>
            <w:r>
              <w:rPr>
                <w:noProof/>
                <w:webHidden/>
              </w:rPr>
              <w:fldChar w:fldCharType="begin"/>
            </w:r>
            <w:r>
              <w:rPr>
                <w:noProof/>
                <w:webHidden/>
              </w:rPr>
              <w:instrText xml:space="preserve"> PAGEREF _Toc195098958 \h </w:instrText>
            </w:r>
            <w:r>
              <w:rPr>
                <w:noProof/>
                <w:webHidden/>
              </w:rPr>
            </w:r>
          </w:ins>
          <w:r>
            <w:rPr>
              <w:noProof/>
              <w:webHidden/>
            </w:rPr>
            <w:fldChar w:fldCharType="separate"/>
          </w:r>
          <w:ins w:id="12" w:author="Thomas Stockhammer (25/04/08)" w:date="2025-04-09T13:48:00Z" w16du:dateUtc="2025-04-09T11:48:00Z">
            <w:r>
              <w:rPr>
                <w:noProof/>
                <w:webHidden/>
              </w:rPr>
              <w:t>7</w:t>
            </w:r>
            <w:r>
              <w:rPr>
                <w:noProof/>
                <w:webHidden/>
              </w:rPr>
              <w:fldChar w:fldCharType="end"/>
            </w:r>
            <w:r w:rsidRPr="00355079">
              <w:rPr>
                <w:rStyle w:val="Hyperlink"/>
                <w:noProof/>
              </w:rPr>
              <w:fldChar w:fldCharType="end"/>
            </w:r>
          </w:ins>
        </w:p>
        <w:p w14:paraId="6E1C5703" w14:textId="3E26DB4C" w:rsidR="0090464E" w:rsidRDefault="0090464E">
          <w:pPr>
            <w:pStyle w:val="TOC2"/>
            <w:rPr>
              <w:ins w:id="13" w:author="Thomas Stockhammer (25/04/08)" w:date="2025-04-09T13:48:00Z" w16du:dateUtc="2025-04-09T11:48:00Z"/>
              <w:rFonts w:asciiTheme="minorHAnsi" w:eastAsiaTheme="minorEastAsia" w:hAnsiTheme="minorHAnsi" w:cstheme="minorBidi"/>
              <w:noProof/>
              <w:kern w:val="2"/>
              <w14:ligatures w14:val="standardContextual"/>
            </w:rPr>
          </w:pPr>
          <w:ins w:id="14"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"_Toc195098959"</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3.2</w:t>
            </w:r>
            <w:r>
              <w:rPr>
                <w:rFonts w:asciiTheme="minorHAnsi" w:eastAsiaTheme="minorEastAsia" w:hAnsiTheme="minorHAnsi" w:cstheme="minorBidi"/>
                <w:noProof/>
                <w:kern w:val="2"/>
                <w14:ligatures w14:val="standardContextual"/>
              </w:rPr>
              <w:tab/>
            </w:r>
            <w:r w:rsidRPr="00355079">
              <w:rPr>
                <w:rStyle w:val="Hyperlink"/>
                <w:noProof/>
              </w:rPr>
              <w:t>Template for MPEG Extensions submitted to Khronos</w:t>
            </w:r>
            <w:r>
              <w:rPr>
                <w:noProof/>
                <w:webHidden/>
              </w:rPr>
              <w:tab/>
            </w:r>
            <w:r>
              <w:rPr>
                <w:noProof/>
                <w:webHidden/>
              </w:rPr>
              <w:fldChar w:fldCharType="begin"/>
            </w:r>
            <w:r>
              <w:rPr>
                <w:noProof/>
                <w:webHidden/>
              </w:rPr>
              <w:instrText xml:space="preserve"> PAGEREF _Toc195098959 \h </w:instrText>
            </w:r>
            <w:r>
              <w:rPr>
                <w:noProof/>
                <w:webHidden/>
              </w:rPr>
            </w:r>
          </w:ins>
          <w:r>
            <w:rPr>
              <w:noProof/>
              <w:webHidden/>
            </w:rPr>
            <w:fldChar w:fldCharType="separate"/>
          </w:r>
          <w:ins w:id="15" w:author="Thomas Stockhammer (25/04/08)" w:date="2025-04-09T13:48:00Z" w16du:dateUtc="2025-04-09T11:48:00Z">
            <w:r>
              <w:rPr>
                <w:noProof/>
                <w:webHidden/>
              </w:rPr>
              <w:t>8</w:t>
            </w:r>
            <w:r>
              <w:rPr>
                <w:noProof/>
                <w:webHidden/>
              </w:rPr>
              <w:fldChar w:fldCharType="end"/>
            </w:r>
            <w:r w:rsidRPr="00355079">
              <w:rPr>
                <w:rStyle w:val="Hyperlink"/>
                <w:noProof/>
              </w:rPr>
              <w:fldChar w:fldCharType="end"/>
            </w:r>
          </w:ins>
        </w:p>
        <w:p w14:paraId="5042EDEC" w14:textId="2FAFC272" w:rsidR="0090464E" w:rsidRDefault="0090464E">
          <w:pPr>
            <w:pStyle w:val="TOC2"/>
            <w:rPr>
              <w:ins w:id="16" w:author="Thomas Stockhammer (25/04/08)" w:date="2025-04-09T13:48:00Z" w16du:dateUtc="2025-04-09T11:48:00Z"/>
              <w:rFonts w:asciiTheme="minorHAnsi" w:eastAsiaTheme="minorEastAsia" w:hAnsiTheme="minorHAnsi" w:cstheme="minorBidi"/>
              <w:noProof/>
              <w:kern w:val="2"/>
              <w14:ligatures w14:val="standardContextual"/>
            </w:rPr>
          </w:pPr>
          <w:ins w:id="17"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"_Toc195098960"</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3.3</w:t>
            </w:r>
            <w:r>
              <w:rPr>
                <w:rFonts w:asciiTheme="minorHAnsi" w:eastAsiaTheme="minorEastAsia" w:hAnsiTheme="minorHAnsi" w:cstheme="minorBidi"/>
                <w:noProof/>
                <w:kern w:val="2"/>
                <w14:ligatures w14:val="standardContextual"/>
              </w:rPr>
              <w:tab/>
            </w:r>
            <w:r w:rsidRPr="00355079">
              <w:rPr>
                <w:rStyle w:val="Hyperlink"/>
                <w:noProof/>
              </w:rPr>
              <w:t>Status Extension Submission for first Edition</w:t>
            </w:r>
            <w:r>
              <w:rPr>
                <w:noProof/>
                <w:webHidden/>
              </w:rPr>
              <w:tab/>
            </w:r>
            <w:r>
              <w:rPr>
                <w:noProof/>
                <w:webHidden/>
              </w:rPr>
              <w:fldChar w:fldCharType="begin"/>
            </w:r>
            <w:r>
              <w:rPr>
                <w:noProof/>
                <w:webHidden/>
              </w:rPr>
              <w:instrText xml:space="preserve"> PAGEREF _Toc195098960 \h </w:instrText>
            </w:r>
            <w:r>
              <w:rPr>
                <w:noProof/>
                <w:webHidden/>
              </w:rPr>
            </w:r>
          </w:ins>
          <w:r>
            <w:rPr>
              <w:noProof/>
              <w:webHidden/>
            </w:rPr>
            <w:fldChar w:fldCharType="separate"/>
          </w:r>
          <w:ins w:id="18" w:author="Thomas Stockhammer (25/04/08)" w:date="2025-04-09T13:48:00Z" w16du:dateUtc="2025-04-09T11:48:00Z">
            <w:r>
              <w:rPr>
                <w:noProof/>
                <w:webHidden/>
              </w:rPr>
              <w:t>9</w:t>
            </w:r>
            <w:r>
              <w:rPr>
                <w:noProof/>
                <w:webHidden/>
              </w:rPr>
              <w:fldChar w:fldCharType="end"/>
            </w:r>
            <w:r w:rsidRPr="00355079">
              <w:rPr>
                <w:rStyle w:val="Hyperlink"/>
                <w:noProof/>
              </w:rPr>
              <w:fldChar w:fldCharType="end"/>
            </w:r>
          </w:ins>
        </w:p>
        <w:p w14:paraId="32AE5CDD" w14:textId="73748B07" w:rsidR="0090464E" w:rsidRDefault="0090464E">
          <w:pPr>
            <w:pStyle w:val="TOC2"/>
            <w:rPr>
              <w:ins w:id="19" w:author="Thomas Stockhammer (25/04/08)" w:date="2025-04-09T13:48:00Z" w16du:dateUtc="2025-04-09T11:48:00Z"/>
              <w:rFonts w:asciiTheme="minorHAnsi" w:eastAsiaTheme="minorEastAsia" w:hAnsiTheme="minorHAnsi" w:cstheme="minorBidi"/>
              <w:noProof/>
              <w:kern w:val="2"/>
              <w14:ligatures w14:val="standardContextual"/>
            </w:rPr>
          </w:pPr>
          <w:ins w:id="20"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"_Toc195098961"</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3.4</w:t>
            </w:r>
            <w:r>
              <w:rPr>
                <w:rFonts w:asciiTheme="minorHAnsi" w:eastAsiaTheme="minorEastAsia" w:hAnsiTheme="minorHAnsi" w:cstheme="minorBidi"/>
                <w:noProof/>
                <w:kern w:val="2"/>
                <w14:ligatures w14:val="standardContextual"/>
              </w:rPr>
              <w:tab/>
            </w:r>
            <w:r w:rsidRPr="00355079">
              <w:rPr>
                <w:rStyle w:val="Hyperlink"/>
                <w:noProof/>
              </w:rPr>
              <w:t>Status Extension Submission for second Edition</w:t>
            </w:r>
            <w:r>
              <w:rPr>
                <w:noProof/>
                <w:webHidden/>
              </w:rPr>
              <w:tab/>
            </w:r>
            <w:r>
              <w:rPr>
                <w:noProof/>
                <w:webHidden/>
              </w:rPr>
              <w:fldChar w:fldCharType="begin"/>
            </w:r>
            <w:r>
              <w:rPr>
                <w:noProof/>
                <w:webHidden/>
              </w:rPr>
              <w:instrText xml:space="preserve"> PAGEREF _Toc195098961 \h </w:instrText>
            </w:r>
            <w:r>
              <w:rPr>
                <w:noProof/>
                <w:webHidden/>
              </w:rPr>
            </w:r>
          </w:ins>
          <w:r>
            <w:rPr>
              <w:noProof/>
              <w:webHidden/>
            </w:rPr>
            <w:fldChar w:fldCharType="separate"/>
          </w:r>
          <w:ins w:id="21" w:author="Thomas Stockhammer (25/04/08)" w:date="2025-04-09T13:48:00Z" w16du:dateUtc="2025-04-09T11:48:00Z">
            <w:r>
              <w:rPr>
                <w:noProof/>
                <w:webHidden/>
              </w:rPr>
              <w:t>10</w:t>
            </w:r>
            <w:r>
              <w:rPr>
                <w:noProof/>
                <w:webHidden/>
              </w:rPr>
              <w:fldChar w:fldCharType="end"/>
            </w:r>
            <w:r w:rsidRPr="00355079">
              <w:rPr>
                <w:rStyle w:val="Hyperlink"/>
                <w:noProof/>
              </w:rPr>
              <w:fldChar w:fldCharType="end"/>
            </w:r>
          </w:ins>
        </w:p>
        <w:p w14:paraId="662D53DD" w14:textId="62CEC568" w:rsidR="0090464E" w:rsidRDefault="0090464E">
          <w:pPr>
            <w:pStyle w:val="TOC2"/>
            <w:rPr>
              <w:ins w:id="22" w:author="Thomas Stockhammer (25/04/08)" w:date="2025-04-09T13:48:00Z" w16du:dateUtc="2025-04-09T11:48:00Z"/>
              <w:rFonts w:asciiTheme="minorHAnsi" w:eastAsiaTheme="minorEastAsia" w:hAnsiTheme="minorHAnsi" w:cstheme="minorBidi"/>
              <w:noProof/>
              <w:kern w:val="2"/>
              <w14:ligatures w14:val="standardContextual"/>
            </w:rPr>
          </w:pPr>
          <w:ins w:id="23"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"_Toc195098962"</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3.5</w:t>
            </w:r>
            <w:r>
              <w:rPr>
                <w:rFonts w:asciiTheme="minorHAnsi" w:eastAsiaTheme="minorEastAsia" w:hAnsiTheme="minorHAnsi" w:cstheme="minorBidi"/>
                <w:noProof/>
                <w:kern w:val="2"/>
                <w14:ligatures w14:val="standardContextual"/>
              </w:rPr>
              <w:tab/>
            </w:r>
            <w:r w:rsidRPr="00355079">
              <w:rPr>
                <w:rStyle w:val="Hyperlink"/>
                <w:noProof/>
              </w:rPr>
              <w:t>Process and Workflow</w:t>
            </w:r>
            <w:r>
              <w:rPr>
                <w:noProof/>
                <w:webHidden/>
              </w:rPr>
              <w:tab/>
            </w:r>
            <w:r>
              <w:rPr>
                <w:noProof/>
                <w:webHidden/>
              </w:rPr>
              <w:fldChar w:fldCharType="begin"/>
            </w:r>
            <w:r>
              <w:rPr>
                <w:noProof/>
                <w:webHidden/>
              </w:rPr>
              <w:instrText xml:space="preserve"> PAGEREF _Toc195098962 \h </w:instrText>
            </w:r>
            <w:r>
              <w:rPr>
                <w:noProof/>
                <w:webHidden/>
              </w:rPr>
            </w:r>
          </w:ins>
          <w:r>
            <w:rPr>
              <w:noProof/>
              <w:webHidden/>
            </w:rPr>
            <w:fldChar w:fldCharType="separate"/>
          </w:r>
          <w:ins w:id="24" w:author="Thomas Stockhammer (25/04/08)" w:date="2025-04-09T13:48:00Z" w16du:dateUtc="2025-04-09T11:48:00Z">
            <w:r>
              <w:rPr>
                <w:noProof/>
                <w:webHidden/>
              </w:rPr>
              <w:t>10</w:t>
            </w:r>
            <w:r>
              <w:rPr>
                <w:noProof/>
                <w:webHidden/>
              </w:rPr>
              <w:fldChar w:fldCharType="end"/>
            </w:r>
            <w:r w:rsidRPr="00355079">
              <w:rPr>
                <w:rStyle w:val="Hyperlink"/>
                <w:noProof/>
              </w:rPr>
              <w:fldChar w:fldCharType="end"/>
            </w:r>
          </w:ins>
        </w:p>
        <w:p w14:paraId="73F72D5C" w14:textId="58CC1690" w:rsidR="0090464E" w:rsidRDefault="0090464E">
          <w:pPr>
            <w:pStyle w:val="TOC2"/>
            <w:rPr>
              <w:ins w:id="25" w:author="Thomas Stockhammer (25/04/08)" w:date="2025-04-09T13:48:00Z" w16du:dateUtc="2025-04-09T11:48:00Z"/>
              <w:rFonts w:asciiTheme="minorHAnsi" w:eastAsiaTheme="minorEastAsia" w:hAnsiTheme="minorHAnsi" w:cstheme="minorBidi"/>
              <w:noProof/>
              <w:kern w:val="2"/>
              <w14:ligatures w14:val="standardContextual"/>
            </w:rPr>
          </w:pPr>
          <w:ins w:id="26"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"_Toc195098963"</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3.6</w:t>
            </w:r>
            <w:r>
              <w:rPr>
                <w:rFonts w:asciiTheme="minorHAnsi" w:eastAsiaTheme="minorEastAsia" w:hAnsiTheme="minorHAnsi" w:cstheme="minorBidi"/>
                <w:noProof/>
                <w:kern w:val="2"/>
                <w14:ligatures w14:val="standardContextual"/>
              </w:rPr>
              <w:tab/>
            </w:r>
            <w:r w:rsidRPr="00355079">
              <w:rPr>
                <w:rStyle w:val="Hyperlink"/>
                <w:noProof/>
              </w:rPr>
              <w:t>Status</w:t>
            </w:r>
            <w:r>
              <w:rPr>
                <w:noProof/>
                <w:webHidden/>
              </w:rPr>
              <w:tab/>
            </w:r>
            <w:r>
              <w:rPr>
                <w:noProof/>
                <w:webHidden/>
              </w:rPr>
              <w:fldChar w:fldCharType="begin"/>
            </w:r>
            <w:r>
              <w:rPr>
                <w:noProof/>
                <w:webHidden/>
              </w:rPr>
              <w:instrText xml:space="preserve"> PAGEREF _Toc195098963 \h </w:instrText>
            </w:r>
            <w:r>
              <w:rPr>
                <w:noProof/>
                <w:webHidden/>
              </w:rPr>
            </w:r>
          </w:ins>
          <w:r>
            <w:rPr>
              <w:noProof/>
              <w:webHidden/>
            </w:rPr>
            <w:fldChar w:fldCharType="separate"/>
          </w:r>
          <w:ins w:id="27" w:author="Thomas Stockhammer (25/04/08)" w:date="2025-04-09T13:48:00Z" w16du:dateUtc="2025-04-09T11:48:00Z">
            <w:r>
              <w:rPr>
                <w:noProof/>
                <w:webHidden/>
              </w:rPr>
              <w:t>12</w:t>
            </w:r>
            <w:r>
              <w:rPr>
                <w:noProof/>
                <w:webHidden/>
              </w:rPr>
              <w:fldChar w:fldCharType="end"/>
            </w:r>
            <w:r w:rsidRPr="00355079">
              <w:rPr>
                <w:rStyle w:val="Hyperlink"/>
                <w:noProof/>
              </w:rPr>
              <w:fldChar w:fldCharType="end"/>
            </w:r>
          </w:ins>
        </w:p>
        <w:p w14:paraId="6C9407B9" w14:textId="074AAEAD" w:rsidR="0090464E" w:rsidRDefault="0090464E">
          <w:pPr>
            <w:pStyle w:val="TOC1"/>
            <w:rPr>
              <w:ins w:id="28" w:author="Thomas Stockhammer (25/04/08)" w:date="2025-04-09T13:48:00Z" w16du:dateUtc="2025-04-09T11:48:00Z"/>
              <w:rFonts w:asciiTheme="minorHAnsi" w:eastAsiaTheme="minorEastAsia" w:hAnsiTheme="minorHAnsi" w:cstheme="minorBidi"/>
              <w:noProof/>
              <w:kern w:val="2"/>
              <w14:ligatures w14:val="standardContextual"/>
            </w:rPr>
          </w:pPr>
          <w:ins w:id="29"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"_Toc195098964"</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w:t>
            </w:r>
            <w:r>
              <w:rPr>
                <w:rFonts w:asciiTheme="minorHAnsi" w:eastAsiaTheme="minorEastAsia" w:hAnsiTheme="minorHAnsi" w:cstheme="minorBidi"/>
                <w:noProof/>
                <w:kern w:val="2"/>
                <w14:ligatures w14:val="standardContextual"/>
              </w:rPr>
              <w:tab/>
            </w:r>
            <w:r w:rsidRPr="00355079">
              <w:rPr>
                <w:rStyle w:val="Hyperlink"/>
                <w:noProof/>
              </w:rPr>
              <w:t>Communication with Khronos</w:t>
            </w:r>
            <w:r>
              <w:rPr>
                <w:noProof/>
                <w:webHidden/>
              </w:rPr>
              <w:tab/>
            </w:r>
            <w:r>
              <w:rPr>
                <w:noProof/>
                <w:webHidden/>
              </w:rPr>
              <w:fldChar w:fldCharType="begin"/>
            </w:r>
            <w:r>
              <w:rPr>
                <w:noProof/>
                <w:webHidden/>
              </w:rPr>
              <w:instrText xml:space="preserve"> PAGEREF _Toc195098964 \h </w:instrText>
            </w:r>
            <w:r>
              <w:rPr>
                <w:noProof/>
                <w:webHidden/>
              </w:rPr>
            </w:r>
          </w:ins>
          <w:r>
            <w:rPr>
              <w:noProof/>
              <w:webHidden/>
            </w:rPr>
            <w:fldChar w:fldCharType="separate"/>
          </w:r>
          <w:ins w:id="30" w:author="Thomas Stockhammer (25/04/08)" w:date="2025-04-09T13:48:00Z" w16du:dateUtc="2025-04-09T11:48:00Z">
            <w:r>
              <w:rPr>
                <w:noProof/>
                <w:webHidden/>
              </w:rPr>
              <w:t>13</w:t>
            </w:r>
            <w:r>
              <w:rPr>
                <w:noProof/>
                <w:webHidden/>
              </w:rPr>
              <w:fldChar w:fldCharType="end"/>
            </w:r>
            <w:r w:rsidRPr="00355079">
              <w:rPr>
                <w:rStyle w:val="Hyperlink"/>
                <w:noProof/>
              </w:rPr>
              <w:fldChar w:fldCharType="end"/>
            </w:r>
          </w:ins>
        </w:p>
        <w:p w14:paraId="05F9343B" w14:textId="0F8D52DD" w:rsidR="0090464E" w:rsidRDefault="0090464E">
          <w:pPr>
            <w:pStyle w:val="TOC2"/>
            <w:rPr>
              <w:ins w:id="31" w:author="Thomas Stockhammer (25/04/08)" w:date="2025-04-09T13:48:00Z" w16du:dateUtc="2025-04-09T11:48:00Z"/>
              <w:rFonts w:asciiTheme="minorHAnsi" w:eastAsiaTheme="minorEastAsia" w:hAnsiTheme="minorHAnsi" w:cstheme="minorBidi"/>
              <w:noProof/>
              <w:kern w:val="2"/>
              <w14:ligatures w14:val="standardContextual"/>
            </w:rPr>
          </w:pPr>
          <w:ins w:id="32"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"_Toc195098965"</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4.1</w:t>
            </w:r>
            <w:r>
              <w:rPr>
                <w:rFonts w:asciiTheme="minorHAnsi" w:eastAsiaTheme="minorEastAsia" w:hAnsiTheme="minorHAnsi" w:cstheme="minorBidi"/>
                <w:noProof/>
                <w:kern w:val="2"/>
                <w14:ligatures w14:val="standardContextual"/>
              </w:rPr>
              <w:tab/>
            </w:r>
            <w:r w:rsidRPr="00355079">
              <w:rPr>
                <w:rStyle w:val="Hyperlink"/>
                <w:noProof/>
              </w:rPr>
              <w:t>Overview</w:t>
            </w:r>
            <w:r>
              <w:rPr>
                <w:noProof/>
                <w:webHidden/>
              </w:rPr>
              <w:tab/>
            </w:r>
            <w:r>
              <w:rPr>
                <w:noProof/>
                <w:webHidden/>
              </w:rPr>
              <w:fldChar w:fldCharType="begin"/>
            </w:r>
            <w:r>
              <w:rPr>
                <w:noProof/>
                <w:webHidden/>
              </w:rPr>
              <w:instrText xml:space="preserve"> PAGEREF _Toc195098965 \h </w:instrText>
            </w:r>
            <w:r>
              <w:rPr>
                <w:noProof/>
                <w:webHidden/>
              </w:rPr>
            </w:r>
          </w:ins>
          <w:r>
            <w:rPr>
              <w:noProof/>
              <w:webHidden/>
            </w:rPr>
            <w:fldChar w:fldCharType="separate"/>
          </w:r>
          <w:ins w:id="33" w:author="Thomas Stockhammer (25/04/08)" w:date="2025-04-09T13:48:00Z" w16du:dateUtc="2025-04-09T11:48:00Z">
            <w:r>
              <w:rPr>
                <w:noProof/>
                <w:webHidden/>
              </w:rPr>
              <w:t>13</w:t>
            </w:r>
            <w:r>
              <w:rPr>
                <w:noProof/>
                <w:webHidden/>
              </w:rPr>
              <w:fldChar w:fldCharType="end"/>
            </w:r>
            <w:r w:rsidRPr="00355079">
              <w:rPr>
                <w:rStyle w:val="Hyperlink"/>
                <w:noProof/>
              </w:rPr>
              <w:fldChar w:fldCharType="end"/>
            </w:r>
          </w:ins>
        </w:p>
        <w:p w14:paraId="44555DD3" w14:textId="0E0F0200" w:rsidR="0090464E" w:rsidRDefault="0090464E">
          <w:pPr>
            <w:pStyle w:val="TOC2"/>
            <w:rPr>
              <w:ins w:id="34" w:author="Thomas Stockhammer (25/04/08)" w:date="2025-04-09T13:48:00Z" w16du:dateUtc="2025-04-09T11:48:00Z"/>
              <w:rFonts w:asciiTheme="minorHAnsi" w:eastAsiaTheme="minorEastAsia" w:hAnsiTheme="minorHAnsi" w:cstheme="minorBidi"/>
              <w:noProof/>
              <w:kern w:val="2"/>
              <w14:ligatures w14:val="standardContextual"/>
            </w:rPr>
          </w:pPr>
          <w:ins w:id="35"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4.2</w:t>
            </w:r>
            <w:r>
              <w:rPr>
                <w:rFonts w:asciiTheme="minorHAnsi" w:eastAsiaTheme="minorEastAsia" w:hAnsiTheme="minorHAnsi" w:cstheme="minorBidi"/>
                <w:noProof/>
                <w:kern w:val="2"/>
                <w14:ligatures w14:val="standardContextual"/>
              </w:rPr>
              <w:tab/>
            </w:r>
            <w:r w:rsidRPr="00355079">
              <w:rPr>
                <w:rStyle w:val="Hyperlink"/>
                <w:noProof/>
              </w:rPr>
              <w:t>Communication prior to MPEG#146</w:t>
            </w:r>
            <w:r>
              <w:rPr>
                <w:noProof/>
                <w:webHidden/>
              </w:rPr>
              <w:tab/>
            </w:r>
            <w:r>
              <w:rPr>
                <w:noProof/>
                <w:webHidden/>
              </w:rPr>
              <w:fldChar w:fldCharType="begin"/>
            </w:r>
            <w:r>
              <w:rPr>
                <w:noProof/>
                <w:webHidden/>
              </w:rPr>
              <w:instrText xml:space="preserve"> PAGEREF _Toc195098966 \h </w:instrText>
            </w:r>
            <w:r>
              <w:rPr>
                <w:noProof/>
                <w:webHidden/>
              </w:rPr>
            </w:r>
          </w:ins>
          <w:r>
            <w:rPr>
              <w:noProof/>
              <w:webHidden/>
            </w:rPr>
            <w:fldChar w:fldCharType="separate"/>
          </w:r>
          <w:ins w:id="36" w:author="Thomas Stockhammer (25/04/08)" w:date="2025-04-09T13:48:00Z" w16du:dateUtc="2025-04-09T11:48:00Z">
            <w:r>
              <w:rPr>
                <w:noProof/>
                <w:webHidden/>
              </w:rPr>
              <w:t>13</w:t>
            </w:r>
            <w:r>
              <w:rPr>
                <w:noProof/>
                <w:webHidden/>
              </w:rPr>
              <w:fldChar w:fldCharType="end"/>
            </w:r>
            <w:r w:rsidRPr="00355079">
              <w:rPr>
                <w:rStyle w:val="Hyperlink"/>
                <w:noProof/>
              </w:rPr>
              <w:fldChar w:fldCharType="end"/>
            </w:r>
          </w:ins>
        </w:p>
        <w:p w14:paraId="19FD4FCE" w14:textId="5C64E913" w:rsidR="0090464E" w:rsidRDefault="0090464E">
          <w:pPr>
            <w:pStyle w:val="TOC3"/>
            <w:tabs>
              <w:tab w:val="right" w:leader="dot" w:pos="9010"/>
            </w:tabs>
            <w:rPr>
              <w:ins w:id="37" w:author="Thomas Stockhammer (25/04/08)" w:date="2025-04-09T13:48:00Z" w16du:dateUtc="2025-04-09T11:48:00Z"/>
              <w:rFonts w:asciiTheme="minorHAnsi" w:eastAsiaTheme="minorEastAsia" w:hAnsiTheme="minorHAnsi" w:cstheme="minorBidi"/>
              <w:noProof/>
              <w:kern w:val="2"/>
              <w14:ligatures w14:val="standardContextual"/>
            </w:rPr>
          </w:pPr>
          <w:ins w:id="3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MPEG#133</w:t>
            </w:r>
            <w:r>
              <w:rPr>
                <w:noProof/>
                <w:webHidden/>
              </w:rPr>
              <w:tab/>
            </w:r>
            <w:r>
              <w:rPr>
                <w:noProof/>
                <w:webHidden/>
              </w:rPr>
              <w:fldChar w:fldCharType="begin"/>
            </w:r>
            <w:r>
              <w:rPr>
                <w:noProof/>
                <w:webHidden/>
              </w:rPr>
              <w:instrText xml:space="preserve"> PAGEREF _Toc195098967 \h </w:instrText>
            </w:r>
            <w:r>
              <w:rPr>
                <w:noProof/>
                <w:webHidden/>
              </w:rPr>
            </w:r>
          </w:ins>
          <w:r>
            <w:rPr>
              <w:noProof/>
              <w:webHidden/>
            </w:rPr>
            <w:fldChar w:fldCharType="separate"/>
          </w:r>
          <w:ins w:id="39" w:author="Thomas Stockhammer (25/04/08)" w:date="2025-04-09T13:48:00Z" w16du:dateUtc="2025-04-09T11:48:00Z">
            <w:r>
              <w:rPr>
                <w:noProof/>
                <w:webHidden/>
              </w:rPr>
              <w:t>13</w:t>
            </w:r>
            <w:r>
              <w:rPr>
                <w:noProof/>
                <w:webHidden/>
              </w:rPr>
              <w:fldChar w:fldCharType="end"/>
            </w:r>
            <w:r w:rsidRPr="00355079">
              <w:rPr>
                <w:rStyle w:val="Hyperlink"/>
                <w:noProof/>
              </w:rPr>
              <w:fldChar w:fldCharType="end"/>
            </w:r>
          </w:ins>
        </w:p>
        <w:p w14:paraId="25EB57BF" w14:textId="1646C9AE" w:rsidR="0090464E" w:rsidRDefault="0090464E">
          <w:pPr>
            <w:pStyle w:val="TOC3"/>
            <w:tabs>
              <w:tab w:val="right" w:leader="dot" w:pos="9010"/>
            </w:tabs>
            <w:rPr>
              <w:ins w:id="40" w:author="Thomas Stockhammer (25/04/08)" w:date="2025-04-09T13:48:00Z" w16du:dateUtc="2025-04-09T11:48:00Z"/>
              <w:rFonts w:asciiTheme="minorHAnsi" w:eastAsiaTheme="minorEastAsia" w:hAnsiTheme="minorHAnsi" w:cstheme="minorBidi"/>
              <w:noProof/>
              <w:kern w:val="2"/>
              <w14:ligatures w14:val="standardContextual"/>
            </w:rPr>
          </w:pPr>
          <w:ins w:id="41"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"_Toc195098968"</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MPEG#135</w:t>
            </w:r>
            <w:r>
              <w:rPr>
                <w:noProof/>
                <w:webHidden/>
              </w:rPr>
              <w:tab/>
            </w:r>
            <w:r>
              <w:rPr>
                <w:noProof/>
                <w:webHidden/>
              </w:rPr>
              <w:fldChar w:fldCharType="begin"/>
            </w:r>
            <w:r>
              <w:rPr>
                <w:noProof/>
                <w:webHidden/>
              </w:rPr>
              <w:instrText xml:space="preserve"> PAGEREF _Toc195098968 \h </w:instrText>
            </w:r>
            <w:r>
              <w:rPr>
                <w:noProof/>
                <w:webHidden/>
              </w:rPr>
            </w:r>
          </w:ins>
          <w:r>
            <w:rPr>
              <w:noProof/>
              <w:webHidden/>
            </w:rPr>
            <w:fldChar w:fldCharType="separate"/>
          </w:r>
          <w:ins w:id="42"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5091FFEB" w14:textId="73E07225" w:rsidR="0090464E" w:rsidRDefault="0090464E">
          <w:pPr>
            <w:pStyle w:val="TOC3"/>
            <w:tabs>
              <w:tab w:val="right" w:leader="dot" w:pos="9010"/>
            </w:tabs>
            <w:rPr>
              <w:ins w:id="43" w:author="Thomas Stockhammer (25/04/08)" w:date="2025-04-09T13:48:00Z" w16du:dateUtc="2025-04-09T11:48:00Z"/>
              <w:rFonts w:asciiTheme="minorHAnsi" w:eastAsiaTheme="minorEastAsia" w:hAnsiTheme="minorHAnsi" w:cstheme="minorBidi"/>
              <w:noProof/>
              <w:kern w:val="2"/>
              <w14:ligatures w14:val="standardContextual"/>
            </w:rPr>
          </w:pPr>
          <w:ins w:id="44"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"_Toc195098969"</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MPEG#136</w:t>
            </w:r>
            <w:r>
              <w:rPr>
                <w:noProof/>
                <w:webHidden/>
              </w:rPr>
              <w:tab/>
            </w:r>
            <w:r>
              <w:rPr>
                <w:noProof/>
                <w:webHidden/>
              </w:rPr>
              <w:fldChar w:fldCharType="begin"/>
            </w:r>
            <w:r>
              <w:rPr>
                <w:noProof/>
                <w:webHidden/>
              </w:rPr>
              <w:instrText xml:space="preserve"> PAGEREF _Toc195098969 \h </w:instrText>
            </w:r>
            <w:r>
              <w:rPr>
                <w:noProof/>
                <w:webHidden/>
              </w:rPr>
            </w:r>
          </w:ins>
          <w:r>
            <w:rPr>
              <w:noProof/>
              <w:webHidden/>
            </w:rPr>
            <w:fldChar w:fldCharType="separate"/>
          </w:r>
          <w:ins w:id="45"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0C13C9CB" w14:textId="36406B6C" w:rsidR="0090464E" w:rsidRDefault="0090464E">
          <w:pPr>
            <w:pStyle w:val="TOC3"/>
            <w:tabs>
              <w:tab w:val="right" w:leader="dot" w:pos="9010"/>
            </w:tabs>
            <w:rPr>
              <w:ins w:id="46" w:author="Thomas Stockhammer (25/04/08)" w:date="2025-04-09T13:48:00Z" w16du:dateUtc="2025-04-09T11:48:00Z"/>
              <w:rFonts w:asciiTheme="minorHAnsi" w:eastAsiaTheme="minorEastAsia" w:hAnsiTheme="minorHAnsi" w:cstheme="minorBidi"/>
              <w:noProof/>
              <w:kern w:val="2"/>
              <w14:ligatures w14:val="standardContextual"/>
            </w:rPr>
          </w:pPr>
          <w:ins w:id="47"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"_Toc195098970"</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MPEG#137</w:t>
            </w:r>
            <w:r>
              <w:rPr>
                <w:noProof/>
                <w:webHidden/>
              </w:rPr>
              <w:tab/>
            </w:r>
            <w:r>
              <w:rPr>
                <w:noProof/>
                <w:webHidden/>
              </w:rPr>
              <w:fldChar w:fldCharType="begin"/>
            </w:r>
            <w:r>
              <w:rPr>
                <w:noProof/>
                <w:webHidden/>
              </w:rPr>
              <w:instrText xml:space="preserve"> PAGEREF _Toc195098970 \h </w:instrText>
            </w:r>
            <w:r>
              <w:rPr>
                <w:noProof/>
                <w:webHidden/>
              </w:rPr>
            </w:r>
          </w:ins>
          <w:r>
            <w:rPr>
              <w:noProof/>
              <w:webHidden/>
            </w:rPr>
            <w:fldChar w:fldCharType="separate"/>
          </w:r>
          <w:ins w:id="48"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6E31280A" w14:textId="69254D28" w:rsidR="0090464E" w:rsidRDefault="0090464E">
          <w:pPr>
            <w:pStyle w:val="TOC3"/>
            <w:tabs>
              <w:tab w:val="right" w:leader="dot" w:pos="9010"/>
            </w:tabs>
            <w:rPr>
              <w:ins w:id="49" w:author="Thomas Stockhammer (25/04/08)" w:date="2025-04-09T13:48:00Z" w16du:dateUtc="2025-04-09T11:48:00Z"/>
              <w:rFonts w:asciiTheme="minorHAnsi" w:eastAsiaTheme="minorEastAsia" w:hAnsiTheme="minorHAnsi" w:cstheme="minorBidi"/>
              <w:noProof/>
              <w:kern w:val="2"/>
              <w14:ligatures w14:val="standardContextual"/>
            </w:rPr>
          </w:pPr>
          <w:ins w:id="50"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"_Toc195098971"</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MPEG#138</w:t>
            </w:r>
            <w:r>
              <w:rPr>
                <w:noProof/>
                <w:webHidden/>
              </w:rPr>
              <w:tab/>
            </w:r>
            <w:r>
              <w:rPr>
                <w:noProof/>
                <w:webHidden/>
              </w:rPr>
              <w:fldChar w:fldCharType="begin"/>
            </w:r>
            <w:r>
              <w:rPr>
                <w:noProof/>
                <w:webHidden/>
              </w:rPr>
              <w:instrText xml:space="preserve"> PAGEREF _Toc195098971 \h </w:instrText>
            </w:r>
            <w:r>
              <w:rPr>
                <w:noProof/>
                <w:webHidden/>
              </w:rPr>
            </w:r>
          </w:ins>
          <w:r>
            <w:rPr>
              <w:noProof/>
              <w:webHidden/>
            </w:rPr>
            <w:fldChar w:fldCharType="separate"/>
          </w:r>
          <w:ins w:id="51"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6EDA09C8" w14:textId="7EEFDA4F" w:rsidR="0090464E" w:rsidRDefault="0090464E">
          <w:pPr>
            <w:pStyle w:val="TOC3"/>
            <w:tabs>
              <w:tab w:val="right" w:leader="dot" w:pos="9010"/>
            </w:tabs>
            <w:rPr>
              <w:ins w:id="52" w:author="Thomas Stockhammer (25/04/08)" w:date="2025-04-09T13:48:00Z" w16du:dateUtc="2025-04-09T11:48:00Z"/>
              <w:rFonts w:asciiTheme="minorHAnsi" w:eastAsiaTheme="minorEastAsia" w:hAnsiTheme="minorHAnsi" w:cstheme="minorBidi"/>
              <w:noProof/>
              <w:kern w:val="2"/>
              <w14:ligatures w14:val="standardContextual"/>
            </w:rPr>
          </w:pPr>
          <w:ins w:id="53"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"_Toc195098972"</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MPEG#139</w:t>
            </w:r>
            <w:r>
              <w:rPr>
                <w:noProof/>
                <w:webHidden/>
              </w:rPr>
              <w:tab/>
            </w:r>
            <w:r>
              <w:rPr>
                <w:noProof/>
                <w:webHidden/>
              </w:rPr>
              <w:fldChar w:fldCharType="begin"/>
            </w:r>
            <w:r>
              <w:rPr>
                <w:noProof/>
                <w:webHidden/>
              </w:rPr>
              <w:instrText xml:space="preserve"> PAGEREF _Toc195098972 \h </w:instrText>
            </w:r>
            <w:r>
              <w:rPr>
                <w:noProof/>
                <w:webHidden/>
              </w:rPr>
            </w:r>
          </w:ins>
          <w:r>
            <w:rPr>
              <w:noProof/>
              <w:webHidden/>
            </w:rPr>
            <w:fldChar w:fldCharType="separate"/>
          </w:r>
          <w:ins w:id="54"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3DB62B21" w14:textId="0898D236" w:rsidR="0090464E" w:rsidRDefault="0090464E">
          <w:pPr>
            <w:pStyle w:val="TOC3"/>
            <w:tabs>
              <w:tab w:val="right" w:leader="dot" w:pos="9010"/>
            </w:tabs>
            <w:rPr>
              <w:ins w:id="55" w:author="Thomas Stockhammer (25/04/08)" w:date="2025-04-09T13:48:00Z" w16du:dateUtc="2025-04-09T11:48:00Z"/>
              <w:rFonts w:asciiTheme="minorHAnsi" w:eastAsiaTheme="minorEastAsia" w:hAnsiTheme="minorHAnsi" w:cstheme="minorBidi"/>
              <w:noProof/>
              <w:kern w:val="2"/>
              <w14:ligatures w14:val="standardContextual"/>
            </w:rPr>
          </w:pPr>
          <w:ins w:id="56"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"_Toc195098973"</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MPEG#140</w:t>
            </w:r>
            <w:r>
              <w:rPr>
                <w:noProof/>
                <w:webHidden/>
              </w:rPr>
              <w:tab/>
            </w:r>
            <w:r>
              <w:rPr>
                <w:noProof/>
                <w:webHidden/>
              </w:rPr>
              <w:fldChar w:fldCharType="begin"/>
            </w:r>
            <w:r>
              <w:rPr>
                <w:noProof/>
                <w:webHidden/>
              </w:rPr>
              <w:instrText xml:space="preserve"> PAGEREF _Toc195098973 \h </w:instrText>
            </w:r>
            <w:r>
              <w:rPr>
                <w:noProof/>
                <w:webHidden/>
              </w:rPr>
            </w:r>
          </w:ins>
          <w:r>
            <w:rPr>
              <w:noProof/>
              <w:webHidden/>
            </w:rPr>
            <w:fldChar w:fldCharType="separate"/>
          </w:r>
          <w:ins w:id="57" w:author="Thomas Stockhammer (25/04/08)" w:date="2025-04-09T13:48:00Z" w16du:dateUtc="2025-04-09T11:48:00Z">
            <w:r>
              <w:rPr>
                <w:noProof/>
                <w:webHidden/>
              </w:rPr>
              <w:t>14</w:t>
            </w:r>
            <w:r>
              <w:rPr>
                <w:noProof/>
                <w:webHidden/>
              </w:rPr>
              <w:fldChar w:fldCharType="end"/>
            </w:r>
            <w:r w:rsidRPr="00355079">
              <w:rPr>
                <w:rStyle w:val="Hyperlink"/>
                <w:noProof/>
              </w:rPr>
              <w:fldChar w:fldCharType="end"/>
            </w:r>
          </w:ins>
        </w:p>
        <w:p w14:paraId="10A15301" w14:textId="245D112B" w:rsidR="0090464E" w:rsidRDefault="0090464E">
          <w:pPr>
            <w:pStyle w:val="TOC3"/>
            <w:tabs>
              <w:tab w:val="right" w:leader="dot" w:pos="9010"/>
            </w:tabs>
            <w:rPr>
              <w:ins w:id="58" w:author="Thomas Stockhammer (25/04/08)" w:date="2025-04-09T13:48:00Z" w16du:dateUtc="2025-04-09T11:48:00Z"/>
              <w:rFonts w:asciiTheme="minorHAnsi" w:eastAsiaTheme="minorEastAsia" w:hAnsiTheme="minorHAnsi" w:cstheme="minorBidi"/>
              <w:noProof/>
              <w:kern w:val="2"/>
              <w14:ligatures w14:val="standardContextual"/>
            </w:rPr>
          </w:pPr>
          <w:ins w:id="59"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"_Toc195098974"</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MPEG#141</w:t>
            </w:r>
            <w:r>
              <w:rPr>
                <w:noProof/>
                <w:webHidden/>
              </w:rPr>
              <w:tab/>
            </w:r>
            <w:r>
              <w:rPr>
                <w:noProof/>
                <w:webHidden/>
              </w:rPr>
              <w:fldChar w:fldCharType="begin"/>
            </w:r>
            <w:r>
              <w:rPr>
                <w:noProof/>
                <w:webHidden/>
              </w:rPr>
              <w:instrText xml:space="preserve"> PAGEREF _Toc195098974 \h </w:instrText>
            </w:r>
            <w:r>
              <w:rPr>
                <w:noProof/>
                <w:webHidden/>
              </w:rPr>
            </w:r>
          </w:ins>
          <w:r>
            <w:rPr>
              <w:noProof/>
              <w:webHidden/>
            </w:rPr>
            <w:fldChar w:fldCharType="separate"/>
          </w:r>
          <w:ins w:id="60" w:author="Thomas Stockhammer (25/04/08)" w:date="2025-04-09T13:48:00Z" w16du:dateUtc="2025-04-09T11:48:00Z">
            <w:r>
              <w:rPr>
                <w:noProof/>
                <w:webHidden/>
              </w:rPr>
              <w:t>15</w:t>
            </w:r>
            <w:r>
              <w:rPr>
                <w:noProof/>
                <w:webHidden/>
              </w:rPr>
              <w:fldChar w:fldCharType="end"/>
            </w:r>
            <w:r w:rsidRPr="00355079">
              <w:rPr>
                <w:rStyle w:val="Hyperlink"/>
                <w:noProof/>
              </w:rPr>
              <w:fldChar w:fldCharType="end"/>
            </w:r>
          </w:ins>
        </w:p>
        <w:p w14:paraId="17FA01D1" w14:textId="3747F8A6" w:rsidR="0090464E" w:rsidRDefault="0090464E">
          <w:pPr>
            <w:pStyle w:val="TOC3"/>
            <w:tabs>
              <w:tab w:val="right" w:leader="dot" w:pos="9010"/>
            </w:tabs>
            <w:rPr>
              <w:ins w:id="61" w:author="Thomas Stockhammer (25/04/08)" w:date="2025-04-09T13:48:00Z" w16du:dateUtc="2025-04-09T11:48:00Z"/>
              <w:rFonts w:asciiTheme="minorHAnsi" w:eastAsiaTheme="minorEastAsia" w:hAnsiTheme="minorHAnsi" w:cstheme="minorBidi"/>
              <w:noProof/>
              <w:kern w:val="2"/>
              <w14:ligatures w14:val="standardContextual"/>
            </w:rPr>
          </w:pPr>
          <w:ins w:id="62"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"_Toc195098975"</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MPEG#142</w:t>
            </w:r>
            <w:r>
              <w:rPr>
                <w:noProof/>
                <w:webHidden/>
              </w:rPr>
              <w:tab/>
            </w:r>
            <w:r>
              <w:rPr>
                <w:noProof/>
                <w:webHidden/>
              </w:rPr>
              <w:fldChar w:fldCharType="begin"/>
            </w:r>
            <w:r>
              <w:rPr>
                <w:noProof/>
                <w:webHidden/>
              </w:rPr>
              <w:instrText xml:space="preserve"> PAGEREF _Toc195098975 \h </w:instrText>
            </w:r>
            <w:r>
              <w:rPr>
                <w:noProof/>
                <w:webHidden/>
              </w:rPr>
            </w:r>
          </w:ins>
          <w:r>
            <w:rPr>
              <w:noProof/>
              <w:webHidden/>
            </w:rPr>
            <w:fldChar w:fldCharType="separate"/>
          </w:r>
          <w:ins w:id="63" w:author="Thomas Stockhammer (25/04/08)" w:date="2025-04-09T13:48:00Z" w16du:dateUtc="2025-04-09T11:48:00Z">
            <w:r>
              <w:rPr>
                <w:noProof/>
                <w:webHidden/>
              </w:rPr>
              <w:t>15</w:t>
            </w:r>
            <w:r>
              <w:rPr>
                <w:noProof/>
                <w:webHidden/>
              </w:rPr>
              <w:fldChar w:fldCharType="end"/>
            </w:r>
            <w:r w:rsidRPr="00355079">
              <w:rPr>
                <w:rStyle w:val="Hyperlink"/>
                <w:noProof/>
              </w:rPr>
              <w:fldChar w:fldCharType="end"/>
            </w:r>
          </w:ins>
        </w:p>
        <w:p w14:paraId="6D246818" w14:textId="75937D91" w:rsidR="0090464E" w:rsidRDefault="0090464E">
          <w:pPr>
            <w:pStyle w:val="TOC3"/>
            <w:tabs>
              <w:tab w:val="right" w:leader="dot" w:pos="9010"/>
            </w:tabs>
            <w:rPr>
              <w:ins w:id="64" w:author="Thomas Stockhammer (25/04/08)" w:date="2025-04-09T13:48:00Z" w16du:dateUtc="2025-04-09T11:48:00Z"/>
              <w:rFonts w:asciiTheme="minorHAnsi" w:eastAsiaTheme="minorEastAsia" w:hAnsiTheme="minorHAnsi" w:cstheme="minorBidi"/>
              <w:noProof/>
              <w:kern w:val="2"/>
              <w14:ligatures w14:val="standardContextual"/>
            </w:rPr>
          </w:pPr>
          <w:ins w:id="65" w:author="Thomas Stockhammer (25/04/08)" w:date="2025-04-09T13:48:00Z" w16du:dateUtc="2025-04-09T11:48:00Z">
            <w:r w:rsidRPr="00355079">
              <w:rPr>
                <w:rStyle w:val="Hyperlink"/>
                <w:noProof/>
              </w:rPr>
              <w:lastRenderedPageBreak/>
              <w:fldChar w:fldCharType="begin"/>
            </w:r>
            <w:r w:rsidRPr="00355079">
              <w:rPr>
                <w:rStyle w:val="Hyperlink"/>
                <w:noProof/>
              </w:rPr>
              <w:instrText xml:space="preserve"> </w:instrText>
            </w:r>
            <w:r>
              <w:rPr>
                <w:noProof/>
              </w:rPr>
              <w:instrText>HYPERLINK \l "_Toc195098976"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MPEG#143</w:t>
            </w:r>
            <w:r>
              <w:rPr>
                <w:noProof/>
                <w:webHidden/>
              </w:rPr>
              <w:tab/>
            </w:r>
            <w:r>
              <w:rPr>
                <w:noProof/>
                <w:webHidden/>
              </w:rPr>
              <w:fldChar w:fldCharType="begin"/>
            </w:r>
            <w:r>
              <w:rPr>
                <w:noProof/>
                <w:webHidden/>
              </w:rPr>
              <w:instrText xml:space="preserve"> PAGEREF _Toc195098976 \h </w:instrText>
            </w:r>
            <w:r>
              <w:rPr>
                <w:noProof/>
                <w:webHidden/>
              </w:rPr>
            </w:r>
          </w:ins>
          <w:r>
            <w:rPr>
              <w:noProof/>
              <w:webHidden/>
            </w:rPr>
            <w:fldChar w:fldCharType="separate"/>
          </w:r>
          <w:ins w:id="66" w:author="Thomas Stockhammer (25/04/08)" w:date="2025-04-09T13:48:00Z" w16du:dateUtc="2025-04-09T11:48:00Z">
            <w:r>
              <w:rPr>
                <w:noProof/>
                <w:webHidden/>
              </w:rPr>
              <w:t>15</w:t>
            </w:r>
            <w:r>
              <w:rPr>
                <w:noProof/>
                <w:webHidden/>
              </w:rPr>
              <w:fldChar w:fldCharType="end"/>
            </w:r>
            <w:r w:rsidRPr="00355079">
              <w:rPr>
                <w:rStyle w:val="Hyperlink"/>
                <w:noProof/>
              </w:rPr>
              <w:fldChar w:fldCharType="end"/>
            </w:r>
          </w:ins>
        </w:p>
        <w:p w14:paraId="28BA5143" w14:textId="3D06F383" w:rsidR="0090464E" w:rsidRDefault="0090464E">
          <w:pPr>
            <w:pStyle w:val="TOC3"/>
            <w:tabs>
              <w:tab w:val="right" w:leader="dot" w:pos="9010"/>
            </w:tabs>
            <w:rPr>
              <w:ins w:id="67" w:author="Thomas Stockhammer (25/04/08)" w:date="2025-04-09T13:48:00Z" w16du:dateUtc="2025-04-09T11:48:00Z"/>
              <w:rFonts w:asciiTheme="minorHAnsi" w:eastAsiaTheme="minorEastAsia" w:hAnsiTheme="minorHAnsi" w:cstheme="minorBidi"/>
              <w:noProof/>
              <w:kern w:val="2"/>
              <w14:ligatures w14:val="standardContextual"/>
            </w:rPr>
          </w:pPr>
          <w:ins w:id="6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MPEG#144</w:t>
            </w:r>
            <w:r>
              <w:rPr>
                <w:noProof/>
                <w:webHidden/>
              </w:rPr>
              <w:tab/>
            </w:r>
            <w:r>
              <w:rPr>
                <w:noProof/>
                <w:webHidden/>
              </w:rPr>
              <w:fldChar w:fldCharType="begin"/>
            </w:r>
            <w:r>
              <w:rPr>
                <w:noProof/>
                <w:webHidden/>
              </w:rPr>
              <w:instrText xml:space="preserve"> PAGEREF _Toc195098977 \h </w:instrText>
            </w:r>
            <w:r>
              <w:rPr>
                <w:noProof/>
                <w:webHidden/>
              </w:rPr>
            </w:r>
          </w:ins>
          <w:r>
            <w:rPr>
              <w:noProof/>
              <w:webHidden/>
            </w:rPr>
            <w:fldChar w:fldCharType="separate"/>
          </w:r>
          <w:ins w:id="69"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0ECC4A97" w14:textId="0743A568" w:rsidR="0090464E" w:rsidRDefault="0090464E">
          <w:pPr>
            <w:pStyle w:val="TOC3"/>
            <w:tabs>
              <w:tab w:val="right" w:leader="dot" w:pos="9010"/>
            </w:tabs>
            <w:rPr>
              <w:ins w:id="70" w:author="Thomas Stockhammer (25/04/08)" w:date="2025-04-09T13:48:00Z" w16du:dateUtc="2025-04-09T11:48:00Z"/>
              <w:rFonts w:asciiTheme="minorHAnsi" w:eastAsiaTheme="minorEastAsia" w:hAnsiTheme="minorHAnsi" w:cstheme="minorBidi"/>
              <w:noProof/>
              <w:kern w:val="2"/>
              <w14:ligatures w14:val="standardContextual"/>
            </w:rPr>
          </w:pPr>
          <w:ins w:id="71"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"_Toc195098978"</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MPEG#145</w:t>
            </w:r>
            <w:r>
              <w:rPr>
                <w:noProof/>
                <w:webHidden/>
              </w:rPr>
              <w:tab/>
            </w:r>
            <w:r>
              <w:rPr>
                <w:noProof/>
                <w:webHidden/>
              </w:rPr>
              <w:fldChar w:fldCharType="begin"/>
            </w:r>
            <w:r>
              <w:rPr>
                <w:noProof/>
                <w:webHidden/>
              </w:rPr>
              <w:instrText xml:space="preserve"> PAGEREF _Toc195098978 \h </w:instrText>
            </w:r>
            <w:r>
              <w:rPr>
                <w:noProof/>
                <w:webHidden/>
              </w:rPr>
            </w:r>
          </w:ins>
          <w:r>
            <w:rPr>
              <w:noProof/>
              <w:webHidden/>
            </w:rPr>
            <w:fldChar w:fldCharType="separate"/>
          </w:r>
          <w:ins w:id="72"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4E562EC3" w14:textId="75E8426B" w:rsidR="0090464E" w:rsidRDefault="0090464E">
          <w:pPr>
            <w:pStyle w:val="TOC2"/>
            <w:rPr>
              <w:ins w:id="73" w:author="Thomas Stockhammer (25/04/08)" w:date="2025-04-09T13:48:00Z" w16du:dateUtc="2025-04-09T11:48:00Z"/>
              <w:rFonts w:asciiTheme="minorHAnsi" w:eastAsiaTheme="minorEastAsia" w:hAnsiTheme="minorHAnsi" w:cstheme="minorBidi"/>
              <w:noProof/>
              <w:kern w:val="2"/>
              <w14:ligatures w14:val="standardContextual"/>
            </w:rPr>
          </w:pPr>
          <w:ins w:id="74"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"_Toc195098979"</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4.3</w:t>
            </w:r>
            <w:r>
              <w:rPr>
                <w:rFonts w:asciiTheme="minorHAnsi" w:eastAsiaTheme="minorEastAsia" w:hAnsiTheme="minorHAnsi" w:cstheme="minorBidi"/>
                <w:noProof/>
                <w:kern w:val="2"/>
                <w14:ligatures w14:val="standardContextual"/>
              </w:rPr>
              <w:tab/>
            </w:r>
            <w:r w:rsidRPr="00355079">
              <w:rPr>
                <w:rStyle w:val="Hyperlink"/>
                <w:noProof/>
              </w:rPr>
              <w:t>Communication from MPEG#146</w:t>
            </w:r>
            <w:r>
              <w:rPr>
                <w:noProof/>
                <w:webHidden/>
              </w:rPr>
              <w:tab/>
            </w:r>
            <w:r>
              <w:rPr>
                <w:noProof/>
                <w:webHidden/>
              </w:rPr>
              <w:fldChar w:fldCharType="begin"/>
            </w:r>
            <w:r>
              <w:rPr>
                <w:noProof/>
                <w:webHidden/>
              </w:rPr>
              <w:instrText xml:space="preserve"> PAGEREF _Toc195098979 \h </w:instrText>
            </w:r>
            <w:r>
              <w:rPr>
                <w:noProof/>
                <w:webHidden/>
              </w:rPr>
            </w:r>
          </w:ins>
          <w:r>
            <w:rPr>
              <w:noProof/>
              <w:webHidden/>
            </w:rPr>
            <w:fldChar w:fldCharType="separate"/>
          </w:r>
          <w:ins w:id="75"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5B4CD99C" w14:textId="4F338547" w:rsidR="0090464E" w:rsidRDefault="0090464E">
          <w:pPr>
            <w:pStyle w:val="TOC2"/>
            <w:rPr>
              <w:ins w:id="76" w:author="Thomas Stockhammer (25/04/08)" w:date="2025-04-09T13:48:00Z" w16du:dateUtc="2025-04-09T11:48:00Z"/>
              <w:rFonts w:asciiTheme="minorHAnsi" w:eastAsiaTheme="minorEastAsia" w:hAnsiTheme="minorHAnsi" w:cstheme="minorBidi"/>
              <w:noProof/>
              <w:kern w:val="2"/>
              <w14:ligatures w14:val="standardContextual"/>
            </w:rPr>
          </w:pPr>
          <w:ins w:id="77"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"_Toc195098980"</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4.4</w:t>
            </w:r>
            <w:r>
              <w:rPr>
                <w:rFonts w:asciiTheme="minorHAnsi" w:eastAsiaTheme="minorEastAsia" w:hAnsiTheme="minorHAnsi" w:cstheme="minorBidi"/>
                <w:noProof/>
                <w:kern w:val="2"/>
                <w14:ligatures w14:val="standardContextual"/>
              </w:rPr>
              <w:tab/>
            </w:r>
            <w:r w:rsidRPr="00355079">
              <w:rPr>
                <w:rStyle w:val="Hyperlink"/>
                <w:noProof/>
              </w:rPr>
              <w:t>Communication from MPEG#147</w:t>
            </w:r>
            <w:r>
              <w:rPr>
                <w:noProof/>
                <w:webHidden/>
              </w:rPr>
              <w:tab/>
            </w:r>
            <w:r>
              <w:rPr>
                <w:noProof/>
                <w:webHidden/>
              </w:rPr>
              <w:fldChar w:fldCharType="begin"/>
            </w:r>
            <w:r>
              <w:rPr>
                <w:noProof/>
                <w:webHidden/>
              </w:rPr>
              <w:instrText xml:space="preserve"> PAGEREF _Toc195098980 \h </w:instrText>
            </w:r>
            <w:r>
              <w:rPr>
                <w:noProof/>
                <w:webHidden/>
              </w:rPr>
            </w:r>
          </w:ins>
          <w:r>
            <w:rPr>
              <w:noProof/>
              <w:webHidden/>
            </w:rPr>
            <w:fldChar w:fldCharType="separate"/>
          </w:r>
          <w:ins w:id="78"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2E452FA8" w14:textId="3B78252C" w:rsidR="0090464E" w:rsidRDefault="0090464E">
          <w:pPr>
            <w:pStyle w:val="TOC2"/>
            <w:rPr>
              <w:ins w:id="79" w:author="Thomas Stockhammer (25/04/08)" w:date="2025-04-09T13:48:00Z" w16du:dateUtc="2025-04-09T11:48:00Z"/>
              <w:rFonts w:asciiTheme="minorHAnsi" w:eastAsiaTheme="minorEastAsia" w:hAnsiTheme="minorHAnsi" w:cstheme="minorBidi"/>
              <w:noProof/>
              <w:kern w:val="2"/>
              <w14:ligatures w14:val="standardContextual"/>
            </w:rPr>
          </w:pPr>
          <w:ins w:id="80"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"_Toc195098981"</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4.5</w:t>
            </w:r>
            <w:r>
              <w:rPr>
                <w:rFonts w:asciiTheme="minorHAnsi" w:eastAsiaTheme="minorEastAsia" w:hAnsiTheme="minorHAnsi" w:cstheme="minorBidi"/>
                <w:noProof/>
                <w:kern w:val="2"/>
                <w14:ligatures w14:val="standardContextual"/>
              </w:rPr>
              <w:tab/>
            </w:r>
            <w:r w:rsidRPr="00355079">
              <w:rPr>
                <w:rStyle w:val="Hyperlink"/>
                <w:noProof/>
              </w:rPr>
              <w:t>Communication from MPEG#148</w:t>
            </w:r>
            <w:r>
              <w:rPr>
                <w:noProof/>
                <w:webHidden/>
              </w:rPr>
              <w:tab/>
            </w:r>
            <w:r>
              <w:rPr>
                <w:noProof/>
                <w:webHidden/>
              </w:rPr>
              <w:fldChar w:fldCharType="begin"/>
            </w:r>
            <w:r>
              <w:rPr>
                <w:noProof/>
                <w:webHidden/>
              </w:rPr>
              <w:instrText xml:space="preserve"> PAGEREF _Toc195098981 \h </w:instrText>
            </w:r>
            <w:r>
              <w:rPr>
                <w:noProof/>
                <w:webHidden/>
              </w:rPr>
            </w:r>
          </w:ins>
          <w:r>
            <w:rPr>
              <w:noProof/>
              <w:webHidden/>
            </w:rPr>
            <w:fldChar w:fldCharType="separate"/>
          </w:r>
          <w:ins w:id="81"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2F420EC8" w14:textId="7BD683F6" w:rsidR="0090464E" w:rsidRDefault="0090464E">
          <w:pPr>
            <w:pStyle w:val="TOC2"/>
            <w:rPr>
              <w:ins w:id="82" w:author="Thomas Stockhammer (25/04/08)" w:date="2025-04-09T13:48:00Z" w16du:dateUtc="2025-04-09T11:48:00Z"/>
              <w:rFonts w:asciiTheme="minorHAnsi" w:eastAsiaTheme="minorEastAsia" w:hAnsiTheme="minorHAnsi" w:cstheme="minorBidi"/>
              <w:noProof/>
              <w:kern w:val="2"/>
              <w14:ligatures w14:val="standardContextual"/>
            </w:rPr>
          </w:pPr>
          <w:ins w:id="83"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"_Toc195098982"</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4.6</w:t>
            </w:r>
            <w:r>
              <w:rPr>
                <w:rFonts w:asciiTheme="minorHAnsi" w:eastAsiaTheme="minorEastAsia" w:hAnsiTheme="minorHAnsi" w:cstheme="minorBidi"/>
                <w:noProof/>
                <w:kern w:val="2"/>
                <w14:ligatures w14:val="standardContextual"/>
              </w:rPr>
              <w:tab/>
            </w:r>
            <w:r w:rsidRPr="00355079">
              <w:rPr>
                <w:rStyle w:val="Hyperlink"/>
                <w:noProof/>
              </w:rPr>
              <w:t>Communication from MPEG#149</w:t>
            </w:r>
            <w:r>
              <w:rPr>
                <w:noProof/>
                <w:webHidden/>
              </w:rPr>
              <w:tab/>
            </w:r>
            <w:r>
              <w:rPr>
                <w:noProof/>
                <w:webHidden/>
              </w:rPr>
              <w:fldChar w:fldCharType="begin"/>
            </w:r>
            <w:r>
              <w:rPr>
                <w:noProof/>
                <w:webHidden/>
              </w:rPr>
              <w:instrText xml:space="preserve"> PAGEREF _Toc195098982 \h </w:instrText>
            </w:r>
            <w:r>
              <w:rPr>
                <w:noProof/>
                <w:webHidden/>
              </w:rPr>
            </w:r>
          </w:ins>
          <w:r>
            <w:rPr>
              <w:noProof/>
              <w:webHidden/>
            </w:rPr>
            <w:fldChar w:fldCharType="separate"/>
          </w:r>
          <w:ins w:id="84"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143DE4D4" w14:textId="388B1A85" w:rsidR="0090464E" w:rsidRDefault="0090464E">
          <w:pPr>
            <w:pStyle w:val="TOC2"/>
            <w:rPr>
              <w:ins w:id="85" w:author="Thomas Stockhammer (25/04/08)" w:date="2025-04-09T13:48:00Z" w16du:dateUtc="2025-04-09T11:48:00Z"/>
              <w:rFonts w:asciiTheme="minorHAnsi" w:eastAsiaTheme="minorEastAsia" w:hAnsiTheme="minorHAnsi" w:cstheme="minorBidi"/>
              <w:noProof/>
              <w:kern w:val="2"/>
              <w14:ligatures w14:val="standardContextual"/>
            </w:rPr>
          </w:pPr>
          <w:ins w:id="86"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"_Toc195098983"</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4.7</w:t>
            </w:r>
            <w:r>
              <w:rPr>
                <w:rFonts w:asciiTheme="minorHAnsi" w:eastAsiaTheme="minorEastAsia" w:hAnsiTheme="minorHAnsi" w:cstheme="minorBidi"/>
                <w:noProof/>
                <w:kern w:val="2"/>
                <w14:ligatures w14:val="standardContextual"/>
              </w:rPr>
              <w:tab/>
            </w:r>
            <w:r w:rsidRPr="00355079">
              <w:rPr>
                <w:rStyle w:val="Hyperlink"/>
                <w:noProof/>
              </w:rPr>
              <w:t>Communication from MPEG#150</w:t>
            </w:r>
            <w:r>
              <w:rPr>
                <w:noProof/>
                <w:webHidden/>
              </w:rPr>
              <w:tab/>
            </w:r>
            <w:r>
              <w:rPr>
                <w:noProof/>
                <w:webHidden/>
              </w:rPr>
              <w:fldChar w:fldCharType="begin"/>
            </w:r>
            <w:r>
              <w:rPr>
                <w:noProof/>
                <w:webHidden/>
              </w:rPr>
              <w:instrText xml:space="preserve"> PAGEREF _Toc195098983 \h </w:instrText>
            </w:r>
            <w:r>
              <w:rPr>
                <w:noProof/>
                <w:webHidden/>
              </w:rPr>
            </w:r>
          </w:ins>
          <w:r>
            <w:rPr>
              <w:noProof/>
              <w:webHidden/>
            </w:rPr>
            <w:fldChar w:fldCharType="separate"/>
          </w:r>
          <w:ins w:id="87" w:author="Thomas Stockhammer (25/04/08)" w:date="2025-04-09T13:48:00Z" w16du:dateUtc="2025-04-09T11:48:00Z">
            <w:r>
              <w:rPr>
                <w:noProof/>
                <w:webHidden/>
              </w:rPr>
              <w:t>16</w:t>
            </w:r>
            <w:r>
              <w:rPr>
                <w:noProof/>
                <w:webHidden/>
              </w:rPr>
              <w:fldChar w:fldCharType="end"/>
            </w:r>
            <w:r w:rsidRPr="00355079">
              <w:rPr>
                <w:rStyle w:val="Hyperlink"/>
                <w:noProof/>
              </w:rPr>
              <w:fldChar w:fldCharType="end"/>
            </w:r>
          </w:ins>
        </w:p>
        <w:p w14:paraId="25804826" w14:textId="17BB6263" w:rsidR="0090464E" w:rsidRDefault="0090464E">
          <w:pPr>
            <w:pStyle w:val="TOC1"/>
            <w:rPr>
              <w:ins w:id="88" w:author="Thomas Stockhammer (25/04/08)" w:date="2025-04-09T13:48:00Z" w16du:dateUtc="2025-04-09T11:48:00Z"/>
              <w:rFonts w:asciiTheme="minorHAnsi" w:eastAsiaTheme="minorEastAsia" w:hAnsiTheme="minorHAnsi" w:cstheme="minorBidi"/>
              <w:noProof/>
              <w:kern w:val="2"/>
              <w14:ligatures w14:val="standardContextual"/>
            </w:rPr>
          </w:pPr>
          <w:ins w:id="89"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"_Toc195098984"</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w:t>
            </w:r>
            <w:r>
              <w:rPr>
                <w:rFonts w:asciiTheme="minorHAnsi" w:eastAsiaTheme="minorEastAsia" w:hAnsiTheme="minorHAnsi" w:cstheme="minorBidi"/>
                <w:noProof/>
                <w:kern w:val="2"/>
                <w14:ligatures w14:val="standardContextual"/>
              </w:rPr>
              <w:tab/>
            </w:r>
            <w:r w:rsidRPr="00355079">
              <w:rPr>
                <w:rStyle w:val="Hyperlink"/>
                <w:noProof/>
              </w:rPr>
              <w:t>Requirements, Scenarios and Test Assets</w:t>
            </w:r>
            <w:r>
              <w:rPr>
                <w:noProof/>
                <w:webHidden/>
              </w:rPr>
              <w:tab/>
            </w:r>
            <w:r>
              <w:rPr>
                <w:noProof/>
                <w:webHidden/>
              </w:rPr>
              <w:fldChar w:fldCharType="begin"/>
            </w:r>
            <w:r>
              <w:rPr>
                <w:noProof/>
                <w:webHidden/>
              </w:rPr>
              <w:instrText xml:space="preserve"> PAGEREF _Toc195098984 \h </w:instrText>
            </w:r>
            <w:r>
              <w:rPr>
                <w:noProof/>
                <w:webHidden/>
              </w:rPr>
            </w:r>
          </w:ins>
          <w:r>
            <w:rPr>
              <w:noProof/>
              <w:webHidden/>
            </w:rPr>
            <w:fldChar w:fldCharType="separate"/>
          </w:r>
          <w:ins w:id="90" w:author="Thomas Stockhammer (25/04/08)" w:date="2025-04-09T13:48:00Z" w16du:dateUtc="2025-04-09T11:48:00Z">
            <w:r>
              <w:rPr>
                <w:noProof/>
                <w:webHidden/>
              </w:rPr>
              <w:t>17</w:t>
            </w:r>
            <w:r>
              <w:rPr>
                <w:noProof/>
                <w:webHidden/>
              </w:rPr>
              <w:fldChar w:fldCharType="end"/>
            </w:r>
            <w:r w:rsidRPr="00355079">
              <w:rPr>
                <w:rStyle w:val="Hyperlink"/>
                <w:noProof/>
              </w:rPr>
              <w:fldChar w:fldCharType="end"/>
            </w:r>
          </w:ins>
        </w:p>
        <w:p w14:paraId="455C96F2" w14:textId="5210751B" w:rsidR="0090464E" w:rsidRDefault="0090464E">
          <w:pPr>
            <w:pStyle w:val="TOC2"/>
            <w:rPr>
              <w:ins w:id="91" w:author="Thomas Stockhammer (25/04/08)" w:date="2025-04-09T13:48:00Z" w16du:dateUtc="2025-04-09T11:48:00Z"/>
              <w:rFonts w:asciiTheme="minorHAnsi" w:eastAsiaTheme="minorEastAsia" w:hAnsiTheme="minorHAnsi" w:cstheme="minorBidi"/>
              <w:noProof/>
              <w:kern w:val="2"/>
              <w14:ligatures w14:val="standardContextual"/>
            </w:rPr>
          </w:pPr>
          <w:ins w:id="92"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"_Toc195098985"</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5.1</w:t>
            </w:r>
            <w:r>
              <w:rPr>
                <w:rFonts w:asciiTheme="minorHAnsi" w:eastAsiaTheme="minorEastAsia" w:hAnsiTheme="minorHAnsi" w:cstheme="minorBidi"/>
                <w:noProof/>
                <w:kern w:val="2"/>
                <w14:ligatures w14:val="standardContextual"/>
              </w:rPr>
              <w:tab/>
            </w:r>
            <w:r w:rsidRPr="00355079">
              <w:rPr>
                <w:rStyle w:val="Hyperlink"/>
                <w:noProof/>
              </w:rPr>
              <w:t>Requirements</w:t>
            </w:r>
            <w:r>
              <w:rPr>
                <w:noProof/>
                <w:webHidden/>
              </w:rPr>
              <w:tab/>
            </w:r>
            <w:r>
              <w:rPr>
                <w:noProof/>
                <w:webHidden/>
              </w:rPr>
              <w:fldChar w:fldCharType="begin"/>
            </w:r>
            <w:r>
              <w:rPr>
                <w:noProof/>
                <w:webHidden/>
              </w:rPr>
              <w:instrText xml:space="preserve"> PAGEREF _Toc195098985 \h </w:instrText>
            </w:r>
            <w:r>
              <w:rPr>
                <w:noProof/>
                <w:webHidden/>
              </w:rPr>
            </w:r>
          </w:ins>
          <w:r>
            <w:rPr>
              <w:noProof/>
              <w:webHidden/>
            </w:rPr>
            <w:fldChar w:fldCharType="separate"/>
          </w:r>
          <w:ins w:id="93" w:author="Thomas Stockhammer (25/04/08)" w:date="2025-04-09T13:48:00Z" w16du:dateUtc="2025-04-09T11:48:00Z">
            <w:r>
              <w:rPr>
                <w:noProof/>
                <w:webHidden/>
              </w:rPr>
              <w:t>17</w:t>
            </w:r>
            <w:r>
              <w:rPr>
                <w:noProof/>
                <w:webHidden/>
              </w:rPr>
              <w:fldChar w:fldCharType="end"/>
            </w:r>
            <w:r w:rsidRPr="00355079">
              <w:rPr>
                <w:rStyle w:val="Hyperlink"/>
                <w:noProof/>
              </w:rPr>
              <w:fldChar w:fldCharType="end"/>
            </w:r>
          </w:ins>
        </w:p>
        <w:p w14:paraId="0C17A426" w14:textId="1EFE4BAA" w:rsidR="0090464E" w:rsidRDefault="0090464E">
          <w:pPr>
            <w:pStyle w:val="TOC2"/>
            <w:rPr>
              <w:ins w:id="94" w:author="Thomas Stockhammer (25/04/08)" w:date="2025-04-09T13:48:00Z" w16du:dateUtc="2025-04-09T11:48:00Z"/>
              <w:rFonts w:asciiTheme="minorHAnsi" w:eastAsiaTheme="minorEastAsia" w:hAnsiTheme="minorHAnsi" w:cstheme="minorBidi"/>
              <w:noProof/>
              <w:kern w:val="2"/>
              <w14:ligatures w14:val="standardContextual"/>
            </w:rPr>
          </w:pPr>
          <w:ins w:id="95"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5.2</w:t>
            </w:r>
            <w:r>
              <w:rPr>
                <w:rFonts w:asciiTheme="minorHAnsi" w:eastAsiaTheme="minorEastAsia" w:hAnsiTheme="minorHAnsi" w:cstheme="minorBidi"/>
                <w:noProof/>
                <w:kern w:val="2"/>
                <w14:ligatures w14:val="standardContextual"/>
              </w:rPr>
              <w:tab/>
            </w:r>
            <w:r w:rsidRPr="00355079">
              <w:rPr>
                <w:rStyle w:val="Hyperlink"/>
                <w:noProof/>
              </w:rPr>
              <w:t>Scenarios</w:t>
            </w:r>
            <w:r>
              <w:rPr>
                <w:noProof/>
                <w:webHidden/>
              </w:rPr>
              <w:tab/>
            </w:r>
            <w:r>
              <w:rPr>
                <w:noProof/>
                <w:webHidden/>
              </w:rPr>
              <w:fldChar w:fldCharType="begin"/>
            </w:r>
            <w:r>
              <w:rPr>
                <w:noProof/>
                <w:webHidden/>
              </w:rPr>
              <w:instrText xml:space="preserve"> PAGEREF _Toc195098986 \h </w:instrText>
            </w:r>
            <w:r>
              <w:rPr>
                <w:noProof/>
                <w:webHidden/>
              </w:rPr>
            </w:r>
          </w:ins>
          <w:r>
            <w:rPr>
              <w:noProof/>
              <w:webHidden/>
            </w:rPr>
            <w:fldChar w:fldCharType="separate"/>
          </w:r>
          <w:ins w:id="96" w:author="Thomas Stockhammer (25/04/08)" w:date="2025-04-09T13:48:00Z" w16du:dateUtc="2025-04-09T11:48:00Z">
            <w:r>
              <w:rPr>
                <w:noProof/>
                <w:webHidden/>
              </w:rPr>
              <w:t>17</w:t>
            </w:r>
            <w:r>
              <w:rPr>
                <w:noProof/>
                <w:webHidden/>
              </w:rPr>
              <w:fldChar w:fldCharType="end"/>
            </w:r>
            <w:r w:rsidRPr="00355079">
              <w:rPr>
                <w:rStyle w:val="Hyperlink"/>
                <w:noProof/>
              </w:rPr>
              <w:fldChar w:fldCharType="end"/>
            </w:r>
          </w:ins>
        </w:p>
        <w:p w14:paraId="0200FE4E" w14:textId="0D947935" w:rsidR="0090464E" w:rsidRDefault="0090464E">
          <w:pPr>
            <w:pStyle w:val="TOC2"/>
            <w:rPr>
              <w:ins w:id="97" w:author="Thomas Stockhammer (25/04/08)" w:date="2025-04-09T13:48:00Z" w16du:dateUtc="2025-04-09T11:48:00Z"/>
              <w:rFonts w:asciiTheme="minorHAnsi" w:eastAsiaTheme="minorEastAsia" w:hAnsiTheme="minorHAnsi" w:cstheme="minorBidi"/>
              <w:noProof/>
              <w:kern w:val="2"/>
              <w14:ligatures w14:val="standardContextual"/>
            </w:rPr>
          </w:pPr>
          <w:ins w:id="9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5.3</w:t>
            </w:r>
            <w:r>
              <w:rPr>
                <w:rFonts w:asciiTheme="minorHAnsi" w:eastAsiaTheme="minorEastAsia" w:hAnsiTheme="minorHAnsi" w:cstheme="minorBidi"/>
                <w:noProof/>
                <w:kern w:val="2"/>
                <w14:ligatures w14:val="standardContextual"/>
              </w:rPr>
              <w:tab/>
            </w:r>
            <w:r w:rsidRPr="00355079">
              <w:rPr>
                <w:rStyle w:val="Hyperlink"/>
                <w:noProof/>
              </w:rPr>
              <w:t>Template for Test Scenario</w:t>
            </w:r>
            <w:r>
              <w:rPr>
                <w:noProof/>
                <w:webHidden/>
              </w:rPr>
              <w:tab/>
            </w:r>
            <w:r>
              <w:rPr>
                <w:noProof/>
                <w:webHidden/>
              </w:rPr>
              <w:fldChar w:fldCharType="begin"/>
            </w:r>
            <w:r>
              <w:rPr>
                <w:noProof/>
                <w:webHidden/>
              </w:rPr>
              <w:instrText xml:space="preserve"> PAGEREF _Toc195098987 \h </w:instrText>
            </w:r>
            <w:r>
              <w:rPr>
                <w:noProof/>
                <w:webHidden/>
              </w:rPr>
            </w:r>
          </w:ins>
          <w:r>
            <w:rPr>
              <w:noProof/>
              <w:webHidden/>
            </w:rPr>
            <w:fldChar w:fldCharType="separate"/>
          </w:r>
          <w:ins w:id="99" w:author="Thomas Stockhammer (25/04/08)" w:date="2025-04-09T13:48:00Z" w16du:dateUtc="2025-04-09T11:48:00Z">
            <w:r>
              <w:rPr>
                <w:noProof/>
                <w:webHidden/>
              </w:rPr>
              <w:t>17</w:t>
            </w:r>
            <w:r>
              <w:rPr>
                <w:noProof/>
                <w:webHidden/>
              </w:rPr>
              <w:fldChar w:fldCharType="end"/>
            </w:r>
            <w:r w:rsidRPr="00355079">
              <w:rPr>
                <w:rStyle w:val="Hyperlink"/>
                <w:noProof/>
              </w:rPr>
              <w:fldChar w:fldCharType="end"/>
            </w:r>
          </w:ins>
        </w:p>
        <w:p w14:paraId="7B28A829" w14:textId="273D6CC1" w:rsidR="0090464E" w:rsidRDefault="0090464E">
          <w:pPr>
            <w:pStyle w:val="TOC2"/>
            <w:rPr>
              <w:ins w:id="100" w:author="Thomas Stockhammer (25/04/08)" w:date="2025-04-09T13:48:00Z" w16du:dateUtc="2025-04-09T11:48:00Z"/>
              <w:rFonts w:asciiTheme="minorHAnsi" w:eastAsiaTheme="minorEastAsia" w:hAnsiTheme="minorHAnsi" w:cstheme="minorBidi"/>
              <w:noProof/>
              <w:kern w:val="2"/>
              <w14:ligatures w14:val="standardContextual"/>
            </w:rPr>
          </w:pPr>
          <w:ins w:id="101"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"_Toc195098988"</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5.4</w:t>
            </w:r>
            <w:r>
              <w:rPr>
                <w:rFonts w:asciiTheme="minorHAnsi" w:eastAsiaTheme="minorEastAsia" w:hAnsiTheme="minorHAnsi" w:cstheme="minorBidi"/>
                <w:noProof/>
                <w:kern w:val="2"/>
                <w14:ligatures w14:val="standardContextual"/>
              </w:rPr>
              <w:tab/>
            </w:r>
            <w:r w:rsidRPr="00355079">
              <w:rPr>
                <w:rStyle w:val="Hyperlink"/>
                <w:noProof/>
              </w:rPr>
              <w:t>Continuous Call for Test Data</w:t>
            </w:r>
            <w:r>
              <w:rPr>
                <w:noProof/>
                <w:webHidden/>
              </w:rPr>
              <w:tab/>
            </w:r>
            <w:r>
              <w:rPr>
                <w:noProof/>
                <w:webHidden/>
              </w:rPr>
              <w:fldChar w:fldCharType="begin"/>
            </w:r>
            <w:r>
              <w:rPr>
                <w:noProof/>
                <w:webHidden/>
              </w:rPr>
              <w:instrText xml:space="preserve"> PAGEREF _Toc195098988 \h </w:instrText>
            </w:r>
            <w:r>
              <w:rPr>
                <w:noProof/>
                <w:webHidden/>
              </w:rPr>
            </w:r>
          </w:ins>
          <w:r>
            <w:rPr>
              <w:noProof/>
              <w:webHidden/>
            </w:rPr>
            <w:fldChar w:fldCharType="separate"/>
          </w:r>
          <w:ins w:id="102"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61C82515" w14:textId="33461DC6" w:rsidR="0090464E" w:rsidRDefault="0090464E">
          <w:pPr>
            <w:pStyle w:val="TOC2"/>
            <w:rPr>
              <w:ins w:id="103" w:author="Thomas Stockhammer (25/04/08)" w:date="2025-04-09T13:48:00Z" w16du:dateUtc="2025-04-09T11:48:00Z"/>
              <w:rFonts w:asciiTheme="minorHAnsi" w:eastAsiaTheme="minorEastAsia" w:hAnsiTheme="minorHAnsi" w:cstheme="minorBidi"/>
              <w:noProof/>
              <w:kern w:val="2"/>
              <w14:ligatures w14:val="standardContextual"/>
            </w:rPr>
          </w:pPr>
          <w:ins w:id="104"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"_Toc195098989"</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5.5</w:t>
            </w:r>
            <w:r>
              <w:rPr>
                <w:rFonts w:asciiTheme="minorHAnsi" w:eastAsiaTheme="minorEastAsia" w:hAnsiTheme="minorHAnsi" w:cstheme="minorBidi"/>
                <w:noProof/>
                <w:kern w:val="2"/>
                <w14:ligatures w14:val="standardContextual"/>
              </w:rPr>
              <w:tab/>
            </w:r>
            <w:r w:rsidRPr="00355079">
              <w:rPr>
                <w:rStyle w:val="Hyperlink"/>
                <w:noProof/>
              </w:rPr>
              <w:t>Timeline</w:t>
            </w:r>
            <w:r>
              <w:rPr>
                <w:noProof/>
                <w:webHidden/>
              </w:rPr>
              <w:tab/>
            </w:r>
            <w:r>
              <w:rPr>
                <w:noProof/>
                <w:webHidden/>
              </w:rPr>
              <w:fldChar w:fldCharType="begin"/>
            </w:r>
            <w:r>
              <w:rPr>
                <w:noProof/>
                <w:webHidden/>
              </w:rPr>
              <w:instrText xml:space="preserve"> PAGEREF _Toc195098989 \h </w:instrText>
            </w:r>
            <w:r>
              <w:rPr>
                <w:noProof/>
                <w:webHidden/>
              </w:rPr>
            </w:r>
          </w:ins>
          <w:r>
            <w:rPr>
              <w:noProof/>
              <w:webHidden/>
            </w:rPr>
            <w:fldChar w:fldCharType="separate"/>
          </w:r>
          <w:ins w:id="105"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56436EAB" w14:textId="4E35FE19" w:rsidR="0090464E" w:rsidRDefault="0090464E">
          <w:pPr>
            <w:pStyle w:val="TOC2"/>
            <w:rPr>
              <w:ins w:id="106" w:author="Thomas Stockhammer (25/04/08)" w:date="2025-04-09T13:48:00Z" w16du:dateUtc="2025-04-09T11:48:00Z"/>
              <w:rFonts w:asciiTheme="minorHAnsi" w:eastAsiaTheme="minorEastAsia" w:hAnsiTheme="minorHAnsi" w:cstheme="minorBidi"/>
              <w:noProof/>
              <w:kern w:val="2"/>
              <w14:ligatures w14:val="standardContextual"/>
            </w:rPr>
          </w:pPr>
          <w:ins w:id="107"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"_Toc195098990"</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5.6</w:t>
            </w:r>
            <w:r>
              <w:rPr>
                <w:rFonts w:asciiTheme="minorHAnsi" w:eastAsiaTheme="minorEastAsia" w:hAnsiTheme="minorHAnsi" w:cstheme="minorBidi"/>
                <w:noProof/>
                <w:kern w:val="2"/>
                <w14:ligatures w14:val="standardContextual"/>
              </w:rPr>
              <w:tab/>
            </w:r>
            <w:r w:rsidRPr="00355079">
              <w:rPr>
                <w:rStyle w:val="Hyperlink"/>
                <w:noProof/>
              </w:rPr>
              <w:t>Available Test Assets</w:t>
            </w:r>
            <w:r>
              <w:rPr>
                <w:noProof/>
                <w:webHidden/>
              </w:rPr>
              <w:tab/>
            </w:r>
            <w:r>
              <w:rPr>
                <w:noProof/>
                <w:webHidden/>
              </w:rPr>
              <w:fldChar w:fldCharType="begin"/>
            </w:r>
            <w:r>
              <w:rPr>
                <w:noProof/>
                <w:webHidden/>
              </w:rPr>
              <w:instrText xml:space="preserve"> PAGEREF _Toc195098990 \h </w:instrText>
            </w:r>
            <w:r>
              <w:rPr>
                <w:noProof/>
                <w:webHidden/>
              </w:rPr>
            </w:r>
          </w:ins>
          <w:r>
            <w:rPr>
              <w:noProof/>
              <w:webHidden/>
            </w:rPr>
            <w:fldChar w:fldCharType="separate"/>
          </w:r>
          <w:ins w:id="108"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73F9805E" w14:textId="68D6B8DD" w:rsidR="0090464E" w:rsidRDefault="0090464E">
          <w:pPr>
            <w:pStyle w:val="TOC1"/>
            <w:rPr>
              <w:ins w:id="109" w:author="Thomas Stockhammer (25/04/08)" w:date="2025-04-09T13:48:00Z" w16du:dateUtc="2025-04-09T11:48:00Z"/>
              <w:rFonts w:asciiTheme="minorHAnsi" w:eastAsiaTheme="minorEastAsia" w:hAnsiTheme="minorHAnsi" w:cstheme="minorBidi"/>
              <w:noProof/>
              <w:kern w:val="2"/>
              <w14:ligatures w14:val="standardContextual"/>
            </w:rPr>
          </w:pPr>
          <w:ins w:id="110"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"_Toc195098991"</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w:t>
            </w:r>
            <w:r>
              <w:rPr>
                <w:rFonts w:asciiTheme="minorHAnsi" w:eastAsiaTheme="minorEastAsia" w:hAnsiTheme="minorHAnsi" w:cstheme="minorBidi"/>
                <w:noProof/>
                <w:kern w:val="2"/>
                <w14:ligatures w14:val="standardContextual"/>
              </w:rPr>
              <w:tab/>
            </w:r>
            <w:r w:rsidRPr="00355079">
              <w:rPr>
                <w:rStyle w:val="Hyperlink"/>
                <w:noProof/>
              </w:rPr>
              <w:t>Roadmap</w:t>
            </w:r>
            <w:r>
              <w:rPr>
                <w:noProof/>
                <w:webHidden/>
              </w:rPr>
              <w:tab/>
            </w:r>
            <w:r>
              <w:rPr>
                <w:noProof/>
                <w:webHidden/>
              </w:rPr>
              <w:fldChar w:fldCharType="begin"/>
            </w:r>
            <w:r>
              <w:rPr>
                <w:noProof/>
                <w:webHidden/>
              </w:rPr>
              <w:instrText xml:space="preserve"> PAGEREF _Toc195098991 \h </w:instrText>
            </w:r>
            <w:r>
              <w:rPr>
                <w:noProof/>
                <w:webHidden/>
              </w:rPr>
            </w:r>
          </w:ins>
          <w:r>
            <w:rPr>
              <w:noProof/>
              <w:webHidden/>
            </w:rPr>
            <w:fldChar w:fldCharType="separate"/>
          </w:r>
          <w:ins w:id="111"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45BE85B7" w14:textId="08013C65" w:rsidR="0090464E" w:rsidRDefault="0090464E">
          <w:pPr>
            <w:pStyle w:val="TOC2"/>
            <w:rPr>
              <w:ins w:id="112" w:author="Thomas Stockhammer (25/04/08)" w:date="2025-04-09T13:48:00Z" w16du:dateUtc="2025-04-09T11:48:00Z"/>
              <w:rFonts w:asciiTheme="minorHAnsi" w:eastAsiaTheme="minorEastAsia" w:hAnsiTheme="minorHAnsi" w:cstheme="minorBidi"/>
              <w:noProof/>
              <w:kern w:val="2"/>
              <w14:ligatures w14:val="standardContextual"/>
            </w:rPr>
          </w:pPr>
          <w:ins w:id="113"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"_Toc195098992"</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6.1</w:t>
            </w:r>
            <w:r>
              <w:rPr>
                <w:rFonts w:asciiTheme="minorHAnsi" w:eastAsiaTheme="minorEastAsia" w:hAnsiTheme="minorHAnsi" w:cstheme="minorBidi"/>
                <w:noProof/>
                <w:kern w:val="2"/>
                <w14:ligatures w14:val="standardContextual"/>
              </w:rPr>
              <w:tab/>
            </w:r>
            <w:r w:rsidRPr="00355079">
              <w:rPr>
                <w:rStyle w:val="Hyperlink"/>
                <w:noProof/>
              </w:rPr>
              <w:t>Introduction</w:t>
            </w:r>
            <w:r>
              <w:rPr>
                <w:noProof/>
                <w:webHidden/>
              </w:rPr>
              <w:tab/>
            </w:r>
            <w:r>
              <w:rPr>
                <w:noProof/>
                <w:webHidden/>
              </w:rPr>
              <w:fldChar w:fldCharType="begin"/>
            </w:r>
            <w:r>
              <w:rPr>
                <w:noProof/>
                <w:webHidden/>
              </w:rPr>
              <w:instrText xml:space="preserve"> PAGEREF _Toc195098992 \h </w:instrText>
            </w:r>
            <w:r>
              <w:rPr>
                <w:noProof/>
                <w:webHidden/>
              </w:rPr>
            </w:r>
          </w:ins>
          <w:r>
            <w:rPr>
              <w:noProof/>
              <w:webHidden/>
            </w:rPr>
            <w:fldChar w:fldCharType="separate"/>
          </w:r>
          <w:ins w:id="114"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391CA927" w14:textId="0B159654" w:rsidR="0090464E" w:rsidRDefault="0090464E">
          <w:pPr>
            <w:pStyle w:val="TOC2"/>
            <w:rPr>
              <w:ins w:id="115" w:author="Thomas Stockhammer (25/04/08)" w:date="2025-04-09T13:48:00Z" w16du:dateUtc="2025-04-09T11:48:00Z"/>
              <w:rFonts w:asciiTheme="minorHAnsi" w:eastAsiaTheme="minorEastAsia" w:hAnsiTheme="minorHAnsi" w:cstheme="minorBidi"/>
              <w:noProof/>
              <w:kern w:val="2"/>
              <w14:ligatures w14:val="standardContextual"/>
            </w:rPr>
          </w:pPr>
          <w:ins w:id="116"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"_Toc195098993"</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6.2</w:t>
            </w:r>
            <w:r>
              <w:rPr>
                <w:rFonts w:asciiTheme="minorHAnsi" w:eastAsiaTheme="minorEastAsia" w:hAnsiTheme="minorHAnsi" w:cstheme="minorBidi"/>
                <w:noProof/>
                <w:kern w:val="2"/>
                <w14:ligatures w14:val="standardContextual"/>
              </w:rPr>
              <w:tab/>
            </w:r>
            <w:r w:rsidRPr="00355079">
              <w:rPr>
                <w:rStyle w:val="Hyperlink"/>
                <w:noProof/>
              </w:rPr>
              <w:t>Agreed Timeline</w:t>
            </w:r>
            <w:r>
              <w:rPr>
                <w:noProof/>
                <w:webHidden/>
              </w:rPr>
              <w:tab/>
            </w:r>
            <w:r>
              <w:rPr>
                <w:noProof/>
                <w:webHidden/>
              </w:rPr>
              <w:fldChar w:fldCharType="begin"/>
            </w:r>
            <w:r>
              <w:rPr>
                <w:noProof/>
                <w:webHidden/>
              </w:rPr>
              <w:instrText xml:space="preserve"> PAGEREF _Toc195098993 \h </w:instrText>
            </w:r>
            <w:r>
              <w:rPr>
                <w:noProof/>
                <w:webHidden/>
              </w:rPr>
            </w:r>
          </w:ins>
          <w:r>
            <w:rPr>
              <w:noProof/>
              <w:webHidden/>
            </w:rPr>
            <w:fldChar w:fldCharType="separate"/>
          </w:r>
          <w:ins w:id="117" w:author="Thomas Stockhammer (25/04/08)" w:date="2025-04-09T13:48:00Z" w16du:dateUtc="2025-04-09T11:48:00Z">
            <w:r>
              <w:rPr>
                <w:noProof/>
                <w:webHidden/>
              </w:rPr>
              <w:t>18</w:t>
            </w:r>
            <w:r>
              <w:rPr>
                <w:noProof/>
                <w:webHidden/>
              </w:rPr>
              <w:fldChar w:fldCharType="end"/>
            </w:r>
            <w:r w:rsidRPr="00355079">
              <w:rPr>
                <w:rStyle w:val="Hyperlink"/>
                <w:noProof/>
              </w:rPr>
              <w:fldChar w:fldCharType="end"/>
            </w:r>
          </w:ins>
        </w:p>
        <w:p w14:paraId="1B9217AF" w14:textId="3D4CCDB1" w:rsidR="0090464E" w:rsidRDefault="0090464E">
          <w:pPr>
            <w:pStyle w:val="TOC2"/>
            <w:rPr>
              <w:ins w:id="118" w:author="Thomas Stockhammer (25/04/08)" w:date="2025-04-09T13:48:00Z" w16du:dateUtc="2025-04-09T11:48:00Z"/>
              <w:rFonts w:asciiTheme="minorHAnsi" w:eastAsiaTheme="minorEastAsia" w:hAnsiTheme="minorHAnsi" w:cstheme="minorBidi"/>
              <w:noProof/>
              <w:kern w:val="2"/>
              <w14:ligatures w14:val="standardContextual"/>
            </w:rPr>
          </w:pPr>
          <w:ins w:id="119"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"_Toc195098994"</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6.3</w:t>
            </w:r>
            <w:r>
              <w:rPr>
                <w:rFonts w:asciiTheme="minorHAnsi" w:eastAsiaTheme="minorEastAsia" w:hAnsiTheme="minorHAnsi" w:cstheme="minorBidi"/>
                <w:noProof/>
                <w:kern w:val="2"/>
                <w14:ligatures w14:val="standardContextual"/>
              </w:rPr>
              <w:tab/>
            </w:r>
            <w:r w:rsidRPr="00355079">
              <w:rPr>
                <w:rStyle w:val="Hyperlink"/>
                <w:noProof/>
              </w:rPr>
              <w:t>Relevant Documents</w:t>
            </w:r>
            <w:r>
              <w:rPr>
                <w:noProof/>
                <w:webHidden/>
              </w:rPr>
              <w:tab/>
            </w:r>
            <w:r>
              <w:rPr>
                <w:noProof/>
                <w:webHidden/>
              </w:rPr>
              <w:fldChar w:fldCharType="begin"/>
            </w:r>
            <w:r>
              <w:rPr>
                <w:noProof/>
                <w:webHidden/>
              </w:rPr>
              <w:instrText xml:space="preserve"> PAGEREF _Toc195098994 \h </w:instrText>
            </w:r>
            <w:r>
              <w:rPr>
                <w:noProof/>
                <w:webHidden/>
              </w:rPr>
            </w:r>
          </w:ins>
          <w:r>
            <w:rPr>
              <w:noProof/>
              <w:webHidden/>
            </w:rPr>
            <w:fldChar w:fldCharType="separate"/>
          </w:r>
          <w:ins w:id="120" w:author="Thomas Stockhammer (25/04/08)" w:date="2025-04-09T13:48:00Z" w16du:dateUtc="2025-04-09T11:48:00Z">
            <w:r>
              <w:rPr>
                <w:noProof/>
                <w:webHidden/>
              </w:rPr>
              <w:t>19</w:t>
            </w:r>
            <w:r>
              <w:rPr>
                <w:noProof/>
                <w:webHidden/>
              </w:rPr>
              <w:fldChar w:fldCharType="end"/>
            </w:r>
            <w:r w:rsidRPr="00355079">
              <w:rPr>
                <w:rStyle w:val="Hyperlink"/>
                <w:noProof/>
              </w:rPr>
              <w:fldChar w:fldCharType="end"/>
            </w:r>
          </w:ins>
        </w:p>
        <w:p w14:paraId="4EA3583C" w14:textId="7DC8CF0A" w:rsidR="0090464E" w:rsidRDefault="0090464E">
          <w:pPr>
            <w:pStyle w:val="TOC2"/>
            <w:rPr>
              <w:ins w:id="121" w:author="Thomas Stockhammer (25/04/08)" w:date="2025-04-09T13:48:00Z" w16du:dateUtc="2025-04-09T11:48:00Z"/>
              <w:rFonts w:asciiTheme="minorHAnsi" w:eastAsiaTheme="minorEastAsia" w:hAnsiTheme="minorHAnsi" w:cstheme="minorBidi"/>
              <w:noProof/>
              <w:kern w:val="2"/>
              <w14:ligatures w14:val="standardContextual"/>
            </w:rPr>
          </w:pPr>
          <w:ins w:id="122"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"_Toc195098995"</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Pr>
                <w:rFonts w:asciiTheme="minorHAnsi" w:eastAsiaTheme="minorEastAsia" w:hAnsiTheme="minorHAnsi" w:cstheme="minorBidi"/>
                <w:noProof/>
                <w:kern w:val="2"/>
                <w14:ligatures w14:val="standardContextual"/>
              </w:rPr>
              <w:tab/>
            </w:r>
            <w:r w:rsidRPr="00355079">
              <w:rPr>
                <w:rStyle w:val="Hyperlink"/>
                <w:noProof/>
              </w:rPr>
              <w:t>Topic 1: New and features enhancements to Ed 2.</w:t>
            </w:r>
            <w:r>
              <w:rPr>
                <w:noProof/>
                <w:webHidden/>
              </w:rPr>
              <w:tab/>
            </w:r>
            <w:r>
              <w:rPr>
                <w:noProof/>
                <w:webHidden/>
              </w:rPr>
              <w:fldChar w:fldCharType="begin"/>
            </w:r>
            <w:r>
              <w:rPr>
                <w:noProof/>
                <w:webHidden/>
              </w:rPr>
              <w:instrText xml:space="preserve"> PAGEREF _Toc195098995 \h </w:instrText>
            </w:r>
            <w:r>
              <w:rPr>
                <w:noProof/>
                <w:webHidden/>
              </w:rPr>
            </w:r>
          </w:ins>
          <w:r>
            <w:rPr>
              <w:noProof/>
              <w:webHidden/>
            </w:rPr>
            <w:fldChar w:fldCharType="separate"/>
          </w:r>
          <w:ins w:id="123" w:author="Thomas Stockhammer (25/04/08)" w:date="2025-04-09T13:48:00Z" w16du:dateUtc="2025-04-09T11:48:00Z">
            <w:r>
              <w:rPr>
                <w:noProof/>
                <w:webHidden/>
              </w:rPr>
              <w:t>20</w:t>
            </w:r>
            <w:r>
              <w:rPr>
                <w:noProof/>
                <w:webHidden/>
              </w:rPr>
              <w:fldChar w:fldCharType="end"/>
            </w:r>
            <w:r w:rsidRPr="00355079">
              <w:rPr>
                <w:rStyle w:val="Hyperlink"/>
                <w:noProof/>
              </w:rPr>
              <w:fldChar w:fldCharType="end"/>
            </w:r>
          </w:ins>
        </w:p>
        <w:p w14:paraId="6B7CD075" w14:textId="6CD5541D" w:rsidR="0090464E" w:rsidRDefault="0090464E">
          <w:pPr>
            <w:pStyle w:val="TOC2"/>
            <w:rPr>
              <w:ins w:id="124" w:author="Thomas Stockhammer (25/04/08)" w:date="2025-04-09T13:48:00Z" w16du:dateUtc="2025-04-09T11:48:00Z"/>
              <w:rFonts w:asciiTheme="minorHAnsi" w:eastAsiaTheme="minorEastAsia" w:hAnsiTheme="minorHAnsi" w:cstheme="minorBidi"/>
              <w:noProof/>
              <w:kern w:val="2"/>
              <w14:ligatures w14:val="standardContextual"/>
            </w:rPr>
          </w:pPr>
          <w:ins w:id="125"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rFonts w:eastAsia="SimSun"/>
                <w:bCs/>
                <w:noProof/>
                <w:lang w:eastAsia="zh-CN"/>
              </w:rPr>
              <w:t>6.4</w:t>
            </w:r>
            <w:r>
              <w:rPr>
                <w:noProof/>
                <w:webHidden/>
              </w:rPr>
              <w:tab/>
            </w:r>
            <w:r>
              <w:rPr>
                <w:noProof/>
                <w:webHidden/>
              </w:rPr>
              <w:fldChar w:fldCharType="begin"/>
            </w:r>
            <w:r>
              <w:rPr>
                <w:noProof/>
                <w:webHidden/>
              </w:rPr>
              <w:instrText xml:space="preserve"> PAGEREF _Toc195098996 \h </w:instrText>
            </w:r>
            <w:r>
              <w:rPr>
                <w:noProof/>
                <w:webHidden/>
              </w:rPr>
            </w:r>
          </w:ins>
          <w:r>
            <w:rPr>
              <w:noProof/>
              <w:webHidden/>
            </w:rPr>
            <w:fldChar w:fldCharType="separate"/>
          </w:r>
          <w:ins w:id="126" w:author="Thomas Stockhammer (25/04/08)" w:date="2025-04-09T13:48:00Z" w16du:dateUtc="2025-04-09T11:48:00Z">
            <w:r>
              <w:rPr>
                <w:noProof/>
                <w:webHidden/>
              </w:rPr>
              <w:t>20</w:t>
            </w:r>
            <w:r>
              <w:rPr>
                <w:noProof/>
                <w:webHidden/>
              </w:rPr>
              <w:fldChar w:fldCharType="end"/>
            </w:r>
            <w:r w:rsidRPr="00355079">
              <w:rPr>
                <w:rStyle w:val="Hyperlink"/>
                <w:noProof/>
              </w:rPr>
              <w:fldChar w:fldCharType="end"/>
            </w:r>
          </w:ins>
        </w:p>
        <w:p w14:paraId="2E561077" w14:textId="6D1B5687" w:rsidR="0090464E" w:rsidRDefault="0090464E">
          <w:pPr>
            <w:pStyle w:val="TOC2"/>
            <w:rPr>
              <w:ins w:id="127" w:author="Thomas Stockhammer (25/04/08)" w:date="2025-04-09T13:48:00Z" w16du:dateUtc="2025-04-09T11:48:00Z"/>
              <w:rFonts w:asciiTheme="minorHAnsi" w:eastAsiaTheme="minorEastAsia" w:hAnsiTheme="minorHAnsi" w:cstheme="minorBidi"/>
              <w:noProof/>
              <w:kern w:val="2"/>
              <w14:ligatures w14:val="standardContextual"/>
            </w:rPr>
          </w:pPr>
          <w:ins w:id="12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rFonts w:eastAsia="SimSun"/>
                <w:bCs/>
                <w:noProof/>
                <w:lang w:eastAsia="zh-CN"/>
              </w:rPr>
              <w:t>6.5</w:t>
            </w:r>
            <w:r>
              <w:rPr>
                <w:rFonts w:asciiTheme="minorHAnsi" w:eastAsiaTheme="minorEastAsia" w:hAnsiTheme="minorHAnsi" w:cstheme="minorBidi"/>
                <w:noProof/>
                <w:kern w:val="2"/>
                <w14:ligatures w14:val="standardContextual"/>
              </w:rPr>
              <w:tab/>
            </w:r>
            <w:r w:rsidRPr="00355079">
              <w:rPr>
                <w:rStyle w:val="Hyperlink"/>
                <w:noProof/>
              </w:rPr>
              <w:t>Topic 2: Support for scene understanding</w:t>
            </w:r>
            <w:r>
              <w:rPr>
                <w:noProof/>
                <w:webHidden/>
              </w:rPr>
              <w:tab/>
            </w:r>
            <w:r>
              <w:rPr>
                <w:noProof/>
                <w:webHidden/>
              </w:rPr>
              <w:fldChar w:fldCharType="begin"/>
            </w:r>
            <w:r>
              <w:rPr>
                <w:noProof/>
                <w:webHidden/>
              </w:rPr>
              <w:instrText xml:space="preserve"> PAGEREF _Toc195098997 \h </w:instrText>
            </w:r>
            <w:r>
              <w:rPr>
                <w:noProof/>
                <w:webHidden/>
              </w:rPr>
            </w:r>
          </w:ins>
          <w:r>
            <w:rPr>
              <w:noProof/>
              <w:webHidden/>
            </w:rPr>
            <w:fldChar w:fldCharType="separate"/>
          </w:r>
          <w:ins w:id="129" w:author="Thomas Stockhammer (25/04/08)" w:date="2025-04-09T13:48:00Z" w16du:dateUtc="2025-04-09T11:48:00Z">
            <w:r>
              <w:rPr>
                <w:noProof/>
                <w:webHidden/>
              </w:rPr>
              <w:t>20</w:t>
            </w:r>
            <w:r>
              <w:rPr>
                <w:noProof/>
                <w:webHidden/>
              </w:rPr>
              <w:fldChar w:fldCharType="end"/>
            </w:r>
            <w:r w:rsidRPr="00355079">
              <w:rPr>
                <w:rStyle w:val="Hyperlink"/>
                <w:noProof/>
              </w:rPr>
              <w:fldChar w:fldCharType="end"/>
            </w:r>
          </w:ins>
        </w:p>
        <w:p w14:paraId="36C277BA" w14:textId="4496B734" w:rsidR="0090464E" w:rsidRDefault="0090464E">
          <w:pPr>
            <w:pStyle w:val="TOC2"/>
            <w:rPr>
              <w:ins w:id="130" w:author="Thomas Stockhammer (25/04/08)" w:date="2025-04-09T13:48:00Z" w16du:dateUtc="2025-04-09T11:48:00Z"/>
              <w:rFonts w:asciiTheme="minorHAnsi" w:eastAsiaTheme="minorEastAsia" w:hAnsiTheme="minorHAnsi" w:cstheme="minorBidi"/>
              <w:noProof/>
              <w:kern w:val="2"/>
              <w14:ligatures w14:val="standardContextual"/>
            </w:rPr>
          </w:pPr>
          <w:ins w:id="131"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"_Toc195098998"</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6.6</w:t>
            </w:r>
            <w:r>
              <w:rPr>
                <w:rFonts w:asciiTheme="minorHAnsi" w:eastAsiaTheme="minorEastAsia" w:hAnsiTheme="minorHAnsi" w:cstheme="minorBidi"/>
                <w:noProof/>
                <w:kern w:val="2"/>
                <w14:ligatures w14:val="standardContextual"/>
              </w:rPr>
              <w:tab/>
            </w:r>
            <w:r w:rsidRPr="00355079">
              <w:rPr>
                <w:rStyle w:val="Hyperlink"/>
                <w:noProof/>
              </w:rPr>
              <w:t>Topic 3: Immersive audio</w:t>
            </w:r>
            <w:r>
              <w:rPr>
                <w:noProof/>
                <w:webHidden/>
              </w:rPr>
              <w:tab/>
            </w:r>
            <w:r>
              <w:rPr>
                <w:noProof/>
                <w:webHidden/>
              </w:rPr>
              <w:fldChar w:fldCharType="begin"/>
            </w:r>
            <w:r>
              <w:rPr>
                <w:noProof/>
                <w:webHidden/>
              </w:rPr>
              <w:instrText xml:space="preserve"> PAGEREF _Toc195098998 \h </w:instrText>
            </w:r>
            <w:r>
              <w:rPr>
                <w:noProof/>
                <w:webHidden/>
              </w:rPr>
            </w:r>
          </w:ins>
          <w:r>
            <w:rPr>
              <w:noProof/>
              <w:webHidden/>
            </w:rPr>
            <w:fldChar w:fldCharType="separate"/>
          </w:r>
          <w:ins w:id="132" w:author="Thomas Stockhammer (25/04/08)" w:date="2025-04-09T13:48:00Z" w16du:dateUtc="2025-04-09T11:48:00Z">
            <w:r>
              <w:rPr>
                <w:noProof/>
                <w:webHidden/>
              </w:rPr>
              <w:t>20</w:t>
            </w:r>
            <w:r>
              <w:rPr>
                <w:noProof/>
                <w:webHidden/>
              </w:rPr>
              <w:fldChar w:fldCharType="end"/>
            </w:r>
            <w:r w:rsidRPr="00355079">
              <w:rPr>
                <w:rStyle w:val="Hyperlink"/>
                <w:noProof/>
              </w:rPr>
              <w:fldChar w:fldCharType="end"/>
            </w:r>
          </w:ins>
        </w:p>
        <w:p w14:paraId="5D77F3E2" w14:textId="6BEE21A9" w:rsidR="0090464E" w:rsidRDefault="0090464E">
          <w:pPr>
            <w:pStyle w:val="TOC2"/>
            <w:rPr>
              <w:ins w:id="133" w:author="Thomas Stockhammer (25/04/08)" w:date="2025-04-09T13:48:00Z" w16du:dateUtc="2025-04-09T11:48:00Z"/>
              <w:rFonts w:asciiTheme="minorHAnsi" w:eastAsiaTheme="minorEastAsia" w:hAnsiTheme="minorHAnsi" w:cstheme="minorBidi"/>
              <w:noProof/>
              <w:kern w:val="2"/>
              <w14:ligatures w14:val="standardContextual"/>
            </w:rPr>
          </w:pPr>
          <w:ins w:id="134"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"_Toc195098999"</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6.7</w:t>
            </w:r>
            <w:r>
              <w:rPr>
                <w:rFonts w:asciiTheme="minorHAnsi" w:eastAsiaTheme="minorEastAsia" w:hAnsiTheme="minorHAnsi" w:cstheme="minorBidi"/>
                <w:noProof/>
                <w:kern w:val="2"/>
                <w14:ligatures w14:val="standardContextual"/>
              </w:rPr>
              <w:tab/>
            </w:r>
            <w:r w:rsidRPr="00355079">
              <w:rPr>
                <w:rStyle w:val="Hyperlink"/>
                <w:noProof/>
              </w:rPr>
              <w:t>Topic 4: V-DMC support</w:t>
            </w:r>
            <w:r>
              <w:rPr>
                <w:noProof/>
                <w:webHidden/>
              </w:rPr>
              <w:tab/>
            </w:r>
            <w:r>
              <w:rPr>
                <w:noProof/>
                <w:webHidden/>
              </w:rPr>
              <w:fldChar w:fldCharType="begin"/>
            </w:r>
            <w:r>
              <w:rPr>
                <w:noProof/>
                <w:webHidden/>
              </w:rPr>
              <w:instrText xml:space="preserve"> PAGEREF _Toc195098999 \h </w:instrText>
            </w:r>
            <w:r>
              <w:rPr>
                <w:noProof/>
                <w:webHidden/>
              </w:rPr>
            </w:r>
          </w:ins>
          <w:r>
            <w:rPr>
              <w:noProof/>
              <w:webHidden/>
            </w:rPr>
            <w:fldChar w:fldCharType="separate"/>
          </w:r>
          <w:ins w:id="135" w:author="Thomas Stockhammer (25/04/08)" w:date="2025-04-09T13:48:00Z" w16du:dateUtc="2025-04-09T11:48:00Z">
            <w:r>
              <w:rPr>
                <w:noProof/>
                <w:webHidden/>
              </w:rPr>
              <w:t>20</w:t>
            </w:r>
            <w:r>
              <w:rPr>
                <w:noProof/>
                <w:webHidden/>
              </w:rPr>
              <w:fldChar w:fldCharType="end"/>
            </w:r>
            <w:r w:rsidRPr="00355079">
              <w:rPr>
                <w:rStyle w:val="Hyperlink"/>
                <w:noProof/>
              </w:rPr>
              <w:fldChar w:fldCharType="end"/>
            </w:r>
          </w:ins>
        </w:p>
        <w:p w14:paraId="5DD412B8" w14:textId="7AA74086" w:rsidR="0090464E" w:rsidRDefault="0090464E">
          <w:pPr>
            <w:pStyle w:val="TOC2"/>
            <w:rPr>
              <w:ins w:id="136" w:author="Thomas Stockhammer (25/04/08)" w:date="2025-04-09T13:48:00Z" w16du:dateUtc="2025-04-09T11:48:00Z"/>
              <w:rFonts w:asciiTheme="minorHAnsi" w:eastAsiaTheme="minorEastAsia" w:hAnsiTheme="minorHAnsi" w:cstheme="minorBidi"/>
              <w:noProof/>
              <w:kern w:val="2"/>
              <w14:ligatures w14:val="standardContextual"/>
            </w:rPr>
          </w:pPr>
          <w:ins w:id="137"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"_Toc195099000"</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6.8</w:t>
            </w:r>
            <w:r>
              <w:rPr>
                <w:rFonts w:asciiTheme="minorHAnsi" w:eastAsiaTheme="minorEastAsia" w:hAnsiTheme="minorHAnsi" w:cstheme="minorBidi"/>
                <w:noProof/>
                <w:kern w:val="2"/>
                <w14:ligatures w14:val="standardContextual"/>
              </w:rPr>
              <w:tab/>
            </w:r>
            <w:r w:rsidRPr="00355079">
              <w:rPr>
                <w:rStyle w:val="Hyperlink"/>
                <w:noProof/>
              </w:rPr>
              <w:t>Topic 5 Support for Haptics Phase 2</w:t>
            </w:r>
            <w:r>
              <w:rPr>
                <w:noProof/>
                <w:webHidden/>
              </w:rPr>
              <w:tab/>
            </w:r>
            <w:r>
              <w:rPr>
                <w:noProof/>
                <w:webHidden/>
              </w:rPr>
              <w:fldChar w:fldCharType="begin"/>
            </w:r>
            <w:r>
              <w:rPr>
                <w:noProof/>
                <w:webHidden/>
              </w:rPr>
              <w:instrText xml:space="preserve"> PAGEREF _Toc195099000 \h </w:instrText>
            </w:r>
            <w:r>
              <w:rPr>
                <w:noProof/>
                <w:webHidden/>
              </w:rPr>
            </w:r>
          </w:ins>
          <w:r>
            <w:rPr>
              <w:noProof/>
              <w:webHidden/>
            </w:rPr>
            <w:fldChar w:fldCharType="separate"/>
          </w:r>
          <w:ins w:id="138" w:author="Thomas Stockhammer (25/04/08)" w:date="2025-04-09T13:48:00Z" w16du:dateUtc="2025-04-09T11:48:00Z">
            <w:r>
              <w:rPr>
                <w:noProof/>
                <w:webHidden/>
              </w:rPr>
              <w:t>21</w:t>
            </w:r>
            <w:r>
              <w:rPr>
                <w:noProof/>
                <w:webHidden/>
              </w:rPr>
              <w:fldChar w:fldCharType="end"/>
            </w:r>
            <w:r w:rsidRPr="00355079">
              <w:rPr>
                <w:rStyle w:val="Hyperlink"/>
                <w:noProof/>
              </w:rPr>
              <w:fldChar w:fldCharType="end"/>
            </w:r>
          </w:ins>
        </w:p>
        <w:p w14:paraId="2BDF1315" w14:textId="0A90013C" w:rsidR="0090464E" w:rsidRDefault="0090464E">
          <w:pPr>
            <w:pStyle w:val="TOC2"/>
            <w:rPr>
              <w:ins w:id="139" w:author="Thomas Stockhammer (25/04/08)" w:date="2025-04-09T13:48:00Z" w16du:dateUtc="2025-04-09T11:48:00Z"/>
              <w:rFonts w:asciiTheme="minorHAnsi" w:eastAsiaTheme="minorEastAsia" w:hAnsiTheme="minorHAnsi" w:cstheme="minorBidi"/>
              <w:noProof/>
              <w:kern w:val="2"/>
              <w14:ligatures w14:val="standardContextual"/>
            </w:rPr>
          </w:pPr>
          <w:ins w:id="140"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"_Toc195099001"</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6.9</w:t>
            </w:r>
            <w:r>
              <w:rPr>
                <w:rFonts w:asciiTheme="minorHAnsi" w:eastAsiaTheme="minorEastAsia" w:hAnsiTheme="minorHAnsi" w:cstheme="minorBidi"/>
                <w:noProof/>
                <w:kern w:val="2"/>
                <w14:ligatures w14:val="standardContextual"/>
              </w:rPr>
              <w:tab/>
            </w:r>
            <w:r w:rsidRPr="00355079">
              <w:rPr>
                <w:rStyle w:val="Hyperlink"/>
                <w:noProof/>
              </w:rPr>
              <w:t>Topic 6: Multi-users support and avatar integration.</w:t>
            </w:r>
            <w:r>
              <w:rPr>
                <w:noProof/>
                <w:webHidden/>
              </w:rPr>
              <w:tab/>
            </w:r>
            <w:r>
              <w:rPr>
                <w:noProof/>
                <w:webHidden/>
              </w:rPr>
              <w:fldChar w:fldCharType="begin"/>
            </w:r>
            <w:r>
              <w:rPr>
                <w:noProof/>
                <w:webHidden/>
              </w:rPr>
              <w:instrText xml:space="preserve"> PAGEREF _Toc195099001 \h </w:instrText>
            </w:r>
            <w:r>
              <w:rPr>
                <w:noProof/>
                <w:webHidden/>
              </w:rPr>
            </w:r>
          </w:ins>
          <w:r>
            <w:rPr>
              <w:noProof/>
              <w:webHidden/>
            </w:rPr>
            <w:fldChar w:fldCharType="separate"/>
          </w:r>
          <w:ins w:id="141" w:author="Thomas Stockhammer (25/04/08)" w:date="2025-04-09T13:48:00Z" w16du:dateUtc="2025-04-09T11:48:00Z">
            <w:r>
              <w:rPr>
                <w:noProof/>
                <w:webHidden/>
              </w:rPr>
              <w:t>21</w:t>
            </w:r>
            <w:r>
              <w:rPr>
                <w:noProof/>
                <w:webHidden/>
              </w:rPr>
              <w:fldChar w:fldCharType="end"/>
            </w:r>
            <w:r w:rsidRPr="00355079">
              <w:rPr>
                <w:rStyle w:val="Hyperlink"/>
                <w:noProof/>
              </w:rPr>
              <w:fldChar w:fldCharType="end"/>
            </w:r>
          </w:ins>
        </w:p>
        <w:p w14:paraId="27EBD83C" w14:textId="516F3B79" w:rsidR="0090464E" w:rsidRDefault="0090464E">
          <w:pPr>
            <w:pStyle w:val="TOC1"/>
            <w:rPr>
              <w:ins w:id="142" w:author="Thomas Stockhammer (25/04/08)" w:date="2025-04-09T13:48:00Z" w16du:dateUtc="2025-04-09T11:48:00Z"/>
              <w:rFonts w:asciiTheme="minorHAnsi" w:eastAsiaTheme="minorEastAsia" w:hAnsiTheme="minorHAnsi" w:cstheme="minorBidi"/>
              <w:noProof/>
              <w:kern w:val="2"/>
              <w14:ligatures w14:val="standardContextual"/>
            </w:rPr>
          </w:pPr>
          <w:ins w:id="143"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"_Toc195099002"</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7</w:t>
            </w:r>
            <w:r>
              <w:rPr>
                <w:rFonts w:asciiTheme="minorHAnsi" w:eastAsiaTheme="minorEastAsia" w:hAnsiTheme="minorHAnsi" w:cstheme="minorBidi"/>
                <w:noProof/>
                <w:kern w:val="2"/>
                <w14:ligatures w14:val="standardContextual"/>
              </w:rPr>
              <w:tab/>
            </w:r>
            <w:r w:rsidRPr="00355079">
              <w:rPr>
                <w:rStyle w:val="Hyperlink"/>
                <w:noProof/>
              </w:rPr>
              <w:t>Contributions for Extensions</w:t>
            </w:r>
            <w:r>
              <w:rPr>
                <w:noProof/>
                <w:webHidden/>
              </w:rPr>
              <w:tab/>
            </w:r>
            <w:r>
              <w:rPr>
                <w:noProof/>
                <w:webHidden/>
              </w:rPr>
              <w:fldChar w:fldCharType="begin"/>
            </w:r>
            <w:r>
              <w:rPr>
                <w:noProof/>
                <w:webHidden/>
              </w:rPr>
              <w:instrText xml:space="preserve"> PAGEREF _Toc195099002 \h </w:instrText>
            </w:r>
            <w:r>
              <w:rPr>
                <w:noProof/>
                <w:webHidden/>
              </w:rPr>
            </w:r>
          </w:ins>
          <w:r>
            <w:rPr>
              <w:noProof/>
              <w:webHidden/>
            </w:rPr>
            <w:fldChar w:fldCharType="separate"/>
          </w:r>
          <w:ins w:id="144" w:author="Thomas Stockhammer (25/04/08)" w:date="2025-04-09T13:48:00Z" w16du:dateUtc="2025-04-09T11:48:00Z">
            <w:r>
              <w:rPr>
                <w:noProof/>
                <w:webHidden/>
              </w:rPr>
              <w:t>22</w:t>
            </w:r>
            <w:r>
              <w:rPr>
                <w:noProof/>
                <w:webHidden/>
              </w:rPr>
              <w:fldChar w:fldCharType="end"/>
            </w:r>
            <w:r w:rsidRPr="00355079">
              <w:rPr>
                <w:rStyle w:val="Hyperlink"/>
                <w:noProof/>
              </w:rPr>
              <w:fldChar w:fldCharType="end"/>
            </w:r>
          </w:ins>
        </w:p>
        <w:p w14:paraId="1DD333D7" w14:textId="7216A836" w:rsidR="0090464E" w:rsidRDefault="0090464E">
          <w:pPr>
            <w:pStyle w:val="TOC2"/>
            <w:rPr>
              <w:ins w:id="145" w:author="Thomas Stockhammer (25/04/08)" w:date="2025-04-09T13:48:00Z" w16du:dateUtc="2025-04-09T11:48:00Z"/>
              <w:rFonts w:asciiTheme="minorHAnsi" w:eastAsiaTheme="minorEastAsia" w:hAnsiTheme="minorHAnsi" w:cstheme="minorBidi"/>
              <w:noProof/>
              <w:kern w:val="2"/>
              <w14:ligatures w14:val="standardContextual"/>
            </w:rPr>
          </w:pPr>
          <w:ins w:id="146"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"_Toc195099003"</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7.1</w:t>
            </w:r>
            <w:r>
              <w:rPr>
                <w:rFonts w:asciiTheme="minorHAnsi" w:eastAsiaTheme="minorEastAsia" w:hAnsiTheme="minorHAnsi" w:cstheme="minorBidi"/>
                <w:noProof/>
                <w:kern w:val="2"/>
                <w14:ligatures w14:val="standardContextual"/>
              </w:rPr>
              <w:tab/>
            </w:r>
            <w:r w:rsidRPr="00355079">
              <w:rPr>
                <w:rStyle w:val="Hyperlink"/>
                <w:noProof/>
              </w:rPr>
              <w:t>General</w:t>
            </w:r>
            <w:r>
              <w:rPr>
                <w:noProof/>
                <w:webHidden/>
              </w:rPr>
              <w:tab/>
            </w:r>
            <w:r>
              <w:rPr>
                <w:noProof/>
                <w:webHidden/>
              </w:rPr>
              <w:fldChar w:fldCharType="begin"/>
            </w:r>
            <w:r>
              <w:rPr>
                <w:noProof/>
                <w:webHidden/>
              </w:rPr>
              <w:instrText xml:space="preserve"> PAGEREF _Toc195099003 \h </w:instrText>
            </w:r>
            <w:r>
              <w:rPr>
                <w:noProof/>
                <w:webHidden/>
              </w:rPr>
            </w:r>
          </w:ins>
          <w:r>
            <w:rPr>
              <w:noProof/>
              <w:webHidden/>
            </w:rPr>
            <w:fldChar w:fldCharType="separate"/>
          </w:r>
          <w:ins w:id="147" w:author="Thomas Stockhammer (25/04/08)" w:date="2025-04-09T13:48:00Z" w16du:dateUtc="2025-04-09T11:48:00Z">
            <w:r>
              <w:rPr>
                <w:noProof/>
                <w:webHidden/>
              </w:rPr>
              <w:t>22</w:t>
            </w:r>
            <w:r>
              <w:rPr>
                <w:noProof/>
                <w:webHidden/>
              </w:rPr>
              <w:fldChar w:fldCharType="end"/>
            </w:r>
            <w:r w:rsidRPr="00355079">
              <w:rPr>
                <w:rStyle w:val="Hyperlink"/>
                <w:noProof/>
              </w:rPr>
              <w:fldChar w:fldCharType="end"/>
            </w:r>
          </w:ins>
        </w:p>
        <w:p w14:paraId="4A7881DE" w14:textId="66151738" w:rsidR="0090464E" w:rsidRDefault="0090464E">
          <w:pPr>
            <w:pStyle w:val="TOC2"/>
            <w:rPr>
              <w:ins w:id="148" w:author="Thomas Stockhammer (25/04/08)" w:date="2025-04-09T13:48:00Z" w16du:dateUtc="2025-04-09T11:48:00Z"/>
              <w:rFonts w:asciiTheme="minorHAnsi" w:eastAsiaTheme="minorEastAsia" w:hAnsiTheme="minorHAnsi" w:cstheme="minorBidi"/>
              <w:noProof/>
              <w:kern w:val="2"/>
              <w14:ligatures w14:val="standardContextual"/>
            </w:rPr>
          </w:pPr>
          <w:ins w:id="149"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"_Toc195099004"</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7.2</w:t>
            </w:r>
            <w:r>
              <w:rPr>
                <w:rFonts w:asciiTheme="minorHAnsi" w:eastAsiaTheme="minorEastAsia" w:hAnsiTheme="minorHAnsi" w:cstheme="minorBidi"/>
                <w:noProof/>
                <w:kern w:val="2"/>
                <w14:ligatures w14:val="standardContextual"/>
              </w:rPr>
              <w:tab/>
            </w:r>
            <w:r w:rsidRPr="00355079">
              <w:rPr>
                <w:rStyle w:val="Hyperlink"/>
                <w:noProof/>
              </w:rPr>
              <w:t>Extension Principles</w:t>
            </w:r>
            <w:r>
              <w:rPr>
                <w:noProof/>
                <w:webHidden/>
              </w:rPr>
              <w:tab/>
            </w:r>
            <w:r>
              <w:rPr>
                <w:noProof/>
                <w:webHidden/>
              </w:rPr>
              <w:fldChar w:fldCharType="begin"/>
            </w:r>
            <w:r>
              <w:rPr>
                <w:noProof/>
                <w:webHidden/>
              </w:rPr>
              <w:instrText xml:space="preserve"> PAGEREF _Toc195099004 \h </w:instrText>
            </w:r>
            <w:r>
              <w:rPr>
                <w:noProof/>
                <w:webHidden/>
              </w:rPr>
            </w:r>
          </w:ins>
          <w:r>
            <w:rPr>
              <w:noProof/>
              <w:webHidden/>
            </w:rPr>
            <w:fldChar w:fldCharType="separate"/>
          </w:r>
          <w:ins w:id="150" w:author="Thomas Stockhammer (25/04/08)" w:date="2025-04-09T13:48:00Z" w16du:dateUtc="2025-04-09T11:48:00Z">
            <w:r>
              <w:rPr>
                <w:noProof/>
                <w:webHidden/>
              </w:rPr>
              <w:t>23</w:t>
            </w:r>
            <w:r>
              <w:rPr>
                <w:noProof/>
                <w:webHidden/>
              </w:rPr>
              <w:fldChar w:fldCharType="end"/>
            </w:r>
            <w:r w:rsidRPr="00355079">
              <w:rPr>
                <w:rStyle w:val="Hyperlink"/>
                <w:noProof/>
              </w:rPr>
              <w:fldChar w:fldCharType="end"/>
            </w:r>
          </w:ins>
        </w:p>
        <w:p w14:paraId="0C1AF56C" w14:textId="59D5E072" w:rsidR="0090464E" w:rsidRDefault="0090464E">
          <w:pPr>
            <w:pStyle w:val="TOC1"/>
            <w:rPr>
              <w:ins w:id="151" w:author="Thomas Stockhammer (25/04/08)" w:date="2025-04-09T13:48:00Z" w16du:dateUtc="2025-04-09T11:48:00Z"/>
              <w:rFonts w:asciiTheme="minorHAnsi" w:eastAsiaTheme="minorEastAsia" w:hAnsiTheme="minorHAnsi" w:cstheme="minorBidi"/>
              <w:noProof/>
              <w:kern w:val="2"/>
              <w14:ligatures w14:val="standardContextual"/>
            </w:rPr>
          </w:pPr>
          <w:ins w:id="152"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"_Toc195099005"</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8</w:t>
            </w:r>
            <w:r>
              <w:rPr>
                <w:rFonts w:asciiTheme="minorHAnsi" w:eastAsiaTheme="minorEastAsia" w:hAnsiTheme="minorHAnsi" w:cstheme="minorBidi"/>
                <w:noProof/>
                <w:kern w:val="2"/>
                <w14:ligatures w14:val="standardContextual"/>
              </w:rPr>
              <w:tab/>
            </w:r>
            <w:r w:rsidRPr="00355079">
              <w:rPr>
                <w:rStyle w:val="Hyperlink"/>
                <w:noProof/>
              </w:rPr>
              <w:t>Reference Software</w:t>
            </w:r>
            <w:r>
              <w:rPr>
                <w:noProof/>
                <w:webHidden/>
              </w:rPr>
              <w:tab/>
            </w:r>
            <w:r>
              <w:rPr>
                <w:noProof/>
                <w:webHidden/>
              </w:rPr>
              <w:fldChar w:fldCharType="begin"/>
            </w:r>
            <w:r>
              <w:rPr>
                <w:noProof/>
                <w:webHidden/>
              </w:rPr>
              <w:instrText xml:space="preserve"> PAGEREF _Toc195099005 \h </w:instrText>
            </w:r>
            <w:r>
              <w:rPr>
                <w:noProof/>
                <w:webHidden/>
              </w:rPr>
            </w:r>
          </w:ins>
          <w:r>
            <w:rPr>
              <w:noProof/>
              <w:webHidden/>
            </w:rPr>
            <w:fldChar w:fldCharType="separate"/>
          </w:r>
          <w:ins w:id="153" w:author="Thomas Stockhammer (25/04/08)" w:date="2025-04-09T13:48:00Z" w16du:dateUtc="2025-04-09T11:48:00Z">
            <w:r>
              <w:rPr>
                <w:noProof/>
                <w:webHidden/>
              </w:rPr>
              <w:t>23</w:t>
            </w:r>
            <w:r>
              <w:rPr>
                <w:noProof/>
                <w:webHidden/>
              </w:rPr>
              <w:fldChar w:fldCharType="end"/>
            </w:r>
            <w:r w:rsidRPr="00355079">
              <w:rPr>
                <w:rStyle w:val="Hyperlink"/>
                <w:noProof/>
              </w:rPr>
              <w:fldChar w:fldCharType="end"/>
            </w:r>
          </w:ins>
        </w:p>
        <w:p w14:paraId="0145E690" w14:textId="1FA77E32" w:rsidR="0090464E" w:rsidRDefault="0090464E">
          <w:pPr>
            <w:pStyle w:val="TOC1"/>
            <w:rPr>
              <w:ins w:id="154" w:author="Thomas Stockhammer (25/04/08)" w:date="2025-04-09T13:48:00Z" w16du:dateUtc="2025-04-09T11:48:00Z"/>
              <w:rFonts w:asciiTheme="minorHAnsi" w:eastAsiaTheme="minorEastAsia" w:hAnsiTheme="minorHAnsi" w:cstheme="minorBidi"/>
              <w:noProof/>
              <w:kern w:val="2"/>
              <w14:ligatures w14:val="standardContextual"/>
            </w:rPr>
          </w:pPr>
          <w:ins w:id="155"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"_Toc195099006"</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9</w:t>
            </w:r>
            <w:r>
              <w:rPr>
                <w:rFonts w:asciiTheme="minorHAnsi" w:eastAsiaTheme="minorEastAsia" w:hAnsiTheme="minorHAnsi" w:cstheme="minorBidi"/>
                <w:noProof/>
                <w:kern w:val="2"/>
                <w14:ligatures w14:val="standardContextual"/>
              </w:rPr>
              <w:tab/>
            </w:r>
            <w:r w:rsidRPr="00355079">
              <w:rPr>
                <w:rStyle w:val="Hyperlink"/>
                <w:noProof/>
              </w:rPr>
              <w:t>Gitlab Management</w:t>
            </w:r>
            <w:r>
              <w:rPr>
                <w:noProof/>
                <w:webHidden/>
              </w:rPr>
              <w:tab/>
            </w:r>
            <w:r>
              <w:rPr>
                <w:noProof/>
                <w:webHidden/>
              </w:rPr>
              <w:fldChar w:fldCharType="begin"/>
            </w:r>
            <w:r>
              <w:rPr>
                <w:noProof/>
                <w:webHidden/>
              </w:rPr>
              <w:instrText xml:space="preserve"> PAGEREF _Toc195099006 \h </w:instrText>
            </w:r>
            <w:r>
              <w:rPr>
                <w:noProof/>
                <w:webHidden/>
              </w:rPr>
            </w:r>
          </w:ins>
          <w:r>
            <w:rPr>
              <w:noProof/>
              <w:webHidden/>
            </w:rPr>
            <w:fldChar w:fldCharType="separate"/>
          </w:r>
          <w:ins w:id="156" w:author="Thomas Stockhammer (25/04/08)" w:date="2025-04-09T13:48:00Z" w16du:dateUtc="2025-04-09T11:48:00Z">
            <w:r>
              <w:rPr>
                <w:noProof/>
                <w:webHidden/>
              </w:rPr>
              <w:t>23</w:t>
            </w:r>
            <w:r>
              <w:rPr>
                <w:noProof/>
                <w:webHidden/>
              </w:rPr>
              <w:fldChar w:fldCharType="end"/>
            </w:r>
            <w:r w:rsidRPr="00355079">
              <w:rPr>
                <w:rStyle w:val="Hyperlink"/>
                <w:noProof/>
              </w:rPr>
              <w:fldChar w:fldCharType="end"/>
            </w:r>
          </w:ins>
        </w:p>
        <w:p w14:paraId="71AAC9DF" w14:textId="039A5FEB" w:rsidR="0090464E" w:rsidRDefault="0090464E">
          <w:pPr>
            <w:pStyle w:val="TOC1"/>
            <w:rPr>
              <w:ins w:id="157" w:author="Thomas Stockhammer (25/04/08)" w:date="2025-04-09T13:48:00Z" w16du:dateUtc="2025-04-09T11:48:00Z"/>
              <w:rFonts w:asciiTheme="minorHAnsi" w:eastAsiaTheme="minorEastAsia" w:hAnsiTheme="minorHAnsi" w:cstheme="minorBidi"/>
              <w:noProof/>
              <w:kern w:val="2"/>
              <w14:ligatures w14:val="standardContextual"/>
            </w:rPr>
          </w:pPr>
          <w:ins w:id="158" w:author="Thomas Stockhammer (25/04/08)" w:date="2025-04-09T13:48:00Z" w16du:dateUtc="2025-04-09T11:48:00Z">
            <w:r w:rsidRPr="00355079">
              <w:rPr>
                <w:rStyle w:val="Hyperlink"/>
                <w:noProof/>
              </w:rPr>
              <w:fldChar w:fldCharType="begin"/>
            </w:r>
            <w:r w:rsidRPr="00355079">
              <w:rPr>
                <w:rStyle w:val="Hyperlink"/>
                <w:noProof/>
              </w:rPr>
              <w:instrText xml:space="preserve"> </w:instrText>
            </w:r>
            <w:r>
              <w:rPr>
                <w:noProof/>
              </w:rPr>
              <w:instrText>HYPERLINK \l "_Toc195099007"</w:instrText>
            </w:r>
            <w:r w:rsidRPr="00355079">
              <w:rPr>
                <w:rStyle w:val="Hyperlink"/>
                <w:noProof/>
              </w:rPr>
              <w:instrText xml:space="preserve"> </w:instrText>
            </w:r>
            <w:r w:rsidRPr="00355079">
              <w:rPr>
                <w:rStyle w:val="Hyperlink"/>
                <w:noProof/>
              </w:rPr>
            </w:r>
            <w:r w:rsidRPr="00355079">
              <w:rPr>
                <w:rStyle w:val="Hyperlink"/>
                <w:noProof/>
              </w:rPr>
              <w:fldChar w:fldCharType="separate"/>
            </w:r>
            <w:r w:rsidRPr="00355079">
              <w:rPr>
                <w:rStyle w:val="Hyperlink"/>
                <w:noProof/>
              </w:rPr>
              <w:t>10</w:t>
            </w:r>
            <w:r>
              <w:rPr>
                <w:rFonts w:asciiTheme="minorHAnsi" w:eastAsiaTheme="minorEastAsia" w:hAnsiTheme="minorHAnsi" w:cstheme="minorBidi"/>
                <w:noProof/>
                <w:kern w:val="2"/>
                <w14:ligatures w14:val="standardContextual"/>
              </w:rPr>
              <w:tab/>
            </w:r>
            <w:r w:rsidRPr="00355079">
              <w:rPr>
                <w:rStyle w:val="Hyperlink"/>
                <w:noProof/>
              </w:rPr>
              <w:t>Coordinators for Efforts until MPEG#151</w:t>
            </w:r>
            <w:r>
              <w:rPr>
                <w:noProof/>
                <w:webHidden/>
              </w:rPr>
              <w:tab/>
            </w:r>
            <w:r>
              <w:rPr>
                <w:noProof/>
                <w:webHidden/>
              </w:rPr>
              <w:fldChar w:fldCharType="begin"/>
            </w:r>
            <w:r>
              <w:rPr>
                <w:noProof/>
                <w:webHidden/>
              </w:rPr>
              <w:instrText xml:space="preserve"> PAGEREF _Toc195099007 \h </w:instrText>
            </w:r>
            <w:r>
              <w:rPr>
                <w:noProof/>
                <w:webHidden/>
              </w:rPr>
            </w:r>
          </w:ins>
          <w:r>
            <w:rPr>
              <w:noProof/>
              <w:webHidden/>
            </w:rPr>
            <w:fldChar w:fldCharType="separate"/>
          </w:r>
          <w:ins w:id="159" w:author="Thomas Stockhammer (25/04/08)" w:date="2025-04-09T13:48:00Z" w16du:dateUtc="2025-04-09T11:48:00Z">
            <w:r>
              <w:rPr>
                <w:noProof/>
                <w:webHidden/>
              </w:rPr>
              <w:t>24</w:t>
            </w:r>
            <w:r>
              <w:rPr>
                <w:noProof/>
                <w:webHidden/>
              </w:rPr>
              <w:fldChar w:fldCharType="end"/>
            </w:r>
            <w:r w:rsidRPr="00355079">
              <w:rPr>
                <w:rStyle w:val="Hyperlink"/>
                <w:noProof/>
              </w:rPr>
              <w:fldChar w:fldCharType="end"/>
            </w:r>
          </w:ins>
        </w:p>
        <w:p w14:paraId="36C6ED32" w14:textId="400F6C9E" w:rsidR="00095953" w:rsidDel="0090464E" w:rsidRDefault="00095953">
          <w:pPr>
            <w:pStyle w:val="TOC1"/>
            <w:rPr>
              <w:del w:id="160" w:author="Thomas Stockhammer (25/04/08)" w:date="2025-04-09T13:48:00Z" w16du:dateUtc="2025-04-09T11:48:00Z"/>
              <w:rFonts w:asciiTheme="minorHAnsi" w:eastAsiaTheme="minorEastAsia" w:hAnsiTheme="minorHAnsi" w:cstheme="minorBidi"/>
              <w:noProof/>
              <w:kern w:val="2"/>
              <w14:ligatures w14:val="standardContextual"/>
            </w:rPr>
          </w:pPr>
          <w:del w:id="161" w:author="Thomas Stockhammer (25/04/08)" w:date="2025-04-09T13:48:00Z" w16du:dateUtc="2025-04-09T11:48:00Z">
            <w:r w:rsidRPr="0090464E" w:rsidDel="0090464E">
              <w:rPr>
                <w:noProof/>
                <w:rPrChange w:id="162" w:author="Thomas Stockhammer (25/04/08)" w:date="2025-04-09T13:48:00Z" w16du:dateUtc="2025-04-09T11:48:00Z">
                  <w:rPr>
                    <w:rStyle w:val="Hyperlink"/>
                    <w:noProof/>
                  </w:rPr>
                </w:rPrChange>
              </w:rPr>
              <w:delText>1</w:delText>
            </w:r>
            <w:r w:rsidDel="0090464E">
              <w:rPr>
                <w:rFonts w:asciiTheme="minorHAnsi" w:eastAsiaTheme="minorEastAsia" w:hAnsiTheme="minorHAnsi" w:cstheme="minorBidi"/>
                <w:noProof/>
                <w:kern w:val="2"/>
                <w14:ligatures w14:val="standardContextual"/>
              </w:rPr>
              <w:tab/>
            </w:r>
            <w:r w:rsidRPr="0090464E" w:rsidDel="0090464E">
              <w:rPr>
                <w:noProof/>
                <w:rPrChange w:id="163" w:author="Thomas Stockhammer (25/04/08)" w:date="2025-04-09T13:48:00Z" w16du:dateUtc="2025-04-09T11:48:00Z">
                  <w:rPr>
                    <w:rStyle w:val="Hyperlink"/>
                    <w:noProof/>
                  </w:rPr>
                </w:rPrChange>
              </w:rPr>
              <w:delText>Scope</w:delText>
            </w:r>
            <w:r w:rsidDel="0090464E">
              <w:rPr>
                <w:noProof/>
                <w:webHidden/>
              </w:rPr>
              <w:tab/>
              <w:delText>5</w:delText>
            </w:r>
          </w:del>
        </w:p>
        <w:p w14:paraId="088664B8" w14:textId="2F07CD2C" w:rsidR="00095953" w:rsidDel="0090464E" w:rsidRDefault="00095953">
          <w:pPr>
            <w:pStyle w:val="TOC1"/>
            <w:rPr>
              <w:del w:id="164" w:author="Thomas Stockhammer (25/04/08)" w:date="2025-04-09T13:48:00Z" w16du:dateUtc="2025-04-09T11:48:00Z"/>
              <w:rFonts w:asciiTheme="minorHAnsi" w:eastAsiaTheme="minorEastAsia" w:hAnsiTheme="minorHAnsi" w:cstheme="minorBidi"/>
              <w:noProof/>
              <w:kern w:val="2"/>
              <w14:ligatures w14:val="standardContextual"/>
            </w:rPr>
          </w:pPr>
          <w:del w:id="165" w:author="Thomas Stockhammer (25/04/08)" w:date="2025-04-09T13:48:00Z" w16du:dateUtc="2025-04-09T11:48:00Z">
            <w:r w:rsidRPr="0090464E" w:rsidDel="0090464E">
              <w:rPr>
                <w:noProof/>
                <w:rPrChange w:id="166" w:author="Thomas Stockhammer (25/04/08)" w:date="2025-04-09T13:48:00Z" w16du:dateUtc="2025-04-09T11:48:00Z">
                  <w:rPr>
                    <w:rStyle w:val="Hyperlink"/>
                    <w:noProof/>
                  </w:rPr>
                </w:rPrChange>
              </w:rPr>
              <w:delText>2</w:delText>
            </w:r>
            <w:r w:rsidDel="0090464E">
              <w:rPr>
                <w:rFonts w:asciiTheme="minorHAnsi" w:eastAsiaTheme="minorEastAsia" w:hAnsiTheme="minorHAnsi" w:cstheme="minorBidi"/>
                <w:noProof/>
                <w:kern w:val="2"/>
                <w14:ligatures w14:val="standardContextual"/>
              </w:rPr>
              <w:tab/>
            </w:r>
            <w:r w:rsidRPr="0090464E" w:rsidDel="0090464E">
              <w:rPr>
                <w:noProof/>
                <w:rPrChange w:id="167" w:author="Thomas Stockhammer (25/04/08)" w:date="2025-04-09T13:48:00Z" w16du:dateUtc="2025-04-09T11:48:00Z">
                  <w:rPr>
                    <w:rStyle w:val="Hyperlink"/>
                    <w:noProof/>
                  </w:rPr>
                </w:rPrChange>
              </w:rPr>
              <w:delText>Time Plans and Projects</w:delText>
            </w:r>
            <w:r w:rsidDel="0090464E">
              <w:rPr>
                <w:noProof/>
                <w:webHidden/>
              </w:rPr>
              <w:tab/>
              <w:delText>5</w:delText>
            </w:r>
          </w:del>
        </w:p>
        <w:p w14:paraId="26D29A3F" w14:textId="5E7DA5AD" w:rsidR="00095953" w:rsidDel="0090464E" w:rsidRDefault="00095953">
          <w:pPr>
            <w:pStyle w:val="TOC1"/>
            <w:rPr>
              <w:del w:id="168" w:author="Thomas Stockhammer (25/04/08)" w:date="2025-04-09T13:48:00Z" w16du:dateUtc="2025-04-09T11:48:00Z"/>
              <w:rFonts w:asciiTheme="minorHAnsi" w:eastAsiaTheme="minorEastAsia" w:hAnsiTheme="minorHAnsi" w:cstheme="minorBidi"/>
              <w:noProof/>
              <w:kern w:val="2"/>
              <w14:ligatures w14:val="standardContextual"/>
            </w:rPr>
          </w:pPr>
          <w:del w:id="169" w:author="Thomas Stockhammer (25/04/08)" w:date="2025-04-09T13:48:00Z" w16du:dateUtc="2025-04-09T11:48:00Z">
            <w:r w:rsidRPr="0090464E" w:rsidDel="0090464E">
              <w:rPr>
                <w:noProof/>
                <w:rPrChange w:id="170" w:author="Thomas Stockhammer (25/04/08)" w:date="2025-04-09T13:48:00Z" w16du:dateUtc="2025-04-09T11:48:00Z">
                  <w:rPr>
                    <w:rStyle w:val="Hyperlink"/>
                    <w:noProof/>
                  </w:rPr>
                </w:rPrChange>
              </w:rPr>
              <w:delText>3</w:delText>
            </w:r>
            <w:r w:rsidDel="0090464E">
              <w:rPr>
                <w:rFonts w:asciiTheme="minorHAnsi" w:eastAsiaTheme="minorEastAsia" w:hAnsiTheme="minorHAnsi" w:cstheme="minorBidi"/>
                <w:noProof/>
                <w:kern w:val="2"/>
                <w14:ligatures w14:val="standardContextual"/>
              </w:rPr>
              <w:tab/>
            </w:r>
            <w:r w:rsidRPr="0090464E" w:rsidDel="0090464E">
              <w:rPr>
                <w:noProof/>
                <w:rPrChange w:id="171" w:author="Thomas Stockhammer (25/04/08)" w:date="2025-04-09T13:48:00Z" w16du:dateUtc="2025-04-09T11:48:00Z">
                  <w:rPr>
                    <w:rStyle w:val="Hyperlink"/>
                    <w:noProof/>
                  </w:rPr>
                </w:rPrChange>
              </w:rPr>
              <w:delText>Extending Khronos glTF2.0</w:delText>
            </w:r>
            <w:r w:rsidDel="0090464E">
              <w:rPr>
                <w:noProof/>
                <w:webHidden/>
              </w:rPr>
              <w:tab/>
              <w:delText>9</w:delText>
            </w:r>
          </w:del>
        </w:p>
        <w:p w14:paraId="78742D96" w14:textId="49ADC939" w:rsidR="00095953" w:rsidDel="0090464E" w:rsidRDefault="00095953">
          <w:pPr>
            <w:pStyle w:val="TOC2"/>
            <w:rPr>
              <w:del w:id="172" w:author="Thomas Stockhammer (25/04/08)" w:date="2025-04-09T13:48:00Z" w16du:dateUtc="2025-04-09T11:48:00Z"/>
              <w:rFonts w:asciiTheme="minorHAnsi" w:eastAsiaTheme="minorEastAsia" w:hAnsiTheme="minorHAnsi" w:cstheme="minorBidi"/>
              <w:noProof/>
              <w:kern w:val="2"/>
              <w14:ligatures w14:val="standardContextual"/>
            </w:rPr>
          </w:pPr>
          <w:del w:id="173" w:author="Thomas Stockhammer (25/04/08)" w:date="2025-04-09T13:48:00Z" w16du:dateUtc="2025-04-09T11:48:00Z">
            <w:r w:rsidRPr="0090464E" w:rsidDel="0090464E">
              <w:rPr>
                <w:noProof/>
                <w:rPrChange w:id="174" w:author="Thomas Stockhammer (25/04/08)" w:date="2025-04-09T13:48:00Z" w16du:dateUtc="2025-04-09T11:48:00Z">
                  <w:rPr>
                    <w:rStyle w:val="Hyperlink"/>
                    <w:noProof/>
                  </w:rPr>
                </w:rPrChange>
              </w:rPr>
              <w:delText>3.1</w:delText>
            </w:r>
            <w:r w:rsidDel="0090464E">
              <w:rPr>
                <w:rFonts w:asciiTheme="minorHAnsi" w:eastAsiaTheme="minorEastAsia" w:hAnsiTheme="minorHAnsi" w:cstheme="minorBidi"/>
                <w:noProof/>
                <w:kern w:val="2"/>
                <w14:ligatures w14:val="standardContextual"/>
              </w:rPr>
              <w:tab/>
            </w:r>
            <w:r w:rsidRPr="0090464E" w:rsidDel="0090464E">
              <w:rPr>
                <w:noProof/>
                <w:rPrChange w:id="175" w:author="Thomas Stockhammer (25/04/08)" w:date="2025-04-09T13:48:00Z" w16du:dateUtc="2025-04-09T11:48:00Z">
                  <w:rPr>
                    <w:rStyle w:val="Hyperlink"/>
                    <w:noProof/>
                  </w:rPr>
                </w:rPrChange>
              </w:rPr>
              <w:delText>General</w:delText>
            </w:r>
            <w:r w:rsidDel="0090464E">
              <w:rPr>
                <w:noProof/>
                <w:webHidden/>
              </w:rPr>
              <w:tab/>
              <w:delText>9</w:delText>
            </w:r>
          </w:del>
        </w:p>
        <w:p w14:paraId="1C05D75E" w14:textId="35EE6113" w:rsidR="00095953" w:rsidDel="0090464E" w:rsidRDefault="00095953">
          <w:pPr>
            <w:pStyle w:val="TOC2"/>
            <w:rPr>
              <w:del w:id="176" w:author="Thomas Stockhammer (25/04/08)" w:date="2025-04-09T13:48:00Z" w16du:dateUtc="2025-04-09T11:48:00Z"/>
              <w:rFonts w:asciiTheme="minorHAnsi" w:eastAsiaTheme="minorEastAsia" w:hAnsiTheme="minorHAnsi" w:cstheme="minorBidi"/>
              <w:noProof/>
              <w:kern w:val="2"/>
              <w14:ligatures w14:val="standardContextual"/>
            </w:rPr>
          </w:pPr>
          <w:del w:id="177" w:author="Thomas Stockhammer (25/04/08)" w:date="2025-04-09T13:48:00Z" w16du:dateUtc="2025-04-09T11:48:00Z">
            <w:r w:rsidRPr="0090464E" w:rsidDel="0090464E">
              <w:rPr>
                <w:noProof/>
                <w:rPrChange w:id="178" w:author="Thomas Stockhammer (25/04/08)" w:date="2025-04-09T13:48:00Z" w16du:dateUtc="2025-04-09T11:48:00Z">
                  <w:rPr>
                    <w:rStyle w:val="Hyperlink"/>
                    <w:noProof/>
                  </w:rPr>
                </w:rPrChange>
              </w:rPr>
              <w:lastRenderedPageBreak/>
              <w:delText>3.2</w:delText>
            </w:r>
            <w:r w:rsidDel="0090464E">
              <w:rPr>
                <w:rFonts w:asciiTheme="minorHAnsi" w:eastAsiaTheme="minorEastAsia" w:hAnsiTheme="minorHAnsi" w:cstheme="minorBidi"/>
                <w:noProof/>
                <w:kern w:val="2"/>
                <w14:ligatures w14:val="standardContextual"/>
              </w:rPr>
              <w:tab/>
            </w:r>
            <w:r w:rsidRPr="0090464E" w:rsidDel="0090464E">
              <w:rPr>
                <w:noProof/>
                <w:rPrChange w:id="179" w:author="Thomas Stockhammer (25/04/08)" w:date="2025-04-09T13:48:00Z" w16du:dateUtc="2025-04-09T11:48:00Z">
                  <w:rPr>
                    <w:rStyle w:val="Hyperlink"/>
                    <w:noProof/>
                  </w:rPr>
                </w:rPrChange>
              </w:rPr>
              <w:delText>Template for MPEG Extensions submitted to Khronos</w:delText>
            </w:r>
            <w:r w:rsidDel="0090464E">
              <w:rPr>
                <w:noProof/>
                <w:webHidden/>
              </w:rPr>
              <w:tab/>
              <w:delText>9</w:delText>
            </w:r>
          </w:del>
        </w:p>
        <w:p w14:paraId="2723FF00" w14:textId="573AE1EC" w:rsidR="00095953" w:rsidDel="0090464E" w:rsidRDefault="00095953">
          <w:pPr>
            <w:pStyle w:val="TOC2"/>
            <w:rPr>
              <w:del w:id="180" w:author="Thomas Stockhammer (25/04/08)" w:date="2025-04-09T13:48:00Z" w16du:dateUtc="2025-04-09T11:48:00Z"/>
              <w:rFonts w:asciiTheme="minorHAnsi" w:eastAsiaTheme="minorEastAsia" w:hAnsiTheme="minorHAnsi" w:cstheme="minorBidi"/>
              <w:noProof/>
              <w:kern w:val="2"/>
              <w14:ligatures w14:val="standardContextual"/>
            </w:rPr>
          </w:pPr>
          <w:del w:id="181" w:author="Thomas Stockhammer (25/04/08)" w:date="2025-04-09T13:48:00Z" w16du:dateUtc="2025-04-09T11:48:00Z">
            <w:r w:rsidRPr="0090464E" w:rsidDel="0090464E">
              <w:rPr>
                <w:noProof/>
                <w:rPrChange w:id="182" w:author="Thomas Stockhammer (25/04/08)" w:date="2025-04-09T13:48:00Z" w16du:dateUtc="2025-04-09T11:48:00Z">
                  <w:rPr>
                    <w:rStyle w:val="Hyperlink"/>
                    <w:noProof/>
                  </w:rPr>
                </w:rPrChange>
              </w:rPr>
              <w:delText>3.3</w:delText>
            </w:r>
            <w:r w:rsidDel="0090464E">
              <w:rPr>
                <w:rFonts w:asciiTheme="minorHAnsi" w:eastAsiaTheme="minorEastAsia" w:hAnsiTheme="minorHAnsi" w:cstheme="minorBidi"/>
                <w:noProof/>
                <w:kern w:val="2"/>
                <w14:ligatures w14:val="standardContextual"/>
              </w:rPr>
              <w:tab/>
            </w:r>
            <w:r w:rsidRPr="0090464E" w:rsidDel="0090464E">
              <w:rPr>
                <w:noProof/>
                <w:rPrChange w:id="183" w:author="Thomas Stockhammer (25/04/08)" w:date="2025-04-09T13:48:00Z" w16du:dateUtc="2025-04-09T11:48:00Z">
                  <w:rPr>
                    <w:rStyle w:val="Hyperlink"/>
                    <w:noProof/>
                  </w:rPr>
                </w:rPrChange>
              </w:rPr>
              <w:delText>Status Extension Submission for first Edition</w:delText>
            </w:r>
            <w:r w:rsidDel="0090464E">
              <w:rPr>
                <w:noProof/>
                <w:webHidden/>
              </w:rPr>
              <w:tab/>
              <w:delText>10</w:delText>
            </w:r>
          </w:del>
        </w:p>
        <w:p w14:paraId="2AFA7247" w14:textId="59A024E0" w:rsidR="00095953" w:rsidDel="0090464E" w:rsidRDefault="00095953">
          <w:pPr>
            <w:pStyle w:val="TOC2"/>
            <w:rPr>
              <w:del w:id="184" w:author="Thomas Stockhammer (25/04/08)" w:date="2025-04-09T13:48:00Z" w16du:dateUtc="2025-04-09T11:48:00Z"/>
              <w:rFonts w:asciiTheme="minorHAnsi" w:eastAsiaTheme="minorEastAsia" w:hAnsiTheme="minorHAnsi" w:cstheme="minorBidi"/>
              <w:noProof/>
              <w:kern w:val="2"/>
              <w14:ligatures w14:val="standardContextual"/>
            </w:rPr>
          </w:pPr>
          <w:del w:id="185" w:author="Thomas Stockhammer (25/04/08)" w:date="2025-04-09T13:48:00Z" w16du:dateUtc="2025-04-09T11:48:00Z">
            <w:r w:rsidRPr="0090464E" w:rsidDel="0090464E">
              <w:rPr>
                <w:noProof/>
                <w:rPrChange w:id="186" w:author="Thomas Stockhammer (25/04/08)" w:date="2025-04-09T13:48:00Z" w16du:dateUtc="2025-04-09T11:48:00Z">
                  <w:rPr>
                    <w:rStyle w:val="Hyperlink"/>
                    <w:noProof/>
                  </w:rPr>
                </w:rPrChange>
              </w:rPr>
              <w:delText>3.4</w:delText>
            </w:r>
            <w:r w:rsidDel="0090464E">
              <w:rPr>
                <w:rFonts w:asciiTheme="minorHAnsi" w:eastAsiaTheme="minorEastAsia" w:hAnsiTheme="minorHAnsi" w:cstheme="minorBidi"/>
                <w:noProof/>
                <w:kern w:val="2"/>
                <w14:ligatures w14:val="standardContextual"/>
              </w:rPr>
              <w:tab/>
            </w:r>
            <w:r w:rsidRPr="0090464E" w:rsidDel="0090464E">
              <w:rPr>
                <w:noProof/>
                <w:rPrChange w:id="187" w:author="Thomas Stockhammer (25/04/08)" w:date="2025-04-09T13:48:00Z" w16du:dateUtc="2025-04-09T11:48:00Z">
                  <w:rPr>
                    <w:rStyle w:val="Hyperlink"/>
                    <w:noProof/>
                  </w:rPr>
                </w:rPrChange>
              </w:rPr>
              <w:delText>Status Extension Submission for second Edition</w:delText>
            </w:r>
            <w:r w:rsidDel="0090464E">
              <w:rPr>
                <w:noProof/>
                <w:webHidden/>
              </w:rPr>
              <w:tab/>
              <w:delText>11</w:delText>
            </w:r>
          </w:del>
        </w:p>
        <w:p w14:paraId="64FEC803" w14:textId="33DA83B9" w:rsidR="00095953" w:rsidDel="0090464E" w:rsidRDefault="00095953">
          <w:pPr>
            <w:pStyle w:val="TOC2"/>
            <w:rPr>
              <w:del w:id="188" w:author="Thomas Stockhammer (25/04/08)" w:date="2025-04-09T13:48:00Z" w16du:dateUtc="2025-04-09T11:48:00Z"/>
              <w:rFonts w:asciiTheme="minorHAnsi" w:eastAsiaTheme="minorEastAsia" w:hAnsiTheme="minorHAnsi" w:cstheme="minorBidi"/>
              <w:noProof/>
              <w:kern w:val="2"/>
              <w14:ligatures w14:val="standardContextual"/>
            </w:rPr>
          </w:pPr>
          <w:del w:id="189" w:author="Thomas Stockhammer (25/04/08)" w:date="2025-04-09T13:48:00Z" w16du:dateUtc="2025-04-09T11:48:00Z">
            <w:r w:rsidRPr="0090464E" w:rsidDel="0090464E">
              <w:rPr>
                <w:noProof/>
                <w:rPrChange w:id="190" w:author="Thomas Stockhammer (25/04/08)" w:date="2025-04-09T13:48:00Z" w16du:dateUtc="2025-04-09T11:48:00Z">
                  <w:rPr>
                    <w:rStyle w:val="Hyperlink"/>
                    <w:noProof/>
                  </w:rPr>
                </w:rPrChange>
              </w:rPr>
              <w:delText>3.5</w:delText>
            </w:r>
            <w:r w:rsidDel="0090464E">
              <w:rPr>
                <w:rFonts w:asciiTheme="minorHAnsi" w:eastAsiaTheme="minorEastAsia" w:hAnsiTheme="minorHAnsi" w:cstheme="minorBidi"/>
                <w:noProof/>
                <w:kern w:val="2"/>
                <w14:ligatures w14:val="standardContextual"/>
              </w:rPr>
              <w:tab/>
            </w:r>
            <w:r w:rsidRPr="0090464E" w:rsidDel="0090464E">
              <w:rPr>
                <w:noProof/>
                <w:rPrChange w:id="191" w:author="Thomas Stockhammer (25/04/08)" w:date="2025-04-09T13:48:00Z" w16du:dateUtc="2025-04-09T11:48:00Z">
                  <w:rPr>
                    <w:rStyle w:val="Hyperlink"/>
                    <w:noProof/>
                  </w:rPr>
                </w:rPrChange>
              </w:rPr>
              <w:delText>Process and Workflow</w:delText>
            </w:r>
            <w:r w:rsidDel="0090464E">
              <w:rPr>
                <w:noProof/>
                <w:webHidden/>
              </w:rPr>
              <w:tab/>
              <w:delText>12</w:delText>
            </w:r>
          </w:del>
        </w:p>
        <w:p w14:paraId="1D4BFA1A" w14:textId="3991CD69" w:rsidR="00095953" w:rsidDel="0090464E" w:rsidRDefault="00095953">
          <w:pPr>
            <w:pStyle w:val="TOC2"/>
            <w:rPr>
              <w:del w:id="192" w:author="Thomas Stockhammer (25/04/08)" w:date="2025-04-09T13:48:00Z" w16du:dateUtc="2025-04-09T11:48:00Z"/>
              <w:rFonts w:asciiTheme="minorHAnsi" w:eastAsiaTheme="minorEastAsia" w:hAnsiTheme="minorHAnsi" w:cstheme="minorBidi"/>
              <w:noProof/>
              <w:kern w:val="2"/>
              <w14:ligatures w14:val="standardContextual"/>
            </w:rPr>
          </w:pPr>
          <w:del w:id="193" w:author="Thomas Stockhammer (25/04/08)" w:date="2025-04-09T13:48:00Z" w16du:dateUtc="2025-04-09T11:48:00Z">
            <w:r w:rsidRPr="0090464E" w:rsidDel="0090464E">
              <w:rPr>
                <w:noProof/>
                <w:rPrChange w:id="194" w:author="Thomas Stockhammer (25/04/08)" w:date="2025-04-09T13:48:00Z" w16du:dateUtc="2025-04-09T11:48:00Z">
                  <w:rPr>
                    <w:rStyle w:val="Hyperlink"/>
                    <w:noProof/>
                  </w:rPr>
                </w:rPrChange>
              </w:rPr>
              <w:delText>3.6</w:delText>
            </w:r>
            <w:r w:rsidDel="0090464E">
              <w:rPr>
                <w:rFonts w:asciiTheme="minorHAnsi" w:eastAsiaTheme="minorEastAsia" w:hAnsiTheme="minorHAnsi" w:cstheme="minorBidi"/>
                <w:noProof/>
                <w:kern w:val="2"/>
                <w14:ligatures w14:val="standardContextual"/>
              </w:rPr>
              <w:tab/>
            </w:r>
            <w:r w:rsidRPr="0090464E" w:rsidDel="0090464E">
              <w:rPr>
                <w:noProof/>
                <w:rPrChange w:id="195" w:author="Thomas Stockhammer (25/04/08)" w:date="2025-04-09T13:48:00Z" w16du:dateUtc="2025-04-09T11:48:00Z">
                  <w:rPr>
                    <w:rStyle w:val="Hyperlink"/>
                    <w:noProof/>
                  </w:rPr>
                </w:rPrChange>
              </w:rPr>
              <w:delText>Status</w:delText>
            </w:r>
            <w:r w:rsidDel="0090464E">
              <w:rPr>
                <w:noProof/>
                <w:webHidden/>
              </w:rPr>
              <w:tab/>
              <w:delText>14</w:delText>
            </w:r>
          </w:del>
        </w:p>
        <w:p w14:paraId="06C67737" w14:textId="25846915" w:rsidR="00095953" w:rsidDel="0090464E" w:rsidRDefault="00095953">
          <w:pPr>
            <w:pStyle w:val="TOC1"/>
            <w:rPr>
              <w:del w:id="196" w:author="Thomas Stockhammer (25/04/08)" w:date="2025-04-09T13:48:00Z" w16du:dateUtc="2025-04-09T11:48:00Z"/>
              <w:rFonts w:asciiTheme="minorHAnsi" w:eastAsiaTheme="minorEastAsia" w:hAnsiTheme="minorHAnsi" w:cstheme="minorBidi"/>
              <w:noProof/>
              <w:kern w:val="2"/>
              <w14:ligatures w14:val="standardContextual"/>
            </w:rPr>
          </w:pPr>
          <w:del w:id="197" w:author="Thomas Stockhammer (25/04/08)" w:date="2025-04-09T13:48:00Z" w16du:dateUtc="2025-04-09T11:48:00Z">
            <w:r w:rsidRPr="0090464E" w:rsidDel="0090464E">
              <w:rPr>
                <w:noProof/>
                <w:rPrChange w:id="198" w:author="Thomas Stockhammer (25/04/08)" w:date="2025-04-09T13:48:00Z" w16du:dateUtc="2025-04-09T11:48:00Z">
                  <w:rPr>
                    <w:rStyle w:val="Hyperlink"/>
                    <w:noProof/>
                  </w:rPr>
                </w:rPrChange>
              </w:rPr>
              <w:delText>4</w:delText>
            </w:r>
            <w:r w:rsidDel="0090464E">
              <w:rPr>
                <w:rFonts w:asciiTheme="minorHAnsi" w:eastAsiaTheme="minorEastAsia" w:hAnsiTheme="minorHAnsi" w:cstheme="minorBidi"/>
                <w:noProof/>
                <w:kern w:val="2"/>
                <w14:ligatures w14:val="standardContextual"/>
              </w:rPr>
              <w:tab/>
            </w:r>
            <w:r w:rsidRPr="0090464E" w:rsidDel="0090464E">
              <w:rPr>
                <w:noProof/>
                <w:rPrChange w:id="199" w:author="Thomas Stockhammer (25/04/08)" w:date="2025-04-09T13:48:00Z" w16du:dateUtc="2025-04-09T11:48:00Z">
                  <w:rPr>
                    <w:rStyle w:val="Hyperlink"/>
                    <w:noProof/>
                  </w:rPr>
                </w:rPrChange>
              </w:rPr>
              <w:delText>Communication with Khronos</w:delText>
            </w:r>
            <w:r w:rsidDel="0090464E">
              <w:rPr>
                <w:noProof/>
                <w:webHidden/>
              </w:rPr>
              <w:tab/>
              <w:delText>15</w:delText>
            </w:r>
          </w:del>
        </w:p>
        <w:p w14:paraId="06D81C33" w14:textId="0EE690FF" w:rsidR="00095953" w:rsidDel="0090464E" w:rsidRDefault="00095953">
          <w:pPr>
            <w:pStyle w:val="TOC2"/>
            <w:rPr>
              <w:del w:id="200" w:author="Thomas Stockhammer (25/04/08)" w:date="2025-04-09T13:48:00Z" w16du:dateUtc="2025-04-09T11:48:00Z"/>
              <w:rFonts w:asciiTheme="minorHAnsi" w:eastAsiaTheme="minorEastAsia" w:hAnsiTheme="minorHAnsi" w:cstheme="minorBidi"/>
              <w:noProof/>
              <w:kern w:val="2"/>
              <w14:ligatures w14:val="standardContextual"/>
            </w:rPr>
          </w:pPr>
          <w:del w:id="201" w:author="Thomas Stockhammer (25/04/08)" w:date="2025-04-09T13:48:00Z" w16du:dateUtc="2025-04-09T11:48:00Z">
            <w:r w:rsidRPr="0090464E" w:rsidDel="0090464E">
              <w:rPr>
                <w:noProof/>
                <w:rPrChange w:id="202" w:author="Thomas Stockhammer (25/04/08)" w:date="2025-04-09T13:48:00Z" w16du:dateUtc="2025-04-09T11:48:00Z">
                  <w:rPr>
                    <w:rStyle w:val="Hyperlink"/>
                    <w:noProof/>
                  </w:rPr>
                </w:rPrChange>
              </w:rPr>
              <w:delText>4.1</w:delText>
            </w:r>
            <w:r w:rsidDel="0090464E">
              <w:rPr>
                <w:rFonts w:asciiTheme="minorHAnsi" w:eastAsiaTheme="minorEastAsia" w:hAnsiTheme="minorHAnsi" w:cstheme="minorBidi"/>
                <w:noProof/>
                <w:kern w:val="2"/>
                <w14:ligatures w14:val="standardContextual"/>
              </w:rPr>
              <w:tab/>
            </w:r>
            <w:r w:rsidRPr="0090464E" w:rsidDel="0090464E">
              <w:rPr>
                <w:noProof/>
                <w:rPrChange w:id="203" w:author="Thomas Stockhammer (25/04/08)" w:date="2025-04-09T13:48:00Z" w16du:dateUtc="2025-04-09T11:48:00Z">
                  <w:rPr>
                    <w:rStyle w:val="Hyperlink"/>
                    <w:noProof/>
                  </w:rPr>
                </w:rPrChange>
              </w:rPr>
              <w:delText>Overview</w:delText>
            </w:r>
            <w:r w:rsidDel="0090464E">
              <w:rPr>
                <w:noProof/>
                <w:webHidden/>
              </w:rPr>
              <w:tab/>
              <w:delText>15</w:delText>
            </w:r>
          </w:del>
        </w:p>
        <w:p w14:paraId="2BBE923E" w14:textId="1897269A" w:rsidR="00095953" w:rsidDel="0090464E" w:rsidRDefault="00095953">
          <w:pPr>
            <w:pStyle w:val="TOC2"/>
            <w:rPr>
              <w:del w:id="204" w:author="Thomas Stockhammer (25/04/08)" w:date="2025-04-09T13:48:00Z" w16du:dateUtc="2025-04-09T11:48:00Z"/>
              <w:rFonts w:asciiTheme="minorHAnsi" w:eastAsiaTheme="minorEastAsia" w:hAnsiTheme="minorHAnsi" w:cstheme="minorBidi"/>
              <w:noProof/>
              <w:kern w:val="2"/>
              <w14:ligatures w14:val="standardContextual"/>
            </w:rPr>
          </w:pPr>
          <w:del w:id="205" w:author="Thomas Stockhammer (25/04/08)" w:date="2025-04-09T13:48:00Z" w16du:dateUtc="2025-04-09T11:48:00Z">
            <w:r w:rsidRPr="0090464E" w:rsidDel="0090464E">
              <w:rPr>
                <w:noProof/>
                <w:rPrChange w:id="206" w:author="Thomas Stockhammer (25/04/08)" w:date="2025-04-09T13:48:00Z" w16du:dateUtc="2025-04-09T11:48:00Z">
                  <w:rPr>
                    <w:rStyle w:val="Hyperlink"/>
                    <w:noProof/>
                  </w:rPr>
                </w:rPrChange>
              </w:rPr>
              <w:delText>4.2</w:delText>
            </w:r>
            <w:r w:rsidDel="0090464E">
              <w:rPr>
                <w:rFonts w:asciiTheme="minorHAnsi" w:eastAsiaTheme="minorEastAsia" w:hAnsiTheme="minorHAnsi" w:cstheme="minorBidi"/>
                <w:noProof/>
                <w:kern w:val="2"/>
                <w14:ligatures w14:val="standardContextual"/>
              </w:rPr>
              <w:tab/>
            </w:r>
            <w:r w:rsidRPr="0090464E" w:rsidDel="0090464E">
              <w:rPr>
                <w:noProof/>
                <w:rPrChange w:id="207" w:author="Thomas Stockhammer (25/04/08)" w:date="2025-04-09T13:48:00Z" w16du:dateUtc="2025-04-09T11:48:00Z">
                  <w:rPr>
                    <w:rStyle w:val="Hyperlink"/>
                    <w:noProof/>
                  </w:rPr>
                </w:rPrChange>
              </w:rPr>
              <w:delText>Communication prior to MPEG#146</w:delText>
            </w:r>
            <w:r w:rsidDel="0090464E">
              <w:rPr>
                <w:noProof/>
                <w:webHidden/>
              </w:rPr>
              <w:tab/>
              <w:delText>15</w:delText>
            </w:r>
          </w:del>
        </w:p>
        <w:p w14:paraId="48FD1377" w14:textId="0BC5221C" w:rsidR="00095953" w:rsidDel="0090464E" w:rsidRDefault="00095953">
          <w:pPr>
            <w:pStyle w:val="TOC3"/>
            <w:tabs>
              <w:tab w:val="right" w:leader="dot" w:pos="9010"/>
            </w:tabs>
            <w:rPr>
              <w:del w:id="208" w:author="Thomas Stockhammer (25/04/08)" w:date="2025-04-09T13:48:00Z" w16du:dateUtc="2025-04-09T11:48:00Z"/>
              <w:rFonts w:asciiTheme="minorHAnsi" w:eastAsiaTheme="minorEastAsia" w:hAnsiTheme="minorHAnsi" w:cstheme="minorBidi"/>
              <w:noProof/>
              <w:kern w:val="2"/>
              <w14:ligatures w14:val="standardContextual"/>
            </w:rPr>
          </w:pPr>
          <w:del w:id="209" w:author="Thomas Stockhammer (25/04/08)" w:date="2025-04-09T13:48:00Z" w16du:dateUtc="2025-04-09T11:48:00Z">
            <w:r w:rsidRPr="0090464E" w:rsidDel="0090464E">
              <w:rPr>
                <w:noProof/>
                <w:rPrChange w:id="210" w:author="Thomas Stockhammer (25/04/08)" w:date="2025-04-09T13:48:00Z" w16du:dateUtc="2025-04-09T11:48:00Z">
                  <w:rPr>
                    <w:rStyle w:val="Hyperlink"/>
                    <w:noProof/>
                  </w:rPr>
                </w:rPrChange>
              </w:rPr>
              <w:delText>MPEG#133</w:delText>
            </w:r>
            <w:r w:rsidDel="0090464E">
              <w:rPr>
                <w:noProof/>
                <w:webHidden/>
              </w:rPr>
              <w:tab/>
              <w:delText>15</w:delText>
            </w:r>
          </w:del>
        </w:p>
        <w:p w14:paraId="2FE085E3" w14:textId="4689F734" w:rsidR="00095953" w:rsidDel="0090464E" w:rsidRDefault="00095953">
          <w:pPr>
            <w:pStyle w:val="TOC3"/>
            <w:tabs>
              <w:tab w:val="right" w:leader="dot" w:pos="9010"/>
            </w:tabs>
            <w:rPr>
              <w:del w:id="211" w:author="Thomas Stockhammer (25/04/08)" w:date="2025-04-09T13:48:00Z" w16du:dateUtc="2025-04-09T11:48:00Z"/>
              <w:rFonts w:asciiTheme="minorHAnsi" w:eastAsiaTheme="minorEastAsia" w:hAnsiTheme="minorHAnsi" w:cstheme="minorBidi"/>
              <w:noProof/>
              <w:kern w:val="2"/>
              <w14:ligatures w14:val="standardContextual"/>
            </w:rPr>
          </w:pPr>
          <w:del w:id="212" w:author="Thomas Stockhammer (25/04/08)" w:date="2025-04-09T13:48:00Z" w16du:dateUtc="2025-04-09T11:48:00Z">
            <w:r w:rsidRPr="0090464E" w:rsidDel="0090464E">
              <w:rPr>
                <w:noProof/>
                <w:rPrChange w:id="213" w:author="Thomas Stockhammer (25/04/08)" w:date="2025-04-09T13:48:00Z" w16du:dateUtc="2025-04-09T11:48:00Z">
                  <w:rPr>
                    <w:rStyle w:val="Hyperlink"/>
                    <w:noProof/>
                  </w:rPr>
                </w:rPrChange>
              </w:rPr>
              <w:delText>MPEG#135</w:delText>
            </w:r>
            <w:r w:rsidDel="0090464E">
              <w:rPr>
                <w:noProof/>
                <w:webHidden/>
              </w:rPr>
              <w:tab/>
              <w:delText>15</w:delText>
            </w:r>
          </w:del>
        </w:p>
        <w:p w14:paraId="537D1E25" w14:textId="346E4BF4" w:rsidR="00095953" w:rsidDel="0090464E" w:rsidRDefault="00095953">
          <w:pPr>
            <w:pStyle w:val="TOC3"/>
            <w:tabs>
              <w:tab w:val="right" w:leader="dot" w:pos="9010"/>
            </w:tabs>
            <w:rPr>
              <w:del w:id="214" w:author="Thomas Stockhammer (25/04/08)" w:date="2025-04-09T13:48:00Z" w16du:dateUtc="2025-04-09T11:48:00Z"/>
              <w:rFonts w:asciiTheme="minorHAnsi" w:eastAsiaTheme="minorEastAsia" w:hAnsiTheme="minorHAnsi" w:cstheme="minorBidi"/>
              <w:noProof/>
              <w:kern w:val="2"/>
              <w14:ligatures w14:val="standardContextual"/>
            </w:rPr>
          </w:pPr>
          <w:del w:id="215" w:author="Thomas Stockhammer (25/04/08)" w:date="2025-04-09T13:48:00Z" w16du:dateUtc="2025-04-09T11:48:00Z">
            <w:r w:rsidRPr="0090464E" w:rsidDel="0090464E">
              <w:rPr>
                <w:noProof/>
                <w:rPrChange w:id="216" w:author="Thomas Stockhammer (25/04/08)" w:date="2025-04-09T13:48:00Z" w16du:dateUtc="2025-04-09T11:48:00Z">
                  <w:rPr>
                    <w:rStyle w:val="Hyperlink"/>
                    <w:noProof/>
                  </w:rPr>
                </w:rPrChange>
              </w:rPr>
              <w:delText>MPEG#136</w:delText>
            </w:r>
            <w:r w:rsidDel="0090464E">
              <w:rPr>
                <w:noProof/>
                <w:webHidden/>
              </w:rPr>
              <w:tab/>
              <w:delText>15</w:delText>
            </w:r>
          </w:del>
        </w:p>
        <w:p w14:paraId="01FA52A1" w14:textId="274E5707" w:rsidR="00095953" w:rsidDel="0090464E" w:rsidRDefault="00095953">
          <w:pPr>
            <w:pStyle w:val="TOC3"/>
            <w:tabs>
              <w:tab w:val="right" w:leader="dot" w:pos="9010"/>
            </w:tabs>
            <w:rPr>
              <w:del w:id="217" w:author="Thomas Stockhammer (25/04/08)" w:date="2025-04-09T13:48:00Z" w16du:dateUtc="2025-04-09T11:48:00Z"/>
              <w:rFonts w:asciiTheme="minorHAnsi" w:eastAsiaTheme="minorEastAsia" w:hAnsiTheme="minorHAnsi" w:cstheme="minorBidi"/>
              <w:noProof/>
              <w:kern w:val="2"/>
              <w14:ligatures w14:val="standardContextual"/>
            </w:rPr>
          </w:pPr>
          <w:del w:id="218" w:author="Thomas Stockhammer (25/04/08)" w:date="2025-04-09T13:48:00Z" w16du:dateUtc="2025-04-09T11:48:00Z">
            <w:r w:rsidRPr="0090464E" w:rsidDel="0090464E">
              <w:rPr>
                <w:noProof/>
                <w:rPrChange w:id="219" w:author="Thomas Stockhammer (25/04/08)" w:date="2025-04-09T13:48:00Z" w16du:dateUtc="2025-04-09T11:48:00Z">
                  <w:rPr>
                    <w:rStyle w:val="Hyperlink"/>
                    <w:noProof/>
                  </w:rPr>
                </w:rPrChange>
              </w:rPr>
              <w:delText>MPEG#137</w:delText>
            </w:r>
            <w:r w:rsidDel="0090464E">
              <w:rPr>
                <w:noProof/>
                <w:webHidden/>
              </w:rPr>
              <w:tab/>
              <w:delText>15</w:delText>
            </w:r>
          </w:del>
        </w:p>
        <w:p w14:paraId="7B408E27" w14:textId="49A79DBB" w:rsidR="00095953" w:rsidDel="0090464E" w:rsidRDefault="00095953">
          <w:pPr>
            <w:pStyle w:val="TOC3"/>
            <w:tabs>
              <w:tab w:val="right" w:leader="dot" w:pos="9010"/>
            </w:tabs>
            <w:rPr>
              <w:del w:id="220" w:author="Thomas Stockhammer (25/04/08)" w:date="2025-04-09T13:48:00Z" w16du:dateUtc="2025-04-09T11:48:00Z"/>
              <w:rFonts w:asciiTheme="minorHAnsi" w:eastAsiaTheme="minorEastAsia" w:hAnsiTheme="minorHAnsi" w:cstheme="minorBidi"/>
              <w:noProof/>
              <w:kern w:val="2"/>
              <w14:ligatures w14:val="standardContextual"/>
            </w:rPr>
          </w:pPr>
          <w:del w:id="221" w:author="Thomas Stockhammer (25/04/08)" w:date="2025-04-09T13:48:00Z" w16du:dateUtc="2025-04-09T11:48:00Z">
            <w:r w:rsidRPr="0090464E" w:rsidDel="0090464E">
              <w:rPr>
                <w:noProof/>
                <w:rPrChange w:id="222" w:author="Thomas Stockhammer (25/04/08)" w:date="2025-04-09T13:48:00Z" w16du:dateUtc="2025-04-09T11:48:00Z">
                  <w:rPr>
                    <w:rStyle w:val="Hyperlink"/>
                    <w:noProof/>
                  </w:rPr>
                </w:rPrChange>
              </w:rPr>
              <w:delText>MPEG#138</w:delText>
            </w:r>
            <w:r w:rsidDel="0090464E">
              <w:rPr>
                <w:noProof/>
                <w:webHidden/>
              </w:rPr>
              <w:tab/>
              <w:delText>15</w:delText>
            </w:r>
          </w:del>
        </w:p>
        <w:p w14:paraId="769A59B0" w14:textId="529851FE" w:rsidR="00095953" w:rsidDel="0090464E" w:rsidRDefault="00095953">
          <w:pPr>
            <w:pStyle w:val="TOC3"/>
            <w:tabs>
              <w:tab w:val="right" w:leader="dot" w:pos="9010"/>
            </w:tabs>
            <w:rPr>
              <w:del w:id="223" w:author="Thomas Stockhammer (25/04/08)" w:date="2025-04-09T13:48:00Z" w16du:dateUtc="2025-04-09T11:48:00Z"/>
              <w:rFonts w:asciiTheme="minorHAnsi" w:eastAsiaTheme="minorEastAsia" w:hAnsiTheme="minorHAnsi" w:cstheme="minorBidi"/>
              <w:noProof/>
              <w:kern w:val="2"/>
              <w14:ligatures w14:val="standardContextual"/>
            </w:rPr>
          </w:pPr>
          <w:del w:id="224" w:author="Thomas Stockhammer (25/04/08)" w:date="2025-04-09T13:48:00Z" w16du:dateUtc="2025-04-09T11:48:00Z">
            <w:r w:rsidRPr="0090464E" w:rsidDel="0090464E">
              <w:rPr>
                <w:noProof/>
                <w:rPrChange w:id="225" w:author="Thomas Stockhammer (25/04/08)" w:date="2025-04-09T13:48:00Z" w16du:dateUtc="2025-04-09T11:48:00Z">
                  <w:rPr>
                    <w:rStyle w:val="Hyperlink"/>
                    <w:noProof/>
                  </w:rPr>
                </w:rPrChange>
              </w:rPr>
              <w:delText>MPEG#139</w:delText>
            </w:r>
            <w:r w:rsidDel="0090464E">
              <w:rPr>
                <w:noProof/>
                <w:webHidden/>
              </w:rPr>
              <w:tab/>
              <w:delText>16</w:delText>
            </w:r>
          </w:del>
        </w:p>
        <w:p w14:paraId="1A6FBEE2" w14:textId="607E5060" w:rsidR="00095953" w:rsidDel="0090464E" w:rsidRDefault="00095953">
          <w:pPr>
            <w:pStyle w:val="TOC3"/>
            <w:tabs>
              <w:tab w:val="right" w:leader="dot" w:pos="9010"/>
            </w:tabs>
            <w:rPr>
              <w:del w:id="226" w:author="Thomas Stockhammer (25/04/08)" w:date="2025-04-09T13:48:00Z" w16du:dateUtc="2025-04-09T11:48:00Z"/>
              <w:rFonts w:asciiTheme="minorHAnsi" w:eastAsiaTheme="minorEastAsia" w:hAnsiTheme="minorHAnsi" w:cstheme="minorBidi"/>
              <w:noProof/>
              <w:kern w:val="2"/>
              <w14:ligatures w14:val="standardContextual"/>
            </w:rPr>
          </w:pPr>
          <w:del w:id="227" w:author="Thomas Stockhammer (25/04/08)" w:date="2025-04-09T13:48:00Z" w16du:dateUtc="2025-04-09T11:48:00Z">
            <w:r w:rsidRPr="0090464E" w:rsidDel="0090464E">
              <w:rPr>
                <w:noProof/>
                <w:rPrChange w:id="228" w:author="Thomas Stockhammer (25/04/08)" w:date="2025-04-09T13:48:00Z" w16du:dateUtc="2025-04-09T11:48:00Z">
                  <w:rPr>
                    <w:rStyle w:val="Hyperlink"/>
                    <w:noProof/>
                  </w:rPr>
                </w:rPrChange>
              </w:rPr>
              <w:delText>MPEG#140</w:delText>
            </w:r>
            <w:r w:rsidDel="0090464E">
              <w:rPr>
                <w:noProof/>
                <w:webHidden/>
              </w:rPr>
              <w:tab/>
              <w:delText>16</w:delText>
            </w:r>
          </w:del>
        </w:p>
        <w:p w14:paraId="4BFAA703" w14:textId="19C3BE0E" w:rsidR="00095953" w:rsidDel="0090464E" w:rsidRDefault="00095953">
          <w:pPr>
            <w:pStyle w:val="TOC3"/>
            <w:tabs>
              <w:tab w:val="right" w:leader="dot" w:pos="9010"/>
            </w:tabs>
            <w:rPr>
              <w:del w:id="229" w:author="Thomas Stockhammer (25/04/08)" w:date="2025-04-09T13:48:00Z" w16du:dateUtc="2025-04-09T11:48:00Z"/>
              <w:rFonts w:asciiTheme="minorHAnsi" w:eastAsiaTheme="minorEastAsia" w:hAnsiTheme="minorHAnsi" w:cstheme="minorBidi"/>
              <w:noProof/>
              <w:kern w:val="2"/>
              <w14:ligatures w14:val="standardContextual"/>
            </w:rPr>
          </w:pPr>
          <w:del w:id="230" w:author="Thomas Stockhammer (25/04/08)" w:date="2025-04-09T13:48:00Z" w16du:dateUtc="2025-04-09T11:48:00Z">
            <w:r w:rsidRPr="0090464E" w:rsidDel="0090464E">
              <w:rPr>
                <w:noProof/>
                <w:rPrChange w:id="231" w:author="Thomas Stockhammer (25/04/08)" w:date="2025-04-09T13:48:00Z" w16du:dateUtc="2025-04-09T11:48:00Z">
                  <w:rPr>
                    <w:rStyle w:val="Hyperlink"/>
                    <w:noProof/>
                  </w:rPr>
                </w:rPrChange>
              </w:rPr>
              <w:delText>MPEG#141</w:delText>
            </w:r>
            <w:r w:rsidDel="0090464E">
              <w:rPr>
                <w:noProof/>
                <w:webHidden/>
              </w:rPr>
              <w:tab/>
              <w:delText>16</w:delText>
            </w:r>
          </w:del>
        </w:p>
        <w:p w14:paraId="69E5FFCB" w14:textId="0C0746D5" w:rsidR="00095953" w:rsidDel="0090464E" w:rsidRDefault="00095953">
          <w:pPr>
            <w:pStyle w:val="TOC3"/>
            <w:tabs>
              <w:tab w:val="right" w:leader="dot" w:pos="9010"/>
            </w:tabs>
            <w:rPr>
              <w:del w:id="232" w:author="Thomas Stockhammer (25/04/08)" w:date="2025-04-09T13:48:00Z" w16du:dateUtc="2025-04-09T11:48:00Z"/>
              <w:rFonts w:asciiTheme="minorHAnsi" w:eastAsiaTheme="minorEastAsia" w:hAnsiTheme="minorHAnsi" w:cstheme="minorBidi"/>
              <w:noProof/>
              <w:kern w:val="2"/>
              <w14:ligatures w14:val="standardContextual"/>
            </w:rPr>
          </w:pPr>
          <w:del w:id="233" w:author="Thomas Stockhammer (25/04/08)" w:date="2025-04-09T13:48:00Z" w16du:dateUtc="2025-04-09T11:48:00Z">
            <w:r w:rsidRPr="0090464E" w:rsidDel="0090464E">
              <w:rPr>
                <w:noProof/>
                <w:rPrChange w:id="234" w:author="Thomas Stockhammer (25/04/08)" w:date="2025-04-09T13:48:00Z" w16du:dateUtc="2025-04-09T11:48:00Z">
                  <w:rPr>
                    <w:rStyle w:val="Hyperlink"/>
                    <w:noProof/>
                  </w:rPr>
                </w:rPrChange>
              </w:rPr>
              <w:delText>MPEG#142</w:delText>
            </w:r>
            <w:r w:rsidDel="0090464E">
              <w:rPr>
                <w:noProof/>
                <w:webHidden/>
              </w:rPr>
              <w:tab/>
              <w:delText>16</w:delText>
            </w:r>
          </w:del>
        </w:p>
        <w:p w14:paraId="3793098E" w14:textId="400A6DAD" w:rsidR="00095953" w:rsidDel="0090464E" w:rsidRDefault="00095953">
          <w:pPr>
            <w:pStyle w:val="TOC3"/>
            <w:tabs>
              <w:tab w:val="right" w:leader="dot" w:pos="9010"/>
            </w:tabs>
            <w:rPr>
              <w:del w:id="235" w:author="Thomas Stockhammer (25/04/08)" w:date="2025-04-09T13:48:00Z" w16du:dateUtc="2025-04-09T11:48:00Z"/>
              <w:rFonts w:asciiTheme="minorHAnsi" w:eastAsiaTheme="minorEastAsia" w:hAnsiTheme="minorHAnsi" w:cstheme="minorBidi"/>
              <w:noProof/>
              <w:kern w:val="2"/>
              <w14:ligatures w14:val="standardContextual"/>
            </w:rPr>
          </w:pPr>
          <w:del w:id="236" w:author="Thomas Stockhammer (25/04/08)" w:date="2025-04-09T13:48:00Z" w16du:dateUtc="2025-04-09T11:48:00Z">
            <w:r w:rsidRPr="0090464E" w:rsidDel="0090464E">
              <w:rPr>
                <w:noProof/>
                <w:rPrChange w:id="237" w:author="Thomas Stockhammer (25/04/08)" w:date="2025-04-09T13:48:00Z" w16du:dateUtc="2025-04-09T11:48:00Z">
                  <w:rPr>
                    <w:rStyle w:val="Hyperlink"/>
                    <w:noProof/>
                  </w:rPr>
                </w:rPrChange>
              </w:rPr>
              <w:delText>MPEG#143</w:delText>
            </w:r>
            <w:r w:rsidDel="0090464E">
              <w:rPr>
                <w:noProof/>
                <w:webHidden/>
              </w:rPr>
              <w:tab/>
              <w:delText>17</w:delText>
            </w:r>
          </w:del>
        </w:p>
        <w:p w14:paraId="1EE25B43" w14:textId="1E9D1BC2" w:rsidR="00095953" w:rsidDel="0090464E" w:rsidRDefault="00095953">
          <w:pPr>
            <w:pStyle w:val="TOC3"/>
            <w:tabs>
              <w:tab w:val="right" w:leader="dot" w:pos="9010"/>
            </w:tabs>
            <w:rPr>
              <w:del w:id="238" w:author="Thomas Stockhammer (25/04/08)" w:date="2025-04-09T13:48:00Z" w16du:dateUtc="2025-04-09T11:48:00Z"/>
              <w:rFonts w:asciiTheme="minorHAnsi" w:eastAsiaTheme="minorEastAsia" w:hAnsiTheme="minorHAnsi" w:cstheme="minorBidi"/>
              <w:noProof/>
              <w:kern w:val="2"/>
              <w14:ligatures w14:val="standardContextual"/>
            </w:rPr>
          </w:pPr>
          <w:del w:id="239" w:author="Thomas Stockhammer (25/04/08)" w:date="2025-04-09T13:48:00Z" w16du:dateUtc="2025-04-09T11:48:00Z">
            <w:r w:rsidRPr="0090464E" w:rsidDel="0090464E">
              <w:rPr>
                <w:noProof/>
                <w:rPrChange w:id="240" w:author="Thomas Stockhammer (25/04/08)" w:date="2025-04-09T13:48:00Z" w16du:dateUtc="2025-04-09T11:48:00Z">
                  <w:rPr>
                    <w:rStyle w:val="Hyperlink"/>
                    <w:noProof/>
                  </w:rPr>
                </w:rPrChange>
              </w:rPr>
              <w:delText>MPEG#144</w:delText>
            </w:r>
            <w:r w:rsidDel="0090464E">
              <w:rPr>
                <w:noProof/>
                <w:webHidden/>
              </w:rPr>
              <w:tab/>
              <w:delText>17</w:delText>
            </w:r>
          </w:del>
        </w:p>
        <w:p w14:paraId="6CD3E889" w14:textId="1647A9C9" w:rsidR="00095953" w:rsidDel="0090464E" w:rsidRDefault="00095953">
          <w:pPr>
            <w:pStyle w:val="TOC3"/>
            <w:tabs>
              <w:tab w:val="right" w:leader="dot" w:pos="9010"/>
            </w:tabs>
            <w:rPr>
              <w:del w:id="241" w:author="Thomas Stockhammer (25/04/08)" w:date="2025-04-09T13:48:00Z" w16du:dateUtc="2025-04-09T11:48:00Z"/>
              <w:rFonts w:asciiTheme="minorHAnsi" w:eastAsiaTheme="minorEastAsia" w:hAnsiTheme="minorHAnsi" w:cstheme="minorBidi"/>
              <w:noProof/>
              <w:kern w:val="2"/>
              <w14:ligatures w14:val="standardContextual"/>
            </w:rPr>
          </w:pPr>
          <w:del w:id="242" w:author="Thomas Stockhammer (25/04/08)" w:date="2025-04-09T13:48:00Z" w16du:dateUtc="2025-04-09T11:48:00Z">
            <w:r w:rsidRPr="0090464E" w:rsidDel="0090464E">
              <w:rPr>
                <w:noProof/>
                <w:rPrChange w:id="243" w:author="Thomas Stockhammer (25/04/08)" w:date="2025-04-09T13:48:00Z" w16du:dateUtc="2025-04-09T11:48:00Z">
                  <w:rPr>
                    <w:rStyle w:val="Hyperlink"/>
                    <w:noProof/>
                  </w:rPr>
                </w:rPrChange>
              </w:rPr>
              <w:delText>MPEG#145</w:delText>
            </w:r>
            <w:r w:rsidDel="0090464E">
              <w:rPr>
                <w:noProof/>
                <w:webHidden/>
              </w:rPr>
              <w:tab/>
              <w:delText>17</w:delText>
            </w:r>
          </w:del>
        </w:p>
        <w:p w14:paraId="188CCFC0" w14:textId="1C59627A" w:rsidR="00095953" w:rsidDel="0090464E" w:rsidRDefault="00095953">
          <w:pPr>
            <w:pStyle w:val="TOC2"/>
            <w:rPr>
              <w:del w:id="244" w:author="Thomas Stockhammer (25/04/08)" w:date="2025-04-09T13:48:00Z" w16du:dateUtc="2025-04-09T11:48:00Z"/>
              <w:rFonts w:asciiTheme="minorHAnsi" w:eastAsiaTheme="minorEastAsia" w:hAnsiTheme="minorHAnsi" w:cstheme="minorBidi"/>
              <w:noProof/>
              <w:kern w:val="2"/>
              <w14:ligatures w14:val="standardContextual"/>
            </w:rPr>
          </w:pPr>
          <w:del w:id="245" w:author="Thomas Stockhammer (25/04/08)" w:date="2025-04-09T13:48:00Z" w16du:dateUtc="2025-04-09T11:48:00Z">
            <w:r w:rsidRPr="0090464E" w:rsidDel="0090464E">
              <w:rPr>
                <w:noProof/>
                <w:rPrChange w:id="246" w:author="Thomas Stockhammer (25/04/08)" w:date="2025-04-09T13:48:00Z" w16du:dateUtc="2025-04-09T11:48:00Z">
                  <w:rPr>
                    <w:rStyle w:val="Hyperlink"/>
                    <w:noProof/>
                  </w:rPr>
                </w:rPrChange>
              </w:rPr>
              <w:delText>4.3</w:delText>
            </w:r>
            <w:r w:rsidDel="0090464E">
              <w:rPr>
                <w:rFonts w:asciiTheme="minorHAnsi" w:eastAsiaTheme="minorEastAsia" w:hAnsiTheme="minorHAnsi" w:cstheme="minorBidi"/>
                <w:noProof/>
                <w:kern w:val="2"/>
                <w14:ligatures w14:val="standardContextual"/>
              </w:rPr>
              <w:tab/>
            </w:r>
            <w:r w:rsidRPr="0090464E" w:rsidDel="0090464E">
              <w:rPr>
                <w:noProof/>
                <w:rPrChange w:id="247" w:author="Thomas Stockhammer (25/04/08)" w:date="2025-04-09T13:48:00Z" w16du:dateUtc="2025-04-09T11:48:00Z">
                  <w:rPr>
                    <w:rStyle w:val="Hyperlink"/>
                    <w:noProof/>
                  </w:rPr>
                </w:rPrChange>
              </w:rPr>
              <w:delText>Communication from MPEG#146</w:delText>
            </w:r>
            <w:r w:rsidDel="0090464E">
              <w:rPr>
                <w:noProof/>
                <w:webHidden/>
              </w:rPr>
              <w:tab/>
              <w:delText>18</w:delText>
            </w:r>
          </w:del>
        </w:p>
        <w:p w14:paraId="6D0AB584" w14:textId="51C528A8" w:rsidR="00095953" w:rsidDel="0090464E" w:rsidRDefault="00095953">
          <w:pPr>
            <w:pStyle w:val="TOC2"/>
            <w:rPr>
              <w:del w:id="248" w:author="Thomas Stockhammer (25/04/08)" w:date="2025-04-09T13:48:00Z" w16du:dateUtc="2025-04-09T11:48:00Z"/>
              <w:rFonts w:asciiTheme="minorHAnsi" w:eastAsiaTheme="minorEastAsia" w:hAnsiTheme="minorHAnsi" w:cstheme="minorBidi"/>
              <w:noProof/>
              <w:kern w:val="2"/>
              <w14:ligatures w14:val="standardContextual"/>
            </w:rPr>
          </w:pPr>
          <w:del w:id="249" w:author="Thomas Stockhammer (25/04/08)" w:date="2025-04-09T13:48:00Z" w16du:dateUtc="2025-04-09T11:48:00Z">
            <w:r w:rsidRPr="0090464E" w:rsidDel="0090464E">
              <w:rPr>
                <w:noProof/>
                <w:rPrChange w:id="250" w:author="Thomas Stockhammer (25/04/08)" w:date="2025-04-09T13:48:00Z" w16du:dateUtc="2025-04-09T11:48:00Z">
                  <w:rPr>
                    <w:rStyle w:val="Hyperlink"/>
                    <w:noProof/>
                  </w:rPr>
                </w:rPrChange>
              </w:rPr>
              <w:delText>4.4</w:delText>
            </w:r>
            <w:r w:rsidDel="0090464E">
              <w:rPr>
                <w:rFonts w:asciiTheme="minorHAnsi" w:eastAsiaTheme="minorEastAsia" w:hAnsiTheme="minorHAnsi" w:cstheme="minorBidi"/>
                <w:noProof/>
                <w:kern w:val="2"/>
                <w14:ligatures w14:val="standardContextual"/>
              </w:rPr>
              <w:tab/>
            </w:r>
            <w:r w:rsidRPr="0090464E" w:rsidDel="0090464E">
              <w:rPr>
                <w:noProof/>
                <w:rPrChange w:id="251" w:author="Thomas Stockhammer (25/04/08)" w:date="2025-04-09T13:48:00Z" w16du:dateUtc="2025-04-09T11:48:00Z">
                  <w:rPr>
                    <w:rStyle w:val="Hyperlink"/>
                    <w:noProof/>
                  </w:rPr>
                </w:rPrChange>
              </w:rPr>
              <w:delText>Communication from MPEG#147</w:delText>
            </w:r>
            <w:r w:rsidDel="0090464E">
              <w:rPr>
                <w:noProof/>
                <w:webHidden/>
              </w:rPr>
              <w:tab/>
              <w:delText>18</w:delText>
            </w:r>
          </w:del>
        </w:p>
        <w:p w14:paraId="4EE26EB5" w14:textId="5F61FC6A" w:rsidR="00095953" w:rsidDel="0090464E" w:rsidRDefault="00095953">
          <w:pPr>
            <w:pStyle w:val="TOC2"/>
            <w:rPr>
              <w:del w:id="252" w:author="Thomas Stockhammer (25/04/08)" w:date="2025-04-09T13:48:00Z" w16du:dateUtc="2025-04-09T11:48:00Z"/>
              <w:rFonts w:asciiTheme="minorHAnsi" w:eastAsiaTheme="minorEastAsia" w:hAnsiTheme="minorHAnsi" w:cstheme="minorBidi"/>
              <w:noProof/>
              <w:kern w:val="2"/>
              <w14:ligatures w14:val="standardContextual"/>
            </w:rPr>
          </w:pPr>
          <w:del w:id="253" w:author="Thomas Stockhammer (25/04/08)" w:date="2025-04-09T13:48:00Z" w16du:dateUtc="2025-04-09T11:48:00Z">
            <w:r w:rsidRPr="0090464E" w:rsidDel="0090464E">
              <w:rPr>
                <w:noProof/>
                <w:rPrChange w:id="254" w:author="Thomas Stockhammer (25/04/08)" w:date="2025-04-09T13:48:00Z" w16du:dateUtc="2025-04-09T11:48:00Z">
                  <w:rPr>
                    <w:rStyle w:val="Hyperlink"/>
                    <w:noProof/>
                  </w:rPr>
                </w:rPrChange>
              </w:rPr>
              <w:delText>4.5</w:delText>
            </w:r>
            <w:r w:rsidDel="0090464E">
              <w:rPr>
                <w:rFonts w:asciiTheme="minorHAnsi" w:eastAsiaTheme="minorEastAsia" w:hAnsiTheme="minorHAnsi" w:cstheme="minorBidi"/>
                <w:noProof/>
                <w:kern w:val="2"/>
                <w14:ligatures w14:val="standardContextual"/>
              </w:rPr>
              <w:tab/>
            </w:r>
            <w:r w:rsidRPr="0090464E" w:rsidDel="0090464E">
              <w:rPr>
                <w:noProof/>
                <w:rPrChange w:id="255" w:author="Thomas Stockhammer (25/04/08)" w:date="2025-04-09T13:48:00Z" w16du:dateUtc="2025-04-09T11:48:00Z">
                  <w:rPr>
                    <w:rStyle w:val="Hyperlink"/>
                    <w:noProof/>
                  </w:rPr>
                </w:rPrChange>
              </w:rPr>
              <w:delText>Communication from MPEG#148</w:delText>
            </w:r>
            <w:r w:rsidDel="0090464E">
              <w:rPr>
                <w:noProof/>
                <w:webHidden/>
              </w:rPr>
              <w:tab/>
              <w:delText>18</w:delText>
            </w:r>
          </w:del>
        </w:p>
        <w:p w14:paraId="5FBDE301" w14:textId="487BC439" w:rsidR="00095953" w:rsidDel="0090464E" w:rsidRDefault="00095953">
          <w:pPr>
            <w:pStyle w:val="TOC2"/>
            <w:rPr>
              <w:del w:id="256" w:author="Thomas Stockhammer (25/04/08)" w:date="2025-04-09T13:48:00Z" w16du:dateUtc="2025-04-09T11:48:00Z"/>
              <w:rFonts w:asciiTheme="minorHAnsi" w:eastAsiaTheme="minorEastAsia" w:hAnsiTheme="minorHAnsi" w:cstheme="minorBidi"/>
              <w:noProof/>
              <w:kern w:val="2"/>
              <w14:ligatures w14:val="standardContextual"/>
            </w:rPr>
          </w:pPr>
          <w:del w:id="257" w:author="Thomas Stockhammer (25/04/08)" w:date="2025-04-09T13:48:00Z" w16du:dateUtc="2025-04-09T11:48:00Z">
            <w:r w:rsidRPr="0090464E" w:rsidDel="0090464E">
              <w:rPr>
                <w:noProof/>
                <w:rPrChange w:id="258" w:author="Thomas Stockhammer (25/04/08)" w:date="2025-04-09T13:48:00Z" w16du:dateUtc="2025-04-09T11:48:00Z">
                  <w:rPr>
                    <w:rStyle w:val="Hyperlink"/>
                    <w:noProof/>
                  </w:rPr>
                </w:rPrChange>
              </w:rPr>
              <w:delText>4.6</w:delText>
            </w:r>
            <w:r w:rsidDel="0090464E">
              <w:rPr>
                <w:rFonts w:asciiTheme="minorHAnsi" w:eastAsiaTheme="minorEastAsia" w:hAnsiTheme="minorHAnsi" w:cstheme="minorBidi"/>
                <w:noProof/>
                <w:kern w:val="2"/>
                <w14:ligatures w14:val="standardContextual"/>
              </w:rPr>
              <w:tab/>
            </w:r>
            <w:r w:rsidRPr="0090464E" w:rsidDel="0090464E">
              <w:rPr>
                <w:noProof/>
                <w:rPrChange w:id="259" w:author="Thomas Stockhammer (25/04/08)" w:date="2025-04-09T13:48:00Z" w16du:dateUtc="2025-04-09T11:48:00Z">
                  <w:rPr>
                    <w:rStyle w:val="Hyperlink"/>
                    <w:noProof/>
                  </w:rPr>
                </w:rPrChange>
              </w:rPr>
              <w:delText>Communication from MPEG#149</w:delText>
            </w:r>
            <w:r w:rsidDel="0090464E">
              <w:rPr>
                <w:noProof/>
                <w:webHidden/>
              </w:rPr>
              <w:tab/>
              <w:delText>18</w:delText>
            </w:r>
          </w:del>
        </w:p>
        <w:p w14:paraId="12BA819F" w14:textId="45BB4795" w:rsidR="00095953" w:rsidDel="0090464E" w:rsidRDefault="00095953">
          <w:pPr>
            <w:pStyle w:val="TOC1"/>
            <w:rPr>
              <w:del w:id="260" w:author="Thomas Stockhammer (25/04/08)" w:date="2025-04-09T13:48:00Z" w16du:dateUtc="2025-04-09T11:48:00Z"/>
              <w:rFonts w:asciiTheme="minorHAnsi" w:eastAsiaTheme="minorEastAsia" w:hAnsiTheme="minorHAnsi" w:cstheme="minorBidi"/>
              <w:noProof/>
              <w:kern w:val="2"/>
              <w14:ligatures w14:val="standardContextual"/>
            </w:rPr>
          </w:pPr>
          <w:del w:id="261" w:author="Thomas Stockhammer (25/04/08)" w:date="2025-04-09T13:48:00Z" w16du:dateUtc="2025-04-09T11:48:00Z">
            <w:r w:rsidRPr="0090464E" w:rsidDel="0090464E">
              <w:rPr>
                <w:noProof/>
                <w:rPrChange w:id="262" w:author="Thomas Stockhammer (25/04/08)" w:date="2025-04-09T13:48:00Z" w16du:dateUtc="2025-04-09T11:48:00Z">
                  <w:rPr>
                    <w:rStyle w:val="Hyperlink"/>
                    <w:noProof/>
                  </w:rPr>
                </w:rPrChange>
              </w:rPr>
              <w:delText>5</w:delText>
            </w:r>
            <w:r w:rsidDel="0090464E">
              <w:rPr>
                <w:rFonts w:asciiTheme="minorHAnsi" w:eastAsiaTheme="minorEastAsia" w:hAnsiTheme="minorHAnsi" w:cstheme="minorBidi"/>
                <w:noProof/>
                <w:kern w:val="2"/>
                <w14:ligatures w14:val="standardContextual"/>
              </w:rPr>
              <w:tab/>
            </w:r>
            <w:r w:rsidRPr="0090464E" w:rsidDel="0090464E">
              <w:rPr>
                <w:noProof/>
                <w:rPrChange w:id="263" w:author="Thomas Stockhammer (25/04/08)" w:date="2025-04-09T13:48:00Z" w16du:dateUtc="2025-04-09T11:48:00Z">
                  <w:rPr>
                    <w:rStyle w:val="Hyperlink"/>
                    <w:noProof/>
                  </w:rPr>
                </w:rPrChange>
              </w:rPr>
              <w:delText>Requirements, Scenarios and Test Assets</w:delText>
            </w:r>
            <w:r w:rsidDel="0090464E">
              <w:rPr>
                <w:noProof/>
                <w:webHidden/>
              </w:rPr>
              <w:tab/>
              <w:delText>18</w:delText>
            </w:r>
          </w:del>
        </w:p>
        <w:p w14:paraId="180B6597" w14:textId="05D01A70" w:rsidR="00095953" w:rsidDel="0090464E" w:rsidRDefault="00095953">
          <w:pPr>
            <w:pStyle w:val="TOC2"/>
            <w:rPr>
              <w:del w:id="264" w:author="Thomas Stockhammer (25/04/08)" w:date="2025-04-09T13:48:00Z" w16du:dateUtc="2025-04-09T11:48:00Z"/>
              <w:rFonts w:asciiTheme="minorHAnsi" w:eastAsiaTheme="minorEastAsia" w:hAnsiTheme="minorHAnsi" w:cstheme="minorBidi"/>
              <w:noProof/>
              <w:kern w:val="2"/>
              <w14:ligatures w14:val="standardContextual"/>
            </w:rPr>
          </w:pPr>
          <w:del w:id="265" w:author="Thomas Stockhammer (25/04/08)" w:date="2025-04-09T13:48:00Z" w16du:dateUtc="2025-04-09T11:48:00Z">
            <w:r w:rsidRPr="0090464E" w:rsidDel="0090464E">
              <w:rPr>
                <w:noProof/>
                <w:rPrChange w:id="266" w:author="Thomas Stockhammer (25/04/08)" w:date="2025-04-09T13:48:00Z" w16du:dateUtc="2025-04-09T11:48:00Z">
                  <w:rPr>
                    <w:rStyle w:val="Hyperlink"/>
                    <w:noProof/>
                  </w:rPr>
                </w:rPrChange>
              </w:rPr>
              <w:delText>5.1</w:delText>
            </w:r>
            <w:r w:rsidDel="0090464E">
              <w:rPr>
                <w:rFonts w:asciiTheme="minorHAnsi" w:eastAsiaTheme="minorEastAsia" w:hAnsiTheme="minorHAnsi" w:cstheme="minorBidi"/>
                <w:noProof/>
                <w:kern w:val="2"/>
                <w14:ligatures w14:val="standardContextual"/>
              </w:rPr>
              <w:tab/>
            </w:r>
            <w:r w:rsidRPr="0090464E" w:rsidDel="0090464E">
              <w:rPr>
                <w:noProof/>
                <w:rPrChange w:id="267" w:author="Thomas Stockhammer (25/04/08)" w:date="2025-04-09T13:48:00Z" w16du:dateUtc="2025-04-09T11:48:00Z">
                  <w:rPr>
                    <w:rStyle w:val="Hyperlink"/>
                    <w:noProof/>
                  </w:rPr>
                </w:rPrChange>
              </w:rPr>
              <w:delText>Requirements</w:delText>
            </w:r>
            <w:r w:rsidDel="0090464E">
              <w:rPr>
                <w:noProof/>
                <w:webHidden/>
              </w:rPr>
              <w:tab/>
              <w:delText>18</w:delText>
            </w:r>
          </w:del>
        </w:p>
        <w:p w14:paraId="08450782" w14:textId="74D05D16" w:rsidR="00095953" w:rsidDel="0090464E" w:rsidRDefault="00095953">
          <w:pPr>
            <w:pStyle w:val="TOC2"/>
            <w:rPr>
              <w:del w:id="268" w:author="Thomas Stockhammer (25/04/08)" w:date="2025-04-09T13:48:00Z" w16du:dateUtc="2025-04-09T11:48:00Z"/>
              <w:rFonts w:asciiTheme="minorHAnsi" w:eastAsiaTheme="minorEastAsia" w:hAnsiTheme="minorHAnsi" w:cstheme="minorBidi"/>
              <w:noProof/>
              <w:kern w:val="2"/>
              <w14:ligatures w14:val="standardContextual"/>
            </w:rPr>
          </w:pPr>
          <w:del w:id="269" w:author="Thomas Stockhammer (25/04/08)" w:date="2025-04-09T13:48:00Z" w16du:dateUtc="2025-04-09T11:48:00Z">
            <w:r w:rsidRPr="0090464E" w:rsidDel="0090464E">
              <w:rPr>
                <w:noProof/>
                <w:rPrChange w:id="270" w:author="Thomas Stockhammer (25/04/08)" w:date="2025-04-09T13:48:00Z" w16du:dateUtc="2025-04-09T11:48:00Z">
                  <w:rPr>
                    <w:rStyle w:val="Hyperlink"/>
                    <w:noProof/>
                  </w:rPr>
                </w:rPrChange>
              </w:rPr>
              <w:delText>5.2</w:delText>
            </w:r>
            <w:r w:rsidDel="0090464E">
              <w:rPr>
                <w:rFonts w:asciiTheme="minorHAnsi" w:eastAsiaTheme="minorEastAsia" w:hAnsiTheme="minorHAnsi" w:cstheme="minorBidi"/>
                <w:noProof/>
                <w:kern w:val="2"/>
                <w14:ligatures w14:val="standardContextual"/>
              </w:rPr>
              <w:tab/>
            </w:r>
            <w:r w:rsidRPr="0090464E" w:rsidDel="0090464E">
              <w:rPr>
                <w:noProof/>
                <w:rPrChange w:id="271" w:author="Thomas Stockhammer (25/04/08)" w:date="2025-04-09T13:48:00Z" w16du:dateUtc="2025-04-09T11:48:00Z">
                  <w:rPr>
                    <w:rStyle w:val="Hyperlink"/>
                    <w:noProof/>
                  </w:rPr>
                </w:rPrChange>
              </w:rPr>
              <w:delText>Scenarios</w:delText>
            </w:r>
            <w:r w:rsidDel="0090464E">
              <w:rPr>
                <w:noProof/>
                <w:webHidden/>
              </w:rPr>
              <w:tab/>
              <w:delText>18</w:delText>
            </w:r>
          </w:del>
        </w:p>
        <w:p w14:paraId="5B3DBBCD" w14:textId="34DAA6E8" w:rsidR="00095953" w:rsidDel="0090464E" w:rsidRDefault="00095953">
          <w:pPr>
            <w:pStyle w:val="TOC2"/>
            <w:rPr>
              <w:del w:id="272" w:author="Thomas Stockhammer (25/04/08)" w:date="2025-04-09T13:48:00Z" w16du:dateUtc="2025-04-09T11:48:00Z"/>
              <w:rFonts w:asciiTheme="minorHAnsi" w:eastAsiaTheme="minorEastAsia" w:hAnsiTheme="minorHAnsi" w:cstheme="minorBidi"/>
              <w:noProof/>
              <w:kern w:val="2"/>
              <w14:ligatures w14:val="standardContextual"/>
            </w:rPr>
          </w:pPr>
          <w:del w:id="273" w:author="Thomas Stockhammer (25/04/08)" w:date="2025-04-09T13:48:00Z" w16du:dateUtc="2025-04-09T11:48:00Z">
            <w:r w:rsidRPr="0090464E" w:rsidDel="0090464E">
              <w:rPr>
                <w:noProof/>
                <w:rPrChange w:id="274" w:author="Thomas Stockhammer (25/04/08)" w:date="2025-04-09T13:48:00Z" w16du:dateUtc="2025-04-09T11:48:00Z">
                  <w:rPr>
                    <w:rStyle w:val="Hyperlink"/>
                    <w:noProof/>
                  </w:rPr>
                </w:rPrChange>
              </w:rPr>
              <w:delText>5.3</w:delText>
            </w:r>
            <w:r w:rsidDel="0090464E">
              <w:rPr>
                <w:rFonts w:asciiTheme="minorHAnsi" w:eastAsiaTheme="minorEastAsia" w:hAnsiTheme="minorHAnsi" w:cstheme="minorBidi"/>
                <w:noProof/>
                <w:kern w:val="2"/>
                <w14:ligatures w14:val="standardContextual"/>
              </w:rPr>
              <w:tab/>
            </w:r>
            <w:r w:rsidRPr="0090464E" w:rsidDel="0090464E">
              <w:rPr>
                <w:noProof/>
                <w:rPrChange w:id="275" w:author="Thomas Stockhammer (25/04/08)" w:date="2025-04-09T13:48:00Z" w16du:dateUtc="2025-04-09T11:48:00Z">
                  <w:rPr>
                    <w:rStyle w:val="Hyperlink"/>
                    <w:noProof/>
                  </w:rPr>
                </w:rPrChange>
              </w:rPr>
              <w:delText>Template for Test Scenario</w:delText>
            </w:r>
            <w:r w:rsidDel="0090464E">
              <w:rPr>
                <w:noProof/>
                <w:webHidden/>
              </w:rPr>
              <w:tab/>
              <w:delText>19</w:delText>
            </w:r>
          </w:del>
        </w:p>
        <w:p w14:paraId="6A5A7C70" w14:textId="4BF4B4FE" w:rsidR="00095953" w:rsidDel="0090464E" w:rsidRDefault="00095953">
          <w:pPr>
            <w:pStyle w:val="TOC2"/>
            <w:rPr>
              <w:del w:id="276" w:author="Thomas Stockhammer (25/04/08)" w:date="2025-04-09T13:48:00Z" w16du:dateUtc="2025-04-09T11:48:00Z"/>
              <w:rFonts w:asciiTheme="minorHAnsi" w:eastAsiaTheme="minorEastAsia" w:hAnsiTheme="minorHAnsi" w:cstheme="minorBidi"/>
              <w:noProof/>
              <w:kern w:val="2"/>
              <w14:ligatures w14:val="standardContextual"/>
            </w:rPr>
          </w:pPr>
          <w:del w:id="277" w:author="Thomas Stockhammer (25/04/08)" w:date="2025-04-09T13:48:00Z" w16du:dateUtc="2025-04-09T11:48:00Z">
            <w:r w:rsidRPr="0090464E" w:rsidDel="0090464E">
              <w:rPr>
                <w:noProof/>
                <w:rPrChange w:id="278" w:author="Thomas Stockhammer (25/04/08)" w:date="2025-04-09T13:48:00Z" w16du:dateUtc="2025-04-09T11:48:00Z">
                  <w:rPr>
                    <w:rStyle w:val="Hyperlink"/>
                    <w:noProof/>
                  </w:rPr>
                </w:rPrChange>
              </w:rPr>
              <w:delText>5.4</w:delText>
            </w:r>
            <w:r w:rsidDel="0090464E">
              <w:rPr>
                <w:rFonts w:asciiTheme="minorHAnsi" w:eastAsiaTheme="minorEastAsia" w:hAnsiTheme="minorHAnsi" w:cstheme="minorBidi"/>
                <w:noProof/>
                <w:kern w:val="2"/>
                <w14:ligatures w14:val="standardContextual"/>
              </w:rPr>
              <w:tab/>
            </w:r>
            <w:r w:rsidRPr="0090464E" w:rsidDel="0090464E">
              <w:rPr>
                <w:noProof/>
                <w:rPrChange w:id="279" w:author="Thomas Stockhammer (25/04/08)" w:date="2025-04-09T13:48:00Z" w16du:dateUtc="2025-04-09T11:48:00Z">
                  <w:rPr>
                    <w:rStyle w:val="Hyperlink"/>
                    <w:noProof/>
                  </w:rPr>
                </w:rPrChange>
              </w:rPr>
              <w:delText>Continuous Call for Test Data</w:delText>
            </w:r>
            <w:r w:rsidDel="0090464E">
              <w:rPr>
                <w:noProof/>
                <w:webHidden/>
              </w:rPr>
              <w:tab/>
              <w:delText>19</w:delText>
            </w:r>
          </w:del>
        </w:p>
        <w:p w14:paraId="2C64D424" w14:textId="76CC02C2" w:rsidR="00095953" w:rsidDel="0090464E" w:rsidRDefault="00095953">
          <w:pPr>
            <w:pStyle w:val="TOC2"/>
            <w:rPr>
              <w:del w:id="280" w:author="Thomas Stockhammer (25/04/08)" w:date="2025-04-09T13:48:00Z" w16du:dateUtc="2025-04-09T11:48:00Z"/>
              <w:rFonts w:asciiTheme="minorHAnsi" w:eastAsiaTheme="minorEastAsia" w:hAnsiTheme="minorHAnsi" w:cstheme="minorBidi"/>
              <w:noProof/>
              <w:kern w:val="2"/>
              <w14:ligatures w14:val="standardContextual"/>
            </w:rPr>
          </w:pPr>
          <w:del w:id="281" w:author="Thomas Stockhammer (25/04/08)" w:date="2025-04-09T13:48:00Z" w16du:dateUtc="2025-04-09T11:48:00Z">
            <w:r w:rsidRPr="0090464E" w:rsidDel="0090464E">
              <w:rPr>
                <w:noProof/>
                <w:rPrChange w:id="282" w:author="Thomas Stockhammer (25/04/08)" w:date="2025-04-09T13:48:00Z" w16du:dateUtc="2025-04-09T11:48:00Z">
                  <w:rPr>
                    <w:rStyle w:val="Hyperlink"/>
                    <w:noProof/>
                  </w:rPr>
                </w:rPrChange>
              </w:rPr>
              <w:delText>5.5</w:delText>
            </w:r>
            <w:r w:rsidDel="0090464E">
              <w:rPr>
                <w:rFonts w:asciiTheme="minorHAnsi" w:eastAsiaTheme="minorEastAsia" w:hAnsiTheme="minorHAnsi" w:cstheme="minorBidi"/>
                <w:noProof/>
                <w:kern w:val="2"/>
                <w14:ligatures w14:val="standardContextual"/>
              </w:rPr>
              <w:tab/>
            </w:r>
            <w:r w:rsidRPr="0090464E" w:rsidDel="0090464E">
              <w:rPr>
                <w:noProof/>
                <w:rPrChange w:id="283" w:author="Thomas Stockhammer (25/04/08)" w:date="2025-04-09T13:48:00Z" w16du:dateUtc="2025-04-09T11:48:00Z">
                  <w:rPr>
                    <w:rStyle w:val="Hyperlink"/>
                    <w:noProof/>
                  </w:rPr>
                </w:rPrChange>
              </w:rPr>
              <w:delText>Timeline</w:delText>
            </w:r>
            <w:r w:rsidDel="0090464E">
              <w:rPr>
                <w:noProof/>
                <w:webHidden/>
              </w:rPr>
              <w:tab/>
              <w:delText>19</w:delText>
            </w:r>
          </w:del>
        </w:p>
        <w:p w14:paraId="332B41CB" w14:textId="74AFBD91" w:rsidR="00095953" w:rsidDel="0090464E" w:rsidRDefault="00095953">
          <w:pPr>
            <w:pStyle w:val="TOC2"/>
            <w:rPr>
              <w:del w:id="284" w:author="Thomas Stockhammer (25/04/08)" w:date="2025-04-09T13:48:00Z" w16du:dateUtc="2025-04-09T11:48:00Z"/>
              <w:rFonts w:asciiTheme="minorHAnsi" w:eastAsiaTheme="minorEastAsia" w:hAnsiTheme="minorHAnsi" w:cstheme="minorBidi"/>
              <w:noProof/>
              <w:kern w:val="2"/>
              <w14:ligatures w14:val="standardContextual"/>
            </w:rPr>
          </w:pPr>
          <w:del w:id="285" w:author="Thomas Stockhammer (25/04/08)" w:date="2025-04-09T13:48:00Z" w16du:dateUtc="2025-04-09T11:48:00Z">
            <w:r w:rsidRPr="0090464E" w:rsidDel="0090464E">
              <w:rPr>
                <w:noProof/>
                <w:rPrChange w:id="286" w:author="Thomas Stockhammer (25/04/08)" w:date="2025-04-09T13:48:00Z" w16du:dateUtc="2025-04-09T11:48:00Z">
                  <w:rPr>
                    <w:rStyle w:val="Hyperlink"/>
                    <w:noProof/>
                  </w:rPr>
                </w:rPrChange>
              </w:rPr>
              <w:delText>5.6</w:delText>
            </w:r>
            <w:r w:rsidDel="0090464E">
              <w:rPr>
                <w:rFonts w:asciiTheme="minorHAnsi" w:eastAsiaTheme="minorEastAsia" w:hAnsiTheme="minorHAnsi" w:cstheme="minorBidi"/>
                <w:noProof/>
                <w:kern w:val="2"/>
                <w14:ligatures w14:val="standardContextual"/>
              </w:rPr>
              <w:tab/>
            </w:r>
            <w:r w:rsidRPr="0090464E" w:rsidDel="0090464E">
              <w:rPr>
                <w:noProof/>
                <w:rPrChange w:id="287" w:author="Thomas Stockhammer (25/04/08)" w:date="2025-04-09T13:48:00Z" w16du:dateUtc="2025-04-09T11:48:00Z">
                  <w:rPr>
                    <w:rStyle w:val="Hyperlink"/>
                    <w:noProof/>
                  </w:rPr>
                </w:rPrChange>
              </w:rPr>
              <w:delText>Available Test Assets</w:delText>
            </w:r>
            <w:r w:rsidDel="0090464E">
              <w:rPr>
                <w:noProof/>
                <w:webHidden/>
              </w:rPr>
              <w:tab/>
              <w:delText>19</w:delText>
            </w:r>
          </w:del>
        </w:p>
        <w:p w14:paraId="1D87E4FC" w14:textId="41032F18" w:rsidR="00095953" w:rsidDel="0090464E" w:rsidRDefault="00095953">
          <w:pPr>
            <w:pStyle w:val="TOC1"/>
            <w:rPr>
              <w:del w:id="288" w:author="Thomas Stockhammer (25/04/08)" w:date="2025-04-09T13:48:00Z" w16du:dateUtc="2025-04-09T11:48:00Z"/>
              <w:rFonts w:asciiTheme="minorHAnsi" w:eastAsiaTheme="minorEastAsia" w:hAnsiTheme="minorHAnsi" w:cstheme="minorBidi"/>
              <w:noProof/>
              <w:kern w:val="2"/>
              <w14:ligatures w14:val="standardContextual"/>
            </w:rPr>
          </w:pPr>
          <w:del w:id="289" w:author="Thomas Stockhammer (25/04/08)" w:date="2025-04-09T13:48:00Z" w16du:dateUtc="2025-04-09T11:48:00Z">
            <w:r w:rsidRPr="0090464E" w:rsidDel="0090464E">
              <w:rPr>
                <w:noProof/>
                <w:rPrChange w:id="290" w:author="Thomas Stockhammer (25/04/08)" w:date="2025-04-09T13:48:00Z" w16du:dateUtc="2025-04-09T11:48:00Z">
                  <w:rPr>
                    <w:rStyle w:val="Hyperlink"/>
                    <w:noProof/>
                  </w:rPr>
                </w:rPrChange>
              </w:rPr>
              <w:delText>6</w:delText>
            </w:r>
            <w:r w:rsidDel="0090464E">
              <w:rPr>
                <w:rFonts w:asciiTheme="minorHAnsi" w:eastAsiaTheme="minorEastAsia" w:hAnsiTheme="minorHAnsi" w:cstheme="minorBidi"/>
                <w:noProof/>
                <w:kern w:val="2"/>
                <w14:ligatures w14:val="standardContextual"/>
              </w:rPr>
              <w:tab/>
            </w:r>
            <w:r w:rsidRPr="0090464E" w:rsidDel="0090464E">
              <w:rPr>
                <w:noProof/>
                <w:rPrChange w:id="291" w:author="Thomas Stockhammer (25/04/08)" w:date="2025-04-09T13:48:00Z" w16du:dateUtc="2025-04-09T11:48:00Z">
                  <w:rPr>
                    <w:rStyle w:val="Hyperlink"/>
                    <w:noProof/>
                  </w:rPr>
                </w:rPrChange>
              </w:rPr>
              <w:delText>Roadmap</w:delText>
            </w:r>
            <w:r w:rsidDel="0090464E">
              <w:rPr>
                <w:noProof/>
                <w:webHidden/>
              </w:rPr>
              <w:tab/>
              <w:delText>20</w:delText>
            </w:r>
          </w:del>
        </w:p>
        <w:p w14:paraId="01686208" w14:textId="35010C3E" w:rsidR="00095953" w:rsidDel="0090464E" w:rsidRDefault="00095953">
          <w:pPr>
            <w:pStyle w:val="TOC2"/>
            <w:rPr>
              <w:del w:id="292" w:author="Thomas Stockhammer (25/04/08)" w:date="2025-04-09T13:48:00Z" w16du:dateUtc="2025-04-09T11:48:00Z"/>
              <w:rFonts w:asciiTheme="minorHAnsi" w:eastAsiaTheme="minorEastAsia" w:hAnsiTheme="minorHAnsi" w:cstheme="minorBidi"/>
              <w:noProof/>
              <w:kern w:val="2"/>
              <w14:ligatures w14:val="standardContextual"/>
            </w:rPr>
          </w:pPr>
          <w:del w:id="293" w:author="Thomas Stockhammer (25/04/08)" w:date="2025-04-09T13:48:00Z" w16du:dateUtc="2025-04-09T11:48:00Z">
            <w:r w:rsidRPr="0090464E" w:rsidDel="0090464E">
              <w:rPr>
                <w:noProof/>
                <w:rPrChange w:id="294" w:author="Thomas Stockhammer (25/04/08)" w:date="2025-04-09T13:48:00Z" w16du:dateUtc="2025-04-09T11:48:00Z">
                  <w:rPr>
                    <w:rStyle w:val="Hyperlink"/>
                    <w:noProof/>
                  </w:rPr>
                </w:rPrChange>
              </w:rPr>
              <w:delText>6.1</w:delText>
            </w:r>
            <w:r w:rsidDel="0090464E">
              <w:rPr>
                <w:rFonts w:asciiTheme="minorHAnsi" w:eastAsiaTheme="minorEastAsia" w:hAnsiTheme="minorHAnsi" w:cstheme="minorBidi"/>
                <w:noProof/>
                <w:kern w:val="2"/>
                <w14:ligatures w14:val="standardContextual"/>
              </w:rPr>
              <w:tab/>
            </w:r>
            <w:r w:rsidRPr="0090464E" w:rsidDel="0090464E">
              <w:rPr>
                <w:noProof/>
                <w:rPrChange w:id="295" w:author="Thomas Stockhammer (25/04/08)" w:date="2025-04-09T13:48:00Z" w16du:dateUtc="2025-04-09T11:48:00Z">
                  <w:rPr>
                    <w:rStyle w:val="Hyperlink"/>
                    <w:noProof/>
                  </w:rPr>
                </w:rPrChange>
              </w:rPr>
              <w:delText>Introduction</w:delText>
            </w:r>
            <w:r w:rsidDel="0090464E">
              <w:rPr>
                <w:noProof/>
                <w:webHidden/>
              </w:rPr>
              <w:tab/>
              <w:delText>20</w:delText>
            </w:r>
          </w:del>
        </w:p>
        <w:p w14:paraId="1C856F27" w14:textId="6C781855" w:rsidR="00095953" w:rsidDel="0090464E" w:rsidRDefault="00095953">
          <w:pPr>
            <w:pStyle w:val="TOC2"/>
            <w:rPr>
              <w:del w:id="296" w:author="Thomas Stockhammer (25/04/08)" w:date="2025-04-09T13:48:00Z" w16du:dateUtc="2025-04-09T11:48:00Z"/>
              <w:rFonts w:asciiTheme="minorHAnsi" w:eastAsiaTheme="minorEastAsia" w:hAnsiTheme="minorHAnsi" w:cstheme="minorBidi"/>
              <w:noProof/>
              <w:kern w:val="2"/>
              <w14:ligatures w14:val="standardContextual"/>
            </w:rPr>
          </w:pPr>
          <w:del w:id="297" w:author="Thomas Stockhammer (25/04/08)" w:date="2025-04-09T13:48:00Z" w16du:dateUtc="2025-04-09T11:48:00Z">
            <w:r w:rsidRPr="0090464E" w:rsidDel="0090464E">
              <w:rPr>
                <w:noProof/>
                <w:rPrChange w:id="298" w:author="Thomas Stockhammer (25/04/08)" w:date="2025-04-09T13:48:00Z" w16du:dateUtc="2025-04-09T11:48:00Z">
                  <w:rPr>
                    <w:rStyle w:val="Hyperlink"/>
                    <w:noProof/>
                  </w:rPr>
                </w:rPrChange>
              </w:rPr>
              <w:delText>6.2</w:delText>
            </w:r>
            <w:r w:rsidDel="0090464E">
              <w:rPr>
                <w:rFonts w:asciiTheme="minorHAnsi" w:eastAsiaTheme="minorEastAsia" w:hAnsiTheme="minorHAnsi" w:cstheme="minorBidi"/>
                <w:noProof/>
                <w:kern w:val="2"/>
                <w14:ligatures w14:val="standardContextual"/>
              </w:rPr>
              <w:tab/>
            </w:r>
            <w:r w:rsidRPr="0090464E" w:rsidDel="0090464E">
              <w:rPr>
                <w:noProof/>
                <w:rPrChange w:id="299" w:author="Thomas Stockhammer (25/04/08)" w:date="2025-04-09T13:48:00Z" w16du:dateUtc="2025-04-09T11:48:00Z">
                  <w:rPr>
                    <w:rStyle w:val="Hyperlink"/>
                    <w:noProof/>
                  </w:rPr>
                </w:rPrChange>
              </w:rPr>
              <w:delText>Agreed Timeline</w:delText>
            </w:r>
            <w:r w:rsidDel="0090464E">
              <w:rPr>
                <w:noProof/>
                <w:webHidden/>
              </w:rPr>
              <w:tab/>
              <w:delText>20</w:delText>
            </w:r>
          </w:del>
        </w:p>
        <w:p w14:paraId="4605DF05" w14:textId="179131D6" w:rsidR="00095953" w:rsidDel="0090464E" w:rsidRDefault="00095953">
          <w:pPr>
            <w:pStyle w:val="TOC2"/>
            <w:rPr>
              <w:del w:id="300" w:author="Thomas Stockhammer (25/04/08)" w:date="2025-04-09T13:48:00Z" w16du:dateUtc="2025-04-09T11:48:00Z"/>
              <w:rFonts w:asciiTheme="minorHAnsi" w:eastAsiaTheme="minorEastAsia" w:hAnsiTheme="minorHAnsi" w:cstheme="minorBidi"/>
              <w:noProof/>
              <w:kern w:val="2"/>
              <w14:ligatures w14:val="standardContextual"/>
            </w:rPr>
          </w:pPr>
          <w:del w:id="301" w:author="Thomas Stockhammer (25/04/08)" w:date="2025-04-09T13:48:00Z" w16du:dateUtc="2025-04-09T11:48:00Z">
            <w:r w:rsidRPr="0090464E" w:rsidDel="0090464E">
              <w:rPr>
                <w:noProof/>
                <w:rPrChange w:id="302" w:author="Thomas Stockhammer (25/04/08)" w:date="2025-04-09T13:48:00Z" w16du:dateUtc="2025-04-09T11:48:00Z">
                  <w:rPr>
                    <w:rStyle w:val="Hyperlink"/>
                    <w:noProof/>
                  </w:rPr>
                </w:rPrChange>
              </w:rPr>
              <w:delText>6.3</w:delText>
            </w:r>
            <w:r w:rsidDel="0090464E">
              <w:rPr>
                <w:rFonts w:asciiTheme="minorHAnsi" w:eastAsiaTheme="minorEastAsia" w:hAnsiTheme="minorHAnsi" w:cstheme="minorBidi"/>
                <w:noProof/>
                <w:kern w:val="2"/>
                <w14:ligatures w14:val="standardContextual"/>
              </w:rPr>
              <w:tab/>
            </w:r>
            <w:r w:rsidRPr="0090464E" w:rsidDel="0090464E">
              <w:rPr>
                <w:noProof/>
                <w:rPrChange w:id="303" w:author="Thomas Stockhammer (25/04/08)" w:date="2025-04-09T13:48:00Z" w16du:dateUtc="2025-04-09T11:48:00Z">
                  <w:rPr>
                    <w:rStyle w:val="Hyperlink"/>
                    <w:noProof/>
                  </w:rPr>
                </w:rPrChange>
              </w:rPr>
              <w:delText>Relevant Documents</w:delText>
            </w:r>
            <w:r w:rsidDel="0090464E">
              <w:rPr>
                <w:noProof/>
                <w:webHidden/>
              </w:rPr>
              <w:tab/>
              <w:delText>20</w:delText>
            </w:r>
          </w:del>
        </w:p>
        <w:p w14:paraId="6A499C77" w14:textId="2A74FEA4" w:rsidR="00095953" w:rsidDel="0090464E" w:rsidRDefault="00095953">
          <w:pPr>
            <w:pStyle w:val="TOC2"/>
            <w:rPr>
              <w:del w:id="304" w:author="Thomas Stockhammer (25/04/08)" w:date="2025-04-09T13:48:00Z" w16du:dateUtc="2025-04-09T11:48:00Z"/>
              <w:rFonts w:asciiTheme="minorHAnsi" w:eastAsiaTheme="minorEastAsia" w:hAnsiTheme="minorHAnsi" w:cstheme="minorBidi"/>
              <w:noProof/>
              <w:kern w:val="2"/>
              <w14:ligatures w14:val="standardContextual"/>
            </w:rPr>
          </w:pPr>
          <w:del w:id="305" w:author="Thomas Stockhammer (25/04/08)" w:date="2025-04-09T13:48:00Z" w16du:dateUtc="2025-04-09T11:48:00Z">
            <w:r w:rsidRPr="0090464E" w:rsidDel="0090464E">
              <w:rPr>
                <w:noProof/>
                <w:rPrChange w:id="306" w:author="Thomas Stockhammer (25/04/08)" w:date="2025-04-09T13:48:00Z" w16du:dateUtc="2025-04-09T11:48:00Z">
                  <w:rPr>
                    <w:rStyle w:val="Hyperlink"/>
                    <w:noProof/>
                  </w:rPr>
                </w:rPrChange>
              </w:rPr>
              <w:delText>6.4</w:delText>
            </w:r>
            <w:r w:rsidDel="0090464E">
              <w:rPr>
                <w:rFonts w:asciiTheme="minorHAnsi" w:eastAsiaTheme="minorEastAsia" w:hAnsiTheme="minorHAnsi" w:cstheme="minorBidi"/>
                <w:noProof/>
                <w:kern w:val="2"/>
                <w14:ligatures w14:val="standardContextual"/>
              </w:rPr>
              <w:tab/>
            </w:r>
            <w:r w:rsidRPr="0090464E" w:rsidDel="0090464E">
              <w:rPr>
                <w:noProof/>
                <w:rPrChange w:id="307" w:author="Thomas Stockhammer (25/04/08)" w:date="2025-04-09T13:48:00Z" w16du:dateUtc="2025-04-09T11:48:00Z">
                  <w:rPr>
                    <w:rStyle w:val="Hyperlink"/>
                    <w:noProof/>
                  </w:rPr>
                </w:rPrChange>
              </w:rPr>
              <w:delText>Topic 1: New and features enhancements to Ed 2.</w:delText>
            </w:r>
            <w:r w:rsidDel="0090464E">
              <w:rPr>
                <w:noProof/>
                <w:webHidden/>
              </w:rPr>
              <w:tab/>
              <w:delText>20</w:delText>
            </w:r>
          </w:del>
        </w:p>
        <w:p w14:paraId="25047B11" w14:textId="4B1244F3" w:rsidR="00095953" w:rsidDel="0090464E" w:rsidRDefault="00095953">
          <w:pPr>
            <w:pStyle w:val="TOC2"/>
            <w:rPr>
              <w:del w:id="308" w:author="Thomas Stockhammer (25/04/08)" w:date="2025-04-09T13:48:00Z" w16du:dateUtc="2025-04-09T11:48:00Z"/>
              <w:rFonts w:asciiTheme="minorHAnsi" w:eastAsiaTheme="minorEastAsia" w:hAnsiTheme="minorHAnsi" w:cstheme="minorBidi"/>
              <w:noProof/>
              <w:kern w:val="2"/>
              <w14:ligatures w14:val="standardContextual"/>
            </w:rPr>
          </w:pPr>
          <w:del w:id="309" w:author="Thomas Stockhammer (25/04/08)" w:date="2025-04-09T13:48:00Z" w16du:dateUtc="2025-04-09T11:48:00Z">
            <w:r w:rsidRPr="0090464E" w:rsidDel="0090464E">
              <w:rPr>
                <w:rFonts w:eastAsia="SimSun"/>
                <w:bCs/>
                <w:noProof/>
                <w:lang w:eastAsia="zh-CN"/>
                <w:rPrChange w:id="310" w:author="Thomas Stockhammer (25/04/08)" w:date="2025-04-09T13:48:00Z" w16du:dateUtc="2025-04-09T11:48:00Z">
                  <w:rPr>
                    <w:rStyle w:val="Hyperlink"/>
                    <w:rFonts w:eastAsia="SimSun"/>
                    <w:bCs/>
                    <w:noProof/>
                    <w:lang w:eastAsia="zh-CN"/>
                  </w:rPr>
                </w:rPrChange>
              </w:rPr>
              <w:lastRenderedPageBreak/>
              <w:delText>6.5</w:delText>
            </w:r>
            <w:r w:rsidDel="0090464E">
              <w:rPr>
                <w:rFonts w:asciiTheme="minorHAnsi" w:eastAsiaTheme="minorEastAsia" w:hAnsiTheme="minorHAnsi" w:cstheme="minorBidi"/>
                <w:noProof/>
                <w:kern w:val="2"/>
                <w14:ligatures w14:val="standardContextual"/>
              </w:rPr>
              <w:tab/>
            </w:r>
            <w:r w:rsidRPr="0090464E" w:rsidDel="0090464E">
              <w:rPr>
                <w:noProof/>
                <w:rPrChange w:id="311" w:author="Thomas Stockhammer (25/04/08)" w:date="2025-04-09T13:48:00Z" w16du:dateUtc="2025-04-09T11:48:00Z">
                  <w:rPr>
                    <w:rStyle w:val="Hyperlink"/>
                    <w:noProof/>
                  </w:rPr>
                </w:rPrChange>
              </w:rPr>
              <w:delText>Topic 2: Support for scene understanding</w:delText>
            </w:r>
            <w:r w:rsidDel="0090464E">
              <w:rPr>
                <w:noProof/>
                <w:webHidden/>
              </w:rPr>
              <w:tab/>
              <w:delText>21</w:delText>
            </w:r>
          </w:del>
        </w:p>
        <w:p w14:paraId="37F1FBFD" w14:textId="7B2DE39D" w:rsidR="00095953" w:rsidDel="0090464E" w:rsidRDefault="00095953">
          <w:pPr>
            <w:pStyle w:val="TOC2"/>
            <w:rPr>
              <w:del w:id="312" w:author="Thomas Stockhammer (25/04/08)" w:date="2025-04-09T13:48:00Z" w16du:dateUtc="2025-04-09T11:48:00Z"/>
              <w:rFonts w:asciiTheme="minorHAnsi" w:eastAsiaTheme="minorEastAsia" w:hAnsiTheme="minorHAnsi" w:cstheme="minorBidi"/>
              <w:noProof/>
              <w:kern w:val="2"/>
              <w14:ligatures w14:val="standardContextual"/>
            </w:rPr>
          </w:pPr>
          <w:del w:id="313" w:author="Thomas Stockhammer (25/04/08)" w:date="2025-04-09T13:48:00Z" w16du:dateUtc="2025-04-09T11:48:00Z">
            <w:r w:rsidRPr="0090464E" w:rsidDel="0090464E">
              <w:rPr>
                <w:noProof/>
                <w:rPrChange w:id="314" w:author="Thomas Stockhammer (25/04/08)" w:date="2025-04-09T13:48:00Z" w16du:dateUtc="2025-04-09T11:48:00Z">
                  <w:rPr>
                    <w:rStyle w:val="Hyperlink"/>
                    <w:noProof/>
                  </w:rPr>
                </w:rPrChange>
              </w:rPr>
              <w:delText>6.6</w:delText>
            </w:r>
            <w:r w:rsidDel="0090464E">
              <w:rPr>
                <w:rFonts w:asciiTheme="minorHAnsi" w:eastAsiaTheme="minorEastAsia" w:hAnsiTheme="minorHAnsi" w:cstheme="minorBidi"/>
                <w:noProof/>
                <w:kern w:val="2"/>
                <w14:ligatures w14:val="standardContextual"/>
              </w:rPr>
              <w:tab/>
            </w:r>
            <w:r w:rsidRPr="0090464E" w:rsidDel="0090464E">
              <w:rPr>
                <w:noProof/>
                <w:rPrChange w:id="315" w:author="Thomas Stockhammer (25/04/08)" w:date="2025-04-09T13:48:00Z" w16du:dateUtc="2025-04-09T11:48:00Z">
                  <w:rPr>
                    <w:rStyle w:val="Hyperlink"/>
                    <w:noProof/>
                  </w:rPr>
                </w:rPrChange>
              </w:rPr>
              <w:delText>Topic 3: Immersive audio</w:delText>
            </w:r>
            <w:r w:rsidDel="0090464E">
              <w:rPr>
                <w:noProof/>
                <w:webHidden/>
              </w:rPr>
              <w:tab/>
              <w:delText>28</w:delText>
            </w:r>
          </w:del>
        </w:p>
        <w:p w14:paraId="595CF752" w14:textId="7B23E4C5" w:rsidR="00095953" w:rsidDel="0090464E" w:rsidRDefault="00095953">
          <w:pPr>
            <w:pStyle w:val="TOC2"/>
            <w:rPr>
              <w:del w:id="316" w:author="Thomas Stockhammer (25/04/08)" w:date="2025-04-09T13:48:00Z" w16du:dateUtc="2025-04-09T11:48:00Z"/>
              <w:rFonts w:asciiTheme="minorHAnsi" w:eastAsiaTheme="minorEastAsia" w:hAnsiTheme="minorHAnsi" w:cstheme="minorBidi"/>
              <w:noProof/>
              <w:kern w:val="2"/>
              <w14:ligatures w14:val="standardContextual"/>
            </w:rPr>
          </w:pPr>
          <w:del w:id="317" w:author="Thomas Stockhammer (25/04/08)" w:date="2025-04-09T13:48:00Z" w16du:dateUtc="2025-04-09T11:48:00Z">
            <w:r w:rsidRPr="0090464E" w:rsidDel="0090464E">
              <w:rPr>
                <w:noProof/>
                <w:rPrChange w:id="318" w:author="Thomas Stockhammer (25/04/08)" w:date="2025-04-09T13:48:00Z" w16du:dateUtc="2025-04-09T11:48:00Z">
                  <w:rPr>
                    <w:rStyle w:val="Hyperlink"/>
                    <w:noProof/>
                  </w:rPr>
                </w:rPrChange>
              </w:rPr>
              <w:delText>6.7</w:delText>
            </w:r>
            <w:r w:rsidDel="0090464E">
              <w:rPr>
                <w:rFonts w:asciiTheme="minorHAnsi" w:eastAsiaTheme="minorEastAsia" w:hAnsiTheme="minorHAnsi" w:cstheme="minorBidi"/>
                <w:noProof/>
                <w:kern w:val="2"/>
                <w14:ligatures w14:val="standardContextual"/>
              </w:rPr>
              <w:tab/>
            </w:r>
            <w:r w:rsidRPr="0090464E" w:rsidDel="0090464E">
              <w:rPr>
                <w:noProof/>
                <w:rPrChange w:id="319" w:author="Thomas Stockhammer (25/04/08)" w:date="2025-04-09T13:48:00Z" w16du:dateUtc="2025-04-09T11:48:00Z">
                  <w:rPr>
                    <w:rStyle w:val="Hyperlink"/>
                    <w:noProof/>
                  </w:rPr>
                </w:rPrChange>
              </w:rPr>
              <w:delText>Topic 4: V-DMC support</w:delText>
            </w:r>
            <w:r w:rsidDel="0090464E">
              <w:rPr>
                <w:noProof/>
                <w:webHidden/>
              </w:rPr>
              <w:tab/>
              <w:delText>28</w:delText>
            </w:r>
          </w:del>
        </w:p>
        <w:p w14:paraId="5E88D988" w14:textId="7D7A74E0" w:rsidR="00095953" w:rsidDel="0090464E" w:rsidRDefault="00095953">
          <w:pPr>
            <w:pStyle w:val="TOC2"/>
            <w:rPr>
              <w:del w:id="320" w:author="Thomas Stockhammer (25/04/08)" w:date="2025-04-09T13:48:00Z" w16du:dateUtc="2025-04-09T11:48:00Z"/>
              <w:rFonts w:asciiTheme="minorHAnsi" w:eastAsiaTheme="minorEastAsia" w:hAnsiTheme="minorHAnsi" w:cstheme="minorBidi"/>
              <w:noProof/>
              <w:kern w:val="2"/>
              <w14:ligatures w14:val="standardContextual"/>
            </w:rPr>
          </w:pPr>
          <w:del w:id="321" w:author="Thomas Stockhammer (25/04/08)" w:date="2025-04-09T13:48:00Z" w16du:dateUtc="2025-04-09T11:48:00Z">
            <w:r w:rsidRPr="0090464E" w:rsidDel="0090464E">
              <w:rPr>
                <w:noProof/>
                <w:rPrChange w:id="322" w:author="Thomas Stockhammer (25/04/08)" w:date="2025-04-09T13:48:00Z" w16du:dateUtc="2025-04-09T11:48:00Z">
                  <w:rPr>
                    <w:rStyle w:val="Hyperlink"/>
                    <w:noProof/>
                  </w:rPr>
                </w:rPrChange>
              </w:rPr>
              <w:delText>6.8</w:delText>
            </w:r>
            <w:r w:rsidDel="0090464E">
              <w:rPr>
                <w:rFonts w:asciiTheme="minorHAnsi" w:eastAsiaTheme="minorEastAsia" w:hAnsiTheme="minorHAnsi" w:cstheme="minorBidi"/>
                <w:noProof/>
                <w:kern w:val="2"/>
                <w14:ligatures w14:val="standardContextual"/>
              </w:rPr>
              <w:tab/>
            </w:r>
            <w:r w:rsidRPr="0090464E" w:rsidDel="0090464E">
              <w:rPr>
                <w:noProof/>
                <w:rPrChange w:id="323" w:author="Thomas Stockhammer (25/04/08)" w:date="2025-04-09T13:48:00Z" w16du:dateUtc="2025-04-09T11:48:00Z">
                  <w:rPr>
                    <w:rStyle w:val="Hyperlink"/>
                    <w:noProof/>
                  </w:rPr>
                </w:rPrChange>
              </w:rPr>
              <w:delText>Topic 5 Support for Haptics Phase 2</w:delText>
            </w:r>
            <w:r w:rsidDel="0090464E">
              <w:rPr>
                <w:noProof/>
                <w:webHidden/>
              </w:rPr>
              <w:tab/>
              <w:delText>29</w:delText>
            </w:r>
          </w:del>
        </w:p>
        <w:p w14:paraId="430E20F4" w14:textId="315A22C1" w:rsidR="00095953" w:rsidDel="0090464E" w:rsidRDefault="00095953">
          <w:pPr>
            <w:pStyle w:val="TOC2"/>
            <w:rPr>
              <w:del w:id="324" w:author="Thomas Stockhammer (25/04/08)" w:date="2025-04-09T13:48:00Z" w16du:dateUtc="2025-04-09T11:48:00Z"/>
              <w:rFonts w:asciiTheme="minorHAnsi" w:eastAsiaTheme="minorEastAsia" w:hAnsiTheme="minorHAnsi" w:cstheme="minorBidi"/>
              <w:noProof/>
              <w:kern w:val="2"/>
              <w14:ligatures w14:val="standardContextual"/>
            </w:rPr>
          </w:pPr>
          <w:del w:id="325" w:author="Thomas Stockhammer (25/04/08)" w:date="2025-04-09T13:48:00Z" w16du:dateUtc="2025-04-09T11:48:00Z">
            <w:r w:rsidRPr="0090464E" w:rsidDel="0090464E">
              <w:rPr>
                <w:noProof/>
                <w:rPrChange w:id="326" w:author="Thomas Stockhammer (25/04/08)" w:date="2025-04-09T13:48:00Z" w16du:dateUtc="2025-04-09T11:48:00Z">
                  <w:rPr>
                    <w:rStyle w:val="Hyperlink"/>
                    <w:noProof/>
                  </w:rPr>
                </w:rPrChange>
              </w:rPr>
              <w:delText>6.9</w:delText>
            </w:r>
            <w:r w:rsidDel="0090464E">
              <w:rPr>
                <w:rFonts w:asciiTheme="minorHAnsi" w:eastAsiaTheme="minorEastAsia" w:hAnsiTheme="minorHAnsi" w:cstheme="minorBidi"/>
                <w:noProof/>
                <w:kern w:val="2"/>
                <w14:ligatures w14:val="standardContextual"/>
              </w:rPr>
              <w:tab/>
            </w:r>
            <w:r w:rsidRPr="0090464E" w:rsidDel="0090464E">
              <w:rPr>
                <w:noProof/>
                <w:rPrChange w:id="327" w:author="Thomas Stockhammer (25/04/08)" w:date="2025-04-09T13:48:00Z" w16du:dateUtc="2025-04-09T11:48:00Z">
                  <w:rPr>
                    <w:rStyle w:val="Hyperlink"/>
                    <w:noProof/>
                  </w:rPr>
                </w:rPrChange>
              </w:rPr>
              <w:delText>Topic 6: Multi-users support and avatar integration.</w:delText>
            </w:r>
            <w:r w:rsidDel="0090464E">
              <w:rPr>
                <w:noProof/>
                <w:webHidden/>
              </w:rPr>
              <w:tab/>
              <w:delText>29</w:delText>
            </w:r>
          </w:del>
        </w:p>
        <w:p w14:paraId="101315B9" w14:textId="6D830FD9" w:rsidR="00095953" w:rsidDel="0090464E" w:rsidRDefault="00095953">
          <w:pPr>
            <w:pStyle w:val="TOC1"/>
            <w:rPr>
              <w:del w:id="328" w:author="Thomas Stockhammer (25/04/08)" w:date="2025-04-09T13:48:00Z" w16du:dateUtc="2025-04-09T11:48:00Z"/>
              <w:rFonts w:asciiTheme="minorHAnsi" w:eastAsiaTheme="minorEastAsia" w:hAnsiTheme="minorHAnsi" w:cstheme="minorBidi"/>
              <w:noProof/>
              <w:kern w:val="2"/>
              <w14:ligatures w14:val="standardContextual"/>
            </w:rPr>
          </w:pPr>
          <w:del w:id="329" w:author="Thomas Stockhammer (25/04/08)" w:date="2025-04-09T13:48:00Z" w16du:dateUtc="2025-04-09T11:48:00Z">
            <w:r w:rsidRPr="0090464E" w:rsidDel="0090464E">
              <w:rPr>
                <w:noProof/>
                <w:rPrChange w:id="330" w:author="Thomas Stockhammer (25/04/08)" w:date="2025-04-09T13:48:00Z" w16du:dateUtc="2025-04-09T11:48:00Z">
                  <w:rPr>
                    <w:rStyle w:val="Hyperlink"/>
                    <w:noProof/>
                  </w:rPr>
                </w:rPrChange>
              </w:rPr>
              <w:delText>7</w:delText>
            </w:r>
            <w:r w:rsidDel="0090464E">
              <w:rPr>
                <w:rFonts w:asciiTheme="minorHAnsi" w:eastAsiaTheme="minorEastAsia" w:hAnsiTheme="minorHAnsi" w:cstheme="minorBidi"/>
                <w:noProof/>
                <w:kern w:val="2"/>
                <w14:ligatures w14:val="standardContextual"/>
              </w:rPr>
              <w:tab/>
            </w:r>
            <w:r w:rsidRPr="0090464E" w:rsidDel="0090464E">
              <w:rPr>
                <w:noProof/>
                <w:rPrChange w:id="331" w:author="Thomas Stockhammer (25/04/08)" w:date="2025-04-09T13:48:00Z" w16du:dateUtc="2025-04-09T11:48:00Z">
                  <w:rPr>
                    <w:rStyle w:val="Hyperlink"/>
                    <w:noProof/>
                  </w:rPr>
                </w:rPrChange>
              </w:rPr>
              <w:delText>Contributions for Extensions</w:delText>
            </w:r>
            <w:r w:rsidDel="0090464E">
              <w:rPr>
                <w:noProof/>
                <w:webHidden/>
              </w:rPr>
              <w:tab/>
              <w:delText>30</w:delText>
            </w:r>
          </w:del>
        </w:p>
        <w:p w14:paraId="47350EF5" w14:textId="06BBDEF9" w:rsidR="00095953" w:rsidDel="0090464E" w:rsidRDefault="00095953">
          <w:pPr>
            <w:pStyle w:val="TOC2"/>
            <w:rPr>
              <w:del w:id="332" w:author="Thomas Stockhammer (25/04/08)" w:date="2025-04-09T13:48:00Z" w16du:dateUtc="2025-04-09T11:48:00Z"/>
              <w:rFonts w:asciiTheme="minorHAnsi" w:eastAsiaTheme="minorEastAsia" w:hAnsiTheme="minorHAnsi" w:cstheme="minorBidi"/>
              <w:noProof/>
              <w:kern w:val="2"/>
              <w14:ligatures w14:val="standardContextual"/>
            </w:rPr>
          </w:pPr>
          <w:del w:id="333" w:author="Thomas Stockhammer (25/04/08)" w:date="2025-04-09T13:48:00Z" w16du:dateUtc="2025-04-09T11:48:00Z">
            <w:r w:rsidRPr="0090464E" w:rsidDel="0090464E">
              <w:rPr>
                <w:noProof/>
                <w:rPrChange w:id="334" w:author="Thomas Stockhammer (25/04/08)" w:date="2025-04-09T13:48:00Z" w16du:dateUtc="2025-04-09T11:48:00Z">
                  <w:rPr>
                    <w:rStyle w:val="Hyperlink"/>
                    <w:noProof/>
                  </w:rPr>
                </w:rPrChange>
              </w:rPr>
              <w:delText>7.1</w:delText>
            </w:r>
            <w:r w:rsidDel="0090464E">
              <w:rPr>
                <w:rFonts w:asciiTheme="minorHAnsi" w:eastAsiaTheme="minorEastAsia" w:hAnsiTheme="minorHAnsi" w:cstheme="minorBidi"/>
                <w:noProof/>
                <w:kern w:val="2"/>
                <w14:ligatures w14:val="standardContextual"/>
              </w:rPr>
              <w:tab/>
            </w:r>
            <w:r w:rsidRPr="0090464E" w:rsidDel="0090464E">
              <w:rPr>
                <w:noProof/>
                <w:rPrChange w:id="335" w:author="Thomas Stockhammer (25/04/08)" w:date="2025-04-09T13:48:00Z" w16du:dateUtc="2025-04-09T11:48:00Z">
                  <w:rPr>
                    <w:rStyle w:val="Hyperlink"/>
                    <w:noProof/>
                  </w:rPr>
                </w:rPrChange>
              </w:rPr>
              <w:delText>General</w:delText>
            </w:r>
            <w:r w:rsidDel="0090464E">
              <w:rPr>
                <w:noProof/>
                <w:webHidden/>
              </w:rPr>
              <w:tab/>
              <w:delText>30</w:delText>
            </w:r>
          </w:del>
        </w:p>
        <w:p w14:paraId="598BA20C" w14:textId="3E8F8158" w:rsidR="00095953" w:rsidDel="0090464E" w:rsidRDefault="00095953">
          <w:pPr>
            <w:pStyle w:val="TOC2"/>
            <w:rPr>
              <w:del w:id="336" w:author="Thomas Stockhammer (25/04/08)" w:date="2025-04-09T13:48:00Z" w16du:dateUtc="2025-04-09T11:48:00Z"/>
              <w:rFonts w:asciiTheme="minorHAnsi" w:eastAsiaTheme="minorEastAsia" w:hAnsiTheme="minorHAnsi" w:cstheme="minorBidi"/>
              <w:noProof/>
              <w:kern w:val="2"/>
              <w14:ligatures w14:val="standardContextual"/>
            </w:rPr>
          </w:pPr>
          <w:del w:id="337" w:author="Thomas Stockhammer (25/04/08)" w:date="2025-04-09T13:48:00Z" w16du:dateUtc="2025-04-09T11:48:00Z">
            <w:r w:rsidRPr="0090464E" w:rsidDel="0090464E">
              <w:rPr>
                <w:noProof/>
                <w:rPrChange w:id="338" w:author="Thomas Stockhammer (25/04/08)" w:date="2025-04-09T13:48:00Z" w16du:dateUtc="2025-04-09T11:48:00Z">
                  <w:rPr>
                    <w:rStyle w:val="Hyperlink"/>
                    <w:noProof/>
                  </w:rPr>
                </w:rPrChange>
              </w:rPr>
              <w:delText>7.2</w:delText>
            </w:r>
            <w:r w:rsidDel="0090464E">
              <w:rPr>
                <w:rFonts w:asciiTheme="minorHAnsi" w:eastAsiaTheme="minorEastAsia" w:hAnsiTheme="minorHAnsi" w:cstheme="minorBidi"/>
                <w:noProof/>
                <w:kern w:val="2"/>
                <w14:ligatures w14:val="standardContextual"/>
              </w:rPr>
              <w:tab/>
            </w:r>
            <w:r w:rsidRPr="0090464E" w:rsidDel="0090464E">
              <w:rPr>
                <w:noProof/>
                <w:rPrChange w:id="339" w:author="Thomas Stockhammer (25/04/08)" w:date="2025-04-09T13:48:00Z" w16du:dateUtc="2025-04-09T11:48:00Z">
                  <w:rPr>
                    <w:rStyle w:val="Hyperlink"/>
                    <w:noProof/>
                  </w:rPr>
                </w:rPrChange>
              </w:rPr>
              <w:delText>Extension Principles</w:delText>
            </w:r>
            <w:r w:rsidDel="0090464E">
              <w:rPr>
                <w:noProof/>
                <w:webHidden/>
              </w:rPr>
              <w:tab/>
              <w:delText>31</w:delText>
            </w:r>
          </w:del>
        </w:p>
        <w:p w14:paraId="5CD4866A" w14:textId="293EE5B7" w:rsidR="00095953" w:rsidDel="0090464E" w:rsidRDefault="00095953">
          <w:pPr>
            <w:pStyle w:val="TOC1"/>
            <w:rPr>
              <w:del w:id="340" w:author="Thomas Stockhammer (25/04/08)" w:date="2025-04-09T13:48:00Z" w16du:dateUtc="2025-04-09T11:48:00Z"/>
              <w:rFonts w:asciiTheme="minorHAnsi" w:eastAsiaTheme="minorEastAsia" w:hAnsiTheme="minorHAnsi" w:cstheme="minorBidi"/>
              <w:noProof/>
              <w:kern w:val="2"/>
              <w14:ligatures w14:val="standardContextual"/>
            </w:rPr>
          </w:pPr>
          <w:del w:id="341" w:author="Thomas Stockhammer (25/04/08)" w:date="2025-04-09T13:48:00Z" w16du:dateUtc="2025-04-09T11:48:00Z">
            <w:r w:rsidRPr="0090464E" w:rsidDel="0090464E">
              <w:rPr>
                <w:noProof/>
                <w:rPrChange w:id="342" w:author="Thomas Stockhammer (25/04/08)" w:date="2025-04-09T13:48:00Z" w16du:dateUtc="2025-04-09T11:48:00Z">
                  <w:rPr>
                    <w:rStyle w:val="Hyperlink"/>
                    <w:noProof/>
                  </w:rPr>
                </w:rPrChange>
              </w:rPr>
              <w:delText>8</w:delText>
            </w:r>
            <w:r w:rsidDel="0090464E">
              <w:rPr>
                <w:rFonts w:asciiTheme="minorHAnsi" w:eastAsiaTheme="minorEastAsia" w:hAnsiTheme="minorHAnsi" w:cstheme="minorBidi"/>
                <w:noProof/>
                <w:kern w:val="2"/>
                <w14:ligatures w14:val="standardContextual"/>
              </w:rPr>
              <w:tab/>
            </w:r>
            <w:r w:rsidRPr="0090464E" w:rsidDel="0090464E">
              <w:rPr>
                <w:noProof/>
                <w:rPrChange w:id="343" w:author="Thomas Stockhammer (25/04/08)" w:date="2025-04-09T13:48:00Z" w16du:dateUtc="2025-04-09T11:48:00Z">
                  <w:rPr>
                    <w:rStyle w:val="Hyperlink"/>
                    <w:noProof/>
                  </w:rPr>
                </w:rPrChange>
              </w:rPr>
              <w:delText>Reference Software</w:delText>
            </w:r>
            <w:r w:rsidDel="0090464E">
              <w:rPr>
                <w:noProof/>
                <w:webHidden/>
              </w:rPr>
              <w:tab/>
              <w:delText>31</w:delText>
            </w:r>
          </w:del>
        </w:p>
        <w:p w14:paraId="60358B77" w14:textId="19FC5024" w:rsidR="00095953" w:rsidDel="0090464E" w:rsidRDefault="00095953">
          <w:pPr>
            <w:pStyle w:val="TOC1"/>
            <w:rPr>
              <w:del w:id="344" w:author="Thomas Stockhammer (25/04/08)" w:date="2025-04-09T13:48:00Z" w16du:dateUtc="2025-04-09T11:48:00Z"/>
              <w:rFonts w:asciiTheme="minorHAnsi" w:eastAsiaTheme="minorEastAsia" w:hAnsiTheme="minorHAnsi" w:cstheme="minorBidi"/>
              <w:noProof/>
              <w:kern w:val="2"/>
              <w14:ligatures w14:val="standardContextual"/>
            </w:rPr>
          </w:pPr>
          <w:del w:id="345" w:author="Thomas Stockhammer (25/04/08)" w:date="2025-04-09T13:48:00Z" w16du:dateUtc="2025-04-09T11:48:00Z">
            <w:r w:rsidRPr="0090464E" w:rsidDel="0090464E">
              <w:rPr>
                <w:noProof/>
                <w:rPrChange w:id="346" w:author="Thomas Stockhammer (25/04/08)" w:date="2025-04-09T13:48:00Z" w16du:dateUtc="2025-04-09T11:48:00Z">
                  <w:rPr>
                    <w:rStyle w:val="Hyperlink"/>
                    <w:noProof/>
                  </w:rPr>
                </w:rPrChange>
              </w:rPr>
              <w:delText>9</w:delText>
            </w:r>
            <w:r w:rsidDel="0090464E">
              <w:rPr>
                <w:rFonts w:asciiTheme="minorHAnsi" w:eastAsiaTheme="minorEastAsia" w:hAnsiTheme="minorHAnsi" w:cstheme="minorBidi"/>
                <w:noProof/>
                <w:kern w:val="2"/>
                <w14:ligatures w14:val="standardContextual"/>
              </w:rPr>
              <w:tab/>
            </w:r>
            <w:r w:rsidRPr="0090464E" w:rsidDel="0090464E">
              <w:rPr>
                <w:noProof/>
                <w:rPrChange w:id="347" w:author="Thomas Stockhammer (25/04/08)" w:date="2025-04-09T13:48:00Z" w16du:dateUtc="2025-04-09T11:48:00Z">
                  <w:rPr>
                    <w:rStyle w:val="Hyperlink"/>
                    <w:noProof/>
                  </w:rPr>
                </w:rPrChange>
              </w:rPr>
              <w:delText>Gitlab Management</w:delText>
            </w:r>
            <w:r w:rsidDel="0090464E">
              <w:rPr>
                <w:noProof/>
                <w:webHidden/>
              </w:rPr>
              <w:tab/>
              <w:delText>32</w:delText>
            </w:r>
          </w:del>
        </w:p>
        <w:p w14:paraId="013430D9" w14:textId="77E8F068" w:rsidR="00095953" w:rsidDel="0090464E" w:rsidRDefault="00095953">
          <w:pPr>
            <w:pStyle w:val="TOC1"/>
            <w:rPr>
              <w:del w:id="348" w:author="Thomas Stockhammer (25/04/08)" w:date="2025-04-09T13:48:00Z" w16du:dateUtc="2025-04-09T11:48:00Z"/>
              <w:rFonts w:asciiTheme="minorHAnsi" w:eastAsiaTheme="minorEastAsia" w:hAnsiTheme="minorHAnsi" w:cstheme="minorBidi"/>
              <w:noProof/>
              <w:kern w:val="2"/>
              <w14:ligatures w14:val="standardContextual"/>
            </w:rPr>
          </w:pPr>
          <w:del w:id="349" w:author="Thomas Stockhammer (25/04/08)" w:date="2025-04-09T13:48:00Z" w16du:dateUtc="2025-04-09T11:48:00Z">
            <w:r w:rsidRPr="0090464E" w:rsidDel="0090464E">
              <w:rPr>
                <w:noProof/>
                <w:rPrChange w:id="350" w:author="Thomas Stockhammer (25/04/08)" w:date="2025-04-09T13:48:00Z" w16du:dateUtc="2025-04-09T11:48:00Z">
                  <w:rPr>
                    <w:rStyle w:val="Hyperlink"/>
                    <w:noProof/>
                  </w:rPr>
                </w:rPrChange>
              </w:rPr>
              <w:delText>10</w:delText>
            </w:r>
            <w:r w:rsidDel="0090464E">
              <w:rPr>
                <w:rFonts w:asciiTheme="minorHAnsi" w:eastAsiaTheme="minorEastAsia" w:hAnsiTheme="minorHAnsi" w:cstheme="minorBidi"/>
                <w:noProof/>
                <w:kern w:val="2"/>
                <w14:ligatures w14:val="standardContextual"/>
              </w:rPr>
              <w:tab/>
            </w:r>
            <w:r w:rsidRPr="0090464E" w:rsidDel="0090464E">
              <w:rPr>
                <w:noProof/>
                <w:rPrChange w:id="351" w:author="Thomas Stockhammer (25/04/08)" w:date="2025-04-09T13:48:00Z" w16du:dateUtc="2025-04-09T11:48:00Z">
                  <w:rPr>
                    <w:rStyle w:val="Hyperlink"/>
                    <w:noProof/>
                  </w:rPr>
                </w:rPrChange>
              </w:rPr>
              <w:delText>Coordinators for Efforts until MPEG#150</w:delText>
            </w:r>
            <w:r w:rsidDel="0090464E">
              <w:rPr>
                <w:noProof/>
                <w:webHidden/>
              </w:rPr>
              <w:tab/>
              <w:delText>32</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352" w:name="_Toc195098955"/>
      <w:r>
        <w:t>Scope</w:t>
      </w:r>
      <w:bookmarkEnd w:id="352"/>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353" w:name="_Toc195098956"/>
      <w:r>
        <w:t>Time Plan</w:t>
      </w:r>
      <w:r w:rsidR="00B00728">
        <w:t>s and Projects</w:t>
      </w:r>
      <w:bookmarkEnd w:id="353"/>
    </w:p>
    <w:p w14:paraId="0B71FE2F" w14:textId="77777777" w:rsidR="00164E93" w:rsidRDefault="00164E93" w:rsidP="0073762B">
      <w:r>
        <w:t xml:space="preserve">ISO/IEC FDIS 23090-14:2023 Information technology — Coded representation of immersive media — Part 14: Scene Description for MPEG Media </w:t>
      </w:r>
      <w:r w:rsidRPr="00D032DD">
        <w:rPr>
          <w:highlight w:val="green"/>
        </w:rPr>
        <w:sym w:font="Wingdings" w:char="F0E8"/>
      </w:r>
      <w:r w:rsidRPr="00164E93">
        <w:rPr>
          <w:highlight w:val="green"/>
        </w:rPr>
        <w:t xml:space="preserve"> published</w:t>
      </w:r>
    </w:p>
    <w:p w14:paraId="2F310F0B" w14:textId="13A13770" w:rsidR="00164E93" w:rsidRPr="006604E0" w:rsidRDefault="00164E93" w:rsidP="0073762B">
      <w:pPr>
        <w:ind w:left="720"/>
        <w:rPr>
          <w:rStyle w:val="Hyperlink"/>
        </w:rPr>
      </w:pPr>
      <w:hyperlink r:id="rId19" w:history="1">
        <w:r w:rsidRPr="0025500D">
          <w:rPr>
            <w:rStyle w:val="Hyperlink"/>
          </w:rPr>
          <w:t>https://www.iso.org/standard/80900.html</w:t>
        </w:r>
      </w:hyperlink>
    </w:p>
    <w:p w14:paraId="081AD4CB" w14:textId="4C0D2731" w:rsidR="00164E93" w:rsidRPr="000A504F" w:rsidRDefault="00164E93" w:rsidP="0073762B">
      <w:pPr>
        <w:ind w:left="720"/>
        <w:rPr>
          <w:rStyle w:val="Hyperlink"/>
        </w:rPr>
      </w:pPr>
      <w:hyperlink r:id="rId20" w:history="1">
        <w:r w:rsidRPr="005107A1">
          <w:rPr>
            <w:rStyle w:val="Hyperlink"/>
          </w:rPr>
          <w:t>https://sd.iso.org/projects/project/80900/overview</w:t>
        </w:r>
      </w:hyperlink>
    </w:p>
    <w:p w14:paraId="08622147" w14:textId="77777777" w:rsidR="00164E93" w:rsidRDefault="00164E93" w:rsidP="0073762B">
      <w:pPr>
        <w:ind w:left="720"/>
      </w:pPr>
      <w:r w:rsidRPr="00164E93">
        <w:rPr>
          <w:rStyle w:val="Hyperlink"/>
          <w:highlight w:val="green"/>
        </w:rPr>
        <w:t>published</w:t>
      </w:r>
    </w:p>
    <w:p w14:paraId="37A356BE" w14:textId="77777777" w:rsidR="00164E93" w:rsidRDefault="00164E93" w:rsidP="0073762B">
      <w:r>
        <w:t xml:space="preserve">ISO/IEC 23090-24:2024 Information technology — Coded representation of immersive media — Part 24: </w:t>
      </w:r>
      <w:r w:rsidRPr="00A402B3">
        <w:t>Conformance and Reference Software for Scene Description for MPEG Media</w:t>
      </w:r>
      <w:r>
        <w:t xml:space="preserve"> </w:t>
      </w:r>
    </w:p>
    <w:p w14:paraId="10438879" w14:textId="77777777" w:rsidR="00164E93" w:rsidRDefault="00164E93" w:rsidP="0073762B">
      <w:pPr>
        <w:ind w:left="720"/>
      </w:pPr>
      <w:r>
        <w:t xml:space="preserve">Editors: </w:t>
      </w:r>
      <w:r w:rsidRPr="00A51E00">
        <w:t xml:space="preserve">Gurdeep Singh Bhullar </w:t>
      </w:r>
    </w:p>
    <w:p w14:paraId="09D74E72" w14:textId="73F1677E" w:rsidR="00164E93" w:rsidRDefault="00164E93" w:rsidP="0073762B">
      <w:pPr>
        <w:ind w:left="720"/>
      </w:pPr>
      <w:hyperlink r:id="rId21" w:history="1">
        <w:r w:rsidRPr="00F20720">
          <w:rPr>
            <w:rStyle w:val="Hyperlink"/>
          </w:rPr>
          <w:t>https://www.iso.org/standard/83696.html</w:t>
        </w:r>
      </w:hyperlink>
    </w:p>
    <w:p w14:paraId="23E91FA4" w14:textId="48AE4801" w:rsidR="00164E93" w:rsidRDefault="00164E93" w:rsidP="0073762B">
      <w:pPr>
        <w:ind w:left="720"/>
        <w:rPr>
          <w:rStyle w:val="Hyperlink"/>
        </w:rPr>
      </w:pPr>
      <w:hyperlink r:id="rId22" w:history="1">
        <w:r w:rsidRPr="003B1E89">
          <w:rPr>
            <w:rStyle w:val="Hyperlink"/>
          </w:rPr>
          <w:t>https://sd.iso.org/projects/project/83696/overview</w:t>
        </w:r>
      </w:hyperlink>
    </w:p>
    <w:p w14:paraId="416FA135" w14:textId="77777777" w:rsidR="00164E93" w:rsidRPr="00164E93" w:rsidRDefault="00164E93" w:rsidP="0073762B">
      <w:pPr>
        <w:ind w:left="720"/>
        <w:rPr>
          <w:highlight w:val="green"/>
        </w:rPr>
      </w:pPr>
      <w:r w:rsidRPr="00164E93">
        <w:rPr>
          <w:rStyle w:val="Hyperlink"/>
          <w:highlight w:val="green"/>
        </w:rPr>
        <w:t>published</w:t>
      </w:r>
    </w:p>
    <w:p w14:paraId="728844CB" w14:textId="77777777" w:rsidR="00164E93" w:rsidRDefault="00164E93" w:rsidP="0073762B">
      <w:r>
        <w:t>ISO/IEC DIS 23090-14:2023/AMD 1:2023 Information technology — Coded representation of immersive media — Part 14: Scene description — Amendment 1: Support for immersive media codecs in scene description</w:t>
      </w:r>
    </w:p>
    <w:p w14:paraId="70C41814" w14:textId="4E849ED1" w:rsidR="00164E93" w:rsidRDefault="00164E93" w:rsidP="0073762B">
      <w:pPr>
        <w:ind w:left="720"/>
      </w:pPr>
      <w:hyperlink r:id="rId23" w:history="1">
        <w:r w:rsidRPr="0025500D">
          <w:rPr>
            <w:rStyle w:val="Hyperlink"/>
          </w:rPr>
          <w:t>https://www.iso.org/standard/84769.html</w:t>
        </w:r>
      </w:hyperlink>
    </w:p>
    <w:p w14:paraId="2DDCACAE" w14:textId="78300B73" w:rsidR="00164E93" w:rsidRPr="000A504F" w:rsidRDefault="00164E93" w:rsidP="0073762B">
      <w:pPr>
        <w:ind w:left="720"/>
        <w:rPr>
          <w:rStyle w:val="Hyperlink"/>
        </w:rPr>
      </w:pPr>
      <w:hyperlink r:id="rId24" w:history="1">
        <w:r w:rsidRPr="003B1E89">
          <w:rPr>
            <w:rStyle w:val="Hyperlink"/>
          </w:rPr>
          <w:t>https://sd.iso.org/projects/project/84769/overview</w:t>
        </w:r>
      </w:hyperlink>
    </w:p>
    <w:p w14:paraId="05D95AF8" w14:textId="77777777" w:rsidR="00164E93" w:rsidRDefault="00164E93" w:rsidP="0073762B">
      <w:pPr>
        <w:ind w:left="720"/>
      </w:pPr>
      <w:r w:rsidRPr="00164E93">
        <w:rPr>
          <w:highlight w:val="green"/>
        </w:rPr>
        <w:t>published</w:t>
      </w:r>
    </w:p>
    <w:p w14:paraId="7E8381B4" w14:textId="77777777" w:rsidR="00164E93" w:rsidRPr="00C152BB" w:rsidRDefault="00164E93" w:rsidP="0073762B">
      <w:r w:rsidRPr="00C152BB">
        <w:t>ISO/IEC DIS 23090-14/AMD 2 Information technology — Coded representation of immersive media — Part 14: Scene description — Amendment 2: Support for Haptics, Augmented Reality, Avatars, Interactivity, MPEG-I Audio and Lighting</w:t>
      </w:r>
    </w:p>
    <w:p w14:paraId="1613DDA4" w14:textId="77777777" w:rsidR="00164E93" w:rsidRDefault="00164E93" w:rsidP="0073762B">
      <w:pPr>
        <w:ind w:left="720"/>
      </w:pPr>
      <w:r w:rsidRPr="008B2397">
        <w:t>https://www.iso.org/standard/8</w:t>
      </w:r>
      <w:r>
        <w:t>6439</w:t>
      </w:r>
      <w:r w:rsidRPr="008B2397">
        <w:t>.html</w:t>
      </w:r>
    </w:p>
    <w:p w14:paraId="132A8AD0" w14:textId="7E514F22" w:rsidR="00164E93" w:rsidRDefault="00164E93" w:rsidP="0073762B">
      <w:pPr>
        <w:ind w:left="720"/>
      </w:pPr>
      <w:hyperlink r:id="rId25" w:history="1">
        <w:r w:rsidRPr="00F20720">
          <w:rPr>
            <w:rStyle w:val="Hyperlink"/>
          </w:rPr>
          <w:t>https://sd.iso.org/projects/project/86439/overview</w:t>
        </w:r>
      </w:hyperlink>
    </w:p>
    <w:p w14:paraId="621C03CF" w14:textId="77777777" w:rsidR="00164E93" w:rsidRDefault="00164E93" w:rsidP="0073762B">
      <w:pPr>
        <w:ind w:left="720"/>
      </w:pPr>
      <w:r w:rsidRPr="00C152BB">
        <w:lastRenderedPageBreak/>
        <w:t>Editors: Imed Bouazizi, Emmanuel Thomas, Patrice Hirtzlin</w:t>
      </w:r>
    </w:p>
    <w:p w14:paraId="67CB0984" w14:textId="77777777" w:rsidR="00164E93" w:rsidRPr="00164E93" w:rsidRDefault="00164E93" w:rsidP="0073762B">
      <w:pPr>
        <w:ind w:left="720"/>
        <w:rPr>
          <w:highlight w:val="yellow"/>
        </w:rPr>
      </w:pPr>
      <w:r w:rsidRPr="00164E93">
        <w:rPr>
          <w:highlight w:val="yellow"/>
        </w:rPr>
        <w:t>Project cancelled</w:t>
      </w:r>
    </w:p>
    <w:p w14:paraId="73390DAD" w14:textId="16CB71F4" w:rsidR="00164E93" w:rsidRPr="00164E93" w:rsidRDefault="00164E93" w:rsidP="0073762B">
      <w:pPr>
        <w:rPr>
          <w:highlight w:val="yellow"/>
        </w:rPr>
      </w:pPr>
      <w:r w:rsidRPr="00165573">
        <w:rPr>
          <w:noProof/>
        </w:rPr>
        <w:drawing>
          <wp:inline distT="0" distB="0" distL="0" distR="0" wp14:anchorId="3DB74297" wp14:editId="5E27FAF6">
            <wp:extent cx="5727700" cy="1780540"/>
            <wp:effectExtent l="0" t="0" r="6350" b="0"/>
            <wp:docPr id="1972120472"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120472" name="Picture 9" descr="A screenshot of a computer&#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7700" cy="1780540"/>
                    </a:xfrm>
                    <a:prstGeom prst="rect">
                      <a:avLst/>
                    </a:prstGeom>
                    <a:noFill/>
                    <a:ln>
                      <a:noFill/>
                    </a:ln>
                  </pic:spPr>
                </pic:pic>
              </a:graphicData>
            </a:graphic>
          </wp:inline>
        </w:drawing>
      </w:r>
    </w:p>
    <w:p w14:paraId="6ECEA84C" w14:textId="77777777" w:rsidR="00164E93" w:rsidRPr="00251957" w:rsidRDefault="00164E93" w:rsidP="0073762B">
      <w:r w:rsidRPr="000A504F">
        <w:t>ISO/IEC DIS 23090-14</w:t>
      </w:r>
      <w:r>
        <w:t xml:space="preserve">:2024 </w:t>
      </w:r>
      <w:r w:rsidRPr="00251957">
        <w:t>Information technology — Coded representation of immersive media — Part 14: Scene description</w:t>
      </w:r>
    </w:p>
    <w:p w14:paraId="091B4E98" w14:textId="77777777" w:rsidR="00164E93" w:rsidRPr="00251957" w:rsidRDefault="00164E93" w:rsidP="0073762B">
      <w:pPr>
        <w:ind w:left="720"/>
      </w:pPr>
      <w:r w:rsidRPr="00251957">
        <w:t>Editors: Bouazizi Imed Dr, Hirtzlin Patrice M., Stockhammer Thomas Mr Dr.</w:t>
      </w:r>
    </w:p>
    <w:p w14:paraId="77A2CEBE" w14:textId="77777777" w:rsidR="00164E93" w:rsidRDefault="00164E93" w:rsidP="0073762B">
      <w:pPr>
        <w:ind w:left="720"/>
      </w:pPr>
      <w:r w:rsidRPr="008B2397">
        <w:t>https://www.iso.org/standard/</w:t>
      </w:r>
      <w:r>
        <w:t>90191</w:t>
      </w:r>
      <w:r w:rsidRPr="008B2397">
        <w:t>.html</w:t>
      </w:r>
    </w:p>
    <w:p w14:paraId="3BE251B3" w14:textId="47FE666E" w:rsidR="00164E93" w:rsidRDefault="00164E93" w:rsidP="0073762B">
      <w:pPr>
        <w:ind w:left="720"/>
      </w:pPr>
      <w:hyperlink r:id="rId27" w:history="1">
        <w:r w:rsidRPr="009F01AD">
          <w:rPr>
            <w:rStyle w:val="Hyperlink"/>
          </w:rPr>
          <w:t>https://sd.iso.org/projects/project/90191/overview</w:t>
        </w:r>
      </w:hyperlink>
    </w:p>
    <w:p w14:paraId="74651179" w14:textId="77777777" w:rsidR="00164E93" w:rsidRPr="0073762B" w:rsidRDefault="00164E93" w:rsidP="0073762B">
      <w:pPr>
        <w:ind w:left="720"/>
        <w:rPr>
          <w:rPrChange w:id="354" w:author="Thomas Stockhammer (25/04/08)" w:date="2025-04-09T13:38:00Z" w16du:dateUtc="2025-04-09T11:38:00Z">
            <w:rPr>
              <w:highlight w:val="yellow"/>
            </w:rPr>
          </w:rPrChange>
        </w:rPr>
      </w:pPr>
      <w:r w:rsidRPr="0073762B">
        <w:rPr>
          <w:rPrChange w:id="355" w:author="Thomas Stockhammer (25/04/08)" w:date="2025-04-09T13:38:00Z" w16du:dateUtc="2025-04-09T11:38:00Z">
            <w:rPr>
              <w:highlight w:val="yellow"/>
            </w:rPr>
          </w:rPrChange>
        </w:rPr>
        <w:t>Final text received or FDIS registered for formal approval (Mayumi, Youngkwon)</w:t>
      </w:r>
    </w:p>
    <w:p w14:paraId="645C39CE" w14:textId="77777777" w:rsidR="00164E93" w:rsidRDefault="00164E93" w:rsidP="0073762B">
      <w:pPr>
        <w:ind w:left="1620"/>
        <w:rPr>
          <w:ins w:id="356" w:author="Thomas Stockhammer (25/04/08)" w:date="2025-04-09T13:38:00Z" w16du:dateUtc="2025-04-09T11:38:00Z"/>
        </w:rPr>
      </w:pPr>
      <w:r w:rsidRPr="0073762B">
        <w:rPr>
          <w:rPrChange w:id="357" w:author="Thomas Stockhammer (25/04/08)" w:date="2025-04-09T13:38:00Z" w16du:dateUtc="2025-04-09T11:38:00Z">
            <w:rPr>
              <w:highlight w:val="yellow"/>
            </w:rPr>
          </w:rPrChange>
        </w:rPr>
        <w:t>Schemas were sent to Mayumi prior to MPEG149</w:t>
      </w:r>
    </w:p>
    <w:p w14:paraId="13881770" w14:textId="3124720B" w:rsidR="0073762B" w:rsidRPr="0073762B" w:rsidRDefault="0073762B">
      <w:pPr>
        <w:ind w:left="720"/>
        <w:rPr>
          <w:rPrChange w:id="358" w:author="Thomas Stockhammer (25/04/08)" w:date="2025-04-09T13:38:00Z" w16du:dateUtc="2025-04-09T11:38:00Z">
            <w:rPr>
              <w:highlight w:val="yellow"/>
            </w:rPr>
          </w:rPrChange>
        </w:rPr>
        <w:pPrChange w:id="359" w:author="Thomas Stockhammer (25/04/08)" w:date="2025-04-09T13:38:00Z" w16du:dateUtc="2025-04-09T11:38:00Z">
          <w:pPr>
            <w:ind w:left="1620"/>
          </w:pPr>
        </w:pPrChange>
      </w:pPr>
      <w:ins w:id="360" w:author="Thomas Stockhammer (25/04/08)" w:date="2025-04-09T13:38:00Z" w16du:dateUtc="2025-04-09T11:38:00Z">
        <w:r>
          <w:t xml:space="preserve">On </w:t>
        </w:r>
      </w:ins>
      <w:ins w:id="361" w:author="Thomas Stockhammer (25/04/08)" w:date="2025-04-09T13:39:00Z" w16du:dateUtc="2025-04-09T11:39:00Z">
        <w:r>
          <w:t xml:space="preserve">March 30, </w:t>
        </w:r>
      </w:ins>
      <w:ins w:id="362" w:author="Thomas Stockhammer (25/04/08)" w:date="2025-04-09T13:40:00Z" w16du:dateUtc="2025-04-09T11:40:00Z">
        <w:r>
          <w:t xml:space="preserve">2025, </w:t>
        </w:r>
      </w:ins>
      <w:ins w:id="363" w:author="Thomas Stockhammer (25/04/08)" w:date="2025-04-09T13:39:00Z" w16du:dateUtc="2025-04-09T11:39:00Z">
        <w:r>
          <w:t xml:space="preserve">all </w:t>
        </w:r>
      </w:ins>
      <w:ins w:id="364" w:author="Thomas Stockhammer (25/04/08)" w:date="2025-04-09T13:40:00Z" w16du:dateUtc="2025-04-09T11:40:00Z">
        <w:r>
          <w:t xml:space="preserve">issues requested from ISO CS editor were resolved by the editor sending an e-mail to SC29 secretary. </w:t>
        </w:r>
      </w:ins>
    </w:p>
    <w:p w14:paraId="41226E93" w14:textId="5D050D9B" w:rsidR="00164E93" w:rsidRDefault="00164E93" w:rsidP="0073762B">
      <w:r w:rsidRPr="000347CA">
        <w:rPr>
          <w:noProof/>
        </w:rPr>
        <w:drawing>
          <wp:inline distT="0" distB="0" distL="0" distR="0" wp14:anchorId="3A82791E" wp14:editId="4B92EC6A">
            <wp:extent cx="5727700" cy="1487170"/>
            <wp:effectExtent l="0" t="0" r="6350" b="0"/>
            <wp:docPr id="1737953098"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953098" name="Picture 8" descr="A screenshot of a computer&#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7700" cy="1487170"/>
                    </a:xfrm>
                    <a:prstGeom prst="rect">
                      <a:avLst/>
                    </a:prstGeom>
                    <a:noFill/>
                    <a:ln>
                      <a:noFill/>
                    </a:ln>
                  </pic:spPr>
                </pic:pic>
              </a:graphicData>
            </a:graphic>
          </wp:inline>
        </w:drawing>
      </w:r>
    </w:p>
    <w:p w14:paraId="60F8D5F7" w14:textId="77777777" w:rsidR="00164E93" w:rsidRDefault="00164E93" w:rsidP="0073762B">
      <w:r w:rsidRPr="00251957">
        <w:t>ISO/IEC DIS 23090-14/AWI Amd 1</w:t>
      </w:r>
      <w:r>
        <w:t xml:space="preserve">: </w:t>
      </w:r>
      <w:r w:rsidRPr="00251957">
        <w:t>Information technology — Coded representation of immersive media — Part 14: Scene description — Amendment 1: Support of MPEG-I audio, scene understanding and other extensions</w:t>
      </w:r>
    </w:p>
    <w:p w14:paraId="45355965" w14:textId="77777777" w:rsidR="00164E93" w:rsidRDefault="00164E93" w:rsidP="0073762B">
      <w:pPr>
        <w:ind w:left="720"/>
      </w:pPr>
      <w:r>
        <w:t>Editors: Bouazizi Imed Dr, Lelievre Sylvain M.</w:t>
      </w:r>
    </w:p>
    <w:p w14:paraId="2AB34A6A" w14:textId="77777777" w:rsidR="00164E93" w:rsidRDefault="00164E93" w:rsidP="0073762B">
      <w:pPr>
        <w:ind w:left="720"/>
      </w:pPr>
      <w:r w:rsidRPr="008B2397">
        <w:t>https://www.iso.org/standard/</w:t>
      </w:r>
      <w:r>
        <w:t>90213</w:t>
      </w:r>
      <w:r w:rsidRPr="008B2397">
        <w:t>.html</w:t>
      </w:r>
    </w:p>
    <w:p w14:paraId="3B3A8C5D" w14:textId="43E78557" w:rsidR="00164E93" w:rsidRDefault="00164E93" w:rsidP="0073762B">
      <w:pPr>
        <w:ind w:left="720"/>
        <w:rPr>
          <w:ins w:id="365" w:author="Thomas Stockhammer (25/04/08)" w:date="2025-04-09T13:42:00Z" w16du:dateUtc="2025-04-09T11:42:00Z"/>
        </w:rPr>
      </w:pPr>
      <w:hyperlink r:id="rId29" w:history="1">
        <w:r w:rsidRPr="009F01AD">
          <w:rPr>
            <w:rStyle w:val="Hyperlink"/>
          </w:rPr>
          <w:t>https://sd.iso.org/projects/project/90213/overview</w:t>
        </w:r>
      </w:hyperlink>
    </w:p>
    <w:p w14:paraId="002BD65D" w14:textId="596C0D40" w:rsidR="0073762B" w:rsidRDefault="0073762B" w:rsidP="0073762B">
      <w:pPr>
        <w:ind w:left="720"/>
        <w:rPr>
          <w:ins w:id="366" w:author="Thomas Stockhammer (25/04/08)" w:date="2025-04-09T13:42:00Z" w16du:dateUtc="2025-04-09T11:42:00Z"/>
        </w:rPr>
      </w:pPr>
      <w:ins w:id="367" w:author="Thomas Stockhammer (25/04/08)" w:date="2025-04-09T13:42:00Z" w16du:dateUtc="2025-04-09T11:42:00Z">
        <w:r>
          <w:t>At MPEG#150:</w:t>
        </w:r>
      </w:ins>
    </w:p>
    <w:p w14:paraId="2C940717" w14:textId="6EAF2DBC" w:rsidR="0073762B" w:rsidRDefault="0073762B" w:rsidP="0073762B">
      <w:pPr>
        <w:pStyle w:val="ListParagraph"/>
        <w:numPr>
          <w:ilvl w:val="0"/>
          <w:numId w:val="35"/>
        </w:numPr>
        <w:rPr>
          <w:ins w:id="368" w:author="Thomas Stockhammer (25/04/08)" w:date="2025-04-09T13:42:00Z" w16du:dateUtc="2025-04-09T11:42:00Z"/>
        </w:rPr>
      </w:pPr>
      <w:proofErr w:type="spellStart"/>
      <w:ins w:id="369" w:author="Thomas Stockhammer (25/04/08)" w:date="2025-04-09T13:42:00Z">
        <w:r w:rsidRPr="0073762B">
          <w:t>DoC</w:t>
        </w:r>
        <w:proofErr w:type="spellEnd"/>
        <w:r w:rsidRPr="0073762B">
          <w:t xml:space="preserve"> on ISO/IEC 23090-14 2nd edition CDAM 1 Support of MPEG-I immersive audio, scene understanding and other </w:t>
        </w:r>
        <w:proofErr w:type="gramStart"/>
        <w:r w:rsidRPr="0073762B">
          <w:t>extensions  </w:t>
        </w:r>
      </w:ins>
      <w:ins w:id="370" w:author="Thomas Stockhammer (25/04/08)" w:date="2025-04-09T13:42:00Z" w16du:dateUtc="2025-04-09T11:42:00Z">
        <w:r>
          <w:t>completed</w:t>
        </w:r>
        <w:proofErr w:type="gramEnd"/>
      </w:ins>
    </w:p>
    <w:p w14:paraId="304FD674" w14:textId="28593454" w:rsidR="0073762B" w:rsidRDefault="0073762B">
      <w:pPr>
        <w:pStyle w:val="ListParagraph"/>
        <w:numPr>
          <w:ilvl w:val="0"/>
          <w:numId w:val="35"/>
        </w:numPr>
        <w:pPrChange w:id="371" w:author="Thomas Stockhammer (25/04/08)" w:date="2025-04-09T13:42:00Z" w16du:dateUtc="2025-04-09T11:42:00Z">
          <w:pPr>
            <w:ind w:left="720"/>
          </w:pPr>
        </w:pPrChange>
      </w:pPr>
      <w:ins w:id="372" w:author="Thomas Stockhammer (25/04/08)" w:date="2025-04-09T13:42:00Z" w16du:dateUtc="2025-04-09T11:42:00Z">
        <w:r w:rsidRPr="0073762B">
          <w:t>ISO/IEC 23090-14 2nd edition DAM 1</w:t>
        </w:r>
        <w:r>
          <w:t xml:space="preserve"> will be issued.</w:t>
        </w:r>
      </w:ins>
    </w:p>
    <w:p w14:paraId="5027AD0B" w14:textId="59AB74EB" w:rsidR="00164E93" w:rsidRPr="00164E93" w:rsidRDefault="00164E93" w:rsidP="0073762B">
      <w:pPr>
        <w:ind w:left="720"/>
        <w:rPr>
          <w:highlight w:val="yellow"/>
        </w:rPr>
      </w:pPr>
      <w:del w:id="373" w:author="Thomas Stockhammer (25/04/08)" w:date="2025-04-09T13:41:00Z" w16du:dateUtc="2025-04-09T11:41:00Z">
        <w:r w:rsidRPr="00164E93" w:rsidDel="0073762B">
          <w:rPr>
            <w:highlight w:val="yellow"/>
          </w:rPr>
          <w:delText>Project registered</w:delText>
        </w:r>
      </w:del>
    </w:p>
    <w:p w14:paraId="1D264FFF" w14:textId="1A24270B" w:rsidR="00164E93" w:rsidRDefault="00164E93" w:rsidP="0073762B">
      <w:del w:id="374" w:author="Thomas Stockhammer (25/04/08)" w:date="2025-04-09T13:41:00Z" w16du:dateUtc="2025-04-09T11:41:00Z">
        <w:r w:rsidRPr="00165573" w:rsidDel="0073762B">
          <w:rPr>
            <w:noProof/>
          </w:rPr>
          <w:lastRenderedPageBreak/>
          <w:drawing>
            <wp:inline distT="0" distB="0" distL="0" distR="0" wp14:anchorId="3A6D3AB5" wp14:editId="344BD235">
              <wp:extent cx="5727700" cy="1790065"/>
              <wp:effectExtent l="0" t="0" r="6350" b="635"/>
              <wp:docPr id="650729018" name="Picture 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729018" name="Picture 7" descr="A screenshot of a computer&#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7700" cy="1790065"/>
                      </a:xfrm>
                      <a:prstGeom prst="rect">
                        <a:avLst/>
                      </a:prstGeom>
                      <a:noFill/>
                      <a:ln>
                        <a:noFill/>
                      </a:ln>
                    </pic:spPr>
                  </pic:pic>
                </a:graphicData>
              </a:graphic>
            </wp:inline>
          </w:drawing>
        </w:r>
      </w:del>
      <w:ins w:id="375" w:author="Thomas Stockhammer (25/04/08)" w:date="2025-04-09T13:41:00Z" w16du:dateUtc="2025-04-09T11:41:00Z">
        <w:r w:rsidR="0073762B" w:rsidRPr="0073762B">
          <w:rPr>
            <w:noProof/>
          </w:rPr>
          <w:drawing>
            <wp:inline distT="0" distB="0" distL="0" distR="0" wp14:anchorId="77FA9E3E" wp14:editId="2B0F1F20">
              <wp:extent cx="5727700" cy="1971040"/>
              <wp:effectExtent l="0" t="0" r="6350" b="0"/>
              <wp:docPr id="125480176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801762" name="Picture 1" descr="A screenshot of a computer&#10;&#10;AI-generated content may be incorrect."/>
                      <pic:cNvPicPr/>
                    </pic:nvPicPr>
                    <pic:blipFill>
                      <a:blip r:embed="rId31"/>
                      <a:stretch>
                        <a:fillRect/>
                      </a:stretch>
                    </pic:blipFill>
                    <pic:spPr>
                      <a:xfrm>
                        <a:off x="0" y="0"/>
                        <a:ext cx="5727700" cy="1971040"/>
                      </a:xfrm>
                      <a:prstGeom prst="rect">
                        <a:avLst/>
                      </a:prstGeom>
                    </pic:spPr>
                  </pic:pic>
                </a:graphicData>
              </a:graphic>
            </wp:inline>
          </w:drawing>
        </w:r>
      </w:ins>
    </w:p>
    <w:p w14:paraId="61D7AAAC" w14:textId="77777777" w:rsidR="00164E93" w:rsidRDefault="00164E93" w:rsidP="0073762B">
      <w:r>
        <w:t xml:space="preserve">ISO/IEC 23090-24 Information technology — Coded representation of immersive media — Part 24: </w:t>
      </w:r>
      <w:r w:rsidRPr="007E0EA9">
        <w:t>Conformance and reference software for scene description — Amendment 1: Conformance and reference software for scene description on haptics, augmented reality, avatars, interactivity and lighting</w:t>
      </w:r>
    </w:p>
    <w:p w14:paraId="29BB7BCD" w14:textId="77777777" w:rsidR="00164E93" w:rsidRDefault="00164E93" w:rsidP="0073762B">
      <w:pPr>
        <w:ind w:left="720"/>
      </w:pPr>
      <w:r>
        <w:t xml:space="preserve">Editors: Imed Bouazizi, </w:t>
      </w:r>
      <w:r w:rsidRPr="00A51E00">
        <w:t xml:space="preserve">Gurdeep Singh Bhullar </w:t>
      </w:r>
    </w:p>
    <w:p w14:paraId="18892FDB" w14:textId="77777777" w:rsidR="00164E93" w:rsidRDefault="00164E93" w:rsidP="0073762B">
      <w:pPr>
        <w:ind w:left="720"/>
      </w:pPr>
      <w:r w:rsidRPr="00A51E00">
        <w:t>https://www.iso.org/standard/87584.html</w:t>
      </w:r>
    </w:p>
    <w:p w14:paraId="61FDA9DE" w14:textId="4391B233" w:rsidR="00164E93" w:rsidRDefault="00164E93" w:rsidP="0073762B">
      <w:pPr>
        <w:ind w:left="720"/>
      </w:pPr>
      <w:hyperlink r:id="rId32" w:history="1">
        <w:r w:rsidRPr="009E6F72">
          <w:rPr>
            <w:rStyle w:val="Hyperlink"/>
          </w:rPr>
          <w:t>https://sd.iso.org/projects/project/87584/overview</w:t>
        </w:r>
      </w:hyperlink>
    </w:p>
    <w:p w14:paraId="5B6A8429" w14:textId="2ED13430" w:rsidR="00164E93" w:rsidRPr="00164E93" w:rsidRDefault="00164E93" w:rsidP="0073762B">
      <w:pPr>
        <w:ind w:left="720"/>
        <w:rPr>
          <w:highlight w:val="yellow"/>
        </w:rPr>
      </w:pPr>
      <w:r w:rsidRPr="00164E93">
        <w:rPr>
          <w:highlight w:val="yellow"/>
        </w:rPr>
        <w:t>Timeline extended</w:t>
      </w:r>
      <w:ins w:id="376" w:author="Thomas Stockhammer (25/04/08)" w:date="2025-04-09T13:42:00Z" w16du:dateUtc="2025-04-09T11:42:00Z">
        <w:r w:rsidR="0073762B">
          <w:rPr>
            <w:highlight w:val="yellow"/>
          </w:rPr>
          <w:t xml:space="preserve"> at MPEG#15</w:t>
        </w:r>
      </w:ins>
      <w:ins w:id="377" w:author="Thomas Stockhammer (25/04/08)" w:date="2025-04-09T13:43:00Z" w16du:dateUtc="2025-04-09T11:43:00Z">
        <w:r w:rsidR="0073762B">
          <w:rPr>
            <w:highlight w:val="yellow"/>
          </w:rPr>
          <w:t>0</w:t>
        </w:r>
      </w:ins>
    </w:p>
    <w:p w14:paraId="10FB6C30" w14:textId="77777777" w:rsidR="00D25D16" w:rsidRDefault="00D25D16" w:rsidP="00D25D16"/>
    <w:p w14:paraId="302ACE06" w14:textId="7BCA87E0" w:rsidR="00634ECB" w:rsidRDefault="00634ECB">
      <w:pPr>
        <w:pStyle w:val="Heading1"/>
        <w:keepNext/>
        <w:widowControl/>
        <w:numPr>
          <w:ilvl w:val="0"/>
          <w:numId w:val="1"/>
        </w:numPr>
        <w:autoSpaceDE/>
        <w:autoSpaceDN/>
        <w:spacing w:before="240" w:after="60"/>
        <w:jc w:val="both"/>
      </w:pPr>
      <w:bookmarkStart w:id="378" w:name="_Toc185248542"/>
      <w:bookmarkStart w:id="379" w:name="_Toc185248543"/>
      <w:bookmarkStart w:id="380" w:name="_Toc185248544"/>
      <w:bookmarkStart w:id="381" w:name="_Toc185248545"/>
      <w:bookmarkStart w:id="382" w:name="_Toc185248546"/>
      <w:bookmarkStart w:id="383" w:name="_Toc185248547"/>
      <w:bookmarkStart w:id="384" w:name="_Toc185248548"/>
      <w:bookmarkStart w:id="385" w:name="_Toc185248549"/>
      <w:bookmarkStart w:id="386" w:name="_Toc185248550"/>
      <w:bookmarkStart w:id="387" w:name="_Toc185248551"/>
      <w:bookmarkStart w:id="388" w:name="_Toc185248552"/>
      <w:bookmarkStart w:id="389" w:name="_Toc185248553"/>
      <w:bookmarkStart w:id="390" w:name="_Toc185248554"/>
      <w:bookmarkStart w:id="391" w:name="_Toc185248555"/>
      <w:bookmarkStart w:id="392" w:name="_Toc185248556"/>
      <w:bookmarkStart w:id="393" w:name="_Toc185248557"/>
      <w:bookmarkStart w:id="394" w:name="_Toc185248558"/>
      <w:bookmarkStart w:id="395" w:name="_Toc185248559"/>
      <w:bookmarkStart w:id="396" w:name="_Toc185248560"/>
      <w:bookmarkStart w:id="397" w:name="_Toc185248561"/>
      <w:bookmarkStart w:id="398" w:name="_Toc185248562"/>
      <w:bookmarkStart w:id="399" w:name="_Toc185248563"/>
      <w:bookmarkStart w:id="400" w:name="_Toc185248564"/>
      <w:bookmarkStart w:id="401" w:name="_Toc165311277"/>
      <w:bookmarkStart w:id="402" w:name="_Toc165311331"/>
      <w:bookmarkStart w:id="403" w:name="_Toc165311387"/>
      <w:bookmarkStart w:id="404" w:name="_Toc165311278"/>
      <w:bookmarkStart w:id="405" w:name="_Toc165311332"/>
      <w:bookmarkStart w:id="406" w:name="_Toc165311388"/>
      <w:bookmarkStart w:id="407" w:name="_Toc165311279"/>
      <w:bookmarkStart w:id="408" w:name="_Toc165311333"/>
      <w:bookmarkStart w:id="409" w:name="_Toc165311389"/>
      <w:bookmarkStart w:id="410" w:name="_Toc165311280"/>
      <w:bookmarkStart w:id="411" w:name="_Toc165311334"/>
      <w:bookmarkStart w:id="412" w:name="_Toc165311390"/>
      <w:bookmarkStart w:id="413" w:name="_Toc165311281"/>
      <w:bookmarkStart w:id="414" w:name="_Toc165311335"/>
      <w:bookmarkStart w:id="415" w:name="_Toc165311391"/>
      <w:bookmarkStart w:id="416" w:name="_Toc165311282"/>
      <w:bookmarkStart w:id="417" w:name="_Toc165311336"/>
      <w:bookmarkStart w:id="418" w:name="_Toc165311392"/>
      <w:bookmarkStart w:id="419" w:name="_Toc165311283"/>
      <w:bookmarkStart w:id="420" w:name="_Toc165311337"/>
      <w:bookmarkStart w:id="421" w:name="_Toc165311393"/>
      <w:bookmarkStart w:id="422" w:name="_Toc165311284"/>
      <w:bookmarkStart w:id="423" w:name="_Toc165311338"/>
      <w:bookmarkStart w:id="424" w:name="_Toc165311394"/>
      <w:bookmarkStart w:id="425" w:name="_Toc165311285"/>
      <w:bookmarkStart w:id="426" w:name="_Toc165311339"/>
      <w:bookmarkStart w:id="427" w:name="_Toc165311395"/>
      <w:bookmarkStart w:id="428" w:name="_Toc165311286"/>
      <w:bookmarkStart w:id="429" w:name="_Toc165311340"/>
      <w:bookmarkStart w:id="430" w:name="_Toc165311396"/>
      <w:bookmarkStart w:id="431" w:name="_Toc165311287"/>
      <w:bookmarkStart w:id="432" w:name="_Toc165311341"/>
      <w:bookmarkStart w:id="433" w:name="_Toc165311397"/>
      <w:bookmarkStart w:id="434" w:name="_Toc165311288"/>
      <w:bookmarkStart w:id="435" w:name="_Toc165311342"/>
      <w:bookmarkStart w:id="436" w:name="_Toc165311398"/>
      <w:bookmarkStart w:id="437" w:name="_Toc165311289"/>
      <w:bookmarkStart w:id="438" w:name="_Toc165311343"/>
      <w:bookmarkStart w:id="439" w:name="_Toc165311399"/>
      <w:bookmarkStart w:id="440" w:name="_Toc165311290"/>
      <w:bookmarkStart w:id="441" w:name="_Toc165311344"/>
      <w:bookmarkStart w:id="442" w:name="_Toc165311400"/>
      <w:bookmarkStart w:id="443" w:name="_Toc165311291"/>
      <w:bookmarkStart w:id="444" w:name="_Toc165311345"/>
      <w:bookmarkStart w:id="445" w:name="_Toc165311401"/>
      <w:bookmarkStart w:id="446" w:name="_Toc165311292"/>
      <w:bookmarkStart w:id="447" w:name="_Toc165311346"/>
      <w:bookmarkStart w:id="448" w:name="_Toc165311402"/>
      <w:bookmarkStart w:id="449" w:name="_Toc165311293"/>
      <w:bookmarkStart w:id="450" w:name="_Toc165311347"/>
      <w:bookmarkStart w:id="451" w:name="_Toc165311403"/>
      <w:bookmarkStart w:id="452" w:name="_Toc165311294"/>
      <w:bookmarkStart w:id="453" w:name="_Toc165311348"/>
      <w:bookmarkStart w:id="454" w:name="_Toc165311404"/>
      <w:bookmarkStart w:id="455" w:name="_Toc165311295"/>
      <w:bookmarkStart w:id="456" w:name="_Toc165311349"/>
      <w:bookmarkStart w:id="457" w:name="_Toc165311405"/>
      <w:bookmarkStart w:id="458" w:name="_Toc125348021"/>
      <w:bookmarkStart w:id="459" w:name="_Toc125348022"/>
      <w:bookmarkStart w:id="460" w:name="_Toc125348023"/>
      <w:bookmarkStart w:id="461" w:name="_Toc125348024"/>
      <w:bookmarkStart w:id="462" w:name="_Toc125348025"/>
      <w:bookmarkStart w:id="463" w:name="_Toc125348026"/>
      <w:bookmarkStart w:id="464" w:name="_Toc125348027"/>
      <w:bookmarkStart w:id="465" w:name="_Toc125348028"/>
      <w:bookmarkStart w:id="466" w:name="_Toc125348029"/>
      <w:bookmarkStart w:id="467" w:name="_Toc19509895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t>Extending Khronos glTF2.0</w:t>
      </w:r>
      <w:bookmarkEnd w:id="467"/>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468" w:name="_Toc195098958"/>
      <w:r w:rsidRPr="00EC3B8C">
        <w:t>General</w:t>
      </w:r>
      <w:bookmarkEnd w:id="468"/>
    </w:p>
    <w:p w14:paraId="14D9CB0A" w14:textId="677716AC"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33" w:history="1">
        <w:r w:rsidRPr="00A45DDD">
          <w:rPr>
            <w:rStyle w:val="Hyperlink"/>
            <w:rFonts w:cstheme="minorHAnsi"/>
          </w:rPr>
          <w:t>https://github.com/KhronosGroup/glTF/blob/master/specification/2.0/README.md</w:t>
        </w:r>
      </w:hyperlink>
    </w:p>
    <w:p w14:paraId="024EED2B" w14:textId="34B481FD"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According to the specification,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defines an extension mechanism that allows the base format to be extended with new capabilities. Any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object can have an optional extensions property. For details see</w:t>
      </w:r>
      <w:r>
        <w:rPr>
          <w:rFonts w:eastAsia="Times New Roman" w:cstheme="minorHAnsi"/>
          <w:lang w:val="en-GB" w:eastAsia="de-DE"/>
        </w:rPr>
        <w:t xml:space="preserve"> </w:t>
      </w:r>
      <w:hyperlink r:id="rId34"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 xml:space="preserve">For more information on </w:t>
      </w:r>
      <w:proofErr w:type="spellStart"/>
      <w:r w:rsidRPr="00762BD2">
        <w:rPr>
          <w:rFonts w:cstheme="minorHAnsi"/>
          <w:color w:val="24292E"/>
          <w:shd w:val="clear" w:color="auto" w:fill="FFFFFF"/>
        </w:rPr>
        <w:t>glTF</w:t>
      </w:r>
      <w:proofErr w:type="spellEnd"/>
      <w:r w:rsidRPr="00762BD2">
        <w:rPr>
          <w:rFonts w:cstheme="minorHAnsi"/>
          <w:color w:val="24292E"/>
          <w:shd w:val="clear" w:color="auto" w:fill="FFFFFF"/>
        </w:rPr>
        <w:t xml:space="preserve"> extensions, consult the </w:t>
      </w:r>
      <w:hyperlink r:id="rId35"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67329210" w:rsidR="00634ECB" w:rsidRPr="00762BD2" w:rsidRDefault="00634ECB" w:rsidP="00634ECB">
      <w:pPr>
        <w:textAlignment w:val="center"/>
        <w:rPr>
          <w:rFonts w:eastAsia="Times New Roman" w:cstheme="minorHAnsi"/>
          <w:lang w:val="en-GB" w:eastAsia="de-DE"/>
        </w:rPr>
      </w:pP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supports different ways on extending the specification as documented here: </w:t>
      </w:r>
      <w:hyperlink r:id="rId36"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7E34D594"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7"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469" w:name="_Toc195098959"/>
      <w:r>
        <w:t xml:space="preserve">Template for </w:t>
      </w:r>
      <w:r w:rsidR="00634ECB" w:rsidRPr="00EC3B8C">
        <w:t>MPEG Extensions submitted to Khronos</w:t>
      </w:r>
      <w:bookmarkEnd w:id="469"/>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 xml:space="preserve">Thomas Stockhammer (MPEG-I Scene Description </w:t>
      </w:r>
      <w:proofErr w:type="spellStart"/>
      <w:r w:rsidRPr="005529B1">
        <w:rPr>
          <w:rFonts w:asciiTheme="minorHAnsi" w:eastAsia="Times New Roman" w:hAnsiTheme="minorHAnsi" w:cstheme="minorHAnsi"/>
          <w:lang w:val="en-GB" w:eastAsia="de-DE"/>
        </w:rPr>
        <w:t>BoG</w:t>
      </w:r>
      <w:proofErr w:type="spellEnd"/>
      <w:r w:rsidRPr="005529B1">
        <w:rPr>
          <w:rFonts w:asciiTheme="minorHAnsi" w:eastAsia="Times New Roman" w:hAnsiTheme="minorHAnsi" w:cstheme="minorHAnsi"/>
          <w:lang w:val="en-GB" w:eastAsia="de-DE"/>
        </w:rPr>
        <w:t xml:space="preserve">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0C2F01B"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8"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w:t>
      </w: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3288E0E3"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9"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4BA01FDC" w:rsidR="006D75D3" w:rsidRPr="005529B1" w:rsidRDefault="006D75D3" w:rsidP="005529B1">
      <w:pPr>
        <w:numPr>
          <w:ilvl w:val="1"/>
          <w:numId w:val="3"/>
        </w:numPr>
        <w:shd w:val="clear" w:color="auto" w:fill="FFFFFF"/>
        <w:rPr>
          <w:rFonts w:cstheme="minorHAnsi"/>
          <w:color w:val="24292F"/>
          <w:sz w:val="22"/>
          <w:szCs w:val="22"/>
        </w:rPr>
      </w:pPr>
      <w:hyperlink r:id="rId40" w:history="1">
        <w:r w:rsidRPr="005529B1">
          <w:rPr>
            <w:rStyle w:val="Hyperlink"/>
            <w:rFonts w:cstheme="minorHAnsi"/>
            <w:sz w:val="22"/>
            <w:szCs w:val="22"/>
          </w:rPr>
          <w:t>ISO/IEC FDIS 23090-14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14: Scene Description</w:t>
      </w:r>
    </w:p>
    <w:p w14:paraId="2D09608E" w14:textId="01B51FE7" w:rsidR="006D75D3" w:rsidRDefault="006D75D3" w:rsidP="006D75D3">
      <w:pPr>
        <w:numPr>
          <w:ilvl w:val="1"/>
          <w:numId w:val="3"/>
        </w:numPr>
        <w:shd w:val="clear" w:color="auto" w:fill="FFFFFF"/>
        <w:rPr>
          <w:rFonts w:cstheme="minorHAnsi"/>
          <w:color w:val="24292F"/>
          <w:sz w:val="22"/>
          <w:szCs w:val="22"/>
        </w:rPr>
      </w:pPr>
      <w:hyperlink r:id="rId41" w:history="1">
        <w:r w:rsidRPr="005529B1">
          <w:rPr>
            <w:rStyle w:val="Hyperlink"/>
            <w:rFonts w:cstheme="minorHAnsi"/>
            <w:sz w:val="22"/>
            <w:szCs w:val="22"/>
          </w:rPr>
          <w:t>ISO/IEC WD 23090-24</w:t>
        </w:r>
      </w:hyperlink>
      <w:r w:rsidRPr="005529B1">
        <w:rPr>
          <w:rFonts w:cstheme="minorHAnsi"/>
          <w:color w:val="24292F"/>
          <w:sz w:val="22"/>
          <w:szCs w:val="22"/>
        </w:rPr>
        <w:t xml:space="preserve">, Information technology </w:t>
      </w:r>
      <w:r w:rsidRPr="005529B1">
        <w:rPr>
          <w:rFonts w:cstheme="minorHAnsi" w:hint="eastAsia"/>
          <w:color w:val="24292F"/>
          <w:sz w:val="22"/>
          <w:szCs w:val="22"/>
        </w:rPr>
        <w:t>—</w:t>
      </w:r>
      <w:r w:rsidRPr="005529B1">
        <w:rPr>
          <w:rFonts w:cstheme="minorHAnsi"/>
          <w:color w:val="24292F"/>
          <w:sz w:val="22"/>
          <w:szCs w:val="22"/>
        </w:rPr>
        <w:t xml:space="preserve"> Coded representation of immersive media </w:t>
      </w:r>
      <w:r w:rsidRPr="005529B1">
        <w:rPr>
          <w:rFonts w:cstheme="minorHAnsi" w:hint="eastAsia"/>
          <w:color w:val="24292F"/>
          <w:sz w:val="22"/>
          <w:szCs w:val="22"/>
        </w:rPr>
        <w:t>—</w:t>
      </w:r>
      <w:r w:rsidRPr="005529B1">
        <w:rPr>
          <w:rFonts w:cstheme="minorHAnsi"/>
          <w:color w:val="24292F"/>
          <w:sz w:val="22"/>
          <w:szCs w:val="22"/>
        </w:rPr>
        <w:t xml:space="preserve"> Part 24: Conformance and Reference Software for Scene Description for MPEG Media</w:t>
      </w:r>
    </w:p>
    <w:p w14:paraId="6B2340AC" w14:textId="308D6253"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42"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5C3890F6"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lastRenderedPageBreak/>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43"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44"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796BBDE3" w:rsidR="005F4B08" w:rsidRPr="005529B1" w:rsidRDefault="005F4B08" w:rsidP="005529B1">
      <w:pPr>
        <w:rPr>
          <w:lang w:val="en-GB"/>
        </w:rPr>
      </w:pPr>
      <w:r w:rsidRPr="005F4B08">
        <w:rPr>
          <w:lang w:val="en-GB"/>
        </w:rPr>
        <w:t xml:space="preserve">The extensions are also collected in the internal </w:t>
      </w:r>
      <w:proofErr w:type="spellStart"/>
      <w:r w:rsidRPr="005F4B08">
        <w:rPr>
          <w:lang w:val="en-GB"/>
        </w:rPr>
        <w:t>github</w:t>
      </w:r>
      <w:proofErr w:type="spellEnd"/>
      <w:r w:rsidRPr="005F4B08">
        <w:rPr>
          <w:lang w:val="en-GB"/>
        </w:rPr>
        <w:t xml:space="preserve"> here: </w:t>
      </w:r>
      <w:r w:rsidRPr="005F4B08">
        <w:rPr>
          <w:lang w:eastAsia="zh-CN"/>
        </w:rPr>
        <w:t xml:space="preserve">here </w:t>
      </w:r>
      <w:hyperlink r:id="rId45"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470" w:name="_Toc195098960"/>
      <w:r>
        <w:t>Status Extension Submission for first Edition</w:t>
      </w:r>
      <w:bookmarkEnd w:id="470"/>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5D7435D0"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46"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7"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9"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52"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53"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54"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55"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56" w:history="1">
        <w:r w:rsidRPr="005529B1">
          <w:rPr>
            <w:rStyle w:val="Hyperlink"/>
            <w:rFonts w:ascii="-apple-system" w:hAnsi="-apple-system"/>
            <w:sz w:val="21"/>
            <w:szCs w:val="21"/>
            <w:shd w:val="clear" w:color="auto" w:fill="FFFFFF"/>
          </w:rPr>
          <w:t>Alexey Medvedev</w:t>
        </w:r>
      </w:hyperlink>
      <w:r w:rsidRPr="005529B1">
        <w:rPr>
          <w:rFonts w:ascii="-apple-system" w:hAnsi="-apple-system"/>
          <w:sz w:val="21"/>
          <w:szCs w:val="21"/>
          <w:shd w:val="clear" w:color="auto" w:fill="FFFFFF"/>
        </w:rPr>
        <w:t> </w:t>
      </w:r>
      <w:hyperlink r:id="rId57"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8"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9"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60"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61"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3D63FEFB"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63"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471" w:name="_Toc195098961"/>
      <w:r>
        <w:lastRenderedPageBreak/>
        <w:t>Status Extension Submission for second Edition</w:t>
      </w:r>
      <w:bookmarkEnd w:id="471"/>
    </w:p>
    <w:p w14:paraId="1A76613C" w14:textId="77777777" w:rsidR="00FE10F4" w:rsidRDefault="00FE10F4" w:rsidP="00FE10F4">
      <w:r>
        <w:t xml:space="preserve">A first set of extensions was created as output from MPEG#141 in </w:t>
      </w:r>
    </w:p>
    <w:p w14:paraId="4A7CF611" w14:textId="77777777" w:rsidR="00FE10F4" w:rsidRDefault="00FE10F4" w:rsidP="00FE10F4"/>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30"/>
        <w:gridCol w:w="4834"/>
        <w:gridCol w:w="2656"/>
      </w:tblGrid>
      <w:tr w:rsidR="00FE10F4" w14:paraId="066B3D26" w14:textId="77777777" w:rsidTr="0052026A">
        <w:trPr>
          <w:tblCellSpacing w:w="15" w:type="dxa"/>
          <w:jc w:val="center"/>
        </w:trPr>
        <w:tc>
          <w:tcPr>
            <w:tcW w:w="823" w:type="pct"/>
            <w:vAlign w:val="center"/>
          </w:tcPr>
          <w:p w14:paraId="36F8B7A7" w14:textId="023D9F0C" w:rsidR="00FE10F4" w:rsidRDefault="00FE10F4" w:rsidP="0052026A">
            <w:pPr>
              <w:jc w:val="center"/>
              <w:rPr>
                <w:rFonts w:eastAsia="Times New Roman"/>
                <w:sz w:val="20"/>
                <w:szCs w:val="20"/>
              </w:rPr>
            </w:pPr>
            <w:hyperlink r:id="rId64" w:history="1">
              <w:r>
                <w:rPr>
                  <w:rStyle w:val="Hyperlink"/>
                  <w:sz w:val="20"/>
                  <w:szCs w:val="20"/>
                </w:rPr>
                <w:t>MDS22339</w:t>
              </w:r>
            </w:hyperlink>
          </w:p>
        </w:tc>
        <w:tc>
          <w:tcPr>
            <w:tcW w:w="2663" w:type="pct"/>
            <w:vAlign w:val="center"/>
          </w:tcPr>
          <w:p w14:paraId="7EAA5476" w14:textId="77777777" w:rsidR="00FE10F4" w:rsidRDefault="00FE10F4" w:rsidP="0052026A">
            <w:pPr>
              <w:rPr>
                <w:sz w:val="20"/>
                <w:szCs w:val="20"/>
              </w:rPr>
            </w:pPr>
            <w:r>
              <w:rPr>
                <w:sz w:val="20"/>
                <w:szCs w:val="20"/>
              </w:rPr>
              <w:t>Draft registration of Khronos extensions 2nd edition</w:t>
            </w:r>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14:paraId="61487E38" w14:textId="77777777" w:rsidTr="0052026A">
              <w:trPr>
                <w:tblCellSpacing w:w="15" w:type="dxa"/>
                <w:jc w:val="center"/>
              </w:trPr>
              <w:tc>
                <w:tcPr>
                  <w:tcW w:w="4750" w:type="pct"/>
                  <w:vAlign w:val="center"/>
                </w:tcPr>
                <w:p w14:paraId="6777280E" w14:textId="7518FF8E" w:rsidR="00FE10F4" w:rsidRDefault="00FE10F4" w:rsidP="0052026A">
                  <w:pPr>
                    <w:rPr>
                      <w:sz w:val="20"/>
                      <w:szCs w:val="20"/>
                    </w:rPr>
                  </w:pPr>
                  <w:hyperlink r:id="rId65" w:history="1">
                    <w:r>
                      <w:rPr>
                        <w:rStyle w:val="Hyperlink"/>
                        <w:sz w:val="20"/>
                        <w:szCs w:val="20"/>
                      </w:rPr>
                      <w:t>MDS22339_WG03_N00815</w:t>
                    </w:r>
                  </w:hyperlink>
                </w:p>
              </w:tc>
            </w:tr>
          </w:tbl>
          <w:p w14:paraId="351F2215" w14:textId="77777777" w:rsidR="00FE10F4" w:rsidRDefault="00FE10F4" w:rsidP="0052026A">
            <w:pPr>
              <w:jc w:val="center"/>
              <w:rPr>
                <w:sz w:val="20"/>
                <w:szCs w:val="20"/>
              </w:rPr>
            </w:pPr>
          </w:p>
        </w:tc>
      </w:tr>
    </w:tbl>
    <w:p w14:paraId="5B159326" w14:textId="77777777" w:rsidR="00FE10F4" w:rsidRDefault="00FE10F4" w:rsidP="00FE10F4"/>
    <w:p w14:paraId="65BB096C" w14:textId="77777777" w:rsidR="00FE10F4" w:rsidRDefault="00FE10F4" w:rsidP="00FE10F4">
      <w:r>
        <w:t>First amendment (</w:t>
      </w:r>
      <w:proofErr w:type="gramStart"/>
      <w:r>
        <w:t>2  branches</w:t>
      </w:r>
      <w:proofErr w:type="gramEnd"/>
      <w:r>
        <w:t>, 2 extensions)</w:t>
      </w:r>
    </w:p>
    <w:p w14:paraId="53654E4C" w14:textId="32BE7C8C"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6" w:tooltip="MPEG_primitive_V3C" w:history="1">
        <w:r>
          <w:rPr>
            <w:rStyle w:val="Hyperlink"/>
            <w:rFonts w:ascii="-apple-system" w:eastAsia="Times New Roman" w:hAnsi="-apple-system"/>
            <w:sz w:val="21"/>
            <w:szCs w:val="21"/>
            <w:shd w:val="clear" w:color="auto" w:fill="F6F8FA"/>
          </w:rPr>
          <w:t>MPEG_primitive_V3C</w:t>
        </w:r>
      </w:hyperlink>
    </w:p>
    <w:p w14:paraId="7079A02F" w14:textId="78612C11"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7" w:tooltip="MPEG_sampler_YCbCr" w:history="1">
        <w:proofErr w:type="spellStart"/>
        <w:r>
          <w:rPr>
            <w:rStyle w:val="Hyperlink"/>
            <w:rFonts w:ascii="-apple-system" w:eastAsia="Times New Roman" w:hAnsi="-apple-system"/>
            <w:sz w:val="21"/>
            <w:szCs w:val="21"/>
            <w:shd w:val="clear" w:color="auto" w:fill="F6F8FA"/>
          </w:rPr>
          <w:t>MPEG_sampler_YCbCr</w:t>
        </w:r>
        <w:proofErr w:type="spellEnd"/>
      </w:hyperlink>
    </w:p>
    <w:p w14:paraId="05031E78" w14:textId="77777777" w:rsidR="00FE10F4" w:rsidRDefault="00FE10F4" w:rsidP="00FE10F4">
      <w:pPr>
        <w:rPr>
          <w:rFonts w:eastAsia="Calibri"/>
        </w:rPr>
      </w:pPr>
    </w:p>
    <w:p w14:paraId="63B48A94" w14:textId="77777777" w:rsidR="00FE10F4" w:rsidRDefault="00FE10F4" w:rsidP="00FE10F4">
      <w:r>
        <w:t>Second amendment (</w:t>
      </w:r>
      <w:proofErr w:type="gramStart"/>
      <w:r>
        <w:t>5  branches</w:t>
      </w:r>
      <w:proofErr w:type="gramEnd"/>
      <w:r>
        <w:t>, 7 extensions)</w:t>
      </w:r>
    </w:p>
    <w:p w14:paraId="20353752" w14:textId="54F49B8A"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8" w:tooltip="MPEG_node_avatar" w:history="1">
        <w:proofErr w:type="spellStart"/>
        <w:r>
          <w:rPr>
            <w:rStyle w:val="Hyperlink"/>
            <w:rFonts w:ascii="-apple-system" w:eastAsia="Times New Roman" w:hAnsi="-apple-system"/>
            <w:sz w:val="21"/>
            <w:szCs w:val="21"/>
            <w:shd w:val="clear" w:color="auto" w:fill="F6F8FA"/>
          </w:rPr>
          <w:t>MPEG_node_avatar</w:t>
        </w:r>
        <w:proofErr w:type="spellEnd"/>
      </w:hyperlink>
    </w:p>
    <w:p w14:paraId="3497F951" w14:textId="5F20890D"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9" w:history="1">
        <w:r>
          <w:rPr>
            <w:rStyle w:val="Hyperlink"/>
            <w:rFonts w:eastAsia="Times New Roman"/>
          </w:rPr>
          <w:t>https://github.com/haudiobe/glTF/tree/MPEG_haptic/extensions/2.0/Vendor</w:t>
        </w:r>
      </w:hyperlink>
    </w:p>
    <w:p w14:paraId="45445890" w14:textId="10C8587A"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0" w:tooltip="MPEG_haptic" w:history="1">
        <w:proofErr w:type="spellStart"/>
        <w:r>
          <w:rPr>
            <w:rStyle w:val="Hyperlink"/>
            <w:rFonts w:ascii="-apple-system" w:eastAsia="Times New Roman" w:hAnsi="-apple-system"/>
            <w:sz w:val="21"/>
            <w:szCs w:val="21"/>
            <w:shd w:val="clear" w:color="auto" w:fill="FFFFFF"/>
          </w:rPr>
          <w:t>MPEG_haptic</w:t>
        </w:r>
        <w:proofErr w:type="spellEnd"/>
      </w:hyperlink>
    </w:p>
    <w:p w14:paraId="6A0678BB" w14:textId="4CC5ACDA"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1" w:tooltip="MPEG_material_haptic" w:history="1">
        <w:proofErr w:type="spellStart"/>
        <w:r>
          <w:rPr>
            <w:rStyle w:val="Hyperlink"/>
            <w:rFonts w:ascii="-apple-system" w:eastAsia="Times New Roman" w:hAnsi="-apple-system"/>
            <w:sz w:val="21"/>
            <w:szCs w:val="21"/>
            <w:shd w:val="clear" w:color="auto" w:fill="F6F8FA"/>
          </w:rPr>
          <w:t>MPEG_material_haptic</w:t>
        </w:r>
        <w:proofErr w:type="spellEnd"/>
      </w:hyperlink>
    </w:p>
    <w:p w14:paraId="155297C5" w14:textId="45DC1B15"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2" w:tooltip="MPEG_lights_texture_based" w:history="1">
        <w:proofErr w:type="spellStart"/>
        <w:r>
          <w:rPr>
            <w:rStyle w:val="Hyperlink"/>
            <w:rFonts w:ascii="-apple-system" w:eastAsia="Times New Roman" w:hAnsi="-apple-system"/>
            <w:sz w:val="21"/>
            <w:szCs w:val="21"/>
            <w:shd w:val="clear" w:color="auto" w:fill="F6F8FA"/>
          </w:rPr>
          <w:t>MPEG_lights_texture_based</w:t>
        </w:r>
        <w:proofErr w:type="spellEnd"/>
      </w:hyperlink>
    </w:p>
    <w:p w14:paraId="1C952162" w14:textId="4DE1EAC4"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3" w:history="1">
        <w:r>
          <w:rPr>
            <w:rStyle w:val="Hyperlink"/>
            <w:rFonts w:eastAsia="Times New Roman"/>
          </w:rPr>
          <w:t>https://github.com/haudiobe/glTF/tree/MPEG_interactivity/extensions/2.0/Vendor</w:t>
        </w:r>
      </w:hyperlink>
    </w:p>
    <w:p w14:paraId="202E64A6" w14:textId="453FD82F"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4" w:tooltip="MPEG_scene_interactivity" w:history="1">
        <w:proofErr w:type="spellStart"/>
        <w:r>
          <w:rPr>
            <w:rStyle w:val="Hyperlink"/>
            <w:rFonts w:ascii="-apple-system" w:eastAsia="Times New Roman" w:hAnsi="-apple-system"/>
            <w:sz w:val="21"/>
            <w:szCs w:val="21"/>
            <w:shd w:val="clear" w:color="auto" w:fill="FFFFFF"/>
          </w:rPr>
          <w:t>MPEG_scene_interactivity</w:t>
        </w:r>
        <w:proofErr w:type="spellEnd"/>
      </w:hyperlink>
    </w:p>
    <w:p w14:paraId="2ED8090D" w14:textId="0EA0D145"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5" w:tooltip="MPEG_node_interactivity" w:history="1">
        <w:proofErr w:type="spellStart"/>
        <w:r>
          <w:rPr>
            <w:rStyle w:val="Hyperlink"/>
            <w:rFonts w:ascii="-apple-system" w:eastAsia="Times New Roman" w:hAnsi="-apple-system"/>
            <w:sz w:val="21"/>
            <w:szCs w:val="21"/>
            <w:shd w:val="clear" w:color="auto" w:fill="FFFFFF"/>
          </w:rPr>
          <w:t>MPEG_node_interactivity</w:t>
        </w:r>
        <w:proofErr w:type="spellEnd"/>
      </w:hyperlink>
    </w:p>
    <w:p w14:paraId="30DFFBE9" w14:textId="0456981E"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6" w:history="1">
        <w:r>
          <w:rPr>
            <w:rStyle w:val="Hyperlink"/>
            <w:rFonts w:eastAsia="Times New Roman"/>
          </w:rPr>
          <w:t>https://github.com/haudiobe/glTF/tree/MPEG_anchor/extensions/2.0/Vendor</w:t>
        </w:r>
      </w:hyperlink>
    </w:p>
    <w:p w14:paraId="1BCFD85D" w14:textId="3EAD9782"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7" w:tooltip="MPEG_scene_anchor" w:history="1">
        <w:proofErr w:type="spellStart"/>
        <w:r>
          <w:rPr>
            <w:rStyle w:val="Hyperlink"/>
            <w:rFonts w:ascii="-apple-system" w:eastAsia="Times New Roman" w:hAnsi="-apple-system"/>
            <w:sz w:val="21"/>
            <w:szCs w:val="21"/>
            <w:shd w:val="clear" w:color="auto" w:fill="F6F8FA"/>
          </w:rPr>
          <w:t>MPEG_scene_anchor</w:t>
        </w:r>
        <w:proofErr w:type="spellEnd"/>
      </w:hyperlink>
    </w:p>
    <w:p w14:paraId="0FAC1C8A" w14:textId="4B638024"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8" w:tooltip="MPEG_node_anchor" w:history="1">
        <w:proofErr w:type="spellStart"/>
        <w:r>
          <w:rPr>
            <w:rStyle w:val="Hyperlink"/>
            <w:rFonts w:ascii="-apple-system" w:eastAsia="Times New Roman" w:hAnsi="-apple-system"/>
            <w:sz w:val="21"/>
            <w:szCs w:val="21"/>
            <w:shd w:val="clear" w:color="auto" w:fill="FFFFFF"/>
          </w:rPr>
          <w:t>MPEG_node_anchor</w:t>
        </w:r>
        <w:proofErr w:type="spellEnd"/>
      </w:hyperlink>
    </w:p>
    <w:p w14:paraId="58CF88D0" w14:textId="77777777" w:rsidR="00FE10F4" w:rsidRDefault="00FE10F4" w:rsidP="00FE10F4">
      <w:pPr>
        <w:rPr>
          <w:rFonts w:eastAsia="Calibri"/>
        </w:rPr>
      </w:pPr>
    </w:p>
    <w:p w14:paraId="3C1BF779" w14:textId="3A2359AB" w:rsidR="003F7762" w:rsidRPr="003F7762" w:rsidRDefault="00FE10F4" w:rsidP="003F7762">
      <w:r>
        <w:t>However, we identified, that a workflow through a non-private GitHub repository and an internal approval process is preferable in acting towards Khronos.</w:t>
      </w:r>
    </w:p>
    <w:p w14:paraId="630794BB" w14:textId="53F349DA" w:rsidR="003F7762" w:rsidRDefault="003F7762" w:rsidP="003F7762">
      <w:pPr>
        <w:pStyle w:val="Heading2"/>
        <w:keepLines w:val="0"/>
        <w:widowControl/>
        <w:numPr>
          <w:ilvl w:val="1"/>
          <w:numId w:val="1"/>
        </w:numPr>
        <w:autoSpaceDE/>
        <w:autoSpaceDN/>
        <w:spacing w:before="240" w:after="60"/>
        <w:jc w:val="both"/>
      </w:pPr>
      <w:bookmarkStart w:id="472" w:name="_Toc195098962"/>
      <w:r>
        <w:t>Process and Workflow</w:t>
      </w:r>
      <w:bookmarkEnd w:id="472"/>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Care should be taken on keeping consistency with what is added to the standard </w:t>
      </w:r>
      <w:proofErr w:type="gramStart"/>
      <w:r>
        <w:t>and also</w:t>
      </w:r>
      <w:proofErr w:type="gramEnd"/>
      <w:r>
        <w:t xml:space="preserve">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timely visibility of the extensions to Khronos and </w:t>
      </w:r>
      <w:proofErr w:type="gramStart"/>
      <w:r>
        <w:t>general public</w:t>
      </w:r>
      <w:proofErr w:type="gramEnd"/>
      <w:r>
        <w:t xml:space="preserve">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6CC590B0" w:rsidR="00FE10F4" w:rsidRDefault="00FE10F4" w:rsidP="00FE10F4">
      <w:r>
        <w:t xml:space="preserve">A high-level workflow is shown in </w:t>
      </w:r>
      <w:r>
        <w:fldChar w:fldCharType="begin"/>
      </w:r>
      <w:r>
        <w:instrText xml:space="preserve"> REF _Ref133474522 \h </w:instrText>
      </w:r>
      <w:r>
        <w:fldChar w:fldCharType="separate"/>
      </w:r>
      <w:r w:rsidR="00095953">
        <w:t>Figure 1</w:t>
      </w:r>
      <w:r>
        <w:fldChar w:fldCharType="end"/>
      </w:r>
      <w:r>
        <w:t>.</w:t>
      </w:r>
    </w:p>
    <w:p w14:paraId="4E46D9B0" w14:textId="77777777" w:rsidR="00FE10F4" w:rsidRDefault="00FE10F4" w:rsidP="00D25D16">
      <w:r>
        <w:rPr>
          <w:noProof/>
        </w:rPr>
        <w:lastRenderedPageBreak/>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9"/>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473" w:name="_Ref133474522"/>
      <w:r>
        <w:t>Figure 1</w:t>
      </w:r>
      <w:bookmarkEnd w:id="473"/>
      <w:r>
        <w:t xml:space="preserve"> High-level workflow</w:t>
      </w:r>
    </w:p>
    <w:p w14:paraId="750941B9" w14:textId="77777777" w:rsidR="00FE10F4" w:rsidRDefault="00FE10F4" w:rsidP="00FE10F4">
      <w:r>
        <w:t>The following detailed workflow implementation was proposed</w:t>
      </w:r>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Initial set up (only happens once </w:t>
      </w:r>
      <w:proofErr w:type="gramStart"/>
      <w:r>
        <w:rPr>
          <w:rFonts w:cs="Calibri"/>
        </w:rPr>
        <w:t>in the course of</w:t>
      </w:r>
      <w:proofErr w:type="gramEnd"/>
      <w:r>
        <w:rPr>
          <w:rFonts w:cs="Calibri"/>
        </w:rPr>
        <w:t xml:space="preserve">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w:t>
      </w:r>
      <w:proofErr w:type="spellStart"/>
      <w:r>
        <w:rPr>
          <w:rFonts w:cs="Calibri"/>
        </w:rPr>
        <w:t>glTF</w:t>
      </w:r>
      <w:proofErr w:type="spellEnd"/>
      <w:r>
        <w:rPr>
          <w:rFonts w:cs="Calibri"/>
        </w:rPr>
        <w:t xml:space="preserve"> repository on GitHub is created under the </w:t>
      </w:r>
      <w:proofErr w:type="spellStart"/>
      <w:r>
        <w:rPr>
          <w:rFonts w:cs="Calibri"/>
        </w:rPr>
        <w:t>MPEGGroup</w:t>
      </w:r>
      <w:proofErr w:type="spellEnd"/>
      <w:r>
        <w:rPr>
          <w:rFonts w:cs="Calibri"/>
        </w:rPr>
        <w:t xml:space="preserve">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w:t>
      </w:r>
      <w:proofErr w:type="spellStart"/>
      <w:r>
        <w:rPr>
          <w:rFonts w:cs="Calibri"/>
        </w:rPr>
        <w:t>glTF</w:t>
      </w:r>
      <w:proofErr w:type="spellEnd"/>
      <w:r>
        <w:rPr>
          <w:rFonts w:cs="Calibri"/>
        </w:rPr>
        <w:t xml:space="preserve"> repository fork under </w:t>
      </w:r>
      <w:proofErr w:type="spellStart"/>
      <w:r>
        <w:rPr>
          <w:rFonts w:cs="Calibri"/>
        </w:rPr>
        <w:t>MPEGGroup</w:t>
      </w:r>
      <w:proofErr w:type="spellEnd"/>
      <w:r>
        <w:rPr>
          <w:rFonts w:cs="Calibri"/>
        </w:rPr>
        <w:t xml:space="preserve"> on GitHub is cloned as a new 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From that point onwards, the MPEG/extensions GitLab repository is the repository where all the updates are collected from the SD </w:t>
      </w:r>
      <w:proofErr w:type="spellStart"/>
      <w:r>
        <w:rPr>
          <w:rFonts w:cs="Calibri"/>
        </w:rPr>
        <w:t>BoG</w:t>
      </w:r>
      <w:proofErr w:type="spellEnd"/>
      <w:r>
        <w:rPr>
          <w:rFonts w:cs="Calibri"/>
        </w:rPr>
        <w:t xml:space="preserve">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When work on a new feature commences in MPEG-I SD, a new </w:t>
      </w:r>
      <w:proofErr w:type="gramStart"/>
      <w:r>
        <w:rPr>
          <w:rFonts w:cs="Calibri"/>
        </w:rPr>
        <w:t>branch  in</w:t>
      </w:r>
      <w:proofErr w:type="gramEnd"/>
      <w:r>
        <w:rPr>
          <w:rFonts w:cs="Calibri"/>
        </w:rPr>
        <w:t xml:space="preserve">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GitLab branch is tagged with the edition number and the ISO stage</w:t>
      </w:r>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w:t>
      </w:r>
      <w:proofErr w:type="spellStart"/>
      <w:r>
        <w:rPr>
          <w:rFonts w:cs="Calibri"/>
        </w:rPr>
        <w:t>glTF</w:t>
      </w:r>
      <w:proofErr w:type="spellEnd"/>
      <w:r>
        <w:rPr>
          <w:rFonts w:cs="Calibri"/>
        </w:rPr>
        <w:t xml:space="preserve"> GitLab branch is tagged with the edition number and the ISO stage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w:t>
      </w:r>
      <w:proofErr w:type="spellStart"/>
      <w:r>
        <w:rPr>
          <w:rFonts w:cs="Calibri"/>
        </w:rPr>
        <w:t>glTF</w:t>
      </w:r>
      <w:proofErr w:type="spellEnd"/>
      <w:r>
        <w:rPr>
          <w:rFonts w:cs="Calibri"/>
        </w:rPr>
        <w:t xml:space="preserve"> GitLab branches are tagged with the edition number and the ISO stage. The following tag is proposed</w:t>
      </w:r>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proofErr w:type="spellStart"/>
      <w:r w:rsidRPr="006F2745">
        <w:rPr>
          <w:rFonts w:ascii="Courier New" w:hAnsi="Courier New" w:cs="Courier New"/>
        </w:rPr>
        <w:t>iso_number|ned|iso_document</w:t>
      </w:r>
      <w:proofErr w:type="spellEnd"/>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w:t>
      </w:r>
      <w:proofErr w:type="spellStart"/>
      <w:r>
        <w:rPr>
          <w:rFonts w:cs="Calibri"/>
        </w:rPr>
        <w:t>glTF</w:t>
      </w:r>
      <w:proofErr w:type="spellEnd"/>
      <w:r>
        <w:rPr>
          <w:rFonts w:cs="Calibri"/>
        </w:rPr>
        <w:t xml:space="preserve"> GitLab branches are pushed to the </w:t>
      </w:r>
      <w:r>
        <w:rPr>
          <w:rFonts w:cs="Calibri"/>
        </w:rPr>
        <w:lastRenderedPageBreak/>
        <w:t xml:space="preserve">corresponding </w:t>
      </w:r>
      <w:proofErr w:type="spellStart"/>
      <w:r>
        <w:rPr>
          <w:rFonts w:cs="Calibri"/>
        </w:rPr>
        <w:t>MPEGGroup</w:t>
      </w:r>
      <w:proofErr w:type="spellEnd"/>
      <w:r>
        <w:rPr>
          <w:rFonts w:cs="Calibri"/>
        </w:rPr>
        <w:t xml:space="preserve"> repository on GitHub</w:t>
      </w:r>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pull request from the </w:t>
      </w:r>
      <w:proofErr w:type="spellStart"/>
      <w:r>
        <w:rPr>
          <w:rFonts w:cs="Calibri"/>
        </w:rPr>
        <w:t>MPEGGroup</w:t>
      </w:r>
      <w:proofErr w:type="spellEnd"/>
      <w:r>
        <w:rPr>
          <w:rFonts w:cs="Calibri"/>
        </w:rPr>
        <w:t>/</w:t>
      </w:r>
      <w:proofErr w:type="spellStart"/>
      <w:r>
        <w:rPr>
          <w:rFonts w:cs="Calibri"/>
        </w:rPr>
        <w:t>glTF</w:t>
      </w:r>
      <w:proofErr w:type="spellEnd"/>
      <w:r>
        <w:rPr>
          <w:rFonts w:cs="Calibri"/>
        </w:rPr>
        <w:t xml:space="preserve"> is created against the Khronos/</w:t>
      </w:r>
      <w:proofErr w:type="spellStart"/>
      <w:r>
        <w:rPr>
          <w:rFonts w:cs="Calibri"/>
        </w:rPr>
        <w:t>glTF</w:t>
      </w:r>
      <w:proofErr w:type="spellEnd"/>
      <w:r>
        <w:rPr>
          <w:rFonts w:cs="Calibri"/>
        </w:rPr>
        <w:t xml:space="preserve"> GitHub repository to start soliciting feedback and comments from the DIS ballot</w:t>
      </w:r>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FDIS</w:t>
      </w:r>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inform Khronos of the existence of these draft extensions in an LS</w:t>
      </w:r>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Other feedback may also be received from the </w:t>
      </w:r>
      <w:proofErr w:type="spellStart"/>
      <w:r>
        <w:rPr>
          <w:rFonts w:cs="Calibri"/>
        </w:rPr>
        <w:t>MPEGGroup</w:t>
      </w:r>
      <w:proofErr w:type="spellEnd"/>
      <w:r>
        <w:rPr>
          <w:rFonts w:cs="Calibri"/>
        </w:rPr>
        <w:t>/extensions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w:t>
      </w:r>
      <w:proofErr w:type="spellStart"/>
      <w:r>
        <w:rPr>
          <w:rFonts w:cs="Calibri"/>
        </w:rPr>
        <w:t>glTF</w:t>
      </w:r>
      <w:proofErr w:type="spellEnd"/>
      <w:r>
        <w:rPr>
          <w:rFonts w:cs="Calibri"/>
        </w:rPr>
        <w:t xml:space="preserve"> GitLab branches are tagged with the edition number and the ISO stage</w:t>
      </w:r>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following tag is proposed</w:t>
      </w:r>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proofErr w:type="spellStart"/>
      <w:r w:rsidRPr="006F2745">
        <w:rPr>
          <w:rFonts w:ascii="Courier New" w:hAnsi="Courier New" w:cs="Courier New"/>
        </w:rPr>
        <w:t>iso_number|ned|iso_document</w:t>
      </w:r>
      <w:proofErr w:type="spellEnd"/>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w:t>
      </w:r>
      <w:proofErr w:type="spellStart"/>
      <w:r>
        <w:rPr>
          <w:rFonts w:cs="Calibri"/>
        </w:rPr>
        <w:t>glTF</w:t>
      </w:r>
      <w:proofErr w:type="spellEnd"/>
      <w:r>
        <w:rPr>
          <w:rFonts w:cs="Calibri"/>
        </w:rPr>
        <w:t xml:space="preserve"> GitLab branches are pushed to the corresponding </w:t>
      </w:r>
      <w:proofErr w:type="spellStart"/>
      <w:r>
        <w:rPr>
          <w:rFonts w:cs="Calibri"/>
        </w:rPr>
        <w:t>MPEGGroup</w:t>
      </w:r>
      <w:proofErr w:type="spellEnd"/>
      <w:r>
        <w:rPr>
          <w:rFonts w:cs="Calibri"/>
        </w:rPr>
        <w:t xml:space="preserve"> repository on GitHub</w:t>
      </w:r>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When the pull request on the Khronos </w:t>
      </w:r>
      <w:proofErr w:type="spellStart"/>
      <w:r>
        <w:rPr>
          <w:rFonts w:cs="Calibri"/>
        </w:rPr>
        <w:t>GiHub</w:t>
      </w:r>
      <w:proofErr w:type="spellEnd"/>
      <w:r>
        <w:rPr>
          <w:rFonts w:cs="Calibri"/>
        </w:rPr>
        <w:t xml:space="preserve"> repository is accepted and merged, the master (main) branches on both the </w:t>
      </w:r>
      <w:proofErr w:type="spellStart"/>
      <w:r>
        <w:rPr>
          <w:rFonts w:cs="Calibri"/>
        </w:rPr>
        <w:t>MPEGGroup</w:t>
      </w:r>
      <w:proofErr w:type="spellEnd"/>
      <w:r>
        <w:rPr>
          <w:rFonts w:cs="Calibri"/>
        </w:rPr>
        <w:t xml:space="preserve">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Create fork on MPEG GitHub repository of Khronos </w:t>
      </w:r>
      <w:proofErr w:type="spellStart"/>
      <w:r>
        <w:rPr>
          <w:rFonts w:cs="Calibri"/>
          <w:lang w:eastAsia="zh-CN"/>
        </w:rPr>
        <w:t>glTF</w:t>
      </w:r>
      <w:proofErr w:type="spellEnd"/>
      <w:r>
        <w:rPr>
          <w:rFonts w:cs="Calibri"/>
          <w:lang w:eastAsia="zh-CN"/>
        </w:rPr>
        <w:t xml:space="preserve"> repository, and take the extensions from the MPEG GitLab repository and add them "manually"</w:t>
      </w:r>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“draft”</w:t>
      </w:r>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All updates to the extensions are done on the fork on MPEG GitHub repository</w:t>
      </w:r>
    </w:p>
    <w:p w14:paraId="751672FC" w14:textId="19DA9460" w:rsidR="003F7762"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 xml:space="preserve">When we release a new version of the standard (e.g., improvement of DIS, FDIS, etc.), we create a clone of the public MPEG GitHub repository and add it to the internal MPEG GitLab </w:t>
      </w:r>
      <w:proofErr w:type="gramStart"/>
      <w:r>
        <w:rPr>
          <w:rFonts w:cs="Calibri"/>
          <w:lang w:eastAsia="zh-CN"/>
        </w:rPr>
        <w:t>in order to</w:t>
      </w:r>
      <w:proofErr w:type="gramEnd"/>
      <w:r>
        <w:rPr>
          <w:rFonts w:cs="Calibri"/>
          <w:lang w:eastAsia="zh-CN"/>
        </w:rPr>
        <w:t xml:space="preserve"> maintain spec consistency</w:t>
      </w:r>
    </w:p>
    <w:p w14:paraId="64A7C795" w14:textId="77777777" w:rsidR="00027C87" w:rsidRDefault="00027C87" w:rsidP="00027C87">
      <w:pPr>
        <w:pBdr>
          <w:top w:val="none" w:sz="4" w:space="0" w:color="000000"/>
          <w:left w:val="none" w:sz="4" w:space="0" w:color="000000"/>
          <w:bottom w:val="none" w:sz="4" w:space="0" w:color="000000"/>
          <w:right w:val="none" w:sz="4" w:space="0" w:color="000000"/>
          <w:between w:val="none" w:sz="4" w:space="0" w:color="000000"/>
        </w:pBdr>
        <w:rPr>
          <w:rFonts w:cs="Calibri"/>
          <w:lang w:eastAsia="zh-CN"/>
        </w:rPr>
      </w:pPr>
    </w:p>
    <w:p w14:paraId="2CE18B79" w14:textId="62F60D47" w:rsidR="00027C87" w:rsidRDefault="00027C87" w:rsidP="00C968EC">
      <w:pPr>
        <w:pStyle w:val="Heading2"/>
        <w:keepLines w:val="0"/>
        <w:widowControl/>
        <w:numPr>
          <w:ilvl w:val="1"/>
          <w:numId w:val="1"/>
        </w:numPr>
        <w:autoSpaceDE/>
        <w:autoSpaceDN/>
        <w:spacing w:before="240" w:after="60"/>
        <w:jc w:val="both"/>
      </w:pPr>
      <w:bookmarkStart w:id="474" w:name="_Toc195098963"/>
      <w:r>
        <w:t>Status</w:t>
      </w:r>
      <w:bookmarkEnd w:id="474"/>
    </w:p>
    <w:p w14:paraId="25C87583" w14:textId="77777777" w:rsidR="001A3252" w:rsidRPr="001A3252" w:rsidRDefault="001A3252" w:rsidP="001A3252">
      <w:r w:rsidRPr="001A3252">
        <w:t xml:space="preserve">In previous meetings, we describe scripts that were used to automate the generation of the README files for the new MPEG extensions to </w:t>
      </w:r>
      <w:proofErr w:type="spellStart"/>
      <w:r w:rsidRPr="001A3252">
        <w:t>glTF</w:t>
      </w:r>
      <w:proofErr w:type="spellEnd"/>
      <w:r w:rsidRPr="001A3252">
        <w:t xml:space="preserve"> 2.0. Unfortunately, these scripts did not support the generation of the companion JSON schemas. </w:t>
      </w:r>
    </w:p>
    <w:p w14:paraId="1650EB0C" w14:textId="77777777" w:rsidR="001A3252" w:rsidRPr="001A3252" w:rsidRDefault="001A3252" w:rsidP="001A3252"/>
    <w:p w14:paraId="3955F7A3" w14:textId="77777777" w:rsidR="001A3252" w:rsidRPr="001A3252" w:rsidRDefault="001A3252" w:rsidP="001A3252">
      <w:r w:rsidRPr="001A3252">
        <w:lastRenderedPageBreak/>
        <w:t xml:space="preserve">We had to generate the JSON schemas manually as it turned out to be quite hard to generate them automatically from the description. The effort to automate this process will </w:t>
      </w:r>
      <w:proofErr w:type="gramStart"/>
      <w:r w:rsidRPr="001A3252">
        <w:t>still continue</w:t>
      </w:r>
      <w:proofErr w:type="gramEnd"/>
      <w:r w:rsidRPr="001A3252">
        <w:t xml:space="preserve"> in the future. </w:t>
      </w:r>
    </w:p>
    <w:p w14:paraId="3209FE9C" w14:textId="77777777" w:rsidR="001A3252" w:rsidRPr="001A3252" w:rsidRDefault="001A3252" w:rsidP="001A3252"/>
    <w:p w14:paraId="44796AB5" w14:textId="77777777" w:rsidR="001A3252" w:rsidRPr="001A3252" w:rsidRDefault="001A3252" w:rsidP="001A3252">
      <w:r w:rsidRPr="001A3252">
        <w:t xml:space="preserve">The following extensions are now considered complete with their JSON </w:t>
      </w:r>
      <w:proofErr w:type="gramStart"/>
      <w:r w:rsidRPr="001A3252">
        <w:t>schemas</w:t>
      </w:r>
      <w:proofErr w:type="gramEnd"/>
      <w:r w:rsidRPr="001A3252">
        <w:t xml:space="preserve"> and we want to invite reviewers prior to submitting to Khronos:</w:t>
      </w:r>
    </w:p>
    <w:p w14:paraId="00FF78E6" w14:textId="77777777" w:rsidR="001A3252" w:rsidRPr="001A3252" w:rsidRDefault="001A3252" w:rsidP="001A3252"/>
    <w:p w14:paraId="63CDCC8B" w14:textId="015C1A48" w:rsidR="001A3252" w:rsidRPr="00164E93" w:rsidRDefault="001A3252" w:rsidP="001A3252">
      <w:pPr>
        <w:numPr>
          <w:ilvl w:val="0"/>
          <w:numId w:val="32"/>
        </w:numPr>
        <w:rPr>
          <w:lang w:val="de-DE"/>
        </w:rPr>
      </w:pPr>
      <w:proofErr w:type="spellStart"/>
      <w:r w:rsidRPr="00164E93">
        <w:rPr>
          <w:lang w:val="de-DE"/>
        </w:rPr>
        <w:t>MPEG_anchor</w:t>
      </w:r>
      <w:proofErr w:type="spellEnd"/>
      <w:r w:rsidRPr="00164E93">
        <w:rPr>
          <w:lang w:val="de-DE"/>
        </w:rPr>
        <w:t xml:space="preserve">: </w:t>
      </w:r>
      <w:r>
        <w:fldChar w:fldCharType="begin"/>
      </w:r>
      <w:r w:rsidRPr="0090464E">
        <w:rPr>
          <w:lang w:val="de-DE"/>
          <w:rPrChange w:id="475" w:author="Thomas Stockhammer (25/04/08)" w:date="2025-04-09T13:48:00Z" w16du:dateUtc="2025-04-09T11:48:00Z">
            <w:rPr/>
          </w:rPrChange>
        </w:rPr>
        <w:instrText>HYPERLINK "https://github.com/MPEGGroup/Scene-Description/tree/main/MPEG_anchor"</w:instrText>
      </w:r>
      <w:r>
        <w:fldChar w:fldCharType="separate"/>
      </w:r>
      <w:r w:rsidRPr="00164E93">
        <w:rPr>
          <w:rStyle w:val="Hyperlink"/>
          <w:lang w:val="de-DE"/>
        </w:rPr>
        <w:t>https://github.com/MPEGGroup/Scene-Description/tree/main/MPEG_anchor</w:t>
      </w:r>
      <w:r>
        <w:fldChar w:fldCharType="end"/>
      </w:r>
    </w:p>
    <w:p w14:paraId="692CEB27" w14:textId="66F45D8E" w:rsidR="001A3252" w:rsidRPr="001A3252" w:rsidRDefault="001A3252" w:rsidP="001A3252">
      <w:pPr>
        <w:numPr>
          <w:ilvl w:val="0"/>
          <w:numId w:val="32"/>
        </w:numPr>
      </w:pPr>
      <w:proofErr w:type="spellStart"/>
      <w:r w:rsidRPr="001A3252">
        <w:t>MPEG_interactivity</w:t>
      </w:r>
      <w:proofErr w:type="spellEnd"/>
      <w:r w:rsidRPr="001A3252">
        <w:t xml:space="preserve">: </w:t>
      </w:r>
      <w:hyperlink r:id="rId80" w:history="1">
        <w:r w:rsidRPr="001A3252">
          <w:rPr>
            <w:rStyle w:val="Hyperlink"/>
          </w:rPr>
          <w:t>https://github.com/MPEGGroup/Scene-Description/tree/main/MPEG_interactivity</w:t>
        </w:r>
      </w:hyperlink>
    </w:p>
    <w:p w14:paraId="7B4629BB" w14:textId="2CE01BE1" w:rsidR="001A3252" w:rsidRPr="001A3252" w:rsidRDefault="001A3252" w:rsidP="001A3252">
      <w:pPr>
        <w:numPr>
          <w:ilvl w:val="0"/>
          <w:numId w:val="32"/>
        </w:numPr>
      </w:pPr>
      <w:proofErr w:type="spellStart"/>
      <w:r w:rsidRPr="001A3252">
        <w:t>MPEG_lighting</w:t>
      </w:r>
      <w:proofErr w:type="spellEnd"/>
      <w:r w:rsidRPr="001A3252">
        <w:t xml:space="preserve">: </w:t>
      </w:r>
      <w:hyperlink r:id="rId81" w:history="1">
        <w:r w:rsidRPr="001A3252">
          <w:rPr>
            <w:rStyle w:val="Hyperlink"/>
          </w:rPr>
          <w:t>https://github.com/MPEGGroup/Scene-Description/tree/main/MPEG_lighting</w:t>
        </w:r>
      </w:hyperlink>
    </w:p>
    <w:p w14:paraId="4DBBE0B8" w14:textId="3558EEE7" w:rsidR="001A3252" w:rsidRDefault="001A3252" w:rsidP="001A3252">
      <w:pPr>
        <w:numPr>
          <w:ilvl w:val="0"/>
          <w:numId w:val="32"/>
        </w:numPr>
      </w:pPr>
      <w:proofErr w:type="spellStart"/>
      <w:r w:rsidRPr="001A3252">
        <w:t>MPEG_node_avatar</w:t>
      </w:r>
      <w:proofErr w:type="spellEnd"/>
      <w:r w:rsidRPr="001A3252">
        <w:t xml:space="preserve">: </w:t>
      </w:r>
      <w:hyperlink r:id="rId82" w:history="1">
        <w:r w:rsidRPr="001A3252">
          <w:rPr>
            <w:rStyle w:val="Hyperlink"/>
          </w:rPr>
          <w:t>https://github.com/MPEGGroup/Scene-Description/tree/main/MPEG_node_avatar</w:t>
        </w:r>
      </w:hyperlink>
    </w:p>
    <w:p w14:paraId="52A1724D" w14:textId="5B26DE98" w:rsidR="00164E93" w:rsidRPr="0073762B" w:rsidRDefault="00164E93" w:rsidP="001A3252">
      <w:pPr>
        <w:numPr>
          <w:ilvl w:val="0"/>
          <w:numId w:val="32"/>
        </w:numPr>
        <w:rPr>
          <w:lang w:val="de-DE"/>
        </w:rPr>
      </w:pPr>
      <w:proofErr w:type="spellStart"/>
      <w:r w:rsidRPr="0073762B">
        <w:rPr>
          <w:lang w:val="de-DE"/>
        </w:rPr>
        <w:t>MPEG_anchor</w:t>
      </w:r>
      <w:proofErr w:type="spellEnd"/>
      <w:r w:rsidRPr="0073762B">
        <w:rPr>
          <w:lang w:val="de-DE"/>
        </w:rPr>
        <w:t>: https://github.com/MPEGGroup/Scene-Description/tree/main/MPEG_anchor</w:t>
      </w:r>
    </w:p>
    <w:p w14:paraId="3BA8E15D" w14:textId="77777777" w:rsidR="001A3252" w:rsidRPr="0073762B" w:rsidRDefault="001A3252" w:rsidP="001A3252">
      <w:pPr>
        <w:rPr>
          <w:lang w:val="de-DE"/>
        </w:rPr>
      </w:pPr>
    </w:p>
    <w:p w14:paraId="58DA838D" w14:textId="77777777" w:rsidR="001A3252" w:rsidRPr="001A3252" w:rsidRDefault="001A3252" w:rsidP="001A3252">
      <w:r w:rsidRPr="001A3252">
        <w:t>Note that the extensions in the annexes are not created yet. We consider these to be related to MPEG codecs and not necessarily of interest to Khronos. However, we still plan to generate them for hosting on the public GitHub.</w:t>
      </w:r>
    </w:p>
    <w:p w14:paraId="51F59F19" w14:textId="77777777" w:rsidR="001A3252" w:rsidRPr="001A3252" w:rsidRDefault="001A3252" w:rsidP="001A3252"/>
    <w:p w14:paraId="2B241932" w14:textId="77777777" w:rsidR="001A3252" w:rsidRPr="001A3252" w:rsidRDefault="001A3252" w:rsidP="001A3252">
      <w:r w:rsidRPr="001A3252">
        <w:t>We invite the experts to contribute to this process by reviewing the documentation and schemas to prepare for the submission to Khronos.</w:t>
      </w:r>
    </w:p>
    <w:p w14:paraId="51A3672D" w14:textId="77777777" w:rsidR="001A3252" w:rsidRPr="001A3252" w:rsidRDefault="001A3252" w:rsidP="00164E93"/>
    <w:p w14:paraId="2F6E131C" w14:textId="77777777" w:rsidR="00634ECB" w:rsidRDefault="00634ECB">
      <w:pPr>
        <w:pStyle w:val="Heading1"/>
        <w:keepNext/>
        <w:widowControl/>
        <w:numPr>
          <w:ilvl w:val="0"/>
          <w:numId w:val="1"/>
        </w:numPr>
        <w:autoSpaceDE/>
        <w:autoSpaceDN/>
        <w:spacing w:before="240" w:after="60"/>
        <w:jc w:val="both"/>
      </w:pPr>
      <w:bookmarkStart w:id="476" w:name="_Toc185248572"/>
      <w:bookmarkStart w:id="477" w:name="_Toc185248573"/>
      <w:bookmarkStart w:id="478" w:name="_Toc185248574"/>
      <w:bookmarkStart w:id="479" w:name="_Toc185248575"/>
      <w:bookmarkStart w:id="480" w:name="_Toc185248576"/>
      <w:bookmarkStart w:id="481" w:name="_Toc185248577"/>
      <w:bookmarkStart w:id="482" w:name="_Toc185248578"/>
      <w:bookmarkStart w:id="483" w:name="_Toc185248579"/>
      <w:bookmarkStart w:id="484" w:name="_Toc185248580"/>
      <w:bookmarkStart w:id="485" w:name="_Toc185248581"/>
      <w:bookmarkStart w:id="486" w:name="_Toc185248582"/>
      <w:bookmarkStart w:id="487" w:name="_Toc185248583"/>
      <w:bookmarkStart w:id="488" w:name="_Toc185248584"/>
      <w:bookmarkStart w:id="489" w:name="_Toc185248585"/>
      <w:bookmarkStart w:id="490" w:name="_Toc185248586"/>
      <w:bookmarkStart w:id="491" w:name="_Toc185248587"/>
      <w:bookmarkStart w:id="492" w:name="_Toc125348035"/>
      <w:bookmarkStart w:id="493" w:name="_Toc195098964"/>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Communication with Khronos</w:t>
      </w:r>
      <w:bookmarkEnd w:id="493"/>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494" w:name="_Toc195098965"/>
      <w:r w:rsidRPr="0028729E">
        <w:t>Overview</w:t>
      </w:r>
      <w:bookmarkEnd w:id="494"/>
    </w:p>
    <w:p w14:paraId="26E2071C" w14:textId="7532235B"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83"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w:t>
      </w:r>
      <w:proofErr w:type="spellStart"/>
      <w:r w:rsidRPr="005529B1">
        <w:rPr>
          <w:rFonts w:ascii="Calibri" w:eastAsia="Times New Roman" w:hAnsi="Calibri" w:cs="Calibri"/>
          <w:sz w:val="22"/>
          <w:szCs w:val="22"/>
          <w:lang w:val="en-GB" w:eastAsia="de-DE"/>
        </w:rPr>
        <w:t>glTF</w:t>
      </w:r>
      <w:proofErr w:type="spellEnd"/>
      <w:r w:rsidRPr="005529B1">
        <w:rPr>
          <w:rFonts w:ascii="Calibri" w:eastAsia="Times New Roman" w:hAnsi="Calibri" w:cs="Calibri"/>
          <w:sz w:val="22"/>
          <w:szCs w:val="22"/>
          <w:lang w:val="en-GB" w:eastAsia="de-DE"/>
        </w:rPr>
        <w:t xml:space="preserve"> participants. Khronos and graphics experts meet in Khronos meetings, but also at developer and research conferences such as GDC and </w:t>
      </w:r>
      <w:proofErr w:type="spellStart"/>
      <w:r w:rsidRPr="005529B1">
        <w:rPr>
          <w:rFonts w:ascii="Calibri" w:eastAsia="Times New Roman" w:hAnsi="Calibri" w:cs="Calibri"/>
          <w:sz w:val="22"/>
          <w:szCs w:val="22"/>
          <w:lang w:val="en-GB" w:eastAsia="de-DE"/>
        </w:rPr>
        <w:t>Siggraph</w:t>
      </w:r>
      <w:proofErr w:type="spellEnd"/>
      <w:r w:rsidRPr="005529B1">
        <w:rPr>
          <w:rFonts w:ascii="Calibri" w:eastAsia="Times New Roman" w:hAnsi="Calibri" w:cs="Calibri"/>
          <w:sz w:val="22"/>
          <w:szCs w:val="22"/>
          <w:lang w:val="en-GB" w:eastAsia="de-DE"/>
        </w:rPr>
        <w:t xml:space="preserve">. For meetings, please refer to </w:t>
      </w:r>
      <w:hyperlink r:id="rId84"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0345825E" w14:textId="3AEBBFD0" w:rsidR="00626E08" w:rsidRDefault="00634ECB" w:rsidP="00626E08">
      <w:pPr>
        <w:pStyle w:val="Heading2"/>
        <w:keepLines w:val="0"/>
        <w:widowControl/>
        <w:numPr>
          <w:ilvl w:val="1"/>
          <w:numId w:val="1"/>
        </w:numPr>
        <w:autoSpaceDE/>
        <w:autoSpaceDN/>
        <w:spacing w:before="240" w:after="60"/>
        <w:jc w:val="both"/>
      </w:pPr>
      <w:bookmarkStart w:id="495" w:name="_Toc195098966"/>
      <w:r>
        <w:t>Communication prior to</w:t>
      </w:r>
      <w:r w:rsidR="00025981">
        <w:t xml:space="preserve"> MPEG#1</w:t>
      </w:r>
      <w:r w:rsidR="004D5A86">
        <w:t>4</w:t>
      </w:r>
      <w:r w:rsidR="00ED5AA8">
        <w:t>6</w:t>
      </w:r>
      <w:bookmarkEnd w:id="495"/>
    </w:p>
    <w:p w14:paraId="2C8C6E86" w14:textId="51966EF8" w:rsidR="00626E08" w:rsidRPr="00626E08" w:rsidRDefault="00626E08" w:rsidP="00626E08">
      <w:pPr>
        <w:pStyle w:val="Heading3"/>
      </w:pPr>
      <w:bookmarkStart w:id="496" w:name="_Toc195098967"/>
      <w:r>
        <w:t>MPEG#133</w:t>
      </w:r>
      <w:bookmarkEnd w:id="496"/>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08EEDEEC" w:rsidR="0021239A" w:rsidRDefault="0021239A" w:rsidP="003F7762">
            <w:pPr>
              <w:jc w:val="center"/>
              <w:rPr>
                <w:rFonts w:eastAsia="Times New Roman"/>
                <w:sz w:val="20"/>
                <w:szCs w:val="20"/>
              </w:rPr>
            </w:pPr>
            <w:hyperlink r:id="rId85" w:history="1">
              <w:r>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1CA60E40" w:rsidR="0021239A" w:rsidRDefault="004A5B50" w:rsidP="003F7762">
            <w:pPr>
              <w:jc w:val="center"/>
              <w:rPr>
                <w:sz w:val="20"/>
                <w:szCs w:val="20"/>
              </w:rPr>
            </w:pPr>
            <w:hyperlink r:id="rId86" w:history="1">
              <w:r>
                <w:rPr>
                  <w:rStyle w:val="Hyperlink"/>
                  <w:sz w:val="20"/>
                  <w:szCs w:val="20"/>
                </w:rPr>
                <w:t>MDS20159_WG03_N00180</w:t>
              </w:r>
            </w:hyperlink>
          </w:p>
        </w:tc>
      </w:tr>
    </w:tbl>
    <w:p w14:paraId="25A39405" w14:textId="46B51130" w:rsidR="00626E08" w:rsidRDefault="00626E08" w:rsidP="00626E08">
      <w:pPr>
        <w:pStyle w:val="Heading3"/>
      </w:pPr>
      <w:bookmarkStart w:id="497" w:name="_Toc195098968"/>
      <w:r>
        <w:lastRenderedPageBreak/>
        <w:t>MPEG#135</w:t>
      </w:r>
      <w:bookmarkEnd w:id="497"/>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4B72E00B" w:rsidR="0021239A" w:rsidRDefault="0021239A">
            <w:pPr>
              <w:jc w:val="center"/>
              <w:rPr>
                <w:rFonts w:ascii="Arial" w:eastAsia="Times New Roman" w:hAnsi="Arial"/>
                <w:sz w:val="20"/>
                <w:szCs w:val="20"/>
              </w:rPr>
            </w:pPr>
            <w:hyperlink r:id="rId87" w:history="1">
              <w:r>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41251A33" w:rsidR="0021239A" w:rsidRDefault="004A5B50">
            <w:pPr>
              <w:jc w:val="center"/>
              <w:rPr>
                <w:rFonts w:ascii="Arial" w:hAnsi="Arial"/>
                <w:sz w:val="20"/>
                <w:szCs w:val="20"/>
              </w:rPr>
            </w:pPr>
            <w:hyperlink r:id="rId88" w:history="1">
              <w:r>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498" w:name="_Toc195098969"/>
      <w:r>
        <w:t>MPEG#136</w:t>
      </w:r>
      <w:bookmarkEnd w:id="498"/>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6F03DBC1" w:rsidR="0021239A" w:rsidRDefault="0021239A">
            <w:pPr>
              <w:jc w:val="center"/>
              <w:rPr>
                <w:rFonts w:ascii="Arial" w:eastAsia="Times New Roman" w:hAnsi="Arial"/>
                <w:sz w:val="20"/>
                <w:szCs w:val="20"/>
              </w:rPr>
            </w:pPr>
            <w:hyperlink r:id="rId89" w:history="1">
              <w:r>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8375997" w:rsidR="0021239A" w:rsidRDefault="004A5B50">
            <w:pPr>
              <w:jc w:val="center"/>
              <w:rPr>
                <w:rFonts w:ascii="Arial" w:hAnsi="Arial"/>
                <w:sz w:val="20"/>
                <w:szCs w:val="20"/>
              </w:rPr>
            </w:pPr>
            <w:hyperlink r:id="rId90" w:history="1">
              <w:r>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499" w:name="_Toc195098970"/>
      <w:r>
        <w:t>MPEG#137</w:t>
      </w:r>
      <w:bookmarkEnd w:id="499"/>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D012582" w:rsidR="0021239A" w:rsidRDefault="0021239A">
            <w:pPr>
              <w:jc w:val="center"/>
              <w:rPr>
                <w:rFonts w:ascii="Arial" w:eastAsia="Times New Roman" w:hAnsi="Arial"/>
                <w:sz w:val="20"/>
                <w:szCs w:val="20"/>
              </w:rPr>
            </w:pPr>
            <w:hyperlink r:id="rId91" w:history="1">
              <w:r>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5EDF26AD" w:rsidR="0021239A" w:rsidRDefault="004A5B50">
            <w:pPr>
              <w:jc w:val="center"/>
              <w:rPr>
                <w:rFonts w:ascii="Arial" w:hAnsi="Arial"/>
                <w:sz w:val="20"/>
                <w:szCs w:val="20"/>
              </w:rPr>
            </w:pPr>
            <w:hyperlink r:id="rId92" w:history="1">
              <w:r>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500" w:name="OLE_LINK1"/>
      <w:bookmarkStart w:id="501" w:name="_Toc195098971"/>
      <w:r>
        <w:t>MPEG#138</w:t>
      </w:r>
      <w:bookmarkEnd w:id="501"/>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500"/>
          <w:p w14:paraId="247115B6" w14:textId="513A0638"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29EB2B" w:rsidR="00626E08" w:rsidRDefault="004A5B50">
            <w:pPr>
              <w:jc w:val="center"/>
              <w:rPr>
                <w:rFonts w:ascii="Arial" w:hAnsi="Arial"/>
                <w:sz w:val="20"/>
                <w:szCs w:val="20"/>
              </w:rPr>
            </w:pPr>
            <w:hyperlink r:id="rId93" w:history="1">
              <w:r>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2DFEF5CF" w:rsidR="00626E08" w:rsidRPr="00626E08" w:rsidRDefault="00626E08">
            <w:pPr>
              <w:jc w:val="center"/>
              <w:rPr>
                <w:rFonts w:ascii="Arial" w:hAnsi="Arial"/>
                <w:sz w:val="20"/>
                <w:szCs w:val="20"/>
              </w:rPr>
            </w:pPr>
            <w:hyperlink r:id="rId94" w:history="1">
              <w:r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 xml:space="preserve">Liaison statement to Khronos on mesh attributes in </w:t>
            </w:r>
            <w:proofErr w:type="spellStart"/>
            <w:r>
              <w:rPr>
                <w:rFonts w:ascii="Arial" w:hAnsi="Arial"/>
                <w:sz w:val="20"/>
                <w:szCs w:val="20"/>
              </w:rPr>
              <w:t>glTF</w:t>
            </w:r>
            <w:proofErr w:type="spellEnd"/>
            <w:r>
              <w:rPr>
                <w:rFonts w:ascii="Arial" w:hAnsi="Arial"/>
                <w:sz w:val="20"/>
                <w:szCs w:val="20"/>
              </w:rPr>
              <w:t xml:space="preserve">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201F11B2" w:rsidR="00626E08" w:rsidRDefault="004A5B50">
            <w:pPr>
              <w:jc w:val="center"/>
              <w:rPr>
                <w:rFonts w:ascii="Arial" w:hAnsi="Arial"/>
                <w:sz w:val="20"/>
                <w:szCs w:val="20"/>
              </w:rPr>
            </w:pPr>
            <w:hyperlink r:id="rId95" w:history="1">
              <w:r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502" w:name="_Toc195098972"/>
      <w:r>
        <w:t>MPEG#139</w:t>
      </w:r>
      <w:bookmarkEnd w:id="502"/>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295A7B30" w:rsidR="004D5A86" w:rsidRDefault="004D5A86" w:rsidP="003F7762">
            <w:pPr>
              <w:jc w:val="center"/>
              <w:rPr>
                <w:rFonts w:ascii="Arial" w:eastAsia="Times New Roman" w:hAnsi="Arial"/>
                <w:sz w:val="20"/>
                <w:szCs w:val="20"/>
              </w:rPr>
            </w:pPr>
            <w:hyperlink r:id="rId96" w:history="1">
              <w:r>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7453ED8A" w:rsidR="004D5A86" w:rsidRDefault="004A5B50" w:rsidP="003F7762">
            <w:pPr>
              <w:jc w:val="center"/>
              <w:rPr>
                <w:rFonts w:ascii="Arial" w:hAnsi="Arial"/>
                <w:sz w:val="20"/>
                <w:szCs w:val="20"/>
              </w:rPr>
            </w:pPr>
            <w:hyperlink r:id="rId97" w:history="1">
              <w:r>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153E9D9C" w:rsidR="004D5A86" w:rsidRDefault="004D5A86">
            <w:pPr>
              <w:jc w:val="center"/>
              <w:rPr>
                <w:rFonts w:ascii="Arial" w:eastAsia="Times New Roman" w:hAnsi="Arial"/>
                <w:sz w:val="20"/>
                <w:szCs w:val="20"/>
              </w:rPr>
            </w:pPr>
            <w:hyperlink r:id="rId98" w:history="1">
              <w:r>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5F0117EA" w:rsidR="004D5A86" w:rsidRDefault="004A5B50">
            <w:pPr>
              <w:jc w:val="center"/>
              <w:rPr>
                <w:rFonts w:ascii="Arial" w:hAnsi="Arial"/>
                <w:sz w:val="20"/>
                <w:szCs w:val="20"/>
              </w:rPr>
            </w:pPr>
            <w:hyperlink r:id="rId99" w:history="1">
              <w:r>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503" w:name="_Toc195098973"/>
      <w:r>
        <w:t>MPEG#1</w:t>
      </w:r>
      <w:r w:rsidR="004D5A86">
        <w:t>40</w:t>
      </w:r>
      <w:bookmarkEnd w:id="503"/>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26A04D96" w:rsidR="005F4B08" w:rsidRDefault="005F4B08">
            <w:pPr>
              <w:jc w:val="center"/>
              <w:rPr>
                <w:rFonts w:ascii="Arial" w:eastAsia="Times New Roman" w:hAnsi="Arial" w:cs="Arial"/>
                <w:sz w:val="20"/>
                <w:szCs w:val="20"/>
              </w:rPr>
            </w:pPr>
            <w:hyperlink r:id="rId100" w:history="1">
              <w:r>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4F93674F" w:rsidR="005F4B08" w:rsidRDefault="005F4B08">
            <w:pPr>
              <w:jc w:val="center"/>
              <w:rPr>
                <w:rFonts w:ascii="Arial" w:hAnsi="Arial" w:cs="Arial"/>
                <w:sz w:val="20"/>
                <w:szCs w:val="20"/>
              </w:rPr>
            </w:pPr>
            <w:hyperlink r:id="rId101" w:history="1">
              <w:r>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43B5922B" w:rsidR="005F4B08" w:rsidRPr="005F4B08" w:rsidRDefault="005F4B08">
            <w:pPr>
              <w:jc w:val="center"/>
              <w:rPr>
                <w:rFonts w:ascii="Arial" w:hAnsi="Arial" w:cs="Arial"/>
                <w:sz w:val="20"/>
                <w:szCs w:val="20"/>
              </w:rPr>
            </w:pPr>
            <w:hyperlink r:id="rId102" w:history="1">
              <w:r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715A7005" w:rsidR="005F4B08" w:rsidRDefault="005F4B08">
            <w:pPr>
              <w:jc w:val="center"/>
              <w:rPr>
                <w:rFonts w:ascii="Arial" w:hAnsi="Arial" w:cs="Arial"/>
                <w:sz w:val="20"/>
                <w:szCs w:val="20"/>
              </w:rPr>
            </w:pPr>
            <w:hyperlink r:id="rId103" w:history="1">
              <w:r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4E5B0045" w:rsidR="005F4B08" w:rsidRDefault="005F4B08">
            <w:pPr>
              <w:jc w:val="center"/>
              <w:rPr>
                <w:rFonts w:ascii="Arial" w:hAnsi="Arial" w:cs="Arial"/>
                <w:sz w:val="20"/>
                <w:szCs w:val="20"/>
              </w:rPr>
            </w:pPr>
            <w:hyperlink r:id="rId104" w:history="1">
              <w:r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8BBDF9E" w:rsidR="005F4B08" w:rsidRDefault="005F4B08">
            <w:pPr>
              <w:jc w:val="center"/>
              <w:rPr>
                <w:rFonts w:ascii="Arial" w:hAnsi="Arial" w:cs="Arial"/>
                <w:sz w:val="20"/>
                <w:szCs w:val="20"/>
              </w:rPr>
            </w:pPr>
            <w:hyperlink r:id="rId105" w:history="1">
              <w:r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bookmarkStart w:id="504" w:name="_Toc195098974"/>
      <w:r>
        <w:lastRenderedPageBreak/>
        <w:t>MPEG#141</w:t>
      </w:r>
      <w:bookmarkEnd w:id="504"/>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2"/>
        <w:gridCol w:w="553"/>
        <w:gridCol w:w="691"/>
        <w:gridCol w:w="750"/>
        <w:gridCol w:w="819"/>
        <w:gridCol w:w="779"/>
        <w:gridCol w:w="937"/>
        <w:gridCol w:w="739"/>
        <w:gridCol w:w="2790"/>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61F4CA11" w:rsidR="00FB455D" w:rsidRDefault="00FB455D">
            <w:pPr>
              <w:jc w:val="center"/>
              <w:rPr>
                <w:rFonts w:ascii="Arial" w:hAnsi="Arial" w:cs="Arial"/>
                <w:sz w:val="20"/>
                <w:szCs w:val="20"/>
              </w:rPr>
            </w:pPr>
            <w:hyperlink r:id="rId106" w:history="1">
              <w:r>
                <w:rPr>
                  <w:rStyle w:val="Hyperlink"/>
                  <w:rFonts w:ascii="Arial" w:hAnsi="Arial" w:cs="Arial"/>
                  <w:sz w:val="20"/>
                  <w:szCs w:val="20"/>
                </w:rPr>
                <w:t>MDS Number</w:t>
              </w:r>
            </w:hyperlink>
          </w:p>
        </w:tc>
        <w:tc>
          <w:tcPr>
            <w:tcW w:w="750" w:type="dxa"/>
            <w:shd w:val="clear" w:color="auto" w:fill="CCCCCC"/>
            <w:vAlign w:val="center"/>
            <w:hideMark/>
          </w:tcPr>
          <w:p w14:paraId="6C492E8E" w14:textId="11E74A13" w:rsidR="00FB455D" w:rsidRDefault="00FB455D">
            <w:pPr>
              <w:jc w:val="center"/>
              <w:rPr>
                <w:rFonts w:ascii="Arial" w:hAnsi="Arial" w:cs="Arial"/>
                <w:sz w:val="20"/>
                <w:szCs w:val="20"/>
              </w:rPr>
            </w:pPr>
            <w:hyperlink r:id="rId107" w:history="1">
              <w:r>
                <w:rPr>
                  <w:rStyle w:val="Hyperlink"/>
                  <w:rFonts w:ascii="Arial" w:hAnsi="Arial" w:cs="Arial"/>
                  <w:sz w:val="20"/>
                  <w:szCs w:val="20"/>
                </w:rPr>
                <w:t>Group</w:t>
              </w:r>
            </w:hyperlink>
          </w:p>
        </w:tc>
        <w:tc>
          <w:tcPr>
            <w:tcW w:w="750" w:type="dxa"/>
            <w:shd w:val="clear" w:color="auto" w:fill="CCCCCC"/>
            <w:vAlign w:val="center"/>
            <w:hideMark/>
          </w:tcPr>
          <w:p w14:paraId="4E8BE5BC" w14:textId="477631DF" w:rsidR="00FB455D" w:rsidRDefault="00FB455D">
            <w:pPr>
              <w:jc w:val="center"/>
              <w:rPr>
                <w:rFonts w:ascii="Arial" w:hAnsi="Arial" w:cs="Arial"/>
                <w:sz w:val="20"/>
                <w:szCs w:val="20"/>
              </w:rPr>
            </w:pPr>
            <w:hyperlink r:id="rId108" w:history="1">
              <w:r>
                <w:rPr>
                  <w:rStyle w:val="Hyperlink"/>
                  <w:rFonts w:ascii="Arial" w:hAnsi="Arial" w:cs="Arial"/>
                  <w:sz w:val="20"/>
                  <w:szCs w:val="20"/>
                </w:rPr>
                <w:t>G-Number</w:t>
              </w:r>
            </w:hyperlink>
          </w:p>
        </w:tc>
        <w:tc>
          <w:tcPr>
            <w:tcW w:w="1050" w:type="dxa"/>
            <w:shd w:val="clear" w:color="auto" w:fill="CCCCCC"/>
            <w:vAlign w:val="center"/>
            <w:hideMark/>
          </w:tcPr>
          <w:p w14:paraId="67F949B7" w14:textId="47441BE6" w:rsidR="00FB455D" w:rsidRDefault="00FB455D">
            <w:pPr>
              <w:jc w:val="center"/>
              <w:rPr>
                <w:rFonts w:ascii="Arial" w:hAnsi="Arial" w:cs="Arial"/>
                <w:sz w:val="20"/>
                <w:szCs w:val="20"/>
              </w:rPr>
            </w:pPr>
            <w:hyperlink r:id="rId109" w:history="1">
              <w:r>
                <w:rPr>
                  <w:rStyle w:val="Hyperlink"/>
                  <w:rFonts w:ascii="Arial" w:hAnsi="Arial" w:cs="Arial"/>
                  <w:sz w:val="20"/>
                  <w:szCs w:val="20"/>
                </w:rPr>
                <w:t>Created</w:t>
              </w:r>
            </w:hyperlink>
          </w:p>
        </w:tc>
        <w:tc>
          <w:tcPr>
            <w:tcW w:w="1050" w:type="dxa"/>
            <w:shd w:val="clear" w:color="auto" w:fill="CCCCCC"/>
            <w:vAlign w:val="center"/>
            <w:hideMark/>
          </w:tcPr>
          <w:p w14:paraId="618DEB50" w14:textId="64F3BAC1" w:rsidR="00FB455D" w:rsidRDefault="00FB455D">
            <w:pPr>
              <w:jc w:val="center"/>
              <w:rPr>
                <w:rFonts w:ascii="Arial" w:hAnsi="Arial" w:cs="Arial"/>
                <w:sz w:val="20"/>
                <w:szCs w:val="20"/>
              </w:rPr>
            </w:pPr>
            <w:hyperlink r:id="rId110" w:history="1">
              <w:r>
                <w:rPr>
                  <w:rStyle w:val="Hyperlink"/>
                  <w:rFonts w:ascii="Arial" w:hAnsi="Arial" w:cs="Arial"/>
                  <w:sz w:val="20"/>
                  <w:szCs w:val="20"/>
                </w:rPr>
                <w:t>Uploaded</w:t>
              </w:r>
            </w:hyperlink>
          </w:p>
        </w:tc>
        <w:tc>
          <w:tcPr>
            <w:tcW w:w="1500" w:type="dxa"/>
            <w:shd w:val="clear" w:color="auto" w:fill="CCCCCC"/>
            <w:vAlign w:val="center"/>
            <w:hideMark/>
          </w:tcPr>
          <w:p w14:paraId="1C89433E" w14:textId="2A6CCDB9" w:rsidR="00FB455D" w:rsidRDefault="00FB455D">
            <w:pPr>
              <w:rPr>
                <w:rFonts w:ascii="Arial" w:hAnsi="Arial" w:cs="Arial"/>
                <w:sz w:val="20"/>
                <w:szCs w:val="20"/>
              </w:rPr>
            </w:pPr>
            <w:hyperlink r:id="rId111" w:history="1">
              <w:r>
                <w:rPr>
                  <w:rStyle w:val="Hyperlink"/>
                  <w:rFonts w:ascii="Arial" w:hAnsi="Arial" w:cs="Arial"/>
                  <w:sz w:val="20"/>
                  <w:szCs w:val="20"/>
                </w:rPr>
                <w:t>Standard</w:t>
              </w:r>
            </w:hyperlink>
          </w:p>
        </w:tc>
        <w:tc>
          <w:tcPr>
            <w:tcW w:w="6000" w:type="dxa"/>
            <w:shd w:val="clear" w:color="auto" w:fill="CCCCCC"/>
            <w:vAlign w:val="center"/>
            <w:hideMark/>
          </w:tcPr>
          <w:p w14:paraId="58E55992" w14:textId="114A9DBA" w:rsidR="00FB455D" w:rsidRDefault="00FB455D">
            <w:pPr>
              <w:jc w:val="center"/>
              <w:rPr>
                <w:rFonts w:ascii="Arial" w:hAnsi="Arial" w:cs="Arial"/>
                <w:sz w:val="20"/>
                <w:szCs w:val="20"/>
              </w:rPr>
            </w:pPr>
            <w:hyperlink r:id="rId112" w:history="1">
              <w:r>
                <w:rPr>
                  <w:rStyle w:val="Hyperlink"/>
                  <w:rFonts w:ascii="Arial" w:hAnsi="Arial" w:cs="Arial"/>
                  <w:sz w:val="20"/>
                  <w:szCs w:val="20"/>
                </w:rPr>
                <w:t>Title</w:t>
              </w:r>
            </w:hyperlink>
          </w:p>
        </w:tc>
        <w:tc>
          <w:tcPr>
            <w:tcW w:w="0" w:type="auto"/>
            <w:shd w:val="clear" w:color="auto" w:fill="CCCCCC"/>
            <w:vAlign w:val="center"/>
            <w:hideMark/>
          </w:tcPr>
          <w:p w14:paraId="71AA0AC8" w14:textId="4EC55FDF" w:rsidR="00FB455D" w:rsidRDefault="00FB455D">
            <w:pPr>
              <w:jc w:val="center"/>
              <w:rPr>
                <w:rFonts w:ascii="Arial" w:hAnsi="Arial" w:cs="Arial"/>
                <w:sz w:val="20"/>
                <w:szCs w:val="20"/>
              </w:rPr>
            </w:pPr>
            <w:hyperlink r:id="rId113" w:history="1">
              <w:r>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35"/>
              <w:gridCol w:w="480"/>
            </w:tblGrid>
            <w:tr w:rsidR="00FB455D" w14:paraId="2D1AC4F3" w14:textId="77777777">
              <w:trPr>
                <w:tblCellSpacing w:w="15" w:type="dxa"/>
                <w:jc w:val="center"/>
              </w:trPr>
              <w:tc>
                <w:tcPr>
                  <w:tcW w:w="4750" w:type="pct"/>
                  <w:vAlign w:val="center"/>
                  <w:hideMark/>
                </w:tcPr>
                <w:p w14:paraId="236C8535" w14:textId="4A00C9F0" w:rsidR="00FB455D" w:rsidRDefault="00FB455D">
                  <w:pPr>
                    <w:rPr>
                      <w:rFonts w:ascii="Arial" w:hAnsi="Arial" w:cs="Arial"/>
                      <w:sz w:val="20"/>
                      <w:szCs w:val="20"/>
                    </w:rPr>
                  </w:pPr>
                  <w:hyperlink r:id="rId114" w:history="1">
                    <w:r>
                      <w:rPr>
                        <w:rStyle w:val="Hyperlink"/>
                        <w:rFonts w:ascii="Arial" w:hAnsi="Arial" w:cs="Arial"/>
                        <w:sz w:val="20"/>
                        <w:szCs w:val="20"/>
                      </w:rPr>
                      <w:t>Download</w:t>
                    </w:r>
                    <w:r>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14"/>
                                  </pic:cNvPr>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62240132" w:rsidR="00FB455D" w:rsidRDefault="00FB455D">
                  <w:pPr>
                    <w:jc w:val="right"/>
                    <w:rPr>
                      <w:rFonts w:ascii="Arial" w:hAnsi="Arial" w:cs="Arial"/>
                      <w:sz w:val="20"/>
                      <w:szCs w:val="20"/>
                    </w:rPr>
                  </w:pPr>
                  <w:r>
                    <w:rPr>
                      <w:rFonts w:ascii="Arial" w:hAnsi="Arial" w:cs="Arial"/>
                      <w:sz w:val="20"/>
                      <w:szCs w:val="20"/>
                    </w:rPr>
                    <w:object w:dxaOrig="1440" w:dyaOrig="1440"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25pt;height:18pt" o:ole="">
                        <v:imagedata r:id="rId116" o:title=""/>
                      </v:shape>
                      <w:control r:id="rId117" w:name="DefaultOcxName" w:shapeid="_x0000_i1032"/>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5F236F9D" w:rsidR="00FB455D" w:rsidRDefault="00FB455D">
            <w:pPr>
              <w:jc w:val="center"/>
              <w:rPr>
                <w:rFonts w:ascii="Arial" w:hAnsi="Arial" w:cs="Arial"/>
                <w:sz w:val="20"/>
                <w:szCs w:val="20"/>
              </w:rPr>
            </w:pPr>
            <w:hyperlink r:id="rId118" w:history="1">
              <w:r>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81"/>
              <w:gridCol w:w="434"/>
            </w:tblGrid>
            <w:tr w:rsidR="00FB455D" w14:paraId="5E9D397F" w14:textId="77777777">
              <w:trPr>
                <w:tblCellSpacing w:w="15" w:type="dxa"/>
                <w:jc w:val="center"/>
              </w:trPr>
              <w:tc>
                <w:tcPr>
                  <w:tcW w:w="4750" w:type="pct"/>
                  <w:vAlign w:val="center"/>
                  <w:hideMark/>
                </w:tcPr>
                <w:p w14:paraId="00215DDC" w14:textId="0AFFE353" w:rsidR="00FB455D" w:rsidRDefault="00FB455D">
                  <w:pPr>
                    <w:rPr>
                      <w:rFonts w:ascii="Arial" w:hAnsi="Arial" w:cs="Arial"/>
                      <w:sz w:val="20"/>
                      <w:szCs w:val="20"/>
                    </w:rPr>
                  </w:pPr>
                  <w:hyperlink r:id="rId119" w:history="1">
                    <w:r>
                      <w:rPr>
                        <w:rStyle w:val="Hyperlink"/>
                        <w:rFonts w:ascii="Arial" w:hAnsi="Arial" w:cs="Arial"/>
                        <w:sz w:val="20"/>
                        <w:szCs w:val="20"/>
                      </w:rPr>
                      <w:t>MDS22293_WG03_N00769</w:t>
                    </w:r>
                  </w:hyperlink>
                </w:p>
              </w:tc>
              <w:tc>
                <w:tcPr>
                  <w:tcW w:w="250" w:type="pct"/>
                  <w:vAlign w:val="center"/>
                  <w:hideMark/>
                </w:tcPr>
                <w:p w14:paraId="1B1A64E4" w14:textId="0CF4F5C1" w:rsidR="00FB455D" w:rsidRDefault="00FB455D">
                  <w:pPr>
                    <w:jc w:val="right"/>
                    <w:rPr>
                      <w:rFonts w:ascii="Arial" w:hAnsi="Arial" w:cs="Arial"/>
                      <w:sz w:val="20"/>
                      <w:szCs w:val="20"/>
                    </w:rPr>
                  </w:pPr>
                  <w:r>
                    <w:rPr>
                      <w:rFonts w:ascii="Arial" w:hAnsi="Arial" w:cs="Arial"/>
                      <w:sz w:val="20"/>
                      <w:szCs w:val="20"/>
                    </w:rPr>
                    <w:object w:dxaOrig="1440" w:dyaOrig="1440" w14:anchorId="5C02938A">
                      <v:shape id="_x0000_i1035" type="#_x0000_t75" style="width:20.25pt;height:18pt" o:ole="">
                        <v:imagedata r:id="rId116" o:title=""/>
                      </v:shape>
                      <w:control r:id="rId120" w:name="DefaultOcxName1" w:shapeid="_x0000_i1035"/>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1B4EC943" w:rsidR="00FB455D" w:rsidRDefault="00FB455D">
            <w:pPr>
              <w:jc w:val="center"/>
              <w:rPr>
                <w:rFonts w:ascii="Arial" w:hAnsi="Arial" w:cs="Arial"/>
                <w:sz w:val="20"/>
                <w:szCs w:val="20"/>
              </w:rPr>
            </w:pPr>
            <w:hyperlink r:id="rId121" w:history="1">
              <w:r>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687232EB" w:rsidR="00FB455D" w:rsidRDefault="00FB455D">
                  <w:pPr>
                    <w:rPr>
                      <w:rFonts w:ascii="Arial" w:hAnsi="Arial" w:cs="Arial"/>
                      <w:sz w:val="20"/>
                      <w:szCs w:val="20"/>
                    </w:rPr>
                  </w:pPr>
                  <w:hyperlink r:id="rId122" w:history="1">
                    <w:r>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0D6E9C7D" w:rsidR="005F4B08" w:rsidRDefault="005F4B08" w:rsidP="00C968EC">
      <w:pPr>
        <w:pStyle w:val="Heading3"/>
      </w:pPr>
      <w:bookmarkStart w:id="505" w:name="_Toc195098975"/>
      <w:r>
        <w:t>MPEG#14</w:t>
      </w:r>
      <w:r w:rsidR="002A3FB8">
        <w:t>2</w:t>
      </w:r>
      <w:bookmarkEnd w:id="505"/>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22"/>
        <w:gridCol w:w="387"/>
        <w:gridCol w:w="586"/>
        <w:gridCol w:w="796"/>
        <w:gridCol w:w="796"/>
        <w:gridCol w:w="680"/>
        <w:gridCol w:w="1006"/>
        <w:gridCol w:w="785"/>
        <w:gridCol w:w="296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3FBDB498" w:rsidR="00FB455D" w:rsidRDefault="00FB455D">
            <w:pPr>
              <w:jc w:val="center"/>
              <w:rPr>
                <w:rFonts w:ascii="Arial" w:hAnsi="Arial" w:cs="Arial"/>
                <w:sz w:val="20"/>
                <w:szCs w:val="20"/>
              </w:rPr>
            </w:pPr>
            <w:hyperlink r:id="rId123" w:history="1">
              <w:r>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8"/>
              <w:gridCol w:w="369"/>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28B11942" w:rsidR="00FB455D" w:rsidRDefault="00FB455D">
            <w:pPr>
              <w:jc w:val="center"/>
              <w:rPr>
                <w:rFonts w:ascii="Arial" w:hAnsi="Arial" w:cs="Arial"/>
                <w:sz w:val="20"/>
                <w:szCs w:val="20"/>
              </w:rPr>
            </w:pPr>
            <w:hyperlink r:id="rId125" w:history="1">
              <w:r>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29"/>
              <w:gridCol w:w="458"/>
            </w:tblGrid>
            <w:tr w:rsidR="00FB455D" w14:paraId="57AFB446" w14:textId="77777777">
              <w:trPr>
                <w:tblCellSpacing w:w="15" w:type="dxa"/>
                <w:jc w:val="center"/>
              </w:trPr>
              <w:tc>
                <w:tcPr>
                  <w:tcW w:w="4750" w:type="pct"/>
                  <w:vAlign w:val="center"/>
                  <w:hideMark/>
                </w:tcPr>
                <w:p w14:paraId="1F09353A" w14:textId="284F9805" w:rsidR="00FB455D" w:rsidRDefault="00FB455D">
                  <w:pPr>
                    <w:rPr>
                      <w:rFonts w:ascii="Arial" w:hAnsi="Arial" w:cs="Arial"/>
                      <w:sz w:val="20"/>
                      <w:szCs w:val="20"/>
                    </w:rPr>
                  </w:pPr>
                  <w:hyperlink r:id="rId126" w:history="1">
                    <w:r>
                      <w:rPr>
                        <w:rStyle w:val="Hyperlink"/>
                        <w:rFonts w:ascii="Arial" w:hAnsi="Arial" w:cs="Arial"/>
                        <w:sz w:val="20"/>
                        <w:szCs w:val="20"/>
                      </w:rPr>
                      <w:t>MDS22647_WG03_N00904</w:t>
                    </w:r>
                  </w:hyperlink>
                </w:p>
              </w:tc>
              <w:tc>
                <w:tcPr>
                  <w:tcW w:w="250" w:type="pct"/>
                  <w:vAlign w:val="center"/>
                  <w:hideMark/>
                </w:tcPr>
                <w:p w14:paraId="3F4BBD73" w14:textId="0EC2DB6B" w:rsidR="00FB455D" w:rsidRDefault="00FB455D">
                  <w:pPr>
                    <w:jc w:val="right"/>
                    <w:rPr>
                      <w:rFonts w:ascii="Arial" w:hAnsi="Arial" w:cs="Arial"/>
                      <w:sz w:val="20"/>
                      <w:szCs w:val="20"/>
                    </w:rPr>
                  </w:pPr>
                  <w:r>
                    <w:rPr>
                      <w:rFonts w:ascii="Arial" w:hAnsi="Arial" w:cs="Arial"/>
                      <w:sz w:val="20"/>
                      <w:szCs w:val="20"/>
                    </w:rPr>
                    <w:object w:dxaOrig="1440" w:dyaOrig="1440" w14:anchorId="0BEEB91C">
                      <v:shape id="_x0000_i1038" type="#_x0000_t75" style="width:20.25pt;height:18pt" o:ole="">
                        <v:imagedata r:id="rId116" o:title=""/>
                      </v:shape>
                      <w:control r:id="rId127" w:name="DefaultOcxName2" w:shapeid="_x0000_i1038"/>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410ADF2D" w:rsidR="00FB455D" w:rsidRDefault="00FB455D">
            <w:pPr>
              <w:jc w:val="center"/>
              <w:rPr>
                <w:rFonts w:ascii="Arial" w:hAnsi="Arial" w:cs="Arial"/>
                <w:sz w:val="20"/>
                <w:szCs w:val="20"/>
              </w:rPr>
            </w:pPr>
            <w:hyperlink r:id="rId128" w:history="1">
              <w:r>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172E32E" w:rsidR="00FB455D" w:rsidRDefault="00FB455D">
                  <w:pPr>
                    <w:rPr>
                      <w:rFonts w:ascii="Arial" w:hAnsi="Arial" w:cs="Arial"/>
                      <w:sz w:val="20"/>
                      <w:szCs w:val="20"/>
                    </w:rPr>
                  </w:pPr>
                  <w:hyperlink r:id="rId129" w:history="1">
                    <w:r>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59A10027" w:rsidR="00FE10F4" w:rsidRDefault="00FE10F4" w:rsidP="00C968EC">
      <w:pPr>
        <w:pStyle w:val="Heading3"/>
      </w:pPr>
      <w:bookmarkStart w:id="506" w:name="_Toc195098976"/>
      <w:r>
        <w:t>MPEG#143</w:t>
      </w:r>
      <w:bookmarkEnd w:id="506"/>
    </w:p>
    <w:p w14:paraId="492985C3" w14:textId="26FCC02A" w:rsidR="00FE10F4" w:rsidRDefault="00FE10F4" w:rsidP="00FE10F4">
      <w:r>
        <w:t>No communication, but MPEG was invited by Khronos to a meetup that was finally scheduled on July 13, 2023.</w:t>
      </w:r>
    </w:p>
    <w:p w14:paraId="58FD7091" w14:textId="77777777" w:rsidR="00FE10F4" w:rsidRDefault="00FE10F4" w:rsidP="00FE10F4"/>
    <w:p w14:paraId="0DD445A4" w14:textId="024468C7" w:rsidR="00FE10F4" w:rsidRDefault="00FE10F4" w:rsidP="00FE10F4">
      <w:pPr>
        <w:rPr>
          <w:rFonts w:ascii="Calibri" w:hAnsi="Calibri" w:cs="Calibri"/>
        </w:rPr>
      </w:pPr>
      <w:r>
        <w:t xml:space="preserve">Details of the event are here: </w:t>
      </w:r>
      <w:hyperlink r:id="rId130" w:history="1">
        <w:r>
          <w:rPr>
            <w:rStyle w:val="Hyperlink"/>
          </w:rPr>
          <w:t>https://www.khronos.org/events/gltf-meetup-July2023</w:t>
        </w:r>
      </w:hyperlink>
    </w:p>
    <w:p w14:paraId="23806BB0" w14:textId="286860CC"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lastRenderedPageBreak/>
        <w:t xml:space="preserve">Public Slides in pdf: </w:t>
      </w:r>
      <w:hyperlink r:id="rId131" w:history="1">
        <w:proofErr w:type="spellStart"/>
        <w:r>
          <w:rPr>
            <w:rStyle w:val="Hyperlink"/>
            <w:rFonts w:ascii="Helvetica" w:eastAsia="Times New Roman" w:hAnsi="Helvetica"/>
            <w:color w:val="0366D6"/>
            <w:sz w:val="23"/>
            <w:szCs w:val="23"/>
          </w:rPr>
          <w:t>glTF</w:t>
        </w:r>
        <w:proofErr w:type="spellEnd"/>
        <w:r>
          <w:rPr>
            <w:rStyle w:val="Hyperlink"/>
            <w:rFonts w:ascii="Helvetica" w:eastAsia="Times New Roman" w:hAnsi="Helvetica"/>
            <w:color w:val="0366D6"/>
            <w:sz w:val="23"/>
            <w:szCs w:val="23"/>
          </w:rPr>
          <w:t xml:space="preserve"> 2.0 Extensions in MPEG and 3GPP - Real time exchange formats for 3D Experiences</w:t>
        </w:r>
      </w:hyperlink>
      <w:r>
        <w:rPr>
          <w:rFonts w:ascii="Helvetica" w:eastAsia="Times New Roman" w:hAnsi="Helvetica"/>
          <w:color w:val="31708F"/>
          <w:sz w:val="23"/>
          <w:szCs w:val="23"/>
        </w:rPr>
        <w:t> </w:t>
      </w:r>
    </w:p>
    <w:p w14:paraId="10B000E1" w14:textId="50DE06CA"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32" w:history="1">
        <w:proofErr w:type="spellStart"/>
        <w:r>
          <w:rPr>
            <w:rStyle w:val="Hyperlink"/>
            <w:rFonts w:ascii="Helvetica" w:eastAsia="Times New Roman" w:hAnsi="Helvetica"/>
            <w:color w:val="0366D6"/>
            <w:sz w:val="23"/>
            <w:szCs w:val="23"/>
          </w:rPr>
          <w:t>glTF</w:t>
        </w:r>
        <w:proofErr w:type="spellEnd"/>
        <w:r>
          <w:rPr>
            <w:rStyle w:val="Hyperlink"/>
            <w:rFonts w:ascii="Helvetica" w:eastAsia="Times New Roman" w:hAnsi="Helvetica"/>
            <w:color w:val="0366D6"/>
            <w:sz w:val="23"/>
            <w:szCs w:val="23"/>
          </w:rPr>
          <w:t xml:space="preserve">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t xml:space="preserve">In addition, Khronos invited to use the presentation and the transcript of the webinar to transfer this into a blog. This effort will happen over the next few </w:t>
      </w:r>
      <w:proofErr w:type="gramStart"/>
      <w:r>
        <w:t>weeks</w:t>
      </w:r>
      <w:proofErr w:type="gramEnd"/>
      <w:r>
        <w:t xml:space="preserve"> and we will share the draft with MPEG colleagues for comments.</w:t>
      </w:r>
    </w:p>
    <w:p w14:paraId="7AEA116A" w14:textId="34EF6CA5" w:rsidR="002B4300" w:rsidRDefault="002B4300" w:rsidP="00C968EC">
      <w:pPr>
        <w:pStyle w:val="Heading3"/>
      </w:pPr>
      <w:bookmarkStart w:id="507" w:name="_Toc195098977"/>
      <w:r>
        <w:t>MPEG#144</w:t>
      </w:r>
      <w:bookmarkEnd w:id="507"/>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7"/>
        <w:gridCol w:w="424"/>
        <w:gridCol w:w="625"/>
        <w:gridCol w:w="851"/>
        <w:gridCol w:w="138"/>
        <w:gridCol w:w="756"/>
        <w:gridCol w:w="1306"/>
        <w:gridCol w:w="827"/>
        <w:gridCol w:w="3016"/>
      </w:tblGrid>
      <w:tr w:rsidR="002B4300" w14:paraId="792F9709" w14:textId="77777777">
        <w:trPr>
          <w:gridAfter w:val="8"/>
          <w:wAfter w:w="7898" w:type="dxa"/>
          <w:tblCellSpacing w:w="15" w:type="dxa"/>
          <w:jc w:val="center"/>
        </w:trPr>
        <w:tc>
          <w:tcPr>
            <w:tcW w:w="0" w:type="auto"/>
            <w:vAlign w:val="center"/>
            <w:hideMark/>
          </w:tcPr>
          <w:p w14:paraId="43784D05" w14:textId="77777777" w:rsidR="002B4300" w:rsidRDefault="002B4300">
            <w:pPr>
              <w:rPr>
                <w:rFonts w:eastAsia="Times New Roman"/>
                <w:sz w:val="20"/>
                <w:szCs w:val="20"/>
              </w:rPr>
            </w:pPr>
          </w:p>
        </w:tc>
      </w:tr>
      <w:tr w:rsidR="002B4300" w14:paraId="2B6446A7" w14:textId="77777777" w:rsidTr="00D25D16">
        <w:trPr>
          <w:tblCellSpacing w:w="15" w:type="dxa"/>
          <w:jc w:val="center"/>
        </w:trPr>
        <w:tc>
          <w:tcPr>
            <w:tcW w:w="1032" w:type="dxa"/>
            <w:shd w:val="clear" w:color="auto" w:fill="E6E6FA"/>
            <w:vAlign w:val="center"/>
            <w:hideMark/>
          </w:tcPr>
          <w:p w14:paraId="31C2311A" w14:textId="456D5A9C" w:rsidR="002B4300" w:rsidRDefault="002B4300">
            <w:pPr>
              <w:jc w:val="center"/>
              <w:rPr>
                <w:rFonts w:ascii="Arial" w:hAnsi="Arial" w:cs="Arial"/>
                <w:sz w:val="20"/>
                <w:szCs w:val="20"/>
              </w:rPr>
            </w:pPr>
            <w:hyperlink r:id="rId133" w:history="1">
              <w:r>
                <w:rPr>
                  <w:rStyle w:val="Hyperlink"/>
                  <w:rFonts w:ascii="Arial" w:hAnsi="Arial" w:cs="Arial"/>
                  <w:sz w:val="20"/>
                  <w:szCs w:val="20"/>
                </w:rPr>
                <w:t>MDS23188</w:t>
              </w:r>
            </w:hyperlink>
          </w:p>
        </w:tc>
        <w:tc>
          <w:tcPr>
            <w:tcW w:w="394" w:type="dxa"/>
            <w:shd w:val="clear" w:color="auto" w:fill="E6E6FA"/>
            <w:vAlign w:val="center"/>
            <w:hideMark/>
          </w:tcPr>
          <w:p w14:paraId="01E27D9A"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E6E6FA"/>
            <w:vAlign w:val="center"/>
            <w:hideMark/>
          </w:tcPr>
          <w:p w14:paraId="68F93789" w14:textId="77777777" w:rsidR="002B4300" w:rsidRDefault="002B4300">
            <w:pPr>
              <w:jc w:val="center"/>
              <w:rPr>
                <w:rFonts w:ascii="Arial" w:hAnsi="Arial" w:cs="Arial"/>
                <w:sz w:val="20"/>
                <w:szCs w:val="20"/>
              </w:rPr>
            </w:pPr>
            <w:r>
              <w:rPr>
                <w:rFonts w:ascii="Arial" w:hAnsi="Arial" w:cs="Arial"/>
                <w:sz w:val="20"/>
                <w:szCs w:val="20"/>
              </w:rPr>
              <w:t>01035</w:t>
            </w:r>
          </w:p>
        </w:tc>
        <w:tc>
          <w:tcPr>
            <w:tcW w:w="821" w:type="dxa"/>
            <w:shd w:val="clear" w:color="auto" w:fill="E6E6FA"/>
            <w:vAlign w:val="center"/>
            <w:hideMark/>
          </w:tcPr>
          <w:p w14:paraId="3BD484A0"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E6E6FA"/>
            <w:vAlign w:val="center"/>
            <w:hideMark/>
          </w:tcPr>
          <w:p w14:paraId="62F0B049" w14:textId="77777777" w:rsidR="002B4300" w:rsidRDefault="002B4300">
            <w:pPr>
              <w:rPr>
                <w:rFonts w:ascii="Arial" w:hAnsi="Arial" w:cs="Arial"/>
                <w:sz w:val="20"/>
                <w:szCs w:val="20"/>
              </w:rPr>
            </w:pPr>
          </w:p>
        </w:tc>
        <w:tc>
          <w:tcPr>
            <w:tcW w:w="726" w:type="dxa"/>
            <w:shd w:val="clear" w:color="auto" w:fill="E6E6FA"/>
            <w:vAlign w:val="center"/>
            <w:hideMark/>
          </w:tcPr>
          <w:p w14:paraId="46A7C94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E6E6FA"/>
            <w:vAlign w:val="center"/>
            <w:hideMark/>
          </w:tcPr>
          <w:p w14:paraId="2DE1335C" w14:textId="77777777" w:rsidR="002B4300" w:rsidRDefault="002B4300">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337C1B5A"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66"/>
              <w:gridCol w:w="375"/>
            </w:tblGrid>
            <w:tr w:rsidR="002B4300" w14:paraId="41850E8F" w14:textId="77777777">
              <w:trPr>
                <w:tblCellSpacing w:w="15" w:type="dxa"/>
                <w:jc w:val="center"/>
              </w:trPr>
              <w:tc>
                <w:tcPr>
                  <w:tcW w:w="4750" w:type="pct"/>
                  <w:vAlign w:val="center"/>
                  <w:hideMark/>
                </w:tcPr>
                <w:p w14:paraId="3B3217C0" w14:textId="77777777" w:rsidR="002B4300" w:rsidRDefault="002B4300">
                  <w:pPr>
                    <w:rPr>
                      <w:rFonts w:ascii="Arial" w:hAnsi="Arial" w:cs="Arial"/>
                      <w:sz w:val="20"/>
                      <w:szCs w:val="20"/>
                    </w:rPr>
                  </w:pPr>
                  <w:r>
                    <w:rPr>
                      <w:rFonts w:ascii="Arial" w:hAnsi="Arial" w:cs="Arial"/>
                      <w:sz w:val="20"/>
                      <w:szCs w:val="20"/>
                    </w:rPr>
                    <w:t>MDS23188_WG03_N01035</w:t>
                  </w:r>
                </w:p>
              </w:tc>
              <w:tc>
                <w:tcPr>
                  <w:tcW w:w="250" w:type="pct"/>
                  <w:vAlign w:val="center"/>
                  <w:hideMark/>
                </w:tcPr>
                <w:p w14:paraId="0BC5E23E" w14:textId="0D704F25" w:rsidR="002B4300" w:rsidRDefault="002B4300">
                  <w:pPr>
                    <w:jc w:val="right"/>
                    <w:rPr>
                      <w:rFonts w:ascii="Arial" w:hAnsi="Arial" w:cs="Arial"/>
                      <w:sz w:val="20"/>
                      <w:szCs w:val="20"/>
                    </w:rPr>
                  </w:pPr>
                  <w:r>
                    <w:rPr>
                      <w:rFonts w:ascii="Arial" w:hAnsi="Arial" w:cs="Arial"/>
                      <w:noProof/>
                      <w:sz w:val="20"/>
                      <w:szCs w:val="20"/>
                    </w:rPr>
                    <w:drawing>
                      <wp:inline distT="0" distB="0" distL="0" distR="0" wp14:anchorId="18A31564" wp14:editId="4016F232">
                        <wp:extent cx="189865" cy="189865"/>
                        <wp:effectExtent l="0" t="0" r="635" b="635"/>
                        <wp:docPr id="1760979502" name="Picture 7"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979502" name="Picture 7" descr="A white paper with a black line&#10;&#10;Description automatically generated"/>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tc>
            </w:tr>
          </w:tbl>
          <w:p w14:paraId="288C59F8" w14:textId="77777777" w:rsidR="002B4300" w:rsidRDefault="002B4300">
            <w:pPr>
              <w:jc w:val="center"/>
              <w:rPr>
                <w:rFonts w:ascii="Arial" w:hAnsi="Arial" w:cs="Arial"/>
                <w:sz w:val="20"/>
                <w:szCs w:val="20"/>
              </w:rPr>
            </w:pPr>
          </w:p>
        </w:tc>
      </w:tr>
      <w:tr w:rsidR="00D25D16" w14:paraId="1EF896BC" w14:textId="77777777" w:rsidTr="00D25D16">
        <w:trPr>
          <w:tblCellSpacing w:w="15" w:type="dxa"/>
          <w:jc w:val="center"/>
        </w:trPr>
        <w:tc>
          <w:tcPr>
            <w:tcW w:w="1032" w:type="dxa"/>
            <w:shd w:val="clear" w:color="auto" w:fill="FFFFFF"/>
            <w:vAlign w:val="center"/>
            <w:hideMark/>
          </w:tcPr>
          <w:p w14:paraId="40F73A0D" w14:textId="3AC8FF8F" w:rsidR="002B4300" w:rsidRDefault="002B4300">
            <w:pPr>
              <w:jc w:val="center"/>
              <w:rPr>
                <w:rFonts w:ascii="Arial" w:hAnsi="Arial" w:cs="Arial"/>
                <w:sz w:val="20"/>
                <w:szCs w:val="20"/>
              </w:rPr>
            </w:pPr>
            <w:hyperlink r:id="rId134" w:history="1">
              <w:r>
                <w:rPr>
                  <w:rStyle w:val="Hyperlink"/>
                  <w:rFonts w:ascii="Arial" w:hAnsi="Arial" w:cs="Arial"/>
                  <w:sz w:val="20"/>
                  <w:szCs w:val="20"/>
                </w:rPr>
                <w:t>MDS23221</w:t>
              </w:r>
            </w:hyperlink>
          </w:p>
        </w:tc>
        <w:tc>
          <w:tcPr>
            <w:tcW w:w="394" w:type="dxa"/>
            <w:shd w:val="clear" w:color="auto" w:fill="FFFFFF"/>
            <w:vAlign w:val="center"/>
            <w:hideMark/>
          </w:tcPr>
          <w:p w14:paraId="677AE634" w14:textId="77777777" w:rsidR="002B4300" w:rsidRDefault="002B4300">
            <w:pPr>
              <w:jc w:val="center"/>
              <w:rPr>
                <w:rFonts w:ascii="Arial" w:hAnsi="Arial" w:cs="Arial"/>
                <w:sz w:val="20"/>
                <w:szCs w:val="20"/>
              </w:rPr>
            </w:pPr>
            <w:r>
              <w:rPr>
                <w:rFonts w:ascii="Arial" w:hAnsi="Arial" w:cs="Arial"/>
                <w:sz w:val="20"/>
                <w:szCs w:val="20"/>
              </w:rPr>
              <w:t>WG 03</w:t>
            </w:r>
          </w:p>
        </w:tc>
        <w:tc>
          <w:tcPr>
            <w:tcW w:w="595" w:type="dxa"/>
            <w:shd w:val="clear" w:color="auto" w:fill="FFFFFF"/>
            <w:vAlign w:val="center"/>
            <w:hideMark/>
          </w:tcPr>
          <w:p w14:paraId="70DE3ECA" w14:textId="77777777" w:rsidR="002B4300" w:rsidRDefault="002B4300">
            <w:pPr>
              <w:jc w:val="center"/>
              <w:rPr>
                <w:rFonts w:ascii="Arial" w:hAnsi="Arial" w:cs="Arial"/>
                <w:sz w:val="20"/>
                <w:szCs w:val="20"/>
              </w:rPr>
            </w:pPr>
            <w:r>
              <w:rPr>
                <w:rFonts w:ascii="Arial" w:hAnsi="Arial" w:cs="Arial"/>
                <w:sz w:val="20"/>
                <w:szCs w:val="20"/>
              </w:rPr>
              <w:t>01068</w:t>
            </w:r>
          </w:p>
        </w:tc>
        <w:tc>
          <w:tcPr>
            <w:tcW w:w="821" w:type="dxa"/>
            <w:shd w:val="clear" w:color="auto" w:fill="FFFFFF"/>
            <w:vAlign w:val="center"/>
            <w:hideMark/>
          </w:tcPr>
          <w:p w14:paraId="191BCCC9" w14:textId="77777777" w:rsidR="002B4300" w:rsidRDefault="002B4300">
            <w:pPr>
              <w:rPr>
                <w:rFonts w:ascii="Arial" w:hAnsi="Arial" w:cs="Arial"/>
                <w:sz w:val="20"/>
                <w:szCs w:val="20"/>
              </w:rPr>
            </w:pPr>
            <w:r>
              <w:rPr>
                <w:rFonts w:ascii="Arial" w:hAnsi="Arial" w:cs="Arial"/>
                <w:sz w:val="20"/>
                <w:szCs w:val="20"/>
              </w:rPr>
              <w:t>2023-10-20 22:21:23</w:t>
            </w:r>
          </w:p>
        </w:tc>
        <w:tc>
          <w:tcPr>
            <w:tcW w:w="108" w:type="dxa"/>
            <w:shd w:val="clear" w:color="auto" w:fill="FFFFFF"/>
            <w:vAlign w:val="center"/>
            <w:hideMark/>
          </w:tcPr>
          <w:p w14:paraId="5A8C092B" w14:textId="77777777" w:rsidR="002B4300" w:rsidRDefault="002B4300">
            <w:pPr>
              <w:rPr>
                <w:rFonts w:ascii="Arial" w:hAnsi="Arial" w:cs="Arial"/>
                <w:sz w:val="20"/>
                <w:szCs w:val="20"/>
              </w:rPr>
            </w:pPr>
          </w:p>
        </w:tc>
        <w:tc>
          <w:tcPr>
            <w:tcW w:w="726" w:type="dxa"/>
            <w:shd w:val="clear" w:color="auto" w:fill="FFFFFF"/>
            <w:vAlign w:val="center"/>
            <w:hideMark/>
          </w:tcPr>
          <w:p w14:paraId="4948A1C5"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276" w:type="dxa"/>
            <w:shd w:val="clear" w:color="auto" w:fill="FFFFFF"/>
            <w:vAlign w:val="center"/>
            <w:hideMark/>
          </w:tcPr>
          <w:p w14:paraId="0272D2AB" w14:textId="77777777" w:rsidR="002B4300" w:rsidRDefault="002B4300">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A08A445" w14:textId="77777777" w:rsidR="002B4300" w:rsidRDefault="002B4300">
            <w:pPr>
              <w:rPr>
                <w:rFonts w:ascii="Arial" w:hAnsi="Arial" w:cs="Arial"/>
                <w:sz w:val="20"/>
                <w:szCs w:val="20"/>
              </w:rPr>
            </w:pPr>
            <w:r>
              <w:rPr>
                <w:rFonts w:ascii="Arial" w:hAnsi="Arial" w:cs="Arial"/>
                <w:sz w:val="20"/>
                <w:szCs w:val="20"/>
              </w:rPr>
              <w:t>WG 03 MPEG Systems</w:t>
            </w:r>
          </w:p>
        </w:tc>
        <w:tc>
          <w:tcPr>
            <w:tcW w:w="2971"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2B4300" w14:paraId="7B942643" w14:textId="77777777">
              <w:trPr>
                <w:tblCellSpacing w:w="15" w:type="dxa"/>
                <w:jc w:val="center"/>
              </w:trPr>
              <w:tc>
                <w:tcPr>
                  <w:tcW w:w="4750" w:type="pct"/>
                  <w:vAlign w:val="center"/>
                  <w:hideMark/>
                </w:tcPr>
                <w:p w14:paraId="08929CC0" w14:textId="77777777" w:rsidR="002B4300" w:rsidRDefault="002B4300">
                  <w:pPr>
                    <w:rPr>
                      <w:rFonts w:ascii="Arial" w:hAnsi="Arial" w:cs="Arial"/>
                      <w:sz w:val="20"/>
                      <w:szCs w:val="20"/>
                    </w:rPr>
                  </w:pPr>
                  <w:r>
                    <w:rPr>
                      <w:rFonts w:ascii="Arial" w:hAnsi="Arial" w:cs="Arial"/>
                      <w:sz w:val="20"/>
                      <w:szCs w:val="20"/>
                    </w:rPr>
                    <w:t>MDS23221_WG03_N01068</w:t>
                  </w:r>
                </w:p>
              </w:tc>
            </w:tr>
          </w:tbl>
          <w:p w14:paraId="7D8CD5F2" w14:textId="77777777" w:rsidR="002B4300" w:rsidRDefault="002B4300">
            <w:pPr>
              <w:jc w:val="center"/>
              <w:rPr>
                <w:rFonts w:ascii="Arial" w:hAnsi="Arial" w:cs="Arial"/>
                <w:sz w:val="20"/>
                <w:szCs w:val="20"/>
              </w:rPr>
            </w:pPr>
          </w:p>
        </w:tc>
      </w:tr>
    </w:tbl>
    <w:p w14:paraId="3E870893" w14:textId="34F3FAA5" w:rsidR="00D25D16" w:rsidRDefault="00D25D16" w:rsidP="00C968EC">
      <w:pPr>
        <w:pStyle w:val="Heading3"/>
      </w:pPr>
      <w:bookmarkStart w:id="508" w:name="_Toc195098978"/>
      <w:r>
        <w:t>MPEG#14</w:t>
      </w:r>
      <w:r w:rsidR="00ED5AA8">
        <w:t>5</w:t>
      </w:r>
      <w:bookmarkEnd w:id="508"/>
    </w:p>
    <w:p w14:paraId="70BAF6EE" w14:textId="0EE36C4D" w:rsidR="00D25D16" w:rsidRDefault="00D25D16" w:rsidP="00ED5AA8">
      <w:r>
        <w:t>No communication from MPEG#14</w:t>
      </w:r>
      <w:r w:rsidR="00ED5AA8">
        <w:t>5</w:t>
      </w:r>
    </w:p>
    <w:p w14:paraId="5335FCA8" w14:textId="759E68D0" w:rsidR="00ED5AA8" w:rsidRDefault="00ED5AA8" w:rsidP="00ED5AA8">
      <w:pPr>
        <w:pStyle w:val="Heading2"/>
        <w:keepLines w:val="0"/>
        <w:widowControl/>
        <w:numPr>
          <w:ilvl w:val="1"/>
          <w:numId w:val="1"/>
        </w:numPr>
        <w:autoSpaceDE/>
        <w:autoSpaceDN/>
        <w:spacing w:before="240" w:after="60"/>
        <w:jc w:val="both"/>
      </w:pPr>
      <w:bookmarkStart w:id="509" w:name="_Toc195098979"/>
      <w:r>
        <w:t>Communication from MPEG#146</w:t>
      </w:r>
      <w:bookmarkEnd w:id="509"/>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81"/>
        <w:gridCol w:w="513"/>
        <w:gridCol w:w="664"/>
        <w:gridCol w:w="909"/>
        <w:gridCol w:w="488"/>
        <w:gridCol w:w="951"/>
        <w:gridCol w:w="2486"/>
        <w:gridCol w:w="1928"/>
      </w:tblGrid>
      <w:tr w:rsidR="00ED5AA8" w14:paraId="2F20835C" w14:textId="77777777" w:rsidTr="00C968EC">
        <w:trPr>
          <w:tblCellSpacing w:w="15" w:type="dxa"/>
          <w:jc w:val="center"/>
        </w:trPr>
        <w:tc>
          <w:tcPr>
            <w:tcW w:w="1036" w:type="dxa"/>
            <w:shd w:val="clear" w:color="auto" w:fill="E6E6FA"/>
            <w:vAlign w:val="center"/>
            <w:hideMark/>
          </w:tcPr>
          <w:p w14:paraId="184C0256" w14:textId="577EB89C" w:rsidR="00ED5AA8" w:rsidRDefault="00ED5AA8">
            <w:pPr>
              <w:jc w:val="center"/>
              <w:rPr>
                <w:rFonts w:ascii="Arial" w:hAnsi="Arial" w:cs="Arial"/>
                <w:sz w:val="20"/>
                <w:szCs w:val="20"/>
              </w:rPr>
            </w:pPr>
            <w:hyperlink r:id="rId135" w:history="1">
              <w:r>
                <w:rPr>
                  <w:rStyle w:val="Hyperlink"/>
                  <w:rFonts w:ascii="Arial" w:hAnsi="Arial" w:cs="Arial"/>
                  <w:sz w:val="20"/>
                  <w:szCs w:val="20"/>
                </w:rPr>
                <w:t>MDS23811</w:t>
              </w:r>
            </w:hyperlink>
          </w:p>
        </w:tc>
        <w:tc>
          <w:tcPr>
            <w:tcW w:w="483" w:type="dxa"/>
            <w:shd w:val="clear" w:color="auto" w:fill="E6E6FA"/>
            <w:vAlign w:val="center"/>
            <w:hideMark/>
          </w:tcPr>
          <w:p w14:paraId="37025151"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E6E6FA"/>
            <w:vAlign w:val="center"/>
            <w:hideMark/>
          </w:tcPr>
          <w:p w14:paraId="6EF6737A" w14:textId="77777777" w:rsidR="00ED5AA8" w:rsidRDefault="00ED5AA8">
            <w:pPr>
              <w:jc w:val="center"/>
              <w:rPr>
                <w:rFonts w:ascii="Arial" w:hAnsi="Arial" w:cs="Arial"/>
                <w:sz w:val="20"/>
                <w:szCs w:val="20"/>
              </w:rPr>
            </w:pPr>
            <w:r>
              <w:rPr>
                <w:rFonts w:ascii="Arial" w:hAnsi="Arial" w:cs="Arial"/>
                <w:sz w:val="20"/>
                <w:szCs w:val="20"/>
              </w:rPr>
              <w:t>01201</w:t>
            </w:r>
          </w:p>
        </w:tc>
        <w:tc>
          <w:tcPr>
            <w:tcW w:w="879" w:type="dxa"/>
            <w:shd w:val="clear" w:color="auto" w:fill="E6E6FA"/>
            <w:vAlign w:val="center"/>
            <w:hideMark/>
          </w:tcPr>
          <w:p w14:paraId="7FB91477"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E6E6FA"/>
            <w:vAlign w:val="center"/>
            <w:hideMark/>
          </w:tcPr>
          <w:p w14:paraId="7A5310E3" w14:textId="77777777" w:rsidR="00ED5AA8" w:rsidRDefault="00ED5AA8">
            <w:pPr>
              <w:rPr>
                <w:rFonts w:ascii="Arial" w:hAnsi="Arial" w:cs="Arial"/>
                <w:sz w:val="20"/>
                <w:szCs w:val="20"/>
              </w:rPr>
            </w:pPr>
          </w:p>
        </w:tc>
        <w:tc>
          <w:tcPr>
            <w:tcW w:w="921" w:type="dxa"/>
            <w:shd w:val="clear" w:color="auto" w:fill="E6E6FA"/>
            <w:vAlign w:val="center"/>
            <w:hideMark/>
          </w:tcPr>
          <w:p w14:paraId="5FBBD7D0"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456" w:type="dxa"/>
            <w:shd w:val="clear" w:color="auto" w:fill="E6E6FA"/>
            <w:vAlign w:val="center"/>
            <w:hideMark/>
          </w:tcPr>
          <w:p w14:paraId="44533070" w14:textId="77777777" w:rsidR="00ED5AA8" w:rsidRDefault="00ED5AA8">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4676056A" w14:textId="77777777" w:rsidR="00ED5AA8" w:rsidRDefault="00ED5AA8">
            <w:pPr>
              <w:rPr>
                <w:rFonts w:ascii="Arial" w:hAnsi="Arial" w:cs="Arial"/>
                <w:sz w:val="20"/>
                <w:szCs w:val="20"/>
              </w:rPr>
            </w:pPr>
            <w:r>
              <w:rPr>
                <w:rFonts w:ascii="Arial" w:hAnsi="Arial" w:cs="Arial"/>
                <w:sz w:val="20"/>
                <w:szCs w:val="20"/>
              </w:rPr>
              <w:t>WG 03 MPEG Systems</w:t>
            </w:r>
          </w:p>
        </w:tc>
      </w:tr>
      <w:tr w:rsidR="00ED5AA8" w14:paraId="6A8621FE" w14:textId="77777777" w:rsidTr="00C968EC">
        <w:trPr>
          <w:tblCellSpacing w:w="15" w:type="dxa"/>
          <w:jc w:val="center"/>
        </w:trPr>
        <w:tc>
          <w:tcPr>
            <w:tcW w:w="1036" w:type="dxa"/>
            <w:shd w:val="clear" w:color="auto" w:fill="FFFFFF"/>
            <w:vAlign w:val="center"/>
            <w:hideMark/>
          </w:tcPr>
          <w:p w14:paraId="0D5C2C67" w14:textId="61613012" w:rsidR="00ED5AA8" w:rsidRDefault="00ED5AA8">
            <w:pPr>
              <w:jc w:val="center"/>
              <w:rPr>
                <w:rFonts w:ascii="Arial" w:hAnsi="Arial" w:cs="Arial"/>
                <w:sz w:val="20"/>
                <w:szCs w:val="20"/>
              </w:rPr>
            </w:pPr>
            <w:hyperlink r:id="rId136" w:history="1">
              <w:r>
                <w:rPr>
                  <w:rStyle w:val="Hyperlink"/>
                  <w:rFonts w:ascii="Arial" w:hAnsi="Arial" w:cs="Arial"/>
                  <w:sz w:val="20"/>
                  <w:szCs w:val="20"/>
                </w:rPr>
                <w:t>MDS24029</w:t>
              </w:r>
            </w:hyperlink>
          </w:p>
        </w:tc>
        <w:tc>
          <w:tcPr>
            <w:tcW w:w="483" w:type="dxa"/>
            <w:shd w:val="clear" w:color="auto" w:fill="FFFFFF"/>
            <w:vAlign w:val="center"/>
            <w:hideMark/>
          </w:tcPr>
          <w:p w14:paraId="242025F0" w14:textId="77777777" w:rsidR="00ED5AA8" w:rsidRDefault="00ED5AA8">
            <w:pPr>
              <w:jc w:val="center"/>
              <w:rPr>
                <w:rFonts w:ascii="Arial" w:hAnsi="Arial" w:cs="Arial"/>
                <w:sz w:val="20"/>
                <w:szCs w:val="20"/>
              </w:rPr>
            </w:pPr>
            <w:r>
              <w:rPr>
                <w:rFonts w:ascii="Arial" w:hAnsi="Arial" w:cs="Arial"/>
                <w:sz w:val="20"/>
                <w:szCs w:val="20"/>
              </w:rPr>
              <w:t>WG 03</w:t>
            </w:r>
          </w:p>
        </w:tc>
        <w:tc>
          <w:tcPr>
            <w:tcW w:w="634" w:type="dxa"/>
            <w:shd w:val="clear" w:color="auto" w:fill="FFFFFF"/>
            <w:vAlign w:val="center"/>
            <w:hideMark/>
          </w:tcPr>
          <w:p w14:paraId="005C3CB6" w14:textId="77777777" w:rsidR="00ED5AA8" w:rsidRDefault="00ED5AA8">
            <w:pPr>
              <w:jc w:val="center"/>
              <w:rPr>
                <w:rFonts w:ascii="Arial" w:hAnsi="Arial" w:cs="Arial"/>
                <w:sz w:val="20"/>
                <w:szCs w:val="20"/>
              </w:rPr>
            </w:pPr>
            <w:r>
              <w:rPr>
                <w:rFonts w:ascii="Arial" w:hAnsi="Arial" w:cs="Arial"/>
                <w:sz w:val="20"/>
                <w:szCs w:val="20"/>
              </w:rPr>
              <w:t>01259</w:t>
            </w:r>
          </w:p>
        </w:tc>
        <w:tc>
          <w:tcPr>
            <w:tcW w:w="879" w:type="dxa"/>
            <w:shd w:val="clear" w:color="auto" w:fill="FFFFFF"/>
            <w:vAlign w:val="center"/>
            <w:hideMark/>
          </w:tcPr>
          <w:p w14:paraId="6D91C165" w14:textId="77777777" w:rsidR="00ED5AA8" w:rsidRDefault="00ED5AA8">
            <w:pPr>
              <w:rPr>
                <w:rFonts w:ascii="Arial" w:hAnsi="Arial" w:cs="Arial"/>
                <w:sz w:val="20"/>
                <w:szCs w:val="20"/>
              </w:rPr>
            </w:pPr>
            <w:r>
              <w:rPr>
                <w:rFonts w:ascii="Arial" w:hAnsi="Arial" w:cs="Arial"/>
                <w:sz w:val="20"/>
                <w:szCs w:val="20"/>
              </w:rPr>
              <w:t>2024-04-27 15:44:28</w:t>
            </w:r>
          </w:p>
        </w:tc>
        <w:tc>
          <w:tcPr>
            <w:tcW w:w="458" w:type="dxa"/>
            <w:shd w:val="clear" w:color="auto" w:fill="FFFFFF"/>
            <w:vAlign w:val="center"/>
            <w:hideMark/>
          </w:tcPr>
          <w:p w14:paraId="0BB53123" w14:textId="77777777" w:rsidR="00ED5AA8" w:rsidRDefault="00ED5AA8">
            <w:pPr>
              <w:rPr>
                <w:rFonts w:ascii="Arial" w:hAnsi="Arial" w:cs="Arial"/>
                <w:sz w:val="20"/>
                <w:szCs w:val="20"/>
              </w:rPr>
            </w:pPr>
          </w:p>
        </w:tc>
        <w:tc>
          <w:tcPr>
            <w:tcW w:w="921" w:type="dxa"/>
            <w:shd w:val="clear" w:color="auto" w:fill="FFFFFF"/>
            <w:vAlign w:val="center"/>
            <w:hideMark/>
          </w:tcPr>
          <w:p w14:paraId="412ACDBA" w14:textId="77777777" w:rsidR="00ED5AA8" w:rsidRDefault="00ED5AA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2456" w:type="dxa"/>
            <w:shd w:val="clear" w:color="auto" w:fill="FFFFFF"/>
            <w:vAlign w:val="center"/>
            <w:hideMark/>
          </w:tcPr>
          <w:p w14:paraId="22233363" w14:textId="77777777" w:rsidR="00ED5AA8" w:rsidRDefault="00ED5AA8">
            <w:pPr>
              <w:rPr>
                <w:rFonts w:ascii="Arial" w:hAnsi="Arial" w:cs="Arial"/>
                <w:sz w:val="20"/>
                <w:szCs w:val="20"/>
              </w:rPr>
            </w:pPr>
            <w:r>
              <w:rPr>
                <w:rFonts w:ascii="Arial" w:hAnsi="Arial" w:cs="Arial"/>
                <w:sz w:val="20"/>
                <w:szCs w:val="20"/>
              </w:rPr>
              <w:t xml:space="preserve">Liaison letter to Khronos on </w:t>
            </w:r>
            <w:proofErr w:type="spellStart"/>
            <w:r>
              <w:rPr>
                <w:rFonts w:ascii="Arial" w:hAnsi="Arial" w:cs="Arial"/>
                <w:sz w:val="20"/>
                <w:szCs w:val="20"/>
              </w:rPr>
              <w:t>glTF</w:t>
            </w:r>
            <w:proofErr w:type="spellEnd"/>
            <w:r>
              <w:rPr>
                <w:rFonts w:ascii="Arial" w:hAnsi="Arial" w:cs="Arial"/>
                <w:sz w:val="20"/>
                <w:szCs w:val="20"/>
              </w:rPr>
              <w:t xml:space="preserve"> validator software</w:t>
            </w:r>
          </w:p>
        </w:tc>
        <w:tc>
          <w:tcPr>
            <w:tcW w:w="0" w:type="auto"/>
            <w:shd w:val="clear" w:color="auto" w:fill="FFFFFF"/>
            <w:vAlign w:val="center"/>
            <w:hideMark/>
          </w:tcPr>
          <w:p w14:paraId="3B771623" w14:textId="77777777" w:rsidR="00ED5AA8" w:rsidRDefault="00ED5AA8">
            <w:pPr>
              <w:rPr>
                <w:rFonts w:ascii="Arial" w:hAnsi="Arial" w:cs="Arial"/>
                <w:sz w:val="20"/>
                <w:szCs w:val="20"/>
              </w:rPr>
            </w:pPr>
            <w:r>
              <w:rPr>
                <w:rFonts w:ascii="Arial" w:hAnsi="Arial" w:cs="Arial"/>
                <w:sz w:val="20"/>
                <w:szCs w:val="20"/>
              </w:rPr>
              <w:t>WG 03 MPEG Systems</w:t>
            </w:r>
          </w:p>
        </w:tc>
      </w:tr>
    </w:tbl>
    <w:p w14:paraId="3280C1A4" w14:textId="488E9FDA" w:rsidR="00027C87" w:rsidRDefault="00027C87" w:rsidP="00027C87">
      <w:pPr>
        <w:pStyle w:val="Heading2"/>
        <w:keepLines w:val="0"/>
        <w:widowControl/>
        <w:numPr>
          <w:ilvl w:val="1"/>
          <w:numId w:val="1"/>
        </w:numPr>
        <w:autoSpaceDE/>
        <w:autoSpaceDN/>
        <w:spacing w:before="240" w:after="60"/>
        <w:jc w:val="both"/>
      </w:pPr>
      <w:bookmarkStart w:id="510" w:name="_Toc195098980"/>
      <w:r>
        <w:t>Communication from MPEG#147</w:t>
      </w:r>
      <w:bookmarkEnd w:id="510"/>
    </w:p>
    <w:p w14:paraId="461FE2FE" w14:textId="7222009E" w:rsidR="00ED5AA8" w:rsidRDefault="00027C87" w:rsidP="00C968EC">
      <w:r>
        <w:t>No communication was sent.</w:t>
      </w:r>
    </w:p>
    <w:p w14:paraId="0FF754CF" w14:textId="70DE546E" w:rsidR="001A3252" w:rsidRDefault="001A3252" w:rsidP="001A3252">
      <w:pPr>
        <w:pStyle w:val="Heading2"/>
        <w:keepLines w:val="0"/>
        <w:widowControl/>
        <w:numPr>
          <w:ilvl w:val="1"/>
          <w:numId w:val="1"/>
        </w:numPr>
        <w:autoSpaceDE/>
        <w:autoSpaceDN/>
        <w:spacing w:before="240" w:after="60"/>
        <w:jc w:val="both"/>
      </w:pPr>
      <w:bookmarkStart w:id="511" w:name="_Toc195098981"/>
      <w:r>
        <w:t>Communication from MPEG#148</w:t>
      </w:r>
      <w:bookmarkEnd w:id="511"/>
    </w:p>
    <w:p w14:paraId="1E7D3243" w14:textId="77777777" w:rsidR="001A3252" w:rsidRDefault="001A3252" w:rsidP="001A3252">
      <w:r>
        <w:t>No communication was sent.</w:t>
      </w:r>
    </w:p>
    <w:p w14:paraId="122A7436" w14:textId="058642C8" w:rsidR="00164E93" w:rsidRDefault="00164E93" w:rsidP="00164E93">
      <w:pPr>
        <w:pStyle w:val="Heading2"/>
        <w:keepLines w:val="0"/>
        <w:widowControl/>
        <w:numPr>
          <w:ilvl w:val="1"/>
          <w:numId w:val="1"/>
        </w:numPr>
        <w:autoSpaceDE/>
        <w:autoSpaceDN/>
        <w:spacing w:before="240" w:after="60"/>
        <w:jc w:val="both"/>
      </w:pPr>
      <w:bookmarkStart w:id="512" w:name="_Toc195098982"/>
      <w:r>
        <w:t>Communication from MPEG#149</w:t>
      </w:r>
      <w:bookmarkEnd w:id="512"/>
    </w:p>
    <w:p w14:paraId="4B21A7C1" w14:textId="07F51F82" w:rsidR="00164E93" w:rsidRDefault="00164E93" w:rsidP="001A3252">
      <w:r>
        <w:t>No communication was sent.</w:t>
      </w:r>
    </w:p>
    <w:p w14:paraId="74337525" w14:textId="71452FA6" w:rsidR="00E34EC4" w:rsidRDefault="00E34EC4" w:rsidP="00E34EC4">
      <w:pPr>
        <w:pStyle w:val="Heading2"/>
        <w:keepLines w:val="0"/>
        <w:widowControl/>
        <w:numPr>
          <w:ilvl w:val="1"/>
          <w:numId w:val="1"/>
        </w:numPr>
        <w:autoSpaceDE/>
        <w:autoSpaceDN/>
        <w:spacing w:before="240" w:after="60"/>
        <w:jc w:val="both"/>
        <w:rPr>
          <w:ins w:id="513" w:author="Thomas Stockhammer (25/04/08)" w:date="2025-04-09T13:43:00Z" w16du:dateUtc="2025-04-09T11:43:00Z"/>
        </w:rPr>
      </w:pPr>
      <w:bookmarkStart w:id="514" w:name="_Toc195098983"/>
      <w:ins w:id="515" w:author="Thomas Stockhammer (25/04/08)" w:date="2025-04-09T13:43:00Z" w16du:dateUtc="2025-04-09T11:43:00Z">
        <w:r>
          <w:t>Communication from MPEG#150</w:t>
        </w:r>
        <w:bookmarkEnd w:id="514"/>
      </w:ins>
    </w:p>
    <w:p w14:paraId="752200A7" w14:textId="7B171E77" w:rsidR="00E34EC4" w:rsidRDefault="00E34EC4" w:rsidP="00E34EC4">
      <w:pPr>
        <w:rPr>
          <w:ins w:id="516" w:author="Thomas Stockhammer (25/04/08)" w:date="2025-04-09T13:44:00Z" w16du:dateUtc="2025-04-09T11:44:00Z"/>
        </w:rPr>
      </w:pPr>
      <w:ins w:id="517" w:author="Thomas Stockhammer (25/04/08)" w:date="2025-04-09T13:43:00Z" w16du:dateUtc="2025-04-09T11:43:00Z">
        <w:r>
          <w:t xml:space="preserve">No communication was sent, but several issues were identified that require discussion with Khronos </w:t>
        </w:r>
      </w:ins>
      <w:ins w:id="518" w:author="Thomas Stockhammer (25/04/08)" w:date="2025-04-09T13:44:00Z" w16du:dateUtc="2025-04-09T11:44:00Z">
        <w:r>
          <w:t>leadership:</w:t>
        </w:r>
      </w:ins>
    </w:p>
    <w:p w14:paraId="60C90861" w14:textId="77777777" w:rsidR="00E34EC4" w:rsidRDefault="00E34EC4" w:rsidP="00E34EC4">
      <w:pPr>
        <w:numPr>
          <w:ilvl w:val="0"/>
          <w:numId w:val="36"/>
        </w:numPr>
        <w:rPr>
          <w:ins w:id="519" w:author="Thomas Stockhammer (25/04/08)" w:date="2025-04-09T13:44:00Z" w16du:dateUtc="2025-04-09T11:44:00Z"/>
          <w:lang w:eastAsia="de-DE"/>
        </w:rPr>
      </w:pPr>
      <w:ins w:id="520" w:author="Thomas Stockhammer (25/04/08)" w:date="2025-04-09T13:44:00Z" w16du:dateUtc="2025-04-09T11:44:00Z">
        <w:r>
          <w:rPr>
            <w:lang w:eastAsia="de-DE"/>
          </w:rPr>
          <w:t>Second edition extension</w:t>
        </w:r>
      </w:ins>
    </w:p>
    <w:p w14:paraId="1B536BAC" w14:textId="77777777" w:rsidR="00E34EC4" w:rsidRDefault="00E34EC4" w:rsidP="00E34EC4">
      <w:pPr>
        <w:numPr>
          <w:ilvl w:val="0"/>
          <w:numId w:val="36"/>
        </w:numPr>
        <w:rPr>
          <w:ins w:id="521" w:author="Thomas Stockhammer (25/04/08)" w:date="2025-04-09T13:44:00Z" w16du:dateUtc="2025-04-09T11:44:00Z"/>
          <w:lang w:eastAsia="de-DE"/>
        </w:rPr>
      </w:pPr>
      <w:ins w:id="522" w:author="Thomas Stockhammer (25/04/08)" w:date="2025-04-09T13:44:00Z" w16du:dateUtc="2025-04-09T11:44:00Z">
        <w:r>
          <w:rPr>
            <w:lang w:eastAsia="de-DE"/>
          </w:rPr>
          <w:t>Validator</w:t>
        </w:r>
      </w:ins>
    </w:p>
    <w:p w14:paraId="6A5677AE" w14:textId="77777777" w:rsidR="00E34EC4" w:rsidRDefault="00E34EC4" w:rsidP="00E34EC4">
      <w:pPr>
        <w:numPr>
          <w:ilvl w:val="0"/>
          <w:numId w:val="36"/>
        </w:numPr>
        <w:rPr>
          <w:ins w:id="523" w:author="Thomas Stockhammer (25/04/08)" w:date="2025-04-09T13:44:00Z" w16du:dateUtc="2025-04-09T11:44:00Z"/>
          <w:lang w:eastAsia="de-DE"/>
        </w:rPr>
      </w:pPr>
      <w:ins w:id="524" w:author="Thomas Stockhammer (25/04/08)" w:date="2025-04-09T13:44:00Z" w16du:dateUtc="2025-04-09T11:44:00Z">
        <w:r>
          <w:rPr>
            <w:lang w:eastAsia="de-DE"/>
          </w:rPr>
          <w:t>Audio extensions</w:t>
        </w:r>
      </w:ins>
    </w:p>
    <w:p w14:paraId="123A3205" w14:textId="77777777" w:rsidR="00E34EC4" w:rsidRDefault="00E34EC4" w:rsidP="00E34EC4">
      <w:pPr>
        <w:numPr>
          <w:ilvl w:val="0"/>
          <w:numId w:val="36"/>
        </w:numPr>
        <w:rPr>
          <w:ins w:id="525" w:author="Thomas Stockhammer (25/04/08)" w:date="2025-04-09T13:44:00Z" w16du:dateUtc="2025-04-09T11:44:00Z"/>
          <w:lang w:eastAsia="de-DE"/>
        </w:rPr>
      </w:pPr>
      <w:ins w:id="526" w:author="Thomas Stockhammer (25/04/08)" w:date="2025-04-09T13:44:00Z" w16du:dateUtc="2025-04-09T11:44:00Z">
        <w:r>
          <w:rPr>
            <w:lang w:eastAsia="de-DE"/>
          </w:rPr>
          <w:lastRenderedPageBreak/>
          <w:t>Interactivity</w:t>
        </w:r>
      </w:ins>
    </w:p>
    <w:p w14:paraId="5D9D9B31" w14:textId="77777777" w:rsidR="00E34EC4" w:rsidRDefault="00E34EC4" w:rsidP="00E34EC4">
      <w:pPr>
        <w:numPr>
          <w:ilvl w:val="0"/>
          <w:numId w:val="36"/>
        </w:numPr>
        <w:rPr>
          <w:ins w:id="527" w:author="Thomas Stockhammer (25/04/08)" w:date="2025-04-09T13:44:00Z" w16du:dateUtc="2025-04-09T11:44:00Z"/>
          <w:lang w:eastAsia="de-DE"/>
        </w:rPr>
      </w:pPr>
      <w:ins w:id="528" w:author="Thomas Stockhammer (25/04/08)" w:date="2025-04-09T13:44:00Z" w16du:dateUtc="2025-04-09T11:44:00Z">
        <w:r>
          <w:rPr>
            <w:lang w:eastAsia="de-DE"/>
          </w:rPr>
          <w:t>Other aspects</w:t>
        </w:r>
      </w:ins>
    </w:p>
    <w:p w14:paraId="7D934EC4" w14:textId="62BF350A" w:rsidR="001A3252" w:rsidRPr="00ED5AA8" w:rsidRDefault="00E34EC4" w:rsidP="00C968EC">
      <w:pPr>
        <w:rPr>
          <w:lang w:eastAsia="de-DE"/>
        </w:rPr>
      </w:pPr>
      <w:ins w:id="529" w:author="Thomas Stockhammer (25/04/08)" w:date="2025-04-09T13:44:00Z" w16du:dateUtc="2025-04-09T11:44:00Z">
        <w:r>
          <w:rPr>
            <w:lang w:eastAsia="de-DE"/>
          </w:rPr>
          <w:t>We will use a dedicated AHG call to address this matter. The call is scheduled for April 28, 2025.</w:t>
        </w:r>
      </w:ins>
    </w:p>
    <w:p w14:paraId="38471A35" w14:textId="1171318F" w:rsidR="00634ECB" w:rsidRDefault="00634ECB">
      <w:pPr>
        <w:pStyle w:val="Heading1"/>
        <w:keepNext/>
        <w:widowControl/>
        <w:numPr>
          <w:ilvl w:val="0"/>
          <w:numId w:val="1"/>
        </w:numPr>
        <w:autoSpaceDE/>
        <w:autoSpaceDN/>
        <w:spacing w:before="240" w:after="60"/>
        <w:jc w:val="both"/>
      </w:pPr>
      <w:bookmarkStart w:id="530" w:name="_Toc195098984"/>
      <w:r>
        <w:t>Requirements, Scenarios and Test Assets</w:t>
      </w:r>
      <w:bookmarkEnd w:id="530"/>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531" w:name="_Toc195098985"/>
      <w:r>
        <w:t>Requirements</w:t>
      </w:r>
      <w:bookmarkEnd w:id="531"/>
    </w:p>
    <w:p w14:paraId="17E30024" w14:textId="49ED6BDD" w:rsidR="00634ECB"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work of the MPEG-I scene description is based on the requirements defined in N18965, later revised to N19511. The coverage of the requirements and the progress is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445"/>
        <w:gridCol w:w="651"/>
        <w:gridCol w:w="875"/>
        <w:gridCol w:w="139"/>
        <w:gridCol w:w="769"/>
        <w:gridCol w:w="1476"/>
        <w:gridCol w:w="857"/>
        <w:gridCol w:w="2686"/>
      </w:tblGrid>
      <w:tr w:rsidR="002B4300" w14:paraId="06E49C9A" w14:textId="77777777" w:rsidTr="002B4300">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19F9D16" w14:textId="4475E4D7" w:rsidR="002B4300" w:rsidRDefault="002B4300">
            <w:pPr>
              <w:jc w:val="center"/>
              <w:rPr>
                <w:rFonts w:ascii="Arial" w:eastAsia="Times New Roman" w:hAnsi="Arial" w:cs="Arial"/>
                <w:sz w:val="20"/>
                <w:szCs w:val="20"/>
              </w:rPr>
            </w:pPr>
            <w:hyperlink r:id="rId137" w:history="1">
              <w:r>
                <w:rPr>
                  <w:rStyle w:val="Hyperlink"/>
                  <w:rFonts w:ascii="Arial" w:hAnsi="Arial" w:cs="Arial"/>
                  <w:sz w:val="20"/>
                  <w:szCs w:val="20"/>
                </w:rPr>
                <w:t>MDS23203</w:t>
              </w:r>
            </w:hyperlink>
          </w:p>
        </w:tc>
        <w:tc>
          <w:tcPr>
            <w:tcW w:w="41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35A277E" w14:textId="77777777" w:rsidR="002B4300" w:rsidRDefault="002B4300">
            <w:pPr>
              <w:jc w:val="center"/>
              <w:rPr>
                <w:rFonts w:ascii="Arial" w:hAnsi="Arial" w:cs="Arial"/>
                <w:sz w:val="20"/>
                <w:szCs w:val="20"/>
              </w:rPr>
            </w:pPr>
            <w:r>
              <w:rPr>
                <w:rFonts w:ascii="Arial" w:hAnsi="Arial" w:cs="Arial"/>
                <w:sz w:val="20"/>
                <w:szCs w:val="20"/>
              </w:rPr>
              <w:t>WG 03</w:t>
            </w:r>
          </w:p>
        </w:tc>
        <w:tc>
          <w:tcPr>
            <w:tcW w:w="621"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4A9BFB9" w14:textId="77777777" w:rsidR="002B4300" w:rsidRDefault="002B4300">
            <w:pPr>
              <w:jc w:val="center"/>
              <w:rPr>
                <w:rFonts w:ascii="Arial" w:hAnsi="Arial" w:cs="Arial"/>
                <w:sz w:val="20"/>
                <w:szCs w:val="20"/>
              </w:rPr>
            </w:pPr>
            <w:r>
              <w:rPr>
                <w:rFonts w:ascii="Arial" w:hAnsi="Arial" w:cs="Arial"/>
                <w:sz w:val="20"/>
                <w:szCs w:val="20"/>
              </w:rPr>
              <w:t>01050</w:t>
            </w:r>
          </w:p>
        </w:tc>
        <w:tc>
          <w:tcPr>
            <w:tcW w:w="84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2D09D5" w14:textId="77777777" w:rsidR="002B4300" w:rsidRDefault="002B4300">
            <w:pPr>
              <w:rPr>
                <w:rFonts w:ascii="Arial" w:hAnsi="Arial" w:cs="Arial"/>
                <w:sz w:val="20"/>
                <w:szCs w:val="20"/>
              </w:rPr>
            </w:pPr>
            <w:r>
              <w:rPr>
                <w:rFonts w:ascii="Arial" w:hAnsi="Arial" w:cs="Arial"/>
                <w:sz w:val="20"/>
                <w:szCs w:val="20"/>
              </w:rPr>
              <w:t>2023-10-20 22:21:23</w:t>
            </w:r>
          </w:p>
        </w:tc>
        <w:tc>
          <w:tcPr>
            <w:tcW w:w="10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DED9E3" w14:textId="77777777" w:rsidR="002B4300" w:rsidRDefault="002B4300">
            <w:pPr>
              <w:rPr>
                <w:rFonts w:ascii="Arial" w:hAnsi="Arial" w:cs="Arial"/>
                <w:sz w:val="20"/>
                <w:szCs w:val="20"/>
              </w:rPr>
            </w:pPr>
          </w:p>
        </w:tc>
        <w:tc>
          <w:tcPr>
            <w:tcW w:w="739"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959CB6D" w14:textId="77777777" w:rsidR="002B4300" w:rsidRDefault="002B4300">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446"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DE1F5E" w14:textId="77777777" w:rsidR="002B4300" w:rsidRDefault="002B4300">
            <w:pPr>
              <w:rPr>
                <w:rFonts w:ascii="Arial" w:hAnsi="Arial" w:cs="Arial"/>
                <w:sz w:val="20"/>
                <w:szCs w:val="20"/>
              </w:rPr>
            </w:pPr>
            <w:r>
              <w:rPr>
                <w:rFonts w:ascii="Arial" w:hAnsi="Arial" w:cs="Arial"/>
                <w:sz w:val="20"/>
                <w:szCs w:val="20"/>
              </w:rPr>
              <w:t>Requirements Coverage of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58661BE9" w14:textId="77777777" w:rsidR="002B4300" w:rsidRDefault="002B4300">
            <w:pPr>
              <w:rPr>
                <w:rFonts w:ascii="Arial" w:hAnsi="Arial" w:cs="Arial"/>
                <w:sz w:val="20"/>
                <w:szCs w:val="20"/>
              </w:rPr>
            </w:pPr>
            <w:r>
              <w:rPr>
                <w:rFonts w:ascii="Arial" w:hAnsi="Arial" w:cs="Arial"/>
                <w:sz w:val="20"/>
                <w:szCs w:val="20"/>
              </w:rPr>
              <w:t>WG 03 MPEG Systems</w:t>
            </w:r>
          </w:p>
        </w:tc>
        <w:tc>
          <w:tcPr>
            <w:tcW w:w="2641"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2B4300" w14:paraId="00C2F833" w14:textId="77777777">
              <w:trPr>
                <w:tblCellSpacing w:w="15" w:type="dxa"/>
                <w:jc w:val="center"/>
              </w:trPr>
              <w:tc>
                <w:tcPr>
                  <w:tcW w:w="4750" w:type="pct"/>
                  <w:vAlign w:val="center"/>
                  <w:hideMark/>
                </w:tcPr>
                <w:p w14:paraId="60498D6A" w14:textId="77777777" w:rsidR="002B4300" w:rsidRDefault="002B4300">
                  <w:pPr>
                    <w:rPr>
                      <w:rFonts w:ascii="Arial" w:hAnsi="Arial" w:cs="Arial"/>
                      <w:sz w:val="20"/>
                      <w:szCs w:val="20"/>
                    </w:rPr>
                  </w:pPr>
                  <w:r>
                    <w:rPr>
                      <w:rFonts w:ascii="Arial" w:hAnsi="Arial" w:cs="Arial"/>
                      <w:sz w:val="20"/>
                      <w:szCs w:val="20"/>
                    </w:rPr>
                    <w:t>MDS23203_WG03_N01050</w:t>
                  </w:r>
                </w:p>
              </w:tc>
            </w:tr>
          </w:tbl>
          <w:p w14:paraId="52B86417" w14:textId="77777777" w:rsidR="002B4300" w:rsidRDefault="002B4300">
            <w:pPr>
              <w:jc w:val="center"/>
              <w:rPr>
                <w:rFonts w:ascii="Arial" w:hAnsi="Arial" w:cs="Arial"/>
                <w:sz w:val="20"/>
                <w:szCs w:val="20"/>
              </w:rPr>
            </w:pPr>
          </w:p>
        </w:tc>
      </w:tr>
    </w:tbl>
    <w:p w14:paraId="2ACA93C8" w14:textId="77777777" w:rsidR="00683A67" w:rsidRDefault="00683A67" w:rsidP="00683A67">
      <w:bookmarkStart w:id="532" w:name="_Toc125348070"/>
      <w:bookmarkEnd w:id="532"/>
    </w:p>
    <w:p w14:paraId="4E0945F0" w14:textId="2D43BED7" w:rsidR="00683A67" w:rsidRDefault="00683A67" w:rsidP="00683A67">
      <w:r>
        <w:t>Updated Requirements are available here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76"/>
        <w:gridCol w:w="414"/>
        <w:gridCol w:w="621"/>
        <w:gridCol w:w="845"/>
        <w:gridCol w:w="101"/>
        <w:gridCol w:w="736"/>
        <w:gridCol w:w="1343"/>
        <w:gridCol w:w="1228"/>
        <w:gridCol w:w="2656"/>
      </w:tblGrid>
      <w:tr w:rsidR="00683A67" w14:paraId="7BE59BA3" w14:textId="77777777">
        <w:trPr>
          <w:tblCellSpacing w:w="15" w:type="dxa"/>
          <w:jc w:val="center"/>
        </w:trPr>
        <w:tc>
          <w:tcPr>
            <w:tcW w:w="1050" w:type="dxa"/>
            <w:vAlign w:val="center"/>
            <w:hideMark/>
          </w:tcPr>
          <w:p w14:paraId="70EAABB9" w14:textId="1286F4BE" w:rsidR="00683A67" w:rsidRDefault="00683A67">
            <w:pPr>
              <w:jc w:val="center"/>
              <w:rPr>
                <w:rFonts w:ascii="Arial" w:eastAsia="Times New Roman" w:hAnsi="Arial" w:cs="Arial"/>
                <w:sz w:val="20"/>
                <w:szCs w:val="20"/>
              </w:rPr>
            </w:pPr>
            <w:hyperlink r:id="rId138" w:history="1">
              <w:r>
                <w:rPr>
                  <w:rStyle w:val="Hyperlink"/>
                  <w:rFonts w:ascii="Arial" w:hAnsi="Arial" w:cs="Arial"/>
                  <w:sz w:val="20"/>
                  <w:szCs w:val="20"/>
                </w:rPr>
                <w:t>MDS23869</w:t>
              </w:r>
            </w:hyperlink>
          </w:p>
        </w:tc>
        <w:tc>
          <w:tcPr>
            <w:tcW w:w="750" w:type="dxa"/>
            <w:vAlign w:val="center"/>
            <w:hideMark/>
          </w:tcPr>
          <w:p w14:paraId="75CADEC6" w14:textId="77777777" w:rsidR="00683A67" w:rsidRDefault="00683A67">
            <w:pPr>
              <w:jc w:val="center"/>
              <w:rPr>
                <w:rFonts w:ascii="Arial" w:hAnsi="Arial" w:cs="Arial"/>
                <w:sz w:val="20"/>
                <w:szCs w:val="20"/>
              </w:rPr>
            </w:pPr>
            <w:r>
              <w:rPr>
                <w:rFonts w:ascii="Arial" w:hAnsi="Arial" w:cs="Arial"/>
                <w:sz w:val="20"/>
                <w:szCs w:val="20"/>
              </w:rPr>
              <w:t>WG 02</w:t>
            </w:r>
          </w:p>
        </w:tc>
        <w:tc>
          <w:tcPr>
            <w:tcW w:w="750" w:type="dxa"/>
            <w:vAlign w:val="center"/>
            <w:hideMark/>
          </w:tcPr>
          <w:p w14:paraId="02D15AD4" w14:textId="77777777" w:rsidR="00683A67" w:rsidRDefault="00683A67">
            <w:pPr>
              <w:jc w:val="center"/>
              <w:rPr>
                <w:rFonts w:ascii="Arial" w:hAnsi="Arial" w:cs="Arial"/>
                <w:sz w:val="20"/>
                <w:szCs w:val="20"/>
              </w:rPr>
            </w:pPr>
            <w:r>
              <w:rPr>
                <w:rFonts w:ascii="Arial" w:hAnsi="Arial" w:cs="Arial"/>
                <w:sz w:val="20"/>
                <w:szCs w:val="20"/>
              </w:rPr>
              <w:t>00359</w:t>
            </w:r>
          </w:p>
        </w:tc>
        <w:tc>
          <w:tcPr>
            <w:tcW w:w="1050" w:type="dxa"/>
            <w:shd w:val="clear" w:color="auto" w:fill="FFFFFF"/>
            <w:vAlign w:val="center"/>
            <w:hideMark/>
          </w:tcPr>
          <w:p w14:paraId="34962519" w14:textId="77777777" w:rsidR="00683A67" w:rsidRDefault="00683A67">
            <w:pPr>
              <w:rPr>
                <w:rFonts w:ascii="Arial" w:hAnsi="Arial" w:cs="Arial"/>
                <w:sz w:val="20"/>
                <w:szCs w:val="20"/>
              </w:rPr>
            </w:pPr>
            <w:r>
              <w:rPr>
                <w:rFonts w:ascii="Arial" w:hAnsi="Arial" w:cs="Arial"/>
                <w:sz w:val="20"/>
                <w:szCs w:val="20"/>
              </w:rPr>
              <w:t>2024-04-27 15:44:28</w:t>
            </w:r>
          </w:p>
        </w:tc>
        <w:tc>
          <w:tcPr>
            <w:tcW w:w="1500" w:type="dxa"/>
            <w:shd w:val="clear" w:color="auto" w:fill="FFFFFF"/>
            <w:vAlign w:val="center"/>
            <w:hideMark/>
          </w:tcPr>
          <w:p w14:paraId="7F19FEC1" w14:textId="77777777" w:rsidR="00683A67" w:rsidRDefault="00683A67">
            <w:pPr>
              <w:rPr>
                <w:rFonts w:ascii="Arial" w:hAnsi="Arial" w:cs="Arial"/>
                <w:sz w:val="20"/>
                <w:szCs w:val="20"/>
              </w:rPr>
            </w:pPr>
          </w:p>
        </w:tc>
        <w:tc>
          <w:tcPr>
            <w:tcW w:w="1500" w:type="dxa"/>
            <w:vAlign w:val="center"/>
            <w:hideMark/>
          </w:tcPr>
          <w:p w14:paraId="234F3EAE" w14:textId="77777777" w:rsidR="00683A67" w:rsidRDefault="00683A67">
            <w:pPr>
              <w:rPr>
                <w:rFonts w:ascii="Arial" w:hAnsi="Arial" w:cs="Arial"/>
                <w:sz w:val="20"/>
                <w:szCs w:val="20"/>
              </w:rPr>
            </w:pPr>
            <w:r>
              <w:rPr>
                <w:rFonts w:ascii="Arial" w:hAnsi="Arial" w:cs="Arial"/>
                <w:sz w:val="20"/>
                <w:szCs w:val="20"/>
              </w:rPr>
              <w:t>WG 02</w:t>
            </w:r>
            <w:r>
              <w:rPr>
                <w:rFonts w:ascii="Arial" w:hAnsi="Arial" w:cs="Arial"/>
                <w:sz w:val="20"/>
                <w:szCs w:val="20"/>
              </w:rPr>
              <w:br/>
              <w:t>MPEG-I</w:t>
            </w:r>
          </w:p>
        </w:tc>
        <w:tc>
          <w:tcPr>
            <w:tcW w:w="6000" w:type="dxa"/>
            <w:vAlign w:val="center"/>
            <w:hideMark/>
          </w:tcPr>
          <w:p w14:paraId="322469C3" w14:textId="77777777" w:rsidR="00683A67" w:rsidRDefault="00683A67">
            <w:pPr>
              <w:rPr>
                <w:rFonts w:ascii="Arial" w:hAnsi="Arial" w:cs="Arial"/>
                <w:sz w:val="20"/>
                <w:szCs w:val="20"/>
              </w:rPr>
            </w:pPr>
            <w:r>
              <w:rPr>
                <w:rFonts w:ascii="Arial" w:hAnsi="Arial" w:cs="Arial"/>
                <w:sz w:val="20"/>
                <w:szCs w:val="20"/>
              </w:rPr>
              <w:t>Draft of MPEG-I Phase 3 requirements</w:t>
            </w:r>
          </w:p>
        </w:tc>
        <w:tc>
          <w:tcPr>
            <w:tcW w:w="0" w:type="auto"/>
            <w:vAlign w:val="center"/>
            <w:hideMark/>
          </w:tcPr>
          <w:p w14:paraId="39FA1B6E" w14:textId="77777777" w:rsidR="00683A67" w:rsidRDefault="00683A67">
            <w:pPr>
              <w:rPr>
                <w:rFonts w:ascii="Arial" w:hAnsi="Arial" w:cs="Arial"/>
                <w:sz w:val="20"/>
                <w:szCs w:val="20"/>
              </w:rPr>
            </w:pPr>
            <w:r>
              <w:rPr>
                <w:rFonts w:ascii="Arial" w:hAnsi="Arial" w:cs="Arial"/>
                <w:sz w:val="20"/>
                <w:szCs w:val="20"/>
              </w:rPr>
              <w:t>WG 02 MPEG Technical requirements</w:t>
            </w:r>
          </w:p>
        </w:tc>
        <w:tc>
          <w:tcPr>
            <w:tcW w:w="1500" w:type="dx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81"/>
            </w:tblGrid>
            <w:tr w:rsidR="00683A67" w14:paraId="2185C9B7" w14:textId="77777777">
              <w:trPr>
                <w:tblCellSpacing w:w="15" w:type="dxa"/>
                <w:jc w:val="center"/>
              </w:trPr>
              <w:tc>
                <w:tcPr>
                  <w:tcW w:w="4750" w:type="pct"/>
                  <w:vAlign w:val="center"/>
                  <w:hideMark/>
                </w:tcPr>
                <w:p w14:paraId="4AFB30A3" w14:textId="77777777" w:rsidR="00683A67" w:rsidRDefault="00683A67">
                  <w:pPr>
                    <w:rPr>
                      <w:rFonts w:ascii="Arial" w:hAnsi="Arial" w:cs="Arial"/>
                      <w:sz w:val="20"/>
                      <w:szCs w:val="20"/>
                    </w:rPr>
                  </w:pPr>
                  <w:r>
                    <w:rPr>
                      <w:rFonts w:ascii="Arial" w:hAnsi="Arial" w:cs="Arial"/>
                      <w:sz w:val="20"/>
                      <w:szCs w:val="20"/>
                    </w:rPr>
                    <w:t>MDS23869_WG02_N00359</w:t>
                  </w:r>
                </w:p>
              </w:tc>
            </w:tr>
          </w:tbl>
          <w:p w14:paraId="2498258F" w14:textId="77777777" w:rsidR="00683A67" w:rsidRDefault="00683A67">
            <w:pPr>
              <w:jc w:val="center"/>
              <w:rPr>
                <w:rFonts w:ascii="Arial" w:hAnsi="Arial" w:cs="Arial"/>
                <w:sz w:val="20"/>
                <w:szCs w:val="20"/>
              </w:rPr>
            </w:pPr>
          </w:p>
        </w:tc>
      </w:tr>
    </w:tbl>
    <w:p w14:paraId="7A891E8B" w14:textId="20C7C483" w:rsidR="00634ECB" w:rsidRPr="00626E08" w:rsidRDefault="00634ECB">
      <w:pPr>
        <w:pStyle w:val="Heading2"/>
        <w:keepLines w:val="0"/>
        <w:widowControl/>
        <w:numPr>
          <w:ilvl w:val="1"/>
          <w:numId w:val="1"/>
        </w:numPr>
        <w:autoSpaceDE/>
        <w:autoSpaceDN/>
        <w:spacing w:before="240" w:after="60"/>
        <w:jc w:val="both"/>
      </w:pPr>
      <w:bookmarkStart w:id="533" w:name="_Toc195098986"/>
      <w:r w:rsidRPr="00626E08">
        <w:t>Scenarios</w:t>
      </w:r>
      <w:bookmarkEnd w:id="533"/>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50A8054F" w:rsidR="00634ECB" w:rsidRPr="005F4B08" w:rsidRDefault="00634ECB">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39" w:history="1">
        <w:r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37A29F22" w:rsidR="00634ECB" w:rsidRPr="005F4B08" w:rsidRDefault="00634ECB">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40" w:history="1">
        <w:r w:rsidRPr="005F4B08">
          <w:rPr>
            <w:rStyle w:val="Hyperlink"/>
            <w:rFonts w:asciiTheme="minorHAnsi" w:hAnsiTheme="minorHAnsi" w:cstheme="minorHAnsi"/>
          </w:rPr>
          <w:t>http://mpegfs.int-evry.fr/mpegcontent/ws-mpegcontent/MPEG-I/Part14-SceneDescriptions</w:t>
        </w:r>
      </w:hyperlink>
    </w:p>
    <w:p w14:paraId="3C49875F" w14:textId="22E3B292"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095953">
        <w:rPr>
          <w:rFonts w:asciiTheme="minorHAnsi" w:eastAsia="Times New Roman" w:hAnsiTheme="minorHAnsi" w:cstheme="minorHAnsi"/>
          <w:lang w:val="en-GB" w:eastAsia="de-DE"/>
        </w:rPr>
        <w:t>10</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For adding new scenarios, please provide an input contribution to MPEG with the following information</w:t>
      </w:r>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494D6EF5" w14:textId="77777777" w:rsidR="00634ECB" w:rsidRPr="005529B1" w:rsidRDefault="00634ECB" w:rsidP="00634ECB">
      <w:pPr>
        <w:rPr>
          <w:rFonts w:cstheme="minorHAnsi"/>
          <w:sz w:val="22"/>
          <w:szCs w:val="22"/>
          <w:lang w:val="en-GB" w:eastAsia="de-DE"/>
        </w:rPr>
      </w:pPr>
    </w:p>
    <w:p w14:paraId="3AA6875E" w14:textId="72AD71DE"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534" w:name="_Toc77377248"/>
      <w:bookmarkStart w:id="535" w:name="_Toc77377302"/>
      <w:bookmarkStart w:id="536" w:name="_Toc77377249"/>
      <w:bookmarkStart w:id="537" w:name="_Toc77377303"/>
      <w:bookmarkStart w:id="538" w:name="_Toc77377250"/>
      <w:bookmarkStart w:id="539" w:name="_Toc77377304"/>
      <w:bookmarkStart w:id="540" w:name="_Toc77377251"/>
      <w:bookmarkStart w:id="541" w:name="_Toc77377305"/>
      <w:bookmarkStart w:id="542" w:name="_Toc77377252"/>
      <w:bookmarkStart w:id="543" w:name="_Toc77377306"/>
      <w:bookmarkStart w:id="544" w:name="_Toc77377253"/>
      <w:bookmarkStart w:id="545" w:name="_Toc77377307"/>
      <w:bookmarkStart w:id="546" w:name="_Toc77377254"/>
      <w:bookmarkStart w:id="547" w:name="_Toc77377308"/>
      <w:bookmarkStart w:id="548" w:name="_Ref53399275"/>
      <w:bookmarkStart w:id="549" w:name="_Toc195098987"/>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EC3B8C">
        <w:t>Template for Test Scenario</w:t>
      </w:r>
      <w:bookmarkEnd w:id="548"/>
      <w:bookmarkEnd w:id="549"/>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lastRenderedPageBreak/>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lastRenderedPageBreak/>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w:t>
            </w:r>
            <w:proofErr w:type="spellStart"/>
            <w:r w:rsidRPr="00EC3B8C">
              <w:rPr>
                <w:sz w:val="18"/>
                <w:szCs w:val="18"/>
              </w:rPr>
              <w:t>glTF</w:t>
            </w:r>
            <w:proofErr w:type="spellEnd"/>
            <w:r w:rsidRPr="00EC3B8C">
              <w:rPr>
                <w:sz w:val="18"/>
                <w:szCs w:val="18"/>
              </w:rPr>
              <w:t xml:space="preserve">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the user experience/</w:t>
            </w:r>
            <w:proofErr w:type="spellStart"/>
            <w:r w:rsidRPr="00EC3B8C">
              <w:rPr>
                <w:sz w:val="18"/>
                <w:szCs w:val="18"/>
              </w:rPr>
              <w:t>QoE</w:t>
            </w:r>
            <w:proofErr w:type="spellEnd"/>
            <w:r w:rsidRPr="00EC3B8C">
              <w:rPr>
                <w:sz w:val="18"/>
                <w:szCs w:val="18"/>
              </w:rPr>
              <w:t xml:space="preserv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550" w:name="_Toc195098988"/>
      <w:r>
        <w:t>Continuous Call for</w:t>
      </w:r>
      <w:r w:rsidRPr="00EC3B8C">
        <w:t xml:space="preserve"> </w:t>
      </w:r>
      <w:r>
        <w:t>T</w:t>
      </w:r>
      <w:r w:rsidRPr="00EC3B8C">
        <w:t xml:space="preserve">est </w:t>
      </w:r>
      <w:r>
        <w:t>D</w:t>
      </w:r>
      <w:r w:rsidRPr="00EC3B8C">
        <w:t>ata</w:t>
      </w:r>
      <w:bookmarkEnd w:id="550"/>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game content, e.g.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proofErr w:type="spellStart"/>
      <w:r w:rsidRPr="00051F95">
        <w:rPr>
          <w:rFonts w:asciiTheme="minorHAnsi" w:hAnsiTheme="minorHAnsi" w:cstheme="minorHAnsi"/>
        </w:rPr>
        <w:t>etc</w:t>
      </w:r>
      <w:proofErr w:type="spellEnd"/>
      <w:r w:rsidRPr="00051F95">
        <w:rPr>
          <w:rFonts w:asciiTheme="minorHAnsi" w:hAnsiTheme="minorHAnsi" w:cstheme="minorHAnsi"/>
        </w:rPr>
        <w:t>…</w:t>
      </w:r>
    </w:p>
    <w:p w14:paraId="3E09D94D" w14:textId="77777777" w:rsidR="00634ECB" w:rsidRPr="005529B1" w:rsidRDefault="00634ECB" w:rsidP="00634ECB">
      <w:pPr>
        <w:rPr>
          <w:rFonts w:cstheme="minorHAnsi"/>
          <w:sz w:val="22"/>
          <w:szCs w:val="22"/>
        </w:rPr>
      </w:pPr>
      <w:r w:rsidRPr="005529B1">
        <w:rPr>
          <w:rFonts w:cstheme="minorHAnsi"/>
          <w:sz w:val="22"/>
          <w:szCs w:val="22"/>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551" w:name="_Toc195098989"/>
      <w:r>
        <w:t>Timeline</w:t>
      </w:r>
      <w:bookmarkEnd w:id="551"/>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552" w:name="_Toc195098990"/>
      <w:r>
        <w:t>Available Test Assets</w:t>
      </w:r>
      <w:bookmarkEnd w:id="552"/>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3CCBFFAB" w:rsidR="00634ECB" w:rsidRDefault="00164E93" w:rsidP="00634ECB">
      <w:pPr>
        <w:rPr>
          <w:rFonts w:cstheme="minorHAnsi"/>
          <w:sz w:val="22"/>
          <w:szCs w:val="22"/>
        </w:rPr>
      </w:pPr>
      <w:hyperlink r:id="rId141" w:history="1">
        <w:r w:rsidRPr="00496AA0">
          <w:rPr>
            <w:rStyle w:val="Hyperlink"/>
            <w:rFonts w:cstheme="minorHAnsi"/>
            <w:sz w:val="22"/>
            <w:szCs w:val="22"/>
          </w:rPr>
          <w:t>http://mpegx.int-evry.fr/software/MPEG/Systems/SceneDescription/test-assets</w:t>
        </w:r>
      </w:hyperlink>
    </w:p>
    <w:p w14:paraId="423BA127" w14:textId="77777777" w:rsidR="001667D4" w:rsidRDefault="001667D4" w:rsidP="001667D4">
      <w:pPr>
        <w:rPr>
          <w:rFonts w:cstheme="minorHAnsi"/>
          <w:sz w:val="22"/>
          <w:szCs w:val="22"/>
        </w:rPr>
      </w:pPr>
      <w:r>
        <w:rPr>
          <w:rFonts w:cstheme="minorHAnsi"/>
          <w:sz w:val="22"/>
          <w:szCs w:val="22"/>
        </w:rPr>
        <w:br/>
        <w:t>During MPEG#149, it was decided to</w:t>
      </w:r>
    </w:p>
    <w:p w14:paraId="16C0C9A3" w14:textId="77777777" w:rsidR="001667D4" w:rsidRDefault="001667D4" w:rsidP="001667D4">
      <w:pPr>
        <w:pStyle w:val="ListParagraph"/>
        <w:numPr>
          <w:ilvl w:val="0"/>
          <w:numId w:val="4"/>
        </w:numPr>
        <w:rPr>
          <w:rFonts w:cstheme="minorHAnsi"/>
        </w:rPr>
      </w:pPr>
      <w:r w:rsidRPr="001667D4">
        <w:rPr>
          <w:rFonts w:cstheme="minorHAnsi"/>
        </w:rPr>
        <w:t>add the proposed asset "Damaged Helmet"</w:t>
      </w:r>
    </w:p>
    <w:p w14:paraId="1C5724A7" w14:textId="77777777" w:rsidR="001667D4" w:rsidRDefault="001667D4" w:rsidP="001667D4">
      <w:pPr>
        <w:pStyle w:val="ListParagraph"/>
        <w:numPr>
          <w:ilvl w:val="0"/>
          <w:numId w:val="4"/>
        </w:numPr>
        <w:rPr>
          <w:rFonts w:cstheme="minorHAnsi"/>
        </w:rPr>
      </w:pPr>
      <w:r w:rsidRPr="001667D4">
        <w:rPr>
          <w:rFonts w:cstheme="minorHAnsi"/>
        </w:rPr>
        <w:t xml:space="preserve">on hosting, </w:t>
      </w:r>
    </w:p>
    <w:p w14:paraId="0FA504D1" w14:textId="77777777" w:rsidR="001667D4" w:rsidRDefault="001667D4" w:rsidP="001667D4">
      <w:pPr>
        <w:pStyle w:val="ListParagraph"/>
        <w:numPr>
          <w:ilvl w:val="1"/>
          <w:numId w:val="4"/>
        </w:numPr>
        <w:rPr>
          <w:rFonts w:cstheme="minorHAnsi"/>
        </w:rPr>
      </w:pPr>
      <w:r w:rsidRPr="001667D4">
        <w:rPr>
          <w:rFonts w:cstheme="minorHAnsi"/>
        </w:rPr>
        <w:t>we keep both</w:t>
      </w:r>
    </w:p>
    <w:p w14:paraId="743430E4" w14:textId="77777777" w:rsidR="001667D4" w:rsidRDefault="001667D4" w:rsidP="001667D4">
      <w:pPr>
        <w:pStyle w:val="ListParagraph"/>
        <w:numPr>
          <w:ilvl w:val="1"/>
          <w:numId w:val="4"/>
        </w:numPr>
        <w:rPr>
          <w:rFonts w:cstheme="minorHAnsi"/>
        </w:rPr>
      </w:pPr>
      <w:proofErr w:type="spellStart"/>
      <w:r w:rsidRPr="001667D4">
        <w:rPr>
          <w:rFonts w:cstheme="minorHAnsi"/>
        </w:rPr>
        <w:t>gitlab</w:t>
      </w:r>
      <w:proofErr w:type="spellEnd"/>
      <w:r w:rsidRPr="001667D4">
        <w:rPr>
          <w:rFonts w:cstheme="minorHAnsi"/>
        </w:rPr>
        <w:t>/LFS is the main, mirror is FTP</w:t>
      </w:r>
    </w:p>
    <w:p w14:paraId="6B1A9664" w14:textId="77777777" w:rsidR="001667D4" w:rsidRDefault="001667D4" w:rsidP="001667D4">
      <w:pPr>
        <w:pStyle w:val="ListParagraph"/>
        <w:numPr>
          <w:ilvl w:val="1"/>
          <w:numId w:val="4"/>
        </w:numPr>
        <w:rPr>
          <w:rFonts w:cstheme="minorHAnsi"/>
        </w:rPr>
      </w:pPr>
      <w:r w:rsidRPr="001667D4">
        <w:rPr>
          <w:rFonts w:cstheme="minorHAnsi"/>
        </w:rPr>
        <w:t xml:space="preserve">upload content to </w:t>
      </w:r>
      <w:proofErr w:type="spellStart"/>
      <w:r w:rsidRPr="001667D4">
        <w:rPr>
          <w:rFonts w:cstheme="minorHAnsi"/>
        </w:rPr>
        <w:t>gitlab</w:t>
      </w:r>
      <w:proofErr w:type="spellEnd"/>
      <w:r w:rsidRPr="001667D4">
        <w:rPr>
          <w:rFonts w:cstheme="minorHAnsi"/>
        </w:rPr>
        <w:t xml:space="preserve"> and make sure they are conforming</w:t>
      </w:r>
    </w:p>
    <w:p w14:paraId="602D98DD" w14:textId="6A374D51" w:rsidR="00164E93" w:rsidRPr="001667D4" w:rsidRDefault="001667D4" w:rsidP="0073762B">
      <w:pPr>
        <w:pStyle w:val="ListParagraph"/>
        <w:numPr>
          <w:ilvl w:val="1"/>
          <w:numId w:val="4"/>
        </w:numPr>
        <w:rPr>
          <w:rFonts w:cstheme="minorHAnsi"/>
        </w:rPr>
      </w:pPr>
      <w:r w:rsidRPr="001667D4">
        <w:rPr>
          <w:rFonts w:cstheme="minorHAnsi"/>
        </w:rPr>
        <w:t xml:space="preserve">contact </w:t>
      </w:r>
      <w:hyperlink r:id="rId142" w:tooltip="Imed Bouazizi" w:history="1">
        <w:r w:rsidRPr="001667D4">
          <w:rPr>
            <w:rStyle w:val="Hyperlink"/>
            <w:rFonts w:cstheme="minorHAnsi"/>
          </w:rPr>
          <w:t>@ibouazizi</w:t>
        </w:r>
      </w:hyperlink>
      <w:r w:rsidRPr="001667D4">
        <w:rPr>
          <w:rFonts w:cstheme="minorHAnsi"/>
        </w:rPr>
        <w:t xml:space="preserve"> and </w:t>
      </w:r>
      <w:hyperlink r:id="rId143" w:tooltip="Gurdeep Bhullar" w:history="1">
        <w:r w:rsidRPr="001667D4">
          <w:rPr>
            <w:rStyle w:val="Hyperlink"/>
            <w:rFonts w:cstheme="minorHAnsi"/>
          </w:rPr>
          <w:t>@gurdep</w:t>
        </w:r>
      </w:hyperlink>
      <w:r w:rsidRPr="001667D4">
        <w:rPr>
          <w:rFonts w:cstheme="minorHAnsi"/>
        </w:rPr>
        <w:t xml:space="preserve"> for upload instructions/hel</w:t>
      </w:r>
      <w:r>
        <w:rPr>
          <w:rFonts w:cstheme="minorHAnsi"/>
        </w:rPr>
        <w:t>p</w:t>
      </w:r>
    </w:p>
    <w:p w14:paraId="592F557F" w14:textId="591216CC" w:rsidR="005165FA" w:rsidRDefault="005165FA" w:rsidP="005165FA">
      <w:pPr>
        <w:pStyle w:val="Heading1"/>
        <w:keepNext/>
        <w:widowControl/>
        <w:numPr>
          <w:ilvl w:val="0"/>
          <w:numId w:val="1"/>
        </w:numPr>
        <w:autoSpaceDE/>
        <w:autoSpaceDN/>
        <w:spacing w:before="240" w:after="60"/>
        <w:jc w:val="both"/>
      </w:pPr>
      <w:bookmarkStart w:id="553" w:name="_Toc53758888"/>
      <w:bookmarkStart w:id="554" w:name="_Toc53759159"/>
      <w:bookmarkStart w:id="555" w:name="_Toc53759210"/>
      <w:bookmarkStart w:id="556" w:name="_Toc195098991"/>
      <w:bookmarkEnd w:id="553"/>
      <w:bookmarkEnd w:id="554"/>
      <w:bookmarkEnd w:id="555"/>
      <w:r>
        <w:t>Roadmap</w:t>
      </w:r>
      <w:bookmarkEnd w:id="556"/>
    </w:p>
    <w:p w14:paraId="16096AEC" w14:textId="77777777" w:rsidR="005165FA" w:rsidRPr="00C968EC" w:rsidRDefault="005165FA" w:rsidP="00C968EC">
      <w:pPr>
        <w:pStyle w:val="Heading2"/>
        <w:keepLines w:val="0"/>
        <w:widowControl/>
        <w:numPr>
          <w:ilvl w:val="1"/>
          <w:numId w:val="1"/>
        </w:numPr>
        <w:autoSpaceDE/>
        <w:autoSpaceDN/>
        <w:spacing w:before="240" w:after="60"/>
        <w:jc w:val="both"/>
      </w:pPr>
      <w:bookmarkStart w:id="557" w:name="_Toc195098992"/>
      <w:r w:rsidRPr="00C968EC">
        <w:t>Introduction</w:t>
      </w:r>
      <w:bookmarkEnd w:id="557"/>
    </w:p>
    <w:p w14:paraId="7CAE91C0" w14:textId="704D82DA" w:rsidR="005165FA" w:rsidRDefault="005165FA" w:rsidP="00C968EC">
      <w:pPr>
        <w:shd w:val="clear" w:color="auto" w:fill="FFFFFF" w:themeFill="background1"/>
        <w:jc w:val="both"/>
        <w:rPr>
          <w:rFonts w:ascii="Times New Roman" w:eastAsia="SimSun" w:hAnsi="Times New Roman" w:cs="Times New Roman"/>
          <w:b/>
          <w:sz w:val="28"/>
          <w:lang w:eastAsia="zh-CN"/>
        </w:rPr>
      </w:pPr>
      <w:r w:rsidRPr="003C6F7E">
        <w:rPr>
          <w:rFonts w:ascii="Times New Roman" w:eastAsia="SimSun" w:hAnsi="Times New Roman" w:cs="Times New Roman"/>
          <w:shd w:val="clear" w:color="auto" w:fill="FFFFFF" w:themeFill="background1"/>
          <w:lang w:eastAsia="zh-CN"/>
        </w:rPr>
        <w:t>As ISO/IEC 23090-14</w:t>
      </w:r>
      <w:r w:rsidR="007A4497">
        <w:rPr>
          <w:rFonts w:ascii="Times New Roman" w:eastAsia="SimSun" w:hAnsi="Times New Roman" w:cs="Times New Roman"/>
          <w:shd w:val="clear" w:color="auto" w:fill="FFFFFF" w:themeFill="background1"/>
          <w:lang w:eastAsia="zh-CN"/>
        </w:rPr>
        <w:t xml:space="preserve"> second edition </w:t>
      </w:r>
      <w:r w:rsidRPr="003C6F7E">
        <w:rPr>
          <w:rFonts w:ascii="Times New Roman" w:eastAsia="SimSun" w:hAnsi="Times New Roman" w:cs="Times New Roman"/>
          <w:shd w:val="clear" w:color="auto" w:fill="FFFFFF" w:themeFill="background1"/>
          <w:lang w:eastAsia="zh-CN"/>
        </w:rPr>
        <w:t xml:space="preserve">is on a path to be finalized, </w:t>
      </w:r>
      <w:r w:rsidR="007A4497">
        <w:rPr>
          <w:rFonts w:ascii="Times New Roman" w:eastAsia="SimSun" w:hAnsi="Times New Roman" w:cs="Times New Roman"/>
          <w:shd w:val="clear" w:color="auto" w:fill="FFFFFF" w:themeFill="background1"/>
          <w:lang w:eastAsia="zh-CN"/>
        </w:rPr>
        <w:t>the timeline for the next work is presented here.</w:t>
      </w:r>
    </w:p>
    <w:p w14:paraId="501A7D71" w14:textId="68F34C39" w:rsidR="005165FA" w:rsidRPr="00C968EC" w:rsidRDefault="005165FA" w:rsidP="00C968EC">
      <w:pPr>
        <w:pStyle w:val="Heading2"/>
        <w:keepLines w:val="0"/>
        <w:widowControl/>
        <w:numPr>
          <w:ilvl w:val="1"/>
          <w:numId w:val="1"/>
        </w:numPr>
        <w:autoSpaceDE/>
        <w:autoSpaceDN/>
        <w:spacing w:before="240" w:after="60"/>
        <w:jc w:val="both"/>
      </w:pPr>
      <w:bookmarkStart w:id="558" w:name="_Toc195098993"/>
      <w:r>
        <w:t>Agreed Timeline</w:t>
      </w:r>
      <w:bookmarkEnd w:id="558"/>
    </w:p>
    <w:p w14:paraId="234B3A49" w14:textId="77777777" w:rsidR="005165FA" w:rsidRDefault="005165FA" w:rsidP="005165FA">
      <w:pPr>
        <w:shd w:val="clear" w:color="auto" w:fill="FFFFFF" w:themeFill="background1"/>
        <w:jc w:val="both"/>
        <w:rPr>
          <w:rFonts w:ascii="Times New Roman" w:eastAsia="SimSun" w:hAnsi="Times New Roman" w:cs="Times New Roman"/>
          <w:shd w:val="clear" w:color="auto" w:fill="FFFFFF" w:themeFill="background1"/>
          <w:lang w:eastAsia="zh-CN"/>
        </w:rPr>
      </w:pPr>
      <w:r w:rsidRPr="00121750">
        <w:rPr>
          <w:rFonts w:ascii="Times New Roman" w:eastAsia="SimSun" w:hAnsi="Times New Roman" w:cs="Times New Roman"/>
          <w:shd w:val="clear" w:color="auto" w:fill="FFFFFF" w:themeFill="background1"/>
          <w:lang w:eastAsia="zh-CN"/>
        </w:rPr>
        <w:t xml:space="preserve">The </w:t>
      </w:r>
      <w:r>
        <w:rPr>
          <w:rFonts w:ascii="Times New Roman" w:eastAsia="SimSun" w:hAnsi="Times New Roman" w:cs="Times New Roman"/>
          <w:shd w:val="clear" w:color="auto" w:fill="FFFFFF" w:themeFill="background1"/>
          <w:lang w:eastAsia="zh-CN"/>
        </w:rPr>
        <w:t>following amendments and part are proposed to be created:</w:t>
      </w:r>
    </w:p>
    <w:p w14:paraId="1807BB05" w14:textId="77777777" w:rsidR="005165FA" w:rsidRDefault="005165FA" w:rsidP="005165FA">
      <w:pPr>
        <w:pStyle w:val="ListParagraph"/>
        <w:widowControl/>
        <w:numPr>
          <w:ilvl w:val="0"/>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Amd1 to </w:t>
      </w:r>
      <w:r w:rsidRPr="00121750">
        <w:rPr>
          <w:rFonts w:ascii="Times New Roman" w:eastAsia="SimSun" w:hAnsi="Times New Roman" w:cs="Times New Roman"/>
          <w:sz w:val="24"/>
          <w:szCs w:val="24"/>
          <w:shd w:val="clear" w:color="auto" w:fill="FFFFFF" w:themeFill="background1"/>
          <w:lang w:eastAsia="zh-CN"/>
        </w:rPr>
        <w:t xml:space="preserve">ISO/IEC 23090-14 </w:t>
      </w:r>
      <w:r>
        <w:rPr>
          <w:rFonts w:ascii="Times New Roman" w:eastAsia="SimSun" w:hAnsi="Times New Roman" w:cs="Times New Roman"/>
          <w:sz w:val="24"/>
          <w:szCs w:val="24"/>
          <w:shd w:val="clear" w:color="auto" w:fill="FFFFFF" w:themeFill="background1"/>
          <w:lang w:eastAsia="zh-CN"/>
        </w:rPr>
        <w:t>second edition.</w:t>
      </w:r>
      <w:r w:rsidRPr="00121750">
        <w:rPr>
          <w:rFonts w:ascii="Times New Roman" w:eastAsia="SimSun" w:hAnsi="Times New Roman" w:cs="Times New Roman"/>
          <w:sz w:val="24"/>
          <w:szCs w:val="24"/>
          <w:shd w:val="clear" w:color="auto" w:fill="FFFFFF" w:themeFill="background1"/>
          <w:lang w:eastAsia="zh-CN"/>
        </w:rPr>
        <w:t xml:space="preserve"> </w:t>
      </w:r>
    </w:p>
    <w:p w14:paraId="7B9E60A4" w14:textId="68A1D12A" w:rsidR="005165FA" w:rsidRPr="00121750"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sidRPr="00121750">
        <w:rPr>
          <w:rFonts w:ascii="Times New Roman" w:eastAsia="SimSun" w:hAnsi="Times New Roman" w:cs="Times New Roman"/>
          <w:sz w:val="24"/>
          <w:szCs w:val="24"/>
          <w:shd w:val="clear" w:color="auto" w:fill="FFFFFF" w:themeFill="background1"/>
          <w:lang w:eastAsia="zh-CN"/>
        </w:rPr>
        <w:lastRenderedPageBreak/>
        <w:t xml:space="preserve">on </w:t>
      </w:r>
      <w:r>
        <w:rPr>
          <w:rFonts w:ascii="Times New Roman" w:eastAsia="SimSun" w:hAnsi="Times New Roman" w:cs="Times New Roman"/>
          <w:sz w:val="24"/>
          <w:szCs w:val="24"/>
          <w:shd w:val="clear" w:color="auto" w:fill="FFFFFF" w:themeFill="background1"/>
          <w:lang w:eastAsia="zh-CN"/>
        </w:rPr>
        <w:t xml:space="preserve">new and </w:t>
      </w:r>
      <w:r>
        <w:rPr>
          <w:rFonts w:ascii="Times New Roman" w:eastAsia="SimSun" w:hAnsi="Times New Roman" w:cs="Times New Roman"/>
          <w:sz w:val="24"/>
          <w:szCs w:val="24"/>
          <w:lang w:eastAsia="zh-CN"/>
        </w:rPr>
        <w:t xml:space="preserve">feature </w:t>
      </w:r>
      <w:r w:rsidRPr="00121750">
        <w:rPr>
          <w:rFonts w:ascii="Times New Roman" w:eastAsia="SimSun" w:hAnsi="Times New Roman" w:cs="Times New Roman"/>
          <w:sz w:val="24"/>
          <w:szCs w:val="24"/>
          <w:lang w:eastAsia="zh-CN"/>
        </w:rPr>
        <w:t xml:space="preserve">enhancement, scene understanding, immersive audio and </w:t>
      </w:r>
      <w:r>
        <w:rPr>
          <w:rFonts w:ascii="Times New Roman" w:eastAsia="SimSun" w:hAnsi="Times New Roman" w:cs="Times New Roman"/>
          <w:sz w:val="24"/>
          <w:szCs w:val="24"/>
          <w:lang w:eastAsia="zh-CN"/>
        </w:rPr>
        <w:t>multi-user support.</w:t>
      </w:r>
    </w:p>
    <w:p w14:paraId="26A8FF2B" w14:textId="08F56916" w:rsidR="005165FA" w:rsidRPr="00121750"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lang w:eastAsia="zh-CN"/>
        </w:rPr>
        <w:t xml:space="preserve">Expected timeline: WD in </w:t>
      </w:r>
      <w:r w:rsidR="007A4497">
        <w:rPr>
          <w:rFonts w:ascii="Times New Roman" w:eastAsia="SimSun" w:hAnsi="Times New Roman" w:cs="Times New Roman"/>
          <w:sz w:val="24"/>
          <w:szCs w:val="24"/>
          <w:lang w:eastAsia="zh-CN"/>
        </w:rPr>
        <w:t>October</w:t>
      </w:r>
      <w:r>
        <w:rPr>
          <w:rFonts w:ascii="Times New Roman" w:eastAsia="SimSun" w:hAnsi="Times New Roman" w:cs="Times New Roman"/>
          <w:sz w:val="24"/>
          <w:szCs w:val="24"/>
          <w:lang w:eastAsia="zh-CN"/>
        </w:rPr>
        <w:t>, C</w:t>
      </w:r>
      <w:r w:rsidR="007A4497">
        <w:rPr>
          <w:rFonts w:ascii="Times New Roman" w:eastAsia="SimSun" w:hAnsi="Times New Roman" w:cs="Times New Roman"/>
          <w:sz w:val="24"/>
          <w:szCs w:val="24"/>
          <w:lang w:eastAsia="zh-CN"/>
        </w:rPr>
        <w:t>DAM</w:t>
      </w:r>
      <w:r>
        <w:rPr>
          <w:rFonts w:ascii="Times New Roman" w:eastAsia="SimSun" w:hAnsi="Times New Roman" w:cs="Times New Roman"/>
          <w:sz w:val="24"/>
          <w:szCs w:val="24"/>
          <w:lang w:eastAsia="zh-CN"/>
        </w:rPr>
        <w:t xml:space="preserve"> in </w:t>
      </w:r>
      <w:r w:rsidR="007A4497">
        <w:rPr>
          <w:rFonts w:ascii="Times New Roman" w:eastAsia="SimSun" w:hAnsi="Times New Roman" w:cs="Times New Roman"/>
          <w:sz w:val="24"/>
          <w:szCs w:val="24"/>
          <w:lang w:eastAsia="zh-CN"/>
        </w:rPr>
        <w:t>01/</w:t>
      </w:r>
      <w:r>
        <w:rPr>
          <w:rFonts w:ascii="Times New Roman" w:eastAsia="SimSun" w:hAnsi="Times New Roman" w:cs="Times New Roman"/>
          <w:sz w:val="24"/>
          <w:szCs w:val="24"/>
          <w:lang w:eastAsia="zh-CN"/>
        </w:rPr>
        <w:t>202</w:t>
      </w:r>
      <w:r w:rsidR="007A4497">
        <w:rPr>
          <w:rFonts w:ascii="Times New Roman" w:eastAsia="SimSun" w:hAnsi="Times New Roman" w:cs="Times New Roman"/>
          <w:sz w:val="24"/>
          <w:szCs w:val="24"/>
          <w:lang w:eastAsia="zh-CN"/>
        </w:rPr>
        <w:t>5</w:t>
      </w:r>
      <w:r>
        <w:rPr>
          <w:rFonts w:ascii="Times New Roman" w:eastAsia="SimSun" w:hAnsi="Times New Roman" w:cs="Times New Roman"/>
          <w:sz w:val="24"/>
          <w:szCs w:val="24"/>
          <w:lang w:eastAsia="zh-CN"/>
        </w:rPr>
        <w:t xml:space="preserve">, </w:t>
      </w:r>
      <w:r w:rsidR="007A4497">
        <w:rPr>
          <w:rFonts w:ascii="Times New Roman" w:eastAsia="SimSun" w:hAnsi="Times New Roman" w:cs="Times New Roman"/>
          <w:sz w:val="24"/>
          <w:szCs w:val="24"/>
          <w:lang w:eastAsia="zh-CN"/>
        </w:rPr>
        <w:t>DAM 06/</w:t>
      </w:r>
      <w:r>
        <w:rPr>
          <w:rFonts w:ascii="Times New Roman" w:eastAsia="SimSun" w:hAnsi="Times New Roman" w:cs="Times New Roman"/>
          <w:sz w:val="24"/>
          <w:szCs w:val="24"/>
          <w:lang w:eastAsia="zh-CN"/>
        </w:rPr>
        <w:t xml:space="preserve">2025. </w:t>
      </w:r>
    </w:p>
    <w:p w14:paraId="3C51DA9B" w14:textId="77777777" w:rsidR="005165FA" w:rsidRDefault="005165FA" w:rsidP="005165FA">
      <w:pPr>
        <w:pStyle w:val="ListParagraph"/>
        <w:widowControl/>
        <w:numPr>
          <w:ilvl w:val="0"/>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Amd2 to </w:t>
      </w:r>
      <w:r w:rsidRPr="00121750">
        <w:rPr>
          <w:rFonts w:ascii="Times New Roman" w:eastAsia="SimSun" w:hAnsi="Times New Roman" w:cs="Times New Roman"/>
          <w:sz w:val="24"/>
          <w:szCs w:val="24"/>
          <w:shd w:val="clear" w:color="auto" w:fill="FFFFFF" w:themeFill="background1"/>
          <w:lang w:eastAsia="zh-CN"/>
        </w:rPr>
        <w:t>ISO/IEC 23090-14</w:t>
      </w:r>
      <w:r>
        <w:rPr>
          <w:rFonts w:ascii="Times New Roman" w:eastAsia="SimSun" w:hAnsi="Times New Roman" w:cs="Times New Roman"/>
          <w:sz w:val="24"/>
          <w:szCs w:val="24"/>
          <w:shd w:val="clear" w:color="auto" w:fill="FFFFFF" w:themeFill="background1"/>
          <w:lang w:eastAsia="zh-CN"/>
        </w:rPr>
        <w:t xml:space="preserve"> second edition.</w:t>
      </w:r>
      <w:r w:rsidRPr="00121750">
        <w:rPr>
          <w:rFonts w:ascii="Times New Roman" w:eastAsia="SimSun" w:hAnsi="Times New Roman" w:cs="Times New Roman"/>
          <w:sz w:val="24"/>
          <w:szCs w:val="24"/>
          <w:shd w:val="clear" w:color="auto" w:fill="FFFFFF" w:themeFill="background1"/>
          <w:lang w:eastAsia="zh-CN"/>
        </w:rPr>
        <w:t xml:space="preserve"> </w:t>
      </w:r>
    </w:p>
    <w:p w14:paraId="2B3C38D0" w14:textId="77777777" w:rsidR="005165FA"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on haptic phase 2, VDMC support, and </w:t>
      </w:r>
      <w:r w:rsidRPr="00121750">
        <w:rPr>
          <w:rFonts w:ascii="Times New Roman" w:eastAsia="SimSun" w:hAnsi="Times New Roman" w:cs="Times New Roman"/>
          <w:sz w:val="24"/>
          <w:szCs w:val="24"/>
          <w:lang w:eastAsia="zh-CN"/>
        </w:rPr>
        <w:t>integration of avatar</w:t>
      </w:r>
      <w:r w:rsidRPr="006646B8">
        <w:rPr>
          <w:rFonts w:ascii="Times New Roman" w:eastAsia="SimSun" w:hAnsi="Times New Roman" w:cs="Times New Roman"/>
          <w:sz w:val="24"/>
          <w:szCs w:val="24"/>
          <w:lang w:eastAsia="zh-CN"/>
        </w:rPr>
        <w:t xml:space="preserve"> </w:t>
      </w:r>
      <w:r>
        <w:rPr>
          <w:rFonts w:ascii="Times New Roman" w:eastAsia="SimSun" w:hAnsi="Times New Roman" w:cs="Times New Roman"/>
          <w:sz w:val="24"/>
          <w:szCs w:val="24"/>
          <w:lang w:eastAsia="zh-CN"/>
        </w:rPr>
        <w:t>(s)</w:t>
      </w:r>
      <w:r w:rsidRPr="00121750">
        <w:rPr>
          <w:rFonts w:ascii="Times New Roman" w:eastAsia="SimSun" w:hAnsi="Times New Roman" w:cs="Times New Roman"/>
          <w:sz w:val="24"/>
          <w:szCs w:val="24"/>
          <w:lang w:eastAsia="zh-CN"/>
        </w:rPr>
        <w:t>.</w:t>
      </w:r>
    </w:p>
    <w:p w14:paraId="405C487F" w14:textId="5E0E207D" w:rsidR="005165FA" w:rsidRPr="00121750"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Amd to be created in </w:t>
      </w:r>
      <w:r w:rsidR="007A4497">
        <w:rPr>
          <w:rFonts w:ascii="Times New Roman" w:eastAsia="SimSun" w:hAnsi="Times New Roman" w:cs="Times New Roman"/>
          <w:sz w:val="24"/>
          <w:szCs w:val="24"/>
          <w:shd w:val="clear" w:color="auto" w:fill="FFFFFF" w:themeFill="background1"/>
          <w:lang w:eastAsia="zh-CN"/>
        </w:rPr>
        <w:t>06/2</w:t>
      </w:r>
      <w:r>
        <w:rPr>
          <w:rFonts w:ascii="Times New Roman" w:eastAsia="SimSun" w:hAnsi="Times New Roman" w:cs="Times New Roman"/>
          <w:sz w:val="24"/>
          <w:szCs w:val="24"/>
          <w:shd w:val="clear" w:color="auto" w:fill="FFFFFF" w:themeFill="background1"/>
          <w:lang w:eastAsia="zh-CN"/>
        </w:rPr>
        <w:t xml:space="preserve">025. </w:t>
      </w:r>
    </w:p>
    <w:p w14:paraId="2F560E2C" w14:textId="77777777" w:rsidR="005165FA" w:rsidRDefault="005165FA" w:rsidP="005165FA">
      <w:pPr>
        <w:pStyle w:val="ListParagraph"/>
        <w:widowControl/>
        <w:numPr>
          <w:ilvl w:val="0"/>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sidRPr="00121750">
        <w:rPr>
          <w:rFonts w:ascii="Times New Roman" w:eastAsia="SimSun" w:hAnsi="Times New Roman" w:cs="Times New Roman"/>
          <w:sz w:val="24"/>
          <w:szCs w:val="24"/>
          <w:shd w:val="clear" w:color="auto" w:fill="FFFFFF" w:themeFill="background1"/>
          <w:lang w:eastAsia="zh-CN"/>
        </w:rPr>
        <w:t xml:space="preserve">A new part of 23090 for </w:t>
      </w:r>
      <w:r>
        <w:rPr>
          <w:rFonts w:ascii="Times New Roman" w:eastAsia="SimSun" w:hAnsi="Times New Roman" w:cs="Times New Roman"/>
          <w:sz w:val="24"/>
          <w:szCs w:val="24"/>
          <w:shd w:val="clear" w:color="auto" w:fill="FFFFFF" w:themeFill="background1"/>
          <w:lang w:eastAsia="zh-CN"/>
        </w:rPr>
        <w:t>MPEG-</w:t>
      </w:r>
      <w:r w:rsidRPr="00121750">
        <w:rPr>
          <w:rFonts w:ascii="Times New Roman" w:eastAsia="SimSun" w:hAnsi="Times New Roman" w:cs="Times New Roman"/>
          <w:sz w:val="24"/>
          <w:szCs w:val="24"/>
          <w:shd w:val="clear" w:color="auto" w:fill="FFFFFF" w:themeFill="background1"/>
          <w:lang w:eastAsia="zh-CN"/>
        </w:rPr>
        <w:t>Avatar</w:t>
      </w:r>
    </w:p>
    <w:p w14:paraId="136A8641" w14:textId="77777777" w:rsidR="005165FA"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 xml:space="preserve">Add a mandate to the ad-hoc group to develop the process to address the </w:t>
      </w:r>
      <w:r w:rsidRPr="00262BAC">
        <w:rPr>
          <w:rFonts w:ascii="Times New Roman" w:eastAsia="SimSun" w:hAnsi="Times New Roman" w:cs="Times New Roman"/>
          <w:sz w:val="24"/>
          <w:szCs w:val="24"/>
          <w:shd w:val="clear" w:color="auto" w:fill="FFFFFF" w:themeFill="background1"/>
          <w:lang w:eastAsia="zh-CN"/>
        </w:rPr>
        <w:t xml:space="preserve">MPEG Media Avatar requirements </w:t>
      </w:r>
      <w:r>
        <w:rPr>
          <w:rFonts w:ascii="Times New Roman" w:eastAsia="SimSun" w:hAnsi="Times New Roman" w:cs="Times New Roman"/>
          <w:sz w:val="24"/>
          <w:szCs w:val="24"/>
          <w:shd w:val="clear" w:color="auto" w:fill="FFFFFF" w:themeFill="background1"/>
          <w:lang w:eastAsia="zh-CN"/>
        </w:rPr>
        <w:t xml:space="preserve">defined </w:t>
      </w:r>
      <w:r w:rsidRPr="00262BAC">
        <w:rPr>
          <w:rFonts w:ascii="Times New Roman" w:eastAsia="SimSun" w:hAnsi="Times New Roman" w:cs="Times New Roman"/>
          <w:sz w:val="24"/>
          <w:szCs w:val="24"/>
          <w:shd w:val="clear" w:color="auto" w:fill="FFFFFF" w:themeFill="background1"/>
          <w:lang w:eastAsia="zh-CN"/>
        </w:rPr>
        <w:t>in the MPEG-I requirements document</w:t>
      </w:r>
      <w:r>
        <w:rPr>
          <w:rFonts w:ascii="Times New Roman" w:eastAsia="SimSun" w:hAnsi="Times New Roman" w:cs="Times New Roman"/>
          <w:sz w:val="24"/>
          <w:szCs w:val="24"/>
          <w:shd w:val="clear" w:color="auto" w:fill="FFFFFF" w:themeFill="background1"/>
          <w:lang w:eastAsia="zh-CN"/>
        </w:rPr>
        <w:t>.</w:t>
      </w:r>
    </w:p>
    <w:p w14:paraId="78AD1E09" w14:textId="77777777" w:rsidR="005165FA" w:rsidRDefault="005165FA" w:rsidP="005165FA">
      <w:pPr>
        <w:pStyle w:val="ListParagraph"/>
        <w:widowControl/>
        <w:numPr>
          <w:ilvl w:val="1"/>
          <w:numId w:val="27"/>
        </w:numPr>
        <w:shd w:val="clear" w:color="auto" w:fill="FFFFFF" w:themeFill="background1"/>
        <w:autoSpaceDE/>
        <w:autoSpaceDN/>
        <w:jc w:val="both"/>
        <w:rPr>
          <w:rFonts w:ascii="Times New Roman" w:eastAsia="SimSun" w:hAnsi="Times New Roman" w:cs="Times New Roman"/>
          <w:sz w:val="24"/>
          <w:szCs w:val="24"/>
          <w:shd w:val="clear" w:color="auto" w:fill="FFFFFF" w:themeFill="background1"/>
          <w:lang w:eastAsia="zh-CN"/>
        </w:rPr>
      </w:pPr>
      <w:r>
        <w:rPr>
          <w:rFonts w:ascii="Times New Roman" w:eastAsia="SimSun" w:hAnsi="Times New Roman" w:cs="Times New Roman"/>
          <w:sz w:val="24"/>
          <w:szCs w:val="24"/>
          <w:lang w:eastAsia="zh-CN"/>
        </w:rPr>
        <w:t>Created a new Part.</w:t>
      </w:r>
    </w:p>
    <w:p w14:paraId="03052678" w14:textId="427F58B2" w:rsidR="005165FA" w:rsidRPr="00C968EC" w:rsidRDefault="005165FA" w:rsidP="00C968EC">
      <w:pPr>
        <w:pStyle w:val="ListParagraph"/>
        <w:widowControl/>
        <w:numPr>
          <w:ilvl w:val="1"/>
          <w:numId w:val="27"/>
        </w:numPr>
        <w:shd w:val="clear" w:color="auto" w:fill="FFFFFF" w:themeFill="background1"/>
        <w:autoSpaceDE/>
        <w:autoSpaceDN/>
        <w:jc w:val="both"/>
        <w:rPr>
          <w:rFonts w:ascii="Times New Roman" w:eastAsia="SimSun" w:hAnsi="Times New Roman" w:cs="Times New Roman"/>
          <w:shd w:val="clear" w:color="auto" w:fill="FFFFFF" w:themeFill="background1"/>
          <w:lang w:eastAsia="zh-CN"/>
        </w:rPr>
      </w:pPr>
      <w:r>
        <w:rPr>
          <w:rFonts w:ascii="Times New Roman" w:eastAsia="SimSun" w:hAnsi="Times New Roman" w:cs="Times New Roman"/>
          <w:sz w:val="24"/>
          <w:szCs w:val="24"/>
          <w:shd w:val="clear" w:color="auto" w:fill="FFFFFF" w:themeFill="background1"/>
          <w:lang w:eastAsia="zh-CN"/>
        </w:rPr>
        <w:t>The Annex H of 23090-14 will be integrated in this new part while remaining in the second edition of 23090-14 for the time being.</w:t>
      </w:r>
    </w:p>
    <w:p w14:paraId="77A16C35" w14:textId="77777777" w:rsidR="005165FA" w:rsidRDefault="005165FA" w:rsidP="005165FA">
      <w:pPr>
        <w:rPr>
          <w:rFonts w:ascii="Times New Roman" w:eastAsia="SimSun" w:hAnsi="Times New Roman" w:cs="Times New Roman"/>
          <w:b/>
          <w:sz w:val="28"/>
          <w:lang w:eastAsia="zh-CN"/>
        </w:rPr>
      </w:pPr>
    </w:p>
    <w:p w14:paraId="3B810F9C" w14:textId="2A7A72F7" w:rsidR="005165FA" w:rsidRDefault="005165FA" w:rsidP="005165FA">
      <w:pPr>
        <w:rPr>
          <w:ins w:id="559" w:author="Thomas Stockhammer (25/04/08)" w:date="2025-04-09T13:46:00Z" w16du:dateUtc="2025-04-09T11:46:00Z"/>
          <w:rFonts w:ascii="Times New Roman" w:eastAsia="SimSun" w:hAnsi="Times New Roman" w:cs="Times New Roman"/>
          <w:lang w:eastAsia="zh-CN"/>
        </w:rPr>
      </w:pPr>
      <w:r w:rsidRPr="406EEFBA">
        <w:rPr>
          <w:rFonts w:ascii="Times New Roman" w:eastAsia="SimSun" w:hAnsi="Times New Roman" w:cs="Times New Roman"/>
          <w:lang w:eastAsia="zh-CN"/>
        </w:rPr>
        <w:t>The</w:t>
      </w:r>
      <w:r>
        <w:rPr>
          <w:rFonts w:ascii="Times New Roman" w:eastAsia="SimSun" w:hAnsi="Times New Roman" w:cs="Times New Roman"/>
          <w:lang w:eastAsia="zh-CN"/>
        </w:rPr>
        <w:t xml:space="preserve"> details of the</w:t>
      </w:r>
      <w:r w:rsidRPr="406EEFBA">
        <w:rPr>
          <w:rFonts w:ascii="Times New Roman" w:eastAsia="SimSun" w:hAnsi="Times New Roman" w:cs="Times New Roman"/>
          <w:lang w:eastAsia="zh-CN"/>
        </w:rPr>
        <w:t xml:space="preserve"> topics </w:t>
      </w:r>
      <w:r>
        <w:rPr>
          <w:rFonts w:ascii="Times New Roman" w:eastAsia="SimSun" w:hAnsi="Times New Roman" w:cs="Times New Roman"/>
          <w:lang w:eastAsia="zh-CN"/>
        </w:rPr>
        <w:t>for the proposed amd1 and amd2 are described below.</w:t>
      </w:r>
    </w:p>
    <w:p w14:paraId="1C31B519" w14:textId="77777777" w:rsidR="00E34EC4" w:rsidRDefault="00E34EC4" w:rsidP="005165FA">
      <w:pPr>
        <w:rPr>
          <w:ins w:id="560" w:author="Thomas Stockhammer (25/04/08)" w:date="2025-04-09T13:46:00Z" w16du:dateUtc="2025-04-09T11:46:00Z"/>
          <w:rFonts w:ascii="Times New Roman" w:eastAsia="SimSun" w:hAnsi="Times New Roman" w:cs="Times New Roman"/>
          <w:lang w:eastAsia="zh-CN"/>
        </w:rPr>
      </w:pPr>
    </w:p>
    <w:p w14:paraId="499734EF" w14:textId="0DCC618D" w:rsidR="00E34EC4" w:rsidRDefault="00E34EC4" w:rsidP="005165FA">
      <w:pPr>
        <w:rPr>
          <w:ins w:id="561" w:author="Thomas Stockhammer (25/04/08)" w:date="2025-04-09T13:47:00Z" w16du:dateUtc="2025-04-09T11:47:00Z"/>
          <w:rFonts w:ascii="Times New Roman" w:eastAsia="SimSun" w:hAnsi="Times New Roman" w:cs="Times New Roman"/>
          <w:lang w:eastAsia="zh-CN"/>
        </w:rPr>
      </w:pPr>
      <w:ins w:id="562" w:author="Thomas Stockhammer (25/04/08)" w:date="2025-04-09T13:46:00Z" w16du:dateUtc="2025-04-09T11:46:00Z">
        <w:r>
          <w:rPr>
            <w:rFonts w:ascii="Times New Roman" w:eastAsia="SimSun" w:hAnsi="Times New Roman" w:cs="Times New Roman"/>
            <w:lang w:eastAsia="zh-CN"/>
          </w:rPr>
          <w:t>At MPEG#150, an u</w:t>
        </w:r>
      </w:ins>
      <w:ins w:id="563" w:author="Thomas Stockhammer (25/04/08)" w:date="2025-04-09T13:47:00Z" w16du:dateUtc="2025-04-09T11:47:00Z">
        <w:r>
          <w:rPr>
            <w:rFonts w:ascii="Times New Roman" w:eastAsia="SimSun" w:hAnsi="Times New Roman" w:cs="Times New Roman"/>
            <w:lang w:eastAsia="zh-CN"/>
          </w:rPr>
          <w:t>pdate timeline for Amd.2 was discussed and accepted.</w:t>
        </w:r>
      </w:ins>
    </w:p>
    <w:p w14:paraId="14EB2ED6" w14:textId="77777777" w:rsidR="00E34EC4" w:rsidRPr="0036799F" w:rsidRDefault="00E34EC4" w:rsidP="00E34EC4">
      <w:pPr>
        <w:pStyle w:val="Heading4"/>
        <w:rPr>
          <w:ins w:id="564" w:author="Thomas Stockhammer (25/04/08)" w:date="2025-04-09T13:47:00Z" w16du:dateUtc="2025-04-09T11:47:00Z"/>
          <w:lang w:val="de-DE"/>
        </w:rPr>
      </w:pPr>
      <w:ins w:id="565" w:author="Thomas Stockhammer (25/04/08)" w:date="2025-04-09T13:47:00Z" w16du:dateUtc="2025-04-09T11:47:00Z">
        <w:r>
          <w:fldChar w:fldCharType="begin"/>
        </w:r>
        <w:r w:rsidRPr="0036799F">
          <w:rPr>
            <w:lang w:val="de-DE"/>
          </w:rPr>
          <w:instrText>HYPERLINK "https://dms.mpeg.expert/doc_end_user/current_document.php?id=98533" \h</w:instrText>
        </w:r>
        <w:r>
          <w:fldChar w:fldCharType="separate"/>
        </w:r>
        <w:r w:rsidRPr="0036799F">
          <w:rPr>
            <w:color w:val="0000EE"/>
            <w:u w:val="single"/>
            <w:lang w:val="de-DE"/>
          </w:rPr>
          <w:t>m72205</w:t>
        </w:r>
        <w:r>
          <w:fldChar w:fldCharType="end"/>
        </w:r>
        <w:r w:rsidRPr="0036799F">
          <w:rPr>
            <w:lang w:val="de-DE"/>
          </w:rPr>
          <w:t xml:space="preserve"> [SD] MPEG immersive </w:t>
        </w:r>
        <w:proofErr w:type="spellStart"/>
        <w:r w:rsidRPr="0036799F">
          <w:rPr>
            <w:lang w:val="de-DE"/>
          </w:rPr>
          <w:t>codecs</w:t>
        </w:r>
        <w:proofErr w:type="spellEnd"/>
        <w:r w:rsidRPr="0036799F">
          <w:rPr>
            <w:lang w:val="de-DE"/>
          </w:rPr>
          <w:t xml:space="preserve"> in ISO/IEC 23090-14</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7707"/>
      </w:tblGrid>
      <w:tr w:rsidR="00E34EC4" w14:paraId="31FA617D" w14:textId="77777777" w:rsidTr="00404E41">
        <w:trPr>
          <w:ins w:id="566" w:author="Thomas Stockhammer (25/04/08)" w:date="2025-04-09T13:47:00Z"/>
        </w:trPr>
        <w:tc>
          <w:tcPr>
            <w:tcW w:w="1134" w:type="dxa"/>
            <w:shd w:val="clear" w:color="auto" w:fill="auto"/>
          </w:tcPr>
          <w:p w14:paraId="1D7083B0" w14:textId="77777777" w:rsidR="00E34EC4" w:rsidRDefault="00E34EC4" w:rsidP="00404E41">
            <w:pPr>
              <w:rPr>
                <w:ins w:id="567" w:author="Thomas Stockhammer (25/04/08)" w:date="2025-04-09T13:47:00Z" w16du:dateUtc="2025-04-09T11:47:00Z"/>
              </w:rPr>
            </w:pPr>
            <w:ins w:id="568" w:author="Thomas Stockhammer (25/04/08)" w:date="2025-04-09T13:47:00Z" w16du:dateUtc="2025-04-09T11:47:00Z">
              <w:r>
                <w:t>Authors</w:t>
              </w:r>
            </w:ins>
          </w:p>
        </w:tc>
        <w:tc>
          <w:tcPr>
            <w:tcW w:w="7937" w:type="dxa"/>
            <w:shd w:val="clear" w:color="auto" w:fill="auto"/>
          </w:tcPr>
          <w:p w14:paraId="0078B668" w14:textId="77777777" w:rsidR="00E34EC4" w:rsidRDefault="00E34EC4" w:rsidP="00404E41">
            <w:pPr>
              <w:rPr>
                <w:ins w:id="569" w:author="Thomas Stockhammer (25/04/08)" w:date="2025-04-09T13:47:00Z" w16du:dateUtc="2025-04-09T11:47:00Z"/>
              </w:rPr>
            </w:pPr>
            <w:ins w:id="570" w:author="Thomas Stockhammer (25/04/08)" w:date="2025-04-09T13:47:00Z" w16du:dateUtc="2025-04-09T11:47:00Z">
              <w:r>
                <w:t>Gurdeep Singh Bhullar</w:t>
              </w:r>
              <w:r>
                <w:br/>
                <w:t xml:space="preserve"> Celine Guede</w:t>
              </w:r>
              <w:r>
                <w:br/>
                <w:t xml:space="preserve">  Ahmed Hamza </w:t>
              </w:r>
              <w:r>
                <w:br/>
                <w:t xml:space="preserve">  Gaëlle Martin-Cocher (</w:t>
              </w:r>
              <w:proofErr w:type="spellStart"/>
              <w:r>
                <w:t>InterDigital</w:t>
              </w:r>
              <w:proofErr w:type="spellEnd"/>
              <w:r>
                <w:t>)</w:t>
              </w:r>
            </w:ins>
          </w:p>
        </w:tc>
      </w:tr>
      <w:tr w:rsidR="00E34EC4" w14:paraId="27E7EC77" w14:textId="77777777" w:rsidTr="00404E41">
        <w:trPr>
          <w:ins w:id="571" w:author="Thomas Stockhammer (25/04/08)" w:date="2025-04-09T13:47:00Z"/>
        </w:trPr>
        <w:tc>
          <w:tcPr>
            <w:tcW w:w="1134" w:type="dxa"/>
            <w:shd w:val="clear" w:color="auto" w:fill="auto"/>
          </w:tcPr>
          <w:p w14:paraId="6D7ACA9B" w14:textId="77777777" w:rsidR="00E34EC4" w:rsidRDefault="00E34EC4" w:rsidP="00404E41">
            <w:pPr>
              <w:rPr>
                <w:ins w:id="572" w:author="Thomas Stockhammer (25/04/08)" w:date="2025-04-09T13:47:00Z" w16du:dateUtc="2025-04-09T11:47:00Z"/>
              </w:rPr>
            </w:pPr>
            <w:ins w:id="573" w:author="Thomas Stockhammer (25/04/08)" w:date="2025-04-09T13:47:00Z" w16du:dateUtc="2025-04-09T11:47:00Z">
              <w:r>
                <w:t>Abstract</w:t>
              </w:r>
            </w:ins>
          </w:p>
        </w:tc>
        <w:tc>
          <w:tcPr>
            <w:tcW w:w="7937" w:type="dxa"/>
            <w:shd w:val="clear" w:color="auto" w:fill="auto"/>
          </w:tcPr>
          <w:p w14:paraId="1ABB8B9E" w14:textId="77777777" w:rsidR="00E34EC4" w:rsidRDefault="00E34EC4" w:rsidP="00404E41">
            <w:pPr>
              <w:rPr>
                <w:ins w:id="574" w:author="Thomas Stockhammer (25/04/08)" w:date="2025-04-09T13:47:00Z" w16du:dateUtc="2025-04-09T11:47:00Z"/>
              </w:rPr>
            </w:pPr>
            <w:ins w:id="575" w:author="Thomas Stockhammer (25/04/08)" w:date="2025-04-09T13:47:00Z" w16du:dateUtc="2025-04-09T11:47:00Z">
              <w:r>
                <w:t xml:space="preserve">This contribution recommends </w:t>
              </w:r>
              <w:proofErr w:type="gramStart"/>
              <w:r>
                <w:t>to initiate</w:t>
              </w:r>
              <w:proofErr w:type="gramEnd"/>
              <w:r>
                <w:t xml:space="preserve"> work to support MPEG Immersive codecs such as MV-HEVC, 3D-HEVC, as well as V-DMC in ISO/IEC 23090-14.</w:t>
              </w:r>
            </w:ins>
          </w:p>
        </w:tc>
      </w:tr>
      <w:tr w:rsidR="00E34EC4" w14:paraId="74503D09" w14:textId="77777777" w:rsidTr="00404E41">
        <w:trPr>
          <w:ins w:id="576" w:author="Thomas Stockhammer (25/04/08)" w:date="2025-04-09T13:47:00Z"/>
        </w:trPr>
        <w:tc>
          <w:tcPr>
            <w:tcW w:w="1134" w:type="dxa"/>
            <w:shd w:val="clear" w:color="auto" w:fill="auto"/>
          </w:tcPr>
          <w:p w14:paraId="07675053" w14:textId="77777777" w:rsidR="00E34EC4" w:rsidRDefault="00E34EC4" w:rsidP="00404E41">
            <w:pPr>
              <w:rPr>
                <w:ins w:id="577" w:author="Thomas Stockhammer (25/04/08)" w:date="2025-04-09T13:47:00Z" w16du:dateUtc="2025-04-09T11:47:00Z"/>
              </w:rPr>
            </w:pPr>
            <w:ins w:id="578" w:author="Thomas Stockhammer (25/04/08)" w:date="2025-04-09T13:47:00Z" w16du:dateUtc="2025-04-09T11:47:00Z">
              <w:r>
                <w:t>Gitlab</w:t>
              </w:r>
            </w:ins>
          </w:p>
        </w:tc>
        <w:tc>
          <w:tcPr>
            <w:tcW w:w="7937" w:type="dxa"/>
            <w:shd w:val="clear" w:color="auto" w:fill="auto"/>
          </w:tcPr>
          <w:p w14:paraId="21813162" w14:textId="77777777" w:rsidR="00E34EC4" w:rsidRDefault="00E34EC4" w:rsidP="00404E41">
            <w:pPr>
              <w:rPr>
                <w:ins w:id="579" w:author="Thomas Stockhammer (25/04/08)" w:date="2025-04-09T13:47:00Z" w16du:dateUtc="2025-04-09T11:47:00Z"/>
              </w:rPr>
            </w:pPr>
            <w:ins w:id="580" w:author="Thomas Stockhammer (25/04/08)" w:date="2025-04-09T13:47:00Z" w16du:dateUtc="2025-04-09T11:47:00Z">
              <w:r>
                <w:fldChar w:fldCharType="begin"/>
              </w:r>
              <w:r>
                <w:instrText>HYPERLINK "https://git.mpeg.expert/MPEG/Systems/SceneDescription/MPEG-Contributions/-/issues/832" \h</w:instrText>
              </w:r>
              <w:r>
                <w:fldChar w:fldCharType="separate"/>
              </w:r>
              <w:r w:rsidRPr="00BE3350">
                <w:rPr>
                  <w:color w:val="0000EE"/>
                  <w:u w:val="single"/>
                </w:rPr>
                <w:t>MPEG/Systems/</w:t>
              </w:r>
              <w:proofErr w:type="spellStart"/>
              <w:r w:rsidRPr="00BE3350">
                <w:rPr>
                  <w:color w:val="0000EE"/>
                  <w:u w:val="single"/>
                </w:rPr>
                <w:t>SceneDescription</w:t>
              </w:r>
              <w:proofErr w:type="spellEnd"/>
              <w:r w:rsidRPr="00BE3350">
                <w:rPr>
                  <w:color w:val="0000EE"/>
                  <w:u w:val="single"/>
                </w:rPr>
                <w:t>/MPEG-Contributions#832</w:t>
              </w:r>
              <w:r>
                <w:fldChar w:fldCharType="end"/>
              </w:r>
            </w:ins>
          </w:p>
        </w:tc>
      </w:tr>
      <w:tr w:rsidR="00E34EC4" w14:paraId="3046899D" w14:textId="77777777" w:rsidTr="00404E41">
        <w:trPr>
          <w:ins w:id="581" w:author="Thomas Stockhammer (25/04/08)" w:date="2025-04-09T13:47:00Z"/>
        </w:trPr>
        <w:tc>
          <w:tcPr>
            <w:tcW w:w="1134" w:type="dxa"/>
            <w:shd w:val="clear" w:color="auto" w:fill="auto"/>
          </w:tcPr>
          <w:p w14:paraId="45428A90" w14:textId="77777777" w:rsidR="00E34EC4" w:rsidRDefault="00E34EC4" w:rsidP="00404E41">
            <w:pPr>
              <w:rPr>
                <w:ins w:id="582" w:author="Thomas Stockhammer (25/04/08)" w:date="2025-04-09T13:47:00Z" w16du:dateUtc="2025-04-09T11:47:00Z"/>
              </w:rPr>
            </w:pPr>
            <w:ins w:id="583" w:author="Thomas Stockhammer (25/04/08)" w:date="2025-04-09T13:47:00Z" w16du:dateUtc="2025-04-09T11:47:00Z">
              <w:r>
                <w:t>Disposition</w:t>
              </w:r>
            </w:ins>
          </w:p>
        </w:tc>
        <w:tc>
          <w:tcPr>
            <w:tcW w:w="7937" w:type="dxa"/>
            <w:shd w:val="clear" w:color="auto" w:fill="auto"/>
          </w:tcPr>
          <w:p w14:paraId="24CA9FBD" w14:textId="77777777" w:rsidR="00E34EC4" w:rsidRDefault="00E34EC4" w:rsidP="00404E41">
            <w:pPr>
              <w:rPr>
                <w:ins w:id="584" w:author="Thomas Stockhammer (25/04/08)" w:date="2025-04-09T13:47:00Z" w16du:dateUtc="2025-04-09T11:47:00Z"/>
              </w:rPr>
            </w:pPr>
            <w:ins w:id="585" w:author="Thomas Stockhammer (25/04/08)" w:date="2025-04-09T13:47:00Z" w16du:dateUtc="2025-04-09T11:47:00Z">
              <w:r>
                <w:t>Accepted (v1)</w:t>
              </w:r>
            </w:ins>
          </w:p>
          <w:p w14:paraId="0C5EDEF2" w14:textId="77777777" w:rsidR="00E34EC4" w:rsidRPr="00D01C26" w:rsidRDefault="00E34EC4" w:rsidP="00E34EC4">
            <w:pPr>
              <w:numPr>
                <w:ilvl w:val="0"/>
                <w:numId w:val="37"/>
              </w:numPr>
              <w:rPr>
                <w:ins w:id="586" w:author="Thomas Stockhammer (25/04/08)" w:date="2025-04-09T13:47:00Z" w16du:dateUtc="2025-04-09T11:47:00Z"/>
              </w:rPr>
            </w:pPr>
            <w:ins w:id="587" w:author="Thomas Stockhammer (25/04/08)" w:date="2025-04-09T13:47:00Z" w16du:dateUtc="2025-04-09T11:47:00Z">
              <w:r w:rsidRPr="00D01C26">
                <w:t xml:space="preserve">validate that V-DMC and depth data are ready within timeline </w:t>
              </w:r>
            </w:ins>
          </w:p>
          <w:p w14:paraId="2E9B8FC1" w14:textId="77777777" w:rsidR="00E34EC4" w:rsidRPr="00D01C26" w:rsidRDefault="00E34EC4" w:rsidP="00E34EC4">
            <w:pPr>
              <w:numPr>
                <w:ilvl w:val="0"/>
                <w:numId w:val="37"/>
              </w:numPr>
              <w:rPr>
                <w:ins w:id="588" w:author="Thomas Stockhammer (25/04/08)" w:date="2025-04-09T13:47:00Z" w16du:dateUtc="2025-04-09T11:47:00Z"/>
              </w:rPr>
            </w:pPr>
            <w:ins w:id="589" w:author="Thomas Stockhammer (25/04/08)" w:date="2025-04-09T13:47:00Z" w16du:dateUtc="2025-04-09T11:47:00Z">
              <w:r w:rsidRPr="00D01C26">
                <w:t xml:space="preserve">indicated supporters: Interdigital, Qualcomm (timeline needs to be checked) </w:t>
              </w:r>
            </w:ins>
          </w:p>
          <w:p w14:paraId="20E6AE8A" w14:textId="77777777" w:rsidR="00E34EC4" w:rsidRPr="00D01C26" w:rsidRDefault="00E34EC4" w:rsidP="00E34EC4">
            <w:pPr>
              <w:numPr>
                <w:ilvl w:val="0"/>
                <w:numId w:val="37"/>
              </w:numPr>
              <w:rPr>
                <w:ins w:id="590" w:author="Thomas Stockhammer (25/04/08)" w:date="2025-04-09T13:47:00Z" w16du:dateUtc="2025-04-09T11:47:00Z"/>
              </w:rPr>
            </w:pPr>
            <w:ins w:id="591" w:author="Thomas Stockhammer (25/04/08)" w:date="2025-04-09T13:47:00Z" w16du:dateUtc="2025-04-09T11:47:00Z">
              <w:r w:rsidRPr="00D01C26">
                <w:t xml:space="preserve">no concerns were raised on the recommendations </w:t>
              </w:r>
            </w:ins>
          </w:p>
          <w:p w14:paraId="4CC2AC4A" w14:textId="77777777" w:rsidR="00E34EC4" w:rsidRPr="00D01C26" w:rsidRDefault="00E34EC4" w:rsidP="00E34EC4">
            <w:pPr>
              <w:numPr>
                <w:ilvl w:val="0"/>
                <w:numId w:val="37"/>
              </w:numPr>
              <w:rPr>
                <w:ins w:id="592" w:author="Thomas Stockhammer (25/04/08)" w:date="2025-04-09T13:47:00Z" w16du:dateUtc="2025-04-09T11:47:00Z"/>
              </w:rPr>
            </w:pPr>
            <w:ins w:id="593" w:author="Thomas Stockhammer (25/04/08)" w:date="2025-04-09T13:47:00Z" w16du:dateUtc="2025-04-09T11:47:00Z">
              <w:r w:rsidRPr="00D01C26">
                <w:t xml:space="preserve">The document is agreed in principle, but more supporting companies are expected before we officially announce the start of the work. Will be presented to WG03 plenary </w:t>
              </w:r>
              <w:r w:rsidRPr="00D01C26">
                <w:fldChar w:fldCharType="begin"/>
              </w:r>
              <w:r>
                <w:instrText>HYPERLINK "C:\\haudiobe" \o "Thomas Stockhammer"</w:instrText>
              </w:r>
              <w:r w:rsidRPr="00D01C26">
                <w:fldChar w:fldCharType="separate"/>
              </w:r>
              <w:r w:rsidRPr="00D01C26">
                <w:rPr>
                  <w:color w:val="0000FF"/>
                  <w:u w:val="single"/>
                </w:rPr>
                <w:t>@haudiobe</w:t>
              </w:r>
              <w:r w:rsidRPr="00D01C26">
                <w:fldChar w:fldCharType="end"/>
              </w:r>
              <w:r w:rsidRPr="00D01C26">
                <w:t xml:space="preserve"> </w:t>
              </w:r>
            </w:ins>
          </w:p>
          <w:p w14:paraId="635869A6" w14:textId="77777777" w:rsidR="00E34EC4" w:rsidRDefault="00E34EC4" w:rsidP="00E34EC4">
            <w:pPr>
              <w:numPr>
                <w:ilvl w:val="0"/>
                <w:numId w:val="37"/>
              </w:numPr>
              <w:rPr>
                <w:ins w:id="594" w:author="Thomas Stockhammer (25/04/08)" w:date="2025-04-09T13:47:00Z" w16du:dateUtc="2025-04-09T11:47:00Z"/>
              </w:rPr>
            </w:pPr>
            <w:ins w:id="595" w:author="Thomas Stockhammer (25/04/08)" w:date="2025-04-09T13:47:00Z" w16du:dateUtc="2025-04-09T11:47:00Z">
              <w:r w:rsidRPr="00D01C26">
                <w:t xml:space="preserve">Work is within the existing MPEG-I SD requirements. </w:t>
              </w:r>
            </w:ins>
          </w:p>
          <w:p w14:paraId="51D9EC2E" w14:textId="77777777" w:rsidR="00E34EC4" w:rsidRDefault="00E34EC4" w:rsidP="00E34EC4">
            <w:pPr>
              <w:numPr>
                <w:ilvl w:val="0"/>
                <w:numId w:val="37"/>
              </w:numPr>
              <w:rPr>
                <w:ins w:id="596" w:author="Thomas Stockhammer (25/04/08)" w:date="2025-04-09T13:47:00Z" w16du:dateUtc="2025-04-09T11:47:00Z"/>
              </w:rPr>
            </w:pPr>
            <w:ins w:id="597" w:author="Thomas Stockhammer (25/04/08)" w:date="2025-04-09T13:47:00Z" w16du:dateUtc="2025-04-09T11:47:00Z">
              <w:r w:rsidRPr="00D01C26">
                <w:t xml:space="preserve">Add an </w:t>
              </w:r>
              <w:r w:rsidRPr="00D01C26">
                <w:fldChar w:fldCharType="begin"/>
              </w:r>
              <w:r>
                <w:instrText>HYPERLINK "C:\\MPEG\\Systems\\SceneDescription\\MPEG-Contributions\\-\\issues?label_name=AHG" \o "related to AHG mandate"</w:instrText>
              </w:r>
              <w:r w:rsidRPr="00D01C26">
                <w:fldChar w:fldCharType="separate"/>
              </w:r>
              <w:r w:rsidRPr="007E1109">
                <w:rPr>
                  <w:color w:val="0000FF"/>
                  <w:u w:val="single"/>
                  <w:shd w:val="clear" w:color="auto" w:fill="CC0033"/>
                </w:rPr>
                <w:t>AHG</w:t>
              </w:r>
              <w:r w:rsidRPr="00D01C26">
                <w:fldChar w:fldCharType="end"/>
              </w:r>
              <w:r w:rsidRPr="00D01C26">
                <w:t xml:space="preserve"> mandate to work on scope, timeline and interest for considered future work.</w:t>
              </w:r>
            </w:ins>
          </w:p>
        </w:tc>
      </w:tr>
    </w:tbl>
    <w:p w14:paraId="1DA908B5" w14:textId="109B7D1C" w:rsidR="00E34EC4" w:rsidDel="00E34EC4" w:rsidRDefault="00E34EC4" w:rsidP="005165FA">
      <w:pPr>
        <w:rPr>
          <w:del w:id="598" w:author="Thomas Stockhammer (25/04/08)" w:date="2025-04-09T13:47:00Z" w16du:dateUtc="2025-04-09T11:47:00Z"/>
          <w:rFonts w:ascii="Times New Roman" w:eastAsia="SimSun" w:hAnsi="Times New Roman" w:cs="Times New Roman"/>
          <w:bCs/>
          <w:sz w:val="28"/>
          <w:lang w:eastAsia="zh-CN"/>
        </w:rPr>
      </w:pPr>
    </w:p>
    <w:p w14:paraId="6140B7A0" w14:textId="77777777" w:rsidR="005165FA" w:rsidRDefault="005165FA" w:rsidP="005165FA">
      <w:pPr>
        <w:pStyle w:val="Heading2"/>
        <w:keepLines w:val="0"/>
        <w:widowControl/>
        <w:numPr>
          <w:ilvl w:val="1"/>
          <w:numId w:val="1"/>
        </w:numPr>
        <w:autoSpaceDE/>
        <w:autoSpaceDN/>
        <w:spacing w:before="240" w:after="60"/>
        <w:jc w:val="both"/>
      </w:pPr>
      <w:bookmarkStart w:id="599" w:name="_Toc195098994"/>
      <w:r>
        <w:t>Relevant Documents</w:t>
      </w:r>
      <w:bookmarkEnd w:id="599"/>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29"/>
        <w:gridCol w:w="683"/>
        <w:gridCol w:w="926"/>
        <w:gridCol w:w="486"/>
        <w:gridCol w:w="959"/>
        <w:gridCol w:w="2556"/>
        <w:gridCol w:w="1759"/>
      </w:tblGrid>
      <w:tr w:rsidR="005165FA" w14:paraId="3C82A9D2" w14:textId="77777777" w:rsidTr="00C968EC">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D15ACE" w14:textId="1E1A7563" w:rsidR="005165FA" w:rsidRDefault="005165FA" w:rsidP="00262BAC">
            <w:pPr>
              <w:jc w:val="center"/>
              <w:rPr>
                <w:rFonts w:ascii="Arial" w:eastAsia="Times New Roman" w:hAnsi="Arial" w:cs="Arial"/>
                <w:sz w:val="20"/>
                <w:szCs w:val="20"/>
              </w:rPr>
            </w:pPr>
            <w:hyperlink r:id="rId144" w:history="1">
              <w:r>
                <w:rPr>
                  <w:rStyle w:val="Hyperlink"/>
                  <w:rFonts w:ascii="Arial" w:hAnsi="Arial" w:cs="Arial"/>
                  <w:sz w:val="20"/>
                  <w:szCs w:val="20"/>
                </w:rPr>
                <w:t>MDS23869</w:t>
              </w:r>
            </w:hyperlink>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9556F9" w14:textId="77777777" w:rsidR="005165FA" w:rsidRDefault="005165FA" w:rsidP="00262BAC">
            <w:pPr>
              <w:jc w:val="center"/>
              <w:rPr>
                <w:rFonts w:ascii="Arial" w:hAnsi="Arial" w:cs="Arial"/>
                <w:sz w:val="20"/>
                <w:szCs w:val="20"/>
              </w:rPr>
            </w:pPr>
            <w:r>
              <w:rPr>
                <w:rFonts w:ascii="Arial" w:hAnsi="Arial" w:cs="Arial"/>
                <w:sz w:val="20"/>
                <w:szCs w:val="20"/>
              </w:rPr>
              <w:t>WG 02</w:t>
            </w:r>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364289" w14:textId="77777777" w:rsidR="005165FA" w:rsidRDefault="005165FA" w:rsidP="00262BAC">
            <w:pPr>
              <w:jc w:val="center"/>
              <w:rPr>
                <w:rFonts w:ascii="Arial" w:hAnsi="Arial" w:cs="Arial"/>
                <w:sz w:val="20"/>
                <w:szCs w:val="20"/>
              </w:rPr>
            </w:pPr>
            <w:r>
              <w:rPr>
                <w:rFonts w:ascii="Arial" w:hAnsi="Arial" w:cs="Arial"/>
                <w:sz w:val="20"/>
                <w:szCs w:val="20"/>
              </w:rPr>
              <w:t>00359</w:t>
            </w:r>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33E76" w14:textId="77777777" w:rsidR="005165FA" w:rsidRDefault="005165FA" w:rsidP="00262BAC">
            <w:pPr>
              <w:rPr>
                <w:rFonts w:ascii="Arial" w:hAnsi="Arial" w:cs="Arial"/>
                <w:sz w:val="20"/>
                <w:szCs w:val="20"/>
              </w:rPr>
            </w:pPr>
            <w:r>
              <w:rPr>
                <w:rFonts w:ascii="Arial" w:hAnsi="Arial" w:cs="Arial"/>
                <w:sz w:val="20"/>
                <w:szCs w:val="20"/>
              </w:rPr>
              <w:t>2024-04-27 15:44:28</w:t>
            </w:r>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A013A7" w14:textId="77777777" w:rsidR="005165FA" w:rsidRDefault="005165FA" w:rsidP="00262BAC">
            <w:pPr>
              <w:rPr>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1EBEE4" w14:textId="77777777" w:rsidR="005165FA" w:rsidRDefault="005165FA" w:rsidP="00262BAC">
            <w:pPr>
              <w:rPr>
                <w:rFonts w:ascii="Arial" w:hAnsi="Arial" w:cs="Arial"/>
                <w:sz w:val="20"/>
                <w:szCs w:val="20"/>
              </w:rPr>
            </w:pPr>
            <w:r>
              <w:rPr>
                <w:rFonts w:ascii="Arial" w:hAnsi="Arial" w:cs="Arial"/>
                <w:sz w:val="20"/>
                <w:szCs w:val="20"/>
              </w:rPr>
              <w:t>WG 02</w:t>
            </w:r>
            <w:r>
              <w:rPr>
                <w:rFonts w:ascii="Arial" w:hAnsi="Arial" w:cs="Arial"/>
                <w:sz w:val="20"/>
                <w:szCs w:val="20"/>
              </w:rPr>
              <w:br/>
              <w:t>MPEG-I</w:t>
            </w:r>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8E06C6" w14:textId="77777777" w:rsidR="005165FA" w:rsidRDefault="005165FA" w:rsidP="00262BAC">
            <w:pPr>
              <w:rPr>
                <w:rFonts w:ascii="Arial" w:hAnsi="Arial" w:cs="Arial"/>
                <w:sz w:val="20"/>
                <w:szCs w:val="20"/>
              </w:rPr>
            </w:pPr>
            <w:r>
              <w:rPr>
                <w:rFonts w:ascii="Arial" w:hAnsi="Arial" w:cs="Arial"/>
                <w:sz w:val="20"/>
                <w:szCs w:val="20"/>
              </w:rPr>
              <w:t>Draft of MPEG-I Phase 3 requirements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2A69A85" w14:textId="77777777" w:rsidR="005165FA" w:rsidRDefault="005165FA" w:rsidP="00262BAC">
            <w:pPr>
              <w:rPr>
                <w:rFonts w:ascii="Arial" w:hAnsi="Arial" w:cs="Arial"/>
                <w:sz w:val="20"/>
                <w:szCs w:val="20"/>
              </w:rPr>
            </w:pPr>
            <w:r>
              <w:rPr>
                <w:rFonts w:ascii="Arial" w:hAnsi="Arial" w:cs="Arial"/>
                <w:sz w:val="20"/>
                <w:szCs w:val="20"/>
              </w:rPr>
              <w:t>WG 02 MPEG Technical requirements</w:t>
            </w:r>
          </w:p>
        </w:tc>
      </w:tr>
      <w:tr w:rsidR="005165FA" w14:paraId="501B9AB9" w14:textId="77777777" w:rsidTr="00262BAC">
        <w:trPr>
          <w:tblCellSpacing w:w="15" w:type="dxa"/>
        </w:trPr>
        <w:tc>
          <w:tcPr>
            <w:tcW w:w="106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B9BE65" w14:textId="037581E1" w:rsidR="005165FA" w:rsidRPr="005165FA" w:rsidRDefault="005165FA" w:rsidP="00262BAC">
            <w:pPr>
              <w:jc w:val="center"/>
              <w:rPr>
                <w:rFonts w:ascii="Arial" w:hAnsi="Arial" w:cs="Arial"/>
                <w:sz w:val="20"/>
                <w:szCs w:val="20"/>
              </w:rPr>
            </w:pPr>
            <w:hyperlink r:id="rId145" w:history="1">
              <w:r w:rsidRPr="005165FA">
                <w:rPr>
                  <w:rStyle w:val="Hyperlink"/>
                  <w:rFonts w:ascii="Arial" w:hAnsi="Arial" w:cs="Arial"/>
                  <w:sz w:val="20"/>
                  <w:szCs w:val="20"/>
                </w:rPr>
                <w:t>MDS23969</w:t>
              </w:r>
            </w:hyperlink>
          </w:p>
        </w:tc>
        <w:tc>
          <w:tcPr>
            <w:tcW w:w="49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CA121E" w14:textId="77777777" w:rsidR="005165FA" w:rsidRDefault="005165FA" w:rsidP="00262BAC">
            <w:pPr>
              <w:jc w:val="center"/>
              <w:rPr>
                <w:rFonts w:ascii="Arial" w:hAnsi="Arial" w:cs="Arial"/>
                <w:sz w:val="20"/>
                <w:szCs w:val="20"/>
              </w:rPr>
            </w:pPr>
            <w:r>
              <w:rPr>
                <w:rFonts w:ascii="Arial" w:hAnsi="Arial" w:cs="Arial"/>
                <w:sz w:val="20"/>
                <w:szCs w:val="20"/>
              </w:rPr>
              <w:t>WG 03</w:t>
            </w:r>
          </w:p>
        </w:tc>
        <w:tc>
          <w:tcPr>
            <w:tcW w:w="65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25D241" w14:textId="77777777" w:rsidR="005165FA" w:rsidRDefault="005165FA" w:rsidP="00262BAC">
            <w:pPr>
              <w:jc w:val="center"/>
              <w:rPr>
                <w:rFonts w:ascii="Arial" w:hAnsi="Arial" w:cs="Arial"/>
                <w:sz w:val="20"/>
                <w:szCs w:val="20"/>
              </w:rPr>
            </w:pPr>
            <w:r>
              <w:rPr>
                <w:rFonts w:ascii="Arial" w:hAnsi="Arial" w:cs="Arial"/>
                <w:sz w:val="20"/>
                <w:szCs w:val="20"/>
              </w:rPr>
              <w:t>01250</w:t>
            </w:r>
          </w:p>
        </w:tc>
        <w:tc>
          <w:tcPr>
            <w:tcW w:w="8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FFDAC9" w14:textId="77777777" w:rsidR="005165FA" w:rsidRDefault="005165FA" w:rsidP="00262BAC">
            <w:pPr>
              <w:rPr>
                <w:rFonts w:ascii="Arial" w:hAnsi="Arial" w:cs="Arial"/>
                <w:sz w:val="20"/>
                <w:szCs w:val="20"/>
              </w:rPr>
            </w:pPr>
            <w:r>
              <w:rPr>
                <w:rFonts w:ascii="Arial" w:hAnsi="Arial" w:cs="Arial"/>
                <w:sz w:val="20"/>
                <w:szCs w:val="20"/>
              </w:rPr>
              <w:t>2024-04-27 15:44:28</w:t>
            </w:r>
          </w:p>
        </w:tc>
        <w:tc>
          <w:tcPr>
            <w:tcW w:w="45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791C52" w14:textId="77777777" w:rsidR="005165FA" w:rsidRDefault="005165FA" w:rsidP="00262BAC">
            <w:pPr>
              <w:rPr>
                <w:rFonts w:ascii="Arial" w:hAnsi="Arial" w:cs="Arial"/>
                <w:sz w:val="20"/>
                <w:szCs w:val="20"/>
              </w:rPr>
            </w:pPr>
          </w:p>
        </w:tc>
        <w:tc>
          <w:tcPr>
            <w:tcW w:w="92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4064B0" w14:textId="77777777" w:rsidR="005165FA" w:rsidRDefault="005165FA" w:rsidP="00262BAC">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252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6360D2" w14:textId="77777777" w:rsidR="005165FA" w:rsidRDefault="005165FA" w:rsidP="00262BAC">
            <w:pPr>
              <w:rPr>
                <w:rFonts w:ascii="Arial" w:hAnsi="Arial" w:cs="Arial"/>
                <w:sz w:val="20"/>
                <w:szCs w:val="20"/>
              </w:rPr>
            </w:pPr>
            <w:r>
              <w:rPr>
                <w:rFonts w:ascii="Arial" w:hAnsi="Arial" w:cs="Arial"/>
                <w:sz w:val="20"/>
                <w:szCs w:val="20"/>
              </w:rPr>
              <w:t xml:space="preserve">Draft request for IS/EC 23090-14 2nd edition AMD 1 Support of MPEG-I immersive audio, scene </w:t>
            </w:r>
            <w:r>
              <w:rPr>
                <w:rFonts w:ascii="Arial" w:hAnsi="Arial" w:cs="Arial"/>
                <w:sz w:val="20"/>
                <w:szCs w:val="20"/>
              </w:rPr>
              <w:lastRenderedPageBreak/>
              <w:t>understanding and other extensions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62A8F" w14:textId="77777777" w:rsidR="005165FA" w:rsidRDefault="005165FA" w:rsidP="00262BAC">
            <w:pPr>
              <w:rPr>
                <w:rFonts w:ascii="Arial" w:hAnsi="Arial" w:cs="Arial"/>
                <w:sz w:val="20"/>
                <w:szCs w:val="20"/>
              </w:rPr>
            </w:pPr>
            <w:r>
              <w:rPr>
                <w:rFonts w:ascii="Arial" w:hAnsi="Arial" w:cs="Arial"/>
                <w:sz w:val="20"/>
                <w:szCs w:val="20"/>
              </w:rPr>
              <w:lastRenderedPageBreak/>
              <w:t>WG 03 MPEG Systems</w:t>
            </w:r>
          </w:p>
        </w:tc>
      </w:tr>
    </w:tbl>
    <w:p w14:paraId="4E0B7ED4" w14:textId="77777777" w:rsidR="005165FA" w:rsidRPr="00C968EC" w:rsidDel="00E34EC4" w:rsidRDefault="005165FA" w:rsidP="00C968EC">
      <w:pPr>
        <w:pStyle w:val="Heading2"/>
        <w:keepLines w:val="0"/>
        <w:widowControl/>
        <w:numPr>
          <w:ilvl w:val="1"/>
          <w:numId w:val="1"/>
        </w:numPr>
        <w:autoSpaceDE/>
        <w:autoSpaceDN/>
        <w:spacing w:before="240" w:after="60"/>
        <w:jc w:val="both"/>
        <w:rPr>
          <w:del w:id="600" w:author="Thomas Stockhammer (25/04/08)" w:date="2025-04-09T13:45:00Z" w16du:dateUtc="2025-04-09T11:45:00Z"/>
        </w:rPr>
      </w:pPr>
      <w:bookmarkStart w:id="601" w:name="_Toc195098995"/>
      <w:r w:rsidRPr="00C968EC">
        <w:t>Topic 1: New and features enhancements to Ed 2.</w:t>
      </w:r>
      <w:bookmarkEnd w:id="601"/>
    </w:p>
    <w:p w14:paraId="2A0D59C4" w14:textId="77777777" w:rsidR="005165FA" w:rsidRPr="00E34EC4" w:rsidRDefault="005165FA">
      <w:pPr>
        <w:pStyle w:val="Heading2"/>
        <w:keepLines w:val="0"/>
        <w:widowControl/>
        <w:numPr>
          <w:ilvl w:val="1"/>
          <w:numId w:val="1"/>
        </w:numPr>
        <w:autoSpaceDE/>
        <w:autoSpaceDN/>
        <w:spacing w:before="240" w:after="60"/>
        <w:jc w:val="both"/>
        <w:rPr>
          <w:rFonts w:ascii="Times New Roman" w:eastAsia="SimSun" w:hAnsi="Times New Roman" w:cs="Times New Roman"/>
          <w:bCs/>
          <w:sz w:val="28"/>
          <w:lang w:eastAsia="zh-CN"/>
          <w:rPrChange w:id="602" w:author="Thomas Stockhammer (25/04/08)" w:date="2025-04-09T13:45:00Z" w16du:dateUtc="2025-04-09T11:45:00Z">
            <w:rPr>
              <w:lang w:eastAsia="zh-CN"/>
            </w:rPr>
          </w:rPrChange>
        </w:rPr>
        <w:pPrChange w:id="603" w:author="Thomas Stockhammer (25/04/08)" w:date="2025-04-09T13:45:00Z" w16du:dateUtc="2025-04-09T11:45:00Z">
          <w:pPr/>
        </w:pPrChange>
      </w:pPr>
      <w:bookmarkStart w:id="604" w:name="_Toc195098996"/>
      <w:bookmarkEnd w:id="604"/>
    </w:p>
    <w:p w14:paraId="5D398A5F" w14:textId="77777777" w:rsidR="005165FA" w:rsidRPr="0050149F"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 xml:space="preserve">Codec support in the </w:t>
      </w:r>
      <w:proofErr w:type="spellStart"/>
      <w:r w:rsidRPr="406EEFBA">
        <w:rPr>
          <w:rFonts w:ascii="Times New Roman" w:eastAsia="SimSun" w:hAnsi="Times New Roman" w:cs="Times New Roman"/>
          <w:u w:val="single"/>
          <w:lang w:eastAsia="zh-CN"/>
        </w:rPr>
        <w:t>TuC</w:t>
      </w:r>
      <w:proofErr w:type="spellEnd"/>
      <w:r w:rsidRPr="406EEFBA">
        <w:rPr>
          <w:rFonts w:ascii="Times New Roman" w:eastAsia="SimSun" w:hAnsi="Times New Roman" w:cs="Times New Roman"/>
          <w:u w:val="single"/>
          <w:lang w:eastAsia="zh-CN"/>
        </w:rPr>
        <w:t xml:space="preserve">: </w:t>
      </w:r>
    </w:p>
    <w:p w14:paraId="037E3402" w14:textId="77777777" w:rsidR="005165FA" w:rsidRDefault="005165FA" w:rsidP="005165FA">
      <w:pPr>
        <w:rPr>
          <w:rFonts w:ascii="Times New Roman" w:eastAsia="SimSun" w:hAnsi="Times New Roman" w:cs="Times New Roman"/>
          <w:bCs/>
          <w:sz w:val="28"/>
          <w:lang w:eastAsia="zh-CN"/>
        </w:rPr>
      </w:pPr>
    </w:p>
    <w:p w14:paraId="1B9DEDDF" w14:textId="77777777" w:rsidR="005165FA" w:rsidRDefault="005165FA" w:rsidP="005165FA">
      <w:pPr>
        <w:shd w:val="clear" w:color="auto" w:fill="1E1E1E"/>
        <w:spacing w:line="270" w:lineRule="atLeast"/>
        <w:rPr>
          <w:rFonts w:ascii="Menlo" w:eastAsia="Times New Roman" w:hAnsi="Menlo" w:cs="Menlo"/>
          <w:color w:val="D4D4D4"/>
          <w:sz w:val="18"/>
          <w:szCs w:val="18"/>
        </w:rPr>
      </w:pPr>
      <w:r>
        <w:rPr>
          <w:rFonts w:ascii="Menlo" w:hAnsi="Menlo" w:cs="Menlo"/>
          <w:b/>
          <w:bCs/>
          <w:color w:val="569CD6"/>
          <w:sz w:val="18"/>
          <w:szCs w:val="18"/>
        </w:rPr>
        <w:t>= Support for multiple atlases for MIV applications (MPEG142)</w:t>
      </w:r>
    </w:p>
    <w:p w14:paraId="14BB3FE2" w14:textId="77777777" w:rsidR="005165FA" w:rsidRPr="008E7573" w:rsidRDefault="005165FA" w:rsidP="005165FA">
      <w:pPr>
        <w:shd w:val="clear" w:color="auto" w:fill="1E1E1E"/>
        <w:spacing w:line="270" w:lineRule="atLeast"/>
        <w:rPr>
          <w:rFonts w:ascii="Menlo" w:hAnsi="Menlo" w:cs="Menlo"/>
          <w:color w:val="D4D4D4"/>
          <w:sz w:val="18"/>
          <w:szCs w:val="18"/>
          <w:lang w:val="fr-FR"/>
        </w:rPr>
      </w:pPr>
      <w:proofErr w:type="gramStart"/>
      <w:r w:rsidRPr="008E7573">
        <w:rPr>
          <w:rFonts w:ascii="Menlo" w:hAnsi="Menlo" w:cs="Menlo"/>
          <w:color w:val="D4D4D4"/>
          <w:sz w:val="18"/>
          <w:szCs w:val="18"/>
          <w:lang w:val="fr-FR"/>
        </w:rPr>
        <w:t>Source:</w:t>
      </w:r>
      <w:proofErr w:type="gramEnd"/>
      <w:r w:rsidRPr="008E7573">
        <w:rPr>
          <w:rFonts w:ascii="Menlo" w:hAnsi="Menlo" w:cs="Menlo"/>
          <w:color w:val="D4D4D4"/>
          <w:sz w:val="18"/>
          <w:szCs w:val="18"/>
          <w:lang w:val="fr-FR"/>
        </w:rPr>
        <w:t xml:space="preserve"> https://mpeg.expert/software/MPEG/Systems/SceneDescription/MPEG-Contributions/-/issues/484[</w:t>
      </w:r>
      <w:r w:rsidRPr="008E7573">
        <w:rPr>
          <w:rFonts w:ascii="Menlo" w:hAnsi="Menlo" w:cs="Menlo"/>
          <w:color w:val="CE9178"/>
          <w:sz w:val="18"/>
          <w:szCs w:val="18"/>
          <w:lang w:val="fr-FR"/>
        </w:rPr>
        <w:t>m62515</w:t>
      </w:r>
      <w:r w:rsidRPr="008E7573">
        <w:rPr>
          <w:rFonts w:ascii="Menlo" w:hAnsi="Menlo" w:cs="Menlo"/>
          <w:color w:val="D4D4D4"/>
          <w:sz w:val="18"/>
          <w:szCs w:val="18"/>
          <w:lang w:val="fr-FR"/>
        </w:rPr>
        <w:t>]</w:t>
      </w:r>
    </w:p>
    <w:p w14:paraId="6E8E7998" w14:textId="77777777" w:rsidR="005165FA" w:rsidRDefault="005165FA" w:rsidP="005165FA">
      <w:pPr>
        <w:rPr>
          <w:rFonts w:ascii="Times New Roman" w:hAnsi="Times New Roman" w:cs="Times New Roman"/>
          <w:lang w:val="fr-FR"/>
        </w:rPr>
      </w:pPr>
    </w:p>
    <w:p w14:paraId="6ADBBAC5" w14:textId="77777777" w:rsidR="005165FA" w:rsidRDefault="005165FA" w:rsidP="005165FA">
      <w:pPr>
        <w:shd w:val="clear" w:color="auto" w:fill="1E1E1E"/>
        <w:spacing w:line="270" w:lineRule="atLeast"/>
        <w:rPr>
          <w:rFonts w:ascii="Menlo" w:eastAsia="Times New Roman" w:hAnsi="Menlo" w:cs="Menlo"/>
          <w:color w:val="D4D4D4"/>
          <w:sz w:val="18"/>
          <w:szCs w:val="18"/>
        </w:rPr>
      </w:pPr>
      <w:r>
        <w:rPr>
          <w:rFonts w:ascii="Menlo" w:hAnsi="Menlo" w:cs="Menlo"/>
          <w:b/>
          <w:bCs/>
          <w:color w:val="569CD6"/>
          <w:sz w:val="18"/>
          <w:szCs w:val="18"/>
        </w:rPr>
        <w:t>= Supporting Multiple Viewers in the Media Access Function</w:t>
      </w:r>
    </w:p>
    <w:p w14:paraId="0A990FD4" w14:textId="77777777" w:rsidR="005165FA" w:rsidRPr="00666018" w:rsidRDefault="005165FA" w:rsidP="005165FA">
      <w:pPr>
        <w:shd w:val="clear" w:color="auto" w:fill="1E1E1E"/>
        <w:spacing w:line="270" w:lineRule="atLeast"/>
        <w:rPr>
          <w:rFonts w:ascii="Menlo" w:hAnsi="Menlo" w:cs="Menlo"/>
          <w:color w:val="D4D4D4"/>
          <w:sz w:val="18"/>
          <w:szCs w:val="18"/>
          <w:lang w:val="fr-FR"/>
        </w:rPr>
      </w:pPr>
      <w:proofErr w:type="gramStart"/>
      <w:r w:rsidRPr="00666018">
        <w:rPr>
          <w:rFonts w:ascii="Menlo" w:hAnsi="Menlo" w:cs="Menlo"/>
          <w:color w:val="D4D4D4"/>
          <w:sz w:val="18"/>
          <w:szCs w:val="18"/>
          <w:lang w:val="fr-FR"/>
        </w:rPr>
        <w:t>Source:</w:t>
      </w:r>
      <w:proofErr w:type="gramEnd"/>
      <w:r w:rsidRPr="00666018">
        <w:rPr>
          <w:rFonts w:ascii="Menlo" w:hAnsi="Menlo" w:cs="Menlo"/>
          <w:color w:val="D4D4D4"/>
          <w:sz w:val="18"/>
          <w:szCs w:val="18"/>
          <w:lang w:val="fr-FR"/>
        </w:rPr>
        <w:t xml:space="preserve"> http://mpegx.int-evry.fr/software/MPEG/Systems/SceneDescription/MPEG-Contributions/-/issues/242[</w:t>
      </w:r>
      <w:r w:rsidRPr="00666018">
        <w:rPr>
          <w:rFonts w:ascii="Menlo" w:hAnsi="Menlo" w:cs="Menlo"/>
          <w:color w:val="CE9178"/>
          <w:sz w:val="18"/>
          <w:szCs w:val="18"/>
          <w:lang w:val="fr-FR"/>
        </w:rPr>
        <w:t>m58510</w:t>
      </w:r>
      <w:r w:rsidRPr="00666018">
        <w:rPr>
          <w:rFonts w:ascii="Menlo" w:hAnsi="Menlo" w:cs="Menlo"/>
          <w:color w:val="D4D4D4"/>
          <w:sz w:val="18"/>
          <w:szCs w:val="18"/>
          <w:lang w:val="fr-FR"/>
        </w:rPr>
        <w:t>]</w:t>
      </w:r>
    </w:p>
    <w:p w14:paraId="2D010006" w14:textId="77777777" w:rsidR="005165FA" w:rsidRDefault="005165FA" w:rsidP="005165FA">
      <w:pPr>
        <w:rPr>
          <w:rFonts w:ascii="Times New Roman" w:hAnsi="Times New Roman" w:cs="Times New Roman"/>
          <w:lang w:val="fr-FR"/>
        </w:rPr>
      </w:pPr>
    </w:p>
    <w:p w14:paraId="1A6AAF03" w14:textId="3FD1D086" w:rsidR="005165FA" w:rsidRPr="00262BAC" w:rsidRDefault="001A3252" w:rsidP="005165FA">
      <w:pPr>
        <w:rPr>
          <w:rFonts w:ascii="Times New Roman" w:hAnsi="Times New Roman" w:cs="Times New Roman"/>
        </w:rPr>
      </w:pPr>
      <w:r w:rsidRPr="00262BAC">
        <w:rPr>
          <w:rFonts w:ascii="Times New Roman" w:hAnsi="Times New Roman" w:cs="Times New Roman"/>
        </w:rPr>
        <w:t>Improvement</w:t>
      </w:r>
      <w:r w:rsidR="005165FA" w:rsidRPr="00262BAC">
        <w:rPr>
          <w:rFonts w:ascii="Times New Roman" w:hAnsi="Times New Roman" w:cs="Times New Roman"/>
        </w:rPr>
        <w:t xml:space="preserve"> to the lighting feature.</w:t>
      </w:r>
    </w:p>
    <w:p w14:paraId="09C8CED9" w14:textId="77777777" w:rsidR="005165FA" w:rsidRPr="00262BAC" w:rsidRDefault="005165FA" w:rsidP="005165FA">
      <w:pPr>
        <w:rPr>
          <w:rFonts w:ascii="Times New Roman" w:eastAsia="SimSun" w:hAnsi="Times New Roman" w:cs="Times New Roman"/>
          <w:sz w:val="28"/>
          <w:szCs w:val="28"/>
          <w:u w:val="single"/>
          <w:lang w:eastAsia="zh-CN"/>
        </w:rPr>
      </w:pPr>
    </w:p>
    <w:p w14:paraId="77B41C9E" w14:textId="77777777" w:rsidR="005165FA" w:rsidRPr="0050149F"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 phase 3:</w:t>
      </w:r>
    </w:p>
    <w:p w14:paraId="53BAC5AB" w14:textId="77777777" w:rsidR="005165FA" w:rsidRPr="00DF2EFA" w:rsidRDefault="005165FA" w:rsidP="005165FA">
      <w:pPr>
        <w:rPr>
          <w:rFonts w:ascii="Times New Roman" w:eastAsia="SimSun" w:hAnsi="Times New Roman" w:cs="Times New Roman"/>
          <w:bCs/>
          <w:sz w:val="28"/>
          <w:lang w:eastAsia="zh-CN"/>
        </w:rPr>
      </w:pPr>
    </w:p>
    <w:p w14:paraId="3F3E1D18" w14:textId="77777777" w:rsidR="005165FA" w:rsidDel="002E356E" w:rsidRDefault="005165FA" w:rsidP="005165FA">
      <w:pPr>
        <w:rPr>
          <w:rFonts w:ascii="Times New Roman" w:eastAsia="SimSun" w:hAnsi="Times New Roman" w:cs="Times New Roman"/>
          <w:b/>
          <w:sz w:val="28"/>
          <w:lang w:eastAsia="zh-CN"/>
        </w:rPr>
      </w:pPr>
      <w:r>
        <w:rPr>
          <w:sz w:val="16"/>
          <w:szCs w:val="16"/>
        </w:rPr>
        <w:t>General</w:t>
      </w:r>
    </w:p>
    <w:p w14:paraId="05BCDF91" w14:textId="4DAA15CD" w:rsidR="005165FA" w:rsidRPr="00C968EC" w:rsidRDefault="005165FA" w:rsidP="00C968EC">
      <w:pPr>
        <w:pStyle w:val="Heading2"/>
        <w:keepLines w:val="0"/>
        <w:widowControl/>
        <w:numPr>
          <w:ilvl w:val="1"/>
          <w:numId w:val="1"/>
        </w:numPr>
        <w:autoSpaceDE/>
        <w:autoSpaceDN/>
        <w:spacing w:before="240" w:after="60"/>
        <w:jc w:val="both"/>
        <w:rPr>
          <w:rFonts w:ascii="Times New Roman" w:eastAsia="SimSun" w:hAnsi="Times New Roman" w:cs="Times New Roman"/>
          <w:bCs/>
          <w:sz w:val="28"/>
          <w:lang w:eastAsia="zh-CN"/>
        </w:rPr>
      </w:pPr>
      <w:bookmarkStart w:id="605" w:name="_Toc195098997"/>
      <w:r w:rsidRPr="00C968EC">
        <w:t>Topic 2: Support for scene understanding</w:t>
      </w:r>
      <w:bookmarkEnd w:id="605"/>
    </w:p>
    <w:p w14:paraId="39D9737A" w14:textId="77777777" w:rsidR="005165FA" w:rsidRPr="0050149F" w:rsidRDefault="005165FA" w:rsidP="005165FA">
      <w:pPr>
        <w:jc w:val="both"/>
        <w:rPr>
          <w:rFonts w:ascii="Times New Roman" w:eastAsia="SimSun" w:hAnsi="Times New Roman" w:cs="Times New Roman"/>
          <w:lang w:eastAsia="zh-CN"/>
        </w:rPr>
      </w:pPr>
      <w:r w:rsidRPr="406EEFBA">
        <w:rPr>
          <w:rFonts w:ascii="Times New Roman" w:eastAsia="SimSun" w:hAnsi="Times New Roman" w:cs="Times New Roman"/>
          <w:lang w:eastAsia="zh-CN"/>
        </w:rPr>
        <w:t xml:space="preserve">Scene understanding can be defined as the human capability to interpret scenes based on what is seen and, on the ability to infer what is not seen. In Computer vision, two major technologies are used to enable a scene understanding in 3D/XR scene format: Segmentation &amp; Annotation, and Spatial mapping. These can be realized by a variety of means, including AI tools. </w:t>
      </w:r>
    </w:p>
    <w:p w14:paraId="53B8021B" w14:textId="5F01426F" w:rsidR="005165FA" w:rsidRPr="0050149F" w:rsidRDefault="005165FA" w:rsidP="0073762B">
      <w:pPr>
        <w:jc w:val="both"/>
        <w:rPr>
          <w:rFonts w:ascii="Times New Roman" w:eastAsia="SimSun" w:hAnsi="Times New Roman" w:cs="Times New Roman"/>
          <w:lang w:eastAsia="zh-CN"/>
        </w:rPr>
      </w:pPr>
      <w:r w:rsidRPr="406EEFBA">
        <w:rPr>
          <w:rFonts w:ascii="Times New Roman" w:eastAsia="SimSun" w:hAnsi="Times New Roman" w:cs="Times New Roman"/>
          <w:lang w:eastAsia="zh-CN"/>
        </w:rPr>
        <w:t xml:space="preserve">In </w:t>
      </w:r>
      <w:proofErr w:type="spellStart"/>
      <w:r w:rsidRPr="406EEFBA">
        <w:rPr>
          <w:rFonts w:ascii="Times New Roman" w:eastAsia="SimSun" w:hAnsi="Times New Roman" w:cs="Times New Roman"/>
          <w:lang w:eastAsia="zh-CN"/>
        </w:rPr>
        <w:t>glTF</w:t>
      </w:r>
      <w:proofErr w:type="spellEnd"/>
      <w:r w:rsidRPr="406EEFBA">
        <w:rPr>
          <w:rFonts w:ascii="Times New Roman" w:eastAsia="SimSun" w:hAnsi="Times New Roman" w:cs="Times New Roman"/>
          <w:lang w:eastAsia="zh-CN"/>
        </w:rPr>
        <w:t xml:space="preserve"> or MPEG SD, there is currently no support, whether in the scene graph or in other MPEG extensions, for </w:t>
      </w:r>
      <w:r w:rsidRPr="406EEFBA">
        <w:rPr>
          <w:rFonts w:ascii="Times New Roman" w:eastAsia="SimSun" w:hAnsi="Times New Roman" w:cs="Times New Roman"/>
          <w:b/>
          <w:lang w:eastAsia="zh-CN"/>
        </w:rPr>
        <w:t>enabling the use of</w:t>
      </w:r>
      <w:r w:rsidRPr="406EEFBA">
        <w:rPr>
          <w:rFonts w:ascii="Times New Roman" w:eastAsia="SimSun" w:hAnsi="Times New Roman" w:cs="Times New Roman"/>
          <w:lang w:eastAsia="zh-CN"/>
        </w:rPr>
        <w:t xml:space="preserve"> segmentation/annotation mechanisms &amp; results nor for spatial mapping information. </w:t>
      </w:r>
    </w:p>
    <w:p w14:paraId="62BC7F82" w14:textId="4AEE2ED6" w:rsidR="005165FA" w:rsidRPr="00C968EC" w:rsidRDefault="005165FA" w:rsidP="00C968EC">
      <w:pPr>
        <w:pStyle w:val="Heading2"/>
        <w:keepLines w:val="0"/>
        <w:widowControl/>
        <w:numPr>
          <w:ilvl w:val="1"/>
          <w:numId w:val="1"/>
        </w:numPr>
        <w:autoSpaceDE/>
        <w:autoSpaceDN/>
        <w:spacing w:before="240" w:after="60"/>
        <w:jc w:val="both"/>
      </w:pPr>
      <w:bookmarkStart w:id="606" w:name="_Toc195098998"/>
      <w:r w:rsidRPr="00C968EC">
        <w:t>Topic 3: Immersive audio</w:t>
      </w:r>
      <w:bookmarkEnd w:id="606"/>
    </w:p>
    <w:p w14:paraId="3F94CF17" w14:textId="684B3FD2" w:rsidR="007A4497"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 xml:space="preserve">As immersive Audio was not addressed in </w:t>
      </w:r>
      <w:r>
        <w:rPr>
          <w:rFonts w:ascii="Times New Roman" w:eastAsia="SimSun" w:hAnsi="Times New Roman" w:cs="Times New Roman"/>
          <w:lang w:eastAsia="zh-CN"/>
        </w:rPr>
        <w:t xml:space="preserve">23090-14 </w:t>
      </w:r>
      <w:r w:rsidRPr="406EEFBA">
        <w:rPr>
          <w:rFonts w:ascii="Times New Roman" w:eastAsia="SimSun" w:hAnsi="Times New Roman" w:cs="Times New Roman"/>
          <w:lang w:eastAsia="zh-CN"/>
        </w:rPr>
        <w:t>Amd2/Second edition, it should be addressed in the Amd</w:t>
      </w:r>
      <w:r>
        <w:rPr>
          <w:rFonts w:ascii="Times New Roman" w:eastAsia="SimSun" w:hAnsi="Times New Roman" w:cs="Times New Roman"/>
          <w:lang w:eastAsia="zh-CN"/>
        </w:rPr>
        <w:t>1 of the second edition</w:t>
      </w:r>
      <w:r w:rsidRPr="406EEFBA">
        <w:rPr>
          <w:rFonts w:ascii="Times New Roman" w:eastAsia="SimSun" w:hAnsi="Times New Roman" w:cs="Times New Roman"/>
          <w:lang w:eastAsia="zh-CN"/>
        </w:rPr>
        <w:t>.</w:t>
      </w:r>
    </w:p>
    <w:p w14:paraId="6A1E6033" w14:textId="77777777" w:rsidR="005165FA" w:rsidRPr="004A4BF5" w:rsidRDefault="005165FA" w:rsidP="005165FA">
      <w:pPr>
        <w:rPr>
          <w:rFonts w:ascii="Times New Roman" w:eastAsia="SimSun" w:hAnsi="Times New Roman" w:cs="Times New Roman"/>
          <w:lang w:eastAsia="zh-CN"/>
        </w:rPr>
      </w:pPr>
    </w:p>
    <w:p w14:paraId="2A5D7885" w14:textId="77777777" w:rsidR="005165FA" w:rsidRPr="004A4BF5"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5EE540AF"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Requirements 5, 32, 33, 48 to 74, 78, 80 (in the MPEG-I requirements document).</w:t>
      </w:r>
    </w:p>
    <w:p w14:paraId="1B8BC739" w14:textId="77777777" w:rsidR="005165FA" w:rsidRPr="00C968EC" w:rsidRDefault="005165FA" w:rsidP="00C968EC">
      <w:pPr>
        <w:pStyle w:val="Heading2"/>
        <w:keepLines w:val="0"/>
        <w:widowControl/>
        <w:numPr>
          <w:ilvl w:val="1"/>
          <w:numId w:val="1"/>
        </w:numPr>
        <w:autoSpaceDE/>
        <w:autoSpaceDN/>
        <w:spacing w:before="240" w:after="60"/>
        <w:jc w:val="both"/>
      </w:pPr>
      <w:bookmarkStart w:id="607" w:name="_Toc195098999"/>
      <w:r w:rsidRPr="00C968EC">
        <w:t>Topic 4: V-DMC support</w:t>
      </w:r>
      <w:bookmarkEnd w:id="607"/>
    </w:p>
    <w:p w14:paraId="5C669060"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V-DMC reaches CD Stage in April 2024.</w:t>
      </w:r>
    </w:p>
    <w:p w14:paraId="65BD9554" w14:textId="77777777" w:rsidR="005165FA" w:rsidRPr="004A4BF5"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MPEG-I Requirements including:</w:t>
      </w:r>
    </w:p>
    <w:p w14:paraId="3516AB48" w14:textId="77777777" w:rsidR="005165FA" w:rsidRPr="004A4BF5"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11 - The scene description shall support audio, video and other media formats standardized by MPEG.</w:t>
      </w:r>
    </w:p>
    <w:p w14:paraId="41B5B4FC" w14:textId="77777777" w:rsidR="005165FA" w:rsidRPr="004A4BF5"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87 - The scene description shall support information to enable a renderer to output raster data (image, and video), volumetric data (point clouds, meshes, arrays of voxels, and reflectance fields) and audio.</w:t>
      </w:r>
    </w:p>
    <w:p w14:paraId="627FACD0" w14:textId="77777777" w:rsidR="005165FA" w:rsidRPr="00C968EC" w:rsidRDefault="005165FA" w:rsidP="00C968EC">
      <w:pPr>
        <w:pStyle w:val="Heading2"/>
        <w:keepLines w:val="0"/>
        <w:widowControl/>
        <w:numPr>
          <w:ilvl w:val="1"/>
          <w:numId w:val="1"/>
        </w:numPr>
        <w:autoSpaceDE/>
        <w:autoSpaceDN/>
        <w:spacing w:before="240" w:after="60"/>
        <w:jc w:val="both"/>
      </w:pPr>
      <w:bookmarkStart w:id="608" w:name="_Toc195099000"/>
      <w:r w:rsidRPr="00C968EC">
        <w:lastRenderedPageBreak/>
        <w:t>Topic 5 Support for Haptics Phase 2</w:t>
      </w:r>
      <w:bookmarkEnd w:id="608"/>
    </w:p>
    <w:p w14:paraId="5715879F" w14:textId="77777777" w:rsidR="005165FA" w:rsidRPr="00023B98"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Haptics Phase 2 is expected to reach the CD stage by the end of the year.</w:t>
      </w:r>
    </w:p>
    <w:p w14:paraId="7000B35A"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 xml:space="preserve">SD </w:t>
      </w:r>
      <w:r>
        <w:rPr>
          <w:rFonts w:ascii="Times New Roman" w:eastAsia="SimSun" w:hAnsi="Times New Roman" w:cs="Times New Roman"/>
          <w:sz w:val="24"/>
          <w:szCs w:val="24"/>
          <w:lang w:eastAsia="zh-CN"/>
        </w:rPr>
        <w:t>sh</w:t>
      </w:r>
      <w:r w:rsidRPr="58F7B9CA">
        <w:rPr>
          <w:rFonts w:ascii="Times New Roman" w:eastAsia="SimSun" w:hAnsi="Times New Roman" w:cs="Times New Roman"/>
          <w:sz w:val="24"/>
          <w:szCs w:val="24"/>
          <w:lang w:eastAsia="zh-CN"/>
        </w:rPr>
        <w:t>ould provide</w:t>
      </w:r>
      <w:r>
        <w:rPr>
          <w:rFonts w:ascii="Times New Roman" w:eastAsia="SimSun" w:hAnsi="Times New Roman" w:cs="Times New Roman"/>
          <w:sz w:val="24"/>
          <w:szCs w:val="24"/>
          <w:lang w:eastAsia="zh-CN"/>
        </w:rPr>
        <w:t xml:space="preserve"> </w:t>
      </w:r>
      <w:r w:rsidRPr="58F7B9CA">
        <w:rPr>
          <w:rFonts w:ascii="Times New Roman" w:eastAsia="SimSun" w:hAnsi="Times New Roman" w:cs="Times New Roman"/>
          <w:sz w:val="24"/>
          <w:szCs w:val="24"/>
          <w:lang w:eastAsia="zh-CN"/>
        </w:rPr>
        <w:t>extensions for supporting spatial and interactive Haptics</w:t>
      </w:r>
    </w:p>
    <w:p w14:paraId="65ED86AB"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 xml:space="preserve">Extensions are proposed to be developed and validated in the Haptics </w:t>
      </w:r>
      <w:proofErr w:type="spellStart"/>
      <w:r w:rsidRPr="58F7B9CA">
        <w:rPr>
          <w:rFonts w:ascii="Times New Roman" w:eastAsia="SimSun" w:hAnsi="Times New Roman" w:cs="Times New Roman"/>
          <w:sz w:val="24"/>
          <w:szCs w:val="24"/>
          <w:lang w:eastAsia="zh-CN"/>
        </w:rPr>
        <w:t>AhG</w:t>
      </w:r>
      <w:proofErr w:type="spellEnd"/>
      <w:r w:rsidRPr="58F7B9CA">
        <w:rPr>
          <w:rFonts w:ascii="Times New Roman" w:eastAsia="SimSun" w:hAnsi="Times New Roman" w:cs="Times New Roman"/>
          <w:sz w:val="24"/>
          <w:szCs w:val="24"/>
          <w:lang w:eastAsia="zh-CN"/>
        </w:rPr>
        <w:t xml:space="preserve"> and then proposed to SD.</w:t>
      </w:r>
    </w:p>
    <w:p w14:paraId="64543B71" w14:textId="77777777" w:rsidR="005165FA" w:rsidRPr="00023B98" w:rsidRDefault="005165FA" w:rsidP="005165FA">
      <w:pPr>
        <w:pStyle w:val="ListParagraph"/>
        <w:widowControl/>
        <w:numPr>
          <w:ilvl w:val="0"/>
          <w:numId w:val="26"/>
        </w:numPr>
        <w:autoSpaceDE/>
        <w:autoSpaceDN/>
        <w:rPr>
          <w:rFonts w:ascii="Times New Roman" w:eastAsia="SimSun" w:hAnsi="Times New Roman" w:cs="Times New Roman"/>
          <w:sz w:val="24"/>
          <w:szCs w:val="24"/>
          <w:lang w:eastAsia="zh-CN"/>
        </w:rPr>
      </w:pPr>
      <w:r w:rsidRPr="58F7B9CA">
        <w:rPr>
          <w:rFonts w:ascii="Times New Roman" w:eastAsia="SimSun" w:hAnsi="Times New Roman" w:cs="Times New Roman"/>
          <w:sz w:val="24"/>
          <w:szCs w:val="24"/>
          <w:lang w:eastAsia="zh-CN"/>
        </w:rPr>
        <w:t>Regular synchronization to be set up.</w:t>
      </w:r>
    </w:p>
    <w:p w14:paraId="0E79386B" w14:textId="77777777" w:rsidR="005165FA" w:rsidRDefault="005165FA" w:rsidP="005165FA">
      <w:pPr>
        <w:pStyle w:val="ListParagraph"/>
        <w:widowControl/>
        <w:autoSpaceDE/>
        <w:autoSpaceDN/>
        <w:ind w:left="720"/>
        <w:rPr>
          <w:rFonts w:ascii="Times New Roman" w:eastAsia="SimSun" w:hAnsi="Times New Roman" w:cs="Times New Roman"/>
          <w:sz w:val="28"/>
          <w:szCs w:val="28"/>
          <w:lang w:eastAsia="zh-CN"/>
        </w:rPr>
      </w:pPr>
    </w:p>
    <w:p w14:paraId="5B761698" w14:textId="77777777" w:rsidR="005165FA" w:rsidRPr="00023B98"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5C4DA81F" w14:textId="77777777" w:rsidR="005165FA" w:rsidRPr="00A81701" w:rsidRDefault="005165FA" w:rsidP="005165FA">
      <w:pPr>
        <w:rPr>
          <w:rFonts w:ascii="Times New Roman" w:eastAsia="SimSun" w:hAnsi="Times New Roman" w:cs="Times New Roman"/>
          <w:bCs/>
          <w:sz w:val="28"/>
          <w:u w:val="single"/>
          <w:lang w:eastAsia="zh-CN"/>
        </w:rPr>
      </w:pPr>
    </w:p>
    <w:tbl>
      <w:tblPr>
        <w:tblStyle w:val="TableGrid"/>
        <w:tblW w:w="5252" w:type="pct"/>
        <w:tblInd w:w="-113" w:type="dxa"/>
        <w:tblLook w:val="04A0" w:firstRow="1" w:lastRow="0" w:firstColumn="1" w:lastColumn="0" w:noHBand="0" w:noVBand="1"/>
      </w:tblPr>
      <w:tblGrid>
        <w:gridCol w:w="515"/>
        <w:gridCol w:w="4412"/>
        <w:gridCol w:w="4537"/>
      </w:tblGrid>
      <w:tr w:rsidR="005165FA" w:rsidRPr="00C97215" w14:paraId="758ED991" w14:textId="77777777" w:rsidTr="00262BAC">
        <w:tc>
          <w:tcPr>
            <w:tcW w:w="272" w:type="pct"/>
          </w:tcPr>
          <w:p w14:paraId="2A37A479" w14:textId="77777777" w:rsidR="005165FA" w:rsidRPr="00C97215" w:rsidRDefault="005165FA" w:rsidP="00262BAC">
            <w:pPr>
              <w:spacing w:before="100" w:beforeAutospacing="1" w:after="100" w:afterAutospacing="1"/>
              <w:contextualSpacing/>
              <w:rPr>
                <w:sz w:val="16"/>
                <w:szCs w:val="16"/>
              </w:rPr>
            </w:pPr>
            <w:r w:rsidRPr="00C97215">
              <w:rPr>
                <w:sz w:val="16"/>
                <w:szCs w:val="16"/>
              </w:rPr>
              <w:t>80</w:t>
            </w:r>
          </w:p>
        </w:tc>
        <w:tc>
          <w:tcPr>
            <w:tcW w:w="2331" w:type="pct"/>
          </w:tcPr>
          <w:p w14:paraId="33AD8F6C" w14:textId="77777777" w:rsidR="005165FA" w:rsidRPr="00A81701" w:rsidRDefault="005165FA" w:rsidP="00262BAC">
            <w:pPr>
              <w:spacing w:before="100" w:beforeAutospacing="1" w:after="100" w:afterAutospacing="1"/>
              <w:contextualSpacing/>
              <w:rPr>
                <w:sz w:val="16"/>
                <w:szCs w:val="16"/>
              </w:rPr>
            </w:pPr>
            <w:r w:rsidRPr="00A81701">
              <w:rPr>
                <w:sz w:val="16"/>
                <w:szCs w:val="16"/>
              </w:rPr>
              <w:t xml:space="preserve">The scene description shall support parametric models for use in rendering environmental acoustic </w:t>
            </w:r>
            <w:proofErr w:type="spellStart"/>
            <w:r w:rsidRPr="00A81701">
              <w:rPr>
                <w:sz w:val="16"/>
                <w:szCs w:val="16"/>
              </w:rPr>
              <w:t>behaviour</w:t>
            </w:r>
            <w:proofErr w:type="spellEnd"/>
            <w:r w:rsidRPr="00A81701">
              <w:rPr>
                <w:sz w:val="16"/>
                <w:szCs w:val="16"/>
              </w:rPr>
              <w:t xml:space="preserve"> (e.g. reverberation, occlusion and directivity).</w:t>
            </w:r>
          </w:p>
        </w:tc>
        <w:tc>
          <w:tcPr>
            <w:tcW w:w="2397" w:type="pct"/>
            <w:shd w:val="clear" w:color="auto" w:fill="FFFFFF" w:themeFill="background1"/>
          </w:tcPr>
          <w:p w14:paraId="2463F76E" w14:textId="77777777" w:rsidR="005165FA" w:rsidRPr="00A81701" w:rsidRDefault="005165FA" w:rsidP="00262BAC">
            <w:pPr>
              <w:spacing w:before="100" w:beforeAutospacing="1" w:after="100" w:afterAutospacing="1"/>
              <w:contextualSpacing/>
              <w:rPr>
                <w:sz w:val="16"/>
                <w:szCs w:val="16"/>
              </w:rPr>
            </w:pPr>
            <w:r w:rsidRPr="00A81701">
              <w:rPr>
                <w:sz w:val="16"/>
                <w:szCs w:val="16"/>
              </w:rPr>
              <w:t>Partially completed.</w:t>
            </w:r>
          </w:p>
          <w:p w14:paraId="2A17FE98" w14:textId="77777777" w:rsidR="005165FA" w:rsidRPr="00A81701" w:rsidRDefault="005165FA" w:rsidP="00262BAC">
            <w:pPr>
              <w:spacing w:before="100" w:beforeAutospacing="1" w:after="100" w:afterAutospacing="1"/>
              <w:contextualSpacing/>
              <w:rPr>
                <w:sz w:val="16"/>
                <w:szCs w:val="16"/>
              </w:rPr>
            </w:pPr>
            <w:r w:rsidRPr="00A81701">
              <w:rPr>
                <w:sz w:val="16"/>
                <w:szCs w:val="16"/>
              </w:rPr>
              <w:t>Immersive audio and Haptic phase 2 in SD phase 3</w:t>
            </w:r>
          </w:p>
        </w:tc>
      </w:tr>
      <w:tr w:rsidR="005165FA" w:rsidRPr="00C97215" w14:paraId="494C967B" w14:textId="77777777" w:rsidTr="00262BAC">
        <w:tc>
          <w:tcPr>
            <w:tcW w:w="5000" w:type="pct"/>
            <w:gridSpan w:val="3"/>
            <w:shd w:val="clear" w:color="auto" w:fill="B2A1C7" w:themeFill="accent4" w:themeFillTint="99"/>
          </w:tcPr>
          <w:p w14:paraId="043D9367" w14:textId="77777777" w:rsidR="005165FA" w:rsidRPr="004B628C" w:rsidRDefault="005165FA" w:rsidP="00262BAC">
            <w:pPr>
              <w:spacing w:before="100" w:beforeAutospacing="1" w:after="100" w:afterAutospacing="1"/>
              <w:contextualSpacing/>
              <w:rPr>
                <w:sz w:val="16"/>
                <w:szCs w:val="16"/>
              </w:rPr>
            </w:pPr>
            <w:r w:rsidRPr="004B628C">
              <w:rPr>
                <w:sz w:val="16"/>
                <w:szCs w:val="16"/>
              </w:rPr>
              <w:t>I-l Interface: Local capture Interface</w:t>
            </w:r>
          </w:p>
        </w:tc>
      </w:tr>
      <w:tr w:rsidR="005165FA" w:rsidRPr="00C97215" w14:paraId="43F95BA5" w14:textId="77777777" w:rsidTr="00262BAC">
        <w:tc>
          <w:tcPr>
            <w:tcW w:w="272" w:type="pct"/>
          </w:tcPr>
          <w:p w14:paraId="1A35D224" w14:textId="77777777" w:rsidR="005165FA" w:rsidRPr="00C97215" w:rsidRDefault="005165FA" w:rsidP="00262BAC">
            <w:pPr>
              <w:spacing w:before="100" w:beforeAutospacing="1" w:after="100" w:afterAutospacing="1"/>
              <w:contextualSpacing/>
              <w:rPr>
                <w:sz w:val="16"/>
                <w:szCs w:val="16"/>
              </w:rPr>
            </w:pPr>
            <w:r w:rsidRPr="00C97215">
              <w:rPr>
                <w:sz w:val="16"/>
                <w:szCs w:val="16"/>
              </w:rPr>
              <w:t>84</w:t>
            </w:r>
          </w:p>
        </w:tc>
        <w:tc>
          <w:tcPr>
            <w:tcW w:w="2331" w:type="pct"/>
            <w:shd w:val="clear" w:color="auto" w:fill="auto"/>
          </w:tcPr>
          <w:p w14:paraId="1DCB604F" w14:textId="77777777" w:rsidR="005165FA" w:rsidRPr="00A81701" w:rsidRDefault="005165FA" w:rsidP="00262BAC">
            <w:pPr>
              <w:spacing w:before="100" w:beforeAutospacing="1" w:after="100" w:afterAutospacing="1"/>
              <w:contextualSpacing/>
              <w:rPr>
                <w:sz w:val="16"/>
                <w:szCs w:val="16"/>
              </w:rPr>
            </w:pPr>
            <w:r w:rsidRPr="00A81701">
              <w:rPr>
                <w:sz w:val="16"/>
                <w:szCs w:val="16"/>
              </w:rPr>
              <w:t>It shall be possible to provide feedback through available actuators</w:t>
            </w:r>
          </w:p>
        </w:tc>
        <w:tc>
          <w:tcPr>
            <w:tcW w:w="2397" w:type="pct"/>
            <w:shd w:val="clear" w:color="auto" w:fill="FFFFFF" w:themeFill="background1"/>
          </w:tcPr>
          <w:p w14:paraId="1E3A7724" w14:textId="77777777" w:rsidR="005165FA" w:rsidRPr="00A81701" w:rsidRDefault="005165FA" w:rsidP="00262BAC">
            <w:pPr>
              <w:pBdr>
                <w:top w:val="nil"/>
                <w:left w:val="nil"/>
                <w:bottom w:val="nil"/>
                <w:right w:val="nil"/>
                <w:between w:val="nil"/>
              </w:pBdr>
              <w:spacing w:before="100" w:beforeAutospacing="1" w:after="100" w:afterAutospacing="1"/>
              <w:contextualSpacing/>
              <w:rPr>
                <w:iCs/>
                <w:sz w:val="16"/>
                <w:szCs w:val="16"/>
              </w:rPr>
            </w:pPr>
            <w:r w:rsidRPr="00A81701">
              <w:rPr>
                <w:iCs/>
                <w:sz w:val="16"/>
                <w:szCs w:val="16"/>
              </w:rPr>
              <w:t>Should partially be covered by haptic phase 2. Need support in phase 3 of SD.</w:t>
            </w:r>
          </w:p>
        </w:tc>
      </w:tr>
      <w:tr w:rsidR="005165FA" w:rsidRPr="00C97215" w14:paraId="69EDA98E" w14:textId="77777777" w:rsidTr="00262BAC">
        <w:tc>
          <w:tcPr>
            <w:tcW w:w="5000" w:type="pct"/>
            <w:gridSpan w:val="3"/>
            <w:shd w:val="clear" w:color="auto" w:fill="B2A1C7" w:themeFill="accent4" w:themeFillTint="99"/>
          </w:tcPr>
          <w:p w14:paraId="503DB24A" w14:textId="77777777" w:rsidR="005165FA" w:rsidRPr="004B628C" w:rsidRDefault="005165FA" w:rsidP="00262BAC">
            <w:pPr>
              <w:spacing w:before="100" w:beforeAutospacing="1" w:after="100" w:afterAutospacing="1"/>
              <w:contextualSpacing/>
              <w:rPr>
                <w:sz w:val="16"/>
                <w:szCs w:val="16"/>
              </w:rPr>
            </w:pPr>
            <w:r w:rsidRPr="004B628C">
              <w:rPr>
                <w:sz w:val="16"/>
                <w:szCs w:val="16"/>
              </w:rPr>
              <w:t>I-i Interface: User inputs Interface</w:t>
            </w:r>
          </w:p>
        </w:tc>
      </w:tr>
      <w:tr w:rsidR="005165FA" w:rsidRPr="00C97215" w14:paraId="0DC9CDC1" w14:textId="77777777" w:rsidTr="00262BAC">
        <w:tc>
          <w:tcPr>
            <w:tcW w:w="272" w:type="pct"/>
          </w:tcPr>
          <w:p w14:paraId="5D8EA345" w14:textId="77777777" w:rsidR="005165FA" w:rsidRPr="00C97215" w:rsidRDefault="005165FA" w:rsidP="00262BAC">
            <w:pPr>
              <w:spacing w:before="100" w:beforeAutospacing="1" w:after="100" w:afterAutospacing="1"/>
              <w:contextualSpacing/>
              <w:rPr>
                <w:sz w:val="16"/>
                <w:szCs w:val="16"/>
              </w:rPr>
            </w:pPr>
            <w:r w:rsidRPr="00C97215">
              <w:rPr>
                <w:sz w:val="16"/>
                <w:szCs w:val="16"/>
              </w:rPr>
              <w:t>86</w:t>
            </w:r>
          </w:p>
        </w:tc>
        <w:tc>
          <w:tcPr>
            <w:tcW w:w="2331" w:type="pct"/>
          </w:tcPr>
          <w:p w14:paraId="441A837B" w14:textId="77777777" w:rsidR="005165FA" w:rsidRPr="00A81701" w:rsidRDefault="005165FA" w:rsidP="00262BAC">
            <w:pPr>
              <w:spacing w:before="100" w:beforeAutospacing="1" w:after="100" w:afterAutospacing="1"/>
              <w:contextualSpacing/>
              <w:rPr>
                <w:i/>
                <w:iCs/>
                <w:sz w:val="16"/>
                <w:szCs w:val="16"/>
              </w:rPr>
            </w:pPr>
            <w:r w:rsidRPr="00A81701">
              <w:rPr>
                <w:sz w:val="16"/>
                <w:szCs w:val="16"/>
              </w:rPr>
              <w:t>it shall be possible to define custom interactivity procedures based on input from the user or from the user’s devices and sensors</w:t>
            </w:r>
          </w:p>
        </w:tc>
        <w:tc>
          <w:tcPr>
            <w:tcW w:w="2397" w:type="pct"/>
            <w:shd w:val="clear" w:color="auto" w:fill="FFFFFF" w:themeFill="background1"/>
          </w:tcPr>
          <w:p w14:paraId="4832D15C" w14:textId="77777777" w:rsidR="005165FA" w:rsidRPr="00A81701" w:rsidRDefault="005165FA" w:rsidP="00262BAC">
            <w:pPr>
              <w:spacing w:before="100" w:beforeAutospacing="1" w:after="100" w:afterAutospacing="1"/>
              <w:contextualSpacing/>
              <w:rPr>
                <w:sz w:val="16"/>
                <w:szCs w:val="16"/>
              </w:rPr>
            </w:pPr>
            <w:r w:rsidRPr="00A81701">
              <w:rPr>
                <w:sz w:val="16"/>
                <w:szCs w:val="16"/>
              </w:rPr>
              <w:t xml:space="preserve">Partially completed with Interactivity extension and </w:t>
            </w:r>
            <w:proofErr w:type="spellStart"/>
            <w:r w:rsidRPr="00A81701">
              <w:rPr>
                <w:sz w:val="16"/>
                <w:szCs w:val="16"/>
              </w:rPr>
              <w:t>OpenXR</w:t>
            </w:r>
            <w:proofErr w:type="spellEnd"/>
            <w:r w:rsidRPr="00A81701">
              <w:rPr>
                <w:sz w:val="16"/>
                <w:szCs w:val="16"/>
              </w:rPr>
              <w:t xml:space="preserve">. </w:t>
            </w:r>
          </w:p>
          <w:p w14:paraId="6096A1CB" w14:textId="77777777" w:rsidR="005165FA" w:rsidRPr="00A81701" w:rsidRDefault="005165FA" w:rsidP="00262BAC">
            <w:pPr>
              <w:spacing w:before="100" w:beforeAutospacing="1" w:after="100" w:afterAutospacing="1"/>
              <w:contextualSpacing/>
              <w:rPr>
                <w:sz w:val="16"/>
                <w:szCs w:val="16"/>
              </w:rPr>
            </w:pPr>
            <w:r w:rsidRPr="00A81701">
              <w:rPr>
                <w:sz w:val="16"/>
                <w:szCs w:val="16"/>
              </w:rPr>
              <w:t xml:space="preserve">SD Phase 3 </w:t>
            </w:r>
            <w:proofErr w:type="gramStart"/>
            <w:r w:rsidRPr="00A81701">
              <w:rPr>
                <w:sz w:val="16"/>
                <w:szCs w:val="16"/>
              </w:rPr>
              <w:t>in particular for</w:t>
            </w:r>
            <w:proofErr w:type="gramEnd"/>
            <w:r w:rsidRPr="00A81701">
              <w:rPr>
                <w:sz w:val="16"/>
                <w:szCs w:val="16"/>
              </w:rPr>
              <w:t xml:space="preserve"> haptics and avatar</w:t>
            </w:r>
          </w:p>
        </w:tc>
      </w:tr>
      <w:tr w:rsidR="005165FA" w:rsidRPr="00373464" w14:paraId="68CCB45B" w14:textId="77777777" w:rsidTr="00262BAC">
        <w:tc>
          <w:tcPr>
            <w:tcW w:w="5000" w:type="pct"/>
            <w:gridSpan w:val="3"/>
            <w:shd w:val="clear" w:color="auto" w:fill="CCC0D9" w:themeFill="accent4" w:themeFillTint="66"/>
          </w:tcPr>
          <w:p w14:paraId="11E712E6" w14:textId="77777777" w:rsidR="005165FA" w:rsidRPr="004B628C" w:rsidRDefault="005165FA" w:rsidP="00262BAC">
            <w:pPr>
              <w:spacing w:before="100" w:beforeAutospacing="1" w:after="100" w:afterAutospacing="1"/>
              <w:contextualSpacing/>
              <w:rPr>
                <w:sz w:val="16"/>
                <w:szCs w:val="16"/>
              </w:rPr>
            </w:pPr>
            <w:r w:rsidRPr="004B628C">
              <w:rPr>
                <w:sz w:val="16"/>
                <w:szCs w:val="16"/>
              </w:rPr>
              <w:t>Haptic and interaction model</w:t>
            </w:r>
          </w:p>
        </w:tc>
      </w:tr>
      <w:tr w:rsidR="005165FA" w:rsidRPr="00373464" w14:paraId="35A2BFE9" w14:textId="77777777" w:rsidTr="00262BAC">
        <w:tc>
          <w:tcPr>
            <w:tcW w:w="272" w:type="pct"/>
          </w:tcPr>
          <w:p w14:paraId="102FE6BF" w14:textId="77777777" w:rsidR="005165FA" w:rsidRPr="00C97215" w:rsidRDefault="005165FA" w:rsidP="00262BAC">
            <w:pPr>
              <w:spacing w:before="100" w:beforeAutospacing="1" w:after="100" w:afterAutospacing="1"/>
              <w:contextualSpacing/>
              <w:rPr>
                <w:sz w:val="16"/>
                <w:szCs w:val="16"/>
              </w:rPr>
            </w:pPr>
            <w:r w:rsidRPr="00893F4C">
              <w:rPr>
                <w:sz w:val="16"/>
                <w:szCs w:val="16"/>
              </w:rPr>
              <w:t>130</w:t>
            </w:r>
          </w:p>
        </w:tc>
        <w:tc>
          <w:tcPr>
            <w:tcW w:w="2331" w:type="pct"/>
            <w:shd w:val="clear" w:color="auto" w:fill="auto"/>
            <w:vAlign w:val="center"/>
          </w:tcPr>
          <w:p w14:paraId="18B3DF24" w14:textId="77777777" w:rsidR="005165FA" w:rsidRPr="00A81701" w:rsidRDefault="005165FA" w:rsidP="00262BAC">
            <w:pPr>
              <w:spacing w:before="100" w:beforeAutospacing="1" w:after="100" w:afterAutospacing="1"/>
              <w:contextualSpacing/>
              <w:rPr>
                <w:sz w:val="16"/>
                <w:szCs w:val="16"/>
              </w:rPr>
            </w:pPr>
            <w:r w:rsidRPr="00A81701">
              <w:rPr>
                <w:sz w:val="16"/>
                <w:szCs w:val="16"/>
              </w:rPr>
              <w:t>[Haptics Phase 2B] The specification shall support coding and presentation of interactivity models related to avatar-scene or avatar-avatar interactions.</w:t>
            </w:r>
          </w:p>
        </w:tc>
        <w:tc>
          <w:tcPr>
            <w:tcW w:w="2397" w:type="pct"/>
            <w:shd w:val="clear" w:color="auto" w:fill="FFFFFF" w:themeFill="background1"/>
          </w:tcPr>
          <w:p w14:paraId="478432EE" w14:textId="77777777" w:rsidR="005165FA" w:rsidRPr="00A81701" w:rsidRDefault="005165FA" w:rsidP="00262BAC">
            <w:pPr>
              <w:spacing w:before="100" w:beforeAutospacing="1" w:after="100" w:afterAutospacing="1"/>
              <w:contextualSpacing/>
              <w:rPr>
                <w:sz w:val="16"/>
                <w:szCs w:val="16"/>
              </w:rPr>
            </w:pPr>
            <w:r w:rsidRPr="00A81701">
              <w:rPr>
                <w:sz w:val="16"/>
                <w:szCs w:val="16"/>
              </w:rPr>
              <w:t>Partially addressed in SD AMD2. To be completed in SD phase 3</w:t>
            </w:r>
          </w:p>
        </w:tc>
      </w:tr>
    </w:tbl>
    <w:p w14:paraId="470B6AC1" w14:textId="77777777" w:rsidR="005165FA" w:rsidRPr="00C968EC" w:rsidRDefault="005165FA" w:rsidP="00C968EC">
      <w:pPr>
        <w:pStyle w:val="Heading2"/>
        <w:keepLines w:val="0"/>
        <w:widowControl/>
        <w:numPr>
          <w:ilvl w:val="1"/>
          <w:numId w:val="1"/>
        </w:numPr>
        <w:autoSpaceDE/>
        <w:autoSpaceDN/>
        <w:spacing w:before="240" w:after="60"/>
        <w:jc w:val="both"/>
      </w:pPr>
      <w:bookmarkStart w:id="609" w:name="_Toc195099001"/>
      <w:r w:rsidRPr="00C968EC">
        <w:t>Topic 6: Multi-users support and avatar integration.</w:t>
      </w:r>
      <w:bookmarkEnd w:id="609"/>
    </w:p>
    <w:p w14:paraId="1C0B4A47" w14:textId="77777777" w:rsidR="005165FA" w:rsidRDefault="005165FA" w:rsidP="005165FA">
      <w:pPr>
        <w:rPr>
          <w:rFonts w:ascii="Times New Roman" w:eastAsia="SimSun" w:hAnsi="Times New Roman" w:cs="Times New Roman"/>
          <w:lang w:eastAsia="zh-CN"/>
        </w:rPr>
      </w:pPr>
    </w:p>
    <w:p w14:paraId="782D494D" w14:textId="77777777" w:rsidR="005165FA" w:rsidRPr="00023B98" w:rsidRDefault="005165FA" w:rsidP="005165FA">
      <w:pPr>
        <w:rPr>
          <w:rFonts w:ascii="Times New Roman" w:eastAsia="SimSun" w:hAnsi="Times New Roman" w:cs="Times New Roman"/>
          <w:lang w:eastAsia="zh-CN"/>
        </w:rPr>
      </w:pPr>
      <w:r w:rsidRPr="406EEFBA">
        <w:rPr>
          <w:rFonts w:ascii="Times New Roman" w:eastAsia="SimSun" w:hAnsi="Times New Roman" w:cs="Times New Roman"/>
          <w:lang w:eastAsia="zh-CN"/>
        </w:rPr>
        <w:t>The following enhancements are proposed to be developed, taking in account alignment with the 3GPP SA4 architecture:</w:t>
      </w:r>
    </w:p>
    <w:p w14:paraId="7C62020F"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 xml:space="preserve">Extensions in </w:t>
      </w:r>
      <w:proofErr w:type="gramStart"/>
      <w:r w:rsidRPr="00C968EC">
        <w:rPr>
          <w:rFonts w:ascii="Times New Roman" w:eastAsia="SimSun" w:hAnsi="Times New Roman" w:cs="Times New Roman"/>
          <w:lang w:eastAsia="zh-CN"/>
        </w:rPr>
        <w:t>SD  needed</w:t>
      </w:r>
      <w:proofErr w:type="gramEnd"/>
      <w:r w:rsidRPr="00C968EC">
        <w:rPr>
          <w:rFonts w:ascii="Times New Roman" w:eastAsia="SimSun" w:hAnsi="Times New Roman" w:cs="Times New Roman"/>
          <w:lang w:eastAsia="zh-CN"/>
        </w:rPr>
        <w:t xml:space="preserve"> to support the below MPEG-I requirements for multi-users &amp; social VR, and the integration of the MPEG animated avatar.</w:t>
      </w:r>
    </w:p>
    <w:p w14:paraId="56F5F9A7"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Support for Animation stream integration in the MAF</w:t>
      </w:r>
    </w:p>
    <w:p w14:paraId="35774D6A" w14:textId="77777777" w:rsidR="005165FA" w:rsidRPr="00C968EC" w:rsidRDefault="005165FA" w:rsidP="00C968EC">
      <w:pPr>
        <w:pStyle w:val="ListParagraph"/>
        <w:numPr>
          <w:ilvl w:val="0"/>
          <w:numId w:val="13"/>
        </w:numPr>
        <w:rPr>
          <w:rFonts w:ascii="Times New Roman" w:eastAsia="SimSun" w:hAnsi="Times New Roman" w:cs="Times New Roman"/>
          <w:lang w:eastAsia="zh-CN"/>
        </w:rPr>
      </w:pPr>
      <w:r w:rsidRPr="00C968EC">
        <w:rPr>
          <w:rFonts w:ascii="Times New Roman" w:eastAsia="SimSun" w:hAnsi="Times New Roman" w:cs="Times New Roman"/>
          <w:lang w:eastAsia="zh-CN"/>
        </w:rPr>
        <w:t>Support for Interaction between avatars and, between avatar(s) and the SD scene.</w:t>
      </w:r>
    </w:p>
    <w:p w14:paraId="3AF0FDC1" w14:textId="77777777" w:rsidR="005165FA" w:rsidRPr="00C968EC" w:rsidRDefault="005165FA" w:rsidP="00C968EC">
      <w:pPr>
        <w:ind w:left="-360"/>
        <w:rPr>
          <w:rFonts w:ascii="Times New Roman" w:eastAsia="SimSun" w:hAnsi="Times New Roman" w:cs="Times New Roman"/>
          <w:lang w:eastAsia="zh-CN"/>
        </w:rPr>
      </w:pPr>
    </w:p>
    <w:p w14:paraId="4A43A13D" w14:textId="77777777" w:rsidR="005165FA" w:rsidRPr="00C968EC" w:rsidRDefault="005165FA" w:rsidP="00C968EC">
      <w:pPr>
        <w:rPr>
          <w:rFonts w:ascii="Times New Roman" w:eastAsia="SimSun" w:hAnsi="Times New Roman" w:cs="Times New Roman"/>
          <w:lang w:eastAsia="zh-CN"/>
        </w:rPr>
      </w:pPr>
      <w:r w:rsidRPr="00C968EC">
        <w:rPr>
          <w:rFonts w:ascii="Times New Roman" w:eastAsia="SimSun" w:hAnsi="Times New Roman" w:cs="Times New Roman"/>
          <w:lang w:eastAsia="zh-CN"/>
        </w:rPr>
        <w:t>The work on these features will be align with the 3GPP architecture and developed in 3GPP SA4.</w:t>
      </w:r>
    </w:p>
    <w:p w14:paraId="14D95C77" w14:textId="77777777" w:rsidR="005165FA" w:rsidRPr="00C968EC" w:rsidRDefault="005165FA" w:rsidP="00C968EC">
      <w:pPr>
        <w:rPr>
          <w:rFonts w:ascii="Times New Roman" w:eastAsia="SimSun" w:hAnsi="Times New Roman" w:cs="Times New Roman"/>
          <w:sz w:val="28"/>
          <w:szCs w:val="28"/>
          <w:lang w:eastAsia="zh-CN"/>
        </w:rPr>
      </w:pPr>
    </w:p>
    <w:p w14:paraId="71BCF142" w14:textId="77777777" w:rsidR="005165FA" w:rsidRPr="00023B98" w:rsidRDefault="005165FA" w:rsidP="005165FA">
      <w:pPr>
        <w:rPr>
          <w:rFonts w:ascii="Times New Roman" w:eastAsia="SimSun" w:hAnsi="Times New Roman" w:cs="Times New Roman"/>
          <w:u w:val="single"/>
          <w:lang w:eastAsia="zh-CN"/>
        </w:rPr>
      </w:pPr>
      <w:r w:rsidRPr="406EEFBA">
        <w:rPr>
          <w:rFonts w:ascii="Times New Roman" w:eastAsia="SimSun" w:hAnsi="Times New Roman" w:cs="Times New Roman"/>
          <w:u w:val="single"/>
          <w:lang w:eastAsia="zh-CN"/>
        </w:rPr>
        <w:t>MPEG-I requirements:</w:t>
      </w:r>
    </w:p>
    <w:p w14:paraId="78805B5F" w14:textId="77777777" w:rsidR="005165FA" w:rsidRPr="00B945A8" w:rsidRDefault="005165FA" w:rsidP="005165FA">
      <w:pPr>
        <w:rPr>
          <w:rFonts w:ascii="Times New Roman" w:eastAsia="SimSun" w:hAnsi="Times New Roman" w:cs="Times New Roman"/>
          <w:sz w:val="28"/>
          <w:szCs w:val="28"/>
          <w:u w:val="single"/>
          <w:lang w:eastAsia="zh-CN"/>
        </w:rPr>
      </w:pPr>
    </w:p>
    <w:tbl>
      <w:tblPr>
        <w:tblStyle w:val="TableGrid"/>
        <w:tblW w:w="4956" w:type="pct"/>
        <w:tblInd w:w="-5" w:type="dxa"/>
        <w:tblLook w:val="04A0" w:firstRow="1" w:lastRow="0" w:firstColumn="1" w:lastColumn="0" w:noHBand="0" w:noVBand="1"/>
      </w:tblPr>
      <w:tblGrid>
        <w:gridCol w:w="652"/>
        <w:gridCol w:w="100"/>
        <w:gridCol w:w="21"/>
        <w:gridCol w:w="4187"/>
        <w:gridCol w:w="3942"/>
        <w:gridCol w:w="29"/>
      </w:tblGrid>
      <w:tr w:rsidR="005165FA" w:rsidRPr="00C97215" w14:paraId="438401E2" w14:textId="77777777" w:rsidTr="00262BAC">
        <w:trPr>
          <w:gridAfter w:val="1"/>
          <w:wAfter w:w="16" w:type="pct"/>
          <w:trHeight w:val="300"/>
        </w:trPr>
        <w:tc>
          <w:tcPr>
            <w:tcW w:w="4984" w:type="pct"/>
            <w:gridSpan w:val="5"/>
            <w:shd w:val="clear" w:color="auto" w:fill="B2A1C7" w:themeFill="accent4" w:themeFillTint="99"/>
          </w:tcPr>
          <w:p w14:paraId="6F3E4904" w14:textId="77777777" w:rsidR="005165FA" w:rsidRPr="00C97215" w:rsidRDefault="005165FA" w:rsidP="00262BAC">
            <w:pPr>
              <w:spacing w:before="100" w:beforeAutospacing="1" w:after="100" w:afterAutospacing="1"/>
              <w:contextualSpacing/>
              <w:rPr>
                <w:sz w:val="16"/>
                <w:szCs w:val="16"/>
              </w:rPr>
            </w:pPr>
            <w:r w:rsidRPr="00C97215">
              <w:rPr>
                <w:sz w:val="16"/>
                <w:szCs w:val="16"/>
              </w:rPr>
              <w:t>I-i Interface: User inputs Interface</w:t>
            </w:r>
          </w:p>
        </w:tc>
      </w:tr>
      <w:tr w:rsidR="005165FA" w:rsidRPr="00C97215" w14:paraId="509C31D5" w14:textId="77777777" w:rsidTr="00262BAC">
        <w:trPr>
          <w:gridAfter w:val="1"/>
          <w:wAfter w:w="16" w:type="pct"/>
          <w:trHeight w:val="300"/>
        </w:trPr>
        <w:tc>
          <w:tcPr>
            <w:tcW w:w="433" w:type="pct"/>
            <w:gridSpan w:val="3"/>
          </w:tcPr>
          <w:p w14:paraId="3A491671" w14:textId="77777777" w:rsidR="005165FA" w:rsidRPr="004B628C" w:rsidRDefault="005165FA" w:rsidP="00262BAC">
            <w:pPr>
              <w:spacing w:before="100" w:beforeAutospacing="1" w:after="100" w:afterAutospacing="1"/>
              <w:contextualSpacing/>
              <w:rPr>
                <w:sz w:val="16"/>
                <w:szCs w:val="16"/>
              </w:rPr>
            </w:pPr>
            <w:r w:rsidRPr="004B628C">
              <w:rPr>
                <w:sz w:val="16"/>
                <w:szCs w:val="16"/>
              </w:rPr>
              <w:t>86</w:t>
            </w:r>
          </w:p>
        </w:tc>
        <w:tc>
          <w:tcPr>
            <w:tcW w:w="2344" w:type="pct"/>
          </w:tcPr>
          <w:p w14:paraId="20EEB0A3" w14:textId="77777777" w:rsidR="005165FA" w:rsidRPr="004B628C" w:rsidRDefault="005165FA" w:rsidP="00262BAC">
            <w:pPr>
              <w:spacing w:before="100" w:beforeAutospacing="1" w:after="100" w:afterAutospacing="1"/>
              <w:contextualSpacing/>
              <w:rPr>
                <w:i/>
                <w:sz w:val="16"/>
                <w:szCs w:val="16"/>
              </w:rPr>
            </w:pPr>
            <w:r w:rsidRPr="406EEFBA">
              <w:rPr>
                <w:sz w:val="16"/>
                <w:szCs w:val="16"/>
              </w:rPr>
              <w:t>it shall be possible to define custom interactivity procedures based on input from the user or from the user’s devices and sensors</w:t>
            </w:r>
          </w:p>
        </w:tc>
        <w:tc>
          <w:tcPr>
            <w:tcW w:w="2207" w:type="pct"/>
            <w:shd w:val="clear" w:color="auto" w:fill="FFFFFF" w:themeFill="background1"/>
          </w:tcPr>
          <w:p w14:paraId="7FFB30E8"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Partially completed with Interactivity extension and </w:t>
            </w:r>
            <w:proofErr w:type="spellStart"/>
            <w:r w:rsidRPr="406EEFBA">
              <w:rPr>
                <w:sz w:val="16"/>
                <w:szCs w:val="16"/>
              </w:rPr>
              <w:t>OpenXR</w:t>
            </w:r>
            <w:proofErr w:type="spellEnd"/>
            <w:r w:rsidRPr="406EEFBA">
              <w:rPr>
                <w:sz w:val="16"/>
                <w:szCs w:val="16"/>
              </w:rPr>
              <w:t xml:space="preserve">. </w:t>
            </w:r>
          </w:p>
          <w:p w14:paraId="6290305C"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SD Phase 3 </w:t>
            </w:r>
            <w:proofErr w:type="gramStart"/>
            <w:r w:rsidRPr="406EEFBA">
              <w:rPr>
                <w:sz w:val="16"/>
                <w:szCs w:val="16"/>
              </w:rPr>
              <w:t>in particular for</w:t>
            </w:r>
            <w:proofErr w:type="gramEnd"/>
            <w:r w:rsidRPr="406EEFBA">
              <w:rPr>
                <w:sz w:val="16"/>
                <w:szCs w:val="16"/>
              </w:rPr>
              <w:t xml:space="preserve"> haptics and avatar</w:t>
            </w:r>
          </w:p>
        </w:tc>
      </w:tr>
      <w:tr w:rsidR="005165FA" w:rsidRPr="00831A4E" w14:paraId="48CDE6DF" w14:textId="77777777" w:rsidTr="00262BAC">
        <w:trPr>
          <w:gridAfter w:val="1"/>
          <w:wAfter w:w="16" w:type="pct"/>
          <w:trHeight w:val="300"/>
        </w:trPr>
        <w:tc>
          <w:tcPr>
            <w:tcW w:w="4984" w:type="pct"/>
            <w:gridSpan w:val="5"/>
            <w:shd w:val="clear" w:color="auto" w:fill="B2A1C7" w:themeFill="accent4" w:themeFillTint="99"/>
          </w:tcPr>
          <w:p w14:paraId="13308E40" w14:textId="77777777" w:rsidR="005165FA" w:rsidRPr="004B628C" w:rsidRDefault="005165FA" w:rsidP="00262BAC">
            <w:pPr>
              <w:spacing w:before="100" w:beforeAutospacing="1" w:after="100" w:afterAutospacing="1"/>
              <w:contextualSpacing/>
              <w:rPr>
                <w:sz w:val="16"/>
                <w:szCs w:val="16"/>
              </w:rPr>
            </w:pPr>
            <w:r w:rsidRPr="004B628C">
              <w:rPr>
                <w:sz w:val="16"/>
                <w:szCs w:val="16"/>
              </w:rPr>
              <w:t>Social VR</w:t>
            </w:r>
          </w:p>
        </w:tc>
      </w:tr>
      <w:tr w:rsidR="005165FA" w:rsidRPr="00831A4E" w14:paraId="1E2B0788" w14:textId="77777777" w:rsidTr="00262BAC">
        <w:trPr>
          <w:gridAfter w:val="1"/>
          <w:wAfter w:w="16" w:type="pct"/>
          <w:trHeight w:val="300"/>
        </w:trPr>
        <w:tc>
          <w:tcPr>
            <w:tcW w:w="421" w:type="pct"/>
            <w:gridSpan w:val="2"/>
          </w:tcPr>
          <w:p w14:paraId="1E1EC6A4" w14:textId="77777777" w:rsidR="005165FA" w:rsidRPr="004B628C" w:rsidRDefault="005165FA" w:rsidP="00262BAC">
            <w:pPr>
              <w:spacing w:before="100" w:beforeAutospacing="1" w:after="100" w:afterAutospacing="1"/>
              <w:contextualSpacing/>
              <w:rPr>
                <w:sz w:val="16"/>
                <w:szCs w:val="16"/>
              </w:rPr>
            </w:pPr>
            <w:r w:rsidRPr="004B628C">
              <w:rPr>
                <w:sz w:val="16"/>
                <w:szCs w:val="16"/>
              </w:rPr>
              <w:t>104</w:t>
            </w:r>
          </w:p>
        </w:tc>
        <w:tc>
          <w:tcPr>
            <w:tcW w:w="2356" w:type="pct"/>
            <w:gridSpan w:val="2"/>
            <w:shd w:val="clear" w:color="auto" w:fill="auto"/>
            <w:vAlign w:val="center"/>
          </w:tcPr>
          <w:p w14:paraId="1DB73BF3"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The specification shall support metadata that provides the direction of view of the local user in </w:t>
            </w:r>
            <w:proofErr w:type="gramStart"/>
            <w:r w:rsidRPr="406EEFBA">
              <w:rPr>
                <w:sz w:val="16"/>
                <w:szCs w:val="16"/>
              </w:rPr>
              <w:t>its  immersive</w:t>
            </w:r>
            <w:proofErr w:type="gramEnd"/>
            <w:r w:rsidRPr="406EEFBA">
              <w:rPr>
                <w:sz w:val="16"/>
                <w:szCs w:val="16"/>
              </w:rPr>
              <w:t xml:space="preserve"> environment</w:t>
            </w:r>
          </w:p>
        </w:tc>
        <w:tc>
          <w:tcPr>
            <w:tcW w:w="2207" w:type="pct"/>
            <w:shd w:val="clear" w:color="auto" w:fill="FFFFFF" w:themeFill="background1"/>
          </w:tcPr>
          <w:p w14:paraId="19839FDD" w14:textId="77777777" w:rsidR="005165FA" w:rsidRPr="004B628C" w:rsidRDefault="005165FA" w:rsidP="00262BAC">
            <w:pPr>
              <w:spacing w:before="100" w:beforeAutospacing="1" w:after="100" w:afterAutospacing="1"/>
              <w:contextualSpacing/>
              <w:rPr>
                <w:sz w:val="16"/>
                <w:szCs w:val="16"/>
              </w:rPr>
            </w:pPr>
            <w:r w:rsidRPr="406EEFBA">
              <w:rPr>
                <w:sz w:val="16"/>
                <w:szCs w:val="16"/>
              </w:rPr>
              <w:t>Partially completed with avatar extension.</w:t>
            </w:r>
          </w:p>
          <w:p w14:paraId="699898CE" w14:textId="77777777" w:rsidR="005165FA" w:rsidRPr="004B628C" w:rsidRDefault="005165FA" w:rsidP="00262BAC">
            <w:pPr>
              <w:spacing w:before="100" w:beforeAutospacing="1" w:after="100" w:afterAutospacing="1"/>
              <w:contextualSpacing/>
              <w:rPr>
                <w:sz w:val="16"/>
                <w:szCs w:val="16"/>
              </w:rPr>
            </w:pPr>
            <w:r w:rsidRPr="406EEFBA">
              <w:rPr>
                <w:sz w:val="16"/>
                <w:szCs w:val="16"/>
              </w:rPr>
              <w:t>Clarify the requirement with pose metadata (completed in MAF) and gaze metadata (not completed – phase 3)</w:t>
            </w:r>
          </w:p>
        </w:tc>
      </w:tr>
      <w:tr w:rsidR="005165FA" w:rsidRPr="00831A4E" w14:paraId="74D45B68" w14:textId="77777777" w:rsidTr="00262BAC">
        <w:trPr>
          <w:gridAfter w:val="1"/>
          <w:wAfter w:w="16" w:type="pct"/>
          <w:trHeight w:val="300"/>
        </w:trPr>
        <w:tc>
          <w:tcPr>
            <w:tcW w:w="421" w:type="pct"/>
            <w:gridSpan w:val="2"/>
          </w:tcPr>
          <w:p w14:paraId="73CCA713" w14:textId="77777777" w:rsidR="005165FA" w:rsidRPr="004B628C" w:rsidRDefault="005165FA" w:rsidP="00262BAC">
            <w:pPr>
              <w:spacing w:before="100" w:beforeAutospacing="1" w:after="100" w:afterAutospacing="1"/>
              <w:contextualSpacing/>
              <w:rPr>
                <w:sz w:val="16"/>
                <w:szCs w:val="16"/>
              </w:rPr>
            </w:pPr>
            <w:r w:rsidRPr="004B628C">
              <w:rPr>
                <w:sz w:val="16"/>
                <w:szCs w:val="16"/>
              </w:rPr>
              <w:t>105</w:t>
            </w:r>
          </w:p>
        </w:tc>
        <w:tc>
          <w:tcPr>
            <w:tcW w:w="2356" w:type="pct"/>
            <w:gridSpan w:val="2"/>
            <w:shd w:val="clear" w:color="auto" w:fill="auto"/>
            <w:vAlign w:val="center"/>
          </w:tcPr>
          <w:p w14:paraId="0D32665D" w14:textId="77777777" w:rsidR="005165FA" w:rsidRPr="004B628C" w:rsidRDefault="005165FA" w:rsidP="00262BAC">
            <w:pPr>
              <w:spacing w:before="100" w:beforeAutospacing="1" w:after="100" w:afterAutospacing="1"/>
              <w:contextualSpacing/>
              <w:rPr>
                <w:sz w:val="16"/>
                <w:szCs w:val="16"/>
              </w:rPr>
            </w:pPr>
            <w:r w:rsidRPr="406EEFBA">
              <w:rPr>
                <w:sz w:val="16"/>
                <w:szCs w:val="16"/>
              </w:rPr>
              <w:t xml:space="preserve">The specification shall support metadata that indicates which remote user is being looked at by the local user </w:t>
            </w:r>
          </w:p>
        </w:tc>
        <w:tc>
          <w:tcPr>
            <w:tcW w:w="2207" w:type="pct"/>
            <w:shd w:val="clear" w:color="auto" w:fill="FFFFFF" w:themeFill="background1"/>
          </w:tcPr>
          <w:p w14:paraId="618DA4F9" w14:textId="77777777" w:rsidR="005165FA" w:rsidRPr="004B628C" w:rsidRDefault="005165FA" w:rsidP="00262BAC">
            <w:pPr>
              <w:spacing w:before="100" w:beforeAutospacing="1" w:after="100" w:afterAutospacing="1"/>
              <w:contextualSpacing/>
              <w:rPr>
                <w:sz w:val="16"/>
                <w:szCs w:val="16"/>
              </w:rPr>
            </w:pPr>
            <w:r w:rsidRPr="406EEFBA">
              <w:rPr>
                <w:sz w:val="16"/>
                <w:szCs w:val="16"/>
              </w:rPr>
              <w:t>Partially completed with avatar extension.</w:t>
            </w:r>
          </w:p>
          <w:p w14:paraId="11FEBE39" w14:textId="77777777" w:rsidR="005165FA" w:rsidRPr="004B628C" w:rsidRDefault="005165FA" w:rsidP="00262BAC">
            <w:pPr>
              <w:spacing w:before="100" w:beforeAutospacing="1" w:after="100" w:afterAutospacing="1"/>
              <w:contextualSpacing/>
              <w:rPr>
                <w:sz w:val="16"/>
                <w:szCs w:val="16"/>
              </w:rPr>
            </w:pPr>
            <w:r w:rsidRPr="406EEFBA">
              <w:rPr>
                <w:sz w:val="16"/>
                <w:szCs w:val="16"/>
              </w:rPr>
              <w:t>Clarify the requirement with pose metadata (completed) and gaze metadata (not completed – phase 3)</w:t>
            </w:r>
          </w:p>
        </w:tc>
      </w:tr>
      <w:tr w:rsidR="005165FA" w:rsidRPr="00831A4E" w14:paraId="7533AE74" w14:textId="77777777" w:rsidTr="00262BAC">
        <w:trPr>
          <w:trHeight w:val="300"/>
        </w:trPr>
        <w:tc>
          <w:tcPr>
            <w:tcW w:w="421" w:type="pct"/>
            <w:gridSpan w:val="2"/>
          </w:tcPr>
          <w:p w14:paraId="11C3A8A8"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w:t>
            </w:r>
          </w:p>
        </w:tc>
        <w:tc>
          <w:tcPr>
            <w:tcW w:w="2356" w:type="pct"/>
            <w:gridSpan w:val="2"/>
          </w:tcPr>
          <w:p w14:paraId="1A2A02E2" w14:textId="77777777" w:rsidR="005165FA" w:rsidRPr="00C97215" w:rsidRDefault="005165FA" w:rsidP="00262BAC">
            <w:pPr>
              <w:spacing w:before="100" w:beforeAutospacing="1" w:after="100" w:afterAutospacing="1"/>
              <w:contextualSpacing/>
              <w:rPr>
                <w:sz w:val="16"/>
                <w:szCs w:val="16"/>
              </w:rPr>
            </w:pPr>
            <w:r w:rsidRPr="00370D9E">
              <w:rPr>
                <w:sz w:val="16"/>
                <w:szCs w:val="16"/>
              </w:rPr>
              <w:t>The specification shall enable making the omnidirectional environment consistent:</w:t>
            </w:r>
          </w:p>
        </w:tc>
        <w:tc>
          <w:tcPr>
            <w:tcW w:w="2223" w:type="pct"/>
            <w:gridSpan w:val="2"/>
          </w:tcPr>
          <w:p w14:paraId="58BD6760" w14:textId="77777777" w:rsidR="005165FA" w:rsidRPr="0049777F" w:rsidRDefault="005165FA" w:rsidP="00262BAC">
            <w:pPr>
              <w:spacing w:before="100" w:beforeAutospacing="1" w:after="100" w:afterAutospacing="1"/>
              <w:contextualSpacing/>
              <w:rPr>
                <w:sz w:val="16"/>
                <w:szCs w:val="16"/>
              </w:rPr>
            </w:pPr>
            <w:r w:rsidRPr="0049777F">
              <w:rPr>
                <w:sz w:val="16"/>
                <w:szCs w:val="16"/>
              </w:rPr>
              <w:t>Phase 3</w:t>
            </w:r>
          </w:p>
        </w:tc>
      </w:tr>
      <w:tr w:rsidR="005165FA" w:rsidRPr="00831A4E" w14:paraId="66E69375" w14:textId="77777777" w:rsidTr="00262BAC">
        <w:trPr>
          <w:trHeight w:val="300"/>
        </w:trPr>
        <w:tc>
          <w:tcPr>
            <w:tcW w:w="421" w:type="pct"/>
            <w:gridSpan w:val="2"/>
          </w:tcPr>
          <w:p w14:paraId="5AB89D83"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117.1.1</w:t>
            </w:r>
          </w:p>
        </w:tc>
        <w:tc>
          <w:tcPr>
            <w:tcW w:w="2356" w:type="pct"/>
            <w:gridSpan w:val="2"/>
          </w:tcPr>
          <w:p w14:paraId="777F90B7" w14:textId="77777777" w:rsidR="005165FA" w:rsidRPr="00C97215" w:rsidRDefault="005165FA" w:rsidP="00262BAC">
            <w:pPr>
              <w:spacing w:before="100" w:beforeAutospacing="1" w:after="100" w:afterAutospacing="1"/>
              <w:contextualSpacing/>
              <w:rPr>
                <w:sz w:val="16"/>
                <w:szCs w:val="16"/>
              </w:rPr>
            </w:pPr>
            <w:r w:rsidRPr="00370D9E">
              <w:rPr>
                <w:sz w:val="16"/>
                <w:szCs w:val="16"/>
              </w:rPr>
              <w:t xml:space="preserve">-  for all users that are embedded in their omnidirectional environment </w:t>
            </w:r>
          </w:p>
        </w:tc>
        <w:tc>
          <w:tcPr>
            <w:tcW w:w="2223" w:type="pct"/>
            <w:gridSpan w:val="2"/>
          </w:tcPr>
          <w:p w14:paraId="73DFAC6C" w14:textId="77777777" w:rsidR="005165FA" w:rsidRPr="0049777F" w:rsidRDefault="005165FA" w:rsidP="00262BAC">
            <w:pPr>
              <w:spacing w:before="100" w:beforeAutospacing="1" w:after="100" w:afterAutospacing="1"/>
              <w:contextualSpacing/>
              <w:rPr>
                <w:sz w:val="16"/>
                <w:szCs w:val="16"/>
              </w:rPr>
            </w:pPr>
            <w:r w:rsidRPr="0049777F">
              <w:rPr>
                <w:sz w:val="16"/>
                <w:szCs w:val="16"/>
              </w:rPr>
              <w:t>Phase 3</w:t>
            </w:r>
          </w:p>
        </w:tc>
      </w:tr>
      <w:tr w:rsidR="005165FA" w:rsidRPr="00831A4E" w14:paraId="51DF6F42" w14:textId="77777777" w:rsidTr="00262BAC">
        <w:trPr>
          <w:trHeight w:val="300"/>
        </w:trPr>
        <w:tc>
          <w:tcPr>
            <w:tcW w:w="421" w:type="pct"/>
            <w:gridSpan w:val="2"/>
          </w:tcPr>
          <w:p w14:paraId="36B3E2D2"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117.1.2</w:t>
            </w:r>
          </w:p>
        </w:tc>
        <w:tc>
          <w:tcPr>
            <w:tcW w:w="2356" w:type="pct"/>
            <w:gridSpan w:val="2"/>
          </w:tcPr>
          <w:p w14:paraId="2E115AAC" w14:textId="77777777" w:rsidR="005165FA" w:rsidRPr="00C97215" w:rsidRDefault="005165FA" w:rsidP="00262BAC">
            <w:pPr>
              <w:spacing w:before="100" w:beforeAutospacing="1" w:after="100" w:afterAutospacing="1"/>
              <w:contextualSpacing/>
              <w:rPr>
                <w:sz w:val="16"/>
                <w:szCs w:val="16"/>
              </w:rPr>
            </w:pPr>
            <w:r w:rsidRPr="00370D9E">
              <w:rPr>
                <w:sz w:val="16"/>
                <w:szCs w:val="16"/>
              </w:rPr>
              <w:t>-  between the users (they can look at one another, and can see when another person is looking at them)</w:t>
            </w:r>
          </w:p>
        </w:tc>
        <w:tc>
          <w:tcPr>
            <w:tcW w:w="2223" w:type="pct"/>
            <w:gridSpan w:val="2"/>
          </w:tcPr>
          <w:p w14:paraId="6AD03DCA"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 and additional metadata</w:t>
            </w:r>
          </w:p>
        </w:tc>
      </w:tr>
      <w:tr w:rsidR="005165FA" w:rsidRPr="00831A4E" w14:paraId="46A3837B" w14:textId="77777777" w:rsidTr="00262BAC">
        <w:trPr>
          <w:trHeight w:val="300"/>
        </w:trPr>
        <w:tc>
          <w:tcPr>
            <w:tcW w:w="421" w:type="pct"/>
            <w:gridSpan w:val="2"/>
          </w:tcPr>
          <w:p w14:paraId="03BC2101" w14:textId="77777777" w:rsidR="005165FA" w:rsidRPr="00C97215" w:rsidRDefault="005165FA" w:rsidP="00262BAC">
            <w:pPr>
              <w:spacing w:before="100" w:beforeAutospacing="1" w:after="100" w:afterAutospacing="1"/>
              <w:contextualSpacing/>
              <w:rPr>
                <w:sz w:val="16"/>
                <w:szCs w:val="16"/>
              </w:rPr>
            </w:pPr>
            <w:r w:rsidRPr="00370D9E">
              <w:rPr>
                <w:sz w:val="16"/>
                <w:szCs w:val="16"/>
              </w:rPr>
              <w:t>117.1.3</w:t>
            </w:r>
          </w:p>
        </w:tc>
        <w:tc>
          <w:tcPr>
            <w:tcW w:w="2356" w:type="pct"/>
            <w:gridSpan w:val="2"/>
          </w:tcPr>
          <w:p w14:paraId="634AD7A9" w14:textId="77777777" w:rsidR="005165FA" w:rsidRPr="00C97215" w:rsidRDefault="005165FA" w:rsidP="00262BAC">
            <w:pPr>
              <w:spacing w:before="100" w:beforeAutospacing="1" w:after="100" w:afterAutospacing="1"/>
              <w:contextualSpacing/>
              <w:rPr>
                <w:sz w:val="16"/>
                <w:szCs w:val="16"/>
              </w:rPr>
            </w:pPr>
            <w:r w:rsidRPr="00370D9E">
              <w:rPr>
                <w:sz w:val="16"/>
                <w:szCs w:val="16"/>
              </w:rPr>
              <w:t>-  for multiple users looking at / pointing at a common element in the omnidirectional environment (e.g., a video screen)</w:t>
            </w:r>
          </w:p>
        </w:tc>
        <w:tc>
          <w:tcPr>
            <w:tcW w:w="2223" w:type="pct"/>
            <w:gridSpan w:val="2"/>
          </w:tcPr>
          <w:p w14:paraId="4940665B"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 and additional metadata</w:t>
            </w:r>
          </w:p>
        </w:tc>
      </w:tr>
      <w:tr w:rsidR="005165FA" w:rsidRPr="00831A4E" w14:paraId="6847F4F0" w14:textId="77777777" w:rsidTr="00262BAC">
        <w:trPr>
          <w:trHeight w:val="300"/>
        </w:trPr>
        <w:tc>
          <w:tcPr>
            <w:tcW w:w="421" w:type="pct"/>
            <w:gridSpan w:val="2"/>
          </w:tcPr>
          <w:p w14:paraId="09F7D809" w14:textId="77777777" w:rsidR="005165FA" w:rsidRPr="00C97215" w:rsidRDefault="005165FA" w:rsidP="00262BAC">
            <w:pPr>
              <w:spacing w:before="100" w:beforeAutospacing="1" w:after="100" w:afterAutospacing="1"/>
              <w:contextualSpacing/>
              <w:rPr>
                <w:sz w:val="16"/>
                <w:szCs w:val="16"/>
              </w:rPr>
            </w:pPr>
            <w:r w:rsidRPr="00370D9E">
              <w:rPr>
                <w:sz w:val="16"/>
                <w:szCs w:val="16"/>
              </w:rPr>
              <w:lastRenderedPageBreak/>
              <w:t>117.2</w:t>
            </w:r>
          </w:p>
        </w:tc>
        <w:tc>
          <w:tcPr>
            <w:tcW w:w="2356" w:type="pct"/>
            <w:gridSpan w:val="2"/>
          </w:tcPr>
          <w:p w14:paraId="0427764A" w14:textId="77777777" w:rsidR="005165FA" w:rsidRPr="00C97215" w:rsidRDefault="005165FA" w:rsidP="00262BAC">
            <w:pPr>
              <w:spacing w:before="100" w:beforeAutospacing="1" w:after="100" w:afterAutospacing="1"/>
              <w:contextualSpacing/>
              <w:rPr>
                <w:sz w:val="16"/>
                <w:szCs w:val="16"/>
              </w:rPr>
            </w:pPr>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 xml:space="preserve">Note: these individual environments need not necessarily be the same, </w:t>
            </w:r>
            <w:proofErr w:type="gramStart"/>
            <w:r w:rsidRPr="00370D9E">
              <w:rPr>
                <w:sz w:val="16"/>
                <w:szCs w:val="16"/>
              </w:rPr>
              <w:t>as long as</w:t>
            </w:r>
            <w:proofErr w:type="gramEnd"/>
            <w:r w:rsidRPr="00370D9E">
              <w:rPr>
                <w:sz w:val="16"/>
                <w:szCs w:val="16"/>
              </w:rPr>
              <w:t xml:space="preserve"> they are internally consistent for all participants individually</w:t>
            </w:r>
            <w:r w:rsidRPr="00370D9E">
              <w:rPr>
                <w:sz w:val="16"/>
                <w:szCs w:val="16"/>
              </w:rPr>
              <w:br/>
              <w:t xml:space="preserve">Note: “consistent” means the right visual perspective for all objects as well as audio/visual alignment </w:t>
            </w:r>
          </w:p>
        </w:tc>
        <w:tc>
          <w:tcPr>
            <w:tcW w:w="2223" w:type="pct"/>
            <w:gridSpan w:val="2"/>
          </w:tcPr>
          <w:p w14:paraId="78F19E04"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 for gaze support</w:t>
            </w:r>
          </w:p>
        </w:tc>
      </w:tr>
      <w:tr w:rsidR="005165FA" w:rsidRPr="00831A4E" w14:paraId="10205117" w14:textId="77777777" w:rsidTr="00262BAC">
        <w:trPr>
          <w:trHeight w:val="300"/>
        </w:trPr>
        <w:tc>
          <w:tcPr>
            <w:tcW w:w="421" w:type="pct"/>
            <w:gridSpan w:val="2"/>
          </w:tcPr>
          <w:p w14:paraId="2B8C9433" w14:textId="77777777" w:rsidR="005165FA" w:rsidRPr="00C97215" w:rsidRDefault="005165FA" w:rsidP="00262BAC">
            <w:pPr>
              <w:spacing w:before="100" w:beforeAutospacing="1" w:after="100" w:afterAutospacing="1"/>
              <w:contextualSpacing/>
              <w:rPr>
                <w:sz w:val="16"/>
                <w:szCs w:val="16"/>
              </w:rPr>
            </w:pPr>
            <w:r w:rsidRPr="00370D9E">
              <w:rPr>
                <w:sz w:val="16"/>
                <w:szCs w:val="16"/>
              </w:rPr>
              <w:t>117.3</w:t>
            </w:r>
          </w:p>
        </w:tc>
        <w:tc>
          <w:tcPr>
            <w:tcW w:w="2356" w:type="pct"/>
            <w:gridSpan w:val="2"/>
          </w:tcPr>
          <w:p w14:paraId="4B1E296A" w14:textId="77777777" w:rsidR="005165FA" w:rsidRPr="00C97215" w:rsidRDefault="005165FA" w:rsidP="00262BAC">
            <w:pPr>
              <w:spacing w:before="100" w:beforeAutospacing="1" w:after="100" w:afterAutospacing="1"/>
              <w:contextualSpacing/>
              <w:rPr>
                <w:sz w:val="16"/>
                <w:szCs w:val="16"/>
              </w:rPr>
            </w:pPr>
            <w:r w:rsidRPr="00370D9E">
              <w:rPr>
                <w:sz w:val="16"/>
                <w:szCs w:val="16"/>
              </w:rPr>
              <w:t>The specification shall enable bringing multiple users together in the same omnidirectional environment even when they are captured using their own individual 3DoF coordinate system</w:t>
            </w:r>
          </w:p>
        </w:tc>
        <w:tc>
          <w:tcPr>
            <w:tcW w:w="2223" w:type="pct"/>
            <w:gridSpan w:val="2"/>
          </w:tcPr>
          <w:p w14:paraId="5F27ACE2" w14:textId="77777777" w:rsidR="005165FA" w:rsidRPr="003F61B3" w:rsidRDefault="005165FA" w:rsidP="00262BAC">
            <w:pPr>
              <w:spacing w:before="100" w:beforeAutospacing="1" w:after="100" w:afterAutospacing="1"/>
              <w:contextualSpacing/>
              <w:rPr>
                <w:sz w:val="16"/>
                <w:szCs w:val="16"/>
              </w:rPr>
            </w:pPr>
            <w:r w:rsidRPr="0049777F">
              <w:rPr>
                <w:sz w:val="16"/>
                <w:szCs w:val="16"/>
              </w:rPr>
              <w:t>Phase 3</w:t>
            </w:r>
          </w:p>
        </w:tc>
      </w:tr>
      <w:tr w:rsidR="005165FA" w14:paraId="4C442990" w14:textId="77777777" w:rsidTr="00262BAC">
        <w:trPr>
          <w:trHeight w:val="300"/>
        </w:trPr>
        <w:tc>
          <w:tcPr>
            <w:tcW w:w="5000" w:type="pct"/>
            <w:gridSpan w:val="6"/>
            <w:shd w:val="clear" w:color="auto" w:fill="B2A1C7" w:themeFill="accent4" w:themeFillTint="99"/>
            <w:hideMark/>
          </w:tcPr>
          <w:p w14:paraId="42D3A3EA" w14:textId="77777777" w:rsidR="005165FA" w:rsidRDefault="005165FA" w:rsidP="00262BAC">
            <w:pPr>
              <w:spacing w:before="100" w:beforeAutospacing="1" w:after="100" w:afterAutospacing="1"/>
              <w:contextualSpacing/>
              <w:rPr>
                <w:sz w:val="16"/>
                <w:szCs w:val="16"/>
              </w:rPr>
            </w:pPr>
            <w:r>
              <w:rPr>
                <w:sz w:val="16"/>
                <w:szCs w:val="16"/>
              </w:rPr>
              <w:t>Multi-User Interactivity</w:t>
            </w:r>
          </w:p>
        </w:tc>
      </w:tr>
      <w:tr w:rsidR="005165FA" w:rsidRPr="00DF2EFA" w14:paraId="3CED926A" w14:textId="77777777" w:rsidTr="00262BAC">
        <w:trPr>
          <w:trHeight w:val="300"/>
        </w:trPr>
        <w:tc>
          <w:tcPr>
            <w:tcW w:w="365" w:type="pct"/>
            <w:hideMark/>
          </w:tcPr>
          <w:p w14:paraId="6DFB662E" w14:textId="77777777" w:rsidR="005165FA" w:rsidRDefault="005165FA" w:rsidP="00262BAC">
            <w:pPr>
              <w:spacing w:before="100" w:beforeAutospacing="1" w:after="100" w:afterAutospacing="1"/>
              <w:contextualSpacing/>
              <w:rPr>
                <w:sz w:val="16"/>
                <w:szCs w:val="16"/>
              </w:rPr>
            </w:pPr>
            <w:r>
              <w:rPr>
                <w:sz w:val="16"/>
                <w:szCs w:val="16"/>
              </w:rPr>
              <w:t>93</w:t>
            </w:r>
          </w:p>
        </w:tc>
        <w:tc>
          <w:tcPr>
            <w:tcW w:w="2412" w:type="pct"/>
            <w:gridSpan w:val="3"/>
            <w:hideMark/>
          </w:tcPr>
          <w:p w14:paraId="608BEFFD" w14:textId="77777777" w:rsidR="005165FA" w:rsidRDefault="005165FA" w:rsidP="00262BAC">
            <w:pPr>
              <w:spacing w:before="100" w:beforeAutospacing="1" w:after="100" w:afterAutospacing="1"/>
              <w:contextualSpacing/>
              <w:rPr>
                <w:sz w:val="16"/>
                <w:szCs w:val="16"/>
              </w:rPr>
            </w:pPr>
            <w:r>
              <w:rPr>
                <w:sz w:val="16"/>
                <w:szCs w:val="16"/>
              </w:rPr>
              <w:t xml:space="preserve">The specification shall enable realistic composition of user-embodiment within 6DoF content media. </w:t>
            </w:r>
            <w:r>
              <w:rPr>
                <w:sz w:val="16"/>
                <w:szCs w:val="16"/>
              </w:rPr>
              <w:br/>
              <w:t>Note: Such composition may, e.g., include delivering proper lighting information and some form of geometry information of the scene so user-embodiment is rendered with realistic lighting and shadows.</w:t>
            </w:r>
          </w:p>
        </w:tc>
        <w:tc>
          <w:tcPr>
            <w:tcW w:w="2223" w:type="pct"/>
            <w:gridSpan w:val="2"/>
            <w:hideMark/>
          </w:tcPr>
          <w:p w14:paraId="7382B1B8" w14:textId="77777777" w:rsidR="005165FA" w:rsidRDefault="005165FA" w:rsidP="00262BAC">
            <w:pPr>
              <w:spacing w:before="100" w:beforeAutospacing="1" w:after="100" w:afterAutospacing="1"/>
              <w:contextualSpacing/>
              <w:rPr>
                <w:sz w:val="16"/>
                <w:szCs w:val="16"/>
              </w:rPr>
            </w:pPr>
            <w:r>
              <w:rPr>
                <w:sz w:val="16"/>
                <w:szCs w:val="16"/>
              </w:rPr>
              <w:t xml:space="preserve">Partial support with Avatar extension, </w:t>
            </w:r>
          </w:p>
          <w:p w14:paraId="77E8E6DD" w14:textId="77777777" w:rsidR="005165FA" w:rsidRDefault="005165FA" w:rsidP="00262BAC">
            <w:pPr>
              <w:spacing w:before="100" w:beforeAutospacing="1" w:after="100" w:afterAutospacing="1"/>
              <w:contextualSpacing/>
              <w:rPr>
                <w:sz w:val="16"/>
                <w:szCs w:val="16"/>
              </w:rPr>
            </w:pPr>
            <w:r>
              <w:rPr>
                <w:sz w:val="16"/>
                <w:szCs w:val="16"/>
              </w:rPr>
              <w:t>Additional support likely needed in phase 3</w:t>
            </w:r>
          </w:p>
        </w:tc>
      </w:tr>
      <w:tr w:rsidR="005165FA" w:rsidRPr="00DF2EFA" w14:paraId="675C20DE" w14:textId="77777777" w:rsidTr="00262BAC">
        <w:trPr>
          <w:trHeight w:val="300"/>
        </w:trPr>
        <w:tc>
          <w:tcPr>
            <w:tcW w:w="365" w:type="pct"/>
            <w:hideMark/>
          </w:tcPr>
          <w:p w14:paraId="0116B62B" w14:textId="77777777" w:rsidR="005165FA" w:rsidRDefault="005165FA" w:rsidP="00262BAC">
            <w:pPr>
              <w:spacing w:before="100" w:beforeAutospacing="1" w:after="100" w:afterAutospacing="1"/>
              <w:contextualSpacing/>
              <w:rPr>
                <w:sz w:val="16"/>
                <w:szCs w:val="16"/>
              </w:rPr>
            </w:pPr>
            <w:r>
              <w:rPr>
                <w:sz w:val="16"/>
                <w:szCs w:val="16"/>
              </w:rPr>
              <w:t>94</w:t>
            </w:r>
          </w:p>
        </w:tc>
        <w:tc>
          <w:tcPr>
            <w:tcW w:w="2412" w:type="pct"/>
            <w:gridSpan w:val="3"/>
            <w:hideMark/>
          </w:tcPr>
          <w:p w14:paraId="5F5731F0" w14:textId="77777777" w:rsidR="005165FA" w:rsidRDefault="005165FA" w:rsidP="00262BAC">
            <w:pPr>
              <w:spacing w:before="100" w:beforeAutospacing="1" w:after="100" w:afterAutospacing="1"/>
              <w:contextualSpacing/>
              <w:rPr>
                <w:sz w:val="16"/>
                <w:szCs w:val="16"/>
              </w:rPr>
            </w:pPr>
            <w:r>
              <w:rPr>
                <w:sz w:val="16"/>
                <w:szCs w:val="16"/>
              </w:rPr>
              <w:t>The specification shall support rendering of other users in 6DoF content media, including possible speech or audio from other users.</w:t>
            </w:r>
          </w:p>
        </w:tc>
        <w:tc>
          <w:tcPr>
            <w:tcW w:w="2223" w:type="pct"/>
            <w:gridSpan w:val="2"/>
            <w:hideMark/>
          </w:tcPr>
          <w:p w14:paraId="2F23A55F" w14:textId="77777777" w:rsidR="005165FA" w:rsidRDefault="005165FA" w:rsidP="00262BAC">
            <w:pPr>
              <w:spacing w:before="100" w:beforeAutospacing="1" w:after="100" w:afterAutospacing="1"/>
              <w:contextualSpacing/>
              <w:rPr>
                <w:sz w:val="16"/>
                <w:szCs w:val="16"/>
              </w:rPr>
            </w:pPr>
            <w:r>
              <w:rPr>
                <w:sz w:val="16"/>
                <w:szCs w:val="16"/>
              </w:rPr>
              <w:t>Partial support with Avatar extension</w:t>
            </w:r>
          </w:p>
          <w:p w14:paraId="058C0302" w14:textId="77777777" w:rsidR="005165FA" w:rsidRDefault="005165FA" w:rsidP="00262BAC">
            <w:pPr>
              <w:spacing w:before="100" w:beforeAutospacing="1" w:after="100" w:afterAutospacing="1"/>
              <w:contextualSpacing/>
              <w:rPr>
                <w:sz w:val="16"/>
                <w:szCs w:val="16"/>
              </w:rPr>
            </w:pPr>
            <w:r>
              <w:rPr>
                <w:sz w:val="16"/>
                <w:szCs w:val="16"/>
              </w:rPr>
              <w:t>Additional support likely needed in phase 3</w:t>
            </w:r>
          </w:p>
        </w:tc>
      </w:tr>
      <w:tr w:rsidR="005165FA" w:rsidRPr="00DF2EFA" w14:paraId="4765B2C0" w14:textId="77777777" w:rsidTr="00262BAC">
        <w:trPr>
          <w:trHeight w:val="300"/>
        </w:trPr>
        <w:tc>
          <w:tcPr>
            <w:tcW w:w="365" w:type="pct"/>
            <w:hideMark/>
          </w:tcPr>
          <w:p w14:paraId="5465C6E1" w14:textId="77777777" w:rsidR="005165FA" w:rsidRDefault="005165FA" w:rsidP="00262BAC">
            <w:pPr>
              <w:spacing w:before="100" w:beforeAutospacing="1" w:after="100" w:afterAutospacing="1"/>
              <w:contextualSpacing/>
              <w:rPr>
                <w:sz w:val="16"/>
                <w:szCs w:val="16"/>
              </w:rPr>
            </w:pPr>
            <w:r>
              <w:rPr>
                <w:sz w:val="16"/>
                <w:szCs w:val="16"/>
              </w:rPr>
              <w:t>95</w:t>
            </w:r>
          </w:p>
        </w:tc>
        <w:tc>
          <w:tcPr>
            <w:tcW w:w="2412" w:type="pct"/>
            <w:gridSpan w:val="3"/>
            <w:hideMark/>
          </w:tcPr>
          <w:p w14:paraId="5F8B8499" w14:textId="77777777" w:rsidR="005165FA" w:rsidRDefault="005165FA" w:rsidP="00262BAC">
            <w:pPr>
              <w:spacing w:before="100" w:beforeAutospacing="1" w:after="100" w:afterAutospacing="1"/>
              <w:contextualSpacing/>
              <w:rPr>
                <w:sz w:val="16"/>
                <w:szCs w:val="16"/>
              </w:rPr>
            </w:pPr>
            <w:r>
              <w:rPr>
                <w:sz w:val="16"/>
                <w:szCs w:val="16"/>
              </w:rPr>
              <w:t xml:space="preserve"> The specification shall enable multi-user immersive applications in which several users are experiencing the same immersive experience together. </w:t>
            </w:r>
          </w:p>
        </w:tc>
        <w:tc>
          <w:tcPr>
            <w:tcW w:w="2223" w:type="pct"/>
            <w:gridSpan w:val="2"/>
            <w:hideMark/>
          </w:tcPr>
          <w:p w14:paraId="066AB9C7" w14:textId="77777777" w:rsidR="005165FA" w:rsidRDefault="005165FA" w:rsidP="00262BAC">
            <w:pPr>
              <w:spacing w:before="100" w:beforeAutospacing="1" w:after="100" w:afterAutospacing="1"/>
              <w:contextualSpacing/>
              <w:rPr>
                <w:sz w:val="16"/>
                <w:szCs w:val="16"/>
              </w:rPr>
            </w:pPr>
            <w:r>
              <w:rPr>
                <w:sz w:val="16"/>
                <w:szCs w:val="16"/>
              </w:rPr>
              <w:t xml:space="preserve">Not completed yet, </w:t>
            </w:r>
            <w:proofErr w:type="gramStart"/>
            <w:r>
              <w:rPr>
                <w:sz w:val="16"/>
                <w:szCs w:val="16"/>
              </w:rPr>
              <w:t>To</w:t>
            </w:r>
            <w:proofErr w:type="gramEnd"/>
            <w:r>
              <w:rPr>
                <w:sz w:val="16"/>
                <w:szCs w:val="16"/>
              </w:rPr>
              <w:t xml:space="preserve"> be addressed in phase 3</w:t>
            </w:r>
          </w:p>
        </w:tc>
      </w:tr>
      <w:tr w:rsidR="005165FA" w:rsidRPr="00DF2EFA" w14:paraId="466D080C" w14:textId="77777777" w:rsidTr="00262BAC">
        <w:trPr>
          <w:trHeight w:val="300"/>
        </w:trPr>
        <w:tc>
          <w:tcPr>
            <w:tcW w:w="365" w:type="pct"/>
            <w:hideMark/>
          </w:tcPr>
          <w:p w14:paraId="23875714" w14:textId="77777777" w:rsidR="005165FA" w:rsidRDefault="005165FA" w:rsidP="00262BAC">
            <w:pPr>
              <w:spacing w:before="100" w:beforeAutospacing="1" w:after="100" w:afterAutospacing="1"/>
              <w:contextualSpacing/>
              <w:rPr>
                <w:sz w:val="16"/>
                <w:szCs w:val="16"/>
              </w:rPr>
            </w:pPr>
            <w:r>
              <w:rPr>
                <w:sz w:val="16"/>
                <w:szCs w:val="16"/>
              </w:rPr>
              <w:t>95.1</w:t>
            </w:r>
          </w:p>
        </w:tc>
        <w:tc>
          <w:tcPr>
            <w:tcW w:w="2412" w:type="pct"/>
            <w:gridSpan w:val="3"/>
            <w:hideMark/>
          </w:tcPr>
          <w:p w14:paraId="1A246040" w14:textId="77777777" w:rsidR="005165FA" w:rsidRDefault="005165FA" w:rsidP="00262BAC">
            <w:pPr>
              <w:spacing w:before="100" w:beforeAutospacing="1" w:after="100" w:afterAutospacing="1"/>
              <w:contextualSpacing/>
              <w:rPr>
                <w:sz w:val="16"/>
                <w:szCs w:val="16"/>
              </w:rPr>
            </w:pPr>
            <w:r>
              <w:rPr>
                <w:sz w:val="16"/>
                <w:szCs w:val="16"/>
              </w:rPr>
              <w:t xml:space="preserve"> It shall be possible to detect &amp; render interactions between users within the immersive environment.</w:t>
            </w:r>
          </w:p>
        </w:tc>
        <w:tc>
          <w:tcPr>
            <w:tcW w:w="2223" w:type="pct"/>
            <w:gridSpan w:val="2"/>
            <w:hideMark/>
          </w:tcPr>
          <w:p w14:paraId="008D43C2" w14:textId="77777777" w:rsidR="005165FA" w:rsidRDefault="005165FA" w:rsidP="00262BAC">
            <w:pPr>
              <w:spacing w:before="100" w:beforeAutospacing="1" w:after="100" w:afterAutospacing="1"/>
              <w:contextualSpacing/>
              <w:rPr>
                <w:sz w:val="16"/>
                <w:szCs w:val="16"/>
              </w:rPr>
            </w:pPr>
            <w:r>
              <w:rPr>
                <w:sz w:val="16"/>
                <w:szCs w:val="16"/>
              </w:rPr>
              <w:t xml:space="preserve">Not completed yet, </w:t>
            </w:r>
            <w:proofErr w:type="gramStart"/>
            <w:r>
              <w:rPr>
                <w:sz w:val="16"/>
                <w:szCs w:val="16"/>
              </w:rPr>
              <w:t>To</w:t>
            </w:r>
            <w:proofErr w:type="gramEnd"/>
            <w:r>
              <w:rPr>
                <w:sz w:val="16"/>
                <w:szCs w:val="16"/>
              </w:rPr>
              <w:t xml:space="preserve"> be addressed in phase 3</w:t>
            </w:r>
          </w:p>
        </w:tc>
      </w:tr>
    </w:tbl>
    <w:p w14:paraId="7AF9800E" w14:textId="10BBD173" w:rsidR="00634ECB" w:rsidRDefault="00634ECB">
      <w:pPr>
        <w:pStyle w:val="Heading1"/>
        <w:keepNext/>
        <w:widowControl/>
        <w:numPr>
          <w:ilvl w:val="0"/>
          <w:numId w:val="1"/>
        </w:numPr>
        <w:autoSpaceDE/>
        <w:autoSpaceDN/>
        <w:spacing w:before="240" w:after="60"/>
        <w:jc w:val="both"/>
      </w:pPr>
      <w:bookmarkStart w:id="610" w:name="_Toc195099002"/>
      <w:r>
        <w:t>Contributions for Extensions</w:t>
      </w:r>
      <w:bookmarkEnd w:id="610"/>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611" w:name="_Toc195099003"/>
      <w:r w:rsidRPr="00EC3B8C">
        <w:t>General</w:t>
      </w:r>
      <w:bookmarkEnd w:id="611"/>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schema for the extension as part of the standard as well as a </w:t>
      </w:r>
      <w:proofErr w:type="spellStart"/>
      <w:r w:rsidRPr="00051F95">
        <w:rPr>
          <w:rFonts w:ascii="Calibri" w:eastAsia="Times New Roman" w:hAnsi="Calibri" w:cs="Calibri"/>
          <w:lang w:val="en-GB" w:eastAsia="de-DE"/>
        </w:rPr>
        <w:t>json</w:t>
      </w:r>
      <w:proofErr w:type="spellEnd"/>
      <w:r w:rsidRPr="00051F95">
        <w:rPr>
          <w:rFonts w:ascii="Calibri" w:eastAsia="Times New Roman" w:hAnsi="Calibri" w:cs="Calibri"/>
          <w:lang w:val="en-GB" w:eastAsia="de-DE"/>
        </w:rPr>
        <w:t xml:space="preserve">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w:t>
      </w:r>
      <w:proofErr w:type="gramStart"/>
      <w:r w:rsidRPr="00051F95">
        <w:rPr>
          <w:rFonts w:ascii="Calibri" w:eastAsia="Times New Roman" w:hAnsi="Calibri" w:cs="Calibri"/>
          <w:i/>
          <w:iCs/>
          <w:lang w:val="en-GB" w:eastAsia="de-DE"/>
        </w:rPr>
        <w:t>removed</w:t>
      </w:r>
      <w:proofErr w:type="gramEnd"/>
      <w:r w:rsidRPr="00051F95">
        <w:rPr>
          <w:rFonts w:ascii="Calibri" w:eastAsia="Times New Roman" w:hAnsi="Calibri" w:cs="Calibri"/>
          <w:i/>
          <w:iCs/>
          <w:lang w:val="en-GB" w:eastAsia="de-DE"/>
        </w:rPr>
        <w:t xml:space="preserve"> and this will be documented as a note in the draft standard. </w:t>
      </w:r>
    </w:p>
    <w:p w14:paraId="7EC21CB8" w14:textId="3BEDADA9"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095953">
        <w:rPr>
          <w:rFonts w:ascii="Calibri" w:eastAsia="Times New Roman" w:hAnsi="Calibri" w:cs="Calibri"/>
          <w:i/>
          <w:iCs/>
          <w:lang w:val="en-GB" w:eastAsia="de-DE"/>
        </w:rPr>
        <w:t>8</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xml:space="preserve">, that is finally available within 2 meetings after the technology was added. If not fulfilled, the feature is expected to be </w:t>
      </w:r>
      <w:proofErr w:type="gramStart"/>
      <w:r w:rsidRPr="00051F95">
        <w:rPr>
          <w:rFonts w:ascii="Calibri" w:eastAsia="Times New Roman" w:hAnsi="Calibri" w:cs="Calibri"/>
          <w:i/>
          <w:iCs/>
          <w:lang w:val="en-GB" w:eastAsia="de-DE"/>
        </w:rPr>
        <w:t>removed</w:t>
      </w:r>
      <w:proofErr w:type="gramEnd"/>
      <w:r w:rsidRPr="00051F95">
        <w:rPr>
          <w:rFonts w:ascii="Calibri" w:eastAsia="Times New Roman" w:hAnsi="Calibri" w:cs="Calibri"/>
          <w:i/>
          <w:iCs/>
          <w:lang w:val="en-GB" w:eastAsia="de-DE"/>
        </w:rPr>
        <w:t xml:space="preserve">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Hence, contributions addressing extensions to </w:t>
      </w:r>
      <w:proofErr w:type="spellStart"/>
      <w:r w:rsidRPr="005529B1">
        <w:rPr>
          <w:rFonts w:ascii="Calibri" w:eastAsia="Times New Roman" w:hAnsi="Calibri" w:cs="Calibri"/>
          <w:sz w:val="22"/>
          <w:szCs w:val="22"/>
          <w:lang w:val="en-GB" w:eastAsia="de-DE"/>
        </w:rPr>
        <w:t>glTF</w:t>
      </w:r>
      <w:proofErr w:type="spellEnd"/>
      <w:r w:rsidRPr="005529B1">
        <w:rPr>
          <w:rFonts w:ascii="Calibri" w:eastAsia="Times New Roman" w:hAnsi="Calibri" w:cs="Calibri"/>
          <w:sz w:val="22"/>
          <w:szCs w:val="22"/>
          <w:lang w:val="en-GB" w:eastAsia="de-DE"/>
        </w:rPr>
        <w:t xml:space="preserve"> under the framework in clause 3 should include the following:</w:t>
      </w:r>
    </w:p>
    <w:p w14:paraId="2E58F194" w14:textId="0A5D8D1F" w:rsidR="001A3252" w:rsidRDefault="00634ECB" w:rsidP="00E33F3A">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 xml:space="preserve">The scenarios that this extension is addressing. </w:t>
      </w:r>
    </w:p>
    <w:p w14:paraId="6103EE93" w14:textId="03AA10F3" w:rsidR="00634ECB" w:rsidRPr="001A3252" w:rsidRDefault="00634ECB" w:rsidP="001A3252">
      <w:pPr>
        <w:pStyle w:val="ListParagraph"/>
        <w:widowControl/>
        <w:numPr>
          <w:ilvl w:val="0"/>
          <w:numId w:val="2"/>
        </w:numPr>
        <w:autoSpaceDE/>
        <w:autoSpaceDN/>
        <w:contextualSpacing/>
        <w:jc w:val="both"/>
        <w:rPr>
          <w:rFonts w:ascii="Calibri" w:eastAsia="Times New Roman" w:hAnsi="Calibri" w:cs="Calibri"/>
          <w:lang w:val="en-GB" w:eastAsia="de-DE"/>
        </w:rPr>
      </w:pPr>
      <w:r w:rsidRPr="001A3252">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w:t>
      </w:r>
      <w:proofErr w:type="gramStart"/>
      <w:r w:rsidRPr="005529B1">
        <w:rPr>
          <w:rFonts w:ascii="Calibri" w:eastAsia="Times New Roman" w:hAnsi="Calibri" w:cs="Calibri"/>
          <w:sz w:val="22"/>
          <w:szCs w:val="22"/>
          <w:lang w:val="en-GB" w:eastAsia="de-DE"/>
        </w:rPr>
        <w:t>CD, but</w:t>
      </w:r>
      <w:proofErr w:type="gramEnd"/>
      <w:r w:rsidRPr="005529B1">
        <w:rPr>
          <w:rFonts w:ascii="Calibri" w:eastAsia="Times New Roman" w:hAnsi="Calibri" w:cs="Calibri"/>
          <w:sz w:val="22"/>
          <w:szCs w:val="22"/>
          <w:lang w:val="en-GB" w:eastAsia="de-DE"/>
        </w:rPr>
        <w:t xml:space="preserve"> is maintained in the Technology under Consideration (</w:t>
      </w:r>
      <w:proofErr w:type="spellStart"/>
      <w:r w:rsidRPr="005529B1">
        <w:rPr>
          <w:rFonts w:ascii="Calibri" w:eastAsia="Times New Roman" w:hAnsi="Calibri" w:cs="Calibri"/>
          <w:sz w:val="22"/>
          <w:szCs w:val="22"/>
          <w:lang w:val="en-GB" w:eastAsia="de-DE"/>
        </w:rPr>
        <w:t>TuC</w:t>
      </w:r>
      <w:proofErr w:type="spellEnd"/>
      <w:r w:rsidRPr="005529B1">
        <w:rPr>
          <w:rFonts w:ascii="Calibri" w:eastAsia="Times New Roman" w:hAnsi="Calibri" w:cs="Calibri"/>
          <w:sz w:val="22"/>
          <w:szCs w:val="22"/>
          <w:lang w:val="en-GB" w:eastAsia="de-DE"/>
        </w:rPr>
        <w:t>)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lastRenderedPageBreak/>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w:t>
      </w:r>
      <w:proofErr w:type="gramStart"/>
      <w:r w:rsidRPr="005529B1">
        <w:rPr>
          <w:rFonts w:ascii="Calibri" w:eastAsia="Times New Roman" w:hAnsi="Calibri" w:cs="Calibri"/>
          <w:i/>
          <w:iCs/>
          <w:sz w:val="22"/>
          <w:szCs w:val="22"/>
          <w:lang w:val="en-GB" w:eastAsia="de-DE"/>
        </w:rPr>
        <w:t>is able to</w:t>
      </w:r>
      <w:proofErr w:type="gramEnd"/>
      <w:r w:rsidRPr="005529B1">
        <w:rPr>
          <w:rFonts w:ascii="Calibri" w:eastAsia="Times New Roman" w:hAnsi="Calibri" w:cs="Calibri"/>
          <w:i/>
          <w:iCs/>
          <w:sz w:val="22"/>
          <w:szCs w:val="22"/>
          <w:lang w:val="en-GB" w:eastAsia="de-DE"/>
        </w:rPr>
        <w:t xml:space="preserve"> properly process the test scenario. The test scenario content shall at least have a scene description file in </w:t>
      </w:r>
      <w:proofErr w:type="spellStart"/>
      <w:r w:rsidRPr="005529B1">
        <w:rPr>
          <w:rFonts w:ascii="Calibri" w:eastAsia="Times New Roman" w:hAnsi="Calibri" w:cs="Calibri"/>
          <w:i/>
          <w:iCs/>
          <w:sz w:val="22"/>
          <w:szCs w:val="22"/>
          <w:lang w:val="en-GB" w:eastAsia="de-DE"/>
        </w:rPr>
        <w:t>glTF</w:t>
      </w:r>
      <w:proofErr w:type="spellEnd"/>
      <w:r w:rsidRPr="005529B1">
        <w:rPr>
          <w:rFonts w:ascii="Calibri" w:eastAsia="Times New Roman" w:hAnsi="Calibri" w:cs="Calibri"/>
          <w:i/>
          <w:iCs/>
          <w:sz w:val="22"/>
          <w:szCs w:val="22"/>
          <w:lang w:val="en-GB" w:eastAsia="de-DE"/>
        </w:rPr>
        <w:t xml:space="preserve"> textual format that makes use of the proposed extension. The test scene description </w:t>
      </w:r>
      <w:proofErr w:type="spellStart"/>
      <w:r w:rsidRPr="005529B1">
        <w:rPr>
          <w:rFonts w:ascii="Calibri" w:eastAsia="Times New Roman" w:hAnsi="Calibri" w:cs="Calibri"/>
          <w:i/>
          <w:iCs/>
          <w:sz w:val="22"/>
          <w:szCs w:val="22"/>
          <w:lang w:val="en-GB" w:eastAsia="de-DE"/>
        </w:rPr>
        <w:t>glTF</w:t>
      </w:r>
      <w:proofErr w:type="spellEnd"/>
      <w:r w:rsidRPr="005529B1">
        <w:rPr>
          <w:rFonts w:ascii="Calibri" w:eastAsia="Times New Roman" w:hAnsi="Calibri" w:cs="Calibri"/>
          <w:i/>
          <w:iCs/>
          <w:sz w:val="22"/>
          <w:szCs w:val="22"/>
          <w:lang w:val="en-GB" w:eastAsia="de-DE"/>
        </w:rPr>
        <w:t xml:space="preserve">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proposal is to make use of the </w:t>
      </w:r>
      <w:proofErr w:type="spellStart"/>
      <w:r w:rsidRPr="00051F95">
        <w:rPr>
          <w:rFonts w:ascii="Calibri" w:eastAsia="Times New Roman" w:hAnsi="Calibri" w:cs="Calibri"/>
          <w:i/>
          <w:iCs/>
          <w:lang w:val="en-GB" w:eastAsia="de-DE"/>
        </w:rPr>
        <w:t>MPEG_video_texture</w:t>
      </w:r>
      <w:proofErr w:type="spellEnd"/>
      <w:r w:rsidRPr="00051F95">
        <w:rPr>
          <w:rFonts w:ascii="Calibri" w:eastAsia="Times New Roman" w:hAnsi="Calibri" w:cs="Calibri"/>
          <w:i/>
          <w:iCs/>
          <w:lang w:val="en-GB" w:eastAsia="de-DE"/>
        </w:rPr>
        <w:t xml:space="preserv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w:t>
      </w:r>
      <w:proofErr w:type="spellStart"/>
      <w:r w:rsidRPr="00051F95">
        <w:rPr>
          <w:rFonts w:ascii="Calibri" w:eastAsia="Times New Roman" w:hAnsi="Calibri" w:cs="Calibri"/>
          <w:i/>
          <w:iCs/>
          <w:lang w:val="en-GB" w:eastAsia="de-DE"/>
        </w:rPr>
        <w:t>conferenceroom</w:t>
      </w:r>
      <w:proofErr w:type="spellEnd"/>
      <w:r w:rsidRPr="00051F95">
        <w:rPr>
          <w:rFonts w:ascii="Calibri" w:eastAsia="Times New Roman" w:hAnsi="Calibri" w:cs="Calibri"/>
          <w:i/>
          <w:iCs/>
          <w:lang w:val="en-GB" w:eastAsia="de-DE"/>
        </w:rPr>
        <w:t xml:space="preserve">" </w:t>
      </w:r>
      <w:proofErr w:type="spellStart"/>
      <w:r w:rsidRPr="00051F95">
        <w:rPr>
          <w:rFonts w:ascii="Calibri" w:eastAsia="Times New Roman" w:hAnsi="Calibri" w:cs="Calibri"/>
          <w:i/>
          <w:iCs/>
          <w:lang w:val="en-GB" w:eastAsia="de-DE"/>
        </w:rPr>
        <w:t>glTF</w:t>
      </w:r>
      <w:proofErr w:type="spellEnd"/>
      <w:r w:rsidRPr="00051F95">
        <w:rPr>
          <w:rFonts w:ascii="Calibri" w:eastAsia="Times New Roman" w:hAnsi="Calibri" w:cs="Calibri"/>
          <w:i/>
          <w:iCs/>
          <w:lang w:val="en-GB" w:eastAsia="de-DE"/>
        </w:rPr>
        <w:t xml:space="preserve"> file, which is part of the assets. The </w:t>
      </w:r>
      <w:proofErr w:type="spellStart"/>
      <w:r w:rsidRPr="00051F95">
        <w:rPr>
          <w:rFonts w:ascii="Calibri" w:eastAsia="Times New Roman" w:hAnsi="Calibri" w:cs="Calibri"/>
          <w:i/>
          <w:iCs/>
          <w:lang w:val="en-GB" w:eastAsia="de-DE"/>
        </w:rPr>
        <w:t>glTF</w:t>
      </w:r>
      <w:proofErr w:type="spellEnd"/>
      <w:r w:rsidRPr="00051F95">
        <w:rPr>
          <w:rFonts w:ascii="Calibri" w:eastAsia="Times New Roman" w:hAnsi="Calibri" w:cs="Calibri"/>
          <w:i/>
          <w:iCs/>
          <w:lang w:val="en-GB" w:eastAsia="de-DE"/>
        </w:rPr>
        <w:t xml:space="preserve"> file is extended to include the </w:t>
      </w:r>
      <w:proofErr w:type="spellStart"/>
      <w:r w:rsidRPr="00051F95">
        <w:rPr>
          <w:rFonts w:ascii="Calibri" w:eastAsia="Times New Roman" w:hAnsi="Calibri" w:cs="Calibri"/>
          <w:i/>
          <w:iCs/>
          <w:lang w:val="en-GB" w:eastAsia="de-DE"/>
        </w:rPr>
        <w:t>MPEG_video_texture</w:t>
      </w:r>
      <w:proofErr w:type="spellEnd"/>
      <w:r w:rsidRPr="00051F95">
        <w:rPr>
          <w:rFonts w:ascii="Calibri" w:eastAsia="Times New Roman" w:hAnsi="Calibri" w:cs="Calibri"/>
          <w:i/>
          <w:iCs/>
          <w:lang w:val="en-GB" w:eastAsia="de-DE"/>
        </w:rPr>
        <w:t xml:space="preserve"> extension. The bbb.mp4 asset is used to describe the video texture, which is attached to a rectangular mesh in the "</w:t>
      </w:r>
      <w:proofErr w:type="spellStart"/>
      <w:r w:rsidRPr="00051F95">
        <w:rPr>
          <w:rFonts w:ascii="Calibri" w:eastAsia="Times New Roman" w:hAnsi="Calibri" w:cs="Calibri"/>
          <w:i/>
          <w:iCs/>
          <w:lang w:val="en-GB" w:eastAsia="de-DE"/>
        </w:rPr>
        <w:t>conferenceroom</w:t>
      </w:r>
      <w:proofErr w:type="spellEnd"/>
      <w:r w:rsidRPr="00051F95">
        <w:rPr>
          <w:rFonts w:ascii="Calibri" w:eastAsia="Times New Roman" w:hAnsi="Calibri" w:cs="Calibri"/>
          <w:i/>
          <w:iCs/>
          <w:lang w:val="en-GB" w:eastAsia="de-DE"/>
        </w:rPr>
        <w:t>"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reference software is run with the modified scene description document and the expected </w:t>
      </w:r>
      <w:proofErr w:type="spellStart"/>
      <w:r w:rsidRPr="00051F95">
        <w:rPr>
          <w:rFonts w:ascii="Calibri" w:eastAsia="Times New Roman" w:hAnsi="Calibri" w:cs="Calibri"/>
          <w:i/>
          <w:iCs/>
          <w:lang w:val="en-GB" w:eastAsia="de-DE"/>
        </w:rPr>
        <w:t>behavior</w:t>
      </w:r>
      <w:proofErr w:type="spellEnd"/>
      <w:r w:rsidRPr="00051F95">
        <w:rPr>
          <w:rFonts w:ascii="Calibri" w:eastAsia="Times New Roman" w:hAnsi="Calibri" w:cs="Calibri"/>
          <w:i/>
          <w:iCs/>
          <w:lang w:val="en-GB" w:eastAsia="de-DE"/>
        </w:rPr>
        <w:t xml:space="preserve">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612" w:name="_Toc195099004"/>
      <w:r>
        <w:t>Extension Principles</w:t>
      </w:r>
      <w:bookmarkEnd w:id="612"/>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If the extension adds a new top-level array (by extending the root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object), its elements should inherit all properties of </w:t>
      </w:r>
      <w:proofErr w:type="spellStart"/>
      <w:proofErr w:type="gramStart"/>
      <w:r w:rsidRPr="00EC3B8C">
        <w:rPr>
          <w:rFonts w:ascii="Courier New" w:eastAsia="Times New Roman" w:hAnsi="Courier New"/>
          <w:lang w:val="en-GB" w:eastAsia="de-DE"/>
        </w:rPr>
        <w:t>glTFChildOfRootProperty.schema.json</w:t>
      </w:r>
      <w:proofErr w:type="spellEnd"/>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spellStart"/>
      <w:proofErr w:type="gramStart"/>
      <w:r w:rsidRPr="00EC3B8C">
        <w:rPr>
          <w:rFonts w:ascii="Courier New" w:eastAsia="Times New Roman" w:hAnsi="Courier New"/>
          <w:lang w:val="en-GB" w:eastAsia="de-DE"/>
        </w:rPr>
        <w:t>glTFProperty.schema.json</w:t>
      </w:r>
      <w:proofErr w:type="spellEnd"/>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By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proofErr w:type="spellStart"/>
      <w:r w:rsidRPr="00EC3B8C">
        <w:rPr>
          <w:rFonts w:ascii="Courier New" w:eastAsia="Times New Roman" w:hAnsi="Courier New"/>
          <w:lang w:val="en-GB" w:eastAsia="de-DE"/>
        </w:rPr>
        <w:t>MPEG_materials_sand</w:t>
      </w:r>
      <w:proofErr w:type="spellEnd"/>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xml:space="preserve">, where scope is an existing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concept (e.g. mesh, texture, image) and feature describes the functionality being added within that scope. This structure is </w:t>
      </w:r>
      <w:proofErr w:type="gramStart"/>
      <w:r w:rsidRPr="00EC3B8C">
        <w:rPr>
          <w:rFonts w:ascii="Calibri" w:eastAsia="Times New Roman" w:hAnsi="Calibri" w:cs="Calibri"/>
          <w:lang w:val="en-GB" w:eastAsia="de-DE"/>
        </w:rPr>
        <w:t>recommended, but</w:t>
      </w:r>
      <w:proofErr w:type="gramEnd"/>
      <w:r w:rsidRPr="00EC3B8C">
        <w:rPr>
          <w:rFonts w:ascii="Calibri" w:eastAsia="Times New Roman" w:hAnsi="Calibri" w:cs="Calibri"/>
          <w:lang w:val="en-GB" w:eastAsia="de-DE"/>
        </w:rPr>
        <w:t xml:space="preserve">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613" w:name="_Ref30092610"/>
      <w:bookmarkStart w:id="614" w:name="_Toc195099005"/>
      <w:r>
        <w:t>Reference Software</w:t>
      </w:r>
      <w:bookmarkEnd w:id="613"/>
      <w:bookmarkEnd w:id="614"/>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w:t>
      </w:r>
      <w:proofErr w:type="gramStart"/>
      <w:r w:rsidR="005D0749" w:rsidRPr="005529B1">
        <w:rPr>
          <w:sz w:val="22"/>
          <w:szCs w:val="22"/>
          <w:lang w:val="en-CA"/>
        </w:rPr>
        <w:t xml:space="preserve">in </w:t>
      </w:r>
      <w:r w:rsidR="00051F95">
        <w:rPr>
          <w:sz w:val="22"/>
          <w:szCs w:val="22"/>
          <w:lang w:val="en-CA"/>
        </w:rPr>
        <w:t>:</w:t>
      </w:r>
      <w:proofErr w:type="gramEnd"/>
    </w:p>
    <w:p w14:paraId="592EC9EB" w14:textId="77777777" w:rsidR="00683A67" w:rsidRDefault="00683A67" w:rsidP="00B00728">
      <w:pPr>
        <w:rPr>
          <w:sz w:val="22"/>
          <w:szCs w:val="22"/>
          <w:lang w:val="en-CA"/>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58"/>
        <w:gridCol w:w="7962"/>
      </w:tblGrid>
      <w:tr w:rsidR="007A4497" w:rsidRPr="007A4497" w14:paraId="431A14CD" w14:textId="77777777" w:rsidTr="0073762B">
        <w:trPr>
          <w:tblCellSpacing w:w="15" w:type="dxa"/>
          <w:jc w:val="center"/>
        </w:trPr>
        <w:tc>
          <w:tcPr>
            <w:tcW w:w="0" w:type="auto"/>
            <w:shd w:val="clear" w:color="auto" w:fill="FFFFFF"/>
            <w:vAlign w:val="center"/>
            <w:hideMark/>
          </w:tcPr>
          <w:p w14:paraId="6ACED5CF" w14:textId="3ABBFBAD" w:rsidR="007A4497" w:rsidRPr="007A4497" w:rsidRDefault="007A4497" w:rsidP="007A4497">
            <w:pPr>
              <w:rPr>
                <w:sz w:val="22"/>
                <w:szCs w:val="22"/>
              </w:rPr>
            </w:pPr>
            <w:hyperlink r:id="rId146" w:history="1">
              <w:r w:rsidRPr="007A4497">
                <w:rPr>
                  <w:rStyle w:val="Hyperlink"/>
                  <w:sz w:val="22"/>
                  <w:szCs w:val="22"/>
                </w:rPr>
                <w:t>MDS24741</w:t>
              </w:r>
            </w:hyperlink>
          </w:p>
        </w:tc>
        <w:tc>
          <w:tcPr>
            <w:tcW w:w="0" w:type="auto"/>
            <w:shd w:val="clear" w:color="auto" w:fill="FFFFFF"/>
            <w:vAlign w:val="center"/>
            <w:hideMark/>
          </w:tcPr>
          <w:p w14:paraId="1711E69E" w14:textId="77777777" w:rsidR="007A4497" w:rsidRPr="007A4497" w:rsidRDefault="007A4497" w:rsidP="007A4497">
            <w:pPr>
              <w:rPr>
                <w:sz w:val="22"/>
                <w:szCs w:val="22"/>
              </w:rPr>
            </w:pPr>
            <w:r w:rsidRPr="007A4497">
              <w:rPr>
                <w:sz w:val="22"/>
                <w:szCs w:val="22"/>
              </w:rPr>
              <w:t>Text of ISO/IEC 23090-24 CDAM 1 Conformance and reference software for scene description on haptics, augmented reality, avatar integration, interactivity and lighting</w:t>
            </w:r>
          </w:p>
        </w:tc>
      </w:tr>
      <w:tr w:rsidR="007A4497" w:rsidRPr="007A4497" w14:paraId="1315D88B" w14:textId="77777777" w:rsidTr="0073762B">
        <w:trPr>
          <w:tblCellSpacing w:w="15" w:type="dxa"/>
          <w:jc w:val="center"/>
        </w:trPr>
        <w:tc>
          <w:tcPr>
            <w:tcW w:w="0" w:type="auto"/>
            <w:shd w:val="clear" w:color="auto" w:fill="E6E6FA"/>
            <w:vAlign w:val="center"/>
            <w:hideMark/>
          </w:tcPr>
          <w:p w14:paraId="5A9CCE38" w14:textId="65C18483" w:rsidR="007A4497" w:rsidRPr="007A4497" w:rsidRDefault="007A4497" w:rsidP="007A4497">
            <w:pPr>
              <w:rPr>
                <w:sz w:val="22"/>
                <w:szCs w:val="22"/>
              </w:rPr>
            </w:pPr>
            <w:hyperlink r:id="rId147" w:history="1">
              <w:r w:rsidRPr="007A4497">
                <w:rPr>
                  <w:rStyle w:val="Hyperlink"/>
                  <w:sz w:val="22"/>
                  <w:szCs w:val="22"/>
                </w:rPr>
                <w:t>MDS24742</w:t>
              </w:r>
            </w:hyperlink>
          </w:p>
        </w:tc>
        <w:tc>
          <w:tcPr>
            <w:tcW w:w="0" w:type="auto"/>
            <w:shd w:val="clear" w:color="auto" w:fill="E6E6FA"/>
            <w:vAlign w:val="center"/>
            <w:hideMark/>
          </w:tcPr>
          <w:p w14:paraId="1E13E561" w14:textId="77777777" w:rsidR="007A4497" w:rsidRPr="007A4497" w:rsidRDefault="007A4497" w:rsidP="007A4497">
            <w:pPr>
              <w:rPr>
                <w:sz w:val="22"/>
                <w:szCs w:val="22"/>
              </w:rPr>
            </w:pPr>
            <w:r w:rsidRPr="007A4497">
              <w:rPr>
                <w:sz w:val="22"/>
                <w:szCs w:val="22"/>
              </w:rPr>
              <w:t>Procedures for test scenarios and reference software development for MPEG-I Scene Description</w:t>
            </w:r>
          </w:p>
        </w:tc>
      </w:tr>
    </w:tbl>
    <w:p w14:paraId="41E9E186" w14:textId="77777777" w:rsidR="00DF6270" w:rsidRDefault="00DF6270"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615" w:name="_Toc125348080"/>
      <w:bookmarkStart w:id="616" w:name="_Toc77377264"/>
      <w:bookmarkStart w:id="617" w:name="_Toc77377318"/>
      <w:bookmarkStart w:id="618" w:name="_Toc77377265"/>
      <w:bookmarkStart w:id="619" w:name="_Toc77377319"/>
      <w:bookmarkStart w:id="620" w:name="_Toc77377266"/>
      <w:bookmarkStart w:id="621" w:name="_Toc77377320"/>
      <w:bookmarkStart w:id="622" w:name="_Toc77377267"/>
      <w:bookmarkStart w:id="623" w:name="_Toc77377321"/>
      <w:bookmarkStart w:id="624" w:name="_Toc77377268"/>
      <w:bookmarkStart w:id="625" w:name="_Toc77377322"/>
      <w:bookmarkStart w:id="626" w:name="_Toc195099006"/>
      <w:bookmarkEnd w:id="615"/>
      <w:bookmarkEnd w:id="616"/>
      <w:bookmarkEnd w:id="617"/>
      <w:bookmarkEnd w:id="618"/>
      <w:bookmarkEnd w:id="619"/>
      <w:bookmarkEnd w:id="620"/>
      <w:bookmarkEnd w:id="621"/>
      <w:bookmarkEnd w:id="622"/>
      <w:bookmarkEnd w:id="623"/>
      <w:bookmarkEnd w:id="624"/>
      <w:bookmarkEnd w:id="625"/>
      <w:r>
        <w:t>Gitlab</w:t>
      </w:r>
      <w:r w:rsidRPr="00D95B41">
        <w:t xml:space="preserve"> Management</w:t>
      </w:r>
      <w:bookmarkEnd w:id="626"/>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lastRenderedPageBreak/>
              <w:t xml:space="preserve">MPEG </w:t>
            </w:r>
            <w:proofErr w:type="spellStart"/>
            <w:r>
              <w:rPr>
                <w:rFonts w:asciiTheme="minorHAnsi" w:hAnsiTheme="minorHAnsi" w:cstheme="minorHAnsi"/>
                <w:sz w:val="22"/>
                <w:szCs w:val="22"/>
              </w:rPr>
              <w:t>Trimesh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mpegtrimesh</w:t>
            </w:r>
            <w:proofErr w:type="spellEnd"/>
            <w:r>
              <w:rPr>
                <w:rFonts w:asciiTheme="minorHAnsi" w:hAnsiTheme="minorHAnsi" w:cstheme="minorHAnsi"/>
                <w:sz w:val="22"/>
                <w:szCs w:val="22"/>
              </w:rPr>
              <w:t>)</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092BAE25" w:rsidR="00634ECB" w:rsidRPr="00D31AB5" w:rsidRDefault="00634ECB" w:rsidP="00826CDB">
            <w:pPr>
              <w:rPr>
                <w:rFonts w:ascii="Courier New" w:hAnsi="Courier New" w:cs="Courier New"/>
                <w:sz w:val="22"/>
                <w:szCs w:val="22"/>
              </w:rPr>
            </w:pPr>
            <w:hyperlink r:id="rId148" w:history="1">
              <w:r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68A125BE" w:rsidR="00634ECB" w:rsidRPr="00D31AB5" w:rsidRDefault="00634ECB" w:rsidP="00826CDB">
            <w:pPr>
              <w:rPr>
                <w:rFonts w:ascii="Courier New" w:hAnsi="Courier New" w:cs="Courier New"/>
                <w:sz w:val="22"/>
                <w:szCs w:val="22"/>
              </w:rPr>
            </w:pPr>
            <w:hyperlink r:id="rId149" w:history="1">
              <w:r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581F2555"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50"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82C0DCE"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w:t>
      </w:r>
      <w:proofErr w:type="spellStart"/>
      <w:r w:rsidRPr="005529B1">
        <w:rPr>
          <w:rFonts w:cstheme="minorHAnsi"/>
          <w:sz w:val="22"/>
          <w:szCs w:val="22"/>
        </w:rPr>
        <w:t>gitlab</w:t>
      </w:r>
      <w:proofErr w:type="spellEnd"/>
      <w:r w:rsidRPr="005529B1">
        <w:rPr>
          <w:rFonts w:cstheme="minorHAnsi"/>
          <w:sz w:val="22"/>
          <w:szCs w:val="22"/>
        </w:rPr>
        <w:t xml:space="preserve">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095953">
        <w:rPr>
          <w:rFonts w:cstheme="minorHAnsi"/>
          <w:sz w:val="22"/>
          <w:szCs w:val="22"/>
        </w:rPr>
        <w:t>10</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15201436" w:rsidR="00634ECB" w:rsidRDefault="00634ECB">
      <w:pPr>
        <w:pStyle w:val="Heading1"/>
        <w:keepNext/>
        <w:widowControl/>
        <w:numPr>
          <w:ilvl w:val="0"/>
          <w:numId w:val="1"/>
        </w:numPr>
        <w:autoSpaceDE/>
        <w:autoSpaceDN/>
        <w:spacing w:before="240" w:after="60"/>
        <w:jc w:val="both"/>
      </w:pPr>
      <w:bookmarkStart w:id="627" w:name="_Ref30092853"/>
      <w:bookmarkStart w:id="628" w:name="_Ref53399172"/>
      <w:bookmarkStart w:id="629" w:name="_Toc195099007"/>
      <w:r>
        <w:t>Coordinators for Efforts until MPEG#1</w:t>
      </w:r>
      <w:bookmarkEnd w:id="627"/>
      <w:bookmarkEnd w:id="628"/>
      <w:r w:rsidR="007A4497">
        <w:t>5</w:t>
      </w:r>
      <w:ins w:id="630" w:author="Thomas Stockhammer (25/04/08)" w:date="2025-04-09T13:48:00Z" w16du:dateUtc="2025-04-09T11:48:00Z">
        <w:r w:rsidR="00E34EC4">
          <w:t>1</w:t>
        </w:r>
      </w:ins>
      <w:del w:id="631" w:author="Thomas Stockhammer (25/04/08)" w:date="2025-04-09T13:48:00Z" w16du:dateUtc="2025-04-09T11:48:00Z">
        <w:r w:rsidR="007A4497" w:rsidDel="00E34EC4">
          <w:delText>0</w:delText>
        </w:r>
      </w:del>
      <w:bookmarkEnd w:id="629"/>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2830DB3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51"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7B9A72E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sidR="001A3252">
        <w:rPr>
          <w:rFonts w:asciiTheme="minorHAnsi" w:hAnsiTheme="minorHAnsi" w:cstheme="minorHAnsi"/>
        </w:rPr>
        <w:t>:2022</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77A94FC7"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r>
        <w:fldChar w:fldCharType="begin"/>
      </w:r>
      <w:r w:rsidRPr="0090464E">
        <w:rPr>
          <w:lang w:val="de-DE"/>
          <w:rPrChange w:id="632" w:author="Thomas Stockhammer (25/04/08)" w:date="2025-04-09T13:49:00Z" w16du:dateUtc="2025-04-09T11:49:00Z">
            <w:rPr/>
          </w:rPrChange>
        </w:rPr>
        <w:instrText>HYPERLINK "mailto:lukasz.kondrad@nokia.com"</w:instrText>
      </w:r>
      <w:r>
        <w:fldChar w:fldCharType="separate"/>
      </w:r>
      <w:r w:rsidRPr="00D31AB5">
        <w:rPr>
          <w:rStyle w:val="Hyperlink"/>
          <w:rFonts w:asciiTheme="minorHAnsi" w:hAnsiTheme="minorHAnsi" w:cstheme="minorHAnsi"/>
          <w:lang w:val="de-DE"/>
        </w:rPr>
        <w:t>lukasz.kondrad@nokia.com</w:t>
      </w:r>
      <w:r>
        <w:fldChar w:fldCharType="end"/>
      </w:r>
      <w:r w:rsidRPr="00D31AB5">
        <w:rPr>
          <w:rFonts w:asciiTheme="minorHAnsi" w:hAnsiTheme="minorHAnsi" w:cstheme="minorHAnsi"/>
          <w:lang w:val="de-DE"/>
        </w:rPr>
        <w:t>)</w:t>
      </w:r>
    </w:p>
    <w:p w14:paraId="140BABCD" w14:textId="3A02208A"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hyperlink r:id="rId152"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45F389B6" w14:textId="1F105BED"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sidR="001A3252">
        <w:rPr>
          <w:rFonts w:asciiTheme="minorHAnsi" w:hAnsiTheme="minorHAnsi" w:cstheme="minorHAnsi"/>
        </w:rPr>
        <w:t>:2024 (second edition)</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7912DBC1" w14:textId="398F9D6A" w:rsidR="001A3252" w:rsidRPr="00D31AB5" w:rsidRDefault="001A3252" w:rsidP="001A3252">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:2024/Amd.1</w:t>
      </w:r>
    </w:p>
    <w:p w14:paraId="63856A3B" w14:textId="6B458931" w:rsidR="001A3252" w:rsidRDefault="001A3252" w:rsidP="001A3252">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53" w:history="1">
        <w:r w:rsidRPr="00F07EA0">
          <w:rPr>
            <w:rStyle w:val="Hyperlink"/>
            <w:rFonts w:asciiTheme="minorHAnsi" w:hAnsiTheme="minorHAnsi" w:cstheme="minorHAnsi"/>
          </w:rPr>
          <w:t>bouazizi@qti.qualcomm.com</w:t>
        </w:r>
      </w:hyperlink>
      <w:r w:rsidRPr="00D31AB5">
        <w:rPr>
          <w:rFonts w:asciiTheme="minorHAnsi" w:hAnsiTheme="minorHAnsi" w:cstheme="minorHAnsi"/>
        </w:rPr>
        <w:t>)</w:t>
      </w:r>
    </w:p>
    <w:p w14:paraId="0F657941" w14:textId="17D054CA" w:rsidR="001A3252" w:rsidRPr="00D31AB5" w:rsidRDefault="001A3252" w:rsidP="001A3252">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 xml:space="preserve">Sylvain </w:t>
      </w:r>
      <w:proofErr w:type="spellStart"/>
      <w:r>
        <w:rPr>
          <w:rFonts w:asciiTheme="minorHAnsi" w:hAnsiTheme="minorHAnsi" w:cstheme="minorHAnsi"/>
        </w:rPr>
        <w:t>LeLievres</w:t>
      </w:r>
      <w:proofErr w:type="spellEnd"/>
    </w:p>
    <w:p w14:paraId="7E31E7D7" w14:textId="77777777" w:rsidR="001A3252" w:rsidRPr="005529B1" w:rsidRDefault="001A3252" w:rsidP="001A3252">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9396F69"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r>
        <w:fldChar w:fldCharType="begin"/>
      </w:r>
      <w:r w:rsidRPr="0090464E">
        <w:rPr>
          <w:lang w:val="de-DE"/>
          <w:rPrChange w:id="633" w:author="Thomas Stockhammer (25/04/08)" w:date="2025-04-09T13:49:00Z" w16du:dateUtc="2025-04-09T11:49:00Z">
            <w:rPr/>
          </w:rPrChange>
        </w:rPr>
        <w:instrText>HYPERLINK "mailto:lukasz.kondrad@nokia.com"</w:instrText>
      </w:r>
      <w:r>
        <w:fldChar w:fldCharType="separate"/>
      </w:r>
      <w:r w:rsidRPr="00D31AB5">
        <w:rPr>
          <w:rStyle w:val="Hyperlink"/>
          <w:rFonts w:asciiTheme="minorHAnsi" w:hAnsiTheme="minorHAnsi" w:cstheme="minorHAnsi"/>
          <w:lang w:val="de-DE"/>
        </w:rPr>
        <w:t>lukasz.kondrad@nokia.com</w:t>
      </w:r>
      <w:r>
        <w:fldChar w:fldCharType="end"/>
      </w:r>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5698D5EB"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54"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lastRenderedPageBreak/>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5F3CB1AA"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55"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4D0C1B6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56"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634" w:name="_Toc53758903"/>
      <w:bookmarkStart w:id="635" w:name="_Toc53759174"/>
      <w:bookmarkStart w:id="636" w:name="_Toc53759225"/>
      <w:bookmarkEnd w:id="634"/>
      <w:bookmarkEnd w:id="635"/>
      <w:bookmarkEnd w:id="636"/>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57"/>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 w:name="Menlo">
    <w:altName w:val="DokChampa"/>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B462998"/>
    <w:multiLevelType w:val="multilevel"/>
    <w:tmpl w:val="DCE6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DE839D7"/>
    <w:multiLevelType w:val="multilevel"/>
    <w:tmpl w:val="52A4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9"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5B13E6"/>
    <w:multiLevelType w:val="multilevel"/>
    <w:tmpl w:val="19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4"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5"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6"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7" w15:restartNumberingAfterBreak="0">
    <w:nsid w:val="3856728A"/>
    <w:multiLevelType w:val="hybridMultilevel"/>
    <w:tmpl w:val="AD02978A"/>
    <w:lvl w:ilvl="0" w:tplc="FFFFFFFF">
      <w:start w:val="1"/>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B46A86"/>
    <w:multiLevelType w:val="hybridMultilevel"/>
    <w:tmpl w:val="D27A23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43973F06"/>
    <w:multiLevelType w:val="hybridMultilevel"/>
    <w:tmpl w:val="BE566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5E0992"/>
    <w:multiLevelType w:val="hybridMultilevel"/>
    <w:tmpl w:val="61A0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F07A7"/>
    <w:multiLevelType w:val="hybridMultilevel"/>
    <w:tmpl w:val="F77CDA8C"/>
    <w:lvl w:ilvl="0" w:tplc="F4F275C0">
      <w:start w:val="1"/>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E37F0E"/>
    <w:multiLevelType w:val="multilevel"/>
    <w:tmpl w:val="38826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27"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724815"/>
    <w:multiLevelType w:val="hybridMultilevel"/>
    <w:tmpl w:val="11707080"/>
    <w:lvl w:ilvl="0" w:tplc="A2E82D46">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EF1477"/>
    <w:multiLevelType w:val="hybridMultilevel"/>
    <w:tmpl w:val="191CC086"/>
    <w:lvl w:ilvl="0" w:tplc="EDDCB6DE">
      <w:start w:val="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214522F"/>
    <w:multiLevelType w:val="hybridMultilevel"/>
    <w:tmpl w:val="D4369342"/>
    <w:lvl w:ilvl="0" w:tplc="A00695DE">
      <w:start w:val="2"/>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A0A60BF"/>
    <w:multiLevelType w:val="multilevel"/>
    <w:tmpl w:val="90965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33"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35"/>
  </w:num>
  <w:num w:numId="2" w16cid:durableId="771169221">
    <w:abstractNumId w:val="18"/>
  </w:num>
  <w:num w:numId="3" w16cid:durableId="2020154055">
    <w:abstractNumId w:val="2"/>
  </w:num>
  <w:num w:numId="4" w16cid:durableId="1616862404">
    <w:abstractNumId w:val="27"/>
  </w:num>
  <w:num w:numId="5" w16cid:durableId="754017602">
    <w:abstractNumId w:val="5"/>
  </w:num>
  <w:num w:numId="6" w16cid:durableId="2032220836">
    <w:abstractNumId w:val="34"/>
  </w:num>
  <w:num w:numId="7" w16cid:durableId="1847133488">
    <w:abstractNumId w:val="33"/>
  </w:num>
  <w:num w:numId="8" w16cid:durableId="1120880219">
    <w:abstractNumId w:val="0"/>
  </w:num>
  <w:num w:numId="9" w16cid:durableId="1586037206">
    <w:abstractNumId w:val="21"/>
  </w:num>
  <w:num w:numId="10" w16cid:durableId="633679279">
    <w:abstractNumId w:val="9"/>
  </w:num>
  <w:num w:numId="11" w16cid:durableId="1738046886">
    <w:abstractNumId w:val="7"/>
  </w:num>
  <w:num w:numId="12" w16cid:durableId="1770537888">
    <w:abstractNumId w:val="11"/>
  </w:num>
  <w:num w:numId="13" w16cid:durableId="530652018">
    <w:abstractNumId w:val="22"/>
  </w:num>
  <w:num w:numId="14" w16cid:durableId="2062166405">
    <w:abstractNumId w:val="19"/>
  </w:num>
  <w:num w:numId="15" w16cid:durableId="230123923">
    <w:abstractNumId w:val="32"/>
  </w:num>
  <w:num w:numId="16" w16cid:durableId="648243034">
    <w:abstractNumId w:val="26"/>
  </w:num>
  <w:num w:numId="17" w16cid:durableId="678774009">
    <w:abstractNumId w:val="3"/>
  </w:num>
  <w:num w:numId="18" w16cid:durableId="905409769">
    <w:abstractNumId w:val="16"/>
  </w:num>
  <w:num w:numId="19" w16cid:durableId="1690637098">
    <w:abstractNumId w:val="1"/>
  </w:num>
  <w:num w:numId="20" w16cid:durableId="1545633607">
    <w:abstractNumId w:val="14"/>
  </w:num>
  <w:num w:numId="21" w16cid:durableId="157503407">
    <w:abstractNumId w:val="15"/>
  </w:num>
  <w:num w:numId="22" w16cid:durableId="824474700">
    <w:abstractNumId w:val="13"/>
  </w:num>
  <w:num w:numId="23" w16cid:durableId="975181993">
    <w:abstractNumId w:val="36"/>
  </w:num>
  <w:num w:numId="24" w16cid:durableId="1275478664">
    <w:abstractNumId w:val="8"/>
  </w:num>
  <w:num w:numId="25" w16cid:durableId="526262558">
    <w:abstractNumId w:val="10"/>
  </w:num>
  <w:num w:numId="26" w16cid:durableId="763264521">
    <w:abstractNumId w:val="17"/>
  </w:num>
  <w:num w:numId="27" w16cid:durableId="1611736876">
    <w:abstractNumId w:val="24"/>
  </w:num>
  <w:num w:numId="28" w16cid:durableId="1686245355">
    <w:abstractNumId w:val="12"/>
  </w:num>
  <w:num w:numId="29" w16cid:durableId="2087680351">
    <w:abstractNumId w:val="31"/>
  </w:num>
  <w:num w:numId="30" w16cid:durableId="1900046030">
    <w:abstractNumId w:val="6"/>
  </w:num>
  <w:num w:numId="31" w16cid:durableId="1074159788">
    <w:abstractNumId w:val="25"/>
  </w:num>
  <w:num w:numId="32" w16cid:durableId="904029155">
    <w:abstractNumId w:val="30"/>
  </w:num>
  <w:num w:numId="33" w16cid:durableId="1343242999">
    <w:abstractNumId w:val="20"/>
  </w:num>
  <w:num w:numId="34" w16cid:durableId="193538253">
    <w:abstractNumId w:val="4"/>
  </w:num>
  <w:num w:numId="35" w16cid:durableId="924806867">
    <w:abstractNumId w:val="29"/>
  </w:num>
  <w:num w:numId="36" w16cid:durableId="5526058">
    <w:abstractNumId w:val="28"/>
  </w:num>
  <w:num w:numId="37" w16cid:durableId="1364406523">
    <w:abstractNumId w:val="2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tockhammer (25/04/08)">
    <w15:presenceInfo w15:providerId="None" w15:userId="Thomas Stockhammer (25/0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720"/>
  <w:characterSpacingControl w:val="doNotCompress"/>
  <w:hdrShapeDefaults>
    <o:shapedefaults v:ext="edit" spidmax="205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27C87"/>
    <w:rsid w:val="0005035A"/>
    <w:rsid w:val="00051F95"/>
    <w:rsid w:val="00054D95"/>
    <w:rsid w:val="00060CFC"/>
    <w:rsid w:val="00095953"/>
    <w:rsid w:val="00095C00"/>
    <w:rsid w:val="000968DA"/>
    <w:rsid w:val="000971A4"/>
    <w:rsid w:val="00097809"/>
    <w:rsid w:val="000C78E6"/>
    <w:rsid w:val="001128AA"/>
    <w:rsid w:val="00164E93"/>
    <w:rsid w:val="001667D4"/>
    <w:rsid w:val="0017031A"/>
    <w:rsid w:val="00172393"/>
    <w:rsid w:val="0018563E"/>
    <w:rsid w:val="00195250"/>
    <w:rsid w:val="001A3252"/>
    <w:rsid w:val="001C46C3"/>
    <w:rsid w:val="001C6C14"/>
    <w:rsid w:val="001D2E20"/>
    <w:rsid w:val="0021239A"/>
    <w:rsid w:val="00224075"/>
    <w:rsid w:val="002329FE"/>
    <w:rsid w:val="00254D6D"/>
    <w:rsid w:val="00263789"/>
    <w:rsid w:val="0028729E"/>
    <w:rsid w:val="002A100D"/>
    <w:rsid w:val="002A1A13"/>
    <w:rsid w:val="002A3FB8"/>
    <w:rsid w:val="002B0A6B"/>
    <w:rsid w:val="002B2301"/>
    <w:rsid w:val="002B4300"/>
    <w:rsid w:val="002D21EF"/>
    <w:rsid w:val="003226C8"/>
    <w:rsid w:val="00345F2C"/>
    <w:rsid w:val="00385C5D"/>
    <w:rsid w:val="003B0FC6"/>
    <w:rsid w:val="003C7C4D"/>
    <w:rsid w:val="003F690B"/>
    <w:rsid w:val="003F7762"/>
    <w:rsid w:val="00412ABD"/>
    <w:rsid w:val="00416C5C"/>
    <w:rsid w:val="00420A05"/>
    <w:rsid w:val="004320B3"/>
    <w:rsid w:val="00436678"/>
    <w:rsid w:val="0048463C"/>
    <w:rsid w:val="00493669"/>
    <w:rsid w:val="004A5B50"/>
    <w:rsid w:val="004B3BC2"/>
    <w:rsid w:val="004C022E"/>
    <w:rsid w:val="004D5A86"/>
    <w:rsid w:val="004E45B6"/>
    <w:rsid w:val="004F5473"/>
    <w:rsid w:val="00506AD5"/>
    <w:rsid w:val="005143C9"/>
    <w:rsid w:val="005165FA"/>
    <w:rsid w:val="005215E6"/>
    <w:rsid w:val="005529B1"/>
    <w:rsid w:val="005612C2"/>
    <w:rsid w:val="005668B0"/>
    <w:rsid w:val="005675FC"/>
    <w:rsid w:val="0058464C"/>
    <w:rsid w:val="0059618B"/>
    <w:rsid w:val="005C2A51"/>
    <w:rsid w:val="005D0749"/>
    <w:rsid w:val="005E5440"/>
    <w:rsid w:val="005F4B08"/>
    <w:rsid w:val="006104DC"/>
    <w:rsid w:val="0061773A"/>
    <w:rsid w:val="00622BB1"/>
    <w:rsid w:val="00626E08"/>
    <w:rsid w:val="00634ECB"/>
    <w:rsid w:val="006604E0"/>
    <w:rsid w:val="00673D9B"/>
    <w:rsid w:val="00683A67"/>
    <w:rsid w:val="006B5876"/>
    <w:rsid w:val="006D19AD"/>
    <w:rsid w:val="006D75D3"/>
    <w:rsid w:val="006E0DFD"/>
    <w:rsid w:val="006F7320"/>
    <w:rsid w:val="0073762B"/>
    <w:rsid w:val="00746BAE"/>
    <w:rsid w:val="007779EB"/>
    <w:rsid w:val="007910C7"/>
    <w:rsid w:val="00791A97"/>
    <w:rsid w:val="007A4497"/>
    <w:rsid w:val="007F06C8"/>
    <w:rsid w:val="00826CDB"/>
    <w:rsid w:val="008347F9"/>
    <w:rsid w:val="00853096"/>
    <w:rsid w:val="008679B5"/>
    <w:rsid w:val="00872E36"/>
    <w:rsid w:val="00882365"/>
    <w:rsid w:val="00893ABB"/>
    <w:rsid w:val="00896F36"/>
    <w:rsid w:val="008B342F"/>
    <w:rsid w:val="008E424C"/>
    <w:rsid w:val="008E7795"/>
    <w:rsid w:val="0090464E"/>
    <w:rsid w:val="00916B34"/>
    <w:rsid w:val="00943385"/>
    <w:rsid w:val="009636E0"/>
    <w:rsid w:val="00975C60"/>
    <w:rsid w:val="009779E1"/>
    <w:rsid w:val="00992C77"/>
    <w:rsid w:val="009B09C2"/>
    <w:rsid w:val="009C5AAC"/>
    <w:rsid w:val="009D5D9F"/>
    <w:rsid w:val="009E784A"/>
    <w:rsid w:val="009F377B"/>
    <w:rsid w:val="00A00936"/>
    <w:rsid w:val="00A27E4C"/>
    <w:rsid w:val="00A3256E"/>
    <w:rsid w:val="00A357AA"/>
    <w:rsid w:val="00A539C6"/>
    <w:rsid w:val="00B00728"/>
    <w:rsid w:val="00B03F35"/>
    <w:rsid w:val="00B61441"/>
    <w:rsid w:val="00B7525C"/>
    <w:rsid w:val="00BA73B4"/>
    <w:rsid w:val="00BE6AF9"/>
    <w:rsid w:val="00C44DA6"/>
    <w:rsid w:val="00C569D6"/>
    <w:rsid w:val="00C60830"/>
    <w:rsid w:val="00C968EC"/>
    <w:rsid w:val="00CB798F"/>
    <w:rsid w:val="00CC33B6"/>
    <w:rsid w:val="00CD36BE"/>
    <w:rsid w:val="00CE39AB"/>
    <w:rsid w:val="00CF1629"/>
    <w:rsid w:val="00D25D16"/>
    <w:rsid w:val="00D471DF"/>
    <w:rsid w:val="00D709E9"/>
    <w:rsid w:val="00DD6C01"/>
    <w:rsid w:val="00DF6270"/>
    <w:rsid w:val="00E11603"/>
    <w:rsid w:val="00E31CF3"/>
    <w:rsid w:val="00E34EC4"/>
    <w:rsid w:val="00E843CE"/>
    <w:rsid w:val="00E9507F"/>
    <w:rsid w:val="00E965CC"/>
    <w:rsid w:val="00EC77AF"/>
    <w:rsid w:val="00ED5685"/>
    <w:rsid w:val="00ED5AA8"/>
    <w:rsid w:val="00EE7EAC"/>
    <w:rsid w:val="00F03F9B"/>
    <w:rsid w:val="00F16734"/>
    <w:rsid w:val="00F22AA3"/>
    <w:rsid w:val="00F33B88"/>
    <w:rsid w:val="00F64D94"/>
    <w:rsid w:val="00F73309"/>
    <w:rsid w:val="00F80C90"/>
    <w:rsid w:val="00FB455D"/>
    <w:rsid w:val="00FC53F1"/>
    <w:rsid w:val="00FD4ED6"/>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270"/>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uiPriority w:val="39"/>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4300"/>
    <w:pPr>
      <w:tabs>
        <w:tab w:val="left" w:pos="480"/>
        <w:tab w:val="right" w:leader="dot" w:pos="9010"/>
      </w:tabs>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420A05"/>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cf01">
    <w:name w:val="cf01"/>
    <w:basedOn w:val="DefaultParagraphFont"/>
    <w:rsid w:val="005165FA"/>
    <w:rPr>
      <w:rFonts w:ascii="Segoe UI" w:hAnsi="Segoe UI" w:cs="Segoe UI" w:hint="default"/>
      <w:sz w:val="18"/>
      <w:szCs w:val="18"/>
    </w:rPr>
  </w:style>
  <w:style w:type="character" w:customStyle="1" w:styleId="normaltextrun">
    <w:name w:val="normaltextrun"/>
    <w:basedOn w:val="DefaultParagraphFont"/>
    <w:rsid w:val="00C968EC"/>
  </w:style>
  <w:style w:type="character" w:customStyle="1" w:styleId="rynqvb">
    <w:name w:val="rynqvb"/>
    <w:basedOn w:val="DefaultParagraphFont"/>
    <w:rsid w:val="00C9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5635">
      <w:bodyDiv w:val="1"/>
      <w:marLeft w:val="0"/>
      <w:marRight w:val="0"/>
      <w:marTop w:val="0"/>
      <w:marBottom w:val="0"/>
      <w:divBdr>
        <w:top w:val="none" w:sz="0" w:space="0" w:color="auto"/>
        <w:left w:val="none" w:sz="0" w:space="0" w:color="auto"/>
        <w:bottom w:val="none" w:sz="0" w:space="0" w:color="auto"/>
        <w:right w:val="none" w:sz="0" w:space="0" w:color="auto"/>
      </w:divBdr>
    </w:div>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79390484">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271295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339894465">
      <w:bodyDiv w:val="1"/>
      <w:marLeft w:val="0"/>
      <w:marRight w:val="0"/>
      <w:marTop w:val="0"/>
      <w:marBottom w:val="0"/>
      <w:divBdr>
        <w:top w:val="none" w:sz="0" w:space="0" w:color="auto"/>
        <w:left w:val="none" w:sz="0" w:space="0" w:color="auto"/>
        <w:bottom w:val="none" w:sz="0" w:space="0" w:color="auto"/>
        <w:right w:val="none" w:sz="0" w:space="0" w:color="auto"/>
      </w:divBdr>
    </w:div>
    <w:div w:id="366029630">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560484793">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94518">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843975432">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43435645">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40838000">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73542172">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660117222">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788625194">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 w:id="2135903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control" Target="activeX/activeX1.xml"/><Relationship Id="rId21" Type="http://schemas.openxmlformats.org/officeDocument/2006/relationships/hyperlink" Target="https://www.iso.org/standard/83696.html" TargetMode="External"/><Relationship Id="rId42" Type="http://schemas.openxmlformats.org/officeDocument/2006/relationships/hyperlink" Target="https://github.com/MPEGGroup/Scene-Description" TargetMode="External"/><Relationship Id="rId63" Type="http://schemas.openxmlformats.org/officeDocument/2006/relationships/hyperlink" Target="https://github.com/haudiobe/glTF/blob/main/extensions/README.md" TargetMode="External"/><Relationship Id="rId84" Type="http://schemas.openxmlformats.org/officeDocument/2006/relationships/hyperlink" Target="https://www.khronos.org/events/" TargetMode="External"/><Relationship Id="rId138" Type="http://schemas.openxmlformats.org/officeDocument/2006/relationships/hyperlink" Target="https://dms.mpeg.expert/doc_end_user/current_document.php?id=93547&amp;id_meeting=198" TargetMode="External"/><Relationship Id="rId159" Type="http://schemas.microsoft.com/office/2011/relationships/people" Target="people.xml"/><Relationship Id="rId107" Type="http://schemas.openxmlformats.org/officeDocument/2006/relationships/hyperlink" Target="https://dms.mpeg.expert/doc_end_user/current_meeting.php?id_meeting=193&amp;type_order=0&amp;sql_type=document.id_sub_group" TargetMode="External"/><Relationship Id="rId11" Type="http://schemas.openxmlformats.org/officeDocument/2006/relationships/image" Target="media/image1.jpeg"/><Relationship Id="rId32" Type="http://schemas.openxmlformats.org/officeDocument/2006/relationships/hyperlink" Target="https://sd.iso.org/projects/project/87584/overview" TargetMode="External"/><Relationship Id="rId53" Type="http://schemas.openxmlformats.org/officeDocument/2006/relationships/hyperlink" Target="https://www.linkedin.com/in/ACoAAAJvsVcBFQvM_uLkeZX2_oN1i2hZlOIWky4" TargetMode="External"/><Relationship Id="rId74" Type="http://schemas.openxmlformats.org/officeDocument/2006/relationships/hyperlink" Target="https://github.com/haudiobe/glTF/tree/MPEG_interactivity/extensions/2.0/Vendor/MPEG_scene_interactivity" TargetMode="External"/><Relationship Id="rId128" Type="http://schemas.openxmlformats.org/officeDocument/2006/relationships/hyperlink" Target="https://dms.mpeg.expert/doc_end_user/current_document.php?id=87825&amp;id_meeting=194" TargetMode="External"/><Relationship Id="rId149" Type="http://schemas.openxmlformats.org/officeDocument/2006/relationships/hyperlink" Target="http://mpegfs.int-evry.fr/mpegcontent/ws-mpegcontent/MPEG-I/Part14-SceneDescriptions" TargetMode="External"/><Relationship Id="rId5" Type="http://schemas.openxmlformats.org/officeDocument/2006/relationships/numbering" Target="numbering.xml"/><Relationship Id="rId95" Type="http://schemas.openxmlformats.org/officeDocument/2006/relationships/hyperlink" Target="https://dms.mpeg.expert/doc_end_user/documents/138_OnLine/wg11/MDS21603_WG03_N00588.zip" TargetMode="External"/><Relationship Id="rId160" Type="http://schemas.openxmlformats.org/officeDocument/2006/relationships/theme" Target="theme/theme1.xml"/><Relationship Id="rId22" Type="http://schemas.openxmlformats.org/officeDocument/2006/relationships/hyperlink" Target="https://sd.iso.org/projects/project/83696/overview" TargetMode="External"/><Relationship Id="rId43" Type="http://schemas.openxmlformats.org/officeDocument/2006/relationships/hyperlink" Target="https://standards.iso.org/" TargetMode="External"/><Relationship Id="rId64" Type="http://schemas.openxmlformats.org/officeDocument/2006/relationships/hyperlink" Target="https://dms.mpeg.expert/doc_end_user/current_document.php?id=86339&amp;id_meeting=193" TargetMode="External"/><Relationship Id="rId118" Type="http://schemas.openxmlformats.org/officeDocument/2006/relationships/hyperlink" Target="https://dms.mpeg.expert/doc_end_user/current_document.php?id=86293&amp;id_meeting=193" TargetMode="External"/><Relationship Id="rId139" Type="http://schemas.openxmlformats.org/officeDocument/2006/relationships/hyperlink" Target="https://gitlab.com/mpeg-i/scene-description/scenarios/" TargetMode="External"/><Relationship Id="rId80" Type="http://schemas.openxmlformats.org/officeDocument/2006/relationships/hyperlink" Target="https://github.com/MPEGGroup/Scene-Description/tree/main/MPEG_interactivity" TargetMode="External"/><Relationship Id="rId85" Type="http://schemas.openxmlformats.org/officeDocument/2006/relationships/hyperlink" Target="https://dms.mpeg.expert/doc_end_user/current_document.php?id=78184&amp;id_meeting=185" TargetMode="External"/><Relationship Id="rId150" Type="http://schemas.openxmlformats.org/officeDocument/2006/relationships/hyperlink" Target="https://gitlab.com/users/sign_in" TargetMode="External"/><Relationship Id="rId155" Type="http://schemas.openxmlformats.org/officeDocument/2006/relationships/hyperlink" Target="mailto:bouazizi@qti.qualcomm.com" TargetMode="Externa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33" Type="http://schemas.openxmlformats.org/officeDocument/2006/relationships/hyperlink" Target="https://github.com/KhronosGroup/glTF/blob/master/specification/2.0/README.md" TargetMode="External"/><Relationship Id="rId38" Type="http://schemas.openxmlformats.org/officeDocument/2006/relationships/hyperlink" Target="https://www.iso.org/standard/80900.html" TargetMode="External"/><Relationship Id="rId59" Type="http://schemas.openxmlformats.org/officeDocument/2006/relationships/hyperlink" Target="https://www.linkedin.com/company/metaverse-standards-forum/" TargetMode="External"/><Relationship Id="rId103" Type="http://schemas.openxmlformats.org/officeDocument/2006/relationships/hyperlink" Target="https://dms.mpeg.expert/doc_end_user/documents/140_Mainz/wg11/MDS22198_WG03_N00751.zip" TargetMode="External"/><Relationship Id="rId108" Type="http://schemas.openxmlformats.org/officeDocument/2006/relationships/hyperlink" Target="https://dms.mpeg.expert/doc_end_user/current_meeting.php?id_meeting=193&amp;type_order=0&amp;sql_type=document_gnumber" TargetMode="External"/><Relationship Id="rId124" Type="http://schemas.openxmlformats.org/officeDocument/2006/relationships/image" Target="media/image10.png"/><Relationship Id="rId129" Type="http://schemas.openxmlformats.org/officeDocument/2006/relationships/hyperlink" Target="https://dms.mpeg.expert/doc_end_user/documents/142_Antalya/wg11/MDS22679_WG03_N00918.zip" TargetMode="External"/><Relationship Id="rId54" Type="http://schemas.openxmlformats.org/officeDocument/2006/relationships/hyperlink" Target="https://www.linkedin.com/in/ACoAAAAdd-gBwt27NDRKFIyeasKdoIOrxKb8SXM" TargetMode="External"/><Relationship Id="rId70" Type="http://schemas.openxmlformats.org/officeDocument/2006/relationships/hyperlink" Target="https://github.com/haudiobe/glTF/tree/MPEG_haptic/extensions/2.0/Vendor/MPEG_haptic" TargetMode="External"/><Relationship Id="rId75" Type="http://schemas.openxmlformats.org/officeDocument/2006/relationships/hyperlink" Target="https://github.com/haudiobe/glTF/tree/MPEG_interactivity/extensions/2.0/Vendor/MPEG_node_interactivity" TargetMode="External"/><Relationship Id="rId91" Type="http://schemas.openxmlformats.org/officeDocument/2006/relationships/hyperlink" Target="https://dms.mpeg.expert/doc_end_user/current_document.php?id=82177&amp;id_meeting=189" TargetMode="External"/><Relationship Id="rId96" Type="http://schemas.openxmlformats.org/officeDocument/2006/relationships/hyperlink" Target="https://dms.mpeg.expert/doc_end_user/current_document.php?id=83961&amp;id_meeting=191" TargetMode="External"/><Relationship Id="rId140" Type="http://schemas.openxmlformats.org/officeDocument/2006/relationships/hyperlink" Target="http://mpegfs.int-evry.fr/mpegcontent/ws-mpegcontent/MPEG-I/Part14-SceneDescriptions" TargetMode="External"/><Relationship Id="rId145" Type="http://schemas.openxmlformats.org/officeDocument/2006/relationships/hyperlink" Target="https://dms.mpeg.expert/doc_end_user/current_document.php?id=93637&amp;id_meeting=198"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iso.org/standard/84769.html" TargetMode="External"/><Relationship Id="rId28" Type="http://schemas.openxmlformats.org/officeDocument/2006/relationships/image" Target="media/image3.png"/><Relationship Id="rId49" Type="http://schemas.openxmlformats.org/officeDocument/2006/relationships/hyperlink" Target="https://www.linkedin.com/in/ACoAABbg1eYBz6ghlVhx02wl-M8UjdGaJ1rb2T8" TargetMode="External"/><Relationship Id="rId114" Type="http://schemas.openxmlformats.org/officeDocument/2006/relationships/hyperlink" Target="javascript:%20submitform()" TargetMode="External"/><Relationship Id="rId119" Type="http://schemas.openxmlformats.org/officeDocument/2006/relationships/hyperlink" Target="https://dms.mpeg.expert/doc_end_user/documents/141_OnLine/wg11/MDS22293_WG03_N00769.zip" TargetMode="External"/><Relationship Id="rId44" Type="http://schemas.openxmlformats.org/officeDocument/2006/relationships/hyperlink" Target="https://www.iso.org/iso-standards-and-patents.html" TargetMode="External"/><Relationship Id="rId60" Type="http://schemas.openxmlformats.org/officeDocument/2006/relationships/hyperlink" Target="https://www.linkedin.com/company/3gpp/" TargetMode="External"/><Relationship Id="rId65" Type="http://schemas.openxmlformats.org/officeDocument/2006/relationships/hyperlink" Target="https://dms.mpeg.expert/doc_end_user/documents/141_OnLine/wg11/MDS22339_WG03_N00815.zip" TargetMode="External"/><Relationship Id="rId81" Type="http://schemas.openxmlformats.org/officeDocument/2006/relationships/hyperlink" Target="https://github.com/MPEGGroup/Scene-Description/tree/main/MPEG_lighting" TargetMode="External"/><Relationship Id="rId86" Type="http://schemas.openxmlformats.org/officeDocument/2006/relationships/hyperlink" Target="https://dms.mpeg.expert/doc_end_user/documents/133_OnLine/wg11/MDS20159_WG03_N00180.zip" TargetMode="External"/><Relationship Id="rId130" Type="http://schemas.openxmlformats.org/officeDocument/2006/relationships/hyperlink" Target="https://www.khronos.org/events/gltf-meetup-July2023" TargetMode="External"/><Relationship Id="rId135" Type="http://schemas.openxmlformats.org/officeDocument/2006/relationships/hyperlink" Target="https://dms.mpeg.expert/doc_end_user/current_document.php?id=93489&amp;id_meeting=198" TargetMode="External"/><Relationship Id="rId151" Type="http://schemas.openxmlformats.org/officeDocument/2006/relationships/hyperlink" Target="mailto:champelmaryluc@xiaomi.com" TargetMode="External"/><Relationship Id="rId156" Type="http://schemas.openxmlformats.org/officeDocument/2006/relationships/hyperlink" Target="mailto:Gurdeep.Bhullar@InterDigital.com" TargetMode="Externa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www.iso.org/standard/83696.html" TargetMode="External"/><Relationship Id="rId109" Type="http://schemas.openxmlformats.org/officeDocument/2006/relationships/hyperlink" Target="https://dms.mpeg.expert/doc_end_user/current_meeting.php?id_meeting=193&amp;type_order=0&amp;sql_type=document_date_time" TargetMode="External"/><Relationship Id="rId34" Type="http://schemas.openxmlformats.org/officeDocument/2006/relationships/hyperlink" Target="https://github.com/KhronosGroup/glTF/blob/master/specification/2.0/README.md" TargetMode="External"/><Relationship Id="rId50" Type="http://schemas.openxmlformats.org/officeDocument/2006/relationships/hyperlink" Target="https://www.linkedin.com/in/ACoAAAAlWk8BoqVRVOMs6K9VmNP-L2WBMX7_7YQ" TargetMode="External"/><Relationship Id="rId55" Type="http://schemas.openxmlformats.org/officeDocument/2006/relationships/hyperlink" Target="https://www.linkedin.com/in/ACoAABeikS4BduV21BklETEPce2ccT18_ydnwrk" TargetMode="External"/><Relationship Id="rId76" Type="http://schemas.openxmlformats.org/officeDocument/2006/relationships/hyperlink" Target="https://github.com/haudiobe/glTF/tree/MPEG_anchor/extensions/2.0/Vendor" TargetMode="External"/><Relationship Id="rId97" Type="http://schemas.openxmlformats.org/officeDocument/2006/relationships/hyperlink" Target="https://dms.mpeg.expert/doc_end_user/documents/139_OnLine/wg11/MDS21744_WG03_N00615.zip" TargetMode="External"/><Relationship Id="rId104" Type="http://schemas.openxmlformats.org/officeDocument/2006/relationships/hyperlink" Target="https://dms.mpeg.expert/doc_end_user/current_document.php?id=85291&amp;id_meeting=192" TargetMode="External"/><Relationship Id="rId120" Type="http://schemas.openxmlformats.org/officeDocument/2006/relationships/control" Target="activeX/activeX2.xml"/><Relationship Id="rId125" Type="http://schemas.openxmlformats.org/officeDocument/2006/relationships/hyperlink" Target="https://dms.mpeg.expert/doc_end_user/current_document.php?id=87793&amp;id_meeting=194" TargetMode="External"/><Relationship Id="rId141" Type="http://schemas.openxmlformats.org/officeDocument/2006/relationships/hyperlink" Target="http://mpegx.int-evry.fr/software/MPEG/Systems/SceneDescription/test-assets" TargetMode="External"/><Relationship Id="rId146" Type="http://schemas.openxmlformats.org/officeDocument/2006/relationships/hyperlink" Target="https://dms.mpeg.expert/doc_end_user/current_document.php?id=97869&amp;id_meeting=201" TargetMode="External"/><Relationship Id="rId7" Type="http://schemas.openxmlformats.org/officeDocument/2006/relationships/settings" Target="settings.xml"/><Relationship Id="rId71" Type="http://schemas.openxmlformats.org/officeDocument/2006/relationships/hyperlink" Target="https://github.com/haudiobe/glTF/tree/MPEG_haptic/extensions/2.0/Vendor/MPEG_material_haptic" TargetMode="External"/><Relationship Id="rId92" Type="http://schemas.openxmlformats.org/officeDocument/2006/relationships/hyperlink" Target="https://dms.mpeg.expert/doc_end_user/documents/137_OnLine/wg11/MDS21327_WG03_N00511.zip" TargetMode="External"/><Relationship Id="rId2" Type="http://schemas.openxmlformats.org/officeDocument/2006/relationships/customXml" Target="../customXml/item2.xml"/><Relationship Id="rId29" Type="http://schemas.openxmlformats.org/officeDocument/2006/relationships/hyperlink" Target="https://sd.iso.org/projects/project/90213/overview" TargetMode="External"/><Relationship Id="rId24" Type="http://schemas.openxmlformats.org/officeDocument/2006/relationships/hyperlink" Target="https://sd.iso.org/projects/project/84769/overview" TargetMode="External"/><Relationship Id="rId40" Type="http://schemas.openxmlformats.org/officeDocument/2006/relationships/hyperlink" Target="https://www.iso.org/standard/80900.html" TargetMode="External"/><Relationship Id="rId45" Type="http://schemas.openxmlformats.org/officeDocument/2006/relationships/hyperlink" Target="http://mpegx.int-evry.fr/software/MPEG/Systems/SceneDescription/Specification/23090-14/-/tree/master/Extensions" TargetMode="External"/><Relationship Id="rId66" Type="http://schemas.openxmlformats.org/officeDocument/2006/relationships/hyperlink" Target="https://github.com/haudiobe/glTF/tree/MPEG_primitive_V3C/extensions/2.0/Vendor/MPEG_primitive_V3C" TargetMode="External"/><Relationship Id="rId87" Type="http://schemas.openxmlformats.org/officeDocument/2006/relationships/hyperlink" Target="https://dms.mpeg.expert/doc_end_user/current_document.php?id=79965&amp;id_meeting=187" TargetMode="External"/><Relationship Id="rId110" Type="http://schemas.openxmlformats.org/officeDocument/2006/relationships/hyperlink" Target="https://dms.mpeg.expert/doc_end_user/current_meeting.php?id_meeting=193&amp;type_order=0&amp;sql_type=upload_document_date_time" TargetMode="External"/><Relationship Id="rId115" Type="http://schemas.openxmlformats.org/officeDocument/2006/relationships/image" Target="media/image8.png"/><Relationship Id="rId131" Type="http://schemas.openxmlformats.org/officeDocument/2006/relationships/hyperlink" Target="https://www.khronos.org/developers/linkto/gltf-2.0-extensions-in-mpeg-and-3gpp-real-time-exchange-formats-for-3d-experiences" TargetMode="External"/><Relationship Id="rId136" Type="http://schemas.openxmlformats.org/officeDocument/2006/relationships/hyperlink" Target="https://dms.mpeg.expert/doc_end_user/current_document.php?id=93695&amp;id_meeting=198" TargetMode="External"/><Relationship Id="rId157" Type="http://schemas.openxmlformats.org/officeDocument/2006/relationships/footer" Target="footer4.xml"/><Relationship Id="rId61" Type="http://schemas.openxmlformats.org/officeDocument/2006/relationships/hyperlink" Target="https://lnkd.in/eazc69Ba" TargetMode="External"/><Relationship Id="rId82" Type="http://schemas.openxmlformats.org/officeDocument/2006/relationships/hyperlink" Target="https://github.com/MPEGGroup/Scene-Description/tree/main/MPEG_node_avatar" TargetMode="External"/><Relationship Id="rId152" Type="http://schemas.openxmlformats.org/officeDocument/2006/relationships/hyperlink" Target="mailto:yago.sanchez@hhi.fraunhofer.de" TargetMode="External"/><Relationship Id="rId19" Type="http://schemas.openxmlformats.org/officeDocument/2006/relationships/hyperlink" Target="https://www.iso.org/standard/80900.html" TargetMode="External"/><Relationship Id="rId14" Type="http://schemas.openxmlformats.org/officeDocument/2006/relationships/header" Target="header2.xml"/><Relationship Id="rId30" Type="http://schemas.openxmlformats.org/officeDocument/2006/relationships/image" Target="media/image4.png"/><Relationship Id="rId35" Type="http://schemas.openxmlformats.org/officeDocument/2006/relationships/hyperlink" Target="https://github.com/KhronosGroup/glTF/blob/master/extensions/README.md" TargetMode="External"/><Relationship Id="rId56" Type="http://schemas.openxmlformats.org/officeDocument/2006/relationships/hyperlink" Target="https://www.linkedin.com/in/ACoAAAHPxh0BdrQofs-Yme26VI5QOGpQW9mGVy4" TargetMode="External"/><Relationship Id="rId77" Type="http://schemas.openxmlformats.org/officeDocument/2006/relationships/hyperlink" Target="https://github.com/haudiobe/glTF/tree/MPEG_anchor/extensions/2.0/Vendor/MPEG_scene_anchor" TargetMode="External"/><Relationship Id="rId100" Type="http://schemas.openxmlformats.org/officeDocument/2006/relationships/hyperlink" Target="https://dms.mpeg.expert/doc_end_user/current_document.php?id=85069&amp;id_meeting=192" TargetMode="External"/><Relationship Id="rId105" Type="http://schemas.openxmlformats.org/officeDocument/2006/relationships/hyperlink" Target="https://dms.mpeg.expert/doc_end_user/documents/140_Mainz/wg11/MDS22200_WG03_N00753.zip" TargetMode="External"/><Relationship Id="rId126" Type="http://schemas.openxmlformats.org/officeDocument/2006/relationships/hyperlink" Target="https://dms.mpeg.expert/doc_end_user/documents/142_Antalya/wg11/MDS22647_WG03_N00904.zip" TargetMode="External"/><Relationship Id="rId147" Type="http://schemas.openxmlformats.org/officeDocument/2006/relationships/hyperlink" Target="https://dms.mpeg.expert/doc_end_user/current_document.php?id=97870&amp;id_meeting=201" TargetMode="External"/><Relationship Id="rId8" Type="http://schemas.openxmlformats.org/officeDocument/2006/relationships/webSettings" Target="webSettings.xml"/><Relationship Id="rId51" Type="http://schemas.openxmlformats.org/officeDocument/2006/relationships/hyperlink" Target="https://www.linkedin.com/in/ACoAAAAwDbEBviagkk33BWszQ4QoaM7aAb-7ihQ" TargetMode="External"/><Relationship Id="rId72" Type="http://schemas.openxmlformats.org/officeDocument/2006/relationships/hyperlink" Target="https://github.com/haudiobe/glTF/tree/MPEG_lights_texture_based/extensions/2.0/Vendor/MPEG_lights_texture_based" TargetMode="External"/><Relationship Id="rId93" Type="http://schemas.openxmlformats.org/officeDocument/2006/relationships/hyperlink" Target="https://dms.mpeg.expert/doc_end_user/documents/138_OnLine/wg11/MDS21435_WG03_N00542.zip" TargetMode="External"/><Relationship Id="rId98" Type="http://schemas.openxmlformats.org/officeDocument/2006/relationships/hyperlink" Target="https://dms.mpeg.expert/doc_end_user/current_document.php?id=84100&amp;id_meeting=191" TargetMode="External"/><Relationship Id="rId121" Type="http://schemas.openxmlformats.org/officeDocument/2006/relationships/hyperlink" Target="https://dms.mpeg.expert/doc_end_user/current_document.php?id=86339&amp;id_meeting=193" TargetMode="External"/><Relationship Id="rId142" Type="http://schemas.openxmlformats.org/officeDocument/2006/relationships/hyperlink" Target="file:///C:\ibouazizi" TargetMode="External"/><Relationship Id="rId3" Type="http://schemas.openxmlformats.org/officeDocument/2006/relationships/customXml" Target="../customXml/item3.xml"/><Relationship Id="rId25" Type="http://schemas.openxmlformats.org/officeDocument/2006/relationships/hyperlink" Target="https://sd.iso.org/projects/project/86439/overview" TargetMode="External"/><Relationship Id="rId46" Type="http://schemas.openxmlformats.org/officeDocument/2006/relationships/hyperlink" Target="https://www.linkedin.com/company/the-khronos-group/" TargetMode="External"/><Relationship Id="rId67" Type="http://schemas.openxmlformats.org/officeDocument/2006/relationships/hyperlink" Target="https://github.com/haudiobe/glTF/tree/MPEG_sampler_YCbCr/extensions/2.0/Vendor/MPEG_sampler_YCbCr" TargetMode="External"/><Relationship Id="rId116" Type="http://schemas.openxmlformats.org/officeDocument/2006/relationships/image" Target="media/image9.wmf"/><Relationship Id="rId137" Type="http://schemas.openxmlformats.org/officeDocument/2006/relationships/hyperlink" Target="https://dms.mpeg.expert/doc_end_user/current_document.php?id=90529&amp;id_meeting=196" TargetMode="External"/><Relationship Id="rId158" Type="http://schemas.openxmlformats.org/officeDocument/2006/relationships/fontTable" Target="fontTable.xml"/><Relationship Id="rId20" Type="http://schemas.openxmlformats.org/officeDocument/2006/relationships/hyperlink" Target="https://sd.iso.org/projects/project/80900/overview" TargetMode="External"/><Relationship Id="rId41" Type="http://schemas.openxmlformats.org/officeDocument/2006/relationships/hyperlink" Target="https://www.iso.org/standard/83696.html" TargetMode="External"/><Relationship Id="rId62" Type="http://schemas.openxmlformats.org/officeDocument/2006/relationships/image" Target="media/image6.jpeg"/><Relationship Id="rId83" Type="http://schemas.openxmlformats.org/officeDocument/2006/relationships/hyperlink" Target="https://github.com/KhronosGroup/glTF/blob/master/extensions/README.md" TargetMode="External"/><Relationship Id="rId88" Type="http://schemas.openxmlformats.org/officeDocument/2006/relationships/hyperlink" Target="https://dms.mpeg.expert/doc_end_user/documents/135_OnLine/wg11/MDS20563_WG03_N00309.zip" TargetMode="External"/><Relationship Id="rId111" Type="http://schemas.openxmlformats.org/officeDocument/2006/relationships/hyperlink" Target="https://dms.mpeg.expert/doc_end_user/current_meeting.php?id_meeting=193&amp;type_order=0&amp;sql_type=document.id_group" TargetMode="External"/><Relationship Id="rId132" Type="http://schemas.openxmlformats.org/officeDocument/2006/relationships/hyperlink" Target="https://www.khronos.org/developers/linkto/gltf-2.0-extensions-in-mpeg-and-3gpp-real-time-exchange-formats-for-3d-experiences-vid" TargetMode="External"/><Relationship Id="rId153" Type="http://schemas.openxmlformats.org/officeDocument/2006/relationships/hyperlink" Target="mailto:bouazizi@qti.qualcomm.com" TargetMode="External"/><Relationship Id="rId15" Type="http://schemas.openxmlformats.org/officeDocument/2006/relationships/footer" Target="footer1.xml"/><Relationship Id="rId36" Type="http://schemas.openxmlformats.org/officeDocument/2006/relationships/hyperlink" Target="https://github.com/KhronosGroup/glTF/blob/master/extensions/README.md" TargetMode="External"/><Relationship Id="rId57" Type="http://schemas.openxmlformats.org/officeDocument/2006/relationships/hyperlink" Target="https://www.linkedin.com/in/ACoAADWpIJoBljbJMD89dBLMPXIGS6zt6Rh745U" TargetMode="External"/><Relationship Id="rId106" Type="http://schemas.openxmlformats.org/officeDocument/2006/relationships/hyperlink" Target="https://dms.mpeg.expert/doc_end_user/current_meeting.php?id_meeting=193&amp;type_order=0&amp;sql_type=document_number" TargetMode="External"/><Relationship Id="rId127" Type="http://schemas.openxmlformats.org/officeDocument/2006/relationships/control" Target="activeX/activeX3.xml"/><Relationship Id="rId10" Type="http://schemas.openxmlformats.org/officeDocument/2006/relationships/endnotes" Target="endnotes.xml"/><Relationship Id="rId31" Type="http://schemas.openxmlformats.org/officeDocument/2006/relationships/image" Target="media/image5.png"/><Relationship Id="rId52" Type="http://schemas.openxmlformats.org/officeDocument/2006/relationships/hyperlink" Target="https://www.linkedin.com/in/ACoAAAAUBEUBKbCilTsq_kuS_2_6wxYyEkp6uWE" TargetMode="External"/><Relationship Id="rId73" Type="http://schemas.openxmlformats.org/officeDocument/2006/relationships/hyperlink" Target="https://github.com/haudiobe/glTF/tree/MPEG_interactivity/extensions/2.0/Vendor" TargetMode="External"/><Relationship Id="rId78" Type="http://schemas.openxmlformats.org/officeDocument/2006/relationships/hyperlink" Target="https://github.com/haudiobe/glTF/tree/MPEG_anchor/extensions/2.0/Vendor/MPEG_node_anchor" TargetMode="External"/><Relationship Id="rId94" Type="http://schemas.openxmlformats.org/officeDocument/2006/relationships/hyperlink" Target="https://dms.mpeg.expert/doc_end_user/current_document.php?id=83120&amp;id_meeting=190" TargetMode="External"/><Relationship Id="rId99" Type="http://schemas.openxmlformats.org/officeDocument/2006/relationships/hyperlink" Target="https://dms.mpeg.expert/doc_end_user/documents/139_OnLine/wg11/MDS21885_WG03_N00671.zip" TargetMode="External"/><Relationship Id="rId101" Type="http://schemas.openxmlformats.org/officeDocument/2006/relationships/hyperlink" Target="https://dms.mpeg.expert/doc_end_user/documents/140_Mainz/wg11/MDS21968_WG03_N00689.zip" TargetMode="External"/><Relationship Id="rId122" Type="http://schemas.openxmlformats.org/officeDocument/2006/relationships/hyperlink" Target="https://dms.mpeg.expert/doc_end_user/documents/141_OnLine/wg11/MDS22339_WG03_N00815.zip" TargetMode="External"/><Relationship Id="rId143" Type="http://schemas.openxmlformats.org/officeDocument/2006/relationships/hyperlink" Target="file:///C:\gurdep" TargetMode="External"/><Relationship Id="rId148" Type="http://schemas.openxmlformats.org/officeDocument/2006/relationships/hyperlink" Target="https://gitlab.com/mpeg-i/scene-description/test-vectors"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image" Target="media/image2.png"/><Relationship Id="rId47" Type="http://schemas.openxmlformats.org/officeDocument/2006/relationships/hyperlink" Target="https://www.linkedin.com/in/ACoAAABzII8BOGSlKHQJx0qsSleydHO4Jle_u9g" TargetMode="External"/><Relationship Id="rId68" Type="http://schemas.openxmlformats.org/officeDocument/2006/relationships/hyperlink" Target="https://github.com/haudiobe/glTF/tree/MPEG_avatar/extensions/2.0/Vendor/MPEG_node_avatar" TargetMode="External"/><Relationship Id="rId89" Type="http://schemas.openxmlformats.org/officeDocument/2006/relationships/hyperlink" Target="https://dms.mpeg.expert/doc_end_user/current_document.php?id=81135&amp;id_meeting=188" TargetMode="External"/><Relationship Id="rId112" Type="http://schemas.openxmlformats.org/officeDocument/2006/relationships/hyperlink" Target="https://dms.mpeg.expert/doc_end_user/current_meeting.php?id_meeting=193&amp;type_order=0&amp;sql_type=title" TargetMode="External"/><Relationship Id="rId133" Type="http://schemas.openxmlformats.org/officeDocument/2006/relationships/hyperlink" Target="https://dms.mpeg.expert/doc_end_user/current_document.php?id=90514&amp;id_meeting=196" TargetMode="External"/><Relationship Id="rId154" Type="http://schemas.openxmlformats.org/officeDocument/2006/relationships/hyperlink" Target="mailto:bouazizi@qti.qualcomm.com" TargetMode="External"/><Relationship Id="rId16" Type="http://schemas.openxmlformats.org/officeDocument/2006/relationships/footer" Target="footer2.xml"/><Relationship Id="rId37" Type="http://schemas.openxmlformats.org/officeDocument/2006/relationships/hyperlink" Target="https://github.com/KhronosGroup/glTF/blob/master/extensions/Prefixes.md" TargetMode="External"/><Relationship Id="rId58" Type="http://schemas.openxmlformats.org/officeDocument/2006/relationships/hyperlink" Target="https://www.linkedin.com/in/ACoAAAABm4wBfQbOVw0iZ0JuU4-i-m4E7-tiP0w" TargetMode="External"/><Relationship Id="rId79" Type="http://schemas.openxmlformats.org/officeDocument/2006/relationships/image" Target="media/image7.jpg"/><Relationship Id="rId102" Type="http://schemas.openxmlformats.org/officeDocument/2006/relationships/hyperlink" Target="https://dms.mpeg.expert/doc_end_user/current_document.php?id=85289&amp;id_meeting=192" TargetMode="External"/><Relationship Id="rId123" Type="http://schemas.openxmlformats.org/officeDocument/2006/relationships/hyperlink" Target="https://dms.mpeg.expert/doc_end_user/current_document.php?id=87765&amp;id_meeting=194" TargetMode="External"/><Relationship Id="rId144" Type="http://schemas.openxmlformats.org/officeDocument/2006/relationships/hyperlink" Target="https://dms.mpeg.expert/doc_end_user/current_document.php?id=93547&amp;id_meeting=198" TargetMode="External"/><Relationship Id="rId90" Type="http://schemas.openxmlformats.org/officeDocument/2006/relationships/hyperlink" Target="https://dms.mpeg.expert/doc_end_user/documents/136_OnLine/wg11/MDS21056_WG03_N00434.zip" TargetMode="External"/><Relationship Id="rId27" Type="http://schemas.openxmlformats.org/officeDocument/2006/relationships/hyperlink" Target="https://sd.iso.org/projects/project/90191/overview" TargetMode="External"/><Relationship Id="rId48" Type="http://schemas.openxmlformats.org/officeDocument/2006/relationships/hyperlink" Target="https://www.linkedin.com/in/ACoAAAA_W7MBW6HtQKZOIdZu4ULEFmu3sUi9KV0" TargetMode="External"/><Relationship Id="rId69" Type="http://schemas.openxmlformats.org/officeDocument/2006/relationships/hyperlink" Target="https://github.com/haudiobe/glTF/tree/MPEG_haptic/extensions/2.0/Vendor" TargetMode="External"/><Relationship Id="rId113" Type="http://schemas.openxmlformats.org/officeDocument/2006/relationships/hyperlink" Target="https://dms.mpeg.expert/doc_end_user/current_meeting.php?id_meeting=193&amp;type_order=0&amp;sql_type=authors" TargetMode="External"/><Relationship Id="rId134" Type="http://schemas.openxmlformats.org/officeDocument/2006/relationships/hyperlink" Target="https://dms.mpeg.expert/doc_end_user/current_document.php?id=90547&amp;id_meeting=19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03c59094-19d7-4ab6-af0d-b26dde5bdfcb"/>
    <ds:schemaRef ds:uri="http://purl.org/dc/elements/1.1/"/>
    <ds:schemaRef ds:uri="http://schemas.microsoft.com/office/infopath/2007/PartnerControls"/>
    <ds:schemaRef ds:uri="51a447b9-16fa-4bb8-b271-d3b97ab1d2ab"/>
    <ds:schemaRef ds:uri="http://purl.org/dc/terms/"/>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Template>
  <TotalTime>24</TotalTime>
  <Pages>23</Pages>
  <Words>8677</Words>
  <Characters>49463</Characters>
  <Application>Microsoft Office Word</Application>
  <DocSecurity>0</DocSecurity>
  <Lines>412</Lines>
  <Paragraphs>116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 (25/04/08)</cp:lastModifiedBy>
  <cp:revision>4</cp:revision>
  <dcterms:created xsi:type="dcterms:W3CDTF">2025-04-09T11:23:00Z</dcterms:created>
  <dcterms:modified xsi:type="dcterms:W3CDTF">2025-04-09T11:49:00Z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