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4B2F4" w14:textId="53B7F649" w:rsidR="00BD7671" w:rsidRPr="004F5473" w:rsidRDefault="00BD7671" w:rsidP="00BD7671">
      <w:pPr>
        <w:pStyle w:val="Title"/>
        <w:tabs>
          <w:tab w:val="left" w:pos="4589"/>
        </w:tabs>
        <w:jc w:val="right"/>
        <w:rPr>
          <w:sz w:val="44"/>
        </w:rPr>
      </w:pPr>
      <w:bookmarkStart w:id="0" w:name="_Toc53753172"/>
      <w:bookmarkStart w:id="1" w:name="_Toc195001188"/>
      <w:r w:rsidRPr="004F5473">
        <w:rPr>
          <w:rFonts w:eastAsiaTheme="minorHAnsi"/>
          <w:noProof/>
          <w:lang w:eastAsia="zh-CN"/>
        </w:rPr>
        <w:drawing>
          <wp:anchor distT="0" distB="0" distL="114300" distR="114300" simplePos="0" relativeHeight="251666432" behindDoc="0" locked="0" layoutInCell="1" allowOverlap="1" wp14:anchorId="2204F6D7" wp14:editId="337E5A71">
            <wp:simplePos x="0" y="0"/>
            <wp:positionH relativeFrom="page">
              <wp:posOffset>632561</wp:posOffset>
            </wp:positionH>
            <wp:positionV relativeFrom="paragraph">
              <wp:posOffset>59830</wp:posOffset>
            </wp:positionV>
            <wp:extent cx="1239520" cy="537845"/>
            <wp:effectExtent l="0" t="0" r="0" b="0"/>
            <wp:wrapNone/>
            <wp:docPr id="9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004945D2">
        <w:rPr>
          <w:spacing w:val="-9"/>
          <w:w w:val="115"/>
          <w:u w:val="thick"/>
        </w:rPr>
        <w:t>0</w:t>
      </w:r>
      <w:r w:rsidRPr="004F5473">
        <w:rPr>
          <w:w w:val="115"/>
          <w:u w:val="thick"/>
        </w:rPr>
        <w:t>3</w:t>
      </w:r>
      <w:r>
        <w:rPr>
          <w:w w:val="115"/>
          <w:u w:val="thick"/>
        </w:rPr>
        <w:t xml:space="preserve"> </w:t>
      </w:r>
      <w:r w:rsidRPr="004F5473">
        <w:rPr>
          <w:w w:val="115"/>
          <w:sz w:val="44"/>
          <w:u w:val="thick"/>
        </w:rPr>
        <w:t>N</w:t>
      </w:r>
      <w:bookmarkEnd w:id="0"/>
      <w:r w:rsidR="00A05B28" w:rsidRPr="00A05B28">
        <w:t xml:space="preserve"> </w:t>
      </w:r>
      <w:r w:rsidR="00C5689E" w:rsidRPr="00A05B28">
        <w:rPr>
          <w:spacing w:val="28"/>
          <w:w w:val="115"/>
          <w:sz w:val="44"/>
          <w:u w:val="thick"/>
        </w:rPr>
        <w:t>01</w:t>
      </w:r>
      <w:r w:rsidR="00C5689E">
        <w:rPr>
          <w:spacing w:val="28"/>
          <w:w w:val="115"/>
          <w:sz w:val="44"/>
          <w:u w:val="thick"/>
        </w:rPr>
        <w:t>491</w:t>
      </w:r>
      <w:bookmarkEnd w:id="1"/>
    </w:p>
    <w:p w14:paraId="3FB22CC2" w14:textId="77777777" w:rsidR="00BD7671" w:rsidRPr="004F5473" w:rsidRDefault="00BD7671" w:rsidP="00BD7671">
      <w:pPr>
        <w:rPr>
          <w:b/>
          <w:sz w:val="20"/>
        </w:rPr>
      </w:pPr>
    </w:p>
    <w:p w14:paraId="316BDA88" w14:textId="77777777" w:rsidR="00BD7671" w:rsidRPr="004F5473" w:rsidRDefault="00BD7671" w:rsidP="00BD7671">
      <w:pPr>
        <w:rPr>
          <w:b/>
          <w:sz w:val="20"/>
        </w:rPr>
      </w:pPr>
    </w:p>
    <w:p w14:paraId="11AB54E6" w14:textId="77777777" w:rsidR="00BD7671" w:rsidRPr="004F5473" w:rsidRDefault="00BD7671" w:rsidP="00BD7671">
      <w:pPr>
        <w:spacing w:before="3"/>
        <w:rPr>
          <w:b/>
          <w:sz w:val="23"/>
        </w:rPr>
      </w:pPr>
      <w:r w:rsidRPr="004F5473">
        <w:rPr>
          <w:noProof/>
          <w:lang w:eastAsia="zh-CN"/>
        </w:rPr>
        <mc:AlternateContent>
          <mc:Choice Requires="wps">
            <w:drawing>
              <wp:anchor distT="0" distB="0" distL="0" distR="0" simplePos="0" relativeHeight="251665408" behindDoc="1" locked="0" layoutInCell="1" allowOverlap="1" wp14:anchorId="11606DB5" wp14:editId="3B5D6543">
                <wp:simplePos x="0" y="0"/>
                <wp:positionH relativeFrom="page">
                  <wp:posOffset>706120</wp:posOffset>
                </wp:positionH>
                <wp:positionV relativeFrom="paragraph">
                  <wp:posOffset>199390</wp:posOffset>
                </wp:positionV>
                <wp:extent cx="6155055" cy="829310"/>
                <wp:effectExtent l="0" t="0" r="0" b="0"/>
                <wp:wrapTopAndBottom/>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06DB5" id="_x0000_t202" coordsize="21600,21600" o:spt="202" path="m,l,21600r21600,l21600,xe">
                <v:stroke joinstyle="miter"/>
                <v:path gradientshapeok="t" o:connecttype="rect"/>
              </v:shapetype>
              <v:shape id="Text Box 63" o:spid="_x0000_s1026" type="#_x0000_t202" style="position:absolute;left:0;text-align:left;margin-left:55.6pt;margin-top:15.7pt;width:484.65pt;height:65.3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74E4A596" w14:textId="77777777" w:rsidR="00BD7671" w:rsidRPr="004F5473" w:rsidRDefault="00BD7671" w:rsidP="00BD7671">
      <w:pPr>
        <w:rPr>
          <w:b/>
          <w:sz w:val="20"/>
        </w:rPr>
      </w:pPr>
    </w:p>
    <w:p w14:paraId="02B167E1" w14:textId="77777777" w:rsidR="00BD7671" w:rsidRPr="004F5473" w:rsidRDefault="00BD7671" w:rsidP="00BD7671">
      <w:pPr>
        <w:rPr>
          <w:b/>
          <w:sz w:val="21"/>
        </w:rPr>
      </w:pPr>
    </w:p>
    <w:p w14:paraId="6AEAC3EE" w14:textId="77777777" w:rsidR="00BD7671" w:rsidRPr="004F5473" w:rsidRDefault="00BD7671" w:rsidP="00BD7671">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4B6B6D36" w14:textId="77777777" w:rsidR="00BD7671" w:rsidRPr="004F5473" w:rsidRDefault="00BD7671" w:rsidP="00BD7671">
      <w:pPr>
        <w:spacing w:before="1"/>
        <w:rPr>
          <w:sz w:val="36"/>
        </w:rPr>
      </w:pPr>
    </w:p>
    <w:p w14:paraId="734982D0" w14:textId="4631F837" w:rsidR="00BD7671" w:rsidRPr="004F5473" w:rsidRDefault="00BD7671" w:rsidP="00BD7671">
      <w:pPr>
        <w:pStyle w:val="BodyText"/>
        <w:tabs>
          <w:tab w:val="left" w:pos="3099"/>
        </w:tabs>
        <w:spacing w:line="254" w:lineRule="auto"/>
        <w:ind w:left="3099" w:right="214" w:hanging="2996"/>
      </w:pPr>
      <w:r w:rsidRPr="004F5473">
        <w:rPr>
          <w:b/>
          <w:w w:val="120"/>
        </w:rPr>
        <w:t>Title:</w:t>
      </w:r>
      <w:r w:rsidRPr="004F5473">
        <w:rPr>
          <w:b/>
          <w:w w:val="120"/>
        </w:rPr>
        <w:tab/>
      </w:r>
      <w:r w:rsidRPr="00BD7671">
        <w:rPr>
          <w:b/>
          <w:w w:val="120"/>
        </w:rPr>
        <w:t>Technologies under Consideration for Dynamic Adaptive Streaming over HTTP 23009, Parts 1, 3, 4, 5, 6 and 8</w:t>
      </w:r>
    </w:p>
    <w:p w14:paraId="662C495D" w14:textId="77777777" w:rsidR="00BD7671" w:rsidRPr="004F5473" w:rsidRDefault="00BD7671" w:rsidP="00BD7671">
      <w:pPr>
        <w:spacing w:before="6"/>
        <w:rPr>
          <w:sz w:val="34"/>
        </w:rPr>
      </w:pPr>
    </w:p>
    <w:p w14:paraId="4C0772E4" w14:textId="77777777" w:rsidR="00BD7671" w:rsidRPr="004F5473" w:rsidRDefault="00BD7671" w:rsidP="00BD7671">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331D9B95" w14:textId="77777777" w:rsidR="00BD7671" w:rsidRPr="004F5473" w:rsidRDefault="00BD7671" w:rsidP="007760E0">
      <w:pPr>
        <w:tabs>
          <w:tab w:val="left" w:pos="3099"/>
        </w:tabs>
        <w:rPr>
          <w:b/>
          <w:w w:val="125"/>
        </w:rPr>
      </w:pPr>
    </w:p>
    <w:p w14:paraId="08107A2F" w14:textId="702B3079" w:rsidR="00E017D6" w:rsidRPr="004F5473" w:rsidRDefault="00BD7671" w:rsidP="00BD7671">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C5689E">
        <w:rPr>
          <w:w w:val="125"/>
        </w:rPr>
        <w:t>5</w:t>
      </w:r>
      <w:r w:rsidRPr="004F5473">
        <w:rPr>
          <w:w w:val="125"/>
        </w:rPr>
        <w:t>-</w:t>
      </w:r>
      <w:r w:rsidR="00C5689E">
        <w:rPr>
          <w:w w:val="125"/>
        </w:rPr>
        <w:t>04</w:t>
      </w:r>
      <w:r w:rsidRPr="004F5473">
        <w:rPr>
          <w:w w:val="125"/>
        </w:rPr>
        <w:t>-</w:t>
      </w:r>
      <w:r w:rsidR="00826E9A">
        <w:rPr>
          <w:w w:val="125"/>
        </w:rPr>
        <w:t>0</w:t>
      </w:r>
      <w:r w:rsidR="00C5689E">
        <w:rPr>
          <w:w w:val="125"/>
        </w:rPr>
        <w:t>4</w:t>
      </w:r>
    </w:p>
    <w:p w14:paraId="4F050DEB" w14:textId="77777777" w:rsidR="00BD7671" w:rsidRPr="004F5473" w:rsidRDefault="00BD7671" w:rsidP="007760E0">
      <w:pPr>
        <w:tabs>
          <w:tab w:val="left" w:pos="3099"/>
        </w:tabs>
        <w:ind w:left="104"/>
        <w:rPr>
          <w:sz w:val="36"/>
        </w:rPr>
      </w:pPr>
    </w:p>
    <w:p w14:paraId="4F72D907" w14:textId="0A6DDB89" w:rsidR="006C4B81" w:rsidRDefault="00BD7671" w:rsidP="00E017D6">
      <w:pPr>
        <w:tabs>
          <w:tab w:val="left" w:pos="3099"/>
        </w:tabs>
        <w:ind w:left="104"/>
        <w:rPr>
          <w:w w:val="115"/>
        </w:rPr>
      </w:pPr>
      <w:r w:rsidRPr="004F5473">
        <w:rPr>
          <w:b/>
          <w:w w:val="110"/>
        </w:rPr>
        <w:t>Source:</w:t>
      </w:r>
      <w:r w:rsidRPr="004F5473">
        <w:rPr>
          <w:b/>
          <w:w w:val="110"/>
        </w:rPr>
        <w:tab/>
      </w:r>
      <w:r w:rsidRPr="004F5473">
        <w:rPr>
          <w:w w:val="110"/>
        </w:rPr>
        <w:t>ISO/IEC JTC 1/SC 29/</w:t>
      </w:r>
      <w:r w:rsidR="004945D2">
        <w:rPr>
          <w:w w:val="110"/>
        </w:rPr>
        <w:t>WG 03</w:t>
      </w:r>
      <w:bookmarkStart w:id="2" w:name="_Toc53752975"/>
      <w:bookmarkEnd w:id="2"/>
    </w:p>
    <w:p w14:paraId="12120BC0" w14:textId="77777777" w:rsidR="006C4B81" w:rsidRDefault="006C4B81" w:rsidP="00E017D6">
      <w:pPr>
        <w:tabs>
          <w:tab w:val="left" w:pos="3099"/>
        </w:tabs>
        <w:ind w:left="104"/>
        <w:rPr>
          <w:w w:val="115"/>
        </w:rPr>
      </w:pPr>
    </w:p>
    <w:p w14:paraId="2758B170" w14:textId="2499AD05" w:rsidR="00BD7671" w:rsidRPr="004F5473" w:rsidRDefault="00BD7671" w:rsidP="00BD7671">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07392F">
        <w:rPr>
          <w:w w:val="120"/>
        </w:rPr>
        <w:t>42</w:t>
      </w:r>
      <w:r w:rsidR="006C4B81" w:rsidRPr="004F5473">
        <w:rPr>
          <w:w w:val="120"/>
        </w:rPr>
        <w:t xml:space="preserve"> </w:t>
      </w:r>
      <w:r w:rsidRPr="004F5473">
        <w:rPr>
          <w:w w:val="120"/>
        </w:rPr>
        <w:t>(with cover</w:t>
      </w:r>
      <w:r w:rsidRPr="004F5473">
        <w:rPr>
          <w:spacing w:val="-10"/>
          <w:w w:val="120"/>
        </w:rPr>
        <w:t xml:space="preserve"> </w:t>
      </w:r>
      <w:r w:rsidRPr="004F5473">
        <w:rPr>
          <w:w w:val="120"/>
        </w:rPr>
        <w:t>page)</w:t>
      </w:r>
    </w:p>
    <w:p w14:paraId="109BCE09" w14:textId="77777777" w:rsidR="00BD7671" w:rsidRPr="004F5473" w:rsidRDefault="00BD7671" w:rsidP="00BD7671">
      <w:pPr>
        <w:spacing w:before="1"/>
        <w:rPr>
          <w:sz w:val="36"/>
        </w:rPr>
      </w:pPr>
    </w:p>
    <w:p w14:paraId="443BF986" w14:textId="77777777" w:rsidR="00BD7671" w:rsidRPr="004F5473" w:rsidRDefault="00BD7671" w:rsidP="00BD7671">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Pr="004F5473">
        <w:rPr>
          <w:w w:val="120"/>
        </w:rPr>
        <w:t>young.L@samsung.com</w:t>
      </w:r>
    </w:p>
    <w:p w14:paraId="4BE063BE" w14:textId="77777777" w:rsidR="00BD7671" w:rsidRPr="004F5473" w:rsidRDefault="00BD7671" w:rsidP="00BD7671">
      <w:pPr>
        <w:spacing w:before="1"/>
        <w:rPr>
          <w:b/>
          <w:sz w:val="36"/>
        </w:rPr>
      </w:pPr>
    </w:p>
    <w:p w14:paraId="7A5F5699" w14:textId="77777777" w:rsidR="00BD7671" w:rsidRPr="004F5473" w:rsidRDefault="00BD7671" w:rsidP="00BD7671">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9" w:history="1">
        <w:r w:rsidRPr="004F5473">
          <w:rPr>
            <w:rStyle w:val="Hyperlink"/>
            <w:w w:val="120"/>
          </w:rPr>
          <w:t>https://isotc.iso.org/livelink/livelink/open/jtc1sc29wg3</w:t>
        </w:r>
      </w:hyperlink>
    </w:p>
    <w:p w14:paraId="368A1EF9" w14:textId="77777777" w:rsidR="00BD7671" w:rsidRPr="004F5473" w:rsidRDefault="00BD7671" w:rsidP="00BD7671">
      <w:pPr>
        <w:tabs>
          <w:tab w:val="left" w:pos="3099"/>
        </w:tabs>
        <w:ind w:left="104"/>
        <w:rPr>
          <w:color w:val="0000EE"/>
          <w:w w:val="120"/>
          <w:u w:val="single" w:color="0000EE"/>
        </w:rPr>
      </w:pPr>
    </w:p>
    <w:p w14:paraId="6BD305CE" w14:textId="77777777" w:rsidR="00BD7671" w:rsidRPr="004F5473" w:rsidRDefault="00BD7671" w:rsidP="00BD7671">
      <w:pPr>
        <w:tabs>
          <w:tab w:val="left" w:pos="3099"/>
        </w:tabs>
        <w:ind w:left="104"/>
        <w:rPr>
          <w:color w:val="0000EE"/>
          <w:w w:val="120"/>
          <w:u w:val="single" w:color="0000EE"/>
        </w:rPr>
      </w:pPr>
    </w:p>
    <w:p w14:paraId="19929764" w14:textId="77777777" w:rsidR="00BD7671" w:rsidRPr="004F5473" w:rsidRDefault="00BD7671" w:rsidP="00BD7671">
      <w:pPr>
        <w:tabs>
          <w:tab w:val="left" w:pos="3099"/>
        </w:tabs>
        <w:ind w:left="104"/>
        <w:rPr>
          <w:color w:val="0000EE"/>
          <w:w w:val="120"/>
          <w:u w:val="single" w:color="0000EE"/>
        </w:rPr>
      </w:pPr>
    </w:p>
    <w:p w14:paraId="27C68C01" w14:textId="77777777" w:rsidR="00BD7671" w:rsidRPr="004F5473" w:rsidRDefault="00BD7671" w:rsidP="00BD7671">
      <w:pPr>
        <w:tabs>
          <w:tab w:val="left" w:pos="3099"/>
        </w:tabs>
        <w:ind w:left="104"/>
        <w:rPr>
          <w:color w:val="0000EE"/>
          <w:w w:val="120"/>
          <w:u w:val="single" w:color="0000EE"/>
        </w:rPr>
        <w:sectPr w:rsidR="00BD7671" w:rsidRPr="004F5473" w:rsidSect="00BD7671">
          <w:pgSz w:w="11900" w:h="16840"/>
          <w:pgMar w:top="540" w:right="980" w:bottom="280" w:left="1000" w:header="720" w:footer="720" w:gutter="0"/>
          <w:cols w:space="720"/>
        </w:sectPr>
      </w:pPr>
    </w:p>
    <w:p w14:paraId="06F5D071"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lastRenderedPageBreak/>
        <w:t>INTERNATIONAL ORGANISATION FOR STANDARDISATION</w:t>
      </w:r>
    </w:p>
    <w:p w14:paraId="1F4A3CDE"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t>ORGANISATION INTERNATIONALE DE NORMALISATION</w:t>
      </w:r>
    </w:p>
    <w:p w14:paraId="7611F8C7" w14:textId="3DD76991" w:rsidR="00BD7671" w:rsidRPr="003226C8" w:rsidRDefault="00BD7671" w:rsidP="00BD7671">
      <w:pPr>
        <w:jc w:val="center"/>
        <w:rPr>
          <w:rFonts w:eastAsia="SimSun"/>
          <w:b/>
          <w:sz w:val="28"/>
          <w:lang w:val="en-GB" w:eastAsia="zh-CN"/>
        </w:rPr>
      </w:pPr>
      <w:r w:rsidRPr="003226C8">
        <w:rPr>
          <w:rFonts w:eastAsia="SimSun"/>
          <w:b/>
          <w:sz w:val="28"/>
          <w:lang w:val="en-GB" w:eastAsia="zh-CN"/>
        </w:rPr>
        <w:t>ISO/IEC JTC 1/SC 29/</w:t>
      </w:r>
      <w:r w:rsidR="004945D2">
        <w:rPr>
          <w:rFonts w:eastAsia="SimSun"/>
          <w:b/>
          <w:sz w:val="28"/>
          <w:lang w:val="en-GB" w:eastAsia="zh-CN"/>
        </w:rPr>
        <w:t>WG 03 MPEG SYSTEMS</w:t>
      </w:r>
    </w:p>
    <w:p w14:paraId="2A81EC4C" w14:textId="77777777" w:rsidR="00BD7671" w:rsidRPr="003226C8" w:rsidRDefault="00BD7671" w:rsidP="00BD7671">
      <w:pPr>
        <w:rPr>
          <w:lang w:val="en-GB"/>
        </w:rPr>
      </w:pPr>
    </w:p>
    <w:p w14:paraId="5552D8C7" w14:textId="5E6EDF1F" w:rsidR="00BD7671" w:rsidRPr="003226C8" w:rsidRDefault="00BD7671" w:rsidP="00BD7671">
      <w:pPr>
        <w:jc w:val="right"/>
        <w:rPr>
          <w:rFonts w:eastAsia="SimSun"/>
          <w:b/>
          <w:sz w:val="48"/>
          <w:lang w:val="en-GB" w:eastAsia="zh-CN"/>
        </w:rPr>
      </w:pPr>
      <w:r w:rsidRPr="003226C8">
        <w:rPr>
          <w:rFonts w:eastAsia="SimSun"/>
          <w:b/>
          <w:sz w:val="28"/>
          <w:lang w:val="en-GB" w:eastAsia="zh-CN"/>
        </w:rPr>
        <w:t>ISO/IEC JTC 1/SC 29/</w:t>
      </w:r>
      <w:r w:rsidR="004945D2">
        <w:rPr>
          <w:rFonts w:eastAsia="SimSun"/>
          <w:b/>
          <w:sz w:val="28"/>
          <w:lang w:val="en-GB" w:eastAsia="zh-CN"/>
        </w:rPr>
        <w:t>WG 03</w:t>
      </w:r>
      <w:r w:rsidRPr="003226C8">
        <w:rPr>
          <w:rFonts w:eastAsia="SimSun"/>
          <w:b/>
          <w:sz w:val="28"/>
          <w:lang w:val="en-GB" w:eastAsia="zh-CN"/>
        </w:rPr>
        <w:t xml:space="preserve"> </w:t>
      </w:r>
      <w:r w:rsidRPr="001158FF">
        <w:rPr>
          <w:rFonts w:eastAsia="SimSun"/>
          <w:b/>
          <w:sz w:val="28"/>
          <w:szCs w:val="28"/>
          <w:lang w:val="en-GB" w:eastAsia="zh-CN"/>
        </w:rPr>
        <w:t>N</w:t>
      </w:r>
      <w:r w:rsidR="00C5689E">
        <w:rPr>
          <w:b/>
          <w:sz w:val="28"/>
          <w:szCs w:val="28"/>
          <w:lang w:val="en-GB"/>
        </w:rPr>
        <w:t>1491</w:t>
      </w:r>
    </w:p>
    <w:p w14:paraId="08090015" w14:textId="579FFB9F" w:rsidR="00EA0D3C" w:rsidRPr="001D00F7" w:rsidRDefault="00C5689E" w:rsidP="002E5091">
      <w:pPr>
        <w:jc w:val="right"/>
      </w:pPr>
      <w:r>
        <w:rPr>
          <w:rFonts w:eastAsia="SimSun"/>
          <w:b/>
          <w:sz w:val="28"/>
          <w:lang w:val="en-GB" w:eastAsia="zh-CN"/>
        </w:rPr>
        <w:t>APR</w:t>
      </w:r>
      <w:r w:rsidR="00A05B28">
        <w:rPr>
          <w:rFonts w:eastAsia="SimSun"/>
          <w:b/>
          <w:sz w:val="28"/>
          <w:lang w:val="en-GB" w:eastAsia="zh-CN"/>
        </w:rPr>
        <w:t xml:space="preserve"> </w:t>
      </w:r>
      <w:r w:rsidR="00CE4072">
        <w:rPr>
          <w:rFonts w:eastAsia="SimSun"/>
          <w:b/>
          <w:sz w:val="28"/>
          <w:lang w:val="en-GB" w:eastAsia="zh-CN"/>
        </w:rPr>
        <w:t>202</w:t>
      </w:r>
      <w:r>
        <w:rPr>
          <w:rFonts w:eastAsia="SimSun"/>
          <w:b/>
          <w:sz w:val="28"/>
          <w:lang w:val="en-GB" w:eastAsia="zh-CN"/>
        </w:rPr>
        <w:t>5</w:t>
      </w:r>
      <w:r w:rsidR="00CE4072">
        <w:rPr>
          <w:rFonts w:eastAsia="SimSun"/>
          <w:b/>
          <w:sz w:val="28"/>
          <w:lang w:val="en-GB" w:eastAsia="zh-CN"/>
        </w:rPr>
        <w:t>,</w:t>
      </w:r>
      <w:r>
        <w:rPr>
          <w:rFonts w:eastAsia="SimSun"/>
          <w:b/>
          <w:sz w:val="28"/>
          <w:lang w:val="en-GB" w:eastAsia="zh-CN"/>
        </w:rPr>
        <w:t xml:space="preserve"> Online</w:t>
      </w:r>
    </w:p>
    <w:tbl>
      <w:tblPr>
        <w:tblW w:w="0" w:type="auto"/>
        <w:tblLook w:val="01E0" w:firstRow="1" w:lastRow="1" w:firstColumn="1" w:lastColumn="1" w:noHBand="0" w:noVBand="0"/>
      </w:tblPr>
      <w:tblGrid>
        <w:gridCol w:w="1800"/>
        <w:gridCol w:w="7555"/>
      </w:tblGrid>
      <w:tr w:rsidR="00EA0D3C" w:rsidRPr="00C91B15" w14:paraId="5EEA3900" w14:textId="77777777" w:rsidTr="00CE182C">
        <w:trPr>
          <w:trHeight w:val="297"/>
        </w:trPr>
        <w:tc>
          <w:tcPr>
            <w:tcW w:w="1800" w:type="dxa"/>
          </w:tcPr>
          <w:p w14:paraId="5C54E8EA" w14:textId="77777777" w:rsidR="00EA0D3C" w:rsidRPr="005D34B8" w:rsidRDefault="00EA0D3C" w:rsidP="00BA3BDB">
            <w:pPr>
              <w:suppressAutoHyphens/>
              <w:rPr>
                <w:b/>
              </w:rPr>
            </w:pPr>
            <w:r w:rsidRPr="005D34B8">
              <w:rPr>
                <w:b/>
              </w:rPr>
              <w:t>Source</w:t>
            </w:r>
          </w:p>
        </w:tc>
        <w:tc>
          <w:tcPr>
            <w:tcW w:w="7555" w:type="dxa"/>
          </w:tcPr>
          <w:p w14:paraId="40783731" w14:textId="7EA64FB8" w:rsidR="00EA0D3C" w:rsidRPr="00C91B15" w:rsidRDefault="00A01151" w:rsidP="00BA3BDB">
            <w:pPr>
              <w:suppressAutoHyphens/>
              <w:rPr>
                <w:b/>
              </w:rPr>
            </w:pPr>
            <w:r>
              <w:rPr>
                <w:b/>
              </w:rPr>
              <w:t xml:space="preserve">MPEG </w:t>
            </w:r>
            <w:r w:rsidR="00284E4A" w:rsidRPr="00C91B15">
              <w:rPr>
                <w:b/>
              </w:rPr>
              <w:t xml:space="preserve">Systems </w:t>
            </w:r>
            <w:r>
              <w:rPr>
                <w:b/>
              </w:rPr>
              <w:t>WG</w:t>
            </w:r>
          </w:p>
        </w:tc>
      </w:tr>
      <w:tr w:rsidR="00EA0D3C" w:rsidRPr="00C91B15" w14:paraId="3EFBEC43" w14:textId="77777777" w:rsidTr="00CE182C">
        <w:tc>
          <w:tcPr>
            <w:tcW w:w="1800" w:type="dxa"/>
          </w:tcPr>
          <w:p w14:paraId="5A99ABE9" w14:textId="3823D93D" w:rsidR="00EA0D3C" w:rsidRPr="00C91B15" w:rsidRDefault="00EA0D3C" w:rsidP="00BA3BDB">
            <w:pPr>
              <w:suppressAutoHyphens/>
              <w:rPr>
                <w:b/>
              </w:rPr>
            </w:pPr>
            <w:r w:rsidRPr="00C91B15">
              <w:rPr>
                <w:b/>
              </w:rPr>
              <w:t>Status</w:t>
            </w:r>
          </w:p>
        </w:tc>
        <w:tc>
          <w:tcPr>
            <w:tcW w:w="7555" w:type="dxa"/>
          </w:tcPr>
          <w:p w14:paraId="5464ED99" w14:textId="77777777" w:rsidR="00EA0D3C" w:rsidRPr="00C91B15" w:rsidRDefault="00284E4A" w:rsidP="00BA3BDB">
            <w:pPr>
              <w:suppressAutoHyphens/>
              <w:rPr>
                <w:b/>
              </w:rPr>
            </w:pPr>
            <w:r w:rsidRPr="00C91B15">
              <w:rPr>
                <w:b/>
              </w:rPr>
              <w:t>Output</w:t>
            </w:r>
          </w:p>
        </w:tc>
      </w:tr>
      <w:tr w:rsidR="00EA0D3C" w:rsidRPr="00C91B15" w14:paraId="6A8A7DBF" w14:textId="77777777" w:rsidTr="00CE182C">
        <w:tc>
          <w:tcPr>
            <w:tcW w:w="1800" w:type="dxa"/>
          </w:tcPr>
          <w:p w14:paraId="61A38C79" w14:textId="77777777" w:rsidR="00EA0D3C" w:rsidRPr="00C91B15" w:rsidRDefault="00EA0D3C" w:rsidP="00BA3BDB">
            <w:pPr>
              <w:suppressAutoHyphens/>
              <w:rPr>
                <w:b/>
              </w:rPr>
            </w:pPr>
            <w:r w:rsidRPr="00C91B15">
              <w:rPr>
                <w:b/>
              </w:rPr>
              <w:t>Title</w:t>
            </w:r>
          </w:p>
        </w:tc>
        <w:tc>
          <w:tcPr>
            <w:tcW w:w="7555" w:type="dxa"/>
          </w:tcPr>
          <w:p w14:paraId="5A50D865" w14:textId="261EE484" w:rsidR="00EA0D3C" w:rsidRPr="00C91B15" w:rsidRDefault="008608F1" w:rsidP="00BA3BDB">
            <w:pPr>
              <w:suppressAutoHyphens/>
              <w:rPr>
                <w:b/>
              </w:rPr>
            </w:pPr>
            <w:r w:rsidRPr="00C91B15">
              <w:rPr>
                <w:b/>
              </w:rPr>
              <w:t>Technologies under Consideration for Dynamic Adaptive Streaming over HTTP</w:t>
            </w:r>
            <w:r w:rsidR="005417CF" w:rsidRPr="00C91B15">
              <w:rPr>
                <w:b/>
              </w:rPr>
              <w:t xml:space="preserve"> 23009, </w:t>
            </w:r>
            <w:r w:rsidR="00CF6643" w:rsidRPr="00C91B15">
              <w:rPr>
                <w:b/>
              </w:rPr>
              <w:t>P</w:t>
            </w:r>
            <w:r w:rsidR="005417CF" w:rsidRPr="00C91B15">
              <w:rPr>
                <w:b/>
              </w:rPr>
              <w:t>arts 1</w:t>
            </w:r>
            <w:r w:rsidR="00385FDA" w:rsidRPr="00C91B15">
              <w:rPr>
                <w:b/>
              </w:rPr>
              <w:t>, 3</w:t>
            </w:r>
            <w:r w:rsidR="00113FDE" w:rsidRPr="00C91B15">
              <w:rPr>
                <w:b/>
              </w:rPr>
              <w:t>, 4</w:t>
            </w:r>
            <w:r w:rsidR="00143E26" w:rsidRPr="00C91B15">
              <w:rPr>
                <w:b/>
              </w:rPr>
              <w:t>, 5</w:t>
            </w:r>
            <w:r w:rsidR="00BD7671">
              <w:rPr>
                <w:b/>
              </w:rPr>
              <w:t>, 6 and 8</w:t>
            </w:r>
          </w:p>
        </w:tc>
      </w:tr>
      <w:tr w:rsidR="00EA0D3C" w:rsidRPr="0078707B" w14:paraId="17AE4B33" w14:textId="77777777" w:rsidTr="00CE182C">
        <w:tc>
          <w:tcPr>
            <w:tcW w:w="1800" w:type="dxa"/>
          </w:tcPr>
          <w:p w14:paraId="5E06E72B" w14:textId="77777777" w:rsidR="00EA0D3C" w:rsidRPr="00C91B15" w:rsidRDefault="00A50E99" w:rsidP="00BA3BDB">
            <w:pPr>
              <w:rPr>
                <w:b/>
              </w:rPr>
            </w:pPr>
            <w:r w:rsidRPr="00C91B15">
              <w:rPr>
                <w:b/>
              </w:rPr>
              <w:t>Editor</w:t>
            </w:r>
          </w:p>
        </w:tc>
        <w:tc>
          <w:tcPr>
            <w:tcW w:w="7555" w:type="dxa"/>
          </w:tcPr>
          <w:p w14:paraId="49DF5435" w14:textId="609785E5" w:rsidR="00B129D2" w:rsidRPr="006F49CB" w:rsidRDefault="00712FB7" w:rsidP="008D7502">
            <w:pPr>
              <w:rPr>
                <w:b/>
                <w:lang w:val="de-DE" w:eastAsia="ja-JP"/>
              </w:rPr>
            </w:pPr>
            <w:r>
              <w:rPr>
                <w:b/>
                <w:lang w:val="de-DE" w:eastAsia="ja-JP"/>
              </w:rPr>
              <w:t>Iraj Sodagar</w:t>
            </w:r>
          </w:p>
        </w:tc>
      </w:tr>
      <w:tr w:rsidR="00CE182C" w:rsidRPr="0078707B" w14:paraId="1DDCE624" w14:textId="77777777" w:rsidTr="00CE182C">
        <w:tc>
          <w:tcPr>
            <w:tcW w:w="1800" w:type="dxa"/>
          </w:tcPr>
          <w:p w14:paraId="68331024" w14:textId="5054350A" w:rsidR="00CE182C" w:rsidRPr="00C91B15" w:rsidRDefault="00CE182C" w:rsidP="00CE182C">
            <w:pPr>
              <w:rPr>
                <w:b/>
              </w:rPr>
            </w:pPr>
            <w:r>
              <w:rPr>
                <w:b/>
              </w:rPr>
              <w:t>Serial Number</w:t>
            </w:r>
          </w:p>
        </w:tc>
        <w:tc>
          <w:tcPr>
            <w:tcW w:w="7555" w:type="dxa"/>
          </w:tcPr>
          <w:p w14:paraId="09FF2FE4" w14:textId="58FA9E9A" w:rsidR="00CE182C" w:rsidRDefault="004D4422" w:rsidP="00CE182C">
            <w:pPr>
              <w:rPr>
                <w:b/>
                <w:lang w:val="de-DE" w:eastAsia="ja-JP"/>
              </w:rPr>
            </w:pPr>
            <w:r w:rsidRPr="004D4422">
              <w:rPr>
                <w:rFonts w:ascii="Book Antiqua" w:eastAsia="Times New Roman" w:hAnsi="Book Antiqua"/>
                <w:b/>
                <w:bCs/>
                <w:color w:val="000000"/>
              </w:rPr>
              <w:t>2</w:t>
            </w:r>
            <w:r w:rsidR="00C5689E">
              <w:rPr>
                <w:rFonts w:ascii="Book Antiqua" w:eastAsia="Times New Roman" w:hAnsi="Book Antiqua"/>
                <w:b/>
                <w:bCs/>
                <w:color w:val="000000"/>
              </w:rPr>
              <w:t>5027</w:t>
            </w:r>
          </w:p>
        </w:tc>
      </w:tr>
    </w:tbl>
    <w:p w14:paraId="1B95BF33" w14:textId="77777777" w:rsidR="00DD5DF5" w:rsidRPr="00C5689E" w:rsidRDefault="00DD5DF5" w:rsidP="00C5689E">
      <w:pPr>
        <w:pStyle w:val="ListParagraph"/>
        <w:rPr>
          <w:sz w:val="32"/>
          <w:szCs w:val="36"/>
          <w:highlight w:val="yellow"/>
          <w:lang w:eastAsia="ko-KR"/>
        </w:rPr>
      </w:pPr>
    </w:p>
    <w:p w14:paraId="37C4C65A" w14:textId="77777777" w:rsidR="00DD5DF5" w:rsidRPr="00C5689E" w:rsidRDefault="00DD5DF5" w:rsidP="00C44B33">
      <w:pPr>
        <w:rPr>
          <w:color w:val="FF0000"/>
          <w:sz w:val="32"/>
          <w:szCs w:val="36"/>
          <w:lang w:eastAsia="ko-KR"/>
        </w:rPr>
      </w:pPr>
    </w:p>
    <w:p w14:paraId="32AFDC67" w14:textId="417E52B2" w:rsidR="00025090" w:rsidRPr="00C91B15" w:rsidRDefault="008608F1" w:rsidP="00C44B33">
      <w:pPr>
        <w:rPr>
          <w:lang w:eastAsia="ko-KR"/>
        </w:rPr>
      </w:pPr>
      <w:r w:rsidRPr="005D34B8">
        <w:rPr>
          <w:lang w:eastAsia="ko-KR"/>
        </w:rPr>
        <w:t xml:space="preserve">This Technology under Consideration document collects candidate technologies for inclusion into </w:t>
      </w:r>
      <w:r w:rsidR="00FD2FAA" w:rsidRPr="00C91B15">
        <w:rPr>
          <w:lang w:eastAsia="ko-KR"/>
        </w:rPr>
        <w:t>new</w:t>
      </w:r>
      <w:r w:rsidRPr="00C91B15">
        <w:rPr>
          <w:lang w:eastAsia="ko-KR"/>
        </w:rPr>
        <w:t xml:space="preserve"> amendment</w:t>
      </w:r>
      <w:r w:rsidR="00FD2FAA" w:rsidRPr="00C91B15">
        <w:rPr>
          <w:lang w:eastAsia="ko-KR"/>
        </w:rPr>
        <w:t>s</w:t>
      </w:r>
      <w:r w:rsidRPr="00C91B15">
        <w:rPr>
          <w:lang w:eastAsia="ko-KR"/>
        </w:rPr>
        <w:t xml:space="preserve"> of ISO/IEC 23009 Dynamic Adaptive Streaming over HTTP.</w:t>
      </w:r>
    </w:p>
    <w:p w14:paraId="1FA73C87" w14:textId="0D1A091C" w:rsidR="004F40DC" w:rsidRPr="00C91B15" w:rsidRDefault="00A91076" w:rsidP="004F40DC">
      <w:pPr>
        <w:rPr>
          <w:lang w:eastAsia="ko-KR"/>
        </w:rPr>
      </w:pPr>
      <w:r w:rsidRPr="00C91B15">
        <w:rPr>
          <w:lang w:eastAsia="ko-KR"/>
        </w:rPr>
        <w:t xml:space="preserve">Note that any section that is not </w:t>
      </w:r>
      <w:r w:rsidR="00982C7F">
        <w:rPr>
          <w:lang w:eastAsia="ko-KR"/>
        </w:rPr>
        <w:t xml:space="preserve">indicated </w:t>
      </w:r>
      <w:r w:rsidRPr="00C91B15">
        <w:rPr>
          <w:lang w:eastAsia="ko-KR"/>
        </w:rPr>
        <w:t>otherwise relates to Part 1.</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sz w:val="22"/>
        </w:rPr>
      </w:sdtEndPr>
      <w:sdtContent>
        <w:p w14:paraId="40FE9ECF" w14:textId="275E6694" w:rsidR="0007392F" w:rsidRPr="0007392F" w:rsidRDefault="004F40DC" w:rsidP="0007392F">
          <w:pPr>
            <w:pStyle w:val="TOCHeading"/>
            <w:numPr>
              <w:ilvl w:val="0"/>
              <w:numId w:val="0"/>
            </w:numPr>
            <w:ind w:left="360" w:hanging="360"/>
            <w:rPr>
              <w:rFonts w:ascii="Calibri" w:hAnsi="Calibri"/>
              <w:lang w:eastAsia="en-US"/>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95001188" w:history="1"/>
        </w:p>
        <w:p w14:paraId="031F3AB4" w14:textId="3F9391AF" w:rsidR="0007392F" w:rsidRDefault="0007392F">
          <w:pPr>
            <w:pStyle w:val="TOC1"/>
            <w:rPr>
              <w:rFonts w:asciiTheme="minorHAnsi" w:eastAsiaTheme="minorEastAsia" w:hAnsiTheme="minorHAnsi" w:cstheme="minorBidi"/>
              <w:noProof/>
              <w:kern w:val="2"/>
              <w:sz w:val="24"/>
              <w14:ligatures w14:val="standardContextual"/>
            </w:rPr>
          </w:pPr>
          <w:hyperlink w:anchor="_Toc195001189" w:history="1">
            <w:r w:rsidRPr="00772626">
              <w:rPr>
                <w:rStyle w:val="Hyperlink"/>
                <w:noProof/>
              </w:rPr>
              <w:t>1</w:t>
            </w:r>
            <w:r>
              <w:rPr>
                <w:rFonts w:asciiTheme="minorHAnsi" w:eastAsiaTheme="minorEastAsia" w:hAnsiTheme="minorHAnsi" w:cstheme="minorBidi"/>
                <w:noProof/>
                <w:kern w:val="2"/>
                <w:sz w:val="24"/>
                <w14:ligatures w14:val="standardContextual"/>
              </w:rPr>
              <w:tab/>
            </w:r>
            <w:r w:rsidRPr="00772626">
              <w:rPr>
                <w:rStyle w:val="Hyperlink"/>
                <w:noProof/>
              </w:rPr>
              <w:t>Ad insertion</w:t>
            </w:r>
            <w:r>
              <w:rPr>
                <w:noProof/>
                <w:webHidden/>
              </w:rPr>
              <w:tab/>
            </w:r>
            <w:r>
              <w:rPr>
                <w:noProof/>
                <w:webHidden/>
              </w:rPr>
              <w:fldChar w:fldCharType="begin"/>
            </w:r>
            <w:r>
              <w:rPr>
                <w:noProof/>
                <w:webHidden/>
              </w:rPr>
              <w:instrText xml:space="preserve"> PAGEREF _Toc195001189 \h </w:instrText>
            </w:r>
            <w:r>
              <w:rPr>
                <w:noProof/>
                <w:webHidden/>
              </w:rPr>
            </w:r>
            <w:r>
              <w:rPr>
                <w:noProof/>
                <w:webHidden/>
              </w:rPr>
              <w:fldChar w:fldCharType="separate"/>
            </w:r>
            <w:r>
              <w:rPr>
                <w:noProof/>
                <w:webHidden/>
              </w:rPr>
              <w:t>5</w:t>
            </w:r>
            <w:r>
              <w:rPr>
                <w:noProof/>
                <w:webHidden/>
              </w:rPr>
              <w:fldChar w:fldCharType="end"/>
            </w:r>
          </w:hyperlink>
        </w:p>
        <w:p w14:paraId="601BB426" w14:textId="13C08D3C" w:rsidR="0007392F" w:rsidRDefault="0007392F">
          <w:pPr>
            <w:pStyle w:val="TOC1"/>
            <w:rPr>
              <w:rFonts w:asciiTheme="minorHAnsi" w:eastAsiaTheme="minorEastAsia" w:hAnsiTheme="minorHAnsi" w:cstheme="minorBidi"/>
              <w:noProof/>
              <w:kern w:val="2"/>
              <w:sz w:val="24"/>
              <w14:ligatures w14:val="standardContextual"/>
            </w:rPr>
          </w:pPr>
          <w:hyperlink w:anchor="_Toc195001190" w:history="1">
            <w:r w:rsidRPr="00772626">
              <w:rPr>
                <w:rStyle w:val="Hyperlink"/>
                <w:noProof/>
              </w:rPr>
              <w:t>2</w:t>
            </w:r>
            <w:r>
              <w:rPr>
                <w:rFonts w:asciiTheme="minorHAnsi" w:eastAsiaTheme="minorEastAsia" w:hAnsiTheme="minorHAnsi" w:cstheme="minorBidi"/>
                <w:noProof/>
                <w:kern w:val="2"/>
                <w:sz w:val="24"/>
                <w14:ligatures w14:val="standardContextual"/>
              </w:rPr>
              <w:tab/>
            </w:r>
            <w:r w:rsidRPr="00772626">
              <w:rPr>
                <w:rStyle w:val="Hyperlink"/>
                <w:noProof/>
              </w:rPr>
              <w:t>Failover in multi-origin linear deployments (m54725)</w:t>
            </w:r>
            <w:r>
              <w:rPr>
                <w:noProof/>
                <w:webHidden/>
              </w:rPr>
              <w:tab/>
            </w:r>
            <w:r>
              <w:rPr>
                <w:noProof/>
                <w:webHidden/>
              </w:rPr>
              <w:fldChar w:fldCharType="begin"/>
            </w:r>
            <w:r>
              <w:rPr>
                <w:noProof/>
                <w:webHidden/>
              </w:rPr>
              <w:instrText xml:space="preserve"> PAGEREF _Toc195001190 \h </w:instrText>
            </w:r>
            <w:r>
              <w:rPr>
                <w:noProof/>
                <w:webHidden/>
              </w:rPr>
            </w:r>
            <w:r>
              <w:rPr>
                <w:noProof/>
                <w:webHidden/>
              </w:rPr>
              <w:fldChar w:fldCharType="separate"/>
            </w:r>
            <w:r>
              <w:rPr>
                <w:noProof/>
                <w:webHidden/>
              </w:rPr>
              <w:t>6</w:t>
            </w:r>
            <w:r>
              <w:rPr>
                <w:noProof/>
                <w:webHidden/>
              </w:rPr>
              <w:fldChar w:fldCharType="end"/>
            </w:r>
          </w:hyperlink>
        </w:p>
        <w:p w14:paraId="21DB0ED2" w14:textId="0E06BE7D"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191" w:history="1">
            <w:r w:rsidRPr="00772626">
              <w:rPr>
                <w:rStyle w:val="Hyperlink"/>
                <w:noProof/>
              </w:rPr>
              <w:t>2.1</w:t>
            </w:r>
            <w:r>
              <w:rPr>
                <w:rFonts w:asciiTheme="minorHAnsi" w:eastAsiaTheme="minorEastAsia" w:hAnsiTheme="minorHAnsi" w:cstheme="minorBidi"/>
                <w:noProof/>
                <w:kern w:val="2"/>
                <w:sz w:val="24"/>
                <w14:ligatures w14:val="standardContextual"/>
              </w:rPr>
              <w:tab/>
            </w:r>
            <w:r w:rsidRPr="00772626">
              <w:rPr>
                <w:rStyle w:val="Hyperlink"/>
                <w:noProof/>
              </w:rPr>
              <w:t>Introduction</w:t>
            </w:r>
            <w:r>
              <w:rPr>
                <w:noProof/>
                <w:webHidden/>
              </w:rPr>
              <w:tab/>
            </w:r>
            <w:r>
              <w:rPr>
                <w:noProof/>
                <w:webHidden/>
              </w:rPr>
              <w:fldChar w:fldCharType="begin"/>
            </w:r>
            <w:r>
              <w:rPr>
                <w:noProof/>
                <w:webHidden/>
              </w:rPr>
              <w:instrText xml:space="preserve"> PAGEREF _Toc195001191 \h </w:instrText>
            </w:r>
            <w:r>
              <w:rPr>
                <w:noProof/>
                <w:webHidden/>
              </w:rPr>
            </w:r>
            <w:r>
              <w:rPr>
                <w:noProof/>
                <w:webHidden/>
              </w:rPr>
              <w:fldChar w:fldCharType="separate"/>
            </w:r>
            <w:r>
              <w:rPr>
                <w:noProof/>
                <w:webHidden/>
              </w:rPr>
              <w:t>6</w:t>
            </w:r>
            <w:r>
              <w:rPr>
                <w:noProof/>
                <w:webHidden/>
              </w:rPr>
              <w:fldChar w:fldCharType="end"/>
            </w:r>
          </w:hyperlink>
        </w:p>
        <w:p w14:paraId="6BD43FD0" w14:textId="5E0B3A58"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192" w:history="1">
            <w:r w:rsidRPr="00772626">
              <w:rPr>
                <w:rStyle w:val="Hyperlink"/>
                <w:noProof/>
              </w:rPr>
              <w:t>2.2</w:t>
            </w:r>
            <w:r>
              <w:rPr>
                <w:rFonts w:asciiTheme="minorHAnsi" w:eastAsiaTheme="minorEastAsia" w:hAnsiTheme="minorHAnsi" w:cstheme="minorBidi"/>
                <w:noProof/>
                <w:kern w:val="2"/>
                <w:sz w:val="24"/>
                <w14:ligatures w14:val="standardContextual"/>
              </w:rPr>
              <w:tab/>
            </w:r>
            <w:r w:rsidRPr="00772626">
              <w:rPr>
                <w:rStyle w:val="Hyperlink"/>
                <w:noProof/>
              </w:rPr>
              <w:t>Proposal</w:t>
            </w:r>
            <w:r>
              <w:rPr>
                <w:noProof/>
                <w:webHidden/>
              </w:rPr>
              <w:tab/>
            </w:r>
            <w:r>
              <w:rPr>
                <w:noProof/>
                <w:webHidden/>
              </w:rPr>
              <w:fldChar w:fldCharType="begin"/>
            </w:r>
            <w:r>
              <w:rPr>
                <w:noProof/>
                <w:webHidden/>
              </w:rPr>
              <w:instrText xml:space="preserve"> PAGEREF _Toc195001192 \h </w:instrText>
            </w:r>
            <w:r>
              <w:rPr>
                <w:noProof/>
                <w:webHidden/>
              </w:rPr>
            </w:r>
            <w:r>
              <w:rPr>
                <w:noProof/>
                <w:webHidden/>
              </w:rPr>
              <w:fldChar w:fldCharType="separate"/>
            </w:r>
            <w:r>
              <w:rPr>
                <w:noProof/>
                <w:webHidden/>
              </w:rPr>
              <w:t>6</w:t>
            </w:r>
            <w:r>
              <w:rPr>
                <w:noProof/>
                <w:webHidden/>
              </w:rPr>
              <w:fldChar w:fldCharType="end"/>
            </w:r>
          </w:hyperlink>
        </w:p>
        <w:p w14:paraId="48A1113D" w14:textId="66B4E1B0"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193" w:history="1">
            <w:r w:rsidRPr="00772626">
              <w:rPr>
                <w:rStyle w:val="Hyperlink"/>
                <w:noProof/>
              </w:rPr>
              <w:t>2.2.1</w:t>
            </w:r>
            <w:r>
              <w:rPr>
                <w:rFonts w:asciiTheme="minorHAnsi" w:eastAsiaTheme="minorEastAsia" w:hAnsiTheme="minorHAnsi" w:cstheme="minorBidi"/>
                <w:noProof/>
                <w:kern w:val="2"/>
                <w:sz w:val="24"/>
                <w14:ligatures w14:val="standardContextual"/>
              </w:rPr>
              <w:tab/>
            </w:r>
            <w:r w:rsidRPr="00772626">
              <w:rPr>
                <w:rStyle w:val="Hyperlink"/>
                <w:noProof/>
              </w:rPr>
              <w:t>Approach</w:t>
            </w:r>
            <w:r>
              <w:rPr>
                <w:noProof/>
                <w:webHidden/>
              </w:rPr>
              <w:tab/>
            </w:r>
            <w:r>
              <w:rPr>
                <w:noProof/>
                <w:webHidden/>
              </w:rPr>
              <w:fldChar w:fldCharType="begin"/>
            </w:r>
            <w:r>
              <w:rPr>
                <w:noProof/>
                <w:webHidden/>
              </w:rPr>
              <w:instrText xml:space="preserve"> PAGEREF _Toc195001193 \h </w:instrText>
            </w:r>
            <w:r>
              <w:rPr>
                <w:noProof/>
                <w:webHidden/>
              </w:rPr>
            </w:r>
            <w:r>
              <w:rPr>
                <w:noProof/>
                <w:webHidden/>
              </w:rPr>
              <w:fldChar w:fldCharType="separate"/>
            </w:r>
            <w:r>
              <w:rPr>
                <w:noProof/>
                <w:webHidden/>
              </w:rPr>
              <w:t>6</w:t>
            </w:r>
            <w:r>
              <w:rPr>
                <w:noProof/>
                <w:webHidden/>
              </w:rPr>
              <w:fldChar w:fldCharType="end"/>
            </w:r>
          </w:hyperlink>
        </w:p>
        <w:p w14:paraId="661F229B" w14:textId="0734115D"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194" w:history="1">
            <w:r w:rsidRPr="00772626">
              <w:rPr>
                <w:rStyle w:val="Hyperlink"/>
                <w:noProof/>
              </w:rPr>
              <w:t>2.2.2</w:t>
            </w:r>
            <w:r>
              <w:rPr>
                <w:rFonts w:asciiTheme="minorHAnsi" w:eastAsiaTheme="minorEastAsia" w:hAnsiTheme="minorHAnsi" w:cstheme="minorBidi"/>
                <w:noProof/>
                <w:kern w:val="2"/>
                <w:sz w:val="24"/>
                <w14:ligatures w14:val="standardContextual"/>
              </w:rPr>
              <w:tab/>
            </w:r>
            <w:r w:rsidRPr="00772626">
              <w:rPr>
                <w:rStyle w:val="Hyperlink"/>
                <w:noProof/>
              </w:rPr>
              <w:t>Proposed syntax and semantics</w:t>
            </w:r>
            <w:r>
              <w:rPr>
                <w:noProof/>
                <w:webHidden/>
              </w:rPr>
              <w:tab/>
            </w:r>
            <w:r>
              <w:rPr>
                <w:noProof/>
                <w:webHidden/>
              </w:rPr>
              <w:fldChar w:fldCharType="begin"/>
            </w:r>
            <w:r>
              <w:rPr>
                <w:noProof/>
                <w:webHidden/>
              </w:rPr>
              <w:instrText xml:space="preserve"> PAGEREF _Toc195001194 \h </w:instrText>
            </w:r>
            <w:r>
              <w:rPr>
                <w:noProof/>
                <w:webHidden/>
              </w:rPr>
            </w:r>
            <w:r>
              <w:rPr>
                <w:noProof/>
                <w:webHidden/>
              </w:rPr>
              <w:fldChar w:fldCharType="separate"/>
            </w:r>
            <w:r>
              <w:rPr>
                <w:noProof/>
                <w:webHidden/>
              </w:rPr>
              <w:t>7</w:t>
            </w:r>
            <w:r>
              <w:rPr>
                <w:noProof/>
                <w:webHidden/>
              </w:rPr>
              <w:fldChar w:fldCharType="end"/>
            </w:r>
          </w:hyperlink>
        </w:p>
        <w:p w14:paraId="537F7F28" w14:textId="2CC3D7C2" w:rsidR="0007392F" w:rsidRDefault="0007392F">
          <w:pPr>
            <w:pStyle w:val="TOC1"/>
            <w:rPr>
              <w:rFonts w:asciiTheme="minorHAnsi" w:eastAsiaTheme="minorEastAsia" w:hAnsiTheme="minorHAnsi" w:cstheme="minorBidi"/>
              <w:noProof/>
              <w:kern w:val="2"/>
              <w:sz w:val="24"/>
              <w14:ligatures w14:val="standardContextual"/>
            </w:rPr>
          </w:pPr>
          <w:hyperlink w:anchor="_Toc195001195" w:history="1">
            <w:r w:rsidRPr="00772626">
              <w:rPr>
                <w:rStyle w:val="Hyperlink"/>
                <w:noProof/>
              </w:rPr>
              <w:t>3</w:t>
            </w:r>
            <w:r>
              <w:rPr>
                <w:rFonts w:asciiTheme="minorHAnsi" w:eastAsiaTheme="minorEastAsia" w:hAnsiTheme="minorHAnsi" w:cstheme="minorBidi"/>
                <w:noProof/>
                <w:kern w:val="2"/>
                <w:sz w:val="24"/>
                <w14:ligatures w14:val="standardContextual"/>
              </w:rPr>
              <w:tab/>
            </w:r>
            <w:r w:rsidRPr="00772626">
              <w:rPr>
                <w:rStyle w:val="Hyperlink"/>
                <w:noProof/>
              </w:rPr>
              <w:t>Extensions for Service Description (m56093 and m67854)</w:t>
            </w:r>
            <w:r>
              <w:rPr>
                <w:noProof/>
                <w:webHidden/>
              </w:rPr>
              <w:tab/>
            </w:r>
            <w:r>
              <w:rPr>
                <w:noProof/>
                <w:webHidden/>
              </w:rPr>
              <w:fldChar w:fldCharType="begin"/>
            </w:r>
            <w:r>
              <w:rPr>
                <w:noProof/>
                <w:webHidden/>
              </w:rPr>
              <w:instrText xml:space="preserve"> PAGEREF _Toc195001195 \h </w:instrText>
            </w:r>
            <w:r>
              <w:rPr>
                <w:noProof/>
                <w:webHidden/>
              </w:rPr>
            </w:r>
            <w:r>
              <w:rPr>
                <w:noProof/>
                <w:webHidden/>
              </w:rPr>
              <w:fldChar w:fldCharType="separate"/>
            </w:r>
            <w:r>
              <w:rPr>
                <w:noProof/>
                <w:webHidden/>
              </w:rPr>
              <w:t>8</w:t>
            </w:r>
            <w:r>
              <w:rPr>
                <w:noProof/>
                <w:webHidden/>
              </w:rPr>
              <w:fldChar w:fldCharType="end"/>
            </w:r>
          </w:hyperlink>
        </w:p>
        <w:p w14:paraId="5D3DFC1E" w14:textId="2024AEC4"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196" w:history="1">
            <w:r w:rsidRPr="00772626">
              <w:rPr>
                <w:rStyle w:val="Hyperlink"/>
                <w:noProof/>
              </w:rPr>
              <w:t>3.1</w:t>
            </w:r>
            <w:r>
              <w:rPr>
                <w:rFonts w:asciiTheme="minorHAnsi" w:eastAsiaTheme="minorEastAsia" w:hAnsiTheme="minorHAnsi" w:cstheme="minorBidi"/>
                <w:noProof/>
                <w:kern w:val="2"/>
                <w:sz w:val="24"/>
                <w14:ligatures w14:val="standardContextual"/>
              </w:rPr>
              <w:tab/>
            </w:r>
            <w:r w:rsidRPr="00772626">
              <w:rPr>
                <w:rStyle w:val="Hyperlink"/>
                <w:noProof/>
              </w:rPr>
              <w:t>Extensions based on 3GPP 5GMS (m56093)</w:t>
            </w:r>
            <w:r>
              <w:rPr>
                <w:noProof/>
                <w:webHidden/>
              </w:rPr>
              <w:tab/>
            </w:r>
            <w:r>
              <w:rPr>
                <w:noProof/>
                <w:webHidden/>
              </w:rPr>
              <w:fldChar w:fldCharType="begin"/>
            </w:r>
            <w:r>
              <w:rPr>
                <w:noProof/>
                <w:webHidden/>
              </w:rPr>
              <w:instrText xml:space="preserve"> PAGEREF _Toc195001196 \h </w:instrText>
            </w:r>
            <w:r>
              <w:rPr>
                <w:noProof/>
                <w:webHidden/>
              </w:rPr>
            </w:r>
            <w:r>
              <w:rPr>
                <w:noProof/>
                <w:webHidden/>
              </w:rPr>
              <w:fldChar w:fldCharType="separate"/>
            </w:r>
            <w:r>
              <w:rPr>
                <w:noProof/>
                <w:webHidden/>
              </w:rPr>
              <w:t>8</w:t>
            </w:r>
            <w:r>
              <w:rPr>
                <w:noProof/>
                <w:webHidden/>
              </w:rPr>
              <w:fldChar w:fldCharType="end"/>
            </w:r>
          </w:hyperlink>
        </w:p>
        <w:p w14:paraId="2DFDFBE4" w14:textId="78B84574"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197" w:history="1">
            <w:r w:rsidRPr="00772626">
              <w:rPr>
                <w:rStyle w:val="Hyperlink"/>
                <w:noProof/>
              </w:rPr>
              <w:t>3.1.1</w:t>
            </w:r>
            <w:r>
              <w:rPr>
                <w:rFonts w:asciiTheme="minorHAnsi" w:eastAsiaTheme="minorEastAsia" w:hAnsiTheme="minorHAnsi" w:cstheme="minorBidi"/>
                <w:noProof/>
                <w:kern w:val="2"/>
                <w:sz w:val="24"/>
                <w14:ligatures w14:val="standardContextual"/>
              </w:rPr>
              <w:tab/>
            </w:r>
            <w:r w:rsidRPr="00772626">
              <w:rPr>
                <w:rStyle w:val="Hyperlink"/>
                <w:noProof/>
              </w:rPr>
              <w:t>Introduction</w:t>
            </w:r>
            <w:r>
              <w:rPr>
                <w:noProof/>
                <w:webHidden/>
              </w:rPr>
              <w:tab/>
            </w:r>
            <w:r>
              <w:rPr>
                <w:noProof/>
                <w:webHidden/>
              </w:rPr>
              <w:fldChar w:fldCharType="begin"/>
            </w:r>
            <w:r>
              <w:rPr>
                <w:noProof/>
                <w:webHidden/>
              </w:rPr>
              <w:instrText xml:space="preserve"> PAGEREF _Toc195001197 \h </w:instrText>
            </w:r>
            <w:r>
              <w:rPr>
                <w:noProof/>
                <w:webHidden/>
              </w:rPr>
            </w:r>
            <w:r>
              <w:rPr>
                <w:noProof/>
                <w:webHidden/>
              </w:rPr>
              <w:fldChar w:fldCharType="separate"/>
            </w:r>
            <w:r>
              <w:rPr>
                <w:noProof/>
                <w:webHidden/>
              </w:rPr>
              <w:t>8</w:t>
            </w:r>
            <w:r>
              <w:rPr>
                <w:noProof/>
                <w:webHidden/>
              </w:rPr>
              <w:fldChar w:fldCharType="end"/>
            </w:r>
          </w:hyperlink>
        </w:p>
        <w:p w14:paraId="03B53060" w14:textId="7D4D798C"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198" w:history="1">
            <w:r w:rsidRPr="00772626">
              <w:rPr>
                <w:rStyle w:val="Hyperlink"/>
                <w:noProof/>
              </w:rPr>
              <w:t>3.1.2</w:t>
            </w:r>
            <w:r>
              <w:rPr>
                <w:rFonts w:asciiTheme="minorHAnsi" w:eastAsiaTheme="minorEastAsia" w:hAnsiTheme="minorHAnsi" w:cstheme="minorBidi"/>
                <w:noProof/>
                <w:kern w:val="2"/>
                <w:sz w:val="24"/>
                <w14:ligatures w14:val="standardContextual"/>
              </w:rPr>
              <w:tab/>
            </w:r>
            <w:r w:rsidRPr="00772626">
              <w:rPr>
                <w:rStyle w:val="Hyperlink"/>
                <w:noProof/>
              </w:rPr>
              <w:t>Background</w:t>
            </w:r>
            <w:r>
              <w:rPr>
                <w:noProof/>
                <w:webHidden/>
              </w:rPr>
              <w:tab/>
            </w:r>
            <w:r>
              <w:rPr>
                <w:noProof/>
                <w:webHidden/>
              </w:rPr>
              <w:fldChar w:fldCharType="begin"/>
            </w:r>
            <w:r>
              <w:rPr>
                <w:noProof/>
                <w:webHidden/>
              </w:rPr>
              <w:instrText xml:space="preserve"> PAGEREF _Toc195001198 \h </w:instrText>
            </w:r>
            <w:r>
              <w:rPr>
                <w:noProof/>
                <w:webHidden/>
              </w:rPr>
            </w:r>
            <w:r>
              <w:rPr>
                <w:noProof/>
                <w:webHidden/>
              </w:rPr>
              <w:fldChar w:fldCharType="separate"/>
            </w:r>
            <w:r>
              <w:rPr>
                <w:noProof/>
                <w:webHidden/>
              </w:rPr>
              <w:t>8</w:t>
            </w:r>
            <w:r>
              <w:rPr>
                <w:noProof/>
                <w:webHidden/>
              </w:rPr>
              <w:fldChar w:fldCharType="end"/>
            </w:r>
          </w:hyperlink>
        </w:p>
        <w:p w14:paraId="590D7E7B" w14:textId="6FF103DB"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199" w:history="1">
            <w:r w:rsidRPr="00772626">
              <w:rPr>
                <w:rStyle w:val="Hyperlink"/>
                <w:noProof/>
              </w:rPr>
              <w:t>3.1.3</w:t>
            </w:r>
            <w:r>
              <w:rPr>
                <w:rFonts w:asciiTheme="minorHAnsi" w:eastAsiaTheme="minorEastAsia" w:hAnsiTheme="minorHAnsi" w:cstheme="minorBidi"/>
                <w:noProof/>
                <w:kern w:val="2"/>
                <w:sz w:val="24"/>
                <w14:ligatures w14:val="standardContextual"/>
              </w:rPr>
              <w:tab/>
            </w:r>
            <w:r w:rsidRPr="00772626">
              <w:rPr>
                <w:rStyle w:val="Hyperlink"/>
                <w:noProof/>
              </w:rPr>
              <w:t>Live services at different scale</w:t>
            </w:r>
            <w:r>
              <w:rPr>
                <w:noProof/>
                <w:webHidden/>
              </w:rPr>
              <w:tab/>
            </w:r>
            <w:r>
              <w:rPr>
                <w:noProof/>
                <w:webHidden/>
              </w:rPr>
              <w:fldChar w:fldCharType="begin"/>
            </w:r>
            <w:r>
              <w:rPr>
                <w:noProof/>
                <w:webHidden/>
              </w:rPr>
              <w:instrText xml:space="preserve"> PAGEREF _Toc195001199 \h </w:instrText>
            </w:r>
            <w:r>
              <w:rPr>
                <w:noProof/>
                <w:webHidden/>
              </w:rPr>
            </w:r>
            <w:r>
              <w:rPr>
                <w:noProof/>
                <w:webHidden/>
              </w:rPr>
              <w:fldChar w:fldCharType="separate"/>
            </w:r>
            <w:r>
              <w:rPr>
                <w:noProof/>
                <w:webHidden/>
              </w:rPr>
              <w:t>13</w:t>
            </w:r>
            <w:r>
              <w:rPr>
                <w:noProof/>
                <w:webHidden/>
              </w:rPr>
              <w:fldChar w:fldCharType="end"/>
            </w:r>
          </w:hyperlink>
        </w:p>
        <w:p w14:paraId="75BA29F2" w14:textId="595B149F"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0" w:history="1">
            <w:r w:rsidRPr="00772626">
              <w:rPr>
                <w:rStyle w:val="Hyperlink"/>
                <w:noProof/>
              </w:rPr>
              <w:t>3.1.4</w:t>
            </w:r>
            <w:r>
              <w:rPr>
                <w:rFonts w:asciiTheme="minorHAnsi" w:eastAsiaTheme="minorEastAsia" w:hAnsiTheme="minorHAnsi" w:cstheme="minorBidi"/>
                <w:noProof/>
                <w:kern w:val="2"/>
                <w:sz w:val="24"/>
                <w14:ligatures w14:val="standardContextual"/>
              </w:rPr>
              <w:tab/>
            </w:r>
            <w:r w:rsidRPr="00772626">
              <w:rPr>
                <w:rStyle w:val="Hyperlink"/>
                <w:noProof/>
              </w:rPr>
              <w:t>Scalability</w:t>
            </w:r>
            <w:r>
              <w:rPr>
                <w:noProof/>
                <w:webHidden/>
              </w:rPr>
              <w:tab/>
            </w:r>
            <w:r>
              <w:rPr>
                <w:noProof/>
                <w:webHidden/>
              </w:rPr>
              <w:fldChar w:fldCharType="begin"/>
            </w:r>
            <w:r>
              <w:rPr>
                <w:noProof/>
                <w:webHidden/>
              </w:rPr>
              <w:instrText xml:space="preserve"> PAGEREF _Toc195001200 \h </w:instrText>
            </w:r>
            <w:r>
              <w:rPr>
                <w:noProof/>
                <w:webHidden/>
              </w:rPr>
            </w:r>
            <w:r>
              <w:rPr>
                <w:noProof/>
                <w:webHidden/>
              </w:rPr>
              <w:fldChar w:fldCharType="separate"/>
            </w:r>
            <w:r>
              <w:rPr>
                <w:noProof/>
                <w:webHidden/>
              </w:rPr>
              <w:t>13</w:t>
            </w:r>
            <w:r>
              <w:rPr>
                <w:noProof/>
                <w:webHidden/>
              </w:rPr>
              <w:fldChar w:fldCharType="end"/>
            </w:r>
          </w:hyperlink>
        </w:p>
        <w:p w14:paraId="01E80D06" w14:textId="43801AAA"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1" w:history="1">
            <w:r w:rsidRPr="00772626">
              <w:rPr>
                <w:rStyle w:val="Hyperlink"/>
                <w:noProof/>
              </w:rPr>
              <w:t>3.1.5</w:t>
            </w:r>
            <w:r>
              <w:rPr>
                <w:rFonts w:asciiTheme="minorHAnsi" w:eastAsiaTheme="minorEastAsia" w:hAnsiTheme="minorHAnsi" w:cstheme="minorBidi"/>
                <w:noProof/>
                <w:kern w:val="2"/>
                <w:sz w:val="24"/>
                <w14:ligatures w14:val="standardContextual"/>
              </w:rPr>
              <w:tab/>
            </w:r>
            <w:r w:rsidRPr="00772626">
              <w:rPr>
                <w:rStyle w:val="Hyperlink"/>
                <w:noProof/>
              </w:rPr>
              <w:t>Consistent quality</w:t>
            </w:r>
            <w:r>
              <w:rPr>
                <w:noProof/>
                <w:webHidden/>
              </w:rPr>
              <w:tab/>
            </w:r>
            <w:r>
              <w:rPr>
                <w:noProof/>
                <w:webHidden/>
              </w:rPr>
              <w:fldChar w:fldCharType="begin"/>
            </w:r>
            <w:r>
              <w:rPr>
                <w:noProof/>
                <w:webHidden/>
              </w:rPr>
              <w:instrText xml:space="preserve"> PAGEREF _Toc195001201 \h </w:instrText>
            </w:r>
            <w:r>
              <w:rPr>
                <w:noProof/>
                <w:webHidden/>
              </w:rPr>
            </w:r>
            <w:r>
              <w:rPr>
                <w:noProof/>
                <w:webHidden/>
              </w:rPr>
              <w:fldChar w:fldCharType="separate"/>
            </w:r>
            <w:r>
              <w:rPr>
                <w:noProof/>
                <w:webHidden/>
              </w:rPr>
              <w:t>13</w:t>
            </w:r>
            <w:r>
              <w:rPr>
                <w:noProof/>
                <w:webHidden/>
              </w:rPr>
              <w:fldChar w:fldCharType="end"/>
            </w:r>
          </w:hyperlink>
        </w:p>
        <w:p w14:paraId="3E484611" w14:textId="7AFD5B55"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2" w:history="1">
            <w:r w:rsidRPr="00772626">
              <w:rPr>
                <w:rStyle w:val="Hyperlink"/>
                <w:noProof/>
              </w:rPr>
              <w:t>3.1.6</w:t>
            </w:r>
            <w:r>
              <w:rPr>
                <w:rFonts w:asciiTheme="minorHAnsi" w:eastAsiaTheme="minorEastAsia" w:hAnsiTheme="minorHAnsi" w:cstheme="minorBidi"/>
                <w:noProof/>
                <w:kern w:val="2"/>
                <w:sz w:val="24"/>
                <w14:ligatures w14:val="standardContextual"/>
              </w:rPr>
              <w:tab/>
            </w:r>
            <w:r w:rsidRPr="00772626">
              <w:rPr>
                <w:rStyle w:val="Hyperlink"/>
                <w:noProof/>
              </w:rPr>
              <w:t>Deployment Architectures</w:t>
            </w:r>
            <w:r>
              <w:rPr>
                <w:noProof/>
                <w:webHidden/>
              </w:rPr>
              <w:tab/>
            </w:r>
            <w:r>
              <w:rPr>
                <w:noProof/>
                <w:webHidden/>
              </w:rPr>
              <w:fldChar w:fldCharType="begin"/>
            </w:r>
            <w:r>
              <w:rPr>
                <w:noProof/>
                <w:webHidden/>
              </w:rPr>
              <w:instrText xml:space="preserve"> PAGEREF _Toc195001202 \h </w:instrText>
            </w:r>
            <w:r>
              <w:rPr>
                <w:noProof/>
                <w:webHidden/>
              </w:rPr>
            </w:r>
            <w:r>
              <w:rPr>
                <w:noProof/>
                <w:webHidden/>
              </w:rPr>
              <w:fldChar w:fldCharType="separate"/>
            </w:r>
            <w:r>
              <w:rPr>
                <w:noProof/>
                <w:webHidden/>
              </w:rPr>
              <w:t>14</w:t>
            </w:r>
            <w:r>
              <w:rPr>
                <w:noProof/>
                <w:webHidden/>
              </w:rPr>
              <w:fldChar w:fldCharType="end"/>
            </w:r>
          </w:hyperlink>
        </w:p>
        <w:p w14:paraId="75B4DE6E" w14:textId="58CDCAD3"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3" w:history="1">
            <w:r w:rsidRPr="00772626">
              <w:rPr>
                <w:rStyle w:val="Hyperlink"/>
                <w:noProof/>
              </w:rPr>
              <w:t>3.1.7</w:t>
            </w:r>
            <w:r>
              <w:rPr>
                <w:rFonts w:asciiTheme="minorHAnsi" w:eastAsiaTheme="minorEastAsia" w:hAnsiTheme="minorHAnsi" w:cstheme="minorBidi"/>
                <w:noProof/>
                <w:kern w:val="2"/>
                <w:sz w:val="24"/>
                <w14:ligatures w14:val="standardContextual"/>
              </w:rPr>
              <w:tab/>
            </w:r>
            <w:r w:rsidRPr="00772626">
              <w:rPr>
                <w:rStyle w:val="Hyperlink"/>
                <w:noProof/>
              </w:rPr>
              <w:t>Operation Point – Establishment and Monitoring</w:t>
            </w:r>
            <w:r>
              <w:rPr>
                <w:noProof/>
                <w:webHidden/>
              </w:rPr>
              <w:tab/>
            </w:r>
            <w:r>
              <w:rPr>
                <w:noProof/>
                <w:webHidden/>
              </w:rPr>
              <w:fldChar w:fldCharType="begin"/>
            </w:r>
            <w:r>
              <w:rPr>
                <w:noProof/>
                <w:webHidden/>
              </w:rPr>
              <w:instrText xml:space="preserve"> PAGEREF _Toc195001203 \h </w:instrText>
            </w:r>
            <w:r>
              <w:rPr>
                <w:noProof/>
                <w:webHidden/>
              </w:rPr>
            </w:r>
            <w:r>
              <w:rPr>
                <w:noProof/>
                <w:webHidden/>
              </w:rPr>
              <w:fldChar w:fldCharType="separate"/>
            </w:r>
            <w:r>
              <w:rPr>
                <w:noProof/>
                <w:webHidden/>
              </w:rPr>
              <w:t>15</w:t>
            </w:r>
            <w:r>
              <w:rPr>
                <w:noProof/>
                <w:webHidden/>
              </w:rPr>
              <w:fldChar w:fldCharType="end"/>
            </w:r>
          </w:hyperlink>
        </w:p>
        <w:p w14:paraId="36C61427" w14:textId="7DD92DBE"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4" w:history="1">
            <w:r w:rsidRPr="00772626">
              <w:rPr>
                <w:rStyle w:val="Hyperlink"/>
                <w:noProof/>
              </w:rPr>
              <w:t>3.1.8</w:t>
            </w:r>
            <w:r>
              <w:rPr>
                <w:rFonts w:asciiTheme="minorHAnsi" w:eastAsiaTheme="minorEastAsia" w:hAnsiTheme="minorHAnsi" w:cstheme="minorBidi"/>
                <w:noProof/>
                <w:kern w:val="2"/>
                <w:sz w:val="24"/>
                <w14:ligatures w14:val="standardContextual"/>
              </w:rPr>
              <w:tab/>
            </w:r>
            <w:r w:rsidRPr="00772626">
              <w:rPr>
                <w:rStyle w:val="Hyperlink"/>
                <w:noProof/>
              </w:rPr>
              <w:t>Key Issues for DASH</w:t>
            </w:r>
            <w:r>
              <w:rPr>
                <w:noProof/>
                <w:webHidden/>
              </w:rPr>
              <w:tab/>
            </w:r>
            <w:r>
              <w:rPr>
                <w:noProof/>
                <w:webHidden/>
              </w:rPr>
              <w:fldChar w:fldCharType="begin"/>
            </w:r>
            <w:r>
              <w:rPr>
                <w:noProof/>
                <w:webHidden/>
              </w:rPr>
              <w:instrText xml:space="preserve"> PAGEREF _Toc195001204 \h </w:instrText>
            </w:r>
            <w:r>
              <w:rPr>
                <w:noProof/>
                <w:webHidden/>
              </w:rPr>
            </w:r>
            <w:r>
              <w:rPr>
                <w:noProof/>
                <w:webHidden/>
              </w:rPr>
              <w:fldChar w:fldCharType="separate"/>
            </w:r>
            <w:r>
              <w:rPr>
                <w:noProof/>
                <w:webHidden/>
              </w:rPr>
              <w:t>15</w:t>
            </w:r>
            <w:r>
              <w:rPr>
                <w:noProof/>
                <w:webHidden/>
              </w:rPr>
              <w:fldChar w:fldCharType="end"/>
            </w:r>
          </w:hyperlink>
        </w:p>
        <w:p w14:paraId="67FFEF1D" w14:textId="56EA18CE"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5" w:history="1">
            <w:r w:rsidRPr="00772626">
              <w:rPr>
                <w:rStyle w:val="Hyperlink"/>
                <w:noProof/>
              </w:rPr>
              <w:t>3.1.9</w:t>
            </w:r>
            <w:r>
              <w:rPr>
                <w:rFonts w:asciiTheme="minorHAnsi" w:eastAsiaTheme="minorEastAsia" w:hAnsiTheme="minorHAnsi" w:cstheme="minorBidi"/>
                <w:noProof/>
                <w:kern w:val="2"/>
                <w:sz w:val="24"/>
                <w14:ligatures w14:val="standardContextual"/>
              </w:rPr>
              <w:tab/>
            </w:r>
            <w:r w:rsidRPr="00772626">
              <w:rPr>
                <w:rStyle w:val="Hyperlink"/>
                <w:noProof/>
              </w:rPr>
              <w:t>Proposed Updates Service Description</w:t>
            </w:r>
            <w:r>
              <w:rPr>
                <w:noProof/>
                <w:webHidden/>
              </w:rPr>
              <w:tab/>
            </w:r>
            <w:r>
              <w:rPr>
                <w:noProof/>
                <w:webHidden/>
              </w:rPr>
              <w:fldChar w:fldCharType="begin"/>
            </w:r>
            <w:r>
              <w:rPr>
                <w:noProof/>
                <w:webHidden/>
              </w:rPr>
              <w:instrText xml:space="preserve"> PAGEREF _Toc195001205 \h </w:instrText>
            </w:r>
            <w:r>
              <w:rPr>
                <w:noProof/>
                <w:webHidden/>
              </w:rPr>
            </w:r>
            <w:r>
              <w:rPr>
                <w:noProof/>
                <w:webHidden/>
              </w:rPr>
              <w:fldChar w:fldCharType="separate"/>
            </w:r>
            <w:r>
              <w:rPr>
                <w:noProof/>
                <w:webHidden/>
              </w:rPr>
              <w:t>15</w:t>
            </w:r>
            <w:r>
              <w:rPr>
                <w:noProof/>
                <w:webHidden/>
              </w:rPr>
              <w:fldChar w:fldCharType="end"/>
            </w:r>
          </w:hyperlink>
        </w:p>
        <w:p w14:paraId="6085084B" w14:textId="7B502D7D" w:rsidR="0007392F" w:rsidRDefault="0007392F">
          <w:pPr>
            <w:pStyle w:val="TOC1"/>
            <w:tabs>
              <w:tab w:val="left" w:pos="880"/>
            </w:tabs>
            <w:rPr>
              <w:rFonts w:asciiTheme="minorHAnsi" w:eastAsiaTheme="minorEastAsia" w:hAnsiTheme="minorHAnsi" w:cstheme="minorBidi"/>
              <w:noProof/>
              <w:kern w:val="2"/>
              <w:sz w:val="24"/>
              <w14:ligatures w14:val="standardContextual"/>
            </w:rPr>
          </w:pPr>
          <w:hyperlink w:anchor="_Toc195001206" w:history="1">
            <w:r w:rsidRPr="00772626">
              <w:rPr>
                <w:rStyle w:val="Hyperlink"/>
                <w:noProof/>
              </w:rPr>
              <w:t>K3.X</w:t>
            </w:r>
            <w:r>
              <w:rPr>
                <w:rFonts w:asciiTheme="minorHAnsi" w:eastAsiaTheme="minorEastAsia" w:hAnsiTheme="minorHAnsi" w:cstheme="minorBidi"/>
                <w:noProof/>
                <w:kern w:val="2"/>
                <w:sz w:val="24"/>
                <w14:ligatures w14:val="standardContextual"/>
              </w:rPr>
              <w:tab/>
            </w:r>
            <w:r w:rsidRPr="00772626">
              <w:rPr>
                <w:rStyle w:val="Hyperlink"/>
                <w:noProof/>
              </w:rPr>
              <w:t xml:space="preserve">Operating </w:t>
            </w:r>
            <w:r w:rsidRPr="00772626">
              <w:rPr>
                <w:rStyle w:val="Hyperlink"/>
                <w:noProof/>
                <w:lang w:val="de-DE"/>
              </w:rPr>
              <w:t>Mode</w:t>
            </w:r>
            <w:r>
              <w:rPr>
                <w:noProof/>
                <w:webHidden/>
              </w:rPr>
              <w:tab/>
            </w:r>
            <w:r>
              <w:rPr>
                <w:noProof/>
                <w:webHidden/>
              </w:rPr>
              <w:fldChar w:fldCharType="begin"/>
            </w:r>
            <w:r>
              <w:rPr>
                <w:noProof/>
                <w:webHidden/>
              </w:rPr>
              <w:instrText xml:space="preserve"> PAGEREF _Toc195001206 \h </w:instrText>
            </w:r>
            <w:r>
              <w:rPr>
                <w:noProof/>
                <w:webHidden/>
              </w:rPr>
            </w:r>
            <w:r>
              <w:rPr>
                <w:noProof/>
                <w:webHidden/>
              </w:rPr>
              <w:fldChar w:fldCharType="separate"/>
            </w:r>
            <w:r>
              <w:rPr>
                <w:noProof/>
                <w:webHidden/>
              </w:rPr>
              <w:t>15</w:t>
            </w:r>
            <w:r>
              <w:rPr>
                <w:noProof/>
                <w:webHidden/>
              </w:rPr>
              <w:fldChar w:fldCharType="end"/>
            </w:r>
          </w:hyperlink>
        </w:p>
        <w:p w14:paraId="6A9C2080" w14:textId="668697A3"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07" w:history="1">
            <w:r w:rsidRPr="00772626">
              <w:rPr>
                <w:rStyle w:val="Hyperlink"/>
                <w:noProof/>
              </w:rPr>
              <w:t>3.2</w:t>
            </w:r>
            <w:r>
              <w:rPr>
                <w:rFonts w:asciiTheme="minorHAnsi" w:eastAsiaTheme="minorEastAsia" w:hAnsiTheme="minorHAnsi" w:cstheme="minorBidi"/>
                <w:noProof/>
                <w:kern w:val="2"/>
                <w:sz w:val="24"/>
                <w14:ligatures w14:val="standardContextual"/>
              </w:rPr>
              <w:tab/>
            </w:r>
            <w:r w:rsidRPr="00772626">
              <w:rPr>
                <w:rStyle w:val="Hyperlink"/>
                <w:noProof/>
              </w:rPr>
              <w:t>Extending the Service Description (m67854)</w:t>
            </w:r>
            <w:r>
              <w:rPr>
                <w:noProof/>
                <w:webHidden/>
              </w:rPr>
              <w:tab/>
            </w:r>
            <w:r>
              <w:rPr>
                <w:noProof/>
                <w:webHidden/>
              </w:rPr>
              <w:fldChar w:fldCharType="begin"/>
            </w:r>
            <w:r>
              <w:rPr>
                <w:noProof/>
                <w:webHidden/>
              </w:rPr>
              <w:instrText xml:space="preserve"> PAGEREF _Toc195001207 \h </w:instrText>
            </w:r>
            <w:r>
              <w:rPr>
                <w:noProof/>
                <w:webHidden/>
              </w:rPr>
            </w:r>
            <w:r>
              <w:rPr>
                <w:noProof/>
                <w:webHidden/>
              </w:rPr>
              <w:fldChar w:fldCharType="separate"/>
            </w:r>
            <w:r>
              <w:rPr>
                <w:noProof/>
                <w:webHidden/>
              </w:rPr>
              <w:t>16</w:t>
            </w:r>
            <w:r>
              <w:rPr>
                <w:noProof/>
                <w:webHidden/>
              </w:rPr>
              <w:fldChar w:fldCharType="end"/>
            </w:r>
          </w:hyperlink>
        </w:p>
        <w:p w14:paraId="0297C6FD" w14:textId="76A8E7F7"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8" w:history="1">
            <w:r w:rsidRPr="00772626">
              <w:rPr>
                <w:rStyle w:val="Hyperlink"/>
                <w:noProof/>
              </w:rPr>
              <w:t>3.2.1</w:t>
            </w:r>
            <w:r>
              <w:rPr>
                <w:rFonts w:asciiTheme="minorHAnsi" w:eastAsiaTheme="minorEastAsia" w:hAnsiTheme="minorHAnsi" w:cstheme="minorBidi"/>
                <w:noProof/>
                <w:kern w:val="2"/>
                <w:sz w:val="24"/>
                <w14:ligatures w14:val="standardContextual"/>
              </w:rPr>
              <w:tab/>
            </w:r>
            <w:r w:rsidRPr="00772626">
              <w:rPr>
                <w:rStyle w:val="Hyperlink"/>
                <w:noProof/>
              </w:rPr>
              <w:t>Introduction</w:t>
            </w:r>
            <w:r>
              <w:rPr>
                <w:noProof/>
                <w:webHidden/>
              </w:rPr>
              <w:tab/>
            </w:r>
            <w:r>
              <w:rPr>
                <w:noProof/>
                <w:webHidden/>
              </w:rPr>
              <w:fldChar w:fldCharType="begin"/>
            </w:r>
            <w:r>
              <w:rPr>
                <w:noProof/>
                <w:webHidden/>
              </w:rPr>
              <w:instrText xml:space="preserve"> PAGEREF _Toc195001208 \h </w:instrText>
            </w:r>
            <w:r>
              <w:rPr>
                <w:noProof/>
                <w:webHidden/>
              </w:rPr>
            </w:r>
            <w:r>
              <w:rPr>
                <w:noProof/>
                <w:webHidden/>
              </w:rPr>
              <w:fldChar w:fldCharType="separate"/>
            </w:r>
            <w:r>
              <w:rPr>
                <w:noProof/>
                <w:webHidden/>
              </w:rPr>
              <w:t>16</w:t>
            </w:r>
            <w:r>
              <w:rPr>
                <w:noProof/>
                <w:webHidden/>
              </w:rPr>
              <w:fldChar w:fldCharType="end"/>
            </w:r>
          </w:hyperlink>
        </w:p>
        <w:p w14:paraId="13B98E63" w14:textId="021F14AF"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09" w:history="1">
            <w:r w:rsidRPr="00772626">
              <w:rPr>
                <w:rStyle w:val="Hyperlink"/>
                <w:noProof/>
              </w:rPr>
              <w:t>3.2.2</w:t>
            </w:r>
            <w:r>
              <w:rPr>
                <w:rFonts w:asciiTheme="minorHAnsi" w:eastAsiaTheme="minorEastAsia" w:hAnsiTheme="minorHAnsi" w:cstheme="minorBidi"/>
                <w:noProof/>
                <w:kern w:val="2"/>
                <w:sz w:val="24"/>
                <w14:ligatures w14:val="standardContextual"/>
              </w:rPr>
              <w:tab/>
            </w:r>
            <w:r w:rsidRPr="00772626">
              <w:rPr>
                <w:rStyle w:val="Hyperlink"/>
                <w:noProof/>
              </w:rPr>
              <w:t>Service Description Today</w:t>
            </w:r>
            <w:r>
              <w:rPr>
                <w:noProof/>
                <w:webHidden/>
              </w:rPr>
              <w:tab/>
            </w:r>
            <w:r>
              <w:rPr>
                <w:noProof/>
                <w:webHidden/>
              </w:rPr>
              <w:fldChar w:fldCharType="begin"/>
            </w:r>
            <w:r>
              <w:rPr>
                <w:noProof/>
                <w:webHidden/>
              </w:rPr>
              <w:instrText xml:space="preserve"> PAGEREF _Toc195001209 \h </w:instrText>
            </w:r>
            <w:r>
              <w:rPr>
                <w:noProof/>
                <w:webHidden/>
              </w:rPr>
            </w:r>
            <w:r>
              <w:rPr>
                <w:noProof/>
                <w:webHidden/>
              </w:rPr>
              <w:fldChar w:fldCharType="separate"/>
            </w:r>
            <w:r>
              <w:rPr>
                <w:noProof/>
                <w:webHidden/>
              </w:rPr>
              <w:t>16</w:t>
            </w:r>
            <w:r>
              <w:rPr>
                <w:noProof/>
                <w:webHidden/>
              </w:rPr>
              <w:fldChar w:fldCharType="end"/>
            </w:r>
          </w:hyperlink>
        </w:p>
        <w:p w14:paraId="50982177" w14:textId="6FFB243F"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10" w:history="1">
            <w:r w:rsidRPr="00772626">
              <w:rPr>
                <w:rStyle w:val="Hyperlink"/>
                <w:noProof/>
              </w:rPr>
              <w:t>3.2.3</w:t>
            </w:r>
            <w:r>
              <w:rPr>
                <w:rFonts w:asciiTheme="minorHAnsi" w:eastAsiaTheme="minorEastAsia" w:hAnsiTheme="minorHAnsi" w:cstheme="minorBidi"/>
                <w:noProof/>
                <w:kern w:val="2"/>
                <w:sz w:val="24"/>
                <w14:ligatures w14:val="standardContextual"/>
              </w:rPr>
              <w:tab/>
            </w:r>
            <w:r w:rsidRPr="00772626">
              <w:rPr>
                <w:rStyle w:val="Hyperlink"/>
                <w:noProof/>
              </w:rPr>
              <w:t>DASH.js Settings</w:t>
            </w:r>
            <w:r>
              <w:rPr>
                <w:noProof/>
                <w:webHidden/>
              </w:rPr>
              <w:tab/>
            </w:r>
            <w:r>
              <w:rPr>
                <w:noProof/>
                <w:webHidden/>
              </w:rPr>
              <w:fldChar w:fldCharType="begin"/>
            </w:r>
            <w:r>
              <w:rPr>
                <w:noProof/>
                <w:webHidden/>
              </w:rPr>
              <w:instrText xml:space="preserve"> PAGEREF _Toc195001210 \h </w:instrText>
            </w:r>
            <w:r>
              <w:rPr>
                <w:noProof/>
                <w:webHidden/>
              </w:rPr>
            </w:r>
            <w:r>
              <w:rPr>
                <w:noProof/>
                <w:webHidden/>
              </w:rPr>
              <w:fldChar w:fldCharType="separate"/>
            </w:r>
            <w:r>
              <w:rPr>
                <w:noProof/>
                <w:webHidden/>
              </w:rPr>
              <w:t>17</w:t>
            </w:r>
            <w:r>
              <w:rPr>
                <w:noProof/>
                <w:webHidden/>
              </w:rPr>
              <w:fldChar w:fldCharType="end"/>
            </w:r>
          </w:hyperlink>
        </w:p>
        <w:p w14:paraId="7748B73B" w14:textId="65E0D128"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11" w:history="1">
            <w:r w:rsidRPr="00772626">
              <w:rPr>
                <w:rStyle w:val="Hyperlink"/>
                <w:noProof/>
              </w:rPr>
              <w:t>3.2.4</w:t>
            </w:r>
            <w:r>
              <w:rPr>
                <w:rFonts w:asciiTheme="minorHAnsi" w:eastAsiaTheme="minorEastAsia" w:hAnsiTheme="minorHAnsi" w:cstheme="minorBidi"/>
                <w:noProof/>
                <w:kern w:val="2"/>
                <w:sz w:val="24"/>
                <w14:ligatures w14:val="standardContextual"/>
              </w:rPr>
              <w:tab/>
            </w:r>
            <w:r w:rsidRPr="00772626">
              <w:rPr>
                <w:rStyle w:val="Hyperlink"/>
                <w:noProof/>
              </w:rPr>
              <w:t>Issues</w:t>
            </w:r>
            <w:r>
              <w:rPr>
                <w:noProof/>
                <w:webHidden/>
              </w:rPr>
              <w:tab/>
            </w:r>
            <w:r>
              <w:rPr>
                <w:noProof/>
                <w:webHidden/>
              </w:rPr>
              <w:fldChar w:fldCharType="begin"/>
            </w:r>
            <w:r>
              <w:rPr>
                <w:noProof/>
                <w:webHidden/>
              </w:rPr>
              <w:instrText xml:space="preserve"> PAGEREF _Toc195001211 \h </w:instrText>
            </w:r>
            <w:r>
              <w:rPr>
                <w:noProof/>
                <w:webHidden/>
              </w:rPr>
            </w:r>
            <w:r>
              <w:rPr>
                <w:noProof/>
                <w:webHidden/>
              </w:rPr>
              <w:fldChar w:fldCharType="separate"/>
            </w:r>
            <w:r>
              <w:rPr>
                <w:noProof/>
                <w:webHidden/>
              </w:rPr>
              <w:t>18</w:t>
            </w:r>
            <w:r>
              <w:rPr>
                <w:noProof/>
                <w:webHidden/>
              </w:rPr>
              <w:fldChar w:fldCharType="end"/>
            </w:r>
          </w:hyperlink>
        </w:p>
        <w:p w14:paraId="3BAA4CF1" w14:textId="2305DACE"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12" w:history="1">
            <w:r w:rsidRPr="00772626">
              <w:rPr>
                <w:rStyle w:val="Hyperlink"/>
                <w:noProof/>
              </w:rPr>
              <w:t>3.2.5</w:t>
            </w:r>
            <w:r>
              <w:rPr>
                <w:rFonts w:asciiTheme="minorHAnsi" w:eastAsiaTheme="minorEastAsia" w:hAnsiTheme="minorHAnsi" w:cstheme="minorBidi"/>
                <w:noProof/>
                <w:kern w:val="2"/>
                <w:sz w:val="24"/>
                <w14:ligatures w14:val="standardContextual"/>
              </w:rPr>
              <w:tab/>
            </w:r>
            <w:r w:rsidRPr="00772626">
              <w:rPr>
                <w:rStyle w:val="Hyperlink"/>
                <w:noProof/>
              </w:rPr>
              <w:t>Solution for 1: Extend Service Description with additional parameters</w:t>
            </w:r>
            <w:r>
              <w:rPr>
                <w:noProof/>
                <w:webHidden/>
              </w:rPr>
              <w:tab/>
            </w:r>
            <w:r>
              <w:rPr>
                <w:noProof/>
                <w:webHidden/>
              </w:rPr>
              <w:fldChar w:fldCharType="begin"/>
            </w:r>
            <w:r>
              <w:rPr>
                <w:noProof/>
                <w:webHidden/>
              </w:rPr>
              <w:instrText xml:space="preserve"> PAGEREF _Toc195001212 \h </w:instrText>
            </w:r>
            <w:r>
              <w:rPr>
                <w:noProof/>
                <w:webHidden/>
              </w:rPr>
            </w:r>
            <w:r>
              <w:rPr>
                <w:noProof/>
                <w:webHidden/>
              </w:rPr>
              <w:fldChar w:fldCharType="separate"/>
            </w:r>
            <w:r>
              <w:rPr>
                <w:noProof/>
                <w:webHidden/>
              </w:rPr>
              <w:t>18</w:t>
            </w:r>
            <w:r>
              <w:rPr>
                <w:noProof/>
                <w:webHidden/>
              </w:rPr>
              <w:fldChar w:fldCharType="end"/>
            </w:r>
          </w:hyperlink>
        </w:p>
        <w:p w14:paraId="0F5692CB" w14:textId="1E36923F"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13" w:history="1">
            <w:r w:rsidRPr="00772626">
              <w:rPr>
                <w:rStyle w:val="Hyperlink"/>
                <w:rFonts w:eastAsiaTheme="minorHAnsi" w:cs="Arial"/>
                <w:noProof/>
                <w:kern w:val="32"/>
              </w:rPr>
              <w:t>3.2.6</w:t>
            </w:r>
            <w:r>
              <w:rPr>
                <w:rFonts w:asciiTheme="minorHAnsi" w:eastAsiaTheme="minorEastAsia" w:hAnsiTheme="minorHAnsi" w:cstheme="minorBidi"/>
                <w:noProof/>
                <w:kern w:val="2"/>
                <w:sz w:val="24"/>
                <w14:ligatures w14:val="standardContextual"/>
              </w:rPr>
              <w:tab/>
            </w:r>
            <w:r w:rsidRPr="00772626">
              <w:rPr>
                <w:rStyle w:val="Hyperlink"/>
                <w:noProof/>
              </w:rPr>
              <w:t>Solution for 2: Networking Notifications</w:t>
            </w:r>
            <w:r>
              <w:rPr>
                <w:noProof/>
                <w:webHidden/>
              </w:rPr>
              <w:tab/>
            </w:r>
            <w:r>
              <w:rPr>
                <w:noProof/>
                <w:webHidden/>
              </w:rPr>
              <w:fldChar w:fldCharType="begin"/>
            </w:r>
            <w:r>
              <w:rPr>
                <w:noProof/>
                <w:webHidden/>
              </w:rPr>
              <w:instrText xml:space="preserve"> PAGEREF _Toc195001213 \h </w:instrText>
            </w:r>
            <w:r>
              <w:rPr>
                <w:noProof/>
                <w:webHidden/>
              </w:rPr>
            </w:r>
            <w:r>
              <w:rPr>
                <w:noProof/>
                <w:webHidden/>
              </w:rPr>
              <w:fldChar w:fldCharType="separate"/>
            </w:r>
            <w:r>
              <w:rPr>
                <w:noProof/>
                <w:webHidden/>
              </w:rPr>
              <w:t>18</w:t>
            </w:r>
            <w:r>
              <w:rPr>
                <w:noProof/>
                <w:webHidden/>
              </w:rPr>
              <w:fldChar w:fldCharType="end"/>
            </w:r>
          </w:hyperlink>
        </w:p>
        <w:p w14:paraId="074A360A" w14:textId="317B0C96" w:rsidR="0007392F" w:rsidRDefault="0007392F">
          <w:pPr>
            <w:pStyle w:val="TOC1"/>
            <w:rPr>
              <w:rFonts w:asciiTheme="minorHAnsi" w:eastAsiaTheme="minorEastAsia" w:hAnsiTheme="minorHAnsi" w:cstheme="minorBidi"/>
              <w:noProof/>
              <w:kern w:val="2"/>
              <w:sz w:val="24"/>
              <w14:ligatures w14:val="standardContextual"/>
            </w:rPr>
          </w:pPr>
          <w:hyperlink w:anchor="_Toc195001214" w:history="1">
            <w:r w:rsidRPr="00772626">
              <w:rPr>
                <w:rStyle w:val="Hyperlink"/>
                <w:noProof/>
              </w:rPr>
              <w:t>4</w:t>
            </w:r>
            <w:r>
              <w:rPr>
                <w:rFonts w:asciiTheme="minorHAnsi" w:eastAsiaTheme="minorEastAsia" w:hAnsiTheme="minorHAnsi" w:cstheme="minorBidi"/>
                <w:noProof/>
                <w:kern w:val="2"/>
                <w:sz w:val="24"/>
                <w14:ligatures w14:val="standardContextual"/>
              </w:rPr>
              <w:tab/>
            </w:r>
            <w:r w:rsidRPr="00772626">
              <w:rPr>
                <w:rStyle w:val="Hyperlink"/>
                <w:noProof/>
              </w:rPr>
              <w:t>MSE implementation of inband events (m56684)</w:t>
            </w:r>
            <w:r>
              <w:rPr>
                <w:noProof/>
                <w:webHidden/>
              </w:rPr>
              <w:tab/>
            </w:r>
            <w:r>
              <w:rPr>
                <w:noProof/>
                <w:webHidden/>
              </w:rPr>
              <w:fldChar w:fldCharType="begin"/>
            </w:r>
            <w:r>
              <w:rPr>
                <w:noProof/>
                <w:webHidden/>
              </w:rPr>
              <w:instrText xml:space="preserve"> PAGEREF _Toc195001214 \h </w:instrText>
            </w:r>
            <w:r>
              <w:rPr>
                <w:noProof/>
                <w:webHidden/>
              </w:rPr>
            </w:r>
            <w:r>
              <w:rPr>
                <w:noProof/>
                <w:webHidden/>
              </w:rPr>
              <w:fldChar w:fldCharType="separate"/>
            </w:r>
            <w:r>
              <w:rPr>
                <w:noProof/>
                <w:webHidden/>
              </w:rPr>
              <w:t>21</w:t>
            </w:r>
            <w:r>
              <w:rPr>
                <w:noProof/>
                <w:webHidden/>
              </w:rPr>
              <w:fldChar w:fldCharType="end"/>
            </w:r>
          </w:hyperlink>
        </w:p>
        <w:p w14:paraId="4507CB44" w14:textId="2A1609FE" w:rsidR="0007392F" w:rsidRDefault="0007392F">
          <w:pPr>
            <w:pStyle w:val="TOC1"/>
            <w:rPr>
              <w:rFonts w:asciiTheme="minorHAnsi" w:eastAsiaTheme="minorEastAsia" w:hAnsiTheme="minorHAnsi" w:cstheme="minorBidi"/>
              <w:noProof/>
              <w:kern w:val="2"/>
              <w:sz w:val="24"/>
              <w14:ligatures w14:val="standardContextual"/>
            </w:rPr>
          </w:pPr>
          <w:hyperlink w:anchor="_Toc195001215" w:history="1">
            <w:r w:rsidRPr="00772626">
              <w:rPr>
                <w:rStyle w:val="Hyperlink"/>
                <w:noProof/>
              </w:rPr>
              <w:t>5</w:t>
            </w:r>
            <w:r>
              <w:rPr>
                <w:rFonts w:asciiTheme="minorHAnsi" w:eastAsiaTheme="minorEastAsia" w:hAnsiTheme="minorHAnsi" w:cstheme="minorBidi"/>
                <w:noProof/>
                <w:kern w:val="2"/>
                <w:sz w:val="24"/>
                <w14:ligatures w14:val="standardContextual"/>
              </w:rPr>
              <w:tab/>
            </w:r>
            <w:r w:rsidRPr="00772626">
              <w:rPr>
                <w:rStyle w:val="Hyperlink"/>
                <w:noProof/>
              </w:rPr>
              <w:t>Clarifying pre-roll signaling for seamless content splicing across MPEG-DASH Periods (m56890)</w:t>
            </w:r>
            <w:r>
              <w:rPr>
                <w:noProof/>
                <w:webHidden/>
              </w:rPr>
              <w:tab/>
            </w:r>
            <w:r>
              <w:rPr>
                <w:noProof/>
                <w:webHidden/>
              </w:rPr>
              <w:fldChar w:fldCharType="begin"/>
            </w:r>
            <w:r>
              <w:rPr>
                <w:noProof/>
                <w:webHidden/>
              </w:rPr>
              <w:instrText xml:space="preserve"> PAGEREF _Toc195001215 \h </w:instrText>
            </w:r>
            <w:r>
              <w:rPr>
                <w:noProof/>
                <w:webHidden/>
              </w:rPr>
            </w:r>
            <w:r>
              <w:rPr>
                <w:noProof/>
                <w:webHidden/>
              </w:rPr>
              <w:fldChar w:fldCharType="separate"/>
            </w:r>
            <w:r>
              <w:rPr>
                <w:noProof/>
                <w:webHidden/>
              </w:rPr>
              <w:t>22</w:t>
            </w:r>
            <w:r>
              <w:rPr>
                <w:noProof/>
                <w:webHidden/>
              </w:rPr>
              <w:fldChar w:fldCharType="end"/>
            </w:r>
          </w:hyperlink>
        </w:p>
        <w:p w14:paraId="570DBAEE" w14:textId="35E49D8C"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16" w:history="1">
            <w:r w:rsidRPr="00772626">
              <w:rPr>
                <w:rStyle w:val="Hyperlink"/>
                <w:rFonts w:eastAsia="SimSun"/>
                <w:noProof/>
              </w:rPr>
              <w:t>5.1</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Introduction</w:t>
            </w:r>
            <w:r>
              <w:rPr>
                <w:noProof/>
                <w:webHidden/>
              </w:rPr>
              <w:tab/>
            </w:r>
            <w:r>
              <w:rPr>
                <w:noProof/>
                <w:webHidden/>
              </w:rPr>
              <w:fldChar w:fldCharType="begin"/>
            </w:r>
            <w:r>
              <w:rPr>
                <w:noProof/>
                <w:webHidden/>
              </w:rPr>
              <w:instrText xml:space="preserve"> PAGEREF _Toc195001216 \h </w:instrText>
            </w:r>
            <w:r>
              <w:rPr>
                <w:noProof/>
                <w:webHidden/>
              </w:rPr>
            </w:r>
            <w:r>
              <w:rPr>
                <w:noProof/>
                <w:webHidden/>
              </w:rPr>
              <w:fldChar w:fldCharType="separate"/>
            </w:r>
            <w:r>
              <w:rPr>
                <w:noProof/>
                <w:webHidden/>
              </w:rPr>
              <w:t>22</w:t>
            </w:r>
            <w:r>
              <w:rPr>
                <w:noProof/>
                <w:webHidden/>
              </w:rPr>
              <w:fldChar w:fldCharType="end"/>
            </w:r>
          </w:hyperlink>
        </w:p>
        <w:p w14:paraId="44C92463" w14:textId="5706C1E7"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17" w:history="1">
            <w:r w:rsidRPr="00772626">
              <w:rPr>
                <w:rStyle w:val="Hyperlink"/>
                <w:rFonts w:eastAsia="SimSun"/>
                <w:noProof/>
              </w:rPr>
              <w:t>5.2</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Related contributions</w:t>
            </w:r>
            <w:r>
              <w:rPr>
                <w:noProof/>
                <w:webHidden/>
              </w:rPr>
              <w:tab/>
            </w:r>
            <w:r>
              <w:rPr>
                <w:noProof/>
                <w:webHidden/>
              </w:rPr>
              <w:fldChar w:fldCharType="begin"/>
            </w:r>
            <w:r>
              <w:rPr>
                <w:noProof/>
                <w:webHidden/>
              </w:rPr>
              <w:instrText xml:space="preserve"> PAGEREF _Toc195001217 \h </w:instrText>
            </w:r>
            <w:r>
              <w:rPr>
                <w:noProof/>
                <w:webHidden/>
              </w:rPr>
            </w:r>
            <w:r>
              <w:rPr>
                <w:noProof/>
                <w:webHidden/>
              </w:rPr>
              <w:fldChar w:fldCharType="separate"/>
            </w:r>
            <w:r>
              <w:rPr>
                <w:noProof/>
                <w:webHidden/>
              </w:rPr>
              <w:t>22</w:t>
            </w:r>
            <w:r>
              <w:rPr>
                <w:noProof/>
                <w:webHidden/>
              </w:rPr>
              <w:fldChar w:fldCharType="end"/>
            </w:r>
          </w:hyperlink>
        </w:p>
        <w:p w14:paraId="7385C154" w14:textId="072F6495"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18" w:history="1">
            <w:r w:rsidRPr="00772626">
              <w:rPr>
                <w:rStyle w:val="Hyperlink"/>
                <w:rFonts w:eastAsia="SimSun"/>
                <w:noProof/>
              </w:rPr>
              <w:t>5.3</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Discussion</w:t>
            </w:r>
            <w:r>
              <w:rPr>
                <w:noProof/>
                <w:webHidden/>
              </w:rPr>
              <w:tab/>
            </w:r>
            <w:r>
              <w:rPr>
                <w:noProof/>
                <w:webHidden/>
              </w:rPr>
              <w:fldChar w:fldCharType="begin"/>
            </w:r>
            <w:r>
              <w:rPr>
                <w:noProof/>
                <w:webHidden/>
              </w:rPr>
              <w:instrText xml:space="preserve"> PAGEREF _Toc195001218 \h </w:instrText>
            </w:r>
            <w:r>
              <w:rPr>
                <w:noProof/>
                <w:webHidden/>
              </w:rPr>
            </w:r>
            <w:r>
              <w:rPr>
                <w:noProof/>
                <w:webHidden/>
              </w:rPr>
              <w:fldChar w:fldCharType="separate"/>
            </w:r>
            <w:r>
              <w:rPr>
                <w:noProof/>
                <w:webHidden/>
              </w:rPr>
              <w:t>22</w:t>
            </w:r>
            <w:r>
              <w:rPr>
                <w:noProof/>
                <w:webHidden/>
              </w:rPr>
              <w:fldChar w:fldCharType="end"/>
            </w:r>
          </w:hyperlink>
        </w:p>
        <w:p w14:paraId="6D56ABC6" w14:textId="7D6E5268"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19" w:history="1">
            <w:r w:rsidRPr="00772626">
              <w:rPr>
                <w:rStyle w:val="Hyperlink"/>
                <w:rFonts w:eastAsia="SimSun"/>
                <w:noProof/>
              </w:rPr>
              <w:t>5.3.1</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Pre-roll context</w:t>
            </w:r>
            <w:r>
              <w:rPr>
                <w:noProof/>
                <w:webHidden/>
              </w:rPr>
              <w:tab/>
            </w:r>
            <w:r>
              <w:rPr>
                <w:noProof/>
                <w:webHidden/>
              </w:rPr>
              <w:fldChar w:fldCharType="begin"/>
            </w:r>
            <w:r>
              <w:rPr>
                <w:noProof/>
                <w:webHidden/>
              </w:rPr>
              <w:instrText xml:space="preserve"> PAGEREF _Toc195001219 \h </w:instrText>
            </w:r>
            <w:r>
              <w:rPr>
                <w:noProof/>
                <w:webHidden/>
              </w:rPr>
            </w:r>
            <w:r>
              <w:rPr>
                <w:noProof/>
                <w:webHidden/>
              </w:rPr>
              <w:fldChar w:fldCharType="separate"/>
            </w:r>
            <w:r>
              <w:rPr>
                <w:noProof/>
                <w:webHidden/>
              </w:rPr>
              <w:t>22</w:t>
            </w:r>
            <w:r>
              <w:rPr>
                <w:noProof/>
                <w:webHidden/>
              </w:rPr>
              <w:fldChar w:fldCharType="end"/>
            </w:r>
          </w:hyperlink>
        </w:p>
        <w:p w14:paraId="3108B94D" w14:textId="65E539B1"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20" w:history="1">
            <w:r w:rsidRPr="00772626">
              <w:rPr>
                <w:rStyle w:val="Hyperlink"/>
                <w:rFonts w:eastAsia="SimSun"/>
                <w:noProof/>
              </w:rPr>
              <w:t>5.4</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Use-cases</w:t>
            </w:r>
            <w:r>
              <w:rPr>
                <w:noProof/>
                <w:webHidden/>
              </w:rPr>
              <w:tab/>
            </w:r>
            <w:r>
              <w:rPr>
                <w:noProof/>
                <w:webHidden/>
              </w:rPr>
              <w:fldChar w:fldCharType="begin"/>
            </w:r>
            <w:r>
              <w:rPr>
                <w:noProof/>
                <w:webHidden/>
              </w:rPr>
              <w:instrText xml:space="preserve"> PAGEREF _Toc195001220 \h </w:instrText>
            </w:r>
            <w:r>
              <w:rPr>
                <w:noProof/>
                <w:webHidden/>
              </w:rPr>
            </w:r>
            <w:r>
              <w:rPr>
                <w:noProof/>
                <w:webHidden/>
              </w:rPr>
              <w:fldChar w:fldCharType="separate"/>
            </w:r>
            <w:r>
              <w:rPr>
                <w:noProof/>
                <w:webHidden/>
              </w:rPr>
              <w:t>22</w:t>
            </w:r>
            <w:r>
              <w:rPr>
                <w:noProof/>
                <w:webHidden/>
              </w:rPr>
              <w:fldChar w:fldCharType="end"/>
            </w:r>
          </w:hyperlink>
        </w:p>
        <w:p w14:paraId="36B987E1" w14:textId="77B76197"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21" w:history="1">
            <w:r w:rsidRPr="00772626">
              <w:rPr>
                <w:rStyle w:val="Hyperlink"/>
                <w:rFonts w:eastAsia="SimSun"/>
                <w:noProof/>
              </w:rPr>
              <w:t>5.4.1</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Ad insertion using multiple Periods</w:t>
            </w:r>
            <w:r>
              <w:rPr>
                <w:noProof/>
                <w:webHidden/>
              </w:rPr>
              <w:tab/>
            </w:r>
            <w:r>
              <w:rPr>
                <w:noProof/>
                <w:webHidden/>
              </w:rPr>
              <w:fldChar w:fldCharType="begin"/>
            </w:r>
            <w:r>
              <w:rPr>
                <w:noProof/>
                <w:webHidden/>
              </w:rPr>
              <w:instrText xml:space="preserve"> PAGEREF _Toc195001221 \h </w:instrText>
            </w:r>
            <w:r>
              <w:rPr>
                <w:noProof/>
                <w:webHidden/>
              </w:rPr>
            </w:r>
            <w:r>
              <w:rPr>
                <w:noProof/>
                <w:webHidden/>
              </w:rPr>
              <w:fldChar w:fldCharType="separate"/>
            </w:r>
            <w:r>
              <w:rPr>
                <w:noProof/>
                <w:webHidden/>
              </w:rPr>
              <w:t>22</w:t>
            </w:r>
            <w:r>
              <w:rPr>
                <w:noProof/>
                <w:webHidden/>
              </w:rPr>
              <w:fldChar w:fldCharType="end"/>
            </w:r>
          </w:hyperlink>
        </w:p>
        <w:p w14:paraId="069E9277" w14:textId="47F101CB"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22" w:history="1">
            <w:r w:rsidRPr="00772626">
              <w:rPr>
                <w:rStyle w:val="Hyperlink"/>
                <w:rFonts w:eastAsia="SimSun"/>
                <w:noProof/>
              </w:rPr>
              <w:t>5.4.2</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Open-GOPs splicing</w:t>
            </w:r>
            <w:r>
              <w:rPr>
                <w:noProof/>
                <w:webHidden/>
              </w:rPr>
              <w:tab/>
            </w:r>
            <w:r>
              <w:rPr>
                <w:noProof/>
                <w:webHidden/>
              </w:rPr>
              <w:fldChar w:fldCharType="begin"/>
            </w:r>
            <w:r>
              <w:rPr>
                <w:noProof/>
                <w:webHidden/>
              </w:rPr>
              <w:instrText xml:space="preserve"> PAGEREF _Toc195001222 \h </w:instrText>
            </w:r>
            <w:r>
              <w:rPr>
                <w:noProof/>
                <w:webHidden/>
              </w:rPr>
            </w:r>
            <w:r>
              <w:rPr>
                <w:noProof/>
                <w:webHidden/>
              </w:rPr>
              <w:fldChar w:fldCharType="separate"/>
            </w:r>
            <w:r>
              <w:rPr>
                <w:noProof/>
                <w:webHidden/>
              </w:rPr>
              <w:t>23</w:t>
            </w:r>
            <w:r>
              <w:rPr>
                <w:noProof/>
                <w:webHidden/>
              </w:rPr>
              <w:fldChar w:fldCharType="end"/>
            </w:r>
          </w:hyperlink>
        </w:p>
        <w:p w14:paraId="0C659CE6" w14:textId="55C67699"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23" w:history="1">
            <w:r w:rsidRPr="00772626">
              <w:rPr>
                <w:rStyle w:val="Hyperlink"/>
                <w:rFonts w:eastAsia="SimSun"/>
                <w:noProof/>
              </w:rPr>
              <w:t>5.5</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Discussions</w:t>
            </w:r>
            <w:r>
              <w:rPr>
                <w:noProof/>
                <w:webHidden/>
              </w:rPr>
              <w:tab/>
            </w:r>
            <w:r>
              <w:rPr>
                <w:noProof/>
                <w:webHidden/>
              </w:rPr>
              <w:fldChar w:fldCharType="begin"/>
            </w:r>
            <w:r>
              <w:rPr>
                <w:noProof/>
                <w:webHidden/>
              </w:rPr>
              <w:instrText xml:space="preserve"> PAGEREF _Toc195001223 \h </w:instrText>
            </w:r>
            <w:r>
              <w:rPr>
                <w:noProof/>
                <w:webHidden/>
              </w:rPr>
            </w:r>
            <w:r>
              <w:rPr>
                <w:noProof/>
                <w:webHidden/>
              </w:rPr>
              <w:fldChar w:fldCharType="separate"/>
            </w:r>
            <w:r>
              <w:rPr>
                <w:noProof/>
                <w:webHidden/>
              </w:rPr>
              <w:t>23</w:t>
            </w:r>
            <w:r>
              <w:rPr>
                <w:noProof/>
                <w:webHidden/>
              </w:rPr>
              <w:fldChar w:fldCharType="end"/>
            </w:r>
          </w:hyperlink>
        </w:p>
        <w:p w14:paraId="3140E9D7" w14:textId="30BE9CB4"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24" w:history="1">
            <w:r w:rsidRPr="00772626">
              <w:rPr>
                <w:rStyle w:val="Hyperlink"/>
                <w:rFonts w:eastAsia="SimSun"/>
                <w:noProof/>
              </w:rPr>
              <w:t>5.6</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Conclusion</w:t>
            </w:r>
            <w:r>
              <w:rPr>
                <w:noProof/>
                <w:webHidden/>
              </w:rPr>
              <w:tab/>
            </w:r>
            <w:r>
              <w:rPr>
                <w:noProof/>
                <w:webHidden/>
              </w:rPr>
              <w:fldChar w:fldCharType="begin"/>
            </w:r>
            <w:r>
              <w:rPr>
                <w:noProof/>
                <w:webHidden/>
              </w:rPr>
              <w:instrText xml:space="preserve"> PAGEREF _Toc195001224 \h </w:instrText>
            </w:r>
            <w:r>
              <w:rPr>
                <w:noProof/>
                <w:webHidden/>
              </w:rPr>
            </w:r>
            <w:r>
              <w:rPr>
                <w:noProof/>
                <w:webHidden/>
              </w:rPr>
              <w:fldChar w:fldCharType="separate"/>
            </w:r>
            <w:r>
              <w:rPr>
                <w:noProof/>
                <w:webHidden/>
              </w:rPr>
              <w:t>24</w:t>
            </w:r>
            <w:r>
              <w:rPr>
                <w:noProof/>
                <w:webHidden/>
              </w:rPr>
              <w:fldChar w:fldCharType="end"/>
            </w:r>
          </w:hyperlink>
        </w:p>
        <w:p w14:paraId="22579F1F" w14:textId="40C91E4E" w:rsidR="0007392F" w:rsidRDefault="0007392F">
          <w:pPr>
            <w:pStyle w:val="TOC1"/>
            <w:rPr>
              <w:rFonts w:asciiTheme="minorHAnsi" w:eastAsiaTheme="minorEastAsia" w:hAnsiTheme="minorHAnsi" w:cstheme="minorBidi"/>
              <w:noProof/>
              <w:kern w:val="2"/>
              <w:sz w:val="24"/>
              <w14:ligatures w14:val="standardContextual"/>
            </w:rPr>
          </w:pPr>
          <w:hyperlink w:anchor="_Toc195001225" w:history="1">
            <w:r w:rsidRPr="00772626">
              <w:rPr>
                <w:rStyle w:val="Hyperlink"/>
                <w:noProof/>
              </w:rPr>
              <w:t>6</w:t>
            </w:r>
            <w:r>
              <w:rPr>
                <w:rFonts w:asciiTheme="minorHAnsi" w:eastAsiaTheme="minorEastAsia" w:hAnsiTheme="minorHAnsi" w:cstheme="minorBidi"/>
                <w:noProof/>
                <w:kern w:val="2"/>
                <w:sz w:val="24"/>
                <w14:ligatures w14:val="standardContextual"/>
              </w:rPr>
              <w:tab/>
            </w:r>
            <w:r w:rsidRPr="00772626">
              <w:rPr>
                <w:rStyle w:val="Hyperlink"/>
                <w:noProof/>
              </w:rPr>
              <w:t>Enabling CMCD beaconing (m65127)</w:t>
            </w:r>
            <w:r>
              <w:rPr>
                <w:noProof/>
                <w:webHidden/>
              </w:rPr>
              <w:tab/>
            </w:r>
            <w:r>
              <w:rPr>
                <w:noProof/>
                <w:webHidden/>
              </w:rPr>
              <w:fldChar w:fldCharType="begin"/>
            </w:r>
            <w:r>
              <w:rPr>
                <w:noProof/>
                <w:webHidden/>
              </w:rPr>
              <w:instrText xml:space="preserve"> PAGEREF _Toc195001225 \h </w:instrText>
            </w:r>
            <w:r>
              <w:rPr>
                <w:noProof/>
                <w:webHidden/>
              </w:rPr>
            </w:r>
            <w:r>
              <w:rPr>
                <w:noProof/>
                <w:webHidden/>
              </w:rPr>
              <w:fldChar w:fldCharType="separate"/>
            </w:r>
            <w:r>
              <w:rPr>
                <w:noProof/>
                <w:webHidden/>
              </w:rPr>
              <w:t>25</w:t>
            </w:r>
            <w:r>
              <w:rPr>
                <w:noProof/>
                <w:webHidden/>
              </w:rPr>
              <w:fldChar w:fldCharType="end"/>
            </w:r>
          </w:hyperlink>
        </w:p>
        <w:p w14:paraId="16801CB7" w14:textId="18DA15DC"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26" w:history="1">
            <w:r w:rsidRPr="00772626">
              <w:rPr>
                <w:rStyle w:val="Hyperlink"/>
                <w:noProof/>
              </w:rPr>
              <w:t>6.1</w:t>
            </w:r>
            <w:r>
              <w:rPr>
                <w:rFonts w:asciiTheme="minorHAnsi" w:eastAsiaTheme="minorEastAsia" w:hAnsiTheme="minorHAnsi" w:cstheme="minorBidi"/>
                <w:noProof/>
                <w:kern w:val="2"/>
                <w:sz w:val="24"/>
                <w14:ligatures w14:val="standardContextual"/>
              </w:rPr>
              <w:tab/>
            </w:r>
            <w:r w:rsidRPr="00772626">
              <w:rPr>
                <w:rStyle w:val="Hyperlink"/>
                <w:noProof/>
              </w:rPr>
              <w:t>Introduction</w:t>
            </w:r>
            <w:r>
              <w:rPr>
                <w:noProof/>
                <w:webHidden/>
              </w:rPr>
              <w:tab/>
            </w:r>
            <w:r>
              <w:rPr>
                <w:noProof/>
                <w:webHidden/>
              </w:rPr>
              <w:fldChar w:fldCharType="begin"/>
            </w:r>
            <w:r>
              <w:rPr>
                <w:noProof/>
                <w:webHidden/>
              </w:rPr>
              <w:instrText xml:space="preserve"> PAGEREF _Toc195001226 \h </w:instrText>
            </w:r>
            <w:r>
              <w:rPr>
                <w:noProof/>
                <w:webHidden/>
              </w:rPr>
            </w:r>
            <w:r>
              <w:rPr>
                <w:noProof/>
                <w:webHidden/>
              </w:rPr>
              <w:fldChar w:fldCharType="separate"/>
            </w:r>
            <w:r>
              <w:rPr>
                <w:noProof/>
                <w:webHidden/>
              </w:rPr>
              <w:t>25</w:t>
            </w:r>
            <w:r>
              <w:rPr>
                <w:noProof/>
                <w:webHidden/>
              </w:rPr>
              <w:fldChar w:fldCharType="end"/>
            </w:r>
          </w:hyperlink>
        </w:p>
        <w:p w14:paraId="4BDA51A6" w14:textId="3587D814"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27" w:history="1">
            <w:r w:rsidRPr="00772626">
              <w:rPr>
                <w:rStyle w:val="Hyperlink"/>
                <w:noProof/>
              </w:rPr>
              <w:t>6.2</w:t>
            </w:r>
            <w:r>
              <w:rPr>
                <w:rFonts w:asciiTheme="minorHAnsi" w:eastAsiaTheme="minorEastAsia" w:hAnsiTheme="minorHAnsi" w:cstheme="minorBidi"/>
                <w:noProof/>
                <w:kern w:val="2"/>
                <w:sz w:val="24"/>
                <w14:ligatures w14:val="standardContextual"/>
              </w:rPr>
              <w:tab/>
            </w:r>
            <w:r w:rsidRPr="00772626">
              <w:rPr>
                <w:rStyle w:val="Hyperlink"/>
                <w:noProof/>
              </w:rPr>
              <w:t>Notes from MPEG#144</w:t>
            </w:r>
            <w:r>
              <w:rPr>
                <w:noProof/>
                <w:webHidden/>
              </w:rPr>
              <w:tab/>
            </w:r>
            <w:r>
              <w:rPr>
                <w:noProof/>
                <w:webHidden/>
              </w:rPr>
              <w:fldChar w:fldCharType="begin"/>
            </w:r>
            <w:r>
              <w:rPr>
                <w:noProof/>
                <w:webHidden/>
              </w:rPr>
              <w:instrText xml:space="preserve"> PAGEREF _Toc195001227 \h </w:instrText>
            </w:r>
            <w:r>
              <w:rPr>
                <w:noProof/>
                <w:webHidden/>
              </w:rPr>
            </w:r>
            <w:r>
              <w:rPr>
                <w:noProof/>
                <w:webHidden/>
              </w:rPr>
              <w:fldChar w:fldCharType="separate"/>
            </w:r>
            <w:r>
              <w:rPr>
                <w:noProof/>
                <w:webHidden/>
              </w:rPr>
              <w:t>26</w:t>
            </w:r>
            <w:r>
              <w:rPr>
                <w:noProof/>
                <w:webHidden/>
              </w:rPr>
              <w:fldChar w:fldCharType="end"/>
            </w:r>
          </w:hyperlink>
        </w:p>
        <w:p w14:paraId="117B3DDA" w14:textId="57DA35BA" w:rsidR="0007392F" w:rsidRDefault="0007392F">
          <w:pPr>
            <w:pStyle w:val="TOC1"/>
            <w:rPr>
              <w:rFonts w:asciiTheme="minorHAnsi" w:eastAsiaTheme="minorEastAsia" w:hAnsiTheme="minorHAnsi" w:cstheme="minorBidi"/>
              <w:noProof/>
              <w:kern w:val="2"/>
              <w:sz w:val="24"/>
              <w14:ligatures w14:val="standardContextual"/>
            </w:rPr>
          </w:pPr>
          <w:hyperlink w:anchor="_Toc195001228" w:history="1">
            <w:r w:rsidRPr="00772626">
              <w:rPr>
                <w:rStyle w:val="Hyperlink"/>
                <w:noProof/>
              </w:rPr>
              <w:t>7</w:t>
            </w:r>
            <w:r>
              <w:rPr>
                <w:rFonts w:asciiTheme="minorHAnsi" w:eastAsiaTheme="minorEastAsia" w:hAnsiTheme="minorHAnsi" w:cstheme="minorBidi"/>
                <w:noProof/>
                <w:kern w:val="2"/>
                <w:sz w:val="24"/>
                <w14:ligatures w14:val="standardContextual"/>
              </w:rPr>
              <w:tab/>
            </w:r>
            <w:r w:rsidRPr="00772626">
              <w:rPr>
                <w:rStyle w:val="Hyperlink"/>
                <w:noProof/>
              </w:rPr>
              <w:t>Content selection and adaptation logic based on device orientation (m64233, m68905)</w:t>
            </w:r>
            <w:r>
              <w:rPr>
                <w:noProof/>
                <w:webHidden/>
              </w:rPr>
              <w:tab/>
            </w:r>
            <w:r>
              <w:rPr>
                <w:noProof/>
                <w:webHidden/>
              </w:rPr>
              <w:fldChar w:fldCharType="begin"/>
            </w:r>
            <w:r>
              <w:rPr>
                <w:noProof/>
                <w:webHidden/>
              </w:rPr>
              <w:instrText xml:space="preserve"> PAGEREF _Toc195001228 \h </w:instrText>
            </w:r>
            <w:r>
              <w:rPr>
                <w:noProof/>
                <w:webHidden/>
              </w:rPr>
            </w:r>
            <w:r>
              <w:rPr>
                <w:noProof/>
                <w:webHidden/>
              </w:rPr>
              <w:fldChar w:fldCharType="separate"/>
            </w:r>
            <w:r>
              <w:rPr>
                <w:noProof/>
                <w:webHidden/>
              </w:rPr>
              <w:t>28</w:t>
            </w:r>
            <w:r>
              <w:rPr>
                <w:noProof/>
                <w:webHidden/>
              </w:rPr>
              <w:fldChar w:fldCharType="end"/>
            </w:r>
          </w:hyperlink>
        </w:p>
        <w:p w14:paraId="400080EE" w14:textId="7F9F938C"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29" w:history="1">
            <w:r w:rsidRPr="00772626">
              <w:rPr>
                <w:rStyle w:val="Hyperlink"/>
                <w:noProof/>
                <w:lang w:val="en-GB" w:eastAsia="zh-CN"/>
              </w:rPr>
              <w:t>7.1</w:t>
            </w:r>
            <w:r>
              <w:rPr>
                <w:rFonts w:asciiTheme="minorHAnsi" w:eastAsiaTheme="minorEastAsia" w:hAnsiTheme="minorHAnsi" w:cstheme="minorBidi"/>
                <w:noProof/>
                <w:kern w:val="2"/>
                <w:sz w:val="24"/>
                <w14:ligatures w14:val="standardContextual"/>
              </w:rPr>
              <w:tab/>
            </w:r>
            <w:r w:rsidRPr="00772626">
              <w:rPr>
                <w:rStyle w:val="Hyperlink"/>
                <w:noProof/>
                <w:lang w:val="en-GB" w:eastAsia="zh-CN"/>
              </w:rPr>
              <w:t>Introduction</w:t>
            </w:r>
            <w:r>
              <w:rPr>
                <w:noProof/>
                <w:webHidden/>
              </w:rPr>
              <w:tab/>
            </w:r>
            <w:r>
              <w:rPr>
                <w:noProof/>
                <w:webHidden/>
              </w:rPr>
              <w:fldChar w:fldCharType="begin"/>
            </w:r>
            <w:r>
              <w:rPr>
                <w:noProof/>
                <w:webHidden/>
              </w:rPr>
              <w:instrText xml:space="preserve"> PAGEREF _Toc195001229 \h </w:instrText>
            </w:r>
            <w:r>
              <w:rPr>
                <w:noProof/>
                <w:webHidden/>
              </w:rPr>
            </w:r>
            <w:r>
              <w:rPr>
                <w:noProof/>
                <w:webHidden/>
              </w:rPr>
              <w:fldChar w:fldCharType="separate"/>
            </w:r>
            <w:r>
              <w:rPr>
                <w:noProof/>
                <w:webHidden/>
              </w:rPr>
              <w:t>28</w:t>
            </w:r>
            <w:r>
              <w:rPr>
                <w:noProof/>
                <w:webHidden/>
              </w:rPr>
              <w:fldChar w:fldCharType="end"/>
            </w:r>
          </w:hyperlink>
        </w:p>
        <w:p w14:paraId="6E5EEECB" w14:textId="7BC4986D"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30" w:history="1">
            <w:r w:rsidRPr="00772626">
              <w:rPr>
                <w:rStyle w:val="Hyperlink"/>
                <w:noProof/>
                <w:lang w:val="en-GB" w:eastAsia="zh-CN"/>
              </w:rPr>
              <w:t>7.2</w:t>
            </w:r>
            <w:r>
              <w:rPr>
                <w:rFonts w:asciiTheme="minorHAnsi" w:eastAsiaTheme="minorEastAsia" w:hAnsiTheme="minorHAnsi" w:cstheme="minorBidi"/>
                <w:noProof/>
                <w:kern w:val="2"/>
                <w:sz w:val="24"/>
                <w14:ligatures w14:val="standardContextual"/>
              </w:rPr>
              <w:tab/>
            </w:r>
            <w:r w:rsidRPr="00772626">
              <w:rPr>
                <w:rStyle w:val="Hyperlink"/>
                <w:noProof/>
                <w:lang w:val="en-GB" w:eastAsia="zh-CN"/>
              </w:rPr>
              <w:t>Discussion</w:t>
            </w:r>
            <w:r>
              <w:rPr>
                <w:noProof/>
                <w:webHidden/>
              </w:rPr>
              <w:tab/>
            </w:r>
            <w:r>
              <w:rPr>
                <w:noProof/>
                <w:webHidden/>
              </w:rPr>
              <w:fldChar w:fldCharType="begin"/>
            </w:r>
            <w:r>
              <w:rPr>
                <w:noProof/>
                <w:webHidden/>
              </w:rPr>
              <w:instrText xml:space="preserve"> PAGEREF _Toc195001230 \h </w:instrText>
            </w:r>
            <w:r>
              <w:rPr>
                <w:noProof/>
                <w:webHidden/>
              </w:rPr>
            </w:r>
            <w:r>
              <w:rPr>
                <w:noProof/>
                <w:webHidden/>
              </w:rPr>
              <w:fldChar w:fldCharType="separate"/>
            </w:r>
            <w:r>
              <w:rPr>
                <w:noProof/>
                <w:webHidden/>
              </w:rPr>
              <w:t>28</w:t>
            </w:r>
            <w:r>
              <w:rPr>
                <w:noProof/>
                <w:webHidden/>
              </w:rPr>
              <w:fldChar w:fldCharType="end"/>
            </w:r>
          </w:hyperlink>
        </w:p>
        <w:p w14:paraId="4AFBD4C3" w14:textId="38CAD849"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31" w:history="1">
            <w:r w:rsidRPr="00772626">
              <w:rPr>
                <w:rStyle w:val="Hyperlink"/>
                <w:noProof/>
                <w:lang w:val="en-GB" w:eastAsia="zh-CN"/>
              </w:rPr>
              <w:t>7.3</w:t>
            </w:r>
            <w:r>
              <w:rPr>
                <w:rFonts w:asciiTheme="minorHAnsi" w:eastAsiaTheme="minorEastAsia" w:hAnsiTheme="minorHAnsi" w:cstheme="minorBidi"/>
                <w:noProof/>
                <w:kern w:val="2"/>
                <w:sz w:val="24"/>
                <w14:ligatures w14:val="standardContextual"/>
              </w:rPr>
              <w:tab/>
            </w:r>
            <w:r w:rsidRPr="00772626">
              <w:rPr>
                <w:rStyle w:val="Hyperlink"/>
                <w:noProof/>
                <w:lang w:val="en-GB" w:eastAsia="zh-CN"/>
              </w:rPr>
              <w:t>Target screen orientation signalling in MPD</w:t>
            </w:r>
            <w:r>
              <w:rPr>
                <w:noProof/>
                <w:webHidden/>
              </w:rPr>
              <w:tab/>
            </w:r>
            <w:r>
              <w:rPr>
                <w:noProof/>
                <w:webHidden/>
              </w:rPr>
              <w:fldChar w:fldCharType="begin"/>
            </w:r>
            <w:r>
              <w:rPr>
                <w:noProof/>
                <w:webHidden/>
              </w:rPr>
              <w:instrText xml:space="preserve"> PAGEREF _Toc195001231 \h </w:instrText>
            </w:r>
            <w:r>
              <w:rPr>
                <w:noProof/>
                <w:webHidden/>
              </w:rPr>
            </w:r>
            <w:r>
              <w:rPr>
                <w:noProof/>
                <w:webHidden/>
              </w:rPr>
              <w:fldChar w:fldCharType="separate"/>
            </w:r>
            <w:r>
              <w:rPr>
                <w:noProof/>
                <w:webHidden/>
              </w:rPr>
              <w:t>30</w:t>
            </w:r>
            <w:r>
              <w:rPr>
                <w:noProof/>
                <w:webHidden/>
              </w:rPr>
              <w:fldChar w:fldCharType="end"/>
            </w:r>
          </w:hyperlink>
        </w:p>
        <w:p w14:paraId="3A1E0FC9" w14:textId="6A26BD0A" w:rsidR="0007392F" w:rsidRDefault="0007392F">
          <w:pPr>
            <w:pStyle w:val="TOC1"/>
            <w:rPr>
              <w:rFonts w:asciiTheme="minorHAnsi" w:eastAsiaTheme="minorEastAsia" w:hAnsiTheme="minorHAnsi" w:cstheme="minorBidi"/>
              <w:noProof/>
              <w:kern w:val="2"/>
              <w:sz w:val="24"/>
              <w14:ligatures w14:val="standardContextual"/>
            </w:rPr>
          </w:pPr>
          <w:hyperlink w:anchor="_Toc195001232" w:history="1">
            <w:r w:rsidRPr="00772626">
              <w:rPr>
                <w:rStyle w:val="Hyperlink"/>
                <w:rFonts w:eastAsia="SimSun"/>
                <w:noProof/>
                <w:lang w:eastAsia="zh-CN"/>
              </w:rPr>
              <w:t>8</w:t>
            </w:r>
            <w:r>
              <w:rPr>
                <w:rFonts w:asciiTheme="minorHAnsi" w:eastAsiaTheme="minorEastAsia" w:hAnsiTheme="minorHAnsi" w:cstheme="minorBidi"/>
                <w:noProof/>
                <w:kern w:val="2"/>
                <w:sz w:val="24"/>
                <w14:ligatures w14:val="standardContextual"/>
              </w:rPr>
              <w:tab/>
            </w:r>
            <w:r w:rsidRPr="00772626">
              <w:rPr>
                <w:rStyle w:val="Hyperlink"/>
                <w:rFonts w:eastAsia="SimSun"/>
                <w:noProof/>
                <w:lang w:eastAsia="zh-CN"/>
              </w:rPr>
              <w:t>Signaling maximum segment size (m65860)</w:t>
            </w:r>
            <w:r>
              <w:rPr>
                <w:noProof/>
                <w:webHidden/>
              </w:rPr>
              <w:tab/>
            </w:r>
            <w:r>
              <w:rPr>
                <w:noProof/>
                <w:webHidden/>
              </w:rPr>
              <w:fldChar w:fldCharType="begin"/>
            </w:r>
            <w:r>
              <w:rPr>
                <w:noProof/>
                <w:webHidden/>
              </w:rPr>
              <w:instrText xml:space="preserve"> PAGEREF _Toc195001232 \h </w:instrText>
            </w:r>
            <w:r>
              <w:rPr>
                <w:noProof/>
                <w:webHidden/>
              </w:rPr>
            </w:r>
            <w:r>
              <w:rPr>
                <w:noProof/>
                <w:webHidden/>
              </w:rPr>
              <w:fldChar w:fldCharType="separate"/>
            </w:r>
            <w:r>
              <w:rPr>
                <w:noProof/>
                <w:webHidden/>
              </w:rPr>
              <w:t>32</w:t>
            </w:r>
            <w:r>
              <w:rPr>
                <w:noProof/>
                <w:webHidden/>
              </w:rPr>
              <w:fldChar w:fldCharType="end"/>
            </w:r>
          </w:hyperlink>
        </w:p>
        <w:p w14:paraId="2E506EC8" w14:textId="71988168"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33" w:history="1">
            <w:r w:rsidRPr="00772626">
              <w:rPr>
                <w:rStyle w:val="Hyperlink"/>
                <w:noProof/>
              </w:rPr>
              <w:t>8.1</w:t>
            </w:r>
            <w:r>
              <w:rPr>
                <w:rFonts w:asciiTheme="minorHAnsi" w:eastAsiaTheme="minorEastAsia" w:hAnsiTheme="minorHAnsi" w:cstheme="minorBidi"/>
                <w:noProof/>
                <w:kern w:val="2"/>
                <w:sz w:val="24"/>
                <w14:ligatures w14:val="standardContextual"/>
              </w:rPr>
              <w:tab/>
            </w:r>
            <w:r w:rsidRPr="00772626">
              <w:rPr>
                <w:rStyle w:val="Hyperlink"/>
                <w:noProof/>
              </w:rPr>
              <w:t>Introduction</w:t>
            </w:r>
            <w:r>
              <w:rPr>
                <w:noProof/>
                <w:webHidden/>
              </w:rPr>
              <w:tab/>
            </w:r>
            <w:r>
              <w:rPr>
                <w:noProof/>
                <w:webHidden/>
              </w:rPr>
              <w:fldChar w:fldCharType="begin"/>
            </w:r>
            <w:r>
              <w:rPr>
                <w:noProof/>
                <w:webHidden/>
              </w:rPr>
              <w:instrText xml:space="preserve"> PAGEREF _Toc195001233 \h </w:instrText>
            </w:r>
            <w:r>
              <w:rPr>
                <w:noProof/>
                <w:webHidden/>
              </w:rPr>
            </w:r>
            <w:r>
              <w:rPr>
                <w:noProof/>
                <w:webHidden/>
              </w:rPr>
              <w:fldChar w:fldCharType="separate"/>
            </w:r>
            <w:r>
              <w:rPr>
                <w:noProof/>
                <w:webHidden/>
              </w:rPr>
              <w:t>32</w:t>
            </w:r>
            <w:r>
              <w:rPr>
                <w:noProof/>
                <w:webHidden/>
              </w:rPr>
              <w:fldChar w:fldCharType="end"/>
            </w:r>
          </w:hyperlink>
        </w:p>
        <w:p w14:paraId="5EB6C38C" w14:textId="28EEEC17"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34" w:history="1">
            <w:r w:rsidRPr="00772626">
              <w:rPr>
                <w:rStyle w:val="Hyperlink"/>
                <w:noProof/>
              </w:rPr>
              <w:t>8.2</w:t>
            </w:r>
            <w:r>
              <w:rPr>
                <w:rFonts w:asciiTheme="minorHAnsi" w:eastAsiaTheme="minorEastAsia" w:hAnsiTheme="minorHAnsi" w:cstheme="minorBidi"/>
                <w:noProof/>
                <w:kern w:val="2"/>
                <w:sz w:val="24"/>
                <w14:ligatures w14:val="standardContextual"/>
              </w:rPr>
              <w:tab/>
            </w:r>
            <w:r w:rsidRPr="00772626">
              <w:rPr>
                <w:rStyle w:val="Hyperlink"/>
                <w:noProof/>
              </w:rPr>
              <w:t>Proposal</w:t>
            </w:r>
            <w:r>
              <w:rPr>
                <w:noProof/>
                <w:webHidden/>
              </w:rPr>
              <w:tab/>
            </w:r>
            <w:r>
              <w:rPr>
                <w:noProof/>
                <w:webHidden/>
              </w:rPr>
              <w:fldChar w:fldCharType="begin"/>
            </w:r>
            <w:r>
              <w:rPr>
                <w:noProof/>
                <w:webHidden/>
              </w:rPr>
              <w:instrText xml:space="preserve"> PAGEREF _Toc195001234 \h </w:instrText>
            </w:r>
            <w:r>
              <w:rPr>
                <w:noProof/>
                <w:webHidden/>
              </w:rPr>
            </w:r>
            <w:r>
              <w:rPr>
                <w:noProof/>
                <w:webHidden/>
              </w:rPr>
              <w:fldChar w:fldCharType="separate"/>
            </w:r>
            <w:r>
              <w:rPr>
                <w:noProof/>
                <w:webHidden/>
              </w:rPr>
              <w:t>32</w:t>
            </w:r>
            <w:r>
              <w:rPr>
                <w:noProof/>
                <w:webHidden/>
              </w:rPr>
              <w:fldChar w:fldCharType="end"/>
            </w:r>
          </w:hyperlink>
        </w:p>
        <w:p w14:paraId="2478CA59" w14:textId="1199F7AA"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35" w:history="1">
            <w:r w:rsidRPr="00772626">
              <w:rPr>
                <w:rStyle w:val="Hyperlink"/>
                <w:noProof/>
              </w:rPr>
              <w:t>8.2.1</w:t>
            </w:r>
            <w:r>
              <w:rPr>
                <w:rFonts w:asciiTheme="minorHAnsi" w:eastAsiaTheme="minorEastAsia" w:hAnsiTheme="minorHAnsi" w:cstheme="minorBidi"/>
                <w:noProof/>
                <w:kern w:val="2"/>
                <w:sz w:val="24"/>
                <w14:ligatures w14:val="standardContextual"/>
              </w:rPr>
              <w:tab/>
            </w:r>
            <w:r w:rsidRPr="00772626">
              <w:rPr>
                <w:rStyle w:val="Hyperlink"/>
                <w:noProof/>
              </w:rPr>
              <w:t>Definition</w:t>
            </w:r>
            <w:r>
              <w:rPr>
                <w:noProof/>
                <w:webHidden/>
              </w:rPr>
              <w:tab/>
            </w:r>
            <w:r>
              <w:rPr>
                <w:noProof/>
                <w:webHidden/>
              </w:rPr>
              <w:fldChar w:fldCharType="begin"/>
            </w:r>
            <w:r>
              <w:rPr>
                <w:noProof/>
                <w:webHidden/>
              </w:rPr>
              <w:instrText xml:space="preserve"> PAGEREF _Toc195001235 \h </w:instrText>
            </w:r>
            <w:r>
              <w:rPr>
                <w:noProof/>
                <w:webHidden/>
              </w:rPr>
            </w:r>
            <w:r>
              <w:rPr>
                <w:noProof/>
                <w:webHidden/>
              </w:rPr>
              <w:fldChar w:fldCharType="separate"/>
            </w:r>
            <w:r>
              <w:rPr>
                <w:noProof/>
                <w:webHidden/>
              </w:rPr>
              <w:t>32</w:t>
            </w:r>
            <w:r>
              <w:rPr>
                <w:noProof/>
                <w:webHidden/>
              </w:rPr>
              <w:fldChar w:fldCharType="end"/>
            </w:r>
          </w:hyperlink>
        </w:p>
        <w:p w14:paraId="48F76ECE" w14:textId="760A4BEB"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36" w:history="1">
            <w:r w:rsidRPr="00772626">
              <w:rPr>
                <w:rStyle w:val="Hyperlink"/>
                <w:noProof/>
              </w:rPr>
              <w:t>8.2.2</w:t>
            </w:r>
            <w:r>
              <w:rPr>
                <w:rFonts w:asciiTheme="minorHAnsi" w:eastAsiaTheme="minorEastAsia" w:hAnsiTheme="minorHAnsi" w:cstheme="minorBidi"/>
                <w:noProof/>
                <w:kern w:val="2"/>
                <w:sz w:val="24"/>
                <w14:ligatures w14:val="standardContextual"/>
              </w:rPr>
              <w:tab/>
            </w:r>
            <w:r w:rsidRPr="00772626">
              <w:rPr>
                <w:rStyle w:val="Hyperlink"/>
                <w:noProof/>
              </w:rPr>
              <w:t>Operational model</w:t>
            </w:r>
            <w:r>
              <w:rPr>
                <w:noProof/>
                <w:webHidden/>
              </w:rPr>
              <w:tab/>
            </w:r>
            <w:r>
              <w:rPr>
                <w:noProof/>
                <w:webHidden/>
              </w:rPr>
              <w:fldChar w:fldCharType="begin"/>
            </w:r>
            <w:r>
              <w:rPr>
                <w:noProof/>
                <w:webHidden/>
              </w:rPr>
              <w:instrText xml:space="preserve"> PAGEREF _Toc195001236 \h </w:instrText>
            </w:r>
            <w:r>
              <w:rPr>
                <w:noProof/>
                <w:webHidden/>
              </w:rPr>
            </w:r>
            <w:r>
              <w:rPr>
                <w:noProof/>
                <w:webHidden/>
              </w:rPr>
              <w:fldChar w:fldCharType="separate"/>
            </w:r>
            <w:r>
              <w:rPr>
                <w:noProof/>
                <w:webHidden/>
              </w:rPr>
              <w:t>32</w:t>
            </w:r>
            <w:r>
              <w:rPr>
                <w:noProof/>
                <w:webHidden/>
              </w:rPr>
              <w:fldChar w:fldCharType="end"/>
            </w:r>
          </w:hyperlink>
        </w:p>
        <w:p w14:paraId="5762B0B2" w14:textId="790B9BEB" w:rsidR="0007392F" w:rsidRDefault="0007392F">
          <w:pPr>
            <w:pStyle w:val="TOC1"/>
            <w:rPr>
              <w:rFonts w:asciiTheme="minorHAnsi" w:eastAsiaTheme="minorEastAsia" w:hAnsiTheme="minorHAnsi" w:cstheme="minorBidi"/>
              <w:noProof/>
              <w:kern w:val="2"/>
              <w:sz w:val="24"/>
              <w14:ligatures w14:val="standardContextual"/>
            </w:rPr>
          </w:pPr>
          <w:hyperlink w:anchor="_Toc195001237" w:history="1">
            <w:r w:rsidRPr="00772626">
              <w:rPr>
                <w:rStyle w:val="Hyperlink"/>
                <w:rFonts w:eastAsia="SimSun"/>
                <w:noProof/>
                <w:lang w:eastAsia="zh-CN"/>
              </w:rPr>
              <w:t>9</w:t>
            </w:r>
            <w:r>
              <w:rPr>
                <w:rFonts w:asciiTheme="minorHAnsi" w:eastAsiaTheme="minorEastAsia" w:hAnsiTheme="minorHAnsi" w:cstheme="minorBidi"/>
                <w:noProof/>
                <w:kern w:val="2"/>
                <w:sz w:val="24"/>
                <w14:ligatures w14:val="standardContextual"/>
              </w:rPr>
              <w:tab/>
            </w:r>
            <w:r w:rsidRPr="00772626">
              <w:rPr>
                <w:rStyle w:val="Hyperlink"/>
                <w:rFonts w:eastAsia="SimSun"/>
                <w:noProof/>
                <w:lang w:eastAsia="zh-CN"/>
              </w:rPr>
              <w:t>Extending copyright license signaling (m66512)</w:t>
            </w:r>
            <w:r>
              <w:rPr>
                <w:noProof/>
                <w:webHidden/>
              </w:rPr>
              <w:tab/>
            </w:r>
            <w:r>
              <w:rPr>
                <w:noProof/>
                <w:webHidden/>
              </w:rPr>
              <w:fldChar w:fldCharType="begin"/>
            </w:r>
            <w:r>
              <w:rPr>
                <w:noProof/>
                <w:webHidden/>
              </w:rPr>
              <w:instrText xml:space="preserve"> PAGEREF _Toc195001237 \h </w:instrText>
            </w:r>
            <w:r>
              <w:rPr>
                <w:noProof/>
                <w:webHidden/>
              </w:rPr>
            </w:r>
            <w:r>
              <w:rPr>
                <w:noProof/>
                <w:webHidden/>
              </w:rPr>
              <w:fldChar w:fldCharType="separate"/>
            </w:r>
            <w:r>
              <w:rPr>
                <w:noProof/>
                <w:webHidden/>
              </w:rPr>
              <w:t>34</w:t>
            </w:r>
            <w:r>
              <w:rPr>
                <w:noProof/>
                <w:webHidden/>
              </w:rPr>
              <w:fldChar w:fldCharType="end"/>
            </w:r>
          </w:hyperlink>
        </w:p>
        <w:p w14:paraId="00219108" w14:textId="27DC014F"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38" w:history="1">
            <w:r w:rsidRPr="00772626">
              <w:rPr>
                <w:rStyle w:val="Hyperlink"/>
                <w:noProof/>
                <w:lang w:eastAsia="zh-CN"/>
              </w:rPr>
              <w:t>9.1</w:t>
            </w:r>
            <w:r>
              <w:rPr>
                <w:rFonts w:asciiTheme="minorHAnsi" w:eastAsiaTheme="minorEastAsia" w:hAnsiTheme="minorHAnsi" w:cstheme="minorBidi"/>
                <w:noProof/>
                <w:kern w:val="2"/>
                <w:sz w:val="24"/>
                <w14:ligatures w14:val="standardContextual"/>
              </w:rPr>
              <w:tab/>
            </w:r>
            <w:r w:rsidRPr="00772626">
              <w:rPr>
                <w:rStyle w:val="Hyperlink"/>
                <w:noProof/>
                <w:lang w:eastAsia="zh-CN"/>
              </w:rPr>
              <w:t>Introduction</w:t>
            </w:r>
            <w:r>
              <w:rPr>
                <w:noProof/>
                <w:webHidden/>
              </w:rPr>
              <w:tab/>
            </w:r>
            <w:r>
              <w:rPr>
                <w:noProof/>
                <w:webHidden/>
              </w:rPr>
              <w:fldChar w:fldCharType="begin"/>
            </w:r>
            <w:r>
              <w:rPr>
                <w:noProof/>
                <w:webHidden/>
              </w:rPr>
              <w:instrText xml:space="preserve"> PAGEREF _Toc195001238 \h </w:instrText>
            </w:r>
            <w:r>
              <w:rPr>
                <w:noProof/>
                <w:webHidden/>
              </w:rPr>
            </w:r>
            <w:r>
              <w:rPr>
                <w:noProof/>
                <w:webHidden/>
              </w:rPr>
              <w:fldChar w:fldCharType="separate"/>
            </w:r>
            <w:r>
              <w:rPr>
                <w:noProof/>
                <w:webHidden/>
              </w:rPr>
              <w:t>34</w:t>
            </w:r>
            <w:r>
              <w:rPr>
                <w:noProof/>
                <w:webHidden/>
              </w:rPr>
              <w:fldChar w:fldCharType="end"/>
            </w:r>
          </w:hyperlink>
        </w:p>
        <w:p w14:paraId="22C596C2" w14:textId="32FB7FF9"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39" w:history="1">
            <w:r w:rsidRPr="00772626">
              <w:rPr>
                <w:rStyle w:val="Hyperlink"/>
                <w:noProof/>
                <w:lang w:eastAsia="zh-CN"/>
              </w:rPr>
              <w:t>9.2</w:t>
            </w:r>
            <w:r>
              <w:rPr>
                <w:rFonts w:asciiTheme="minorHAnsi" w:eastAsiaTheme="minorEastAsia" w:hAnsiTheme="minorHAnsi" w:cstheme="minorBidi"/>
                <w:noProof/>
                <w:kern w:val="2"/>
                <w:sz w:val="24"/>
                <w14:ligatures w14:val="standardContextual"/>
              </w:rPr>
              <w:tab/>
            </w:r>
            <w:r w:rsidRPr="00772626">
              <w:rPr>
                <w:rStyle w:val="Hyperlink"/>
                <w:noProof/>
                <w:lang w:eastAsia="zh-CN"/>
              </w:rPr>
              <w:t>Background</w:t>
            </w:r>
            <w:r>
              <w:rPr>
                <w:noProof/>
                <w:webHidden/>
              </w:rPr>
              <w:tab/>
            </w:r>
            <w:r>
              <w:rPr>
                <w:noProof/>
                <w:webHidden/>
              </w:rPr>
              <w:fldChar w:fldCharType="begin"/>
            </w:r>
            <w:r>
              <w:rPr>
                <w:noProof/>
                <w:webHidden/>
              </w:rPr>
              <w:instrText xml:space="preserve"> PAGEREF _Toc195001239 \h </w:instrText>
            </w:r>
            <w:r>
              <w:rPr>
                <w:noProof/>
                <w:webHidden/>
              </w:rPr>
            </w:r>
            <w:r>
              <w:rPr>
                <w:noProof/>
                <w:webHidden/>
              </w:rPr>
              <w:fldChar w:fldCharType="separate"/>
            </w:r>
            <w:r>
              <w:rPr>
                <w:noProof/>
                <w:webHidden/>
              </w:rPr>
              <w:t>34</w:t>
            </w:r>
            <w:r>
              <w:rPr>
                <w:noProof/>
                <w:webHidden/>
              </w:rPr>
              <w:fldChar w:fldCharType="end"/>
            </w:r>
          </w:hyperlink>
        </w:p>
        <w:p w14:paraId="11354275" w14:textId="0D6F3350"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0" w:history="1">
            <w:r w:rsidRPr="00772626">
              <w:rPr>
                <w:rStyle w:val="Hyperlink"/>
                <w:noProof/>
                <w:lang w:eastAsia="zh-CN"/>
              </w:rPr>
              <w:t>9.3</w:t>
            </w:r>
            <w:r>
              <w:rPr>
                <w:rFonts w:asciiTheme="minorHAnsi" w:eastAsiaTheme="minorEastAsia" w:hAnsiTheme="minorHAnsi" w:cstheme="minorBidi"/>
                <w:noProof/>
                <w:kern w:val="2"/>
                <w:sz w:val="24"/>
                <w14:ligatures w14:val="standardContextual"/>
              </w:rPr>
              <w:tab/>
            </w:r>
            <w:r w:rsidRPr="00772626">
              <w:rPr>
                <w:rStyle w:val="Hyperlink"/>
                <w:noProof/>
                <w:lang w:eastAsia="zh-CN"/>
              </w:rPr>
              <w:t>Use case and justification</w:t>
            </w:r>
            <w:r>
              <w:rPr>
                <w:noProof/>
                <w:webHidden/>
              </w:rPr>
              <w:tab/>
            </w:r>
            <w:r>
              <w:rPr>
                <w:noProof/>
                <w:webHidden/>
              </w:rPr>
              <w:fldChar w:fldCharType="begin"/>
            </w:r>
            <w:r>
              <w:rPr>
                <w:noProof/>
                <w:webHidden/>
              </w:rPr>
              <w:instrText xml:space="preserve"> PAGEREF _Toc195001240 \h </w:instrText>
            </w:r>
            <w:r>
              <w:rPr>
                <w:noProof/>
                <w:webHidden/>
              </w:rPr>
            </w:r>
            <w:r>
              <w:rPr>
                <w:noProof/>
                <w:webHidden/>
              </w:rPr>
              <w:fldChar w:fldCharType="separate"/>
            </w:r>
            <w:r>
              <w:rPr>
                <w:noProof/>
                <w:webHidden/>
              </w:rPr>
              <w:t>35</w:t>
            </w:r>
            <w:r>
              <w:rPr>
                <w:noProof/>
                <w:webHidden/>
              </w:rPr>
              <w:fldChar w:fldCharType="end"/>
            </w:r>
          </w:hyperlink>
        </w:p>
        <w:p w14:paraId="43434A49" w14:textId="148FC59B"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1" w:history="1">
            <w:r w:rsidRPr="00772626">
              <w:rPr>
                <w:rStyle w:val="Hyperlink"/>
                <w:noProof/>
                <w:lang w:eastAsia="zh-CN"/>
              </w:rPr>
              <w:t>9.4</w:t>
            </w:r>
            <w:r>
              <w:rPr>
                <w:rFonts w:asciiTheme="minorHAnsi" w:eastAsiaTheme="minorEastAsia" w:hAnsiTheme="minorHAnsi" w:cstheme="minorBidi"/>
                <w:noProof/>
                <w:kern w:val="2"/>
                <w:sz w:val="24"/>
                <w14:ligatures w14:val="standardContextual"/>
              </w:rPr>
              <w:tab/>
            </w:r>
            <w:r w:rsidRPr="00772626">
              <w:rPr>
                <w:rStyle w:val="Hyperlink"/>
                <w:noProof/>
                <w:lang w:eastAsia="zh-CN"/>
              </w:rPr>
              <w:t>Proposed solution</w:t>
            </w:r>
            <w:r>
              <w:rPr>
                <w:noProof/>
                <w:webHidden/>
              </w:rPr>
              <w:tab/>
            </w:r>
            <w:r>
              <w:rPr>
                <w:noProof/>
                <w:webHidden/>
              </w:rPr>
              <w:fldChar w:fldCharType="begin"/>
            </w:r>
            <w:r>
              <w:rPr>
                <w:noProof/>
                <w:webHidden/>
              </w:rPr>
              <w:instrText xml:space="preserve"> PAGEREF _Toc195001241 \h </w:instrText>
            </w:r>
            <w:r>
              <w:rPr>
                <w:noProof/>
                <w:webHidden/>
              </w:rPr>
            </w:r>
            <w:r>
              <w:rPr>
                <w:noProof/>
                <w:webHidden/>
              </w:rPr>
              <w:fldChar w:fldCharType="separate"/>
            </w:r>
            <w:r>
              <w:rPr>
                <w:noProof/>
                <w:webHidden/>
              </w:rPr>
              <w:t>35</w:t>
            </w:r>
            <w:r>
              <w:rPr>
                <w:noProof/>
                <w:webHidden/>
              </w:rPr>
              <w:fldChar w:fldCharType="end"/>
            </w:r>
          </w:hyperlink>
        </w:p>
        <w:p w14:paraId="0785ACD0" w14:textId="248FB8F8" w:rsidR="0007392F" w:rsidRDefault="0007392F">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195001242" w:history="1">
            <w:r w:rsidRPr="00772626">
              <w:rPr>
                <w:rStyle w:val="Hyperlink"/>
                <w:noProof/>
                <w:lang w:eastAsia="zh-CN"/>
              </w:rPr>
              <w:t>9.4.1</w:t>
            </w:r>
            <w:r>
              <w:rPr>
                <w:rFonts w:asciiTheme="minorHAnsi" w:eastAsiaTheme="minorEastAsia" w:hAnsiTheme="minorHAnsi" w:cstheme="minorBidi"/>
                <w:noProof/>
                <w:kern w:val="2"/>
                <w:sz w:val="24"/>
                <w14:ligatures w14:val="standardContextual"/>
              </w:rPr>
              <w:tab/>
            </w:r>
            <w:r w:rsidRPr="00772626">
              <w:rPr>
                <w:rStyle w:val="Hyperlink"/>
                <w:noProof/>
                <w:lang w:eastAsia="zh-CN"/>
              </w:rPr>
              <w:t>Alternative solution</w:t>
            </w:r>
            <w:r>
              <w:rPr>
                <w:noProof/>
                <w:webHidden/>
              </w:rPr>
              <w:tab/>
            </w:r>
            <w:r>
              <w:rPr>
                <w:noProof/>
                <w:webHidden/>
              </w:rPr>
              <w:fldChar w:fldCharType="begin"/>
            </w:r>
            <w:r>
              <w:rPr>
                <w:noProof/>
                <w:webHidden/>
              </w:rPr>
              <w:instrText xml:space="preserve"> PAGEREF _Toc195001242 \h </w:instrText>
            </w:r>
            <w:r>
              <w:rPr>
                <w:noProof/>
                <w:webHidden/>
              </w:rPr>
            </w:r>
            <w:r>
              <w:rPr>
                <w:noProof/>
                <w:webHidden/>
              </w:rPr>
              <w:fldChar w:fldCharType="separate"/>
            </w:r>
            <w:r>
              <w:rPr>
                <w:noProof/>
                <w:webHidden/>
              </w:rPr>
              <w:t>36</w:t>
            </w:r>
            <w:r>
              <w:rPr>
                <w:noProof/>
                <w:webHidden/>
              </w:rPr>
              <w:fldChar w:fldCharType="end"/>
            </w:r>
          </w:hyperlink>
        </w:p>
        <w:p w14:paraId="2E435652" w14:textId="2B3661CC"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3" w:history="1">
            <w:r w:rsidRPr="00772626">
              <w:rPr>
                <w:rStyle w:val="Hyperlink"/>
                <w:noProof/>
                <w:lang w:eastAsia="zh-CN"/>
              </w:rPr>
              <w:t>9.5</w:t>
            </w:r>
            <w:r>
              <w:rPr>
                <w:rFonts w:asciiTheme="minorHAnsi" w:eastAsiaTheme="minorEastAsia" w:hAnsiTheme="minorHAnsi" w:cstheme="minorBidi"/>
                <w:noProof/>
                <w:kern w:val="2"/>
                <w:sz w:val="24"/>
                <w14:ligatures w14:val="standardContextual"/>
              </w:rPr>
              <w:tab/>
            </w:r>
            <w:r w:rsidRPr="00772626">
              <w:rPr>
                <w:rStyle w:val="Hyperlink"/>
                <w:noProof/>
                <w:lang w:eastAsia="zh-CN"/>
              </w:rPr>
              <w:t>Notes from MPEG#145</w:t>
            </w:r>
            <w:r>
              <w:rPr>
                <w:noProof/>
                <w:webHidden/>
              </w:rPr>
              <w:tab/>
            </w:r>
            <w:r>
              <w:rPr>
                <w:noProof/>
                <w:webHidden/>
              </w:rPr>
              <w:fldChar w:fldCharType="begin"/>
            </w:r>
            <w:r>
              <w:rPr>
                <w:noProof/>
                <w:webHidden/>
              </w:rPr>
              <w:instrText xml:space="preserve"> PAGEREF _Toc195001243 \h </w:instrText>
            </w:r>
            <w:r>
              <w:rPr>
                <w:noProof/>
                <w:webHidden/>
              </w:rPr>
            </w:r>
            <w:r>
              <w:rPr>
                <w:noProof/>
                <w:webHidden/>
              </w:rPr>
              <w:fldChar w:fldCharType="separate"/>
            </w:r>
            <w:r>
              <w:rPr>
                <w:noProof/>
                <w:webHidden/>
              </w:rPr>
              <w:t>37</w:t>
            </w:r>
            <w:r>
              <w:rPr>
                <w:noProof/>
                <w:webHidden/>
              </w:rPr>
              <w:fldChar w:fldCharType="end"/>
            </w:r>
          </w:hyperlink>
        </w:p>
        <w:p w14:paraId="68534873" w14:textId="1C8FBFEB" w:rsidR="0007392F" w:rsidRDefault="0007392F">
          <w:pPr>
            <w:pStyle w:val="TOC1"/>
            <w:rPr>
              <w:rFonts w:asciiTheme="minorHAnsi" w:eastAsiaTheme="minorEastAsia" w:hAnsiTheme="minorHAnsi" w:cstheme="minorBidi"/>
              <w:noProof/>
              <w:kern w:val="2"/>
              <w:sz w:val="24"/>
              <w14:ligatures w14:val="standardContextual"/>
            </w:rPr>
          </w:pPr>
          <w:hyperlink w:anchor="_Toc195001244" w:history="1">
            <w:r w:rsidRPr="00772626">
              <w:rPr>
                <w:rStyle w:val="Hyperlink"/>
                <w:noProof/>
              </w:rPr>
              <w:t>10</w:t>
            </w:r>
            <w:r>
              <w:rPr>
                <w:rFonts w:asciiTheme="minorHAnsi" w:eastAsiaTheme="minorEastAsia" w:hAnsiTheme="minorHAnsi" w:cstheme="minorBidi"/>
                <w:noProof/>
                <w:kern w:val="2"/>
                <w:sz w:val="24"/>
                <w14:ligatures w14:val="standardContextual"/>
              </w:rPr>
              <w:tab/>
            </w:r>
            <w:r w:rsidRPr="00772626">
              <w:rPr>
                <w:rStyle w:val="Hyperlink"/>
                <w:noProof/>
              </w:rPr>
              <w:t>DASH events for C2PA metadata signaling (m72350)</w:t>
            </w:r>
            <w:r>
              <w:rPr>
                <w:noProof/>
                <w:webHidden/>
              </w:rPr>
              <w:tab/>
            </w:r>
            <w:r>
              <w:rPr>
                <w:noProof/>
                <w:webHidden/>
              </w:rPr>
              <w:fldChar w:fldCharType="begin"/>
            </w:r>
            <w:r>
              <w:rPr>
                <w:noProof/>
                <w:webHidden/>
              </w:rPr>
              <w:instrText xml:space="preserve"> PAGEREF _Toc195001244 \h </w:instrText>
            </w:r>
            <w:r>
              <w:rPr>
                <w:noProof/>
                <w:webHidden/>
              </w:rPr>
            </w:r>
            <w:r>
              <w:rPr>
                <w:noProof/>
                <w:webHidden/>
              </w:rPr>
              <w:fldChar w:fldCharType="separate"/>
            </w:r>
            <w:r>
              <w:rPr>
                <w:noProof/>
                <w:webHidden/>
              </w:rPr>
              <w:t>38</w:t>
            </w:r>
            <w:r>
              <w:rPr>
                <w:noProof/>
                <w:webHidden/>
              </w:rPr>
              <w:fldChar w:fldCharType="end"/>
            </w:r>
          </w:hyperlink>
        </w:p>
        <w:p w14:paraId="5E0F5A9D" w14:textId="32F24676"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5" w:history="1">
            <w:r w:rsidRPr="00772626">
              <w:rPr>
                <w:rStyle w:val="Hyperlink"/>
                <w:noProof/>
              </w:rPr>
              <w:t>10.1</w:t>
            </w:r>
            <w:r>
              <w:rPr>
                <w:rFonts w:asciiTheme="minorHAnsi" w:eastAsiaTheme="minorEastAsia" w:hAnsiTheme="minorHAnsi" w:cstheme="minorBidi"/>
                <w:noProof/>
                <w:kern w:val="2"/>
                <w:sz w:val="24"/>
                <w14:ligatures w14:val="standardContextual"/>
              </w:rPr>
              <w:tab/>
            </w:r>
            <w:r w:rsidRPr="00772626">
              <w:rPr>
                <w:rStyle w:val="Hyperlink"/>
                <w:noProof/>
              </w:rPr>
              <w:t>Abstract</w:t>
            </w:r>
            <w:r>
              <w:rPr>
                <w:noProof/>
                <w:webHidden/>
              </w:rPr>
              <w:tab/>
            </w:r>
            <w:r>
              <w:rPr>
                <w:noProof/>
                <w:webHidden/>
              </w:rPr>
              <w:fldChar w:fldCharType="begin"/>
            </w:r>
            <w:r>
              <w:rPr>
                <w:noProof/>
                <w:webHidden/>
              </w:rPr>
              <w:instrText xml:space="preserve"> PAGEREF _Toc195001245 \h </w:instrText>
            </w:r>
            <w:r>
              <w:rPr>
                <w:noProof/>
                <w:webHidden/>
              </w:rPr>
            </w:r>
            <w:r>
              <w:rPr>
                <w:noProof/>
                <w:webHidden/>
              </w:rPr>
              <w:fldChar w:fldCharType="separate"/>
            </w:r>
            <w:r>
              <w:rPr>
                <w:noProof/>
                <w:webHidden/>
              </w:rPr>
              <w:t>38</w:t>
            </w:r>
            <w:r>
              <w:rPr>
                <w:noProof/>
                <w:webHidden/>
              </w:rPr>
              <w:fldChar w:fldCharType="end"/>
            </w:r>
          </w:hyperlink>
        </w:p>
        <w:p w14:paraId="0E141606" w14:textId="58A3F6F4"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6" w:history="1">
            <w:r w:rsidRPr="00772626">
              <w:rPr>
                <w:rStyle w:val="Hyperlink"/>
                <w:rFonts w:eastAsia="SimSun"/>
                <w:noProof/>
              </w:rPr>
              <w:t>10.2</w:t>
            </w:r>
            <w:r>
              <w:rPr>
                <w:rFonts w:asciiTheme="minorHAnsi" w:eastAsiaTheme="minorEastAsia" w:hAnsiTheme="minorHAnsi" w:cstheme="minorBidi"/>
                <w:noProof/>
                <w:kern w:val="2"/>
                <w:sz w:val="24"/>
                <w14:ligatures w14:val="standardContextual"/>
              </w:rPr>
              <w:tab/>
            </w:r>
            <w:r w:rsidRPr="00772626">
              <w:rPr>
                <w:rStyle w:val="Hyperlink"/>
                <w:noProof/>
              </w:rPr>
              <w:t>Introduction</w:t>
            </w:r>
            <w:r>
              <w:rPr>
                <w:noProof/>
                <w:webHidden/>
              </w:rPr>
              <w:tab/>
            </w:r>
            <w:r>
              <w:rPr>
                <w:noProof/>
                <w:webHidden/>
              </w:rPr>
              <w:fldChar w:fldCharType="begin"/>
            </w:r>
            <w:r>
              <w:rPr>
                <w:noProof/>
                <w:webHidden/>
              </w:rPr>
              <w:instrText xml:space="preserve"> PAGEREF _Toc195001246 \h </w:instrText>
            </w:r>
            <w:r>
              <w:rPr>
                <w:noProof/>
                <w:webHidden/>
              </w:rPr>
            </w:r>
            <w:r>
              <w:rPr>
                <w:noProof/>
                <w:webHidden/>
              </w:rPr>
              <w:fldChar w:fldCharType="separate"/>
            </w:r>
            <w:r>
              <w:rPr>
                <w:noProof/>
                <w:webHidden/>
              </w:rPr>
              <w:t>38</w:t>
            </w:r>
            <w:r>
              <w:rPr>
                <w:noProof/>
                <w:webHidden/>
              </w:rPr>
              <w:fldChar w:fldCharType="end"/>
            </w:r>
          </w:hyperlink>
        </w:p>
        <w:p w14:paraId="339DA79E" w14:textId="44D2D83E"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7" w:history="1">
            <w:r w:rsidRPr="00772626">
              <w:rPr>
                <w:rStyle w:val="Hyperlink"/>
                <w:rFonts w:eastAsia="SimSun"/>
                <w:noProof/>
              </w:rPr>
              <w:t>10.3</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C2PA based streaming PoC</w:t>
            </w:r>
            <w:r>
              <w:rPr>
                <w:noProof/>
                <w:webHidden/>
              </w:rPr>
              <w:tab/>
            </w:r>
            <w:r>
              <w:rPr>
                <w:noProof/>
                <w:webHidden/>
              </w:rPr>
              <w:fldChar w:fldCharType="begin"/>
            </w:r>
            <w:r>
              <w:rPr>
                <w:noProof/>
                <w:webHidden/>
              </w:rPr>
              <w:instrText xml:space="preserve"> PAGEREF _Toc195001247 \h </w:instrText>
            </w:r>
            <w:r>
              <w:rPr>
                <w:noProof/>
                <w:webHidden/>
              </w:rPr>
            </w:r>
            <w:r>
              <w:rPr>
                <w:noProof/>
                <w:webHidden/>
              </w:rPr>
              <w:fldChar w:fldCharType="separate"/>
            </w:r>
            <w:r>
              <w:rPr>
                <w:noProof/>
                <w:webHidden/>
              </w:rPr>
              <w:t>38</w:t>
            </w:r>
            <w:r>
              <w:rPr>
                <w:noProof/>
                <w:webHidden/>
              </w:rPr>
              <w:fldChar w:fldCharType="end"/>
            </w:r>
          </w:hyperlink>
        </w:p>
        <w:p w14:paraId="42341E28" w14:textId="2156D50D"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8" w:history="1">
            <w:r w:rsidRPr="00772626">
              <w:rPr>
                <w:rStyle w:val="Hyperlink"/>
                <w:rFonts w:eastAsia="SimSun"/>
                <w:noProof/>
              </w:rPr>
              <w:t>10.4</w:t>
            </w:r>
            <w:r>
              <w:rPr>
                <w:rFonts w:asciiTheme="minorHAnsi" w:eastAsiaTheme="minorEastAsia" w:hAnsiTheme="minorHAnsi" w:cstheme="minorBidi"/>
                <w:noProof/>
                <w:kern w:val="2"/>
                <w:sz w:val="24"/>
                <w14:ligatures w14:val="standardContextual"/>
              </w:rPr>
              <w:tab/>
            </w:r>
            <w:r w:rsidRPr="00772626">
              <w:rPr>
                <w:rStyle w:val="Hyperlink"/>
                <w:rFonts w:eastAsia="SimSun"/>
                <w:noProof/>
              </w:rPr>
              <w:t>Proposed modifications to ISO/IEC 23009-1</w:t>
            </w:r>
            <w:r>
              <w:rPr>
                <w:noProof/>
                <w:webHidden/>
              </w:rPr>
              <w:tab/>
            </w:r>
            <w:r>
              <w:rPr>
                <w:noProof/>
                <w:webHidden/>
              </w:rPr>
              <w:fldChar w:fldCharType="begin"/>
            </w:r>
            <w:r>
              <w:rPr>
                <w:noProof/>
                <w:webHidden/>
              </w:rPr>
              <w:instrText xml:space="preserve"> PAGEREF _Toc195001248 \h </w:instrText>
            </w:r>
            <w:r>
              <w:rPr>
                <w:noProof/>
                <w:webHidden/>
              </w:rPr>
            </w:r>
            <w:r>
              <w:rPr>
                <w:noProof/>
                <w:webHidden/>
              </w:rPr>
              <w:fldChar w:fldCharType="separate"/>
            </w:r>
            <w:r>
              <w:rPr>
                <w:noProof/>
                <w:webHidden/>
              </w:rPr>
              <w:t>39</w:t>
            </w:r>
            <w:r>
              <w:rPr>
                <w:noProof/>
                <w:webHidden/>
              </w:rPr>
              <w:fldChar w:fldCharType="end"/>
            </w:r>
          </w:hyperlink>
        </w:p>
        <w:p w14:paraId="6475C27D" w14:textId="42BDC5F4"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49" w:history="1">
            <w:r w:rsidRPr="00772626">
              <w:rPr>
                <w:rStyle w:val="Hyperlink"/>
                <w:rFonts w:eastAsia="SimSun"/>
                <w:noProof/>
              </w:rPr>
              <w:t>10.5</w:t>
            </w:r>
            <w:r>
              <w:rPr>
                <w:rFonts w:asciiTheme="minorHAnsi" w:eastAsiaTheme="minorEastAsia" w:hAnsiTheme="minorHAnsi" w:cstheme="minorBidi"/>
                <w:noProof/>
                <w:kern w:val="2"/>
                <w:sz w:val="24"/>
                <w14:ligatures w14:val="standardContextual"/>
              </w:rPr>
              <w:tab/>
            </w:r>
            <w:r w:rsidRPr="00772626">
              <w:rPr>
                <w:rStyle w:val="Hyperlink"/>
                <w:noProof/>
              </w:rPr>
              <w:t>Recommendations</w:t>
            </w:r>
            <w:r>
              <w:rPr>
                <w:noProof/>
                <w:webHidden/>
              </w:rPr>
              <w:tab/>
            </w:r>
            <w:r>
              <w:rPr>
                <w:noProof/>
                <w:webHidden/>
              </w:rPr>
              <w:fldChar w:fldCharType="begin"/>
            </w:r>
            <w:r>
              <w:rPr>
                <w:noProof/>
                <w:webHidden/>
              </w:rPr>
              <w:instrText xml:space="preserve"> PAGEREF _Toc195001249 \h </w:instrText>
            </w:r>
            <w:r>
              <w:rPr>
                <w:noProof/>
                <w:webHidden/>
              </w:rPr>
            </w:r>
            <w:r>
              <w:rPr>
                <w:noProof/>
                <w:webHidden/>
              </w:rPr>
              <w:fldChar w:fldCharType="separate"/>
            </w:r>
            <w:r>
              <w:rPr>
                <w:noProof/>
                <w:webHidden/>
              </w:rPr>
              <w:t>40</w:t>
            </w:r>
            <w:r>
              <w:rPr>
                <w:noProof/>
                <w:webHidden/>
              </w:rPr>
              <w:fldChar w:fldCharType="end"/>
            </w:r>
          </w:hyperlink>
        </w:p>
        <w:p w14:paraId="14B32D13" w14:textId="3DEF818C"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50" w:history="1">
            <w:r w:rsidRPr="00772626">
              <w:rPr>
                <w:rStyle w:val="Hyperlink"/>
                <w:rFonts w:eastAsia="SimSun"/>
                <w:noProof/>
              </w:rPr>
              <w:t>10.6</w:t>
            </w:r>
            <w:r>
              <w:rPr>
                <w:rFonts w:asciiTheme="minorHAnsi" w:eastAsiaTheme="minorEastAsia" w:hAnsiTheme="minorHAnsi" w:cstheme="minorBidi"/>
                <w:noProof/>
                <w:kern w:val="2"/>
                <w:sz w:val="24"/>
                <w14:ligatures w14:val="standardContextual"/>
              </w:rPr>
              <w:tab/>
            </w:r>
            <w:r w:rsidRPr="00772626">
              <w:rPr>
                <w:rStyle w:val="Hyperlink"/>
                <w:noProof/>
              </w:rPr>
              <w:t>References</w:t>
            </w:r>
            <w:r>
              <w:rPr>
                <w:noProof/>
                <w:webHidden/>
              </w:rPr>
              <w:tab/>
            </w:r>
            <w:r>
              <w:rPr>
                <w:noProof/>
                <w:webHidden/>
              </w:rPr>
              <w:fldChar w:fldCharType="begin"/>
            </w:r>
            <w:r>
              <w:rPr>
                <w:noProof/>
                <w:webHidden/>
              </w:rPr>
              <w:instrText xml:space="preserve"> PAGEREF _Toc195001250 \h </w:instrText>
            </w:r>
            <w:r>
              <w:rPr>
                <w:noProof/>
                <w:webHidden/>
              </w:rPr>
            </w:r>
            <w:r>
              <w:rPr>
                <w:noProof/>
                <w:webHidden/>
              </w:rPr>
              <w:fldChar w:fldCharType="separate"/>
            </w:r>
            <w:r>
              <w:rPr>
                <w:noProof/>
                <w:webHidden/>
              </w:rPr>
              <w:t>40</w:t>
            </w:r>
            <w:r>
              <w:rPr>
                <w:noProof/>
                <w:webHidden/>
              </w:rPr>
              <w:fldChar w:fldCharType="end"/>
            </w:r>
          </w:hyperlink>
        </w:p>
        <w:p w14:paraId="38D4E873" w14:textId="4DD6EEEC" w:rsidR="0007392F" w:rsidRDefault="0007392F">
          <w:pPr>
            <w:pStyle w:val="TOC1"/>
            <w:rPr>
              <w:rFonts w:asciiTheme="minorHAnsi" w:eastAsiaTheme="minorEastAsia" w:hAnsiTheme="minorHAnsi" w:cstheme="minorBidi"/>
              <w:noProof/>
              <w:kern w:val="2"/>
              <w:sz w:val="24"/>
              <w14:ligatures w14:val="standardContextual"/>
            </w:rPr>
          </w:pPr>
          <w:hyperlink w:anchor="_Toc195001251" w:history="1">
            <w:r w:rsidRPr="00772626">
              <w:rPr>
                <w:rStyle w:val="Hyperlink"/>
                <w:noProof/>
              </w:rPr>
              <w:t>11</w:t>
            </w:r>
            <w:r>
              <w:rPr>
                <w:rFonts w:asciiTheme="minorHAnsi" w:eastAsiaTheme="minorEastAsia" w:hAnsiTheme="minorHAnsi" w:cstheme="minorBidi"/>
                <w:noProof/>
                <w:kern w:val="2"/>
                <w:sz w:val="24"/>
                <w14:ligatures w14:val="standardContextual"/>
              </w:rPr>
              <w:tab/>
            </w:r>
            <w:r w:rsidRPr="00772626">
              <w:rPr>
                <w:rStyle w:val="Hyperlink"/>
                <w:noProof/>
              </w:rPr>
              <w:t>Latency Reporting (m72386)</w:t>
            </w:r>
            <w:r>
              <w:rPr>
                <w:noProof/>
                <w:webHidden/>
              </w:rPr>
              <w:tab/>
            </w:r>
            <w:r>
              <w:rPr>
                <w:noProof/>
                <w:webHidden/>
              </w:rPr>
              <w:fldChar w:fldCharType="begin"/>
            </w:r>
            <w:r>
              <w:rPr>
                <w:noProof/>
                <w:webHidden/>
              </w:rPr>
              <w:instrText xml:space="preserve"> PAGEREF _Toc195001251 \h </w:instrText>
            </w:r>
            <w:r>
              <w:rPr>
                <w:noProof/>
                <w:webHidden/>
              </w:rPr>
            </w:r>
            <w:r>
              <w:rPr>
                <w:noProof/>
                <w:webHidden/>
              </w:rPr>
              <w:fldChar w:fldCharType="separate"/>
            </w:r>
            <w:r>
              <w:rPr>
                <w:noProof/>
                <w:webHidden/>
              </w:rPr>
              <w:t>41</w:t>
            </w:r>
            <w:r>
              <w:rPr>
                <w:noProof/>
                <w:webHidden/>
              </w:rPr>
              <w:fldChar w:fldCharType="end"/>
            </w:r>
          </w:hyperlink>
        </w:p>
        <w:p w14:paraId="5AE6669B" w14:textId="291802BD"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52" w:history="1">
            <w:r w:rsidRPr="00772626">
              <w:rPr>
                <w:rStyle w:val="Hyperlink"/>
                <w:noProof/>
              </w:rPr>
              <w:t>11.1</w:t>
            </w:r>
            <w:r>
              <w:rPr>
                <w:rFonts w:asciiTheme="minorHAnsi" w:eastAsiaTheme="minorEastAsia" w:hAnsiTheme="minorHAnsi" w:cstheme="minorBidi"/>
                <w:noProof/>
                <w:kern w:val="2"/>
                <w:sz w:val="24"/>
                <w14:ligatures w14:val="standardContextual"/>
              </w:rPr>
              <w:tab/>
            </w:r>
            <w:r w:rsidRPr="00772626">
              <w:rPr>
                <w:rStyle w:val="Hyperlink"/>
                <w:noProof/>
              </w:rPr>
              <w:t>Introduction</w:t>
            </w:r>
            <w:r>
              <w:rPr>
                <w:noProof/>
                <w:webHidden/>
              </w:rPr>
              <w:tab/>
            </w:r>
            <w:r>
              <w:rPr>
                <w:noProof/>
                <w:webHidden/>
              </w:rPr>
              <w:fldChar w:fldCharType="begin"/>
            </w:r>
            <w:r>
              <w:rPr>
                <w:noProof/>
                <w:webHidden/>
              </w:rPr>
              <w:instrText xml:space="preserve"> PAGEREF _Toc195001252 \h </w:instrText>
            </w:r>
            <w:r>
              <w:rPr>
                <w:noProof/>
                <w:webHidden/>
              </w:rPr>
            </w:r>
            <w:r>
              <w:rPr>
                <w:noProof/>
                <w:webHidden/>
              </w:rPr>
              <w:fldChar w:fldCharType="separate"/>
            </w:r>
            <w:r>
              <w:rPr>
                <w:noProof/>
                <w:webHidden/>
              </w:rPr>
              <w:t>41</w:t>
            </w:r>
            <w:r>
              <w:rPr>
                <w:noProof/>
                <w:webHidden/>
              </w:rPr>
              <w:fldChar w:fldCharType="end"/>
            </w:r>
          </w:hyperlink>
        </w:p>
        <w:p w14:paraId="53FB388D" w14:textId="65F08E5F"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53" w:history="1">
            <w:r w:rsidRPr="00772626">
              <w:rPr>
                <w:rStyle w:val="Hyperlink"/>
                <w:noProof/>
              </w:rPr>
              <w:t>11.2</w:t>
            </w:r>
            <w:r>
              <w:rPr>
                <w:rFonts w:asciiTheme="minorHAnsi" w:eastAsiaTheme="minorEastAsia" w:hAnsiTheme="minorHAnsi" w:cstheme="minorBidi"/>
                <w:noProof/>
                <w:kern w:val="2"/>
                <w:sz w:val="24"/>
                <w14:ligatures w14:val="standardContextual"/>
              </w:rPr>
              <w:tab/>
            </w:r>
            <w:r w:rsidRPr="00772626">
              <w:rPr>
                <w:rStyle w:val="Hyperlink"/>
                <w:noProof/>
              </w:rPr>
              <w:t>Principles</w:t>
            </w:r>
            <w:r>
              <w:rPr>
                <w:noProof/>
                <w:webHidden/>
              </w:rPr>
              <w:tab/>
            </w:r>
            <w:r>
              <w:rPr>
                <w:noProof/>
                <w:webHidden/>
              </w:rPr>
              <w:fldChar w:fldCharType="begin"/>
            </w:r>
            <w:r>
              <w:rPr>
                <w:noProof/>
                <w:webHidden/>
              </w:rPr>
              <w:instrText xml:space="preserve"> PAGEREF _Toc195001253 \h </w:instrText>
            </w:r>
            <w:r>
              <w:rPr>
                <w:noProof/>
                <w:webHidden/>
              </w:rPr>
            </w:r>
            <w:r>
              <w:rPr>
                <w:noProof/>
                <w:webHidden/>
              </w:rPr>
              <w:fldChar w:fldCharType="separate"/>
            </w:r>
            <w:r>
              <w:rPr>
                <w:noProof/>
                <w:webHidden/>
              </w:rPr>
              <w:t>41</w:t>
            </w:r>
            <w:r>
              <w:rPr>
                <w:noProof/>
                <w:webHidden/>
              </w:rPr>
              <w:fldChar w:fldCharType="end"/>
            </w:r>
          </w:hyperlink>
        </w:p>
        <w:p w14:paraId="67B556CE" w14:textId="738F9F7D"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54" w:history="1">
            <w:r w:rsidRPr="00772626">
              <w:rPr>
                <w:rStyle w:val="Hyperlink"/>
                <w:noProof/>
              </w:rPr>
              <w:t>11.3</w:t>
            </w:r>
            <w:r>
              <w:rPr>
                <w:rFonts w:asciiTheme="minorHAnsi" w:eastAsiaTheme="minorEastAsia" w:hAnsiTheme="minorHAnsi" w:cstheme="minorBidi"/>
                <w:noProof/>
                <w:kern w:val="2"/>
                <w:sz w:val="24"/>
                <w14:ligatures w14:val="standardContextual"/>
              </w:rPr>
              <w:tab/>
            </w:r>
            <w:r w:rsidRPr="00772626">
              <w:rPr>
                <w:rStyle w:val="Hyperlink"/>
                <w:noProof/>
              </w:rPr>
              <w:t>What does CMCD v2 define</w:t>
            </w:r>
            <w:r>
              <w:rPr>
                <w:noProof/>
                <w:webHidden/>
              </w:rPr>
              <w:tab/>
            </w:r>
            <w:r>
              <w:rPr>
                <w:noProof/>
                <w:webHidden/>
              </w:rPr>
              <w:fldChar w:fldCharType="begin"/>
            </w:r>
            <w:r>
              <w:rPr>
                <w:noProof/>
                <w:webHidden/>
              </w:rPr>
              <w:instrText xml:space="preserve"> PAGEREF _Toc195001254 \h </w:instrText>
            </w:r>
            <w:r>
              <w:rPr>
                <w:noProof/>
                <w:webHidden/>
              </w:rPr>
            </w:r>
            <w:r>
              <w:rPr>
                <w:noProof/>
                <w:webHidden/>
              </w:rPr>
              <w:fldChar w:fldCharType="separate"/>
            </w:r>
            <w:r>
              <w:rPr>
                <w:noProof/>
                <w:webHidden/>
              </w:rPr>
              <w:t>42</w:t>
            </w:r>
            <w:r>
              <w:rPr>
                <w:noProof/>
                <w:webHidden/>
              </w:rPr>
              <w:fldChar w:fldCharType="end"/>
            </w:r>
          </w:hyperlink>
        </w:p>
        <w:p w14:paraId="32D01805" w14:textId="09AE27BD" w:rsidR="0007392F" w:rsidRDefault="0007392F">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195001255" w:history="1">
            <w:r w:rsidRPr="00772626">
              <w:rPr>
                <w:rStyle w:val="Hyperlink"/>
                <w:noProof/>
              </w:rPr>
              <w:t>11.4</w:t>
            </w:r>
            <w:r>
              <w:rPr>
                <w:rFonts w:asciiTheme="minorHAnsi" w:eastAsiaTheme="minorEastAsia" w:hAnsiTheme="minorHAnsi" w:cstheme="minorBidi"/>
                <w:noProof/>
                <w:kern w:val="2"/>
                <w:sz w:val="24"/>
                <w14:ligatures w14:val="standardContextual"/>
              </w:rPr>
              <w:tab/>
            </w:r>
            <w:r w:rsidRPr="00772626">
              <w:rPr>
                <w:rStyle w:val="Hyperlink"/>
                <w:noProof/>
              </w:rPr>
              <w:t>Proposal</w:t>
            </w:r>
            <w:r>
              <w:rPr>
                <w:noProof/>
                <w:webHidden/>
              </w:rPr>
              <w:tab/>
            </w:r>
            <w:r>
              <w:rPr>
                <w:noProof/>
                <w:webHidden/>
              </w:rPr>
              <w:fldChar w:fldCharType="begin"/>
            </w:r>
            <w:r>
              <w:rPr>
                <w:noProof/>
                <w:webHidden/>
              </w:rPr>
              <w:instrText xml:space="preserve"> PAGEREF _Toc195001255 \h </w:instrText>
            </w:r>
            <w:r>
              <w:rPr>
                <w:noProof/>
                <w:webHidden/>
              </w:rPr>
            </w:r>
            <w:r>
              <w:rPr>
                <w:noProof/>
                <w:webHidden/>
              </w:rPr>
              <w:fldChar w:fldCharType="separate"/>
            </w:r>
            <w:r>
              <w:rPr>
                <w:noProof/>
                <w:webHidden/>
              </w:rPr>
              <w:t>42</w:t>
            </w:r>
            <w:r>
              <w:rPr>
                <w:noProof/>
                <w:webHidden/>
              </w:rPr>
              <w:fldChar w:fldCharType="end"/>
            </w:r>
          </w:hyperlink>
        </w:p>
        <w:p w14:paraId="5081ED8D" w14:textId="743642F7" w:rsidR="004F40DC" w:rsidRPr="00C660DC" w:rsidRDefault="004F40DC" w:rsidP="00C660DC">
          <w:pPr>
            <w:pStyle w:val="TOC1"/>
            <w:rPr>
              <w:rFonts w:asciiTheme="minorHAnsi" w:eastAsiaTheme="minorEastAsia" w:hAnsiTheme="minorHAnsi" w:cstheme="minorBidi"/>
              <w:noProof/>
              <w:kern w:val="2"/>
              <w:szCs w:val="22"/>
              <w14:ligatures w14:val="standardContextual"/>
            </w:rPr>
          </w:pPr>
          <w:r w:rsidRPr="001D00F7">
            <w:rPr>
              <w:b/>
              <w:bCs/>
            </w:rPr>
            <w:fldChar w:fldCharType="end"/>
          </w:r>
        </w:p>
      </w:sdtContent>
    </w:sdt>
    <w:p w14:paraId="2383229A" w14:textId="77777777" w:rsidR="00150183" w:rsidRPr="001D00F7" w:rsidRDefault="00150183" w:rsidP="00E0078F">
      <w:pPr>
        <w:jc w:val="left"/>
        <w:rPr>
          <w:rFonts w:ascii="Courier New" w:hAnsi="Courier New" w:cs="Courier New"/>
          <w:color w:val="000096"/>
          <w:sz w:val="16"/>
          <w:szCs w:val="16"/>
          <w:lang w:eastAsia="de-DE"/>
        </w:rPr>
      </w:pPr>
      <w:r w:rsidRPr="001D00F7">
        <w:rPr>
          <w:rFonts w:ascii="Courier New" w:hAnsi="Courier New" w:cs="Courier New"/>
          <w:color w:val="000096"/>
          <w:sz w:val="16"/>
          <w:szCs w:val="16"/>
          <w:lang w:eastAsia="de-DE"/>
        </w:rPr>
        <w:br w:type="page"/>
      </w:r>
    </w:p>
    <w:p w14:paraId="04E77811" w14:textId="22CEB55D" w:rsidR="00435DBD" w:rsidRDefault="00435DBD" w:rsidP="00435DBD">
      <w:pPr>
        <w:pStyle w:val="Heading1"/>
      </w:pPr>
      <w:bookmarkStart w:id="3" w:name="_Toc511804955"/>
      <w:bookmarkStart w:id="4" w:name="_Toc511804956"/>
      <w:bookmarkStart w:id="5" w:name="_Toc511804957"/>
      <w:bookmarkStart w:id="6" w:name="_Toc511804958"/>
      <w:bookmarkStart w:id="7" w:name="_Toc511804959"/>
      <w:bookmarkStart w:id="8" w:name="_Toc511804960"/>
      <w:bookmarkStart w:id="9" w:name="_Toc511804961"/>
      <w:bookmarkStart w:id="10" w:name="_Toc511804962"/>
      <w:bookmarkStart w:id="11" w:name="_Toc511804963"/>
      <w:bookmarkStart w:id="12" w:name="_Toc511804964"/>
      <w:bookmarkStart w:id="13" w:name="_Toc511804965"/>
      <w:bookmarkStart w:id="14" w:name="_Toc511804966"/>
      <w:bookmarkStart w:id="15" w:name="_Toc511804967"/>
      <w:bookmarkStart w:id="16" w:name="_Toc511804968"/>
      <w:bookmarkStart w:id="17" w:name="_Toc511804969"/>
      <w:bookmarkStart w:id="18" w:name="_Toc511804970"/>
      <w:bookmarkStart w:id="19" w:name="_Toc511804971"/>
      <w:bookmarkStart w:id="20" w:name="_Toc511804972"/>
      <w:bookmarkStart w:id="21" w:name="_Toc511804973"/>
      <w:bookmarkStart w:id="22" w:name="_Toc511804974"/>
      <w:bookmarkStart w:id="23" w:name="_Toc511804975"/>
      <w:bookmarkStart w:id="24" w:name="_Toc511804976"/>
      <w:bookmarkStart w:id="25" w:name="_Toc511804977"/>
      <w:bookmarkStart w:id="26" w:name="_Toc511804978"/>
      <w:bookmarkStart w:id="27" w:name="_Toc511804979"/>
      <w:bookmarkStart w:id="28" w:name="_Toc511804984"/>
      <w:bookmarkStart w:id="29" w:name="_Toc511804991"/>
      <w:bookmarkStart w:id="30" w:name="_Toc511804999"/>
      <w:bookmarkStart w:id="31" w:name="_Toc511805007"/>
      <w:bookmarkStart w:id="32" w:name="_Toc511805017"/>
      <w:bookmarkStart w:id="33" w:name="_Toc511805025"/>
      <w:bookmarkStart w:id="34" w:name="_Toc511805037"/>
      <w:bookmarkStart w:id="35" w:name="_Toc511805046"/>
      <w:bookmarkStart w:id="36" w:name="_Toc511805054"/>
      <w:bookmarkStart w:id="37" w:name="_Toc511805068"/>
      <w:bookmarkStart w:id="38" w:name="_Toc511805069"/>
      <w:bookmarkStart w:id="39" w:name="_Toc511805070"/>
      <w:bookmarkStart w:id="40" w:name="_Toc511805075"/>
      <w:bookmarkStart w:id="41" w:name="_Toc511805080"/>
      <w:bookmarkStart w:id="42" w:name="_Toc511805086"/>
      <w:bookmarkStart w:id="43" w:name="_Toc511805092"/>
      <w:bookmarkStart w:id="44" w:name="_Toc511805098"/>
      <w:bookmarkStart w:id="45" w:name="_Toc511805104"/>
      <w:bookmarkStart w:id="46" w:name="_Toc511805110"/>
      <w:bookmarkStart w:id="47" w:name="_Toc511805117"/>
      <w:bookmarkStart w:id="48" w:name="_Toc511805124"/>
      <w:bookmarkStart w:id="49" w:name="_Toc511805130"/>
      <w:bookmarkStart w:id="50" w:name="_Toc511805131"/>
      <w:bookmarkStart w:id="51" w:name="_Toc511805132"/>
      <w:bookmarkStart w:id="52" w:name="_Toc511805133"/>
      <w:bookmarkStart w:id="53" w:name="_Toc511805134"/>
      <w:bookmarkStart w:id="54" w:name="_Toc511805138"/>
      <w:bookmarkStart w:id="55" w:name="_Toc511805139"/>
      <w:bookmarkStart w:id="56" w:name="_Toc511805140"/>
      <w:bookmarkStart w:id="57" w:name="_Toc511805141"/>
      <w:bookmarkStart w:id="58" w:name="_Toc511805142"/>
      <w:bookmarkStart w:id="59" w:name="_Toc511805143"/>
      <w:bookmarkStart w:id="60" w:name="_Toc511805146"/>
      <w:bookmarkStart w:id="61" w:name="_Toc511805147"/>
      <w:bookmarkStart w:id="62" w:name="_Toc511805148"/>
      <w:bookmarkStart w:id="63" w:name="_Toc511805151"/>
      <w:bookmarkStart w:id="64" w:name="_Toc511805152"/>
      <w:bookmarkStart w:id="65" w:name="_Toc511805153"/>
      <w:bookmarkStart w:id="66" w:name="_Toc511805156"/>
      <w:bookmarkStart w:id="67" w:name="_Toc511805157"/>
      <w:bookmarkStart w:id="68" w:name="_Toc511805158"/>
      <w:bookmarkStart w:id="69" w:name="_Toc511805159"/>
      <w:bookmarkStart w:id="70" w:name="_Toc511805160"/>
      <w:bookmarkStart w:id="71" w:name="_Toc511805161"/>
      <w:bookmarkStart w:id="72" w:name="_Toc511805162"/>
      <w:bookmarkStart w:id="73" w:name="_Toc511805163"/>
      <w:bookmarkStart w:id="74" w:name="_Toc511805164"/>
      <w:bookmarkStart w:id="75" w:name="_Toc511805165"/>
      <w:bookmarkStart w:id="76" w:name="_Toc511805166"/>
      <w:bookmarkStart w:id="77" w:name="_Toc511805167"/>
      <w:bookmarkStart w:id="78" w:name="_Toc511805168"/>
      <w:bookmarkStart w:id="79" w:name="_Toc511805169"/>
      <w:bookmarkStart w:id="80" w:name="_Toc511805170"/>
      <w:bookmarkStart w:id="81" w:name="_Toc511805171"/>
      <w:bookmarkStart w:id="82" w:name="_Toc511805172"/>
      <w:bookmarkStart w:id="83" w:name="_Toc511805173"/>
      <w:bookmarkStart w:id="84" w:name="_Toc511805174"/>
      <w:bookmarkStart w:id="85" w:name="_Toc511805175"/>
      <w:bookmarkStart w:id="86" w:name="_Toc511805176"/>
      <w:bookmarkStart w:id="87" w:name="_Toc511805177"/>
      <w:bookmarkStart w:id="88" w:name="_Toc511805178"/>
      <w:bookmarkStart w:id="89" w:name="_Toc511805179"/>
      <w:bookmarkStart w:id="90" w:name="_Toc511805180"/>
      <w:bookmarkStart w:id="91" w:name="_Toc511805181"/>
      <w:bookmarkStart w:id="92" w:name="_Toc511805182"/>
      <w:bookmarkStart w:id="93" w:name="_Toc511805183"/>
      <w:bookmarkStart w:id="94" w:name="_Toc511805184"/>
      <w:bookmarkStart w:id="95" w:name="_Toc511805185"/>
      <w:bookmarkStart w:id="96" w:name="_Toc511805186"/>
      <w:bookmarkStart w:id="97" w:name="_Toc511805187"/>
      <w:bookmarkStart w:id="98" w:name="_Toc511805192"/>
      <w:bookmarkStart w:id="99" w:name="_Toc511805197"/>
      <w:bookmarkStart w:id="100" w:name="_Toc511805205"/>
      <w:bookmarkStart w:id="101" w:name="_Toc511805211"/>
      <w:bookmarkStart w:id="102" w:name="_Toc511805217"/>
      <w:bookmarkStart w:id="103" w:name="_Toc511805223"/>
      <w:bookmarkStart w:id="104" w:name="_Toc511805229"/>
      <w:bookmarkStart w:id="105" w:name="_Toc511805238"/>
      <w:bookmarkStart w:id="106" w:name="_Toc511805247"/>
      <w:bookmarkStart w:id="107" w:name="_Toc511805256"/>
      <w:bookmarkStart w:id="108" w:name="_Toc511805264"/>
      <w:bookmarkStart w:id="109" w:name="_Toc511805272"/>
      <w:bookmarkStart w:id="110" w:name="_Toc511805280"/>
      <w:bookmarkStart w:id="111" w:name="_Toc511805292"/>
      <w:bookmarkStart w:id="112" w:name="_Toc511805293"/>
      <w:bookmarkStart w:id="113" w:name="_Toc511805294"/>
      <w:bookmarkStart w:id="114" w:name="_Toc511805295"/>
      <w:bookmarkStart w:id="115" w:name="_Toc511805296"/>
      <w:bookmarkStart w:id="116" w:name="_Toc511805305"/>
      <w:bookmarkStart w:id="117" w:name="_Toc511805310"/>
      <w:bookmarkStart w:id="118" w:name="_Toc511805317"/>
      <w:bookmarkStart w:id="119" w:name="_Toc511805323"/>
      <w:bookmarkStart w:id="120" w:name="_Toc511805331"/>
      <w:bookmarkStart w:id="121" w:name="_Toc511805337"/>
      <w:bookmarkStart w:id="122" w:name="_Toc511805342"/>
      <w:bookmarkStart w:id="123" w:name="_Toc511805347"/>
      <w:bookmarkStart w:id="124" w:name="_Toc511805352"/>
      <w:bookmarkStart w:id="125" w:name="_Toc511805363"/>
      <w:bookmarkStart w:id="126" w:name="_Toc511805364"/>
      <w:bookmarkStart w:id="127" w:name="_Toc511805373"/>
      <w:bookmarkStart w:id="128" w:name="_Toc511805380"/>
      <w:bookmarkStart w:id="129" w:name="_Toc511805390"/>
      <w:bookmarkStart w:id="130" w:name="_Toc511805391"/>
      <w:bookmarkStart w:id="131" w:name="_Toc511805392"/>
      <w:bookmarkStart w:id="132" w:name="_Toc511805393"/>
      <w:bookmarkStart w:id="133" w:name="_Toc511805394"/>
      <w:bookmarkStart w:id="134" w:name="_Toc511805395"/>
      <w:bookmarkStart w:id="135" w:name="_Toc511805396"/>
      <w:bookmarkStart w:id="136" w:name="_Toc511805397"/>
      <w:bookmarkStart w:id="137" w:name="_Toc511805398"/>
      <w:bookmarkStart w:id="138" w:name="_Toc511805399"/>
      <w:bookmarkStart w:id="139" w:name="_Toc511805400"/>
      <w:bookmarkStart w:id="140" w:name="_Toc511805401"/>
      <w:bookmarkStart w:id="141" w:name="_Toc511805402"/>
      <w:bookmarkStart w:id="142" w:name="_Toc511805403"/>
      <w:bookmarkStart w:id="143" w:name="_Toc511805404"/>
      <w:bookmarkStart w:id="144" w:name="_Toc511805405"/>
      <w:bookmarkStart w:id="145" w:name="_Toc511805406"/>
      <w:bookmarkStart w:id="146" w:name="_Toc511805407"/>
      <w:bookmarkStart w:id="147" w:name="_Toc511805408"/>
      <w:bookmarkStart w:id="148" w:name="_Toc511805409"/>
      <w:bookmarkStart w:id="149" w:name="_Toc511805410"/>
      <w:bookmarkStart w:id="150" w:name="_Toc511805411"/>
      <w:bookmarkStart w:id="151" w:name="_Toc511805412"/>
      <w:bookmarkStart w:id="152" w:name="_Toc511805413"/>
      <w:bookmarkStart w:id="153" w:name="_Toc511805414"/>
      <w:bookmarkStart w:id="154" w:name="_Toc511805419"/>
      <w:bookmarkStart w:id="155" w:name="_Toc511805424"/>
      <w:bookmarkStart w:id="156" w:name="_Toc511805432"/>
      <w:bookmarkStart w:id="157" w:name="_Toc511805438"/>
      <w:bookmarkStart w:id="158" w:name="_Toc511805444"/>
      <w:bookmarkStart w:id="159" w:name="_Toc511805450"/>
      <w:bookmarkStart w:id="160" w:name="_Toc511805456"/>
      <w:bookmarkStart w:id="161" w:name="_Toc511805465"/>
      <w:bookmarkStart w:id="162" w:name="_Toc511805474"/>
      <w:bookmarkStart w:id="163" w:name="_Toc511805483"/>
      <w:bookmarkStart w:id="164" w:name="_Toc511805491"/>
      <w:bookmarkStart w:id="165" w:name="_Toc511805499"/>
      <w:bookmarkStart w:id="166" w:name="_Toc511805507"/>
      <w:bookmarkStart w:id="167" w:name="_Toc511805515"/>
      <w:bookmarkStart w:id="168" w:name="_Toc511805527"/>
      <w:bookmarkStart w:id="169" w:name="_Toc511805528"/>
      <w:bookmarkStart w:id="170" w:name="_Toc511805529"/>
      <w:bookmarkStart w:id="171" w:name="_Toc511805530"/>
      <w:bookmarkStart w:id="172" w:name="_Toc511805535"/>
      <w:bookmarkStart w:id="173" w:name="_Toc511805540"/>
      <w:bookmarkStart w:id="174" w:name="_Toc511805548"/>
      <w:bookmarkStart w:id="175" w:name="_Toc511805554"/>
      <w:bookmarkStart w:id="176" w:name="_Toc511805560"/>
      <w:bookmarkStart w:id="177" w:name="_Toc511805566"/>
      <w:bookmarkStart w:id="178" w:name="_Toc511805572"/>
      <w:bookmarkStart w:id="179" w:name="_Toc511805581"/>
      <w:bookmarkStart w:id="180" w:name="_Toc511805590"/>
      <w:bookmarkStart w:id="181" w:name="_Toc511805599"/>
      <w:bookmarkStart w:id="182" w:name="_Toc511805607"/>
      <w:bookmarkStart w:id="183" w:name="_Toc511805615"/>
      <w:bookmarkStart w:id="184" w:name="_Toc511805623"/>
      <w:bookmarkStart w:id="185" w:name="_Toc511805630"/>
      <w:bookmarkStart w:id="186" w:name="_Toc511805642"/>
      <w:bookmarkStart w:id="187" w:name="_Toc511805643"/>
      <w:bookmarkStart w:id="188" w:name="_Toc511805648"/>
      <w:bookmarkStart w:id="189" w:name="_Toc511805653"/>
      <w:bookmarkStart w:id="190" w:name="_Toc511805659"/>
      <w:bookmarkStart w:id="191" w:name="_Toc511805665"/>
      <w:bookmarkStart w:id="192" w:name="_Toc511805671"/>
      <w:bookmarkStart w:id="193" w:name="_Toc511805677"/>
      <w:bookmarkStart w:id="194" w:name="_Toc511805689"/>
      <w:bookmarkStart w:id="195" w:name="_Toc511805690"/>
      <w:bookmarkStart w:id="196" w:name="_Toc444276613"/>
      <w:bookmarkStart w:id="197" w:name="_Toc444276614"/>
      <w:bookmarkStart w:id="198" w:name="_Toc444276615"/>
      <w:bookmarkStart w:id="199" w:name="_Toc444276616"/>
      <w:bookmarkStart w:id="200" w:name="_Toc444276617"/>
      <w:bookmarkStart w:id="201" w:name="_Toc444276618"/>
      <w:bookmarkStart w:id="202" w:name="_Toc444276619"/>
      <w:bookmarkStart w:id="203" w:name="_Toc444276620"/>
      <w:bookmarkStart w:id="204" w:name="_Toc444276621"/>
      <w:bookmarkStart w:id="205" w:name="_Toc444276622"/>
      <w:bookmarkStart w:id="206" w:name="_Toc444276623"/>
      <w:bookmarkStart w:id="207" w:name="_Toc444276624"/>
      <w:bookmarkStart w:id="208" w:name="_Toc444276625"/>
      <w:bookmarkStart w:id="209" w:name="_Toc444276626"/>
      <w:bookmarkStart w:id="210" w:name="_Toc444276627"/>
      <w:bookmarkStart w:id="211" w:name="_Toc444276628"/>
      <w:bookmarkStart w:id="212" w:name="_Toc444276629"/>
      <w:bookmarkStart w:id="213" w:name="_Toc444276631"/>
      <w:bookmarkStart w:id="214" w:name="_Toc444276632"/>
      <w:bookmarkStart w:id="215" w:name="_Toc444276633"/>
      <w:bookmarkStart w:id="216" w:name="_Toc444276634"/>
      <w:bookmarkStart w:id="217" w:name="_Toc444276635"/>
      <w:bookmarkStart w:id="218" w:name="_Toc444276636"/>
      <w:bookmarkStart w:id="219" w:name="_Toc444276637"/>
      <w:bookmarkStart w:id="220" w:name="_Toc444276638"/>
      <w:bookmarkStart w:id="221" w:name="_Toc444276639"/>
      <w:bookmarkStart w:id="222" w:name="_Toc444276641"/>
      <w:bookmarkStart w:id="223" w:name="_Toc444276642"/>
      <w:bookmarkStart w:id="224" w:name="_Toc444276643"/>
      <w:bookmarkStart w:id="225" w:name="_Toc444276644"/>
      <w:bookmarkStart w:id="226" w:name="_Toc444276645"/>
      <w:bookmarkStart w:id="227" w:name="_Toc444276646"/>
      <w:bookmarkStart w:id="228" w:name="_Toc444276647"/>
      <w:bookmarkStart w:id="229" w:name="_Toc444276649"/>
      <w:bookmarkStart w:id="230" w:name="_Toc444276650"/>
      <w:bookmarkStart w:id="231" w:name="_Toc444276651"/>
      <w:bookmarkStart w:id="232" w:name="_Toc444276652"/>
      <w:bookmarkStart w:id="233" w:name="_Toc444276653"/>
      <w:bookmarkStart w:id="234" w:name="_Toc444276654"/>
      <w:bookmarkStart w:id="235" w:name="_Toc444276655"/>
      <w:bookmarkStart w:id="236" w:name="_Toc444276656"/>
      <w:bookmarkStart w:id="237" w:name="_Toc444276657"/>
      <w:bookmarkStart w:id="238" w:name="_Toc444276658"/>
      <w:bookmarkStart w:id="239" w:name="_Toc444276659"/>
      <w:bookmarkStart w:id="240" w:name="_Toc444276660"/>
      <w:bookmarkStart w:id="241" w:name="_Toc444276661"/>
      <w:bookmarkStart w:id="242" w:name="_Toc444276662"/>
      <w:bookmarkStart w:id="243" w:name="_Toc444276663"/>
      <w:bookmarkStart w:id="244" w:name="_Toc444276665"/>
      <w:bookmarkStart w:id="245" w:name="_Toc444276666"/>
      <w:bookmarkStart w:id="246" w:name="_Toc444276667"/>
      <w:bookmarkStart w:id="247" w:name="_Toc444276668"/>
      <w:bookmarkStart w:id="248" w:name="_Toc444276669"/>
      <w:bookmarkStart w:id="249" w:name="_Toc444276670"/>
      <w:bookmarkStart w:id="250" w:name="_Toc444276671"/>
      <w:bookmarkStart w:id="251" w:name="_Toc444276672"/>
      <w:bookmarkStart w:id="252" w:name="_Toc444276673"/>
      <w:bookmarkStart w:id="253" w:name="_Toc444276674"/>
      <w:bookmarkStart w:id="254" w:name="_Toc444276675"/>
      <w:bookmarkStart w:id="255" w:name="_Toc444276676"/>
      <w:bookmarkStart w:id="256" w:name="_Toc444276678"/>
      <w:bookmarkStart w:id="257" w:name="_Toc444276679"/>
      <w:bookmarkStart w:id="258" w:name="_Toc444276680"/>
      <w:bookmarkStart w:id="259" w:name="_Toc444276681"/>
      <w:bookmarkStart w:id="260" w:name="_Toc444276682"/>
      <w:bookmarkStart w:id="261" w:name="_Toc444276683"/>
      <w:bookmarkStart w:id="262" w:name="_Toc444276684"/>
      <w:bookmarkStart w:id="263" w:name="_Toc444276685"/>
      <w:bookmarkStart w:id="264" w:name="_Toc444276686"/>
      <w:bookmarkStart w:id="265" w:name="_Toc444276687"/>
      <w:bookmarkStart w:id="266" w:name="_Toc444276688"/>
      <w:bookmarkStart w:id="267" w:name="_Toc444276689"/>
      <w:bookmarkStart w:id="268" w:name="_Toc444276690"/>
      <w:bookmarkStart w:id="269" w:name="_Toc444276691"/>
      <w:bookmarkStart w:id="270" w:name="_Toc444276692"/>
      <w:bookmarkStart w:id="271" w:name="_Toc444276693"/>
      <w:bookmarkStart w:id="272" w:name="_Toc444276694"/>
      <w:bookmarkStart w:id="273" w:name="_Toc444276696"/>
      <w:bookmarkStart w:id="274" w:name="_Toc444276697"/>
      <w:bookmarkStart w:id="275" w:name="_Toc444276698"/>
      <w:bookmarkStart w:id="276" w:name="_Toc444276699"/>
      <w:bookmarkStart w:id="277" w:name="_Toc444276700"/>
      <w:bookmarkStart w:id="278" w:name="_Toc444276701"/>
      <w:bookmarkStart w:id="279" w:name="_Toc444276702"/>
      <w:bookmarkStart w:id="280" w:name="_Toc444276703"/>
      <w:bookmarkStart w:id="281" w:name="_Toc444276704"/>
      <w:bookmarkStart w:id="282" w:name="_Toc444276705"/>
      <w:bookmarkStart w:id="283" w:name="_Toc444276707"/>
      <w:bookmarkStart w:id="284" w:name="_Toc444276708"/>
      <w:bookmarkStart w:id="285" w:name="_Toc444276709"/>
      <w:bookmarkStart w:id="286" w:name="_Toc444276710"/>
      <w:bookmarkStart w:id="287" w:name="_Toc444276711"/>
      <w:bookmarkStart w:id="288" w:name="_Toc444276712"/>
      <w:bookmarkStart w:id="289" w:name="_Toc444276713"/>
      <w:bookmarkStart w:id="290" w:name="_Toc444276714"/>
      <w:bookmarkStart w:id="291" w:name="_Toc444276715"/>
      <w:bookmarkStart w:id="292" w:name="_Toc444276716"/>
      <w:bookmarkStart w:id="293" w:name="_Toc444276717"/>
      <w:bookmarkStart w:id="294" w:name="_Toc444276718"/>
      <w:bookmarkStart w:id="295" w:name="_Toc444276719"/>
      <w:bookmarkStart w:id="296" w:name="_Toc444276720"/>
      <w:bookmarkStart w:id="297" w:name="_Toc444276721"/>
      <w:bookmarkStart w:id="298" w:name="_Toc444276722"/>
      <w:bookmarkStart w:id="299" w:name="_Toc444276723"/>
      <w:bookmarkStart w:id="300" w:name="_Toc444276724"/>
      <w:bookmarkStart w:id="301" w:name="_Toc444276725"/>
      <w:bookmarkStart w:id="302" w:name="_Toc444276726"/>
      <w:bookmarkStart w:id="303" w:name="_Toc444276727"/>
      <w:bookmarkStart w:id="304" w:name="_Toc444276728"/>
      <w:bookmarkStart w:id="305" w:name="_Toc444276729"/>
      <w:bookmarkStart w:id="306" w:name="_Toc444276730"/>
      <w:bookmarkStart w:id="307" w:name="_Toc444276731"/>
      <w:bookmarkStart w:id="308" w:name="_Toc444276732"/>
      <w:bookmarkStart w:id="309" w:name="_Toc444276733"/>
      <w:bookmarkStart w:id="310" w:name="_Toc444276734"/>
      <w:bookmarkStart w:id="311" w:name="_Toc444276735"/>
      <w:bookmarkStart w:id="312" w:name="_Toc511805691"/>
      <w:bookmarkStart w:id="313" w:name="_Toc511805692"/>
      <w:bookmarkStart w:id="314" w:name="_Toc511805693"/>
      <w:bookmarkStart w:id="315" w:name="_Toc511805694"/>
      <w:bookmarkStart w:id="316" w:name="_Toc511805695"/>
      <w:bookmarkStart w:id="317" w:name="_Toc511805696"/>
      <w:bookmarkStart w:id="318" w:name="_Toc511805697"/>
      <w:bookmarkStart w:id="319" w:name="_Toc511805698"/>
      <w:bookmarkStart w:id="320" w:name="_Toc511805699"/>
      <w:bookmarkStart w:id="321" w:name="_Toc511805700"/>
      <w:bookmarkStart w:id="322" w:name="_Toc511805701"/>
      <w:bookmarkStart w:id="323" w:name="_Toc511805702"/>
      <w:bookmarkStart w:id="324" w:name="_Toc511805703"/>
      <w:bookmarkStart w:id="325" w:name="_Toc511805704"/>
      <w:bookmarkStart w:id="326" w:name="_Toc511805705"/>
      <w:bookmarkStart w:id="327" w:name="_Toc511805706"/>
      <w:bookmarkStart w:id="328" w:name="_Toc511805707"/>
      <w:bookmarkStart w:id="329" w:name="_Toc511805708"/>
      <w:bookmarkStart w:id="330" w:name="_Toc511805709"/>
      <w:bookmarkStart w:id="331" w:name="_Toc511805710"/>
      <w:bookmarkStart w:id="332" w:name="_Toc511805711"/>
      <w:bookmarkStart w:id="333" w:name="_Toc511805712"/>
      <w:bookmarkStart w:id="334" w:name="_Toc511805713"/>
      <w:bookmarkStart w:id="335" w:name="_Toc511805714"/>
      <w:bookmarkStart w:id="336" w:name="_Toc511805715"/>
      <w:bookmarkStart w:id="337" w:name="_Toc511805716"/>
      <w:bookmarkStart w:id="338" w:name="_Toc511805717"/>
      <w:bookmarkStart w:id="339" w:name="_Toc511805718"/>
      <w:bookmarkStart w:id="340" w:name="_Toc511805719"/>
      <w:bookmarkStart w:id="341" w:name="_Toc511805720"/>
      <w:bookmarkStart w:id="342" w:name="_Toc511805721"/>
      <w:bookmarkStart w:id="343" w:name="_Toc511805722"/>
      <w:bookmarkStart w:id="344" w:name="_Toc511805723"/>
      <w:bookmarkStart w:id="345" w:name="_Toc511805724"/>
      <w:bookmarkStart w:id="346" w:name="_Toc511805725"/>
      <w:bookmarkStart w:id="347" w:name="_Toc511805726"/>
      <w:bookmarkStart w:id="348" w:name="_Toc195001189"/>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lastRenderedPageBreak/>
        <w:t>Ad insertion</w:t>
      </w:r>
      <w:bookmarkEnd w:id="348"/>
    </w:p>
    <w:p w14:paraId="254ED4DC" w14:textId="5C54BEA8" w:rsidR="00D23C0F" w:rsidRPr="001E5A67" w:rsidRDefault="001A12EE" w:rsidP="001E5A67">
      <w:r>
        <w:t>This clause was addressed by the alternative media presentation tool in the 6</w:t>
      </w:r>
      <w:r w:rsidRPr="00C5689E">
        <w:rPr>
          <w:vertAlign w:val="superscript"/>
        </w:rPr>
        <w:t>th</w:t>
      </w:r>
      <w:r>
        <w:t xml:space="preserve"> edition.</w:t>
      </w:r>
      <w:bookmarkStart w:id="349" w:name="_Toc50562043"/>
      <w:bookmarkStart w:id="350" w:name="_Toc50562057"/>
      <w:bookmarkStart w:id="351" w:name="_Toc50562058"/>
      <w:bookmarkStart w:id="352" w:name="_Toc50562059"/>
      <w:bookmarkStart w:id="353" w:name="_Toc50562060"/>
      <w:bookmarkStart w:id="354" w:name="_Toc50562061"/>
      <w:bookmarkStart w:id="355" w:name="_Toc50562062"/>
      <w:bookmarkStart w:id="356" w:name="_Toc50562063"/>
      <w:bookmarkStart w:id="357" w:name="_Toc50562064"/>
      <w:bookmarkStart w:id="358" w:name="_Toc50562065"/>
      <w:bookmarkStart w:id="359" w:name="_Toc50562066"/>
      <w:bookmarkStart w:id="360" w:name="_Toc50562067"/>
      <w:bookmarkStart w:id="361" w:name="_Toc50562068"/>
      <w:bookmarkStart w:id="362" w:name="_Toc50562069"/>
      <w:bookmarkStart w:id="363" w:name="_Toc50562070"/>
      <w:bookmarkStart w:id="364" w:name="_Toc50562071"/>
      <w:bookmarkStart w:id="365" w:name="_Toc50562072"/>
      <w:bookmarkStart w:id="366" w:name="_Toc50562073"/>
      <w:bookmarkStart w:id="367" w:name="_Toc50562074"/>
      <w:bookmarkStart w:id="368" w:name="_Toc50562075"/>
      <w:bookmarkStart w:id="369" w:name="_Toc50562076"/>
      <w:bookmarkStart w:id="370" w:name="_Toc50562077"/>
      <w:bookmarkStart w:id="371" w:name="_Toc50562078"/>
      <w:bookmarkStart w:id="372" w:name="_Toc50562079"/>
      <w:bookmarkStart w:id="373" w:name="_Toc50562080"/>
      <w:bookmarkStart w:id="374" w:name="_Toc50562081"/>
      <w:bookmarkStart w:id="375" w:name="_Toc50562082"/>
      <w:bookmarkStart w:id="376" w:name="_Toc50562083"/>
      <w:bookmarkStart w:id="377" w:name="_Toc50562084"/>
      <w:bookmarkStart w:id="378" w:name="_Toc50562085"/>
      <w:bookmarkStart w:id="379" w:name="_Toc50562086"/>
      <w:bookmarkStart w:id="380" w:name="_Toc50562087"/>
      <w:bookmarkStart w:id="381" w:name="_Toc50562088"/>
      <w:bookmarkStart w:id="382" w:name="_Toc50562089"/>
      <w:bookmarkStart w:id="383" w:name="_Toc50562090"/>
      <w:bookmarkStart w:id="384" w:name="_Toc50562091"/>
      <w:bookmarkStart w:id="385" w:name="_Toc50562092"/>
      <w:bookmarkStart w:id="386" w:name="_Toc50562093"/>
      <w:bookmarkStart w:id="387" w:name="_Toc50562094"/>
      <w:bookmarkStart w:id="388" w:name="_Toc50562095"/>
      <w:bookmarkStart w:id="389" w:name="_Toc50562096"/>
      <w:bookmarkStart w:id="390" w:name="_Toc50562097"/>
      <w:bookmarkStart w:id="391" w:name="_Toc50562098"/>
      <w:bookmarkStart w:id="392" w:name="_Toc50562109"/>
      <w:bookmarkStart w:id="393" w:name="_Toc50562118"/>
      <w:bookmarkStart w:id="394" w:name="_Toc50562132"/>
      <w:bookmarkStart w:id="395" w:name="_Toc50562133"/>
      <w:bookmarkStart w:id="396" w:name="_Toc50562136"/>
      <w:bookmarkStart w:id="397" w:name="_Toc50562139"/>
      <w:bookmarkStart w:id="398" w:name="_Toc50562140"/>
      <w:bookmarkStart w:id="399" w:name="_Toc50562141"/>
      <w:bookmarkStart w:id="400" w:name="_Toc50562142"/>
      <w:bookmarkStart w:id="401" w:name="_Toc50562151"/>
      <w:bookmarkStart w:id="402" w:name="_Toc50562152"/>
      <w:bookmarkStart w:id="403" w:name="_Toc50562153"/>
      <w:bookmarkStart w:id="404" w:name="_Toc50562154"/>
      <w:bookmarkStart w:id="405" w:name="_Toc50562155"/>
      <w:bookmarkStart w:id="406" w:name="_Toc50562156"/>
      <w:bookmarkStart w:id="407" w:name="_Toc50562157"/>
      <w:bookmarkStart w:id="408" w:name="_Toc50562158"/>
      <w:bookmarkStart w:id="409" w:name="_Toc50562159"/>
      <w:bookmarkStart w:id="410" w:name="_Toc50562160"/>
      <w:bookmarkStart w:id="411" w:name="_Toc50562161"/>
      <w:bookmarkStart w:id="412" w:name="_Toc50562162"/>
      <w:bookmarkStart w:id="413" w:name="_Toc50562163"/>
      <w:bookmarkStart w:id="414" w:name="_Toc50562164"/>
      <w:bookmarkStart w:id="415" w:name="_Toc50562165"/>
      <w:bookmarkStart w:id="416" w:name="_Toc50562166"/>
      <w:bookmarkStart w:id="417" w:name="_Toc50562167"/>
      <w:bookmarkStart w:id="418" w:name="_Toc50562168"/>
      <w:bookmarkStart w:id="419" w:name="_Toc50562169"/>
      <w:bookmarkStart w:id="420" w:name="_Toc50562170"/>
      <w:bookmarkStart w:id="421" w:name="_Toc50562171"/>
      <w:bookmarkStart w:id="422" w:name="_Toc50562172"/>
      <w:bookmarkStart w:id="423" w:name="_Toc50562173"/>
      <w:bookmarkStart w:id="424" w:name="_Toc50562174"/>
      <w:bookmarkStart w:id="425" w:name="_Toc50562175"/>
      <w:bookmarkStart w:id="426" w:name="_Toc50562176"/>
      <w:bookmarkStart w:id="427" w:name="_Toc50562177"/>
      <w:bookmarkStart w:id="428" w:name="_Toc50562178"/>
      <w:bookmarkStart w:id="429" w:name="_Toc50562179"/>
      <w:bookmarkStart w:id="430" w:name="_Toc50562180"/>
      <w:bookmarkStart w:id="431" w:name="_Toc50562181"/>
      <w:bookmarkStart w:id="432" w:name="_Toc50562182"/>
      <w:bookmarkStart w:id="433" w:name="_Toc50562183"/>
      <w:bookmarkStart w:id="434" w:name="_Toc50562184"/>
      <w:bookmarkStart w:id="435" w:name="_Toc50562185"/>
      <w:bookmarkStart w:id="436" w:name="_Toc50562186"/>
      <w:bookmarkStart w:id="437" w:name="_Toc50562187"/>
      <w:bookmarkStart w:id="438" w:name="_Toc50562188"/>
      <w:bookmarkStart w:id="439" w:name="_Toc50562189"/>
      <w:bookmarkStart w:id="440" w:name="_Toc50562190"/>
      <w:bookmarkStart w:id="441" w:name="_Toc50562191"/>
      <w:bookmarkStart w:id="442" w:name="_Toc50562192"/>
      <w:bookmarkStart w:id="443" w:name="_Toc50562193"/>
      <w:bookmarkStart w:id="444" w:name="_Toc50562194"/>
      <w:bookmarkStart w:id="445" w:name="_Toc50562195"/>
      <w:bookmarkStart w:id="446" w:name="_Toc43663666"/>
      <w:bookmarkStart w:id="447" w:name="_Toc43663914"/>
      <w:bookmarkStart w:id="448" w:name="_Toc48131643"/>
      <w:bookmarkStart w:id="449" w:name="_Toc32500828"/>
      <w:bookmarkStart w:id="450" w:name="_Toc32932434"/>
      <w:bookmarkStart w:id="451" w:name="_Toc32964105"/>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3B53C8BC" w14:textId="464AA279" w:rsidR="00E2128B" w:rsidRDefault="003B403F" w:rsidP="007275BF">
      <w:pPr>
        <w:pStyle w:val="Heading1"/>
      </w:pPr>
      <w:bookmarkStart w:id="452" w:name="_Toc159837398"/>
      <w:bookmarkStart w:id="453" w:name="_Toc195001190"/>
      <w:r>
        <w:lastRenderedPageBreak/>
        <w:t>Failover in multi-origin linear deployments (m54725)</w:t>
      </w:r>
      <w:bookmarkEnd w:id="452"/>
      <w:bookmarkEnd w:id="453"/>
    </w:p>
    <w:p w14:paraId="2633565A" w14:textId="4E81F222" w:rsidR="009C07D0" w:rsidRPr="009C07D0" w:rsidRDefault="009C07D0" w:rsidP="00C5689E">
      <w:r>
        <w:t xml:space="preserve">Note: The failover </w:t>
      </w:r>
      <w:r w:rsidR="00F45C02">
        <w:t>is already supported by the DASH spec. This clause provides additional ideas to handle the failover.</w:t>
      </w:r>
    </w:p>
    <w:p w14:paraId="61425C57" w14:textId="77777777" w:rsidR="00CA7F98" w:rsidRDefault="00CA7F98" w:rsidP="007275BF">
      <w:pPr>
        <w:pStyle w:val="Heading2"/>
      </w:pPr>
      <w:bookmarkStart w:id="454" w:name="_Toc159837399"/>
      <w:bookmarkStart w:id="455" w:name="_Toc195001191"/>
      <w:r>
        <w:t>Introduction</w:t>
      </w:r>
      <w:bookmarkEnd w:id="454"/>
      <w:bookmarkEnd w:id="455"/>
    </w:p>
    <w:p w14:paraId="4F1D21F5" w14:textId="4CF585A4" w:rsidR="00CA7F98" w:rsidRDefault="00CA7F98" w:rsidP="00CA7F98">
      <w:r>
        <w:t>In many cases multiple origins are used to serve the same content. In particular, in a geo-redundancy case same channel is transcoded by different transcoders and published to different origins. In case one origin fails, the player can seamlessly or near-seamlessly switch to a different origin.</w:t>
      </w:r>
    </w:p>
    <w:p w14:paraId="17E6D0D5" w14:textId="2CE5F0D6" w:rsidR="00CA7F98" w:rsidRDefault="00CA7F98" w:rsidP="00CA7F98">
      <w:r>
        <w:t>In the naïve implementation, the client will quit on an origin failure and start with a new URL pointing to a different ori</w:t>
      </w:r>
      <w:r>
        <w:t>gin. This solution is unacceptable, as it incurs a significant delay due to buffering, tearing down the current DRM session, getting a new URL from the back-end, downloading the MPD and initialization segments, reinitializing the decoder, requesting new DRM license, setting up the new DRM context, etc. The overall effect can be very noticeable, as the player will be down for e.g. 30 seconds. Moreover, an origin failure affecting hundreds of thousands or millions of concurrent sessions will create a “thundering herd” effect on the licensing servers as hundreds of thousands or millions of license requests will come at the same time, taxing the license server infrastructure.</w:t>
      </w:r>
    </w:p>
    <w:p w14:paraId="0CE626EA" w14:textId="77777777" w:rsidR="00CA7F98" w:rsidRDefault="00CA7F98" w:rsidP="00CA7F98">
      <w:r>
        <w:t>DASH provides two mechanisms to reduce the downtime: Fallback MPD chaining and MPD reset.</w:t>
      </w:r>
    </w:p>
    <w:p w14:paraId="7A642D69" w14:textId="74EDB5E3" w:rsidR="00CA7F98" w:rsidRDefault="00CA7F98" w:rsidP="00CA7F98">
      <w:r>
        <w:t>Fallback MPD chaining provides the client with an alternative MPD it can use in case of a catastrophic failure such as failure to do normal MPD update. MPD reset tells the client that it has to switch to playback of a new MPD at a given time. In both cases, the player can finish playing its current buffer and switch to the new MPD. While this is an improvement over the naïve implementation, the DRM issue remains.</w:t>
      </w:r>
    </w:p>
    <w:p w14:paraId="57645F52" w14:textId="40C2E9FB" w:rsidR="00CA7F98" w:rsidRDefault="00CA7F98" w:rsidP="00CA7F98">
      <w:r>
        <w:t>In case we continue viewing the same channel, there typically is no need to request a new license – if the viewer was authorized to view a channel from one origin, then he/she will be authorized to view it from a different origin. As long as the origins have matching encryption keys (even if `pssh` is different), there is no need to re-request them or do anything to the secure rendering pipeline.</w:t>
      </w:r>
    </w:p>
    <w:p w14:paraId="40A9BF81" w14:textId="77777777" w:rsidR="00CA7F98" w:rsidRDefault="00CA7F98" w:rsidP="00CA7F98">
      <w:r>
        <w:t>A different issue is preserving user experience. For example, if the MPD offers multiple views of the same content, we want to continue watching the same view we were watching prior to the failover. In case two MPDs have same adaptation set IDs, we can switch to precisely the same view.</w:t>
      </w:r>
    </w:p>
    <w:p w14:paraId="4B249539" w14:textId="77777777" w:rsidR="00CA7F98" w:rsidRDefault="00CA7F98" w:rsidP="00CA7F98">
      <w:r>
        <w:t>These types of continuity need to be somehow signaled to the player which currently cannot tell whether it is switching to a slate with an error message or to a very similar MPD with different segment URLs and difference in segment timing. This type of signaling is proposed below.</w:t>
      </w:r>
    </w:p>
    <w:p w14:paraId="557D91FC" w14:textId="77777777" w:rsidR="00CA7F98" w:rsidRDefault="00CA7F98" w:rsidP="007275BF">
      <w:pPr>
        <w:pStyle w:val="Heading2"/>
      </w:pPr>
      <w:bookmarkStart w:id="456" w:name="_Toc159837400"/>
      <w:bookmarkStart w:id="457" w:name="_Toc195001192"/>
      <w:r>
        <w:t>Proposal</w:t>
      </w:r>
      <w:bookmarkEnd w:id="456"/>
      <w:bookmarkEnd w:id="457"/>
    </w:p>
    <w:p w14:paraId="4D564810" w14:textId="77777777" w:rsidR="00CA7F98" w:rsidRDefault="00CA7F98" w:rsidP="00C25687">
      <w:pPr>
        <w:pStyle w:val="Heading3"/>
      </w:pPr>
      <w:bookmarkStart w:id="458" w:name="_Toc159837401"/>
      <w:bookmarkStart w:id="459" w:name="_Toc195001193"/>
      <w:r>
        <w:t>Approach</w:t>
      </w:r>
      <w:bookmarkEnd w:id="458"/>
      <w:bookmarkEnd w:id="459"/>
    </w:p>
    <w:p w14:paraId="02176DA6" w14:textId="77777777" w:rsidR="00CA7F98" w:rsidRDefault="00CA7F98" w:rsidP="00CA7F98">
      <w:r>
        <w:t xml:space="preserve">We define several types of continuity: </w:t>
      </w:r>
    </w:p>
    <w:p w14:paraId="57D638FE" w14:textId="77777777" w:rsidR="00CA7F98" w:rsidRDefault="00CA7F98">
      <w:pPr>
        <w:pStyle w:val="ListParagraph"/>
        <w:numPr>
          <w:ilvl w:val="0"/>
          <w:numId w:val="45"/>
        </w:numPr>
      </w:pPr>
      <w:r>
        <w:rPr>
          <w:u w:val="single"/>
        </w:rPr>
        <w:t>Asset continuity</w:t>
      </w:r>
      <w:r>
        <w:t>: both MPDs show the same visual content and have approximately the same live point. It is hard to get to precisely same live point when the encoders are at significantly different geographic locations and same frame enters different transcoders at a different time due to speed of light.</w:t>
      </w:r>
    </w:p>
    <w:p w14:paraId="50555140" w14:textId="77777777" w:rsidR="00CA7F98" w:rsidRDefault="00CA7F98">
      <w:pPr>
        <w:pStyle w:val="ListParagraph"/>
        <w:numPr>
          <w:ilvl w:val="0"/>
          <w:numId w:val="45"/>
        </w:numPr>
      </w:pPr>
      <w:r>
        <w:rPr>
          <w:u w:val="single"/>
        </w:rPr>
        <w:t>Service continuity</w:t>
      </w:r>
      <w:r>
        <w:t>: the adaptation set and representation IDs are identical, so it is possible to simplify the switch logic to follow the currently playing IDs as opposed to starting from a “clean slate”. Additionally, the same events are synchronized (i.e., the events are the same in their semantics), which is important in terms of advertising logic and SCTE 35.</w:t>
      </w:r>
    </w:p>
    <w:p w14:paraId="741AE115" w14:textId="77777777" w:rsidR="00CA7F98" w:rsidRDefault="00CA7F98">
      <w:pPr>
        <w:pStyle w:val="ListParagraph"/>
        <w:numPr>
          <w:ilvl w:val="0"/>
          <w:numId w:val="45"/>
        </w:numPr>
      </w:pPr>
      <w:r>
        <w:rPr>
          <w:u w:val="single"/>
        </w:rPr>
        <w:t>Content protection continuity</w:t>
      </w:r>
      <w:r>
        <w:t>: as long as same key IDs are used, there is no need to re-request the DRM license</w:t>
      </w:r>
    </w:p>
    <w:p w14:paraId="4639E4DB" w14:textId="77777777" w:rsidR="00CA7F98" w:rsidRDefault="00CA7F98" w:rsidP="00CA7F98"/>
    <w:p w14:paraId="3D1CD1E7" w14:textId="62FEE119" w:rsidR="00CA7F98" w:rsidRDefault="00CA7F98" w:rsidP="00CA7F98">
      <w:r>
        <w:t>Note that the structure here is not a perfect “onion structure” – content protection continuity requires asset continuity, but not service continuity.</w:t>
      </w:r>
    </w:p>
    <w:p w14:paraId="368988F6" w14:textId="0BDE9088" w:rsidR="00CA7F98" w:rsidRDefault="00CA7F98" w:rsidP="00CA7F98">
      <w:r>
        <w:t xml:space="preserve">We propose a new element to explicitly provide such signaling and explicitly call out different types of continuity.   </w:t>
      </w:r>
    </w:p>
    <w:p w14:paraId="306D0908" w14:textId="7DBBDC45" w:rsidR="00CA7F98" w:rsidRDefault="00CA7F98" w:rsidP="00C25687">
      <w:pPr>
        <w:pStyle w:val="Heading3"/>
      </w:pPr>
      <w:bookmarkStart w:id="460" w:name="_Toc159837402"/>
      <w:bookmarkStart w:id="461" w:name="_Toc195001194"/>
      <w:r>
        <w:lastRenderedPageBreak/>
        <w:t>Proposed syntax and semantics</w:t>
      </w:r>
      <w:bookmarkEnd w:id="460"/>
      <w:bookmarkEnd w:id="461"/>
    </w:p>
    <w:p w14:paraId="6200411C" w14:textId="77777777" w:rsidR="00CA7F98" w:rsidRDefault="00CA7F98" w:rsidP="00CA7F98">
      <w:pPr>
        <w:pStyle w:val="BodyText"/>
        <w:autoSpaceDE w:val="0"/>
        <w:autoSpaceDN w:val="0"/>
        <w:adjustRightInd w:val="0"/>
        <w:rPr>
          <w:szCs w:val="24"/>
        </w:rPr>
      </w:pPr>
      <w:r>
        <w:rPr>
          <w:szCs w:val="24"/>
        </w:rPr>
        <w:t xml:space="preserve">The Continuity element describes various aspects which are maintained across representations described by successive MPDs. This element is embedded inside a SupplementalProperty or EssentialProperty element with @schemeIdUri attribute values of </w:t>
      </w:r>
      <w:r>
        <w:rPr>
          <w:rStyle w:val="ISOCode"/>
          <w:sz w:val="20"/>
          <w:szCs w:val="20"/>
        </w:rPr>
        <w:t xml:space="preserve">urn:mpeg:dash:fallback:2016 </w:t>
      </w:r>
      <w:r>
        <w:rPr>
          <w:szCs w:val="24"/>
        </w:rPr>
        <w:t xml:space="preserve">or </w:t>
      </w:r>
      <w:r>
        <w:rPr>
          <w:rStyle w:val="ISOCode"/>
          <w:sz w:val="20"/>
          <w:szCs w:val="20"/>
        </w:rPr>
        <w:t>urn:mpeg:dash:reset:2016</w:t>
      </w:r>
      <w:r>
        <w:rPr>
          <w:szCs w:val="24"/>
        </w:rPr>
        <w:t>.</w:t>
      </w:r>
    </w:p>
    <w:p w14:paraId="3ECEBAC5" w14:textId="77777777" w:rsidR="00CA7F98" w:rsidRDefault="00CA7F98" w:rsidP="00CA7F98">
      <w:pPr>
        <w:pStyle w:val="Tabletitle"/>
        <w:rPr>
          <w:rFonts w:eastAsia="Calibri"/>
          <w:szCs w:val="22"/>
        </w:rPr>
      </w:pPr>
      <w:bookmarkStart w:id="462" w:name="_Ref14699204"/>
      <w:r>
        <w:t xml:space="preserve">Table </w:t>
      </w:r>
      <w:r>
        <w:fldChar w:fldCharType="begin"/>
      </w:r>
      <w:r>
        <w:instrText xml:space="preserve"> SEQ Table \* ARABIC </w:instrText>
      </w:r>
      <w:r>
        <w:fldChar w:fldCharType="separate"/>
      </w:r>
      <w:r>
        <w:rPr>
          <w:noProof/>
        </w:rPr>
        <w:t>25</w:t>
      </w:r>
      <w:r>
        <w:rPr>
          <w:noProof/>
        </w:rPr>
        <w:fldChar w:fldCharType="end"/>
      </w:r>
      <w:bookmarkEnd w:id="462"/>
      <w:r>
        <w:t xml:space="preserve"> — Semantics of </w:t>
      </w:r>
      <w:r>
        <w:rPr>
          <w:rStyle w:val="ISOCodebold"/>
        </w:rPr>
        <w:t>Continuity</w:t>
      </w:r>
      <w: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61"/>
        <w:gridCol w:w="2878"/>
        <w:gridCol w:w="1322"/>
        <w:gridCol w:w="4342"/>
      </w:tblGrid>
      <w:tr w:rsidR="00CA7F98" w14:paraId="19D3E1AD" w14:textId="77777777" w:rsidTr="00F50DAB">
        <w:trPr>
          <w:cantSplit/>
          <w:tblHeader/>
        </w:trPr>
        <w:tc>
          <w:tcPr>
            <w:tcW w:w="1963" w:type="pct"/>
            <w:gridSpan w:val="4"/>
            <w:tcBorders>
              <w:top w:val="single" w:sz="12" w:space="0" w:color="auto"/>
              <w:left w:val="single" w:sz="12" w:space="0" w:color="auto"/>
              <w:bottom w:val="single" w:sz="12" w:space="0" w:color="auto"/>
              <w:right w:val="single" w:sz="4" w:space="0" w:color="000000" w:themeColor="text1"/>
            </w:tcBorders>
            <w:hideMark/>
          </w:tcPr>
          <w:p w14:paraId="1BDFEB1D" w14:textId="77777777" w:rsidR="00CA7F98" w:rsidRDefault="00CA7F98">
            <w:pPr>
              <w:pStyle w:val="Tableheader"/>
              <w:jc w:val="center"/>
              <w:rPr>
                <w:szCs w:val="20"/>
              </w:rPr>
            </w:pPr>
            <w:r>
              <w:rPr>
                <w:b/>
                <w:szCs w:val="20"/>
              </w:rPr>
              <w:t>Element or Attribute Name</w:t>
            </w:r>
          </w:p>
        </w:tc>
        <w:tc>
          <w:tcPr>
            <w:tcW w:w="709" w:type="pct"/>
            <w:tcBorders>
              <w:top w:val="single" w:sz="12" w:space="0" w:color="auto"/>
              <w:left w:val="single" w:sz="4" w:space="0" w:color="000000" w:themeColor="text1"/>
              <w:bottom w:val="single" w:sz="12" w:space="0" w:color="auto"/>
              <w:right w:val="single" w:sz="4" w:space="0" w:color="000000" w:themeColor="text1"/>
            </w:tcBorders>
            <w:hideMark/>
          </w:tcPr>
          <w:p w14:paraId="784B7F50" w14:textId="77777777" w:rsidR="00CA7F98" w:rsidRDefault="00CA7F98">
            <w:pPr>
              <w:pStyle w:val="Tableheader"/>
              <w:jc w:val="center"/>
              <w:rPr>
                <w:szCs w:val="20"/>
              </w:rPr>
            </w:pPr>
            <w:r>
              <w:rPr>
                <w:b/>
                <w:szCs w:val="20"/>
              </w:rPr>
              <w:t>Use</w:t>
            </w:r>
          </w:p>
        </w:tc>
        <w:tc>
          <w:tcPr>
            <w:tcW w:w="2328" w:type="pct"/>
            <w:tcBorders>
              <w:top w:val="single" w:sz="12" w:space="0" w:color="auto"/>
              <w:left w:val="single" w:sz="4" w:space="0" w:color="000000" w:themeColor="text1"/>
              <w:bottom w:val="single" w:sz="12" w:space="0" w:color="auto"/>
              <w:right w:val="single" w:sz="12" w:space="0" w:color="auto"/>
            </w:tcBorders>
            <w:hideMark/>
          </w:tcPr>
          <w:p w14:paraId="036020B8" w14:textId="77777777" w:rsidR="00CA7F98" w:rsidRDefault="00CA7F98">
            <w:pPr>
              <w:pStyle w:val="Tableheader"/>
              <w:jc w:val="center"/>
              <w:rPr>
                <w:szCs w:val="20"/>
              </w:rPr>
            </w:pPr>
            <w:r>
              <w:rPr>
                <w:b/>
                <w:szCs w:val="20"/>
              </w:rPr>
              <w:t>Description</w:t>
            </w:r>
          </w:p>
        </w:tc>
      </w:tr>
      <w:tr w:rsidR="00CA7F98" w14:paraId="1186ECE2" w14:textId="77777777" w:rsidTr="00F50DAB">
        <w:trPr>
          <w:cantSplit/>
        </w:trPr>
        <w:tc>
          <w:tcPr>
            <w:tcW w:w="140" w:type="pct"/>
            <w:tcBorders>
              <w:top w:val="single" w:sz="12" w:space="0" w:color="auto"/>
              <w:left w:val="single" w:sz="12" w:space="0" w:color="auto"/>
              <w:bottom w:val="single" w:sz="4" w:space="0" w:color="000000"/>
              <w:right w:val="nil"/>
            </w:tcBorders>
            <w:hideMark/>
          </w:tcPr>
          <w:p w14:paraId="7085717A" w14:textId="77777777" w:rsidR="00CA7F98" w:rsidRDefault="00CA7F98">
            <w:pPr>
              <w:pStyle w:val="Tablebody"/>
              <w:jc w:val="both"/>
              <w:rPr>
                <w:noProof/>
                <w:szCs w:val="20"/>
              </w:rPr>
            </w:pPr>
            <w:r>
              <w:rPr>
                <w:szCs w:val="20"/>
              </w:rPr>
              <w:t> </w:t>
            </w:r>
          </w:p>
        </w:tc>
        <w:tc>
          <w:tcPr>
            <w:tcW w:w="140" w:type="pct"/>
            <w:tcBorders>
              <w:top w:val="single" w:sz="12" w:space="0" w:color="auto"/>
              <w:left w:val="nil"/>
              <w:bottom w:val="single" w:sz="4" w:space="0" w:color="000000"/>
              <w:right w:val="nil"/>
            </w:tcBorders>
            <w:hideMark/>
          </w:tcPr>
          <w:p w14:paraId="4A5F4809" w14:textId="77777777" w:rsidR="00CA7F98" w:rsidRDefault="00CA7F98">
            <w:pPr>
              <w:pStyle w:val="Tablebody"/>
              <w:jc w:val="both"/>
              <w:rPr>
                <w:noProof/>
                <w:szCs w:val="20"/>
              </w:rPr>
            </w:pPr>
            <w:r>
              <w:rPr>
                <w:szCs w:val="20"/>
              </w:rPr>
              <w:t> </w:t>
            </w:r>
          </w:p>
        </w:tc>
        <w:tc>
          <w:tcPr>
            <w:tcW w:w="1683" w:type="pct"/>
            <w:gridSpan w:val="2"/>
            <w:tcBorders>
              <w:top w:val="single" w:sz="12" w:space="0" w:color="auto"/>
              <w:left w:val="nil"/>
              <w:bottom w:val="single" w:sz="4" w:space="0" w:color="000000"/>
              <w:right w:val="single" w:sz="4" w:space="0" w:color="000000" w:themeColor="text1"/>
            </w:tcBorders>
            <w:hideMark/>
          </w:tcPr>
          <w:p w14:paraId="445B5EB5" w14:textId="77777777" w:rsidR="00CA7F98" w:rsidRDefault="00CA7F98">
            <w:pPr>
              <w:pStyle w:val="Tablebody"/>
              <w:rPr>
                <w:rStyle w:val="ISOCodebold"/>
              </w:rPr>
            </w:pPr>
            <w:r>
              <w:rPr>
                <w:rStyle w:val="ISOCodebold"/>
                <w:szCs w:val="20"/>
              </w:rPr>
              <w:t>C</w:t>
            </w:r>
            <w:r>
              <w:rPr>
                <w:rStyle w:val="ISOCodebold"/>
              </w:rPr>
              <w:t xml:space="preserve">ontinuity </w:t>
            </w:r>
          </w:p>
        </w:tc>
        <w:tc>
          <w:tcPr>
            <w:tcW w:w="709" w:type="pct"/>
            <w:tcBorders>
              <w:top w:val="single" w:sz="12" w:space="0" w:color="auto"/>
              <w:left w:val="single" w:sz="4" w:space="0" w:color="000000" w:themeColor="text1"/>
              <w:bottom w:val="single" w:sz="4" w:space="0" w:color="000000"/>
              <w:right w:val="single" w:sz="4" w:space="0" w:color="000000" w:themeColor="text1"/>
            </w:tcBorders>
            <w:hideMark/>
          </w:tcPr>
          <w:p w14:paraId="004D0CA4" w14:textId="77777777" w:rsidR="00CA7F98" w:rsidRDefault="00CA7F98">
            <w:pPr>
              <w:pStyle w:val="Tablebody"/>
              <w:jc w:val="center"/>
            </w:pPr>
            <w:r>
              <w:rPr>
                <w:szCs w:val="20"/>
              </w:rPr>
              <w:t> </w:t>
            </w:r>
          </w:p>
        </w:tc>
        <w:tc>
          <w:tcPr>
            <w:tcW w:w="2328" w:type="pct"/>
            <w:tcBorders>
              <w:top w:val="single" w:sz="12" w:space="0" w:color="auto"/>
              <w:left w:val="single" w:sz="4" w:space="0" w:color="000000" w:themeColor="text1"/>
              <w:bottom w:val="single" w:sz="4" w:space="0" w:color="000000"/>
              <w:right w:val="single" w:sz="12" w:space="0" w:color="auto"/>
            </w:tcBorders>
            <w:hideMark/>
          </w:tcPr>
          <w:p w14:paraId="26EA9C9D" w14:textId="77777777" w:rsidR="00CA7F98" w:rsidRDefault="00CA7F98">
            <w:pPr>
              <w:pStyle w:val="Tablebody"/>
              <w:rPr>
                <w:szCs w:val="20"/>
              </w:rPr>
            </w:pPr>
            <w:r>
              <w:rPr>
                <w:szCs w:val="20"/>
              </w:rPr>
              <w:t> </w:t>
            </w:r>
          </w:p>
        </w:tc>
      </w:tr>
      <w:tr w:rsidR="00CA7F98" w14:paraId="0A3C12FD"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003A64A9"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5B3450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1052068"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3CB8EC54" w14:textId="77777777" w:rsidR="00CA7F98" w:rsidRDefault="00CA7F98">
            <w:pPr>
              <w:pStyle w:val="Tablebody"/>
              <w:rPr>
                <w:rStyle w:val="ISOCode"/>
              </w:rPr>
            </w:pPr>
            <w:r>
              <w:rPr>
                <w:rStyle w:val="ISOCode"/>
                <w:szCs w:val="20"/>
              </w:rPr>
              <w:t>@asset</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1D4F355A" w14:textId="77777777" w:rsidR="00CA7F98" w:rsidRDefault="00CA7F98">
            <w:pPr>
              <w:pStyle w:val="Tablebody"/>
              <w:jc w:val="center"/>
            </w:pPr>
            <w:r>
              <w:rPr>
                <w:szCs w:val="20"/>
              </w:rPr>
              <w:t>OD</w:t>
            </w:r>
          </w:p>
          <w:p w14:paraId="02BE6CAE" w14:textId="77777777" w:rsidR="00CA7F98" w:rsidRDefault="00CA7F98">
            <w:pPr>
              <w:pStyle w:val="Tablebody"/>
              <w:jc w:val="center"/>
              <w:rPr>
                <w:szCs w:val="20"/>
              </w:rPr>
            </w:pPr>
            <w:r>
              <w:rPr>
                <w:szCs w:val="20"/>
              </w:rPr>
              <w:t>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5E5BFE6A" w14:textId="77777777" w:rsidR="00CA7F98" w:rsidRDefault="00CA7F98">
            <w:pPr>
              <w:pStyle w:val="Tablebody"/>
              <w:rPr>
                <w:rFonts w:ascii="Times New Roman" w:hAnsi="Times New Roman"/>
                <w:szCs w:val="20"/>
              </w:rPr>
            </w:pPr>
            <w:r>
              <w:rPr>
                <w:szCs w:val="20"/>
              </w:rPr>
              <w:t xml:space="preserve">If true, content of the new presentation is perceptually identical to the content of the current presentation, i.e. the “live point” of one presentation is within 250ms from the other </w:t>
            </w:r>
          </w:p>
        </w:tc>
      </w:tr>
      <w:tr w:rsidR="00CA7F98" w14:paraId="54903A0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DB11C4C"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E9765C7"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212858CA"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23E2FA87" w14:textId="77777777" w:rsidR="00CA7F98" w:rsidRDefault="00CA7F98">
            <w:pPr>
              <w:pStyle w:val="Tablebody"/>
              <w:rPr>
                <w:rStyle w:val="ISOCode"/>
              </w:rPr>
            </w:pPr>
            <w:r>
              <w:rPr>
                <w:rStyle w:val="ISOCode"/>
                <w:szCs w:val="20"/>
              </w:rPr>
              <w:t>@service</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55B1C8E9"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20757182" w14:textId="77777777" w:rsidR="00CA7F98" w:rsidRDefault="00CA7F98">
            <w:pPr>
              <w:pStyle w:val="Tablebody"/>
              <w:rPr>
                <w:szCs w:val="20"/>
              </w:rPr>
            </w:pPr>
            <w:r>
              <w:rPr>
                <w:szCs w:val="20"/>
              </w:rPr>
              <w:t>If true, adaptation set, representation, and sub-representation IDs are identical across the new and old representation</w:t>
            </w:r>
          </w:p>
        </w:tc>
      </w:tr>
      <w:tr w:rsidR="00CA7F98" w14:paraId="06D8C2D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C0FFCE8"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C6637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87021A9"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50C7F688" w14:textId="77777777" w:rsidR="00CA7F98" w:rsidRDefault="00CA7F98">
            <w:pPr>
              <w:pStyle w:val="Tablebody"/>
              <w:rPr>
                <w:rStyle w:val="ISOCode"/>
              </w:rPr>
            </w:pPr>
            <w:r>
              <w:rPr>
                <w:rStyle w:val="ISOCode"/>
                <w:szCs w:val="20"/>
              </w:rPr>
              <w:t>@contentProtection</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2249AAB5"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7F26996C" w14:textId="77777777" w:rsidR="00CA7F98" w:rsidRDefault="00CA7F98">
            <w:pPr>
              <w:pStyle w:val="Tablebody"/>
              <w:rPr>
                <w:szCs w:val="20"/>
              </w:rPr>
            </w:pPr>
            <w:r>
              <w:rPr>
                <w:szCs w:val="20"/>
              </w:rPr>
              <w:t>If true, the DRM license delivered for segments in the old presentation, is still true for segments in the new presentation with same key IDs</w:t>
            </w:r>
          </w:p>
        </w:tc>
      </w:tr>
      <w:tr w:rsidR="00CA7F98" w14:paraId="754D2243" w14:textId="77777777" w:rsidTr="00CA7F98">
        <w:trPr>
          <w:cantSplit/>
        </w:trPr>
        <w:tc>
          <w:tcPr>
            <w:tcW w:w="5000" w:type="pct"/>
            <w:gridSpan w:val="6"/>
            <w:tcBorders>
              <w:top w:val="single" w:sz="12" w:space="0" w:color="auto"/>
              <w:left w:val="single" w:sz="12" w:space="0" w:color="auto"/>
              <w:bottom w:val="single" w:sz="12" w:space="0" w:color="auto"/>
              <w:right w:val="single" w:sz="12" w:space="0" w:color="auto"/>
            </w:tcBorders>
            <w:hideMark/>
          </w:tcPr>
          <w:p w14:paraId="44B8713A" w14:textId="77777777" w:rsidR="00CA7F98" w:rsidRDefault="00CA7F98">
            <w:pPr>
              <w:pStyle w:val="Tablefooter"/>
              <w:rPr>
                <w:sz w:val="20"/>
                <w:szCs w:val="20"/>
              </w:rPr>
            </w:pPr>
            <w:r>
              <w:rPr>
                <w:b/>
                <w:sz w:val="20"/>
                <w:szCs w:val="20"/>
              </w:rPr>
              <w:t>Key</w:t>
            </w:r>
          </w:p>
          <w:p w14:paraId="72DC88D9" w14:textId="77777777" w:rsidR="00CA7F98" w:rsidRDefault="00CA7F98">
            <w:pPr>
              <w:pStyle w:val="Tablefooter"/>
              <w:rPr>
                <w:sz w:val="20"/>
                <w:szCs w:val="20"/>
              </w:rPr>
            </w:pPr>
            <w:r>
              <w:rPr>
                <w:sz w:val="20"/>
                <w:szCs w:val="20"/>
              </w:rPr>
              <w:t>For attributes: M=Mandatory, O=Optional, OD=Optional with Default Value, CM=Conditionally Mandatory</w:t>
            </w:r>
          </w:p>
          <w:p w14:paraId="117AD150" w14:textId="77777777" w:rsidR="00CA7F98" w:rsidRDefault="00CA7F98">
            <w:pPr>
              <w:pStyle w:val="Tablefooter"/>
              <w:rPr>
                <w:sz w:val="20"/>
                <w:szCs w:val="20"/>
              </w:rPr>
            </w:pPr>
            <w:r>
              <w:rPr>
                <w:sz w:val="20"/>
                <w:szCs w:val="20"/>
              </w:rPr>
              <w:t>For elements: &lt;minOccurs&gt;..&lt;maxOccurs&gt; (N=unbounded)</w:t>
            </w:r>
          </w:p>
          <w:p w14:paraId="2FBCB3DE" w14:textId="77777777" w:rsidR="00CA7F98" w:rsidRDefault="00CA7F98">
            <w:pPr>
              <w:pStyle w:val="Tablefooter"/>
              <w:rPr>
                <w:sz w:val="20"/>
                <w:szCs w:val="20"/>
              </w:rPr>
            </w:pPr>
            <w:r>
              <w:rPr>
                <w:sz w:val="20"/>
                <w:szCs w:val="20"/>
              </w:rPr>
              <w:t xml:space="preserve">Elements are </w:t>
            </w:r>
            <w:r>
              <w:rPr>
                <w:rStyle w:val="ISOCodebold"/>
                <w:sz w:val="20"/>
                <w:szCs w:val="20"/>
              </w:rPr>
              <w:t>bold</w:t>
            </w:r>
            <w:r>
              <w:rPr>
                <w:rFonts w:cs="Courier New"/>
                <w:sz w:val="20"/>
                <w:szCs w:val="20"/>
              </w:rPr>
              <w:t xml:space="preserve">; </w:t>
            </w:r>
            <w:r>
              <w:rPr>
                <w:sz w:val="20"/>
                <w:szCs w:val="20"/>
              </w:rPr>
              <w:t>attributes are non-bold and preceded with an @.</w:t>
            </w:r>
          </w:p>
        </w:tc>
      </w:tr>
    </w:tbl>
    <w:p w14:paraId="1CC4963F" w14:textId="6BF1CE95" w:rsidR="00D968AB" w:rsidRDefault="00D968AB" w:rsidP="00D968AB">
      <w:pPr>
        <w:pStyle w:val="Heading1"/>
      </w:pPr>
      <w:bookmarkStart w:id="463" w:name="_Toc100832099"/>
      <w:bookmarkStart w:id="464" w:name="_Toc100832101"/>
      <w:bookmarkStart w:id="465" w:name="_Toc100832102"/>
      <w:bookmarkStart w:id="466" w:name="_Toc133552615"/>
      <w:bookmarkStart w:id="467" w:name="_Toc140846353"/>
      <w:bookmarkStart w:id="468" w:name="_Toc148715966"/>
      <w:bookmarkStart w:id="469" w:name="_Toc100832103"/>
      <w:bookmarkStart w:id="470" w:name="_Toc100832104"/>
      <w:bookmarkStart w:id="471" w:name="_Toc133552617"/>
      <w:bookmarkStart w:id="472" w:name="_Toc140846355"/>
      <w:bookmarkStart w:id="473" w:name="_Toc148715968"/>
      <w:bookmarkStart w:id="474" w:name="_Toc100832105"/>
      <w:bookmarkStart w:id="475" w:name="_Toc100832106"/>
      <w:bookmarkStart w:id="476" w:name="_Toc133552619"/>
      <w:bookmarkStart w:id="477" w:name="_Toc140846357"/>
      <w:bookmarkStart w:id="478" w:name="_Toc148715970"/>
      <w:bookmarkStart w:id="479" w:name="_Toc100832107"/>
      <w:bookmarkStart w:id="480" w:name="_Toc100832108"/>
      <w:bookmarkStart w:id="481" w:name="_Toc100832109"/>
      <w:bookmarkStart w:id="482" w:name="_Toc133552622"/>
      <w:bookmarkStart w:id="483" w:name="_Toc140846360"/>
      <w:bookmarkStart w:id="484" w:name="_Toc148715973"/>
      <w:bookmarkStart w:id="485" w:name="_Toc100832110"/>
      <w:bookmarkStart w:id="486" w:name="_Toc100832111"/>
      <w:bookmarkStart w:id="487" w:name="_Toc133552624"/>
      <w:bookmarkStart w:id="488" w:name="_Toc140846362"/>
      <w:bookmarkStart w:id="489" w:name="_Toc148715975"/>
      <w:bookmarkStart w:id="490" w:name="_Toc100832112"/>
      <w:bookmarkStart w:id="491" w:name="_Toc100832113"/>
      <w:bookmarkStart w:id="492" w:name="_Toc133552626"/>
      <w:bookmarkStart w:id="493" w:name="_Toc140846364"/>
      <w:bookmarkStart w:id="494" w:name="_Toc148715977"/>
      <w:bookmarkStart w:id="495" w:name="_Toc100832114"/>
      <w:bookmarkStart w:id="496" w:name="_Toc100832115"/>
      <w:bookmarkStart w:id="497" w:name="_Toc133552628"/>
      <w:bookmarkStart w:id="498" w:name="_Toc140846366"/>
      <w:bookmarkStart w:id="499" w:name="_Toc148715979"/>
      <w:bookmarkStart w:id="500" w:name="_Toc100832116"/>
      <w:bookmarkStart w:id="501" w:name="_Toc100832117"/>
      <w:bookmarkStart w:id="502" w:name="_Toc100832118"/>
      <w:bookmarkStart w:id="503" w:name="_Toc100832119"/>
      <w:bookmarkStart w:id="504" w:name="_Toc100832120"/>
      <w:bookmarkStart w:id="505" w:name="_Toc100832121"/>
      <w:bookmarkStart w:id="506" w:name="_Toc133552634"/>
      <w:bookmarkStart w:id="507" w:name="_Toc140846372"/>
      <w:bookmarkStart w:id="508" w:name="_Toc148715985"/>
      <w:bookmarkStart w:id="509" w:name="_Toc100832122"/>
      <w:bookmarkStart w:id="510" w:name="_Toc100832123"/>
      <w:bookmarkStart w:id="511" w:name="_Toc100832124"/>
      <w:bookmarkStart w:id="512" w:name="_Toc133552637"/>
      <w:bookmarkStart w:id="513" w:name="_Toc140846375"/>
      <w:bookmarkStart w:id="514" w:name="_Toc148715988"/>
      <w:bookmarkStart w:id="515" w:name="_Toc100832125"/>
      <w:bookmarkStart w:id="516" w:name="_Toc100832126"/>
      <w:bookmarkStart w:id="517" w:name="_Toc100832127"/>
      <w:bookmarkStart w:id="518" w:name="_Toc133552640"/>
      <w:bookmarkStart w:id="519" w:name="_Toc140846378"/>
      <w:bookmarkStart w:id="520" w:name="_Toc148715991"/>
      <w:bookmarkStart w:id="521" w:name="_Toc100832128"/>
      <w:bookmarkStart w:id="522" w:name="_Toc100832129"/>
      <w:bookmarkStart w:id="523" w:name="_Toc133552642"/>
      <w:bookmarkStart w:id="524" w:name="_Toc140846380"/>
      <w:bookmarkStart w:id="525" w:name="_Toc148715993"/>
      <w:bookmarkStart w:id="526" w:name="_Toc133552643"/>
      <w:bookmarkStart w:id="527" w:name="_Toc140846381"/>
      <w:bookmarkStart w:id="528" w:name="_Toc148715994"/>
      <w:bookmarkStart w:id="529" w:name="_Toc100832130"/>
      <w:bookmarkStart w:id="530" w:name="_Toc100832131"/>
      <w:bookmarkStart w:id="531" w:name="_Toc133552644"/>
      <w:bookmarkStart w:id="532" w:name="_Toc140846382"/>
      <w:bookmarkStart w:id="533" w:name="_Toc148715995"/>
      <w:bookmarkStart w:id="534" w:name="_Toc100832132"/>
      <w:bookmarkStart w:id="535" w:name="_Toc100832133"/>
      <w:bookmarkStart w:id="536" w:name="_Toc133552646"/>
      <w:bookmarkStart w:id="537" w:name="_Toc140846384"/>
      <w:bookmarkStart w:id="538" w:name="_Toc148715997"/>
      <w:bookmarkStart w:id="539" w:name="_Toc100832134"/>
      <w:bookmarkStart w:id="540" w:name="_Toc100832135"/>
      <w:bookmarkStart w:id="541" w:name="_Toc133552648"/>
      <w:bookmarkStart w:id="542" w:name="_Toc140846386"/>
      <w:bookmarkStart w:id="543" w:name="_Toc148715999"/>
      <w:bookmarkStart w:id="544" w:name="_Toc100832136"/>
      <w:bookmarkStart w:id="545" w:name="_Toc133552650"/>
      <w:bookmarkStart w:id="546" w:name="_Toc140846388"/>
      <w:bookmarkStart w:id="547" w:name="_Toc148716001"/>
      <w:bookmarkStart w:id="548" w:name="_Toc100832137"/>
      <w:bookmarkStart w:id="549" w:name="_Toc100832138"/>
      <w:bookmarkStart w:id="550" w:name="_Toc133552651"/>
      <w:bookmarkStart w:id="551" w:name="_Toc140846389"/>
      <w:bookmarkStart w:id="552" w:name="_Toc148716002"/>
      <w:bookmarkStart w:id="553" w:name="_Toc100832139"/>
      <w:bookmarkStart w:id="554" w:name="_Toc100832140"/>
      <w:bookmarkStart w:id="555" w:name="_Toc133552653"/>
      <w:bookmarkStart w:id="556" w:name="_Toc140846391"/>
      <w:bookmarkStart w:id="557" w:name="_Toc148716004"/>
      <w:bookmarkStart w:id="558" w:name="_Toc133552654"/>
      <w:bookmarkStart w:id="559" w:name="_Toc140846392"/>
      <w:bookmarkStart w:id="560" w:name="_Toc148716005"/>
      <w:bookmarkStart w:id="561" w:name="_Toc100832141"/>
      <w:bookmarkStart w:id="562" w:name="_Toc100832142"/>
      <w:bookmarkStart w:id="563" w:name="_Toc133552655"/>
      <w:bookmarkStart w:id="564" w:name="_Toc140846393"/>
      <w:bookmarkStart w:id="565" w:name="_Toc148716006"/>
      <w:bookmarkStart w:id="566" w:name="_Toc100832143"/>
      <w:bookmarkStart w:id="567" w:name="_Toc100832144"/>
      <w:bookmarkStart w:id="568" w:name="_Toc133552657"/>
      <w:bookmarkStart w:id="569" w:name="_Toc140846395"/>
      <w:bookmarkStart w:id="570" w:name="_Toc148716008"/>
      <w:bookmarkStart w:id="571" w:name="_Toc100832145"/>
      <w:bookmarkStart w:id="572" w:name="_Toc100832146"/>
      <w:bookmarkStart w:id="573" w:name="_Toc133552659"/>
      <w:bookmarkStart w:id="574" w:name="_Toc140846397"/>
      <w:bookmarkStart w:id="575" w:name="_Toc148716010"/>
      <w:bookmarkStart w:id="576" w:name="_Toc100832147"/>
      <w:bookmarkStart w:id="577" w:name="_Toc100832148"/>
      <w:bookmarkStart w:id="578" w:name="_Toc133552661"/>
      <w:bookmarkStart w:id="579" w:name="_Toc140846399"/>
      <w:bookmarkStart w:id="580" w:name="_Toc148716012"/>
      <w:bookmarkStart w:id="581" w:name="_Toc100832149"/>
      <w:bookmarkStart w:id="582" w:name="_Toc100832150"/>
      <w:bookmarkStart w:id="583" w:name="_Toc133552663"/>
      <w:bookmarkStart w:id="584" w:name="_Toc140846401"/>
      <w:bookmarkStart w:id="585" w:name="_Toc148716014"/>
      <w:bookmarkStart w:id="586" w:name="_Toc100832151"/>
      <w:bookmarkStart w:id="587" w:name="_Toc100832152"/>
      <w:bookmarkStart w:id="588" w:name="_Toc100832153"/>
      <w:bookmarkStart w:id="589" w:name="_Toc133552666"/>
      <w:bookmarkStart w:id="590" w:name="_Toc140846404"/>
      <w:bookmarkStart w:id="591" w:name="_Toc148716017"/>
      <w:bookmarkStart w:id="592" w:name="_Toc100832154"/>
      <w:bookmarkStart w:id="593" w:name="_Toc100832155"/>
      <w:bookmarkStart w:id="594" w:name="_Toc133552668"/>
      <w:bookmarkStart w:id="595" w:name="_Toc140846406"/>
      <w:bookmarkStart w:id="596" w:name="_Toc148716019"/>
      <w:bookmarkStart w:id="597" w:name="_Toc100832156"/>
      <w:bookmarkStart w:id="598" w:name="_Toc100832157"/>
      <w:bookmarkStart w:id="599" w:name="_Toc100832158"/>
      <w:bookmarkStart w:id="600" w:name="_Toc100832159"/>
      <w:bookmarkStart w:id="601" w:name="_Toc100832160"/>
      <w:bookmarkStart w:id="602" w:name="_Toc133552673"/>
      <w:bookmarkStart w:id="603" w:name="_Toc140846411"/>
      <w:bookmarkStart w:id="604" w:name="_Toc148716024"/>
      <w:bookmarkStart w:id="605" w:name="_Toc100832165"/>
      <w:bookmarkStart w:id="606" w:name="_Toc165042010"/>
      <w:bookmarkStart w:id="607" w:name="_Toc159837413"/>
      <w:bookmarkStart w:id="608" w:name="_Toc195001195"/>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lastRenderedPageBreak/>
        <w:t>Extensions for Service Description (m</w:t>
      </w:r>
      <w:r w:rsidR="006A5F8D" w:rsidRPr="006A5F8D">
        <w:t>56093</w:t>
      </w:r>
      <w:r w:rsidR="009B1D1F">
        <w:t xml:space="preserve"> and </w:t>
      </w:r>
      <w:r w:rsidR="00A4292A">
        <w:t>m67854</w:t>
      </w:r>
      <w:r w:rsidR="006A5F8D">
        <w:t>)</w:t>
      </w:r>
      <w:bookmarkEnd w:id="607"/>
      <w:bookmarkEnd w:id="608"/>
    </w:p>
    <w:p w14:paraId="1CC77758" w14:textId="77777777" w:rsidR="00495539" w:rsidRDefault="003659DD" w:rsidP="00495539">
      <w:pPr>
        <w:pStyle w:val="Heading2"/>
      </w:pPr>
      <w:bookmarkStart w:id="609" w:name="_Toc195001196"/>
      <w:r>
        <w:t>Extensions based on 3GPP 5GMS</w:t>
      </w:r>
      <w:r w:rsidR="00495539">
        <w:t xml:space="preserve"> (m56093)</w:t>
      </w:r>
      <w:bookmarkStart w:id="610" w:name="_Toc159837414"/>
      <w:bookmarkEnd w:id="609"/>
    </w:p>
    <w:p w14:paraId="2DF55F7E" w14:textId="6407DD73" w:rsidR="001F2E0A" w:rsidRPr="00495539" w:rsidRDefault="001F2E0A" w:rsidP="00495539">
      <w:pPr>
        <w:pStyle w:val="Heading3"/>
        <w:rPr>
          <w:sz w:val="28"/>
          <w:szCs w:val="28"/>
        </w:rPr>
      </w:pPr>
      <w:bookmarkStart w:id="611" w:name="_Toc195001197"/>
      <w:r>
        <w:t>Introduction</w:t>
      </w:r>
      <w:bookmarkEnd w:id="610"/>
      <w:bookmarkEnd w:id="611"/>
    </w:p>
    <w:p w14:paraId="395D40F0" w14:textId="77777777" w:rsidR="001F2E0A" w:rsidRDefault="001F2E0A" w:rsidP="001F2E0A">
      <w:r>
        <w:t>This document provides proposed updates to Service Description. The background for this is the usage of Service Description as part of 5G Media Streaming.</w:t>
      </w:r>
    </w:p>
    <w:p w14:paraId="4990FAB3" w14:textId="4DB5A9E9" w:rsidR="001F2E0A" w:rsidRPr="00495539" w:rsidRDefault="001F2E0A" w:rsidP="00495539">
      <w:pPr>
        <w:pStyle w:val="Heading3"/>
        <w:rPr>
          <w:sz w:val="28"/>
          <w:szCs w:val="28"/>
        </w:rPr>
      </w:pPr>
      <w:bookmarkStart w:id="612" w:name="_Toc159837415"/>
      <w:bookmarkStart w:id="613" w:name="_Toc195001198"/>
      <w:r>
        <w:t>Background</w:t>
      </w:r>
      <w:bookmarkEnd w:id="612"/>
      <w:bookmarkEnd w:id="613"/>
    </w:p>
    <w:p w14:paraId="59EE71C1" w14:textId="77777777" w:rsidR="001F2E0A" w:rsidRDefault="001F2E0A" w:rsidP="001F2E0A">
      <w:pPr>
        <w:pStyle w:val="NormalWeb"/>
      </w:pPr>
      <w:r>
        <w:t xml:space="preserve">3GPP has specified a system for </w:t>
      </w:r>
      <w:r>
        <w:rPr>
          <w:b/>
          <w:bCs/>
        </w:rPr>
        <w:t>5G Media Streaming</w:t>
      </w:r>
      <w:r>
        <w:t xml:space="preserve"> that enables a mobile network operator to offer a level of service that goes beyond "best effort" over-the-top IP-based media streaming. 5G Media Streaming services offered by a </w:t>
      </w:r>
      <w:r>
        <w:rPr>
          <w:b/>
          <w:bCs/>
        </w:rPr>
        <w:t>5GMS System</w:t>
      </w:r>
      <w:r>
        <w:t xml:space="preserve"> are provisioned by a third-party actor referred to as the </w:t>
      </w:r>
      <w:r>
        <w:rPr>
          <w:b/>
          <w:bCs/>
        </w:rPr>
        <w:t>5GMS Application Provider</w:t>
      </w:r>
      <w:r>
        <w:t xml:space="preserve"> for use by an application running on the User Equipment (UE) referred to as a </w:t>
      </w:r>
      <w:r>
        <w:rPr>
          <w:b/>
          <w:bCs/>
        </w:rPr>
        <w:t>5GMS-Aware Application</w:t>
      </w:r>
      <w:r>
        <w:t xml:space="preserve">. The reference architecture and basic functional procedures are defined in TS 26.501 [X] and the detailed protocols are specified in TS 26.512 [Y]. The baseline video codecs and packaging standards that compliant UEs must support as a minimum are specified is TS 26.511 [Z]. </w:t>
      </w:r>
    </w:p>
    <w:p w14:paraId="2B8ED2F4" w14:textId="77777777" w:rsidR="001F2E0A" w:rsidRDefault="001F2E0A" w:rsidP="001F2E0A">
      <w:pPr>
        <w:pStyle w:val="NormalWeb"/>
      </w:pPr>
      <w:r>
        <w:t xml:space="preserve">In 3GPP Release 16, the scope of these specifications is restricted to </w:t>
      </w:r>
      <w:r>
        <w:rPr>
          <w:b/>
          <w:bCs/>
        </w:rPr>
        <w:t>unicast media streaming</w:t>
      </w:r>
      <w:r>
        <w:t xml:space="preserve"> only. A </w:t>
      </w:r>
      <w:r>
        <w:rPr>
          <w:b/>
          <w:bCs/>
        </w:rPr>
        <w:t>Content Hosting</w:t>
      </w:r>
      <w:r>
        <w:t xml:space="preserve"> capability is defined that resembles a Content Delivery Network (CDN). Later releases may add support for more complex media hosting and manipulation features. Ongoing Release 17 studies and normative work seek to add </w:t>
      </w:r>
      <w:r>
        <w:rPr>
          <w:b/>
          <w:bCs/>
        </w:rPr>
        <w:t>multicast/broadcast</w:t>
      </w:r>
      <w:r>
        <w:t xml:space="preserve"> distribution mechanisms to the 5G System as well as </w:t>
      </w:r>
      <w:r>
        <w:rPr>
          <w:b/>
          <w:bCs/>
        </w:rPr>
        <w:t>edge computing</w:t>
      </w:r>
      <w:r>
        <w:t xml:space="preserve"> capabilities.</w:t>
      </w:r>
    </w:p>
    <w:p w14:paraId="213FAC51" w14:textId="77777777" w:rsidR="001F2E0A" w:rsidRDefault="001F2E0A" w:rsidP="001F2E0A">
      <w:pPr>
        <w:pStyle w:val="NormalWeb"/>
      </w:pPr>
      <w:r>
        <w:t>The following high-level features are specified for 5G Media Streaming in Release 16. Each feature is optional and only available to a 5GMS-Aware Application if explicitly provisioned by a 5GMS Application Provider:</w:t>
      </w:r>
    </w:p>
    <w:p w14:paraId="22C2527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Content Hosting.</w:t>
      </w:r>
      <w:r>
        <w:rPr>
          <w:rFonts w:eastAsia="Times New Roman"/>
        </w:rPr>
        <w:t xml:space="preserve"> This may be deployed inside the 5G Core network in the form of an Operator CDN. Alternatively, an external third-party CDN may be integrated into the 5G Media Streaming system.</w:t>
      </w:r>
    </w:p>
    <w:p w14:paraId="13E1FA5E"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Media Consumption Reporting.</w:t>
      </w:r>
      <w:r>
        <w:rPr>
          <w:rFonts w:eastAsia="Times New Roman"/>
        </w:rPr>
        <w:t xml:space="preserve"> A random subset of 5GMS Clients can be configured to periodically report media session usage information to the 5GMS System.</w:t>
      </w:r>
    </w:p>
    <w:p w14:paraId="5F4EB3E6"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QoE Metrics Reporting.</w:t>
      </w:r>
      <w:r>
        <w:rPr>
          <w:rFonts w:eastAsia="Times New Roman"/>
        </w:rPr>
        <w:t xml:space="preserve"> A random subset of 5GMS Clients can be configured to periodically report Quality of Experience metrics to the 5GMS System. These may be relayed to the 5GMS Application Provider.</w:t>
      </w:r>
    </w:p>
    <w:p w14:paraId="695870E5"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Dynamic Network QoS Policies.</w:t>
      </w:r>
      <w:r>
        <w:rPr>
          <w:rFonts w:eastAsia="Times New Roman"/>
        </w:rPr>
        <w:t xml:space="preserve"> Specific network QoS policies are provisioned in advance, expressed as </w:t>
      </w:r>
      <w:r>
        <w:rPr>
          <w:rFonts w:eastAsia="Times New Roman"/>
          <w:b/>
          <w:bCs/>
        </w:rPr>
        <w:t>Policy Templates</w:t>
      </w:r>
      <w:r>
        <w:rPr>
          <w:rFonts w:eastAsia="Times New Roman"/>
        </w:rPr>
        <w:t>. During streaming sessions these Policy Templates can then be instantiated on demand by individual 5GMS Clients. The 5GMS Application Function negotiates with the Policy and Charging Function (PCF) in the 5G Core to apply the requested QoS policy to the relevant 5GMS packet flow.</w:t>
      </w:r>
    </w:p>
    <w:p w14:paraId="00EFE21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Network Assistance.</w:t>
      </w:r>
      <w:r>
        <w:rPr>
          <w:rFonts w:eastAsia="Times New Roman"/>
        </w:rPr>
        <w:t xml:space="preserve"> Two forms of assistance are currently defined. Neither requires any special configuration at the provisioning stage.</w:t>
      </w:r>
    </w:p>
    <w:p w14:paraId="0DC0C76D"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interrogate the network to find out what downlink network capacity is currently available to it. This can be used to influence the Media Player's choice of media representations to best ensure an uninterrupted streaming experience.</w:t>
      </w:r>
    </w:p>
    <w:p w14:paraId="37AF4FE1"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request a temporary "boost" to its network Quality of Service, for example to speed up a background download (network resources permitting).</w:t>
      </w:r>
    </w:p>
    <w:p w14:paraId="5B984151" w14:textId="7AD01FAC" w:rsidR="001F2E0A" w:rsidRDefault="001F2E0A" w:rsidP="001F2E0A">
      <w:pPr>
        <w:pStyle w:val="NormalWeb"/>
        <w:keepNext/>
        <w:rPr>
          <w:rFonts w:eastAsia="MS Mincho"/>
        </w:rPr>
      </w:pPr>
      <w:r>
        <w:rPr>
          <w:noProof/>
          <w:lang w:val="en-US" w:eastAsia="zh-CN"/>
        </w:rPr>
        <w:lastRenderedPageBreak/>
        <w:drawing>
          <wp:inline distT="0" distB="0" distL="0" distR="0" wp14:anchorId="16593EBF" wp14:editId="4151D11D">
            <wp:extent cx="5940425" cy="2529840"/>
            <wp:effectExtent l="0" t="0" r="317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529840"/>
                    </a:xfrm>
                    <a:prstGeom prst="rect">
                      <a:avLst/>
                    </a:prstGeom>
                    <a:noFill/>
                    <a:ln>
                      <a:noFill/>
                    </a:ln>
                  </pic:spPr>
                </pic:pic>
              </a:graphicData>
            </a:graphic>
          </wp:inline>
        </w:drawing>
      </w:r>
    </w:p>
    <w:p w14:paraId="7B0EA906" w14:textId="77777777" w:rsidR="001F2E0A" w:rsidRDefault="001F2E0A" w:rsidP="001F2E0A">
      <w:pPr>
        <w:pStyle w:val="Caption"/>
      </w:pPr>
      <w:r>
        <w:t>Figure X Reference architecture for 5G Media Downlink Streaming (see TS 26.501 [X])</w:t>
      </w:r>
    </w:p>
    <w:p w14:paraId="7C773AE5" w14:textId="77777777" w:rsidR="001F2E0A" w:rsidRDefault="001F2E0A" w:rsidP="001F2E0A">
      <w:pPr>
        <w:pStyle w:val="NormalWeb"/>
      </w:pPr>
      <w:r>
        <w:t>The reference architecture for 5G Media Streaming as shown in Figure X defines the following functions to support the abovementioned features:</w:t>
      </w:r>
    </w:p>
    <w:p w14:paraId="051B5CCE"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Function</w:t>
      </w:r>
      <w:r>
        <w:rPr>
          <w:rFonts w:eastAsia="Times New Roman"/>
        </w:rPr>
        <w:t xml:space="preserve"> deployed in the 5G Core or in an External Data Network that manages a 5GMS System. This logical function embodies the control plane aspects of the system, such as provisioning, configuration and reporting:</w:t>
      </w:r>
    </w:p>
    <w:p w14:paraId="05C3F6D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5GMS Application Provider provisions 5GMS functions using a RESTful HTTP-based provisioning interface at reference point </w:t>
      </w:r>
      <w:r>
        <w:rPr>
          <w:rFonts w:eastAsia="Times New Roman"/>
          <w:b/>
          <w:bCs/>
        </w:rPr>
        <w:t>M1</w:t>
      </w:r>
      <w:r>
        <w:rPr>
          <w:rFonts w:eastAsia="Times New Roman"/>
        </w:rPr>
        <w:t>.</w:t>
      </w:r>
    </w:p>
    <w:p w14:paraId="49E0A1AB"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Another RESTful HTTP-based configuration and reporting interface is exposed to 5GMS Clients at reference point </w:t>
      </w:r>
      <w:r>
        <w:rPr>
          <w:rFonts w:eastAsia="Times New Roman"/>
          <w:b/>
          <w:bCs/>
        </w:rPr>
        <w:t>M5</w:t>
      </w:r>
      <w:r>
        <w:rPr>
          <w:rFonts w:eastAsia="Times New Roman"/>
        </w:rPr>
        <w:t>.</w:t>
      </w:r>
    </w:p>
    <w:p w14:paraId="49A6EC9F"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Server</w:t>
      </w:r>
      <w:r>
        <w:rPr>
          <w:rFonts w:eastAsia="Times New Roman"/>
        </w:rPr>
        <w:t xml:space="preserve"> deployed in the 5G Core or in an External Data Network that provides 5G Media Streaming services to 5GMS Clients. This logical function embodies the data plane aspects of the system that deal with media content:</w:t>
      </w:r>
    </w:p>
    <w:p w14:paraId="23D05EE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ingested from 5GMS Application Providers at reference point </w:t>
      </w:r>
      <w:r>
        <w:rPr>
          <w:rFonts w:eastAsia="Times New Roman"/>
          <w:b/>
          <w:bCs/>
        </w:rPr>
        <w:t>M2</w:t>
      </w:r>
      <w:r>
        <w:rPr>
          <w:rFonts w:eastAsia="Times New Roman"/>
        </w:rPr>
        <w:t>. Both push- and pull-based ingest methods are supported, based on HTTP.</w:t>
      </w:r>
    </w:p>
    <w:p w14:paraId="0BD4FD1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distributed to 5GMS Clients at reference point </w:t>
      </w:r>
      <w:r>
        <w:rPr>
          <w:rFonts w:eastAsia="Times New Roman"/>
          <w:b/>
          <w:bCs/>
        </w:rPr>
        <w:t xml:space="preserve">M4 </w:t>
      </w:r>
      <w:r>
        <w:rPr>
          <w:rFonts w:eastAsia="Times New Roman"/>
        </w:rPr>
        <w:t>(after possible manipulation by the 5GMS Application Server function). Standard pull-based content retrieval protocols (e.g. DASH) are supported at this reference point.</w:t>
      </w:r>
    </w:p>
    <w:p w14:paraId="04FF026D"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Client</w:t>
      </w:r>
      <w:r>
        <w:rPr>
          <w:rFonts w:eastAsia="Times New Roman"/>
        </w:rPr>
        <w:t xml:space="preserve"> deployed in the UE that consumes 5G Media Streaming services. The 3GPP specifications are silent on whether this logical function is realised as shared UE middleware components or provided piecemeal by individual applications.</w:t>
      </w:r>
    </w:p>
    <w:p w14:paraId="460CCE9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Media Session Handler</w:t>
      </w:r>
      <w:r>
        <w:rPr>
          <w:rFonts w:eastAsia="Times New Roman"/>
        </w:rPr>
        <w:t xml:space="preserve"> subcomponent first retrieves its configuration ("Service Access Information") from the 5GMS Application Function at reference point </w:t>
      </w:r>
      <w:r>
        <w:rPr>
          <w:rFonts w:eastAsia="Times New Roman"/>
          <w:b/>
          <w:bCs/>
        </w:rPr>
        <w:t>M5</w:t>
      </w:r>
      <w:r>
        <w:rPr>
          <w:rFonts w:eastAsia="Times New Roman"/>
        </w:rPr>
        <w:t xml:space="preserve"> and then uses this configuration information to activate and exploit the currently provisioned 5GMS features. The 5GMS-Aware Application controls the Media Session Handler via a UE-internal API defined at reference point </w:t>
      </w:r>
      <w:r>
        <w:rPr>
          <w:rFonts w:eastAsia="Times New Roman"/>
          <w:b/>
          <w:bCs/>
        </w:rPr>
        <w:t>M6</w:t>
      </w:r>
      <w:r>
        <w:rPr>
          <w:rFonts w:eastAsia="Times New Roman"/>
        </w:rPr>
        <w:t>. This reference point could, for example, be realised as a Javascript API in a web browser.</w:t>
      </w:r>
    </w:p>
    <w:p w14:paraId="745F2DA8" w14:textId="77777777" w:rsidR="001F2E0A" w:rsidRDefault="001F2E0A">
      <w:pPr>
        <w:pStyle w:val="ListParagraph"/>
        <w:numPr>
          <w:ilvl w:val="1"/>
          <w:numId w:val="49"/>
        </w:numPr>
        <w:suppressAutoHyphens/>
        <w:spacing w:before="60" w:after="60"/>
        <w:jc w:val="left"/>
        <w:rPr>
          <w:rFonts w:eastAsia="Times New Roman"/>
        </w:rPr>
      </w:pPr>
      <w:r>
        <w:rPr>
          <w:rFonts w:eastAsia="Times New Roman"/>
        </w:rPr>
        <w:t xml:space="preserve">A </w:t>
      </w:r>
      <w:r>
        <w:rPr>
          <w:rFonts w:eastAsia="Times New Roman"/>
          <w:b/>
          <w:bCs/>
        </w:rPr>
        <w:t>Media Player</w:t>
      </w:r>
      <w:r>
        <w:rPr>
          <w:rFonts w:eastAsia="Times New Roman"/>
        </w:rPr>
        <w:t xml:space="preserve"> subcomponent consumes media from the 5GMS Application Server at reference point </w:t>
      </w:r>
      <w:r>
        <w:rPr>
          <w:rFonts w:eastAsia="Times New Roman"/>
          <w:b/>
          <w:bCs/>
        </w:rPr>
        <w:t>M4</w:t>
      </w:r>
      <w:r>
        <w:rPr>
          <w:rFonts w:eastAsia="Times New Roman"/>
        </w:rPr>
        <w:t xml:space="preserve">. The 5GMS-Aware Application controls the Media Player via a UE-internal API defined at reference point </w:t>
      </w:r>
      <w:r>
        <w:rPr>
          <w:rFonts w:eastAsia="Times New Roman"/>
          <w:b/>
          <w:bCs/>
        </w:rPr>
        <w:t>M7</w:t>
      </w:r>
      <w:r>
        <w:rPr>
          <w:rFonts w:eastAsia="Times New Roman"/>
        </w:rPr>
        <w:t>. This reference point could also be realised as a Javascript API in a web browser, for example.</w:t>
      </w:r>
    </w:p>
    <w:p w14:paraId="026770F5" w14:textId="77777777" w:rsidR="001F2E0A" w:rsidRDefault="001F2E0A" w:rsidP="001F2E0A">
      <w:pPr>
        <w:rPr>
          <w:rFonts w:eastAsia="Times New Roman"/>
        </w:rPr>
      </w:pPr>
      <w:r>
        <w:rPr>
          <w:rFonts w:eastAsia="Times New Roman"/>
        </w:rPr>
        <w:t>The basic procedures for 5G Media Streaming are shown in Figure Y.</w:t>
      </w:r>
    </w:p>
    <w:p w14:paraId="55652245" w14:textId="39E63671" w:rsidR="001F2E0A" w:rsidRDefault="001F2E0A" w:rsidP="001F2E0A">
      <w:pPr>
        <w:keepNext/>
        <w:jc w:val="center"/>
      </w:pPr>
      <w:r>
        <w:rPr>
          <w:noProof/>
          <w:lang w:eastAsia="zh-CN"/>
        </w:rPr>
        <w:lastRenderedPageBreak/>
        <w:drawing>
          <wp:inline distT="0" distB="0" distL="0" distR="0" wp14:anchorId="78C8E72C" wp14:editId="5E929EE2">
            <wp:extent cx="5645150" cy="342900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5150" cy="3429000"/>
                    </a:xfrm>
                    <a:prstGeom prst="rect">
                      <a:avLst/>
                    </a:prstGeom>
                    <a:solidFill>
                      <a:srgbClr val="FFFFFF"/>
                    </a:solidFill>
                    <a:ln>
                      <a:noFill/>
                    </a:ln>
                  </pic:spPr>
                </pic:pic>
              </a:graphicData>
            </a:graphic>
          </wp:inline>
        </w:drawing>
      </w:r>
    </w:p>
    <w:p w14:paraId="23E0A4E9" w14:textId="77777777" w:rsidR="001F2E0A" w:rsidRDefault="001F2E0A" w:rsidP="001F2E0A">
      <w:pPr>
        <w:pStyle w:val="Caption"/>
        <w:jc w:val="center"/>
      </w:pPr>
      <w:r>
        <w:t>Figure Y Basic procedures for 5G Media Downlink Streaming</w:t>
      </w:r>
    </w:p>
    <w:p w14:paraId="7C234214" w14:textId="77777777" w:rsidR="001F2E0A" w:rsidRDefault="001F2E0A" w:rsidP="001F2E0A">
      <w:r>
        <w:t>According to TS 26.501 [X], Downlink Media Streaming provides the ability for content to be distributed using procedures and protocols defined by 5G Media Streaming as shown in Figure Z. The detailed procedures for the interfaces and APIs for 5G Media Streaming are defined in TS 26.512 [Y].</w:t>
      </w:r>
    </w:p>
    <w:p w14:paraId="6FAAE562" w14:textId="77777777" w:rsidR="001F2E0A" w:rsidRDefault="001F2E0A" w:rsidP="001F2E0A">
      <w:pPr>
        <w:keepNext/>
      </w:pPr>
      <w:r>
        <w:object w:dxaOrig="9150" w:dyaOrig="3900" w14:anchorId="4E596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8.25pt;height:194.25pt" o:ole="">
            <v:imagedata r:id="rId12" o:title=""/>
          </v:shape>
          <o:OLEObject Type="Embed" ProgID="Visio.Drawing.15" ShapeID="_x0000_i1029" DrawAspect="Content" ObjectID="_1805614012" r:id="rId13"/>
        </w:object>
      </w:r>
    </w:p>
    <w:p w14:paraId="0A2EE501" w14:textId="77777777" w:rsidR="001F2E0A" w:rsidRDefault="001F2E0A" w:rsidP="00EF1CB3">
      <w:pPr>
        <w:pStyle w:val="Caption"/>
        <w:jc w:val="center"/>
      </w:pPr>
      <w:r>
        <w:t xml:space="preserve">Figure Z </w:t>
      </w:r>
      <w:r>
        <w:rPr>
          <w:highlight w:val="yellow"/>
        </w:rPr>
        <w:t>&lt;caption&gt;</w:t>
      </w:r>
    </w:p>
    <w:p w14:paraId="44140957" w14:textId="77777777" w:rsidR="001F2E0A" w:rsidRDefault="001F2E0A" w:rsidP="001F2E0A">
      <w:r>
        <w:t>5G Media Streaming segment formats are defined based on the Common Media Application Format (CMAF) in ISO/IEC 23000-19 [A]. By using this format, 5G Media Streaming is compatible with a broad set of segment-based streaming protocols including Dynamic Streaming over HTTP (DASH) and HTTP Live Streaming (HLS). For example, ISO/IEC 23009-1 [B] defines a detailed DASH profile for delivering CMAF content within a DASH Media Presentation</w:t>
      </w:r>
      <w:bookmarkStart w:id="614" w:name="_Hlk48745440"/>
      <w:r>
        <w:t xml:space="preserve"> using a converged format for segment</w:t>
      </w:r>
      <w:bookmarkEnd w:id="614"/>
      <w:r>
        <w:t>ed media content.</w:t>
      </w:r>
    </w:p>
    <w:p w14:paraId="4FB72E5D" w14:textId="77777777" w:rsidR="001F2E0A" w:rsidRDefault="001F2E0A" w:rsidP="001F2E0A">
      <w:r>
        <w:t>5GMS media profiles for video, audio and subtitles based on the general constraints of ISO/IEC 23000-19 [A] are defined in TS 26.511 [Y]. However, 5G Downlink Media Streaming is not restricted to the media profiles defined in [Y]. Any CMAF media profile, for example for codecs defined in DVB specifications, may be used and distributed within 5G Downlink Media Streaming.</w:t>
      </w:r>
    </w:p>
    <w:p w14:paraId="417A84DF" w14:textId="77777777" w:rsidR="001F2E0A" w:rsidRDefault="001F2E0A" w:rsidP="001F2E0A">
      <w:r>
        <w:t xml:space="preserve">A more detailed client-centric approach is shown in </w:t>
      </w:r>
      <w:r>
        <w:fldChar w:fldCharType="begin"/>
      </w:r>
      <w:r>
        <w:instrText xml:space="preserve"> REF _Ref61274029 \h </w:instrText>
      </w:r>
      <w:r>
        <w:fldChar w:fldCharType="separate"/>
      </w:r>
      <w:r>
        <w:t xml:space="preserve">Figure </w:t>
      </w:r>
      <w:r>
        <w:rPr>
          <w:noProof/>
        </w:rPr>
        <w:t>1</w:t>
      </w:r>
      <w:r>
        <w:fldChar w:fldCharType="end"/>
      </w:r>
      <w:r>
        <w:t>.</w:t>
      </w:r>
    </w:p>
    <w:p w14:paraId="144825BF" w14:textId="41DC8930" w:rsidR="001F2E0A" w:rsidRDefault="001F2E0A" w:rsidP="001F2E0A">
      <w:pPr>
        <w:keepNext/>
        <w:jc w:val="center"/>
      </w:pPr>
      <w:r>
        <w:rPr>
          <w:noProof/>
          <w:lang w:eastAsia="zh-CN"/>
        </w:rPr>
        <w:lastRenderedPageBreak/>
        <w:drawing>
          <wp:inline distT="0" distB="0" distL="0" distR="0" wp14:anchorId="580DFC95" wp14:editId="675BA52C">
            <wp:extent cx="4997450" cy="2622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97450" cy="2622550"/>
                    </a:xfrm>
                    <a:prstGeom prst="rect">
                      <a:avLst/>
                    </a:prstGeom>
                    <a:noFill/>
                    <a:ln>
                      <a:noFill/>
                    </a:ln>
                  </pic:spPr>
                </pic:pic>
              </a:graphicData>
            </a:graphic>
          </wp:inline>
        </w:drawing>
      </w:r>
    </w:p>
    <w:p w14:paraId="2EDCD5D9" w14:textId="77777777" w:rsidR="001F2E0A" w:rsidRDefault="001F2E0A" w:rsidP="001F2E0A">
      <w:pPr>
        <w:pStyle w:val="Caption"/>
        <w:jc w:val="center"/>
      </w:pPr>
      <w:bookmarkStart w:id="615" w:name="_Ref61274029"/>
      <w:r>
        <w:t xml:space="preserve">Figure </w:t>
      </w:r>
      <w:r>
        <w:fldChar w:fldCharType="begin"/>
      </w:r>
      <w:r>
        <w:instrText xml:space="preserve"> SEQ Figure \* ARABIC </w:instrText>
      </w:r>
      <w:r>
        <w:fldChar w:fldCharType="separate"/>
      </w:r>
      <w:r>
        <w:rPr>
          <w:noProof/>
        </w:rPr>
        <w:t>1</w:t>
      </w:r>
      <w:r>
        <w:fldChar w:fldCharType="end"/>
      </w:r>
      <w:bookmarkEnd w:id="615"/>
      <w:r>
        <w:t xml:space="preserve"> Client centric architecture</w:t>
      </w:r>
    </w:p>
    <w:p w14:paraId="6904A7EB" w14:textId="77777777" w:rsidR="001F2E0A" w:rsidRDefault="001F2E0A" w:rsidP="001F2E0A">
      <w:r>
        <w:t xml:space="preserve">An important concept in 5G Media Streaming are Service Operation points and policy templates. The details are shown in </w:t>
      </w:r>
      <w:r>
        <w:fldChar w:fldCharType="begin"/>
      </w:r>
      <w:r>
        <w:instrText xml:space="preserve"> REF _Ref61274184 \h </w:instrText>
      </w:r>
      <w:r>
        <w:fldChar w:fldCharType="separate"/>
      </w:r>
      <w:r>
        <w:t xml:space="preserve">Figure </w:t>
      </w:r>
      <w:r>
        <w:rPr>
          <w:noProof/>
        </w:rPr>
        <w:t>2</w:t>
      </w:r>
      <w:r>
        <w:fldChar w:fldCharType="end"/>
      </w:r>
      <w:r>
        <w:t>. An overview is provided in the following.</w:t>
      </w:r>
    </w:p>
    <w:p w14:paraId="72AAC426" w14:textId="77777777" w:rsidR="001F2E0A" w:rsidRDefault="001F2E0A">
      <w:pPr>
        <w:numPr>
          <w:ilvl w:val="0"/>
          <w:numId w:val="50"/>
        </w:numPr>
        <w:spacing w:after="120"/>
      </w:pPr>
      <w:r>
        <w:t>Service Operation Points</w:t>
      </w:r>
    </w:p>
    <w:p w14:paraId="1C33E795" w14:textId="77777777" w:rsidR="001F2E0A" w:rsidRDefault="001F2E0A">
      <w:pPr>
        <w:numPr>
          <w:ilvl w:val="1"/>
          <w:numId w:val="50"/>
        </w:numPr>
        <w:spacing w:after="120"/>
      </w:pPr>
      <w:r>
        <w:t xml:space="preserve">Service Operation points define </w:t>
      </w:r>
      <w:r>
        <w:rPr>
          <w:b/>
          <w:bCs/>
        </w:rPr>
        <w:t xml:space="preserve">long lived profiles </w:t>
      </w:r>
      <w:r>
        <w:t xml:space="preserve">that will be used by streaming sessions as references. </w:t>
      </w:r>
    </w:p>
    <w:p w14:paraId="0E4809B0" w14:textId="77777777" w:rsidR="001F2E0A" w:rsidRDefault="001F2E0A">
      <w:pPr>
        <w:numPr>
          <w:ilvl w:val="1"/>
          <w:numId w:val="50"/>
        </w:numPr>
        <w:spacing w:after="120"/>
      </w:pPr>
      <w:r>
        <w:t xml:space="preserve">Policy templates represent </w:t>
      </w:r>
      <w:r>
        <w:rPr>
          <w:b/>
          <w:bCs/>
        </w:rPr>
        <w:t>long term agreements made between the AP and the MNO</w:t>
      </w:r>
      <w:r>
        <w:t xml:space="preserve">. </w:t>
      </w:r>
    </w:p>
    <w:p w14:paraId="7CA84E25" w14:textId="77777777" w:rsidR="001F2E0A" w:rsidRDefault="001F2E0A">
      <w:pPr>
        <w:numPr>
          <w:ilvl w:val="1"/>
          <w:numId w:val="50"/>
        </w:numPr>
        <w:spacing w:after="120"/>
      </w:pPr>
      <w:r>
        <w:t>Filtering: AP can limit what traffic and which users are allowed to use a specific policy template (FQDN-based)</w:t>
      </w:r>
    </w:p>
    <w:p w14:paraId="5FCADDE5" w14:textId="77777777" w:rsidR="001F2E0A" w:rsidRDefault="001F2E0A">
      <w:pPr>
        <w:numPr>
          <w:ilvl w:val="1"/>
          <w:numId w:val="50"/>
        </w:numPr>
        <w:spacing w:after="120"/>
      </w:pPr>
      <w:r>
        <w:t>Streaming session uses at most one of the allowed policy templates at any point in time</w:t>
      </w:r>
    </w:p>
    <w:p w14:paraId="04AF8F29" w14:textId="77777777" w:rsidR="001F2E0A" w:rsidRDefault="001F2E0A">
      <w:pPr>
        <w:numPr>
          <w:ilvl w:val="1"/>
          <w:numId w:val="50"/>
        </w:numPr>
        <w:spacing w:after="120"/>
      </w:pPr>
      <w:r>
        <w:t>MSH may pre-cache or retrieve periodically or on request the list of allowed operation points for a specific AP</w:t>
      </w:r>
    </w:p>
    <w:p w14:paraId="5E13B9C3" w14:textId="77777777" w:rsidR="001F2E0A" w:rsidRDefault="001F2E0A">
      <w:pPr>
        <w:numPr>
          <w:ilvl w:val="0"/>
          <w:numId w:val="50"/>
        </w:numPr>
        <w:spacing w:after="120"/>
      </w:pPr>
      <w:r>
        <w:t>Option 1: Define each Service Operation Point as a Slice</w:t>
      </w:r>
    </w:p>
    <w:p w14:paraId="35CA4B93" w14:textId="77777777" w:rsidR="001F2E0A" w:rsidRDefault="001F2E0A">
      <w:pPr>
        <w:numPr>
          <w:ilvl w:val="1"/>
          <w:numId w:val="50"/>
        </w:numPr>
        <w:spacing w:after="120"/>
      </w:pPr>
      <w:r>
        <w:t xml:space="preserve">concept of Network Slice as a Service (NSaaS) is defined in TS 28.530 [10]. </w:t>
      </w:r>
    </w:p>
    <w:p w14:paraId="2CC22929" w14:textId="77777777" w:rsidR="001F2E0A" w:rsidRDefault="001F2E0A">
      <w:pPr>
        <w:numPr>
          <w:ilvl w:val="1"/>
          <w:numId w:val="50"/>
        </w:numPr>
        <w:spacing w:after="120"/>
      </w:pPr>
      <w:r>
        <w:t>NSaaS can be offered by an MNO to third-party providers in the form of a service.</w:t>
      </w:r>
    </w:p>
    <w:p w14:paraId="2FB1CCCF" w14:textId="77777777" w:rsidR="001F2E0A" w:rsidRDefault="001F2E0A">
      <w:pPr>
        <w:numPr>
          <w:ilvl w:val="1"/>
          <w:numId w:val="50"/>
        </w:numPr>
        <w:spacing w:after="120"/>
      </w:pPr>
      <w:r>
        <w:t xml:space="preserve">UE establishes or modifies the PDU session that will be used for the traffic based on URSP rules </w:t>
      </w:r>
    </w:p>
    <w:p w14:paraId="530ADC8B" w14:textId="77777777" w:rsidR="001F2E0A" w:rsidRDefault="001F2E0A">
      <w:pPr>
        <w:numPr>
          <w:ilvl w:val="1"/>
          <w:numId w:val="50"/>
        </w:numPr>
        <w:spacing w:after="120"/>
      </w:pPr>
      <w:r>
        <w:t>Alternatively, network may also trigger the establishment or modification of the PDU session</w:t>
      </w:r>
    </w:p>
    <w:p w14:paraId="62BB94F0" w14:textId="77777777" w:rsidR="001F2E0A" w:rsidRDefault="001F2E0A">
      <w:pPr>
        <w:numPr>
          <w:ilvl w:val="0"/>
          <w:numId w:val="50"/>
        </w:numPr>
        <w:spacing w:after="120"/>
      </w:pPr>
      <w:r>
        <w:t>Option 2: Define each Service Operation Point as a QoS Flow</w:t>
      </w:r>
    </w:p>
    <w:p w14:paraId="514DB03A" w14:textId="77777777" w:rsidR="001F2E0A" w:rsidRDefault="001F2E0A">
      <w:pPr>
        <w:numPr>
          <w:ilvl w:val="1"/>
          <w:numId w:val="50"/>
        </w:numPr>
        <w:spacing w:after="120"/>
      </w:pPr>
      <w:r>
        <w:t>Flow description(s) of the transport session established in the step (see TS 23.502 [3]), e.g. the 5-tuple</w:t>
      </w:r>
    </w:p>
    <w:p w14:paraId="2C6E7045" w14:textId="77777777" w:rsidR="001F2E0A" w:rsidRDefault="001F2E0A" w:rsidP="001F2E0A"/>
    <w:p w14:paraId="23D5E0AF" w14:textId="648F5887" w:rsidR="001F2E0A" w:rsidRDefault="001F2E0A" w:rsidP="001F2E0A">
      <w:pPr>
        <w:keepNext/>
        <w:jc w:val="center"/>
      </w:pPr>
      <w:r>
        <w:rPr>
          <w:noProof/>
          <w:lang w:eastAsia="zh-CN"/>
        </w:rPr>
        <w:lastRenderedPageBreak/>
        <w:drawing>
          <wp:inline distT="0" distB="0" distL="0" distR="0" wp14:anchorId="2B9FD684" wp14:editId="450ED1B1">
            <wp:extent cx="5264150" cy="21272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4150" cy="2127250"/>
                    </a:xfrm>
                    <a:prstGeom prst="rect">
                      <a:avLst/>
                    </a:prstGeom>
                    <a:noFill/>
                    <a:ln>
                      <a:noFill/>
                    </a:ln>
                  </pic:spPr>
                </pic:pic>
              </a:graphicData>
            </a:graphic>
          </wp:inline>
        </w:drawing>
      </w:r>
    </w:p>
    <w:p w14:paraId="5F195657" w14:textId="77777777" w:rsidR="001F2E0A" w:rsidRDefault="001F2E0A" w:rsidP="001F2E0A">
      <w:pPr>
        <w:pStyle w:val="Caption"/>
        <w:jc w:val="center"/>
      </w:pPr>
      <w:bookmarkStart w:id="616" w:name="_Ref61274184"/>
      <w:r>
        <w:t xml:space="preserve">Figure </w:t>
      </w:r>
      <w:r>
        <w:fldChar w:fldCharType="begin"/>
      </w:r>
      <w:r>
        <w:instrText xml:space="preserve"> SEQ Figure \* ARABIC </w:instrText>
      </w:r>
      <w:r>
        <w:fldChar w:fldCharType="separate"/>
      </w:r>
      <w:r>
        <w:rPr>
          <w:noProof/>
        </w:rPr>
        <w:t>2</w:t>
      </w:r>
      <w:r>
        <w:fldChar w:fldCharType="end"/>
      </w:r>
      <w:bookmarkEnd w:id="616"/>
      <w:r>
        <w:t xml:space="preserve"> Operation Points in 5G Media Streaming</w:t>
      </w:r>
    </w:p>
    <w:p w14:paraId="6A122D5B" w14:textId="77777777" w:rsidR="001F2E0A" w:rsidRDefault="001F2E0A" w:rsidP="001F2E0A">
      <w:r>
        <w:t>In particular, clause 12 of TS 26.512 defines details on how to obtain status information. Table 13.2.6-1 provides a list of dynamically changing status information that can be obtained from the client.</w:t>
      </w:r>
    </w:p>
    <w:p w14:paraId="5662EF86" w14:textId="77777777" w:rsidR="001F2E0A" w:rsidRDefault="001F2E0A" w:rsidP="001F2E0A">
      <w:pPr>
        <w:pStyle w:val="TH"/>
      </w:pPr>
      <w:r>
        <w:t>Table 13.2.6-1: Dynamic Status information</w:t>
      </w:r>
    </w:p>
    <w:tbl>
      <w:tblPr>
        <w:tblStyle w:val="TableGrid"/>
        <w:tblW w:w="9630" w:type="dxa"/>
        <w:tblLayout w:type="fixed"/>
        <w:tblLook w:val="04A0" w:firstRow="1" w:lastRow="0" w:firstColumn="1" w:lastColumn="0" w:noHBand="0" w:noVBand="1"/>
      </w:tblPr>
      <w:tblGrid>
        <w:gridCol w:w="2686"/>
        <w:gridCol w:w="1845"/>
        <w:gridCol w:w="1485"/>
        <w:gridCol w:w="3614"/>
      </w:tblGrid>
      <w:tr w:rsidR="001F2E0A" w14:paraId="6CE244EF" w14:textId="77777777" w:rsidTr="001F2E0A">
        <w:tc>
          <w:tcPr>
            <w:tcW w:w="2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8BBE00" w14:textId="77777777" w:rsidR="001F2E0A" w:rsidRDefault="001F2E0A">
            <w:pPr>
              <w:pStyle w:val="TAH"/>
            </w:pPr>
            <w:r>
              <w:t>Status</w:t>
            </w:r>
            <w:r>
              <w:rPr>
                <w:b w:val="0"/>
                <w:bCs/>
              </w:rPr>
              <w:t xml:space="preserve"> </w:t>
            </w:r>
          </w:p>
        </w:tc>
        <w:tc>
          <w:tcPr>
            <w:tcW w:w="1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04C312" w14:textId="77777777" w:rsidR="001F2E0A" w:rsidRDefault="001F2E0A">
            <w:pPr>
              <w:pStyle w:val="TAH"/>
            </w:pPr>
            <w:r>
              <w:t>Type</w:t>
            </w:r>
          </w:p>
        </w:tc>
        <w:tc>
          <w:tcPr>
            <w:tcW w:w="14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BC3E70" w14:textId="77777777" w:rsidR="001F2E0A" w:rsidRDefault="001F2E0A">
            <w:pPr>
              <w:pStyle w:val="TAH"/>
            </w:pPr>
            <w:r>
              <w:t>Parameter</w:t>
            </w:r>
          </w:p>
        </w:tc>
        <w:tc>
          <w:tcPr>
            <w:tcW w:w="3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B431AC" w14:textId="77777777" w:rsidR="001F2E0A" w:rsidRDefault="001F2E0A">
            <w:pPr>
              <w:pStyle w:val="TAH"/>
            </w:pPr>
            <w:r>
              <w:t>Definition</w:t>
            </w:r>
          </w:p>
        </w:tc>
      </w:tr>
      <w:tr w:rsidR="001F2E0A" w14:paraId="68B15037"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F7B8088" w14:textId="77777777" w:rsidR="001F2E0A" w:rsidRDefault="001F2E0A">
            <w:pPr>
              <w:pStyle w:val="TAL"/>
              <w:rPr>
                <w:rFonts w:ascii="Courier New" w:hAnsi="Courier New" w:cs="Courier New"/>
              </w:rPr>
            </w:pPr>
            <w:r>
              <w:t>AverageThroughput</w:t>
            </w:r>
          </w:p>
        </w:tc>
        <w:tc>
          <w:tcPr>
            <w:tcW w:w="1845" w:type="dxa"/>
            <w:tcBorders>
              <w:top w:val="single" w:sz="4" w:space="0" w:color="auto"/>
              <w:left w:val="single" w:sz="4" w:space="0" w:color="auto"/>
              <w:bottom w:val="single" w:sz="4" w:space="0" w:color="auto"/>
              <w:right w:val="single" w:sz="4" w:space="0" w:color="auto"/>
            </w:tcBorders>
            <w:hideMark/>
          </w:tcPr>
          <w:p w14:paraId="7FFEB70C"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69C138CC"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34ACEA9D" w14:textId="77777777" w:rsidR="001F2E0A" w:rsidRDefault="001F2E0A">
            <w:pPr>
              <w:pStyle w:val="TAL"/>
            </w:pPr>
            <w:r>
              <w:t>Current average throughput computed in the ABR logic in bit/s.</w:t>
            </w:r>
          </w:p>
        </w:tc>
      </w:tr>
      <w:tr w:rsidR="001F2E0A" w14:paraId="2CACC9AA"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55F3D3F" w14:textId="77777777" w:rsidR="001F2E0A" w:rsidRDefault="001F2E0A">
            <w:pPr>
              <w:pStyle w:val="TAL"/>
              <w:rPr>
                <w:rFonts w:ascii="Courier New" w:hAnsi="Courier New" w:cs="Courier New"/>
              </w:rPr>
            </w:pPr>
            <w:r>
              <w:t>BufferLength</w:t>
            </w:r>
          </w:p>
        </w:tc>
        <w:tc>
          <w:tcPr>
            <w:tcW w:w="1845" w:type="dxa"/>
            <w:tcBorders>
              <w:top w:val="single" w:sz="4" w:space="0" w:color="auto"/>
              <w:left w:val="single" w:sz="4" w:space="0" w:color="auto"/>
              <w:bottom w:val="single" w:sz="4" w:space="0" w:color="auto"/>
              <w:right w:val="single" w:sz="4" w:space="0" w:color="auto"/>
            </w:tcBorders>
            <w:hideMark/>
          </w:tcPr>
          <w:p w14:paraId="61BD8FF9"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4049277D" w14:textId="77777777" w:rsidR="001F2E0A" w:rsidRDefault="001F2E0A">
            <w:pPr>
              <w:pStyle w:val="TAL"/>
              <w:rPr>
                <w:rStyle w:val="Datatypechar"/>
              </w:rPr>
            </w:pPr>
            <w:r>
              <w:rPr>
                <w:rStyle w:val="Datatypechar"/>
              </w:rPr>
              <w:t>MediaType</w:t>
            </w:r>
          </w:p>
          <w:p w14:paraId="517CACB1"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6F9EAAD" w14:textId="77777777" w:rsidR="001F2E0A" w:rsidRDefault="001F2E0A">
            <w:pPr>
              <w:pStyle w:val="TAL"/>
            </w:pPr>
            <w:r>
              <w:t>Current length of the buffer for a given media type, in seconds. If no type is passed in, then the minimum of video, audio and subtitle buffer length is returned. NaN is returned if an invalid type is requested, the presentation does not contain that type, or if no arguments are passed and the presentation does not include any adaption sets of valid media type.</w:t>
            </w:r>
          </w:p>
        </w:tc>
      </w:tr>
      <w:tr w:rsidR="001F2E0A" w14:paraId="3E113982"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BC137ED" w14:textId="77777777" w:rsidR="001F2E0A" w:rsidRDefault="001F2E0A">
            <w:pPr>
              <w:pStyle w:val="TAL"/>
              <w:rPr>
                <w:rFonts w:ascii="Courier New" w:hAnsi="Courier New" w:cs="Courier New"/>
              </w:rPr>
            </w:pPr>
            <w:r>
              <w:t>liveLatency</w:t>
            </w:r>
          </w:p>
        </w:tc>
        <w:tc>
          <w:tcPr>
            <w:tcW w:w="1845" w:type="dxa"/>
            <w:tcBorders>
              <w:top w:val="single" w:sz="4" w:space="0" w:color="auto"/>
              <w:left w:val="single" w:sz="4" w:space="0" w:color="auto"/>
              <w:bottom w:val="single" w:sz="4" w:space="0" w:color="auto"/>
              <w:right w:val="single" w:sz="4" w:space="0" w:color="auto"/>
            </w:tcBorders>
            <w:hideMark/>
          </w:tcPr>
          <w:p w14:paraId="3E8B6FA4"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0646B9D4"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253A5EC" w14:textId="77777777" w:rsidR="001F2E0A" w:rsidRDefault="001F2E0A">
            <w:pPr>
              <w:pStyle w:val="TAL"/>
            </w:pPr>
            <w:r>
              <w:t>Current live stream latency in seconds based on the latency measurement.</w:t>
            </w:r>
          </w:p>
        </w:tc>
      </w:tr>
      <w:tr w:rsidR="001F2E0A" w14:paraId="0D281183"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5D803D9" w14:textId="77777777" w:rsidR="001F2E0A" w:rsidRDefault="001F2E0A">
            <w:pPr>
              <w:pStyle w:val="TAL"/>
              <w:rPr>
                <w:rFonts w:ascii="Courier New" w:hAnsi="Courier New" w:cs="Courier New"/>
              </w:rPr>
            </w:pPr>
            <w:r>
              <w:t>MediaSetting[]</w:t>
            </w:r>
          </w:p>
        </w:tc>
        <w:tc>
          <w:tcPr>
            <w:tcW w:w="1845" w:type="dxa"/>
            <w:tcBorders>
              <w:top w:val="single" w:sz="4" w:space="0" w:color="auto"/>
              <w:left w:val="single" w:sz="4" w:space="0" w:color="auto"/>
              <w:bottom w:val="single" w:sz="4" w:space="0" w:color="auto"/>
              <w:right w:val="single" w:sz="4" w:space="0" w:color="auto"/>
            </w:tcBorders>
            <w:hideMark/>
          </w:tcPr>
          <w:p w14:paraId="3B186A95" w14:textId="77777777" w:rsidR="001F2E0A" w:rsidRDefault="001F2E0A">
            <w:pPr>
              <w:pStyle w:val="TAL"/>
              <w:rPr>
                <w:rStyle w:val="Datatypechar"/>
                <w:rFonts w:cs="Times New Roman"/>
              </w:rPr>
            </w:pPr>
            <w:r>
              <w:rPr>
                <w:rStyle w:val="Datatypechar"/>
              </w:rPr>
              <w:t>MPDAdaptationSet</w:t>
            </w:r>
          </w:p>
        </w:tc>
        <w:tc>
          <w:tcPr>
            <w:tcW w:w="1485" w:type="dxa"/>
            <w:tcBorders>
              <w:top w:val="single" w:sz="4" w:space="0" w:color="auto"/>
              <w:left w:val="single" w:sz="4" w:space="0" w:color="auto"/>
              <w:bottom w:val="single" w:sz="4" w:space="0" w:color="auto"/>
              <w:right w:val="single" w:sz="4" w:space="0" w:color="auto"/>
            </w:tcBorders>
            <w:hideMark/>
          </w:tcPr>
          <w:p w14:paraId="32BDAC4C" w14:textId="77777777" w:rsidR="001F2E0A" w:rsidRDefault="001F2E0A">
            <w:pPr>
              <w:pStyle w:val="TAL"/>
              <w:rPr>
                <w:rStyle w:val="Datatypechar"/>
              </w:rPr>
            </w:pPr>
            <w:r>
              <w:rPr>
                <w:rStyle w:val="Datatypechar"/>
              </w:rPr>
              <w:t>MediaType</w:t>
            </w:r>
          </w:p>
          <w:p w14:paraId="3187B51B"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E3B89F3" w14:textId="77777777" w:rsidR="001F2E0A" w:rsidRDefault="001F2E0A">
            <w:pPr>
              <w:pStyle w:val="TAL"/>
            </w:pPr>
            <w:r>
              <w:t>Current media settings for each media type based on the CMAF Header and the MPD information based on the selected Adaptation Set for this media type.</w:t>
            </w:r>
          </w:p>
        </w:tc>
      </w:tr>
      <w:tr w:rsidR="001F2E0A" w14:paraId="6F3FB34C"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55348716" w14:textId="77777777" w:rsidR="001F2E0A" w:rsidRDefault="001F2E0A">
            <w:pPr>
              <w:pStyle w:val="TAL"/>
              <w:rPr>
                <w:rFonts w:ascii="Courier New" w:hAnsi="Courier New" w:cs="Courier New"/>
              </w:rPr>
            </w:pPr>
            <w:r>
              <w:t>MediaTime</w:t>
            </w:r>
          </w:p>
        </w:tc>
        <w:tc>
          <w:tcPr>
            <w:tcW w:w="1845" w:type="dxa"/>
            <w:tcBorders>
              <w:top w:val="single" w:sz="4" w:space="0" w:color="auto"/>
              <w:left w:val="single" w:sz="4" w:space="0" w:color="auto"/>
              <w:bottom w:val="single" w:sz="4" w:space="0" w:color="auto"/>
              <w:right w:val="single" w:sz="4" w:space="0" w:color="auto"/>
            </w:tcBorders>
            <w:hideMark/>
          </w:tcPr>
          <w:p w14:paraId="5B2F2F2E"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3C31EFE5" w14:textId="77777777" w:rsidR="001F2E0A" w:rsidRDefault="001F2E0A">
            <w:pPr>
              <w:pStyle w:val="TAL"/>
              <w:rPr>
                <w:rFonts w:cs="Courier New"/>
              </w:rPr>
            </w:pPr>
            <w:r>
              <w:t>None</w:t>
            </w:r>
          </w:p>
        </w:tc>
        <w:tc>
          <w:tcPr>
            <w:tcW w:w="3614" w:type="dxa"/>
            <w:tcBorders>
              <w:top w:val="single" w:sz="4" w:space="0" w:color="auto"/>
              <w:left w:val="single" w:sz="4" w:space="0" w:color="auto"/>
              <w:bottom w:val="single" w:sz="4" w:space="0" w:color="auto"/>
              <w:right w:val="single" w:sz="4" w:space="0" w:color="auto"/>
            </w:tcBorders>
            <w:hideMark/>
          </w:tcPr>
          <w:p w14:paraId="62CD0B84" w14:textId="77777777" w:rsidR="001F2E0A" w:rsidRDefault="001F2E0A">
            <w:pPr>
              <w:pStyle w:val="TAL"/>
            </w:pPr>
            <w:r>
              <w:t>Current media playback time from media playback platform. The media time is in seconds and is relative to the start of the playback and provides the media that is actually rendered.</w:t>
            </w:r>
          </w:p>
        </w:tc>
      </w:tr>
      <w:tr w:rsidR="001F2E0A" w14:paraId="36930CDE"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9CE5D79" w14:textId="77777777" w:rsidR="001F2E0A" w:rsidRDefault="001F2E0A">
            <w:pPr>
              <w:pStyle w:val="TAL"/>
              <w:rPr>
                <w:rFonts w:ascii="Courier New" w:hAnsi="Courier New" w:cs="Courier New"/>
              </w:rPr>
            </w:pPr>
            <w:r>
              <w:t>PlaybackRate</w:t>
            </w:r>
          </w:p>
        </w:tc>
        <w:tc>
          <w:tcPr>
            <w:tcW w:w="1845" w:type="dxa"/>
            <w:tcBorders>
              <w:top w:val="single" w:sz="4" w:space="0" w:color="auto"/>
              <w:left w:val="single" w:sz="4" w:space="0" w:color="auto"/>
              <w:bottom w:val="single" w:sz="4" w:space="0" w:color="auto"/>
              <w:right w:val="single" w:sz="4" w:space="0" w:color="auto"/>
            </w:tcBorders>
            <w:hideMark/>
          </w:tcPr>
          <w:p w14:paraId="7CE4D653"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71FF3997"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7515768" w14:textId="77777777" w:rsidR="001F2E0A" w:rsidRDefault="001F2E0A">
            <w:pPr>
              <w:pStyle w:val="TAL"/>
            </w:pPr>
            <w:r>
              <w:t>The current rate of playback. For a video that is playing twice as fast as the default playback, the playbackRate value should be 2.00.</w:t>
            </w:r>
          </w:p>
        </w:tc>
      </w:tr>
      <w:tr w:rsidR="001F2E0A" w14:paraId="72576565"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4261838E" w14:textId="77777777" w:rsidR="001F2E0A" w:rsidRDefault="001F2E0A">
            <w:pPr>
              <w:pStyle w:val="TAL"/>
              <w:rPr>
                <w:rFonts w:ascii="Courier New" w:hAnsi="Courier New" w:cs="Courier New"/>
              </w:rPr>
            </w:pPr>
            <w:r>
              <w:t>availableServiceDescriptions[]</w:t>
            </w:r>
          </w:p>
        </w:tc>
        <w:tc>
          <w:tcPr>
            <w:tcW w:w="1845" w:type="dxa"/>
            <w:tcBorders>
              <w:top w:val="single" w:sz="4" w:space="0" w:color="auto"/>
              <w:left w:val="single" w:sz="4" w:space="0" w:color="auto"/>
              <w:bottom w:val="single" w:sz="4" w:space="0" w:color="auto"/>
              <w:right w:val="single" w:sz="4" w:space="0" w:color="auto"/>
            </w:tcBorders>
            <w:hideMark/>
          </w:tcPr>
          <w:p w14:paraId="3200AF6F" w14:textId="77777777" w:rsidR="001F2E0A" w:rsidRDefault="001F2E0A">
            <w:pPr>
              <w:pStyle w:val="TAL"/>
            </w:pPr>
            <w:r>
              <w:t>Provides the available service descriptions</w:t>
            </w:r>
          </w:p>
        </w:tc>
        <w:tc>
          <w:tcPr>
            <w:tcW w:w="1485" w:type="dxa"/>
            <w:tcBorders>
              <w:top w:val="single" w:sz="4" w:space="0" w:color="auto"/>
              <w:left w:val="single" w:sz="4" w:space="0" w:color="auto"/>
              <w:bottom w:val="single" w:sz="4" w:space="0" w:color="auto"/>
              <w:right w:val="single" w:sz="4" w:space="0" w:color="auto"/>
            </w:tcBorders>
          </w:tcPr>
          <w:p w14:paraId="5F570EC9" w14:textId="77777777" w:rsidR="001F2E0A" w:rsidRDefault="001F2E0A">
            <w:pPr>
              <w:pStyle w:val="TAL"/>
            </w:pPr>
          </w:p>
        </w:tc>
        <w:tc>
          <w:tcPr>
            <w:tcW w:w="3614" w:type="dxa"/>
            <w:tcBorders>
              <w:top w:val="single" w:sz="4" w:space="0" w:color="auto"/>
              <w:left w:val="single" w:sz="4" w:space="0" w:color="auto"/>
              <w:bottom w:val="single" w:sz="4" w:space="0" w:color="auto"/>
              <w:right w:val="single" w:sz="4" w:space="0" w:color="auto"/>
            </w:tcBorders>
            <w:hideMark/>
          </w:tcPr>
          <w:p w14:paraId="29DF3094" w14:textId="77777777" w:rsidR="001F2E0A" w:rsidRDefault="001F2E0A">
            <w:pPr>
              <w:pStyle w:val="TAL"/>
            </w:pPr>
            <w:r>
              <w:t>Provides the list of available selectable service descriptions with an id to select from. Those are either configured ones or the ones in the MPD.</w:t>
            </w:r>
          </w:p>
        </w:tc>
      </w:tr>
      <w:tr w:rsidR="001F2E0A" w14:paraId="41011838"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1DD9C669" w14:textId="77777777" w:rsidR="001F2E0A" w:rsidRDefault="001F2E0A">
            <w:pPr>
              <w:pStyle w:val="TAL"/>
              <w:rPr>
                <w:rFonts w:ascii="Courier New" w:hAnsi="Courier New" w:cs="Courier New"/>
              </w:rPr>
            </w:pPr>
            <w:r>
              <w:t>availableMediaOptions[]</w:t>
            </w:r>
          </w:p>
        </w:tc>
        <w:tc>
          <w:tcPr>
            <w:tcW w:w="1845" w:type="dxa"/>
            <w:tcBorders>
              <w:top w:val="single" w:sz="4" w:space="0" w:color="auto"/>
              <w:left w:val="single" w:sz="4" w:space="0" w:color="auto"/>
              <w:bottom w:val="single" w:sz="4" w:space="0" w:color="auto"/>
              <w:right w:val="single" w:sz="4" w:space="0" w:color="auto"/>
            </w:tcBorders>
            <w:hideMark/>
          </w:tcPr>
          <w:p w14:paraId="469D6137" w14:textId="77777777" w:rsidR="001F2E0A" w:rsidRDefault="001F2E0A">
            <w:pPr>
              <w:pStyle w:val="TAL"/>
            </w:pPr>
            <w:r>
              <w:t>List of Adaptation Set or Preselection ids</w:t>
            </w:r>
          </w:p>
        </w:tc>
        <w:tc>
          <w:tcPr>
            <w:tcW w:w="1485" w:type="dxa"/>
            <w:tcBorders>
              <w:top w:val="single" w:sz="4" w:space="0" w:color="auto"/>
              <w:left w:val="single" w:sz="4" w:space="0" w:color="auto"/>
              <w:bottom w:val="single" w:sz="4" w:space="0" w:color="auto"/>
              <w:right w:val="single" w:sz="4" w:space="0" w:color="auto"/>
            </w:tcBorders>
            <w:hideMark/>
          </w:tcPr>
          <w:p w14:paraId="1EA7683A" w14:textId="77777777" w:rsidR="001F2E0A" w:rsidRDefault="001F2E0A">
            <w:pPr>
              <w:pStyle w:val="TAL"/>
              <w:rPr>
                <w:rStyle w:val="Datatypechar"/>
                <w:rFonts w:cs="Times New Roman"/>
              </w:rPr>
            </w:pPr>
            <w:r>
              <w:rPr>
                <w:rStyle w:val="Datatypechar"/>
              </w:rPr>
              <w:t>MediaType</w:t>
            </w:r>
          </w:p>
          <w:p w14:paraId="17564C78" w14:textId="77777777" w:rsidR="001F2E0A" w:rsidRDefault="001F2E0A">
            <w:pPr>
              <w:pStyle w:val="TAL"/>
            </w:pPr>
            <w:r>
              <w:t>"video", "audio" "subtitle"</w:t>
            </w:r>
            <w:r>
              <w:br/>
              <w:t>"all"</w:t>
            </w:r>
          </w:p>
        </w:tc>
        <w:tc>
          <w:tcPr>
            <w:tcW w:w="3614" w:type="dxa"/>
            <w:tcBorders>
              <w:top w:val="single" w:sz="4" w:space="0" w:color="auto"/>
              <w:left w:val="single" w:sz="4" w:space="0" w:color="auto"/>
              <w:bottom w:val="single" w:sz="4" w:space="0" w:color="auto"/>
              <w:right w:val="single" w:sz="4" w:space="0" w:color="auto"/>
            </w:tcBorders>
            <w:hideMark/>
          </w:tcPr>
          <w:p w14:paraId="64C05170" w14:textId="77777777" w:rsidR="001F2E0A" w:rsidRDefault="001F2E0A">
            <w:pPr>
              <w:pStyle w:val="TAL"/>
            </w:pPr>
            <w:r>
              <w:t>Provides the list of available media options that can be selected by the application based on the capability discovery and the subset information.</w:t>
            </w:r>
          </w:p>
        </w:tc>
      </w:tr>
      <w:tr w:rsidR="001F2E0A" w14:paraId="75D6CA21"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620AF0B6" w14:textId="77777777" w:rsidR="001F2E0A" w:rsidRDefault="001F2E0A">
            <w:pPr>
              <w:pStyle w:val="TAL"/>
              <w:keepNext w:val="0"/>
              <w:rPr>
                <w:rFonts w:ascii="Courier New" w:hAnsi="Courier New" w:cs="Courier New"/>
              </w:rPr>
            </w:pPr>
            <w:r>
              <w:t>Metrics[][]</w:t>
            </w:r>
          </w:p>
        </w:tc>
        <w:tc>
          <w:tcPr>
            <w:tcW w:w="1845" w:type="dxa"/>
            <w:tcBorders>
              <w:top w:val="single" w:sz="4" w:space="0" w:color="auto"/>
              <w:left w:val="single" w:sz="4" w:space="0" w:color="auto"/>
              <w:bottom w:val="single" w:sz="4" w:space="0" w:color="auto"/>
              <w:right w:val="single" w:sz="4" w:space="0" w:color="auto"/>
            </w:tcBorders>
            <w:hideMark/>
          </w:tcPr>
          <w:p w14:paraId="58C16430" w14:textId="77777777" w:rsidR="001F2E0A" w:rsidRDefault="001F2E0A">
            <w:pPr>
              <w:pStyle w:val="TAL"/>
              <w:keepNext w:val="0"/>
              <w:rPr>
                <w:rStyle w:val="Datatypechar"/>
                <w:rFonts w:cs="Times New Roman"/>
              </w:rPr>
            </w:pPr>
            <w:r>
              <w:rPr>
                <w:rStyle w:val="Datatypechar"/>
              </w:rPr>
              <w:t>Metrics</w:t>
            </w:r>
          </w:p>
        </w:tc>
        <w:tc>
          <w:tcPr>
            <w:tcW w:w="1485" w:type="dxa"/>
            <w:tcBorders>
              <w:top w:val="single" w:sz="4" w:space="0" w:color="auto"/>
              <w:left w:val="single" w:sz="4" w:space="0" w:color="auto"/>
              <w:bottom w:val="single" w:sz="4" w:space="0" w:color="auto"/>
              <w:right w:val="single" w:sz="4" w:space="0" w:color="auto"/>
            </w:tcBorders>
          </w:tcPr>
          <w:p w14:paraId="0E2D58C3" w14:textId="77777777" w:rsidR="001F2E0A" w:rsidRDefault="001F2E0A">
            <w:pPr>
              <w:pStyle w:val="TAL"/>
              <w:keepNext w:val="0"/>
            </w:pPr>
          </w:p>
        </w:tc>
        <w:tc>
          <w:tcPr>
            <w:tcW w:w="3614" w:type="dxa"/>
            <w:tcBorders>
              <w:top w:val="single" w:sz="4" w:space="0" w:color="auto"/>
              <w:left w:val="single" w:sz="4" w:space="0" w:color="auto"/>
              <w:bottom w:val="single" w:sz="4" w:space="0" w:color="auto"/>
              <w:right w:val="single" w:sz="4" w:space="0" w:color="auto"/>
            </w:tcBorders>
            <w:hideMark/>
          </w:tcPr>
          <w:p w14:paraId="7CB2E3B6" w14:textId="77777777" w:rsidR="001F2E0A" w:rsidRDefault="001F2E0A">
            <w:pPr>
              <w:pStyle w:val="TAL"/>
              <w:keepNext w:val="0"/>
            </w:pPr>
            <w:r>
              <w:t>A data blob of metrics for each defined metrics collecting scheme.</w:t>
            </w:r>
          </w:p>
        </w:tc>
      </w:tr>
    </w:tbl>
    <w:p w14:paraId="4C154E7F" w14:textId="77777777" w:rsidR="001F2E0A" w:rsidRDefault="001F2E0A" w:rsidP="001F2E0A">
      <w:pPr>
        <w:pStyle w:val="TAN"/>
      </w:pPr>
    </w:p>
    <w:p w14:paraId="02D6BB01" w14:textId="71FEEDED" w:rsidR="007A2C47" w:rsidRPr="00495539" w:rsidRDefault="007A2C47" w:rsidP="00495539">
      <w:pPr>
        <w:pStyle w:val="Heading3"/>
        <w:rPr>
          <w:sz w:val="28"/>
          <w:szCs w:val="28"/>
        </w:rPr>
      </w:pPr>
      <w:bookmarkStart w:id="617" w:name="_Toc159837416"/>
      <w:bookmarkStart w:id="618" w:name="_Toc195001199"/>
      <w:r w:rsidRPr="00495539">
        <w:rPr>
          <w:b w:val="0"/>
          <w:bCs w:val="0"/>
        </w:rPr>
        <w:t>Live services</w:t>
      </w:r>
      <w:r w:rsidR="00DA2597" w:rsidRPr="00495539">
        <w:rPr>
          <w:b w:val="0"/>
          <w:bCs w:val="0"/>
        </w:rPr>
        <w:t xml:space="preserve"> at different scale</w:t>
      </w:r>
      <w:bookmarkEnd w:id="617"/>
      <w:bookmarkEnd w:id="618"/>
    </w:p>
    <w:p w14:paraId="02D0BA02" w14:textId="77777777" w:rsidR="007A2C47" w:rsidRDefault="007A2C47" w:rsidP="007A2C47">
      <w:pPr>
        <w:keepNext/>
      </w:pPr>
      <w:r>
        <w:t>Live TV services of different scale (professional, user-generated, session-based, etc.) are increasingly distributed over broadband and mobile networks. Live TV services are characterized by:</w:t>
      </w:r>
    </w:p>
    <w:p w14:paraId="1C7C8B63" w14:textId="77777777" w:rsidR="007A2C47" w:rsidRDefault="007A2C47" w:rsidP="007A2C47">
      <w:pPr>
        <w:pStyle w:val="B1"/>
        <w:keepNext/>
      </w:pPr>
      <w:r>
        <w:t>-</w:t>
      </w:r>
      <w:r>
        <w:tab/>
        <w:t>scalability (in terms of concurrent users),</w:t>
      </w:r>
    </w:p>
    <w:p w14:paraId="70FC2954" w14:textId="77777777" w:rsidR="007A2C47" w:rsidRDefault="007A2C47" w:rsidP="007A2C47">
      <w:pPr>
        <w:pStyle w:val="B1"/>
        <w:keepNext/>
      </w:pPr>
      <w:r>
        <w:t xml:space="preserve">- </w:t>
      </w:r>
      <w:r>
        <w:tab/>
        <w:t>consistent quality,</w:t>
      </w:r>
    </w:p>
    <w:p w14:paraId="14CA61F2" w14:textId="77777777" w:rsidR="007A2C47" w:rsidRDefault="007A2C47" w:rsidP="007A2C47">
      <w:pPr>
        <w:pStyle w:val="B1"/>
        <w:keepNext/>
      </w:pPr>
      <w:r>
        <w:t>-</w:t>
      </w:r>
      <w:r>
        <w:tab/>
        <w:t>high bandwidth requirements, and</w:t>
      </w:r>
    </w:p>
    <w:p w14:paraId="331C4014" w14:textId="77777777" w:rsidR="007A2C47" w:rsidRDefault="007A2C47" w:rsidP="007A2C47">
      <w:pPr>
        <w:pStyle w:val="B1"/>
      </w:pPr>
      <w:r>
        <w:t>-</w:t>
      </w:r>
      <w:r>
        <w:tab/>
        <w:t>target latency constraints.</w:t>
      </w:r>
    </w:p>
    <w:p w14:paraId="5DD31DD3" w14:textId="75BA67F5" w:rsidR="007A2C47" w:rsidRPr="00495539" w:rsidRDefault="007A2C47" w:rsidP="00495539">
      <w:pPr>
        <w:pStyle w:val="Heading3"/>
        <w:rPr>
          <w:sz w:val="28"/>
          <w:szCs w:val="28"/>
        </w:rPr>
      </w:pPr>
      <w:bookmarkStart w:id="619" w:name="_Toc88198207"/>
      <w:bookmarkStart w:id="620" w:name="_Toc159837417"/>
      <w:bookmarkStart w:id="621" w:name="_Toc195001200"/>
      <w:r w:rsidRPr="00495539">
        <w:rPr>
          <w:b w:val="0"/>
          <w:bCs w:val="0"/>
        </w:rPr>
        <w:t>Scalability</w:t>
      </w:r>
      <w:bookmarkEnd w:id="619"/>
      <w:bookmarkEnd w:id="620"/>
      <w:bookmarkEnd w:id="621"/>
    </w:p>
    <w:p w14:paraId="072C0A56" w14:textId="77777777" w:rsidR="007A2C47" w:rsidRDefault="007A2C47" w:rsidP="007A2C47">
      <w:r>
        <w:t>Consistent support of the distribution of such services to a different scale of users and in a concurrent fashion is a prime concern. 5G Media Streaming is expected to support such service distribution and end-to-end optimizations. Improvements and optimizations on the architectural level and stage 3 are expected to be studied.</w:t>
      </w:r>
    </w:p>
    <w:p w14:paraId="3F95412F" w14:textId="17C95A3B" w:rsidR="007A2C47" w:rsidRPr="00495539" w:rsidRDefault="007A2C47" w:rsidP="00495539">
      <w:pPr>
        <w:pStyle w:val="Heading3"/>
        <w:rPr>
          <w:sz w:val="28"/>
          <w:szCs w:val="28"/>
        </w:rPr>
      </w:pPr>
      <w:bookmarkStart w:id="622" w:name="_Toc88198208"/>
      <w:bookmarkStart w:id="623" w:name="_Toc159837418"/>
      <w:bookmarkStart w:id="624" w:name="_Toc195001201"/>
      <w:r w:rsidRPr="00495539">
        <w:rPr>
          <w:b w:val="0"/>
          <w:bCs w:val="0"/>
        </w:rPr>
        <w:t>Consistent quality</w:t>
      </w:r>
      <w:bookmarkEnd w:id="622"/>
      <w:bookmarkEnd w:id="623"/>
      <w:bookmarkEnd w:id="624"/>
    </w:p>
    <w:p w14:paraId="5BF28DE6" w14:textId="77777777" w:rsidR="007A2C47" w:rsidRDefault="007A2C47" w:rsidP="007A2C47">
      <w:r>
        <w:t>TV Services are expected to provide a consistent quality over time. TS 26.512 [X] defines Operation Point parameters in Table 13.2.6-2, repeated below, to which the client is configured. This configuration setting may be included in the manifest or may be provided through application means. Consistent quality can be defined that the service stays within the operation point boundaries to the largest extent. Specific aspects are:</w:t>
      </w:r>
    </w:p>
    <w:p w14:paraId="033AAAFE" w14:textId="77777777" w:rsidR="007A2C47" w:rsidRDefault="007A2C47">
      <w:pPr>
        <w:pStyle w:val="B1"/>
        <w:numPr>
          <w:ilvl w:val="0"/>
          <w:numId w:val="90"/>
        </w:numPr>
        <w:autoSpaceDN w:val="0"/>
      </w:pPr>
      <w:r>
        <w:t>Meeting the latency requirements, namely staying at the target, not exceeding the maximum, and not falling below the minimum. Measuring deviation from the target, as well creating events when exceeding the boundaries, is relevant. For more details see clause 5.11.15.</w:t>
      </w:r>
    </w:p>
    <w:p w14:paraId="7CBE7E1A" w14:textId="77777777" w:rsidR="007A2C47" w:rsidRDefault="007A2C47">
      <w:pPr>
        <w:pStyle w:val="B1"/>
        <w:numPr>
          <w:ilvl w:val="0"/>
          <w:numId w:val="90"/>
        </w:numPr>
        <w:autoSpaceDN w:val="0"/>
      </w:pPr>
      <w:r>
        <w:t>Meeting the playback rate, i.e. how often the playback rate is changed from 1.0, and if there are cases when the playback rate is outside of the range. For more details see clause 5.11.15.</w:t>
      </w:r>
    </w:p>
    <w:p w14:paraId="32F8B59E" w14:textId="77777777" w:rsidR="007A2C47" w:rsidRDefault="007A2C47">
      <w:pPr>
        <w:pStyle w:val="B1"/>
        <w:numPr>
          <w:ilvl w:val="0"/>
          <w:numId w:val="90"/>
        </w:numPr>
        <w:autoSpaceDN w:val="0"/>
      </w:pPr>
      <w:r>
        <w:t>Staying within the boundaries of the bitrates and meeting the target is relevant as well. This measurement includes those cases for which the Bandwidth would have fallen to 0, i.e. the service is stalled. All of this can be measured by the client.</w:t>
      </w:r>
    </w:p>
    <w:p w14:paraId="0A5C36DC" w14:textId="77777777" w:rsidR="007A2C47" w:rsidRDefault="007A2C47" w:rsidP="007A2C47">
      <w:pPr>
        <w:pStyle w:val="B1"/>
        <w:ind w:left="0" w:firstLine="0"/>
      </w:pPr>
      <w:r>
        <w:t>Generally, consistent quality refers to meet the below operation point parameters as shown in Table 5.11.1.3-1 (see also TS 26.512, Table 13.2.6-2). The Media Player and the network are expected to collaborate to meet the quality requirements.</w:t>
      </w:r>
    </w:p>
    <w:p w14:paraId="0EB13BD7" w14:textId="77777777" w:rsidR="007A2C47" w:rsidRDefault="007A2C47" w:rsidP="007A2C47">
      <w:pPr>
        <w:pStyle w:val="TH"/>
      </w:pPr>
      <w:r>
        <w:lastRenderedPageBreak/>
        <w:t>Table 5.11.1.3-1: Operation Point Information (see TS 26.512, Table 13.2.6-2)</w:t>
      </w:r>
    </w:p>
    <w:tbl>
      <w:tblPr>
        <w:tblStyle w:val="TableGrid"/>
        <w:tblW w:w="9631" w:type="dxa"/>
        <w:tblLook w:val="04A0" w:firstRow="1" w:lastRow="0" w:firstColumn="1" w:lastColumn="0" w:noHBand="0" w:noVBand="1"/>
      </w:tblPr>
      <w:tblGrid>
        <w:gridCol w:w="289"/>
        <w:gridCol w:w="352"/>
        <w:gridCol w:w="2025"/>
        <w:gridCol w:w="1590"/>
        <w:gridCol w:w="5375"/>
      </w:tblGrid>
      <w:tr w:rsidR="007A2C47" w14:paraId="33A0FF2F" w14:textId="77777777" w:rsidTr="007A2C47">
        <w:tc>
          <w:tcPr>
            <w:tcW w:w="2666" w:type="dxa"/>
            <w:gridSpan w:val="3"/>
            <w:tcBorders>
              <w:top w:val="single" w:sz="4" w:space="0" w:color="auto"/>
              <w:left w:val="single" w:sz="4" w:space="0" w:color="auto"/>
              <w:bottom w:val="single" w:sz="4" w:space="0" w:color="auto"/>
              <w:right w:val="single" w:sz="4" w:space="0" w:color="auto"/>
            </w:tcBorders>
            <w:hideMark/>
          </w:tcPr>
          <w:p w14:paraId="40515723" w14:textId="77777777" w:rsidR="007A2C47" w:rsidRDefault="007A2C47">
            <w:pPr>
              <w:pStyle w:val="TAL"/>
            </w:pPr>
            <w:r>
              <w:t>OperationPoint</w:t>
            </w:r>
          </w:p>
        </w:tc>
        <w:tc>
          <w:tcPr>
            <w:tcW w:w="1590" w:type="dxa"/>
            <w:tcBorders>
              <w:top w:val="single" w:sz="4" w:space="0" w:color="auto"/>
              <w:left w:val="single" w:sz="4" w:space="0" w:color="auto"/>
              <w:bottom w:val="single" w:sz="4" w:space="0" w:color="auto"/>
              <w:right w:val="single" w:sz="4" w:space="0" w:color="auto"/>
            </w:tcBorders>
            <w:hideMark/>
          </w:tcPr>
          <w:p w14:paraId="0B889DC1" w14:textId="77777777" w:rsidR="007A2C47" w:rsidRDefault="007A2C47">
            <w:pPr>
              <w:pStyle w:val="TAL"/>
            </w:pPr>
            <w:r>
              <w:t>Operation Point Parameters</w:t>
            </w:r>
          </w:p>
        </w:tc>
        <w:tc>
          <w:tcPr>
            <w:tcW w:w="5375" w:type="dxa"/>
            <w:tcBorders>
              <w:top w:val="single" w:sz="4" w:space="0" w:color="auto"/>
              <w:left w:val="single" w:sz="4" w:space="0" w:color="auto"/>
              <w:bottom w:val="single" w:sz="4" w:space="0" w:color="auto"/>
              <w:right w:val="single" w:sz="4" w:space="0" w:color="auto"/>
            </w:tcBorders>
            <w:hideMark/>
          </w:tcPr>
          <w:p w14:paraId="1318A5E5" w14:textId="77777777" w:rsidR="007A2C47" w:rsidRDefault="007A2C47">
            <w:pPr>
              <w:pStyle w:val="TAL"/>
            </w:pPr>
            <w:r>
              <w:t>The currently configured operation point parameters according to which the DASH client is operating.</w:t>
            </w:r>
          </w:p>
        </w:tc>
      </w:tr>
      <w:tr w:rsidR="007A2C47" w14:paraId="373AE2AB" w14:textId="77777777" w:rsidTr="007A2C47">
        <w:tc>
          <w:tcPr>
            <w:tcW w:w="289" w:type="dxa"/>
            <w:tcBorders>
              <w:top w:val="single" w:sz="4" w:space="0" w:color="auto"/>
              <w:left w:val="single" w:sz="4" w:space="0" w:color="auto"/>
              <w:bottom w:val="single" w:sz="4" w:space="0" w:color="auto"/>
              <w:right w:val="single" w:sz="4" w:space="0" w:color="auto"/>
            </w:tcBorders>
          </w:tcPr>
          <w:p w14:paraId="426A825E"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0B183741" w14:textId="77777777" w:rsidR="007A2C47" w:rsidRDefault="007A2C47">
            <w:pPr>
              <w:pStyle w:val="TAL"/>
            </w:pPr>
            <w:r>
              <w:t>mode</w:t>
            </w:r>
          </w:p>
        </w:tc>
        <w:tc>
          <w:tcPr>
            <w:tcW w:w="1590" w:type="dxa"/>
            <w:tcBorders>
              <w:top w:val="single" w:sz="4" w:space="0" w:color="auto"/>
              <w:left w:val="single" w:sz="4" w:space="0" w:color="auto"/>
              <w:bottom w:val="single" w:sz="4" w:space="0" w:color="auto"/>
              <w:right w:val="single" w:sz="4" w:space="0" w:color="auto"/>
            </w:tcBorders>
            <w:hideMark/>
          </w:tcPr>
          <w:p w14:paraId="3B0C69B1" w14:textId="77777777" w:rsidR="007A2C47" w:rsidRDefault="007A2C47">
            <w:pPr>
              <w:pStyle w:val="TAL"/>
              <w:rPr>
                <w:rStyle w:val="Datatypechar"/>
              </w:rPr>
            </w:pPr>
            <w:r>
              <w:rPr>
                <w:rStyle w:val="Datatypechar"/>
              </w:rPr>
              <w:t>Enum</w:t>
            </w:r>
          </w:p>
        </w:tc>
        <w:tc>
          <w:tcPr>
            <w:tcW w:w="5375" w:type="dxa"/>
            <w:tcBorders>
              <w:top w:val="single" w:sz="4" w:space="0" w:color="auto"/>
              <w:left w:val="single" w:sz="4" w:space="0" w:color="auto"/>
              <w:bottom w:val="single" w:sz="4" w:space="0" w:color="auto"/>
              <w:right w:val="single" w:sz="4" w:space="0" w:color="auto"/>
            </w:tcBorders>
            <w:hideMark/>
          </w:tcPr>
          <w:p w14:paraId="663F842A" w14:textId="77777777" w:rsidR="007A2C47" w:rsidRDefault="007A2C47">
            <w:pPr>
              <w:pStyle w:val="TAL"/>
            </w:pPr>
            <w:r>
              <w:t>The following operation modes are defined:</w:t>
            </w:r>
          </w:p>
          <w:p w14:paraId="2DBE296F" w14:textId="77777777" w:rsidR="007A2C47" w:rsidRDefault="007A2C47">
            <w:pPr>
              <w:pStyle w:val="TALcontinuation"/>
              <w:spacing w:before="60"/>
            </w:pPr>
            <w:r>
              <w:t>live: The DASH client operates to maintain configured target latencies using playback rate adjustments and possibly resync.</w:t>
            </w:r>
          </w:p>
          <w:p w14:paraId="7348498F" w14:textId="77777777" w:rsidR="007A2C47" w:rsidRDefault="007A2C47">
            <w:pPr>
              <w:pStyle w:val="TALcontinuation"/>
              <w:spacing w:before="60"/>
            </w:pPr>
            <w:r>
              <w:t>vod: The DASH client operates without latency requirements and rebuffering may result in additional latencies</w:t>
            </w:r>
          </w:p>
        </w:tc>
      </w:tr>
      <w:tr w:rsidR="007A2C47" w14:paraId="43C10C10" w14:textId="77777777" w:rsidTr="007A2C47">
        <w:tc>
          <w:tcPr>
            <w:tcW w:w="289" w:type="dxa"/>
            <w:tcBorders>
              <w:top w:val="single" w:sz="4" w:space="0" w:color="auto"/>
              <w:left w:val="single" w:sz="4" w:space="0" w:color="auto"/>
              <w:bottom w:val="single" w:sz="4" w:space="0" w:color="auto"/>
              <w:right w:val="single" w:sz="4" w:space="0" w:color="auto"/>
            </w:tcBorders>
          </w:tcPr>
          <w:p w14:paraId="69168D5D"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213A216C" w14:textId="77777777" w:rsidR="007A2C47" w:rsidRDefault="007A2C47">
            <w:pPr>
              <w:pStyle w:val="TAL"/>
            </w:pPr>
            <w:r>
              <w:t>maxBufferTime</w:t>
            </w:r>
          </w:p>
        </w:tc>
        <w:tc>
          <w:tcPr>
            <w:tcW w:w="1590" w:type="dxa"/>
            <w:tcBorders>
              <w:top w:val="single" w:sz="4" w:space="0" w:color="auto"/>
              <w:left w:val="single" w:sz="4" w:space="0" w:color="auto"/>
              <w:bottom w:val="single" w:sz="4" w:space="0" w:color="auto"/>
              <w:right w:val="single" w:sz="4" w:space="0" w:color="auto"/>
            </w:tcBorders>
            <w:hideMark/>
          </w:tcPr>
          <w:p w14:paraId="4E20F0A5"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0BCBD8F" w14:textId="77777777" w:rsidR="007A2C47" w:rsidRDefault="007A2C47">
            <w:pPr>
              <w:pStyle w:val="TAL"/>
            </w:pPr>
            <w:r>
              <w:t>maximum buffer time in milliseconds for the service.</w:t>
            </w:r>
          </w:p>
        </w:tc>
      </w:tr>
      <w:tr w:rsidR="007A2C47" w14:paraId="2C8259F5" w14:textId="77777777" w:rsidTr="007A2C47">
        <w:tc>
          <w:tcPr>
            <w:tcW w:w="289" w:type="dxa"/>
            <w:tcBorders>
              <w:top w:val="single" w:sz="4" w:space="0" w:color="auto"/>
              <w:left w:val="single" w:sz="4" w:space="0" w:color="auto"/>
              <w:bottom w:val="single" w:sz="4" w:space="0" w:color="auto"/>
              <w:right w:val="single" w:sz="4" w:space="0" w:color="auto"/>
            </w:tcBorders>
          </w:tcPr>
          <w:p w14:paraId="5FF897FA"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5EEB4DAD" w14:textId="77777777" w:rsidR="007A2C47" w:rsidRDefault="007A2C47">
            <w:pPr>
              <w:pStyle w:val="TAL"/>
            </w:pPr>
            <w:r>
              <w:t>switchBufferTime</w:t>
            </w:r>
          </w:p>
        </w:tc>
        <w:tc>
          <w:tcPr>
            <w:tcW w:w="1590" w:type="dxa"/>
            <w:tcBorders>
              <w:top w:val="single" w:sz="4" w:space="0" w:color="auto"/>
              <w:left w:val="single" w:sz="4" w:space="0" w:color="auto"/>
              <w:bottom w:val="single" w:sz="4" w:space="0" w:color="auto"/>
              <w:right w:val="single" w:sz="4" w:space="0" w:color="auto"/>
            </w:tcBorders>
            <w:hideMark/>
          </w:tcPr>
          <w:p w14:paraId="040FC95B"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CAC63ED" w14:textId="77777777" w:rsidR="007A2C47" w:rsidRDefault="007A2C47">
            <w:pPr>
              <w:pStyle w:val="TAL"/>
            </w:pPr>
            <w:r>
              <w:t>buffer time threshold below which the DASH clients attempts to switch Representations.</w:t>
            </w:r>
          </w:p>
        </w:tc>
      </w:tr>
      <w:tr w:rsidR="007A2C47" w14:paraId="738CE888" w14:textId="77777777" w:rsidTr="007A2C47">
        <w:tc>
          <w:tcPr>
            <w:tcW w:w="289" w:type="dxa"/>
            <w:tcBorders>
              <w:top w:val="single" w:sz="4" w:space="0" w:color="auto"/>
              <w:left w:val="single" w:sz="4" w:space="0" w:color="auto"/>
              <w:bottom w:val="single" w:sz="4" w:space="0" w:color="auto"/>
              <w:right w:val="single" w:sz="4" w:space="0" w:color="auto"/>
            </w:tcBorders>
          </w:tcPr>
          <w:p w14:paraId="1FC1E45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6C61E3BA" w14:textId="77777777" w:rsidR="007A2C47" w:rsidRDefault="007A2C47">
            <w:pPr>
              <w:pStyle w:val="TAL"/>
            </w:pPr>
            <w:r>
              <w:t>Latency</w:t>
            </w:r>
          </w:p>
        </w:tc>
        <w:tc>
          <w:tcPr>
            <w:tcW w:w="1590" w:type="dxa"/>
            <w:tcBorders>
              <w:top w:val="single" w:sz="4" w:space="0" w:color="auto"/>
              <w:left w:val="single" w:sz="4" w:space="0" w:color="auto"/>
              <w:bottom w:val="single" w:sz="4" w:space="0" w:color="auto"/>
              <w:right w:val="single" w:sz="4" w:space="0" w:color="auto"/>
            </w:tcBorders>
          </w:tcPr>
          <w:p w14:paraId="026A35A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F9934D7" w14:textId="77777777" w:rsidR="007A2C47" w:rsidRDefault="007A2C47">
            <w:pPr>
              <w:pStyle w:val="TAL"/>
            </w:pPr>
            <w:r>
              <w:t>Defines the latency parameters used by the DASH client when operating in live mode.</w:t>
            </w:r>
          </w:p>
        </w:tc>
      </w:tr>
      <w:tr w:rsidR="007A2C47" w14:paraId="6ED38C72" w14:textId="77777777" w:rsidTr="007A2C47">
        <w:tc>
          <w:tcPr>
            <w:tcW w:w="289" w:type="dxa"/>
            <w:tcBorders>
              <w:top w:val="single" w:sz="4" w:space="0" w:color="auto"/>
              <w:left w:val="single" w:sz="4" w:space="0" w:color="auto"/>
              <w:bottom w:val="single" w:sz="4" w:space="0" w:color="auto"/>
              <w:right w:val="single" w:sz="4" w:space="0" w:color="auto"/>
            </w:tcBorders>
          </w:tcPr>
          <w:p w14:paraId="7FC1A4B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2D9BFE6"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6A3C148"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33AC21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4035E65E" w14:textId="77777777" w:rsidR="007A2C47" w:rsidRDefault="007A2C47">
            <w:pPr>
              <w:pStyle w:val="TAL"/>
            </w:pPr>
            <w:r>
              <w:t>The target latency for the service in milliseconds.</w:t>
            </w:r>
          </w:p>
        </w:tc>
      </w:tr>
      <w:tr w:rsidR="007A2C47" w14:paraId="36917B01" w14:textId="77777777" w:rsidTr="007A2C47">
        <w:tc>
          <w:tcPr>
            <w:tcW w:w="289" w:type="dxa"/>
            <w:tcBorders>
              <w:top w:val="single" w:sz="4" w:space="0" w:color="auto"/>
              <w:left w:val="single" w:sz="4" w:space="0" w:color="auto"/>
              <w:bottom w:val="single" w:sz="4" w:space="0" w:color="auto"/>
              <w:right w:val="single" w:sz="4" w:space="0" w:color="auto"/>
            </w:tcBorders>
          </w:tcPr>
          <w:p w14:paraId="44BFEB9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11BF167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ACEB08B"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1657BD5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3F082573" w14:textId="77777777" w:rsidR="007A2C47" w:rsidRDefault="007A2C47">
            <w:pPr>
              <w:pStyle w:val="TAL"/>
            </w:pPr>
            <w:r>
              <w:t>The maximum latency for the service in milliseconds.</w:t>
            </w:r>
          </w:p>
        </w:tc>
      </w:tr>
      <w:tr w:rsidR="007A2C47" w14:paraId="0FEF35BD" w14:textId="77777777" w:rsidTr="007A2C47">
        <w:tc>
          <w:tcPr>
            <w:tcW w:w="289" w:type="dxa"/>
            <w:tcBorders>
              <w:top w:val="single" w:sz="4" w:space="0" w:color="auto"/>
              <w:left w:val="single" w:sz="4" w:space="0" w:color="auto"/>
              <w:bottom w:val="single" w:sz="4" w:space="0" w:color="auto"/>
              <w:right w:val="single" w:sz="4" w:space="0" w:color="auto"/>
            </w:tcBorders>
          </w:tcPr>
          <w:p w14:paraId="0628A11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FB9C7E0"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535BD41"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29AA617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86B1AC9" w14:textId="77777777" w:rsidR="007A2C47" w:rsidRDefault="007A2C47">
            <w:pPr>
              <w:pStyle w:val="TAL"/>
            </w:pPr>
            <w:r>
              <w:t>The maximum latency for the service in milliseconds.</w:t>
            </w:r>
          </w:p>
        </w:tc>
      </w:tr>
      <w:tr w:rsidR="007A2C47" w14:paraId="34E0C9F6" w14:textId="77777777" w:rsidTr="007A2C47">
        <w:tc>
          <w:tcPr>
            <w:tcW w:w="289" w:type="dxa"/>
            <w:tcBorders>
              <w:top w:val="single" w:sz="4" w:space="0" w:color="auto"/>
              <w:left w:val="single" w:sz="4" w:space="0" w:color="auto"/>
              <w:bottom w:val="single" w:sz="4" w:space="0" w:color="auto"/>
              <w:right w:val="single" w:sz="4" w:space="0" w:color="auto"/>
            </w:tcBorders>
          </w:tcPr>
          <w:p w14:paraId="66ED474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7D49B21" w14:textId="77777777" w:rsidR="007A2C47" w:rsidRDefault="007A2C47">
            <w:pPr>
              <w:pStyle w:val="TAL"/>
            </w:pPr>
            <w:r>
              <w:t>PlaybackRate</w:t>
            </w:r>
          </w:p>
        </w:tc>
        <w:tc>
          <w:tcPr>
            <w:tcW w:w="1590" w:type="dxa"/>
            <w:tcBorders>
              <w:top w:val="single" w:sz="4" w:space="0" w:color="auto"/>
              <w:left w:val="single" w:sz="4" w:space="0" w:color="auto"/>
              <w:bottom w:val="single" w:sz="4" w:space="0" w:color="auto"/>
              <w:right w:val="single" w:sz="4" w:space="0" w:color="auto"/>
            </w:tcBorders>
            <w:hideMark/>
          </w:tcPr>
          <w:p w14:paraId="72501222" w14:textId="77777777" w:rsidR="007A2C47" w:rsidRDefault="007A2C47">
            <w:pPr>
              <w:pStyle w:val="TAL"/>
              <w:rPr>
                <w:rStyle w:val="Datatypechar"/>
              </w:rPr>
            </w:pPr>
            <w:r>
              <w:rPr>
                <w:rStyle w:val="Datatypechar"/>
              </w:rPr>
              <w:t>MediaType</w:t>
            </w:r>
          </w:p>
          <w:p w14:paraId="04D497B1" w14:textId="77777777" w:rsidR="007A2C47" w:rsidRDefault="007A2C47">
            <w:pPr>
              <w:pStyle w:val="TAL"/>
              <w:rPr>
                <w:iCs/>
              </w:rPr>
            </w:pPr>
            <w:r>
              <w:rPr>
                <w:rStyle w:val="Datatypechar"/>
                <w:iCs/>
              </w:rPr>
              <w:t>audio, video, all</w:t>
            </w:r>
          </w:p>
        </w:tc>
        <w:tc>
          <w:tcPr>
            <w:tcW w:w="5375" w:type="dxa"/>
            <w:tcBorders>
              <w:top w:val="single" w:sz="4" w:space="0" w:color="auto"/>
              <w:left w:val="single" w:sz="4" w:space="0" w:color="auto"/>
              <w:bottom w:val="single" w:sz="4" w:space="0" w:color="auto"/>
              <w:right w:val="single" w:sz="4" w:space="0" w:color="auto"/>
            </w:tcBorders>
            <w:hideMark/>
          </w:tcPr>
          <w:p w14:paraId="6ACC2628" w14:textId="77777777" w:rsidR="007A2C47" w:rsidRDefault="007A2C47">
            <w:pPr>
              <w:pStyle w:val="TAL"/>
            </w:pPr>
            <w:r>
              <w:t>Defines the playback rate parameters used by the DASH client for catchup mode and deceleration to avoid buffer underruns and maintaining target latencies.</w:t>
            </w:r>
          </w:p>
        </w:tc>
      </w:tr>
      <w:tr w:rsidR="007A2C47" w14:paraId="709886B3" w14:textId="77777777" w:rsidTr="007A2C47">
        <w:tc>
          <w:tcPr>
            <w:tcW w:w="289" w:type="dxa"/>
            <w:tcBorders>
              <w:top w:val="single" w:sz="4" w:space="0" w:color="auto"/>
              <w:left w:val="single" w:sz="4" w:space="0" w:color="auto"/>
              <w:bottom w:val="single" w:sz="4" w:space="0" w:color="auto"/>
              <w:right w:val="single" w:sz="4" w:space="0" w:color="auto"/>
            </w:tcBorders>
          </w:tcPr>
          <w:p w14:paraId="2EB0BEE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D988A45"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FFD578C"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51497E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2159240" w14:textId="77777777" w:rsidR="007A2C47" w:rsidRDefault="007A2C47">
            <w:pPr>
              <w:pStyle w:val="TAL"/>
            </w:pPr>
            <w:r>
              <w:t>The maximum playback rate for the purposes of automatically adjusting playback latency and buffer occupancy during normal playback, where 1.0 is normal playback speed.</w:t>
            </w:r>
          </w:p>
        </w:tc>
      </w:tr>
      <w:tr w:rsidR="007A2C47" w14:paraId="61DDECF3" w14:textId="77777777" w:rsidTr="007A2C47">
        <w:tc>
          <w:tcPr>
            <w:tcW w:w="289" w:type="dxa"/>
            <w:tcBorders>
              <w:top w:val="single" w:sz="4" w:space="0" w:color="auto"/>
              <w:left w:val="single" w:sz="4" w:space="0" w:color="auto"/>
              <w:bottom w:val="single" w:sz="4" w:space="0" w:color="auto"/>
              <w:right w:val="single" w:sz="4" w:space="0" w:color="auto"/>
            </w:tcBorders>
          </w:tcPr>
          <w:p w14:paraId="26747EF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E384A0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07E0A5A"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6E5FDD8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EC39FFF" w14:textId="77777777" w:rsidR="007A2C47" w:rsidRDefault="007A2C47">
            <w:pPr>
              <w:pStyle w:val="TAL"/>
            </w:pPr>
            <w:r>
              <w:t>The minimum playback rate for the purposes of automatically adjusting playback latency and buffer occupancy during normal playback, where 1.0 is normal playback speed.</w:t>
            </w:r>
          </w:p>
        </w:tc>
      </w:tr>
      <w:tr w:rsidR="007A2C47" w14:paraId="44640882" w14:textId="77777777" w:rsidTr="007A2C47">
        <w:tc>
          <w:tcPr>
            <w:tcW w:w="289" w:type="dxa"/>
            <w:tcBorders>
              <w:top w:val="single" w:sz="4" w:space="0" w:color="auto"/>
              <w:left w:val="single" w:sz="4" w:space="0" w:color="auto"/>
              <w:bottom w:val="single" w:sz="4" w:space="0" w:color="auto"/>
              <w:right w:val="single" w:sz="4" w:space="0" w:color="auto"/>
            </w:tcBorders>
          </w:tcPr>
          <w:p w14:paraId="19D8151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11AE2C5D" w14:textId="77777777" w:rsidR="007A2C47" w:rsidRDefault="007A2C47">
            <w:pPr>
              <w:pStyle w:val="TAL"/>
            </w:pPr>
            <w:r>
              <w:t>Bandwidth</w:t>
            </w:r>
          </w:p>
        </w:tc>
        <w:tc>
          <w:tcPr>
            <w:tcW w:w="1590" w:type="dxa"/>
            <w:tcBorders>
              <w:top w:val="single" w:sz="4" w:space="0" w:color="auto"/>
              <w:left w:val="single" w:sz="4" w:space="0" w:color="auto"/>
              <w:bottom w:val="single" w:sz="4" w:space="0" w:color="auto"/>
              <w:right w:val="single" w:sz="4" w:space="0" w:color="auto"/>
            </w:tcBorders>
          </w:tcPr>
          <w:p w14:paraId="61E89BD0"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3AE64F6" w14:textId="77777777" w:rsidR="007A2C47" w:rsidRDefault="007A2C47">
            <w:pPr>
              <w:pStyle w:val="TAL"/>
            </w:pPr>
            <w:r>
              <w:t>Defines the operating bandwidth parameters used by the DASH client used for a specific media type or aggregated. The values are on IP level.</w:t>
            </w:r>
          </w:p>
        </w:tc>
      </w:tr>
      <w:tr w:rsidR="007A2C47" w14:paraId="62512ADC" w14:textId="77777777" w:rsidTr="007A2C47">
        <w:tc>
          <w:tcPr>
            <w:tcW w:w="289" w:type="dxa"/>
            <w:tcBorders>
              <w:top w:val="single" w:sz="4" w:space="0" w:color="auto"/>
              <w:left w:val="single" w:sz="4" w:space="0" w:color="auto"/>
              <w:bottom w:val="single" w:sz="4" w:space="0" w:color="auto"/>
              <w:right w:val="single" w:sz="4" w:space="0" w:color="auto"/>
            </w:tcBorders>
          </w:tcPr>
          <w:p w14:paraId="4CA7469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84B966C"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6D69457"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1057EA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AD9D871" w14:textId="77777777" w:rsidR="007A2C47" w:rsidRDefault="007A2C47">
            <w:pPr>
              <w:pStyle w:val="TAL"/>
            </w:pPr>
            <w:r>
              <w:t>The target bandwidth for the service in bit/s that the client is configured to consume.</w:t>
            </w:r>
          </w:p>
        </w:tc>
      </w:tr>
      <w:tr w:rsidR="007A2C47" w14:paraId="571AF11A" w14:textId="77777777" w:rsidTr="007A2C47">
        <w:tc>
          <w:tcPr>
            <w:tcW w:w="289" w:type="dxa"/>
            <w:tcBorders>
              <w:top w:val="single" w:sz="4" w:space="0" w:color="auto"/>
              <w:left w:val="single" w:sz="4" w:space="0" w:color="auto"/>
              <w:bottom w:val="single" w:sz="4" w:space="0" w:color="auto"/>
              <w:right w:val="single" w:sz="4" w:space="0" w:color="auto"/>
            </w:tcBorders>
          </w:tcPr>
          <w:p w14:paraId="5EE6228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3DC73809"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EBD8471"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78EAE5A"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7C3A196" w14:textId="77777777" w:rsidR="007A2C47" w:rsidRDefault="007A2C47">
            <w:pPr>
              <w:pStyle w:val="TAL"/>
            </w:pPr>
            <w:r>
              <w:t>The maximum bandwidth for the service in bit/s that the client is configured to consume.</w:t>
            </w:r>
          </w:p>
        </w:tc>
      </w:tr>
      <w:tr w:rsidR="007A2C47" w14:paraId="52804355" w14:textId="77777777" w:rsidTr="007A2C47">
        <w:tc>
          <w:tcPr>
            <w:tcW w:w="289" w:type="dxa"/>
            <w:tcBorders>
              <w:top w:val="single" w:sz="4" w:space="0" w:color="auto"/>
              <w:left w:val="single" w:sz="4" w:space="0" w:color="auto"/>
              <w:bottom w:val="single" w:sz="4" w:space="0" w:color="auto"/>
              <w:right w:val="single" w:sz="4" w:space="0" w:color="auto"/>
            </w:tcBorders>
          </w:tcPr>
          <w:p w14:paraId="3FA044B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02790B42"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8B1903B"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4EF71C8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790F1407" w14:textId="77777777" w:rsidR="007A2C47" w:rsidRDefault="007A2C47">
            <w:pPr>
              <w:pStyle w:val="TAL"/>
            </w:pPr>
            <w:r>
              <w:t>The minimum bandwidth for the service in bit/s that the client is configured to consume.</w:t>
            </w:r>
          </w:p>
        </w:tc>
      </w:tr>
      <w:tr w:rsidR="007A2C47" w14:paraId="3AC43194" w14:textId="77777777" w:rsidTr="007A2C47">
        <w:tc>
          <w:tcPr>
            <w:tcW w:w="289" w:type="dxa"/>
            <w:tcBorders>
              <w:top w:val="single" w:sz="4" w:space="0" w:color="auto"/>
              <w:left w:val="single" w:sz="4" w:space="0" w:color="auto"/>
              <w:bottom w:val="single" w:sz="4" w:space="0" w:color="auto"/>
              <w:right w:val="single" w:sz="4" w:space="0" w:color="auto"/>
            </w:tcBorders>
          </w:tcPr>
          <w:p w14:paraId="1DA3F836"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675EB69" w14:textId="77777777" w:rsidR="007A2C47" w:rsidRDefault="007A2C47">
            <w:pPr>
              <w:pStyle w:val="TAL"/>
            </w:pPr>
            <w:r>
              <w:t>PlayerSpecificParameters</w:t>
            </w:r>
          </w:p>
        </w:tc>
        <w:tc>
          <w:tcPr>
            <w:tcW w:w="1590" w:type="dxa"/>
            <w:tcBorders>
              <w:top w:val="single" w:sz="4" w:space="0" w:color="auto"/>
              <w:left w:val="single" w:sz="4" w:space="0" w:color="auto"/>
              <w:bottom w:val="single" w:sz="4" w:space="0" w:color="auto"/>
              <w:right w:val="single" w:sz="4" w:space="0" w:color="auto"/>
            </w:tcBorders>
          </w:tcPr>
          <w:p w14:paraId="64D4F30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587C7C94" w14:textId="77777777" w:rsidR="007A2C47" w:rsidRDefault="007A2C47">
            <w:pPr>
              <w:pStyle w:val="TAL"/>
            </w:pPr>
            <w:r>
              <w:t>Player specific parameters may be provided, for example about the used algorithm, etc.</w:t>
            </w:r>
          </w:p>
        </w:tc>
      </w:tr>
    </w:tbl>
    <w:p w14:paraId="13AEBF41" w14:textId="77777777" w:rsidR="007A2C47" w:rsidRDefault="007A2C47" w:rsidP="007A2C47"/>
    <w:p w14:paraId="31EBD4D7" w14:textId="133679E9" w:rsidR="007A2C47" w:rsidRPr="00495539" w:rsidRDefault="007A2C47" w:rsidP="00495539">
      <w:pPr>
        <w:pStyle w:val="Heading3"/>
        <w:rPr>
          <w:sz w:val="28"/>
          <w:szCs w:val="28"/>
        </w:rPr>
      </w:pPr>
      <w:bookmarkStart w:id="625" w:name="_Toc159837419"/>
      <w:bookmarkStart w:id="626" w:name="_Toc195001202"/>
      <w:r w:rsidRPr="00495539">
        <w:rPr>
          <w:b w:val="0"/>
          <w:bCs w:val="0"/>
        </w:rPr>
        <w:t>Deployment Architectures</w:t>
      </w:r>
      <w:bookmarkEnd w:id="625"/>
      <w:bookmarkEnd w:id="626"/>
    </w:p>
    <w:p w14:paraId="3F5106BC" w14:textId="77777777" w:rsidR="007A2C47" w:rsidRDefault="007A2C47" w:rsidP="007A2C47">
      <w:pPr>
        <w:keepNext/>
      </w:pPr>
      <w:r>
        <w:t>A deployment architecture suitable for low-latency CMAF streaming is shown in Figure 5.11.2.1-1.</w:t>
      </w:r>
    </w:p>
    <w:p w14:paraId="227C30D7" w14:textId="23FEC2B5" w:rsidR="007A2C47" w:rsidRDefault="007A2C47" w:rsidP="007A2C47">
      <w:pPr>
        <w:keepNext/>
        <w:jc w:val="center"/>
      </w:pPr>
      <w:r>
        <w:rPr>
          <w:noProof/>
        </w:rPr>
        <w:drawing>
          <wp:inline distT="0" distB="0" distL="0" distR="0" wp14:anchorId="3F148A44" wp14:editId="2B34CF3B">
            <wp:extent cx="5940425" cy="1867535"/>
            <wp:effectExtent l="0" t="0" r="3175" b="0"/>
            <wp:docPr id="109" name="Picture 109"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l="12308" b="51279"/>
                    <a:stretch>
                      <a:fillRect/>
                    </a:stretch>
                  </pic:blipFill>
                  <pic:spPr bwMode="auto">
                    <a:xfrm>
                      <a:off x="0" y="0"/>
                      <a:ext cx="5940425" cy="1867535"/>
                    </a:xfrm>
                    <a:prstGeom prst="rect">
                      <a:avLst/>
                    </a:prstGeom>
                    <a:noFill/>
                    <a:ln>
                      <a:noFill/>
                    </a:ln>
                  </pic:spPr>
                </pic:pic>
              </a:graphicData>
            </a:graphic>
          </wp:inline>
        </w:drawing>
      </w:r>
    </w:p>
    <w:p w14:paraId="116A7A15" w14:textId="77777777" w:rsidR="007A2C47" w:rsidRDefault="007A2C47" w:rsidP="007A2C47">
      <w:pPr>
        <w:pStyle w:val="TF"/>
      </w:pPr>
      <w:r>
        <w:t>Figure 5.11.2.1-1 Deployment architecture for low-latency CMAF streaming</w:t>
      </w:r>
    </w:p>
    <w:p w14:paraId="3CDA202A" w14:textId="77777777" w:rsidR="007A2C47" w:rsidRDefault="007A2C47" w:rsidP="007A2C47">
      <w:pPr>
        <w:keepNext/>
      </w:pPr>
      <w:r>
        <w:t>In this case:</w:t>
      </w:r>
    </w:p>
    <w:p w14:paraId="1710CF5D" w14:textId="77777777" w:rsidR="007A2C47" w:rsidRDefault="007A2C47" w:rsidP="007A2C47">
      <w:pPr>
        <w:pStyle w:val="B1"/>
        <w:keepNext/>
      </w:pPr>
      <w:r>
        <w:t>1.</w:t>
      </w:r>
      <w:r>
        <w:tab/>
        <w:t>A live stream is ingested into a live encoder.</w:t>
      </w:r>
    </w:p>
    <w:p w14:paraId="7AEFF008" w14:textId="77777777" w:rsidR="007A2C47" w:rsidRDefault="007A2C47" w:rsidP="007A2C47">
      <w:pPr>
        <w:pStyle w:val="B1"/>
      </w:pPr>
      <w:r>
        <w:t>2.</w:t>
      </w:r>
      <w:r>
        <w:tab/>
        <w:t>The encoded stream is packaged into CMAF chunks.</w:t>
      </w:r>
    </w:p>
    <w:p w14:paraId="61D86D86" w14:textId="77777777" w:rsidR="007A2C47" w:rsidRDefault="007A2C47" w:rsidP="007A2C47">
      <w:pPr>
        <w:pStyle w:val="B1"/>
      </w:pPr>
      <w:r>
        <w:t>3.</w:t>
      </w:r>
      <w:r>
        <w:tab/>
        <w:t>The packaged CMAF chunks are uploaded to an origin server using chunked transfer encoding input.</w:t>
      </w:r>
    </w:p>
    <w:p w14:paraId="46EE8904" w14:textId="77777777" w:rsidR="007A2C47" w:rsidRDefault="007A2C47" w:rsidP="007A2C47">
      <w:pPr>
        <w:pStyle w:val="B1"/>
      </w:pPr>
      <w:r>
        <w:lastRenderedPageBreak/>
        <w:t>4.</w:t>
      </w:r>
      <w:r>
        <w:tab/>
        <w:t>Segments are then available for retrieval by a CDN on demand and moved through the CDN all the way to the client.</w:t>
      </w:r>
    </w:p>
    <w:p w14:paraId="480B4867" w14:textId="1ED8EF74" w:rsidR="007A2C47" w:rsidRPr="00212532" w:rsidRDefault="007A2C47" w:rsidP="00212532">
      <w:pPr>
        <w:pStyle w:val="Heading3"/>
        <w:rPr>
          <w:sz w:val="28"/>
          <w:szCs w:val="28"/>
        </w:rPr>
      </w:pPr>
      <w:bookmarkStart w:id="627" w:name="_Toc159837420"/>
      <w:bookmarkStart w:id="628" w:name="_Toc195001203"/>
      <w:r w:rsidRPr="00212532">
        <w:rPr>
          <w:b w:val="0"/>
          <w:bCs w:val="0"/>
        </w:rPr>
        <w:t>Operation Point – Establishment and Monitoring</w:t>
      </w:r>
      <w:bookmarkEnd w:id="627"/>
      <w:bookmarkEnd w:id="628"/>
    </w:p>
    <w:p w14:paraId="73E56B1C" w14:textId="77777777" w:rsidR="007A2C47" w:rsidRDefault="007A2C47" w:rsidP="007A2C47">
      <w:r>
        <w:t>This clause deals with providing consistent quality as part of an operation point. Figure 5.11.2.2-1 provides a basic setup on how operation points and policies can be matched. The content defined Operation points as shown in the user plane setup in Figure 5.11.2.2-1. Service Operation points define long lived profiles that will be used by streaming sessions as references. Based on communication with the application, the device characteristics, and so on, the media player selects an operation point that is determined by parameters as defined in Table 5.11.1.3-1. Based on these parameters, the policies in the 5G network are established, based on well defined policy templates. Policy templates represent long term agreements made between the AP and the MNO. The streaming session uses at most one of the allowed policy templates at any point in time.</w:t>
      </w:r>
    </w:p>
    <w:p w14:paraId="434B0D41" w14:textId="2F366DD3" w:rsidR="007A2C47" w:rsidRDefault="007A2C47" w:rsidP="007A2C47">
      <w:r>
        <w:rPr>
          <w:noProof/>
        </w:rPr>
        <w:drawing>
          <wp:inline distT="0" distB="0" distL="0" distR="0" wp14:anchorId="12091E29" wp14:editId="2BB739F0">
            <wp:extent cx="5940425" cy="2404745"/>
            <wp:effectExtent l="0" t="0" r="3175" b="0"/>
            <wp:docPr id="108" name="Picture 10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404745"/>
                    </a:xfrm>
                    <a:prstGeom prst="rect">
                      <a:avLst/>
                    </a:prstGeom>
                    <a:noFill/>
                    <a:ln>
                      <a:noFill/>
                    </a:ln>
                  </pic:spPr>
                </pic:pic>
              </a:graphicData>
            </a:graphic>
          </wp:inline>
        </w:drawing>
      </w:r>
    </w:p>
    <w:p w14:paraId="314848A9" w14:textId="77777777" w:rsidR="007A2C47" w:rsidRDefault="007A2C47" w:rsidP="007A2C47">
      <w:pPr>
        <w:pStyle w:val="TF"/>
      </w:pPr>
      <w:r>
        <w:t>Figure 5.11.2.2-1 Operation Point work flow</w:t>
      </w:r>
    </w:p>
    <w:p w14:paraId="37FCAF8E" w14:textId="77777777" w:rsidR="007A2C47" w:rsidRDefault="007A2C47" w:rsidP="001F2E0A"/>
    <w:p w14:paraId="5AF9DC53" w14:textId="05D1EB1B" w:rsidR="001F2E0A" w:rsidRPr="00212532" w:rsidRDefault="001F2E0A" w:rsidP="00212532">
      <w:pPr>
        <w:pStyle w:val="Heading3"/>
        <w:rPr>
          <w:sz w:val="28"/>
          <w:szCs w:val="28"/>
        </w:rPr>
      </w:pPr>
      <w:bookmarkStart w:id="629" w:name="_Toc159837421"/>
      <w:bookmarkStart w:id="630" w:name="_Toc195001204"/>
      <w:r>
        <w:t>Key Issues for DASH</w:t>
      </w:r>
      <w:bookmarkEnd w:id="629"/>
      <w:bookmarkEnd w:id="630"/>
    </w:p>
    <w:p w14:paraId="3E864F2B" w14:textId="77777777" w:rsidR="001F2E0A" w:rsidRDefault="001F2E0A" w:rsidP="001F2E0A">
      <w:r>
        <w:t>In order to make full use of the above functionality, the details on operation points can be carried in the application space. However, for better interoperability, a significant benefit is the addition on Operation Points associated to content in the MPD. The Service Description in DASH is exactly built for this.</w:t>
      </w:r>
    </w:p>
    <w:p w14:paraId="4197F77E" w14:textId="77777777" w:rsidR="001F2E0A" w:rsidRDefault="001F2E0A" w:rsidP="001F2E0A">
      <w:r>
        <w:t xml:space="preserve">We believe we should solicit input from Service Providers on static and dynamic service parameters that can be mapped to delivery optimizations. </w:t>
      </w:r>
    </w:p>
    <w:p w14:paraId="7DFE7290" w14:textId="77777777" w:rsidR="001F2E0A" w:rsidRDefault="001F2E0A" w:rsidP="001F2E0A">
      <w:r>
        <w:t>We also believe that different operation points need to be mapped to content options, for example</w:t>
      </w:r>
    </w:p>
    <w:p w14:paraId="257DFDB1" w14:textId="77777777" w:rsidR="001F2E0A" w:rsidRDefault="001F2E0A">
      <w:pPr>
        <w:pStyle w:val="ListParagraph"/>
        <w:numPr>
          <w:ilvl w:val="0"/>
          <w:numId w:val="51"/>
        </w:numPr>
      </w:pPr>
      <w:r>
        <w:t>HD content (define the associated media and the required operation points)</w:t>
      </w:r>
    </w:p>
    <w:p w14:paraId="6D7A410C" w14:textId="77777777" w:rsidR="001F2E0A" w:rsidRDefault="001F2E0A">
      <w:pPr>
        <w:pStyle w:val="ListParagraph"/>
        <w:numPr>
          <w:ilvl w:val="0"/>
          <w:numId w:val="51"/>
        </w:numPr>
      </w:pPr>
      <w:r>
        <w:t>FullHD content (define the associated media and the required operation points)</w:t>
      </w:r>
    </w:p>
    <w:p w14:paraId="061E49B9" w14:textId="77777777" w:rsidR="001F2E0A" w:rsidRDefault="001F2E0A" w:rsidP="001F2E0A"/>
    <w:p w14:paraId="5D6C06E6" w14:textId="16600009" w:rsidR="007C0193" w:rsidRPr="00212532" w:rsidRDefault="007C0193" w:rsidP="00212532">
      <w:pPr>
        <w:pStyle w:val="Heading3"/>
        <w:rPr>
          <w:sz w:val="28"/>
          <w:szCs w:val="28"/>
        </w:rPr>
      </w:pPr>
      <w:bookmarkStart w:id="631" w:name="_Toc159837422"/>
      <w:bookmarkStart w:id="632" w:name="_Toc195001205"/>
      <w:r w:rsidRPr="007C0193">
        <w:t>Proposed Updates Service Description</w:t>
      </w:r>
      <w:bookmarkEnd w:id="631"/>
      <w:bookmarkEnd w:id="632"/>
    </w:p>
    <w:p w14:paraId="25D147C0" w14:textId="77777777" w:rsidR="0074006C" w:rsidRDefault="0074006C" w:rsidP="0074006C">
      <w:pPr>
        <w:pStyle w:val="a3"/>
        <w:keepNext w:val="0"/>
        <w:numPr>
          <w:ilvl w:val="0"/>
          <w:numId w:val="0"/>
        </w:numPr>
        <w:tabs>
          <w:tab w:val="left" w:pos="720"/>
        </w:tabs>
        <w:suppressAutoHyphens w:val="0"/>
        <w:autoSpaceDE w:val="0"/>
        <w:autoSpaceDN w:val="0"/>
        <w:adjustRightInd w:val="0"/>
        <w:spacing w:before="0"/>
        <w:outlineLvl w:val="0"/>
        <w:rPr>
          <w:bCs/>
          <w:szCs w:val="24"/>
          <w:lang w:val="de-DE"/>
        </w:rPr>
      </w:pPr>
      <w:bookmarkStart w:id="633" w:name="_Toc75429504"/>
      <w:bookmarkStart w:id="634" w:name="_Toc159837423"/>
      <w:bookmarkStart w:id="635" w:name="_Toc195001206"/>
      <w:r>
        <w:rPr>
          <w:szCs w:val="24"/>
          <w:lang w:val="en-US"/>
        </w:rPr>
        <w:t>K3.X</w:t>
      </w:r>
      <w:r>
        <w:rPr>
          <w:szCs w:val="24"/>
          <w:lang w:val="en-US"/>
        </w:rPr>
        <w:tab/>
      </w:r>
      <w:r>
        <w:rPr>
          <w:szCs w:val="24"/>
        </w:rPr>
        <w:t xml:space="preserve">Operating </w:t>
      </w:r>
      <w:bookmarkEnd w:id="633"/>
      <w:r>
        <w:rPr>
          <w:szCs w:val="24"/>
          <w:lang w:val="de-DE"/>
        </w:rPr>
        <w:t>Mode</w:t>
      </w:r>
      <w:bookmarkEnd w:id="634"/>
      <w:bookmarkEnd w:id="635"/>
    </w:p>
    <w:p w14:paraId="68BA67F7" w14:textId="77777777" w:rsidR="0074006C" w:rsidRDefault="0074006C" w:rsidP="0074006C">
      <w:pPr>
        <w:keepNext/>
        <w:rPr>
          <w:rFonts w:eastAsia="Times New Roman"/>
        </w:rPr>
      </w:pPr>
      <w:r>
        <w:lastRenderedPageBreak/>
        <w:t>Table K.X</w:t>
      </w:r>
      <w:r>
        <w:rPr>
          <w:rFonts w:eastAsia="Times New Roman" w:cs="Courier New"/>
        </w:rPr>
        <w:t xml:space="preserve"> </w:t>
      </w:r>
      <w:r>
        <w:rPr>
          <w:rFonts w:eastAsia="Times New Roman"/>
        </w:rPr>
        <w:t xml:space="preserve">defines the service description parameters for operation. </w:t>
      </w:r>
      <w:r>
        <w:t>The keys in Table K.X shall be used to refer to the operating bandwidth as defined in Table K.X</w:t>
      </w:r>
      <w:r>
        <w:rPr>
          <w:rFonts w:eastAsia="Times New Roman" w:cs="Courier New"/>
        </w:rPr>
        <w:t>.</w:t>
      </w:r>
    </w:p>
    <w:p w14:paraId="5233590E" w14:textId="77777777" w:rsidR="0074006C" w:rsidRDefault="0074006C" w:rsidP="0074006C">
      <w:pPr>
        <w:pStyle w:val="Tabletitle"/>
        <w:spacing w:before="60"/>
        <w:ind w:left="360"/>
        <w:rPr>
          <w:rFonts w:eastAsia="Calibri"/>
          <w:lang w:val="en-GB"/>
        </w:rPr>
      </w:pPr>
      <w:r>
        <w:rPr>
          <w:lang w:val="en-GB"/>
        </w:rPr>
        <w:t>Table K.X — Operating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74006C" w14:paraId="1BDE6114"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clear" w:color="auto" w:fill="BFBFBF"/>
            <w:hideMark/>
          </w:tcPr>
          <w:p w14:paraId="16EC3E43" w14:textId="77777777" w:rsidR="0074006C" w:rsidRDefault="0074006C">
            <w:pPr>
              <w:keepNext/>
              <w:spacing w:after="200"/>
              <w:rPr>
                <w:b/>
              </w:rPr>
            </w:pPr>
            <w:r>
              <w:rPr>
                <w:b/>
              </w:rPr>
              <w:t>Key</w:t>
            </w:r>
          </w:p>
        </w:tc>
        <w:tc>
          <w:tcPr>
            <w:tcW w:w="1537" w:type="dxa"/>
            <w:tcBorders>
              <w:top w:val="single" w:sz="4" w:space="0" w:color="auto"/>
              <w:left w:val="single" w:sz="4" w:space="0" w:color="auto"/>
              <w:bottom w:val="single" w:sz="4" w:space="0" w:color="auto"/>
              <w:right w:val="single" w:sz="4" w:space="0" w:color="auto"/>
            </w:tcBorders>
            <w:shd w:val="clear" w:color="auto" w:fill="BFBFBF"/>
            <w:hideMark/>
          </w:tcPr>
          <w:p w14:paraId="001D5175" w14:textId="77777777" w:rsidR="0074006C" w:rsidRDefault="0074006C">
            <w:pPr>
              <w:keepNext/>
              <w:spacing w:after="200"/>
              <w:rPr>
                <w:b/>
              </w:rPr>
            </w:pPr>
            <w:r>
              <w:rPr>
                <w:b/>
              </w:rPr>
              <w:t>Type</w:t>
            </w:r>
          </w:p>
        </w:tc>
        <w:tc>
          <w:tcPr>
            <w:tcW w:w="4557" w:type="dxa"/>
            <w:tcBorders>
              <w:top w:val="single" w:sz="4" w:space="0" w:color="auto"/>
              <w:left w:val="single" w:sz="4" w:space="0" w:color="auto"/>
              <w:bottom w:val="single" w:sz="4" w:space="0" w:color="auto"/>
              <w:right w:val="single" w:sz="4" w:space="0" w:color="auto"/>
            </w:tcBorders>
            <w:shd w:val="clear" w:color="auto" w:fill="BFBFBF"/>
            <w:hideMark/>
          </w:tcPr>
          <w:p w14:paraId="7FCAA30F" w14:textId="77777777" w:rsidR="0074006C" w:rsidRDefault="0074006C">
            <w:pPr>
              <w:keepNext/>
              <w:spacing w:after="200"/>
              <w:rPr>
                <w:b/>
              </w:rPr>
            </w:pPr>
            <w:r>
              <w:rPr>
                <w:b/>
              </w:rPr>
              <w:t>Description</w:t>
            </w:r>
          </w:p>
        </w:tc>
      </w:tr>
      <w:tr w:rsidR="0074006C" w14:paraId="3AA68AE7"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3D3EEA0C" w14:textId="77777777" w:rsidR="0074006C" w:rsidRDefault="0074006C">
            <w:pPr>
              <w:keepNext/>
              <w:spacing w:after="200"/>
            </w:pPr>
            <w:r>
              <w:t>Id</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1A5A786" w14:textId="77777777" w:rsidR="0074006C" w:rsidRDefault="0074006C">
            <w:pPr>
              <w:keepNext/>
              <w:spacing w:after="200"/>
              <w:rPr>
                <w:rStyle w:val="Datatypechar"/>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B189F5D" w14:textId="77777777" w:rsidR="0074006C" w:rsidRDefault="0074006C">
            <w:pPr>
              <w:pStyle w:val="TAL"/>
            </w:pPr>
            <w:r>
              <w:t>An identifier for the operation mode</w:t>
            </w:r>
          </w:p>
        </w:tc>
      </w:tr>
      <w:tr w:rsidR="0074006C" w14:paraId="26E1EA36"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222B8AC6" w14:textId="1EB0268D" w:rsidR="0074006C" w:rsidRDefault="00212532">
            <w:pPr>
              <w:keepNext/>
              <w:spacing w:after="200"/>
              <w:rPr>
                <w:rFonts w:ascii="Courier New" w:hAnsi="Courier New" w:cs="Courier New"/>
              </w:rPr>
            </w:pPr>
            <w:r>
              <w:t>M</w:t>
            </w:r>
            <w:r w:rsidR="0074006C">
              <w:t>ode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B779303" w14:textId="77777777" w:rsidR="0074006C" w:rsidRDefault="0074006C">
            <w:pPr>
              <w:keepNext/>
              <w:spacing w:after="200"/>
              <w:rPr>
                <w:rFonts w:ascii="Courier New" w:hAnsi="Courier New" w:cs="Courier New"/>
              </w:rPr>
            </w:pPr>
            <w:r>
              <w:rPr>
                <w:rStyle w:val="Datatypechar"/>
              </w:rPr>
              <w:t>Enum</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54FC610" w14:textId="77777777" w:rsidR="0074006C" w:rsidRDefault="0074006C">
            <w:pPr>
              <w:pStyle w:val="TAL"/>
            </w:pPr>
            <w:r>
              <w:t>The following operation modes are defined:</w:t>
            </w:r>
          </w:p>
          <w:p w14:paraId="506E23E9" w14:textId="77777777" w:rsidR="0074006C" w:rsidRDefault="0074006C">
            <w:pPr>
              <w:pStyle w:val="ListParagraph"/>
              <w:keepNext/>
              <w:numPr>
                <w:ilvl w:val="0"/>
                <w:numId w:val="89"/>
              </w:numPr>
              <w:spacing w:after="200" w:line="240" w:lineRule="atLeast"/>
            </w:pPr>
            <w:r>
              <w:t>live: The DASH client operates to maintain configured target latencies using playback rate adjustments and possibly resync.</w:t>
            </w:r>
          </w:p>
          <w:p w14:paraId="2C648227" w14:textId="77777777" w:rsidR="0074006C" w:rsidRDefault="0074006C">
            <w:pPr>
              <w:pStyle w:val="ListParagraph"/>
              <w:keepNext/>
              <w:numPr>
                <w:ilvl w:val="0"/>
                <w:numId w:val="89"/>
              </w:numPr>
              <w:spacing w:after="200" w:line="240" w:lineRule="atLeast"/>
            </w:pPr>
            <w:r>
              <w:t>vod: The DASH client operates without latency requirements and rebuffering may result in additional latencies</w:t>
            </w:r>
          </w:p>
        </w:tc>
      </w:tr>
      <w:tr w:rsidR="0074006C" w14:paraId="56E69979"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43E2DD81" w14:textId="77777777" w:rsidR="0074006C" w:rsidRDefault="0074006C">
            <w:pPr>
              <w:keepNext/>
              <w:spacing w:after="200"/>
              <w:rPr>
                <w:rFonts w:ascii="Courier New" w:hAnsi="Courier New" w:cs="Courier New"/>
              </w:rPr>
            </w:pPr>
            <w:r>
              <w:t>maxBufferTime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1586711"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6776E2C5" w14:textId="77777777" w:rsidR="0074006C" w:rsidRDefault="0074006C">
            <w:pPr>
              <w:keepNext/>
              <w:spacing w:after="200"/>
            </w:pPr>
            <w:r>
              <w:t>maximum buffer time in milliseconds for the service.</w:t>
            </w:r>
          </w:p>
        </w:tc>
      </w:tr>
      <w:tr w:rsidR="0074006C" w14:paraId="033E568A"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679AA519" w14:textId="77777777" w:rsidR="0074006C" w:rsidRDefault="0074006C">
            <w:pPr>
              <w:keepNext/>
              <w:spacing w:after="200"/>
              <w:rPr>
                <w:rFonts w:ascii="Courier New" w:hAnsi="Courier New" w:cs="Courier New"/>
              </w:rPr>
            </w:pPr>
            <w:r>
              <w:t>switchBufferTime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2BCB0BC"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0BD4F16B" w14:textId="77777777" w:rsidR="0074006C" w:rsidRDefault="0074006C">
            <w:pPr>
              <w:keepNext/>
              <w:spacing w:after="200"/>
            </w:pPr>
            <w:r>
              <w:t>buffer time threshold below which the DASH client is recommended to switch Representations.</w:t>
            </w:r>
          </w:p>
        </w:tc>
      </w:tr>
      <w:tr w:rsidR="0074006C" w14:paraId="17572CA0"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098A963F" w14:textId="77777777" w:rsidR="0074006C" w:rsidRDefault="0074006C">
            <w:pPr>
              <w:keepNext/>
              <w:spacing w:after="200"/>
            </w:pPr>
            <w:r>
              <w:t>Subset</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24B2A584" w14:textId="77777777" w:rsidR="0074006C" w:rsidRDefault="0074006C">
            <w:pPr>
              <w:keepNext/>
              <w:spacing w:after="200"/>
              <w:rPr>
                <w:rStyle w:val="Datatypechar"/>
              </w:rPr>
            </w:pPr>
            <w:r>
              <w:rPr>
                <w:rStyle w:val="Datatypechar"/>
              </w:rPr>
              <w:t>Integer List</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74846D04" w14:textId="77777777" w:rsidR="0074006C" w:rsidRDefault="0074006C">
            <w:pPr>
              <w:keepNext/>
              <w:spacing w:after="200"/>
            </w:pPr>
            <w:r>
              <w:t>Provides the list of subsets in the MPD to which this Operating mode applies.</w:t>
            </w:r>
          </w:p>
        </w:tc>
      </w:tr>
    </w:tbl>
    <w:p w14:paraId="0657C33B" w14:textId="77777777" w:rsidR="0074006C" w:rsidRDefault="0074006C" w:rsidP="0074006C"/>
    <w:p w14:paraId="00FF7A45" w14:textId="77777777" w:rsidR="007C0193" w:rsidRDefault="007C0193" w:rsidP="007C0193"/>
    <w:p w14:paraId="25FE472F" w14:textId="77777777" w:rsidR="0074006C" w:rsidRDefault="0074006C" w:rsidP="007C0193"/>
    <w:p w14:paraId="78ED21C5" w14:textId="77777777" w:rsidR="009246C4" w:rsidRDefault="00E915BF" w:rsidP="009246C4">
      <w:pPr>
        <w:pStyle w:val="Heading2"/>
        <w:rPr>
          <w:rStyle w:val="Heading1CharChar"/>
          <w:b w:val="0"/>
          <w:bCs w:val="0"/>
        </w:rPr>
      </w:pPr>
      <w:bookmarkStart w:id="636" w:name="_Toc195001207"/>
      <w:r>
        <w:rPr>
          <w:rStyle w:val="Heading1CharChar"/>
          <w:b w:val="0"/>
          <w:bCs w:val="0"/>
        </w:rPr>
        <w:t>Extending the Service Description (m67854)</w:t>
      </w:r>
      <w:bookmarkEnd w:id="636"/>
    </w:p>
    <w:p w14:paraId="6ED5DF25" w14:textId="4EDFC09D" w:rsidR="00E915BF" w:rsidRPr="009246C4" w:rsidRDefault="00E915BF" w:rsidP="009246C4">
      <w:pPr>
        <w:pStyle w:val="Heading3"/>
        <w:rPr>
          <w:rStyle w:val="Heading1CharChar"/>
          <w:b w:val="0"/>
          <w:bCs w:val="0"/>
        </w:rPr>
      </w:pPr>
      <w:bookmarkStart w:id="637" w:name="_Toc195001208"/>
      <w:r w:rsidRPr="009246C4">
        <w:rPr>
          <w:rStyle w:val="Heading1CharChar"/>
          <w:b w:val="0"/>
          <w:bCs w:val="0"/>
        </w:rPr>
        <w:t>Introduction</w:t>
      </w:r>
      <w:bookmarkEnd w:id="637"/>
    </w:p>
    <w:p w14:paraId="1DDE7878" w14:textId="77777777" w:rsidR="00E915BF" w:rsidRDefault="00E915BF" w:rsidP="00E915BF">
      <w:r>
        <w:t>This document discusses extensions to Service Description to permit dynamic configurations of the network and to provide additional configuration options for clients.</w:t>
      </w:r>
    </w:p>
    <w:p w14:paraId="7FA84527" w14:textId="77777777" w:rsidR="00E915BF" w:rsidRPr="00E915BF" w:rsidRDefault="00E915BF" w:rsidP="00E915BF"/>
    <w:p w14:paraId="085C2D61" w14:textId="77777777" w:rsidR="001466C2" w:rsidRDefault="001466C2" w:rsidP="001466C2">
      <w:r>
        <w:t>This document discusses extensions to Service Description to permit dynamic configurations of the network and to provide additional configuration options for clients.</w:t>
      </w:r>
    </w:p>
    <w:p w14:paraId="7367BC99" w14:textId="77777777" w:rsidR="00342B62" w:rsidRDefault="00342B62" w:rsidP="00DA65D9">
      <w:pPr>
        <w:pStyle w:val="Heading3"/>
        <w:rPr>
          <w:rStyle w:val="Heading1CharChar"/>
        </w:rPr>
      </w:pPr>
      <w:bookmarkStart w:id="638" w:name="_Toc195001209"/>
      <w:r>
        <w:rPr>
          <w:rStyle w:val="Heading1CharChar"/>
          <w:b w:val="0"/>
          <w:bCs w:val="0"/>
        </w:rPr>
        <w:t>Service Description Today</w:t>
      </w:r>
      <w:bookmarkEnd w:id="638"/>
    </w:p>
    <w:p w14:paraId="6DBB3805" w14:textId="77777777" w:rsidR="00342B62" w:rsidRDefault="00342B62" w:rsidP="00342B62">
      <w:r>
        <w:t>In the MPEG DASH, in Annex K the service description has been defined that allows to configure the DASH client for playback and other operational purposes. The service description is formalizing the API description. The configuration of the API is supported with typical API communication, i.e. also feedback from engine may be provided as well as status reporting/notifications. In case no app is available, MPEG-DASH permits to send configuration information in the MPD on MPD and Period level. This allows for static or semi-static updates of the service description.</w:t>
      </w:r>
    </w:p>
    <w:p w14:paraId="426118C5" w14:textId="77B29437" w:rsidR="00342B62" w:rsidRDefault="00342B62" w:rsidP="00342B62">
      <w:r>
        <w:rPr>
          <w:noProof/>
        </w:rPr>
        <w:lastRenderedPageBreak/>
        <w:drawing>
          <wp:inline distT="0" distB="0" distL="0" distR="0" wp14:anchorId="33FC5C25" wp14:editId="77E3C2BC">
            <wp:extent cx="5940425" cy="2508885"/>
            <wp:effectExtent l="0" t="0" r="0" b="5715"/>
            <wp:docPr id="9333646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508885"/>
                    </a:xfrm>
                    <a:prstGeom prst="rect">
                      <a:avLst/>
                    </a:prstGeom>
                    <a:noFill/>
                    <a:ln>
                      <a:noFill/>
                    </a:ln>
                  </pic:spPr>
                </pic:pic>
              </a:graphicData>
            </a:graphic>
          </wp:inline>
        </w:drawing>
      </w:r>
    </w:p>
    <w:p w14:paraId="22000846" w14:textId="77777777" w:rsidR="00342B62" w:rsidRDefault="00342B62" w:rsidP="00342B62">
      <w:r>
        <w:t>Today the following parameters can be set in the Service Description:</w:t>
      </w:r>
    </w:p>
    <w:p w14:paraId="764A1C93" w14:textId="77777777" w:rsidR="00342B62" w:rsidRDefault="00342B62">
      <w:pPr>
        <w:pStyle w:val="ListParagraph"/>
        <w:numPr>
          <w:ilvl w:val="0"/>
          <w:numId w:val="135"/>
        </w:numPr>
        <w:spacing w:after="160" w:line="276" w:lineRule="auto"/>
        <w:jc w:val="left"/>
      </w:pPr>
      <w:bookmarkStart w:id="639" w:name="_Ref140094962"/>
      <w:r>
        <w:t>Service Latency</w:t>
      </w:r>
      <w:bookmarkEnd w:id="639"/>
    </w:p>
    <w:p w14:paraId="1437279E" w14:textId="77777777" w:rsidR="00342B62" w:rsidRDefault="00342B62">
      <w:pPr>
        <w:pStyle w:val="ListParagraph"/>
        <w:numPr>
          <w:ilvl w:val="0"/>
          <w:numId w:val="135"/>
        </w:numPr>
        <w:spacing w:after="160" w:line="276" w:lineRule="auto"/>
        <w:jc w:val="left"/>
      </w:pPr>
      <w:r>
        <w:t>Playback Rate</w:t>
      </w:r>
    </w:p>
    <w:p w14:paraId="22F7A7C0" w14:textId="77777777" w:rsidR="00342B62" w:rsidRDefault="00342B62">
      <w:pPr>
        <w:pStyle w:val="ListParagraph"/>
        <w:numPr>
          <w:ilvl w:val="0"/>
          <w:numId w:val="135"/>
        </w:numPr>
        <w:spacing w:after="160" w:line="276" w:lineRule="auto"/>
        <w:jc w:val="left"/>
      </w:pPr>
      <w:r>
        <w:t>Operating Quality</w:t>
      </w:r>
    </w:p>
    <w:p w14:paraId="11EB31F1" w14:textId="77777777" w:rsidR="00342B62" w:rsidRDefault="00342B62">
      <w:pPr>
        <w:pStyle w:val="ListParagraph"/>
        <w:numPr>
          <w:ilvl w:val="0"/>
          <w:numId w:val="135"/>
        </w:numPr>
        <w:spacing w:after="160" w:line="276" w:lineRule="auto"/>
        <w:jc w:val="left"/>
      </w:pPr>
      <w:r>
        <w:t>Operating Bandwidth</w:t>
      </w:r>
    </w:p>
    <w:p w14:paraId="06E79F14" w14:textId="77777777" w:rsidR="00342B62" w:rsidRDefault="00342B62">
      <w:pPr>
        <w:pStyle w:val="ListParagraph"/>
        <w:numPr>
          <w:ilvl w:val="0"/>
          <w:numId w:val="135"/>
        </w:numPr>
        <w:spacing w:after="160" w:line="276" w:lineRule="auto"/>
        <w:jc w:val="left"/>
      </w:pPr>
      <w:r>
        <w:t>Content Steering</w:t>
      </w:r>
    </w:p>
    <w:p w14:paraId="7ECE8267" w14:textId="77777777" w:rsidR="00342B62" w:rsidRDefault="00342B62">
      <w:pPr>
        <w:pStyle w:val="ListParagraph"/>
        <w:numPr>
          <w:ilvl w:val="0"/>
          <w:numId w:val="135"/>
        </w:numPr>
        <w:spacing w:after="160" w:line="276" w:lineRule="auto"/>
        <w:jc w:val="left"/>
      </w:pPr>
      <w:bookmarkStart w:id="640" w:name="_Ref147502804"/>
      <w:r>
        <w:t>Client-Metadata Reporting Configuration</w:t>
      </w:r>
      <w:bookmarkEnd w:id="640"/>
    </w:p>
    <w:p w14:paraId="536D95D7" w14:textId="77777777" w:rsidR="00342B62" w:rsidRDefault="00342B62" w:rsidP="00DA65D9">
      <w:pPr>
        <w:pStyle w:val="Heading3"/>
        <w:rPr>
          <w:rStyle w:val="Heading1CharChar"/>
        </w:rPr>
      </w:pPr>
      <w:bookmarkStart w:id="641" w:name="_Toc195001210"/>
      <w:r>
        <w:rPr>
          <w:rStyle w:val="Heading1CharChar"/>
          <w:b w:val="0"/>
          <w:bCs w:val="0"/>
        </w:rPr>
        <w:t>DASH.js Settings</w:t>
      </w:r>
      <w:bookmarkEnd w:id="641"/>
    </w:p>
    <w:p w14:paraId="2E1A2CA7" w14:textId="77777777" w:rsidR="00342B62" w:rsidRDefault="00342B62" w:rsidP="00342B62">
      <w:r>
        <w:t>DASH.js allows the following settings according to https://cdn.dashjs.org/latest/jsdoc/module-Settings.html</w:t>
      </w:r>
    </w:p>
    <w:p w14:paraId="3D2FCA7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8" w:anchor="~AbandonRequestRuleParameters" w:history="1">
        <w:r>
          <w:rPr>
            <w:rStyle w:val="Hyperlink"/>
            <w:rFonts w:ascii="body" w:hAnsi="body"/>
            <w:color w:val="999999"/>
          </w:rPr>
          <w:t>AbandonRequestRuleParameters</w:t>
        </w:r>
      </w:hyperlink>
    </w:p>
    <w:p w14:paraId="6D767810"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9" w:anchor="~AbrRulesParameters" w:history="1">
        <w:r>
          <w:rPr>
            <w:rStyle w:val="Hyperlink"/>
            <w:rFonts w:ascii="body" w:hAnsi="body"/>
            <w:color w:val="999999"/>
          </w:rPr>
          <w:t>AbrRulesParameters</w:t>
        </w:r>
      </w:hyperlink>
    </w:p>
    <w:p w14:paraId="74E8F94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0" w:anchor="~AbrSettings" w:history="1">
        <w:r>
          <w:rPr>
            <w:rStyle w:val="Hyperlink"/>
            <w:rFonts w:ascii="body" w:hAnsi="body"/>
            <w:color w:val="999999"/>
          </w:rPr>
          <w:t>AbrSettings</w:t>
        </w:r>
      </w:hyperlink>
    </w:p>
    <w:p w14:paraId="28B099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1" w:anchor="~AudioVideoSettings" w:history="1">
        <w:r>
          <w:rPr>
            <w:rStyle w:val="Hyperlink"/>
            <w:rFonts w:ascii="body" w:hAnsi="body"/>
            <w:color w:val="999999"/>
          </w:rPr>
          <w:t>AudioVideoSettings</w:t>
        </w:r>
      </w:hyperlink>
    </w:p>
    <w:p w14:paraId="19F4E2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2" w:anchor="~Buffer" w:history="1">
        <w:r>
          <w:rPr>
            <w:rStyle w:val="Hyperlink"/>
            <w:rFonts w:ascii="body" w:hAnsi="body"/>
            <w:color w:val="999999"/>
          </w:rPr>
          <w:t>Buffer</w:t>
        </w:r>
      </w:hyperlink>
    </w:p>
    <w:p w14:paraId="62B474C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3" w:anchor="~CachingInfoSettings" w:history="1">
        <w:r>
          <w:rPr>
            <w:rStyle w:val="Hyperlink"/>
            <w:rFonts w:ascii="body" w:hAnsi="body"/>
            <w:color w:val="999999"/>
          </w:rPr>
          <w:t>CachingInfoSettings</w:t>
        </w:r>
      </w:hyperlink>
    </w:p>
    <w:p w14:paraId="3FF0B59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4" w:anchor="~Capabilities" w:history="1">
        <w:r>
          <w:rPr>
            <w:rStyle w:val="Hyperlink"/>
            <w:rFonts w:ascii="body" w:hAnsi="body"/>
            <w:color w:val="999999"/>
          </w:rPr>
          <w:t>Capabilities</w:t>
        </w:r>
      </w:hyperlink>
    </w:p>
    <w:p w14:paraId="1073E7CF"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5" w:anchor="~CmcdSettings" w:history="1">
        <w:r>
          <w:rPr>
            <w:rStyle w:val="Hyperlink"/>
            <w:rFonts w:ascii="body" w:hAnsi="body"/>
            <w:color w:val="999999"/>
          </w:rPr>
          <w:t>CmcdSettings</w:t>
        </w:r>
      </w:hyperlink>
    </w:p>
    <w:p w14:paraId="4990A4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6" w:anchor="~CmsdAbrSettings" w:history="1">
        <w:r>
          <w:rPr>
            <w:rStyle w:val="Hyperlink"/>
            <w:rFonts w:ascii="body" w:hAnsi="body"/>
            <w:color w:val="999999"/>
          </w:rPr>
          <w:t>CmsdAbrSettings</w:t>
        </w:r>
      </w:hyperlink>
    </w:p>
    <w:p w14:paraId="4CFAF47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7" w:anchor="~CmsdSettings" w:history="1">
        <w:r>
          <w:rPr>
            <w:rStyle w:val="Hyperlink"/>
            <w:rFonts w:ascii="body" w:hAnsi="body"/>
            <w:color w:val="999999"/>
          </w:rPr>
          <w:t>CmsdSettings</w:t>
        </w:r>
      </w:hyperlink>
    </w:p>
    <w:p w14:paraId="528217D5"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8" w:anchor="~DebugSettings" w:history="1">
        <w:r>
          <w:rPr>
            <w:rStyle w:val="Hyperlink"/>
            <w:rFonts w:ascii="body" w:hAnsi="body"/>
            <w:color w:val="999999"/>
          </w:rPr>
          <w:t>DebugSettings</w:t>
        </w:r>
      </w:hyperlink>
    </w:p>
    <w:p w14:paraId="63D9179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9" w:anchor="~ErrorSettings" w:history="1">
        <w:r>
          <w:rPr>
            <w:rStyle w:val="Hyperlink"/>
            <w:rFonts w:ascii="body" w:hAnsi="body"/>
            <w:color w:val="999999"/>
          </w:rPr>
          <w:t>ErrorSettings</w:t>
        </w:r>
      </w:hyperlink>
    </w:p>
    <w:p w14:paraId="1A6B44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0" w:anchor="~Gaps" w:history="1">
        <w:r>
          <w:rPr>
            <w:rStyle w:val="Hyperlink"/>
            <w:rFonts w:ascii="body" w:hAnsi="body"/>
            <w:color w:val="999999"/>
          </w:rPr>
          <w:t>Gaps</w:t>
        </w:r>
      </w:hyperlink>
    </w:p>
    <w:p w14:paraId="203E9F6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1" w:anchor="~LiveCatchupSettings" w:history="1">
        <w:r>
          <w:rPr>
            <w:rStyle w:val="Hyperlink"/>
            <w:rFonts w:ascii="body" w:hAnsi="body"/>
            <w:color w:val="999999"/>
          </w:rPr>
          <w:t>LiveCatchupSettings</w:t>
        </w:r>
      </w:hyperlink>
      <w:r>
        <w:rPr>
          <w:rFonts w:ascii="body" w:hAnsi="body"/>
          <w:color w:val="111111"/>
        </w:rPr>
        <w:t xml:space="preserve"> </w:t>
      </w:r>
      <w:r>
        <w:rPr>
          <w:rFonts w:ascii="body" w:hAnsi="body"/>
          <w:color w:val="111111"/>
        </w:rPr>
        <w:sym w:font="Wingdings" w:char="F0E8"/>
      </w:r>
      <w:r>
        <w:rPr>
          <w:rFonts w:ascii="body" w:hAnsi="body"/>
          <w:color w:val="111111"/>
        </w:rPr>
        <w:t xml:space="preserve"> Playback Rate</w:t>
      </w:r>
    </w:p>
    <w:p w14:paraId="1D76956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2" w:anchor="~LiveDelay" w:history="1">
        <w:r>
          <w:rPr>
            <w:rStyle w:val="Hyperlink"/>
            <w:rFonts w:ascii="body" w:hAnsi="body"/>
            <w:color w:val="999999"/>
          </w:rPr>
          <w:t>LiveDelay</w:t>
        </w:r>
      </w:hyperlink>
    </w:p>
    <w:p w14:paraId="694D64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3" w:anchor="~Metrics" w:history="1">
        <w:r>
          <w:rPr>
            <w:rStyle w:val="Hyperlink"/>
            <w:rFonts w:ascii="body" w:hAnsi="body"/>
            <w:color w:val="999999"/>
          </w:rPr>
          <w:t>Metrics</w:t>
        </w:r>
      </w:hyperlink>
    </w:p>
    <w:p w14:paraId="5927DA9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4" w:anchor="~PlayerSettings" w:history="1">
        <w:r>
          <w:rPr>
            <w:rStyle w:val="Hyperlink"/>
            <w:rFonts w:ascii="body" w:hAnsi="body"/>
            <w:color w:val="999999"/>
          </w:rPr>
          <w:t>PlayerSettings</w:t>
        </w:r>
      </w:hyperlink>
    </w:p>
    <w:p w14:paraId="68FA5BF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5" w:anchor="~Protection" w:history="1">
        <w:r>
          <w:rPr>
            <w:rStyle w:val="Hyperlink"/>
            <w:rFonts w:ascii="body" w:hAnsi="body"/>
            <w:color w:val="999999"/>
          </w:rPr>
          <w:t>Protection</w:t>
        </w:r>
      </w:hyperlink>
    </w:p>
    <w:p w14:paraId="67A66BD7"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6" w:anchor="~RequestTypeSettings" w:history="1">
        <w:r>
          <w:rPr>
            <w:rStyle w:val="Hyperlink"/>
            <w:rFonts w:ascii="body" w:hAnsi="body"/>
            <w:color w:val="999999"/>
          </w:rPr>
          <w:t>RequestTypeSettings</w:t>
        </w:r>
      </w:hyperlink>
    </w:p>
    <w:p w14:paraId="76840C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7" w:anchor="~Scheduling" w:history="1">
        <w:r>
          <w:rPr>
            <w:rStyle w:val="Hyperlink"/>
            <w:rFonts w:ascii="body" w:hAnsi="body"/>
            <w:color w:val="999999"/>
          </w:rPr>
          <w:t>Scheduling</w:t>
        </w:r>
      </w:hyperlink>
    </w:p>
    <w:p w14:paraId="42EF755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8" w:anchor="~StreamingSettings" w:history="1">
        <w:r>
          <w:rPr>
            <w:rStyle w:val="Hyperlink"/>
            <w:rFonts w:ascii="body" w:hAnsi="body"/>
            <w:color w:val="999999"/>
          </w:rPr>
          <w:t>StreamingSettings</w:t>
        </w:r>
      </w:hyperlink>
    </w:p>
    <w:p w14:paraId="7775AE2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9" w:anchor="~Text" w:history="1">
        <w:r>
          <w:rPr>
            <w:rStyle w:val="Hyperlink"/>
            <w:rFonts w:ascii="body" w:hAnsi="body"/>
            <w:color w:val="999999"/>
          </w:rPr>
          <w:t>Text</w:t>
        </w:r>
      </w:hyperlink>
    </w:p>
    <w:p w14:paraId="78A7BBD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0" w:anchor="~TimeShiftBuffer" w:history="1">
        <w:r>
          <w:rPr>
            <w:rStyle w:val="Hyperlink"/>
            <w:rFonts w:ascii="body" w:hAnsi="body"/>
            <w:color w:val="999999"/>
          </w:rPr>
          <w:t>TimeShiftBuffer</w:t>
        </w:r>
      </w:hyperlink>
    </w:p>
    <w:p w14:paraId="55DD98F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1" w:anchor="~UtcSynchronizationSettings" w:history="1">
        <w:r>
          <w:rPr>
            <w:rStyle w:val="Hyperlink"/>
            <w:rFonts w:ascii="body" w:hAnsi="body"/>
            <w:color w:val="999999"/>
          </w:rPr>
          <w:t>UtcSynchronizationSettings</w:t>
        </w:r>
      </w:hyperlink>
    </w:p>
    <w:p w14:paraId="3141492B" w14:textId="77777777" w:rsidR="00342B62" w:rsidRDefault="00342B62" w:rsidP="00342B62">
      <w:pPr>
        <w:rPr>
          <w:rFonts w:asciiTheme="minorHAnsi" w:hAnsiTheme="minorHAnsi"/>
        </w:rPr>
      </w:pPr>
      <w:r>
        <w:t>Note that a subset of the above settings can be configured through service description.</w:t>
      </w:r>
    </w:p>
    <w:p w14:paraId="30A0B483" w14:textId="77777777" w:rsidR="00342B62" w:rsidRDefault="00342B62" w:rsidP="00342B62">
      <w:r>
        <w:lastRenderedPageBreak/>
        <w:t>DASH.js also permits to provide notifications from the player to the application, for example here: https://cdn.dashjs.org/latest/jsdoc/MediaPlayerEvents.html</w:t>
      </w:r>
    </w:p>
    <w:p w14:paraId="2039E0C8" w14:textId="77777777" w:rsidR="00342B62" w:rsidRDefault="00342B62" w:rsidP="00DA65D9">
      <w:pPr>
        <w:pStyle w:val="Heading3"/>
        <w:rPr>
          <w:rStyle w:val="Heading1CharChar"/>
        </w:rPr>
      </w:pPr>
      <w:bookmarkStart w:id="642" w:name="_Toc195001211"/>
      <w:r>
        <w:rPr>
          <w:rStyle w:val="Heading1CharChar"/>
          <w:b w:val="0"/>
          <w:bCs w:val="0"/>
        </w:rPr>
        <w:t>Issues</w:t>
      </w:r>
      <w:bookmarkEnd w:id="642"/>
    </w:p>
    <w:p w14:paraId="67710E4E" w14:textId="77777777" w:rsidR="00342B62" w:rsidRDefault="00342B62" w:rsidP="00342B62">
      <w:r>
        <w:t>The following three issues are observed:</w:t>
      </w:r>
    </w:p>
    <w:p w14:paraId="773EA245" w14:textId="77777777" w:rsidR="00342B62" w:rsidRDefault="00342B62">
      <w:pPr>
        <w:pStyle w:val="ListParagraph"/>
        <w:numPr>
          <w:ilvl w:val="0"/>
          <w:numId w:val="137"/>
        </w:numPr>
        <w:spacing w:after="160" w:line="276" w:lineRule="auto"/>
        <w:jc w:val="left"/>
      </w:pPr>
      <w:r>
        <w:t>Service description in MPEG-DASH only supports a subset of the configurations of dash.js. While several may not be relevant to be configured, a few of them are for sure. A careful checking should be done, which dash.js settings should be permitted to be configured from remote.</w:t>
      </w:r>
    </w:p>
    <w:p w14:paraId="24881E4C" w14:textId="77777777" w:rsidR="00342B62" w:rsidRDefault="00342B62">
      <w:pPr>
        <w:pStyle w:val="ListParagraph"/>
        <w:numPr>
          <w:ilvl w:val="0"/>
          <w:numId w:val="137"/>
        </w:numPr>
        <w:spacing w:line="276" w:lineRule="auto"/>
        <w:jc w:val="left"/>
      </w:pPr>
      <w:r>
        <w:t>The service configuration can be sent, but if the configuration is not successful or if other type of status or notifications are generated in the DASH client, this information cannot be provided as part of the MPD and the over the network. Configurations are supported by feedback, notifications and events. However, in the absences of an app, such events are not fired and not made available to the sender. For example, CMCD does not allow to send dash.js events and notifications.</w:t>
      </w:r>
    </w:p>
    <w:p w14:paraId="14FF09E7" w14:textId="77777777" w:rsidR="00342B62" w:rsidRDefault="00342B62" w:rsidP="00DA65D9">
      <w:pPr>
        <w:pStyle w:val="Heading3"/>
        <w:rPr>
          <w:rStyle w:val="Heading1CharChar"/>
        </w:rPr>
      </w:pPr>
      <w:bookmarkStart w:id="643" w:name="_Toc195001212"/>
      <w:r>
        <w:rPr>
          <w:rStyle w:val="Heading1CharChar"/>
          <w:b w:val="0"/>
          <w:bCs w:val="0"/>
        </w:rPr>
        <w:t>Solution for 1: Extend Service Description with additional parameters</w:t>
      </w:r>
      <w:bookmarkEnd w:id="643"/>
    </w:p>
    <w:p w14:paraId="172B908D" w14:textId="77777777" w:rsidR="00342B62" w:rsidRDefault="00342B62" w:rsidP="00342B62">
      <w:r>
        <w:t>It is proposed to review the dash.js settings carefully. Based on the initial review, it is proposed to add to the service description the following settings:</w:t>
      </w:r>
    </w:p>
    <w:p w14:paraId="7D553C72" w14:textId="77777777" w:rsidR="00342B62" w:rsidRDefault="00342B62">
      <w:pPr>
        <w:pStyle w:val="ListParagraph"/>
        <w:numPr>
          <w:ilvl w:val="0"/>
          <w:numId w:val="138"/>
        </w:numPr>
        <w:spacing w:after="160" w:line="276" w:lineRule="auto"/>
        <w:jc w:val="left"/>
      </w:pPr>
      <w:r>
        <w:t xml:space="preserve">Recommended ABR strategy: </w:t>
      </w:r>
      <w:hyperlink r:id="rId42" w:anchor="~AbrSettings" w:history="1">
        <w:r>
          <w:rPr>
            <w:rStyle w:val="Hyperlink"/>
          </w:rPr>
          <w:t>https://cdn.dashjs.org/latest/jsdoc/module-Settings.html#~AbrSettings</w:t>
        </w:r>
      </w:hyperlink>
      <w:r>
        <w:t xml:space="preserve"> – this allows the service provider to configure the ABR algorithm</w:t>
      </w:r>
    </w:p>
    <w:p w14:paraId="49FCEFB4" w14:textId="77777777" w:rsidR="00342B62" w:rsidRDefault="00342B62">
      <w:pPr>
        <w:pStyle w:val="ListParagraph"/>
        <w:numPr>
          <w:ilvl w:val="0"/>
          <w:numId w:val="138"/>
        </w:numPr>
        <w:spacing w:after="160" w:line="276" w:lineRule="auto"/>
        <w:jc w:val="left"/>
      </w:pPr>
      <w:r>
        <w:t xml:space="preserve">Buffer Configuration: </w:t>
      </w:r>
      <w:hyperlink r:id="rId43" w:anchor="~Buffer" w:history="1">
        <w:r>
          <w:rPr>
            <w:rStyle w:val="Hyperlink"/>
          </w:rPr>
          <w:t>https://cdn.dashjs.org/latest/jsdoc/module-Settings.html#~Buffer</w:t>
        </w:r>
      </w:hyperlink>
      <w:r>
        <w:t xml:space="preserve"> – this allows the service provider to configure buffer handling.</w:t>
      </w:r>
    </w:p>
    <w:p w14:paraId="0784A3D6" w14:textId="77777777" w:rsidR="00342B62" w:rsidRDefault="00342B62">
      <w:pPr>
        <w:pStyle w:val="ListParagraph"/>
        <w:numPr>
          <w:ilvl w:val="0"/>
          <w:numId w:val="138"/>
        </w:numPr>
        <w:spacing w:after="160" w:line="276" w:lineRule="auto"/>
        <w:jc w:val="left"/>
      </w:pPr>
      <w:r>
        <w:t xml:space="preserve">Gaps: </w:t>
      </w:r>
      <w:hyperlink r:id="rId44" w:anchor="~Gaps" w:history="1">
        <w:r>
          <w:rPr>
            <w:rStyle w:val="Hyperlink"/>
          </w:rPr>
          <w:t>https://cdn.dashjs.org/latest/jsdoc/module-Settings.html#~Gaps</w:t>
        </w:r>
      </w:hyperlink>
      <w:r>
        <w:t xml:space="preserve"> this allows to support consistent gap handling</w:t>
      </w:r>
    </w:p>
    <w:p w14:paraId="068DFB3F" w14:textId="77777777" w:rsidR="00342B62" w:rsidRDefault="00342B62">
      <w:pPr>
        <w:pStyle w:val="ListParagraph"/>
        <w:numPr>
          <w:ilvl w:val="0"/>
          <w:numId w:val="138"/>
        </w:numPr>
        <w:spacing w:after="160" w:line="276" w:lineRule="auto"/>
        <w:jc w:val="left"/>
      </w:pPr>
      <w:r>
        <w:t xml:space="preserve">Scheduling: https://cdn.dashjs.org/latest/jsdoc/module-Settings.html#~Scheduling </w:t>
      </w:r>
    </w:p>
    <w:p w14:paraId="395597B0" w14:textId="2851CCA1" w:rsidR="00342B62" w:rsidRDefault="00342B62" w:rsidP="00DA65D9">
      <w:pPr>
        <w:pStyle w:val="Heading3"/>
        <w:rPr>
          <w:rStyle w:val="Heading1CharChar"/>
          <w:rFonts w:asciiTheme="minorHAnsi" w:eastAsiaTheme="minorHAnsi" w:hAnsiTheme="minorHAnsi" w:cs="Arial"/>
          <w:kern w:val="32"/>
          <w14:ligatures w14:val="standardContextual"/>
        </w:rPr>
      </w:pPr>
      <w:bookmarkStart w:id="644" w:name="_Toc195001213"/>
      <w:r>
        <w:rPr>
          <w:rStyle w:val="Heading1CharChar"/>
          <w:b w:val="0"/>
          <w:bCs w:val="0"/>
        </w:rPr>
        <w:t xml:space="preserve">Solution for </w:t>
      </w:r>
      <w:r w:rsidR="00DA65D9">
        <w:rPr>
          <w:rStyle w:val="Heading1CharChar"/>
          <w:b w:val="0"/>
          <w:bCs w:val="0"/>
        </w:rPr>
        <w:t>2</w:t>
      </w:r>
      <w:r>
        <w:rPr>
          <w:rStyle w:val="Heading1CharChar"/>
          <w:b w:val="0"/>
          <w:bCs w:val="0"/>
        </w:rPr>
        <w:t>: Networking Notifications</w:t>
      </w:r>
      <w:bookmarkEnd w:id="644"/>
    </w:p>
    <w:p w14:paraId="23A90711" w14:textId="77777777" w:rsidR="00342B62" w:rsidRDefault="00342B62" w:rsidP="00DA65D9">
      <w:pPr>
        <w:pStyle w:val="Heading4"/>
        <w:rPr>
          <w:sz w:val="24"/>
          <w:szCs w:val="24"/>
        </w:rPr>
      </w:pPr>
      <w:r>
        <w:t>Overview</w:t>
      </w:r>
    </w:p>
    <w:p w14:paraId="2680DFA2" w14:textId="77777777" w:rsidR="00342B62" w:rsidRDefault="00342B62" w:rsidP="00342B62">
      <w:r>
        <w:t xml:space="preserve">Notifications of the DASH client may be of relevance not only for the application, but also for the network. However, not all notifications may be of the same relevance. Some of the events and notifications may also be included in some reporting schemes. The events highlighted in </w:t>
      </w:r>
      <w:r>
        <w:rPr>
          <w:b/>
          <w:bCs/>
          <w:color w:val="FF0000"/>
        </w:rPr>
        <w:t xml:space="preserve">bold and red </w:t>
      </w:r>
      <w:r>
        <w:t>below may be suitable for being networked</w:t>
      </w:r>
    </w:p>
    <w:p w14:paraId="3910162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5" w:anchor="event:AST_IN_FUTURE" w:history="1">
        <w:r>
          <w:rPr>
            <w:rStyle w:val="Hyperlink"/>
            <w:rFonts w:ascii="body" w:hAnsi="body"/>
            <w:color w:val="999999"/>
          </w:rPr>
          <w:t>AST_IN_FUTURE</w:t>
        </w:r>
      </w:hyperlink>
    </w:p>
    <w:p w14:paraId="392DC66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6" w:anchor="event:BASE_URLS_UPDATED" w:history="1">
        <w:r>
          <w:rPr>
            <w:rStyle w:val="Hyperlink"/>
            <w:rFonts w:ascii="body" w:hAnsi="body"/>
            <w:color w:val="999999"/>
          </w:rPr>
          <w:t>BASE_URLS_UPDATED</w:t>
        </w:r>
      </w:hyperlink>
    </w:p>
    <w:p w14:paraId="2C2061A3"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47" w:anchor="event:BUFFER_EMPTY" w:history="1">
        <w:r>
          <w:rPr>
            <w:rStyle w:val="Hyperlink"/>
            <w:rFonts w:ascii="body" w:hAnsi="body"/>
            <w:color w:val="FF0000"/>
          </w:rPr>
          <w:t>BUFFER_EMPTY</w:t>
        </w:r>
      </w:hyperlink>
    </w:p>
    <w:p w14:paraId="714E81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8" w:anchor="event:BUFFER_LEVEL_STATE_CHANGED" w:history="1">
        <w:r>
          <w:rPr>
            <w:rStyle w:val="Hyperlink"/>
            <w:rFonts w:ascii="body" w:hAnsi="body"/>
            <w:color w:val="999999"/>
          </w:rPr>
          <w:t>BUFFER_LEVEL_STATE_CHANGED</w:t>
        </w:r>
      </w:hyperlink>
    </w:p>
    <w:p w14:paraId="6BC5636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9" w:anchor="event:BUFFER_LEVEL_UPDATED" w:history="1">
        <w:r>
          <w:rPr>
            <w:rStyle w:val="Hyperlink"/>
            <w:rFonts w:ascii="body" w:hAnsi="body"/>
            <w:color w:val="999999"/>
          </w:rPr>
          <w:t>BUFFER_LEVEL_UPDATED</w:t>
        </w:r>
      </w:hyperlink>
    </w:p>
    <w:p w14:paraId="0E83ADF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0" w:anchor="event:BUFFER_LOADED" w:history="1">
        <w:r>
          <w:rPr>
            <w:rStyle w:val="Hyperlink"/>
            <w:rFonts w:ascii="body" w:hAnsi="body"/>
            <w:color w:val="999999"/>
          </w:rPr>
          <w:t>BUFFER_LOADED</w:t>
        </w:r>
      </w:hyperlink>
    </w:p>
    <w:p w14:paraId="6CB5386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1" w:anchor="event:CAN_PLAY" w:history="1">
        <w:r>
          <w:rPr>
            <w:rStyle w:val="Hyperlink"/>
            <w:rFonts w:ascii="body" w:hAnsi="body"/>
            <w:color w:val="999999"/>
          </w:rPr>
          <w:t>CAN_PLAY</w:t>
        </w:r>
      </w:hyperlink>
    </w:p>
    <w:p w14:paraId="7F412A7E"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2" w:anchor="event:CAN_PLAY_THROUGH" w:history="1">
        <w:r>
          <w:rPr>
            <w:rStyle w:val="Hyperlink"/>
            <w:rFonts w:ascii="body" w:hAnsi="body"/>
            <w:color w:val="999999"/>
          </w:rPr>
          <w:t>CAN_PLAY_THROUGH</w:t>
        </w:r>
      </w:hyperlink>
    </w:p>
    <w:p w14:paraId="02081FC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3" w:anchor="event:CAPTION_CONTAINER_RESIZE" w:history="1">
        <w:r>
          <w:rPr>
            <w:rStyle w:val="Hyperlink"/>
            <w:rFonts w:ascii="body" w:hAnsi="body"/>
            <w:color w:val="999999"/>
          </w:rPr>
          <w:t>CAPTION_CONTAINER_RESIZE</w:t>
        </w:r>
      </w:hyperlink>
    </w:p>
    <w:p w14:paraId="0CB806D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4" w:anchor="event:CAPTION_RENDERED" w:history="1">
        <w:r>
          <w:rPr>
            <w:rStyle w:val="Hyperlink"/>
            <w:rFonts w:ascii="body" w:hAnsi="body"/>
            <w:color w:val="999999"/>
          </w:rPr>
          <w:t>CAPTION_RENDERED</w:t>
        </w:r>
      </w:hyperlink>
    </w:p>
    <w:p w14:paraId="0AEA142A"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55" w:anchor="event:CONFORMANCE_VIOLATION" w:history="1">
        <w:r>
          <w:rPr>
            <w:rStyle w:val="Hyperlink"/>
            <w:rFonts w:ascii="body" w:hAnsi="body"/>
            <w:color w:val="FF0000"/>
          </w:rPr>
          <w:t>CONFORMANCE_VIOLATION</w:t>
        </w:r>
      </w:hyperlink>
    </w:p>
    <w:p w14:paraId="511435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6" w:anchor="event:CONTENT_STEERING_REQUEST_COMPLETED" w:history="1">
        <w:r>
          <w:rPr>
            <w:rStyle w:val="Hyperlink"/>
            <w:rFonts w:ascii="body" w:hAnsi="body"/>
            <w:color w:val="999999"/>
          </w:rPr>
          <w:t>CONTENT_STEERING_REQUEST_COMPLETED</w:t>
        </w:r>
      </w:hyperlink>
    </w:p>
    <w:p w14:paraId="0F4293A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7" w:anchor="event:CUE_ENTER" w:history="1">
        <w:r>
          <w:rPr>
            <w:rStyle w:val="Hyperlink"/>
            <w:rFonts w:ascii="body" w:hAnsi="body"/>
            <w:color w:val="999999"/>
          </w:rPr>
          <w:t>CUE_ENTER</w:t>
        </w:r>
      </w:hyperlink>
    </w:p>
    <w:p w14:paraId="08273F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8" w:anchor="event:CUE_ENTER" w:history="1">
        <w:r>
          <w:rPr>
            <w:rStyle w:val="Hyperlink"/>
            <w:rFonts w:ascii="body" w:hAnsi="body"/>
            <w:color w:val="999999"/>
          </w:rPr>
          <w:t>CUE_ENTER</w:t>
        </w:r>
      </w:hyperlink>
    </w:p>
    <w:p w14:paraId="64B2E61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9" w:anchor="event:DVB_FONT_DOWNLOAD_ADDED" w:history="1">
        <w:r>
          <w:rPr>
            <w:rStyle w:val="Hyperlink"/>
            <w:rFonts w:ascii="body" w:hAnsi="body"/>
            <w:color w:val="999999"/>
          </w:rPr>
          <w:t>DVB_FONT_DOWNLOAD_ADDED</w:t>
        </w:r>
      </w:hyperlink>
    </w:p>
    <w:p w14:paraId="3E332BF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0" w:anchor="event:DVB_FONT_DOWNLOAD_COMPLETE" w:history="1">
        <w:r>
          <w:rPr>
            <w:rStyle w:val="Hyperlink"/>
            <w:rFonts w:ascii="body" w:hAnsi="body"/>
            <w:color w:val="999999"/>
          </w:rPr>
          <w:t>DVB_FONT_DOWNLOAD_COMPLETE</w:t>
        </w:r>
      </w:hyperlink>
    </w:p>
    <w:p w14:paraId="4C2ABAD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1" w:anchor="event:DVB_FONT_DOWNLOAD_FAILED" w:history="1">
        <w:r>
          <w:rPr>
            <w:rStyle w:val="Hyperlink"/>
            <w:rFonts w:ascii="body" w:hAnsi="body"/>
            <w:color w:val="999999"/>
          </w:rPr>
          <w:t>DVB_FONT_DOWNLOAD_FAILED</w:t>
        </w:r>
      </w:hyperlink>
    </w:p>
    <w:p w14:paraId="1E4E733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62" w:anchor="event:DYNAMIC_TO_STATIC" w:history="1">
        <w:r>
          <w:rPr>
            <w:rStyle w:val="Hyperlink"/>
            <w:rFonts w:ascii="body" w:hAnsi="body"/>
            <w:color w:val="FF0000"/>
          </w:rPr>
          <w:t>DYNAMIC_TO_STATIC</w:t>
        </w:r>
      </w:hyperlink>
    </w:p>
    <w:p w14:paraId="42A7E0A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3" w:anchor="event:ERROR" w:history="1">
        <w:r>
          <w:rPr>
            <w:rStyle w:val="Hyperlink"/>
            <w:rFonts w:ascii="body" w:hAnsi="body"/>
            <w:color w:val="999999"/>
          </w:rPr>
          <w:t>ERROR</w:t>
        </w:r>
      </w:hyperlink>
    </w:p>
    <w:p w14:paraId="3D6212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4" w:anchor="event:EVENT_MODE_ON_RECEIVE" w:history="1">
        <w:r>
          <w:rPr>
            <w:rStyle w:val="Hyperlink"/>
            <w:rFonts w:ascii="body" w:hAnsi="body"/>
            <w:color w:val="999999"/>
          </w:rPr>
          <w:t>EVENT_MODE_ON_RECEIVE</w:t>
        </w:r>
      </w:hyperlink>
    </w:p>
    <w:p w14:paraId="767DDB8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5" w:anchor="event:EVENT_MODE_ON_START" w:history="1">
        <w:r>
          <w:rPr>
            <w:rStyle w:val="Hyperlink"/>
            <w:rFonts w:ascii="body" w:hAnsi="body"/>
            <w:color w:val="999999"/>
          </w:rPr>
          <w:t>EVENT_MODE_ON_START</w:t>
        </w:r>
      </w:hyperlink>
    </w:p>
    <w:p w14:paraId="555BAF6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6" w:anchor="event:FRAGMENT_LOADING_ABANDONED" w:history="1">
        <w:r>
          <w:rPr>
            <w:rStyle w:val="Hyperlink"/>
            <w:rFonts w:ascii="body" w:hAnsi="body"/>
            <w:color w:val="999999"/>
          </w:rPr>
          <w:t>FRAGMENT_LOADING_ABANDONED</w:t>
        </w:r>
      </w:hyperlink>
    </w:p>
    <w:p w14:paraId="396592E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7" w:anchor="event:FRAGMENT_LOADING_COMPLETED" w:history="1">
        <w:r>
          <w:rPr>
            <w:rStyle w:val="Hyperlink"/>
            <w:rFonts w:ascii="body" w:hAnsi="body"/>
            <w:color w:val="999999"/>
          </w:rPr>
          <w:t>FRAGMENT_LOADING_COMPLETED</w:t>
        </w:r>
      </w:hyperlink>
    </w:p>
    <w:p w14:paraId="08C2A6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8" w:anchor="event:FRAGMENT_LOADING_PROGRESS" w:history="1">
        <w:r>
          <w:rPr>
            <w:rStyle w:val="Hyperlink"/>
            <w:rFonts w:ascii="body" w:hAnsi="body"/>
            <w:color w:val="999999"/>
          </w:rPr>
          <w:t>FRAGMENT_LOADING_PROGRESS</w:t>
        </w:r>
      </w:hyperlink>
    </w:p>
    <w:p w14:paraId="2E74A82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9" w:anchor="event:FRAGMENT_LOADING_STARTED" w:history="1">
        <w:r>
          <w:rPr>
            <w:rStyle w:val="Hyperlink"/>
            <w:rFonts w:ascii="body" w:hAnsi="body"/>
            <w:color w:val="999999"/>
          </w:rPr>
          <w:t>FRAGMENT_LOADING_STARTED</w:t>
        </w:r>
      </w:hyperlink>
    </w:p>
    <w:p w14:paraId="4C62E73C"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70" w:anchor="event:INBAND_PRFT" w:history="1">
        <w:r>
          <w:rPr>
            <w:rStyle w:val="Hyperlink"/>
            <w:rFonts w:ascii="body" w:hAnsi="body"/>
            <w:color w:val="FF0000"/>
          </w:rPr>
          <w:t>INBAND_PRFT</w:t>
        </w:r>
      </w:hyperlink>
    </w:p>
    <w:p w14:paraId="094DBC3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1" w:anchor="event:LOG" w:history="1">
        <w:r>
          <w:rPr>
            <w:rStyle w:val="Hyperlink"/>
            <w:rFonts w:ascii="body" w:hAnsi="body"/>
            <w:color w:val="999999"/>
          </w:rPr>
          <w:t>LOG</w:t>
        </w:r>
      </w:hyperlink>
    </w:p>
    <w:p w14:paraId="063984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2" w:anchor="event:MANIFEST_LOADED" w:history="1">
        <w:r>
          <w:rPr>
            <w:rStyle w:val="Hyperlink"/>
            <w:rFonts w:ascii="body" w:hAnsi="body"/>
            <w:color w:val="999999"/>
          </w:rPr>
          <w:t>MANIFEST_LOADED</w:t>
        </w:r>
      </w:hyperlink>
    </w:p>
    <w:p w14:paraId="678A234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3" w:anchor="event:MANIFEST_LOADING_FINISHED" w:history="1">
        <w:r>
          <w:rPr>
            <w:rStyle w:val="Hyperlink"/>
            <w:rFonts w:ascii="body" w:hAnsi="body"/>
            <w:color w:val="999999"/>
          </w:rPr>
          <w:t>MANIFEST_LOADING_FINISHED</w:t>
        </w:r>
      </w:hyperlink>
    </w:p>
    <w:p w14:paraId="39776F5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4" w:anchor="event:MANIFEST_LOADING_STARTED" w:history="1">
        <w:r>
          <w:rPr>
            <w:rStyle w:val="Hyperlink"/>
            <w:rFonts w:ascii="body" w:hAnsi="body"/>
            <w:color w:val="999999"/>
          </w:rPr>
          <w:t>MANIFEST_LOADING_STARTED</w:t>
        </w:r>
      </w:hyperlink>
    </w:p>
    <w:p w14:paraId="35F7710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5" w:anchor="event:MANIFEST_VALIDITY_CHANGED" w:history="1">
        <w:r>
          <w:rPr>
            <w:rStyle w:val="Hyperlink"/>
            <w:rFonts w:ascii="body" w:hAnsi="body"/>
            <w:color w:val="999999"/>
          </w:rPr>
          <w:t>MANIFEST_VALIDITY_CHANGED</w:t>
        </w:r>
      </w:hyperlink>
    </w:p>
    <w:p w14:paraId="70B85F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6" w:anchor="event:METRIC_ADDED" w:history="1">
        <w:r>
          <w:rPr>
            <w:rStyle w:val="Hyperlink"/>
            <w:rFonts w:ascii="body" w:hAnsi="body"/>
            <w:color w:val="999999"/>
          </w:rPr>
          <w:t>METRIC_ADDED</w:t>
        </w:r>
      </w:hyperlink>
    </w:p>
    <w:p w14:paraId="6C45ECE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7" w:anchor="event:METRIC_CHANGED" w:history="1">
        <w:r>
          <w:rPr>
            <w:rStyle w:val="Hyperlink"/>
            <w:rFonts w:ascii="body" w:hAnsi="body"/>
            <w:color w:val="999999"/>
          </w:rPr>
          <w:t>METRIC_CHANGED</w:t>
        </w:r>
      </w:hyperlink>
    </w:p>
    <w:p w14:paraId="519D5A7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8" w:anchor="event:METRIC_UPDATED" w:history="1">
        <w:r>
          <w:rPr>
            <w:rStyle w:val="Hyperlink"/>
            <w:rFonts w:ascii="body" w:hAnsi="body"/>
            <w:color w:val="999999"/>
          </w:rPr>
          <w:t>METRIC_UPDATED</w:t>
        </w:r>
      </w:hyperlink>
    </w:p>
    <w:p w14:paraId="1CA462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9" w:anchor="event:METRICS_CHANGED" w:history="1">
        <w:r>
          <w:rPr>
            <w:rStyle w:val="Hyperlink"/>
            <w:rFonts w:ascii="body" w:hAnsi="body"/>
            <w:color w:val="999999"/>
          </w:rPr>
          <w:t>METRICS_CHANGED</w:t>
        </w:r>
      </w:hyperlink>
    </w:p>
    <w:p w14:paraId="695ABF2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0" w:anchor="event:PERIOD_SWITCH_COMPLETED" w:history="1">
        <w:r>
          <w:rPr>
            <w:rStyle w:val="Hyperlink"/>
            <w:rFonts w:ascii="body" w:hAnsi="body"/>
            <w:color w:val="999999"/>
          </w:rPr>
          <w:t>PERIOD_SWITCH_COMPLETED</w:t>
        </w:r>
      </w:hyperlink>
    </w:p>
    <w:p w14:paraId="5963AC4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1" w:anchor="event:PERIOD_SWITCH_STARTED" w:history="1">
        <w:r>
          <w:rPr>
            <w:rStyle w:val="Hyperlink"/>
            <w:rFonts w:ascii="body" w:hAnsi="body"/>
            <w:color w:val="999999"/>
          </w:rPr>
          <w:t>PERIOD_SWITCH_STARTED</w:t>
        </w:r>
      </w:hyperlink>
    </w:p>
    <w:p w14:paraId="5FD43432"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2" w:anchor="event:PLAYBACK_ENDED" w:history="1">
        <w:r>
          <w:rPr>
            <w:rStyle w:val="Hyperlink"/>
            <w:rFonts w:ascii="body" w:hAnsi="body"/>
            <w:color w:val="FF0000"/>
          </w:rPr>
          <w:t>PLAYBACK_ENDED</w:t>
        </w:r>
      </w:hyperlink>
    </w:p>
    <w:p w14:paraId="6AE3424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3" w:anchor="event:PLAYBACK_ERROR" w:history="1">
        <w:r>
          <w:rPr>
            <w:rStyle w:val="Hyperlink"/>
            <w:rFonts w:ascii="body" w:hAnsi="body"/>
            <w:color w:val="999999"/>
          </w:rPr>
          <w:t>PLAYBACK_ERROR</w:t>
        </w:r>
      </w:hyperlink>
    </w:p>
    <w:p w14:paraId="2B73392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4" w:anchor="event:PLAYBACK_LOADED_DATA" w:history="1">
        <w:r>
          <w:rPr>
            <w:rStyle w:val="Hyperlink"/>
            <w:rFonts w:ascii="body" w:hAnsi="body"/>
            <w:color w:val="999999"/>
          </w:rPr>
          <w:t>PLAYBACK_LOADED_DATA</w:t>
        </w:r>
      </w:hyperlink>
    </w:p>
    <w:p w14:paraId="7E6525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5" w:anchor="event:PLAYBACK_METADATA_LOADED" w:history="1">
        <w:r>
          <w:rPr>
            <w:rStyle w:val="Hyperlink"/>
            <w:rFonts w:ascii="body" w:hAnsi="body"/>
            <w:color w:val="999999"/>
          </w:rPr>
          <w:t>PLAYBACK_METADATA_LOADED</w:t>
        </w:r>
      </w:hyperlink>
    </w:p>
    <w:p w14:paraId="0961406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6" w:anchor="event:PLAYBACK_NOT_ALLOWED" w:history="1">
        <w:r>
          <w:rPr>
            <w:rStyle w:val="Hyperlink"/>
            <w:rFonts w:ascii="body" w:hAnsi="body"/>
            <w:color w:val="999999"/>
          </w:rPr>
          <w:t>PLAYBACK_NOT_ALLOWED</w:t>
        </w:r>
      </w:hyperlink>
    </w:p>
    <w:p w14:paraId="72F0317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7" w:anchor="event:PLAYBACK_PAUSED" w:history="1">
        <w:r>
          <w:rPr>
            <w:rStyle w:val="Hyperlink"/>
            <w:rFonts w:ascii="body" w:hAnsi="body"/>
            <w:color w:val="999999"/>
          </w:rPr>
          <w:t>PLAYBACK_PAUSED</w:t>
        </w:r>
      </w:hyperlink>
    </w:p>
    <w:p w14:paraId="03A5923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8" w:anchor="event:PLAYBACK_PLAYING" w:history="1">
        <w:r>
          <w:rPr>
            <w:rStyle w:val="Hyperlink"/>
            <w:rFonts w:ascii="body" w:hAnsi="body"/>
            <w:color w:val="999999"/>
          </w:rPr>
          <w:t>PLAYBACK_PLAYING</w:t>
        </w:r>
      </w:hyperlink>
    </w:p>
    <w:p w14:paraId="01E743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9" w:anchor="event:PLAYBACK_PROGRESS" w:history="1">
        <w:r>
          <w:rPr>
            <w:rStyle w:val="Hyperlink"/>
            <w:rFonts w:ascii="body" w:hAnsi="body"/>
            <w:color w:val="FF0000"/>
          </w:rPr>
          <w:t>PLAYBACK_PROGRESS</w:t>
        </w:r>
      </w:hyperlink>
    </w:p>
    <w:p w14:paraId="20280B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0" w:anchor="event:PLAYBACK_RATE_CHANGED" w:history="1">
        <w:r>
          <w:rPr>
            <w:rStyle w:val="Hyperlink"/>
            <w:rFonts w:ascii="body" w:hAnsi="body"/>
            <w:color w:val="FF0000"/>
          </w:rPr>
          <w:t>PLAYBACK_RATE_CHANGED</w:t>
        </w:r>
      </w:hyperlink>
    </w:p>
    <w:p w14:paraId="3B60C2E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1" w:anchor="event:PLAYBACK_SEEKED" w:history="1">
        <w:r>
          <w:rPr>
            <w:rStyle w:val="Hyperlink"/>
            <w:rFonts w:ascii="body" w:hAnsi="body"/>
            <w:color w:val="999999"/>
          </w:rPr>
          <w:t>PLAYBACK_SEEKED</w:t>
        </w:r>
      </w:hyperlink>
    </w:p>
    <w:p w14:paraId="0A21E82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2" w:anchor="event:PLAYBACK_SEEKING" w:history="1">
        <w:r>
          <w:rPr>
            <w:rStyle w:val="Hyperlink"/>
            <w:rFonts w:ascii="body" w:hAnsi="body"/>
            <w:color w:val="999999"/>
          </w:rPr>
          <w:t>PLAYBACK_SEEKING</w:t>
        </w:r>
      </w:hyperlink>
    </w:p>
    <w:p w14:paraId="51D481B4"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3" w:anchor="event:PLAYBACK_STALLED" w:history="1">
        <w:r>
          <w:rPr>
            <w:rStyle w:val="Hyperlink"/>
            <w:rFonts w:ascii="body" w:hAnsi="body"/>
            <w:color w:val="FF0000"/>
          </w:rPr>
          <w:t>PLAYBACK_STALLED</w:t>
        </w:r>
      </w:hyperlink>
    </w:p>
    <w:p w14:paraId="6080A63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4" w:anchor="event:PLAYBACK_STARTED" w:history="1">
        <w:r>
          <w:rPr>
            <w:rStyle w:val="Hyperlink"/>
            <w:rFonts w:ascii="body" w:hAnsi="body"/>
            <w:color w:val="999999"/>
          </w:rPr>
          <w:t>PLAYBACK_STARTED</w:t>
        </w:r>
      </w:hyperlink>
    </w:p>
    <w:p w14:paraId="42746A6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5" w:anchor="event:PLAYBACK_TIME_UPDATED" w:history="1">
        <w:r>
          <w:rPr>
            <w:rStyle w:val="Hyperlink"/>
            <w:rFonts w:ascii="body" w:hAnsi="body"/>
            <w:color w:val="999999"/>
          </w:rPr>
          <w:t>PLAYBACK_TIME_UPDATED</w:t>
        </w:r>
      </w:hyperlink>
    </w:p>
    <w:p w14:paraId="07240CD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6" w:anchor="event:PLAYBACK_VOLUME_CHANGED" w:history="1">
        <w:r>
          <w:rPr>
            <w:rStyle w:val="Hyperlink"/>
            <w:rFonts w:ascii="body" w:hAnsi="body"/>
            <w:color w:val="999999"/>
          </w:rPr>
          <w:t>PLAYBACK_VOLUME_CHANGED</w:t>
        </w:r>
      </w:hyperlink>
    </w:p>
    <w:p w14:paraId="0D0DC99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7" w:anchor="event:PLAYBACK_WAITING" w:history="1">
        <w:r>
          <w:rPr>
            <w:rStyle w:val="Hyperlink"/>
            <w:rFonts w:ascii="body" w:hAnsi="body"/>
            <w:color w:val="999999"/>
          </w:rPr>
          <w:t>PLAYBACK_WAITING</w:t>
        </w:r>
      </w:hyperlink>
    </w:p>
    <w:p w14:paraId="64FB306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8" w:anchor="event:QUALITY_CHANGE_RENDERED" w:history="1">
        <w:r>
          <w:rPr>
            <w:rStyle w:val="Hyperlink"/>
            <w:rFonts w:ascii="body" w:hAnsi="body"/>
            <w:color w:val="999999"/>
          </w:rPr>
          <w:t>QUALITY_CHANGE_RENDERED</w:t>
        </w:r>
      </w:hyperlink>
    </w:p>
    <w:p w14:paraId="137D6A2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9" w:anchor="event:QUALITY_CHANGE_REQUESTED" w:history="1">
        <w:r>
          <w:rPr>
            <w:rStyle w:val="Hyperlink"/>
            <w:rFonts w:ascii="body" w:hAnsi="body"/>
            <w:color w:val="999999"/>
          </w:rPr>
          <w:t>QUALITY_CHANGE_REQUESTED</w:t>
        </w:r>
      </w:hyperlink>
    </w:p>
    <w:p w14:paraId="4D5E994F"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100" w:anchor="event:REPRESENTATION_SWITCH" w:history="1">
        <w:r>
          <w:rPr>
            <w:rStyle w:val="Hyperlink"/>
            <w:rFonts w:ascii="body" w:hAnsi="body"/>
            <w:color w:val="FF0000"/>
          </w:rPr>
          <w:t>REPRESENTATION_SWITCH</w:t>
        </w:r>
      </w:hyperlink>
    </w:p>
    <w:p w14:paraId="412C538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1" w:anchor="event:STREAM_ACTIVATED" w:history="1">
        <w:r>
          <w:rPr>
            <w:rStyle w:val="Hyperlink"/>
            <w:rFonts w:ascii="body" w:hAnsi="body"/>
            <w:color w:val="999999"/>
          </w:rPr>
          <w:t>STREAM_ACTIVATED</w:t>
        </w:r>
      </w:hyperlink>
    </w:p>
    <w:p w14:paraId="5C8E18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2" w:anchor="event:STREAM_DEACTIVATED" w:history="1">
        <w:r>
          <w:rPr>
            <w:rStyle w:val="Hyperlink"/>
            <w:rFonts w:ascii="body" w:hAnsi="body"/>
            <w:color w:val="999999"/>
          </w:rPr>
          <w:t>STREAM_DEACTIVATED</w:t>
        </w:r>
      </w:hyperlink>
    </w:p>
    <w:p w14:paraId="525361C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3" w:anchor="event:STREAM_INITIALIZED" w:history="1">
        <w:r>
          <w:rPr>
            <w:rStyle w:val="Hyperlink"/>
            <w:rFonts w:ascii="body" w:hAnsi="body"/>
            <w:color w:val="999999"/>
          </w:rPr>
          <w:t>STREAM_INITIALIZED</w:t>
        </w:r>
      </w:hyperlink>
    </w:p>
    <w:p w14:paraId="63DAFD3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4" w:anchor="event:STREAM_INITIALIZING" w:history="1">
        <w:r>
          <w:rPr>
            <w:rStyle w:val="Hyperlink"/>
            <w:rFonts w:ascii="body" w:hAnsi="body"/>
            <w:color w:val="999999"/>
          </w:rPr>
          <w:t>STREAM_INITIALIZING</w:t>
        </w:r>
      </w:hyperlink>
    </w:p>
    <w:p w14:paraId="6330EC5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5" w:anchor="event:STREAM_TEARDOWN_COMPLETE" w:history="1">
        <w:r>
          <w:rPr>
            <w:rStyle w:val="Hyperlink"/>
            <w:rFonts w:ascii="body" w:hAnsi="body"/>
            <w:color w:val="999999"/>
          </w:rPr>
          <w:t>STREAM_TEARDOWN_COMPLETE</w:t>
        </w:r>
      </w:hyperlink>
    </w:p>
    <w:p w14:paraId="66E88D4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6" w:anchor="event:STREAM_UPDATED" w:history="1">
        <w:r>
          <w:rPr>
            <w:rStyle w:val="Hyperlink"/>
            <w:rFonts w:ascii="body" w:hAnsi="body"/>
            <w:color w:val="999999"/>
          </w:rPr>
          <w:t>STREAM_UPDATED</w:t>
        </w:r>
      </w:hyperlink>
    </w:p>
    <w:p w14:paraId="02804F9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7" w:anchor="event:TEXT_TRACK_ADDED" w:history="1">
        <w:r>
          <w:rPr>
            <w:rStyle w:val="Hyperlink"/>
            <w:rFonts w:ascii="body" w:hAnsi="body"/>
            <w:color w:val="999999"/>
          </w:rPr>
          <w:t>TEXT_TRACK_ADDED</w:t>
        </w:r>
      </w:hyperlink>
    </w:p>
    <w:p w14:paraId="0F7AC85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8" w:anchor="event:TEXT_TRACKS_ADDED" w:history="1">
        <w:r>
          <w:rPr>
            <w:rStyle w:val="Hyperlink"/>
            <w:rFonts w:ascii="body" w:hAnsi="body"/>
            <w:color w:val="999999"/>
          </w:rPr>
          <w:t>TEXT_TRACKS_ADDED</w:t>
        </w:r>
      </w:hyperlink>
    </w:p>
    <w:p w14:paraId="7464CC6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9" w:anchor="event:THROUGHPUT_MEASUREMENT_STORED" w:history="1">
        <w:r>
          <w:rPr>
            <w:rStyle w:val="Hyperlink"/>
            <w:rFonts w:ascii="body" w:hAnsi="body"/>
            <w:color w:val="999999"/>
          </w:rPr>
          <w:t>THROUGHPUT_MEASUREMENT_STORED</w:t>
        </w:r>
      </w:hyperlink>
    </w:p>
    <w:p w14:paraId="5A02ACF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0" w:anchor="event:TRACK_CHANGE_RENDERED" w:history="1">
        <w:r>
          <w:rPr>
            <w:rStyle w:val="Hyperlink"/>
            <w:rFonts w:ascii="body" w:hAnsi="body"/>
            <w:color w:val="999999"/>
          </w:rPr>
          <w:t>TRACK_CHANGE_RENDERED</w:t>
        </w:r>
      </w:hyperlink>
    </w:p>
    <w:p w14:paraId="33B24AE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1" w:anchor="event:TTML_PARSED" w:history="1">
        <w:r>
          <w:rPr>
            <w:rStyle w:val="Hyperlink"/>
            <w:rFonts w:ascii="body" w:hAnsi="body"/>
            <w:color w:val="999999"/>
          </w:rPr>
          <w:t>TTML_PARSED</w:t>
        </w:r>
      </w:hyperlink>
    </w:p>
    <w:p w14:paraId="59EFA10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2" w:anchor="event:TTML_TO_PARSE" w:history="1">
        <w:r>
          <w:rPr>
            <w:rStyle w:val="Hyperlink"/>
            <w:rFonts w:ascii="body" w:hAnsi="body"/>
            <w:color w:val="999999"/>
          </w:rPr>
          <w:t>TTML_TO_PARSE</w:t>
        </w:r>
      </w:hyperlink>
    </w:p>
    <w:p w14:paraId="590297EF" w14:textId="77777777" w:rsidR="00342B62" w:rsidRDefault="00342B62" w:rsidP="007B054E">
      <w:pPr>
        <w:pStyle w:val="Heading4"/>
      </w:pPr>
      <w:r>
        <w:lastRenderedPageBreak/>
        <w:t>Options for sending Events</w:t>
      </w:r>
    </w:p>
    <w:p w14:paraId="538BA3B5" w14:textId="77777777" w:rsidR="00342B62" w:rsidRDefault="00342B62" w:rsidP="00342B62">
      <w:pPr>
        <w:rPr>
          <w:lang w:val="en-GB"/>
        </w:rPr>
      </w:pPr>
      <w:r>
        <w:rPr>
          <w:lang w:val="en-GB"/>
        </w:rPr>
        <w:t>Two options are considered for sending such notifications:</w:t>
      </w:r>
    </w:p>
    <w:p w14:paraId="2F144892" w14:textId="77777777" w:rsidR="00342B62" w:rsidRDefault="00342B62">
      <w:pPr>
        <w:pStyle w:val="ListParagraph"/>
        <w:numPr>
          <w:ilvl w:val="0"/>
          <w:numId w:val="140"/>
        </w:numPr>
        <w:spacing w:after="160" w:line="276" w:lineRule="auto"/>
        <w:jc w:val="left"/>
        <w:rPr>
          <w:lang w:val="en-GB"/>
        </w:rPr>
      </w:pPr>
      <w:r>
        <w:rPr>
          <w:lang w:val="en-GB"/>
        </w:rPr>
        <w:t>As part of CMCD (and actually some are already supported)</w:t>
      </w:r>
    </w:p>
    <w:p w14:paraId="3830DF82" w14:textId="77777777" w:rsidR="00342B62" w:rsidRDefault="00342B62">
      <w:pPr>
        <w:pStyle w:val="ListParagraph"/>
        <w:numPr>
          <w:ilvl w:val="1"/>
          <w:numId w:val="140"/>
        </w:numPr>
        <w:spacing w:after="160" w:line="276" w:lineRule="auto"/>
        <w:jc w:val="left"/>
        <w:rPr>
          <w:lang w:val="en-GB"/>
        </w:rPr>
      </w:pPr>
      <w:r>
        <w:rPr>
          <w:lang w:val="en-GB"/>
        </w:rPr>
        <w:t>This would require a careful analysis of the data above</w:t>
      </w:r>
    </w:p>
    <w:p w14:paraId="45FB493B" w14:textId="77777777" w:rsidR="00342B62" w:rsidRDefault="00342B62">
      <w:pPr>
        <w:pStyle w:val="ListParagraph"/>
        <w:numPr>
          <w:ilvl w:val="1"/>
          <w:numId w:val="140"/>
        </w:numPr>
        <w:spacing w:after="160" w:line="276" w:lineRule="auto"/>
        <w:jc w:val="left"/>
        <w:rPr>
          <w:lang w:val="en-GB"/>
        </w:rPr>
      </w:pPr>
      <w:r>
        <w:rPr>
          <w:lang w:val="en-GB"/>
        </w:rPr>
        <w:t>Relevant notification events not yet included in CMCD may be added</w:t>
      </w:r>
    </w:p>
    <w:p w14:paraId="54352F74" w14:textId="77777777" w:rsidR="00342B62" w:rsidRDefault="00342B62">
      <w:pPr>
        <w:pStyle w:val="ListParagraph"/>
        <w:numPr>
          <w:ilvl w:val="0"/>
          <w:numId w:val="140"/>
        </w:numPr>
        <w:spacing w:after="160" w:line="276" w:lineRule="auto"/>
        <w:jc w:val="left"/>
        <w:rPr>
          <w:lang w:val="en-GB"/>
        </w:rPr>
      </w:pPr>
      <w:r>
        <w:rPr>
          <w:lang w:val="en-GB"/>
        </w:rPr>
        <w:t>As part of a callback event that is initiated through a service description extension</w:t>
      </w:r>
    </w:p>
    <w:p w14:paraId="176A58DF" w14:textId="77777777" w:rsidR="00342B62" w:rsidRDefault="00342B62">
      <w:pPr>
        <w:pStyle w:val="ListParagraph"/>
        <w:numPr>
          <w:ilvl w:val="1"/>
          <w:numId w:val="140"/>
        </w:numPr>
        <w:spacing w:after="160" w:line="276" w:lineRule="auto"/>
        <w:jc w:val="left"/>
        <w:rPr>
          <w:lang w:val="en-GB"/>
        </w:rPr>
      </w:pPr>
      <w:r>
        <w:rPr>
          <w:lang w:val="en-GB"/>
        </w:rPr>
        <w:t>In this case, a callback is triggered whenever an event is happening.</w:t>
      </w:r>
    </w:p>
    <w:p w14:paraId="65E033C8" w14:textId="326CABE8" w:rsidR="00342B62" w:rsidRDefault="00342B62">
      <w:pPr>
        <w:pStyle w:val="ListParagraph"/>
        <w:numPr>
          <w:ilvl w:val="1"/>
          <w:numId w:val="140"/>
        </w:numPr>
        <w:spacing w:after="160" w:line="276" w:lineRule="auto"/>
        <w:jc w:val="left"/>
        <w:rPr>
          <w:lang w:val="en-GB"/>
        </w:rPr>
      </w:pPr>
      <w:r>
        <w:rPr>
          <w:lang w:val="en-GB"/>
        </w:rPr>
        <w:t xml:space="preserve">This can be combined with CMCD and the reporting of specific CMCD metrics is only </w:t>
      </w:r>
      <w:r w:rsidR="00413B51">
        <w:rPr>
          <w:lang w:val="en-GB"/>
        </w:rPr>
        <w:t>b</w:t>
      </w:r>
      <w:r>
        <w:rPr>
          <w:lang w:val="en-GB"/>
        </w:rPr>
        <w:t>e done as part of a call back</w:t>
      </w:r>
    </w:p>
    <w:p w14:paraId="2675995C" w14:textId="3618DEAD" w:rsidR="00F24E06" w:rsidRDefault="00F24E06" w:rsidP="00C25687"/>
    <w:p w14:paraId="73235D40" w14:textId="53A02CC8" w:rsidR="00AF432E" w:rsidRDefault="00AF432E" w:rsidP="000D760F">
      <w:pPr>
        <w:pStyle w:val="Heading1"/>
      </w:pPr>
      <w:bookmarkStart w:id="645" w:name="_Toc159837424"/>
      <w:bookmarkStart w:id="646" w:name="_Toc195001214"/>
      <w:r>
        <w:lastRenderedPageBreak/>
        <w:t>MSE implementation of inband events (m56684)</w:t>
      </w:r>
      <w:bookmarkEnd w:id="645"/>
      <w:bookmarkEnd w:id="646"/>
    </w:p>
    <w:p w14:paraId="5778D36F" w14:textId="208C2AAE" w:rsidR="00B53E39" w:rsidRDefault="00B53E39" w:rsidP="007050D5">
      <w:r>
        <w:t xml:space="preserve">Currently there are activities in </w:t>
      </w:r>
      <w:r w:rsidR="00C95571">
        <w:t xml:space="preserve">CTA common media library to create the polyfill library to handle inband events. </w:t>
      </w:r>
    </w:p>
    <w:p w14:paraId="20838D18" w14:textId="77777777" w:rsidR="00695213" w:rsidRPr="00695213" w:rsidRDefault="00695213" w:rsidP="00695213">
      <w:pPr>
        <w:rPr>
          <w:lang w:val="en-GB"/>
        </w:rPr>
      </w:pPr>
    </w:p>
    <w:p w14:paraId="5461F51A" w14:textId="77777777" w:rsidR="00AC3E98" w:rsidRDefault="00AC3E98" w:rsidP="00AC3E98">
      <w:pPr>
        <w:spacing w:after="160"/>
        <w:rPr>
          <w:lang w:val="en-GB"/>
        </w:rPr>
      </w:pPr>
    </w:p>
    <w:p w14:paraId="0683786C" w14:textId="727C5AE7" w:rsidR="00271664" w:rsidRDefault="00271664" w:rsidP="000D760F">
      <w:pPr>
        <w:pStyle w:val="Heading1"/>
      </w:pPr>
      <w:bookmarkStart w:id="647" w:name="_Toc159837456"/>
      <w:bookmarkStart w:id="648" w:name="_Toc195001215"/>
      <w:r>
        <w:lastRenderedPageBreak/>
        <w:t>Clarifying pre-roll signaling for seamless content splicing across MPEG-DASH Periods (m56890)</w:t>
      </w:r>
      <w:bookmarkEnd w:id="647"/>
      <w:bookmarkEnd w:id="648"/>
    </w:p>
    <w:p w14:paraId="433B7369" w14:textId="17F3C349" w:rsidR="00527E61" w:rsidRDefault="00527E61" w:rsidP="00527E61">
      <w:pPr>
        <w:rPr>
          <w:rFonts w:eastAsia="SimSun"/>
          <w:b/>
          <w:sz w:val="28"/>
          <w:lang w:eastAsia="zh-CN"/>
        </w:rPr>
      </w:pPr>
      <w:r w:rsidRPr="0085412D">
        <w:t>Note: the</w:t>
      </w:r>
      <w:r w:rsidR="00B142BE" w:rsidRPr="0085412D">
        <w:t xml:space="preserve"> issue of audio preroll</w:t>
      </w:r>
      <w:r w:rsidR="0085412D">
        <w:t>ing</w:t>
      </w:r>
      <w:r w:rsidR="00B142BE" w:rsidRPr="0085412D">
        <w:t xml:space="preserve"> during period transitioning is being discussed in ISOBMFF as well as CMAF</w:t>
      </w:r>
      <w:r w:rsidR="0085412D" w:rsidRPr="0085412D">
        <w:t>. We will investigate how it should be the best to address</w:t>
      </w:r>
      <w:r w:rsidR="0085412D">
        <w:rPr>
          <w:rFonts w:eastAsia="SimSun"/>
          <w:b/>
          <w:sz w:val="28"/>
          <w:lang w:eastAsia="zh-CN"/>
        </w:rPr>
        <w:t>.</w:t>
      </w:r>
    </w:p>
    <w:p w14:paraId="7E00D9C7" w14:textId="7302887F" w:rsidR="00527E61" w:rsidRDefault="00527E61" w:rsidP="0085412D">
      <w:pPr>
        <w:pStyle w:val="Heading2"/>
        <w:rPr>
          <w:rFonts w:eastAsia="SimSun"/>
        </w:rPr>
      </w:pPr>
      <w:bookmarkStart w:id="649" w:name="_Toc159837457"/>
      <w:bookmarkStart w:id="650" w:name="_Toc195001216"/>
      <w:r>
        <w:rPr>
          <w:rFonts w:eastAsia="SimSun"/>
        </w:rPr>
        <w:t>Introduction</w:t>
      </w:r>
      <w:bookmarkEnd w:id="649"/>
      <w:bookmarkEnd w:id="650"/>
    </w:p>
    <w:p w14:paraId="49E4CE74" w14:textId="77777777" w:rsidR="00527E61" w:rsidRPr="00B36106" w:rsidRDefault="00527E61" w:rsidP="00527E61">
      <w:pPr>
        <w:rPr>
          <w:rFonts w:eastAsia="SimSun"/>
          <w:bCs/>
          <w:szCs w:val="22"/>
          <w:lang w:eastAsia="zh-CN"/>
        </w:rPr>
      </w:pPr>
      <w:r w:rsidRPr="00B36106">
        <w:rPr>
          <w:rFonts w:eastAsia="SimSun"/>
          <w:bCs/>
          <w:szCs w:val="22"/>
          <w:lang w:eastAsia="zh-CN"/>
        </w:rPr>
        <w:t>In our experiments on splicing, DASH-ing, and playing content back we have encountered issues to provide the required information to the playback device to provide a perfect experience (from a Systems perspective). These issues may happen with audio, video, and other media as well.</w:t>
      </w:r>
    </w:p>
    <w:p w14:paraId="69D1168D" w14:textId="77777777" w:rsidR="00527E61" w:rsidRPr="00B36106" w:rsidRDefault="00527E61" w:rsidP="00527E61">
      <w:pPr>
        <w:rPr>
          <w:rFonts w:eastAsia="SimSun"/>
          <w:bCs/>
          <w:szCs w:val="22"/>
          <w:lang w:eastAsia="zh-CN"/>
        </w:rPr>
      </w:pPr>
    </w:p>
    <w:p w14:paraId="155B0AF9" w14:textId="77777777" w:rsidR="00527E61" w:rsidRPr="00B36106" w:rsidRDefault="00527E61" w:rsidP="00527E61">
      <w:pPr>
        <w:rPr>
          <w:rFonts w:eastAsia="SimSun"/>
          <w:bCs/>
          <w:szCs w:val="22"/>
          <w:lang w:eastAsia="zh-CN"/>
        </w:rPr>
      </w:pPr>
      <w:r w:rsidRPr="00B36106">
        <w:rPr>
          <w:rFonts w:eastAsia="SimSun"/>
          <w:bCs/>
          <w:szCs w:val="22"/>
          <w:lang w:eastAsia="zh-CN"/>
        </w:rPr>
        <w:t>Splicing points may be mandated whenever the most suitable from a system-level perspective i.e. at segment boundaries or when SAP types 1 or 2 occur. However, this is not always possible or desirable (e.g. because it would require to re-process the content or e.g. because for historical reasons SAP Types are not well signaled).</w:t>
      </w:r>
    </w:p>
    <w:p w14:paraId="60C0AD93" w14:textId="77777777" w:rsidR="00527E61" w:rsidRPr="00B36106" w:rsidRDefault="00527E61" w:rsidP="00527E61">
      <w:pPr>
        <w:rPr>
          <w:rFonts w:eastAsia="SimSun"/>
          <w:bCs/>
          <w:szCs w:val="22"/>
          <w:lang w:eastAsia="zh-CN"/>
        </w:rPr>
      </w:pPr>
    </w:p>
    <w:p w14:paraId="5ACFC64E" w14:textId="77777777" w:rsidR="00527E61" w:rsidRPr="00B36106" w:rsidRDefault="00527E61" w:rsidP="00527E61">
      <w:pPr>
        <w:rPr>
          <w:rFonts w:eastAsia="SimSun"/>
          <w:bCs/>
          <w:szCs w:val="22"/>
          <w:lang w:eastAsia="zh-CN"/>
        </w:rPr>
      </w:pPr>
      <w:r w:rsidRPr="00B36106">
        <w:rPr>
          <w:rFonts w:eastAsia="SimSun"/>
          <w:bCs/>
          <w:szCs w:val="22"/>
          <w:lang w:eastAsia="zh-CN"/>
        </w:rPr>
        <w:t>For these use-cases we realized that MPEG-DASH (and other HTTP Adaptive Streaming (HAS) technologies) is missing signaling to allow a player to get some context information that is needed to reconstruct the container-advertised content.</w:t>
      </w:r>
    </w:p>
    <w:p w14:paraId="03F825F4" w14:textId="14FBF96F" w:rsidR="00527E61" w:rsidRDefault="00527E61" w:rsidP="0085412D">
      <w:pPr>
        <w:pStyle w:val="Heading2"/>
        <w:rPr>
          <w:rFonts w:eastAsia="SimSun"/>
        </w:rPr>
      </w:pPr>
      <w:r>
        <w:rPr>
          <w:rFonts w:eastAsia="SimSun"/>
        </w:rPr>
        <w:t xml:space="preserve"> </w:t>
      </w:r>
      <w:bookmarkStart w:id="651" w:name="_Toc159837458"/>
      <w:bookmarkStart w:id="652" w:name="_Toc195001217"/>
      <w:r>
        <w:rPr>
          <w:rFonts w:eastAsia="SimSun"/>
        </w:rPr>
        <w:t>Related contributions</w:t>
      </w:r>
      <w:bookmarkEnd w:id="651"/>
      <w:bookmarkEnd w:id="652"/>
    </w:p>
    <w:p w14:paraId="39C77F77" w14:textId="77777777" w:rsidR="00527E61" w:rsidRPr="00B36106" w:rsidRDefault="00527E61" w:rsidP="00527E61">
      <w:pPr>
        <w:rPr>
          <w:rFonts w:eastAsia="SimSun"/>
          <w:bCs/>
          <w:szCs w:val="22"/>
          <w:lang w:eastAsia="zh-CN"/>
        </w:rPr>
      </w:pPr>
      <w:r w:rsidRPr="00B36106">
        <w:rPr>
          <w:rFonts w:eastAsia="SimSun"/>
          <w:bCs/>
          <w:szCs w:val="22"/>
          <w:lang w:eastAsia="zh-CN"/>
        </w:rPr>
        <w:t>Contributions m55420 (October 2020) and m55478 (liaison letter from DVB) raise questions around the correct usage of DASH multi-period with regards with content continuity. Both contributions raise pragmatic questions. The present contribution aims at apprehending the same category of issues from a more generic perspective.</w:t>
      </w:r>
    </w:p>
    <w:p w14:paraId="369105DA" w14:textId="40D7E34D" w:rsidR="00527E61" w:rsidRPr="0085412D" w:rsidRDefault="00527E61" w:rsidP="0085412D">
      <w:pPr>
        <w:pStyle w:val="Heading2"/>
        <w:rPr>
          <w:rFonts w:eastAsia="SimSun"/>
        </w:rPr>
      </w:pPr>
      <w:bookmarkStart w:id="653" w:name="_Toc159837459"/>
      <w:bookmarkStart w:id="654" w:name="_Toc195001218"/>
      <w:r>
        <w:rPr>
          <w:rFonts w:eastAsia="SimSun"/>
        </w:rPr>
        <w:t>Discussion</w:t>
      </w:r>
      <w:bookmarkEnd w:id="653"/>
      <w:bookmarkEnd w:id="654"/>
    </w:p>
    <w:p w14:paraId="749A40AD" w14:textId="01A60048" w:rsidR="00527E61" w:rsidRDefault="00527E61" w:rsidP="0085412D">
      <w:pPr>
        <w:pStyle w:val="Heading3"/>
        <w:rPr>
          <w:rFonts w:eastAsia="SimSun"/>
        </w:rPr>
      </w:pPr>
      <w:bookmarkStart w:id="655" w:name="_Toc159837460"/>
      <w:bookmarkStart w:id="656" w:name="_Toc195001219"/>
      <w:r>
        <w:rPr>
          <w:rFonts w:eastAsia="SimSun"/>
        </w:rPr>
        <w:t>Pre-roll context</w:t>
      </w:r>
      <w:bookmarkEnd w:id="655"/>
      <w:bookmarkEnd w:id="656"/>
    </w:p>
    <w:p w14:paraId="6DD9DC2C" w14:textId="77777777" w:rsidR="00527E61" w:rsidRPr="00B36106" w:rsidRDefault="00527E61" w:rsidP="00527E61">
      <w:pPr>
        <w:rPr>
          <w:rFonts w:eastAsia="SimSun"/>
          <w:bCs/>
          <w:szCs w:val="22"/>
          <w:lang w:eastAsia="zh-CN"/>
        </w:rPr>
      </w:pPr>
      <w:r w:rsidRPr="00B36106">
        <w:rPr>
          <w:rFonts w:eastAsia="SimSun"/>
          <w:bCs/>
          <w:szCs w:val="22"/>
          <w:lang w:eastAsia="zh-CN"/>
        </w:rPr>
        <w:t>Issues when splicing occur when the splice point doesn’t respect the SAP Type 1 or 2 constraints. Then the effective presentation duration may differ from the presentation duration advertised at the container and MPD levels because the player (in particular an elementary stream decoder) doesn’t have the decoding context which would allow to fully decode the segment, ensuring a perfect playback experience.</w:t>
      </w:r>
    </w:p>
    <w:p w14:paraId="59E087DB" w14:textId="77777777" w:rsidR="00527E61" w:rsidRPr="00B36106" w:rsidRDefault="00527E61" w:rsidP="00527E61">
      <w:pPr>
        <w:rPr>
          <w:rFonts w:eastAsia="SimSun"/>
          <w:bCs/>
          <w:szCs w:val="22"/>
          <w:lang w:eastAsia="zh-CN"/>
        </w:rPr>
      </w:pPr>
    </w:p>
    <w:p w14:paraId="15C8D0C6" w14:textId="77777777" w:rsidR="00527E61" w:rsidRPr="00B36106" w:rsidRDefault="00527E61" w:rsidP="00527E61">
      <w:pPr>
        <w:rPr>
          <w:rFonts w:eastAsia="SimSun"/>
          <w:bCs/>
          <w:szCs w:val="22"/>
          <w:lang w:eastAsia="zh-CN"/>
        </w:rPr>
      </w:pPr>
      <w:r w:rsidRPr="00B36106">
        <w:rPr>
          <w:rFonts w:eastAsia="SimSun"/>
          <w:bCs/>
          <w:szCs w:val="22"/>
          <w:lang w:eastAsia="zh-CN"/>
        </w:rPr>
        <w:t>The difference between the decoded data duration and the presentation duration is usually handled using edit lists. In this case the edit list entries serve both to compensate some introduced delays as well as adjusting the duration (hence discarding data that is not intended to be presented).</w:t>
      </w:r>
    </w:p>
    <w:p w14:paraId="53FE0B34" w14:textId="77777777" w:rsidR="00527E61" w:rsidRPr="00B36106" w:rsidRDefault="00527E61" w:rsidP="00527E61">
      <w:pPr>
        <w:rPr>
          <w:rFonts w:eastAsia="SimSun"/>
          <w:bCs/>
          <w:szCs w:val="22"/>
          <w:lang w:eastAsia="zh-CN"/>
        </w:rPr>
      </w:pPr>
    </w:p>
    <w:p w14:paraId="5400AA79" w14:textId="77777777" w:rsidR="00527E61" w:rsidRPr="00B36106" w:rsidRDefault="00527E61" w:rsidP="00527E61">
      <w:pPr>
        <w:rPr>
          <w:rFonts w:eastAsia="SimSun"/>
          <w:bCs/>
          <w:szCs w:val="22"/>
          <w:lang w:eastAsia="zh-CN"/>
        </w:rPr>
      </w:pPr>
      <w:r w:rsidRPr="00B36106">
        <w:rPr>
          <w:rFonts w:eastAsia="SimSun"/>
          <w:bCs/>
          <w:szCs w:val="22"/>
          <w:lang w:eastAsia="zh-CN"/>
        </w:rPr>
        <w:t>Usually, a single decoder is used to decode a single content. Hence a single initialization segment can contain some general information about the processing of this non-presented data.</w:t>
      </w:r>
    </w:p>
    <w:p w14:paraId="3898C2F8" w14:textId="77777777" w:rsidR="00527E61" w:rsidRPr="00B36106" w:rsidRDefault="00527E61" w:rsidP="00527E61">
      <w:pPr>
        <w:rPr>
          <w:rFonts w:eastAsia="SimSun"/>
          <w:bCs/>
          <w:szCs w:val="22"/>
          <w:lang w:eastAsia="zh-CN"/>
        </w:rPr>
      </w:pPr>
    </w:p>
    <w:p w14:paraId="577C63DB" w14:textId="77777777" w:rsidR="00527E61" w:rsidRPr="00B36106" w:rsidRDefault="00527E61" w:rsidP="00527E61">
      <w:pPr>
        <w:rPr>
          <w:rFonts w:eastAsia="SimSun"/>
          <w:bCs/>
          <w:szCs w:val="22"/>
          <w:lang w:eastAsia="zh-CN"/>
        </w:rPr>
      </w:pPr>
      <w:r w:rsidRPr="00B36106">
        <w:rPr>
          <w:rFonts w:eastAsia="SimSun"/>
          <w:bCs/>
          <w:szCs w:val="22"/>
          <w:lang w:eastAsia="zh-CN"/>
        </w:rPr>
        <w:t>As SAP Types postdates the introduction of encoding technologies using pre-roll some streams (typically audio ones) are still commonly signaled as SAP Type 1 while this is not correct.</w:t>
      </w:r>
    </w:p>
    <w:p w14:paraId="5A0FB880" w14:textId="77777777" w:rsidR="00527E61" w:rsidRPr="00B36106" w:rsidRDefault="00527E61" w:rsidP="00527E61">
      <w:pPr>
        <w:rPr>
          <w:rFonts w:eastAsia="SimSun"/>
          <w:bCs/>
          <w:szCs w:val="22"/>
          <w:lang w:eastAsia="zh-CN"/>
        </w:rPr>
      </w:pPr>
    </w:p>
    <w:p w14:paraId="2825EE94" w14:textId="77777777" w:rsidR="00527E61" w:rsidRPr="00B36106" w:rsidRDefault="00527E61" w:rsidP="00527E61">
      <w:pPr>
        <w:rPr>
          <w:rFonts w:eastAsia="SimSun"/>
          <w:bCs/>
          <w:szCs w:val="22"/>
          <w:lang w:eastAsia="zh-CN"/>
        </w:rPr>
      </w:pPr>
      <w:r w:rsidRPr="00B36106">
        <w:rPr>
          <w:rFonts w:eastAsia="SimSun"/>
          <w:bCs/>
          <w:szCs w:val="22"/>
          <w:lang w:eastAsia="zh-CN"/>
        </w:rPr>
        <w:t xml:space="preserve">The pre-roll information should be present inside the container in conformance to the applicable standards. </w:t>
      </w:r>
    </w:p>
    <w:p w14:paraId="3E5D8369" w14:textId="29281A1E" w:rsidR="00527E61" w:rsidRDefault="00527E61" w:rsidP="00620CF4">
      <w:pPr>
        <w:pStyle w:val="Heading2"/>
        <w:rPr>
          <w:rFonts w:eastAsia="SimSun"/>
        </w:rPr>
      </w:pPr>
      <w:bookmarkStart w:id="657" w:name="_Toc159837461"/>
      <w:bookmarkStart w:id="658" w:name="_Toc195001220"/>
      <w:r>
        <w:rPr>
          <w:rFonts w:eastAsia="SimSun"/>
        </w:rPr>
        <w:t>Use-cases</w:t>
      </w:r>
      <w:bookmarkEnd w:id="657"/>
      <w:bookmarkEnd w:id="658"/>
    </w:p>
    <w:p w14:paraId="6E434ED5" w14:textId="5BF0DF07" w:rsidR="00527E61" w:rsidRDefault="00527E61" w:rsidP="00620CF4">
      <w:pPr>
        <w:pStyle w:val="Heading3"/>
        <w:rPr>
          <w:rFonts w:eastAsia="SimSun"/>
        </w:rPr>
      </w:pPr>
      <w:bookmarkStart w:id="659" w:name="_Toc159837462"/>
      <w:bookmarkStart w:id="660" w:name="_Toc195001221"/>
      <w:r>
        <w:rPr>
          <w:rFonts w:eastAsia="SimSun"/>
        </w:rPr>
        <w:t>Ad insertion using multiple Periods</w:t>
      </w:r>
      <w:bookmarkEnd w:id="659"/>
      <w:bookmarkEnd w:id="660"/>
    </w:p>
    <w:p w14:paraId="273431C6" w14:textId="77777777" w:rsidR="00527E61" w:rsidRDefault="00527E61" w:rsidP="00527E61">
      <w:pPr>
        <w:rPr>
          <w:rFonts w:eastAsia="SimSun"/>
          <w:b/>
          <w:sz w:val="28"/>
          <w:lang w:eastAsia="zh-CN"/>
        </w:rPr>
      </w:pPr>
    </w:p>
    <w:p w14:paraId="18663E17" w14:textId="77777777" w:rsidR="00527E61" w:rsidRPr="00B36106" w:rsidRDefault="00527E61" w:rsidP="00527E61">
      <w:pPr>
        <w:rPr>
          <w:rFonts w:eastAsia="SimSun"/>
          <w:bCs/>
          <w:szCs w:val="22"/>
          <w:lang w:eastAsia="zh-CN"/>
        </w:rPr>
      </w:pPr>
      <w:r w:rsidRPr="00B36106">
        <w:rPr>
          <w:rFonts w:eastAsia="SimSun"/>
          <w:bCs/>
          <w:szCs w:val="22"/>
          <w:lang w:eastAsia="zh-CN"/>
        </w:rPr>
        <w:lastRenderedPageBreak/>
        <w:t>In this use case, advertisement content (Period #2) is inserted in the middle of a main content (Periods #1 and #3). When switching back from the ad to the main content some players may need to reinitialize themselves. In this case the pre-roll information and associated data shall be present to ensure a perfect playback experience.</w:t>
      </w:r>
    </w:p>
    <w:p w14:paraId="2568C4EF" w14:textId="77777777" w:rsidR="00527E61" w:rsidRPr="00B36106" w:rsidRDefault="00527E61" w:rsidP="00527E61">
      <w:pPr>
        <w:rPr>
          <w:rFonts w:eastAsia="SimSun"/>
          <w:bCs/>
          <w:szCs w:val="22"/>
          <w:lang w:eastAsia="zh-CN"/>
        </w:rPr>
      </w:pPr>
    </w:p>
    <w:p w14:paraId="3F57D0BA" w14:textId="77777777" w:rsidR="00527E61" w:rsidRPr="00B36106" w:rsidRDefault="00527E61" w:rsidP="00527E61">
      <w:pPr>
        <w:rPr>
          <w:rFonts w:eastAsia="SimSun"/>
          <w:bCs/>
          <w:szCs w:val="22"/>
          <w:lang w:eastAsia="zh-CN"/>
        </w:rPr>
      </w:pPr>
      <w:r w:rsidRPr="00B36106">
        <w:rPr>
          <w:rFonts w:eastAsia="SimSun"/>
          <w:bCs/>
          <w:szCs w:val="22"/>
          <w:lang w:eastAsia="zh-CN"/>
        </w:rPr>
        <w:t>In current HAS deployments, this pre-roll data is located in a previous segment whose URL is unknown at the HAS layer, as it requires identifying the pre-roll count of the first sample of the new segment to play.</w:t>
      </w:r>
    </w:p>
    <w:p w14:paraId="44E2F2B0" w14:textId="11444057" w:rsidR="00527E61" w:rsidRDefault="00527E61" w:rsidP="00620CF4">
      <w:pPr>
        <w:pStyle w:val="Heading3"/>
        <w:rPr>
          <w:rFonts w:eastAsia="SimSun"/>
        </w:rPr>
      </w:pPr>
      <w:bookmarkStart w:id="661" w:name="_Toc159837463"/>
      <w:bookmarkStart w:id="662" w:name="_Toc195001222"/>
      <w:r>
        <w:rPr>
          <w:rFonts w:eastAsia="SimSun"/>
        </w:rPr>
        <w:t>Open-GOPs splicing</w:t>
      </w:r>
      <w:bookmarkEnd w:id="661"/>
      <w:bookmarkEnd w:id="662"/>
    </w:p>
    <w:p w14:paraId="7B0B02DA" w14:textId="77777777" w:rsidR="00527E61" w:rsidRPr="00B36106" w:rsidRDefault="00527E61" w:rsidP="00527E61">
      <w:pPr>
        <w:rPr>
          <w:rFonts w:eastAsia="SimSun"/>
          <w:bCs/>
          <w:szCs w:val="22"/>
          <w:lang w:eastAsia="zh-CN"/>
        </w:rPr>
      </w:pPr>
      <w:r w:rsidRPr="00B36106">
        <w:rPr>
          <w:rFonts w:eastAsia="SimSun"/>
          <w:bCs/>
          <w:szCs w:val="22"/>
          <w:lang w:eastAsia="zh-CN"/>
        </w:rPr>
        <w:t>Open-GOPs have been largely avoided by the industry due to the lack of proper description of how to handle them. As codecs using similar mechanisms become more widespread, the information about how to reconstruct a full signal over the advertised period is more necessary.</w:t>
      </w:r>
    </w:p>
    <w:p w14:paraId="79904A1D" w14:textId="1E60AF6B" w:rsidR="00527E61" w:rsidRDefault="00527E61" w:rsidP="00620CF4">
      <w:pPr>
        <w:pStyle w:val="Heading2"/>
        <w:rPr>
          <w:rFonts w:eastAsia="SimSun"/>
        </w:rPr>
      </w:pPr>
      <w:bookmarkStart w:id="663" w:name="_Toc159837464"/>
      <w:bookmarkStart w:id="664" w:name="_Toc195001223"/>
      <w:r>
        <w:rPr>
          <w:rFonts w:eastAsia="SimSun"/>
        </w:rPr>
        <w:t>Discussions</w:t>
      </w:r>
      <w:bookmarkEnd w:id="663"/>
      <w:bookmarkEnd w:id="664"/>
    </w:p>
    <w:p w14:paraId="33CB26E4" w14:textId="77777777" w:rsidR="00527E61" w:rsidRPr="00B36106" w:rsidRDefault="00527E61" w:rsidP="00527E61">
      <w:pPr>
        <w:rPr>
          <w:rFonts w:eastAsia="SimSun"/>
          <w:bCs/>
          <w:szCs w:val="22"/>
          <w:lang w:eastAsia="zh-CN"/>
        </w:rPr>
      </w:pPr>
      <w:r w:rsidRPr="00B36106">
        <w:rPr>
          <w:rFonts w:eastAsia="SimSun"/>
          <w:bCs/>
          <w:szCs w:val="22"/>
          <w:lang w:eastAsia="zh-CN"/>
        </w:rPr>
        <w:t>There are two possible approaches to solve this issue:</w:t>
      </w:r>
    </w:p>
    <w:p w14:paraId="139FB706"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Identify pre-roll data as part of the HAS manifest.</w:t>
      </w:r>
    </w:p>
    <w:p w14:paraId="713D0B83"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Embed pre-roll data in media segments.</w:t>
      </w:r>
    </w:p>
    <w:p w14:paraId="4DEF927B" w14:textId="77777777" w:rsidR="00527E61" w:rsidRPr="00B36106" w:rsidRDefault="00527E61" w:rsidP="00527E61">
      <w:pPr>
        <w:rPr>
          <w:rFonts w:eastAsia="SimSun"/>
          <w:b/>
          <w:szCs w:val="22"/>
          <w:lang w:eastAsia="zh-CN"/>
        </w:rPr>
      </w:pPr>
    </w:p>
    <w:p w14:paraId="189BAA26" w14:textId="77777777"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benefits:</w:t>
      </w:r>
    </w:p>
    <w:p w14:paraId="26DB20FD"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No changes required to media segments.</w:t>
      </w:r>
    </w:p>
    <w:p w14:paraId="3F8D51B1" w14:textId="77777777" w:rsidR="00527E61" w:rsidRPr="00B36106" w:rsidRDefault="00527E61" w:rsidP="00527E61">
      <w:pPr>
        <w:pStyle w:val="ListParagraph"/>
        <w:rPr>
          <w:rFonts w:eastAsia="SimSun"/>
          <w:bCs/>
          <w:szCs w:val="22"/>
          <w:lang w:eastAsia="zh-CN"/>
        </w:rPr>
      </w:pPr>
    </w:p>
    <w:p w14:paraId="2B83CD97" w14:textId="77777777"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drawbacks:</w:t>
      </w:r>
    </w:p>
    <w:p w14:paraId="7A72EEF9"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Pre-roll URL needs to be indicated for each switching point, i.e. potentially for each segment.</w:t>
      </w:r>
    </w:p>
    <w:p w14:paraId="2646AD7C"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system is dependent of the length of the time-shift buffer and requires the past segment containing the pre-roll content to be available; this is usually not the case in broadcast environments such as ROUTE.</w:t>
      </w:r>
    </w:p>
    <w:p w14:paraId="007A3E99"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manifest formats.</w:t>
      </w:r>
    </w:p>
    <w:p w14:paraId="6CC0312C"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URL might not be fine-grained enough, resulting in fetching more data than needed (potentially a full segment or subsegment), i.e. the moof+mdat identified is much larger than the pre-roll data. Reducing the duration of subsegments to match the pre-roll duration is possible but will increase the overhead (for AAC, this could mean one moof+mdat per AAC frame).</w:t>
      </w:r>
    </w:p>
    <w:p w14:paraId="242B4AAA"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the initialization segment (in the case of ISOBMFF) to be the same between the pre-roll segment and the actual segment, or a fetch of the previous init segment to parse the pre-roll data.</w:t>
      </w:r>
    </w:p>
    <w:p w14:paraId="2BDC2D82" w14:textId="77777777" w:rsidR="00527E61" w:rsidRPr="00B36106" w:rsidRDefault="00527E61" w:rsidP="00527E61">
      <w:pPr>
        <w:rPr>
          <w:rFonts w:eastAsia="SimSun"/>
          <w:bCs/>
          <w:szCs w:val="22"/>
          <w:lang w:eastAsia="zh-CN"/>
        </w:rPr>
      </w:pPr>
    </w:p>
    <w:p w14:paraId="38CA8E39" w14:textId="77777777"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benefits:</w:t>
      </w:r>
    </w:p>
    <w:p w14:paraId="4DBEEAD0"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Independent from the HAS solution (DASH, HLS, pure CMAF).</w:t>
      </w:r>
    </w:p>
    <w:p w14:paraId="3042F9B1"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Only the required pre-roll data is copied in the media segment, lowering overhead when switching.</w:t>
      </w:r>
    </w:p>
    <w:p w14:paraId="1471C3C2" w14:textId="77777777" w:rsidR="00527E61" w:rsidRPr="00B36106" w:rsidRDefault="00527E61" w:rsidP="00527E61">
      <w:pPr>
        <w:rPr>
          <w:rFonts w:eastAsia="SimSun"/>
          <w:bCs/>
          <w:szCs w:val="22"/>
          <w:lang w:eastAsia="zh-CN"/>
        </w:rPr>
      </w:pPr>
    </w:p>
    <w:p w14:paraId="6B6FB5C0" w14:textId="77777777"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drawbacks:</w:t>
      </w:r>
    </w:p>
    <w:p w14:paraId="379C8382"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update to the media segment parsing.</w:t>
      </w:r>
    </w:p>
    <w:p w14:paraId="0A6DD657"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may require updates of the media pipeline, or an adaptation layer reformatting the segment at switch point.</w:t>
      </w:r>
    </w:p>
    <w:p w14:paraId="32C47F5A"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segment formats</w:t>
      </w:r>
    </w:p>
    <w:p w14:paraId="37567EEE"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Duplication of media data.</w:t>
      </w:r>
    </w:p>
    <w:p w14:paraId="0C504522" w14:textId="77777777" w:rsidR="00527E61" w:rsidRPr="00B36106" w:rsidRDefault="00527E61" w:rsidP="00527E61">
      <w:pPr>
        <w:rPr>
          <w:rFonts w:eastAsia="SimSun"/>
          <w:bCs/>
          <w:szCs w:val="22"/>
          <w:lang w:eastAsia="zh-CN"/>
        </w:rPr>
      </w:pPr>
    </w:p>
    <w:p w14:paraId="7E78E691" w14:textId="77777777" w:rsidR="00527E61" w:rsidRPr="00B36106" w:rsidRDefault="00527E61" w:rsidP="00527E61">
      <w:pPr>
        <w:rPr>
          <w:rFonts w:eastAsia="SimSun"/>
          <w:bCs/>
          <w:szCs w:val="22"/>
          <w:lang w:eastAsia="zh-CN"/>
        </w:rPr>
      </w:pPr>
      <w:r w:rsidRPr="00B36106">
        <w:rPr>
          <w:rFonts w:eastAsia="SimSun"/>
          <w:bCs/>
          <w:szCs w:val="22"/>
          <w:lang w:eastAsia="zh-CN"/>
        </w:rPr>
        <w:t>A third approach, specific to MPEG-DASH, could be to use the BitstreamSwitching segment, currently not defined for ISOBMFF. Such a bitstream switching segment would only contain the pre-roll AUs, formatted according to the current init segment. It will still result in media duplication, but does not require any modification to the media segment.</w:t>
      </w:r>
    </w:p>
    <w:p w14:paraId="7F3231DF" w14:textId="77777777" w:rsidR="00527E61" w:rsidRPr="00B36106" w:rsidRDefault="00527E61" w:rsidP="00527E61">
      <w:pPr>
        <w:rPr>
          <w:rFonts w:eastAsia="SimSun"/>
          <w:bCs/>
          <w:szCs w:val="22"/>
          <w:lang w:eastAsia="zh-CN"/>
        </w:rPr>
      </w:pPr>
    </w:p>
    <w:p w14:paraId="43B0391D" w14:textId="77777777" w:rsidR="00527E61" w:rsidRPr="00B36106" w:rsidRDefault="00527E61" w:rsidP="00527E61">
      <w:pPr>
        <w:rPr>
          <w:rFonts w:eastAsia="SimSun"/>
          <w:bCs/>
          <w:szCs w:val="22"/>
          <w:lang w:eastAsia="zh-CN"/>
        </w:rPr>
      </w:pPr>
      <w:r w:rsidRPr="00B36106">
        <w:rPr>
          <w:rFonts w:eastAsia="SimSun"/>
          <w:bCs/>
          <w:szCs w:val="22"/>
          <w:lang w:eastAsia="zh-CN"/>
        </w:rPr>
        <w:t>A fourth approach, only valid for splice-out case (main content resume), would be to not use period continuity signaling and copy over the pre-roll data in the first segment of the new period.</w:t>
      </w:r>
    </w:p>
    <w:p w14:paraId="5A8BE62D" w14:textId="77777777" w:rsidR="00527E61" w:rsidRPr="00C03726" w:rsidRDefault="00527E61" w:rsidP="00527E61">
      <w:pPr>
        <w:rPr>
          <w:rFonts w:eastAsia="SimSun"/>
          <w:b/>
          <w:sz w:val="28"/>
          <w:lang w:eastAsia="zh-CN"/>
        </w:rPr>
      </w:pPr>
    </w:p>
    <w:p w14:paraId="440A219E" w14:textId="068BBB5C" w:rsidR="00527E61" w:rsidRDefault="00527E61" w:rsidP="003F24F7">
      <w:pPr>
        <w:pStyle w:val="Heading2"/>
        <w:rPr>
          <w:rFonts w:eastAsia="SimSun"/>
        </w:rPr>
      </w:pPr>
      <w:bookmarkStart w:id="665" w:name="_Toc159837465"/>
      <w:bookmarkStart w:id="666" w:name="_Toc195001224"/>
      <w:r>
        <w:rPr>
          <w:rFonts w:eastAsia="SimSun"/>
        </w:rPr>
        <w:lastRenderedPageBreak/>
        <w:t>Conclusion</w:t>
      </w:r>
      <w:bookmarkEnd w:id="665"/>
      <w:bookmarkEnd w:id="666"/>
    </w:p>
    <w:p w14:paraId="53B878FF" w14:textId="77777777" w:rsidR="00527E61" w:rsidRPr="00C03726" w:rsidRDefault="00527E61" w:rsidP="00527E61">
      <w:pPr>
        <w:rPr>
          <w:rFonts w:eastAsia="SimSun"/>
          <w:b/>
          <w:sz w:val="28"/>
          <w:lang w:eastAsia="zh-CN"/>
        </w:rPr>
      </w:pPr>
    </w:p>
    <w:p w14:paraId="6706BD3B" w14:textId="77777777" w:rsidR="00527E61" w:rsidRPr="00B36106" w:rsidRDefault="00527E61" w:rsidP="00527E61">
      <w:pPr>
        <w:rPr>
          <w:rFonts w:eastAsia="SimSun"/>
          <w:bCs/>
          <w:szCs w:val="22"/>
          <w:lang w:eastAsia="zh-CN"/>
        </w:rPr>
      </w:pPr>
      <w:r w:rsidRPr="00B36106">
        <w:rPr>
          <w:rFonts w:eastAsia="SimSun"/>
          <w:bCs/>
          <w:szCs w:val="22"/>
          <w:lang w:eastAsia="zh-CN"/>
        </w:rPr>
        <w:t>We believe it is MPEG responsibility to address these issues urgently, and kindly request WG3 to investigate possible actions to define guidelines or technical proposals towards a unified, decoding-exact handling of splicing and non-SAP1 switching.</w:t>
      </w:r>
    </w:p>
    <w:p w14:paraId="2F2CEEE0" w14:textId="6EF190A0" w:rsidR="00D01FC0" w:rsidRDefault="007E702D" w:rsidP="00D01FC0">
      <w:pPr>
        <w:pStyle w:val="Heading1"/>
      </w:pPr>
      <w:bookmarkStart w:id="667" w:name="_Toc159837494"/>
      <w:bookmarkStart w:id="668" w:name="OLE_LINK5"/>
      <w:bookmarkStart w:id="669" w:name="_Toc195001225"/>
      <w:r w:rsidRPr="004B2B3C">
        <w:lastRenderedPageBreak/>
        <w:t>Enabling CMCD beaconing</w:t>
      </w:r>
      <w:r>
        <w:t xml:space="preserve"> (m65127)</w:t>
      </w:r>
      <w:bookmarkEnd w:id="667"/>
      <w:bookmarkEnd w:id="669"/>
    </w:p>
    <w:p w14:paraId="57CF27FD" w14:textId="71243E92" w:rsidR="007E702D" w:rsidRDefault="001C3752" w:rsidP="007E702D">
      <w:hyperlink r:id="rId113" w:history="1">
        <w:r w:rsidRPr="00831009">
          <w:rPr>
            <w:rStyle w:val="Hyperlink"/>
          </w:rPr>
          <w:t>https://mpeg.expert/software/MPEG/Systems/DASH/spec/-/issues/402</w:t>
        </w:r>
      </w:hyperlink>
    </w:p>
    <w:p w14:paraId="4D9E0302" w14:textId="29D98112" w:rsidR="00183746" w:rsidRDefault="001C3752" w:rsidP="001C3752">
      <w:pPr>
        <w:jc w:val="left"/>
      </w:pPr>
      <w:r>
        <w:t xml:space="preserve">Note: This text replaces </w:t>
      </w:r>
      <w:r w:rsidRPr="001C3752">
        <w:t>Callback event version 2 (m64319)</w:t>
      </w:r>
      <w:r>
        <w:t xml:space="preserve"> </w:t>
      </w:r>
      <w:hyperlink r:id="rId114" w:history="1">
        <w:r w:rsidRPr="00831009">
          <w:rPr>
            <w:rStyle w:val="Hyperlink"/>
          </w:rPr>
          <w:t>https://mpeg.expert/software/MPEG/Systems/DASH/spec/-/issues/379</w:t>
        </w:r>
      </w:hyperlink>
      <w:r>
        <w:t>.</w:t>
      </w:r>
    </w:p>
    <w:p w14:paraId="2B8715B7" w14:textId="77777777" w:rsidR="0013305A" w:rsidRDefault="0013305A" w:rsidP="001C3752">
      <w:pPr>
        <w:jc w:val="left"/>
      </w:pPr>
    </w:p>
    <w:p w14:paraId="2EA7FEA3" w14:textId="0A60BBC2" w:rsidR="0013305A" w:rsidRPr="00183746" w:rsidRDefault="0013305A" w:rsidP="001C3752">
      <w:pPr>
        <w:jc w:val="left"/>
      </w:pPr>
      <w:r>
        <w:t>Note: CMCD V2</w:t>
      </w:r>
      <w:r w:rsidR="00955C7E">
        <w:t xml:space="preserve"> supports beaconing but in order to add the support in DASH, we are waiting for the publication of CMCD V2 spec.</w:t>
      </w:r>
    </w:p>
    <w:p w14:paraId="0848CC42" w14:textId="77777777" w:rsidR="00E320B1" w:rsidRDefault="00E320B1" w:rsidP="00E320B1">
      <w:pPr>
        <w:pStyle w:val="Heading2"/>
      </w:pPr>
      <w:bookmarkStart w:id="670" w:name="_Toc159837495"/>
      <w:bookmarkStart w:id="671" w:name="_Toc195001226"/>
      <w:r>
        <w:t>Introduction</w:t>
      </w:r>
      <w:bookmarkEnd w:id="670"/>
      <w:bookmarkEnd w:id="671"/>
    </w:p>
    <w:p w14:paraId="435B59F7" w14:textId="77777777" w:rsidR="00E320B1" w:rsidRDefault="00E320B1" w:rsidP="00E320B1">
      <w:r>
        <w:t xml:space="preserve">Observability is important for video streaming systems because it allows service providers to monitor the health of the streaming platform, identify and diagnose issues that impact user experience, and optimize the performance of the system to ensure a high-quality streaming experience. </w:t>
      </w:r>
      <w:r w:rsidRPr="0041487F">
        <w:t xml:space="preserve">The streaming player behavior is what </w:t>
      </w:r>
      <w:r>
        <w:t xml:space="preserve">ultimately </w:t>
      </w:r>
      <w:r w:rsidRPr="0041487F">
        <w:t xml:space="preserve">determines the viewers’ QoE, hence observing the player at very low level in real time can </w:t>
      </w:r>
      <w:r>
        <w:t>provide</w:t>
      </w:r>
      <w:r w:rsidRPr="0041487F">
        <w:t xml:space="preserve"> </w:t>
      </w:r>
      <w:r>
        <w:t>extremely valuable</w:t>
      </w:r>
      <w:r w:rsidRPr="0041487F">
        <w:t xml:space="preserve"> data that can be further used for</w:t>
      </w:r>
      <w:r>
        <w:t xml:space="preserve"> data-driven</w:t>
      </w:r>
      <w:r w:rsidRPr="0041487F">
        <w:t xml:space="preserve"> QoE improvement.</w:t>
      </w:r>
      <w:r>
        <w:t xml:space="preserve">  </w:t>
      </w:r>
    </w:p>
    <w:p w14:paraId="2297272F" w14:textId="77777777" w:rsidR="00E320B1" w:rsidRDefault="00E320B1" w:rsidP="00E320B1"/>
    <w:p w14:paraId="1BC6F05F" w14:textId="77777777" w:rsidR="00E320B1" w:rsidRDefault="00E320B1" w:rsidP="00E320B1">
      <w:r>
        <w:t>Video streaming is a complex and dynamic system that involves multiple components, including the client device, the network infrastructure, the content delivery network (CDN), and the video player. Letting the streaming player have insights on the state of the whole system may let it make data-driven decisions such as estimating the optimal bitrates, optimal CDNs, and HTTP GET request times.</w:t>
      </w:r>
    </w:p>
    <w:p w14:paraId="3A002C20" w14:textId="77777777" w:rsidR="00E320B1" w:rsidRDefault="00E320B1" w:rsidP="00E320B1"/>
    <w:p w14:paraId="33A9A9A2" w14:textId="77777777" w:rsidR="00E320B1" w:rsidRDefault="00E320B1" w:rsidP="00E320B1">
      <w:r>
        <w:t>CTA CMCD (CTA-5004) implementations use URL query parameters and headers of HTTP GET requests for segments and MPDs to communicate information regarding streaming sessions being played out. While this works remarkably well, the mode of operation where a periodic HTTP POST to a provider endpoint as opposed to “piggybacking” on other requests is missing.</w:t>
      </w:r>
    </w:p>
    <w:p w14:paraId="0EDD75CF" w14:textId="77777777" w:rsidR="00E320B1" w:rsidRDefault="00E320B1" w:rsidP="00E320B1"/>
    <w:p w14:paraId="60FD4463" w14:textId="77777777" w:rsidR="00E320B1" w:rsidRDefault="00E320B1" w:rsidP="00E320B1">
      <w:r>
        <w:t>The contribution accepted at the Geneva meeting into AMD2 contained an option of JSON output (defined by CTA for the purpose), however there was no way of defininig the URL to which this JSON would be posted. Two options for achieving the above were previously suggested: (a) introducing a new event type with recurrence expressed in the event body, and (b) using a URL specified directly in the CMCD descriptor.</w:t>
      </w:r>
    </w:p>
    <w:p w14:paraId="6F358106" w14:textId="77777777" w:rsidR="00E320B1" w:rsidRDefault="00E320B1" w:rsidP="00E320B1"/>
    <w:p w14:paraId="72A3B511" w14:textId="77777777" w:rsidR="00E320B1" w:rsidRDefault="00E320B1" w:rsidP="00E320B1">
      <w:r>
        <w:t xml:space="preserve">This contribution proposes to restore the JSON option of CMCD using the approach specified in (a), for simplicity purposes. The proposal modifies the </w:t>
      </w:r>
      <w:r w:rsidRPr="00193685">
        <w:rPr>
          <w:rFonts w:ascii="Courier New" w:hAnsi="Courier New" w:cs="Courier New"/>
          <w:b/>
          <w:lang w:val="en-GB"/>
        </w:rPr>
        <w:t>ClientDataReporting</w:t>
      </w:r>
      <w:r>
        <w:t xml:space="preserve">  element, in order to generalize beaconing for reporting purposes:</w:t>
      </w:r>
    </w:p>
    <w:p w14:paraId="0D6650FA" w14:textId="77777777" w:rsidR="00E320B1" w:rsidRDefault="00E320B1" w:rsidP="00E320B1"/>
    <w:tbl>
      <w:tblPr>
        <w:tblW w:w="4884" w:type="pct"/>
        <w:tblInd w:w="175"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7"/>
        <w:gridCol w:w="2855"/>
        <w:gridCol w:w="1320"/>
        <w:gridCol w:w="4716"/>
      </w:tblGrid>
      <w:tr w:rsidR="00E320B1" w:rsidRPr="00193685" w14:paraId="701033CD" w14:textId="77777777" w:rsidTr="00E320B1">
        <w:trPr>
          <w:tblHeader/>
        </w:trPr>
        <w:tc>
          <w:tcPr>
            <w:tcW w:w="1694" w:type="pct"/>
            <w:gridSpan w:val="2"/>
            <w:tcBorders>
              <w:top w:val="single" w:sz="4" w:space="0" w:color="000000"/>
              <w:left w:val="single" w:sz="4" w:space="0" w:color="000000"/>
              <w:bottom w:val="single" w:sz="4" w:space="0" w:color="auto"/>
              <w:right w:val="single" w:sz="4" w:space="0" w:color="000000"/>
            </w:tcBorders>
            <w:hideMark/>
          </w:tcPr>
          <w:p w14:paraId="293D4DC7"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Element or Attribute Name</w:t>
            </w:r>
          </w:p>
        </w:tc>
        <w:tc>
          <w:tcPr>
            <w:tcW w:w="721" w:type="pct"/>
            <w:tcBorders>
              <w:top w:val="single" w:sz="4" w:space="0" w:color="000000"/>
              <w:left w:val="single" w:sz="4" w:space="0" w:color="000000"/>
              <w:bottom w:val="single" w:sz="4" w:space="0" w:color="000000"/>
              <w:right w:val="single" w:sz="4" w:space="0" w:color="000000"/>
            </w:tcBorders>
            <w:hideMark/>
          </w:tcPr>
          <w:p w14:paraId="2FDDA5A8" w14:textId="77777777" w:rsidR="00E320B1" w:rsidRPr="00193685" w:rsidRDefault="00E320B1" w:rsidP="00615DCE">
            <w:pPr>
              <w:tabs>
                <w:tab w:val="left" w:pos="403"/>
              </w:tabs>
              <w:spacing w:after="120" w:line="240" w:lineRule="atLeast"/>
              <w:jc w:val="center"/>
              <w:rPr>
                <w:rFonts w:ascii="Cambria" w:hAnsi="Cambria"/>
                <w:b/>
                <w:bCs/>
                <w:sz w:val="18"/>
                <w:szCs w:val="18"/>
                <w:lang w:val="en-GB"/>
              </w:rPr>
            </w:pPr>
            <w:r w:rsidRPr="00193685">
              <w:rPr>
                <w:rFonts w:ascii="Cambria" w:hAnsi="Cambria"/>
                <w:b/>
                <w:bCs/>
                <w:sz w:val="18"/>
                <w:szCs w:val="18"/>
                <w:lang w:val="en-GB"/>
              </w:rPr>
              <w:t>Use</w:t>
            </w:r>
          </w:p>
        </w:tc>
        <w:tc>
          <w:tcPr>
            <w:tcW w:w="2584" w:type="pct"/>
            <w:tcBorders>
              <w:top w:val="single" w:sz="4" w:space="0" w:color="000000"/>
              <w:left w:val="single" w:sz="4" w:space="0" w:color="000000"/>
              <w:bottom w:val="single" w:sz="4" w:space="0" w:color="000000"/>
              <w:right w:val="single" w:sz="4" w:space="0" w:color="000000"/>
            </w:tcBorders>
            <w:hideMark/>
          </w:tcPr>
          <w:p w14:paraId="6528FA1E"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Description</w:t>
            </w:r>
          </w:p>
        </w:tc>
      </w:tr>
      <w:tr w:rsidR="00E320B1" w:rsidRPr="00193685" w14:paraId="1D2573B1" w14:textId="77777777" w:rsidTr="00E320B1">
        <w:tc>
          <w:tcPr>
            <w:tcW w:w="1694" w:type="pct"/>
            <w:gridSpan w:val="2"/>
            <w:tcBorders>
              <w:top w:val="single" w:sz="4" w:space="0" w:color="auto"/>
              <w:left w:val="single" w:sz="4" w:space="0" w:color="auto"/>
              <w:bottom w:val="single" w:sz="4" w:space="0" w:color="000000"/>
              <w:right w:val="single" w:sz="4" w:space="0" w:color="auto"/>
            </w:tcBorders>
            <w:hideMark/>
          </w:tcPr>
          <w:p w14:paraId="38A036AF" w14:textId="77777777" w:rsidR="00E320B1" w:rsidRPr="00193685" w:rsidRDefault="00E320B1" w:rsidP="00615DCE">
            <w:pPr>
              <w:tabs>
                <w:tab w:val="left" w:pos="403"/>
              </w:tabs>
              <w:spacing w:after="120" w:line="240" w:lineRule="atLeast"/>
              <w:rPr>
                <w:rFonts w:ascii="Courier New" w:hAnsi="Courier New" w:cs="Courier New"/>
                <w:b/>
                <w:noProof/>
                <w:sz w:val="18"/>
                <w:szCs w:val="18"/>
                <w:lang w:val="en-GB"/>
              </w:rPr>
            </w:pPr>
            <w:r w:rsidRPr="00193685">
              <w:rPr>
                <w:rFonts w:ascii="Courier New" w:hAnsi="Courier New" w:cs="Courier New"/>
                <w:b/>
                <w:lang w:val="en-GB"/>
              </w:rPr>
              <w:t>ClientDataReporting</w:t>
            </w:r>
          </w:p>
        </w:tc>
        <w:tc>
          <w:tcPr>
            <w:tcW w:w="723" w:type="pct"/>
            <w:tcBorders>
              <w:top w:val="single" w:sz="4" w:space="0" w:color="auto"/>
              <w:left w:val="single" w:sz="4" w:space="0" w:color="auto"/>
              <w:bottom w:val="single" w:sz="4" w:space="0" w:color="000000"/>
              <w:right w:val="single" w:sz="4" w:space="0" w:color="000000"/>
            </w:tcBorders>
          </w:tcPr>
          <w:p w14:paraId="755EB11C" w14:textId="77777777" w:rsidR="00E320B1" w:rsidRPr="00193685" w:rsidRDefault="00E320B1" w:rsidP="00615DCE">
            <w:pPr>
              <w:tabs>
                <w:tab w:val="left" w:pos="403"/>
              </w:tabs>
              <w:spacing w:after="120" w:line="240" w:lineRule="atLeast"/>
              <w:jc w:val="center"/>
              <w:rPr>
                <w:rFonts w:ascii="Cambria" w:hAnsi="Cambria"/>
                <w:sz w:val="18"/>
                <w:szCs w:val="18"/>
                <w:lang w:val="en-GB"/>
              </w:rPr>
            </w:pPr>
          </w:p>
        </w:tc>
        <w:tc>
          <w:tcPr>
            <w:tcW w:w="2583" w:type="pct"/>
            <w:tcBorders>
              <w:top w:val="single" w:sz="4" w:space="0" w:color="auto"/>
              <w:left w:val="single" w:sz="4" w:space="0" w:color="000000"/>
              <w:bottom w:val="single" w:sz="4" w:space="0" w:color="000000"/>
              <w:right w:val="single" w:sz="4" w:space="0" w:color="auto"/>
            </w:tcBorders>
            <w:hideMark/>
          </w:tcPr>
          <w:p w14:paraId="4CBD81B2"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An element that provides information about client data reporting as defined in subclause </w:t>
            </w:r>
            <w:r w:rsidRPr="00193685">
              <w:rPr>
                <w:rFonts w:ascii="Cambria" w:hAnsi="Cambria"/>
                <w:sz w:val="18"/>
                <w:szCs w:val="18"/>
                <w:lang w:val="en-GB"/>
              </w:rPr>
              <w:fldChar w:fldCharType="begin"/>
            </w:r>
            <w:r w:rsidRPr="00193685">
              <w:rPr>
                <w:rFonts w:ascii="Cambria" w:hAnsi="Cambria"/>
                <w:sz w:val="18"/>
                <w:szCs w:val="18"/>
                <w:lang w:val="en-GB"/>
              </w:rPr>
              <w:instrText xml:space="preserve"> REF _Ref147502804 \w \h  \* MERGEFORMAT </w:instrText>
            </w:r>
            <w:r w:rsidRPr="00193685">
              <w:rPr>
                <w:rFonts w:ascii="Cambria" w:hAnsi="Cambria"/>
                <w:sz w:val="18"/>
                <w:szCs w:val="18"/>
                <w:lang w:val="en-GB"/>
              </w:rPr>
            </w:r>
            <w:r w:rsidRPr="00193685">
              <w:rPr>
                <w:rFonts w:ascii="Cambria" w:hAnsi="Cambria"/>
                <w:sz w:val="18"/>
                <w:szCs w:val="18"/>
                <w:lang w:val="en-GB"/>
              </w:rPr>
              <w:fldChar w:fldCharType="separate"/>
            </w:r>
            <w:r w:rsidRPr="00193685">
              <w:rPr>
                <w:rFonts w:ascii="Cambria" w:hAnsi="Cambria"/>
                <w:sz w:val="18"/>
                <w:szCs w:val="18"/>
                <w:lang w:val="en-GB"/>
              </w:rPr>
              <w:t>K.3.7</w:t>
            </w:r>
            <w:r w:rsidRPr="00193685">
              <w:rPr>
                <w:rFonts w:ascii="Cambria" w:hAnsi="Cambria"/>
                <w:sz w:val="18"/>
                <w:szCs w:val="18"/>
                <w:lang w:val="en-GB"/>
              </w:rPr>
              <w:fldChar w:fldCharType="end"/>
            </w:r>
            <w:r w:rsidRPr="00193685">
              <w:rPr>
                <w:rFonts w:ascii="Cambria" w:hAnsi="Cambria"/>
                <w:sz w:val="18"/>
                <w:szCs w:val="18"/>
                <w:lang w:val="en-GB"/>
              </w:rPr>
              <w:t>.</w:t>
            </w:r>
          </w:p>
        </w:tc>
      </w:tr>
      <w:tr w:rsidR="00E320B1" w:rsidRPr="00193685" w14:paraId="4702434C" w14:textId="77777777" w:rsidTr="00E320B1">
        <w:tc>
          <w:tcPr>
            <w:tcW w:w="130" w:type="pct"/>
            <w:tcBorders>
              <w:top w:val="single" w:sz="4" w:space="0" w:color="000000"/>
              <w:left w:val="single" w:sz="4" w:space="0" w:color="auto"/>
              <w:bottom w:val="single" w:sz="4" w:space="0" w:color="000000"/>
              <w:right w:val="nil"/>
            </w:tcBorders>
          </w:tcPr>
          <w:p w14:paraId="40D4019A"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204E428B" w14:textId="77777777" w:rsidR="00E320B1" w:rsidRPr="00193685" w:rsidRDefault="00E320B1" w:rsidP="00615DCE">
            <w:pPr>
              <w:tabs>
                <w:tab w:val="left" w:pos="403"/>
              </w:tabs>
              <w:spacing w:after="120" w:line="240" w:lineRule="atLeast"/>
              <w:rPr>
                <w:rFonts w:ascii="Courier New" w:hAnsi="Courier New" w:cs="Courier New"/>
                <w:i/>
                <w:sz w:val="18"/>
                <w:szCs w:val="18"/>
                <w:lang w:val="en-GB"/>
              </w:rPr>
            </w:pPr>
            <w:r w:rsidRPr="00193685">
              <w:rPr>
                <w:rFonts w:ascii="Courier New" w:hAnsi="Courier New" w:cs="Courier New"/>
                <w:szCs w:val="20"/>
              </w:rPr>
              <w:t>@</w:t>
            </w:r>
            <w:r w:rsidRPr="00193685">
              <w:rPr>
                <w:rFonts w:ascii="Courier New" w:hAnsi="Courier New" w:cs="Courier New"/>
              </w:rPr>
              <w:t>serviceLocations</w:t>
            </w:r>
          </w:p>
        </w:tc>
        <w:tc>
          <w:tcPr>
            <w:tcW w:w="723" w:type="pct"/>
            <w:tcBorders>
              <w:top w:val="single" w:sz="4" w:space="0" w:color="000000"/>
              <w:left w:val="single" w:sz="4" w:space="0" w:color="auto"/>
              <w:bottom w:val="single" w:sz="4" w:space="0" w:color="000000"/>
              <w:right w:val="single" w:sz="4" w:space="0" w:color="000000"/>
            </w:tcBorders>
            <w:hideMark/>
          </w:tcPr>
          <w:p w14:paraId="755BA0EA" w14:textId="77777777" w:rsidR="00E320B1" w:rsidRPr="00193685" w:rsidRDefault="00E320B1" w:rsidP="00615DCE">
            <w:pPr>
              <w:tabs>
                <w:tab w:val="left" w:pos="403"/>
              </w:tabs>
              <w:spacing w:after="120" w:line="240" w:lineRule="atLeast"/>
              <w:jc w:val="center"/>
              <w:rPr>
                <w:rFonts w:ascii="Cambria" w:hAnsi="Cambria"/>
                <w:sz w:val="18"/>
                <w:szCs w:val="18"/>
                <w:lang w:val="en-GB" w:eastAsia="zh-CN"/>
              </w:rPr>
            </w:pPr>
            <w:r w:rsidRPr="00193685">
              <w:rPr>
                <w:rFonts w:ascii="Cambria" w:hAnsi="Cambria"/>
                <w:sz w:val="18"/>
                <w:szCs w:val="18"/>
                <w:lang w:val="en-GB" w:eastAsia="zh-CN"/>
              </w:rPr>
              <w:t>O</w:t>
            </w:r>
          </w:p>
        </w:tc>
        <w:tc>
          <w:tcPr>
            <w:tcW w:w="2583" w:type="pct"/>
            <w:tcBorders>
              <w:top w:val="single" w:sz="4" w:space="0" w:color="000000"/>
              <w:left w:val="single" w:sz="4" w:space="0" w:color="000000"/>
              <w:bottom w:val="single" w:sz="4" w:space="0" w:color="000000"/>
              <w:right w:val="single" w:sz="4" w:space="0" w:color="auto"/>
            </w:tcBorders>
            <w:hideMark/>
          </w:tcPr>
          <w:p w14:paraId="573929B7"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serviceLocations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75BDE9FA" w14:textId="77777777" w:rsidTr="00E320B1">
        <w:tc>
          <w:tcPr>
            <w:tcW w:w="130" w:type="pct"/>
            <w:tcBorders>
              <w:top w:val="single" w:sz="4" w:space="0" w:color="000000"/>
              <w:left w:val="single" w:sz="4" w:space="0" w:color="auto"/>
              <w:bottom w:val="single" w:sz="4" w:space="0" w:color="000000"/>
              <w:right w:val="nil"/>
            </w:tcBorders>
          </w:tcPr>
          <w:p w14:paraId="3CDC9114"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4B67744" w14:textId="77777777" w:rsidR="00E320B1" w:rsidRPr="00193685" w:rsidRDefault="00E320B1" w:rsidP="00615DCE">
            <w:pPr>
              <w:tabs>
                <w:tab w:val="left" w:pos="403"/>
              </w:tabs>
              <w:spacing w:after="120" w:line="240" w:lineRule="atLeast"/>
              <w:rPr>
                <w:rFonts w:ascii="Courier New" w:hAnsi="Courier New" w:cs="Courier New"/>
                <w:noProof/>
                <w:sz w:val="18"/>
                <w:szCs w:val="18"/>
                <w:lang w:val="en-GB"/>
              </w:rPr>
            </w:pPr>
            <w:r w:rsidRPr="00193685">
              <w:rPr>
                <w:rFonts w:ascii="Courier New" w:hAnsi="Courier New" w:cs="Courier New"/>
                <w:szCs w:val="20"/>
              </w:rPr>
              <w:t>@</w:t>
            </w:r>
            <w:r w:rsidRPr="00193685">
              <w:rPr>
                <w:rFonts w:ascii="Courier New" w:hAnsi="Courier New" w:cs="Courier New"/>
              </w:rPr>
              <w:t>adaptationSets</w:t>
            </w:r>
          </w:p>
        </w:tc>
        <w:tc>
          <w:tcPr>
            <w:tcW w:w="723" w:type="pct"/>
            <w:tcBorders>
              <w:top w:val="single" w:sz="4" w:space="0" w:color="000000"/>
              <w:left w:val="single" w:sz="4" w:space="0" w:color="auto"/>
              <w:bottom w:val="single" w:sz="4" w:space="0" w:color="000000"/>
              <w:right w:val="single" w:sz="4" w:space="0" w:color="000000"/>
            </w:tcBorders>
          </w:tcPr>
          <w:p w14:paraId="170A6517"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O</w:t>
            </w:r>
          </w:p>
        </w:tc>
        <w:tc>
          <w:tcPr>
            <w:tcW w:w="2583" w:type="pct"/>
            <w:tcBorders>
              <w:top w:val="single" w:sz="4" w:space="0" w:color="000000"/>
              <w:left w:val="single" w:sz="4" w:space="0" w:color="000000"/>
              <w:bottom w:val="single" w:sz="4" w:space="0" w:color="000000"/>
              <w:right w:val="single" w:sz="4" w:space="0" w:color="auto"/>
            </w:tcBorders>
          </w:tcPr>
          <w:p w14:paraId="04D4E0BA"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adaptationSets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60836410" w14:textId="77777777" w:rsidTr="00E320B1">
        <w:tc>
          <w:tcPr>
            <w:tcW w:w="130" w:type="pct"/>
            <w:tcBorders>
              <w:top w:val="single" w:sz="4" w:space="0" w:color="000000"/>
              <w:left w:val="single" w:sz="4" w:space="0" w:color="auto"/>
              <w:bottom w:val="single" w:sz="4" w:space="0" w:color="000000"/>
              <w:right w:val="nil"/>
            </w:tcBorders>
          </w:tcPr>
          <w:p w14:paraId="11C614AF"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7143099"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@beaconingURL</w:t>
            </w:r>
          </w:p>
        </w:tc>
        <w:tc>
          <w:tcPr>
            <w:tcW w:w="723" w:type="pct"/>
            <w:tcBorders>
              <w:top w:val="single" w:sz="4" w:space="0" w:color="000000"/>
              <w:left w:val="single" w:sz="4" w:space="0" w:color="auto"/>
              <w:bottom w:val="single" w:sz="4" w:space="0" w:color="000000"/>
              <w:right w:val="single" w:sz="4" w:space="0" w:color="000000"/>
            </w:tcBorders>
          </w:tcPr>
          <w:p w14:paraId="5C99522B" w14:textId="77777777" w:rsidR="00E320B1" w:rsidRPr="00754A5D" w:rsidRDefault="00E320B1" w:rsidP="00E320B1">
            <w:pPr>
              <w:tabs>
                <w:tab w:val="left" w:pos="403"/>
              </w:tabs>
              <w:spacing w:after="120" w:line="240" w:lineRule="atLeast"/>
              <w:ind w:right="-215"/>
              <w:jc w:val="center"/>
              <w:rPr>
                <w:rFonts w:ascii="Cambria" w:hAnsi="Cambria"/>
                <w:sz w:val="18"/>
                <w:szCs w:val="18"/>
                <w:highlight w:val="yellow"/>
                <w:lang w:val="en-GB"/>
              </w:rPr>
            </w:pPr>
            <w:r>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00F22DBE" w14:textId="77777777" w:rsidR="00E320B1"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URL to which reporting should be done. If absent, reporting is performed using other request types (e.g. segments or MPD)</w:t>
            </w:r>
          </w:p>
          <w:p w14:paraId="65D177A3" w14:textId="77777777" w:rsidR="00E320B1"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If the CMCDParameters element is present, reporting shall be done using an HTTP POST method with body of the request being JSON-formatted CMCD, per CTA 5004. </w:t>
            </w:r>
          </w:p>
          <w:p w14:paraId="2FE78919"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This attribute shall be present if and only if the </w:t>
            </w:r>
            <w:r w:rsidRPr="00475C5C">
              <w:rPr>
                <w:rFonts w:ascii="Courier New" w:hAnsi="Courier New" w:cs="Courier New"/>
                <w:b/>
                <w:bCs/>
                <w:sz w:val="18"/>
                <w:szCs w:val="18"/>
                <w:highlight w:val="yellow"/>
                <w:lang w:val="en-GB"/>
              </w:rPr>
              <w:t>CMCDParameters</w:t>
            </w:r>
            <w:r w:rsidRPr="00475C5C">
              <w:rPr>
                <w:rFonts w:ascii="Courier New" w:hAnsi="Courier New" w:cs="Courier New"/>
                <w:sz w:val="18"/>
                <w:szCs w:val="18"/>
                <w:highlight w:val="yellow"/>
                <w:lang w:val="en-GB"/>
              </w:rPr>
              <w:t>@mode</w:t>
            </w:r>
            <w:r>
              <w:rPr>
                <w:rFonts w:ascii="Cambria" w:hAnsi="Cambria"/>
                <w:sz w:val="18"/>
                <w:szCs w:val="18"/>
                <w:highlight w:val="yellow"/>
                <w:lang w:val="en-GB"/>
              </w:rPr>
              <w:t xml:space="preserve"> is set to “json”</w:t>
            </w:r>
          </w:p>
        </w:tc>
      </w:tr>
      <w:tr w:rsidR="00E320B1" w:rsidRPr="00193685" w14:paraId="231CA6D2" w14:textId="77777777" w:rsidTr="00E320B1">
        <w:tc>
          <w:tcPr>
            <w:tcW w:w="130" w:type="pct"/>
            <w:tcBorders>
              <w:top w:val="single" w:sz="4" w:space="0" w:color="000000"/>
              <w:left w:val="single" w:sz="4" w:space="0" w:color="auto"/>
              <w:bottom w:val="single" w:sz="4" w:space="0" w:color="000000"/>
              <w:right w:val="nil"/>
            </w:tcBorders>
          </w:tcPr>
          <w:p w14:paraId="2BA2ADCE"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1AF27235"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@frequency</w:t>
            </w:r>
          </w:p>
        </w:tc>
        <w:tc>
          <w:tcPr>
            <w:tcW w:w="723" w:type="pct"/>
            <w:tcBorders>
              <w:top w:val="single" w:sz="4" w:space="0" w:color="000000"/>
              <w:left w:val="single" w:sz="4" w:space="0" w:color="auto"/>
              <w:bottom w:val="single" w:sz="4" w:space="0" w:color="000000"/>
              <w:right w:val="single" w:sz="4" w:space="0" w:color="000000"/>
            </w:tcBorders>
          </w:tcPr>
          <w:p w14:paraId="621421D6" w14:textId="77777777" w:rsidR="00E320B1" w:rsidRPr="00754A5D" w:rsidRDefault="00E320B1" w:rsidP="00615DCE">
            <w:pPr>
              <w:tabs>
                <w:tab w:val="left" w:pos="403"/>
              </w:tabs>
              <w:spacing w:after="120" w:line="240" w:lineRule="atLeast"/>
              <w:jc w:val="center"/>
              <w:rPr>
                <w:rFonts w:ascii="Cambria" w:hAnsi="Cambria"/>
                <w:sz w:val="18"/>
                <w:szCs w:val="18"/>
                <w:highlight w:val="yellow"/>
                <w:lang w:val="en-GB"/>
              </w:rPr>
            </w:pPr>
            <w:r w:rsidRPr="00754A5D">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3962ECA1"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Frequency (in seconds, possibly fractional) at which beconing requests shall be issued. Present if and only if the @beaconingURL is present.</w:t>
            </w:r>
          </w:p>
        </w:tc>
      </w:tr>
      <w:tr w:rsidR="00E320B1" w:rsidRPr="00193685" w14:paraId="2B3E5724" w14:textId="77777777" w:rsidTr="00E320B1">
        <w:tc>
          <w:tcPr>
            <w:tcW w:w="130" w:type="pct"/>
            <w:tcBorders>
              <w:top w:val="single" w:sz="4" w:space="0" w:color="000000"/>
              <w:left w:val="single" w:sz="4" w:space="0" w:color="auto"/>
              <w:bottom w:val="single" w:sz="4" w:space="0" w:color="000000"/>
              <w:right w:val="nil"/>
            </w:tcBorders>
          </w:tcPr>
          <w:p w14:paraId="1D3880F6" w14:textId="77777777" w:rsidR="00E320B1" w:rsidRPr="00193685" w:rsidRDefault="00E320B1" w:rsidP="00615DCE">
            <w:pPr>
              <w:tabs>
                <w:tab w:val="left" w:pos="403"/>
              </w:tabs>
              <w:spacing w:after="120" w:line="240" w:lineRule="atLeast"/>
              <w:rPr>
                <w:rFonts w:ascii="Cambria" w:hAnsi="Cambria"/>
                <w:b/>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1BB81976" w14:textId="77777777" w:rsidR="00E320B1" w:rsidRPr="001C25AB" w:rsidRDefault="00E320B1" w:rsidP="00615DCE">
            <w:pPr>
              <w:tabs>
                <w:tab w:val="left" w:pos="403"/>
              </w:tabs>
              <w:spacing w:after="120" w:line="240" w:lineRule="atLeast"/>
              <w:rPr>
                <w:rFonts w:ascii="Courier New" w:hAnsi="Courier New" w:cs="Courier New"/>
                <w:b/>
                <w:bCs/>
                <w:noProof/>
                <w:sz w:val="18"/>
                <w:szCs w:val="18"/>
                <w:lang w:val="en-GB"/>
              </w:rPr>
            </w:pPr>
            <w:r w:rsidRPr="00193685">
              <w:rPr>
                <w:rFonts w:ascii="Courier New" w:hAnsi="Courier New" w:cs="Courier New"/>
                <w:b/>
                <w:bCs/>
                <w:noProof/>
                <w:sz w:val="18"/>
                <w:szCs w:val="18"/>
                <w:lang w:val="en-GB"/>
              </w:rPr>
              <w:t>CMCDParameters</w:t>
            </w:r>
          </w:p>
        </w:tc>
        <w:tc>
          <w:tcPr>
            <w:tcW w:w="723" w:type="pct"/>
            <w:tcBorders>
              <w:top w:val="single" w:sz="4" w:space="0" w:color="000000"/>
              <w:left w:val="single" w:sz="4" w:space="0" w:color="auto"/>
              <w:bottom w:val="single" w:sz="4" w:space="0" w:color="000000"/>
              <w:right w:val="single" w:sz="4" w:space="0" w:color="000000"/>
            </w:tcBorders>
            <w:hideMark/>
          </w:tcPr>
          <w:p w14:paraId="00B59146"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0 … 1</w:t>
            </w:r>
          </w:p>
        </w:tc>
        <w:tc>
          <w:tcPr>
            <w:tcW w:w="2583" w:type="pct"/>
            <w:tcBorders>
              <w:top w:val="single" w:sz="4" w:space="0" w:color="000000"/>
              <w:left w:val="single" w:sz="4" w:space="0" w:color="000000"/>
              <w:bottom w:val="single" w:sz="4" w:space="0" w:color="000000"/>
              <w:right w:val="single" w:sz="4" w:space="0" w:color="auto"/>
            </w:tcBorders>
            <w:hideMark/>
          </w:tcPr>
          <w:p w14:paraId="5092CFE5" w14:textId="77777777" w:rsidR="00E320B1" w:rsidRPr="00193685" w:rsidRDefault="00E320B1" w:rsidP="00615DCE">
            <w:pPr>
              <w:keepNext/>
              <w:tabs>
                <w:tab w:val="left" w:pos="403"/>
                <w:tab w:val="left" w:pos="940"/>
                <w:tab w:val="left" w:pos="1140"/>
                <w:tab w:val="left" w:pos="1360"/>
              </w:tabs>
              <w:suppressAutoHyphens/>
              <w:spacing w:after="120" w:line="240" w:lineRule="atLeast"/>
              <w:outlineLvl w:val="3"/>
              <w:rPr>
                <w:rFonts w:ascii="Cambria" w:hAnsi="Cambria"/>
                <w:sz w:val="18"/>
                <w:szCs w:val="18"/>
                <w:lang w:val="en-GB"/>
              </w:rPr>
            </w:pPr>
            <w:r w:rsidRPr="00193685">
              <w:rPr>
                <w:rFonts w:ascii="Cambria" w:hAnsi="Cambria"/>
                <w:sz w:val="18"/>
                <w:szCs w:val="18"/>
                <w:lang w:val="en-GB"/>
              </w:rPr>
              <w:t>Defines reporting system parameters to send back client data for the above Service Locations and and Adaptation Sets for CMCD. For details refer to clause K.4.2.7.2.</w:t>
            </w:r>
          </w:p>
        </w:tc>
      </w:tr>
      <w:tr w:rsidR="00E320B1" w:rsidRPr="00193685" w14:paraId="5521B101" w14:textId="77777777" w:rsidTr="00E320B1">
        <w:tc>
          <w:tcPr>
            <w:tcW w:w="5000" w:type="pct"/>
            <w:gridSpan w:val="4"/>
            <w:tcBorders>
              <w:top w:val="single" w:sz="4" w:space="0" w:color="000000"/>
              <w:left w:val="single" w:sz="4" w:space="0" w:color="auto"/>
              <w:bottom w:val="single" w:sz="4" w:space="0" w:color="auto"/>
              <w:right w:val="single" w:sz="4" w:space="0" w:color="auto"/>
            </w:tcBorders>
            <w:hideMark/>
          </w:tcPr>
          <w:p w14:paraId="11A1C1F1" w14:textId="77777777" w:rsidR="00E320B1" w:rsidRPr="00193685" w:rsidRDefault="00E320B1" w:rsidP="00615DCE">
            <w:pPr>
              <w:keepNext/>
              <w:keepLines/>
              <w:tabs>
                <w:tab w:val="left" w:pos="403"/>
              </w:tabs>
              <w:overflowPunct w:val="0"/>
              <w:adjustRightInd w:val="0"/>
              <w:spacing w:before="60" w:line="240" w:lineRule="atLeast"/>
              <w:rPr>
                <w:rFonts w:ascii="Cambria" w:hAnsi="Cambria"/>
                <w:b/>
                <w:sz w:val="18"/>
                <w:szCs w:val="18"/>
                <w:lang w:val="en-GB"/>
              </w:rPr>
            </w:pPr>
            <w:r w:rsidRPr="00193685">
              <w:rPr>
                <w:rFonts w:ascii="Cambria" w:hAnsi="Cambria"/>
                <w:b/>
                <w:sz w:val="18"/>
                <w:szCs w:val="18"/>
                <w:lang w:val="en-GB"/>
              </w:rPr>
              <w:t>Legend:</w:t>
            </w:r>
          </w:p>
          <w:p w14:paraId="059A076E"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attributes: M=mandatory, O=optional, OD=optional with default value, CM=conditionally mandatory, F=fixed.</w:t>
            </w:r>
          </w:p>
          <w:p w14:paraId="011BC861"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elements: &lt;minOccurs&gt;...&lt;maxOccurs&gt; (N=unbounded)</w:t>
            </w:r>
          </w:p>
          <w:p w14:paraId="21E2D44F"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 xml:space="preserve">The conditions only hold without using </w:t>
            </w:r>
            <w:r w:rsidRPr="00193685">
              <w:rPr>
                <w:rFonts w:ascii="Courier New" w:hAnsi="Courier New" w:cs="Courier New"/>
                <w:sz w:val="18"/>
                <w:szCs w:val="18"/>
                <w:lang w:val="en-GB"/>
              </w:rPr>
              <w:t>xlink:href</w:t>
            </w:r>
            <w:r w:rsidRPr="00193685">
              <w:rPr>
                <w:rFonts w:ascii="Cambria" w:hAnsi="Cambria"/>
                <w:sz w:val="18"/>
                <w:szCs w:val="18"/>
                <w:lang w:val="en-GB"/>
              </w:rPr>
              <w:t>. If linking is used, then all attributes are "optional" and &lt;minOccurs=0&gt;</w:t>
            </w:r>
          </w:p>
          <w:p w14:paraId="15F78E7B" w14:textId="77777777" w:rsidR="00E320B1" w:rsidRPr="00193685" w:rsidRDefault="00E320B1" w:rsidP="00615DCE">
            <w:pPr>
              <w:keepNext/>
              <w:keepLines/>
              <w:tabs>
                <w:tab w:val="left" w:pos="403"/>
              </w:tabs>
              <w:overflowPunct w:val="0"/>
              <w:adjustRightInd w:val="0"/>
              <w:spacing w:line="240" w:lineRule="atLeast"/>
              <w:rPr>
                <w:rFonts w:ascii="Cambria" w:hAnsi="Cambria"/>
                <w:sz w:val="18"/>
                <w:szCs w:val="18"/>
                <w:lang w:val="en-GB"/>
              </w:rPr>
            </w:pPr>
            <w:r w:rsidRPr="00193685">
              <w:rPr>
                <w:rFonts w:ascii="Cambria" w:hAnsi="Cambria"/>
                <w:sz w:val="18"/>
                <w:szCs w:val="18"/>
                <w:lang w:val="en-GB"/>
              </w:rPr>
              <w:t xml:space="preserve">Elements are </w:t>
            </w:r>
            <w:r w:rsidRPr="00193685">
              <w:rPr>
                <w:rFonts w:ascii="Cambria" w:hAnsi="Cambria"/>
                <w:b/>
                <w:sz w:val="18"/>
                <w:szCs w:val="18"/>
                <w:lang w:val="en-GB"/>
              </w:rPr>
              <w:t>bold</w:t>
            </w:r>
            <w:r w:rsidRPr="00193685">
              <w:rPr>
                <w:rFonts w:ascii="Cambria" w:hAnsi="Cambria"/>
                <w:sz w:val="18"/>
                <w:szCs w:val="18"/>
                <w:lang w:val="en-GB"/>
              </w:rPr>
              <w:t xml:space="preserve">; attributes are non-bold and preceded with an @, List of elements and attributes is in </w:t>
            </w:r>
            <w:r w:rsidRPr="00193685">
              <w:rPr>
                <w:rFonts w:ascii="Cambria" w:hAnsi="Cambria"/>
                <w:b/>
                <w:i/>
                <w:iCs/>
                <w:sz w:val="18"/>
                <w:szCs w:val="18"/>
                <w:lang w:val="en-GB"/>
              </w:rPr>
              <w:t>italics bold</w:t>
            </w:r>
            <w:r w:rsidRPr="00193685">
              <w:rPr>
                <w:rFonts w:ascii="Cambria" w:hAnsi="Cambria"/>
                <w:b/>
                <w:sz w:val="18"/>
                <w:szCs w:val="18"/>
                <w:lang w:val="en-GB"/>
              </w:rPr>
              <w:t xml:space="preserve"> </w:t>
            </w:r>
            <w:r w:rsidRPr="00193685">
              <w:rPr>
                <w:rFonts w:ascii="Cambria" w:hAnsi="Cambria"/>
                <w:color w:val="000000"/>
                <w:sz w:val="18"/>
                <w:szCs w:val="18"/>
                <w:lang w:val="en-GB" w:eastAsia="zh-CN"/>
              </w:rPr>
              <w:t>referring to those taken from the Base type that has been extended by this type.</w:t>
            </w:r>
          </w:p>
        </w:tc>
      </w:tr>
    </w:tbl>
    <w:p w14:paraId="08904AEC" w14:textId="77777777" w:rsidR="00E320B1" w:rsidRDefault="00E320B1" w:rsidP="00E320B1"/>
    <w:p w14:paraId="128A60FA" w14:textId="77777777" w:rsidR="00E320B1" w:rsidRDefault="00E320B1" w:rsidP="00E320B1">
      <w:r>
        <w:t>We further remove the prohibition on the json format.</w:t>
      </w:r>
    </w:p>
    <w:p w14:paraId="61B70460" w14:textId="77777777" w:rsidR="00E320B1" w:rsidRDefault="00E320B1" w:rsidP="00E320B1"/>
    <w:p w14:paraId="452FC17F" w14:textId="77777777" w:rsidR="00E320B1" w:rsidRPr="00193685" w:rsidRDefault="00E320B1" w:rsidP="00E320B1">
      <w:pPr>
        <w:tabs>
          <w:tab w:val="left" w:pos="403"/>
        </w:tabs>
        <w:spacing w:after="120" w:line="240" w:lineRule="atLeast"/>
        <w:jc w:val="center"/>
        <w:rPr>
          <w:rFonts w:ascii="Cambria" w:hAnsi="Cambria"/>
          <w:b/>
          <w:bCs/>
          <w:lang w:val="en-GB"/>
        </w:rPr>
      </w:pPr>
      <w:r w:rsidRPr="00193685">
        <w:rPr>
          <w:rFonts w:ascii="Cambria" w:hAnsi="Cambria"/>
          <w:b/>
          <w:bCs/>
          <w:lang w:val="en-GB"/>
        </w:rPr>
        <w:t>Table K.3.7-2 — CMCD specific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E320B1" w:rsidRPr="00193685" w14:paraId="3379A7C2" w14:textId="77777777" w:rsidTr="00615DCE">
        <w:trPr>
          <w:jc w:val="center"/>
        </w:trPr>
        <w:tc>
          <w:tcPr>
            <w:tcW w:w="3251" w:type="dxa"/>
            <w:shd w:val="clear" w:color="auto" w:fill="auto"/>
          </w:tcPr>
          <w:p w14:paraId="541F112F"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Key</w:t>
            </w:r>
          </w:p>
        </w:tc>
        <w:tc>
          <w:tcPr>
            <w:tcW w:w="1537" w:type="dxa"/>
            <w:shd w:val="clear" w:color="auto" w:fill="auto"/>
          </w:tcPr>
          <w:p w14:paraId="46E30F11"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Type</w:t>
            </w:r>
          </w:p>
        </w:tc>
        <w:tc>
          <w:tcPr>
            <w:tcW w:w="4557" w:type="dxa"/>
            <w:shd w:val="clear" w:color="auto" w:fill="auto"/>
          </w:tcPr>
          <w:p w14:paraId="0FC5D499"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Description</w:t>
            </w:r>
          </w:p>
        </w:tc>
      </w:tr>
      <w:tr w:rsidR="00E320B1" w:rsidRPr="00193685" w14:paraId="07C44788" w14:textId="77777777" w:rsidTr="00615DCE">
        <w:trPr>
          <w:jc w:val="center"/>
        </w:trPr>
        <w:tc>
          <w:tcPr>
            <w:tcW w:w="3251" w:type="dxa"/>
            <w:shd w:val="clear" w:color="auto" w:fill="auto"/>
          </w:tcPr>
          <w:p w14:paraId="5D257D77"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Version</w:t>
            </w:r>
          </w:p>
        </w:tc>
        <w:tc>
          <w:tcPr>
            <w:tcW w:w="1537" w:type="dxa"/>
            <w:shd w:val="clear" w:color="auto" w:fill="auto"/>
          </w:tcPr>
          <w:p w14:paraId="024B1CB8"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unsigned int</w:t>
            </w:r>
          </w:p>
        </w:tc>
        <w:tc>
          <w:tcPr>
            <w:tcW w:w="4557" w:type="dxa"/>
            <w:shd w:val="clear" w:color="auto" w:fill="auto"/>
          </w:tcPr>
          <w:p w14:paraId="16997432"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specifies the highest </w:t>
            </w:r>
            <w:r w:rsidRPr="001C25AB">
              <w:rPr>
                <w:rFonts w:ascii="Cambria" w:hAnsi="Cambria"/>
                <w:i/>
                <w:iCs/>
                <w:lang w:val="en-GB"/>
              </w:rPr>
              <w:t>CMCD version</w:t>
            </w:r>
            <w:r w:rsidRPr="00193685">
              <w:rPr>
                <w:rFonts w:ascii="Cambria" w:hAnsi="Cambria"/>
                <w:lang w:val="en-GB"/>
              </w:rPr>
              <w:t xml:space="preserve"> as defined in CTA-5004 that is accepted by the reporting server. </w:t>
            </w:r>
          </w:p>
          <w:p w14:paraId="180B623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absent, the version is assumed to be version 1 as defined in CTA-5004.</w:t>
            </w:r>
          </w:p>
        </w:tc>
      </w:tr>
      <w:tr w:rsidR="00E320B1" w:rsidRPr="00193685" w14:paraId="53325505" w14:textId="77777777" w:rsidTr="00615DCE">
        <w:trPr>
          <w:jc w:val="center"/>
        </w:trPr>
        <w:tc>
          <w:tcPr>
            <w:tcW w:w="3251" w:type="dxa"/>
            <w:shd w:val="clear" w:color="auto" w:fill="auto"/>
          </w:tcPr>
          <w:p w14:paraId="0FF8D492"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 xml:space="preserve">mode </w:t>
            </w:r>
          </w:p>
        </w:tc>
        <w:tc>
          <w:tcPr>
            <w:tcW w:w="1537" w:type="dxa"/>
            <w:shd w:val="clear" w:color="auto" w:fill="auto"/>
          </w:tcPr>
          <w:p w14:paraId="57FFA64D"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string</w:t>
            </w:r>
          </w:p>
        </w:tc>
        <w:tc>
          <w:tcPr>
            <w:tcW w:w="4557" w:type="dxa"/>
            <w:shd w:val="clear" w:color="auto" w:fill="auto"/>
          </w:tcPr>
          <w:p w14:paraId="059BB9D5"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specifies the data transition mode how the media client shall send the media client data as defined in clause 2 of CTA-5004.</w:t>
            </w:r>
          </w:p>
          <w:p w14:paraId="4234DC66" w14:textId="77777777" w:rsidR="00E320B1"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The </w:t>
            </w:r>
            <w:r>
              <w:rPr>
                <w:rFonts w:ascii="Cambria" w:hAnsi="Cambria"/>
                <w:lang w:val="en-GB"/>
              </w:rPr>
              <w:t>permitted</w:t>
            </w:r>
            <w:r w:rsidRPr="00193685">
              <w:rPr>
                <w:rFonts w:ascii="Cambria" w:hAnsi="Cambria"/>
                <w:lang w:val="en-GB"/>
              </w:rPr>
              <w:t xml:space="preserve"> options are "</w:t>
            </w:r>
            <w:r w:rsidRPr="001C25AB">
              <w:rPr>
                <w:rFonts w:ascii="Courier New" w:hAnsi="Courier New" w:cs="Courier New"/>
                <w:lang w:val="en-GB"/>
              </w:rPr>
              <w:t>query</w:t>
            </w:r>
            <w:r w:rsidRPr="00193685">
              <w:rPr>
                <w:rFonts w:ascii="Courier New" w:hAnsi="Courier New" w:cs="Courier New"/>
                <w:lang w:val="en-GB"/>
              </w:rPr>
              <w:t>"</w:t>
            </w:r>
            <w:r>
              <w:rPr>
                <w:rFonts w:ascii="Cambria" w:hAnsi="Cambria"/>
                <w:lang w:val="en-GB"/>
              </w:rPr>
              <w:t>,</w:t>
            </w:r>
            <w:r w:rsidRPr="00193685">
              <w:rPr>
                <w:rFonts w:ascii="Cambria" w:hAnsi="Cambria"/>
                <w:lang w:val="en-GB"/>
              </w:rPr>
              <w:t xml:space="preserve"> "</w:t>
            </w:r>
            <w:r w:rsidRPr="001C25AB">
              <w:rPr>
                <w:rFonts w:ascii="Courier New" w:hAnsi="Courier New" w:cs="Courier New"/>
                <w:lang w:val="en-GB"/>
              </w:rPr>
              <w:t>header"</w:t>
            </w:r>
            <w:r>
              <w:rPr>
                <w:rFonts w:ascii="Cambria" w:hAnsi="Cambria"/>
                <w:lang w:val="en-GB"/>
              </w:rPr>
              <w:t xml:space="preserve">, and “json”. </w:t>
            </w:r>
            <w:r w:rsidRPr="00193685">
              <w:rPr>
                <w:rFonts w:ascii="Cambria" w:hAnsi="Cambria"/>
                <w:lang w:val="en-GB"/>
              </w:rPr>
              <w:t xml:space="preserve"> "</w:t>
            </w:r>
            <w:r w:rsidRPr="00193685">
              <w:rPr>
                <w:rFonts w:ascii="Courier New" w:hAnsi="Courier New" w:cs="Courier New"/>
                <w:lang w:val="en-GB"/>
              </w:rPr>
              <w:t>header"</w:t>
            </w:r>
            <w:r w:rsidRPr="00193685">
              <w:rPr>
                <w:rFonts w:ascii="Cambria" w:hAnsi="Cambria"/>
                <w:lang w:val="en-GB"/>
              </w:rPr>
              <w:t xml:space="preserve"> re</w:t>
            </w:r>
            <w:r w:rsidRPr="001C25AB">
              <w:rPr>
                <w:rFonts w:ascii="Cambria" w:hAnsi="Cambria"/>
                <w:lang w:val="en-GB"/>
              </w:rPr>
              <w:t>fers</w:t>
            </w:r>
            <w:r w:rsidRPr="00193685">
              <w:rPr>
                <w:rFonts w:ascii="Cambria" w:hAnsi="Cambria"/>
                <w:lang w:val="en-GB"/>
              </w:rPr>
              <w:t xml:space="preserve"> to the mode defined in clause 2.1 of CTA-5004. "</w:t>
            </w:r>
            <w:r w:rsidRPr="00193685">
              <w:rPr>
                <w:rFonts w:ascii="Courier New" w:hAnsi="Courier New" w:cs="Courier New"/>
                <w:lang w:val="en-GB"/>
              </w:rPr>
              <w:t>query"</w:t>
            </w:r>
            <w:r w:rsidRPr="00193685">
              <w:rPr>
                <w:rFonts w:ascii="Cambria" w:hAnsi="Cambria"/>
                <w:lang w:val="en-GB"/>
              </w:rPr>
              <w:t xml:space="preserve"> refers to the mode defined in clause 2.2 of CTA-5004.</w:t>
            </w:r>
          </w:p>
          <w:p w14:paraId="00F7FB7E" w14:textId="77777777" w:rsidR="00E320B1" w:rsidRPr="00193685" w:rsidRDefault="00E320B1" w:rsidP="00615DCE">
            <w:pPr>
              <w:keepNext/>
              <w:tabs>
                <w:tab w:val="left" w:pos="403"/>
              </w:tabs>
              <w:spacing w:after="200" w:line="240" w:lineRule="atLeast"/>
              <w:rPr>
                <w:rFonts w:ascii="Cambria" w:hAnsi="Cambria"/>
                <w:lang w:val="en-GB"/>
              </w:rPr>
            </w:pPr>
            <w:r w:rsidRPr="00475C5C">
              <w:rPr>
                <w:rFonts w:ascii="Cambria" w:hAnsi="Cambria"/>
                <w:highlight w:val="yellow"/>
                <w:lang w:val="en-GB"/>
              </w:rPr>
              <w:t>If the “json” method is used, @beconingURL and @frequency attributes shall be set.</w:t>
            </w:r>
          </w:p>
          <w:p w14:paraId="4477BA5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the value is absent, the "</w:t>
            </w:r>
            <w:r w:rsidRPr="00193685">
              <w:rPr>
                <w:rFonts w:ascii="Courier New" w:hAnsi="Courier New" w:cs="Courier New"/>
                <w:lang w:val="en-GB"/>
              </w:rPr>
              <w:t>query"</w:t>
            </w:r>
            <w:r w:rsidRPr="00193685">
              <w:rPr>
                <w:rFonts w:ascii="Cambria" w:hAnsi="Cambria"/>
                <w:lang w:val="en-GB"/>
              </w:rPr>
              <w:t xml:space="preserve"> method shall be used.</w:t>
            </w:r>
          </w:p>
          <w:p w14:paraId="40352DFF" w14:textId="77777777" w:rsidR="00E320B1" w:rsidRPr="00475C5C" w:rsidRDefault="00E320B1" w:rsidP="00615DCE">
            <w:pPr>
              <w:tabs>
                <w:tab w:val="left" w:pos="1368"/>
              </w:tabs>
              <w:spacing w:after="240" w:line="220" w:lineRule="atLeast"/>
              <w:ind w:left="403"/>
              <w:rPr>
                <w:rFonts w:ascii="Cambria" w:hAnsi="Cambria"/>
                <w:strike/>
                <w:sz w:val="20"/>
                <w:lang w:val="en-GB"/>
              </w:rPr>
            </w:pPr>
            <w:r w:rsidRPr="00475C5C">
              <w:rPr>
                <w:rFonts w:ascii="Cambria" w:hAnsi="Cambria"/>
                <w:strike/>
                <w:sz w:val="20"/>
                <w:highlight w:val="yellow"/>
                <w:lang w:val="en-GB"/>
              </w:rPr>
              <w:t>Note: the third method, including the data in a JSON object, is not defined in this standard as CTA-5004 does not define a detailed protocol.</w:t>
            </w:r>
          </w:p>
        </w:tc>
      </w:tr>
    </w:tbl>
    <w:p w14:paraId="2F9B77AA" w14:textId="5719537D" w:rsidR="006877A4" w:rsidRDefault="006877A4" w:rsidP="006877A4">
      <w:pPr>
        <w:pStyle w:val="Heading2"/>
      </w:pPr>
      <w:bookmarkStart w:id="672" w:name="_Toc159837496"/>
      <w:bookmarkStart w:id="673" w:name="_Toc195001227"/>
      <w:r>
        <w:t>Notes from MP</w:t>
      </w:r>
      <w:r w:rsidR="004A3E7F">
        <w:t>EG#144</w:t>
      </w:r>
      <w:bookmarkEnd w:id="672"/>
      <w:bookmarkEnd w:id="673"/>
    </w:p>
    <w:p w14:paraId="17206740" w14:textId="50819DD4" w:rsidR="004A3E7F" w:rsidRDefault="004A3E7F">
      <w:pPr>
        <w:pStyle w:val="NormalWeb"/>
        <w:numPr>
          <w:ilvl w:val="0"/>
          <w:numId w:val="120"/>
        </w:numPr>
        <w:spacing w:before="0" w:beforeAutospacing="0" w:after="0" w:afterAutospacing="0"/>
      </w:pPr>
      <w:r>
        <w:t>CMCD currently does not include any reporting protocol</w:t>
      </w:r>
    </w:p>
    <w:p w14:paraId="5125C862" w14:textId="1790AF0D" w:rsidR="004A3E7F" w:rsidRDefault="004A3E7F">
      <w:pPr>
        <w:pStyle w:val="NormalWeb"/>
        <w:numPr>
          <w:ilvl w:val="0"/>
          <w:numId w:val="120"/>
        </w:numPr>
        <w:spacing w:before="0" w:beforeAutospacing="0" w:after="0" w:afterAutospacing="0"/>
      </w:pPr>
      <w:r>
        <w:t>In past, we didn't define any reporting mechanism for the DASH metric</w:t>
      </w:r>
    </w:p>
    <w:p w14:paraId="3185320B" w14:textId="249841D1" w:rsidR="004A3E7F" w:rsidRDefault="004A3E7F">
      <w:pPr>
        <w:pStyle w:val="NormalWeb"/>
        <w:numPr>
          <w:ilvl w:val="0"/>
          <w:numId w:val="120"/>
        </w:numPr>
        <w:spacing w:before="0" w:beforeAutospacing="0" w:after="0" w:afterAutospacing="0"/>
      </w:pPr>
      <w:r>
        <w:t>This should be provided as part of API</w:t>
      </w:r>
    </w:p>
    <w:p w14:paraId="5DDD8CB0" w14:textId="0021BC55" w:rsidR="004A3E7F" w:rsidRDefault="004A3E7F">
      <w:pPr>
        <w:pStyle w:val="NormalWeb"/>
        <w:numPr>
          <w:ilvl w:val="0"/>
          <w:numId w:val="120"/>
        </w:numPr>
        <w:spacing w:before="0" w:beforeAutospacing="0" w:after="0" w:afterAutospacing="0"/>
      </w:pPr>
      <w:r>
        <w:t>Recommendation:</w:t>
      </w:r>
    </w:p>
    <w:p w14:paraId="176B1AB9" w14:textId="2942AE58" w:rsidR="004A3E7F" w:rsidRDefault="004A3E7F">
      <w:pPr>
        <w:pStyle w:val="NormalWeb"/>
        <w:numPr>
          <w:ilvl w:val="1"/>
          <w:numId w:val="120"/>
        </w:numPr>
        <w:spacing w:before="0" w:beforeAutospacing="0" w:after="0" w:afterAutospacing="0"/>
      </w:pPr>
      <w:r>
        <w:lastRenderedPageBreak/>
        <w:t>Update the contribution to address the API (not implemented in above yet)</w:t>
      </w:r>
    </w:p>
    <w:p w14:paraId="5326E136" w14:textId="7E29FCB8" w:rsidR="009142A3" w:rsidRPr="009142A3" w:rsidRDefault="004A3E7F" w:rsidP="001E5A67">
      <w:pPr>
        <w:pStyle w:val="NormalWeb"/>
        <w:numPr>
          <w:ilvl w:val="1"/>
          <w:numId w:val="120"/>
        </w:numPr>
        <w:spacing w:before="0" w:beforeAutospacing="0" w:after="0" w:afterAutospacing="0"/>
      </w:pPr>
      <w:r>
        <w:t>Work with CTA WAVE on the scope of work in CMCD V2 and whether it will cover any protocol aspect.</w:t>
      </w:r>
    </w:p>
    <w:p w14:paraId="3F639AAF" w14:textId="6D83C1B2" w:rsidR="009142A3" w:rsidRDefault="009142A3" w:rsidP="00495539">
      <w:pPr>
        <w:pStyle w:val="Heading1"/>
      </w:pPr>
      <w:bookmarkStart w:id="674" w:name="_Toc159837500"/>
      <w:bookmarkStart w:id="675" w:name="_Toc195001228"/>
      <w:bookmarkEnd w:id="668"/>
      <w:r w:rsidRPr="009142A3">
        <w:lastRenderedPageBreak/>
        <w:t>Content selection and adaptation logic based on device orientation</w:t>
      </w:r>
      <w:r>
        <w:t xml:space="preserve"> (m</w:t>
      </w:r>
      <w:r w:rsidRPr="009142A3">
        <w:t>64233</w:t>
      </w:r>
      <w:r w:rsidR="00A05B28">
        <w:t>, m68905</w:t>
      </w:r>
      <w:r>
        <w:t>)</w:t>
      </w:r>
      <w:bookmarkEnd w:id="674"/>
      <w:bookmarkEnd w:id="675"/>
    </w:p>
    <w:p w14:paraId="797205C0" w14:textId="3C977F01" w:rsidR="000862DF" w:rsidRDefault="000862DF" w:rsidP="000862DF">
      <w:hyperlink r:id="rId115" w:history="1">
        <w:r w:rsidRPr="004258E2">
          <w:rPr>
            <w:rStyle w:val="Hyperlink"/>
          </w:rPr>
          <w:t>https://mpeg.expert/software/MPEG/Systems/DASH/spec/-/issues/376</w:t>
        </w:r>
      </w:hyperlink>
      <w:r>
        <w:t xml:space="preserve"> </w:t>
      </w:r>
    </w:p>
    <w:p w14:paraId="1A4E6AE7" w14:textId="5F98E1B5" w:rsidR="002126E1" w:rsidRDefault="002126E1" w:rsidP="000862DF">
      <w:hyperlink r:id="rId116" w:history="1">
        <w:r w:rsidRPr="00AC58F4">
          <w:rPr>
            <w:rStyle w:val="Hyperlink"/>
          </w:rPr>
          <w:t>https://git.mpeg.expert/MPEG/Systems/DASH/spec/-/issues/479</w:t>
        </w:r>
      </w:hyperlink>
    </w:p>
    <w:p w14:paraId="2DFB9A77" w14:textId="77777777" w:rsidR="009142A3" w:rsidRDefault="009142A3" w:rsidP="009142A3">
      <w:pPr>
        <w:pStyle w:val="Heading2"/>
        <w:rPr>
          <w:sz w:val="32"/>
          <w:szCs w:val="32"/>
          <w:lang w:val="en-GB" w:eastAsia="zh-CN"/>
        </w:rPr>
      </w:pPr>
      <w:bookmarkStart w:id="676" w:name="_Toc159837501"/>
      <w:bookmarkStart w:id="677" w:name="_Toc195001229"/>
      <w:r>
        <w:rPr>
          <w:lang w:val="en-GB" w:eastAsia="zh-CN"/>
        </w:rPr>
        <w:t>Introduction</w:t>
      </w:r>
      <w:bookmarkEnd w:id="676"/>
      <w:bookmarkEnd w:id="677"/>
    </w:p>
    <w:p w14:paraId="28619382" w14:textId="6246175C" w:rsidR="009142A3" w:rsidRDefault="009142A3" w:rsidP="009142A3">
      <w:pPr>
        <w:rPr>
          <w:rFonts w:eastAsia="SimSun"/>
          <w:bCs/>
          <w:szCs w:val="22"/>
          <w:lang w:val="en-GB" w:eastAsia="zh-CN"/>
        </w:rPr>
      </w:pPr>
      <w:r>
        <w:rPr>
          <w:rFonts w:eastAsia="SimSun"/>
          <w:bCs/>
          <w:szCs w:val="22"/>
          <w:lang w:val="en-GB" w:eastAsia="zh-CN"/>
        </w:rPr>
        <w:t>Contribution m64232 demonstrates the need to have considerations for device orientation during playback, especially in streaming scenarios. Here, we study possible solutions and indicate a way forward.</w:t>
      </w:r>
    </w:p>
    <w:p w14:paraId="2D0B6FCC" w14:textId="77777777" w:rsidR="009142A3" w:rsidRDefault="009142A3" w:rsidP="009142A3">
      <w:pPr>
        <w:pStyle w:val="Heading2"/>
        <w:rPr>
          <w:lang w:val="en-GB" w:eastAsia="zh-CN"/>
        </w:rPr>
      </w:pPr>
      <w:bookmarkStart w:id="678" w:name="_Toc159837502"/>
      <w:bookmarkStart w:id="679" w:name="_Toc195001230"/>
      <w:r>
        <w:rPr>
          <w:lang w:val="en-GB" w:eastAsia="zh-CN"/>
        </w:rPr>
        <w:t>Discussion</w:t>
      </w:r>
      <w:bookmarkEnd w:id="678"/>
      <w:bookmarkEnd w:id="679"/>
    </w:p>
    <w:p w14:paraId="2ACCBC41" w14:textId="77777777" w:rsidR="009142A3" w:rsidRDefault="009142A3" w:rsidP="009142A3">
      <w:pPr>
        <w:rPr>
          <w:rFonts w:eastAsia="SimSun"/>
          <w:bCs/>
          <w:szCs w:val="22"/>
          <w:lang w:val="en-GB" w:eastAsia="zh-CN"/>
        </w:rPr>
      </w:pPr>
      <w:r>
        <w:rPr>
          <w:rFonts w:eastAsia="SimSun"/>
          <w:bCs/>
          <w:szCs w:val="22"/>
          <w:lang w:val="en-GB" w:eastAsia="zh-CN"/>
        </w:rPr>
        <w:t>Addressing orientation changes involves at three entities during a playback session.</w:t>
      </w:r>
    </w:p>
    <w:p w14:paraId="0B5EC69C" w14:textId="77777777" w:rsidR="009142A3" w:rsidRDefault="009142A3" w:rsidP="009142A3">
      <w:pPr>
        <w:rPr>
          <w:rFonts w:eastAsia="SimSun"/>
          <w:bCs/>
          <w:szCs w:val="22"/>
          <w:lang w:val="en-GB" w:eastAsia="zh-CN"/>
        </w:rPr>
      </w:pPr>
    </w:p>
    <w:p w14:paraId="4DF5FC9A" w14:textId="77777777" w:rsidR="009142A3" w:rsidRDefault="009142A3" w:rsidP="009142A3">
      <w:pPr>
        <w:rPr>
          <w:rFonts w:eastAsia="SimSun"/>
          <w:bCs/>
          <w:szCs w:val="22"/>
          <w:lang w:val="en-GB" w:eastAsia="zh-CN"/>
        </w:rPr>
      </w:pPr>
      <w:r>
        <w:rPr>
          <w:rFonts w:eastAsia="SimSun"/>
          <w:b/>
          <w:i/>
          <w:iCs/>
          <w:szCs w:val="22"/>
          <w:lang w:val="en-GB" w:eastAsia="zh-CN"/>
        </w:rPr>
        <w:t>The device</w:t>
      </w:r>
      <w:r>
        <w:rPr>
          <w:rFonts w:eastAsia="SimSun"/>
          <w:bCs/>
          <w:szCs w:val="22"/>
          <w:lang w:val="en-GB" w:eastAsia="zh-CN"/>
        </w:rPr>
        <w:t>: When a device detects an orientation change the rendering and/or selection of the content can be adjusted accordingly. This is achieved by using an API, like those offered by Android (for mobile phones / tablets) or W3C (for browsers).</w:t>
      </w:r>
    </w:p>
    <w:p w14:paraId="70E8870B" w14:textId="77777777" w:rsidR="009142A3" w:rsidRDefault="009142A3" w:rsidP="009142A3">
      <w:pPr>
        <w:rPr>
          <w:rFonts w:eastAsia="SimSun"/>
          <w:bCs/>
          <w:szCs w:val="22"/>
          <w:lang w:val="en-GB" w:eastAsia="zh-CN"/>
        </w:rPr>
      </w:pPr>
    </w:p>
    <w:p w14:paraId="2391AECE" w14:textId="77777777" w:rsidR="009142A3" w:rsidRDefault="009142A3" w:rsidP="009142A3">
      <w:pPr>
        <w:rPr>
          <w:rFonts w:eastAsia="SimSun"/>
          <w:bCs/>
          <w:szCs w:val="22"/>
          <w:lang w:val="en-GB" w:eastAsia="zh-CN"/>
        </w:rPr>
      </w:pPr>
      <w:r>
        <w:rPr>
          <w:rFonts w:eastAsia="SimSun"/>
          <w:b/>
          <w:i/>
          <w:iCs/>
          <w:szCs w:val="22"/>
          <w:lang w:val="en-GB" w:eastAsia="zh-CN"/>
        </w:rPr>
        <w:t>The DASH client</w:t>
      </w:r>
      <w:r>
        <w:rPr>
          <w:rFonts w:eastAsia="SimSun"/>
          <w:bCs/>
          <w:szCs w:val="22"/>
          <w:lang w:val="en-GB" w:eastAsia="zh-CN"/>
        </w:rPr>
        <w:t>: The DASH client can detect an orientation change (e.g. using one of the APIs) and select a more appropriate content for the new orientation.</w:t>
      </w:r>
    </w:p>
    <w:p w14:paraId="26EBC76A" w14:textId="77777777" w:rsidR="009142A3" w:rsidRDefault="009142A3" w:rsidP="009142A3">
      <w:pPr>
        <w:rPr>
          <w:rFonts w:eastAsia="SimSun"/>
          <w:bCs/>
          <w:szCs w:val="22"/>
          <w:lang w:val="en-GB" w:eastAsia="zh-CN"/>
        </w:rPr>
      </w:pPr>
    </w:p>
    <w:p w14:paraId="3E4DF849" w14:textId="77777777" w:rsidR="009142A3" w:rsidRDefault="009142A3" w:rsidP="009142A3">
      <w:pPr>
        <w:rPr>
          <w:rFonts w:eastAsia="SimSun"/>
          <w:bCs/>
          <w:szCs w:val="22"/>
          <w:lang w:val="en-GB" w:eastAsia="zh-CN"/>
        </w:rPr>
      </w:pPr>
      <w:r>
        <w:rPr>
          <w:rFonts w:eastAsia="SimSun"/>
          <w:b/>
          <w:i/>
          <w:iCs/>
          <w:szCs w:val="22"/>
          <w:lang w:val="en-GB" w:eastAsia="zh-CN"/>
        </w:rPr>
        <w:t>The server</w:t>
      </w:r>
      <w:r>
        <w:rPr>
          <w:rFonts w:eastAsia="SimSun"/>
          <w:bCs/>
          <w:szCs w:val="22"/>
          <w:lang w:val="en-GB" w:eastAsia="zh-CN"/>
        </w:rPr>
        <w:t>: The server hosts content that is suitable for multiple orientations, this would be advantageous to have those versions in the same MPD. This is the point where DASH is relevant and currently there is no support for a recommend viewing orientation signalling in the MPD.</w:t>
      </w:r>
    </w:p>
    <w:p w14:paraId="503AECFF" w14:textId="77777777" w:rsidR="009142A3" w:rsidRDefault="009142A3" w:rsidP="009142A3">
      <w:pPr>
        <w:rPr>
          <w:rFonts w:eastAsia="SimSun"/>
          <w:bCs/>
          <w:szCs w:val="22"/>
          <w:lang w:val="en-GB" w:eastAsia="zh-CN"/>
        </w:rPr>
      </w:pPr>
    </w:p>
    <w:p w14:paraId="7FA2E2BA" w14:textId="77777777" w:rsidR="009142A3" w:rsidRDefault="009142A3" w:rsidP="009142A3">
      <w:pPr>
        <w:rPr>
          <w:rFonts w:eastAsia="SimSun"/>
          <w:bCs/>
          <w:szCs w:val="22"/>
          <w:lang w:val="en-GB" w:eastAsia="zh-CN"/>
        </w:rPr>
      </w:pPr>
      <w:r>
        <w:rPr>
          <w:rFonts w:eastAsia="SimSun"/>
          <w:bCs/>
          <w:szCs w:val="22"/>
          <w:lang w:val="en-GB" w:eastAsia="zh-CN"/>
        </w:rPr>
        <w:t xml:space="preserve">An obvious solution that would come to mind is to reuse the current signalling of aspect ratio or resolution to achieve the content selection and the dynamic switching by the DASH client. </w:t>
      </w:r>
    </w:p>
    <w:p w14:paraId="26E0EF96" w14:textId="77777777" w:rsidR="009142A3" w:rsidRDefault="009142A3" w:rsidP="009142A3">
      <w:pPr>
        <w:rPr>
          <w:rFonts w:eastAsia="SimSun"/>
          <w:bCs/>
          <w:szCs w:val="22"/>
          <w:lang w:val="en-GB" w:eastAsia="zh-CN"/>
        </w:rPr>
      </w:pPr>
    </w:p>
    <w:p w14:paraId="1E540444" w14:textId="77777777" w:rsidR="009142A3" w:rsidRDefault="009142A3" w:rsidP="009142A3">
      <w:pPr>
        <w:rPr>
          <w:rFonts w:eastAsia="SimSun"/>
          <w:bCs/>
          <w:szCs w:val="22"/>
          <w:lang w:val="en-GB" w:eastAsia="zh-CN"/>
        </w:rPr>
      </w:pPr>
      <w:r>
        <w:rPr>
          <w:rFonts w:eastAsia="SimSun"/>
          <w:bCs/>
          <w:szCs w:val="22"/>
          <w:lang w:val="en-GB" w:eastAsia="zh-CN"/>
        </w:rPr>
        <w:t>However, such approach would require to standardize the selection logic from the client which is not in scope of MPEG-DASH. In addition, if not specified, it is very unlikely that every DASH client vendor will implement the logic in the same way, which would create inconsistent Quality of Experience.</w:t>
      </w:r>
    </w:p>
    <w:p w14:paraId="18347614" w14:textId="77777777" w:rsidR="009142A3" w:rsidRDefault="009142A3" w:rsidP="009142A3">
      <w:pPr>
        <w:rPr>
          <w:rFonts w:eastAsia="SimSun"/>
          <w:bCs/>
          <w:szCs w:val="22"/>
          <w:lang w:val="en-GB" w:eastAsia="zh-CN"/>
        </w:rPr>
      </w:pPr>
    </w:p>
    <w:p w14:paraId="2FA29AC8" w14:textId="77777777" w:rsidR="009142A3" w:rsidRDefault="009142A3" w:rsidP="009142A3">
      <w:pPr>
        <w:rPr>
          <w:rFonts w:eastAsia="SimSun"/>
          <w:bCs/>
          <w:szCs w:val="22"/>
          <w:lang w:val="en-GB" w:eastAsia="zh-CN"/>
        </w:rPr>
      </w:pPr>
      <w:r>
        <w:rPr>
          <w:rFonts w:eastAsia="SimSun"/>
          <w:bCs/>
          <w:szCs w:val="22"/>
          <w:lang w:val="en-GB" w:eastAsia="zh-CN"/>
        </w:rPr>
        <w:t>Initially, we also envision using aspect ratio as possible solution but ended with the conclusion that is not possible to define what is the most suited video aspect ratio for a given display orientation.</w:t>
      </w:r>
    </w:p>
    <w:p w14:paraId="0C18C95E" w14:textId="77777777" w:rsidR="009142A3" w:rsidRDefault="009142A3" w:rsidP="009142A3">
      <w:pPr>
        <w:rPr>
          <w:rFonts w:eastAsia="SimSun"/>
          <w:bCs/>
          <w:szCs w:val="22"/>
          <w:lang w:val="en-GB" w:eastAsia="zh-CN"/>
        </w:rPr>
      </w:pPr>
    </w:p>
    <w:p w14:paraId="2DF1E567" w14:textId="3D723DCD" w:rsidR="009142A3" w:rsidRDefault="009142A3" w:rsidP="009142A3">
      <w:pPr>
        <w:rPr>
          <w:rFonts w:eastAsia="SimSun"/>
          <w:bCs/>
          <w:szCs w:val="22"/>
          <w:lang w:eastAsia="zh-CN"/>
        </w:rPr>
      </w:pPr>
      <w:r>
        <w:rPr>
          <w:rFonts w:eastAsia="SimSun"/>
          <w:bCs/>
          <w:szCs w:val="22"/>
          <w:lang w:val="en-GB" w:eastAsia="zh-CN"/>
        </w:rPr>
        <w:t xml:space="preserve">For example, </w:t>
      </w:r>
      <w:r>
        <w:rPr>
          <w:rFonts w:eastAsia="SimSun"/>
          <w:bCs/>
          <w:szCs w:val="22"/>
          <w:lang w:eastAsia="zh-CN"/>
        </w:rPr>
        <w:t>assuming that two versions of the same content are produced: one version in 16:9 (common format for HD content) and one in 1:1 (made for vertical viewing on phone)– blue boxes in the figure below, while the user has a 4:3 device (foldable phone) – orange box in the figure below. Let’s assume we use the “closest aspect ratio” algorithm, then the client running on each device will choose as shown below.</w:t>
      </w:r>
    </w:p>
    <w:p w14:paraId="33FA7A7C" w14:textId="77777777" w:rsidR="009142A3" w:rsidRDefault="009142A3" w:rsidP="009142A3">
      <w:pPr>
        <w:rPr>
          <w:rFonts w:eastAsia="SimSun"/>
          <w:bCs/>
          <w:szCs w:val="22"/>
          <w:lang w:eastAsia="zh-CN"/>
        </w:rPr>
      </w:pPr>
    </w:p>
    <w:p w14:paraId="2B39A743" w14:textId="49C8D2CF" w:rsidR="009142A3" w:rsidRDefault="009142A3" w:rsidP="009142A3">
      <w:pPr>
        <w:jc w:val="center"/>
        <w:rPr>
          <w:rFonts w:eastAsia="SimSun"/>
          <w:bCs/>
          <w:szCs w:val="22"/>
          <w:lang w:eastAsia="zh-CN"/>
        </w:rPr>
      </w:pPr>
      <w:r>
        <w:rPr>
          <w:rFonts w:eastAsia="SimSun"/>
          <w:bCs/>
          <w:noProof/>
          <w:szCs w:val="22"/>
          <w:lang w:eastAsia="zh-CN"/>
        </w:rPr>
        <w:lastRenderedPageBreak/>
        <w:drawing>
          <wp:inline distT="0" distB="0" distL="0" distR="0" wp14:anchorId="7336425C" wp14:editId="47E57BBD">
            <wp:extent cx="5026025" cy="2984500"/>
            <wp:effectExtent l="0" t="0" r="3175" b="6350"/>
            <wp:docPr id="10652172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5026025" cy="2984500"/>
                    </a:xfrm>
                    <a:prstGeom prst="rect">
                      <a:avLst/>
                    </a:prstGeom>
                    <a:noFill/>
                    <a:ln>
                      <a:noFill/>
                    </a:ln>
                  </pic:spPr>
                </pic:pic>
              </a:graphicData>
            </a:graphic>
          </wp:inline>
        </w:drawing>
      </w:r>
    </w:p>
    <w:p w14:paraId="5DD2825D" w14:textId="77777777" w:rsidR="009142A3" w:rsidRDefault="009142A3" w:rsidP="009142A3">
      <w:pPr>
        <w:rPr>
          <w:rFonts w:eastAsia="SimSun"/>
          <w:bCs/>
          <w:noProof/>
          <w:szCs w:val="22"/>
          <w:lang w:eastAsia="zh-CN"/>
        </w:rPr>
      </w:pPr>
    </w:p>
    <w:p w14:paraId="042532B1" w14:textId="77777777" w:rsidR="009142A3" w:rsidRDefault="009142A3" w:rsidP="009142A3">
      <w:pPr>
        <w:rPr>
          <w:rFonts w:eastAsia="SimSun"/>
          <w:bCs/>
          <w:szCs w:val="22"/>
          <w:lang w:eastAsia="zh-CN"/>
        </w:rPr>
      </w:pPr>
      <w:r>
        <w:rPr>
          <w:rFonts w:eastAsia="SimSun"/>
          <w:bCs/>
          <w:szCs w:val="22"/>
          <w:lang w:eastAsia="zh-CN"/>
        </w:rPr>
        <w:t>This contradicts the content creator’s intent which is that the 1:1 video is only for vertical video viewing.</w:t>
      </w:r>
    </w:p>
    <w:p w14:paraId="221664FA" w14:textId="77777777" w:rsidR="009142A3" w:rsidRDefault="009142A3" w:rsidP="009142A3">
      <w:pPr>
        <w:rPr>
          <w:rFonts w:eastAsia="SimSun"/>
          <w:bCs/>
          <w:szCs w:val="22"/>
          <w:lang w:eastAsia="zh-CN"/>
        </w:rPr>
      </w:pPr>
    </w:p>
    <w:p w14:paraId="502C98E5" w14:textId="51CABB5B" w:rsidR="009142A3" w:rsidRDefault="009142A3" w:rsidP="009142A3">
      <w:pPr>
        <w:jc w:val="center"/>
        <w:rPr>
          <w:rFonts w:eastAsia="SimSun"/>
          <w:bCs/>
          <w:szCs w:val="22"/>
          <w:lang w:eastAsia="zh-CN"/>
        </w:rPr>
      </w:pPr>
      <w:r>
        <w:rPr>
          <w:rFonts w:eastAsia="SimSun"/>
          <w:bCs/>
          <w:noProof/>
          <w:szCs w:val="22"/>
          <w:lang w:eastAsia="zh-CN"/>
        </w:rPr>
        <w:drawing>
          <wp:inline distT="0" distB="0" distL="0" distR="0" wp14:anchorId="039CB5EB" wp14:editId="74F0B7DE">
            <wp:extent cx="5400675" cy="3206750"/>
            <wp:effectExtent l="0" t="0" r="9525" b="0"/>
            <wp:docPr id="1555903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5400675" cy="3206750"/>
                    </a:xfrm>
                    <a:prstGeom prst="rect">
                      <a:avLst/>
                    </a:prstGeom>
                    <a:noFill/>
                    <a:ln>
                      <a:noFill/>
                    </a:ln>
                  </pic:spPr>
                </pic:pic>
              </a:graphicData>
            </a:graphic>
          </wp:inline>
        </w:drawing>
      </w:r>
    </w:p>
    <w:p w14:paraId="59F26D5F" w14:textId="77777777" w:rsidR="009142A3" w:rsidRDefault="009142A3" w:rsidP="009142A3">
      <w:pPr>
        <w:jc w:val="center"/>
        <w:rPr>
          <w:rFonts w:eastAsia="SimSun"/>
          <w:bCs/>
          <w:szCs w:val="22"/>
          <w:lang w:eastAsia="zh-CN"/>
        </w:rPr>
      </w:pPr>
    </w:p>
    <w:p w14:paraId="445AA9BB" w14:textId="77777777" w:rsidR="009142A3" w:rsidRDefault="009142A3" w:rsidP="009142A3">
      <w:pPr>
        <w:rPr>
          <w:rFonts w:eastAsia="SimSun"/>
          <w:bCs/>
          <w:szCs w:val="22"/>
          <w:lang w:eastAsia="zh-CN"/>
        </w:rPr>
      </w:pPr>
      <w:r>
        <w:rPr>
          <w:rFonts w:eastAsia="SimSun"/>
          <w:bCs/>
          <w:szCs w:val="22"/>
          <w:lang w:eastAsia="zh-CN"/>
        </w:rPr>
        <w:t>One may come up with another algorithm for achieving the content creator’s intent, represented in the figure above, but in this case, this would mean that there exist several algorithms for content selection based on aspect ratio and therefore there cannot be interoperability by a simple deduction of content selection based on aspect ratio,</w:t>
      </w:r>
    </w:p>
    <w:p w14:paraId="652E4B11" w14:textId="77777777" w:rsidR="009142A3" w:rsidRDefault="009142A3" w:rsidP="009142A3">
      <w:pPr>
        <w:rPr>
          <w:rFonts w:eastAsia="SimSun"/>
          <w:bCs/>
          <w:szCs w:val="22"/>
          <w:lang w:eastAsia="zh-CN"/>
        </w:rPr>
      </w:pPr>
    </w:p>
    <w:p w14:paraId="3C02A6BD" w14:textId="77777777" w:rsidR="009142A3" w:rsidRDefault="009142A3" w:rsidP="009142A3">
      <w:pPr>
        <w:rPr>
          <w:rFonts w:eastAsia="SimSun"/>
          <w:bCs/>
          <w:szCs w:val="22"/>
          <w:lang w:val="en-GB" w:eastAsia="zh-CN"/>
        </w:rPr>
      </w:pPr>
      <w:r>
        <w:rPr>
          <w:rFonts w:eastAsia="SimSun"/>
          <w:bCs/>
          <w:szCs w:val="22"/>
          <w:lang w:val="en-GB" w:eastAsia="zh-CN"/>
        </w:rPr>
        <w:t>As a result, the signalled video aspect ratio in the MPD cannot achieve the intended goal because of the following main shortcomings:</w:t>
      </w:r>
    </w:p>
    <w:p w14:paraId="4CC37926" w14:textId="77777777" w:rsidR="009142A3" w:rsidRDefault="009142A3" w:rsidP="009142A3">
      <w:pPr>
        <w:rPr>
          <w:rFonts w:eastAsia="SimSun"/>
          <w:bCs/>
          <w:szCs w:val="22"/>
          <w:lang w:val="en-GB" w:eastAsia="zh-CN"/>
        </w:rPr>
      </w:pPr>
    </w:p>
    <w:p w14:paraId="020B9481" w14:textId="77777777" w:rsidR="009142A3" w:rsidRDefault="009142A3">
      <w:pPr>
        <w:pStyle w:val="ListParagraph"/>
        <w:numPr>
          <w:ilvl w:val="0"/>
          <w:numId w:val="105"/>
        </w:numPr>
        <w:rPr>
          <w:rFonts w:eastAsia="SimSun"/>
          <w:bCs/>
          <w:szCs w:val="22"/>
          <w:lang w:val="en-GB" w:eastAsia="zh-CN"/>
        </w:rPr>
      </w:pPr>
      <w:r>
        <w:rPr>
          <w:rFonts w:eastAsia="SimSun"/>
          <w:bCs/>
          <w:szCs w:val="22"/>
          <w:lang w:val="en-GB" w:eastAsia="zh-CN"/>
        </w:rPr>
        <w:t>Such solution depends on the implemented client logic and not the MPD author recommendations, which could cause inconsistent user experiences</w:t>
      </w:r>
    </w:p>
    <w:p w14:paraId="114CC958" w14:textId="77777777" w:rsidR="009142A3" w:rsidRDefault="009142A3">
      <w:pPr>
        <w:pStyle w:val="ListParagraph"/>
        <w:numPr>
          <w:ilvl w:val="0"/>
          <w:numId w:val="105"/>
        </w:numPr>
        <w:rPr>
          <w:rFonts w:eastAsia="SimSun"/>
          <w:bCs/>
          <w:szCs w:val="22"/>
          <w:lang w:val="en-GB" w:eastAsia="zh-CN"/>
        </w:rPr>
      </w:pPr>
      <w:r>
        <w:rPr>
          <w:rFonts w:eastAsia="SimSun"/>
          <w:bCs/>
          <w:szCs w:val="22"/>
          <w:lang w:val="en-GB" w:eastAsia="zh-CN"/>
        </w:rPr>
        <w:lastRenderedPageBreak/>
        <w:t>Some video aspect ratio (e.g. square 1:1) is ambiguous for which viewing orientation they are recommended for since commercial services are restricting them for vertical viewing, they should not be selected by client in horizontal viewing.</w:t>
      </w:r>
    </w:p>
    <w:p w14:paraId="49D4FC74" w14:textId="77777777" w:rsidR="009142A3" w:rsidRDefault="009142A3" w:rsidP="009142A3">
      <w:pPr>
        <w:rPr>
          <w:rFonts w:eastAsia="SimSun"/>
          <w:bCs/>
          <w:szCs w:val="22"/>
          <w:lang w:val="en-GB" w:eastAsia="zh-CN"/>
        </w:rPr>
      </w:pPr>
    </w:p>
    <w:p w14:paraId="0AE5C390" w14:textId="77777777" w:rsidR="009142A3" w:rsidRDefault="009142A3" w:rsidP="009142A3">
      <w:pPr>
        <w:rPr>
          <w:rFonts w:eastAsia="SimSun"/>
          <w:bCs/>
          <w:szCs w:val="22"/>
          <w:lang w:val="en-GB" w:eastAsia="zh-CN"/>
        </w:rPr>
      </w:pPr>
      <w:r>
        <w:rPr>
          <w:rFonts w:eastAsia="SimSun"/>
          <w:bCs/>
          <w:szCs w:val="22"/>
          <w:lang w:val="en-GB" w:eastAsia="zh-CN"/>
        </w:rPr>
        <w:t>To alleviation those shortcoming, we propose the appropriate signalling in the section below. Note, that the orientation signalling is complementary to the aspect ratio, since it can be used as a first step to identify the adaptation sets that are suitable for the rendering area orientation, and from those, make the final selection based on aspect ratio.</w:t>
      </w:r>
    </w:p>
    <w:p w14:paraId="2C417939" w14:textId="77777777" w:rsidR="002126E1" w:rsidRDefault="002126E1" w:rsidP="002126E1">
      <w:pPr>
        <w:pStyle w:val="Heading2"/>
        <w:rPr>
          <w:lang w:val="en-GB" w:eastAsia="zh-CN"/>
        </w:rPr>
      </w:pPr>
      <w:bookmarkStart w:id="680" w:name="_Toc195001231"/>
      <w:r>
        <w:rPr>
          <w:lang w:val="en-GB" w:eastAsia="zh-CN"/>
        </w:rPr>
        <w:t>Target screen orientation signalling in MPD</w:t>
      </w:r>
      <w:bookmarkEnd w:id="680"/>
    </w:p>
    <w:p w14:paraId="66D44517" w14:textId="77777777" w:rsidR="002126E1" w:rsidRDefault="002126E1" w:rsidP="002126E1">
      <w:pPr>
        <w:rPr>
          <w:rFonts w:eastAsia="SimSun"/>
          <w:bCs/>
          <w:szCs w:val="22"/>
          <w:lang w:val="en-GB" w:eastAsia="zh-CN"/>
        </w:rPr>
      </w:pPr>
      <w:r>
        <w:rPr>
          <w:rFonts w:eastAsia="SimSun"/>
          <w:bCs/>
          <w:szCs w:val="22"/>
          <w:lang w:val="en-GB" w:eastAsia="zh-CN"/>
        </w:rPr>
        <w:t xml:space="preserve">Signalling the target screen orientation in the MPD can assist the client to select the appropriate content based on the MPD author’s recommendation. Since it is the same content produced in different versions, </w:t>
      </w:r>
      <w:del w:id="681" w:author="Emmanuel Thomas" w:date="2024-07-09T16:29:00Z" w16du:dateUtc="2024-07-09T14:29:00Z">
        <w:r w:rsidDel="00140D9E">
          <w:rPr>
            <w:rFonts w:eastAsia="SimSun"/>
            <w:bCs/>
            <w:szCs w:val="22"/>
            <w:lang w:val="en-GB" w:eastAsia="zh-CN"/>
          </w:rPr>
          <w:delText xml:space="preserve">one may say they should be Representations. However, </w:delText>
        </w:r>
      </w:del>
      <w:r>
        <w:rPr>
          <w:rFonts w:eastAsia="SimSun"/>
          <w:bCs/>
          <w:szCs w:val="22"/>
          <w:lang w:val="en-GB" w:eastAsia="zh-CN"/>
        </w:rPr>
        <w:t xml:space="preserve">those version are not meant to be used for bandwidth adaptation, therefore this signalling should be introduced </w:t>
      </w:r>
      <w:ins w:id="682" w:author="Emmanuel Thomas" w:date="2024-07-09T16:29:00Z" w16du:dateUtc="2024-07-09T14:29:00Z">
        <w:r>
          <w:rPr>
            <w:rFonts w:eastAsia="SimSun"/>
            <w:bCs/>
            <w:szCs w:val="22"/>
            <w:lang w:val="en-GB" w:eastAsia="zh-CN"/>
          </w:rPr>
          <w:t xml:space="preserve">at the </w:t>
        </w:r>
      </w:ins>
      <w:del w:id="683" w:author="Emmanuel Thomas" w:date="2024-07-09T16:29:00Z" w16du:dateUtc="2024-07-09T14:29:00Z">
        <w:r w:rsidDel="00140D9E">
          <w:rPr>
            <w:rFonts w:eastAsia="SimSun"/>
            <w:bCs/>
            <w:szCs w:val="22"/>
            <w:lang w:val="en-GB" w:eastAsia="zh-CN"/>
          </w:rPr>
          <w:delText xml:space="preserve">to </w:delText>
        </w:r>
      </w:del>
      <w:r>
        <w:rPr>
          <w:rFonts w:eastAsia="SimSun"/>
          <w:bCs/>
          <w:szCs w:val="22"/>
          <w:lang w:val="en-GB" w:eastAsia="zh-CN"/>
        </w:rPr>
        <w:t>Adaptation Set level.</w:t>
      </w:r>
    </w:p>
    <w:p w14:paraId="786B64D6" w14:textId="77777777" w:rsidR="002126E1" w:rsidRDefault="002126E1" w:rsidP="002126E1">
      <w:pPr>
        <w:rPr>
          <w:rFonts w:eastAsia="SimSun"/>
          <w:bCs/>
          <w:szCs w:val="22"/>
          <w:lang w:val="en-GB" w:eastAsia="zh-CN"/>
        </w:rPr>
      </w:pPr>
    </w:p>
    <w:p w14:paraId="4B084BA5" w14:textId="77777777" w:rsidR="002126E1" w:rsidRDefault="002126E1" w:rsidP="002126E1">
      <w:pPr>
        <w:rPr>
          <w:rFonts w:eastAsia="SimSun"/>
          <w:bCs/>
          <w:szCs w:val="22"/>
          <w:lang w:val="en-GB" w:eastAsia="zh-CN"/>
        </w:rPr>
      </w:pPr>
      <w:del w:id="684" w:author="Emmanuel Thomas" w:date="2024-07-09T16:29:00Z" w16du:dateUtc="2024-07-09T14:29:00Z">
        <w:r w:rsidDel="00EC7EA9">
          <w:rPr>
            <w:rFonts w:eastAsia="SimSun"/>
            <w:bCs/>
            <w:szCs w:val="22"/>
            <w:lang w:val="en-GB" w:eastAsia="zh-CN"/>
          </w:rPr>
          <w:delText>We believe that this information is useful in isolation of the existence of multiuple versions of the same content. Therefore, we believe that there is no need for the concept of grouping those adaptation Set together. Instead,</w:delText>
        </w:r>
      </w:del>
      <w:ins w:id="685" w:author="Emmanuel Thomas" w:date="2024-07-09T16:29:00Z" w16du:dateUtc="2024-07-09T14:29:00Z">
        <w:r>
          <w:rPr>
            <w:rFonts w:eastAsia="SimSun"/>
            <w:bCs/>
            <w:szCs w:val="22"/>
            <w:lang w:val="en-GB" w:eastAsia="zh-CN"/>
          </w:rPr>
          <w:t xml:space="preserve">If </w:t>
        </w:r>
      </w:ins>
      <w:ins w:id="686" w:author="Emmanuel Thomas" w:date="2024-07-09T16:30:00Z" w16du:dateUtc="2024-07-09T14:30:00Z">
        <w:r>
          <w:rPr>
            <w:rFonts w:eastAsia="SimSun"/>
            <w:bCs/>
            <w:szCs w:val="22"/>
            <w:lang w:val="en-GB" w:eastAsia="zh-CN"/>
          </w:rPr>
          <w:t xml:space="preserve"> the MPD author desires to group some Adaptation Set together,</w:t>
        </w:r>
      </w:ins>
      <w:r>
        <w:rPr>
          <w:rFonts w:eastAsia="SimSun"/>
          <w:bCs/>
          <w:szCs w:val="22"/>
          <w:lang w:val="en-GB" w:eastAsia="zh-CN"/>
        </w:rPr>
        <w:t xml:space="preserve"> any </w:t>
      </w:r>
      <w:del w:id="687" w:author="Emmanuel Thomas" w:date="2024-07-09T16:30:00Z" w16du:dateUtc="2024-07-09T14:30:00Z">
        <w:r w:rsidDel="00EC7EA9">
          <w:rPr>
            <w:rFonts w:eastAsia="SimSun"/>
            <w:bCs/>
            <w:szCs w:val="22"/>
            <w:lang w:val="en-GB" w:eastAsia="zh-CN"/>
          </w:rPr>
          <w:delText xml:space="preserve">current </w:delText>
        </w:r>
        <w:r w:rsidDel="00181452">
          <w:rPr>
            <w:rFonts w:eastAsia="SimSun"/>
            <w:bCs/>
            <w:szCs w:val="22"/>
            <w:lang w:val="en-GB" w:eastAsia="zh-CN"/>
          </w:rPr>
          <w:delText xml:space="preserve">techniques for </w:delText>
        </w:r>
      </w:del>
      <w:r>
        <w:rPr>
          <w:rFonts w:eastAsia="SimSun"/>
          <w:bCs/>
          <w:szCs w:val="22"/>
          <w:lang w:val="en-GB" w:eastAsia="zh-CN"/>
        </w:rPr>
        <w:t xml:space="preserve">grouping </w:t>
      </w:r>
      <w:ins w:id="688" w:author="Emmanuel Thomas" w:date="2024-07-09T16:30:00Z" w16du:dateUtc="2024-07-09T14:30:00Z">
        <w:r>
          <w:rPr>
            <w:rFonts w:eastAsia="SimSun"/>
            <w:bCs/>
            <w:szCs w:val="22"/>
            <w:lang w:val="en-GB" w:eastAsia="zh-CN"/>
          </w:rPr>
          <w:t xml:space="preserve">mechanism for </w:t>
        </w:r>
      </w:ins>
      <w:r>
        <w:rPr>
          <w:rFonts w:eastAsia="SimSun"/>
          <w:bCs/>
          <w:szCs w:val="22"/>
          <w:lang w:val="en-GB" w:eastAsia="zh-CN"/>
        </w:rPr>
        <w:t>Adaptation Set</w:t>
      </w:r>
      <w:ins w:id="689" w:author="Emmanuel Thomas" w:date="2024-07-09T16:30:00Z" w16du:dateUtc="2024-07-09T14:30:00Z">
        <w:r>
          <w:rPr>
            <w:rFonts w:eastAsia="SimSun"/>
            <w:bCs/>
            <w:szCs w:val="22"/>
            <w:lang w:val="en-GB" w:eastAsia="zh-CN"/>
          </w:rPr>
          <w:t>s</w:t>
        </w:r>
      </w:ins>
      <w:r>
        <w:rPr>
          <w:rFonts w:eastAsia="SimSun"/>
          <w:bCs/>
          <w:szCs w:val="22"/>
          <w:lang w:val="en-GB" w:eastAsia="zh-CN"/>
        </w:rPr>
        <w:t xml:space="preserve"> can be used</w:t>
      </w:r>
      <w:del w:id="690" w:author="Emmanuel Thomas" w:date="2024-07-09T16:30:00Z" w16du:dateUtc="2024-07-09T14:30:00Z">
        <w:r w:rsidDel="00181452">
          <w:rPr>
            <w:rFonts w:eastAsia="SimSun"/>
            <w:bCs/>
            <w:szCs w:val="22"/>
            <w:lang w:val="en-GB" w:eastAsia="zh-CN"/>
          </w:rPr>
          <w:delText xml:space="preserve"> orthogonally</w:delText>
        </w:r>
      </w:del>
      <w:r>
        <w:rPr>
          <w:rFonts w:eastAsia="SimSun"/>
          <w:bCs/>
          <w:szCs w:val="22"/>
          <w:lang w:val="en-GB" w:eastAsia="zh-CN"/>
        </w:rPr>
        <w:t xml:space="preserve">. </w:t>
      </w:r>
    </w:p>
    <w:p w14:paraId="184AD3FB" w14:textId="77777777" w:rsidR="002126E1" w:rsidRDefault="002126E1" w:rsidP="002126E1">
      <w:pPr>
        <w:rPr>
          <w:rFonts w:eastAsia="SimSun"/>
          <w:bCs/>
          <w:szCs w:val="22"/>
          <w:lang w:val="en-GB" w:eastAsia="zh-CN"/>
        </w:rPr>
      </w:pPr>
    </w:p>
    <w:p w14:paraId="09B31243" w14:textId="77777777" w:rsidR="002126E1" w:rsidRDefault="002126E1" w:rsidP="002126E1">
      <w:pPr>
        <w:rPr>
          <w:rFonts w:eastAsia="SimSun"/>
          <w:bCs/>
          <w:szCs w:val="22"/>
          <w:lang w:val="en-GB" w:eastAsia="zh-CN"/>
        </w:rPr>
      </w:pPr>
      <w:del w:id="691" w:author="Emmanuel Thomas" w:date="2024-07-09T16:30:00Z" w16du:dateUtc="2024-07-09T14:30:00Z">
        <w:r w:rsidDel="00181452">
          <w:rPr>
            <w:rFonts w:eastAsia="SimSun"/>
            <w:bCs/>
            <w:szCs w:val="22"/>
            <w:lang w:val="en-GB" w:eastAsia="zh-CN"/>
          </w:rPr>
          <w:delText xml:space="preserve">We propose adding a </w:delText>
        </w:r>
      </w:del>
      <w:ins w:id="692" w:author="Emmanuel Thomas" w:date="2024-07-09T16:30:00Z" w16du:dateUtc="2024-07-09T14:30:00Z">
        <w:r>
          <w:rPr>
            <w:rFonts w:eastAsia="SimSun"/>
            <w:bCs/>
            <w:szCs w:val="22"/>
            <w:lang w:val="en-GB" w:eastAsia="zh-CN"/>
          </w:rPr>
          <w:t xml:space="preserve">The </w:t>
        </w:r>
      </w:ins>
      <w:del w:id="693" w:author="Emmanuel Thomas" w:date="2024-07-09T16:31:00Z" w16du:dateUtc="2024-07-09T14:31:00Z">
        <w:r w:rsidDel="00384A37">
          <w:rPr>
            <w:rFonts w:eastAsia="SimSun"/>
            <w:bCs/>
            <w:szCs w:val="22"/>
            <w:lang w:val="en-GB" w:eastAsia="zh-CN"/>
          </w:rPr>
          <w:delText xml:space="preserve">new </w:delText>
        </w:r>
      </w:del>
      <w:r>
        <w:rPr>
          <w:rFonts w:eastAsia="SimSun"/>
          <w:bCs/>
          <w:szCs w:val="22"/>
          <w:lang w:val="en-GB" w:eastAsia="zh-CN"/>
        </w:rPr>
        <w:t xml:space="preserve">optional attribute </w:t>
      </w:r>
      <w:r>
        <w:rPr>
          <w:rFonts w:ascii="Courier New" w:eastAsia="SimSun" w:hAnsi="Courier New" w:cs="Courier New"/>
          <w:bCs/>
          <w:szCs w:val="22"/>
          <w:lang w:val="en-GB" w:eastAsia="zh-CN"/>
        </w:rPr>
        <w:t>targetScreenOrientation</w:t>
      </w:r>
      <w:r>
        <w:rPr>
          <w:rFonts w:eastAsia="SimSun"/>
          <w:bCs/>
          <w:szCs w:val="22"/>
          <w:lang w:val="en-GB" w:eastAsia="zh-CN"/>
        </w:rPr>
        <w:t xml:space="preserve"> with values </w:t>
      </w:r>
      <w:r>
        <w:rPr>
          <w:rFonts w:ascii="Courier New" w:eastAsia="SimSun" w:hAnsi="Courier New" w:cs="Courier New"/>
          <w:bCs/>
          <w:szCs w:val="22"/>
          <w:lang w:val="en-GB" w:eastAsia="zh-CN"/>
        </w:rPr>
        <w:t>portrait</w:t>
      </w:r>
      <w:r>
        <w:rPr>
          <w:rFonts w:eastAsia="SimSun"/>
          <w:bCs/>
          <w:szCs w:val="22"/>
          <w:lang w:val="en-GB" w:eastAsia="zh-CN"/>
        </w:rPr>
        <w:t xml:space="preserve">, </w:t>
      </w:r>
      <w:r>
        <w:rPr>
          <w:rFonts w:ascii="Courier New" w:eastAsia="SimSun" w:hAnsi="Courier New" w:cs="Courier New"/>
          <w:bCs/>
          <w:szCs w:val="22"/>
          <w:lang w:val="en-GB" w:eastAsia="zh-CN"/>
        </w:rPr>
        <w:t>landscape</w:t>
      </w:r>
      <w:r>
        <w:rPr>
          <w:rFonts w:eastAsia="SimSun"/>
          <w:bCs/>
          <w:szCs w:val="22"/>
          <w:lang w:val="en-GB" w:eastAsia="zh-CN"/>
        </w:rPr>
        <w:t xml:space="preserve">, </w:t>
      </w:r>
      <w:r>
        <w:rPr>
          <w:rFonts w:ascii="Courier New" w:eastAsia="SimSun" w:hAnsi="Courier New" w:cs="Courier New"/>
          <w:bCs/>
          <w:szCs w:val="22"/>
          <w:lang w:val="en-GB" w:eastAsia="zh-CN"/>
        </w:rPr>
        <w:t>square</w:t>
      </w:r>
      <w:r>
        <w:rPr>
          <w:rFonts w:eastAsia="SimSun"/>
          <w:bCs/>
          <w:szCs w:val="22"/>
          <w:lang w:val="en-GB" w:eastAsia="zh-CN"/>
        </w:rPr>
        <w:t xml:space="preserve"> </w:t>
      </w:r>
      <w:del w:id="694" w:author="Emmanuel Thomas" w:date="2024-07-09T16:40:00Z" w16du:dateUtc="2024-07-09T14:40:00Z">
        <w:r w:rsidDel="00376D1C">
          <w:rPr>
            <w:rFonts w:eastAsia="SimSun"/>
            <w:bCs/>
            <w:szCs w:val="22"/>
            <w:lang w:val="en-GB" w:eastAsia="zh-CN"/>
          </w:rPr>
          <w:delText xml:space="preserve">and </w:delText>
        </w:r>
        <w:r w:rsidDel="00376D1C">
          <w:rPr>
            <w:rFonts w:ascii="Courier New" w:eastAsia="SimSun" w:hAnsi="Courier New" w:cs="Courier New"/>
            <w:bCs/>
            <w:szCs w:val="22"/>
            <w:lang w:val="en-GB" w:eastAsia="zh-CN"/>
          </w:rPr>
          <w:delText>any</w:delText>
        </w:r>
        <w:r w:rsidDel="00376D1C">
          <w:rPr>
            <w:rFonts w:eastAsia="SimSun"/>
            <w:bCs/>
            <w:szCs w:val="22"/>
            <w:lang w:val="en-GB" w:eastAsia="zh-CN"/>
          </w:rPr>
          <w:delText xml:space="preserve"> </w:delText>
        </w:r>
      </w:del>
      <w:ins w:id="695" w:author="Emmanuel Thomas" w:date="2024-07-09T16:31:00Z" w16du:dateUtc="2024-07-09T14:31:00Z">
        <w:r>
          <w:rPr>
            <w:rFonts w:eastAsia="SimSun"/>
            <w:bCs/>
            <w:szCs w:val="22"/>
            <w:lang w:val="en-GB" w:eastAsia="zh-CN"/>
          </w:rPr>
          <w:t xml:space="preserve">is introduced in the Adaptation Set element </w:t>
        </w:r>
      </w:ins>
      <w:r>
        <w:rPr>
          <w:rFonts w:eastAsia="SimSun"/>
          <w:bCs/>
          <w:szCs w:val="22"/>
          <w:lang w:val="en-GB" w:eastAsia="zh-CN"/>
        </w:rPr>
        <w:t>as shown below.</w:t>
      </w:r>
    </w:p>
    <w:p w14:paraId="35D05228" w14:textId="77777777" w:rsidR="002126E1" w:rsidRDefault="002126E1" w:rsidP="002126E1">
      <w:pPr>
        <w:rPr>
          <w:rFonts w:eastAsia="SimSun"/>
          <w:bCs/>
          <w:lang w:val="en-GB" w:eastAsia="zh-CN"/>
        </w:rPr>
      </w:pPr>
    </w:p>
    <w:tbl>
      <w:tblPr>
        <w:tblW w:w="88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510"/>
        <w:gridCol w:w="709"/>
        <w:gridCol w:w="4589"/>
      </w:tblGrid>
      <w:tr w:rsidR="002126E1" w14:paraId="38D544C1" w14:textId="77777777" w:rsidTr="00845AEF">
        <w:trPr>
          <w:trHeight w:val="563"/>
        </w:trPr>
        <w:tc>
          <w:tcPr>
            <w:tcW w:w="3510" w:type="dxa"/>
            <w:tcBorders>
              <w:top w:val="single" w:sz="12" w:space="0" w:color="auto"/>
              <w:left w:val="single" w:sz="12" w:space="0" w:color="auto"/>
              <w:bottom w:val="single" w:sz="12" w:space="0" w:color="auto"/>
              <w:right w:val="single" w:sz="4" w:space="0" w:color="auto"/>
            </w:tcBorders>
            <w:hideMark/>
          </w:tcPr>
          <w:p w14:paraId="13EC9CC1" w14:textId="77777777" w:rsidR="002126E1" w:rsidRDefault="002126E1" w:rsidP="00845AEF">
            <w:pPr>
              <w:pStyle w:val="Default"/>
              <w:spacing w:before="60" w:after="60"/>
              <w:rPr>
                <w:rFonts w:ascii="Cambria" w:hAnsi="Cambria" w:cs="Arial"/>
                <w:b/>
                <w:bCs/>
                <w:sz w:val="22"/>
                <w:szCs w:val="22"/>
                <w:lang w:val="en-US"/>
              </w:rPr>
            </w:pPr>
            <w:r>
              <w:rPr>
                <w:rFonts w:ascii="Cambria" w:hAnsi="Cambria" w:cs="Arial"/>
                <w:b/>
                <w:bCs/>
                <w:sz w:val="22"/>
                <w:szCs w:val="22"/>
                <w:lang w:val="en-US"/>
              </w:rPr>
              <w:t>Element or Attribute Name</w:t>
            </w:r>
          </w:p>
        </w:tc>
        <w:tc>
          <w:tcPr>
            <w:tcW w:w="709" w:type="dxa"/>
            <w:tcBorders>
              <w:top w:val="single" w:sz="12" w:space="0" w:color="auto"/>
              <w:left w:val="single" w:sz="4" w:space="0" w:color="auto"/>
              <w:bottom w:val="single" w:sz="12" w:space="0" w:color="auto"/>
              <w:right w:val="single" w:sz="4" w:space="0" w:color="auto"/>
            </w:tcBorders>
          </w:tcPr>
          <w:p w14:paraId="774651E1" w14:textId="77777777" w:rsidR="002126E1" w:rsidRDefault="002126E1" w:rsidP="00845AEF">
            <w:pPr>
              <w:pStyle w:val="Default"/>
              <w:spacing w:before="60" w:after="60"/>
              <w:jc w:val="center"/>
              <w:rPr>
                <w:rFonts w:ascii="Cambria" w:hAnsi="Cambria" w:cs="Arial"/>
                <w:b/>
                <w:bCs/>
                <w:sz w:val="22"/>
                <w:szCs w:val="22"/>
                <w:lang w:val="en-US"/>
              </w:rPr>
            </w:pPr>
            <w:r>
              <w:rPr>
                <w:rFonts w:ascii="Cambria" w:hAnsi="Cambria" w:cs="Arial"/>
                <w:b/>
                <w:bCs/>
                <w:sz w:val="22"/>
                <w:szCs w:val="22"/>
                <w:lang w:val="en-US"/>
              </w:rPr>
              <w:t>Use</w:t>
            </w:r>
          </w:p>
          <w:p w14:paraId="5FC026AA" w14:textId="77777777" w:rsidR="002126E1" w:rsidRDefault="002126E1" w:rsidP="00845AEF">
            <w:pPr>
              <w:pStyle w:val="Default"/>
              <w:spacing w:before="60" w:after="60"/>
              <w:rPr>
                <w:rFonts w:ascii="Cambria" w:hAnsi="Cambria" w:cs="Arial"/>
                <w:b/>
                <w:bCs/>
                <w:sz w:val="20"/>
                <w:szCs w:val="20"/>
                <w:lang w:val="en-US"/>
              </w:rPr>
            </w:pPr>
          </w:p>
        </w:tc>
        <w:tc>
          <w:tcPr>
            <w:tcW w:w="4589" w:type="dxa"/>
            <w:tcBorders>
              <w:top w:val="single" w:sz="12" w:space="0" w:color="auto"/>
              <w:left w:val="single" w:sz="4" w:space="0" w:color="auto"/>
              <w:bottom w:val="single" w:sz="12" w:space="0" w:color="auto"/>
              <w:right w:val="single" w:sz="12" w:space="0" w:color="auto"/>
            </w:tcBorders>
          </w:tcPr>
          <w:p w14:paraId="69982065" w14:textId="77777777" w:rsidR="002126E1" w:rsidRDefault="002126E1" w:rsidP="00845AEF">
            <w:pPr>
              <w:pStyle w:val="Default"/>
              <w:spacing w:before="60" w:after="60"/>
              <w:rPr>
                <w:rFonts w:ascii="Cambria" w:hAnsi="Cambria" w:cs="Arial"/>
                <w:b/>
                <w:bCs/>
                <w:sz w:val="22"/>
                <w:szCs w:val="22"/>
                <w:lang w:val="en-US"/>
              </w:rPr>
            </w:pPr>
            <w:r>
              <w:rPr>
                <w:rFonts w:ascii="Cambria" w:hAnsi="Cambria" w:cs="Arial"/>
                <w:b/>
                <w:bCs/>
                <w:sz w:val="22"/>
                <w:szCs w:val="22"/>
                <w:lang w:val="en-US"/>
              </w:rPr>
              <w:t>Description</w:t>
            </w:r>
          </w:p>
          <w:p w14:paraId="0C1FBE54" w14:textId="77777777" w:rsidR="002126E1" w:rsidRDefault="002126E1" w:rsidP="00845AEF">
            <w:pPr>
              <w:pStyle w:val="Default"/>
              <w:spacing w:before="60" w:after="60"/>
              <w:rPr>
                <w:rFonts w:ascii="Cambria" w:hAnsi="Cambria" w:cs="Arial"/>
                <w:b/>
                <w:bCs/>
                <w:sz w:val="20"/>
                <w:szCs w:val="20"/>
                <w:lang w:val="en-US"/>
              </w:rPr>
            </w:pPr>
          </w:p>
        </w:tc>
      </w:tr>
      <w:tr w:rsidR="002126E1" w14:paraId="125416EF" w14:textId="77777777" w:rsidTr="00845AEF">
        <w:trPr>
          <w:trHeight w:val="563"/>
        </w:trPr>
        <w:tc>
          <w:tcPr>
            <w:tcW w:w="3510" w:type="dxa"/>
            <w:tcBorders>
              <w:top w:val="single" w:sz="12" w:space="0" w:color="auto"/>
              <w:left w:val="single" w:sz="12" w:space="0" w:color="auto"/>
              <w:bottom w:val="single" w:sz="4" w:space="0" w:color="auto"/>
              <w:right w:val="single" w:sz="4" w:space="0" w:color="auto"/>
            </w:tcBorders>
          </w:tcPr>
          <w:p w14:paraId="68BB6858" w14:textId="77777777" w:rsidR="002126E1" w:rsidRDefault="002126E1" w:rsidP="00845AEF">
            <w:pPr>
              <w:pStyle w:val="Default"/>
              <w:spacing w:before="60" w:after="60"/>
              <w:jc w:val="center"/>
              <w:rPr>
                <w:rFonts w:ascii="Cambria" w:hAnsi="Cambria" w:cs="Courier New"/>
                <w:b/>
                <w:bCs/>
                <w:sz w:val="22"/>
                <w:szCs w:val="22"/>
                <w:lang w:val="en-US"/>
              </w:rPr>
            </w:pPr>
            <w:r>
              <w:rPr>
                <w:rFonts w:ascii="Cambria" w:hAnsi="Cambria"/>
                <w:b/>
                <w:bCs/>
                <w:sz w:val="22"/>
                <w:szCs w:val="22"/>
                <w:lang w:val="en-US"/>
              </w:rPr>
              <w:t>AdaptationSet</w:t>
            </w:r>
          </w:p>
          <w:p w14:paraId="789ED5B3" w14:textId="77777777" w:rsidR="002126E1" w:rsidRDefault="002126E1" w:rsidP="00845AEF">
            <w:pPr>
              <w:pStyle w:val="Default"/>
              <w:spacing w:before="60" w:after="60"/>
              <w:rPr>
                <w:rFonts w:ascii="Cambria" w:hAnsi="Cambria"/>
                <w:sz w:val="22"/>
                <w:szCs w:val="22"/>
                <w:lang w:val="en-US"/>
              </w:rPr>
            </w:pPr>
          </w:p>
        </w:tc>
        <w:tc>
          <w:tcPr>
            <w:tcW w:w="709" w:type="dxa"/>
            <w:tcBorders>
              <w:top w:val="single" w:sz="12" w:space="0" w:color="auto"/>
              <w:left w:val="single" w:sz="4" w:space="0" w:color="auto"/>
              <w:bottom w:val="single" w:sz="4" w:space="0" w:color="auto"/>
              <w:right w:val="single" w:sz="4" w:space="0" w:color="auto"/>
            </w:tcBorders>
          </w:tcPr>
          <w:p w14:paraId="00793D26" w14:textId="77777777" w:rsidR="002126E1" w:rsidRDefault="002126E1" w:rsidP="00845AEF">
            <w:pPr>
              <w:pStyle w:val="Default"/>
              <w:spacing w:before="60" w:after="60"/>
              <w:rPr>
                <w:rFonts w:ascii="Cambria" w:hAnsi="Cambria" w:cs="Cambria"/>
                <w:sz w:val="20"/>
                <w:szCs w:val="20"/>
                <w:lang w:val="en-US"/>
              </w:rPr>
            </w:pPr>
          </w:p>
        </w:tc>
        <w:tc>
          <w:tcPr>
            <w:tcW w:w="4589" w:type="dxa"/>
            <w:tcBorders>
              <w:top w:val="single" w:sz="12" w:space="0" w:color="auto"/>
              <w:left w:val="single" w:sz="4" w:space="0" w:color="auto"/>
              <w:bottom w:val="single" w:sz="4" w:space="0" w:color="auto"/>
              <w:right w:val="single" w:sz="12" w:space="0" w:color="auto"/>
            </w:tcBorders>
            <w:hideMark/>
          </w:tcPr>
          <w:p w14:paraId="462B9DDE" w14:textId="77777777" w:rsidR="002126E1" w:rsidRDefault="002126E1" w:rsidP="00845AEF">
            <w:pPr>
              <w:pStyle w:val="Default"/>
              <w:spacing w:before="60" w:after="60"/>
              <w:rPr>
                <w:rFonts w:ascii="Cambria" w:hAnsi="Cambria" w:cs="Cambria"/>
                <w:sz w:val="20"/>
                <w:szCs w:val="20"/>
                <w:lang w:val="en-US"/>
              </w:rPr>
            </w:pPr>
            <w:r>
              <w:rPr>
                <w:rFonts w:ascii="Cambria" w:hAnsi="Cambria"/>
                <w:sz w:val="22"/>
                <w:szCs w:val="22"/>
                <w:lang w:val="en-US"/>
              </w:rPr>
              <w:t>Adaptation Set description.</w:t>
            </w:r>
          </w:p>
        </w:tc>
      </w:tr>
      <w:tr w:rsidR="002126E1" w14:paraId="18CDD93A" w14:textId="77777777" w:rsidTr="00845AEF">
        <w:trPr>
          <w:trHeight w:val="563"/>
        </w:trPr>
        <w:tc>
          <w:tcPr>
            <w:tcW w:w="3510" w:type="dxa"/>
            <w:tcBorders>
              <w:top w:val="single" w:sz="4" w:space="0" w:color="auto"/>
              <w:left w:val="single" w:sz="12" w:space="0" w:color="auto"/>
              <w:bottom w:val="single" w:sz="4" w:space="0" w:color="auto"/>
              <w:right w:val="single" w:sz="4" w:space="0" w:color="auto"/>
            </w:tcBorders>
            <w:hideMark/>
          </w:tcPr>
          <w:p w14:paraId="3F008021" w14:textId="77777777" w:rsidR="002126E1" w:rsidRDefault="002126E1" w:rsidP="00845AEF">
            <w:pPr>
              <w:pStyle w:val="Default"/>
              <w:spacing w:before="60" w:after="60"/>
              <w:rPr>
                <w:rFonts w:ascii="Cambria" w:hAnsi="Cambria" w:cs="Courier New"/>
                <w:sz w:val="22"/>
                <w:szCs w:val="22"/>
                <w:lang w:val="en-US"/>
              </w:rPr>
            </w:pPr>
            <w:r>
              <w:rPr>
                <w:rFonts w:ascii="Cambria" w:hAnsi="Cambria"/>
                <w:sz w:val="22"/>
                <w:szCs w:val="22"/>
                <w:lang w:val="en-US"/>
              </w:rPr>
              <w:t>…</w:t>
            </w:r>
          </w:p>
        </w:tc>
        <w:tc>
          <w:tcPr>
            <w:tcW w:w="709" w:type="dxa"/>
            <w:tcBorders>
              <w:top w:val="single" w:sz="4" w:space="0" w:color="auto"/>
              <w:left w:val="single" w:sz="4" w:space="0" w:color="auto"/>
              <w:bottom w:val="single" w:sz="4" w:space="0" w:color="auto"/>
              <w:right w:val="single" w:sz="4" w:space="0" w:color="auto"/>
            </w:tcBorders>
          </w:tcPr>
          <w:p w14:paraId="11403966" w14:textId="77777777" w:rsidR="002126E1" w:rsidRDefault="002126E1" w:rsidP="00845AEF">
            <w:pPr>
              <w:pStyle w:val="Default"/>
              <w:spacing w:before="60" w:after="60"/>
              <w:rPr>
                <w:rFonts w:ascii="Cambria" w:hAnsi="Cambria" w:cs="Cambria"/>
                <w:sz w:val="20"/>
                <w:szCs w:val="20"/>
                <w:lang w:val="en-US"/>
              </w:rPr>
            </w:pPr>
          </w:p>
        </w:tc>
        <w:tc>
          <w:tcPr>
            <w:tcW w:w="4589" w:type="dxa"/>
            <w:tcBorders>
              <w:top w:val="single" w:sz="4" w:space="0" w:color="auto"/>
              <w:left w:val="single" w:sz="4" w:space="0" w:color="auto"/>
              <w:bottom w:val="single" w:sz="4" w:space="0" w:color="auto"/>
              <w:right w:val="single" w:sz="12" w:space="0" w:color="auto"/>
            </w:tcBorders>
          </w:tcPr>
          <w:p w14:paraId="67E6B580" w14:textId="77777777" w:rsidR="002126E1" w:rsidRDefault="002126E1" w:rsidP="00845AEF">
            <w:pPr>
              <w:pStyle w:val="Default"/>
              <w:spacing w:before="60" w:after="60"/>
              <w:rPr>
                <w:rFonts w:ascii="Cambria" w:hAnsi="Cambria" w:cs="Cambria"/>
                <w:sz w:val="20"/>
                <w:szCs w:val="20"/>
                <w:lang w:val="en-US"/>
              </w:rPr>
            </w:pPr>
          </w:p>
        </w:tc>
      </w:tr>
      <w:tr w:rsidR="002126E1" w14:paraId="1915981D" w14:textId="77777777" w:rsidTr="00845AEF">
        <w:trPr>
          <w:trHeight w:val="563"/>
        </w:trPr>
        <w:tc>
          <w:tcPr>
            <w:tcW w:w="3510" w:type="dxa"/>
            <w:tcBorders>
              <w:top w:val="single" w:sz="4" w:space="0" w:color="auto"/>
              <w:left w:val="single" w:sz="12" w:space="0" w:color="auto"/>
              <w:bottom w:val="single" w:sz="12" w:space="0" w:color="auto"/>
              <w:right w:val="single" w:sz="4" w:space="0" w:color="auto"/>
            </w:tcBorders>
            <w:hideMark/>
          </w:tcPr>
          <w:p w14:paraId="2C1344DD" w14:textId="77777777" w:rsidR="002126E1" w:rsidRDefault="002126E1" w:rsidP="00845AEF">
            <w:pPr>
              <w:pStyle w:val="Default"/>
              <w:spacing w:before="60" w:after="60"/>
              <w:rPr>
                <w:rFonts w:ascii="Courier New" w:hAnsi="Courier New" w:cs="Courier New"/>
                <w:sz w:val="22"/>
                <w:szCs w:val="22"/>
                <w:highlight w:val="yellow"/>
                <w:lang w:val="en-US"/>
              </w:rPr>
            </w:pPr>
            <w:r>
              <w:rPr>
                <w:sz w:val="22"/>
                <w:szCs w:val="22"/>
                <w:highlight w:val="yellow"/>
                <w:lang w:val="en-US"/>
              </w:rPr>
              <w:t>@</w:t>
            </w:r>
            <w:r>
              <w:rPr>
                <w:sz w:val="20"/>
                <w:szCs w:val="20"/>
                <w:highlight w:val="yellow"/>
                <w:lang w:val="en-US"/>
              </w:rPr>
              <w:t>targetScreenOrientation</w:t>
            </w:r>
          </w:p>
        </w:tc>
        <w:tc>
          <w:tcPr>
            <w:tcW w:w="709" w:type="dxa"/>
            <w:tcBorders>
              <w:top w:val="single" w:sz="4" w:space="0" w:color="auto"/>
              <w:left w:val="single" w:sz="4" w:space="0" w:color="auto"/>
              <w:bottom w:val="single" w:sz="12" w:space="0" w:color="auto"/>
              <w:right w:val="single" w:sz="4" w:space="0" w:color="auto"/>
            </w:tcBorders>
            <w:hideMark/>
          </w:tcPr>
          <w:p w14:paraId="7A458E00" w14:textId="77777777" w:rsidR="002126E1" w:rsidRDefault="002126E1" w:rsidP="00845AEF">
            <w:pPr>
              <w:pStyle w:val="Default"/>
              <w:spacing w:before="60" w:after="60"/>
              <w:jc w:val="center"/>
              <w:rPr>
                <w:rFonts w:ascii="Cambria" w:hAnsi="Cambria" w:cs="Cambria"/>
                <w:sz w:val="20"/>
                <w:szCs w:val="20"/>
                <w:highlight w:val="yellow"/>
                <w:lang w:val="en-US"/>
              </w:rPr>
            </w:pPr>
            <w:r>
              <w:rPr>
                <w:rFonts w:ascii="Cambria" w:hAnsi="Cambria" w:cs="Cambria"/>
                <w:sz w:val="20"/>
                <w:szCs w:val="20"/>
                <w:highlight w:val="yellow"/>
                <w:lang w:val="en-US"/>
              </w:rPr>
              <w:t>O</w:t>
            </w:r>
          </w:p>
        </w:tc>
        <w:tc>
          <w:tcPr>
            <w:tcW w:w="4589" w:type="dxa"/>
            <w:tcBorders>
              <w:top w:val="single" w:sz="4" w:space="0" w:color="auto"/>
              <w:left w:val="single" w:sz="4" w:space="0" w:color="auto"/>
              <w:bottom w:val="single" w:sz="12" w:space="0" w:color="auto"/>
              <w:right w:val="single" w:sz="12" w:space="0" w:color="auto"/>
            </w:tcBorders>
          </w:tcPr>
          <w:p w14:paraId="59658D49" w14:textId="77777777" w:rsidR="002126E1" w:rsidRDefault="002126E1" w:rsidP="00845AEF">
            <w:pPr>
              <w:pStyle w:val="Default"/>
              <w:spacing w:before="60" w:after="60"/>
              <w:rPr>
                <w:rFonts w:ascii="Cambria" w:hAnsi="Cambria" w:cs="Cambria"/>
                <w:sz w:val="20"/>
                <w:szCs w:val="20"/>
                <w:highlight w:val="yellow"/>
                <w:lang w:val="en-US"/>
              </w:rPr>
            </w:pPr>
            <w:r>
              <w:rPr>
                <w:rFonts w:ascii="Cambria" w:hAnsi="Cambria" w:cs="Cambria"/>
                <w:sz w:val="20"/>
                <w:szCs w:val="20"/>
                <w:highlight w:val="yellow"/>
                <w:lang w:val="en-US"/>
              </w:rPr>
              <w:t>specifies a comma-separated list of targeted screen orientations for displaying the video component of this Adaptation Set.</w:t>
            </w:r>
          </w:p>
          <w:p w14:paraId="27EA09F4" w14:textId="77777777" w:rsidR="002126E1" w:rsidRDefault="002126E1" w:rsidP="00845AEF">
            <w:pPr>
              <w:pStyle w:val="Default"/>
              <w:spacing w:before="60" w:after="60"/>
              <w:rPr>
                <w:rFonts w:ascii="Cambria" w:hAnsi="Cambria" w:cs="Cambria"/>
                <w:sz w:val="20"/>
                <w:szCs w:val="20"/>
                <w:highlight w:val="yellow"/>
                <w:lang w:val="en-US"/>
              </w:rPr>
            </w:pPr>
          </w:p>
          <w:p w14:paraId="588CA6B6" w14:textId="77777777" w:rsidR="002126E1" w:rsidRDefault="002126E1" w:rsidP="00845AEF">
            <w:pPr>
              <w:pStyle w:val="Default"/>
              <w:spacing w:before="60" w:after="60"/>
              <w:rPr>
                <w:rFonts w:ascii="Cambria" w:hAnsi="Cambria" w:cs="Cambria"/>
                <w:sz w:val="20"/>
                <w:szCs w:val="20"/>
                <w:highlight w:val="yellow"/>
                <w:lang w:val="en-US"/>
              </w:rPr>
            </w:pPr>
            <w:r>
              <w:rPr>
                <w:rFonts w:ascii="Cambria" w:hAnsi="Cambria" w:cs="Cambria"/>
                <w:sz w:val="20"/>
                <w:szCs w:val="20"/>
                <w:highlight w:val="yellow"/>
                <w:lang w:val="en-US"/>
              </w:rPr>
              <w:t>The values are:</w:t>
            </w:r>
          </w:p>
          <w:p w14:paraId="26E4827D" w14:textId="77777777" w:rsidR="002126E1" w:rsidDel="00376D1C" w:rsidRDefault="002126E1">
            <w:pPr>
              <w:pStyle w:val="Default"/>
              <w:numPr>
                <w:ilvl w:val="0"/>
                <w:numId w:val="106"/>
              </w:numPr>
              <w:spacing w:before="60" w:after="60"/>
              <w:rPr>
                <w:del w:id="696" w:author="Emmanuel Thomas" w:date="2024-07-09T16:40:00Z" w16du:dateUtc="2024-07-09T14:40:00Z"/>
                <w:rFonts w:ascii="Cambria" w:hAnsi="Cambria" w:cs="Cambria"/>
                <w:sz w:val="20"/>
                <w:szCs w:val="20"/>
                <w:highlight w:val="yellow"/>
                <w:lang w:val="en-US"/>
              </w:rPr>
            </w:pPr>
            <w:del w:id="697" w:author="Emmanuel Thomas" w:date="2024-07-09T16:40:00Z" w16du:dateUtc="2024-07-09T14:40:00Z">
              <w:r w:rsidDel="00376D1C">
                <w:rPr>
                  <w:rFonts w:ascii="Cambria" w:hAnsi="Cambria" w:cs="Cambria"/>
                  <w:sz w:val="20"/>
                  <w:szCs w:val="20"/>
                  <w:highlight w:val="yellow"/>
                  <w:lang w:val="en-US"/>
                </w:rPr>
                <w:delText>any</w:delText>
              </w:r>
            </w:del>
          </w:p>
          <w:p w14:paraId="276EBE3E" w14:textId="77777777" w:rsidR="002126E1" w:rsidRDefault="002126E1">
            <w:pPr>
              <w:pStyle w:val="Default"/>
              <w:numPr>
                <w:ilvl w:val="0"/>
                <w:numId w:val="106"/>
              </w:numPr>
              <w:spacing w:before="60" w:after="60"/>
              <w:rPr>
                <w:rFonts w:ascii="Cambria" w:hAnsi="Cambria" w:cs="Cambria"/>
                <w:sz w:val="20"/>
                <w:szCs w:val="20"/>
                <w:highlight w:val="yellow"/>
                <w:lang w:val="en-US"/>
              </w:rPr>
            </w:pPr>
            <w:r>
              <w:rPr>
                <w:rFonts w:ascii="Cambria" w:hAnsi="Cambria" w:cs="Cambria"/>
                <w:sz w:val="20"/>
                <w:szCs w:val="20"/>
                <w:highlight w:val="yellow"/>
                <w:lang w:val="en-US"/>
              </w:rPr>
              <w:t>landscape</w:t>
            </w:r>
          </w:p>
          <w:p w14:paraId="5E851947" w14:textId="77777777" w:rsidR="002126E1" w:rsidRDefault="002126E1">
            <w:pPr>
              <w:pStyle w:val="Default"/>
              <w:numPr>
                <w:ilvl w:val="0"/>
                <w:numId w:val="106"/>
              </w:numPr>
              <w:spacing w:before="60" w:after="60"/>
              <w:rPr>
                <w:rFonts w:ascii="Cambria" w:hAnsi="Cambria" w:cs="Cambria"/>
                <w:sz w:val="20"/>
                <w:szCs w:val="20"/>
                <w:highlight w:val="yellow"/>
                <w:lang w:val="en-US"/>
              </w:rPr>
            </w:pPr>
            <w:r>
              <w:rPr>
                <w:rFonts w:ascii="Cambria" w:hAnsi="Cambria" w:cs="Cambria"/>
                <w:sz w:val="20"/>
                <w:szCs w:val="20"/>
                <w:highlight w:val="yellow"/>
                <w:lang w:val="en-US"/>
              </w:rPr>
              <w:t>portrait</w:t>
            </w:r>
          </w:p>
          <w:p w14:paraId="3327A0F2" w14:textId="77777777" w:rsidR="002126E1" w:rsidRDefault="002126E1">
            <w:pPr>
              <w:pStyle w:val="Default"/>
              <w:numPr>
                <w:ilvl w:val="0"/>
                <w:numId w:val="106"/>
              </w:numPr>
              <w:spacing w:before="60" w:after="60"/>
              <w:rPr>
                <w:rFonts w:ascii="Cambria" w:hAnsi="Cambria" w:cs="Cambria"/>
                <w:sz w:val="20"/>
                <w:szCs w:val="20"/>
                <w:highlight w:val="yellow"/>
                <w:lang w:val="en-US"/>
              </w:rPr>
            </w:pPr>
            <w:r>
              <w:rPr>
                <w:rFonts w:ascii="Cambria" w:hAnsi="Cambria" w:cs="Cambria"/>
                <w:sz w:val="20"/>
                <w:szCs w:val="20"/>
                <w:highlight w:val="yellow"/>
                <w:lang w:val="en-US"/>
              </w:rPr>
              <w:t>square</w:t>
            </w:r>
          </w:p>
          <w:p w14:paraId="125629D3" w14:textId="77777777" w:rsidR="002126E1" w:rsidRDefault="002126E1" w:rsidP="00845AEF">
            <w:pPr>
              <w:pStyle w:val="Default"/>
              <w:spacing w:before="60" w:after="60"/>
              <w:rPr>
                <w:rFonts w:ascii="Cambria" w:hAnsi="Cambria" w:cs="Cambria"/>
                <w:sz w:val="20"/>
                <w:szCs w:val="20"/>
                <w:highlight w:val="yellow"/>
                <w:lang w:val="en-US"/>
              </w:rPr>
            </w:pPr>
          </w:p>
          <w:p w14:paraId="0E8F4930" w14:textId="77777777" w:rsidR="002126E1" w:rsidRDefault="002126E1" w:rsidP="00845AEF">
            <w:pPr>
              <w:pStyle w:val="Default"/>
              <w:spacing w:before="60" w:after="60"/>
              <w:rPr>
                <w:rFonts w:ascii="Cambria" w:hAnsi="Cambria" w:cs="Cambria"/>
                <w:sz w:val="20"/>
                <w:szCs w:val="20"/>
                <w:highlight w:val="yellow"/>
                <w:lang w:val="en-US"/>
              </w:rPr>
            </w:pPr>
            <w:r>
              <w:rPr>
                <w:rFonts w:ascii="Cambria" w:hAnsi="Cambria" w:cs="Cambria"/>
                <w:sz w:val="20"/>
                <w:szCs w:val="20"/>
                <w:highlight w:val="yellow"/>
                <w:lang w:val="en-US"/>
              </w:rPr>
              <w:t>Where “any” means that the video component is adapted to any screen orientation, “landscape”, “portrait” means that the video component is adapted to, respectively, portrait and landscape screen orientations as defined in 2.1 Screen orientation types in W3C Screen Orientation, and “square” means when the screen aspect ratio is equal to 1.0.</w:t>
            </w:r>
          </w:p>
          <w:p w14:paraId="29F77F7F" w14:textId="77777777" w:rsidR="002126E1" w:rsidRDefault="002126E1" w:rsidP="00845AEF">
            <w:pPr>
              <w:pStyle w:val="Default"/>
              <w:spacing w:before="60" w:after="60"/>
              <w:rPr>
                <w:rFonts w:ascii="Cambria" w:hAnsi="Cambria" w:cs="Cambria"/>
                <w:sz w:val="20"/>
                <w:szCs w:val="20"/>
                <w:highlight w:val="yellow"/>
                <w:lang w:val="en-US"/>
              </w:rPr>
            </w:pPr>
          </w:p>
          <w:p w14:paraId="16E2E270" w14:textId="77777777" w:rsidR="002126E1" w:rsidRDefault="002126E1" w:rsidP="00845AEF">
            <w:pPr>
              <w:pStyle w:val="Default"/>
              <w:spacing w:before="60" w:after="60"/>
              <w:rPr>
                <w:rFonts w:ascii="Cambria" w:hAnsi="Cambria" w:cs="Cambria"/>
                <w:sz w:val="20"/>
                <w:szCs w:val="20"/>
                <w:highlight w:val="yellow"/>
                <w:lang w:val="en-US"/>
              </w:rPr>
            </w:pPr>
            <w:r>
              <w:rPr>
                <w:rFonts w:ascii="Cambria" w:hAnsi="Cambria" w:cs="Cambria"/>
                <w:sz w:val="20"/>
                <w:szCs w:val="20"/>
                <w:highlight w:val="yellow"/>
                <w:lang w:val="en-US"/>
              </w:rPr>
              <w:t>If not present, the value is “any”.</w:t>
            </w:r>
          </w:p>
        </w:tc>
      </w:tr>
    </w:tbl>
    <w:p w14:paraId="6C795791" w14:textId="77777777" w:rsidR="002126E1" w:rsidRDefault="002126E1" w:rsidP="002126E1">
      <w:pPr>
        <w:rPr>
          <w:rFonts w:eastAsia="SimSun"/>
          <w:bCs/>
          <w:lang w:eastAsia="zh-CN"/>
        </w:rPr>
      </w:pPr>
    </w:p>
    <w:p w14:paraId="06213703" w14:textId="77777777" w:rsidR="002126E1" w:rsidRDefault="002126E1" w:rsidP="002126E1">
      <w:pPr>
        <w:rPr>
          <w:rFonts w:eastAsia="SimSun"/>
          <w:bCs/>
          <w:szCs w:val="22"/>
          <w:lang w:eastAsia="zh-CN"/>
        </w:rPr>
      </w:pPr>
      <w:r>
        <w:rPr>
          <w:rFonts w:eastAsia="SimSun"/>
          <w:bCs/>
          <w:szCs w:val="22"/>
          <w:lang w:eastAsia="zh-CN"/>
        </w:rPr>
        <w:lastRenderedPageBreak/>
        <w:t>Following is an example on how to use this attribute, in that example there is content prepared for landscape orientation and content suitable for portrait or square.</w:t>
      </w:r>
    </w:p>
    <w:p w14:paraId="43481FC4" w14:textId="77777777" w:rsidR="002126E1" w:rsidRDefault="002126E1" w:rsidP="002126E1">
      <w:pPr>
        <w:rPr>
          <w:rFonts w:eastAsia="SimSun"/>
          <w:bCs/>
          <w:lang w:eastAsia="zh-CN"/>
        </w:rPr>
      </w:pPr>
    </w:p>
    <w:p w14:paraId="40F78C74" w14:textId="77777777" w:rsidR="002126E1" w:rsidRDefault="002126E1" w:rsidP="002126E1"/>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2126E1" w14:paraId="4FB45555" w14:textId="77777777" w:rsidTr="00845AEF">
        <w:tc>
          <w:tcPr>
            <w:tcW w:w="9344" w:type="dxa"/>
            <w:tcBorders>
              <w:top w:val="single" w:sz="4" w:space="0" w:color="auto"/>
              <w:left w:val="single" w:sz="4" w:space="0" w:color="auto"/>
              <w:bottom w:val="single" w:sz="4" w:space="0" w:color="auto"/>
              <w:right w:val="single" w:sz="4" w:space="0" w:color="auto"/>
            </w:tcBorders>
            <w:hideMark/>
          </w:tcPr>
          <w:p w14:paraId="73D40758" w14:textId="77777777" w:rsidR="002126E1" w:rsidRDefault="002126E1" w:rsidP="00845AEF">
            <w:pPr>
              <w:jc w:val="left"/>
              <w:rPr>
                <w:rFonts w:ascii="Courier New" w:hAnsi="Courier New" w:cs="Courier New"/>
                <w:noProof/>
              </w:rPr>
            </w:pPr>
            <w:r>
              <w:rPr>
                <w:rFonts w:ascii="Courier New" w:hAnsi="Courier New" w:cs="Courier New"/>
                <w:noProof/>
              </w:rPr>
              <w:t>&lt;?xml version="1.0"?&gt;</w:t>
            </w:r>
          </w:p>
          <w:p w14:paraId="282AA691" w14:textId="77777777" w:rsidR="002126E1" w:rsidRDefault="002126E1" w:rsidP="00845AEF">
            <w:pPr>
              <w:jc w:val="left"/>
              <w:rPr>
                <w:rFonts w:ascii="Courier New" w:hAnsi="Courier New" w:cs="Courier New"/>
                <w:noProof/>
              </w:rPr>
            </w:pPr>
            <w:r>
              <w:rPr>
                <w:rFonts w:ascii="Courier New" w:hAnsi="Courier New" w:cs="Courier New"/>
                <w:noProof/>
              </w:rPr>
              <w:t>&lt;MPD xmlns="urn:mpeg:dash:schema:mpd:2011" minBufferTime="PT1.500S" type="static" mediaPresentationDuration="PT0H1M0.000S" maxSegmentDuration="PT0H0M5.000S" profiles="urn:mpeg:dash:profile:isoff-main:2011"&gt;</w:t>
            </w:r>
          </w:p>
          <w:p w14:paraId="0744DC3A" w14:textId="77777777" w:rsidR="002126E1" w:rsidRDefault="002126E1" w:rsidP="00845AEF">
            <w:pPr>
              <w:jc w:val="left"/>
              <w:rPr>
                <w:rFonts w:ascii="Courier New" w:hAnsi="Courier New" w:cs="Courier New"/>
                <w:noProof/>
              </w:rPr>
            </w:pPr>
            <w:r>
              <w:rPr>
                <w:rFonts w:ascii="Courier New" w:hAnsi="Courier New" w:cs="Courier New"/>
                <w:noProof/>
              </w:rPr>
              <w:t xml:space="preserve"> &lt;Period duration="PT0H1M0.000S"&gt;</w:t>
            </w:r>
          </w:p>
          <w:p w14:paraId="77C13E7C" w14:textId="77777777" w:rsidR="002126E1" w:rsidRDefault="002126E1" w:rsidP="00845AEF">
            <w:pPr>
              <w:jc w:val="left"/>
              <w:rPr>
                <w:rFonts w:ascii="Courier New" w:hAnsi="Courier New" w:cs="Courier New"/>
                <w:noProof/>
              </w:rPr>
            </w:pPr>
            <w:r>
              <w:rPr>
                <w:rFonts w:ascii="Courier New" w:hAnsi="Courier New" w:cs="Courier New"/>
                <w:noProof/>
              </w:rPr>
              <w:t xml:space="preserve">  &lt;AdaptationSet id="1" segmentAlignment="true" </w:t>
            </w:r>
            <w:r>
              <w:rPr>
                <w:rFonts w:ascii="Courier New" w:hAnsi="Courier New" w:cs="Courier New"/>
                <w:noProof/>
                <w:highlight w:val="yellow"/>
              </w:rPr>
              <w:t>targetScreenOrientation="landscape"</w:t>
            </w:r>
            <w:r>
              <w:rPr>
                <w:rFonts w:ascii="Courier New" w:hAnsi="Courier New" w:cs="Courier New"/>
                <w:noProof/>
              </w:rPr>
              <w:t xml:space="preserve"> maxWidth="1920" maxHeight="1080" maxFrameRate="60" par="16:9" lang="und" startWithSAP="1"&gt;</w:t>
            </w:r>
          </w:p>
          <w:p w14:paraId="4B871BB3" w14:textId="77777777" w:rsidR="002126E1" w:rsidRDefault="002126E1" w:rsidP="00845AEF">
            <w:pPr>
              <w:jc w:val="left"/>
              <w:rPr>
                <w:rFonts w:ascii="Courier New" w:hAnsi="Courier New" w:cs="Courier New"/>
                <w:noProof/>
              </w:rPr>
            </w:pPr>
            <w:r>
              <w:rPr>
                <w:rFonts w:ascii="Courier New" w:hAnsi="Courier New" w:cs="Courier New"/>
                <w:noProof/>
              </w:rPr>
              <w:t xml:space="preserve">   &lt;Representation id="1" mimeType="video/mp4" codecs="avc1.64002A" width="1920" height="1080" frameRate="60" sar="1:1" bandwidth="345788"&gt;</w:t>
            </w:r>
          </w:p>
          <w:p w14:paraId="193E7739" w14:textId="77777777" w:rsidR="002126E1" w:rsidRDefault="002126E1" w:rsidP="00845AEF">
            <w:pPr>
              <w:jc w:val="left"/>
              <w:rPr>
                <w:rFonts w:ascii="Courier New" w:hAnsi="Courier New" w:cs="Courier New"/>
                <w:noProof/>
              </w:rPr>
            </w:pPr>
            <w:r>
              <w:rPr>
                <w:rFonts w:ascii="Courier New" w:hAnsi="Courier New" w:cs="Courier New"/>
                <w:noProof/>
              </w:rPr>
              <w:t xml:space="preserve">    &lt;SegmentList timescale="15360" duration="76800"&gt;</w:t>
            </w:r>
          </w:p>
          <w:p w14:paraId="0C708D58" w14:textId="77777777" w:rsidR="002126E1" w:rsidRDefault="002126E1" w:rsidP="00845AEF">
            <w:pPr>
              <w:jc w:val="left"/>
              <w:rPr>
                <w:rFonts w:ascii="Courier New" w:hAnsi="Courier New" w:cs="Courier New"/>
                <w:noProof/>
              </w:rPr>
            </w:pPr>
            <w:r>
              <w:rPr>
                <w:rFonts w:ascii="Courier New" w:hAnsi="Courier New" w:cs="Courier New"/>
                <w:noProof/>
              </w:rPr>
              <w:t xml:space="preserve">     &lt;Initialization sourceURL="testsrc_1080p_dashinit.mp4"/&gt;</w:t>
            </w:r>
          </w:p>
          <w:p w14:paraId="54EB0EF5" w14:textId="77777777" w:rsidR="002126E1" w:rsidRDefault="002126E1" w:rsidP="00845AEF">
            <w:pPr>
              <w:jc w:val="left"/>
              <w:rPr>
                <w:rFonts w:ascii="Courier New" w:hAnsi="Courier New" w:cs="Courier New"/>
                <w:noProof/>
              </w:rPr>
            </w:pPr>
            <w:r>
              <w:rPr>
                <w:rFonts w:ascii="Courier New" w:hAnsi="Courier New" w:cs="Courier New"/>
                <w:noProof/>
              </w:rPr>
              <w:t xml:space="preserve">     &lt;SegmentURL media="testsrc_1080p_dash1.m4s" indexRange="24-67"/&gt;</w:t>
            </w:r>
          </w:p>
          <w:p w14:paraId="58A9AA5D" w14:textId="77777777" w:rsidR="002126E1" w:rsidRDefault="002126E1" w:rsidP="00845AEF">
            <w:pPr>
              <w:jc w:val="left"/>
              <w:rPr>
                <w:rFonts w:ascii="Courier New" w:hAnsi="Courier New" w:cs="Courier New"/>
                <w:noProof/>
              </w:rPr>
            </w:pPr>
            <w:r>
              <w:rPr>
                <w:rFonts w:ascii="Courier New" w:hAnsi="Courier New" w:cs="Courier New"/>
                <w:noProof/>
              </w:rPr>
              <w:t>... other segments</w:t>
            </w:r>
          </w:p>
          <w:p w14:paraId="7FF9980F" w14:textId="77777777" w:rsidR="002126E1" w:rsidRDefault="002126E1" w:rsidP="00845AEF">
            <w:pPr>
              <w:jc w:val="left"/>
              <w:rPr>
                <w:rFonts w:ascii="Courier New" w:hAnsi="Courier New" w:cs="Courier New"/>
                <w:noProof/>
              </w:rPr>
            </w:pPr>
            <w:r>
              <w:rPr>
                <w:rFonts w:ascii="Courier New" w:hAnsi="Courier New" w:cs="Courier New"/>
                <w:noProof/>
              </w:rPr>
              <w:t xml:space="preserve">    &lt;/SegmentList&gt;</w:t>
            </w:r>
          </w:p>
          <w:p w14:paraId="254B7555" w14:textId="77777777" w:rsidR="002126E1" w:rsidRDefault="002126E1" w:rsidP="00845AEF">
            <w:pPr>
              <w:jc w:val="left"/>
              <w:rPr>
                <w:rFonts w:ascii="Courier New" w:hAnsi="Courier New" w:cs="Courier New"/>
                <w:noProof/>
              </w:rPr>
            </w:pPr>
            <w:r>
              <w:rPr>
                <w:rFonts w:ascii="Courier New" w:hAnsi="Courier New" w:cs="Courier New"/>
                <w:noProof/>
              </w:rPr>
              <w:t xml:space="preserve">   &lt;/Representation&gt;</w:t>
            </w:r>
          </w:p>
          <w:p w14:paraId="5AE0F759" w14:textId="77777777" w:rsidR="002126E1" w:rsidRDefault="002126E1" w:rsidP="00845AEF">
            <w:pPr>
              <w:jc w:val="left"/>
              <w:rPr>
                <w:rFonts w:ascii="Courier New" w:hAnsi="Courier New" w:cs="Courier New"/>
                <w:noProof/>
              </w:rPr>
            </w:pPr>
            <w:r>
              <w:rPr>
                <w:rFonts w:ascii="Courier New" w:hAnsi="Courier New" w:cs="Courier New"/>
                <w:noProof/>
              </w:rPr>
              <w:t>... other representations</w:t>
            </w:r>
          </w:p>
          <w:p w14:paraId="037DF763" w14:textId="77777777" w:rsidR="002126E1" w:rsidRDefault="002126E1" w:rsidP="00845AEF">
            <w:pPr>
              <w:jc w:val="left"/>
              <w:rPr>
                <w:rFonts w:ascii="Courier New" w:hAnsi="Courier New" w:cs="Courier New"/>
                <w:noProof/>
              </w:rPr>
            </w:pPr>
            <w:r>
              <w:rPr>
                <w:rFonts w:ascii="Courier New" w:hAnsi="Courier New" w:cs="Courier New"/>
                <w:noProof/>
              </w:rPr>
              <w:t xml:space="preserve">  &lt;/AdaptationSet&gt;</w:t>
            </w:r>
          </w:p>
          <w:p w14:paraId="12885394" w14:textId="77777777" w:rsidR="002126E1" w:rsidRDefault="002126E1" w:rsidP="00845AEF">
            <w:pPr>
              <w:jc w:val="left"/>
              <w:rPr>
                <w:rFonts w:ascii="Courier New" w:hAnsi="Courier New" w:cs="Courier New"/>
                <w:noProof/>
              </w:rPr>
            </w:pPr>
            <w:r>
              <w:rPr>
                <w:rFonts w:ascii="Courier New" w:hAnsi="Courier New" w:cs="Courier New"/>
                <w:noProof/>
              </w:rPr>
              <w:t xml:space="preserve">  &lt;AdaptationSet id="2" segmentAlignment="true" </w:t>
            </w:r>
            <w:r>
              <w:rPr>
                <w:rFonts w:ascii="Courier New" w:hAnsi="Courier New" w:cs="Courier New"/>
                <w:noProof/>
                <w:highlight w:val="yellow"/>
              </w:rPr>
              <w:t>targetScreenOrientation="portrait,square"</w:t>
            </w:r>
            <w:r>
              <w:rPr>
                <w:rFonts w:ascii="Courier New" w:hAnsi="Courier New" w:cs="Courier New"/>
                <w:noProof/>
              </w:rPr>
              <w:t xml:space="preserve"> maxWidth="1080" maxHeight="1920" maxFrameRate="60" par="135:240" lang="und" startWithSAP="1"&gt;</w:t>
            </w:r>
          </w:p>
          <w:p w14:paraId="12FB1A9A" w14:textId="77777777" w:rsidR="002126E1" w:rsidRDefault="002126E1" w:rsidP="00845AEF">
            <w:pPr>
              <w:jc w:val="left"/>
              <w:rPr>
                <w:rFonts w:ascii="Courier New" w:hAnsi="Courier New" w:cs="Courier New"/>
                <w:noProof/>
              </w:rPr>
            </w:pPr>
            <w:r>
              <w:rPr>
                <w:rFonts w:ascii="Courier New" w:hAnsi="Courier New" w:cs="Courier New"/>
                <w:noProof/>
              </w:rPr>
              <w:t xml:space="preserve">   &lt;Representation id="1" mimeType="video/mp4" codecs="avc1.64002A" width="1080" height="1080" frameRate="60" sar="1:1" bandwidth="262749"&gt;</w:t>
            </w:r>
          </w:p>
          <w:p w14:paraId="46384483" w14:textId="77777777" w:rsidR="002126E1" w:rsidRDefault="002126E1" w:rsidP="00845AEF">
            <w:pPr>
              <w:jc w:val="left"/>
              <w:rPr>
                <w:rFonts w:ascii="Courier New" w:hAnsi="Courier New" w:cs="Courier New"/>
                <w:noProof/>
              </w:rPr>
            </w:pPr>
            <w:r>
              <w:rPr>
                <w:rFonts w:ascii="Courier New" w:hAnsi="Courier New" w:cs="Courier New"/>
                <w:noProof/>
              </w:rPr>
              <w:t xml:space="preserve">    &lt;SegmentList timescale="15360" duration="76800"&gt;</w:t>
            </w:r>
          </w:p>
          <w:p w14:paraId="77A922C3" w14:textId="77777777" w:rsidR="002126E1" w:rsidRDefault="002126E1" w:rsidP="00845AEF">
            <w:pPr>
              <w:jc w:val="left"/>
              <w:rPr>
                <w:rFonts w:ascii="Courier New" w:hAnsi="Courier New" w:cs="Courier New"/>
                <w:noProof/>
              </w:rPr>
            </w:pPr>
            <w:r>
              <w:rPr>
                <w:rFonts w:ascii="Courier New" w:hAnsi="Courier New" w:cs="Courier New"/>
                <w:noProof/>
              </w:rPr>
              <w:t xml:space="preserve">     &lt;Initialization sourceURL="testsrc_1920p_dashinit.mp4"/&gt;</w:t>
            </w:r>
          </w:p>
          <w:p w14:paraId="2EA7967E" w14:textId="77777777" w:rsidR="002126E1" w:rsidRDefault="002126E1" w:rsidP="00845AEF">
            <w:pPr>
              <w:jc w:val="left"/>
              <w:rPr>
                <w:rFonts w:ascii="Courier New" w:hAnsi="Courier New" w:cs="Courier New"/>
                <w:noProof/>
              </w:rPr>
            </w:pPr>
            <w:r>
              <w:rPr>
                <w:rFonts w:ascii="Courier New" w:hAnsi="Courier New" w:cs="Courier New"/>
                <w:noProof/>
              </w:rPr>
              <w:t xml:space="preserve">     &lt;SegmentURL media="testsrc_1920p_dash1.m4s" indexRange="24-67"/&gt;</w:t>
            </w:r>
          </w:p>
          <w:p w14:paraId="6E4518CB" w14:textId="77777777" w:rsidR="002126E1" w:rsidRDefault="002126E1" w:rsidP="00845AEF">
            <w:pPr>
              <w:jc w:val="left"/>
              <w:rPr>
                <w:rFonts w:ascii="Courier New" w:hAnsi="Courier New" w:cs="Courier New"/>
                <w:noProof/>
              </w:rPr>
            </w:pPr>
            <w:r>
              <w:rPr>
                <w:rFonts w:ascii="Courier New" w:hAnsi="Courier New" w:cs="Courier New"/>
                <w:noProof/>
              </w:rPr>
              <w:t>... other segments</w:t>
            </w:r>
          </w:p>
          <w:p w14:paraId="6BD50659" w14:textId="77777777" w:rsidR="002126E1" w:rsidRDefault="002126E1" w:rsidP="00845AEF">
            <w:pPr>
              <w:jc w:val="left"/>
              <w:rPr>
                <w:rFonts w:ascii="Courier New" w:hAnsi="Courier New" w:cs="Courier New"/>
                <w:noProof/>
              </w:rPr>
            </w:pPr>
            <w:r>
              <w:rPr>
                <w:rFonts w:ascii="Courier New" w:hAnsi="Courier New" w:cs="Courier New"/>
                <w:noProof/>
              </w:rPr>
              <w:t xml:space="preserve">    &lt;/SegmentList&gt;</w:t>
            </w:r>
          </w:p>
          <w:p w14:paraId="66618608" w14:textId="77777777" w:rsidR="002126E1" w:rsidRDefault="002126E1" w:rsidP="00845AEF">
            <w:pPr>
              <w:jc w:val="left"/>
              <w:rPr>
                <w:rFonts w:ascii="Courier New" w:hAnsi="Courier New" w:cs="Courier New"/>
                <w:noProof/>
              </w:rPr>
            </w:pPr>
            <w:r>
              <w:rPr>
                <w:rFonts w:ascii="Courier New" w:hAnsi="Courier New" w:cs="Courier New"/>
                <w:noProof/>
              </w:rPr>
              <w:t xml:space="preserve">   &lt;/Representation&gt;</w:t>
            </w:r>
          </w:p>
          <w:p w14:paraId="465FCAEE" w14:textId="77777777" w:rsidR="002126E1" w:rsidRDefault="002126E1" w:rsidP="00845AEF">
            <w:pPr>
              <w:jc w:val="left"/>
              <w:rPr>
                <w:rFonts w:ascii="Courier New" w:hAnsi="Courier New" w:cs="Courier New"/>
                <w:noProof/>
              </w:rPr>
            </w:pPr>
            <w:r>
              <w:rPr>
                <w:rFonts w:ascii="Courier New" w:hAnsi="Courier New" w:cs="Courier New"/>
                <w:noProof/>
              </w:rPr>
              <w:t>... other representations</w:t>
            </w:r>
          </w:p>
          <w:p w14:paraId="63F8E71F" w14:textId="77777777" w:rsidR="002126E1" w:rsidRDefault="002126E1" w:rsidP="00845AEF">
            <w:pPr>
              <w:jc w:val="left"/>
              <w:rPr>
                <w:rFonts w:ascii="Courier New" w:hAnsi="Courier New" w:cs="Courier New"/>
                <w:noProof/>
              </w:rPr>
            </w:pPr>
            <w:r>
              <w:rPr>
                <w:rFonts w:ascii="Courier New" w:hAnsi="Courier New" w:cs="Courier New"/>
                <w:noProof/>
              </w:rPr>
              <w:t xml:space="preserve">  &lt;/AdaptationSet&gt;</w:t>
            </w:r>
          </w:p>
          <w:p w14:paraId="5EC78838" w14:textId="77777777" w:rsidR="002126E1" w:rsidRDefault="002126E1" w:rsidP="00845AEF">
            <w:pPr>
              <w:jc w:val="left"/>
              <w:rPr>
                <w:rFonts w:ascii="Courier New" w:hAnsi="Courier New" w:cs="Courier New"/>
                <w:noProof/>
              </w:rPr>
            </w:pPr>
            <w:r>
              <w:rPr>
                <w:rFonts w:ascii="Courier New" w:hAnsi="Courier New" w:cs="Courier New"/>
                <w:noProof/>
              </w:rPr>
              <w:t xml:space="preserve"> &lt;/Period&gt;</w:t>
            </w:r>
          </w:p>
          <w:p w14:paraId="27C1C521" w14:textId="77777777" w:rsidR="002126E1" w:rsidRDefault="002126E1" w:rsidP="00845AEF">
            <w:pPr>
              <w:jc w:val="left"/>
              <w:rPr>
                <w:noProof/>
              </w:rPr>
            </w:pPr>
            <w:r>
              <w:rPr>
                <w:rFonts w:ascii="Courier New" w:hAnsi="Courier New" w:cs="Courier New"/>
                <w:noProof/>
              </w:rPr>
              <w:t>&lt;/MPD&gt;</w:t>
            </w:r>
          </w:p>
        </w:tc>
      </w:tr>
    </w:tbl>
    <w:p w14:paraId="543A8F9F" w14:textId="77777777" w:rsidR="002126E1" w:rsidRDefault="002126E1" w:rsidP="002126E1">
      <w:pPr>
        <w:rPr>
          <w:rFonts w:eastAsia="SimSun"/>
          <w:bCs/>
          <w:lang w:eastAsia="zh-CN"/>
        </w:rPr>
      </w:pPr>
    </w:p>
    <w:p w14:paraId="74AA059E" w14:textId="1E52E1E8" w:rsidR="009142A3" w:rsidRDefault="009142A3" w:rsidP="009142A3">
      <w:r w:rsidRPr="009142A3">
        <w:rPr>
          <w:rFonts w:eastAsia="SimSun"/>
          <w:bCs/>
          <w:sz w:val="28"/>
          <w:highlight w:val="yellow"/>
          <w:lang w:eastAsia="zh-CN"/>
        </w:rPr>
        <w:t xml:space="preserve">Editor’s note: </w:t>
      </w:r>
      <w:r w:rsidRPr="009142A3">
        <w:rPr>
          <w:highlight w:val="yellow"/>
        </w:rPr>
        <w:t>Recommend a solution to be considered for ISOBMFF before we do anything in DASH</w:t>
      </w:r>
      <w:r>
        <w:t>.</w:t>
      </w:r>
    </w:p>
    <w:p w14:paraId="11597377" w14:textId="77777777" w:rsidR="00183746" w:rsidRDefault="00183746" w:rsidP="009142A3"/>
    <w:p w14:paraId="4B57CC3D" w14:textId="21F32349" w:rsidR="007442D5" w:rsidRPr="007442D5" w:rsidDel="00900A1C" w:rsidRDefault="007442D5" w:rsidP="007442D5">
      <w:pPr>
        <w:rPr>
          <w:del w:id="698" w:author="Iraj Sodagar" w:date="2025-03-21T10:21:00Z" w16du:dateUtc="2025-03-21T17:21:00Z"/>
        </w:rPr>
      </w:pPr>
    </w:p>
    <w:p w14:paraId="563853CC" w14:textId="6A767F47" w:rsidR="000C11F8" w:rsidRDefault="006C2C4B" w:rsidP="000C11F8">
      <w:pPr>
        <w:pStyle w:val="Heading1"/>
        <w:rPr>
          <w:rFonts w:eastAsia="SimSun"/>
          <w:lang w:eastAsia="zh-CN"/>
        </w:rPr>
      </w:pPr>
      <w:bookmarkStart w:id="699" w:name="_Toc159837509"/>
      <w:bookmarkStart w:id="700" w:name="_Toc195001232"/>
      <w:r w:rsidRPr="006C2C4B">
        <w:rPr>
          <w:rFonts w:eastAsia="SimSun"/>
          <w:lang w:eastAsia="zh-CN"/>
        </w:rPr>
        <w:lastRenderedPageBreak/>
        <w:t xml:space="preserve">Signaling maximum segment size </w:t>
      </w:r>
      <w:r w:rsidR="000C11F8">
        <w:rPr>
          <w:rFonts w:eastAsia="SimSun"/>
          <w:lang w:eastAsia="zh-CN"/>
        </w:rPr>
        <w:t>(</w:t>
      </w:r>
      <w:r w:rsidR="000C11F8" w:rsidRPr="00A6156D">
        <w:rPr>
          <w:rFonts w:eastAsia="SimSun"/>
          <w:lang w:eastAsia="zh-CN"/>
        </w:rPr>
        <w:t>m65</w:t>
      </w:r>
      <w:r>
        <w:rPr>
          <w:rFonts w:eastAsia="SimSun"/>
          <w:lang w:eastAsia="zh-CN"/>
        </w:rPr>
        <w:t>860</w:t>
      </w:r>
      <w:r w:rsidR="000C11F8">
        <w:rPr>
          <w:rFonts w:eastAsia="SimSun"/>
          <w:lang w:eastAsia="zh-CN"/>
        </w:rPr>
        <w:t>)</w:t>
      </w:r>
      <w:bookmarkEnd w:id="699"/>
      <w:bookmarkEnd w:id="700"/>
    </w:p>
    <w:p w14:paraId="0DF2EE83" w14:textId="436CA93D" w:rsidR="00CD2CED" w:rsidRDefault="00C36BF2" w:rsidP="00CD2CED">
      <w:pPr>
        <w:rPr>
          <w:color w:val="0000EE"/>
          <w:u w:val="single"/>
        </w:rPr>
      </w:pPr>
      <w:hyperlink r:id="rId117">
        <w:r>
          <w:rPr>
            <w:color w:val="0000EE"/>
            <w:u w:val="single"/>
          </w:rPr>
          <w:t>MPEG/Systems/DASH/spec#422</w:t>
        </w:r>
      </w:hyperlink>
      <w:hyperlink r:id="rId118">
        <w:r>
          <w:rPr>
            <w:color w:val="0000EE"/>
            <w:u w:val="single"/>
          </w:rPr>
          <w:t>MPEG/Systems/DASH/spec#422</w:t>
        </w:r>
      </w:hyperlink>
    </w:p>
    <w:p w14:paraId="73F8735D" w14:textId="77777777" w:rsidR="00682407" w:rsidRDefault="00682407" w:rsidP="00682407">
      <w:pPr>
        <w:pStyle w:val="Heading2"/>
      </w:pPr>
      <w:bookmarkStart w:id="701" w:name="_Toc159837510"/>
      <w:bookmarkStart w:id="702" w:name="_Toc195001233"/>
      <w:r>
        <w:t>Introduction</w:t>
      </w:r>
      <w:bookmarkEnd w:id="701"/>
      <w:bookmarkEnd w:id="702"/>
    </w:p>
    <w:p w14:paraId="1D6EAC93" w14:textId="77777777" w:rsidR="00682407" w:rsidRDefault="00682407" w:rsidP="00682407">
      <w:r>
        <w:t xml:space="preserve">The DASH </w:t>
      </w:r>
      <w:r w:rsidRPr="003A4EF8">
        <w:rPr>
          <w:rFonts w:ascii="Courier New" w:hAnsi="Courier New" w:cs="Courier New"/>
          <w:b/>
          <w:bCs/>
        </w:rPr>
        <w:t>Representation</w:t>
      </w:r>
      <w:r w:rsidRPr="003A4EF8">
        <w:rPr>
          <w:rFonts w:ascii="Courier New" w:hAnsi="Courier New" w:cs="Courier New"/>
        </w:rPr>
        <w:t>@bandwidth</w:t>
      </w:r>
      <w:r>
        <w:t xml:space="preserve"> model is defined as a rate sufficient to transmit </w:t>
      </w:r>
      <w:r w:rsidRPr="003A4EF8">
        <w:rPr>
          <w:rFonts w:ascii="Courier New" w:hAnsi="Courier New" w:cs="Courier New"/>
          <w:b/>
          <w:bCs/>
        </w:rPr>
        <w:t>MPD</w:t>
      </w:r>
      <w:r w:rsidRPr="003A4EF8">
        <w:rPr>
          <w:rFonts w:ascii="Courier New" w:hAnsi="Courier New" w:cs="Courier New"/>
        </w:rPr>
        <w:t>@minBufferTime</w:t>
      </w:r>
      <w:r>
        <w:t xml:space="preserve">. Unfortunately, it does not explicitly specify either units or mode of operation, similarly to what has been done by the MPEG video standards for VBV and HRD. As a result, in many cases the MPD contains a bitrate equivalent to the maximum bitrate as stated in the HRD. The problem with the approach is that for shorter segments (e.g. 2s) and longer CPBs (e.g. 2s when converted into time units) the segment size often exceeds the expected maximum size of a segment as calculated given the value of the </w:t>
      </w:r>
      <w:r w:rsidRPr="003A4EF8">
        <w:rPr>
          <w:rFonts w:ascii="Courier New" w:hAnsi="Courier New" w:cs="Courier New"/>
        </w:rPr>
        <w:t>@bandwidth</w:t>
      </w:r>
      <w:r>
        <w:t xml:space="preserve"> attribute. Convergence to the </w:t>
      </w:r>
      <w:r w:rsidRPr="00F71804">
        <w:rPr>
          <w:rFonts w:ascii="Courier New" w:hAnsi="Courier New" w:cs="Courier New"/>
        </w:rPr>
        <w:t>@bandwidth</w:t>
      </w:r>
      <w:r>
        <w:t xml:space="preserve"> value is only guaranteed with segments longer than 2*CPB. This is problematic, especially for low-latency applications, as the client cannot always correctly predict the worst case time it will take it to download a segment. </w:t>
      </w:r>
    </w:p>
    <w:p w14:paraId="39DF4B8F" w14:textId="77777777" w:rsidR="00682407" w:rsidRDefault="00682407" w:rsidP="00682407"/>
    <w:p w14:paraId="466283B7" w14:textId="77777777" w:rsidR="00682407" w:rsidRDefault="00682407" w:rsidP="00682407">
      <w:r>
        <w:t xml:space="preserve">The above problem is only relevant for live profile services – in case of on demand profile </w:t>
      </w:r>
      <w:r w:rsidRPr="00F71804">
        <w:rPr>
          <w:rFonts w:ascii="Courier New" w:hAnsi="Courier New" w:cs="Courier New"/>
        </w:rPr>
        <w:t>`sidx`</w:t>
      </w:r>
      <w:r>
        <w:t xml:space="preserve"> provides precise information making the question moot.  </w:t>
      </w:r>
    </w:p>
    <w:p w14:paraId="4C63EA5B" w14:textId="77777777" w:rsidR="00682407" w:rsidRDefault="00682407" w:rsidP="00682407"/>
    <w:p w14:paraId="30228DF6" w14:textId="77777777" w:rsidR="00682407" w:rsidRDefault="00682407" w:rsidP="00682407">
      <w:r>
        <w:t xml:space="preserve">Apple HLS definition is entirely different and operates in units of segments. The bandwidth signaled is defined as the maximum bitrate for a sequence of segments between 0.5x and 1.5x of a target segment duration. They further recommend not to exceed the stated rate by more than 10%. This definition is not as elegant but provides the player with hard guarantees regarding the size of the segment. Having an HLS-compatible definition will make the HLS-to-DASH and DASH-to-HLS translation simpler. </w:t>
      </w:r>
    </w:p>
    <w:p w14:paraId="38ACD53C" w14:textId="77777777" w:rsidR="00682407" w:rsidRDefault="00682407" w:rsidP="00682407"/>
    <w:p w14:paraId="597D217B" w14:textId="77777777" w:rsidR="00682407" w:rsidRDefault="00682407" w:rsidP="00682407">
      <w:r>
        <w:t xml:space="preserve">The above proposal was discussed during MPEG #143 and added to the AhG mandate and to the TuC. The discussion at </w:t>
      </w:r>
      <w:hyperlink r:id="rId119" w:history="1">
        <w:r w:rsidRPr="004A75A6">
          <w:rPr>
            <w:rStyle w:val="Hyperlink"/>
          </w:rPr>
          <w:t>https://mpeg.expert/software/MPEG/Systems/DASH/spec/-/issues/368</w:t>
        </w:r>
      </w:hyperlink>
      <w:r>
        <w:t xml:space="preserve"> posed two questions:</w:t>
      </w:r>
    </w:p>
    <w:p w14:paraId="307A5EDA" w14:textId="77777777" w:rsidR="00682407" w:rsidRPr="00684DAA" w:rsidRDefault="00682407">
      <w:pPr>
        <w:pStyle w:val="ListParagraph"/>
        <w:numPr>
          <w:ilvl w:val="0"/>
          <w:numId w:val="121"/>
        </w:numPr>
        <w:jc w:val="left"/>
        <w:rPr>
          <w:rFonts w:eastAsia="Times New Roman"/>
        </w:rPr>
      </w:pPr>
      <w:r w:rsidRPr="00684DAA">
        <w:rPr>
          <w:rFonts w:eastAsia="Times New Roman" w:hAnsi="Symbol"/>
        </w:rPr>
        <w:t xml:space="preserve">What is the </w:t>
      </w:r>
      <w:r w:rsidRPr="00684DAA">
        <w:rPr>
          <w:rFonts w:eastAsia="Times New Roman"/>
        </w:rPr>
        <w:t>operational model?</w:t>
      </w:r>
    </w:p>
    <w:p w14:paraId="61958BA3" w14:textId="77777777" w:rsidR="00682407" w:rsidRDefault="00682407">
      <w:pPr>
        <w:pStyle w:val="ListParagraph"/>
        <w:numPr>
          <w:ilvl w:val="0"/>
          <w:numId w:val="121"/>
        </w:numPr>
      </w:pPr>
      <w:r w:rsidRPr="00684DAA">
        <w:rPr>
          <w:rFonts w:eastAsia="Times New Roman"/>
        </w:rPr>
        <w:t>How does this work with SegmentTimeline when there is no nominal duration?</w:t>
      </w:r>
      <w:r>
        <w:t xml:space="preserve"> </w:t>
      </w:r>
    </w:p>
    <w:p w14:paraId="411AE021" w14:textId="77777777" w:rsidR="00682407" w:rsidRDefault="00682407" w:rsidP="00682407">
      <w:pPr>
        <w:pStyle w:val="Heading2"/>
      </w:pPr>
      <w:bookmarkStart w:id="703" w:name="_Toc159837511"/>
      <w:bookmarkStart w:id="704" w:name="_Toc195001234"/>
      <w:r>
        <w:t>Proposal</w:t>
      </w:r>
      <w:bookmarkEnd w:id="703"/>
      <w:bookmarkEnd w:id="704"/>
    </w:p>
    <w:p w14:paraId="3F152BC1" w14:textId="77777777" w:rsidR="00682407" w:rsidRDefault="00682407" w:rsidP="00682407">
      <w:r>
        <w:t xml:space="preserve">We propose to define a concept of </w:t>
      </w:r>
      <w:r w:rsidRPr="00891B29">
        <w:rPr>
          <w:i/>
          <w:iCs/>
        </w:rPr>
        <w:t xml:space="preserve">segment </w:t>
      </w:r>
      <w:r>
        <w:rPr>
          <w:i/>
          <w:iCs/>
        </w:rPr>
        <w:t>bandwidth</w:t>
      </w:r>
      <w:r>
        <w:t xml:space="preserve">, conceptually defined as an peak bitrate of </w:t>
      </w:r>
      <w:r w:rsidRPr="00AA7E52">
        <w:rPr>
          <w:rFonts w:ascii="Courier New" w:eastAsia="Times New Roman" w:hAnsi="Courier New"/>
          <w:b/>
          <w:szCs w:val="20"/>
        </w:rPr>
        <w:t>MPD</w:t>
      </w:r>
      <w:r w:rsidRPr="00AA7E52">
        <w:rPr>
          <w:rFonts w:ascii="Courier New" w:eastAsia="Times New Roman" w:hAnsi="Courier New"/>
          <w:szCs w:val="20"/>
        </w:rPr>
        <w:t>@maximumSegmentDuration</w:t>
      </w:r>
      <w:r>
        <w:t xml:space="preserve"> worth of consecutive media segments (rounded up to the nearest segment boundary). </w:t>
      </w:r>
    </w:p>
    <w:p w14:paraId="2A3C55D2" w14:textId="77777777" w:rsidR="00682407" w:rsidRDefault="00682407" w:rsidP="00682407">
      <w:pPr>
        <w:pStyle w:val="Heading3"/>
      </w:pPr>
      <w:bookmarkStart w:id="705" w:name="_Toc159837512"/>
      <w:bookmarkStart w:id="706" w:name="_Toc195001235"/>
      <w:r>
        <w:t>Definition</w:t>
      </w:r>
      <w:bookmarkEnd w:id="705"/>
      <w:bookmarkEnd w:id="706"/>
    </w:p>
    <w:p w14:paraId="2844668A" w14:textId="77777777" w:rsidR="00682407" w:rsidRDefault="00682407" w:rsidP="00682407">
      <w:r w:rsidRPr="00AA7E52">
        <w:rPr>
          <w:rFonts w:eastAsia="Times New Roman"/>
          <w:szCs w:val="22"/>
        </w:rPr>
        <w:t>Let</w:t>
      </w:r>
      <w:r>
        <w:rPr>
          <w:rFonts w:eastAsia="Times New Roman"/>
          <w:szCs w:val="22"/>
        </w:rPr>
        <w:t xml:space="preserve"> segment buffer</w:t>
      </w:r>
      <w:r w:rsidRPr="00AA7E52">
        <w:rPr>
          <w:rFonts w:eastAsia="Times New Roman"/>
          <w:szCs w:val="22"/>
        </w:rPr>
        <w:t xml:space="preserve"> </w:t>
      </w:r>
      <w:r>
        <w:rPr>
          <w:rFonts w:eastAsia="Times New Roman"/>
          <w:i/>
          <w:szCs w:val="22"/>
        </w:rPr>
        <w:t>SB</w:t>
      </w:r>
      <w:r>
        <w:rPr>
          <w:rFonts w:eastAsia="Times New Roman"/>
          <w:i/>
          <w:szCs w:val="22"/>
          <w:vertAlign w:val="subscript"/>
        </w:rPr>
        <w:t>i</w:t>
      </w:r>
      <w:r w:rsidRPr="00AA7E52">
        <w:rPr>
          <w:rFonts w:eastAsia="Times New Roman"/>
          <w:szCs w:val="22"/>
        </w:rPr>
        <w:t xml:space="preserve"> be </w:t>
      </w:r>
      <w:r>
        <w:rPr>
          <w:rFonts w:eastAsia="Times New Roman"/>
          <w:szCs w:val="22"/>
        </w:rPr>
        <w:t xml:space="preserve">comprised of the shortest sequence of one or more consecutive segments or segment sequences </w:t>
      </w:r>
      <w:r w:rsidRPr="00684DAA">
        <w:rPr>
          <w:rFonts w:eastAsia="Times New Roman"/>
          <w:i/>
          <w:iCs/>
          <w:szCs w:val="22"/>
        </w:rPr>
        <w:t>S(i)..S(i+k)</w:t>
      </w:r>
      <w:r>
        <w:rPr>
          <w:rFonts w:eastAsia="Times New Roman"/>
          <w:szCs w:val="22"/>
        </w:rPr>
        <w:t xml:space="preserve"> with combined media duration between 0.5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eastAsia="Times New Roman"/>
          <w:szCs w:val="22"/>
        </w:rPr>
        <w:t xml:space="preserve"> and 1.5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Instantaneous s</w:t>
      </w:r>
      <w:r w:rsidRPr="00891B29">
        <w:rPr>
          <w:i/>
          <w:iCs/>
        </w:rPr>
        <w:t xml:space="preserve">egment </w:t>
      </w:r>
      <w:r>
        <w:rPr>
          <w:i/>
          <w:iCs/>
        </w:rPr>
        <w:t>bandwidth</w:t>
      </w:r>
      <w:r>
        <w:t xml:space="preserve"> is defined as the sum of the sizes of the above segments (or segment sequences) in bytes divided by their combined duration.</w:t>
      </w:r>
    </w:p>
    <w:p w14:paraId="631E8B68" w14:textId="77777777" w:rsidR="00682407" w:rsidRDefault="00682407" w:rsidP="00682407"/>
    <w:p w14:paraId="25D6F55E" w14:textId="77777777" w:rsidR="00682407" w:rsidRPr="00684DAA" w:rsidRDefault="00682407" w:rsidP="00682407">
      <w:pPr>
        <w:ind w:left="720"/>
        <w:rPr>
          <w:sz w:val="21"/>
          <w:szCs w:val="22"/>
        </w:rPr>
      </w:pPr>
      <w:r w:rsidRPr="00684DAA">
        <w:rPr>
          <w:sz w:val="21"/>
          <w:szCs w:val="22"/>
        </w:rPr>
        <w:t>NOTE: the above variation is needed for avoiding very short video segments which inherently have higher rate (due to higher proportion of much larger I frames to P/B frames) and skew the rate calculation.</w:t>
      </w:r>
    </w:p>
    <w:p w14:paraId="428FCFCB" w14:textId="77777777" w:rsidR="00682407" w:rsidRDefault="00682407" w:rsidP="00682407"/>
    <w:p w14:paraId="222384E0" w14:textId="77777777" w:rsidR="00682407" w:rsidRDefault="00682407" w:rsidP="00682407">
      <w:r>
        <w:t xml:space="preserve">We further define a  </w:t>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r>
        <w:t xml:space="preserve">attribute as the maximum instantaneous bitrate of available segments. </w:t>
      </w:r>
    </w:p>
    <w:p w14:paraId="5EBACEB7" w14:textId="77777777" w:rsidR="00682407" w:rsidRDefault="00682407" w:rsidP="00DC6E81">
      <w:pPr>
        <w:pStyle w:val="Heading3"/>
      </w:pPr>
      <w:bookmarkStart w:id="707" w:name="_Toc159837513"/>
      <w:bookmarkStart w:id="708" w:name="_Toc195001236"/>
      <w:r>
        <w:t>Operational model</w:t>
      </w:r>
      <w:bookmarkEnd w:id="707"/>
      <w:bookmarkEnd w:id="708"/>
    </w:p>
    <w:p w14:paraId="3F9927C9" w14:textId="77777777" w:rsidR="00682407" w:rsidRDefault="00682407" w:rsidP="00DC6E81">
      <w:pPr>
        <w:pStyle w:val="Heading4"/>
      </w:pPr>
      <w:r>
        <w:t>Client operation</w:t>
      </w:r>
    </w:p>
    <w:p w14:paraId="719813AC" w14:textId="77777777" w:rsidR="00682407" w:rsidRDefault="00682407" w:rsidP="00682407">
      <w:r>
        <w:t xml:space="preserve">The client can make the following assumptions regarding the segment duration </w:t>
      </w:r>
      <w:r w:rsidRPr="00E97217">
        <w:rPr>
          <w:i/>
          <w:iCs/>
        </w:rPr>
        <w:t>SD</w:t>
      </w:r>
      <w:r w:rsidRPr="007272F7">
        <w:rPr>
          <w:i/>
          <w:iCs/>
          <w:vertAlign w:val="subscript"/>
        </w:rPr>
        <w:t>e</w:t>
      </w:r>
      <w:r>
        <w:t xml:space="preserve"> prior to reading it:</w:t>
      </w:r>
    </w:p>
    <w:p w14:paraId="72379C86" w14:textId="77777777" w:rsidR="00682407" w:rsidRPr="000B71A0" w:rsidRDefault="00682407">
      <w:pPr>
        <w:pStyle w:val="ListParagraph"/>
        <w:numPr>
          <w:ilvl w:val="0"/>
          <w:numId w:val="122"/>
        </w:numPr>
      </w:pPr>
      <w:r>
        <w:lastRenderedPageBreak/>
        <w:t xml:space="preserve">The segment duration may not exceed </w:t>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(M</w:t>
      </w:r>
      <w:r w:rsidRPr="00536703">
        <w:rPr>
          <w:i/>
          <w:iCs/>
        </w:rPr>
        <w:t>SD</w:t>
      </w:r>
      <w:r>
        <w:rPr>
          <w:i/>
          <w:iCs/>
        </w:rPr>
        <w:t xml:space="preserve">). </w:t>
      </w:r>
      <w:r w:rsidRPr="00E97217">
        <w:t>Thus</w:t>
      </w:r>
      <w:r>
        <w:rPr>
          <w:i/>
          <w:iCs/>
        </w:rPr>
        <w:t xml:space="preserve"> SD</w:t>
      </w:r>
      <w:r w:rsidRPr="007272F7">
        <w:rPr>
          <w:i/>
          <w:iCs/>
          <w:vertAlign w:val="subscript"/>
        </w:rPr>
        <w:t>e</w:t>
      </w:r>
      <w:r>
        <w:rPr>
          <w:i/>
          <w:iCs/>
        </w:rPr>
        <w:t xml:space="preserve"> = MSD</w:t>
      </w:r>
    </w:p>
    <w:p w14:paraId="5A7CC860" w14:textId="77777777" w:rsidR="00682407" w:rsidRDefault="00682407">
      <w:pPr>
        <w:pStyle w:val="ListParagraph"/>
        <w:numPr>
          <w:ilvl w:val="0"/>
          <w:numId w:val="122"/>
        </w:numPr>
      </w:pPr>
      <w:r>
        <w:t xml:space="preserve">The segment duration is within tolerance </w:t>
      </w:r>
      <w:r w:rsidRPr="00E97217">
        <w:rPr>
          <w:i/>
          <w:iCs/>
        </w:rPr>
        <w:t>T</w:t>
      </w:r>
      <w:r>
        <w:t xml:space="preserve"> from </w:t>
      </w:r>
      <w:r w:rsidRPr="00536703">
        <w:rPr>
          <w:rFonts w:ascii="Courier New" w:hAnsi="Courier New" w:cs="Courier New"/>
          <w:b/>
          <w:bCs/>
        </w:rPr>
        <w:t>SegmentTimeline</w:t>
      </w:r>
      <w:r w:rsidRPr="00536703">
        <w:rPr>
          <w:rFonts w:ascii="Courier New" w:hAnsi="Courier New" w:cs="Courier New"/>
        </w:rPr>
        <w:t>@duration</w:t>
      </w:r>
      <w:r>
        <w:t xml:space="preserve"> </w:t>
      </w:r>
      <w:r w:rsidRPr="00E97217">
        <w:rPr>
          <w:i/>
          <w:iCs/>
        </w:rPr>
        <w:t>D</w:t>
      </w:r>
      <w:r>
        <w:t xml:space="preserve">. Here tolerance is defined as </w:t>
      </w:r>
      <w:r w:rsidRPr="00536703">
        <w:rPr>
          <w:i/>
          <w:iCs/>
        </w:rPr>
        <w:t>T =</w:t>
      </w:r>
      <w:r>
        <w:t xml:space="preserve"> </w:t>
      </w:r>
      <w:r w:rsidRPr="00536703">
        <w:rPr>
          <w:i/>
          <w:iCs/>
        </w:rPr>
        <w:t>min(0.5</w:t>
      </w:r>
      <w:r w:rsidRPr="00536703">
        <w:rPr>
          <w:rFonts w:eastAsia="Times New Roman"/>
          <w:szCs w:val="22"/>
        </w:rPr>
        <w:sym w:font="Symbol" w:char="F0B4"/>
      </w:r>
      <w:r w:rsidRPr="00536703">
        <w:rPr>
          <w:i/>
          <w:iCs/>
        </w:rPr>
        <w:t>D, (1+</w:t>
      </w:r>
      <w:r w:rsidRPr="00536703">
        <w:rPr>
          <w:rFonts w:ascii="Courier New" w:hAnsi="Courier New" w:cs="Courier New"/>
          <w:b/>
          <w:bCs/>
        </w:rPr>
        <w:t>SegmentTimeline</w:t>
      </w:r>
      <w:r w:rsidRPr="00536703">
        <w:rPr>
          <w:rFonts w:ascii="Courier New" w:hAnsi="Courier New" w:cs="Courier New"/>
        </w:rPr>
        <w:t>@tolerance</w:t>
      </w:r>
      <w:r w:rsidRPr="00536703">
        <w:rPr>
          <w:i/>
          <w:iCs/>
        </w:rPr>
        <w:t>)</w:t>
      </w:r>
      <w:r w:rsidRPr="00536703">
        <w:rPr>
          <w:rFonts w:eastAsia="Times New Roman"/>
          <w:szCs w:val="22"/>
        </w:rPr>
        <w:sym w:font="Symbol" w:char="F0B4"/>
      </w:r>
      <w:r w:rsidRPr="00536703">
        <w:rPr>
          <w:i/>
          <w:iCs/>
        </w:rPr>
        <w:t>D)</w:t>
      </w:r>
      <w:r>
        <w:t xml:space="preserve"> and </w:t>
      </w:r>
      <w:r w:rsidRPr="00E97217">
        <w:rPr>
          <w:i/>
          <w:iCs/>
        </w:rPr>
        <w:t>SD</w:t>
      </w:r>
      <w:r w:rsidRPr="007272F7">
        <w:rPr>
          <w:i/>
          <w:iCs/>
          <w:vertAlign w:val="subscript"/>
        </w:rPr>
        <w:t>e</w:t>
      </w:r>
      <w:r w:rsidRPr="00E97217">
        <w:rPr>
          <w:i/>
          <w:iCs/>
        </w:rPr>
        <w:t xml:space="preserve"> =</w:t>
      </w:r>
      <w:r>
        <w:t xml:space="preserve"> </w:t>
      </w:r>
      <w:r w:rsidRPr="00E97217">
        <w:rPr>
          <w:i/>
          <w:iCs/>
        </w:rPr>
        <w:t>min(MSD, D + T)</w:t>
      </w:r>
    </w:p>
    <w:p w14:paraId="001FE2EC" w14:textId="77777777" w:rsidR="00682407" w:rsidRPr="00200472" w:rsidRDefault="00682407">
      <w:pPr>
        <w:pStyle w:val="ListParagraph"/>
        <w:numPr>
          <w:ilvl w:val="0"/>
          <w:numId w:val="122"/>
        </w:numPr>
      </w:pPr>
      <w:r>
        <w:t xml:space="preserve">The segment duration is specified in the </w:t>
      </w:r>
      <w:r w:rsidRPr="00E97217">
        <w:rPr>
          <w:rFonts w:ascii="Courier New" w:hAnsi="Courier New" w:cs="Courier New"/>
          <w:b/>
          <w:bCs/>
        </w:rPr>
        <w:t>S</w:t>
      </w:r>
      <w:r w:rsidRPr="00E97217">
        <w:rPr>
          <w:rFonts w:ascii="Courier New" w:hAnsi="Courier New" w:cs="Courier New"/>
        </w:rPr>
        <w:t>@d</w:t>
      </w:r>
      <w:r>
        <w:t xml:space="preserve"> attribute, thus </w:t>
      </w:r>
      <w:r w:rsidRPr="00E97217">
        <w:rPr>
          <w:i/>
          <w:iCs/>
        </w:rPr>
        <w:t>SD</w:t>
      </w:r>
      <w:r w:rsidRPr="007272F7">
        <w:rPr>
          <w:i/>
          <w:iCs/>
          <w:vertAlign w:val="subscript"/>
        </w:rPr>
        <w:t>e</w:t>
      </w:r>
      <w:r>
        <w:t xml:space="preserve"> = </w:t>
      </w:r>
      <w:r w:rsidRPr="00E97217">
        <w:rPr>
          <w:rFonts w:ascii="Courier New" w:hAnsi="Courier New" w:cs="Courier New"/>
          <w:b/>
          <w:bCs/>
        </w:rPr>
        <w:t>S</w:t>
      </w:r>
      <w:r w:rsidRPr="00E97217">
        <w:rPr>
          <w:rFonts w:ascii="Courier New" w:hAnsi="Courier New" w:cs="Courier New"/>
        </w:rPr>
        <w:t>@d</w:t>
      </w:r>
    </w:p>
    <w:p w14:paraId="62511541" w14:textId="77777777" w:rsidR="00682407" w:rsidRDefault="00682407">
      <w:pPr>
        <w:pStyle w:val="ListParagraph"/>
        <w:numPr>
          <w:ilvl w:val="0"/>
          <w:numId w:val="122"/>
        </w:numPr>
      </w:pPr>
      <w:r>
        <w:t xml:space="preserve">The subsegment duration is specified in `sidx` along with size, hence the question is moot (segment size is precisely known)  </w:t>
      </w:r>
    </w:p>
    <w:p w14:paraId="5BA94E2E" w14:textId="77777777" w:rsidR="00682407" w:rsidRDefault="00682407" w:rsidP="00682407">
      <w:pPr>
        <w:ind w:left="720" w:hanging="720"/>
      </w:pPr>
    </w:p>
    <w:p w14:paraId="092934B3" w14:textId="77777777" w:rsidR="00682407" w:rsidRDefault="00682407" w:rsidP="00682407">
      <w:r>
        <w:t xml:space="preserve">Given the above assumptions, the maximum segment size in bytes </w:t>
      </w:r>
      <w:r w:rsidRPr="007272F7">
        <w:rPr>
          <w:i/>
          <w:iCs/>
        </w:rPr>
        <w:t>MSS</w:t>
      </w:r>
      <w:r>
        <w:t xml:space="preserve"> anticipated by the client is </w:t>
      </w:r>
      <w:r w:rsidRPr="007272F7">
        <w:rPr>
          <w:i/>
          <w:iCs/>
        </w:rPr>
        <w:t>SD</w:t>
      </w:r>
      <w:r w:rsidRPr="007272F7">
        <w:rPr>
          <w:i/>
          <w:iCs/>
          <w:vertAlign w:val="subscript"/>
        </w:rPr>
        <w:t>e</w:t>
      </w:r>
      <w:r w:rsidRPr="00536703">
        <w:rPr>
          <w:rFonts w:eastAsia="Times New Roman"/>
          <w:szCs w:val="22"/>
        </w:rPr>
        <w:sym w:font="Symbol" w:char="F0B4"/>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p>
    <w:p w14:paraId="3D743BAD" w14:textId="77777777" w:rsidR="00682407" w:rsidRDefault="00682407" w:rsidP="00DC6E81">
      <w:pPr>
        <w:pStyle w:val="Heading4"/>
      </w:pPr>
      <w:r>
        <w:t>Compliance</w:t>
      </w:r>
    </w:p>
    <w:p w14:paraId="2F223158" w14:textId="77777777" w:rsidR="00682407" w:rsidRDefault="00682407" w:rsidP="00682407">
      <w:r>
        <w:t xml:space="preserve">The segment shall never exceed the MSS. </w:t>
      </w:r>
    </w:p>
    <w:p w14:paraId="4DCBBA1C" w14:textId="77777777" w:rsidR="00682407" w:rsidRDefault="00682407" w:rsidP="00682407">
      <w:r>
        <w:t xml:space="preserve">For live, MSS is a bound defined by the encoder based on its expectation of the maximum size. </w:t>
      </w:r>
    </w:p>
    <w:p w14:paraId="1BAFA668" w14:textId="77777777" w:rsidR="00682407" w:rsidRDefault="00682407" w:rsidP="00682407"/>
    <w:p w14:paraId="3C8F9C47" w14:textId="77777777" w:rsidR="00682407" w:rsidRDefault="00682407" w:rsidP="00682407">
      <w:r>
        <w:t xml:space="preserve">Note that HLS compliance allows an “overshoot” of 10% over the segment bandwidth stated in the </w:t>
      </w:r>
      <w:r w:rsidRPr="00F71804">
        <w:rPr>
          <w:rFonts w:ascii="Courier New" w:hAnsi="Courier New" w:cs="Courier New"/>
        </w:rPr>
        <w:t>BANDWIDTH</w:t>
      </w:r>
      <w:r>
        <w:t xml:space="preserve"> attribute of the </w:t>
      </w:r>
      <w:r w:rsidRPr="00F71804">
        <w:rPr>
          <w:rFonts w:ascii="Courier New" w:hAnsi="Courier New" w:cs="Courier New"/>
        </w:rPr>
        <w:t>#EXT-X-STREAM-INF</w:t>
      </w:r>
      <w:r w:rsidRPr="00F71804">
        <w:t xml:space="preserve"> </w:t>
      </w:r>
      <w:r>
        <w:t xml:space="preserve">tag. This makes the relationship somewhat awkward as MSS is always 110% of the value of </w:t>
      </w:r>
      <w:r w:rsidRPr="00F71804">
        <w:rPr>
          <w:rFonts w:ascii="Courier New" w:hAnsi="Courier New" w:cs="Courier New"/>
        </w:rPr>
        <w:t>BANDWIDTH</w:t>
      </w:r>
      <w:r>
        <w:t>. It may be better to allow the same 10% overshoot to make conversion simpler (i.e., we have the same value in both DASH MPD and HLS playlist).</w:t>
      </w:r>
    </w:p>
    <w:p w14:paraId="6C6B27FB" w14:textId="77777777" w:rsidR="00682407" w:rsidRPr="00AA7E52" w:rsidRDefault="00682407" w:rsidP="00682407">
      <w:pPr>
        <w:rPr>
          <w:rFonts w:eastAsia="Times New Roman"/>
          <w:szCs w:val="22"/>
        </w:rPr>
      </w:pPr>
      <w:r>
        <w:t xml:space="preserve">   </w:t>
      </w:r>
      <w:r>
        <w:rPr>
          <w:rFonts w:ascii="Courier New" w:eastAsia="Times New Roman" w:hAnsi="Courier New"/>
          <w:szCs w:val="20"/>
        </w:rPr>
        <w:t xml:space="preserve"> </w:t>
      </w:r>
      <w:r>
        <w:rPr>
          <w:rFonts w:eastAsia="Times New Roman"/>
          <w:szCs w:val="22"/>
        </w:rPr>
        <w:t xml:space="preserve"> </w:t>
      </w:r>
      <w:r w:rsidRPr="00AA7E52">
        <w:rPr>
          <w:rFonts w:eastAsia="Times New Roman"/>
          <w:szCs w:val="22"/>
        </w:rPr>
        <w:t xml:space="preserve"> </w:t>
      </w:r>
    </w:p>
    <w:p w14:paraId="65E9C05E" w14:textId="77777777" w:rsidR="00682407" w:rsidRDefault="00682407" w:rsidP="00682407"/>
    <w:p w14:paraId="4AC44B86" w14:textId="0888AED2" w:rsidR="00BA0459" w:rsidRDefault="00CB4EED" w:rsidP="00BA0459">
      <w:pPr>
        <w:pStyle w:val="Heading1"/>
        <w:rPr>
          <w:rFonts w:eastAsia="SimSun"/>
          <w:lang w:eastAsia="zh-CN"/>
        </w:rPr>
      </w:pPr>
      <w:bookmarkStart w:id="709" w:name="_Toc159837514"/>
      <w:bookmarkStart w:id="710" w:name="_Toc195001237"/>
      <w:r w:rsidRPr="00CB4EED">
        <w:rPr>
          <w:rFonts w:eastAsia="SimSun"/>
          <w:lang w:eastAsia="zh-CN"/>
        </w:rPr>
        <w:lastRenderedPageBreak/>
        <w:t>Extending copyright license signaling</w:t>
      </w:r>
      <w:r w:rsidR="00BA0459" w:rsidRPr="006C2C4B">
        <w:rPr>
          <w:rFonts w:eastAsia="SimSun"/>
          <w:lang w:eastAsia="zh-CN"/>
        </w:rPr>
        <w:t xml:space="preserve"> </w:t>
      </w:r>
      <w:r w:rsidR="00BA0459">
        <w:rPr>
          <w:rFonts w:eastAsia="SimSun"/>
          <w:lang w:eastAsia="zh-CN"/>
        </w:rPr>
        <w:t>(</w:t>
      </w:r>
      <w:r w:rsidR="00BA0459" w:rsidRPr="00A6156D">
        <w:rPr>
          <w:rFonts w:eastAsia="SimSun"/>
          <w:lang w:eastAsia="zh-CN"/>
        </w:rPr>
        <w:t>m6</w:t>
      </w:r>
      <w:r>
        <w:rPr>
          <w:rFonts w:eastAsia="SimSun"/>
          <w:lang w:eastAsia="zh-CN"/>
        </w:rPr>
        <w:t>6512</w:t>
      </w:r>
      <w:r w:rsidR="00BA0459">
        <w:rPr>
          <w:rFonts w:eastAsia="SimSun"/>
          <w:lang w:eastAsia="zh-CN"/>
        </w:rPr>
        <w:t>)</w:t>
      </w:r>
      <w:bookmarkEnd w:id="709"/>
      <w:bookmarkEnd w:id="710"/>
    </w:p>
    <w:p w14:paraId="12C03D32" w14:textId="7F8BF191" w:rsidR="00682407" w:rsidRDefault="00CB4EED" w:rsidP="00CD2CED">
      <w:pPr>
        <w:rPr>
          <w:lang w:eastAsia="zh-CN"/>
        </w:rPr>
      </w:pPr>
      <w:hyperlink r:id="rId120" w:history="1">
        <w:r w:rsidRPr="00B84C58">
          <w:rPr>
            <w:rStyle w:val="Hyperlink"/>
            <w:lang w:eastAsia="zh-CN"/>
          </w:rPr>
          <w:t>https://git.mpeg.expert/MPEG/Systems/DASH/spec/-/issues/431</w:t>
        </w:r>
      </w:hyperlink>
    </w:p>
    <w:p w14:paraId="27087D86" w14:textId="77777777" w:rsidR="00A813A7" w:rsidRDefault="00A813A7" w:rsidP="001F4513">
      <w:pPr>
        <w:pStyle w:val="Heading2"/>
        <w:rPr>
          <w:sz w:val="24"/>
          <w:szCs w:val="24"/>
          <w:lang w:eastAsia="zh-CN"/>
        </w:rPr>
      </w:pPr>
      <w:bookmarkStart w:id="711" w:name="_Toc159837515"/>
      <w:bookmarkStart w:id="712" w:name="_Toc195001238"/>
      <w:r>
        <w:rPr>
          <w:lang w:eastAsia="zh-CN"/>
        </w:rPr>
        <w:t>Introduction</w:t>
      </w:r>
      <w:bookmarkEnd w:id="711"/>
      <w:bookmarkEnd w:id="712"/>
    </w:p>
    <w:p w14:paraId="0BC44936" w14:textId="77777777" w:rsidR="00A813A7" w:rsidRDefault="00A813A7" w:rsidP="00A813A7">
      <w:r>
        <w:t>This contribution proposes extending the copyright license signaling in the DASH standard.</w:t>
      </w:r>
    </w:p>
    <w:p w14:paraId="264C742F" w14:textId="77777777" w:rsidR="00A813A7" w:rsidRDefault="00A813A7" w:rsidP="00A813A7">
      <w:pPr>
        <w:pStyle w:val="Heading2"/>
        <w:rPr>
          <w:lang w:eastAsia="zh-CN"/>
        </w:rPr>
      </w:pPr>
      <w:bookmarkStart w:id="713" w:name="_Toc159837516"/>
      <w:bookmarkStart w:id="714" w:name="_Toc195001239"/>
      <w:r>
        <w:rPr>
          <w:lang w:eastAsia="zh-CN"/>
        </w:rPr>
        <w:t>Background</w:t>
      </w:r>
      <w:bookmarkEnd w:id="713"/>
      <w:bookmarkEnd w:id="714"/>
    </w:p>
    <w:p w14:paraId="73F595CD" w14:textId="77777777" w:rsidR="00A813A7" w:rsidRDefault="00A813A7" w:rsidP="00A813A7">
      <w:pPr>
        <w:rPr>
          <w:lang w:eastAsia="zh-CN"/>
        </w:rPr>
      </w:pPr>
      <w:r>
        <w:rPr>
          <w:lang w:eastAsia="zh-CN"/>
        </w:rPr>
        <w:t>The MPD has an element, ProgramInformation, at the MPD level. This element contains the copyright information for the entire MPD. This element can be used once or multiple times. The common use of multiple ProgramInformation is to describe the copyright information in multiple languages.</w:t>
      </w:r>
    </w:p>
    <w:p w14:paraId="2F80BC01" w14:textId="77777777" w:rsidR="00A813A7" w:rsidRDefault="00A813A7" w:rsidP="00A813A7">
      <w:pPr>
        <w:rPr>
          <w:lang w:eastAsia="zh-CN"/>
        </w:rPr>
      </w:pPr>
    </w:p>
    <w:p w14:paraId="78B946CE" w14:textId="77777777" w:rsidR="00A813A7" w:rsidRDefault="00A813A7" w:rsidP="00A813A7">
      <w:pPr>
        <w:pStyle w:val="Tabletitle"/>
        <w:ind w:left="360"/>
        <w:rPr>
          <w:lang w:val="en-GB" w:eastAsia="en-US"/>
        </w:rPr>
      </w:pPr>
      <w:bookmarkStart w:id="715" w:name="_Ref14699324"/>
      <w:r>
        <w:rPr>
          <w:lang w:val="en-GB"/>
        </w:rPr>
        <w:t xml:space="preserve">Table </w:t>
      </w:r>
      <w:r>
        <w:fldChar w:fldCharType="begin"/>
      </w:r>
      <w:r>
        <w:rPr>
          <w:lang w:val="en-GB"/>
        </w:rPr>
        <w:instrText xml:space="preserve"> SEQ Table \* ARABIC </w:instrText>
      </w:r>
      <w:r>
        <w:fldChar w:fldCharType="separate"/>
      </w:r>
      <w:r>
        <w:rPr>
          <w:noProof/>
          <w:lang w:val="en-GB"/>
        </w:rPr>
        <w:t>31</w:t>
      </w:r>
      <w:r>
        <w:fldChar w:fldCharType="end"/>
      </w:r>
      <w:bookmarkEnd w:id="715"/>
      <w:r>
        <w:rPr>
          <w:lang w:val="en-GB"/>
        </w:rPr>
        <w:t xml:space="preserve"> — Program information semantics</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D17923C" w14:textId="77777777" w:rsidTr="00A813A7">
        <w:trPr>
          <w:cantSplit/>
          <w:tblHeader/>
        </w:trPr>
        <w:tc>
          <w:tcPr>
            <w:tcW w:w="1717" w:type="pct"/>
            <w:gridSpan w:val="3"/>
            <w:tcBorders>
              <w:top w:val="single" w:sz="12" w:space="0" w:color="auto"/>
              <w:left w:val="single" w:sz="12" w:space="0" w:color="auto"/>
              <w:bottom w:val="single" w:sz="12" w:space="0" w:color="auto"/>
              <w:right w:val="single" w:sz="4" w:space="0" w:color="000000" w:themeColor="text1"/>
            </w:tcBorders>
            <w:hideMark/>
          </w:tcPr>
          <w:p w14:paraId="76DE41D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10" w:type="pct"/>
            <w:tcBorders>
              <w:top w:val="single" w:sz="12" w:space="0" w:color="auto"/>
              <w:left w:val="single" w:sz="4" w:space="0" w:color="000000" w:themeColor="text1"/>
              <w:bottom w:val="single" w:sz="12" w:space="0" w:color="auto"/>
              <w:right w:val="single" w:sz="4" w:space="0" w:color="000000" w:themeColor="text1"/>
            </w:tcBorders>
            <w:hideMark/>
          </w:tcPr>
          <w:p w14:paraId="4791FDB9"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73" w:type="pct"/>
            <w:tcBorders>
              <w:top w:val="single" w:sz="12" w:space="0" w:color="auto"/>
              <w:left w:val="single" w:sz="4" w:space="0" w:color="000000" w:themeColor="text1"/>
              <w:bottom w:val="single" w:sz="12" w:space="0" w:color="auto"/>
              <w:right w:val="single" w:sz="12" w:space="0" w:color="auto"/>
            </w:tcBorders>
            <w:hideMark/>
          </w:tcPr>
          <w:p w14:paraId="46BF89D5"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2278E1B6" w14:textId="77777777" w:rsidTr="00A813A7">
        <w:trPr>
          <w:cantSplit/>
        </w:trPr>
        <w:tc>
          <w:tcPr>
            <w:tcW w:w="127" w:type="pct"/>
            <w:tcBorders>
              <w:top w:val="single" w:sz="12" w:space="0" w:color="auto"/>
              <w:left w:val="single" w:sz="12" w:space="0" w:color="auto"/>
              <w:bottom w:val="single" w:sz="4" w:space="0" w:color="000000"/>
              <w:right w:val="nil"/>
            </w:tcBorders>
            <w:hideMark/>
          </w:tcPr>
          <w:p w14:paraId="4C51EA2D" w14:textId="77777777" w:rsidR="00A813A7" w:rsidRDefault="00A813A7">
            <w:pPr>
              <w:pStyle w:val="Tablebody"/>
              <w:autoSpaceDE w:val="0"/>
              <w:autoSpaceDN w:val="0"/>
              <w:rPr>
                <w:szCs w:val="20"/>
              </w:rPr>
            </w:pPr>
            <w:r>
              <w:rPr>
                <w:szCs w:val="20"/>
              </w:rPr>
              <w:t> </w:t>
            </w:r>
          </w:p>
        </w:tc>
        <w:tc>
          <w:tcPr>
            <w:tcW w:w="1590" w:type="pct"/>
            <w:gridSpan w:val="2"/>
            <w:tcBorders>
              <w:top w:val="single" w:sz="12" w:space="0" w:color="auto"/>
              <w:left w:val="nil"/>
              <w:bottom w:val="single" w:sz="4" w:space="0" w:color="000000"/>
              <w:right w:val="single" w:sz="4" w:space="0" w:color="000000" w:themeColor="text1"/>
            </w:tcBorders>
            <w:hideMark/>
          </w:tcPr>
          <w:p w14:paraId="7D91AD24" w14:textId="77777777" w:rsidR="00A813A7" w:rsidRDefault="00A813A7">
            <w:pPr>
              <w:pStyle w:val="Tablebody"/>
              <w:autoSpaceDE w:val="0"/>
              <w:autoSpaceDN w:val="0"/>
              <w:rPr>
                <w:rStyle w:val="ISOCodebold"/>
              </w:rPr>
            </w:pPr>
            <w:r>
              <w:rPr>
                <w:rStyle w:val="ISOCodebold"/>
                <w:szCs w:val="20"/>
              </w:rPr>
              <w:t>ProgramInformation</w:t>
            </w:r>
          </w:p>
        </w:tc>
        <w:tc>
          <w:tcPr>
            <w:tcW w:w="710" w:type="pct"/>
            <w:tcBorders>
              <w:top w:val="single" w:sz="12" w:space="0" w:color="auto"/>
              <w:left w:val="single" w:sz="4" w:space="0" w:color="000000" w:themeColor="text1"/>
              <w:bottom w:val="single" w:sz="4" w:space="0" w:color="000000"/>
              <w:right w:val="single" w:sz="4" w:space="0" w:color="000000" w:themeColor="text1"/>
            </w:tcBorders>
            <w:hideMark/>
          </w:tcPr>
          <w:p w14:paraId="58AC3464" w14:textId="77777777" w:rsidR="00A813A7" w:rsidRDefault="00A813A7">
            <w:pPr>
              <w:pStyle w:val="Tablebody"/>
              <w:autoSpaceDE w:val="0"/>
              <w:autoSpaceDN w:val="0"/>
            </w:pPr>
            <w:r>
              <w:rPr>
                <w:szCs w:val="20"/>
              </w:rPr>
              <w:t> </w:t>
            </w:r>
          </w:p>
        </w:tc>
        <w:tc>
          <w:tcPr>
            <w:tcW w:w="2573" w:type="pct"/>
            <w:tcBorders>
              <w:top w:val="single" w:sz="12" w:space="0" w:color="auto"/>
              <w:left w:val="single" w:sz="4" w:space="0" w:color="000000" w:themeColor="text1"/>
              <w:bottom w:val="single" w:sz="4" w:space="0" w:color="000000"/>
              <w:right w:val="single" w:sz="12" w:space="0" w:color="auto"/>
            </w:tcBorders>
            <w:hideMark/>
          </w:tcPr>
          <w:p w14:paraId="6162B2F9" w14:textId="77777777" w:rsidR="00A813A7" w:rsidRDefault="00A813A7">
            <w:pPr>
              <w:pStyle w:val="Tablebody"/>
              <w:autoSpaceDE w:val="0"/>
              <w:autoSpaceDN w:val="0"/>
              <w:rPr>
                <w:szCs w:val="20"/>
              </w:rPr>
            </w:pPr>
            <w:r>
              <w:rPr>
                <w:szCs w:val="20"/>
              </w:rPr>
              <w:t>specifies descriptive information about the program</w:t>
            </w:r>
          </w:p>
        </w:tc>
      </w:tr>
      <w:tr w:rsidR="00A813A7" w14:paraId="4552F4E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277C223"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75F62FA"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4164D561" w14:textId="77777777" w:rsidR="00A813A7" w:rsidRDefault="00A813A7">
            <w:pPr>
              <w:pStyle w:val="Tablebody"/>
              <w:autoSpaceDE w:val="0"/>
              <w:autoSpaceDN w:val="0"/>
              <w:rPr>
                <w:rStyle w:val="ISOCode"/>
                <w:szCs w:val="20"/>
              </w:rPr>
            </w:pPr>
            <w:r>
              <w:rPr>
                <w:rStyle w:val="ISOCode"/>
                <w:szCs w:val="20"/>
              </w:rPr>
              <w:t>@lang</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545ACBCB"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A49179E"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211BDF51" w14:textId="77777777" w:rsidR="00A813A7" w:rsidRDefault="00A813A7">
            <w:pPr>
              <w:pStyle w:val="Tablebody"/>
              <w:autoSpaceDE w:val="0"/>
              <w:autoSpaceDN w:val="0"/>
              <w:rPr>
                <w:szCs w:val="20"/>
              </w:rPr>
            </w:pPr>
            <w:r>
              <w:rPr>
                <w:szCs w:val="20"/>
              </w:rPr>
              <w:t>If not present, the value is unknown.</w:t>
            </w:r>
          </w:p>
        </w:tc>
      </w:tr>
      <w:tr w:rsidR="00A813A7" w14:paraId="09CBECB7"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A89160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81F16E3"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7BBDBE1B" w14:textId="77777777" w:rsidR="00A813A7" w:rsidRDefault="00A813A7">
            <w:pPr>
              <w:pStyle w:val="Tablebody"/>
              <w:autoSpaceDE w:val="0"/>
              <w:autoSpaceDN w:val="0"/>
              <w:rPr>
                <w:rStyle w:val="ISOCode"/>
                <w:szCs w:val="20"/>
              </w:rPr>
            </w:pPr>
            <w:r>
              <w:rPr>
                <w:rStyle w:val="ISOCode"/>
                <w:szCs w:val="20"/>
              </w:rPr>
              <w:t>@moreInformationURL</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39330220"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74E56A40"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202A1748" w14:textId="77777777" w:rsidR="00A813A7" w:rsidRDefault="00A813A7">
            <w:pPr>
              <w:pStyle w:val="Tablebody"/>
              <w:autoSpaceDE w:val="0"/>
              <w:autoSpaceDN w:val="0"/>
              <w:rPr>
                <w:szCs w:val="20"/>
              </w:rPr>
            </w:pPr>
            <w:r>
              <w:rPr>
                <w:szCs w:val="20"/>
              </w:rPr>
              <w:t>If not present, the value is unknown.</w:t>
            </w:r>
          </w:p>
        </w:tc>
      </w:tr>
      <w:tr w:rsidR="00A813A7" w14:paraId="41EE49AA"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F44EDDD"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26618C4"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61D0FD2E" w14:textId="77777777" w:rsidR="00A813A7" w:rsidRDefault="00A813A7">
            <w:pPr>
              <w:pStyle w:val="Tablebody"/>
              <w:autoSpaceDE w:val="0"/>
              <w:autoSpaceDN w:val="0"/>
              <w:rPr>
                <w:rStyle w:val="ISOCodebold"/>
              </w:rPr>
            </w:pPr>
            <w:r>
              <w:rPr>
                <w:rStyle w:val="ISOCodebold"/>
                <w:szCs w:val="20"/>
              </w:rPr>
              <w:t>Title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98DAFB8"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B9AEFCC" w14:textId="77777777" w:rsidR="00A813A7" w:rsidRDefault="00A813A7">
            <w:pPr>
              <w:pStyle w:val="Tablebody"/>
              <w:autoSpaceDE w:val="0"/>
              <w:autoSpaceDN w:val="0"/>
              <w:rPr>
                <w:szCs w:val="20"/>
              </w:rPr>
            </w:pPr>
            <w:r>
              <w:rPr>
                <w:szCs w:val="20"/>
              </w:rPr>
              <w:t>specifies the title for the Media Presentation.</w:t>
            </w:r>
          </w:p>
        </w:tc>
      </w:tr>
      <w:tr w:rsidR="00A813A7" w14:paraId="4812F41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D8CCF74"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DFF8708"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5EEC1B57" w14:textId="77777777" w:rsidR="00A813A7" w:rsidRDefault="00A813A7">
            <w:pPr>
              <w:pStyle w:val="Tablebody"/>
              <w:autoSpaceDE w:val="0"/>
              <w:autoSpaceDN w:val="0"/>
              <w:rPr>
                <w:rStyle w:val="ISOCodebold"/>
              </w:rPr>
            </w:pPr>
            <w:r>
              <w:rPr>
                <w:rStyle w:val="ISOCodebold"/>
                <w:szCs w:val="20"/>
              </w:rPr>
              <w:t>Source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2E1C5DA"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4A700F97"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4A2AABC2" w14:textId="77777777" w:rsidTr="00A813A7">
        <w:trPr>
          <w:cantSplit/>
        </w:trPr>
        <w:tc>
          <w:tcPr>
            <w:tcW w:w="127" w:type="pct"/>
            <w:tcBorders>
              <w:top w:val="single" w:sz="4" w:space="0" w:color="000000"/>
              <w:left w:val="single" w:sz="12" w:space="0" w:color="auto"/>
              <w:bottom w:val="single" w:sz="12" w:space="0" w:color="auto"/>
              <w:right w:val="nil"/>
            </w:tcBorders>
            <w:hideMark/>
          </w:tcPr>
          <w:p w14:paraId="1A29EC5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12" w:space="0" w:color="auto"/>
              <w:right w:val="nil"/>
            </w:tcBorders>
            <w:hideMark/>
          </w:tcPr>
          <w:p w14:paraId="555CC056"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12" w:space="0" w:color="auto"/>
              <w:right w:val="single" w:sz="4" w:space="0" w:color="000000" w:themeColor="text1"/>
            </w:tcBorders>
            <w:hideMark/>
          </w:tcPr>
          <w:p w14:paraId="624B914F" w14:textId="77777777" w:rsidR="00A813A7" w:rsidRDefault="00A813A7">
            <w:pPr>
              <w:pStyle w:val="Tablebody"/>
              <w:autoSpaceDE w:val="0"/>
              <w:autoSpaceDN w:val="0"/>
              <w:rPr>
                <w:rStyle w:val="ISOCodebold"/>
              </w:rPr>
            </w:pPr>
            <w:r>
              <w:rPr>
                <w:rStyle w:val="ISOCodebold"/>
                <w:szCs w:val="20"/>
              </w:rPr>
              <w:t>Copyright</w:t>
            </w:r>
          </w:p>
        </w:tc>
        <w:tc>
          <w:tcPr>
            <w:tcW w:w="710" w:type="pct"/>
            <w:tcBorders>
              <w:top w:val="single" w:sz="4" w:space="0" w:color="000000"/>
              <w:left w:val="single" w:sz="4" w:space="0" w:color="000000" w:themeColor="text1"/>
              <w:bottom w:val="single" w:sz="12" w:space="0" w:color="auto"/>
              <w:right w:val="single" w:sz="4" w:space="0" w:color="000000" w:themeColor="text1"/>
            </w:tcBorders>
            <w:hideMark/>
          </w:tcPr>
          <w:p w14:paraId="08127D63"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12" w:space="0" w:color="auto"/>
              <w:right w:val="single" w:sz="12" w:space="0" w:color="auto"/>
            </w:tcBorders>
            <w:hideMark/>
          </w:tcPr>
          <w:p w14:paraId="4860F1D7"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tc>
      </w:tr>
      <w:tr w:rsidR="00A813A7" w14:paraId="2A559B0D"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20C0578" w14:textId="77777777" w:rsidR="00A813A7" w:rsidRDefault="00A813A7">
            <w:pPr>
              <w:pStyle w:val="Tablefooter"/>
              <w:autoSpaceDE w:val="0"/>
              <w:autoSpaceDN w:val="0"/>
              <w:jc w:val="left"/>
              <w:rPr>
                <w:sz w:val="20"/>
                <w:szCs w:val="20"/>
              </w:rPr>
            </w:pPr>
            <w:r>
              <w:rPr>
                <w:b/>
                <w:sz w:val="20"/>
                <w:szCs w:val="20"/>
              </w:rPr>
              <w:t>Key</w:t>
            </w:r>
          </w:p>
          <w:p w14:paraId="023ABE30"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229EF900"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47C34C5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312A0097" w14:textId="77777777" w:rsidR="00A813A7" w:rsidRDefault="00A813A7" w:rsidP="00A813A7">
      <w:pPr>
        <w:shd w:val="clear" w:color="auto" w:fill="D9D9D9" w:themeFill="background1" w:themeFillShade="D9"/>
        <w:adjustRightInd w:val="0"/>
        <w:rPr>
          <w:rFonts w:ascii="Courier New" w:eastAsia="Arial" w:hAnsi="Courier New" w:cs="Courier New"/>
          <w:b/>
          <w:bCs/>
          <w:color w:val="000000"/>
          <w:sz w:val="16"/>
          <w:szCs w:val="16"/>
        </w:rPr>
      </w:pPr>
    </w:p>
    <w:p w14:paraId="3365638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"ProgramInformationType"</w:t>
      </w:r>
      <w:r>
        <w:rPr>
          <w:rFonts w:ascii="Courier New" w:hAnsi="Courier New" w:cs="Courier New"/>
          <w:color w:val="0000FF"/>
          <w:sz w:val="16"/>
          <w:szCs w:val="16"/>
        </w:rPr>
        <w:t>&gt;</w:t>
      </w:r>
    </w:p>
    <w:p w14:paraId="53A8984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05E77C6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lang w:val="de-DE"/>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lang w:val="de-DE"/>
        </w:rPr>
        <w:t>&lt;xs:documentation</w:t>
      </w:r>
      <w:r>
        <w:rPr>
          <w:rFonts w:ascii="Courier New" w:hAnsi="Courier New" w:cs="Courier New"/>
          <w:color w:val="000000"/>
          <w:sz w:val="16"/>
          <w:szCs w:val="16"/>
          <w:lang w:val="de-DE"/>
        </w:rPr>
        <w:t xml:space="preserve"> </w:t>
      </w:r>
      <w:r>
        <w:rPr>
          <w:rFonts w:ascii="Courier New" w:hAnsi="Courier New" w:cs="Courier New"/>
          <w:color w:val="FF0000"/>
          <w:sz w:val="16"/>
          <w:szCs w:val="16"/>
          <w:lang w:val="de-DE"/>
        </w:rPr>
        <w:t>xml:lang</w:t>
      </w:r>
      <w:r>
        <w:rPr>
          <w:rFonts w:ascii="Courier New" w:hAnsi="Courier New" w:cs="Courier New"/>
          <w:color w:val="000000"/>
          <w:sz w:val="16"/>
          <w:szCs w:val="16"/>
          <w:lang w:val="de-DE"/>
        </w:rPr>
        <w:t>=</w:t>
      </w:r>
      <w:r>
        <w:rPr>
          <w:rFonts w:ascii="Courier New" w:hAnsi="Courier New" w:cs="Courier New"/>
          <w:color w:val="008000"/>
          <w:sz w:val="16"/>
          <w:szCs w:val="16"/>
          <w:lang w:val="de-DE"/>
        </w:rPr>
        <w:t>"en"</w:t>
      </w:r>
      <w:r>
        <w:rPr>
          <w:rFonts w:ascii="Courier New" w:hAnsi="Courier New" w:cs="Courier New"/>
          <w:color w:val="0000FF"/>
          <w:sz w:val="16"/>
          <w:szCs w:val="16"/>
          <w:lang w:val="de-DE"/>
        </w:rPr>
        <w:t>&gt;</w:t>
      </w:r>
    </w:p>
    <w:p w14:paraId="1C9CE26D"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rPr>
        <w:t>Program Information</w:t>
      </w:r>
    </w:p>
    <w:p w14:paraId="49A72300"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&lt;/xs:documentation&gt;</w:t>
      </w:r>
    </w:p>
    <w:p w14:paraId="2BF681B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2ADAB3E7"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33472C5"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"Title"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E23BED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"Source"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C5D1EB1"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"Copyright"</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0B6F24F3"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00"/>
          <w:sz w:val="16"/>
          <w:szCs w:val="16"/>
        </w:rPr>
        <w:t xml:space="preserve"> </w:t>
      </w:r>
      <w:r>
        <w:rPr>
          <w:rFonts w:ascii="Courier New" w:hAnsi="Courier New" w:cs="Courier New"/>
          <w:color w:val="FF0000"/>
          <w:sz w:val="16"/>
          <w:szCs w:val="16"/>
        </w:rPr>
        <w:t>maxOccurs</w:t>
      </w:r>
      <w:r>
        <w:rPr>
          <w:rFonts w:ascii="Courier New" w:hAnsi="Courier New" w:cs="Courier New"/>
          <w:color w:val="000000"/>
          <w:sz w:val="16"/>
          <w:szCs w:val="16"/>
        </w:rPr>
        <w:t>=</w:t>
      </w:r>
      <w:r>
        <w:rPr>
          <w:rFonts w:ascii="Courier New" w:hAnsi="Courier New" w:cs="Courier New"/>
          <w:color w:val="008000"/>
          <w:sz w:val="16"/>
          <w:szCs w:val="16"/>
        </w:rPr>
        <w:t>"unbounded"</w:t>
      </w:r>
      <w:r>
        <w:rPr>
          <w:rFonts w:ascii="Courier New" w:hAnsi="Courier New" w:cs="Courier New"/>
          <w:color w:val="0000FF"/>
          <w:sz w:val="16"/>
          <w:szCs w:val="16"/>
        </w:rPr>
        <w:t>/&gt;</w:t>
      </w:r>
    </w:p>
    <w:p w14:paraId="41E93E0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BFDF59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"lang"</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"xs:language"</w:t>
      </w:r>
      <w:r>
        <w:rPr>
          <w:rFonts w:ascii="Courier New" w:hAnsi="Courier New" w:cs="Courier New"/>
          <w:color w:val="0000FF"/>
          <w:sz w:val="16"/>
          <w:szCs w:val="16"/>
        </w:rPr>
        <w:t>/&gt;</w:t>
      </w:r>
    </w:p>
    <w:p w14:paraId="48C2F07A"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"moreInformationURL"</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"xs:anyURI"</w:t>
      </w:r>
      <w:r>
        <w:rPr>
          <w:rFonts w:ascii="Courier New" w:hAnsi="Courier New" w:cs="Courier New"/>
          <w:color w:val="0000FF"/>
          <w:sz w:val="16"/>
          <w:szCs w:val="16"/>
        </w:rPr>
        <w:t>/&gt;</w:t>
      </w:r>
    </w:p>
    <w:p w14:paraId="79905D9F"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&lt;xs:anyAttribute</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FF"/>
          <w:sz w:val="16"/>
          <w:szCs w:val="16"/>
        </w:rPr>
        <w:t>/&gt;</w:t>
      </w:r>
    </w:p>
    <w:p w14:paraId="32648CC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&lt;/xs:complexType&gt;</w:t>
      </w:r>
    </w:p>
    <w:p w14:paraId="56799D69" w14:textId="77777777" w:rsidR="00A813A7" w:rsidRDefault="00A813A7" w:rsidP="00A813A7">
      <w:pPr>
        <w:rPr>
          <w:rFonts w:ascii="Arial" w:hAnsi="Arial" w:cs="Arial"/>
          <w:szCs w:val="22"/>
          <w:lang w:eastAsia="zh-CN"/>
        </w:rPr>
      </w:pPr>
    </w:p>
    <w:p w14:paraId="1298AD4C" w14:textId="77777777" w:rsidR="00A813A7" w:rsidRDefault="00A813A7" w:rsidP="00A813A7">
      <w:pPr>
        <w:rPr>
          <w:lang w:eastAsia="zh-CN"/>
        </w:rPr>
      </w:pPr>
    </w:p>
    <w:p w14:paraId="063D0285" w14:textId="77777777" w:rsidR="00A813A7" w:rsidRDefault="00A813A7" w:rsidP="001F4513">
      <w:pPr>
        <w:pStyle w:val="Heading2"/>
        <w:rPr>
          <w:lang w:eastAsia="zh-CN"/>
        </w:rPr>
      </w:pPr>
      <w:bookmarkStart w:id="716" w:name="_Toc159837517"/>
      <w:bookmarkStart w:id="717" w:name="_Toc195001240"/>
      <w:r>
        <w:rPr>
          <w:lang w:eastAsia="zh-CN"/>
        </w:rPr>
        <w:lastRenderedPageBreak/>
        <w:t>Use case and justification</w:t>
      </w:r>
      <w:bookmarkEnd w:id="716"/>
      <w:bookmarkEnd w:id="717"/>
    </w:p>
    <w:p w14:paraId="6D966DD9" w14:textId="77777777" w:rsidR="00A813A7" w:rsidRDefault="00A813A7" w:rsidP="00A813A7">
      <w:r>
        <w:t>While the DASH standard provides ProgramInformation to describe copyright information for the entire program, it lacks signaling different copyright information per period. A simple use case is that the copyright license of the content may change per period since the program may consist of main content and ads or a splice of different content.</w:t>
      </w:r>
    </w:p>
    <w:p w14:paraId="3F010D40" w14:textId="77777777" w:rsidR="00A813A7" w:rsidRDefault="00A813A7" w:rsidP="00A813A7"/>
    <w:p w14:paraId="38FEFF4E" w14:textId="0ABAC7F6" w:rsidR="00A813A7" w:rsidRDefault="00A813A7" w:rsidP="001F4513">
      <w:pPr>
        <w:rPr>
          <w:b/>
          <w:bCs/>
          <w:lang w:eastAsia="zh-CN"/>
        </w:rPr>
      </w:pPr>
      <w:r>
        <w:t>Furthermore, signaling the copyright license is becoming more important in light of the recent legislative activities on AI deep fake content. Contribution m66513 describes two legislative activities for signaling the marking of AI-generated/altered content. At the same time, there have also been significant activities on copyright laws and the applicability of those laws to the content that is altered or generated by AI in major jurisdictions (the United States, the European Union, the United Kingdom, and China). Regardless of the results of this discussion, it seems that if a part of the content is altered, the copyright license for that part might be different than the original content copyright license. Therefore, providing the means of providing clear copyright licenses for different parts of content is needed.</w:t>
      </w:r>
    </w:p>
    <w:p w14:paraId="29951640" w14:textId="77777777" w:rsidR="00A813A7" w:rsidRDefault="00A813A7" w:rsidP="001F4513">
      <w:pPr>
        <w:pStyle w:val="Heading2"/>
        <w:rPr>
          <w:lang w:eastAsia="zh-CN"/>
        </w:rPr>
      </w:pPr>
      <w:bookmarkStart w:id="718" w:name="_Toc159837518"/>
      <w:bookmarkStart w:id="719" w:name="_Toc195001241"/>
      <w:r>
        <w:rPr>
          <w:lang w:eastAsia="zh-CN"/>
        </w:rPr>
        <w:t>Proposed solution</w:t>
      </w:r>
      <w:bookmarkEnd w:id="718"/>
      <w:bookmarkEnd w:id="719"/>
    </w:p>
    <w:p w14:paraId="57835098" w14:textId="77777777" w:rsidR="00A813A7" w:rsidRDefault="00A813A7" w:rsidP="00A813A7">
      <w:r>
        <w:t>We define an element for copyright information:</w:t>
      </w:r>
    </w:p>
    <w:p w14:paraId="63B7ABA9"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42"/>
        <w:gridCol w:w="2725"/>
        <w:gridCol w:w="1284"/>
        <w:gridCol w:w="4720"/>
      </w:tblGrid>
      <w:tr w:rsidR="00A813A7" w14:paraId="25AC5261"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1841676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2" w:type="pct"/>
            <w:tcBorders>
              <w:top w:val="single" w:sz="12" w:space="0" w:color="auto"/>
              <w:left w:val="single" w:sz="4" w:space="0" w:color="000000" w:themeColor="text1"/>
              <w:bottom w:val="single" w:sz="12" w:space="0" w:color="auto"/>
              <w:right w:val="single" w:sz="4" w:space="0" w:color="000000" w:themeColor="text1"/>
            </w:tcBorders>
            <w:hideMark/>
          </w:tcPr>
          <w:p w14:paraId="2029DC87"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3" w:type="pct"/>
            <w:tcBorders>
              <w:top w:val="single" w:sz="12" w:space="0" w:color="auto"/>
              <w:left w:val="single" w:sz="4" w:space="0" w:color="000000" w:themeColor="text1"/>
              <w:bottom w:val="single" w:sz="12" w:space="0" w:color="auto"/>
              <w:right w:val="single" w:sz="12" w:space="0" w:color="auto"/>
            </w:tcBorders>
            <w:hideMark/>
          </w:tcPr>
          <w:p w14:paraId="00FDDA4C"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09697AD8"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5EE112A1"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7B948316" w14:textId="77777777" w:rsidR="00A813A7" w:rsidRDefault="00A813A7">
            <w:pPr>
              <w:pStyle w:val="Tablebody"/>
              <w:autoSpaceDE w:val="0"/>
              <w:autoSpaceDN w:val="0"/>
              <w:rPr>
                <w:rStyle w:val="ISOCodebold"/>
              </w:rPr>
            </w:pPr>
            <w:r>
              <w:rPr>
                <w:rStyle w:val="ISOCodebold"/>
                <w:szCs w:val="20"/>
              </w:rPr>
              <w:t>CopyrightInfo</w:t>
            </w:r>
          </w:p>
        </w:tc>
        <w:tc>
          <w:tcPr>
            <w:tcW w:w="702" w:type="pct"/>
            <w:tcBorders>
              <w:top w:val="single" w:sz="12" w:space="0" w:color="auto"/>
              <w:left w:val="single" w:sz="4" w:space="0" w:color="000000" w:themeColor="text1"/>
              <w:bottom w:val="single" w:sz="4" w:space="0" w:color="000000"/>
              <w:right w:val="single" w:sz="4" w:space="0" w:color="000000" w:themeColor="text1"/>
            </w:tcBorders>
            <w:hideMark/>
          </w:tcPr>
          <w:p w14:paraId="0B75EE5D" w14:textId="77777777" w:rsidR="00A813A7" w:rsidRDefault="00A813A7">
            <w:pPr>
              <w:pStyle w:val="Tablebody"/>
              <w:autoSpaceDE w:val="0"/>
              <w:autoSpaceDN w:val="0"/>
            </w:pPr>
            <w:r>
              <w:rPr>
                <w:szCs w:val="20"/>
              </w:rPr>
              <w:t> </w:t>
            </w:r>
          </w:p>
        </w:tc>
        <w:tc>
          <w:tcPr>
            <w:tcW w:w="2563" w:type="pct"/>
            <w:tcBorders>
              <w:top w:val="single" w:sz="12" w:space="0" w:color="auto"/>
              <w:left w:val="single" w:sz="4" w:space="0" w:color="000000" w:themeColor="text1"/>
              <w:bottom w:val="single" w:sz="4" w:space="0" w:color="000000"/>
              <w:right w:val="single" w:sz="12" w:space="0" w:color="auto"/>
            </w:tcBorders>
            <w:hideMark/>
          </w:tcPr>
          <w:p w14:paraId="46461391" w14:textId="77777777" w:rsidR="00A813A7" w:rsidRDefault="00A813A7">
            <w:pPr>
              <w:pStyle w:val="Tablebody"/>
              <w:autoSpaceDE w:val="0"/>
              <w:autoSpaceDN w:val="0"/>
              <w:rPr>
                <w:szCs w:val="20"/>
              </w:rPr>
            </w:pPr>
            <w:r>
              <w:rPr>
                <w:szCs w:val="20"/>
              </w:rPr>
              <w:t xml:space="preserve">Specifies copyright information </w:t>
            </w:r>
          </w:p>
        </w:tc>
      </w:tr>
      <w:tr w:rsidR="00A813A7" w14:paraId="72744733" w14:textId="77777777" w:rsidTr="00A813A7">
        <w:trPr>
          <w:cantSplit/>
        </w:trPr>
        <w:tc>
          <w:tcPr>
            <w:tcW w:w="138" w:type="pct"/>
            <w:tcBorders>
              <w:top w:val="single" w:sz="4" w:space="0" w:color="000000"/>
              <w:left w:val="single" w:sz="12" w:space="0" w:color="auto"/>
              <w:bottom w:val="single" w:sz="4" w:space="0" w:color="000000"/>
              <w:right w:val="nil"/>
            </w:tcBorders>
          </w:tcPr>
          <w:p w14:paraId="2E9A69CA"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74D9427F"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4DD8F35A" w14:textId="77777777" w:rsidR="00A813A7" w:rsidRDefault="00A813A7">
            <w:pPr>
              <w:pStyle w:val="Tablebody"/>
              <w:autoSpaceDE w:val="0"/>
              <w:autoSpaceDN w:val="0"/>
              <w:rPr>
                <w:rStyle w:val="ISOCodebold"/>
                <w:b w:val="0"/>
              </w:rPr>
            </w:pPr>
            <w:r>
              <w:rPr>
                <w:rStyle w:val="ISOCodebold"/>
                <w:szCs w:val="20"/>
              </w:rPr>
              <w:t>@lang</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6FCAF3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76DAC3EB"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419B00A3"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If not present, the value is unknown.</w:t>
            </w:r>
          </w:p>
        </w:tc>
      </w:tr>
      <w:tr w:rsidR="00A813A7" w14:paraId="012784C6" w14:textId="77777777" w:rsidTr="00A813A7">
        <w:trPr>
          <w:cantSplit/>
        </w:trPr>
        <w:tc>
          <w:tcPr>
            <w:tcW w:w="138" w:type="pct"/>
            <w:tcBorders>
              <w:top w:val="single" w:sz="4" w:space="0" w:color="000000"/>
              <w:left w:val="single" w:sz="12" w:space="0" w:color="auto"/>
              <w:bottom w:val="single" w:sz="4" w:space="0" w:color="000000"/>
              <w:right w:val="nil"/>
            </w:tcBorders>
          </w:tcPr>
          <w:p w14:paraId="71DC757F"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319480A6"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29182F5B" w14:textId="77777777" w:rsidR="00A813A7" w:rsidRDefault="00A813A7">
            <w:pPr>
              <w:pStyle w:val="Tablebody"/>
              <w:autoSpaceDE w:val="0"/>
              <w:autoSpaceDN w:val="0"/>
              <w:rPr>
                <w:rStyle w:val="ISOCodebold"/>
              </w:rPr>
            </w:pPr>
            <w:r>
              <w:rPr>
                <w:rStyle w:val="ISOCode"/>
                <w:szCs w:val="20"/>
              </w:rPr>
              <w:t>@moreInformationURL</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FDD81BD"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FC6F4AC"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5EA5291F" w14:textId="77777777" w:rsidR="00A813A7" w:rsidRDefault="00A813A7">
            <w:pPr>
              <w:pStyle w:val="fields"/>
              <w:autoSpaceDE w:val="0"/>
              <w:autoSpaceDN w:val="0"/>
              <w:ind w:left="33" w:firstLine="0"/>
              <w:rPr>
                <w:szCs w:val="22"/>
              </w:rPr>
            </w:pPr>
            <w:r>
              <w:t>If not present, the value is unknown.</w:t>
            </w:r>
          </w:p>
        </w:tc>
      </w:tr>
      <w:tr w:rsidR="00A813A7" w14:paraId="1B762127" w14:textId="77777777" w:rsidTr="00A813A7">
        <w:trPr>
          <w:cantSplit/>
        </w:trPr>
        <w:tc>
          <w:tcPr>
            <w:tcW w:w="138" w:type="pct"/>
            <w:tcBorders>
              <w:top w:val="single" w:sz="4" w:space="0" w:color="000000"/>
              <w:left w:val="single" w:sz="12" w:space="0" w:color="auto"/>
              <w:bottom w:val="single" w:sz="4" w:space="0" w:color="000000"/>
              <w:right w:val="nil"/>
            </w:tcBorders>
          </w:tcPr>
          <w:p w14:paraId="641D52BB"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53FBAF9E"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98D23FA" w14:textId="77777777" w:rsidR="00A813A7" w:rsidRDefault="00A813A7">
            <w:pPr>
              <w:pStyle w:val="Tablebody"/>
              <w:autoSpaceDE w:val="0"/>
              <w:autoSpaceDN w:val="0"/>
              <w:rPr>
                <w:rStyle w:val="ISOCodebold"/>
                <w:b w:val="0"/>
              </w:rPr>
            </w:pPr>
            <w:r>
              <w:rPr>
                <w:rStyle w:val="ISOCodebold"/>
                <w:szCs w:val="20"/>
              </w:rPr>
              <w:t>@owner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6AA1705"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641F58E"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indicating the owner of the content.</w:t>
            </w:r>
          </w:p>
        </w:tc>
      </w:tr>
      <w:tr w:rsidR="00A813A7" w14:paraId="689AF201" w14:textId="77777777" w:rsidTr="00A813A7">
        <w:trPr>
          <w:cantSplit/>
        </w:trPr>
        <w:tc>
          <w:tcPr>
            <w:tcW w:w="138" w:type="pct"/>
            <w:tcBorders>
              <w:top w:val="single" w:sz="4" w:space="0" w:color="000000"/>
              <w:left w:val="single" w:sz="12" w:space="0" w:color="auto"/>
              <w:bottom w:val="single" w:sz="4" w:space="0" w:color="000000"/>
              <w:right w:val="nil"/>
            </w:tcBorders>
          </w:tcPr>
          <w:p w14:paraId="1DE2A378"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1AA6055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6E26BC48" w14:textId="77777777" w:rsidR="00A813A7" w:rsidRDefault="00A813A7">
            <w:pPr>
              <w:pStyle w:val="Tablebody"/>
              <w:autoSpaceDE w:val="0"/>
              <w:autoSpaceDN w:val="0"/>
              <w:rPr>
                <w:rStyle w:val="ISOCodebold"/>
                <w:b w:val="0"/>
              </w:rPr>
            </w:pPr>
            <w:r>
              <w:rPr>
                <w:rStyle w:val="ISOCodebold"/>
                <w:szCs w:val="20"/>
              </w:rPr>
              <w:t>@year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5F11F769"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4F4D6EA8"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The year(s) of the copyright.</w:t>
            </w:r>
          </w:p>
        </w:tc>
      </w:tr>
      <w:tr w:rsidR="00A813A7" w14:paraId="1BCE5D64" w14:textId="77777777" w:rsidTr="00A813A7">
        <w:trPr>
          <w:cantSplit/>
        </w:trPr>
        <w:tc>
          <w:tcPr>
            <w:tcW w:w="138" w:type="pct"/>
            <w:tcBorders>
              <w:top w:val="single" w:sz="4" w:space="0" w:color="000000"/>
              <w:left w:val="single" w:sz="12" w:space="0" w:color="auto"/>
              <w:bottom w:val="single" w:sz="4" w:space="0" w:color="000000"/>
              <w:right w:val="nil"/>
            </w:tcBorders>
          </w:tcPr>
          <w:p w14:paraId="1B42FB70"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73B4C0D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855F68D" w14:textId="77777777" w:rsidR="00A813A7" w:rsidRDefault="00A813A7">
            <w:pPr>
              <w:pStyle w:val="Tablebody"/>
              <w:autoSpaceDE w:val="0"/>
              <w:autoSpaceDN w:val="0"/>
              <w:rPr>
                <w:rStyle w:val="ISOCodebold"/>
                <w:b w:val="0"/>
              </w:rPr>
            </w:pPr>
            <w:r>
              <w:rPr>
                <w:rStyle w:val="ISOCodebold"/>
                <w:szCs w:val="20"/>
              </w:rPr>
              <w:t>@allRightsReserved</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4E07D54"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334CDF8" w14:textId="77777777" w:rsidR="00A813A7" w:rsidRDefault="00A813A7">
            <w:pPr>
              <w:pStyle w:val="fields"/>
              <w:autoSpaceDE w:val="0"/>
              <w:autoSpaceDN w:val="0"/>
              <w:ind w:left="-12" w:firstLine="12"/>
              <w:rPr>
                <w:rFonts w:asciiTheme="majorHAnsi" w:hAnsiTheme="majorHAnsi"/>
              </w:rPr>
            </w:pPr>
            <w:r>
              <w:rPr>
                <w:rFonts w:asciiTheme="majorHAnsi" w:hAnsiTheme="majorHAnsi"/>
              </w:rPr>
              <w:t xml:space="preserve">If true, </w:t>
            </w:r>
            <w:r>
              <w:rPr>
                <w:rFonts w:asciiTheme="majorHAnsi" w:eastAsiaTheme="minorHAnsi" w:hAnsiTheme="majorHAnsi"/>
              </w:rPr>
              <w:t>no right is granted by the copyright owner.</w:t>
            </w:r>
          </w:p>
        </w:tc>
      </w:tr>
      <w:tr w:rsidR="00A813A7" w14:paraId="0E6F90B7" w14:textId="77777777" w:rsidTr="00A813A7">
        <w:trPr>
          <w:cantSplit/>
        </w:trPr>
        <w:tc>
          <w:tcPr>
            <w:tcW w:w="138" w:type="pct"/>
            <w:tcBorders>
              <w:top w:val="single" w:sz="4" w:space="0" w:color="000000"/>
              <w:left w:val="single" w:sz="12" w:space="0" w:color="auto"/>
              <w:bottom w:val="single" w:sz="4" w:space="0" w:color="000000"/>
              <w:right w:val="nil"/>
            </w:tcBorders>
          </w:tcPr>
          <w:p w14:paraId="56E184F2"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24B60A90"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6BFF733" w14:textId="77777777" w:rsidR="00A813A7" w:rsidRDefault="00A813A7">
            <w:pPr>
              <w:pStyle w:val="Tablebody"/>
              <w:autoSpaceDE w:val="0"/>
              <w:autoSpaceDN w:val="0"/>
              <w:rPr>
                <w:rStyle w:val="ISOCodebold"/>
                <w:b w:val="0"/>
              </w:rPr>
            </w:pPr>
            <w:r>
              <w:rPr>
                <w:rStyle w:val="ISOCodebold"/>
                <w:szCs w:val="20"/>
              </w:rPr>
              <w:t>@license</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D7B44E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D0F48FB" w14:textId="77777777" w:rsidR="00A813A7" w:rsidRDefault="00A813A7">
            <w:pPr>
              <w:pStyle w:val="fields"/>
              <w:autoSpaceDE w:val="0"/>
              <w:autoSpaceDN w:val="0"/>
              <w:ind w:left="33" w:firstLine="0"/>
              <w:rPr>
                <w:rFonts w:asciiTheme="majorHAnsi" w:hAnsiTheme="majorHAnsi"/>
              </w:rPr>
            </w:pPr>
            <w:r>
              <w:rPr>
                <w:rFonts w:asciiTheme="majorHAnsi" w:hAnsiTheme="majorHAnsi"/>
              </w:rPr>
              <w:t>Describes the licensing information.</w:t>
            </w:r>
          </w:p>
        </w:tc>
      </w:tr>
      <w:tr w:rsidR="00A813A7" w14:paraId="4B42AA6E"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90F738D" w14:textId="77777777" w:rsidR="00A813A7" w:rsidRDefault="00A813A7">
            <w:pPr>
              <w:pStyle w:val="Tablefooter"/>
              <w:autoSpaceDE w:val="0"/>
              <w:autoSpaceDN w:val="0"/>
              <w:jc w:val="left"/>
              <w:rPr>
                <w:sz w:val="20"/>
                <w:szCs w:val="20"/>
              </w:rPr>
            </w:pPr>
            <w:r>
              <w:rPr>
                <w:b/>
                <w:sz w:val="20"/>
                <w:szCs w:val="20"/>
              </w:rPr>
              <w:t>Key</w:t>
            </w:r>
          </w:p>
          <w:p w14:paraId="10D0D579"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369A2FF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542FDD1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7911254" w14:textId="77777777" w:rsidR="00A813A7" w:rsidRDefault="00A813A7" w:rsidP="00A813A7">
      <w:pPr>
        <w:rPr>
          <w:rFonts w:ascii="Arial" w:eastAsia="Arial" w:hAnsi="Arial" w:cs="Arial"/>
          <w:szCs w:val="22"/>
        </w:rPr>
      </w:pPr>
    </w:p>
    <w:p w14:paraId="73790E95" w14:textId="77777777" w:rsidR="00A813A7" w:rsidRDefault="00A813A7" w:rsidP="00A813A7">
      <w:r>
        <w:t>We add the above element to MPD as part of ProgramInformation, Period, AdaptationSet, and ContentComponent elements. The semantics for ProgramInformation is shown below.</w:t>
      </w:r>
    </w:p>
    <w:p w14:paraId="063163D1"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CEB1FFE"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2FCEFBCE"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1" w:type="pct"/>
            <w:tcBorders>
              <w:top w:val="single" w:sz="12" w:space="0" w:color="auto"/>
              <w:left w:val="single" w:sz="4" w:space="0" w:color="000000" w:themeColor="text1"/>
              <w:bottom w:val="single" w:sz="12" w:space="0" w:color="auto"/>
              <w:right w:val="single" w:sz="4" w:space="0" w:color="000000" w:themeColor="text1"/>
            </w:tcBorders>
            <w:hideMark/>
          </w:tcPr>
          <w:p w14:paraId="329ECE20"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4" w:type="pct"/>
            <w:tcBorders>
              <w:top w:val="single" w:sz="12" w:space="0" w:color="auto"/>
              <w:left w:val="single" w:sz="4" w:space="0" w:color="000000" w:themeColor="text1"/>
              <w:bottom w:val="single" w:sz="12" w:space="0" w:color="auto"/>
              <w:right w:val="single" w:sz="12" w:space="0" w:color="auto"/>
            </w:tcBorders>
            <w:hideMark/>
          </w:tcPr>
          <w:p w14:paraId="1156759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1A163AD2"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233714D6"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13272D1D" w14:textId="77777777" w:rsidR="00A813A7" w:rsidRDefault="00A813A7">
            <w:pPr>
              <w:pStyle w:val="Tablebody"/>
              <w:autoSpaceDE w:val="0"/>
              <w:autoSpaceDN w:val="0"/>
              <w:rPr>
                <w:rStyle w:val="ISOCodebold"/>
              </w:rPr>
            </w:pPr>
            <w:r>
              <w:rPr>
                <w:rStyle w:val="ISOCodebold"/>
                <w:szCs w:val="20"/>
              </w:rPr>
              <w:t>ProgramInformation</w:t>
            </w:r>
          </w:p>
        </w:tc>
        <w:tc>
          <w:tcPr>
            <w:tcW w:w="701" w:type="pct"/>
            <w:tcBorders>
              <w:top w:val="single" w:sz="12" w:space="0" w:color="auto"/>
              <w:left w:val="single" w:sz="4" w:space="0" w:color="000000" w:themeColor="text1"/>
              <w:bottom w:val="single" w:sz="4" w:space="0" w:color="000000"/>
              <w:right w:val="single" w:sz="4" w:space="0" w:color="000000" w:themeColor="text1"/>
            </w:tcBorders>
            <w:hideMark/>
          </w:tcPr>
          <w:p w14:paraId="60FA5D11" w14:textId="77777777" w:rsidR="00A813A7" w:rsidRDefault="00A813A7">
            <w:pPr>
              <w:pStyle w:val="Tablebody"/>
              <w:autoSpaceDE w:val="0"/>
              <w:autoSpaceDN w:val="0"/>
            </w:pPr>
            <w:r>
              <w:rPr>
                <w:szCs w:val="20"/>
              </w:rPr>
              <w:t> </w:t>
            </w:r>
          </w:p>
        </w:tc>
        <w:tc>
          <w:tcPr>
            <w:tcW w:w="2564" w:type="pct"/>
            <w:tcBorders>
              <w:top w:val="single" w:sz="12" w:space="0" w:color="auto"/>
              <w:left w:val="single" w:sz="4" w:space="0" w:color="000000" w:themeColor="text1"/>
              <w:bottom w:val="single" w:sz="4" w:space="0" w:color="000000"/>
              <w:right w:val="single" w:sz="12" w:space="0" w:color="auto"/>
            </w:tcBorders>
            <w:hideMark/>
          </w:tcPr>
          <w:p w14:paraId="7FD14377" w14:textId="77777777" w:rsidR="00A813A7" w:rsidRDefault="00A813A7">
            <w:pPr>
              <w:pStyle w:val="Tablebody"/>
              <w:autoSpaceDE w:val="0"/>
              <w:autoSpaceDN w:val="0"/>
              <w:rPr>
                <w:szCs w:val="20"/>
              </w:rPr>
            </w:pPr>
            <w:r>
              <w:rPr>
                <w:szCs w:val="20"/>
              </w:rPr>
              <w:t>specifies descriptive information about the program</w:t>
            </w:r>
          </w:p>
        </w:tc>
      </w:tr>
      <w:tr w:rsidR="00A813A7" w14:paraId="1ACE9067"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61DB573D"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36AEADE8"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66526297" w14:textId="77777777" w:rsidR="00A813A7" w:rsidRDefault="00A813A7">
            <w:pPr>
              <w:pStyle w:val="Tablebody"/>
              <w:autoSpaceDE w:val="0"/>
              <w:autoSpaceDN w:val="0"/>
              <w:rPr>
                <w:rStyle w:val="ISOCode"/>
                <w:szCs w:val="20"/>
              </w:rPr>
            </w:pPr>
            <w:r>
              <w:rPr>
                <w:rStyle w:val="ISOCode"/>
                <w:szCs w:val="20"/>
              </w:rPr>
              <w:t>@lang</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019D155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0249A12D"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5DB8EFA6" w14:textId="77777777" w:rsidR="00A813A7" w:rsidRDefault="00A813A7">
            <w:pPr>
              <w:pStyle w:val="Tablebody"/>
              <w:autoSpaceDE w:val="0"/>
              <w:autoSpaceDN w:val="0"/>
              <w:rPr>
                <w:szCs w:val="20"/>
              </w:rPr>
            </w:pPr>
            <w:r>
              <w:rPr>
                <w:szCs w:val="20"/>
              </w:rPr>
              <w:t>If not present, the value is unknown.</w:t>
            </w:r>
          </w:p>
        </w:tc>
      </w:tr>
      <w:tr w:rsidR="00A813A7" w14:paraId="29058651"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01868987" w14:textId="77777777" w:rsidR="00A813A7" w:rsidRDefault="00A813A7">
            <w:pPr>
              <w:pStyle w:val="Tablebody"/>
              <w:autoSpaceDE w:val="0"/>
              <w:autoSpaceDN w:val="0"/>
              <w:rPr>
                <w:noProof/>
                <w:szCs w:val="20"/>
              </w:rPr>
            </w:pPr>
            <w:r>
              <w:rPr>
                <w:szCs w:val="20"/>
              </w:rPr>
              <w:lastRenderedPageBreak/>
              <w:t> </w:t>
            </w:r>
          </w:p>
        </w:tc>
        <w:tc>
          <w:tcPr>
            <w:tcW w:w="138" w:type="pct"/>
            <w:tcBorders>
              <w:top w:val="single" w:sz="4" w:space="0" w:color="000000"/>
              <w:left w:val="nil"/>
              <w:bottom w:val="single" w:sz="4" w:space="0" w:color="000000"/>
              <w:right w:val="nil"/>
            </w:tcBorders>
            <w:hideMark/>
          </w:tcPr>
          <w:p w14:paraId="2156A5CF"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423BEA9" w14:textId="77777777" w:rsidR="00A813A7" w:rsidRDefault="00A813A7">
            <w:pPr>
              <w:pStyle w:val="Tablebody"/>
              <w:autoSpaceDE w:val="0"/>
              <w:autoSpaceDN w:val="0"/>
              <w:rPr>
                <w:rStyle w:val="ISOCode"/>
                <w:szCs w:val="20"/>
              </w:rPr>
            </w:pPr>
            <w:r>
              <w:rPr>
                <w:rStyle w:val="ISOCode"/>
                <w:szCs w:val="20"/>
              </w:rPr>
              <w:t>@moreInformationURL</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A560AC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11E98C3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47B5EB02" w14:textId="77777777" w:rsidR="00A813A7" w:rsidRDefault="00A813A7">
            <w:pPr>
              <w:pStyle w:val="Tablebody"/>
              <w:autoSpaceDE w:val="0"/>
              <w:autoSpaceDN w:val="0"/>
              <w:rPr>
                <w:szCs w:val="20"/>
              </w:rPr>
            </w:pPr>
            <w:r>
              <w:rPr>
                <w:szCs w:val="20"/>
              </w:rPr>
              <w:t>If not present, the value is unknown.</w:t>
            </w:r>
          </w:p>
        </w:tc>
      </w:tr>
      <w:tr w:rsidR="00A813A7" w14:paraId="690A44D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53FE9C0E"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69B59BA0"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77204175" w14:textId="77777777" w:rsidR="00A813A7" w:rsidRDefault="00A813A7">
            <w:pPr>
              <w:pStyle w:val="Tablebody"/>
              <w:autoSpaceDE w:val="0"/>
              <w:autoSpaceDN w:val="0"/>
              <w:rPr>
                <w:rStyle w:val="ISOCodebold"/>
              </w:rPr>
            </w:pPr>
            <w:r>
              <w:rPr>
                <w:rStyle w:val="ISOCodebold"/>
                <w:szCs w:val="20"/>
              </w:rPr>
              <w:t>Title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2B7C1AC5"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531BB562" w14:textId="77777777" w:rsidR="00A813A7" w:rsidRDefault="00A813A7">
            <w:pPr>
              <w:pStyle w:val="Tablebody"/>
              <w:autoSpaceDE w:val="0"/>
              <w:autoSpaceDN w:val="0"/>
              <w:rPr>
                <w:szCs w:val="20"/>
              </w:rPr>
            </w:pPr>
            <w:r>
              <w:rPr>
                <w:szCs w:val="20"/>
              </w:rPr>
              <w:t>specifies the title for the Media Presentation.</w:t>
            </w:r>
          </w:p>
        </w:tc>
      </w:tr>
      <w:tr w:rsidR="00A813A7" w14:paraId="73F0D1B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49FF0C6C"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588C66CC"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D50789A" w14:textId="77777777" w:rsidR="00A813A7" w:rsidRDefault="00A813A7">
            <w:pPr>
              <w:pStyle w:val="Tablebody"/>
              <w:autoSpaceDE w:val="0"/>
              <w:autoSpaceDN w:val="0"/>
              <w:rPr>
                <w:rStyle w:val="ISOCodebold"/>
              </w:rPr>
            </w:pPr>
            <w:r>
              <w:rPr>
                <w:rStyle w:val="ISOCodebold"/>
                <w:szCs w:val="20"/>
              </w:rPr>
              <w:t>Source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32F7347"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3E6641A3"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7119D0AB" w14:textId="77777777" w:rsidTr="00A813A7">
        <w:trPr>
          <w:cantSplit/>
        </w:trPr>
        <w:tc>
          <w:tcPr>
            <w:tcW w:w="138" w:type="pct"/>
            <w:tcBorders>
              <w:top w:val="single" w:sz="4" w:space="0" w:color="000000"/>
              <w:left w:val="single" w:sz="12" w:space="0" w:color="auto"/>
              <w:bottom w:val="single" w:sz="12" w:space="0" w:color="auto"/>
              <w:right w:val="nil"/>
            </w:tcBorders>
            <w:hideMark/>
          </w:tcPr>
          <w:p w14:paraId="78A97E71"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12" w:space="0" w:color="auto"/>
              <w:right w:val="nil"/>
            </w:tcBorders>
            <w:hideMark/>
          </w:tcPr>
          <w:p w14:paraId="19649ABB"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12" w:space="0" w:color="auto"/>
              <w:right w:val="single" w:sz="4" w:space="0" w:color="000000" w:themeColor="text1"/>
            </w:tcBorders>
            <w:hideMark/>
          </w:tcPr>
          <w:p w14:paraId="4390BE24" w14:textId="77777777" w:rsidR="00A813A7" w:rsidRDefault="00A813A7">
            <w:pPr>
              <w:pStyle w:val="Tablebody"/>
              <w:autoSpaceDE w:val="0"/>
              <w:autoSpaceDN w:val="0"/>
              <w:rPr>
                <w:rStyle w:val="ISOCodebold"/>
              </w:rPr>
            </w:pPr>
            <w:r>
              <w:rPr>
                <w:rStyle w:val="ISOCodebold"/>
                <w:szCs w:val="20"/>
              </w:rPr>
              <w:t>Copyright</w:t>
            </w:r>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22DB4C7D"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12" w:space="0" w:color="auto"/>
              <w:right w:val="single" w:sz="12" w:space="0" w:color="auto"/>
            </w:tcBorders>
            <w:hideMark/>
          </w:tcPr>
          <w:p w14:paraId="52120FFB"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p w14:paraId="19FBEF58" w14:textId="77777777" w:rsidR="00A813A7" w:rsidRDefault="00A813A7">
            <w:pPr>
              <w:pStyle w:val="Tablebody"/>
              <w:autoSpaceDE w:val="0"/>
              <w:autoSpaceDN w:val="0"/>
              <w:rPr>
                <w:szCs w:val="20"/>
              </w:rPr>
            </w:pPr>
            <w:ins w:id="720" w:author="Iraj Sodagar" w:date="2024-01-16T22:34:00Z">
              <w:r>
                <w:rPr>
                  <w:szCs w:val="20"/>
                </w:rPr>
                <w:t>At most one Copyright or CopyrightInfo element at most shall be present.</w:t>
              </w:r>
            </w:ins>
          </w:p>
        </w:tc>
      </w:tr>
      <w:tr w:rsidR="00A813A7" w14:paraId="032B2F71" w14:textId="77777777" w:rsidTr="00A813A7">
        <w:trPr>
          <w:cantSplit/>
        </w:trPr>
        <w:tc>
          <w:tcPr>
            <w:tcW w:w="138" w:type="pct"/>
            <w:tcBorders>
              <w:top w:val="single" w:sz="4" w:space="0" w:color="000000"/>
              <w:left w:val="single" w:sz="12" w:space="0" w:color="auto"/>
              <w:bottom w:val="single" w:sz="12" w:space="0" w:color="auto"/>
              <w:right w:val="nil"/>
            </w:tcBorders>
          </w:tcPr>
          <w:p w14:paraId="066717D3" w14:textId="77777777" w:rsidR="00A813A7" w:rsidRDefault="00A813A7">
            <w:pPr>
              <w:pStyle w:val="Tablebody"/>
              <w:autoSpaceDE w:val="0"/>
              <w:autoSpaceDN w:val="0"/>
              <w:rPr>
                <w:szCs w:val="20"/>
              </w:rPr>
            </w:pPr>
          </w:p>
        </w:tc>
        <w:tc>
          <w:tcPr>
            <w:tcW w:w="138" w:type="pct"/>
            <w:tcBorders>
              <w:top w:val="single" w:sz="4" w:space="0" w:color="000000"/>
              <w:left w:val="nil"/>
              <w:bottom w:val="single" w:sz="12" w:space="0" w:color="auto"/>
              <w:right w:val="nil"/>
            </w:tcBorders>
          </w:tcPr>
          <w:p w14:paraId="3C09BC1D" w14:textId="77777777" w:rsidR="00A813A7" w:rsidRDefault="00A813A7">
            <w:pPr>
              <w:pStyle w:val="Tablebody"/>
              <w:autoSpaceDE w:val="0"/>
              <w:autoSpaceDN w:val="0"/>
              <w:rPr>
                <w:szCs w:val="20"/>
              </w:rPr>
            </w:pPr>
          </w:p>
        </w:tc>
        <w:tc>
          <w:tcPr>
            <w:tcW w:w="1459" w:type="pct"/>
            <w:tcBorders>
              <w:top w:val="single" w:sz="4" w:space="0" w:color="000000"/>
              <w:left w:val="nil"/>
              <w:bottom w:val="single" w:sz="12" w:space="0" w:color="auto"/>
              <w:right w:val="single" w:sz="4" w:space="0" w:color="000000" w:themeColor="text1"/>
            </w:tcBorders>
            <w:hideMark/>
          </w:tcPr>
          <w:p w14:paraId="5C8282CB" w14:textId="77777777" w:rsidR="00A813A7" w:rsidRDefault="00A813A7">
            <w:pPr>
              <w:pStyle w:val="Tablebody"/>
              <w:autoSpaceDE w:val="0"/>
              <w:autoSpaceDN w:val="0"/>
              <w:rPr>
                <w:rStyle w:val="ISOCodebold"/>
              </w:rPr>
            </w:pPr>
            <w:ins w:id="721" w:author="Iraj Sodagar" w:date="2024-01-16T22:34:00Z">
              <w:r>
                <w:rPr>
                  <w:rStyle w:val="ISOCodebold"/>
                  <w:szCs w:val="20"/>
                </w:rPr>
                <w:t>C</w:t>
              </w:r>
              <w:r>
                <w:rPr>
                  <w:rStyle w:val="ISOCodebold"/>
                </w:rPr>
                <w:t>opyrightInfo</w:t>
              </w:r>
            </w:ins>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15E092EB" w14:textId="77777777" w:rsidR="00A813A7" w:rsidRDefault="00A813A7">
            <w:pPr>
              <w:pStyle w:val="Tablebody"/>
              <w:autoSpaceDE w:val="0"/>
              <w:autoSpaceDN w:val="0"/>
            </w:pPr>
            <w:ins w:id="722" w:author="Iraj Sodagar" w:date="2024-01-16T22:34:00Z">
              <w:r>
                <w:rPr>
                  <w:szCs w:val="20"/>
                </w:rPr>
                <w:t>0 ... 1</w:t>
              </w:r>
            </w:ins>
          </w:p>
        </w:tc>
        <w:tc>
          <w:tcPr>
            <w:tcW w:w="2564" w:type="pct"/>
            <w:tcBorders>
              <w:top w:val="single" w:sz="4" w:space="0" w:color="000000"/>
              <w:left w:val="single" w:sz="4" w:space="0" w:color="000000" w:themeColor="text1"/>
              <w:bottom w:val="single" w:sz="12" w:space="0" w:color="auto"/>
              <w:right w:val="single" w:sz="12" w:space="0" w:color="auto"/>
            </w:tcBorders>
            <w:hideMark/>
          </w:tcPr>
          <w:p w14:paraId="63710DCC" w14:textId="77777777" w:rsidR="00A813A7" w:rsidRDefault="00A813A7">
            <w:pPr>
              <w:pStyle w:val="Tablebody"/>
              <w:autoSpaceDE w:val="0"/>
              <w:autoSpaceDN w:val="0"/>
              <w:rPr>
                <w:szCs w:val="20"/>
              </w:rPr>
            </w:pPr>
            <w:ins w:id="723" w:author="Iraj Sodagar" w:date="2024-01-16T22:34:00Z">
              <w:r>
                <w:rPr>
                  <w:szCs w:val="20"/>
                </w:rPr>
                <w:t>specifies the extended copyright information. At most one Copyright or CopyrightInfo element at most shall be present.</w:t>
              </w:r>
            </w:ins>
          </w:p>
        </w:tc>
      </w:tr>
      <w:tr w:rsidR="00A813A7" w14:paraId="21F7314F"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2AC7BDD8" w14:textId="77777777" w:rsidR="00A813A7" w:rsidRDefault="00A813A7">
            <w:pPr>
              <w:pStyle w:val="Tablefooter"/>
              <w:autoSpaceDE w:val="0"/>
              <w:autoSpaceDN w:val="0"/>
              <w:jc w:val="left"/>
              <w:rPr>
                <w:sz w:val="20"/>
                <w:szCs w:val="20"/>
              </w:rPr>
            </w:pPr>
            <w:r>
              <w:rPr>
                <w:b/>
                <w:sz w:val="20"/>
                <w:szCs w:val="20"/>
              </w:rPr>
              <w:t>Key</w:t>
            </w:r>
          </w:p>
          <w:p w14:paraId="4BCADF5D"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40E7BFB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15B37E0B"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0D609DB" w14:textId="77777777" w:rsidR="00A813A7" w:rsidRDefault="00A813A7" w:rsidP="00A813A7"/>
    <w:p w14:paraId="3E44F139" w14:textId="77777777" w:rsidR="00A813A7" w:rsidRDefault="00A813A7" w:rsidP="00A813A7">
      <w:r>
        <w:t>Similarly, Period, the proposed CopyrightInfo element can be added to the AdaptationSet, and ContentComponent elements.</w:t>
      </w:r>
    </w:p>
    <w:p w14:paraId="79AF0FD2" w14:textId="77777777" w:rsidR="00A813A7" w:rsidRDefault="00A813A7" w:rsidP="001F4513">
      <w:pPr>
        <w:pStyle w:val="Heading3"/>
        <w:rPr>
          <w:lang w:eastAsia="zh-CN"/>
        </w:rPr>
      </w:pPr>
      <w:bookmarkStart w:id="724" w:name="_Toc159837519"/>
      <w:bookmarkStart w:id="725" w:name="_Toc195001242"/>
      <w:r>
        <w:rPr>
          <w:lang w:eastAsia="zh-CN"/>
        </w:rPr>
        <w:t>Alternative solution</w:t>
      </w:r>
      <w:bookmarkEnd w:id="724"/>
      <w:bookmarkEnd w:id="725"/>
    </w:p>
    <w:p w14:paraId="4BFEDD08" w14:textId="77777777" w:rsidR="00A813A7" w:rsidRDefault="00A813A7" w:rsidP="00A813A7"/>
    <w:p w14:paraId="0B724B8F" w14:textId="77777777" w:rsidR="00A813A7" w:rsidRDefault="00A813A7" w:rsidP="00A813A7">
      <w:r>
        <w:rPr>
          <w:lang w:eastAsia="zh-CN"/>
        </w:rPr>
        <w:t>Alternatively, a supplemental descriptor can be used for signaling the copyright information using the above URI in its schemeURI. Then the value in the descriptor can consist of a white space-separated list of key=value pairs, where the keys are shown in the table below:</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593"/>
        <w:gridCol w:w="1405"/>
        <w:gridCol w:w="5244"/>
      </w:tblGrid>
      <w:tr w:rsidR="00A813A7" w14:paraId="7319BE72"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AC963A6" w14:textId="77777777" w:rsidR="00A813A7" w:rsidRDefault="00A813A7">
            <w:pPr>
              <w:pStyle w:val="Tablebody"/>
              <w:autoSpaceDE w:val="0"/>
              <w:autoSpaceDN w:val="0"/>
              <w:rPr>
                <w:rStyle w:val="ISOCodebold"/>
                <w:szCs w:val="20"/>
              </w:rPr>
            </w:pPr>
            <w:r>
              <w:rPr>
                <w:rStyle w:val="ISOCodebold"/>
                <w:szCs w:val="20"/>
              </w:rPr>
              <w:t>Key</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5B00A1B5" w14:textId="77777777" w:rsidR="00A813A7" w:rsidRDefault="00A813A7">
            <w:pPr>
              <w:pStyle w:val="Tablebody"/>
              <w:autoSpaceDE w:val="0"/>
              <w:autoSpaceDN w:val="0"/>
              <w:rPr>
                <w:bCs/>
              </w:rPr>
            </w:pPr>
            <w:r>
              <w:rPr>
                <w:b/>
                <w:bCs/>
                <w:szCs w:val="20"/>
              </w:rPr>
              <w:t>U</w:t>
            </w:r>
            <w:r>
              <w:rPr>
                <w:b/>
                <w:bCs/>
              </w:rPr>
              <w:t>se</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24884C1" w14:textId="77777777" w:rsidR="00A813A7" w:rsidRDefault="00A813A7">
            <w:pPr>
              <w:pStyle w:val="BodyText"/>
              <w:adjustRightInd w:val="0"/>
              <w:rPr>
                <w:sz w:val="20"/>
                <w:szCs w:val="24"/>
              </w:rPr>
            </w:pPr>
            <w:r>
              <w:rPr>
                <w:sz w:val="20"/>
                <w:lang w:val="en-GB"/>
              </w:rPr>
              <w:t xml:space="preserve"> </w:t>
            </w:r>
            <w:r>
              <w:rPr>
                <w:sz w:val="20"/>
              </w:rPr>
              <w:t>Description</w:t>
            </w:r>
          </w:p>
        </w:tc>
      </w:tr>
      <w:tr w:rsidR="00A813A7" w14:paraId="27249AB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DAC0F8E"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DASHCRKEY-lang</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0CDD830C" w14:textId="77777777" w:rsidR="00A813A7" w:rsidRDefault="00A813A7">
            <w:pPr>
              <w:pStyle w:val="Tablebody"/>
              <w:autoSpaceDE w:val="0"/>
              <w:autoSpaceDN w:val="0"/>
            </w:pPr>
            <w:r>
              <w:rPr>
                <w:szCs w:val="20"/>
              </w:rPr>
              <w:t>M</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8F90946"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74E598D2" w14:textId="77777777" w:rsidR="00A813A7" w:rsidRDefault="00A813A7">
            <w:pPr>
              <w:pStyle w:val="BodyText"/>
              <w:adjustRightInd w:val="0"/>
              <w:rPr>
                <w:sz w:val="20"/>
                <w:szCs w:val="24"/>
              </w:rPr>
            </w:pPr>
            <w:r>
              <w:rPr>
                <w:szCs w:val="20"/>
              </w:rPr>
              <w:t>If not present, the value is unknown.</w:t>
            </w:r>
          </w:p>
        </w:tc>
      </w:tr>
      <w:tr w:rsidR="00A813A7" w14:paraId="3358B3C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424F2914"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w:t>
            </w:r>
            <w:r>
              <w:rPr>
                <w:rStyle w:val="ISOCode"/>
                <w:szCs w:val="20"/>
              </w:rPr>
              <w:t>moreInformationURL</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1E7C79E"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3E1F30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6E364742" w14:textId="77777777" w:rsidR="00A813A7" w:rsidRDefault="00A813A7">
            <w:pPr>
              <w:pStyle w:val="fields"/>
              <w:autoSpaceDE w:val="0"/>
              <w:autoSpaceDN w:val="0"/>
              <w:ind w:left="33" w:firstLine="0"/>
              <w:rPr>
                <w:szCs w:val="22"/>
              </w:rPr>
            </w:pPr>
            <w:r>
              <w:t>If not present, the value is unknown.</w:t>
            </w:r>
          </w:p>
        </w:tc>
      </w:tr>
      <w:tr w:rsidR="00A813A7" w14:paraId="1B4FE695"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CF4A17E" w14:textId="77777777" w:rsidR="00A813A7" w:rsidRDefault="00A813A7">
            <w:pPr>
              <w:pStyle w:val="Tablebody"/>
              <w:autoSpaceDE w:val="0"/>
              <w:autoSpaceDN w:val="0"/>
              <w:rPr>
                <w:rStyle w:val="ISOCodebold"/>
                <w:b w:val="0"/>
                <w:bCs/>
                <w:szCs w:val="20"/>
              </w:rPr>
            </w:pPr>
            <w:r>
              <w:rPr>
                <w:rStyle w:val="ISOCodebold"/>
                <w:szCs w:val="20"/>
              </w:rPr>
              <w:t>DASHCRKEY-owner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FE44951"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73DDB404" w14:textId="77777777" w:rsidR="00A813A7" w:rsidRDefault="00A813A7">
            <w:pPr>
              <w:pStyle w:val="BodyText"/>
              <w:adjustRightInd w:val="0"/>
              <w:rPr>
                <w:sz w:val="20"/>
                <w:szCs w:val="24"/>
              </w:rPr>
            </w:pPr>
            <w:r>
              <w:t>indicating the owner of the content.</w:t>
            </w:r>
          </w:p>
        </w:tc>
      </w:tr>
      <w:tr w:rsidR="00A813A7" w14:paraId="6E7A2F67"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34D8F9C"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DASHCRKEY-year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18B3754"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4D65B52" w14:textId="77777777" w:rsidR="00A813A7" w:rsidRDefault="00A813A7">
            <w:pPr>
              <w:pStyle w:val="BodyText"/>
              <w:adjustRightInd w:val="0"/>
              <w:rPr>
                <w:sz w:val="20"/>
                <w:szCs w:val="24"/>
              </w:rPr>
            </w:pPr>
            <w:r>
              <w:t>The year(s) of the copyright.</w:t>
            </w:r>
          </w:p>
        </w:tc>
      </w:tr>
      <w:tr w:rsidR="00A813A7" w14:paraId="0A58A82B"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07981B8"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DASHCRKEY-allRightsReserved</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0726110"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F0267E6" w14:textId="77777777" w:rsidR="00A813A7" w:rsidRDefault="00A813A7">
            <w:pPr>
              <w:pStyle w:val="fields"/>
              <w:autoSpaceDE w:val="0"/>
              <w:autoSpaceDN w:val="0"/>
              <w:ind w:left="-12" w:firstLine="12"/>
              <w:rPr>
                <w:szCs w:val="22"/>
              </w:rPr>
            </w:pPr>
            <w:r>
              <w:t xml:space="preserve">If true, </w:t>
            </w:r>
            <w:r>
              <w:rPr>
                <w:rFonts w:eastAsiaTheme="minorHAnsi"/>
              </w:rPr>
              <w:t>no right is granted by the copyright owner.</w:t>
            </w:r>
          </w:p>
        </w:tc>
      </w:tr>
      <w:tr w:rsidR="00A813A7" w14:paraId="000F9A88"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06382349" w14:textId="77777777" w:rsidR="00A813A7" w:rsidRDefault="00A813A7">
            <w:pPr>
              <w:pStyle w:val="Tablebody"/>
              <w:autoSpaceDE w:val="0"/>
              <w:autoSpaceDN w:val="0"/>
              <w:rPr>
                <w:rStyle w:val="ISOCodebold"/>
                <w:b w:val="0"/>
                <w:bCs/>
                <w:szCs w:val="20"/>
              </w:rPr>
            </w:pPr>
            <w:r>
              <w:rPr>
                <w:rStyle w:val="ISOCodebold"/>
                <w:szCs w:val="20"/>
              </w:rPr>
              <w:t>DASHCRKEY-license</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2AE5AB2"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5DA3AD3" w14:textId="77777777" w:rsidR="00A813A7" w:rsidRDefault="00A813A7">
            <w:pPr>
              <w:pStyle w:val="fields"/>
              <w:autoSpaceDE w:val="0"/>
              <w:autoSpaceDN w:val="0"/>
              <w:ind w:left="33" w:firstLine="0"/>
              <w:rPr>
                <w:szCs w:val="22"/>
              </w:rPr>
            </w:pPr>
            <w:r>
              <w:t>Describes the licensing information.</w:t>
            </w:r>
          </w:p>
        </w:tc>
      </w:tr>
    </w:tbl>
    <w:p w14:paraId="71A7F9C4" w14:textId="77777777" w:rsidR="00A813A7" w:rsidRDefault="00A813A7" w:rsidP="00A813A7">
      <w:pPr>
        <w:pStyle w:val="BodyText"/>
        <w:rPr>
          <w:rFonts w:eastAsia="Arial" w:cs="Arial"/>
          <w:sz w:val="24"/>
          <w:szCs w:val="24"/>
          <w:lang w:eastAsia="zh-CN"/>
        </w:rPr>
      </w:pPr>
    </w:p>
    <w:p w14:paraId="5425D468" w14:textId="77777777" w:rsidR="00A813A7" w:rsidRDefault="00A813A7" w:rsidP="00A813A7">
      <w:pPr>
        <w:pStyle w:val="BodyText"/>
        <w:rPr>
          <w:lang w:eastAsia="zh-CN"/>
        </w:rPr>
      </w:pPr>
      <w:r>
        <w:rPr>
          <w:lang w:eastAsia="zh-CN"/>
        </w:rPr>
        <w:t xml:space="preserve">The prefix </w:t>
      </w:r>
      <w:r>
        <w:rPr>
          <w:rStyle w:val="ISOCodebold"/>
          <w:bCs/>
          <w:szCs w:val="20"/>
        </w:rPr>
        <w:t xml:space="preserve">“DASHCPKEY-“ </w:t>
      </w:r>
      <w:r>
        <w:rPr>
          <w:lang w:eastAsia="zh-CN"/>
        </w:rPr>
        <w:t>in each key is used to identify a key from strings used in the values. Therefore, the use of this prefix is not allowed in any values.</w:t>
      </w:r>
    </w:p>
    <w:p w14:paraId="4A52792A" w14:textId="77777777" w:rsidR="00A813A7" w:rsidRDefault="00A813A7" w:rsidP="00A813A7">
      <w:pPr>
        <w:pStyle w:val="BodyText"/>
        <w:rPr>
          <w:lang w:eastAsia="zh-CN"/>
        </w:rPr>
      </w:pPr>
      <w:r>
        <w:rPr>
          <w:lang w:eastAsia="zh-CN"/>
        </w:rPr>
        <w:t xml:space="preserve">One or more descriptors can exist in an element. </w:t>
      </w:r>
    </w:p>
    <w:p w14:paraId="58FF22DD" w14:textId="77777777" w:rsidR="00A813A7" w:rsidRDefault="00A813A7" w:rsidP="00A813A7">
      <w:pPr>
        <w:pStyle w:val="BodyText"/>
        <w:rPr>
          <w:lang w:eastAsia="zh-CN"/>
        </w:rPr>
      </w:pPr>
    </w:p>
    <w:p w14:paraId="4EE9539F" w14:textId="77777777" w:rsidR="00A813A7" w:rsidRDefault="00A813A7" w:rsidP="00A813A7">
      <w:pPr>
        <w:pStyle w:val="BodyText"/>
        <w:rPr>
          <w:lang w:eastAsia="zh-CN"/>
        </w:rPr>
      </w:pPr>
      <w:r>
        <w:rPr>
          <w:lang w:eastAsia="zh-CN"/>
        </w:rPr>
        <w:t>The above descriptor can only be used at the MPD, Period, AdaptationSet, or ContentComponent elements.</w:t>
      </w:r>
    </w:p>
    <w:p w14:paraId="655F3229" w14:textId="6EBBC753" w:rsidR="001F4513" w:rsidRDefault="001F4513" w:rsidP="001F4513">
      <w:pPr>
        <w:pStyle w:val="Heading2"/>
        <w:rPr>
          <w:lang w:eastAsia="zh-CN"/>
        </w:rPr>
      </w:pPr>
      <w:bookmarkStart w:id="726" w:name="_Toc159837520"/>
      <w:bookmarkStart w:id="727" w:name="_Toc195001243"/>
      <w:r>
        <w:rPr>
          <w:lang w:eastAsia="zh-CN"/>
        </w:rPr>
        <w:t>Notes from MPEG#145</w:t>
      </w:r>
      <w:bookmarkEnd w:id="726"/>
      <w:bookmarkEnd w:id="727"/>
    </w:p>
    <w:p w14:paraId="29A2AE16"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are not in the business of defining what information should be carried. that can be defined by other standards or consortia, such as MPEG smart contract, EIDR, ADID.</w:t>
      </w:r>
    </w:p>
    <w:p w14:paraId="60FD4B45"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can investigate how to carry such information at lower levels than MPD, at period, at adaptation set, subsets, etc.</w:t>
      </w:r>
    </w:p>
    <w:p w14:paraId="703D88A1"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need a client processing model, what does the client do with this information?</w:t>
      </w:r>
    </w:p>
    <w:p w14:paraId="47B95AB2" w14:textId="41D96BBD" w:rsidR="00B36106" w:rsidRDefault="000D31F1">
      <w:pPr>
        <w:numPr>
          <w:ilvl w:val="0"/>
          <w:numId w:val="123"/>
        </w:numPr>
        <w:spacing w:before="100" w:beforeAutospacing="1" w:after="100" w:afterAutospacing="1"/>
        <w:jc w:val="left"/>
        <w:rPr>
          <w:rFonts w:eastAsia="Times New Roman"/>
        </w:rPr>
      </w:pPr>
      <w:r w:rsidRPr="000D31F1">
        <w:rPr>
          <w:rFonts w:eastAsia="Times New Roman"/>
        </w:rPr>
        <w:t>One use case would be the copyright of derivative work/added content, such as sign language video</w:t>
      </w:r>
      <w:r>
        <w:rPr>
          <w:rFonts w:eastAsia="Times New Roman"/>
        </w:rPr>
        <w:t>.</w:t>
      </w:r>
    </w:p>
    <w:p w14:paraId="4D06F83E" w14:textId="77777777" w:rsidR="00B36106" w:rsidRDefault="00B36106">
      <w:pPr>
        <w:jc w:val="left"/>
        <w:rPr>
          <w:rFonts w:eastAsia="Times New Roman"/>
        </w:rPr>
      </w:pPr>
      <w:r>
        <w:rPr>
          <w:rFonts w:eastAsia="Times New Roman"/>
        </w:rPr>
        <w:br w:type="page"/>
      </w:r>
    </w:p>
    <w:p w14:paraId="5507E129" w14:textId="43FB824C" w:rsidR="00B36106" w:rsidRDefault="00B36106" w:rsidP="00B36106">
      <w:pPr>
        <w:pStyle w:val="Header1"/>
      </w:pPr>
      <w:bookmarkStart w:id="728" w:name="_Toc195001244"/>
      <w:r w:rsidRPr="00B36106">
        <w:lastRenderedPageBreak/>
        <w:t>DASH events for C2PA metadata signaling</w:t>
      </w:r>
      <w:r>
        <w:t xml:space="preserve"> (m</w:t>
      </w:r>
      <w:r w:rsidR="0007392F">
        <w:t>72350)</w:t>
      </w:r>
      <w:bookmarkEnd w:id="728"/>
    </w:p>
    <w:p w14:paraId="139474C3" w14:textId="77777777" w:rsidR="00B36106" w:rsidRPr="00B36106" w:rsidRDefault="00B36106" w:rsidP="0007392F">
      <w:pPr>
        <w:pStyle w:val="Heading2"/>
      </w:pPr>
      <w:bookmarkStart w:id="729" w:name="_Toc195001245"/>
      <w:r w:rsidRPr="00B36106">
        <w:t>Abstract</w:t>
      </w:r>
      <w:bookmarkEnd w:id="729"/>
    </w:p>
    <w:p w14:paraId="39F8C94B" w14:textId="02ED046B" w:rsidR="00B36106" w:rsidRPr="00B36106" w:rsidRDefault="00B36106" w:rsidP="00B36106">
      <w:pPr>
        <w:rPr>
          <w:bCs/>
        </w:rPr>
      </w:pPr>
      <w:r w:rsidRPr="00B36106">
        <w:rPr>
          <w:bCs/>
        </w:rPr>
        <w:t xml:space="preserve">This </w:t>
      </w:r>
      <w:r w:rsidR="0007392F">
        <w:rPr>
          <w:bCs/>
        </w:rPr>
        <w:t xml:space="preserve">clause </w:t>
      </w:r>
      <w:r w:rsidRPr="00B36106">
        <w:rPr>
          <w:bCs/>
        </w:rPr>
        <w:t xml:space="preserve">proposes amending ISO/IEC 23009-1 to signal C2PA [1], or other authenticity, data through DASH events. </w:t>
      </w:r>
    </w:p>
    <w:p w14:paraId="184F17F8" w14:textId="77777777" w:rsidR="00B36106" w:rsidRPr="00B36106" w:rsidRDefault="00B36106" w:rsidP="0007392F">
      <w:pPr>
        <w:pStyle w:val="Heading2"/>
        <w:rPr>
          <w:rFonts w:eastAsia="SimSun"/>
        </w:rPr>
      </w:pPr>
      <w:bookmarkStart w:id="730" w:name="_Toc195001246"/>
      <w:r w:rsidRPr="00B36106">
        <w:t>Introduction</w:t>
      </w:r>
      <w:bookmarkEnd w:id="730"/>
    </w:p>
    <w:p w14:paraId="2D5730C7" w14:textId="77777777" w:rsidR="00B36106" w:rsidRPr="00B36106" w:rsidRDefault="00B36106" w:rsidP="00B36106">
      <w:pPr>
        <w:rPr>
          <w:bCs/>
        </w:rPr>
      </w:pPr>
      <w:r w:rsidRPr="00B36106">
        <w:rPr>
          <w:bCs/>
        </w:rPr>
        <w:t xml:space="preserve">During the November 2024 SC 29/ WG 2 meeting, the draft requirements on technologies for multimedia authentication were approved as WG02 N00413. During the same meeting, input contribution m70452 argued for the use of C2PA to meet the requirements developed by WG 2. During the January 2025 WG 2 &amp; 3 meetings, input contribution m71125 presented a proof of concept for the delivery of C2PA information using DASH events. That contribution listed how the described approach meets the requirements adopted by WG 2 for delivering provenance and authenticity information. WG 3 established an AhG to study the topic with one of it’s mandates being the identification of how provenance and authenticity information can be provided using existing standards (mandate 3) and another to solicit potential solutions to fill gaps in existing systems standards to meet the requirements for providing authenticity and provenance information (mandate 4). The current contribution describes how DASH can be amended to allow the interoperable delivery of provenance and authenticity information. </w:t>
      </w:r>
    </w:p>
    <w:p w14:paraId="04F7182A" w14:textId="77777777" w:rsidR="00B36106" w:rsidRPr="00B36106" w:rsidRDefault="00B36106" w:rsidP="00B36106">
      <w:pPr>
        <w:rPr>
          <w:b/>
        </w:rPr>
      </w:pPr>
    </w:p>
    <w:p w14:paraId="1666BCE1" w14:textId="77777777" w:rsidR="00B36106" w:rsidRPr="00B36106" w:rsidRDefault="00B36106" w:rsidP="00B36106">
      <w:pPr>
        <w:rPr>
          <w:bCs/>
        </w:rPr>
      </w:pPr>
      <w:r w:rsidRPr="00B36106">
        <w:rPr>
          <w:bCs/>
        </w:rPr>
        <w:t xml:space="preserve">The following section is mostly repeated from m71125 as a reminder of the workflow being addressed in this contribution. </w:t>
      </w:r>
    </w:p>
    <w:p w14:paraId="1634BD85" w14:textId="77777777" w:rsidR="00B36106" w:rsidRPr="00B36106" w:rsidRDefault="00B36106" w:rsidP="0007392F">
      <w:pPr>
        <w:pStyle w:val="Heading2"/>
        <w:rPr>
          <w:rFonts w:eastAsia="SimSun"/>
        </w:rPr>
      </w:pPr>
      <w:bookmarkStart w:id="731" w:name="_Toc195001247"/>
      <w:r w:rsidRPr="00B36106">
        <w:rPr>
          <w:rFonts w:eastAsia="SimSun"/>
        </w:rPr>
        <w:t>C2PA based streaming PoC</w:t>
      </w:r>
      <w:bookmarkEnd w:id="731"/>
    </w:p>
    <w:p w14:paraId="32BCFE50" w14:textId="77777777" w:rsidR="00B36106" w:rsidRPr="00B36106" w:rsidRDefault="00B36106" w:rsidP="00B36106">
      <w:pPr>
        <w:rPr>
          <w:bCs/>
        </w:rPr>
      </w:pPr>
      <w:r w:rsidRPr="00B36106">
        <w:rPr>
          <w:bCs/>
        </w:rPr>
        <w:t>Figure 1 shows the system used for the PoC. A modified packager is used to create the manifest for each segment of media based on the packager’s configuration. The configuration includes:</w:t>
      </w:r>
    </w:p>
    <w:p w14:paraId="17750946" w14:textId="77777777" w:rsidR="00B36106" w:rsidRPr="00B36106" w:rsidRDefault="00B36106" w:rsidP="00B36106">
      <w:pPr>
        <w:numPr>
          <w:ilvl w:val="0"/>
          <w:numId w:val="156"/>
        </w:numPr>
        <w:rPr>
          <w:bCs/>
        </w:rPr>
      </w:pPr>
      <w:r w:rsidRPr="00B36106">
        <w:rPr>
          <w:bCs/>
        </w:rPr>
        <w:t>The potential manipulation of the media (for example transcoding).</w:t>
      </w:r>
    </w:p>
    <w:p w14:paraId="7FF18BDB" w14:textId="77777777" w:rsidR="00B36106" w:rsidRPr="00B36106" w:rsidRDefault="00B36106" w:rsidP="00B36106">
      <w:pPr>
        <w:numPr>
          <w:ilvl w:val="0"/>
          <w:numId w:val="156"/>
        </w:numPr>
        <w:rPr>
          <w:bCs/>
        </w:rPr>
      </w:pPr>
      <w:r w:rsidRPr="00B36106">
        <w:rPr>
          <w:bCs/>
        </w:rPr>
        <w:t>The signature algorithm to be used.</w:t>
      </w:r>
    </w:p>
    <w:p w14:paraId="708F510F" w14:textId="77777777" w:rsidR="00B36106" w:rsidRPr="00B36106" w:rsidRDefault="00B36106" w:rsidP="00B36106">
      <w:pPr>
        <w:numPr>
          <w:ilvl w:val="0"/>
          <w:numId w:val="156"/>
        </w:numPr>
        <w:rPr>
          <w:bCs/>
        </w:rPr>
      </w:pPr>
      <w:r w:rsidRPr="00B36106">
        <w:rPr>
          <w:bCs/>
        </w:rPr>
        <w:t>The signature key to be used (to be applied by the packager).</w:t>
      </w:r>
    </w:p>
    <w:p w14:paraId="45259A12" w14:textId="77777777" w:rsidR="00B36106" w:rsidRPr="00B36106" w:rsidRDefault="00B36106" w:rsidP="00B36106">
      <w:pPr>
        <w:numPr>
          <w:ilvl w:val="0"/>
          <w:numId w:val="156"/>
        </w:numPr>
        <w:rPr>
          <w:bCs/>
        </w:rPr>
      </w:pPr>
      <w:r w:rsidRPr="00B36106">
        <w:rPr>
          <w:bCs/>
        </w:rPr>
        <w:t>The structure of the C2PA manifest that must be created (the elements of the manifest to be completed).</w:t>
      </w:r>
    </w:p>
    <w:p w14:paraId="4E94747D" w14:textId="77777777" w:rsidR="00B36106" w:rsidRPr="00B36106" w:rsidRDefault="00B36106" w:rsidP="00B36106">
      <w:pPr>
        <w:numPr>
          <w:ilvl w:val="0"/>
          <w:numId w:val="156"/>
        </w:numPr>
        <w:rPr>
          <w:bCs/>
        </w:rPr>
      </w:pPr>
      <w:r w:rsidRPr="00B36106">
        <w:rPr>
          <w:bCs/>
        </w:rPr>
        <w:t>Whether or not the ingested media carries C2PA information and it’s location (the location of the manifest or manifest store).</w:t>
      </w:r>
    </w:p>
    <w:p w14:paraId="3045B1FB" w14:textId="77777777" w:rsidR="00B36106" w:rsidRPr="00B36106" w:rsidRDefault="00B36106" w:rsidP="00B36106">
      <w:pPr>
        <w:rPr>
          <w:bCs/>
        </w:rPr>
      </w:pPr>
    </w:p>
    <w:p w14:paraId="7CC9CA77" w14:textId="77777777" w:rsidR="00B36106" w:rsidRPr="00B36106" w:rsidRDefault="00B36106" w:rsidP="00B36106">
      <w:pPr>
        <w:rPr>
          <w:bCs/>
        </w:rPr>
      </w:pPr>
      <w:r w:rsidRPr="00B36106">
        <w:rPr>
          <w:bCs/>
        </w:rPr>
        <w:t>The modified packager has a C2PA engine (module) that:</w:t>
      </w:r>
    </w:p>
    <w:p w14:paraId="646920BA" w14:textId="77777777" w:rsidR="00B36106" w:rsidRPr="00B36106" w:rsidRDefault="00B36106" w:rsidP="00B36106">
      <w:pPr>
        <w:numPr>
          <w:ilvl w:val="0"/>
          <w:numId w:val="157"/>
        </w:numPr>
        <w:rPr>
          <w:bCs/>
        </w:rPr>
      </w:pPr>
      <w:r w:rsidRPr="00B36106">
        <w:rPr>
          <w:bCs/>
        </w:rPr>
        <w:t>Receives the media data (as segments).</w:t>
      </w:r>
    </w:p>
    <w:p w14:paraId="3019762F" w14:textId="77777777" w:rsidR="00B36106" w:rsidRPr="00B36106" w:rsidRDefault="00B36106" w:rsidP="00B36106">
      <w:pPr>
        <w:numPr>
          <w:ilvl w:val="0"/>
          <w:numId w:val="157"/>
        </w:numPr>
        <w:rPr>
          <w:bCs/>
        </w:rPr>
      </w:pPr>
      <w:r w:rsidRPr="00B36106">
        <w:rPr>
          <w:bCs/>
        </w:rPr>
        <w:t>Generates the required C2PA manifest data as either a single manifest or part of a store for the received media.</w:t>
      </w:r>
    </w:p>
    <w:p w14:paraId="5BD7B127" w14:textId="77777777" w:rsidR="00B36106" w:rsidRPr="00B36106" w:rsidRDefault="00B36106" w:rsidP="00B36106">
      <w:pPr>
        <w:rPr>
          <w:bCs/>
        </w:rPr>
      </w:pPr>
    </w:p>
    <w:p w14:paraId="7CB41B54" w14:textId="77777777" w:rsidR="00B36106" w:rsidRPr="00B36106" w:rsidRDefault="00B36106" w:rsidP="00B36106">
      <w:pPr>
        <w:rPr>
          <w:bCs/>
        </w:rPr>
      </w:pPr>
      <w:r w:rsidRPr="00B36106">
        <w:rPr>
          <w:bCs/>
        </w:rPr>
        <w:t>Finally, the modified packager may generate an in-band event stream that is compliant with ISO/IEC 23001-18 and ISO/IEC 23009-1 with the events added to the segments in each representation, or it may generate and out of band event stream. The message data of each event is the C2PA data associated with the media for media segment during the time period covered by the event (i.e. the media segment). The representation made available to the player includes this event stream so that a modified DASH player can validate the provenance information provided in the event stream. Each event has the same active time as the segment it is associated with.</w:t>
      </w:r>
    </w:p>
    <w:p w14:paraId="24895084" w14:textId="77777777" w:rsidR="00B36106" w:rsidRPr="00B36106" w:rsidRDefault="00B36106" w:rsidP="00B36106">
      <w:pPr>
        <w:rPr>
          <w:bCs/>
        </w:rPr>
      </w:pPr>
    </w:p>
    <w:p w14:paraId="42E29A1D" w14:textId="49CFAD57" w:rsidR="00B36106" w:rsidRPr="00B36106" w:rsidRDefault="00B36106" w:rsidP="00B36106">
      <w:r w:rsidRPr="00B36106">
        <w:lastRenderedPageBreak/>
        <mc:AlternateContent>
          <mc:Choice Requires="wpg">
            <w:drawing>
              <wp:inline distT="0" distB="0" distL="0" distR="0" wp14:anchorId="4EBEBF24" wp14:editId="63A19B4C">
                <wp:extent cx="6042660" cy="3093720"/>
                <wp:effectExtent l="0" t="9525" r="0" b="1905"/>
                <wp:docPr id="202369545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2660" cy="3093720"/>
                          <a:chOff x="0" y="0"/>
                          <a:chExt cx="83569" cy="43488"/>
                        </a:xfrm>
                      </wpg:grpSpPr>
                      <pic:pic xmlns:pic="http://schemas.openxmlformats.org/drawingml/2006/picture">
                        <pic:nvPicPr>
                          <pic:cNvPr id="176844450" name="Google Shape;55;p13"/>
                          <pic:cNvPicPr preferRelativeResize="0">
                            <a:picLocks noChangeAspect="1" noChangeArrowheads="1"/>
                          </pic:cNvPicPr>
                        </pic:nvPicPr>
                        <pic:blipFill>
                          <a:blip r:embed="rId121">
                            <a:extLst>
                              <a:ext uri="{28A0092B-C50C-407E-A947-70E740481C1C}">
                                <a14:useLocalDpi xmlns:a14="http://schemas.microsoft.com/office/drawing/2010/main" val="0"/>
                              </a:ext>
                            </a:extLst>
                          </a:blip>
                          <a:srcRect l="317" r="308"/>
                          <a:stretch>
                            <a:fillRect/>
                          </a:stretch>
                        </pic:blipFill>
                        <pic:spPr bwMode="auto">
                          <a:xfrm>
                            <a:off x="27799" y="9320"/>
                            <a:ext cx="16462" cy="190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7309196" name="Google Shape;56;p13"/>
                          <pic:cNvPicPr preferRelativeResize="0">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1160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66187408" name="Google Shape;57;p13"/>
                          <pic:cNvPicPr preferRelativeResize="0">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3141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21818079" name="Google Shape;58;p13" descr="Image"/>
                          <pic:cNvPicPr preferRelativeResize="0">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flipH="1">
                            <a:off x="59749" y="20817"/>
                            <a:ext cx="7615" cy="64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4371545" name="Google Shape;59;p13" descr="Image"/>
                          <pic:cNvPicPr preferRelativeResize="0">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flipH="1">
                            <a:off x="70622" y="25305"/>
                            <a:ext cx="3896" cy="610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34112289" name="Google Shape;60;p13" descr="Image"/>
                          <pic:cNvPicPr preferRelativeResize="0">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flipH="1">
                            <a:off x="76928" y="20817"/>
                            <a:ext cx="6641" cy="6375"/>
                          </a:xfrm>
                          <a:prstGeom prst="rect">
                            <a:avLst/>
                          </a:prstGeom>
                          <a:noFill/>
                          <a:extLst>
                            <a:ext uri="{909E8E84-426E-40DD-AFC4-6F175D3DCCD1}">
                              <a14:hiddenFill xmlns:a14="http://schemas.microsoft.com/office/drawing/2010/main">
                                <a:solidFill>
                                  <a:srgbClr val="FFFFFF"/>
                                </a:solidFill>
                              </a14:hiddenFill>
                            </a:ext>
                          </a:extLst>
                        </pic:spPr>
                      </pic:pic>
                      <wps:wsp>
                        <wps:cNvPr id="1667770111" name="Google Shape;61;p13"/>
                        <wps:cNvSpPr>
                          <a:spLocks noChangeArrowheads="1"/>
                        </wps:cNvSpPr>
                        <wps:spPr bwMode="auto">
                          <a:xfrm>
                            <a:off x="68205" y="15827"/>
                            <a:ext cx="5616" cy="5616"/>
                          </a:xfrm>
                          <a:prstGeom prst="ellipse">
                            <a:avLst/>
                          </a:prstGeom>
                          <a:solidFill>
                            <a:schemeClr val="lt1">
                              <a:lumMod val="100000"/>
                              <a:lumOff val="0"/>
                            </a:schemeClr>
                          </a:solidFill>
                          <a:ln w="9525">
                            <a:solidFill>
                              <a:schemeClr val="dk1">
                                <a:lumMod val="100000"/>
                                <a:lumOff val="0"/>
                              </a:schemeClr>
                            </a:solidFill>
                            <a:round/>
                            <a:headEnd type="none" w="sm" len="sm"/>
                            <a:tailEnd type="none" w="sm" len="sm"/>
                          </a:ln>
                          <a:effectLst>
                            <a:outerShdw dist="19050" dir="5400000" algn="bl" rotWithShape="0">
                              <a:srgbClr val="000000">
                                <a:alpha val="50000"/>
                              </a:srgbClr>
                            </a:outerShdw>
                          </a:effectLst>
                        </wps:spPr>
                        <wps:bodyPr rot="0" vert="horz" wrap="square" lIns="91425" tIns="45698" rIns="91425" bIns="45698" anchor="ctr" anchorCtr="0" upright="1">
                          <a:noAutofit/>
                        </wps:bodyPr>
                      </wps:wsp>
                      <wps:wsp>
                        <wps:cNvPr id="727159488" name="Google Shape;62;p13"/>
                        <wps:cNvSpPr>
                          <a:spLocks noChangeArrowheads="1"/>
                        </wps:cNvSpPr>
                        <wps:spPr bwMode="auto">
                          <a:xfrm>
                            <a:off x="30353" y="33229"/>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wps:txbx>
                        <wps:bodyPr rot="0" vert="horz" wrap="square" lIns="91425" tIns="91425" rIns="91425" bIns="91425" anchor="ctr" anchorCtr="0" upright="1">
                          <a:noAutofit/>
                        </wps:bodyPr>
                      </wps:wsp>
                      <wps:wsp>
                        <wps:cNvPr id="166263198" name="Google Shape;63;p13"/>
                        <wps:cNvSpPr>
                          <a:spLocks/>
                        </wps:cNvSpPr>
                        <wps:spPr bwMode="auto">
                          <a:xfrm>
                            <a:off x="24719" y="25331"/>
                            <a:ext cx="5571" cy="11879"/>
                          </a:xfrm>
                          <a:custGeom>
                            <a:avLst/>
                            <a:gdLst>
                              <a:gd name="T0" fmla="*/ 22284 w 22284"/>
                              <a:gd name="T1" fmla="*/ 0 h 47517"/>
                              <a:gd name="T2" fmla="*/ 42 w 22284"/>
                              <a:gd name="T3" fmla="*/ 23253 h 47517"/>
                              <a:gd name="T4" fmla="*/ 20262 w 22284"/>
                              <a:gd name="T5" fmla="*/ 47517 h 47517"/>
                            </a:gdLst>
                            <a:ahLst/>
                            <a:cxnLst>
                              <a:cxn ang="0">
                                <a:pos x="T0" y="T1"/>
                              </a:cxn>
                              <a:cxn ang="0">
                                <a:pos x="T2" y="T3"/>
                              </a:cxn>
                              <a:cxn ang="0">
                                <a:pos x="T4" y="T5"/>
                              </a:cxn>
                            </a:cxnLst>
                            <a:rect l="0" t="0" r="r" b="b"/>
                            <a:pathLst>
                              <a:path w="22284" h="47517" extrusionOk="0">
                                <a:moveTo>
                                  <a:pt x="22284" y="0"/>
                                </a:moveTo>
                                <a:cubicBezTo>
                                  <a:pt x="18577" y="3876"/>
                                  <a:pt x="379" y="15334"/>
                                  <a:pt x="42" y="23253"/>
                                </a:cubicBezTo>
                                <a:cubicBezTo>
                                  <a:pt x="-295" y="31173"/>
                                  <a:pt x="16892" y="43473"/>
                                  <a:pt x="20262" y="47517"/>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845758" name="Google Shape;64;p13"/>
                        <wps:cNvSpPr>
                          <a:spLocks/>
                        </wps:cNvSpPr>
                        <wps:spPr bwMode="auto">
                          <a:xfrm>
                            <a:off x="42106" y="24888"/>
                            <a:ext cx="10028" cy="12764"/>
                          </a:xfrm>
                          <a:custGeom>
                            <a:avLst/>
                            <a:gdLst>
                              <a:gd name="T0" fmla="*/ 8593 w 40114"/>
                              <a:gd name="T1" fmla="*/ 51055 h 51055"/>
                              <a:gd name="T2" fmla="*/ 39935 w 40114"/>
                              <a:gd name="T3" fmla="*/ 26286 h 51055"/>
                              <a:gd name="T4" fmla="*/ 0 w 40114"/>
                              <a:gd name="T5" fmla="*/ 0 h 51055"/>
                            </a:gdLst>
                            <a:ahLst/>
                            <a:cxnLst>
                              <a:cxn ang="0">
                                <a:pos x="T0" y="T1"/>
                              </a:cxn>
                              <a:cxn ang="0">
                                <a:pos x="T2" y="T3"/>
                              </a:cxn>
                              <a:cxn ang="0">
                                <a:pos x="T4" y="T5"/>
                              </a:cxn>
                            </a:cxnLst>
                            <a:rect l="0" t="0" r="r" b="b"/>
                            <a:pathLst>
                              <a:path w="40114" h="51055" extrusionOk="0">
                                <a:moveTo>
                                  <a:pt x="8593" y="51055"/>
                                </a:moveTo>
                                <a:cubicBezTo>
                                  <a:pt x="13817" y="46927"/>
                                  <a:pt x="41367" y="34795"/>
                                  <a:pt x="39935" y="26286"/>
                                </a:cubicBezTo>
                                <a:cubicBezTo>
                                  <a:pt x="38503" y="17777"/>
                                  <a:pt x="6656" y="4381"/>
                                  <a:pt x="0" y="0"/>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0242917" name="Google Shape;65;p13"/>
                        <wps:cNvSpPr>
                          <a:spLocks noChangeArrowheads="1"/>
                        </wps:cNvSpPr>
                        <wps:spPr bwMode="auto">
                          <a:xfrm>
                            <a:off x="21119" y="0"/>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wps:txbx>
                        <wps:bodyPr rot="0" vert="horz" wrap="square" lIns="91425" tIns="91425" rIns="91425" bIns="91425" anchor="ctr" anchorCtr="0" upright="1">
                          <a:noAutofit/>
                        </wps:bodyPr>
                      </wps:wsp>
                      <wps:wsp>
                        <wps:cNvPr id="1195751661" name="Google Shape;66;p13"/>
                        <wps:cNvSpPr>
                          <a:spLocks/>
                        </wps:cNvSpPr>
                        <wps:spPr bwMode="auto">
                          <a:xfrm>
                            <a:off x="24624" y="7575"/>
                            <a:ext cx="5981" cy="5181"/>
                          </a:xfrm>
                          <a:custGeom>
                            <a:avLst/>
                            <a:gdLst>
                              <a:gd name="T0" fmla="*/ 15840 w 23927"/>
                              <a:gd name="T1" fmla="*/ 0 h 20725"/>
                              <a:gd name="T2" fmla="*/ 169 w 23927"/>
                              <a:gd name="T3" fmla="*/ 11121 h 20725"/>
                              <a:gd name="T4" fmla="*/ 23928 w 23927"/>
                              <a:gd name="T5" fmla="*/ 20725 h 20725"/>
                            </a:gdLst>
                            <a:ahLst/>
                            <a:cxnLst>
                              <a:cxn ang="0">
                                <a:pos x="T0" y="T1"/>
                              </a:cxn>
                              <a:cxn ang="0">
                                <a:pos x="T2" y="T3"/>
                              </a:cxn>
                              <a:cxn ang="0">
                                <a:pos x="T4" y="T5"/>
                              </a:cxn>
                            </a:cxnLst>
                            <a:rect l="0" t="0" r="r" b="b"/>
                            <a:pathLst>
                              <a:path w="23927" h="20725" extrusionOk="0">
                                <a:moveTo>
                                  <a:pt x="15840" y="0"/>
                                </a:moveTo>
                                <a:cubicBezTo>
                                  <a:pt x="13228" y="1854"/>
                                  <a:pt x="-1179" y="7667"/>
                                  <a:pt x="169" y="11121"/>
                                </a:cubicBezTo>
                                <a:cubicBezTo>
                                  <a:pt x="1517" y="14575"/>
                                  <a:pt x="19968" y="19124"/>
                                  <a:pt x="23928" y="20725"/>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447194" name="Google Shape;67;p13"/>
                        <wps:cNvCnPr>
                          <a:cxnSpLocks noChangeShapeType="1"/>
                          <a:stCxn id="1027309196" idx="3"/>
                        </wps:cNvCnPr>
                        <wps:spPr bwMode="auto">
                          <a:xfrm rot="10800000" flipH="1">
                            <a:off x="9023" y="17599"/>
                            <a:ext cx="19026" cy="42"/>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382000696" name="Google Shape;68;p13"/>
                        <wps:cNvSpPr>
                          <a:spLocks/>
                        </wps:cNvSpPr>
                        <wps:spPr bwMode="auto">
                          <a:xfrm>
                            <a:off x="9023" y="19327"/>
                            <a:ext cx="18777" cy="18325"/>
                          </a:xfrm>
                          <a:custGeom>
                            <a:avLst/>
                            <a:gdLst>
                              <a:gd name="T0" fmla="*/ 0 w 711"/>
                              <a:gd name="T1" fmla="*/ 235 h 235"/>
                              <a:gd name="T2" fmla="*/ 329 w 711"/>
                              <a:gd name="T3" fmla="*/ 235 h 235"/>
                              <a:gd name="T4" fmla="*/ 356 w 711"/>
                              <a:gd name="T5" fmla="*/ 208 h 235"/>
                              <a:gd name="T6" fmla="*/ 356 w 711"/>
                              <a:gd name="T7" fmla="*/ 27 h 235"/>
                              <a:gd name="T8" fmla="*/ 383 w 711"/>
                              <a:gd name="T9" fmla="*/ 0 h 235"/>
                              <a:gd name="T10" fmla="*/ 711 w 711"/>
                              <a:gd name="T11" fmla="*/ 0 h 235"/>
                            </a:gdLst>
                            <a:ahLst/>
                            <a:cxnLst>
                              <a:cxn ang="0">
                                <a:pos x="T0" y="T1"/>
                              </a:cxn>
                              <a:cxn ang="0">
                                <a:pos x="T2" y="T3"/>
                              </a:cxn>
                              <a:cxn ang="0">
                                <a:pos x="T4" y="T5"/>
                              </a:cxn>
                              <a:cxn ang="0">
                                <a:pos x="T6" y="T7"/>
                              </a:cxn>
                              <a:cxn ang="0">
                                <a:pos x="T8" y="T9"/>
                              </a:cxn>
                              <a:cxn ang="0">
                                <a:pos x="T10" y="T11"/>
                              </a:cxn>
                            </a:cxnLst>
                            <a:rect l="0" t="0" r="r" b="b"/>
                            <a:pathLst>
                              <a:path w="711" h="235" extrusionOk="0">
                                <a:moveTo>
                                  <a:pt x="0" y="235"/>
                                </a:moveTo>
                                <a:cubicBezTo>
                                  <a:pt x="329" y="235"/>
                                  <a:pt x="329" y="235"/>
                                  <a:pt x="329" y="235"/>
                                </a:cubicBezTo>
                                <a:cubicBezTo>
                                  <a:pt x="344" y="235"/>
                                  <a:pt x="356" y="223"/>
                                  <a:pt x="356" y="208"/>
                                </a:cubicBezTo>
                                <a:cubicBezTo>
                                  <a:pt x="356" y="27"/>
                                  <a:pt x="356" y="27"/>
                                  <a:pt x="356" y="27"/>
                                </a:cubicBezTo>
                                <a:cubicBezTo>
                                  <a:pt x="356" y="12"/>
                                  <a:pt x="368" y="0"/>
                                  <a:pt x="383" y="0"/>
                                </a:cubicBezTo>
                                <a:cubicBezTo>
                                  <a:pt x="711" y="0"/>
                                  <a:pt x="711" y="0"/>
                                  <a:pt x="711" y="0"/>
                                </a:cubicBezTo>
                              </a:path>
                            </a:pathLst>
                          </a:cu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8038506" name="Google Shape;69;p13"/>
                        <wps:cNvSpPr>
                          <a:spLocks noChangeArrowheads="1"/>
                        </wps:cNvSpPr>
                        <wps:spPr bwMode="auto">
                          <a:xfrm>
                            <a:off x="23533" y="27192"/>
                            <a:ext cx="12039"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38960" w14:textId="77777777" w:rsidR="00B36106" w:rsidRDefault="00B36106" w:rsidP="00B36106">
                              <w:pPr>
                                <w:jc w:val="center"/>
                                <w:rPr>
                                  <w:sz w:val="20"/>
                                  <w:szCs w:val="20"/>
                                </w:rPr>
                              </w:pPr>
                              <w:r>
                                <w:rPr>
                                  <w:sz w:val="20"/>
                                  <w:szCs w:val="20"/>
                                </w:rPr>
                                <w:t>Media segments</w:t>
                              </w:r>
                            </w:p>
                          </w:txbxContent>
                        </wps:txbx>
                        <wps:bodyPr rot="0" vert="horz" wrap="square" lIns="91425" tIns="91425" rIns="91425" bIns="91425" anchor="ctr" anchorCtr="0" upright="1">
                          <a:noAutofit/>
                        </wps:bodyPr>
                      </wps:wsp>
                      <wps:wsp>
                        <wps:cNvPr id="56993630" name="Google Shape;70;p13"/>
                        <wps:cNvSpPr>
                          <a:spLocks noChangeArrowheads="1"/>
                        </wps:cNvSpPr>
                        <wps:spPr bwMode="auto">
                          <a:xfrm>
                            <a:off x="44983" y="23240"/>
                            <a:ext cx="12676" cy="7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wps:txbx>
                        <wps:bodyPr rot="0" vert="horz" wrap="square" lIns="91425" tIns="91425" rIns="91425" bIns="91425" anchor="ctr" anchorCtr="0" upright="1">
                          <a:noAutofit/>
                        </wps:bodyPr>
                      </wps:wsp>
                      <wps:wsp>
                        <wps:cNvPr id="1601772726" name="Google Shape;71;p13"/>
                        <wps:cNvCnPr>
                          <a:cxnSpLocks noChangeShapeType="1"/>
                        </wps:cNvCnPr>
                        <wps:spPr bwMode="auto">
                          <a:xfrm rot="10800000" flipH="1">
                            <a:off x="44090" y="18867"/>
                            <a:ext cx="24315" cy="234"/>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1565587637" name="Google Shape;72;p13"/>
                        <wps:cNvSpPr>
                          <a:spLocks noChangeArrowheads="1"/>
                        </wps:cNvSpPr>
                        <wps:spPr bwMode="auto">
                          <a:xfrm>
                            <a:off x="44983" y="7573"/>
                            <a:ext cx="12676" cy="10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wps:txbx>
                        <wps:bodyPr rot="0" vert="horz" wrap="square" lIns="91425" tIns="91425" rIns="91425" bIns="91425" anchor="ctr" anchorCtr="0" upright="1">
                          <a:noAutofit/>
                        </wps:bodyPr>
                      </wps:wsp>
                      <wps:wsp>
                        <wps:cNvPr id="2009245054" name="Google Shape;73;p13"/>
                        <wps:cNvSpPr>
                          <a:spLocks noChangeArrowheads="1"/>
                        </wps:cNvSpPr>
                        <wps:spPr bwMode="auto">
                          <a:xfrm>
                            <a:off x="63242" y="9237"/>
                            <a:ext cx="17886" cy="6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wps:txbx>
                        <wps:bodyPr rot="0" vert="horz" wrap="square" lIns="91425" tIns="91425" rIns="91425" bIns="91425" anchor="ctr" anchorCtr="0" upright="1">
                          <a:noAutofit/>
                        </wps:bodyPr>
                      </wps:wsp>
                      <wps:wsp>
                        <wps:cNvPr id="417030447" name="Google Shape;74;p13"/>
                        <wps:cNvSpPr>
                          <a:spLocks noChangeArrowheads="1"/>
                        </wps:cNvSpPr>
                        <wps:spPr bwMode="auto">
                          <a:xfrm>
                            <a:off x="9023" y="36631"/>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wps:txbx>
                        <wps:bodyPr rot="0" vert="horz" wrap="square" lIns="91425" tIns="91425" rIns="91425" bIns="91425" anchor="ctr" anchorCtr="0" upright="1">
                          <a:noAutofit/>
                        </wps:bodyPr>
                      </wps:wsp>
                      <wps:wsp>
                        <wps:cNvPr id="730222324" name="Google Shape;75;p13"/>
                        <wps:cNvSpPr>
                          <a:spLocks noChangeArrowheads="1"/>
                        </wps:cNvSpPr>
                        <wps:spPr bwMode="auto">
                          <a:xfrm>
                            <a:off x="10001" y="14052"/>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wps:txbx>
                        <wps:bodyPr rot="0" vert="horz" wrap="square" lIns="91425" tIns="91425" rIns="91425" bIns="91425" anchor="ctr" anchorCtr="0" upright="1">
                          <a:noAutofit/>
                        </wps:bodyPr>
                      </wps:wsp>
                    </wpg:wgp>
                  </a:graphicData>
                </a:graphic>
              </wp:inline>
            </w:drawing>
          </mc:Choice>
          <mc:Fallback>
            <w:pict>
              <v:group w14:anchorId="4EBEBF24" id="Group 4" o:spid="_x0000_s1027" style="width:475.8pt;height:243.6pt;mso-position-horizontal-relative:char;mso-position-vertical-relative:line" coordsize="83569,434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">
                <v:shape id="Google Shape;55;p13" o:spid="_x0000_s1028" type="#_x0000_t75" style="position:absolute;left:27799;top:9320;width:16462;height:1909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">
                  <v:imagedata r:id="rId127" o:title="" cropleft="208f" cropright="202f"/>
                </v:shape>
                <v:shape id="Google Shape;56;p13" o:spid="_x0000_s1029" type="#_x0000_t75" style="position:absolute;top:1160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">
                  <v:imagedata r:id="rId128" o:title=""/>
                </v:shape>
                <v:shape id="Google Shape;57;p13" o:spid="_x0000_s1030" type="#_x0000_t75" style="position:absolute;top:3141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">
                  <v:imagedata r:id="rId129" o:title=""/>
                </v:shape>
                <v:shape id="Google Shape;58;p13" o:spid="_x0000_s1031" type="#_x0000_t75" alt="Image" style="position:absolute;left:59749;top:20817;width:7615;height:6463;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">
                  <v:imagedata r:id="rId130" o:title="Image"/>
                </v:shape>
                <v:shape id="Google Shape;59;p13" o:spid="_x0000_s1032" type="#_x0000_t75" alt="Image" style="position:absolute;left:70622;top:25305;width:3896;height:6109;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">
                  <v:imagedata r:id="rId131" o:title="Image"/>
                </v:shape>
                <v:shape id="Google Shape;60;p13" o:spid="_x0000_s1033" type="#_x0000_t75" alt="Image" style="position:absolute;left:76928;top:20817;width:6641;height:6375;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">
                  <v:imagedata r:id="rId132" o:title="Image"/>
                </v:shape>
                <v:oval id="Google Shape;61;p13" o:spid="_x0000_s1034" style="position:absolute;left:68205;top:15827;width:5616;height:5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" fillcolor="white [3201]" strokecolor="black [3200]">
                  <v:stroke startarrowwidth="narrow" startarrowlength="short" endarrowwidth="narrow" endarrowlength="short"/>
                  <v:shadow on="t" color="black" opacity=".5" origin="-.5,.5" offset="0,1.5pt"/>
                  <v:textbox inset="2.53958mm,1.2694mm,2.53958mm,1.2694mm"/>
                </v:oval>
                <v:roundrect id="Google Shape;62;p13" o:spid="_x0000_s1035" style="position:absolute;left:30353;top:3322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" filled="f" strokecolor="#1f497d [3202]">
                  <v:stroke startarrowwidth="narrow" startarrowlength="short" endarrowwidth="narrow" endarrowlength="short"/>
                  <v:textbox inset="2.53958mm,2.53958mm,2.53958mm,2.53958mm">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v:textbox>
                </v:roundrect>
                <v:shape id="Google Shape;63;p13" o:spid="_x0000_s1036" style="position:absolute;left:24719;top:25331;width:5571;height:11879;visibility:visible;mso-wrap-style:square;v-text-anchor:top" coordsize="22284,4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" path="m22284,c18577,3876,379,15334,42,23253v-337,7920,16850,20220,20220,24264e" filled="f" strokecolor="black [3040]">
                  <v:stroke endarrow="classic"/>
                  <v:path arrowok="t" o:extrusionok="f" o:connecttype="custom" o:connectlocs="5571,0;11,5813;5066,11879" o:connectangles="0,0,0"/>
                </v:shape>
                <v:shape id="Google Shape;64;p13" o:spid="_x0000_s1037" style="position:absolute;left:42106;top:24888;width:10028;height:12764;visibility:visible;mso-wrap-style:square;v-text-anchor:top" coordsize="40114,5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" path="m8593,51055c13817,46927,41367,34795,39935,26286,38503,17777,6656,4381,,e" filled="f" strokecolor="black [3040]">
                  <v:stroke endarrow="classic"/>
                  <v:path arrowok="t" o:extrusionok="f" o:connecttype="custom" o:connectlocs="2148,12764;9983,6572;0,0" o:connectangles="0,0,0"/>
                </v:shape>
                <v:roundrect id="Google Shape;65;p13" o:spid="_x0000_s1038" style="position:absolute;left:2111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" filled="f" strokecolor="#1f497d [3202]">
                  <v:stroke startarrowwidth="narrow" startarrowlength="short" endarrowwidth="narrow" endarrowlength="short"/>
                  <v:textbox inset="2.53958mm,2.53958mm,2.53958mm,2.53958mm">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v:textbox>
                </v:roundrect>
                <v:shape id="Google Shape;66;p13" o:spid="_x0000_s1039" style="position:absolute;left:24624;top:7575;width:5981;height:5181;visibility:visible;mso-wrap-style:square;v-text-anchor:top" coordsize="23927,20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" path="m15840,c13228,1854,-1179,7667,169,11121v1348,3454,19799,8003,23759,9604e" filled="f" strokecolor="black [3040]">
                  <v:stroke endarrow="classic"/>
                  <v:path arrowok="t" o:extrusionok="f" o:connecttype="custom" o:connectlocs="3960,0;42,2780;5981,5181" o:connectangles="0,0,0"/>
                </v:shape>
                <v:shapetype id="_x0000_t32" coordsize="21600,21600" o:spt="32" o:oned="t" path="m,l21600,21600e" filled="f">
                  <v:path arrowok="t" fillok="f" o:connecttype="none"/>
                  <o:lock v:ext="edit" shapetype="t"/>
                </v:shapetype>
                <v:shape id="Google Shape;67;p13" o:spid="_x0000_s1040" type="#_x0000_t32" style="position:absolute;left:9023;top:17599;width:19026;height:42;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" strokecolor="black [3200]" strokeweight="2.25pt">
                  <v:stroke startarrowwidth="narrow" startarrowlength="short" endarrowwidth="narrow" endarrowlength="short" joinstyle="miter"/>
                </v:shape>
                <v:shape id="Google Shape;68;p13" o:spid="_x0000_s1041" style="position:absolute;left:9023;top:19327;width:18777;height:18325;visibility:visible;mso-wrap-style:square;v-text-anchor:top" coordsize="71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" path="m,235v329,,329,,329,c344,235,356,223,356,208v,-181,,-181,,-181c356,12,368,,383,,711,,711,,711,e" filled="f" strokecolor="black [3200]" strokeweight="2.25pt">
                  <v:stroke startarrowwidth="narrow" startarrowlength="short" endarrowwidth="narrow" endarrowlength="short" joinstyle="miter"/>
                  <v:path arrowok="t" o:extrusionok="f" o:connecttype="custom" o:connectlocs="0,18325;8689,18325;9402,16220;9402,2105;10115,0;18777,0" o:connectangles="0,0,0,0,0,0"/>
                </v:shape>
                <v:rect id="Google Shape;69;p13" o:spid="_x0000_s1042" style="position:absolute;left:23533;top:27192;width:12039;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" filled="f" stroked="f">
                  <v:textbox inset="2.53958mm,2.53958mm,2.53958mm,2.53958mm">
                    <w:txbxContent>
                      <w:p w14:paraId="31638960" w14:textId="77777777" w:rsidR="00B36106" w:rsidRDefault="00B36106" w:rsidP="00B36106">
                        <w:pPr>
                          <w:jc w:val="center"/>
                          <w:rPr>
                            <w:sz w:val="20"/>
                            <w:szCs w:val="20"/>
                          </w:rPr>
                        </w:pPr>
                        <w:r>
                          <w:rPr>
                            <w:sz w:val="20"/>
                            <w:szCs w:val="20"/>
                          </w:rPr>
                          <w:t>Media segments</w:t>
                        </w:r>
                      </w:p>
                    </w:txbxContent>
                  </v:textbox>
                </v:rect>
                <v:rect id="Google Shape;70;p13" o:spid="_x0000_s1043" style="position:absolute;left:44983;top:23240;width:12676;height:7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" filled="f" stroked="f">
                  <v:textbox inset="2.53958mm,2.53958mm,2.53958mm,2.53958mm">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v:textbox>
                </v:rect>
                <v:shape id="Google Shape;71;p13" o:spid="_x0000_s1044" type="#_x0000_t32" style="position:absolute;left:44090;top:18867;width:24315;height:23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" strokecolor="black [3200]" strokeweight="2.25pt">
                  <v:stroke startarrowwidth="narrow" startarrowlength="short" endarrowwidth="narrow" endarrowlength="short" joinstyle="miter"/>
                </v:shape>
                <v:rect id="Google Shape;72;p13" o:spid="_x0000_s1045" style="position:absolute;left:44983;top:7573;width:12676;height:10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" filled="f" stroked="f">
                  <v:textbox inset="2.53958mm,2.53958mm,2.53958mm,2.53958mm">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v:textbox>
                </v:rect>
                <v:rect id="Google Shape;73;p13" o:spid="_x0000_s1046" style="position:absolute;left:63242;top:9237;width:17886;height:6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" filled="f" stroked="f">
                  <v:textbox inset="2.53958mm,2.53958mm,2.53958mm,2.53958mm">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v:textbox>
                </v:rect>
                <v:rect id="Google Shape;74;p13" o:spid="_x0000_s1047" style="position:absolute;left:9023;top:36631;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" filled="f" stroked="f">
                  <v:textbox inset="2.53958mm,2.53958mm,2.53958mm,2.53958mm">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v:textbox>
                </v:rect>
                <v:rect id="Google Shape;75;p13" o:spid="_x0000_s1048" style="position:absolute;left:10001;top:14052;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" filled="f" stroked="f">
                  <v:textbox inset="2.53958mm,2.53958mm,2.53958mm,2.53958mm">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v:textbox>
                </v:rect>
                <w10:anchorlock/>
              </v:group>
            </w:pict>
          </mc:Fallback>
        </mc:AlternateContent>
      </w:r>
    </w:p>
    <w:p w14:paraId="0A3F334A" w14:textId="77777777" w:rsidR="00B36106" w:rsidRPr="00B36106" w:rsidRDefault="00B36106" w:rsidP="0007392F">
      <w:pPr>
        <w:jc w:val="center"/>
      </w:pPr>
      <w:r w:rsidRPr="00B36106">
        <w:t xml:space="preserve">Figure </w:t>
      </w:r>
      <w:r w:rsidRPr="00B36106">
        <w:fldChar w:fldCharType="begin"/>
      </w:r>
      <w:r w:rsidRPr="00B36106">
        <w:instrText xml:space="preserve"> SEQ Figure \* ARABIC </w:instrText>
      </w:r>
      <w:r w:rsidRPr="00B36106">
        <w:fldChar w:fldCharType="separate"/>
      </w:r>
      <w:r w:rsidRPr="00B36106">
        <w:t>1</w:t>
      </w:r>
      <w:r w:rsidRPr="00B36106">
        <w:fldChar w:fldCharType="end"/>
      </w:r>
      <w:r w:rsidRPr="00B36106">
        <w:t xml:space="preserve"> C2PA PoC system diagram</w:t>
      </w:r>
    </w:p>
    <w:p w14:paraId="359F4ED0" w14:textId="77777777" w:rsidR="00B36106" w:rsidRPr="00B36106" w:rsidRDefault="00B36106" w:rsidP="00B36106"/>
    <w:p w14:paraId="3B9F4C7E" w14:textId="77777777" w:rsidR="00B36106" w:rsidRPr="00B36106" w:rsidRDefault="00B36106" w:rsidP="00B36106"/>
    <w:p w14:paraId="488B0B81" w14:textId="77777777" w:rsidR="00B36106" w:rsidRPr="00B36106" w:rsidRDefault="00B36106" w:rsidP="0007392F">
      <w:pPr>
        <w:pStyle w:val="Heading2"/>
        <w:rPr>
          <w:rFonts w:eastAsia="SimSun"/>
        </w:rPr>
      </w:pPr>
      <w:bookmarkStart w:id="732" w:name="_Toc195001248"/>
      <w:r w:rsidRPr="00B36106">
        <w:rPr>
          <w:rFonts w:eastAsia="SimSun"/>
        </w:rPr>
        <w:t>Proposed modifications to ISO/IEC 23009-1</w:t>
      </w:r>
      <w:bookmarkEnd w:id="732"/>
    </w:p>
    <w:p w14:paraId="0C8CF45C" w14:textId="77777777" w:rsidR="00B36106" w:rsidRPr="00B36106" w:rsidRDefault="00B36106" w:rsidP="00B36106">
      <w:pPr>
        <w:rPr>
          <w:bCs/>
        </w:rPr>
      </w:pPr>
      <w:r w:rsidRPr="00B36106">
        <w:rPr>
          <w:bCs/>
        </w:rPr>
        <w:t>In order to enable the above described DASH based workflow, it is recommended that clause 5.10 in ISO/IEC 23009-1 be modified to include a new sub-clause (which would currently be 5.10.5) that describes media provenance and authenticity events. Both out of band and in band event streams should be specified.</w:t>
      </w:r>
    </w:p>
    <w:p w14:paraId="168734FB" w14:textId="77777777" w:rsidR="00B36106" w:rsidRPr="00B36106" w:rsidRDefault="00B36106" w:rsidP="00B36106">
      <w:pPr>
        <w:rPr>
          <w:bCs/>
        </w:rPr>
      </w:pPr>
    </w:p>
    <w:p w14:paraId="5C084691" w14:textId="77777777" w:rsidR="00B36106" w:rsidRPr="00B36106" w:rsidRDefault="00B36106" w:rsidP="00B36106">
      <w:pPr>
        <w:rPr>
          <w:bCs/>
        </w:rPr>
      </w:pPr>
      <w:r w:rsidRPr="00B36106">
        <w:rPr>
          <w:bCs/>
        </w:rPr>
        <w:t xml:space="preserve">For the case of signaling C2PA data, it is proposed that the scheme identifier urn:mpeg:dash:event:c2pa:21 be specified for use by either in-band or out of band event streams, indicating that the event carries C2PA data that is conformant with version 2.1 of the C2PA specification. </w:t>
      </w:r>
    </w:p>
    <w:p w14:paraId="44880A28" w14:textId="77777777" w:rsidR="00B36106" w:rsidRPr="00B36106" w:rsidRDefault="00B36106" w:rsidP="00B36106">
      <w:pPr>
        <w:rPr>
          <w:bCs/>
        </w:rPr>
      </w:pPr>
    </w:p>
    <w:p w14:paraId="31FA866F" w14:textId="77777777" w:rsidR="00B36106" w:rsidRPr="00B36106" w:rsidRDefault="00B36106" w:rsidP="00B36106">
      <w:pPr>
        <w:rPr>
          <w:bCs/>
        </w:rPr>
      </w:pPr>
      <w:r w:rsidRPr="00B36106">
        <w:rPr>
          <w:bCs/>
        </w:rPr>
        <w:t>It is further proposed that the @id attribute for provenance and authenticity events shall be present and unique for each event. The @status attribute of the event, if present, shall not use the “update” value. The @status attribute should use the “repeat” value if the repeat content is being downloaded by the client.</w:t>
      </w:r>
    </w:p>
    <w:p w14:paraId="73042B5C" w14:textId="77777777" w:rsidR="00B36106" w:rsidRPr="00B36106" w:rsidRDefault="00B36106" w:rsidP="00B36106">
      <w:pPr>
        <w:rPr>
          <w:bCs/>
        </w:rPr>
      </w:pPr>
    </w:p>
    <w:p w14:paraId="02005CDD" w14:textId="77777777" w:rsidR="00B36106" w:rsidRPr="00B36106" w:rsidRDefault="00B36106" w:rsidP="00B36106">
      <w:pPr>
        <w:rPr>
          <w:bCs/>
        </w:rPr>
      </w:pPr>
      <w:r w:rsidRPr="00B36106">
        <w:rPr>
          <w:bCs/>
        </w:rPr>
        <w:t>The dispatching of these events shall be on-receive.</w:t>
      </w:r>
    </w:p>
    <w:p w14:paraId="439BA169" w14:textId="77777777" w:rsidR="00B36106" w:rsidRPr="00B36106" w:rsidRDefault="00B36106" w:rsidP="00B36106">
      <w:pPr>
        <w:rPr>
          <w:bCs/>
        </w:rPr>
      </w:pPr>
      <w:r w:rsidRPr="00B36106">
        <w:rPr>
          <w:bCs/>
        </w:rPr>
        <w:t>Table 1 defines the relevant Event and EventStream attributes for out of band events.</w:t>
      </w:r>
    </w:p>
    <w:p w14:paraId="4A291D18" w14:textId="77777777" w:rsidR="00B36106" w:rsidRPr="00B36106" w:rsidRDefault="00B36106" w:rsidP="00B36106">
      <w:pPr>
        <w:rPr>
          <w:bCs/>
        </w:rPr>
      </w:pPr>
    </w:p>
    <w:p w14:paraId="264DF3FE" w14:textId="77777777" w:rsidR="00B36106" w:rsidRPr="00B36106" w:rsidRDefault="00B36106" w:rsidP="00B36106">
      <w:pPr>
        <w:rPr>
          <w:lang w:val="en-GB"/>
        </w:rPr>
      </w:pPr>
      <w:r w:rsidRPr="00B36106">
        <w:rPr>
          <w:lang w:val="en-GB"/>
        </w:rPr>
        <w:t xml:space="preserve">Table </w:t>
      </w:r>
      <w:r w:rsidRPr="00B36106">
        <w:rPr>
          <w:lang w:val="en-GB"/>
        </w:rPr>
        <w:fldChar w:fldCharType="begin"/>
      </w:r>
      <w:r w:rsidRPr="00B36106">
        <w:rPr>
          <w:lang w:val="en-GB"/>
        </w:rPr>
        <w:instrText xml:space="preserve"> SEQ Table \* ARABIC </w:instrText>
      </w:r>
      <w:r w:rsidRPr="00B36106">
        <w:rPr>
          <w:lang w:val="en-GB"/>
        </w:rPr>
        <w:fldChar w:fldCharType="separate"/>
      </w:r>
      <w:r w:rsidRPr="00B36106">
        <w:rPr>
          <w:lang w:val="en-GB"/>
        </w:rPr>
        <w:t>1</w:t>
      </w:r>
      <w:r w:rsidRPr="00B36106">
        <w:fldChar w:fldCharType="end"/>
      </w:r>
      <w:r w:rsidRPr="00B36106">
        <w:rPr>
          <w:lang w:val="en-GB"/>
        </w:rPr>
        <w:t xml:space="preserve"> C2PA specific Event and EventStream attributes for out of band events</w:t>
      </w:r>
    </w:p>
    <w:tbl>
      <w:tblPr>
        <w:tblW w:w="49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374"/>
        <w:gridCol w:w="5784"/>
      </w:tblGrid>
      <w:tr w:rsidR="00B36106" w:rsidRPr="00B36106" w14:paraId="3FFC38EA"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17961BB0" w14:textId="77777777" w:rsidR="00B36106" w:rsidRPr="00B36106" w:rsidRDefault="00B36106" w:rsidP="00B36106">
            <w:pPr>
              <w:rPr>
                <w:lang w:val="en-GB"/>
              </w:rPr>
            </w:pPr>
            <w:r w:rsidRPr="00B36106">
              <w:rPr>
                <w:lang w:val="en-GB"/>
              </w:rPr>
              <w:t>Key</w:t>
            </w:r>
          </w:p>
        </w:tc>
        <w:tc>
          <w:tcPr>
            <w:tcW w:w="3158" w:type="pct"/>
            <w:tcBorders>
              <w:top w:val="single" w:sz="4" w:space="0" w:color="000000"/>
              <w:left w:val="single" w:sz="4" w:space="0" w:color="000000"/>
              <w:bottom w:val="single" w:sz="4" w:space="0" w:color="000000"/>
              <w:right w:val="single" w:sz="4" w:space="0" w:color="000000"/>
            </w:tcBorders>
            <w:hideMark/>
          </w:tcPr>
          <w:p w14:paraId="74B0DC31" w14:textId="77777777" w:rsidR="00B36106" w:rsidRPr="00B36106" w:rsidRDefault="00B36106" w:rsidP="00B36106">
            <w:pPr>
              <w:rPr>
                <w:lang w:val="en-GB"/>
              </w:rPr>
            </w:pPr>
            <w:r w:rsidRPr="00B36106">
              <w:rPr>
                <w:lang w:val="en-GB"/>
              </w:rPr>
              <w:t>Description</w:t>
            </w:r>
          </w:p>
        </w:tc>
      </w:tr>
      <w:tr w:rsidR="00B36106" w:rsidRPr="00B36106" w14:paraId="2394081C"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4A203F40" w14:textId="77777777" w:rsidR="00B36106" w:rsidRPr="00B36106" w:rsidRDefault="00B36106" w:rsidP="00B36106">
            <w:pPr>
              <w:rPr>
                <w:lang w:val="en-GB"/>
              </w:rPr>
            </w:pPr>
            <w:r w:rsidRPr="00B36106">
              <w:rPr>
                <w:lang w:val="en-GB"/>
              </w:rPr>
              <w:t>schemeIdURI</w:t>
            </w:r>
          </w:p>
          <w:p w14:paraId="522756B6" w14:textId="77777777" w:rsidR="00B36106" w:rsidRPr="00B36106" w:rsidRDefault="00B36106" w:rsidP="00B36106">
            <w:pPr>
              <w:rPr>
                <w:lang w:val="en-GB"/>
              </w:rPr>
            </w:pPr>
            <w:r w:rsidRPr="00B36106">
              <w:rPr>
                <w:b/>
              </w:rPr>
              <w:t>EventStream</w:t>
            </w:r>
            <w:r w:rsidRPr="00B36106">
              <w:t>@schemeIdUri</w:t>
            </w:r>
          </w:p>
        </w:tc>
        <w:tc>
          <w:tcPr>
            <w:tcW w:w="3158" w:type="pct"/>
            <w:tcBorders>
              <w:top w:val="single" w:sz="4" w:space="0" w:color="000000"/>
              <w:left w:val="single" w:sz="4" w:space="0" w:color="000000"/>
              <w:bottom w:val="single" w:sz="4" w:space="0" w:color="000000"/>
              <w:right w:val="single" w:sz="4" w:space="0" w:color="000000"/>
            </w:tcBorders>
            <w:hideMark/>
          </w:tcPr>
          <w:p w14:paraId="4A366380" w14:textId="77777777" w:rsidR="00B36106" w:rsidRPr="00B36106" w:rsidRDefault="00B36106" w:rsidP="00B36106">
            <w:pPr>
              <w:rPr>
                <w:lang w:val="en-GB"/>
              </w:rPr>
            </w:pPr>
            <w:r w:rsidRPr="00B36106">
              <w:rPr>
                <w:lang w:val="en-GB"/>
              </w:rPr>
              <w:t>Set to urn:mpeg:dash:event:c2pa:21</w:t>
            </w:r>
          </w:p>
        </w:tc>
      </w:tr>
      <w:tr w:rsidR="00B36106" w:rsidRPr="00B36106" w14:paraId="7DC63F65"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107CF26" w14:textId="77777777" w:rsidR="00B36106" w:rsidRPr="00B36106" w:rsidRDefault="00B36106" w:rsidP="00B36106">
            <w:pPr>
              <w:rPr>
                <w:lang w:val="en-GB"/>
              </w:rPr>
            </w:pPr>
            <w:r w:rsidRPr="00B36106">
              <w:rPr>
                <w:lang w:val="en-GB"/>
              </w:rPr>
              <w:t>presentation_time</w:t>
            </w:r>
          </w:p>
          <w:p w14:paraId="23A2A864" w14:textId="77777777" w:rsidR="00B36106" w:rsidRPr="00B36106" w:rsidRDefault="00B36106" w:rsidP="00B36106">
            <w:pPr>
              <w:rPr>
                <w:lang w:val="en-GB"/>
              </w:rPr>
            </w:pPr>
            <w:r w:rsidRPr="00B36106">
              <w:rPr>
                <w:b/>
              </w:rPr>
              <w:t>Event</w:t>
            </w:r>
            <w:r w:rsidRPr="00B36106">
              <w:t>@presentationTime</w:t>
            </w:r>
          </w:p>
        </w:tc>
        <w:tc>
          <w:tcPr>
            <w:tcW w:w="3158" w:type="pct"/>
            <w:tcBorders>
              <w:top w:val="single" w:sz="4" w:space="0" w:color="000000"/>
              <w:left w:val="single" w:sz="4" w:space="0" w:color="000000"/>
              <w:bottom w:val="single" w:sz="4" w:space="0" w:color="000000"/>
              <w:right w:val="single" w:sz="4" w:space="0" w:color="000000"/>
            </w:tcBorders>
            <w:hideMark/>
          </w:tcPr>
          <w:p w14:paraId="3222D806" w14:textId="77777777" w:rsidR="00B36106" w:rsidRPr="00B36106" w:rsidRDefault="00B36106" w:rsidP="00B36106">
            <w:pPr>
              <w:rPr>
                <w:lang w:val="en-GB"/>
              </w:rPr>
            </w:pPr>
            <w:r w:rsidRPr="00B36106">
              <w:rPr>
                <w:lang w:val="en-GB"/>
              </w:rPr>
              <w:t>Provides the media presentation time corresponding to the C2PA data.</w:t>
            </w:r>
          </w:p>
        </w:tc>
      </w:tr>
      <w:tr w:rsidR="00B36106" w:rsidRPr="00B36106" w14:paraId="3D1E8A76"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397B0CC0" w14:textId="77777777" w:rsidR="00B36106" w:rsidRPr="00B36106" w:rsidRDefault="00B36106" w:rsidP="00B36106">
            <w:pPr>
              <w:rPr>
                <w:lang w:val="en-GB"/>
              </w:rPr>
            </w:pPr>
            <w:r w:rsidRPr="00B36106">
              <w:rPr>
                <w:lang w:val="en-GB"/>
              </w:rPr>
              <w:t>duration</w:t>
            </w:r>
          </w:p>
          <w:p w14:paraId="40A4F825" w14:textId="77777777" w:rsidR="00B36106" w:rsidRPr="00B36106" w:rsidRDefault="00B36106" w:rsidP="00B36106">
            <w:pPr>
              <w:rPr>
                <w:lang w:val="en-GB"/>
              </w:rPr>
            </w:pPr>
            <w:r w:rsidRPr="00B36106">
              <w:rPr>
                <w:b/>
              </w:rPr>
              <w:t>Event</w:t>
            </w:r>
            <w:r w:rsidRPr="00B36106">
              <w:t>@duration</w:t>
            </w:r>
          </w:p>
        </w:tc>
        <w:tc>
          <w:tcPr>
            <w:tcW w:w="3158" w:type="pct"/>
            <w:tcBorders>
              <w:top w:val="single" w:sz="4" w:space="0" w:color="000000"/>
              <w:left w:val="single" w:sz="4" w:space="0" w:color="000000"/>
              <w:bottom w:val="single" w:sz="4" w:space="0" w:color="000000"/>
              <w:right w:val="single" w:sz="4" w:space="0" w:color="000000"/>
            </w:tcBorders>
            <w:hideMark/>
          </w:tcPr>
          <w:p w14:paraId="13D0677B" w14:textId="77777777" w:rsidR="00B36106" w:rsidRPr="00B36106" w:rsidRDefault="00B36106" w:rsidP="00B36106">
            <w:pPr>
              <w:rPr>
                <w:lang w:val="en-GB"/>
              </w:rPr>
            </w:pPr>
            <w:r w:rsidRPr="00B36106">
              <w:rPr>
                <w:lang w:val="en-GB"/>
              </w:rPr>
              <w:t>Shall be set to be the same as the duration of the segment to which the C2PA data is associated.</w:t>
            </w:r>
          </w:p>
        </w:tc>
      </w:tr>
      <w:tr w:rsidR="00B36106" w:rsidRPr="00B36106" w14:paraId="7412C2E2"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57B2B439" w14:textId="77777777" w:rsidR="00B36106" w:rsidRPr="00B36106" w:rsidRDefault="00B36106" w:rsidP="00B36106">
            <w:pPr>
              <w:rPr>
                <w:lang w:val="en-GB"/>
              </w:rPr>
            </w:pPr>
            <w:r w:rsidRPr="00B36106">
              <w:rPr>
                <w:lang w:val="en-GB"/>
              </w:rPr>
              <w:t>id</w:t>
            </w:r>
          </w:p>
          <w:p w14:paraId="7DB8C2FF" w14:textId="77777777" w:rsidR="00B36106" w:rsidRPr="00B36106" w:rsidRDefault="00B36106" w:rsidP="00B36106">
            <w:pPr>
              <w:rPr>
                <w:lang w:val="en-GB"/>
              </w:rPr>
            </w:pPr>
            <w:r w:rsidRPr="00B36106">
              <w:rPr>
                <w:b/>
              </w:rPr>
              <w:t>Event</w:t>
            </w:r>
            <w:r w:rsidRPr="00B36106">
              <w:t>@id</w:t>
            </w:r>
          </w:p>
        </w:tc>
        <w:tc>
          <w:tcPr>
            <w:tcW w:w="3158" w:type="pct"/>
            <w:tcBorders>
              <w:top w:val="single" w:sz="4" w:space="0" w:color="000000"/>
              <w:left w:val="single" w:sz="4" w:space="0" w:color="000000"/>
              <w:bottom w:val="single" w:sz="4" w:space="0" w:color="000000"/>
              <w:right w:val="single" w:sz="4" w:space="0" w:color="000000"/>
            </w:tcBorders>
            <w:hideMark/>
          </w:tcPr>
          <w:p w14:paraId="341DBE1A" w14:textId="77777777" w:rsidR="00B36106" w:rsidRPr="00B36106" w:rsidRDefault="00B36106" w:rsidP="00B36106">
            <w:pPr>
              <w:rPr>
                <w:lang w:val="en-GB"/>
              </w:rPr>
            </w:pPr>
            <w:r w:rsidRPr="00B36106">
              <w:rPr>
                <w:lang w:val="en-GB"/>
              </w:rPr>
              <w:t>Shall be present and unique per event in a presentation.</w:t>
            </w:r>
          </w:p>
        </w:tc>
      </w:tr>
      <w:tr w:rsidR="00B36106" w:rsidRPr="00B36106" w14:paraId="360C78FD"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ECB5755" w14:textId="77777777" w:rsidR="00B36106" w:rsidRPr="00B36106" w:rsidRDefault="00B36106" w:rsidP="00B36106">
            <w:pPr>
              <w:rPr>
                <w:lang w:val="en-GB"/>
              </w:rPr>
            </w:pPr>
            <w:r w:rsidRPr="00B36106">
              <w:rPr>
                <w:lang w:val="en-GB"/>
              </w:rPr>
              <w:t>message</w:t>
            </w:r>
          </w:p>
          <w:p w14:paraId="29E21BD7" w14:textId="77777777" w:rsidR="00B36106" w:rsidRPr="00B36106" w:rsidRDefault="00B36106" w:rsidP="00B36106">
            <w:pPr>
              <w:rPr>
                <w:lang w:val="en-GB"/>
              </w:rPr>
            </w:pPr>
            <w:r w:rsidRPr="00B36106">
              <w:rPr>
                <w:b/>
              </w:rPr>
              <w:t xml:space="preserve">Event </w:t>
            </w:r>
            <w:r w:rsidRPr="00B36106">
              <w:rPr>
                <w:lang w:val="en-GB"/>
              </w:rPr>
              <w:t xml:space="preserve">value </w:t>
            </w:r>
          </w:p>
        </w:tc>
        <w:tc>
          <w:tcPr>
            <w:tcW w:w="3158" w:type="pct"/>
            <w:tcBorders>
              <w:top w:val="single" w:sz="4" w:space="0" w:color="000000"/>
              <w:left w:val="single" w:sz="4" w:space="0" w:color="000000"/>
              <w:bottom w:val="single" w:sz="4" w:space="0" w:color="000000"/>
              <w:right w:val="single" w:sz="4" w:space="0" w:color="000000"/>
            </w:tcBorders>
            <w:hideMark/>
          </w:tcPr>
          <w:p w14:paraId="6252D747" w14:textId="77777777" w:rsidR="00B36106" w:rsidRPr="00B36106" w:rsidRDefault="00B36106" w:rsidP="00B36106">
            <w:pPr>
              <w:rPr>
                <w:lang w:val="en-GB"/>
              </w:rPr>
            </w:pPr>
            <w:r w:rsidRPr="00B36106">
              <w:rPr>
                <w:lang w:val="en-GB"/>
              </w:rPr>
              <w:t xml:space="preserve">This shall be the C2PA manifest store or manifest data. </w:t>
            </w:r>
          </w:p>
          <w:p w14:paraId="1F19A645" w14:textId="77777777" w:rsidR="00B36106" w:rsidRPr="00B36106" w:rsidRDefault="00B36106" w:rsidP="00B36106">
            <w:pPr>
              <w:rPr>
                <w:lang w:val="en-GB"/>
              </w:rPr>
            </w:pPr>
            <w:r w:rsidRPr="00B36106">
              <w:rPr>
                <w:lang w:val="en-GB"/>
              </w:rPr>
              <w:t xml:space="preserve">(Note that Event@messageData has been deprecated in the sixth edition in favour of using Event value, otherwise the Event@messageData would have been proposed for use in this case) </w:t>
            </w:r>
          </w:p>
        </w:tc>
      </w:tr>
    </w:tbl>
    <w:p w14:paraId="178A462C" w14:textId="77777777" w:rsidR="00B36106" w:rsidRPr="00B36106" w:rsidRDefault="00B36106" w:rsidP="00B36106">
      <w:pPr>
        <w:rPr>
          <w:bCs/>
        </w:rPr>
      </w:pPr>
    </w:p>
    <w:p w14:paraId="2EB2CBAB" w14:textId="77777777" w:rsidR="00B36106" w:rsidRPr="00B36106" w:rsidRDefault="00B36106" w:rsidP="00B36106">
      <w:pPr>
        <w:rPr>
          <w:bCs/>
        </w:rPr>
      </w:pPr>
    </w:p>
    <w:p w14:paraId="1C3C361E" w14:textId="77777777" w:rsidR="00B36106" w:rsidRPr="00B36106" w:rsidRDefault="00B36106" w:rsidP="00B36106">
      <w:pPr>
        <w:rPr>
          <w:lang w:val="en-GB"/>
        </w:rPr>
      </w:pPr>
      <w:r w:rsidRPr="00B36106">
        <w:rPr>
          <w:bCs/>
        </w:rPr>
        <w:t xml:space="preserve">For out of band C2PA events, the </w:t>
      </w:r>
      <w:r w:rsidRPr="00B36106">
        <w:rPr>
          <w:lang w:val="en-GB"/>
        </w:rPr>
        <w:t>message shall contain a header indicating which representations the C2PA data is to be associated with as well as the C2PA manifest data as defined by the struct DASHC2PAEvent below:</w:t>
      </w:r>
    </w:p>
    <w:p w14:paraId="4CF4CBF4" w14:textId="77777777" w:rsidR="00B36106" w:rsidRPr="00B36106" w:rsidRDefault="00B36106" w:rsidP="00B36106">
      <w:pPr>
        <w:rPr>
          <w:lang w:val="en-GB"/>
        </w:rPr>
      </w:pPr>
    </w:p>
    <w:p w14:paraId="66412C2D" w14:textId="77777777" w:rsidR="00B36106" w:rsidRPr="00B36106" w:rsidRDefault="00B36106" w:rsidP="00B36106">
      <w:pPr>
        <w:rPr>
          <w:lang w:val="en-GB"/>
        </w:rPr>
      </w:pPr>
      <w:r w:rsidRPr="00B36106">
        <w:t xml:space="preserve">aligned(8) struct DASHC2PAEvent </w:t>
      </w:r>
    </w:p>
    <w:p w14:paraId="6D48A0B2" w14:textId="77777777" w:rsidR="00B36106" w:rsidRPr="00B36106" w:rsidRDefault="00B36106" w:rsidP="00B36106">
      <w:r w:rsidRPr="00B36106">
        <w:t>{</w:t>
      </w:r>
    </w:p>
    <w:p w14:paraId="1649D184" w14:textId="77777777" w:rsidR="00B36106" w:rsidRPr="00B36106" w:rsidRDefault="00B36106" w:rsidP="00B36106">
      <w:pPr>
        <w:rPr>
          <w:lang w:val="en-GB"/>
        </w:rPr>
      </w:pPr>
      <w:r w:rsidRPr="00B36106">
        <w:t xml:space="preserve">   string representation_id; // the representation to which this event belongs</w:t>
      </w:r>
    </w:p>
    <w:p w14:paraId="36B8D245" w14:textId="71BEF9EF" w:rsidR="00B36106" w:rsidRPr="00B36106" w:rsidRDefault="00B36106" w:rsidP="00B36106">
      <w:pPr>
        <w:rPr>
          <w:lang w:val="en-GB"/>
        </w:rPr>
      </w:pPr>
      <w:r w:rsidRPr="00B36106">
        <w:t xml:space="preserve">   string c2pa_data; // c2pa manifest or manifest store</w:t>
      </w:r>
    </w:p>
    <w:p w14:paraId="7D025B04" w14:textId="77777777" w:rsidR="00B36106" w:rsidRPr="00B36106" w:rsidRDefault="00B36106" w:rsidP="00B36106">
      <w:pPr>
        <w:rPr>
          <w:lang w:val="en-GB"/>
        </w:rPr>
      </w:pPr>
      <w:r w:rsidRPr="00B36106">
        <w:t>}</w:t>
      </w:r>
    </w:p>
    <w:p w14:paraId="5E6AB23F" w14:textId="77777777" w:rsidR="00B36106" w:rsidRPr="00B36106" w:rsidRDefault="00B36106" w:rsidP="00B36106">
      <w:pPr>
        <w:rPr>
          <w:bCs/>
        </w:rPr>
      </w:pPr>
    </w:p>
    <w:p w14:paraId="3E44F63A" w14:textId="77777777" w:rsidR="00B36106" w:rsidRPr="00B36106" w:rsidRDefault="00B36106" w:rsidP="00B36106">
      <w:pPr>
        <w:rPr>
          <w:bCs/>
        </w:rPr>
      </w:pPr>
      <w:r w:rsidRPr="00B36106">
        <w:rPr>
          <w:bCs/>
        </w:rPr>
        <w:t xml:space="preserve">In the case of in band events the </w:t>
      </w:r>
      <w:r w:rsidRPr="00B36106">
        <w:rPr>
          <w:lang w:val="en-GB"/>
        </w:rPr>
        <w:t>message</w:t>
      </w:r>
      <w:r w:rsidRPr="00B36106">
        <w:rPr>
          <w:bCs/>
        </w:rPr>
        <w:t xml:space="preserve"> attribute is not required and shall be ignored if present. The relevant C2PA data shall be found in the </w:t>
      </w:r>
      <w:r w:rsidRPr="00B36106">
        <w:rPr>
          <w:lang w:val="en-GB"/>
        </w:rPr>
        <w:t xml:space="preserve">'emsg'.message_data[] </w:t>
      </w:r>
      <w:r w:rsidRPr="00B36106">
        <w:rPr>
          <w:bCs/>
          <w:lang w:val="en-GB"/>
        </w:rPr>
        <w:t xml:space="preserve">field. Note that for in-band messages the association with the representation is clear. </w:t>
      </w:r>
    </w:p>
    <w:p w14:paraId="78EC4AB9" w14:textId="77777777" w:rsidR="00B36106" w:rsidRPr="00B36106" w:rsidRDefault="00B36106" w:rsidP="0007392F">
      <w:pPr>
        <w:pStyle w:val="Heading2"/>
        <w:rPr>
          <w:rFonts w:eastAsia="SimSun"/>
        </w:rPr>
      </w:pPr>
      <w:bookmarkStart w:id="733" w:name="_Toc195001249"/>
      <w:r w:rsidRPr="00B36106">
        <w:t>Recommendations</w:t>
      </w:r>
      <w:bookmarkEnd w:id="733"/>
    </w:p>
    <w:p w14:paraId="1BFB975E" w14:textId="77777777" w:rsidR="00B36106" w:rsidRPr="00B36106" w:rsidRDefault="00B36106" w:rsidP="00B36106">
      <w:pPr>
        <w:rPr>
          <w:bCs/>
        </w:rPr>
      </w:pPr>
      <w:r w:rsidRPr="00B36106">
        <w:rPr>
          <w:bCs/>
        </w:rPr>
        <w:t>The proposed modifications listed above are recommended for inclusion in a possible amendment to ISO/IEC 23009-1.</w:t>
      </w:r>
    </w:p>
    <w:p w14:paraId="4D9DA117" w14:textId="77777777" w:rsidR="00B36106" w:rsidRPr="00B36106" w:rsidRDefault="00B36106" w:rsidP="0007392F">
      <w:pPr>
        <w:pStyle w:val="Heading2"/>
        <w:rPr>
          <w:rFonts w:eastAsia="SimSun"/>
        </w:rPr>
      </w:pPr>
      <w:bookmarkStart w:id="734" w:name="_Toc195001250"/>
      <w:r w:rsidRPr="00B36106">
        <w:t>References</w:t>
      </w:r>
      <w:bookmarkEnd w:id="734"/>
    </w:p>
    <w:p w14:paraId="3339CB98" w14:textId="77777777" w:rsidR="00B36106" w:rsidRPr="00B36106" w:rsidRDefault="00B36106" w:rsidP="00B36106">
      <w:r w:rsidRPr="00B36106">
        <w:fldChar w:fldCharType="begin"/>
      </w:r>
      <w:r w:rsidRPr="00B36106">
        <w:instrText xml:space="preserve"> BIBLIOGRAPHY </w:instrText>
      </w:r>
      <w:r w:rsidRPr="00B36106">
        <w:fldChar w:fldCharType="separate"/>
      </w:r>
    </w:p>
    <w:tbl>
      <w:tblPr>
        <w:tblW w:w="5000" w:type="pct"/>
        <w:tblCellSpacing w:w="15" w:type="dxa"/>
        <w:tblLook w:val="04A0" w:firstRow="1" w:lastRow="0" w:firstColumn="1" w:lastColumn="0" w:noHBand="0" w:noVBand="1"/>
      </w:tblPr>
      <w:tblGrid>
        <w:gridCol w:w="332"/>
        <w:gridCol w:w="9023"/>
      </w:tblGrid>
      <w:tr w:rsidR="00B36106" w:rsidRPr="00B36106" w14:paraId="113D4012" w14:textId="77777777" w:rsidTr="00B36106">
        <w:trPr>
          <w:tblCellSpacing w:w="15" w:type="dxa"/>
        </w:trPr>
        <w:tc>
          <w:tcPr>
            <w:tcW w:w="50" w:type="pct"/>
            <w:tcMar>
              <w:top w:w="15" w:type="dxa"/>
              <w:left w:w="15" w:type="dxa"/>
              <w:bottom w:w="15" w:type="dxa"/>
              <w:right w:w="15" w:type="dxa"/>
            </w:tcMar>
            <w:hideMark/>
          </w:tcPr>
          <w:p w14:paraId="4B4450B2" w14:textId="77777777" w:rsidR="00B36106" w:rsidRPr="00B36106" w:rsidRDefault="00B36106" w:rsidP="00B36106">
            <w:r w:rsidRPr="00B36106">
              <w:t xml:space="preserve">[1] </w:t>
            </w:r>
          </w:p>
        </w:tc>
        <w:tc>
          <w:tcPr>
            <w:tcW w:w="0" w:type="auto"/>
            <w:tcMar>
              <w:top w:w="15" w:type="dxa"/>
              <w:left w:w="15" w:type="dxa"/>
              <w:bottom w:w="15" w:type="dxa"/>
              <w:right w:w="15" w:type="dxa"/>
            </w:tcMar>
            <w:hideMark/>
          </w:tcPr>
          <w:p w14:paraId="16D8ABA3" w14:textId="77777777" w:rsidR="00B36106" w:rsidRPr="00B36106" w:rsidRDefault="00B36106" w:rsidP="00B36106">
            <w:r w:rsidRPr="00B36106">
              <w:t>Coalition for Content Provenance and Authenticity (C2PA), "Content Credentials : C2PA Technical Specification," [Online]. Available: https://c2pa.org/specifications/specifications/2.1/specs/C2PA_Specification.html.</w:t>
            </w:r>
          </w:p>
        </w:tc>
      </w:tr>
    </w:tbl>
    <w:p w14:paraId="75CF9A53" w14:textId="77777777" w:rsidR="00B36106" w:rsidRPr="00B36106" w:rsidRDefault="00B36106" w:rsidP="00B36106"/>
    <w:p w14:paraId="2C40DC77" w14:textId="38604D4D" w:rsidR="002126E1" w:rsidRDefault="00B36106" w:rsidP="00B36106">
      <w:r w:rsidRPr="00B36106">
        <w:fldChar w:fldCharType="end"/>
      </w:r>
    </w:p>
    <w:p w14:paraId="4F5694A0" w14:textId="77777777" w:rsidR="002126E1" w:rsidRDefault="002126E1" w:rsidP="002126E1"/>
    <w:p w14:paraId="47909E55" w14:textId="77777777" w:rsidR="002126E1" w:rsidRDefault="002126E1" w:rsidP="002126E1">
      <w:pPr>
        <w:spacing w:after="80"/>
      </w:pPr>
      <w:r>
        <w:br w:type="page"/>
      </w:r>
    </w:p>
    <w:p w14:paraId="6767E381" w14:textId="37E81CF5" w:rsidR="002126E1" w:rsidRDefault="0007392F" w:rsidP="0007392F">
      <w:pPr>
        <w:pStyle w:val="Heading1"/>
      </w:pPr>
      <w:bookmarkStart w:id="735" w:name="_Toc195001251"/>
      <w:r>
        <w:lastRenderedPageBreak/>
        <w:t>Latency Reporting (m72386)</w:t>
      </w:r>
      <w:bookmarkEnd w:id="735"/>
    </w:p>
    <w:p w14:paraId="30B0E19B" w14:textId="77777777" w:rsidR="0007392F" w:rsidRPr="0007392F" w:rsidRDefault="0007392F" w:rsidP="0007392F">
      <w:pPr>
        <w:pStyle w:val="Heading2"/>
      </w:pPr>
      <w:bookmarkStart w:id="736" w:name="_Toc195001252"/>
      <w:r w:rsidRPr="0007392F">
        <w:t>Introduction</w:t>
      </w:r>
      <w:bookmarkEnd w:id="736"/>
    </w:p>
    <w:p w14:paraId="0CCBBEF2" w14:textId="77777777" w:rsidR="0007392F" w:rsidRPr="0007392F" w:rsidRDefault="0007392F" w:rsidP="0007392F">
      <w:r w:rsidRPr="0007392F">
        <w:t>In the BBC Project Timbre work it was outlined that the latency of each audio segment was a key indicator of quality of service for the listener. The information may be exposed as an API in the network.</w:t>
      </w:r>
    </w:p>
    <w:p w14:paraId="7F68EFE6" w14:textId="77777777" w:rsidR="0007392F" w:rsidRPr="0007392F" w:rsidRDefault="0007392F" w:rsidP="0007392F">
      <w:hyperlink r:id="rId133" w:history="1">
        <w:r w:rsidRPr="0007392F">
          <w:rPr>
            <w:rStyle w:val="Hyperlink"/>
          </w:rPr>
          <w:t>https://www.bbc.co.uk/rd/blog/2024-03-project-timbre-investigating-mobile-coverage-for-live-radio-streaming-on-bbc-sounds</w:t>
        </w:r>
      </w:hyperlink>
    </w:p>
    <w:p w14:paraId="77C84E47" w14:textId="77777777" w:rsidR="0007392F" w:rsidRPr="0007392F" w:rsidRDefault="0007392F" w:rsidP="0007392F"/>
    <w:p w14:paraId="5A6FE038" w14:textId="77777777" w:rsidR="0007392F" w:rsidRPr="0007392F" w:rsidRDefault="0007392F" w:rsidP="0007392F">
      <w:r w:rsidRPr="0007392F">
        <w:t>In an Adaptive Streaming environment using Segments (typically CMAF objects), and a manifest such as DASH or HLS, the service provider wants to control the end-to-end latency, possibly also for synchronized playback across the clients, but also wants to measure the latency and report this information back back to the network or service provider.</w:t>
      </w:r>
    </w:p>
    <w:p w14:paraId="10F9A9E0" w14:textId="77777777" w:rsidR="0007392F" w:rsidRPr="0007392F" w:rsidRDefault="0007392F" w:rsidP="0007392F"/>
    <w:p w14:paraId="54F6AE92" w14:textId="77777777" w:rsidR="0007392F" w:rsidRPr="0007392F" w:rsidRDefault="0007392F" w:rsidP="0007392F">
      <w:r w:rsidRPr="0007392F">
        <w:t>Latency is typically measure from glass-to-glass or measured from encoder to glass.</w:t>
      </w:r>
    </w:p>
    <w:p w14:paraId="1693F9B9" w14:textId="77777777" w:rsidR="0007392F" w:rsidRPr="0007392F" w:rsidRDefault="0007392F" w:rsidP="0007392F">
      <w:r w:rsidRPr="0007392F">
        <w:t xml:space="preserve">Information on the latency may include </w:t>
      </w:r>
    </w:p>
    <w:p w14:paraId="45DFEA26" w14:textId="77777777" w:rsidR="0007392F" w:rsidRPr="0007392F" w:rsidRDefault="0007392F" w:rsidP="0007392F">
      <w:pPr>
        <w:numPr>
          <w:ilvl w:val="0"/>
          <w:numId w:val="158"/>
        </w:numPr>
      </w:pPr>
      <w:r w:rsidRPr="0007392F">
        <w:rPr>
          <w:lang w:val="de-DE"/>
        </w:rPr>
        <w:t>what the actually latency is</w:t>
      </w:r>
    </w:p>
    <w:p w14:paraId="3A2699A2" w14:textId="77777777" w:rsidR="0007392F" w:rsidRPr="0007392F" w:rsidRDefault="0007392F" w:rsidP="0007392F">
      <w:pPr>
        <w:numPr>
          <w:ilvl w:val="0"/>
          <w:numId w:val="158"/>
        </w:numPr>
      </w:pPr>
      <w:r w:rsidRPr="0007392F">
        <w:t>If a desired target latency is met</w:t>
      </w:r>
    </w:p>
    <w:p w14:paraId="75E0AFEB" w14:textId="77777777" w:rsidR="0007392F" w:rsidRPr="0007392F" w:rsidRDefault="0007392F" w:rsidP="0007392F">
      <w:pPr>
        <w:numPr>
          <w:ilvl w:val="0"/>
          <w:numId w:val="158"/>
        </w:numPr>
      </w:pPr>
      <w:r w:rsidRPr="0007392F">
        <w:t>The deviation from the target latency</w:t>
      </w:r>
    </w:p>
    <w:p w14:paraId="47C9C2EE" w14:textId="77777777" w:rsidR="0007392F" w:rsidRPr="0007392F" w:rsidRDefault="0007392F" w:rsidP="0007392F">
      <w:pPr>
        <w:numPr>
          <w:ilvl w:val="0"/>
          <w:numId w:val="158"/>
        </w:numPr>
      </w:pPr>
      <w:r w:rsidRPr="0007392F">
        <w:t xml:space="preserve">The reason for the target latency: late arrival, network issues, user controlled, etc. </w:t>
      </w:r>
    </w:p>
    <w:p w14:paraId="22480858" w14:textId="77777777" w:rsidR="0007392F" w:rsidRPr="0007392F" w:rsidRDefault="0007392F" w:rsidP="0007392F"/>
    <w:p w14:paraId="4074D051" w14:textId="77777777" w:rsidR="0007392F" w:rsidRPr="0007392F" w:rsidRDefault="0007392F" w:rsidP="0007392F">
      <w:r w:rsidRPr="0007392F">
        <w:t xml:space="preserve">The network and/or service provider may use this information to </w:t>
      </w:r>
    </w:p>
    <w:p w14:paraId="5C687DAE" w14:textId="77777777" w:rsidR="0007392F" w:rsidRPr="0007392F" w:rsidRDefault="0007392F" w:rsidP="0007392F">
      <w:pPr>
        <w:numPr>
          <w:ilvl w:val="0"/>
          <w:numId w:val="158"/>
        </w:numPr>
      </w:pPr>
      <w:r w:rsidRPr="0007392F">
        <w:t>Do a QoE measure for each client</w:t>
      </w:r>
    </w:p>
    <w:p w14:paraId="2FAA5647" w14:textId="77777777" w:rsidR="0007392F" w:rsidRPr="0007392F" w:rsidRDefault="0007392F" w:rsidP="0007392F">
      <w:pPr>
        <w:numPr>
          <w:ilvl w:val="0"/>
          <w:numId w:val="158"/>
        </w:numPr>
      </w:pPr>
      <w:r w:rsidRPr="0007392F">
        <w:t>Do some network improvements if the latency is not met, e.g. Content Steering, QoS, etc.</w:t>
      </w:r>
    </w:p>
    <w:p w14:paraId="34BCA202" w14:textId="77777777" w:rsidR="0007392F" w:rsidRPr="0007392F" w:rsidRDefault="0007392F" w:rsidP="0007392F">
      <w:pPr>
        <w:numPr>
          <w:ilvl w:val="0"/>
          <w:numId w:val="158"/>
        </w:numPr>
      </w:pPr>
      <w:r w:rsidRPr="0007392F">
        <w:t>Aggregate the information across multiple/all users</w:t>
      </w:r>
    </w:p>
    <w:p w14:paraId="439FF3C1" w14:textId="77777777" w:rsidR="0007392F" w:rsidRPr="0007392F" w:rsidRDefault="0007392F" w:rsidP="0007392F">
      <w:r w:rsidRPr="0007392F">
        <w:t>In this document we present the general problem statements and the extensions in DASH that would be needed to support the use case.</w:t>
      </w:r>
    </w:p>
    <w:p w14:paraId="6A570276" w14:textId="6D5862C9" w:rsidR="0007392F" w:rsidRPr="0007392F" w:rsidRDefault="0007392F" w:rsidP="0007392F">
      <w:pPr>
        <w:pStyle w:val="Heading2"/>
      </w:pPr>
      <w:bookmarkStart w:id="737" w:name="_Toc195001253"/>
      <w:r w:rsidRPr="0007392F">
        <w:t>Principles</w:t>
      </w:r>
      <w:bookmarkEnd w:id="737"/>
    </w:p>
    <w:p w14:paraId="2706506C" w14:textId="77777777" w:rsidR="0007392F" w:rsidRPr="0007392F" w:rsidRDefault="0007392F" w:rsidP="0007392F">
      <w:r w:rsidRPr="0007392F">
        <w:t>Assume the architecture below for which the Camera or encoder are synced to a time sync server and so is the DASH client.</w:t>
      </w:r>
    </w:p>
    <w:p w14:paraId="3847F3C3" w14:textId="1ECF8E00" w:rsidR="0007392F" w:rsidRPr="0007392F" w:rsidRDefault="0007392F" w:rsidP="0007392F">
      <w:r w:rsidRPr="0007392F">
        <w:drawing>
          <wp:inline distT="0" distB="0" distL="0" distR="0" wp14:anchorId="47FF857D" wp14:editId="0B29F273">
            <wp:extent cx="5940425" cy="2490470"/>
            <wp:effectExtent l="0" t="0" r="3175" b="5080"/>
            <wp:docPr id="861899267" name="Picture 6" descr="A diagram of a software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899267" name="Picture 6" descr="A diagram of a software system&#10;&#10;AI-generated content may be incorrect."/>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40425" cy="2490470"/>
                    </a:xfrm>
                    <a:prstGeom prst="rect">
                      <a:avLst/>
                    </a:prstGeom>
                    <a:noFill/>
                    <a:ln>
                      <a:noFill/>
                    </a:ln>
                  </pic:spPr>
                </pic:pic>
              </a:graphicData>
            </a:graphic>
          </wp:inline>
        </w:drawing>
      </w:r>
    </w:p>
    <w:p w14:paraId="3B5F3FFB" w14:textId="77777777" w:rsidR="0007392F" w:rsidRPr="0007392F" w:rsidRDefault="0007392F" w:rsidP="0007392F">
      <w:r w:rsidRPr="0007392F">
        <w:t>Then the principle way to solve his:</w:t>
      </w:r>
    </w:p>
    <w:p w14:paraId="5026463E" w14:textId="77777777" w:rsidR="0007392F" w:rsidRPr="0007392F" w:rsidRDefault="0007392F" w:rsidP="0007392F">
      <w:pPr>
        <w:numPr>
          <w:ilvl w:val="0"/>
          <w:numId w:val="159"/>
        </w:numPr>
        <w:rPr>
          <w:i/>
          <w:iCs/>
        </w:rPr>
      </w:pPr>
      <w:r w:rsidRPr="0007392F">
        <w:rPr>
          <w:i/>
          <w:iCs/>
          <w:lang w:val="de-DE"/>
        </w:rPr>
        <w:t>Provide producer reference times</w:t>
      </w:r>
    </w:p>
    <w:p w14:paraId="67618BFE" w14:textId="77777777" w:rsidR="0007392F" w:rsidRPr="0007392F" w:rsidRDefault="0007392F" w:rsidP="0007392F">
      <w:pPr>
        <w:numPr>
          <w:ilvl w:val="1"/>
          <w:numId w:val="159"/>
        </w:numPr>
        <w:rPr>
          <w:i/>
          <w:iCs/>
        </w:rPr>
      </w:pPr>
      <w:r w:rsidRPr="0007392F">
        <w:rPr>
          <w:i/>
          <w:iCs/>
          <w:lang w:val="de-DE"/>
        </w:rPr>
        <w:t>Add to manifest</w:t>
      </w:r>
    </w:p>
    <w:p w14:paraId="24447674" w14:textId="77777777" w:rsidR="0007392F" w:rsidRPr="0007392F" w:rsidRDefault="0007392F" w:rsidP="0007392F">
      <w:pPr>
        <w:numPr>
          <w:ilvl w:val="1"/>
          <w:numId w:val="159"/>
        </w:numPr>
        <w:rPr>
          <w:i/>
          <w:iCs/>
        </w:rPr>
      </w:pPr>
      <w:r w:rsidRPr="0007392F">
        <w:rPr>
          <w:i/>
          <w:iCs/>
          <w:lang w:val="de-DE"/>
        </w:rPr>
        <w:t>Add prft into CMAF Segments</w:t>
      </w:r>
    </w:p>
    <w:p w14:paraId="7180F82F" w14:textId="77777777" w:rsidR="0007392F" w:rsidRPr="0007392F" w:rsidRDefault="0007392F" w:rsidP="0007392F">
      <w:pPr>
        <w:numPr>
          <w:ilvl w:val="0"/>
          <w:numId w:val="159"/>
        </w:numPr>
        <w:rPr>
          <w:i/>
          <w:iCs/>
        </w:rPr>
      </w:pPr>
      <w:r w:rsidRPr="0007392F">
        <w:rPr>
          <w:i/>
          <w:iCs/>
          <w:lang w:val="de-DE"/>
        </w:rPr>
        <w:t>Synchronize client and server</w:t>
      </w:r>
    </w:p>
    <w:p w14:paraId="7BBE1E2E" w14:textId="77777777" w:rsidR="0007392F" w:rsidRPr="0007392F" w:rsidRDefault="0007392F" w:rsidP="0007392F">
      <w:pPr>
        <w:numPr>
          <w:ilvl w:val="1"/>
          <w:numId w:val="159"/>
        </w:numPr>
        <w:rPr>
          <w:i/>
          <w:iCs/>
        </w:rPr>
      </w:pPr>
      <w:r w:rsidRPr="0007392F">
        <w:rPr>
          <w:i/>
          <w:iCs/>
          <w:lang w:val="de-DE"/>
        </w:rPr>
        <w:t>External means</w:t>
      </w:r>
    </w:p>
    <w:p w14:paraId="4798B555" w14:textId="77777777" w:rsidR="0007392F" w:rsidRPr="0007392F" w:rsidRDefault="0007392F" w:rsidP="0007392F">
      <w:pPr>
        <w:numPr>
          <w:ilvl w:val="1"/>
          <w:numId w:val="159"/>
        </w:numPr>
        <w:rPr>
          <w:i/>
          <w:iCs/>
        </w:rPr>
      </w:pPr>
      <w:r w:rsidRPr="0007392F">
        <w:rPr>
          <w:i/>
          <w:iCs/>
          <w:lang w:val="de-DE"/>
        </w:rPr>
        <w:t>Use UTCTiming</w:t>
      </w:r>
    </w:p>
    <w:p w14:paraId="48716A00" w14:textId="77777777" w:rsidR="0007392F" w:rsidRPr="0007392F" w:rsidRDefault="0007392F" w:rsidP="0007392F">
      <w:pPr>
        <w:numPr>
          <w:ilvl w:val="0"/>
          <w:numId w:val="159"/>
        </w:numPr>
        <w:rPr>
          <w:i/>
          <w:iCs/>
        </w:rPr>
      </w:pPr>
      <w:r w:rsidRPr="0007392F">
        <w:rPr>
          <w:i/>
          <w:iCs/>
        </w:rPr>
        <w:t>Potentially create a service description for desired latency</w:t>
      </w:r>
    </w:p>
    <w:p w14:paraId="41FC5FF6" w14:textId="77777777" w:rsidR="0007392F" w:rsidRPr="0007392F" w:rsidRDefault="0007392F" w:rsidP="0007392F">
      <w:pPr>
        <w:numPr>
          <w:ilvl w:val="0"/>
          <w:numId w:val="159"/>
        </w:numPr>
        <w:rPr>
          <w:b/>
          <w:bCs/>
        </w:rPr>
      </w:pPr>
      <w:r w:rsidRPr="0007392F">
        <w:rPr>
          <w:b/>
          <w:bCs/>
        </w:rPr>
        <w:lastRenderedPageBreak/>
        <w:t>Measure the latency in the client</w:t>
      </w:r>
    </w:p>
    <w:p w14:paraId="09FA31AB" w14:textId="77777777" w:rsidR="0007392F" w:rsidRPr="0007392F" w:rsidRDefault="0007392F" w:rsidP="0007392F">
      <w:pPr>
        <w:numPr>
          <w:ilvl w:val="0"/>
          <w:numId w:val="159"/>
        </w:numPr>
        <w:rPr>
          <w:b/>
          <w:bCs/>
        </w:rPr>
      </w:pPr>
      <w:r w:rsidRPr="0007392F">
        <w:rPr>
          <w:b/>
          <w:bCs/>
        </w:rPr>
        <w:t>Report the latency/latency offset to the network, for example DASH Metrics or CMCD</w:t>
      </w:r>
    </w:p>
    <w:p w14:paraId="5E5023AB" w14:textId="77777777" w:rsidR="0007392F" w:rsidRPr="0007392F" w:rsidRDefault="0007392F" w:rsidP="0007392F">
      <w:pPr>
        <w:numPr>
          <w:ilvl w:val="0"/>
          <w:numId w:val="159"/>
        </w:numPr>
      </w:pPr>
      <w:r w:rsidRPr="0007392F">
        <w:t>Use the reports in the network for optimization</w:t>
      </w:r>
    </w:p>
    <w:p w14:paraId="437539F4" w14:textId="77777777" w:rsidR="0007392F" w:rsidRPr="0007392F" w:rsidRDefault="0007392F" w:rsidP="0007392F">
      <w:pPr>
        <w:numPr>
          <w:ilvl w:val="0"/>
          <w:numId w:val="159"/>
        </w:numPr>
      </w:pPr>
      <w:r w:rsidRPr="0007392F">
        <w:rPr>
          <w:lang w:val="de-DE"/>
        </w:rPr>
        <w:t>Latency aggregation</w:t>
      </w:r>
    </w:p>
    <w:p w14:paraId="033D0F86" w14:textId="77777777" w:rsidR="0007392F" w:rsidRPr="0007392F" w:rsidRDefault="0007392F" w:rsidP="0007392F">
      <w:pPr>
        <w:numPr>
          <w:ilvl w:val="0"/>
          <w:numId w:val="159"/>
        </w:numPr>
      </w:pPr>
      <w:r w:rsidRPr="0007392F">
        <w:t>Create network APIs that expose the observed latency.</w:t>
      </w:r>
    </w:p>
    <w:p w14:paraId="58893EE7" w14:textId="77777777" w:rsidR="0007392F" w:rsidRPr="0007392F" w:rsidRDefault="0007392F" w:rsidP="0007392F">
      <w:r w:rsidRPr="0007392F">
        <w:t xml:space="preserve">In DASH, the italics above exist, and only the </w:t>
      </w:r>
      <w:r w:rsidRPr="0007392F">
        <w:rPr>
          <w:b/>
          <w:bCs/>
        </w:rPr>
        <w:t>bold aspects</w:t>
      </w:r>
      <w:r w:rsidRPr="0007392F">
        <w:t xml:space="preserve"> are to be addressed.</w:t>
      </w:r>
    </w:p>
    <w:p w14:paraId="243EF8BE" w14:textId="77777777" w:rsidR="0007392F" w:rsidRPr="0007392F" w:rsidRDefault="0007392F" w:rsidP="0007392F">
      <w:r w:rsidRPr="0007392F">
        <w:t>The principle work flow is as follows</w:t>
      </w:r>
    </w:p>
    <w:p w14:paraId="1ED94CD2" w14:textId="77777777" w:rsidR="0007392F" w:rsidRPr="0007392F" w:rsidRDefault="0007392F" w:rsidP="0007392F">
      <w:pPr>
        <w:numPr>
          <w:ilvl w:val="0"/>
          <w:numId w:val="160"/>
        </w:numPr>
      </w:pPr>
      <w:r w:rsidRPr="0007392F">
        <w:t>The DASH client is time-synchronized to a network function that generates a producer reference time and carries this time in the media and the client the uses producer reference time information in the media to measure the latency and reports the observed latency of a media sample or derived information back to the network where the producer reference time is a pair of media time and wall-clock time, and the media time relates to the wall-clock time.</w:t>
      </w:r>
    </w:p>
    <w:p w14:paraId="1164C5D2" w14:textId="77777777" w:rsidR="0007392F" w:rsidRPr="0007392F" w:rsidRDefault="0007392F" w:rsidP="0007392F">
      <w:pPr>
        <w:numPr>
          <w:ilvl w:val="0"/>
          <w:numId w:val="160"/>
        </w:numPr>
      </w:pPr>
      <w:r w:rsidRPr="0007392F">
        <w:t>The details of the measurement is following:</w:t>
      </w:r>
    </w:p>
    <w:p w14:paraId="6205BF3C" w14:textId="77777777" w:rsidR="0007392F" w:rsidRPr="0007392F" w:rsidRDefault="0007392F" w:rsidP="0007392F">
      <w:pPr>
        <w:numPr>
          <w:ilvl w:val="1"/>
          <w:numId w:val="160"/>
        </w:numPr>
      </w:pPr>
      <w:r w:rsidRPr="0007392F">
        <w:t>The information documented in the producer reference time is used as an anchor and media time is MTA and the wall-clock time is WCA</w:t>
      </w:r>
    </w:p>
    <w:p w14:paraId="1186589C" w14:textId="77777777" w:rsidR="0007392F" w:rsidRPr="0007392F" w:rsidRDefault="0007392F" w:rsidP="0007392F">
      <w:pPr>
        <w:numPr>
          <w:ilvl w:val="1"/>
          <w:numId w:val="160"/>
        </w:numPr>
      </w:pPr>
      <w:r w:rsidRPr="0007392F">
        <w:t>A timescale is known from the media that documents the units per second as TS.</w:t>
      </w:r>
    </w:p>
    <w:p w14:paraId="6A021D27" w14:textId="77777777" w:rsidR="0007392F" w:rsidRPr="0007392F" w:rsidRDefault="0007392F" w:rsidP="0007392F">
      <w:pPr>
        <w:numPr>
          <w:ilvl w:val="1"/>
          <w:numId w:val="160"/>
        </w:numPr>
      </w:pPr>
      <w:r w:rsidRPr="0007392F">
        <w:t xml:space="preserve">Then media time latency MTL of a media time MT presented at wall clock time WC in seconds is determined as MTL = (WC – WCA) - (PT – PTA)/TS </w:t>
      </w:r>
    </w:p>
    <w:p w14:paraId="6E25621E" w14:textId="77777777" w:rsidR="0007392F" w:rsidRPr="0007392F" w:rsidRDefault="0007392F" w:rsidP="0007392F">
      <w:pPr>
        <w:numPr>
          <w:ilvl w:val="0"/>
          <w:numId w:val="160"/>
        </w:numPr>
      </w:pPr>
      <w:r w:rsidRPr="0007392F">
        <w:t xml:space="preserve">Example: Let the timecale be set to 20. Assume the media time of a sample being 3740 and the presentation time is presented at 20:18:10.5 and the anchor of the wall-clock time is 20:15:00. Then the presentation latency of the sample is derived as 190.5s - 3740/20 s = 190.5s - 187s = 3.5s. </w:t>
      </w:r>
    </w:p>
    <w:p w14:paraId="2B3209E4" w14:textId="77777777" w:rsidR="0007392F" w:rsidRPr="0007392F" w:rsidRDefault="0007392F" w:rsidP="0007392F">
      <w:pPr>
        <w:numPr>
          <w:ilvl w:val="0"/>
          <w:numId w:val="160"/>
        </w:numPr>
      </w:pPr>
      <w:r w:rsidRPr="0007392F">
        <w:t>The media sample for which the metrics is reported may be</w:t>
      </w:r>
    </w:p>
    <w:p w14:paraId="39B2465F" w14:textId="77777777" w:rsidR="0007392F" w:rsidRPr="0007392F" w:rsidRDefault="0007392F" w:rsidP="0007392F">
      <w:pPr>
        <w:numPr>
          <w:ilvl w:val="1"/>
          <w:numId w:val="160"/>
        </w:numPr>
      </w:pPr>
      <w:r w:rsidRPr="0007392F">
        <w:t>The start of the specific segment</w:t>
      </w:r>
    </w:p>
    <w:p w14:paraId="07427C7D" w14:textId="77777777" w:rsidR="0007392F" w:rsidRPr="0007392F" w:rsidRDefault="0007392F" w:rsidP="0007392F">
      <w:pPr>
        <w:numPr>
          <w:ilvl w:val="1"/>
          <w:numId w:val="160"/>
        </w:numPr>
      </w:pPr>
      <w:r w:rsidRPr="0007392F">
        <w:t>The start of the previous segment</w:t>
      </w:r>
    </w:p>
    <w:p w14:paraId="1CAE6FF3" w14:textId="77777777" w:rsidR="0007392F" w:rsidRPr="0007392F" w:rsidRDefault="0007392F" w:rsidP="0007392F">
      <w:pPr>
        <w:numPr>
          <w:ilvl w:val="1"/>
          <w:numId w:val="160"/>
        </w:numPr>
      </w:pPr>
      <w:r w:rsidRPr="0007392F">
        <w:t>Any media time that is configured in the measurement, for example every 10 seconds</w:t>
      </w:r>
    </w:p>
    <w:p w14:paraId="6B097B04" w14:textId="77777777" w:rsidR="0007392F" w:rsidRPr="0007392F" w:rsidRDefault="0007392F" w:rsidP="0007392F">
      <w:pPr>
        <w:numPr>
          <w:ilvl w:val="1"/>
          <w:numId w:val="160"/>
        </w:numPr>
      </w:pPr>
      <w:r w:rsidRPr="0007392F">
        <w:t>Only measured based on events, i.e. the latency is exceeding a threshold</w:t>
      </w:r>
    </w:p>
    <w:p w14:paraId="65C13C11" w14:textId="77777777" w:rsidR="0007392F" w:rsidRPr="0007392F" w:rsidRDefault="0007392F" w:rsidP="0007392F">
      <w:pPr>
        <w:numPr>
          <w:ilvl w:val="0"/>
          <w:numId w:val="160"/>
        </w:numPr>
      </w:pPr>
      <w:r w:rsidRPr="0007392F">
        <w:t>Not only the latency may be measure, but derived information</w:t>
      </w:r>
    </w:p>
    <w:p w14:paraId="412A3C81" w14:textId="77777777" w:rsidR="0007392F" w:rsidRPr="0007392F" w:rsidRDefault="0007392F" w:rsidP="0007392F">
      <w:pPr>
        <w:numPr>
          <w:ilvl w:val="1"/>
          <w:numId w:val="160"/>
        </w:numPr>
      </w:pPr>
      <w:r w:rsidRPr="0007392F">
        <w:t>If a presentation latency is configured (for example by a service description), then the deviation may measured</w:t>
      </w:r>
    </w:p>
    <w:p w14:paraId="0C600306" w14:textId="77777777" w:rsidR="0007392F" w:rsidRPr="0007392F" w:rsidRDefault="0007392F" w:rsidP="0007392F">
      <w:pPr>
        <w:numPr>
          <w:ilvl w:val="1"/>
          <w:numId w:val="160"/>
        </w:numPr>
      </w:pPr>
      <w:r w:rsidRPr="0007392F">
        <w:t>The information may be aggregated and a distribution may be reported</w:t>
      </w:r>
    </w:p>
    <w:p w14:paraId="5A60AEB5" w14:textId="77777777" w:rsidR="0007392F" w:rsidRPr="0007392F" w:rsidRDefault="0007392F" w:rsidP="0007392F">
      <w:pPr>
        <w:numPr>
          <w:ilvl w:val="1"/>
          <w:numId w:val="160"/>
        </w:numPr>
      </w:pPr>
      <w:r w:rsidRPr="0007392F">
        <w:t>The reporting is only initiated if a specific event occurs</w:t>
      </w:r>
    </w:p>
    <w:p w14:paraId="4A1B3211" w14:textId="77777777" w:rsidR="0007392F" w:rsidRPr="0007392F" w:rsidRDefault="0007392F" w:rsidP="0007392F">
      <w:pPr>
        <w:numPr>
          <w:ilvl w:val="1"/>
          <w:numId w:val="160"/>
        </w:numPr>
      </w:pPr>
      <w:r w:rsidRPr="0007392F">
        <w:t>The reporting may depend on the playback mode of the client, for example in live mode it reports, in timeshift mode not</w:t>
      </w:r>
    </w:p>
    <w:p w14:paraId="105C87A0" w14:textId="39185D94" w:rsidR="0007392F" w:rsidRPr="0007392F" w:rsidRDefault="0007392F" w:rsidP="0007392F">
      <w:pPr>
        <w:pStyle w:val="Heading2"/>
      </w:pPr>
      <w:bookmarkStart w:id="738" w:name="_Toc195001254"/>
      <w:r w:rsidRPr="0007392F">
        <w:t>What does CMCD v2 define</w:t>
      </w:r>
      <w:bookmarkEnd w:id="738"/>
    </w:p>
    <w:p w14:paraId="4D024042" w14:textId="77777777" w:rsidR="0007392F" w:rsidRPr="0007392F" w:rsidRDefault="0007392F" w:rsidP="0007392F">
      <w:r w:rsidRPr="0007392F">
        <w:t>Note that CMCDv2 defines the following metric (ltc) Live stream latency "The time delta between when a given media timestamp was made available at the origin and when it was rendered by the client. The accuracy of this estimate is dependent on synchronization between the packager and the player clocks. "</w:t>
      </w:r>
    </w:p>
    <w:p w14:paraId="36CAF330" w14:textId="1BEC43E4" w:rsidR="0007392F" w:rsidRPr="0007392F" w:rsidRDefault="0007392F" w:rsidP="0007392F">
      <w:r w:rsidRPr="0007392F">
        <w:t>CMCDv2 metric is not exactly what we need, as we measure the encoding and end-to-end latency and the definition is more accurate.</w:t>
      </w:r>
    </w:p>
    <w:p w14:paraId="111D9259" w14:textId="7945C012" w:rsidR="0007392F" w:rsidRPr="0007392F" w:rsidRDefault="0007392F" w:rsidP="0007392F">
      <w:pPr>
        <w:pStyle w:val="Heading2"/>
      </w:pPr>
      <w:r w:rsidRPr="0007392F">
        <w:tab/>
      </w:r>
      <w:bookmarkStart w:id="739" w:name="_Toc195001255"/>
      <w:r w:rsidRPr="0007392F">
        <w:t>Proposal</w:t>
      </w:r>
      <w:bookmarkEnd w:id="739"/>
    </w:p>
    <w:p w14:paraId="07D59163" w14:textId="6848AF56" w:rsidR="0007392F" w:rsidRPr="0007392F" w:rsidRDefault="0007392F" w:rsidP="0007392F">
      <w:r w:rsidRPr="0007392F">
        <w:t>It is proposed that</w:t>
      </w:r>
    </w:p>
    <w:p w14:paraId="273737CB" w14:textId="77777777" w:rsidR="0007392F" w:rsidRPr="0007392F" w:rsidRDefault="0007392F" w:rsidP="0007392F">
      <w:pPr>
        <w:numPr>
          <w:ilvl w:val="0"/>
          <w:numId w:val="161"/>
        </w:numPr>
      </w:pPr>
      <w:r w:rsidRPr="0007392F">
        <w:t xml:space="preserve">The metrics are defined </w:t>
      </w:r>
    </w:p>
    <w:p w14:paraId="0C641C66" w14:textId="77777777" w:rsidR="0007392F" w:rsidRPr="0007392F" w:rsidRDefault="0007392F" w:rsidP="0007392F">
      <w:pPr>
        <w:numPr>
          <w:ilvl w:val="1"/>
          <w:numId w:val="161"/>
        </w:numPr>
      </w:pPr>
      <w:r w:rsidRPr="0007392F">
        <w:t>Latency: see above</w:t>
      </w:r>
    </w:p>
    <w:p w14:paraId="77A22AA0" w14:textId="77777777" w:rsidR="0007392F" w:rsidRPr="0007392F" w:rsidRDefault="0007392F" w:rsidP="0007392F">
      <w:pPr>
        <w:numPr>
          <w:ilvl w:val="1"/>
          <w:numId w:val="161"/>
        </w:numPr>
      </w:pPr>
      <w:r w:rsidRPr="0007392F">
        <w:t>latency deviation: the deviation from Target Latency</w:t>
      </w:r>
    </w:p>
    <w:p w14:paraId="234A3776" w14:textId="77777777" w:rsidR="0007392F" w:rsidRPr="0007392F" w:rsidRDefault="0007392F" w:rsidP="0007392F">
      <w:pPr>
        <w:numPr>
          <w:ilvl w:val="0"/>
          <w:numId w:val="161"/>
        </w:numPr>
      </w:pPr>
      <w:r w:rsidRPr="0007392F">
        <w:t>the metrics are added to DASH metrics</w:t>
      </w:r>
    </w:p>
    <w:p w14:paraId="713E5CBE" w14:textId="77777777" w:rsidR="0007392F" w:rsidRPr="0007392F" w:rsidRDefault="0007392F" w:rsidP="0007392F">
      <w:pPr>
        <w:numPr>
          <w:ilvl w:val="0"/>
          <w:numId w:val="161"/>
        </w:numPr>
      </w:pPr>
      <w:r w:rsidRPr="0007392F">
        <w:t>We check with CMCD whether they are interested in defining the metric in CMCD or we address this in a DASH metrics calls.</w:t>
      </w:r>
    </w:p>
    <w:p w14:paraId="60C6E0E7" w14:textId="179D2958" w:rsidR="004D4422" w:rsidRPr="0007392F" w:rsidRDefault="0007392F" w:rsidP="004D4422">
      <w:pPr>
        <w:numPr>
          <w:ilvl w:val="0"/>
          <w:numId w:val="161"/>
        </w:numPr>
      </w:pPr>
      <w:r w:rsidRPr="0007392F">
        <w:t>We may also consider a specific way to carry DASH metrics in CMCD</w:t>
      </w:r>
    </w:p>
    <w:sectPr w:rsidR="004D4422" w:rsidRPr="0007392F" w:rsidSect="00EA0D3C">
      <w:headerReference w:type="even" r:id="rId135"/>
      <w:footerReference w:type="even" r:id="rId136"/>
      <w:footerReference w:type="default" r:id="rId137"/>
      <w:headerReference w:type="first" r:id="rId138"/>
      <w:footerReference w:type="first" r:id="rId13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19294" w14:textId="77777777" w:rsidR="00396E53" w:rsidRDefault="00396E53" w:rsidP="00284E4A">
      <w:r>
        <w:separator/>
      </w:r>
    </w:p>
  </w:endnote>
  <w:endnote w:type="continuationSeparator" w:id="0">
    <w:p w14:paraId="0FDB8388" w14:textId="77777777" w:rsidR="00396E53" w:rsidRDefault="00396E53" w:rsidP="00284E4A">
      <w:r>
        <w:continuationSeparator/>
      </w:r>
    </w:p>
  </w:endnote>
  <w:endnote w:type="continuationNotice" w:id="1">
    <w:p w14:paraId="212198EB" w14:textId="77777777" w:rsidR="00396E53" w:rsidRDefault="00396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d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741"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9B5175" w:rsidRDefault="009B5175" w:rsidP="008608F1">
    <w:pPr>
      <w:pStyle w:val="Footer"/>
      <w:jc w:val="center"/>
      <w:rPr>
        <w:rFonts w:ascii="Arial" w:hAnsi="Arial" w:cs="Arial"/>
        <w:b/>
        <w:color w:val="3E8430"/>
        <w:sz w:val="20"/>
      </w:rPr>
    </w:pPr>
  </w:p>
  <w:bookmarkEnd w:id="741"/>
  <w:p w14:paraId="6357CF43" w14:textId="77777777" w:rsidR="009B5175" w:rsidRDefault="009B5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742"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A6B14">
          <w:rPr>
            <w:rStyle w:val="PageNumber"/>
            <w:noProof/>
          </w:rPr>
          <w:t>68</w:t>
        </w:r>
        <w:r>
          <w:rPr>
            <w:rStyle w:val="PageNumber"/>
          </w:rPr>
          <w:fldChar w:fldCharType="end"/>
        </w:r>
      </w:p>
    </w:sdtContent>
  </w:sdt>
  <w:p w14:paraId="0F437A8E" w14:textId="77777777" w:rsidR="009B5175" w:rsidRDefault="009B5175" w:rsidP="008608F1">
    <w:pPr>
      <w:pStyle w:val="Footer"/>
      <w:jc w:val="center"/>
      <w:rPr>
        <w:rFonts w:ascii="Arial" w:hAnsi="Arial" w:cs="Arial"/>
        <w:b/>
        <w:color w:val="3E8430"/>
        <w:sz w:val="20"/>
      </w:rPr>
    </w:pPr>
  </w:p>
  <w:bookmarkEnd w:id="742"/>
  <w:p w14:paraId="2AC15C59" w14:textId="77777777" w:rsidR="009B5175" w:rsidRDefault="009B51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55DBC" w14:textId="77777777" w:rsidR="009B5175" w:rsidRDefault="009B5175" w:rsidP="008608F1">
    <w:pPr>
      <w:pStyle w:val="Footer"/>
      <w:jc w:val="center"/>
      <w:rPr>
        <w:rFonts w:ascii="Arial" w:hAnsi="Arial" w:cs="Arial"/>
        <w:b/>
        <w:color w:val="3E8430"/>
        <w:sz w:val="20"/>
      </w:rPr>
    </w:pPr>
    <w:bookmarkStart w:id="744" w:name="aliashDOCCompanyConfiden1FooterFirstPage"/>
  </w:p>
  <w:bookmarkEnd w:id="744"/>
  <w:p w14:paraId="4529AE51" w14:textId="77777777" w:rsidR="009B5175" w:rsidRDefault="009B5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2CE7C" w14:textId="77777777" w:rsidR="00396E53" w:rsidRDefault="00396E53" w:rsidP="00284E4A">
      <w:r>
        <w:separator/>
      </w:r>
    </w:p>
  </w:footnote>
  <w:footnote w:type="continuationSeparator" w:id="0">
    <w:p w14:paraId="5BB01F58" w14:textId="77777777" w:rsidR="00396E53" w:rsidRDefault="00396E53" w:rsidP="00284E4A">
      <w:r>
        <w:continuationSeparator/>
      </w:r>
    </w:p>
  </w:footnote>
  <w:footnote w:type="continuationNotice" w:id="1">
    <w:p w14:paraId="799D8AC7" w14:textId="77777777" w:rsidR="00396E53" w:rsidRDefault="00396E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F806D" w14:textId="77777777" w:rsidR="009B5175" w:rsidRDefault="009B5175" w:rsidP="008608F1">
    <w:pPr>
      <w:pStyle w:val="Header"/>
      <w:jc w:val="center"/>
      <w:rPr>
        <w:rFonts w:ascii="Arial" w:hAnsi="Arial" w:cs="Arial"/>
        <w:b/>
        <w:color w:val="3E8430"/>
        <w:sz w:val="20"/>
      </w:rPr>
    </w:pPr>
    <w:bookmarkStart w:id="740" w:name="aliashDOCCompanyConfiden1HeaderEvenPages"/>
  </w:p>
  <w:bookmarkEnd w:id="740"/>
  <w:p w14:paraId="029ECA0A" w14:textId="77777777" w:rsidR="009B5175" w:rsidRDefault="009B5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B4022" w14:textId="77777777" w:rsidR="009B5175" w:rsidRDefault="009B5175" w:rsidP="008608F1">
    <w:pPr>
      <w:pStyle w:val="Header"/>
      <w:jc w:val="center"/>
      <w:rPr>
        <w:rFonts w:ascii="Arial" w:hAnsi="Arial" w:cs="Arial"/>
        <w:b/>
        <w:color w:val="3E8430"/>
        <w:sz w:val="20"/>
      </w:rPr>
    </w:pPr>
    <w:bookmarkStart w:id="743" w:name="aliashDOCCompanyConfiden1HeaderFirstPage"/>
  </w:p>
  <w:bookmarkEnd w:id="743"/>
  <w:p w14:paraId="15282648" w14:textId="77777777" w:rsidR="009B5175" w:rsidRDefault="009B5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F7411"/>
    <w:multiLevelType w:val="hybridMultilevel"/>
    <w:tmpl w:val="58C0211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0B95D28"/>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46535E7"/>
    <w:multiLevelType w:val="hybridMultilevel"/>
    <w:tmpl w:val="0FF8E2CE"/>
    <w:lvl w:ilvl="0" w:tplc="A5262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527576A"/>
    <w:multiLevelType w:val="hybridMultilevel"/>
    <w:tmpl w:val="D1065E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D440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72C65E9"/>
    <w:multiLevelType w:val="hybridMultilevel"/>
    <w:tmpl w:val="F26C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EE57C6"/>
    <w:multiLevelType w:val="hybridMultilevel"/>
    <w:tmpl w:val="338E593C"/>
    <w:lvl w:ilvl="0" w:tplc="EFFC1556">
      <w:start w:val="1"/>
      <w:numFmt w:val="bullet"/>
      <w:lvlText w:val="•"/>
      <w:lvlJc w:val="left"/>
      <w:pPr>
        <w:tabs>
          <w:tab w:val="num" w:pos="720"/>
        </w:tabs>
        <w:ind w:left="720" w:hanging="360"/>
      </w:pPr>
      <w:rPr>
        <w:rFonts w:ascii="Arial" w:hAnsi="Arial" w:cs="Times New Roman" w:hint="default"/>
      </w:rPr>
    </w:lvl>
    <w:lvl w:ilvl="1" w:tplc="04B85C02">
      <w:numFmt w:val="bullet"/>
      <w:lvlText w:val="•"/>
      <w:lvlJc w:val="left"/>
      <w:pPr>
        <w:tabs>
          <w:tab w:val="num" w:pos="1440"/>
        </w:tabs>
        <w:ind w:left="1440" w:hanging="360"/>
      </w:pPr>
      <w:rPr>
        <w:rFonts w:ascii="Arial" w:hAnsi="Arial" w:cs="Times New Roman" w:hint="default"/>
      </w:rPr>
    </w:lvl>
    <w:lvl w:ilvl="2" w:tplc="107A9544">
      <w:start w:val="1"/>
      <w:numFmt w:val="bullet"/>
      <w:lvlText w:val="•"/>
      <w:lvlJc w:val="left"/>
      <w:pPr>
        <w:tabs>
          <w:tab w:val="num" w:pos="2160"/>
        </w:tabs>
        <w:ind w:left="2160" w:hanging="360"/>
      </w:pPr>
      <w:rPr>
        <w:rFonts w:ascii="Arial" w:hAnsi="Arial" w:cs="Times New Roman" w:hint="default"/>
      </w:rPr>
    </w:lvl>
    <w:lvl w:ilvl="3" w:tplc="D44C15E4">
      <w:start w:val="1"/>
      <w:numFmt w:val="bullet"/>
      <w:lvlText w:val="•"/>
      <w:lvlJc w:val="left"/>
      <w:pPr>
        <w:tabs>
          <w:tab w:val="num" w:pos="2880"/>
        </w:tabs>
        <w:ind w:left="2880" w:hanging="360"/>
      </w:pPr>
      <w:rPr>
        <w:rFonts w:ascii="Arial" w:hAnsi="Arial" w:cs="Times New Roman" w:hint="default"/>
      </w:rPr>
    </w:lvl>
    <w:lvl w:ilvl="4" w:tplc="1A081B0A">
      <w:start w:val="1"/>
      <w:numFmt w:val="bullet"/>
      <w:lvlText w:val="•"/>
      <w:lvlJc w:val="left"/>
      <w:pPr>
        <w:tabs>
          <w:tab w:val="num" w:pos="3600"/>
        </w:tabs>
        <w:ind w:left="3600" w:hanging="360"/>
      </w:pPr>
      <w:rPr>
        <w:rFonts w:ascii="Arial" w:hAnsi="Arial" w:cs="Times New Roman" w:hint="default"/>
      </w:rPr>
    </w:lvl>
    <w:lvl w:ilvl="5" w:tplc="C6148DA2">
      <w:start w:val="1"/>
      <w:numFmt w:val="bullet"/>
      <w:lvlText w:val="•"/>
      <w:lvlJc w:val="left"/>
      <w:pPr>
        <w:tabs>
          <w:tab w:val="num" w:pos="4320"/>
        </w:tabs>
        <w:ind w:left="4320" w:hanging="360"/>
      </w:pPr>
      <w:rPr>
        <w:rFonts w:ascii="Arial" w:hAnsi="Arial" w:cs="Times New Roman" w:hint="default"/>
      </w:rPr>
    </w:lvl>
    <w:lvl w:ilvl="6" w:tplc="0C103FD4">
      <w:start w:val="1"/>
      <w:numFmt w:val="bullet"/>
      <w:lvlText w:val="•"/>
      <w:lvlJc w:val="left"/>
      <w:pPr>
        <w:tabs>
          <w:tab w:val="num" w:pos="5040"/>
        </w:tabs>
        <w:ind w:left="5040" w:hanging="360"/>
      </w:pPr>
      <w:rPr>
        <w:rFonts w:ascii="Arial" w:hAnsi="Arial" w:cs="Times New Roman" w:hint="default"/>
      </w:rPr>
    </w:lvl>
    <w:lvl w:ilvl="7" w:tplc="26FA8942">
      <w:start w:val="1"/>
      <w:numFmt w:val="bullet"/>
      <w:lvlText w:val="•"/>
      <w:lvlJc w:val="left"/>
      <w:pPr>
        <w:tabs>
          <w:tab w:val="num" w:pos="5760"/>
        </w:tabs>
        <w:ind w:left="5760" w:hanging="360"/>
      </w:pPr>
      <w:rPr>
        <w:rFonts w:ascii="Arial" w:hAnsi="Arial" w:cs="Times New Roman" w:hint="default"/>
      </w:rPr>
    </w:lvl>
    <w:lvl w:ilvl="8" w:tplc="41804A46">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9B04708"/>
    <w:multiLevelType w:val="hybridMultilevel"/>
    <w:tmpl w:val="FFFFFFFF"/>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A423F6D"/>
    <w:multiLevelType w:val="hybridMultilevel"/>
    <w:tmpl w:val="FB720C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435104"/>
    <w:multiLevelType w:val="hybridMultilevel"/>
    <w:tmpl w:val="98686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440C82"/>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4" w15:restartNumberingAfterBreak="0">
    <w:nsid w:val="0AC545FC"/>
    <w:multiLevelType w:val="hybridMultilevel"/>
    <w:tmpl w:val="C1B60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FA7DFF"/>
    <w:multiLevelType w:val="hybridMultilevel"/>
    <w:tmpl w:val="60041104"/>
    <w:lvl w:ilvl="0" w:tplc="7642566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0D0770C7"/>
    <w:multiLevelType w:val="hybridMultilevel"/>
    <w:tmpl w:val="A9F0D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3C5AAF"/>
    <w:multiLevelType w:val="hybridMultilevel"/>
    <w:tmpl w:val="BC5E07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11731BDC"/>
    <w:multiLevelType w:val="hybridMultilevel"/>
    <w:tmpl w:val="D2C8BB72"/>
    <w:lvl w:ilvl="0" w:tplc="26DE66D8">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7955DE"/>
    <w:multiLevelType w:val="hybridMultilevel"/>
    <w:tmpl w:val="4142D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F33590"/>
    <w:multiLevelType w:val="hybridMultilevel"/>
    <w:tmpl w:val="DCA2D28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B93807"/>
    <w:multiLevelType w:val="hybridMultilevel"/>
    <w:tmpl w:val="08CE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14EE1E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58711C8"/>
    <w:multiLevelType w:val="hybridMultilevel"/>
    <w:tmpl w:val="9540324E"/>
    <w:lvl w:ilvl="0" w:tplc="25C8B29C">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158D65BD"/>
    <w:multiLevelType w:val="multilevel"/>
    <w:tmpl w:val="E0BC193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71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15:restartNumberingAfterBreak="0">
    <w:nsid w:val="16EF07B6"/>
    <w:multiLevelType w:val="multilevel"/>
    <w:tmpl w:val="1A0C8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81E5AAD"/>
    <w:multiLevelType w:val="hybridMultilevel"/>
    <w:tmpl w:val="D2C45A44"/>
    <w:lvl w:ilvl="0" w:tplc="7A708880">
      <w:start w:val="1"/>
      <w:numFmt w:val="bullet"/>
      <w:lvlText w:val="•"/>
      <w:lvlJc w:val="left"/>
      <w:pPr>
        <w:tabs>
          <w:tab w:val="num" w:pos="720"/>
        </w:tabs>
        <w:ind w:left="720" w:hanging="360"/>
      </w:pPr>
      <w:rPr>
        <w:rFonts w:ascii="Arial" w:hAnsi="Arial" w:cs="Times New Roman" w:hint="default"/>
      </w:rPr>
    </w:lvl>
    <w:lvl w:ilvl="1" w:tplc="171A927E">
      <w:numFmt w:val="bullet"/>
      <w:lvlText w:val="•"/>
      <w:lvlJc w:val="left"/>
      <w:pPr>
        <w:tabs>
          <w:tab w:val="num" w:pos="1440"/>
        </w:tabs>
        <w:ind w:left="1440" w:hanging="360"/>
      </w:pPr>
      <w:rPr>
        <w:rFonts w:ascii="Arial" w:hAnsi="Arial" w:cs="Times New Roman" w:hint="default"/>
      </w:rPr>
    </w:lvl>
    <w:lvl w:ilvl="2" w:tplc="6FF4776C">
      <w:start w:val="1"/>
      <w:numFmt w:val="bullet"/>
      <w:lvlText w:val="•"/>
      <w:lvlJc w:val="left"/>
      <w:pPr>
        <w:tabs>
          <w:tab w:val="num" w:pos="2160"/>
        </w:tabs>
        <w:ind w:left="2160" w:hanging="360"/>
      </w:pPr>
      <w:rPr>
        <w:rFonts w:ascii="Arial" w:hAnsi="Arial" w:cs="Times New Roman" w:hint="default"/>
      </w:rPr>
    </w:lvl>
    <w:lvl w:ilvl="3" w:tplc="DC6A92A4">
      <w:start w:val="1"/>
      <w:numFmt w:val="bullet"/>
      <w:lvlText w:val="•"/>
      <w:lvlJc w:val="left"/>
      <w:pPr>
        <w:tabs>
          <w:tab w:val="num" w:pos="2880"/>
        </w:tabs>
        <w:ind w:left="2880" w:hanging="360"/>
      </w:pPr>
      <w:rPr>
        <w:rFonts w:ascii="Arial" w:hAnsi="Arial" w:cs="Times New Roman" w:hint="default"/>
      </w:rPr>
    </w:lvl>
    <w:lvl w:ilvl="4" w:tplc="2B0A9256">
      <w:start w:val="1"/>
      <w:numFmt w:val="bullet"/>
      <w:lvlText w:val="•"/>
      <w:lvlJc w:val="left"/>
      <w:pPr>
        <w:tabs>
          <w:tab w:val="num" w:pos="3600"/>
        </w:tabs>
        <w:ind w:left="3600" w:hanging="360"/>
      </w:pPr>
      <w:rPr>
        <w:rFonts w:ascii="Arial" w:hAnsi="Arial" w:cs="Times New Roman" w:hint="default"/>
      </w:rPr>
    </w:lvl>
    <w:lvl w:ilvl="5" w:tplc="8E8CF53A">
      <w:start w:val="1"/>
      <w:numFmt w:val="bullet"/>
      <w:lvlText w:val="•"/>
      <w:lvlJc w:val="left"/>
      <w:pPr>
        <w:tabs>
          <w:tab w:val="num" w:pos="4320"/>
        </w:tabs>
        <w:ind w:left="4320" w:hanging="360"/>
      </w:pPr>
      <w:rPr>
        <w:rFonts w:ascii="Arial" w:hAnsi="Arial" w:cs="Times New Roman" w:hint="default"/>
      </w:rPr>
    </w:lvl>
    <w:lvl w:ilvl="6" w:tplc="5882C570">
      <w:start w:val="1"/>
      <w:numFmt w:val="bullet"/>
      <w:lvlText w:val="•"/>
      <w:lvlJc w:val="left"/>
      <w:pPr>
        <w:tabs>
          <w:tab w:val="num" w:pos="5040"/>
        </w:tabs>
        <w:ind w:left="5040" w:hanging="360"/>
      </w:pPr>
      <w:rPr>
        <w:rFonts w:ascii="Arial" w:hAnsi="Arial" w:cs="Times New Roman" w:hint="default"/>
      </w:rPr>
    </w:lvl>
    <w:lvl w:ilvl="7" w:tplc="0DEA44BA">
      <w:start w:val="1"/>
      <w:numFmt w:val="bullet"/>
      <w:lvlText w:val="•"/>
      <w:lvlJc w:val="left"/>
      <w:pPr>
        <w:tabs>
          <w:tab w:val="num" w:pos="5760"/>
        </w:tabs>
        <w:ind w:left="5760" w:hanging="360"/>
      </w:pPr>
      <w:rPr>
        <w:rFonts w:ascii="Arial" w:hAnsi="Arial" w:cs="Times New Roman" w:hint="default"/>
      </w:rPr>
    </w:lvl>
    <w:lvl w:ilvl="8" w:tplc="EE2CAD8E">
      <w:start w:val="1"/>
      <w:numFmt w:val="bullet"/>
      <w:lvlText w:val="•"/>
      <w:lvlJc w:val="left"/>
      <w:pPr>
        <w:tabs>
          <w:tab w:val="num" w:pos="6480"/>
        </w:tabs>
        <w:ind w:left="6480" w:hanging="360"/>
      </w:pPr>
      <w:rPr>
        <w:rFonts w:ascii="Arial" w:hAnsi="Arial" w:cs="Times New Roman" w:hint="default"/>
      </w:rPr>
    </w:lvl>
  </w:abstractNum>
  <w:abstractNum w:abstractNumId="27" w15:restartNumberingAfterBreak="0">
    <w:nsid w:val="18260F2A"/>
    <w:multiLevelType w:val="multilevel"/>
    <w:tmpl w:val="6674D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8954976"/>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194639BC"/>
    <w:multiLevelType w:val="hybridMultilevel"/>
    <w:tmpl w:val="F844D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199F218A"/>
    <w:multiLevelType w:val="hybridMultilevel"/>
    <w:tmpl w:val="2F60EAFC"/>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A015DD5"/>
    <w:multiLevelType w:val="hybridMultilevel"/>
    <w:tmpl w:val="FA0402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A0D0F4B"/>
    <w:multiLevelType w:val="multilevel"/>
    <w:tmpl w:val="B72C9E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1B0701F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1BB41083"/>
    <w:multiLevelType w:val="hybridMultilevel"/>
    <w:tmpl w:val="994A4A6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15:restartNumberingAfterBreak="0">
    <w:nsid w:val="1D550526"/>
    <w:multiLevelType w:val="multilevel"/>
    <w:tmpl w:val="73448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FED0702"/>
    <w:multiLevelType w:val="hybridMultilevel"/>
    <w:tmpl w:val="EA18621C"/>
    <w:lvl w:ilvl="0" w:tplc="2C22790E">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21533239"/>
    <w:multiLevelType w:val="hybridMultilevel"/>
    <w:tmpl w:val="04184816"/>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21DC1EEA"/>
    <w:multiLevelType w:val="hybridMultilevel"/>
    <w:tmpl w:val="4A32D5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2932CD8"/>
    <w:multiLevelType w:val="hybridMultilevel"/>
    <w:tmpl w:val="A4FE20E0"/>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22CA5652"/>
    <w:multiLevelType w:val="hybridMultilevel"/>
    <w:tmpl w:val="7F22CC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238F5418"/>
    <w:multiLevelType w:val="multilevel"/>
    <w:tmpl w:val="DD885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568469A"/>
    <w:multiLevelType w:val="hybridMultilevel"/>
    <w:tmpl w:val="78DE3F20"/>
    <w:lvl w:ilvl="0" w:tplc="90848936">
      <w:start w:val="2"/>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265E127C"/>
    <w:multiLevelType w:val="hybridMultilevel"/>
    <w:tmpl w:val="8DC2C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80C0B24"/>
    <w:multiLevelType w:val="hybridMultilevel"/>
    <w:tmpl w:val="81C61F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28656F1A"/>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6" w15:restartNumberingAfterBreak="0">
    <w:nsid w:val="299459D5"/>
    <w:multiLevelType w:val="multilevel"/>
    <w:tmpl w:val="38F20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9BC56E2"/>
    <w:multiLevelType w:val="hybridMultilevel"/>
    <w:tmpl w:val="F63AD10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29E459C2"/>
    <w:multiLevelType w:val="hybridMultilevel"/>
    <w:tmpl w:val="9BCC9244"/>
    <w:lvl w:ilvl="0" w:tplc="E4D2EA02">
      <w:start w:val="1"/>
      <w:numFmt w:val="decimal"/>
      <w:lvlText w:val="%1."/>
      <w:lvlJc w:val="left"/>
      <w:pPr>
        <w:tabs>
          <w:tab w:val="num" w:pos="270"/>
        </w:tabs>
        <w:ind w:left="270" w:hanging="360"/>
      </w:pPr>
    </w:lvl>
    <w:lvl w:ilvl="1" w:tplc="EE6A0A46">
      <w:start w:val="1"/>
      <w:numFmt w:val="lowerLetter"/>
      <w:lvlText w:val="%2)"/>
      <w:lvlJc w:val="left"/>
      <w:pPr>
        <w:tabs>
          <w:tab w:val="num" w:pos="450"/>
        </w:tabs>
        <w:ind w:left="450" w:hanging="360"/>
      </w:pPr>
    </w:lvl>
    <w:lvl w:ilvl="2" w:tplc="8F6A4788">
      <w:start w:val="1"/>
      <w:numFmt w:val="upperRoman"/>
      <w:lvlText w:val="%3."/>
      <w:lvlJc w:val="right"/>
      <w:pPr>
        <w:tabs>
          <w:tab w:val="num" w:pos="1170"/>
        </w:tabs>
        <w:ind w:left="1170" w:hanging="360"/>
      </w:pPr>
    </w:lvl>
    <w:lvl w:ilvl="3" w:tplc="B8148E26">
      <w:start w:val="1"/>
      <w:numFmt w:val="lowerLetter"/>
      <w:lvlText w:val="%4)"/>
      <w:lvlJc w:val="left"/>
      <w:pPr>
        <w:tabs>
          <w:tab w:val="num" w:pos="1890"/>
        </w:tabs>
        <w:ind w:left="1890" w:hanging="360"/>
      </w:pPr>
    </w:lvl>
    <w:lvl w:ilvl="4" w:tplc="E878C900">
      <w:start w:val="1"/>
      <w:numFmt w:val="decimal"/>
      <w:lvlText w:val="%5."/>
      <w:lvlJc w:val="left"/>
      <w:pPr>
        <w:tabs>
          <w:tab w:val="num" w:pos="2610"/>
        </w:tabs>
        <w:ind w:left="2610" w:hanging="360"/>
      </w:pPr>
    </w:lvl>
    <w:lvl w:ilvl="5" w:tplc="AE6033F4">
      <w:start w:val="1"/>
      <w:numFmt w:val="decimal"/>
      <w:lvlText w:val="%6."/>
      <w:lvlJc w:val="left"/>
      <w:pPr>
        <w:tabs>
          <w:tab w:val="num" w:pos="3330"/>
        </w:tabs>
        <w:ind w:left="3330" w:hanging="360"/>
      </w:pPr>
    </w:lvl>
    <w:lvl w:ilvl="6" w:tplc="6340255C">
      <w:start w:val="1"/>
      <w:numFmt w:val="decimal"/>
      <w:lvlText w:val="%7."/>
      <w:lvlJc w:val="left"/>
      <w:pPr>
        <w:tabs>
          <w:tab w:val="num" w:pos="4050"/>
        </w:tabs>
        <w:ind w:left="4050" w:hanging="360"/>
      </w:pPr>
    </w:lvl>
    <w:lvl w:ilvl="7" w:tplc="9810406E">
      <w:start w:val="1"/>
      <w:numFmt w:val="decimal"/>
      <w:lvlText w:val="%8."/>
      <w:lvlJc w:val="left"/>
      <w:pPr>
        <w:tabs>
          <w:tab w:val="num" w:pos="4770"/>
        </w:tabs>
        <w:ind w:left="4770" w:hanging="360"/>
      </w:pPr>
    </w:lvl>
    <w:lvl w:ilvl="8" w:tplc="1178A810">
      <w:start w:val="1"/>
      <w:numFmt w:val="decimal"/>
      <w:lvlText w:val="%9."/>
      <w:lvlJc w:val="left"/>
      <w:pPr>
        <w:tabs>
          <w:tab w:val="num" w:pos="5490"/>
        </w:tabs>
        <w:ind w:left="5490" w:hanging="360"/>
      </w:pPr>
    </w:lvl>
  </w:abstractNum>
  <w:abstractNum w:abstractNumId="49" w15:restartNumberingAfterBreak="0">
    <w:nsid w:val="2B260D8B"/>
    <w:multiLevelType w:val="hybridMultilevel"/>
    <w:tmpl w:val="9294A9CA"/>
    <w:lvl w:ilvl="0" w:tplc="17E28AA0">
      <w:start w:val="1"/>
      <w:numFmt w:val="decimal"/>
      <w:lvlText w:val="%1."/>
      <w:lvlJc w:val="left"/>
      <w:pPr>
        <w:tabs>
          <w:tab w:val="num" w:pos="720"/>
        </w:tabs>
        <w:ind w:left="720" w:hanging="360"/>
      </w:pPr>
    </w:lvl>
    <w:lvl w:ilvl="1" w:tplc="C278F60C">
      <w:start w:val="1"/>
      <w:numFmt w:val="decimal"/>
      <w:lvlText w:val="%2."/>
      <w:lvlJc w:val="left"/>
      <w:pPr>
        <w:tabs>
          <w:tab w:val="num" w:pos="1440"/>
        </w:tabs>
        <w:ind w:left="1440" w:hanging="360"/>
      </w:pPr>
    </w:lvl>
    <w:lvl w:ilvl="2" w:tplc="EBBC1284" w:tentative="1">
      <w:start w:val="1"/>
      <w:numFmt w:val="decimal"/>
      <w:lvlText w:val="%3."/>
      <w:lvlJc w:val="left"/>
      <w:pPr>
        <w:tabs>
          <w:tab w:val="num" w:pos="2160"/>
        </w:tabs>
        <w:ind w:left="2160" w:hanging="360"/>
      </w:pPr>
    </w:lvl>
    <w:lvl w:ilvl="3" w:tplc="AC18AE02" w:tentative="1">
      <w:start w:val="1"/>
      <w:numFmt w:val="decimal"/>
      <w:lvlText w:val="%4."/>
      <w:lvlJc w:val="left"/>
      <w:pPr>
        <w:tabs>
          <w:tab w:val="num" w:pos="2880"/>
        </w:tabs>
        <w:ind w:left="2880" w:hanging="360"/>
      </w:pPr>
    </w:lvl>
    <w:lvl w:ilvl="4" w:tplc="218EAC32" w:tentative="1">
      <w:start w:val="1"/>
      <w:numFmt w:val="decimal"/>
      <w:lvlText w:val="%5."/>
      <w:lvlJc w:val="left"/>
      <w:pPr>
        <w:tabs>
          <w:tab w:val="num" w:pos="3600"/>
        </w:tabs>
        <w:ind w:left="3600" w:hanging="360"/>
      </w:pPr>
    </w:lvl>
    <w:lvl w:ilvl="5" w:tplc="929AABC2" w:tentative="1">
      <w:start w:val="1"/>
      <w:numFmt w:val="decimal"/>
      <w:lvlText w:val="%6."/>
      <w:lvlJc w:val="left"/>
      <w:pPr>
        <w:tabs>
          <w:tab w:val="num" w:pos="4320"/>
        </w:tabs>
        <w:ind w:left="4320" w:hanging="360"/>
      </w:pPr>
    </w:lvl>
    <w:lvl w:ilvl="6" w:tplc="B71AF28E" w:tentative="1">
      <w:start w:val="1"/>
      <w:numFmt w:val="decimal"/>
      <w:lvlText w:val="%7."/>
      <w:lvlJc w:val="left"/>
      <w:pPr>
        <w:tabs>
          <w:tab w:val="num" w:pos="5040"/>
        </w:tabs>
        <w:ind w:left="5040" w:hanging="360"/>
      </w:pPr>
    </w:lvl>
    <w:lvl w:ilvl="7" w:tplc="F86CD83E" w:tentative="1">
      <w:start w:val="1"/>
      <w:numFmt w:val="decimal"/>
      <w:lvlText w:val="%8."/>
      <w:lvlJc w:val="left"/>
      <w:pPr>
        <w:tabs>
          <w:tab w:val="num" w:pos="5760"/>
        </w:tabs>
        <w:ind w:left="5760" w:hanging="360"/>
      </w:pPr>
    </w:lvl>
    <w:lvl w:ilvl="8" w:tplc="8116C790" w:tentative="1">
      <w:start w:val="1"/>
      <w:numFmt w:val="decimal"/>
      <w:lvlText w:val="%9."/>
      <w:lvlJc w:val="left"/>
      <w:pPr>
        <w:tabs>
          <w:tab w:val="num" w:pos="6480"/>
        </w:tabs>
        <w:ind w:left="6480" w:hanging="360"/>
      </w:pPr>
    </w:lvl>
  </w:abstractNum>
  <w:abstractNum w:abstractNumId="50" w15:restartNumberingAfterBreak="0">
    <w:nsid w:val="2D5004A7"/>
    <w:multiLevelType w:val="hybridMultilevel"/>
    <w:tmpl w:val="582267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2D6A7E64"/>
    <w:multiLevelType w:val="hybridMultilevel"/>
    <w:tmpl w:val="14601FEA"/>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2" w15:restartNumberingAfterBreak="0">
    <w:nsid w:val="2E5C4439"/>
    <w:multiLevelType w:val="hybridMultilevel"/>
    <w:tmpl w:val="FA12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E8B45AB"/>
    <w:multiLevelType w:val="multilevel"/>
    <w:tmpl w:val="F4E6D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EB877B4"/>
    <w:multiLevelType w:val="hybridMultilevel"/>
    <w:tmpl w:val="16A620F0"/>
    <w:lvl w:ilvl="0" w:tplc="76FC02A0">
      <w:start w:val="23"/>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56" w15:restartNumberingAfterBreak="0">
    <w:nsid w:val="2FB44B49"/>
    <w:multiLevelType w:val="hybridMultilevel"/>
    <w:tmpl w:val="C5E46C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02E05D9"/>
    <w:multiLevelType w:val="hybridMultilevel"/>
    <w:tmpl w:val="F7EA6B3E"/>
    <w:lvl w:ilvl="0" w:tplc="99746C30">
      <w:start w:val="1"/>
      <w:numFmt w:val="bullet"/>
      <w:lvlText w:val="-"/>
      <w:lvlJc w:val="left"/>
      <w:pPr>
        <w:ind w:left="720" w:hanging="360"/>
      </w:pPr>
      <w:rPr>
        <w:rFonts w:ascii="Courier New" w:eastAsia="Calibri" w:hAnsi="Courier New" w:cs="Courier New"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157092B"/>
    <w:multiLevelType w:val="hybridMultilevel"/>
    <w:tmpl w:val="5D42305A"/>
    <w:lvl w:ilvl="0" w:tplc="51CEC7B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316F336F"/>
    <w:multiLevelType w:val="hybridMultilevel"/>
    <w:tmpl w:val="D7D22A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0"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61" w15:restartNumberingAfterBreak="0">
    <w:nsid w:val="32C20CF3"/>
    <w:multiLevelType w:val="hybridMultilevel"/>
    <w:tmpl w:val="F1E6C7AA"/>
    <w:lvl w:ilvl="0" w:tplc="456E1ED4">
      <w:start w:val="1"/>
      <w:numFmt w:val="bullet"/>
      <w:lvlText w:val=""/>
      <w:lvlJc w:val="left"/>
      <w:pPr>
        <w:tabs>
          <w:tab w:val="num" w:pos="720"/>
        </w:tabs>
        <w:ind w:left="720" w:hanging="360"/>
      </w:pPr>
      <w:rPr>
        <w:rFonts w:ascii="Symbol" w:hAnsi="Symbol" w:hint="default"/>
      </w:rPr>
    </w:lvl>
    <w:lvl w:ilvl="1" w:tplc="EE667396">
      <w:start w:val="1"/>
      <w:numFmt w:val="bullet"/>
      <w:lvlText w:val=""/>
      <w:lvlJc w:val="left"/>
      <w:pPr>
        <w:tabs>
          <w:tab w:val="num" w:pos="1440"/>
        </w:tabs>
        <w:ind w:left="1440" w:hanging="360"/>
      </w:pPr>
      <w:rPr>
        <w:rFonts w:ascii="Symbol" w:hAnsi="Symbol" w:hint="default"/>
      </w:rPr>
    </w:lvl>
    <w:lvl w:ilvl="2" w:tplc="A3D4A234">
      <w:start w:val="1"/>
      <w:numFmt w:val="bullet"/>
      <w:lvlText w:val=""/>
      <w:lvlJc w:val="left"/>
      <w:pPr>
        <w:tabs>
          <w:tab w:val="num" w:pos="2160"/>
        </w:tabs>
        <w:ind w:left="2160" w:hanging="360"/>
      </w:pPr>
      <w:rPr>
        <w:rFonts w:ascii="Symbol" w:hAnsi="Symbol" w:hint="default"/>
      </w:rPr>
    </w:lvl>
    <w:lvl w:ilvl="3" w:tplc="282814A4">
      <w:start w:val="1"/>
      <w:numFmt w:val="bullet"/>
      <w:lvlText w:val=""/>
      <w:lvlJc w:val="left"/>
      <w:pPr>
        <w:tabs>
          <w:tab w:val="num" w:pos="2880"/>
        </w:tabs>
        <w:ind w:left="2880" w:hanging="360"/>
      </w:pPr>
      <w:rPr>
        <w:rFonts w:ascii="Symbol" w:hAnsi="Symbol" w:hint="default"/>
      </w:rPr>
    </w:lvl>
    <w:lvl w:ilvl="4" w:tplc="1F1E322C">
      <w:start w:val="1"/>
      <w:numFmt w:val="bullet"/>
      <w:lvlText w:val=""/>
      <w:lvlJc w:val="left"/>
      <w:pPr>
        <w:tabs>
          <w:tab w:val="num" w:pos="3600"/>
        </w:tabs>
        <w:ind w:left="3600" w:hanging="360"/>
      </w:pPr>
      <w:rPr>
        <w:rFonts w:ascii="Symbol" w:hAnsi="Symbol" w:hint="default"/>
      </w:rPr>
    </w:lvl>
    <w:lvl w:ilvl="5" w:tplc="3BCC805C">
      <w:start w:val="1"/>
      <w:numFmt w:val="bullet"/>
      <w:lvlText w:val=""/>
      <w:lvlJc w:val="left"/>
      <w:pPr>
        <w:tabs>
          <w:tab w:val="num" w:pos="4320"/>
        </w:tabs>
        <w:ind w:left="4320" w:hanging="360"/>
      </w:pPr>
      <w:rPr>
        <w:rFonts w:ascii="Symbol" w:hAnsi="Symbol" w:hint="default"/>
      </w:rPr>
    </w:lvl>
    <w:lvl w:ilvl="6" w:tplc="A718F4D4">
      <w:start w:val="1"/>
      <w:numFmt w:val="bullet"/>
      <w:lvlText w:val=""/>
      <w:lvlJc w:val="left"/>
      <w:pPr>
        <w:tabs>
          <w:tab w:val="num" w:pos="5040"/>
        </w:tabs>
        <w:ind w:left="5040" w:hanging="360"/>
      </w:pPr>
      <w:rPr>
        <w:rFonts w:ascii="Symbol" w:hAnsi="Symbol" w:hint="default"/>
      </w:rPr>
    </w:lvl>
    <w:lvl w:ilvl="7" w:tplc="F996B7D6">
      <w:start w:val="1"/>
      <w:numFmt w:val="bullet"/>
      <w:lvlText w:val=""/>
      <w:lvlJc w:val="left"/>
      <w:pPr>
        <w:tabs>
          <w:tab w:val="num" w:pos="5760"/>
        </w:tabs>
        <w:ind w:left="5760" w:hanging="360"/>
      </w:pPr>
      <w:rPr>
        <w:rFonts w:ascii="Symbol" w:hAnsi="Symbol" w:hint="default"/>
      </w:rPr>
    </w:lvl>
    <w:lvl w:ilvl="8" w:tplc="3990BBB8">
      <w:start w:val="1"/>
      <w:numFmt w:val="bullet"/>
      <w:lvlText w:val=""/>
      <w:lvlJc w:val="left"/>
      <w:pPr>
        <w:tabs>
          <w:tab w:val="num" w:pos="6480"/>
        </w:tabs>
        <w:ind w:left="6480" w:hanging="360"/>
      </w:pPr>
      <w:rPr>
        <w:rFonts w:ascii="Symbol" w:hAnsi="Symbol" w:hint="default"/>
      </w:rPr>
    </w:lvl>
  </w:abstractNum>
  <w:abstractNum w:abstractNumId="62" w15:restartNumberingAfterBreak="0">
    <w:nsid w:val="330923C8"/>
    <w:multiLevelType w:val="hybridMultilevel"/>
    <w:tmpl w:val="8898CC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740032"/>
    <w:multiLevelType w:val="hybridMultilevel"/>
    <w:tmpl w:val="7BDAC8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4" w15:restartNumberingAfterBreak="0">
    <w:nsid w:val="36260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6" w15:restartNumberingAfterBreak="0">
    <w:nsid w:val="38DD3431"/>
    <w:multiLevelType w:val="hybridMultilevel"/>
    <w:tmpl w:val="6EFC35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15:restartNumberingAfterBreak="0">
    <w:nsid w:val="393C6D26"/>
    <w:multiLevelType w:val="hybridMultilevel"/>
    <w:tmpl w:val="B8EA5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398E2A65"/>
    <w:multiLevelType w:val="multilevel"/>
    <w:tmpl w:val="54966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A53445D"/>
    <w:multiLevelType w:val="hybridMultilevel"/>
    <w:tmpl w:val="62E68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3B3F25EC"/>
    <w:multiLevelType w:val="hybridMultilevel"/>
    <w:tmpl w:val="4460AC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3BC10CD1"/>
    <w:multiLevelType w:val="hybridMultilevel"/>
    <w:tmpl w:val="B5C843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D357F5"/>
    <w:multiLevelType w:val="hybridMultilevel"/>
    <w:tmpl w:val="A074F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3C81740B"/>
    <w:multiLevelType w:val="hybridMultilevel"/>
    <w:tmpl w:val="4B7E8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3D0A6660"/>
    <w:multiLevelType w:val="hybridMultilevel"/>
    <w:tmpl w:val="28A47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15:restartNumberingAfterBreak="0">
    <w:nsid w:val="3D0C414B"/>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6" w15:restartNumberingAfterBreak="0">
    <w:nsid w:val="40164DEB"/>
    <w:multiLevelType w:val="hybridMultilevel"/>
    <w:tmpl w:val="E11A25C8"/>
    <w:lvl w:ilvl="0" w:tplc="BF965D0A">
      <w:start w:val="1"/>
      <w:numFmt w:val="bullet"/>
      <w:lvlText w:val="•"/>
      <w:lvlJc w:val="left"/>
      <w:pPr>
        <w:tabs>
          <w:tab w:val="num" w:pos="720"/>
        </w:tabs>
        <w:ind w:left="720" w:hanging="360"/>
      </w:pPr>
      <w:rPr>
        <w:rFonts w:ascii="Arial" w:hAnsi="Arial" w:cs="Times New Roman" w:hint="default"/>
      </w:rPr>
    </w:lvl>
    <w:lvl w:ilvl="1" w:tplc="CBE22CFC">
      <w:numFmt w:val="bullet"/>
      <w:lvlText w:val="•"/>
      <w:lvlJc w:val="left"/>
      <w:pPr>
        <w:tabs>
          <w:tab w:val="num" w:pos="1440"/>
        </w:tabs>
        <w:ind w:left="1440" w:hanging="360"/>
      </w:pPr>
      <w:rPr>
        <w:rFonts w:ascii="Arial" w:hAnsi="Arial" w:cs="Times New Roman" w:hint="default"/>
      </w:rPr>
    </w:lvl>
    <w:lvl w:ilvl="2" w:tplc="39E0CE2A">
      <w:start w:val="1"/>
      <w:numFmt w:val="bullet"/>
      <w:lvlText w:val="•"/>
      <w:lvlJc w:val="left"/>
      <w:pPr>
        <w:tabs>
          <w:tab w:val="num" w:pos="2160"/>
        </w:tabs>
        <w:ind w:left="2160" w:hanging="360"/>
      </w:pPr>
      <w:rPr>
        <w:rFonts w:ascii="Arial" w:hAnsi="Arial" w:cs="Times New Roman" w:hint="default"/>
      </w:rPr>
    </w:lvl>
    <w:lvl w:ilvl="3" w:tplc="9D066B5E">
      <w:start w:val="1"/>
      <w:numFmt w:val="bullet"/>
      <w:lvlText w:val="•"/>
      <w:lvlJc w:val="left"/>
      <w:pPr>
        <w:tabs>
          <w:tab w:val="num" w:pos="2880"/>
        </w:tabs>
        <w:ind w:left="2880" w:hanging="360"/>
      </w:pPr>
      <w:rPr>
        <w:rFonts w:ascii="Arial" w:hAnsi="Arial" w:cs="Times New Roman" w:hint="default"/>
      </w:rPr>
    </w:lvl>
    <w:lvl w:ilvl="4" w:tplc="91BC5E4A">
      <w:start w:val="1"/>
      <w:numFmt w:val="bullet"/>
      <w:lvlText w:val="•"/>
      <w:lvlJc w:val="left"/>
      <w:pPr>
        <w:tabs>
          <w:tab w:val="num" w:pos="3600"/>
        </w:tabs>
        <w:ind w:left="3600" w:hanging="360"/>
      </w:pPr>
      <w:rPr>
        <w:rFonts w:ascii="Arial" w:hAnsi="Arial" w:cs="Times New Roman" w:hint="default"/>
      </w:rPr>
    </w:lvl>
    <w:lvl w:ilvl="5" w:tplc="BE4861CC">
      <w:start w:val="1"/>
      <w:numFmt w:val="bullet"/>
      <w:lvlText w:val="•"/>
      <w:lvlJc w:val="left"/>
      <w:pPr>
        <w:tabs>
          <w:tab w:val="num" w:pos="4320"/>
        </w:tabs>
        <w:ind w:left="4320" w:hanging="360"/>
      </w:pPr>
      <w:rPr>
        <w:rFonts w:ascii="Arial" w:hAnsi="Arial" w:cs="Times New Roman" w:hint="default"/>
      </w:rPr>
    </w:lvl>
    <w:lvl w:ilvl="6" w:tplc="4B14A874">
      <w:start w:val="1"/>
      <w:numFmt w:val="bullet"/>
      <w:lvlText w:val="•"/>
      <w:lvlJc w:val="left"/>
      <w:pPr>
        <w:tabs>
          <w:tab w:val="num" w:pos="5040"/>
        </w:tabs>
        <w:ind w:left="5040" w:hanging="360"/>
      </w:pPr>
      <w:rPr>
        <w:rFonts w:ascii="Arial" w:hAnsi="Arial" w:cs="Times New Roman" w:hint="default"/>
      </w:rPr>
    </w:lvl>
    <w:lvl w:ilvl="7" w:tplc="F5C64AD2">
      <w:start w:val="1"/>
      <w:numFmt w:val="bullet"/>
      <w:lvlText w:val="•"/>
      <w:lvlJc w:val="left"/>
      <w:pPr>
        <w:tabs>
          <w:tab w:val="num" w:pos="5760"/>
        </w:tabs>
        <w:ind w:left="5760" w:hanging="360"/>
      </w:pPr>
      <w:rPr>
        <w:rFonts w:ascii="Arial" w:hAnsi="Arial" w:cs="Times New Roman" w:hint="default"/>
      </w:rPr>
    </w:lvl>
    <w:lvl w:ilvl="8" w:tplc="E3560550">
      <w:start w:val="1"/>
      <w:numFmt w:val="bullet"/>
      <w:lvlText w:val="•"/>
      <w:lvlJc w:val="left"/>
      <w:pPr>
        <w:tabs>
          <w:tab w:val="num" w:pos="6480"/>
        </w:tabs>
        <w:ind w:left="6480" w:hanging="360"/>
      </w:pPr>
      <w:rPr>
        <w:rFonts w:ascii="Arial" w:hAnsi="Arial" w:cs="Times New Roman" w:hint="default"/>
      </w:rPr>
    </w:lvl>
  </w:abstractNum>
  <w:abstractNum w:abstractNumId="77"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40F3772D"/>
    <w:multiLevelType w:val="hybridMultilevel"/>
    <w:tmpl w:val="270A2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15:restartNumberingAfterBreak="0">
    <w:nsid w:val="41522A44"/>
    <w:multiLevelType w:val="hybridMultilevel"/>
    <w:tmpl w:val="7540B940"/>
    <w:lvl w:ilvl="0" w:tplc="0F708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15477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1B50DB9"/>
    <w:multiLevelType w:val="hybridMultilevel"/>
    <w:tmpl w:val="A764304E"/>
    <w:lvl w:ilvl="0" w:tplc="9ECA150A">
      <w:start w:val="5"/>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82" w15:restartNumberingAfterBreak="0">
    <w:nsid w:val="424469E0"/>
    <w:multiLevelType w:val="hybridMultilevel"/>
    <w:tmpl w:val="3BF81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33209E5"/>
    <w:multiLevelType w:val="multilevel"/>
    <w:tmpl w:val="014E6DDC"/>
    <w:lvl w:ilvl="0">
      <w:start w:val="1"/>
      <w:numFmt w:val="decimal"/>
      <w:lvlText w:val="%1."/>
      <w:lvlJc w:val="left"/>
      <w:pPr>
        <w:tabs>
          <w:tab w:val="num" w:pos="360"/>
        </w:tabs>
        <w:ind w:left="36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4" w15:restartNumberingAfterBreak="0">
    <w:nsid w:val="449C5F81"/>
    <w:multiLevelType w:val="hybridMultilevel"/>
    <w:tmpl w:val="216EF888"/>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5" w15:restartNumberingAfterBreak="0">
    <w:nsid w:val="46072F14"/>
    <w:multiLevelType w:val="hybridMultilevel"/>
    <w:tmpl w:val="6B4CB7B6"/>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46155630"/>
    <w:multiLevelType w:val="hybridMultilevel"/>
    <w:tmpl w:val="62CCC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46421A87"/>
    <w:multiLevelType w:val="hybridMultilevel"/>
    <w:tmpl w:val="E64A4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8" w15:restartNumberingAfterBreak="0">
    <w:nsid w:val="467D7257"/>
    <w:multiLevelType w:val="hybridMultilevel"/>
    <w:tmpl w:val="E7FAFF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 w15:restartNumberingAfterBreak="0">
    <w:nsid w:val="479434A0"/>
    <w:multiLevelType w:val="hybridMultilevel"/>
    <w:tmpl w:val="24E25592"/>
    <w:lvl w:ilvl="0" w:tplc="56767A22">
      <w:start w:val="1"/>
      <w:numFmt w:val="bullet"/>
      <w:lvlText w:val="•"/>
      <w:lvlJc w:val="left"/>
      <w:pPr>
        <w:tabs>
          <w:tab w:val="num" w:pos="720"/>
        </w:tabs>
        <w:ind w:left="720" w:hanging="360"/>
      </w:pPr>
      <w:rPr>
        <w:rFonts w:ascii="Arial" w:hAnsi="Arial" w:cs="Times New Roman" w:hint="default"/>
      </w:rPr>
    </w:lvl>
    <w:lvl w:ilvl="1" w:tplc="E08C035C">
      <w:numFmt w:val="bullet"/>
      <w:lvlText w:val="•"/>
      <w:lvlJc w:val="left"/>
      <w:pPr>
        <w:tabs>
          <w:tab w:val="num" w:pos="1440"/>
        </w:tabs>
        <w:ind w:left="1440" w:hanging="360"/>
      </w:pPr>
      <w:rPr>
        <w:rFonts w:ascii="Arial" w:hAnsi="Arial" w:cs="Times New Roman" w:hint="default"/>
      </w:rPr>
    </w:lvl>
    <w:lvl w:ilvl="2" w:tplc="57A48346">
      <w:start w:val="1"/>
      <w:numFmt w:val="bullet"/>
      <w:lvlText w:val="•"/>
      <w:lvlJc w:val="left"/>
      <w:pPr>
        <w:tabs>
          <w:tab w:val="num" w:pos="2160"/>
        </w:tabs>
        <w:ind w:left="2160" w:hanging="360"/>
      </w:pPr>
      <w:rPr>
        <w:rFonts w:ascii="Arial" w:hAnsi="Arial" w:cs="Times New Roman" w:hint="default"/>
      </w:rPr>
    </w:lvl>
    <w:lvl w:ilvl="3" w:tplc="AAB224A2">
      <w:start w:val="1"/>
      <w:numFmt w:val="bullet"/>
      <w:lvlText w:val="•"/>
      <w:lvlJc w:val="left"/>
      <w:pPr>
        <w:tabs>
          <w:tab w:val="num" w:pos="2880"/>
        </w:tabs>
        <w:ind w:left="2880" w:hanging="360"/>
      </w:pPr>
      <w:rPr>
        <w:rFonts w:ascii="Arial" w:hAnsi="Arial" w:cs="Times New Roman" w:hint="default"/>
      </w:rPr>
    </w:lvl>
    <w:lvl w:ilvl="4" w:tplc="AAA8587A">
      <w:start w:val="1"/>
      <w:numFmt w:val="bullet"/>
      <w:lvlText w:val="•"/>
      <w:lvlJc w:val="left"/>
      <w:pPr>
        <w:tabs>
          <w:tab w:val="num" w:pos="3600"/>
        </w:tabs>
        <w:ind w:left="3600" w:hanging="360"/>
      </w:pPr>
      <w:rPr>
        <w:rFonts w:ascii="Arial" w:hAnsi="Arial" w:cs="Times New Roman" w:hint="default"/>
      </w:rPr>
    </w:lvl>
    <w:lvl w:ilvl="5" w:tplc="A13E567C">
      <w:start w:val="1"/>
      <w:numFmt w:val="bullet"/>
      <w:lvlText w:val="•"/>
      <w:lvlJc w:val="left"/>
      <w:pPr>
        <w:tabs>
          <w:tab w:val="num" w:pos="4320"/>
        </w:tabs>
        <w:ind w:left="4320" w:hanging="360"/>
      </w:pPr>
      <w:rPr>
        <w:rFonts w:ascii="Arial" w:hAnsi="Arial" w:cs="Times New Roman" w:hint="default"/>
      </w:rPr>
    </w:lvl>
    <w:lvl w:ilvl="6" w:tplc="472CF8BA">
      <w:start w:val="1"/>
      <w:numFmt w:val="bullet"/>
      <w:lvlText w:val="•"/>
      <w:lvlJc w:val="left"/>
      <w:pPr>
        <w:tabs>
          <w:tab w:val="num" w:pos="5040"/>
        </w:tabs>
        <w:ind w:left="5040" w:hanging="360"/>
      </w:pPr>
      <w:rPr>
        <w:rFonts w:ascii="Arial" w:hAnsi="Arial" w:cs="Times New Roman" w:hint="default"/>
      </w:rPr>
    </w:lvl>
    <w:lvl w:ilvl="7" w:tplc="C0283C34">
      <w:start w:val="1"/>
      <w:numFmt w:val="bullet"/>
      <w:lvlText w:val="•"/>
      <w:lvlJc w:val="left"/>
      <w:pPr>
        <w:tabs>
          <w:tab w:val="num" w:pos="5760"/>
        </w:tabs>
        <w:ind w:left="5760" w:hanging="360"/>
      </w:pPr>
      <w:rPr>
        <w:rFonts w:ascii="Arial" w:hAnsi="Arial" w:cs="Times New Roman" w:hint="default"/>
      </w:rPr>
    </w:lvl>
    <w:lvl w:ilvl="8" w:tplc="F0B6F656">
      <w:start w:val="1"/>
      <w:numFmt w:val="bullet"/>
      <w:lvlText w:val="•"/>
      <w:lvlJc w:val="left"/>
      <w:pPr>
        <w:tabs>
          <w:tab w:val="num" w:pos="6480"/>
        </w:tabs>
        <w:ind w:left="6480" w:hanging="360"/>
      </w:pPr>
      <w:rPr>
        <w:rFonts w:ascii="Arial" w:hAnsi="Arial" w:cs="Times New Roman" w:hint="default"/>
      </w:rPr>
    </w:lvl>
  </w:abstractNum>
  <w:abstractNum w:abstractNumId="90" w15:restartNumberingAfterBreak="0">
    <w:nsid w:val="4848478D"/>
    <w:multiLevelType w:val="hybridMultilevel"/>
    <w:tmpl w:val="5D42496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4" w15:restartNumberingAfterBreak="0">
    <w:nsid w:val="4A586793"/>
    <w:multiLevelType w:val="hybridMultilevel"/>
    <w:tmpl w:val="1B9A6908"/>
    <w:lvl w:ilvl="0" w:tplc="AFF4CA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4CA52390"/>
    <w:multiLevelType w:val="hybridMultilevel"/>
    <w:tmpl w:val="F5881210"/>
    <w:lvl w:ilvl="0" w:tplc="5FD27846">
      <w:start w:val="1"/>
      <w:numFmt w:val="decimal"/>
      <w:lvlText w:val="%1."/>
      <w:lvlJc w:val="left"/>
      <w:pPr>
        <w:tabs>
          <w:tab w:val="num" w:pos="720"/>
        </w:tabs>
        <w:ind w:left="720" w:hanging="360"/>
      </w:pPr>
    </w:lvl>
    <w:lvl w:ilvl="1" w:tplc="BA12DE08">
      <w:start w:val="1"/>
      <w:numFmt w:val="decimal"/>
      <w:lvlText w:val="%2."/>
      <w:lvlJc w:val="left"/>
      <w:pPr>
        <w:tabs>
          <w:tab w:val="num" w:pos="1440"/>
        </w:tabs>
        <w:ind w:left="1440" w:hanging="360"/>
      </w:pPr>
    </w:lvl>
    <w:lvl w:ilvl="2" w:tplc="838E4E80">
      <w:start w:val="1"/>
      <w:numFmt w:val="decimal"/>
      <w:lvlText w:val="%3."/>
      <w:lvlJc w:val="left"/>
      <w:pPr>
        <w:tabs>
          <w:tab w:val="num" w:pos="2160"/>
        </w:tabs>
        <w:ind w:left="2160" w:hanging="360"/>
      </w:pPr>
    </w:lvl>
    <w:lvl w:ilvl="3" w:tplc="00C25590">
      <w:start w:val="1"/>
      <w:numFmt w:val="decimal"/>
      <w:lvlText w:val="%4."/>
      <w:lvlJc w:val="left"/>
      <w:pPr>
        <w:tabs>
          <w:tab w:val="num" w:pos="2880"/>
        </w:tabs>
        <w:ind w:left="2880" w:hanging="360"/>
      </w:pPr>
    </w:lvl>
    <w:lvl w:ilvl="4" w:tplc="F8B85584">
      <w:start w:val="1"/>
      <w:numFmt w:val="decimal"/>
      <w:lvlText w:val="%5."/>
      <w:lvlJc w:val="left"/>
      <w:pPr>
        <w:tabs>
          <w:tab w:val="num" w:pos="3600"/>
        </w:tabs>
        <w:ind w:left="3600" w:hanging="360"/>
      </w:pPr>
    </w:lvl>
    <w:lvl w:ilvl="5" w:tplc="3AF66FD8">
      <w:start w:val="1"/>
      <w:numFmt w:val="decimal"/>
      <w:lvlText w:val="%6."/>
      <w:lvlJc w:val="left"/>
      <w:pPr>
        <w:tabs>
          <w:tab w:val="num" w:pos="4320"/>
        </w:tabs>
        <w:ind w:left="4320" w:hanging="360"/>
      </w:pPr>
    </w:lvl>
    <w:lvl w:ilvl="6" w:tplc="274E5102">
      <w:start w:val="1"/>
      <w:numFmt w:val="decimal"/>
      <w:lvlText w:val="%7."/>
      <w:lvlJc w:val="left"/>
      <w:pPr>
        <w:tabs>
          <w:tab w:val="num" w:pos="5040"/>
        </w:tabs>
        <w:ind w:left="5040" w:hanging="360"/>
      </w:pPr>
    </w:lvl>
    <w:lvl w:ilvl="7" w:tplc="2A5C7AD8">
      <w:start w:val="1"/>
      <w:numFmt w:val="decimal"/>
      <w:lvlText w:val="%8."/>
      <w:lvlJc w:val="left"/>
      <w:pPr>
        <w:tabs>
          <w:tab w:val="num" w:pos="5760"/>
        </w:tabs>
        <w:ind w:left="5760" w:hanging="360"/>
      </w:pPr>
    </w:lvl>
    <w:lvl w:ilvl="8" w:tplc="400EBD00">
      <w:start w:val="1"/>
      <w:numFmt w:val="decimal"/>
      <w:lvlText w:val="%9."/>
      <w:lvlJc w:val="left"/>
      <w:pPr>
        <w:tabs>
          <w:tab w:val="num" w:pos="6480"/>
        </w:tabs>
        <w:ind w:left="6480" w:hanging="360"/>
      </w:pPr>
    </w:lvl>
  </w:abstractNum>
  <w:abstractNum w:abstractNumId="97" w15:restartNumberingAfterBreak="0">
    <w:nsid w:val="4CE24F27"/>
    <w:multiLevelType w:val="hybridMultilevel"/>
    <w:tmpl w:val="2FA67D88"/>
    <w:lvl w:ilvl="0" w:tplc="6576C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4CE521CA"/>
    <w:multiLevelType w:val="hybridMultilevel"/>
    <w:tmpl w:val="DCB2585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15:restartNumberingAfterBreak="0">
    <w:nsid w:val="4D981703"/>
    <w:multiLevelType w:val="hybridMultilevel"/>
    <w:tmpl w:val="A4C48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DB42D95"/>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4E3B01E2"/>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A81349"/>
    <w:multiLevelType w:val="hybridMultilevel"/>
    <w:tmpl w:val="C39846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3" w15:restartNumberingAfterBreak="0">
    <w:nsid w:val="500C1B31"/>
    <w:multiLevelType w:val="hybridMultilevel"/>
    <w:tmpl w:val="08B43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2820969"/>
    <w:multiLevelType w:val="hybridMultilevel"/>
    <w:tmpl w:val="6338B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44348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35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56F1191B"/>
    <w:multiLevelType w:val="hybridMultilevel"/>
    <w:tmpl w:val="BCFCA2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E5482C4">
      <w:start w:val="1"/>
      <w:numFmt w:val="lowerLetter"/>
      <w:lvlText w:val="%4."/>
      <w:lvlJc w:val="left"/>
      <w:pPr>
        <w:ind w:left="2880" w:hanging="360"/>
      </w:pPr>
      <w:rPr>
        <w:rFonts w:ascii="Calibri" w:hAnsi="Calibri" w:hint="default"/>
        <w:b w:val="0"/>
        <w:i w:val="0"/>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7E52BBD"/>
    <w:multiLevelType w:val="hybridMultilevel"/>
    <w:tmpl w:val="613A4C50"/>
    <w:lvl w:ilvl="0" w:tplc="2C22790E">
      <w:start w:val="1"/>
      <w:numFmt w:val="bullet"/>
      <w:lvlText w:val="•"/>
      <w:lvlJc w:val="left"/>
      <w:pPr>
        <w:tabs>
          <w:tab w:val="num" w:pos="720"/>
        </w:tabs>
        <w:ind w:left="720" w:hanging="360"/>
      </w:pPr>
      <w:rPr>
        <w:rFonts w:ascii="Arial" w:hAnsi="Arial" w:hint="default"/>
      </w:rPr>
    </w:lvl>
    <w:lvl w:ilvl="1" w:tplc="9834920A">
      <w:start w:val="1"/>
      <w:numFmt w:val="bullet"/>
      <w:lvlText w:val="•"/>
      <w:lvlJc w:val="left"/>
      <w:pPr>
        <w:tabs>
          <w:tab w:val="num" w:pos="1440"/>
        </w:tabs>
        <w:ind w:left="1440" w:hanging="360"/>
      </w:pPr>
      <w:rPr>
        <w:rFonts w:ascii="Arial" w:hAnsi="Arial"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108" w15:restartNumberingAfterBreak="0">
    <w:nsid w:val="57FC3069"/>
    <w:multiLevelType w:val="hybridMultilevel"/>
    <w:tmpl w:val="DEC24EA0"/>
    <w:lvl w:ilvl="0" w:tplc="9574EAE4">
      <w:start w:val="6"/>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9" w15:restartNumberingAfterBreak="0">
    <w:nsid w:val="58864517"/>
    <w:multiLevelType w:val="hybridMultilevel"/>
    <w:tmpl w:val="179AB2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97244C4"/>
    <w:multiLevelType w:val="hybridMultilevel"/>
    <w:tmpl w:val="BD2825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A234455"/>
    <w:multiLevelType w:val="hybridMultilevel"/>
    <w:tmpl w:val="6D641C0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2" w15:restartNumberingAfterBreak="0">
    <w:nsid w:val="5BA34FF4"/>
    <w:multiLevelType w:val="hybridMultilevel"/>
    <w:tmpl w:val="1D98B0DA"/>
    <w:lvl w:ilvl="0" w:tplc="76AAD6CA">
      <w:start w:val="1"/>
      <w:numFmt w:val="decimal"/>
      <w:lvlText w:val="%1."/>
      <w:lvlJc w:val="left"/>
      <w:pPr>
        <w:tabs>
          <w:tab w:val="num" w:pos="2520"/>
        </w:tabs>
        <w:ind w:left="2520" w:hanging="360"/>
      </w:p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start w:val="1"/>
      <w:numFmt w:val="decimal"/>
      <w:lvlText w:val="%7."/>
      <w:lvlJc w:val="left"/>
      <w:pPr>
        <w:ind w:left="3960" w:hanging="360"/>
      </w:pPr>
    </w:lvl>
    <w:lvl w:ilvl="7" w:tplc="04090019">
      <w:start w:val="1"/>
      <w:numFmt w:val="lowerLetter"/>
      <w:lvlText w:val="%8."/>
      <w:lvlJc w:val="left"/>
      <w:pPr>
        <w:ind w:left="4680" w:hanging="360"/>
      </w:pPr>
    </w:lvl>
    <w:lvl w:ilvl="8" w:tplc="0409001B">
      <w:start w:val="1"/>
      <w:numFmt w:val="lowerRoman"/>
      <w:lvlText w:val="%9."/>
      <w:lvlJc w:val="right"/>
      <w:pPr>
        <w:ind w:left="5400" w:hanging="180"/>
      </w:pPr>
    </w:lvl>
  </w:abstractNum>
  <w:abstractNum w:abstractNumId="113" w15:restartNumberingAfterBreak="0">
    <w:nsid w:val="5C963A16"/>
    <w:multiLevelType w:val="hybridMultilevel"/>
    <w:tmpl w:val="998C33DA"/>
    <w:lvl w:ilvl="0" w:tplc="12FC9500">
      <w:start w:val="1"/>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4" w15:restartNumberingAfterBreak="0">
    <w:nsid w:val="5CEF79A0"/>
    <w:multiLevelType w:val="hybridMultilevel"/>
    <w:tmpl w:val="7D767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5" w15:restartNumberingAfterBreak="0">
    <w:nsid w:val="5CF7444F"/>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6" w15:restartNumberingAfterBreak="0">
    <w:nsid w:val="5CFB5014"/>
    <w:multiLevelType w:val="hybridMultilevel"/>
    <w:tmpl w:val="A8320BCA"/>
    <w:lvl w:ilvl="0" w:tplc="04090001">
      <w:start w:val="1"/>
      <w:numFmt w:val="bullet"/>
      <w:lvlText w:val=""/>
      <w:lvlJc w:val="left"/>
      <w:pPr>
        <w:ind w:left="1119" w:hanging="360"/>
      </w:pPr>
      <w:rPr>
        <w:rFonts w:ascii="Symbol" w:hAnsi="Symbol" w:hint="default"/>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17" w15:restartNumberingAfterBreak="0">
    <w:nsid w:val="5DFC68F6"/>
    <w:multiLevelType w:val="hybridMultilevel"/>
    <w:tmpl w:val="D8200082"/>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8" w15:restartNumberingAfterBreak="0">
    <w:nsid w:val="5F04630C"/>
    <w:multiLevelType w:val="hybridMultilevel"/>
    <w:tmpl w:val="05806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5FEE6F9B"/>
    <w:multiLevelType w:val="hybridMultilevel"/>
    <w:tmpl w:val="D4A0863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0" w15:restartNumberingAfterBreak="0">
    <w:nsid w:val="61F42001"/>
    <w:multiLevelType w:val="multilevel"/>
    <w:tmpl w:val="D00E430A"/>
    <w:lvl w:ilvl="0">
      <w:start w:val="1"/>
      <w:numFmt w:val="decimal"/>
      <w:lvlText w:val="%1"/>
      <w:lvlJc w:val="left"/>
      <w:pPr>
        <w:ind w:left="559" w:hanging="432"/>
      </w:pPr>
      <w:rPr>
        <w:color w:val="007CC3"/>
        <w:w w:val="99"/>
        <w:sz w:val="28"/>
        <w:szCs w:val="28"/>
      </w:rPr>
    </w:lvl>
    <w:lvl w:ilvl="1">
      <w:start w:val="1"/>
      <w:numFmt w:val="decimal"/>
      <w:lvlText w:val="%1.%2"/>
      <w:lvlJc w:val="left"/>
      <w:pPr>
        <w:ind w:left="703" w:hanging="576"/>
      </w:pPr>
      <w:rPr>
        <w:rFonts w:ascii="Arial" w:eastAsia="Arial" w:hAnsi="Arial" w:cs="Arial" w:hint="default"/>
        <w:spacing w:val="-1"/>
        <w:w w:val="99"/>
        <w:sz w:val="28"/>
        <w:szCs w:val="28"/>
      </w:rPr>
    </w:lvl>
    <w:lvl w:ilvl="2">
      <w:numFmt w:val="bullet"/>
      <w:lvlText w:val=""/>
      <w:lvlJc w:val="left"/>
      <w:pPr>
        <w:ind w:left="847" w:hanging="360"/>
      </w:pPr>
      <w:rPr>
        <w:rFonts w:ascii="Symbol" w:eastAsia="Symbol" w:hAnsi="Symbol" w:cs="Symbol" w:hint="default"/>
        <w:w w:val="100"/>
        <w:sz w:val="20"/>
        <w:szCs w:val="20"/>
      </w:rPr>
    </w:lvl>
    <w:lvl w:ilvl="3">
      <w:numFmt w:val="bullet"/>
      <w:lvlText w:val="o"/>
      <w:lvlJc w:val="left"/>
      <w:pPr>
        <w:ind w:left="1567" w:hanging="361"/>
      </w:pPr>
      <w:rPr>
        <w:rFonts w:ascii="Courier New" w:eastAsia="Courier New" w:hAnsi="Courier New" w:cs="Courier New" w:hint="default"/>
        <w:w w:val="100"/>
        <w:sz w:val="20"/>
        <w:szCs w:val="20"/>
      </w:rPr>
    </w:lvl>
    <w:lvl w:ilvl="4">
      <w:numFmt w:val="bullet"/>
      <w:lvlText w:val="•"/>
      <w:lvlJc w:val="left"/>
      <w:pPr>
        <w:ind w:left="2862" w:hanging="361"/>
      </w:pPr>
      <w:rPr>
        <w:rFonts w:hint="default"/>
      </w:rPr>
    </w:lvl>
    <w:lvl w:ilvl="5">
      <w:numFmt w:val="bullet"/>
      <w:lvlText w:val="•"/>
      <w:lvlJc w:val="left"/>
      <w:pPr>
        <w:ind w:left="4165" w:hanging="361"/>
      </w:pPr>
      <w:rPr>
        <w:rFonts w:hint="default"/>
      </w:rPr>
    </w:lvl>
    <w:lvl w:ilvl="6">
      <w:numFmt w:val="bullet"/>
      <w:lvlText w:val="•"/>
      <w:lvlJc w:val="left"/>
      <w:pPr>
        <w:ind w:left="5468" w:hanging="361"/>
      </w:pPr>
      <w:rPr>
        <w:rFonts w:hint="default"/>
      </w:rPr>
    </w:lvl>
    <w:lvl w:ilvl="7">
      <w:numFmt w:val="bullet"/>
      <w:lvlText w:val="•"/>
      <w:lvlJc w:val="left"/>
      <w:pPr>
        <w:ind w:left="6771" w:hanging="361"/>
      </w:pPr>
      <w:rPr>
        <w:rFonts w:hint="default"/>
      </w:rPr>
    </w:lvl>
    <w:lvl w:ilvl="8">
      <w:numFmt w:val="bullet"/>
      <w:lvlText w:val="•"/>
      <w:lvlJc w:val="left"/>
      <w:pPr>
        <w:ind w:left="8074" w:hanging="361"/>
      </w:pPr>
      <w:rPr>
        <w:rFonts w:hint="default"/>
      </w:rPr>
    </w:lvl>
  </w:abstractNum>
  <w:abstractNum w:abstractNumId="121" w15:restartNumberingAfterBreak="0">
    <w:nsid w:val="6347710F"/>
    <w:multiLevelType w:val="hybridMultilevel"/>
    <w:tmpl w:val="C3865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3993394"/>
    <w:multiLevelType w:val="hybridMultilevel"/>
    <w:tmpl w:val="FFFFFFFF"/>
    <w:lvl w:ilvl="0" w:tplc="D2A0FB1A">
      <w:start w:val="1"/>
      <w:numFmt w:val="decimal"/>
      <w:lvlText w:val="%1."/>
      <w:lvlJc w:val="left"/>
      <w:pPr>
        <w:ind w:left="720" w:hanging="360"/>
      </w:pPr>
    </w:lvl>
    <w:lvl w:ilvl="1" w:tplc="ABC2E6B6">
      <w:start w:val="1"/>
      <w:numFmt w:val="lowerLetter"/>
      <w:lvlText w:val="%2."/>
      <w:lvlJc w:val="left"/>
      <w:pPr>
        <w:ind w:left="1440" w:hanging="360"/>
      </w:pPr>
    </w:lvl>
    <w:lvl w:ilvl="2" w:tplc="5C2A1F0C">
      <w:start w:val="1"/>
      <w:numFmt w:val="lowerRoman"/>
      <w:lvlText w:val="%3."/>
      <w:lvlJc w:val="right"/>
      <w:pPr>
        <w:ind w:left="2160" w:hanging="180"/>
      </w:pPr>
    </w:lvl>
    <w:lvl w:ilvl="3" w:tplc="516AAD04">
      <w:start w:val="1"/>
      <w:numFmt w:val="decimal"/>
      <w:lvlText w:val="%4."/>
      <w:lvlJc w:val="left"/>
      <w:pPr>
        <w:ind w:left="2880" w:hanging="360"/>
      </w:pPr>
    </w:lvl>
    <w:lvl w:ilvl="4" w:tplc="FB4ACEEE">
      <w:start w:val="1"/>
      <w:numFmt w:val="lowerLetter"/>
      <w:lvlText w:val="%5."/>
      <w:lvlJc w:val="left"/>
      <w:pPr>
        <w:ind w:left="3600" w:hanging="360"/>
      </w:pPr>
    </w:lvl>
    <w:lvl w:ilvl="5" w:tplc="1CB6C8AA">
      <w:start w:val="1"/>
      <w:numFmt w:val="lowerRoman"/>
      <w:lvlText w:val="%6."/>
      <w:lvlJc w:val="right"/>
      <w:pPr>
        <w:ind w:left="4320" w:hanging="180"/>
      </w:pPr>
    </w:lvl>
    <w:lvl w:ilvl="6" w:tplc="A420DFA6">
      <w:start w:val="1"/>
      <w:numFmt w:val="decimal"/>
      <w:lvlText w:val="%7."/>
      <w:lvlJc w:val="left"/>
      <w:pPr>
        <w:ind w:left="5040" w:hanging="360"/>
      </w:pPr>
    </w:lvl>
    <w:lvl w:ilvl="7" w:tplc="68B2114C">
      <w:start w:val="1"/>
      <w:numFmt w:val="lowerLetter"/>
      <w:lvlText w:val="%8."/>
      <w:lvlJc w:val="left"/>
      <w:pPr>
        <w:ind w:left="5760" w:hanging="360"/>
      </w:pPr>
    </w:lvl>
    <w:lvl w:ilvl="8" w:tplc="D488DBE6">
      <w:start w:val="1"/>
      <w:numFmt w:val="lowerRoman"/>
      <w:lvlText w:val="%9."/>
      <w:lvlJc w:val="right"/>
      <w:pPr>
        <w:ind w:left="6480" w:hanging="180"/>
      </w:pPr>
    </w:lvl>
  </w:abstractNum>
  <w:abstractNum w:abstractNumId="123" w15:restartNumberingAfterBreak="0">
    <w:nsid w:val="63BA2B4F"/>
    <w:multiLevelType w:val="hybridMultilevel"/>
    <w:tmpl w:val="BC5E0772"/>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4" w15:restartNumberingAfterBreak="0">
    <w:nsid w:val="63E76165"/>
    <w:multiLevelType w:val="multilevel"/>
    <w:tmpl w:val="57E66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5041DFF"/>
    <w:multiLevelType w:val="hybridMultilevel"/>
    <w:tmpl w:val="D2581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5926FCA"/>
    <w:multiLevelType w:val="hybridMultilevel"/>
    <w:tmpl w:val="0C22BDE4"/>
    <w:lvl w:ilvl="0" w:tplc="26BC5656">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27" w15:restartNumberingAfterBreak="0">
    <w:nsid w:val="66EF237A"/>
    <w:multiLevelType w:val="hybridMultilevel"/>
    <w:tmpl w:val="3CD88CF0"/>
    <w:lvl w:ilvl="0" w:tplc="059C7DF6">
      <w:start w:val="1"/>
      <w:numFmt w:val="decimal"/>
      <w:lvlText w:val="%1."/>
      <w:lvlJc w:val="left"/>
      <w:pPr>
        <w:ind w:left="792" w:hanging="360"/>
      </w:pPr>
    </w:lvl>
    <w:lvl w:ilvl="1" w:tplc="C1B278E6">
      <w:start w:val="8"/>
      <w:numFmt w:val="bullet"/>
      <w:lvlText w:val="-"/>
      <w:lvlJc w:val="left"/>
      <w:pPr>
        <w:ind w:left="1512" w:hanging="360"/>
      </w:pPr>
      <w:rPr>
        <w:rFonts w:ascii="Times" w:eastAsia="MS Mincho" w:hAnsi="Times" w:cs="Times New Roman" w:hint="default"/>
      </w:r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28" w15:restartNumberingAfterBreak="0">
    <w:nsid w:val="67BC772B"/>
    <w:multiLevelType w:val="hybridMultilevel"/>
    <w:tmpl w:val="30105E0A"/>
    <w:lvl w:ilvl="0" w:tplc="6BB8C9AA">
      <w:start w:val="4"/>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7F60745"/>
    <w:multiLevelType w:val="multilevel"/>
    <w:tmpl w:val="16007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92912F4"/>
    <w:multiLevelType w:val="multilevel"/>
    <w:tmpl w:val="D180AD02"/>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15:restartNumberingAfterBreak="0">
    <w:nsid w:val="695B251E"/>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2" w15:restartNumberingAfterBreak="0">
    <w:nsid w:val="69DC74FE"/>
    <w:multiLevelType w:val="hybridMultilevel"/>
    <w:tmpl w:val="CD7EE23E"/>
    <w:lvl w:ilvl="0" w:tplc="296A40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CF00297"/>
    <w:multiLevelType w:val="hybridMultilevel"/>
    <w:tmpl w:val="37760FB2"/>
    <w:lvl w:ilvl="0" w:tplc="504E362A">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4" w15:restartNumberingAfterBreak="0">
    <w:nsid w:val="6DBC270D"/>
    <w:multiLevelType w:val="hybridMultilevel"/>
    <w:tmpl w:val="1C58E14E"/>
    <w:lvl w:ilvl="0" w:tplc="DF8A2B94">
      <w:start w:val="8"/>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5" w15:restartNumberingAfterBreak="0">
    <w:nsid w:val="6DD55332"/>
    <w:multiLevelType w:val="hybridMultilevel"/>
    <w:tmpl w:val="BA5015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15:restartNumberingAfterBreak="0">
    <w:nsid w:val="6E0344B0"/>
    <w:multiLevelType w:val="hybridMultilevel"/>
    <w:tmpl w:val="A1C2FBE0"/>
    <w:lvl w:ilvl="0" w:tplc="3AD803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E464FD8"/>
    <w:multiLevelType w:val="hybridMultilevel"/>
    <w:tmpl w:val="8AD48DA0"/>
    <w:lvl w:ilvl="0" w:tplc="FF54E0C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8" w15:restartNumberingAfterBreak="0">
    <w:nsid w:val="6E6313D8"/>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9" w15:restartNumberingAfterBreak="0">
    <w:nsid w:val="6EC37893"/>
    <w:multiLevelType w:val="hybridMultilevel"/>
    <w:tmpl w:val="E56AC1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FFF639F"/>
    <w:multiLevelType w:val="hybridMultilevel"/>
    <w:tmpl w:val="4CA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0F8241E"/>
    <w:multiLevelType w:val="hybridMultilevel"/>
    <w:tmpl w:val="BFA017C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2F43C40"/>
    <w:multiLevelType w:val="multilevel"/>
    <w:tmpl w:val="5114FC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 w15:restartNumberingAfterBreak="0">
    <w:nsid w:val="74D84EA6"/>
    <w:multiLevelType w:val="hybridMultilevel"/>
    <w:tmpl w:val="D10C66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4" w15:restartNumberingAfterBreak="0">
    <w:nsid w:val="75010A6B"/>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5" w15:restartNumberingAfterBreak="0">
    <w:nsid w:val="756279C7"/>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6" w15:restartNumberingAfterBreak="0">
    <w:nsid w:val="75DD7BC9"/>
    <w:multiLevelType w:val="hybridMultilevel"/>
    <w:tmpl w:val="3F3A0B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15:restartNumberingAfterBreak="0">
    <w:nsid w:val="765731E9"/>
    <w:multiLevelType w:val="hybridMultilevel"/>
    <w:tmpl w:val="14E61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76C65178"/>
    <w:multiLevelType w:val="multilevel"/>
    <w:tmpl w:val="65EC9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15:restartNumberingAfterBreak="0">
    <w:nsid w:val="77AC45DA"/>
    <w:multiLevelType w:val="hybridMultilevel"/>
    <w:tmpl w:val="EC4249A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0" w15:restartNumberingAfterBreak="0">
    <w:nsid w:val="78AA67E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1" w15:restartNumberingAfterBreak="0">
    <w:nsid w:val="79C845EC"/>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2" w15:restartNumberingAfterBreak="0">
    <w:nsid w:val="79F57B5C"/>
    <w:multiLevelType w:val="hybridMultilevel"/>
    <w:tmpl w:val="7CF43754"/>
    <w:lvl w:ilvl="0" w:tplc="117C309E">
      <w:start w:val="5"/>
      <w:numFmt w:val="bullet"/>
      <w:lvlText w:val="-"/>
      <w:lvlJc w:val="left"/>
      <w:pPr>
        <w:ind w:left="720" w:hanging="360"/>
      </w:pPr>
      <w:rPr>
        <w:rFonts w:ascii="Cambria" w:eastAsia="SimSun" w:hAnsi="Cambria" w:cs="Cambria"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53" w15:restartNumberingAfterBreak="0">
    <w:nsid w:val="7C923072"/>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4" w15:restartNumberingAfterBreak="0">
    <w:nsid w:val="7E817CCD"/>
    <w:multiLevelType w:val="hybridMultilevel"/>
    <w:tmpl w:val="30743C06"/>
    <w:lvl w:ilvl="0" w:tplc="1A2A3416">
      <w:start w:val="1"/>
      <w:numFmt w:val="bullet"/>
      <w:lvlText w:val="•"/>
      <w:lvlJc w:val="left"/>
      <w:pPr>
        <w:tabs>
          <w:tab w:val="num" w:pos="720"/>
        </w:tabs>
        <w:ind w:left="720" w:hanging="360"/>
      </w:pPr>
      <w:rPr>
        <w:rFonts w:ascii="Arial" w:hAnsi="Arial" w:hint="default"/>
      </w:rPr>
    </w:lvl>
    <w:lvl w:ilvl="1" w:tplc="906AA52E">
      <w:start w:val="1"/>
      <w:numFmt w:val="bullet"/>
      <w:lvlText w:val="•"/>
      <w:lvlJc w:val="left"/>
      <w:pPr>
        <w:tabs>
          <w:tab w:val="num" w:pos="1440"/>
        </w:tabs>
        <w:ind w:left="1440" w:hanging="360"/>
      </w:pPr>
      <w:rPr>
        <w:rFonts w:ascii="Arial" w:hAnsi="Arial" w:hint="default"/>
      </w:rPr>
    </w:lvl>
    <w:lvl w:ilvl="2" w:tplc="64B26E20">
      <w:start w:val="1"/>
      <w:numFmt w:val="bullet"/>
      <w:lvlText w:val="•"/>
      <w:lvlJc w:val="left"/>
      <w:pPr>
        <w:tabs>
          <w:tab w:val="num" w:pos="2160"/>
        </w:tabs>
        <w:ind w:left="2160" w:hanging="360"/>
      </w:pPr>
      <w:rPr>
        <w:rFonts w:ascii="Arial" w:hAnsi="Arial" w:hint="default"/>
      </w:rPr>
    </w:lvl>
    <w:lvl w:ilvl="3" w:tplc="4BA2FB0C" w:tentative="1">
      <w:start w:val="1"/>
      <w:numFmt w:val="bullet"/>
      <w:lvlText w:val="•"/>
      <w:lvlJc w:val="left"/>
      <w:pPr>
        <w:tabs>
          <w:tab w:val="num" w:pos="2880"/>
        </w:tabs>
        <w:ind w:left="2880" w:hanging="360"/>
      </w:pPr>
      <w:rPr>
        <w:rFonts w:ascii="Arial" w:hAnsi="Arial" w:hint="default"/>
      </w:rPr>
    </w:lvl>
    <w:lvl w:ilvl="4" w:tplc="880EF2C4" w:tentative="1">
      <w:start w:val="1"/>
      <w:numFmt w:val="bullet"/>
      <w:lvlText w:val="•"/>
      <w:lvlJc w:val="left"/>
      <w:pPr>
        <w:tabs>
          <w:tab w:val="num" w:pos="3600"/>
        </w:tabs>
        <w:ind w:left="3600" w:hanging="360"/>
      </w:pPr>
      <w:rPr>
        <w:rFonts w:ascii="Arial" w:hAnsi="Arial" w:hint="default"/>
      </w:rPr>
    </w:lvl>
    <w:lvl w:ilvl="5" w:tplc="DC8C6F6E" w:tentative="1">
      <w:start w:val="1"/>
      <w:numFmt w:val="bullet"/>
      <w:lvlText w:val="•"/>
      <w:lvlJc w:val="left"/>
      <w:pPr>
        <w:tabs>
          <w:tab w:val="num" w:pos="4320"/>
        </w:tabs>
        <w:ind w:left="4320" w:hanging="360"/>
      </w:pPr>
      <w:rPr>
        <w:rFonts w:ascii="Arial" w:hAnsi="Arial" w:hint="default"/>
      </w:rPr>
    </w:lvl>
    <w:lvl w:ilvl="6" w:tplc="35542DE6" w:tentative="1">
      <w:start w:val="1"/>
      <w:numFmt w:val="bullet"/>
      <w:lvlText w:val="•"/>
      <w:lvlJc w:val="left"/>
      <w:pPr>
        <w:tabs>
          <w:tab w:val="num" w:pos="5040"/>
        </w:tabs>
        <w:ind w:left="5040" w:hanging="360"/>
      </w:pPr>
      <w:rPr>
        <w:rFonts w:ascii="Arial" w:hAnsi="Arial" w:hint="default"/>
      </w:rPr>
    </w:lvl>
    <w:lvl w:ilvl="7" w:tplc="3B684D2E" w:tentative="1">
      <w:start w:val="1"/>
      <w:numFmt w:val="bullet"/>
      <w:lvlText w:val="•"/>
      <w:lvlJc w:val="left"/>
      <w:pPr>
        <w:tabs>
          <w:tab w:val="num" w:pos="5760"/>
        </w:tabs>
        <w:ind w:left="5760" w:hanging="360"/>
      </w:pPr>
      <w:rPr>
        <w:rFonts w:ascii="Arial" w:hAnsi="Arial" w:hint="default"/>
      </w:rPr>
    </w:lvl>
    <w:lvl w:ilvl="8" w:tplc="62E4421C" w:tentative="1">
      <w:start w:val="1"/>
      <w:numFmt w:val="bullet"/>
      <w:lvlText w:val="•"/>
      <w:lvlJc w:val="left"/>
      <w:pPr>
        <w:tabs>
          <w:tab w:val="num" w:pos="6480"/>
        </w:tabs>
        <w:ind w:left="6480" w:hanging="360"/>
      </w:pPr>
      <w:rPr>
        <w:rFonts w:ascii="Arial" w:hAnsi="Arial" w:hint="default"/>
      </w:rPr>
    </w:lvl>
  </w:abstractNum>
  <w:abstractNum w:abstractNumId="155" w15:restartNumberingAfterBreak="0">
    <w:nsid w:val="7F177B5B"/>
    <w:multiLevelType w:val="multilevel"/>
    <w:tmpl w:val="5386953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16cid:durableId="842814498">
    <w:abstractNumId w:val="60"/>
  </w:num>
  <w:num w:numId="2" w16cid:durableId="1187327355">
    <w:abstractNumId w:val="9"/>
  </w:num>
  <w:num w:numId="3" w16cid:durableId="1876045149">
    <w:abstractNumId w:val="0"/>
  </w:num>
  <w:num w:numId="4" w16cid:durableId="84012214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5711794">
    <w:abstractNumId w:val="51"/>
    <w:lvlOverride w:ilvl="0">
      <w:startOverride w:val="1"/>
    </w:lvlOverride>
    <w:lvlOverride w:ilvl="1"/>
    <w:lvlOverride w:ilvl="2"/>
    <w:lvlOverride w:ilvl="3"/>
    <w:lvlOverride w:ilvl="4"/>
    <w:lvlOverride w:ilvl="5"/>
    <w:lvlOverride w:ilvl="6"/>
    <w:lvlOverride w:ilvl="7"/>
    <w:lvlOverride w:ilvl="8"/>
  </w:num>
  <w:num w:numId="6" w16cid:durableId="3777845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8893">
    <w:abstractNumId w:val="1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0416157">
    <w:abstractNumId w:val="63"/>
  </w:num>
  <w:num w:numId="9" w16cid:durableId="493499544">
    <w:abstractNumId w:val="84"/>
  </w:num>
  <w:num w:numId="10" w16cid:durableId="1094714871">
    <w:abstractNumId w:val="15"/>
  </w:num>
  <w:num w:numId="11" w16cid:durableId="1249919939">
    <w:abstractNumId w:val="97"/>
  </w:num>
  <w:num w:numId="12" w16cid:durableId="691416927">
    <w:abstractNumId w:val="110"/>
  </w:num>
  <w:num w:numId="13" w16cid:durableId="1489130217">
    <w:abstractNumId w:val="106"/>
  </w:num>
  <w:num w:numId="14" w16cid:durableId="1720125620">
    <w:abstractNumId w:val="18"/>
  </w:num>
  <w:num w:numId="15" w16cid:durableId="1629242280">
    <w:abstractNumId w:val="136"/>
  </w:num>
  <w:num w:numId="16" w16cid:durableId="59983014">
    <w:abstractNumId w:val="16"/>
  </w:num>
  <w:num w:numId="17" w16cid:durableId="37751889">
    <w:abstractNumId w:val="104"/>
  </w:num>
  <w:num w:numId="18" w16cid:durableId="644047976">
    <w:abstractNumId w:val="62"/>
  </w:num>
  <w:num w:numId="19" w16cid:durableId="191890278">
    <w:abstractNumId w:val="107"/>
  </w:num>
  <w:num w:numId="20" w16cid:durableId="1874883718">
    <w:abstractNumId w:val="36"/>
  </w:num>
  <w:num w:numId="21" w16cid:durableId="436752999">
    <w:abstractNumId w:val="154"/>
  </w:num>
  <w:num w:numId="22" w16cid:durableId="785272469">
    <w:abstractNumId w:val="49"/>
  </w:num>
  <w:num w:numId="23" w16cid:durableId="21929040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455652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03330386">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3238033">
    <w:abstractNumId w:val="19"/>
  </w:num>
  <w:num w:numId="27" w16cid:durableId="139806526">
    <w:abstractNumId w:val="140"/>
  </w:num>
  <w:num w:numId="28" w16cid:durableId="1801075127">
    <w:abstractNumId w:val="79"/>
  </w:num>
  <w:num w:numId="29" w16cid:durableId="1214317688">
    <w:abstractNumId w:val="122"/>
  </w:num>
  <w:num w:numId="30" w16cid:durableId="2023317234">
    <w:abstractNumId w:val="12"/>
  </w:num>
  <w:num w:numId="31" w16cid:durableId="1128890254">
    <w:abstractNumId w:val="120"/>
  </w:num>
  <w:num w:numId="32" w16cid:durableId="3828741">
    <w:abstractNumId w:val="84"/>
  </w:num>
  <w:num w:numId="33" w16cid:durableId="23667471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26371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05047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6361157">
    <w:abstractNumId w:val="61"/>
  </w:num>
  <w:num w:numId="37" w16cid:durableId="719865670">
    <w:abstractNumId w:val="78"/>
  </w:num>
  <w:num w:numId="38" w16cid:durableId="691565529">
    <w:abstractNumId w:val="7"/>
  </w:num>
  <w:num w:numId="39" w16cid:durableId="748506050">
    <w:abstractNumId w:val="69"/>
  </w:num>
  <w:num w:numId="40" w16cid:durableId="1131438177">
    <w:abstractNumId w:val="135"/>
  </w:num>
  <w:num w:numId="41" w16cid:durableId="352656815">
    <w:abstractNumId w:val="118"/>
  </w:num>
  <w:num w:numId="42" w16cid:durableId="1474327599">
    <w:abstractNumId w:val="138"/>
  </w:num>
  <w:num w:numId="43" w16cid:durableId="70978102">
    <w:abstractNumId w:val="144"/>
  </w:num>
  <w:num w:numId="44" w16cid:durableId="499732164">
    <w:abstractNumId w:val="131"/>
  </w:num>
  <w:num w:numId="45" w16cid:durableId="11161016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4462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53271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36214381">
    <w:abstractNumId w:val="130"/>
  </w:num>
  <w:num w:numId="49" w16cid:durableId="363987478">
    <w:abstractNumId w:val="124"/>
  </w:num>
  <w:num w:numId="50" w16cid:durableId="1841195117">
    <w:abstractNumId w:val="76"/>
  </w:num>
  <w:num w:numId="51" w16cid:durableId="833880406">
    <w:abstractNumId w:val="23"/>
  </w:num>
  <w:num w:numId="52" w16cid:durableId="183102069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063150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126473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670283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832764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791158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849541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5860795">
    <w:abstractNumId w:val="53"/>
  </w:num>
  <w:num w:numId="60" w16cid:durableId="129134405">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704809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55955949">
    <w:abstractNumId w:val="3"/>
  </w:num>
  <w:num w:numId="63" w16cid:durableId="1740636453">
    <w:abstractNumId w:val="52"/>
  </w:num>
  <w:num w:numId="64" w16cid:durableId="806973896">
    <w:abstractNumId w:val="42"/>
  </w:num>
  <w:num w:numId="65" w16cid:durableId="852453777">
    <w:abstractNumId w:val="31"/>
  </w:num>
  <w:num w:numId="66" w16cid:durableId="502860935">
    <w:abstractNumId w:val="100"/>
  </w:num>
  <w:num w:numId="67" w16cid:durableId="1239175602">
    <w:abstractNumId w:val="153"/>
  </w:num>
  <w:num w:numId="68" w16cid:durableId="1805780259">
    <w:abstractNumId w:val="82"/>
  </w:num>
  <w:num w:numId="69" w16cid:durableId="107313154">
    <w:abstractNumId w:val="103"/>
  </w:num>
  <w:num w:numId="70" w16cid:durableId="1945376888">
    <w:abstractNumId w:val="99"/>
  </w:num>
  <w:num w:numId="71" w16cid:durableId="1652826650">
    <w:abstractNumId w:val="67"/>
  </w:num>
  <w:num w:numId="72" w16cid:durableId="2067414230">
    <w:abstractNumId w:val="77"/>
  </w:num>
  <w:num w:numId="73" w16cid:durableId="967783529">
    <w:abstractNumId w:val="115"/>
  </w:num>
  <w:num w:numId="74" w16cid:durableId="459880009">
    <w:abstractNumId w:val="125"/>
  </w:num>
  <w:num w:numId="75" w16cid:durableId="670567452">
    <w:abstractNumId w:val="56"/>
  </w:num>
  <w:num w:numId="76" w16cid:durableId="341779403">
    <w:abstractNumId w:val="11"/>
  </w:num>
  <w:num w:numId="77" w16cid:durableId="1723098261">
    <w:abstractNumId w:val="94"/>
  </w:num>
  <w:num w:numId="78" w16cid:durableId="1819376895">
    <w:abstractNumId w:val="59"/>
  </w:num>
  <w:num w:numId="79" w16cid:durableId="1581019936">
    <w:abstractNumId w:val="35"/>
  </w:num>
  <w:num w:numId="80" w16cid:durableId="6389185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74915566">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31589132">
    <w:abstractNumId w:val="113"/>
  </w:num>
  <w:num w:numId="83" w16cid:durableId="11747999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7455524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443451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049189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1247820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88849697">
    <w:abstractNumId w:val="68"/>
  </w:num>
  <w:num w:numId="89" w16cid:durableId="1133643051">
    <w:abstractNumId w:val="117"/>
  </w:num>
  <w:num w:numId="90" w16cid:durableId="714933543">
    <w:abstractNumId w:val="81"/>
  </w:num>
  <w:num w:numId="91" w16cid:durableId="1757509494">
    <w:abstractNumId w:val="125"/>
  </w:num>
  <w:num w:numId="92" w16cid:durableId="18705593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47090404">
    <w:abstractNumId w:val="127"/>
  </w:num>
  <w:num w:numId="94" w16cid:durableId="11640058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00093905">
    <w:abstractNumId w:val="57"/>
  </w:num>
  <w:num w:numId="96" w16cid:durableId="8588156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60431856">
    <w:abstractNumId w:val="134"/>
  </w:num>
  <w:num w:numId="98" w16cid:durableId="454255369">
    <w:abstractNumId w:val="71"/>
  </w:num>
  <w:num w:numId="99" w16cid:durableId="411852867">
    <w:abstractNumId w:val="139"/>
  </w:num>
  <w:num w:numId="100" w16cid:durableId="951743065">
    <w:abstractNumId w:val="109"/>
  </w:num>
  <w:num w:numId="101" w16cid:durableId="48499568">
    <w:abstractNumId w:val="128"/>
  </w:num>
  <w:num w:numId="102" w16cid:durableId="153760152">
    <w:abstractNumId w:val="141"/>
  </w:num>
  <w:num w:numId="103" w16cid:durableId="1390809668">
    <w:abstractNumId w:val="5"/>
  </w:num>
  <w:num w:numId="104" w16cid:durableId="2065136909">
    <w:abstractNumId w:val="38"/>
  </w:num>
  <w:num w:numId="105" w16cid:durableId="304822606">
    <w:abstractNumId w:val="126"/>
  </w:num>
  <w:num w:numId="106" w16cid:durableId="1021248224">
    <w:abstractNumId w:val="152"/>
  </w:num>
  <w:num w:numId="107" w16cid:durableId="1175874513">
    <w:abstractNumId w:val="1"/>
  </w:num>
  <w:num w:numId="108" w16cid:durableId="211772279">
    <w:abstractNumId w:val="32"/>
  </w:num>
  <w:num w:numId="109" w16cid:durableId="113390970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307397371">
    <w:abstractNumId w:val="27"/>
  </w:num>
  <w:num w:numId="111" w16cid:durableId="334958711">
    <w:abstractNumId w:val="54"/>
  </w:num>
  <w:num w:numId="112" w16cid:durableId="129370369">
    <w:abstractNumId w:val="43"/>
  </w:num>
  <w:num w:numId="113" w16cid:durableId="965307709">
    <w:abstractNumId w:val="24"/>
  </w:num>
  <w:num w:numId="114" w16cid:durableId="648830766">
    <w:abstractNumId w:val="6"/>
  </w:num>
  <w:num w:numId="115" w16cid:durableId="1676424158">
    <w:abstractNumId w:val="22"/>
  </w:num>
  <w:num w:numId="116" w16cid:durableId="23946075">
    <w:abstractNumId w:val="105"/>
  </w:num>
  <w:num w:numId="117" w16cid:durableId="1272469956">
    <w:abstractNumId w:val="1"/>
  </w:num>
  <w:num w:numId="118" w16cid:durableId="74785465">
    <w:abstractNumId w:val="129"/>
  </w:num>
  <w:num w:numId="119" w16cid:durableId="1621644078">
    <w:abstractNumId w:val="41"/>
  </w:num>
  <w:num w:numId="120" w16cid:durableId="361592190">
    <w:abstractNumId w:val="64"/>
  </w:num>
  <w:num w:numId="121" w16cid:durableId="554507636">
    <w:abstractNumId w:val="90"/>
  </w:num>
  <w:num w:numId="122" w16cid:durableId="923807770">
    <w:abstractNumId w:val="132"/>
  </w:num>
  <w:num w:numId="123" w16cid:durableId="156575232">
    <w:abstractNumId w:val="25"/>
  </w:num>
  <w:num w:numId="124" w16cid:durableId="6996221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33530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63193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3826297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4943113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507521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24044686">
    <w:abstractNumId w:val="1"/>
  </w:num>
  <w:num w:numId="131" w16cid:durableId="111675438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05100243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379015949">
    <w:abstractNumId w:val="155"/>
  </w:num>
  <w:num w:numId="134" w16cid:durableId="995229762">
    <w:abstractNumId w:val="17"/>
  </w:num>
  <w:num w:numId="135" w16cid:durableId="1564412139">
    <w:abstractNumId w:val="86"/>
  </w:num>
  <w:num w:numId="136" w16cid:durableId="649407787">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790061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279342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5404765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854482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370570464">
    <w:abstractNumId w:val="116"/>
  </w:num>
  <w:num w:numId="142" w16cid:durableId="923608213">
    <w:abstractNumId w:val="20"/>
  </w:num>
  <w:num w:numId="143" w16cid:durableId="1411004027">
    <w:abstractNumId w:val="148"/>
  </w:num>
  <w:num w:numId="144" w16cid:durableId="429399350">
    <w:abstractNumId w:val="151"/>
  </w:num>
  <w:num w:numId="145" w16cid:durableId="2134785541">
    <w:abstractNumId w:val="13"/>
  </w:num>
  <w:num w:numId="146" w16cid:durableId="1401094432">
    <w:abstractNumId w:val="14"/>
  </w:num>
  <w:num w:numId="147" w16cid:durableId="195580674">
    <w:abstractNumId w:val="91"/>
  </w:num>
  <w:num w:numId="148" w16cid:durableId="1964380350">
    <w:abstractNumId w:val="95"/>
  </w:num>
  <w:num w:numId="149" w16cid:durableId="1001926624">
    <w:abstractNumId w:val="92"/>
  </w:num>
  <w:num w:numId="150" w16cid:durableId="1871409059">
    <w:abstractNumId w:val="150"/>
  </w:num>
  <w:num w:numId="151" w16cid:durableId="176161170">
    <w:abstractNumId w:val="101"/>
  </w:num>
  <w:num w:numId="152" w16cid:durableId="1904635818">
    <w:abstractNumId w:val="33"/>
  </w:num>
  <w:num w:numId="153" w16cid:durableId="299190059">
    <w:abstractNumId w:val="10"/>
  </w:num>
  <w:num w:numId="154" w16cid:durableId="767654158">
    <w:abstractNumId w:val="121"/>
  </w:num>
  <w:num w:numId="155" w16cid:durableId="56487988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11609394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2010933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277029449">
    <w:abstractNumId w:val="8"/>
    <w:lvlOverride w:ilvl="0"/>
    <w:lvlOverride w:ilvl="1"/>
    <w:lvlOverride w:ilvl="2"/>
    <w:lvlOverride w:ilvl="3"/>
    <w:lvlOverride w:ilvl="4"/>
    <w:lvlOverride w:ilvl="5"/>
    <w:lvlOverride w:ilvl="6"/>
    <w:lvlOverride w:ilvl="7"/>
    <w:lvlOverride w:ilvl="8"/>
  </w:num>
  <w:num w:numId="159" w16cid:durableId="1729569745">
    <w:abstractNumId w:val="89"/>
    <w:lvlOverride w:ilvl="0"/>
    <w:lvlOverride w:ilvl="1"/>
    <w:lvlOverride w:ilvl="2"/>
    <w:lvlOverride w:ilvl="3"/>
    <w:lvlOverride w:ilvl="4"/>
    <w:lvlOverride w:ilvl="5"/>
    <w:lvlOverride w:ilvl="6"/>
    <w:lvlOverride w:ilvl="7"/>
    <w:lvlOverride w:ilvl="8"/>
  </w:num>
  <w:num w:numId="160" w16cid:durableId="2021621019">
    <w:abstractNumId w:val="26"/>
    <w:lvlOverride w:ilvl="0"/>
    <w:lvlOverride w:ilvl="1"/>
    <w:lvlOverride w:ilvl="2"/>
    <w:lvlOverride w:ilvl="3"/>
    <w:lvlOverride w:ilvl="4"/>
    <w:lvlOverride w:ilvl="5"/>
    <w:lvlOverride w:ilvl="6"/>
    <w:lvlOverride w:ilvl="7"/>
    <w:lvlOverride w:ilvl="8"/>
  </w:num>
  <w:num w:numId="161" w16cid:durableId="2048330989">
    <w:abstractNumId w:val="108"/>
    <w:lvlOverride w:ilvl="0"/>
    <w:lvlOverride w:ilvl="1"/>
    <w:lvlOverride w:ilvl="2"/>
    <w:lvlOverride w:ilvl="3"/>
    <w:lvlOverride w:ilvl="4"/>
    <w:lvlOverride w:ilvl="5"/>
    <w:lvlOverride w:ilvl="6"/>
    <w:lvlOverride w:ilvl="7"/>
    <w:lvlOverride w:ilvl="8"/>
  </w:num>
  <w:numIdMacAtCleanup w:val="1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rson w15:author="Iraj Sodagar">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0MDUzMbE0NDM3MjNT0lEKTi0uzszPAykwNK0FAF9NHZQtAAAA"/>
  </w:docVars>
  <w:rsids>
    <w:rsidRoot w:val="00284E4A"/>
    <w:rsid w:val="00002443"/>
    <w:rsid w:val="00003A35"/>
    <w:rsid w:val="00004E02"/>
    <w:rsid w:val="00007020"/>
    <w:rsid w:val="00007619"/>
    <w:rsid w:val="0001506A"/>
    <w:rsid w:val="00025090"/>
    <w:rsid w:val="000312F3"/>
    <w:rsid w:val="00031E9C"/>
    <w:rsid w:val="00042153"/>
    <w:rsid w:val="000425C9"/>
    <w:rsid w:val="00042919"/>
    <w:rsid w:val="000456A8"/>
    <w:rsid w:val="00046CF5"/>
    <w:rsid w:val="00047820"/>
    <w:rsid w:val="00047AD6"/>
    <w:rsid w:val="000566DC"/>
    <w:rsid w:val="00060636"/>
    <w:rsid w:val="00061636"/>
    <w:rsid w:val="00061AFB"/>
    <w:rsid w:val="0006710A"/>
    <w:rsid w:val="000715B6"/>
    <w:rsid w:val="00071FF7"/>
    <w:rsid w:val="0007392F"/>
    <w:rsid w:val="00074D3A"/>
    <w:rsid w:val="00076DFA"/>
    <w:rsid w:val="00081691"/>
    <w:rsid w:val="000862DF"/>
    <w:rsid w:val="00087A13"/>
    <w:rsid w:val="00090C67"/>
    <w:rsid w:val="00092069"/>
    <w:rsid w:val="000923C7"/>
    <w:rsid w:val="00092F2E"/>
    <w:rsid w:val="0009422F"/>
    <w:rsid w:val="000950DA"/>
    <w:rsid w:val="000A08FC"/>
    <w:rsid w:val="000A1FB7"/>
    <w:rsid w:val="000A68DE"/>
    <w:rsid w:val="000B1102"/>
    <w:rsid w:val="000B2052"/>
    <w:rsid w:val="000B2914"/>
    <w:rsid w:val="000B460C"/>
    <w:rsid w:val="000B47CD"/>
    <w:rsid w:val="000B6ABE"/>
    <w:rsid w:val="000C11F8"/>
    <w:rsid w:val="000C37CD"/>
    <w:rsid w:val="000C4BCE"/>
    <w:rsid w:val="000C4D4B"/>
    <w:rsid w:val="000C67C8"/>
    <w:rsid w:val="000D0C16"/>
    <w:rsid w:val="000D31F1"/>
    <w:rsid w:val="000D3A4A"/>
    <w:rsid w:val="000D4818"/>
    <w:rsid w:val="000D6EEC"/>
    <w:rsid w:val="000D760F"/>
    <w:rsid w:val="000D7C3E"/>
    <w:rsid w:val="000E649D"/>
    <w:rsid w:val="000E69A5"/>
    <w:rsid w:val="000E7FFB"/>
    <w:rsid w:val="000F209E"/>
    <w:rsid w:val="000F3BFE"/>
    <w:rsid w:val="000F4BC7"/>
    <w:rsid w:val="000F5039"/>
    <w:rsid w:val="000F6083"/>
    <w:rsid w:val="000F7FBC"/>
    <w:rsid w:val="001039E5"/>
    <w:rsid w:val="00103F4C"/>
    <w:rsid w:val="001041AF"/>
    <w:rsid w:val="00105E8A"/>
    <w:rsid w:val="001103F8"/>
    <w:rsid w:val="00113FDE"/>
    <w:rsid w:val="001147F0"/>
    <w:rsid w:val="001158FF"/>
    <w:rsid w:val="00115C59"/>
    <w:rsid w:val="00121C9B"/>
    <w:rsid w:val="00125C67"/>
    <w:rsid w:val="00126300"/>
    <w:rsid w:val="001275D0"/>
    <w:rsid w:val="00127DB6"/>
    <w:rsid w:val="00130D87"/>
    <w:rsid w:val="0013274F"/>
    <w:rsid w:val="0013305A"/>
    <w:rsid w:val="00135ED8"/>
    <w:rsid w:val="00135FA0"/>
    <w:rsid w:val="001403CB"/>
    <w:rsid w:val="00140E3C"/>
    <w:rsid w:val="00141786"/>
    <w:rsid w:val="00143E26"/>
    <w:rsid w:val="00144233"/>
    <w:rsid w:val="001466C2"/>
    <w:rsid w:val="0014763C"/>
    <w:rsid w:val="00150183"/>
    <w:rsid w:val="001523C5"/>
    <w:rsid w:val="001535D5"/>
    <w:rsid w:val="001604E5"/>
    <w:rsid w:val="00161B31"/>
    <w:rsid w:val="001623E5"/>
    <w:rsid w:val="00162F90"/>
    <w:rsid w:val="0016605E"/>
    <w:rsid w:val="00167C43"/>
    <w:rsid w:val="001721AD"/>
    <w:rsid w:val="001734CB"/>
    <w:rsid w:val="00177079"/>
    <w:rsid w:val="00177A8C"/>
    <w:rsid w:val="00181363"/>
    <w:rsid w:val="00181E35"/>
    <w:rsid w:val="00182974"/>
    <w:rsid w:val="00183287"/>
    <w:rsid w:val="00183746"/>
    <w:rsid w:val="00184002"/>
    <w:rsid w:val="0018452F"/>
    <w:rsid w:val="00185295"/>
    <w:rsid w:val="00185CB8"/>
    <w:rsid w:val="0018634B"/>
    <w:rsid w:val="0019096D"/>
    <w:rsid w:val="001909E1"/>
    <w:rsid w:val="00190CB9"/>
    <w:rsid w:val="00192906"/>
    <w:rsid w:val="00192D86"/>
    <w:rsid w:val="0019468E"/>
    <w:rsid w:val="001946A9"/>
    <w:rsid w:val="001967DD"/>
    <w:rsid w:val="00196DAF"/>
    <w:rsid w:val="00196E43"/>
    <w:rsid w:val="001971D2"/>
    <w:rsid w:val="001A12EE"/>
    <w:rsid w:val="001A5CC2"/>
    <w:rsid w:val="001A65EB"/>
    <w:rsid w:val="001A7177"/>
    <w:rsid w:val="001B1735"/>
    <w:rsid w:val="001B3DA7"/>
    <w:rsid w:val="001C3752"/>
    <w:rsid w:val="001C5C1B"/>
    <w:rsid w:val="001D00F7"/>
    <w:rsid w:val="001D0639"/>
    <w:rsid w:val="001D0D99"/>
    <w:rsid w:val="001D1E8B"/>
    <w:rsid w:val="001D3859"/>
    <w:rsid w:val="001D40BC"/>
    <w:rsid w:val="001D4F7B"/>
    <w:rsid w:val="001D6508"/>
    <w:rsid w:val="001D6DC0"/>
    <w:rsid w:val="001D7A3F"/>
    <w:rsid w:val="001D7AD6"/>
    <w:rsid w:val="001E0BF6"/>
    <w:rsid w:val="001E0DFF"/>
    <w:rsid w:val="001E3518"/>
    <w:rsid w:val="001E49C4"/>
    <w:rsid w:val="001E5A67"/>
    <w:rsid w:val="001F0067"/>
    <w:rsid w:val="001F006C"/>
    <w:rsid w:val="001F2E0A"/>
    <w:rsid w:val="001F30AA"/>
    <w:rsid w:val="001F4513"/>
    <w:rsid w:val="001F4947"/>
    <w:rsid w:val="001F5AFC"/>
    <w:rsid w:val="00201483"/>
    <w:rsid w:val="0020210C"/>
    <w:rsid w:val="00203D09"/>
    <w:rsid w:val="00203F67"/>
    <w:rsid w:val="00205D5B"/>
    <w:rsid w:val="002064DA"/>
    <w:rsid w:val="00207A36"/>
    <w:rsid w:val="00207AB0"/>
    <w:rsid w:val="00210C7F"/>
    <w:rsid w:val="00212532"/>
    <w:rsid w:val="002126E1"/>
    <w:rsid w:val="0021281B"/>
    <w:rsid w:val="00212EF7"/>
    <w:rsid w:val="00215661"/>
    <w:rsid w:val="0021694B"/>
    <w:rsid w:val="00217233"/>
    <w:rsid w:val="002176FC"/>
    <w:rsid w:val="00217FD5"/>
    <w:rsid w:val="00224744"/>
    <w:rsid w:val="00224A90"/>
    <w:rsid w:val="0022501F"/>
    <w:rsid w:val="002267A1"/>
    <w:rsid w:val="00230381"/>
    <w:rsid w:val="00232AA8"/>
    <w:rsid w:val="00234C62"/>
    <w:rsid w:val="00241801"/>
    <w:rsid w:val="00247698"/>
    <w:rsid w:val="002508B0"/>
    <w:rsid w:val="00253872"/>
    <w:rsid w:val="00253AF1"/>
    <w:rsid w:val="002545D0"/>
    <w:rsid w:val="002571FE"/>
    <w:rsid w:val="00260966"/>
    <w:rsid w:val="00261048"/>
    <w:rsid w:val="002636A5"/>
    <w:rsid w:val="00267993"/>
    <w:rsid w:val="00271664"/>
    <w:rsid w:val="0027262C"/>
    <w:rsid w:val="002738B0"/>
    <w:rsid w:val="002758C9"/>
    <w:rsid w:val="00275ABD"/>
    <w:rsid w:val="002760CD"/>
    <w:rsid w:val="002811AA"/>
    <w:rsid w:val="00281308"/>
    <w:rsid w:val="00283998"/>
    <w:rsid w:val="00284E4A"/>
    <w:rsid w:val="00291AB1"/>
    <w:rsid w:val="00293AEB"/>
    <w:rsid w:val="002A2EFC"/>
    <w:rsid w:val="002A33C8"/>
    <w:rsid w:val="002A4E0E"/>
    <w:rsid w:val="002A5081"/>
    <w:rsid w:val="002A5A8C"/>
    <w:rsid w:val="002B2EAC"/>
    <w:rsid w:val="002B503C"/>
    <w:rsid w:val="002B56FC"/>
    <w:rsid w:val="002B75DE"/>
    <w:rsid w:val="002C40AA"/>
    <w:rsid w:val="002D35B5"/>
    <w:rsid w:val="002D416B"/>
    <w:rsid w:val="002D6E62"/>
    <w:rsid w:val="002E10B5"/>
    <w:rsid w:val="002E18CC"/>
    <w:rsid w:val="002E5091"/>
    <w:rsid w:val="002E5CBE"/>
    <w:rsid w:val="002E74BC"/>
    <w:rsid w:val="002F3EF8"/>
    <w:rsid w:val="002F4216"/>
    <w:rsid w:val="002F424F"/>
    <w:rsid w:val="002F4774"/>
    <w:rsid w:val="002F47A9"/>
    <w:rsid w:val="002F5A9B"/>
    <w:rsid w:val="003055FC"/>
    <w:rsid w:val="00307563"/>
    <w:rsid w:val="00307E4F"/>
    <w:rsid w:val="00317A51"/>
    <w:rsid w:val="00323075"/>
    <w:rsid w:val="003265E4"/>
    <w:rsid w:val="00331117"/>
    <w:rsid w:val="00331E61"/>
    <w:rsid w:val="00332338"/>
    <w:rsid w:val="00332F88"/>
    <w:rsid w:val="0033504D"/>
    <w:rsid w:val="003353DF"/>
    <w:rsid w:val="00342B62"/>
    <w:rsid w:val="0035001D"/>
    <w:rsid w:val="00351B35"/>
    <w:rsid w:val="00351E79"/>
    <w:rsid w:val="003535E3"/>
    <w:rsid w:val="00353EBE"/>
    <w:rsid w:val="00360202"/>
    <w:rsid w:val="00360204"/>
    <w:rsid w:val="0036198F"/>
    <w:rsid w:val="0036334D"/>
    <w:rsid w:val="003639DB"/>
    <w:rsid w:val="003659DD"/>
    <w:rsid w:val="003709F8"/>
    <w:rsid w:val="00377011"/>
    <w:rsid w:val="00377161"/>
    <w:rsid w:val="00377F5E"/>
    <w:rsid w:val="00385FDA"/>
    <w:rsid w:val="00386E8E"/>
    <w:rsid w:val="00387584"/>
    <w:rsid w:val="00387CAE"/>
    <w:rsid w:val="003938EE"/>
    <w:rsid w:val="00396E53"/>
    <w:rsid w:val="0039794D"/>
    <w:rsid w:val="003A330C"/>
    <w:rsid w:val="003A3B7E"/>
    <w:rsid w:val="003A488F"/>
    <w:rsid w:val="003A52C5"/>
    <w:rsid w:val="003B01B7"/>
    <w:rsid w:val="003B3511"/>
    <w:rsid w:val="003B3641"/>
    <w:rsid w:val="003B403F"/>
    <w:rsid w:val="003B40CE"/>
    <w:rsid w:val="003B5987"/>
    <w:rsid w:val="003B6459"/>
    <w:rsid w:val="003C1643"/>
    <w:rsid w:val="003C42EB"/>
    <w:rsid w:val="003C525C"/>
    <w:rsid w:val="003C5BF5"/>
    <w:rsid w:val="003C72BB"/>
    <w:rsid w:val="003C7EB2"/>
    <w:rsid w:val="003D2F73"/>
    <w:rsid w:val="003D663A"/>
    <w:rsid w:val="003D6A55"/>
    <w:rsid w:val="003E007F"/>
    <w:rsid w:val="003E170B"/>
    <w:rsid w:val="003E1A01"/>
    <w:rsid w:val="003E4579"/>
    <w:rsid w:val="003E568B"/>
    <w:rsid w:val="003E69F1"/>
    <w:rsid w:val="003E76E7"/>
    <w:rsid w:val="003F24F7"/>
    <w:rsid w:val="003F397F"/>
    <w:rsid w:val="003F49E4"/>
    <w:rsid w:val="003F4D55"/>
    <w:rsid w:val="003F6F7A"/>
    <w:rsid w:val="00404D8B"/>
    <w:rsid w:val="00411EB1"/>
    <w:rsid w:val="00413B51"/>
    <w:rsid w:val="004144C3"/>
    <w:rsid w:val="004148AF"/>
    <w:rsid w:val="0041703E"/>
    <w:rsid w:val="00421F95"/>
    <w:rsid w:val="00422A8F"/>
    <w:rsid w:val="00422B82"/>
    <w:rsid w:val="00422EF5"/>
    <w:rsid w:val="004236D2"/>
    <w:rsid w:val="00426B27"/>
    <w:rsid w:val="004339B7"/>
    <w:rsid w:val="00435DBD"/>
    <w:rsid w:val="00441D00"/>
    <w:rsid w:val="00442C3D"/>
    <w:rsid w:val="00443455"/>
    <w:rsid w:val="00443656"/>
    <w:rsid w:val="00443825"/>
    <w:rsid w:val="0045012E"/>
    <w:rsid w:val="004515B8"/>
    <w:rsid w:val="00451A3E"/>
    <w:rsid w:val="0045293E"/>
    <w:rsid w:val="00453554"/>
    <w:rsid w:val="004536B4"/>
    <w:rsid w:val="00455121"/>
    <w:rsid w:val="0045633B"/>
    <w:rsid w:val="00461A53"/>
    <w:rsid w:val="00464806"/>
    <w:rsid w:val="00470721"/>
    <w:rsid w:val="00482002"/>
    <w:rsid w:val="0048353C"/>
    <w:rsid w:val="00485759"/>
    <w:rsid w:val="00485EA5"/>
    <w:rsid w:val="004945D2"/>
    <w:rsid w:val="00494EF9"/>
    <w:rsid w:val="00495539"/>
    <w:rsid w:val="004957AD"/>
    <w:rsid w:val="00495F78"/>
    <w:rsid w:val="00497AB1"/>
    <w:rsid w:val="004A0F31"/>
    <w:rsid w:val="004A2631"/>
    <w:rsid w:val="004A322F"/>
    <w:rsid w:val="004A3E7F"/>
    <w:rsid w:val="004B2CB5"/>
    <w:rsid w:val="004B2E90"/>
    <w:rsid w:val="004B36BD"/>
    <w:rsid w:val="004B724A"/>
    <w:rsid w:val="004C2F03"/>
    <w:rsid w:val="004C3FD4"/>
    <w:rsid w:val="004C4272"/>
    <w:rsid w:val="004C6038"/>
    <w:rsid w:val="004C7A6E"/>
    <w:rsid w:val="004D1533"/>
    <w:rsid w:val="004D3C0C"/>
    <w:rsid w:val="004D4422"/>
    <w:rsid w:val="004E36CC"/>
    <w:rsid w:val="004E5080"/>
    <w:rsid w:val="004F2662"/>
    <w:rsid w:val="004F2B6E"/>
    <w:rsid w:val="004F40DC"/>
    <w:rsid w:val="004F51EC"/>
    <w:rsid w:val="004F62C6"/>
    <w:rsid w:val="004F697B"/>
    <w:rsid w:val="005000D1"/>
    <w:rsid w:val="005004DE"/>
    <w:rsid w:val="00500BA4"/>
    <w:rsid w:val="00501434"/>
    <w:rsid w:val="00506DA3"/>
    <w:rsid w:val="00511978"/>
    <w:rsid w:val="00513B55"/>
    <w:rsid w:val="00514E01"/>
    <w:rsid w:val="005156DE"/>
    <w:rsid w:val="00516A06"/>
    <w:rsid w:val="00520F44"/>
    <w:rsid w:val="00522CBC"/>
    <w:rsid w:val="00525C6D"/>
    <w:rsid w:val="00527127"/>
    <w:rsid w:val="00527E61"/>
    <w:rsid w:val="00530EE8"/>
    <w:rsid w:val="00531C2D"/>
    <w:rsid w:val="005348B6"/>
    <w:rsid w:val="005379C6"/>
    <w:rsid w:val="005417CF"/>
    <w:rsid w:val="00544D71"/>
    <w:rsid w:val="00546E2E"/>
    <w:rsid w:val="00551C04"/>
    <w:rsid w:val="00553B09"/>
    <w:rsid w:val="00555D2E"/>
    <w:rsid w:val="005568F8"/>
    <w:rsid w:val="00563C20"/>
    <w:rsid w:val="0057666F"/>
    <w:rsid w:val="00577D67"/>
    <w:rsid w:val="00581165"/>
    <w:rsid w:val="00583840"/>
    <w:rsid w:val="00586ACF"/>
    <w:rsid w:val="00586B05"/>
    <w:rsid w:val="00587116"/>
    <w:rsid w:val="00595841"/>
    <w:rsid w:val="005958F9"/>
    <w:rsid w:val="005A1ACA"/>
    <w:rsid w:val="005A2D56"/>
    <w:rsid w:val="005A4526"/>
    <w:rsid w:val="005A5FC8"/>
    <w:rsid w:val="005A6E6F"/>
    <w:rsid w:val="005B027F"/>
    <w:rsid w:val="005B1359"/>
    <w:rsid w:val="005B273B"/>
    <w:rsid w:val="005B3BAE"/>
    <w:rsid w:val="005B41A1"/>
    <w:rsid w:val="005C2E7C"/>
    <w:rsid w:val="005C44FE"/>
    <w:rsid w:val="005D1F8A"/>
    <w:rsid w:val="005D34B8"/>
    <w:rsid w:val="005D3509"/>
    <w:rsid w:val="005D3C44"/>
    <w:rsid w:val="005D48D1"/>
    <w:rsid w:val="005D4BD1"/>
    <w:rsid w:val="005D4C2D"/>
    <w:rsid w:val="005D72A7"/>
    <w:rsid w:val="005E2990"/>
    <w:rsid w:val="005E45F0"/>
    <w:rsid w:val="005E4B3E"/>
    <w:rsid w:val="005E5E4F"/>
    <w:rsid w:val="005F4F4D"/>
    <w:rsid w:val="005F6D16"/>
    <w:rsid w:val="00601B88"/>
    <w:rsid w:val="006029E5"/>
    <w:rsid w:val="00602BDC"/>
    <w:rsid w:val="006044D3"/>
    <w:rsid w:val="006064EF"/>
    <w:rsid w:val="00611254"/>
    <w:rsid w:val="00611F9B"/>
    <w:rsid w:val="00613270"/>
    <w:rsid w:val="006205DA"/>
    <w:rsid w:val="00620CF4"/>
    <w:rsid w:val="006212C8"/>
    <w:rsid w:val="00631757"/>
    <w:rsid w:val="00642233"/>
    <w:rsid w:val="00642E04"/>
    <w:rsid w:val="00644D75"/>
    <w:rsid w:val="00650A85"/>
    <w:rsid w:val="00652E9C"/>
    <w:rsid w:val="00652F1F"/>
    <w:rsid w:val="006555AC"/>
    <w:rsid w:val="00656254"/>
    <w:rsid w:val="00656E82"/>
    <w:rsid w:val="00660E86"/>
    <w:rsid w:val="00661988"/>
    <w:rsid w:val="0066285F"/>
    <w:rsid w:val="00662FCA"/>
    <w:rsid w:val="00663966"/>
    <w:rsid w:val="00671C26"/>
    <w:rsid w:val="00673EA4"/>
    <w:rsid w:val="0067451C"/>
    <w:rsid w:val="00674E68"/>
    <w:rsid w:val="00677507"/>
    <w:rsid w:val="0068109F"/>
    <w:rsid w:val="006823EF"/>
    <w:rsid w:val="00682407"/>
    <w:rsid w:val="0068520D"/>
    <w:rsid w:val="006865A4"/>
    <w:rsid w:val="006877A4"/>
    <w:rsid w:val="00692FA5"/>
    <w:rsid w:val="00695213"/>
    <w:rsid w:val="006957BE"/>
    <w:rsid w:val="006A2F4F"/>
    <w:rsid w:val="006A5F8D"/>
    <w:rsid w:val="006A6883"/>
    <w:rsid w:val="006B0E6B"/>
    <w:rsid w:val="006B1C21"/>
    <w:rsid w:val="006B5AC4"/>
    <w:rsid w:val="006B7D29"/>
    <w:rsid w:val="006C0628"/>
    <w:rsid w:val="006C2822"/>
    <w:rsid w:val="006C2C4B"/>
    <w:rsid w:val="006C4B81"/>
    <w:rsid w:val="006C66B9"/>
    <w:rsid w:val="006D1C43"/>
    <w:rsid w:val="006D23E7"/>
    <w:rsid w:val="006D6793"/>
    <w:rsid w:val="006E1F29"/>
    <w:rsid w:val="006E788F"/>
    <w:rsid w:val="006F2F92"/>
    <w:rsid w:val="006F30B8"/>
    <w:rsid w:val="006F49CB"/>
    <w:rsid w:val="006F6CBD"/>
    <w:rsid w:val="0070139D"/>
    <w:rsid w:val="007026C0"/>
    <w:rsid w:val="0070326C"/>
    <w:rsid w:val="00704A42"/>
    <w:rsid w:val="007050D5"/>
    <w:rsid w:val="00712FB7"/>
    <w:rsid w:val="00715812"/>
    <w:rsid w:val="00720093"/>
    <w:rsid w:val="00720135"/>
    <w:rsid w:val="00724304"/>
    <w:rsid w:val="0072578E"/>
    <w:rsid w:val="007275BF"/>
    <w:rsid w:val="0072773A"/>
    <w:rsid w:val="00730BEB"/>
    <w:rsid w:val="007336A8"/>
    <w:rsid w:val="00733BD1"/>
    <w:rsid w:val="00734AE2"/>
    <w:rsid w:val="007362F9"/>
    <w:rsid w:val="0074006C"/>
    <w:rsid w:val="00743057"/>
    <w:rsid w:val="00743982"/>
    <w:rsid w:val="007442D5"/>
    <w:rsid w:val="00745533"/>
    <w:rsid w:val="00750E9B"/>
    <w:rsid w:val="00751A33"/>
    <w:rsid w:val="00751B8B"/>
    <w:rsid w:val="007548C7"/>
    <w:rsid w:val="00754BB0"/>
    <w:rsid w:val="0076246A"/>
    <w:rsid w:val="007630C1"/>
    <w:rsid w:val="0076407F"/>
    <w:rsid w:val="00765FFE"/>
    <w:rsid w:val="00771682"/>
    <w:rsid w:val="00773A0D"/>
    <w:rsid w:val="007760E0"/>
    <w:rsid w:val="00776257"/>
    <w:rsid w:val="0078062E"/>
    <w:rsid w:val="00780892"/>
    <w:rsid w:val="00786ABC"/>
    <w:rsid w:val="0078707B"/>
    <w:rsid w:val="0079120A"/>
    <w:rsid w:val="00794145"/>
    <w:rsid w:val="007973B7"/>
    <w:rsid w:val="007A2C47"/>
    <w:rsid w:val="007B054E"/>
    <w:rsid w:val="007B3119"/>
    <w:rsid w:val="007C0193"/>
    <w:rsid w:val="007C28D3"/>
    <w:rsid w:val="007C5504"/>
    <w:rsid w:val="007D3B1D"/>
    <w:rsid w:val="007D4D2C"/>
    <w:rsid w:val="007E035B"/>
    <w:rsid w:val="007E702D"/>
    <w:rsid w:val="007F2921"/>
    <w:rsid w:val="007F7B8F"/>
    <w:rsid w:val="007F7C32"/>
    <w:rsid w:val="00800CA9"/>
    <w:rsid w:val="0080550D"/>
    <w:rsid w:val="00805821"/>
    <w:rsid w:val="00805EB1"/>
    <w:rsid w:val="008078CA"/>
    <w:rsid w:val="008108F7"/>
    <w:rsid w:val="00811277"/>
    <w:rsid w:val="00811A27"/>
    <w:rsid w:val="008137B2"/>
    <w:rsid w:val="0081664D"/>
    <w:rsid w:val="0081724A"/>
    <w:rsid w:val="00826E9A"/>
    <w:rsid w:val="0083393F"/>
    <w:rsid w:val="0083591B"/>
    <w:rsid w:val="00836C06"/>
    <w:rsid w:val="008405BF"/>
    <w:rsid w:val="00840C99"/>
    <w:rsid w:val="00841EE3"/>
    <w:rsid w:val="0084223A"/>
    <w:rsid w:val="008466CA"/>
    <w:rsid w:val="00850F6C"/>
    <w:rsid w:val="008518F1"/>
    <w:rsid w:val="0085412D"/>
    <w:rsid w:val="00854654"/>
    <w:rsid w:val="008608F1"/>
    <w:rsid w:val="008631D8"/>
    <w:rsid w:val="00864D4A"/>
    <w:rsid w:val="00865B65"/>
    <w:rsid w:val="008675D3"/>
    <w:rsid w:val="00870AC7"/>
    <w:rsid w:val="0087122F"/>
    <w:rsid w:val="00871890"/>
    <w:rsid w:val="00872B84"/>
    <w:rsid w:val="008766A0"/>
    <w:rsid w:val="008775AD"/>
    <w:rsid w:val="00877E40"/>
    <w:rsid w:val="00877E43"/>
    <w:rsid w:val="008836FC"/>
    <w:rsid w:val="008846A0"/>
    <w:rsid w:val="0088623C"/>
    <w:rsid w:val="00895994"/>
    <w:rsid w:val="008A53DE"/>
    <w:rsid w:val="008B1E9D"/>
    <w:rsid w:val="008B225B"/>
    <w:rsid w:val="008B54FF"/>
    <w:rsid w:val="008B567E"/>
    <w:rsid w:val="008C06D1"/>
    <w:rsid w:val="008C1210"/>
    <w:rsid w:val="008C273B"/>
    <w:rsid w:val="008C4FF9"/>
    <w:rsid w:val="008C7F9C"/>
    <w:rsid w:val="008D11CC"/>
    <w:rsid w:val="008D357B"/>
    <w:rsid w:val="008D42A8"/>
    <w:rsid w:val="008D7502"/>
    <w:rsid w:val="008E0777"/>
    <w:rsid w:val="008E3190"/>
    <w:rsid w:val="008E73CE"/>
    <w:rsid w:val="008F7174"/>
    <w:rsid w:val="008F7B7F"/>
    <w:rsid w:val="00900A1C"/>
    <w:rsid w:val="009027DB"/>
    <w:rsid w:val="00903496"/>
    <w:rsid w:val="00904DF9"/>
    <w:rsid w:val="0090598D"/>
    <w:rsid w:val="00906B92"/>
    <w:rsid w:val="0091055A"/>
    <w:rsid w:val="00913897"/>
    <w:rsid w:val="009142A3"/>
    <w:rsid w:val="00917CD1"/>
    <w:rsid w:val="00921D25"/>
    <w:rsid w:val="009246C4"/>
    <w:rsid w:val="00925283"/>
    <w:rsid w:val="009277F6"/>
    <w:rsid w:val="00931919"/>
    <w:rsid w:val="0093436B"/>
    <w:rsid w:val="0094283A"/>
    <w:rsid w:val="00945822"/>
    <w:rsid w:val="00946527"/>
    <w:rsid w:val="00946D0B"/>
    <w:rsid w:val="00946DC1"/>
    <w:rsid w:val="00951770"/>
    <w:rsid w:val="00955C7E"/>
    <w:rsid w:val="00957DE5"/>
    <w:rsid w:val="009627C6"/>
    <w:rsid w:val="00967B36"/>
    <w:rsid w:val="00970695"/>
    <w:rsid w:val="00971A75"/>
    <w:rsid w:val="009723A0"/>
    <w:rsid w:val="00972DC6"/>
    <w:rsid w:val="00976984"/>
    <w:rsid w:val="00977955"/>
    <w:rsid w:val="009804BD"/>
    <w:rsid w:val="00980641"/>
    <w:rsid w:val="00981F76"/>
    <w:rsid w:val="00982C7F"/>
    <w:rsid w:val="00984709"/>
    <w:rsid w:val="009879F2"/>
    <w:rsid w:val="00987E91"/>
    <w:rsid w:val="00987EF5"/>
    <w:rsid w:val="0099582A"/>
    <w:rsid w:val="0099644F"/>
    <w:rsid w:val="00996B2E"/>
    <w:rsid w:val="00997246"/>
    <w:rsid w:val="00997D31"/>
    <w:rsid w:val="009A4D1B"/>
    <w:rsid w:val="009A5727"/>
    <w:rsid w:val="009B1D1F"/>
    <w:rsid w:val="009B457E"/>
    <w:rsid w:val="009B5175"/>
    <w:rsid w:val="009B6208"/>
    <w:rsid w:val="009C07D0"/>
    <w:rsid w:val="009C1011"/>
    <w:rsid w:val="009C26E4"/>
    <w:rsid w:val="009C6156"/>
    <w:rsid w:val="009C7261"/>
    <w:rsid w:val="009C7F9E"/>
    <w:rsid w:val="009D0D29"/>
    <w:rsid w:val="009D1069"/>
    <w:rsid w:val="009D136B"/>
    <w:rsid w:val="009D4B2C"/>
    <w:rsid w:val="009D57B3"/>
    <w:rsid w:val="009D6348"/>
    <w:rsid w:val="009D7F37"/>
    <w:rsid w:val="009F32BA"/>
    <w:rsid w:val="00A01151"/>
    <w:rsid w:val="00A02DF6"/>
    <w:rsid w:val="00A0310D"/>
    <w:rsid w:val="00A03AD9"/>
    <w:rsid w:val="00A05B28"/>
    <w:rsid w:val="00A05C68"/>
    <w:rsid w:val="00A07405"/>
    <w:rsid w:val="00A11278"/>
    <w:rsid w:val="00A1186C"/>
    <w:rsid w:val="00A122BE"/>
    <w:rsid w:val="00A175EE"/>
    <w:rsid w:val="00A239A3"/>
    <w:rsid w:val="00A23A79"/>
    <w:rsid w:val="00A24EE6"/>
    <w:rsid w:val="00A2555B"/>
    <w:rsid w:val="00A263B1"/>
    <w:rsid w:val="00A30A3E"/>
    <w:rsid w:val="00A30B71"/>
    <w:rsid w:val="00A31CBA"/>
    <w:rsid w:val="00A3394C"/>
    <w:rsid w:val="00A36F84"/>
    <w:rsid w:val="00A4292A"/>
    <w:rsid w:val="00A449A5"/>
    <w:rsid w:val="00A44E2E"/>
    <w:rsid w:val="00A46A84"/>
    <w:rsid w:val="00A50E99"/>
    <w:rsid w:val="00A5119D"/>
    <w:rsid w:val="00A5175B"/>
    <w:rsid w:val="00A57A63"/>
    <w:rsid w:val="00A6156D"/>
    <w:rsid w:val="00A61790"/>
    <w:rsid w:val="00A61D7D"/>
    <w:rsid w:val="00A64786"/>
    <w:rsid w:val="00A65E37"/>
    <w:rsid w:val="00A70680"/>
    <w:rsid w:val="00A70F54"/>
    <w:rsid w:val="00A769B2"/>
    <w:rsid w:val="00A777A0"/>
    <w:rsid w:val="00A77FBD"/>
    <w:rsid w:val="00A8120B"/>
    <w:rsid w:val="00A813A7"/>
    <w:rsid w:val="00A81E59"/>
    <w:rsid w:val="00A866CD"/>
    <w:rsid w:val="00A91076"/>
    <w:rsid w:val="00A919C0"/>
    <w:rsid w:val="00A93B17"/>
    <w:rsid w:val="00A953C4"/>
    <w:rsid w:val="00A97F69"/>
    <w:rsid w:val="00AA4858"/>
    <w:rsid w:val="00AA5B05"/>
    <w:rsid w:val="00AA5BF0"/>
    <w:rsid w:val="00AA6B14"/>
    <w:rsid w:val="00AB0DBB"/>
    <w:rsid w:val="00AB27E8"/>
    <w:rsid w:val="00AB46DE"/>
    <w:rsid w:val="00AB5372"/>
    <w:rsid w:val="00AC0003"/>
    <w:rsid w:val="00AC10E2"/>
    <w:rsid w:val="00AC2380"/>
    <w:rsid w:val="00AC3E98"/>
    <w:rsid w:val="00AC4346"/>
    <w:rsid w:val="00AC579A"/>
    <w:rsid w:val="00AC6B5A"/>
    <w:rsid w:val="00AC6D5C"/>
    <w:rsid w:val="00AC7166"/>
    <w:rsid w:val="00AC7DF2"/>
    <w:rsid w:val="00AD02F3"/>
    <w:rsid w:val="00AD0E97"/>
    <w:rsid w:val="00AD645D"/>
    <w:rsid w:val="00AE1BC0"/>
    <w:rsid w:val="00AE283D"/>
    <w:rsid w:val="00AE3F18"/>
    <w:rsid w:val="00AE45F9"/>
    <w:rsid w:val="00AE65C8"/>
    <w:rsid w:val="00AE7F40"/>
    <w:rsid w:val="00AF0256"/>
    <w:rsid w:val="00AF432E"/>
    <w:rsid w:val="00AF7008"/>
    <w:rsid w:val="00AF733B"/>
    <w:rsid w:val="00AF7FC8"/>
    <w:rsid w:val="00B02772"/>
    <w:rsid w:val="00B05300"/>
    <w:rsid w:val="00B0559A"/>
    <w:rsid w:val="00B055B4"/>
    <w:rsid w:val="00B05774"/>
    <w:rsid w:val="00B07F9B"/>
    <w:rsid w:val="00B129D2"/>
    <w:rsid w:val="00B13E09"/>
    <w:rsid w:val="00B142BE"/>
    <w:rsid w:val="00B14B51"/>
    <w:rsid w:val="00B15D6A"/>
    <w:rsid w:val="00B15E43"/>
    <w:rsid w:val="00B16728"/>
    <w:rsid w:val="00B20B89"/>
    <w:rsid w:val="00B20F5F"/>
    <w:rsid w:val="00B22D4A"/>
    <w:rsid w:val="00B36106"/>
    <w:rsid w:val="00B36318"/>
    <w:rsid w:val="00B36D14"/>
    <w:rsid w:val="00B370CA"/>
    <w:rsid w:val="00B41017"/>
    <w:rsid w:val="00B44449"/>
    <w:rsid w:val="00B44D3C"/>
    <w:rsid w:val="00B52C63"/>
    <w:rsid w:val="00B53E2C"/>
    <w:rsid w:val="00B53E39"/>
    <w:rsid w:val="00B55AF5"/>
    <w:rsid w:val="00B619D1"/>
    <w:rsid w:val="00B62E1E"/>
    <w:rsid w:val="00B65516"/>
    <w:rsid w:val="00B6651D"/>
    <w:rsid w:val="00B66AB6"/>
    <w:rsid w:val="00B66D84"/>
    <w:rsid w:val="00B8168A"/>
    <w:rsid w:val="00B9269F"/>
    <w:rsid w:val="00B93DC2"/>
    <w:rsid w:val="00B93E5E"/>
    <w:rsid w:val="00B9608C"/>
    <w:rsid w:val="00BA0212"/>
    <w:rsid w:val="00BA0459"/>
    <w:rsid w:val="00BA0480"/>
    <w:rsid w:val="00BA100E"/>
    <w:rsid w:val="00BA2CA9"/>
    <w:rsid w:val="00BA3BDB"/>
    <w:rsid w:val="00BA5BFE"/>
    <w:rsid w:val="00BA7640"/>
    <w:rsid w:val="00BB1623"/>
    <w:rsid w:val="00BB1C7B"/>
    <w:rsid w:val="00BB73FA"/>
    <w:rsid w:val="00BB7EA5"/>
    <w:rsid w:val="00BC00DD"/>
    <w:rsid w:val="00BC15EA"/>
    <w:rsid w:val="00BC26A1"/>
    <w:rsid w:val="00BC4B22"/>
    <w:rsid w:val="00BC4BD2"/>
    <w:rsid w:val="00BD5B9A"/>
    <w:rsid w:val="00BD7629"/>
    <w:rsid w:val="00BD7671"/>
    <w:rsid w:val="00BE256A"/>
    <w:rsid w:val="00BE28DD"/>
    <w:rsid w:val="00BE2C67"/>
    <w:rsid w:val="00BE35DC"/>
    <w:rsid w:val="00BF0EE6"/>
    <w:rsid w:val="00BF1CF1"/>
    <w:rsid w:val="00BF3A08"/>
    <w:rsid w:val="00BF3C79"/>
    <w:rsid w:val="00BF6D49"/>
    <w:rsid w:val="00C00743"/>
    <w:rsid w:val="00C0149D"/>
    <w:rsid w:val="00C03726"/>
    <w:rsid w:val="00C037F4"/>
    <w:rsid w:val="00C04C95"/>
    <w:rsid w:val="00C07832"/>
    <w:rsid w:val="00C24CD3"/>
    <w:rsid w:val="00C25687"/>
    <w:rsid w:val="00C25724"/>
    <w:rsid w:val="00C309EF"/>
    <w:rsid w:val="00C30B42"/>
    <w:rsid w:val="00C321C0"/>
    <w:rsid w:val="00C329F5"/>
    <w:rsid w:val="00C32EBE"/>
    <w:rsid w:val="00C36921"/>
    <w:rsid w:val="00C36BF2"/>
    <w:rsid w:val="00C44B33"/>
    <w:rsid w:val="00C44D3E"/>
    <w:rsid w:val="00C468AE"/>
    <w:rsid w:val="00C50EBF"/>
    <w:rsid w:val="00C52E0E"/>
    <w:rsid w:val="00C54D35"/>
    <w:rsid w:val="00C55D78"/>
    <w:rsid w:val="00C5689E"/>
    <w:rsid w:val="00C57A92"/>
    <w:rsid w:val="00C60D5A"/>
    <w:rsid w:val="00C6153D"/>
    <w:rsid w:val="00C6281A"/>
    <w:rsid w:val="00C63F08"/>
    <w:rsid w:val="00C6424A"/>
    <w:rsid w:val="00C649CA"/>
    <w:rsid w:val="00C65916"/>
    <w:rsid w:val="00C660DC"/>
    <w:rsid w:val="00C715AA"/>
    <w:rsid w:val="00C718C9"/>
    <w:rsid w:val="00C7377A"/>
    <w:rsid w:val="00C73A71"/>
    <w:rsid w:val="00C758C2"/>
    <w:rsid w:val="00C8298D"/>
    <w:rsid w:val="00C84A15"/>
    <w:rsid w:val="00C908DF"/>
    <w:rsid w:val="00C918B6"/>
    <w:rsid w:val="00C91B15"/>
    <w:rsid w:val="00C935CD"/>
    <w:rsid w:val="00C93B9B"/>
    <w:rsid w:val="00C95571"/>
    <w:rsid w:val="00C97849"/>
    <w:rsid w:val="00CA4F85"/>
    <w:rsid w:val="00CA603E"/>
    <w:rsid w:val="00CA644A"/>
    <w:rsid w:val="00CA7F98"/>
    <w:rsid w:val="00CB05FF"/>
    <w:rsid w:val="00CB4EED"/>
    <w:rsid w:val="00CB5B79"/>
    <w:rsid w:val="00CC064A"/>
    <w:rsid w:val="00CC0654"/>
    <w:rsid w:val="00CC3E93"/>
    <w:rsid w:val="00CC4177"/>
    <w:rsid w:val="00CC7EA5"/>
    <w:rsid w:val="00CD215B"/>
    <w:rsid w:val="00CD2CED"/>
    <w:rsid w:val="00CD3F66"/>
    <w:rsid w:val="00CD49A7"/>
    <w:rsid w:val="00CD6615"/>
    <w:rsid w:val="00CD7E95"/>
    <w:rsid w:val="00CE182C"/>
    <w:rsid w:val="00CE238B"/>
    <w:rsid w:val="00CE3F7F"/>
    <w:rsid w:val="00CE4072"/>
    <w:rsid w:val="00CE510B"/>
    <w:rsid w:val="00CE6FCA"/>
    <w:rsid w:val="00CF2C27"/>
    <w:rsid w:val="00CF6643"/>
    <w:rsid w:val="00D01FC0"/>
    <w:rsid w:val="00D04935"/>
    <w:rsid w:val="00D06AE6"/>
    <w:rsid w:val="00D1179F"/>
    <w:rsid w:val="00D12CF1"/>
    <w:rsid w:val="00D13765"/>
    <w:rsid w:val="00D2069E"/>
    <w:rsid w:val="00D23606"/>
    <w:rsid w:val="00D23C0F"/>
    <w:rsid w:val="00D26245"/>
    <w:rsid w:val="00D26A7F"/>
    <w:rsid w:val="00D31EC0"/>
    <w:rsid w:val="00D31F7F"/>
    <w:rsid w:val="00D365C0"/>
    <w:rsid w:val="00D42CDC"/>
    <w:rsid w:val="00D42E8E"/>
    <w:rsid w:val="00D46242"/>
    <w:rsid w:val="00D52B56"/>
    <w:rsid w:val="00D55BB2"/>
    <w:rsid w:val="00D568FA"/>
    <w:rsid w:val="00D57F8A"/>
    <w:rsid w:val="00D603D3"/>
    <w:rsid w:val="00D626E8"/>
    <w:rsid w:val="00D651DC"/>
    <w:rsid w:val="00D70FBE"/>
    <w:rsid w:val="00D73FEC"/>
    <w:rsid w:val="00D7551F"/>
    <w:rsid w:val="00D770BE"/>
    <w:rsid w:val="00D77486"/>
    <w:rsid w:val="00D80698"/>
    <w:rsid w:val="00D852D7"/>
    <w:rsid w:val="00D86E0F"/>
    <w:rsid w:val="00D870CB"/>
    <w:rsid w:val="00D87F6C"/>
    <w:rsid w:val="00D95A35"/>
    <w:rsid w:val="00D96700"/>
    <w:rsid w:val="00D968A1"/>
    <w:rsid w:val="00D968AB"/>
    <w:rsid w:val="00D96C9F"/>
    <w:rsid w:val="00DA2597"/>
    <w:rsid w:val="00DA281E"/>
    <w:rsid w:val="00DA2EA1"/>
    <w:rsid w:val="00DA65D9"/>
    <w:rsid w:val="00DB105C"/>
    <w:rsid w:val="00DB2389"/>
    <w:rsid w:val="00DB2874"/>
    <w:rsid w:val="00DB2BD1"/>
    <w:rsid w:val="00DB3CDF"/>
    <w:rsid w:val="00DB61DB"/>
    <w:rsid w:val="00DB7069"/>
    <w:rsid w:val="00DC07BD"/>
    <w:rsid w:val="00DC2396"/>
    <w:rsid w:val="00DC3620"/>
    <w:rsid w:val="00DC3AD6"/>
    <w:rsid w:val="00DC3E35"/>
    <w:rsid w:val="00DC4D19"/>
    <w:rsid w:val="00DC59D7"/>
    <w:rsid w:val="00DC6E81"/>
    <w:rsid w:val="00DD43AC"/>
    <w:rsid w:val="00DD5DF5"/>
    <w:rsid w:val="00DD5EC2"/>
    <w:rsid w:val="00DD6040"/>
    <w:rsid w:val="00DD6699"/>
    <w:rsid w:val="00DD679B"/>
    <w:rsid w:val="00DE41F8"/>
    <w:rsid w:val="00DE48DD"/>
    <w:rsid w:val="00DE4E70"/>
    <w:rsid w:val="00DF0B23"/>
    <w:rsid w:val="00DF1444"/>
    <w:rsid w:val="00DF37D8"/>
    <w:rsid w:val="00DF5D82"/>
    <w:rsid w:val="00DF6703"/>
    <w:rsid w:val="00E0078F"/>
    <w:rsid w:val="00E013AD"/>
    <w:rsid w:val="00E017D6"/>
    <w:rsid w:val="00E03323"/>
    <w:rsid w:val="00E03FB9"/>
    <w:rsid w:val="00E06857"/>
    <w:rsid w:val="00E06947"/>
    <w:rsid w:val="00E0696F"/>
    <w:rsid w:val="00E10333"/>
    <w:rsid w:val="00E151C9"/>
    <w:rsid w:val="00E16F31"/>
    <w:rsid w:val="00E2128B"/>
    <w:rsid w:val="00E231EF"/>
    <w:rsid w:val="00E24338"/>
    <w:rsid w:val="00E2514A"/>
    <w:rsid w:val="00E27CB7"/>
    <w:rsid w:val="00E320B1"/>
    <w:rsid w:val="00E33E1D"/>
    <w:rsid w:val="00E341A4"/>
    <w:rsid w:val="00E34BF2"/>
    <w:rsid w:val="00E36FE2"/>
    <w:rsid w:val="00E37835"/>
    <w:rsid w:val="00E42FC5"/>
    <w:rsid w:val="00E4395C"/>
    <w:rsid w:val="00E453A0"/>
    <w:rsid w:val="00E456C0"/>
    <w:rsid w:val="00E45757"/>
    <w:rsid w:val="00E4623E"/>
    <w:rsid w:val="00E5028D"/>
    <w:rsid w:val="00E50535"/>
    <w:rsid w:val="00E50617"/>
    <w:rsid w:val="00E5103A"/>
    <w:rsid w:val="00E52C76"/>
    <w:rsid w:val="00E53CE0"/>
    <w:rsid w:val="00E56031"/>
    <w:rsid w:val="00E65644"/>
    <w:rsid w:val="00E677AD"/>
    <w:rsid w:val="00E70D3A"/>
    <w:rsid w:val="00E71C0D"/>
    <w:rsid w:val="00E73099"/>
    <w:rsid w:val="00E74F99"/>
    <w:rsid w:val="00E76845"/>
    <w:rsid w:val="00E829C4"/>
    <w:rsid w:val="00E83DD4"/>
    <w:rsid w:val="00E915BF"/>
    <w:rsid w:val="00E93D65"/>
    <w:rsid w:val="00E94168"/>
    <w:rsid w:val="00EA0D3C"/>
    <w:rsid w:val="00EA11D5"/>
    <w:rsid w:val="00EA2A21"/>
    <w:rsid w:val="00EA578C"/>
    <w:rsid w:val="00EA6382"/>
    <w:rsid w:val="00EA6F8C"/>
    <w:rsid w:val="00EB0F99"/>
    <w:rsid w:val="00EB0FDC"/>
    <w:rsid w:val="00EB265F"/>
    <w:rsid w:val="00EB2E44"/>
    <w:rsid w:val="00EC0133"/>
    <w:rsid w:val="00EC1E50"/>
    <w:rsid w:val="00EC465E"/>
    <w:rsid w:val="00EC6B24"/>
    <w:rsid w:val="00EC7820"/>
    <w:rsid w:val="00ED3FE0"/>
    <w:rsid w:val="00ED64D2"/>
    <w:rsid w:val="00EE14C8"/>
    <w:rsid w:val="00EE606B"/>
    <w:rsid w:val="00EE6E29"/>
    <w:rsid w:val="00EF1CB3"/>
    <w:rsid w:val="00EF533E"/>
    <w:rsid w:val="00F02591"/>
    <w:rsid w:val="00F02F14"/>
    <w:rsid w:val="00F05992"/>
    <w:rsid w:val="00F06C3D"/>
    <w:rsid w:val="00F10FD0"/>
    <w:rsid w:val="00F1314E"/>
    <w:rsid w:val="00F14EC2"/>
    <w:rsid w:val="00F14FEC"/>
    <w:rsid w:val="00F1756E"/>
    <w:rsid w:val="00F213BA"/>
    <w:rsid w:val="00F233AD"/>
    <w:rsid w:val="00F24E06"/>
    <w:rsid w:val="00F25B84"/>
    <w:rsid w:val="00F2716A"/>
    <w:rsid w:val="00F27A19"/>
    <w:rsid w:val="00F27DF2"/>
    <w:rsid w:val="00F35579"/>
    <w:rsid w:val="00F35A46"/>
    <w:rsid w:val="00F371D3"/>
    <w:rsid w:val="00F379DF"/>
    <w:rsid w:val="00F43575"/>
    <w:rsid w:val="00F45C02"/>
    <w:rsid w:val="00F50A9E"/>
    <w:rsid w:val="00F50DAB"/>
    <w:rsid w:val="00F535FB"/>
    <w:rsid w:val="00F57983"/>
    <w:rsid w:val="00F62813"/>
    <w:rsid w:val="00F62EDE"/>
    <w:rsid w:val="00F6356B"/>
    <w:rsid w:val="00F73AC9"/>
    <w:rsid w:val="00F73C09"/>
    <w:rsid w:val="00F74570"/>
    <w:rsid w:val="00F7566D"/>
    <w:rsid w:val="00F779A7"/>
    <w:rsid w:val="00F8038D"/>
    <w:rsid w:val="00F82705"/>
    <w:rsid w:val="00F82F51"/>
    <w:rsid w:val="00F83F54"/>
    <w:rsid w:val="00F859A8"/>
    <w:rsid w:val="00F8664B"/>
    <w:rsid w:val="00F86ED6"/>
    <w:rsid w:val="00F91091"/>
    <w:rsid w:val="00F930DB"/>
    <w:rsid w:val="00F93988"/>
    <w:rsid w:val="00F97C84"/>
    <w:rsid w:val="00FA1E7F"/>
    <w:rsid w:val="00FA3773"/>
    <w:rsid w:val="00FA5E27"/>
    <w:rsid w:val="00FB6804"/>
    <w:rsid w:val="00FB792E"/>
    <w:rsid w:val="00FC13DF"/>
    <w:rsid w:val="00FC41F2"/>
    <w:rsid w:val="00FC5170"/>
    <w:rsid w:val="00FC7F1E"/>
    <w:rsid w:val="00FD0999"/>
    <w:rsid w:val="00FD2FAA"/>
    <w:rsid w:val="00FD6043"/>
    <w:rsid w:val="00FD7F5F"/>
    <w:rsid w:val="00FE2877"/>
    <w:rsid w:val="00FE4198"/>
    <w:rsid w:val="00FE4CA9"/>
    <w:rsid w:val="00FE584E"/>
    <w:rsid w:val="00FF24F1"/>
    <w:rsid w:val="00FF30C2"/>
    <w:rsid w:val="00FF68A1"/>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B28"/>
    <w:pPr>
      <w:jc w:val="both"/>
    </w:pPr>
    <w:rPr>
      <w:sz w:val="22"/>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08"/>
      </w:numPr>
      <w:spacing w:before="100" w:beforeAutospacing="1"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뙥"/>
    <w:basedOn w:val="Normal"/>
    <w:next w:val="Normal"/>
    <w:link w:val="Heading2Char"/>
    <w:uiPriority w:val="2"/>
    <w:qFormat/>
    <w:rsid w:val="00181363"/>
    <w:pPr>
      <w:keepNext/>
      <w:numPr>
        <w:ilvl w:val="1"/>
        <w:numId w:val="108"/>
      </w:numPr>
      <w:spacing w:before="240" w:after="60"/>
      <w:outlineLvl w:val="1"/>
    </w:pPr>
    <w:rPr>
      <w:rFonts w:ascii="Calibri" w:eastAsia="Times New Roman"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08"/>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08"/>
      </w:numPr>
      <w:spacing w:before="240" w:after="60"/>
      <w:outlineLvl w:val="3"/>
    </w:pPr>
    <w:rPr>
      <w:rFonts w:asciiTheme="minorHAnsi" w:eastAsia="Times New Roman"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08"/>
      </w:numPr>
      <w:spacing w:before="240" w:after="60"/>
      <w:outlineLvl w:val="4"/>
    </w:pPr>
    <w:rPr>
      <w:rFonts w:asciiTheme="minorHAnsi" w:eastAsia="Times New Roman"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08"/>
      </w:numPr>
      <w:spacing w:before="240" w:after="60"/>
      <w:outlineLvl w:val="5"/>
    </w:pPr>
    <w:rPr>
      <w:rFonts w:ascii="Cambria" w:eastAsia="Times New Roman" w:hAnsi="Cambria"/>
      <w:b/>
      <w:bCs/>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08"/>
      </w:numPr>
      <w:spacing w:before="240" w:after="60"/>
      <w:outlineLvl w:val="6"/>
    </w:pPr>
    <w:rPr>
      <w:rFonts w:ascii="Cambria" w:eastAsia="Times New Roman"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08"/>
      </w:numPr>
      <w:spacing w:before="240" w:after="60"/>
      <w:outlineLvl w:val="7"/>
    </w:pPr>
    <w:rPr>
      <w:rFonts w:ascii="Cambria" w:eastAsia="Times New Roman"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08"/>
      </w:numPr>
      <w:spacing w:before="240" w:after="60"/>
      <w:outlineLvl w:val="8"/>
    </w:pPr>
    <w:rPr>
      <w:rFonts w:ascii="Calibri" w:eastAsia="Times New Roman" w:hAnsi="Calibr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1"/>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3"/>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4"/>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5"/>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6"/>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2"/>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2"/>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uiPriority w:val="39"/>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jc w:val="left"/>
    </w:pPr>
    <w:rPr>
      <w:rFonts w:ascii="Arial" w:eastAsia="Calibri" w:hAnsi="Arial"/>
      <w:sz w:val="20"/>
      <w:szCs w:val="20"/>
    </w:rPr>
  </w:style>
  <w:style w:type="paragraph" w:customStyle="1" w:styleId="Tabletitle">
    <w:name w:val="Table title"/>
    <w:basedOn w:val="Normal"/>
    <w:next w:val="Normal"/>
    <w:link w:val="TabletitleChar"/>
    <w:qFormat/>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qFormat/>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qFormat/>
    <w:rsid w:val="008608F1"/>
    <w:pPr>
      <w:tabs>
        <w:tab w:val="left" w:pos="720"/>
        <w:tab w:val="left" w:pos="1080"/>
        <w:tab w:val="left" w:pos="1440"/>
        <w:tab w:val="left" w:pos="1800"/>
        <w:tab w:val="left" w:pos="2160"/>
      </w:tabs>
      <w:suppressAutoHyphens/>
      <w:spacing w:after="240"/>
      <w:jc w:val="left"/>
    </w:pPr>
    <w:rPr>
      <w:rFonts w:ascii="Arial" w:hAnsi="Arial"/>
      <w:sz w:val="18"/>
      <w:szCs w:val="22"/>
    </w:rPr>
  </w:style>
  <w:style w:type="paragraph" w:styleId="ListParagraph">
    <w:name w:val="List Paragraph"/>
    <w:aliases w:val="Bullet List,FooterText,- Bullets,목록 단락,?? ??,?????,????,Lista1,列出段落,Task Body,List1,Viñetas (Inicio Parrafo),3 Txt tabla,Zerrenda-paragrafoa,Lista multicolor - Énfasis 11,List11,Vi–etas (Inicio Parrafo),Lista multicolor - ƒnfasis 11,Lista"/>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jc w:val="left"/>
      <w:textAlignment w:val="baseline"/>
    </w:pPr>
    <w:rPr>
      <w:rFonts w:eastAsia="Times New Roman"/>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jc w:val="left"/>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jc w:val="left"/>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jc w:val="left"/>
    </w:pPr>
    <w:rPr>
      <w:rFonts w:ascii="Arial" w:eastAsia="Times New Roman" w:hAnsi="Arial"/>
      <w:sz w:val="20"/>
      <w:szCs w:val="20"/>
      <w:lang w:val="en-GB" w:eastAsia="ja-JP"/>
    </w:rPr>
  </w:style>
  <w:style w:type="paragraph" w:styleId="HTMLPreformatted">
    <w:name w:val="HTML Preformatted"/>
    <w:basedOn w:val="Normal"/>
    <w:link w:val="HTMLPreformattedChar"/>
    <w:uiPriority w:val="99"/>
    <w:semiHidden/>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846A0"/>
    <w:rPr>
      <w:rFonts w:ascii="Courier New" w:eastAsia="Times New Roman" w:hAnsi="Courier New" w:cs="Courier New"/>
    </w:rPr>
  </w:style>
  <w:style w:type="paragraph" w:customStyle="1" w:styleId="Code">
    <w:name w:val="Code"/>
    <w:basedOn w:val="Normal"/>
    <w:link w:val="CodeChar"/>
    <w:qFormat/>
    <w:rsid w:val="00F74570"/>
    <w:pPr>
      <w:jc w:val="left"/>
    </w:pPr>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eastAsia="Times New Roman"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eastAsia="Times New Roman"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iPriority w:val="99"/>
    <w:unhideWhenUsed/>
    <w:rsid w:val="00800CA9"/>
    <w:rPr>
      <w:sz w:val="20"/>
      <w:szCs w:val="20"/>
      <w:lang w:eastAsia="ja-JP"/>
    </w:rPr>
  </w:style>
  <w:style w:type="character" w:customStyle="1" w:styleId="CommentTextChar">
    <w:name w:val="Comment Text Char"/>
    <w:basedOn w:val="DefaultParagraphFont"/>
    <w:link w:val="CommentText"/>
    <w:uiPriority w:val="99"/>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eastAsia="Times New Roman" w:hAnsi="Arial" w:cs="Arial"/>
      <w:vanish/>
      <w:sz w:val="16"/>
      <w:szCs w:val="16"/>
      <w:lang w:val="nl-NL" w:eastAsia="nl-NL"/>
    </w:rPr>
  </w:style>
  <w:style w:type="paragraph" w:styleId="PlainText">
    <w:name w:val="Plain Text"/>
    <w:basedOn w:val="Normal"/>
    <w:link w:val="PlainTextChar"/>
    <w:uiPriority w:val="99"/>
    <w:unhideWhenUsed/>
    <w:rsid w:val="00800CA9"/>
    <w:pPr>
      <w:jc w:val="left"/>
    </w:pPr>
    <w:rPr>
      <w:rFonts w:ascii="Calibri" w:eastAsiaTheme="minorHAnsi" w:hAnsi="Calibri" w:cstheme="minorBidi"/>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rsid w:val="00167C43"/>
    <w:pPr>
      <w:numPr>
        <w:numId w:val="1"/>
      </w:numPr>
    </w:pPr>
    <w:rPr>
      <w:rFonts w:ascii="Calibri" w:eastAsia="Times New Roman"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rsid w:val="00167C43"/>
    <w:pPr>
      <w:numPr>
        <w:numId w:val="2"/>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rsid w:val="00167C43"/>
    <w:pPr>
      <w:numPr>
        <w:numId w:val="2"/>
      </w:numPr>
      <w:tabs>
        <w:tab w:val="left" w:pos="640"/>
        <w:tab w:val="left" w:pos="880"/>
      </w:tabs>
      <w:suppressAutoHyphens/>
      <w:spacing w:before="60" w:after="240" w:line="250" w:lineRule="exact"/>
      <w:jc w:val="left"/>
    </w:pPr>
    <w:rPr>
      <w:rFonts w:ascii="Arial" w:eastAsia="MS Mincho" w:hAnsi="Arial"/>
      <w:bCs w:val="0"/>
      <w:sz w:val="22"/>
      <w:szCs w:val="20"/>
      <w:lang w:val="en-GB" w:eastAsia="ja-JP"/>
    </w:rPr>
  </w:style>
  <w:style w:type="paragraph" w:customStyle="1" w:styleId="a4">
    <w:name w:val="a4"/>
    <w:basedOn w:val="Heading4"/>
    <w:next w:val="Normal"/>
    <w:rsid w:val="00167C43"/>
    <w:pPr>
      <w:numPr>
        <w:numId w:val="2"/>
      </w:numPr>
      <w:tabs>
        <w:tab w:val="left" w:pos="880"/>
      </w:tabs>
      <w:suppressAutoHyphens/>
      <w:spacing w:before="60" w:after="240" w:line="230" w:lineRule="exact"/>
      <w:jc w:val="left"/>
    </w:pPr>
    <w:rPr>
      <w:rFonts w:ascii="Arial" w:eastAsia="MS Mincho" w:hAnsi="Arial"/>
      <w:bCs w:val="0"/>
      <w:sz w:val="20"/>
      <w:szCs w:val="20"/>
      <w:lang w:val="en-GB" w:eastAsia="ja-JP"/>
    </w:rPr>
  </w:style>
  <w:style w:type="paragraph" w:customStyle="1" w:styleId="a5">
    <w:name w:val="a5"/>
    <w:basedOn w:val="Heading5"/>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i/>
      <w:iCs w:val="0"/>
      <w:sz w:val="20"/>
      <w:szCs w:val="20"/>
      <w:lang w:val="en-GB" w:eastAsia="ja-JP"/>
    </w:rPr>
  </w:style>
  <w:style w:type="paragraph" w:customStyle="1" w:styleId="a6">
    <w:name w:val="a6"/>
    <w:basedOn w:val="Heading6"/>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qFormat/>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qFormat/>
    <w:rsid w:val="00185295"/>
    <w:pPr>
      <w:tabs>
        <w:tab w:val="left" w:pos="1440"/>
        <w:tab w:val="left" w:pos="8010"/>
      </w:tabs>
      <w:ind w:left="720" w:hanging="360"/>
      <w:jc w:val="left"/>
    </w:pPr>
    <w:rPr>
      <w:rFonts w:ascii="Arial" w:eastAsia="Times New Roman"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3"/>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pPr>
      <w:jc w:val="left"/>
    </w:pPr>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jc w:val="left"/>
    </w:pPr>
    <w:rPr>
      <w:rFonts w:eastAsia="Times New Roman"/>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jc w:val="left"/>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1623E5"/>
    <w:pPr>
      <w:spacing w:after="100" w:line="259" w:lineRule="auto"/>
      <w:ind w:left="880"/>
      <w:jc w:val="left"/>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1623E5"/>
    <w:pPr>
      <w:spacing w:after="100" w:line="259"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23E5"/>
    <w:pPr>
      <w:spacing w:after="100" w:line="259"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23E5"/>
    <w:pPr>
      <w:spacing w:after="100" w:line="259"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23E5"/>
    <w:pPr>
      <w:spacing w:after="100" w:line="259" w:lineRule="auto"/>
      <w:ind w:left="1760"/>
      <w:jc w:val="left"/>
    </w:pPr>
    <w:rPr>
      <w:rFonts w:asciiTheme="minorHAnsi" w:eastAsiaTheme="minorEastAsia" w:hAnsiTheme="minorHAnsi" w:cstheme="minorBidi"/>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jc w:val="left"/>
    </w:pPr>
    <w:rPr>
      <w:rFonts w:eastAsia="Times New Roman"/>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jc w:val="left"/>
    </w:pPr>
    <w:rPr>
      <w:rFonts w:eastAsia="Times New Roman"/>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jc w:val="left"/>
      <w:outlineLvl w:val="9"/>
    </w:pPr>
    <w:rPr>
      <w:rFonts w:ascii="Arial" w:hAnsi="Arial"/>
      <w:b w:val="0"/>
      <w:bCs w:val="0"/>
      <w:kern w:val="0"/>
      <w:sz w:val="36"/>
      <w:szCs w:val="20"/>
      <w:lang w:val="en-GB"/>
    </w:rPr>
  </w:style>
  <w:style w:type="character" w:styleId="FootnoteReference">
    <w:name w:val="footnote reference"/>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jc w:val="left"/>
    </w:pPr>
    <w:rPr>
      <w:rFonts w:eastAsia="Times New Roman"/>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link w:val="TAHCar"/>
    <w:rsid w:val="0093436B"/>
    <w:rPr>
      <w:b/>
    </w:rPr>
  </w:style>
  <w:style w:type="paragraph" w:customStyle="1" w:styleId="TAC">
    <w:name w:val="TAC"/>
    <w:basedOn w:val="TAL"/>
    <w:rsid w:val="0093436B"/>
    <w:pPr>
      <w:jc w:val="center"/>
    </w:pPr>
  </w:style>
  <w:style w:type="paragraph" w:customStyle="1" w:styleId="TF">
    <w:name w:val="TF"/>
    <w:aliases w:val="left"/>
    <w:basedOn w:val="TH"/>
    <w:link w:val="TFChar"/>
    <w:qFormat/>
    <w:rsid w:val="0093436B"/>
  </w:style>
  <w:style w:type="paragraph" w:customStyle="1" w:styleId="NO">
    <w:name w:val="NO"/>
    <w:basedOn w:val="Normal"/>
    <w:uiPriority w:val="99"/>
    <w:rsid w:val="0093436B"/>
    <w:pPr>
      <w:keepLines/>
      <w:spacing w:after="180"/>
      <w:ind w:left="1135" w:hanging="851"/>
      <w:jc w:val="left"/>
    </w:pPr>
    <w:rPr>
      <w:rFonts w:eastAsia="Times New Roman"/>
      <w:sz w:val="20"/>
      <w:szCs w:val="20"/>
      <w:lang w:val="en-GB"/>
    </w:rPr>
  </w:style>
  <w:style w:type="paragraph" w:customStyle="1" w:styleId="EX">
    <w:name w:val="EX"/>
    <w:basedOn w:val="Normal"/>
    <w:uiPriority w:val="99"/>
    <w:rsid w:val="0093436B"/>
    <w:pPr>
      <w:keepLines/>
      <w:spacing w:after="180"/>
      <w:ind w:left="1702" w:hanging="1418"/>
      <w:jc w:val="left"/>
    </w:pPr>
    <w:rPr>
      <w:rFonts w:eastAsia="Times New Roman"/>
      <w:sz w:val="20"/>
      <w:szCs w:val="20"/>
      <w:lang w:val="en-GB"/>
    </w:rPr>
  </w:style>
  <w:style w:type="paragraph" w:customStyle="1" w:styleId="FP">
    <w:name w:val="FP"/>
    <w:basedOn w:val="Normal"/>
    <w:uiPriority w:val="99"/>
    <w:rsid w:val="0093436B"/>
    <w:pPr>
      <w:jc w:val="left"/>
    </w:pPr>
    <w:rPr>
      <w:rFonts w:eastAsia="Times New Roman"/>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jc w:val="left"/>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jc w:val="left"/>
    </w:pPr>
    <w:rPr>
      <w:rFonts w:eastAsia="Times New Roman"/>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link w:val="TANChar"/>
    <w:qFormat/>
    <w:rsid w:val="0093436B"/>
    <w:pPr>
      <w:ind w:left="851" w:hanging="851"/>
    </w:pPr>
  </w:style>
  <w:style w:type="paragraph" w:customStyle="1" w:styleId="TAL">
    <w:name w:val="TAL"/>
    <w:basedOn w:val="Normal"/>
    <w:link w:val="TALCar"/>
    <w:qFormat/>
    <w:rsid w:val="0093436B"/>
    <w:pPr>
      <w:keepNext/>
      <w:keepLines/>
      <w:jc w:val="left"/>
    </w:pPr>
    <w:rPr>
      <w:rFonts w:ascii="Arial" w:eastAsia="Times New Roman"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jc w:val="left"/>
    </w:pPr>
    <w:rPr>
      <w:rFonts w:eastAsia="Times New Roman"/>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link w:val="B1Char1"/>
    <w:qFormat/>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eastAsia="Times New Roman" w:hAnsi="Arial"/>
      <w:sz w:val="48"/>
      <w:szCs w:val="22"/>
    </w:rPr>
  </w:style>
  <w:style w:type="paragraph" w:customStyle="1" w:styleId="Body">
    <w:name w:val="Body"/>
    <w:basedOn w:val="Normal"/>
    <w:uiPriority w:val="99"/>
    <w:rsid w:val="0093436B"/>
    <w:pPr>
      <w:spacing w:before="180" w:line="260" w:lineRule="exact"/>
      <w:ind w:left="1440"/>
    </w:pPr>
    <w:rPr>
      <w:rFonts w:ascii="Century Schoolbook" w:eastAsia="Times New Roman" w:hAnsi="Century Schoolbook"/>
      <w:snapToGrid w:val="0"/>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jc w:val="left"/>
    </w:pPr>
    <w:rPr>
      <w:rFonts w:eastAsia="Times New Roman"/>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qFormat/>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jc w:val="left"/>
    </w:pPr>
    <w:rPr>
      <w:rFonts w:eastAsia="Times New Roman"/>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customStyle="1" w:styleId="UnresolvedMention2">
    <w:name w:val="Unresolved Mention2"/>
    <w:basedOn w:val="DefaultParagraphFont"/>
    <w:uiPriority w:val="99"/>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jc w:val="left"/>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aliases w:val="Bullet List Char,FooterText Char,- Bullets Char,목록 단락 Char,?? ?? Char,????? Char,???? Char,Lista1 Char,列出段落 Char,Task Body Char,List1 Char,Viñetas (Inicio Parrafo) Char,3 Txt tabla Char,Zerrenda-paragrafoa Char,List11 Char,Lista Char"/>
    <w:basedOn w:val="DefaultParagraphFont"/>
    <w:link w:val="ListParagraph"/>
    <w:uiPriority w:val="34"/>
    <w:qFormat/>
    <w:locked/>
    <w:rsid w:val="00A263B1"/>
    <w:rPr>
      <w:sz w:val="24"/>
      <w:szCs w:val="24"/>
    </w:rPr>
  </w:style>
  <w:style w:type="character" w:customStyle="1" w:styleId="CommentSubjectChar1">
    <w:name w:val="Comment Subject Char1"/>
    <w:basedOn w:val="CommentTextChar"/>
    <w:uiPriority w:val="99"/>
    <w:semiHidden/>
    <w:rsid w:val="00E5103A"/>
    <w:rPr>
      <w:b/>
      <w:bCs/>
      <w:lang w:eastAsia="ja-JP"/>
    </w:rPr>
  </w:style>
  <w:style w:type="character" w:customStyle="1" w:styleId="Mention2">
    <w:name w:val="Mention2"/>
    <w:uiPriority w:val="99"/>
    <w:unhideWhenUsed/>
    <w:rsid w:val="00161B31"/>
    <w:rPr>
      <w:color w:val="2B579A"/>
      <w:shd w:val="clear" w:color="auto" w:fill="E6E6E6"/>
    </w:rPr>
  </w:style>
  <w:style w:type="character" w:customStyle="1" w:styleId="ISOCodebold">
    <w:name w:val="ISOCode_bold"/>
    <w:basedOn w:val="DefaultParagraphFont"/>
    <w:rsid w:val="00495F78"/>
    <w:rPr>
      <w:rFonts w:ascii="Courier New" w:hAnsi="Courier New" w:cs="Courier New"/>
      <w:b/>
      <w:i w:val="0"/>
      <w:sz w:val="22"/>
      <w:lang w:val="en-US"/>
    </w:rPr>
  </w:style>
  <w:style w:type="character" w:customStyle="1" w:styleId="ISOCode">
    <w:name w:val="ISOCode"/>
    <w:basedOn w:val="DefaultParagraphFont"/>
    <w:rsid w:val="00495F78"/>
    <w:rPr>
      <w:rFonts w:ascii="Courier New" w:hAnsi="Courier New" w:cs="Courier New"/>
      <w:b w:val="0"/>
      <w:i w:val="0"/>
      <w:sz w:val="22"/>
      <w:lang w:val="en-US"/>
    </w:rPr>
  </w:style>
  <w:style w:type="paragraph" w:customStyle="1" w:styleId="ListNumber1">
    <w:name w:val="List Number 1"/>
    <w:basedOn w:val="Normal"/>
    <w:rsid w:val="00495F78"/>
    <w:pPr>
      <w:tabs>
        <w:tab w:val="left" w:pos="403"/>
      </w:tabs>
      <w:spacing w:after="240" w:line="240" w:lineRule="atLeast"/>
      <w:ind w:left="403" w:hanging="403"/>
    </w:pPr>
    <w:rPr>
      <w:rFonts w:ascii="Cambria" w:eastAsia="Calibri" w:hAnsi="Cambria"/>
      <w:szCs w:val="22"/>
      <w:lang w:val="en-GB"/>
    </w:rPr>
  </w:style>
  <w:style w:type="character" w:customStyle="1" w:styleId="TableheaderChar">
    <w:name w:val="Table header Char"/>
    <w:link w:val="Tableheader"/>
    <w:locked/>
    <w:rsid w:val="00CA7F98"/>
    <w:rPr>
      <w:rFonts w:ascii="Cambria" w:eastAsia="Calibri" w:hAnsi="Cambria"/>
      <w:szCs w:val="22"/>
      <w:lang w:val="en-GB"/>
    </w:rPr>
  </w:style>
  <w:style w:type="paragraph" w:customStyle="1" w:styleId="Tableheader">
    <w:name w:val="Table header"/>
    <w:basedOn w:val="Normal"/>
    <w:link w:val="TableheaderChar"/>
    <w:rsid w:val="00CA7F98"/>
    <w:pPr>
      <w:spacing w:before="60" w:after="60" w:line="210" w:lineRule="atLeast"/>
      <w:jc w:val="left"/>
    </w:pPr>
    <w:rPr>
      <w:rFonts w:ascii="Cambria" w:eastAsia="Calibri" w:hAnsi="Cambria"/>
      <w:sz w:val="20"/>
      <w:szCs w:val="22"/>
      <w:lang w:val="en-GB"/>
    </w:rPr>
  </w:style>
  <w:style w:type="character" w:customStyle="1" w:styleId="TablebodyChar">
    <w:name w:val="Table body Char"/>
    <w:basedOn w:val="DefaultParagraphFont"/>
    <w:link w:val="Tablebody"/>
    <w:locked/>
    <w:rsid w:val="00CA7F98"/>
    <w:rPr>
      <w:rFonts w:ascii="Cambria" w:eastAsia="Calibri" w:hAnsi="Cambria"/>
      <w:szCs w:val="22"/>
      <w:lang w:val="en-GB"/>
    </w:rPr>
  </w:style>
  <w:style w:type="paragraph" w:customStyle="1" w:styleId="Tablebody">
    <w:name w:val="Table body"/>
    <w:basedOn w:val="Normal"/>
    <w:link w:val="TablebodyChar"/>
    <w:rsid w:val="00CA7F98"/>
    <w:pPr>
      <w:spacing w:before="60" w:after="60" w:line="210" w:lineRule="atLeast"/>
      <w:jc w:val="left"/>
    </w:pPr>
    <w:rPr>
      <w:rFonts w:ascii="Cambria" w:eastAsia="Calibri" w:hAnsi="Cambria"/>
      <w:sz w:val="20"/>
      <w:szCs w:val="22"/>
      <w:lang w:val="en-GB"/>
    </w:rPr>
  </w:style>
  <w:style w:type="paragraph" w:customStyle="1" w:styleId="Tablefooter">
    <w:name w:val="Table footer"/>
    <w:basedOn w:val="Normal"/>
    <w:rsid w:val="00CA7F98"/>
    <w:pPr>
      <w:tabs>
        <w:tab w:val="left" w:pos="346"/>
      </w:tabs>
      <w:spacing w:before="60" w:after="60" w:line="200" w:lineRule="atLeast"/>
    </w:pPr>
    <w:rPr>
      <w:rFonts w:ascii="Cambria" w:eastAsia="Calibri" w:hAnsi="Cambria"/>
      <w:sz w:val="18"/>
      <w:szCs w:val="22"/>
      <w:lang w:val="en-GB"/>
    </w:rPr>
  </w:style>
  <w:style w:type="character" w:customStyle="1" w:styleId="BiblioReferenceChar">
    <w:name w:val="Biblio Reference Char"/>
    <w:basedOn w:val="DefaultParagraphFont"/>
    <w:link w:val="BiblioReference"/>
    <w:locked/>
    <w:rsid w:val="004A322F"/>
    <w:rPr>
      <w:sz w:val="22"/>
      <w:szCs w:val="24"/>
    </w:rPr>
  </w:style>
  <w:style w:type="paragraph" w:customStyle="1" w:styleId="BiblioReference">
    <w:name w:val="Biblio Reference"/>
    <w:basedOn w:val="Normal"/>
    <w:link w:val="BiblioReferenceChar"/>
    <w:qFormat/>
    <w:rsid w:val="004A322F"/>
    <w:pPr>
      <w:numPr>
        <w:numId w:val="47"/>
      </w:numPr>
      <w:tabs>
        <w:tab w:val="left" w:pos="284"/>
      </w:tabs>
    </w:pPr>
  </w:style>
  <w:style w:type="character" w:customStyle="1" w:styleId="codeChar0">
    <w:name w:val="code Char"/>
    <w:qFormat/>
    <w:rsid w:val="004A322F"/>
    <w:rPr>
      <w:rFonts w:ascii="Courier New" w:hAnsi="Courier New" w:cs="Courier New" w:hint="default"/>
      <w:noProof/>
      <w:lang w:val="en-GB" w:eastAsia="ja-JP" w:bidi="ar-SA"/>
    </w:rPr>
  </w:style>
  <w:style w:type="character" w:customStyle="1" w:styleId="TAHCar">
    <w:name w:val="TAH Car"/>
    <w:link w:val="TAH"/>
    <w:locked/>
    <w:rsid w:val="001F2E0A"/>
    <w:rPr>
      <w:rFonts w:ascii="Arial" w:eastAsia="Times New Roman" w:hAnsi="Arial"/>
      <w:b/>
      <w:sz w:val="18"/>
      <w:lang w:val="en-GB"/>
    </w:rPr>
  </w:style>
  <w:style w:type="character" w:customStyle="1" w:styleId="TANChar">
    <w:name w:val="TAN Char"/>
    <w:link w:val="TAN"/>
    <w:locked/>
    <w:rsid w:val="001F2E0A"/>
    <w:rPr>
      <w:rFonts w:ascii="Arial" w:eastAsia="Times New Roman" w:hAnsi="Arial"/>
      <w:sz w:val="18"/>
      <w:lang w:val="en-GB"/>
    </w:rPr>
  </w:style>
  <w:style w:type="paragraph" w:customStyle="1" w:styleId="Normalaftertable">
    <w:name w:val="Normal after table"/>
    <w:basedOn w:val="Normal"/>
    <w:uiPriority w:val="99"/>
    <w:qFormat/>
    <w:rsid w:val="001F2E0A"/>
    <w:pPr>
      <w:overflowPunct w:val="0"/>
      <w:autoSpaceDE w:val="0"/>
      <w:autoSpaceDN w:val="0"/>
      <w:adjustRightInd w:val="0"/>
      <w:spacing w:beforeLines="100" w:after="180"/>
      <w:jc w:val="left"/>
    </w:pPr>
    <w:rPr>
      <w:rFonts w:eastAsia="Times New Roman"/>
      <w:sz w:val="20"/>
      <w:szCs w:val="20"/>
      <w:lang w:val="en-GB"/>
    </w:rPr>
  </w:style>
  <w:style w:type="paragraph" w:customStyle="1" w:styleId="TALcontinuation">
    <w:name w:val="TAL continuation"/>
    <w:basedOn w:val="TAL"/>
    <w:qFormat/>
    <w:rsid w:val="001F2E0A"/>
    <w:pPr>
      <w:overflowPunct w:val="0"/>
      <w:autoSpaceDE w:val="0"/>
      <w:autoSpaceDN w:val="0"/>
      <w:adjustRightInd w:val="0"/>
    </w:pPr>
    <w:rPr>
      <w:rFonts w:cs="Arial"/>
    </w:rPr>
  </w:style>
  <w:style w:type="character" w:customStyle="1" w:styleId="Datatypechar">
    <w:name w:val="Data type (char)"/>
    <w:basedOn w:val="DefaultParagraphFont"/>
    <w:uiPriority w:val="1"/>
    <w:qFormat/>
    <w:rsid w:val="001F2E0A"/>
    <w:rPr>
      <w:rFonts w:ascii="Courier New" w:hAnsi="Courier New" w:cs="Courier New" w:hint="default"/>
      <w:w w:val="90"/>
    </w:rPr>
  </w:style>
  <w:style w:type="character" w:customStyle="1" w:styleId="Style1Char">
    <w:name w:val="Style1 Char"/>
    <w:basedOn w:val="Heading2Char"/>
    <w:link w:val="Style1"/>
    <w:locked/>
    <w:rsid w:val="00A70F54"/>
    <w:rPr>
      <w:rFonts w:ascii="Arial" w:eastAsiaTheme="majorEastAsia" w:hAnsi="Arial" w:cs="Arial"/>
      <w:b w:val="0"/>
      <w:bCs w:val="0"/>
      <w:i w:val="0"/>
      <w:iCs w:val="0"/>
      <w:sz w:val="24"/>
      <w:szCs w:val="24"/>
      <w:lang w:val="en-GB"/>
    </w:rPr>
  </w:style>
  <w:style w:type="paragraph" w:customStyle="1" w:styleId="Style1">
    <w:name w:val="Style1"/>
    <w:basedOn w:val="Heading2"/>
    <w:link w:val="Style1Char"/>
    <w:qFormat/>
    <w:rsid w:val="00A70F54"/>
    <w:pPr>
      <w:keepLines/>
      <w:widowControl w:val="0"/>
      <w:autoSpaceDE w:val="0"/>
      <w:autoSpaceDN w:val="0"/>
      <w:spacing w:before="40" w:after="0"/>
      <w:jc w:val="left"/>
    </w:pPr>
    <w:rPr>
      <w:rFonts w:ascii="Arial" w:eastAsiaTheme="majorEastAsia" w:hAnsi="Arial" w:cs="Arial"/>
      <w:b w:val="0"/>
      <w:bCs w:val="0"/>
      <w:i w:val="0"/>
      <w:iCs w:val="0"/>
      <w:sz w:val="24"/>
      <w:szCs w:val="24"/>
      <w:lang w:val="en-GB"/>
    </w:rPr>
  </w:style>
  <w:style w:type="paragraph" w:customStyle="1" w:styleId="Code-">
    <w:name w:val="Code (-)"/>
    <w:basedOn w:val="Normal"/>
    <w:rsid w:val="00141786"/>
    <w:pPr>
      <w:spacing w:line="220" w:lineRule="atLeast"/>
      <w:jc w:val="left"/>
    </w:pPr>
    <w:rPr>
      <w:rFonts w:ascii="Courier New" w:eastAsia="Calibri" w:hAnsi="Courier New"/>
      <w:sz w:val="18"/>
      <w:szCs w:val="22"/>
      <w:lang w:val="en-GB"/>
    </w:rPr>
  </w:style>
  <w:style w:type="paragraph" w:customStyle="1" w:styleId="Definition">
    <w:name w:val="Definition"/>
    <w:basedOn w:val="Normal"/>
    <w:next w:val="Normal"/>
    <w:rsid w:val="002B503C"/>
    <w:pPr>
      <w:spacing w:after="240" w:line="276" w:lineRule="auto"/>
    </w:pPr>
    <w:rPr>
      <w:rFonts w:ascii="Cambria" w:eastAsia="Calibri" w:hAnsi="Cambria"/>
      <w:szCs w:val="22"/>
      <w:lang w:val="en-GB"/>
    </w:rPr>
  </w:style>
  <w:style w:type="character" w:styleId="UnresolvedMention">
    <w:name w:val="Unresolved Mention"/>
    <w:basedOn w:val="DefaultParagraphFont"/>
    <w:uiPriority w:val="99"/>
    <w:semiHidden/>
    <w:unhideWhenUsed/>
    <w:rsid w:val="00F379DF"/>
    <w:rPr>
      <w:color w:val="605E5C"/>
      <w:shd w:val="clear" w:color="auto" w:fill="E1DFDD"/>
    </w:rPr>
  </w:style>
  <w:style w:type="table" w:styleId="GridTable4-Accent1">
    <w:name w:val="Grid Table 4 Accent 1"/>
    <w:basedOn w:val="TableNormal"/>
    <w:uiPriority w:val="49"/>
    <w:rsid w:val="00D96700"/>
    <w:rPr>
      <w:lang w:val="fr-FR" w:eastAsia="fr-FR"/>
    </w:rPr>
    <w:tblPr>
      <w:tblStyleRowBandSize w:val="1"/>
      <w:tblStyleColBandSize w:val="1"/>
      <w:tblInd w:w="0" w:type="nil"/>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1Char1">
    <w:name w:val="B1 Char1"/>
    <w:link w:val="B1"/>
    <w:locked/>
    <w:rsid w:val="004F697B"/>
    <w:rPr>
      <w:rFonts w:eastAsia="Times New Roman"/>
      <w:lang w:val="en-GB"/>
    </w:rPr>
  </w:style>
  <w:style w:type="character" w:customStyle="1" w:styleId="TFChar">
    <w:name w:val="TF Char"/>
    <w:link w:val="TF"/>
    <w:qFormat/>
    <w:locked/>
    <w:rsid w:val="004F697B"/>
    <w:rPr>
      <w:rFonts w:ascii="Arial" w:hAnsi="Arial"/>
      <w:b/>
      <w:sz w:val="24"/>
      <w:szCs w:val="24"/>
      <w:lang w:val="en-GB"/>
    </w:rPr>
  </w:style>
  <w:style w:type="character" w:styleId="HTMLVariable">
    <w:name w:val="HTML Variable"/>
    <w:uiPriority w:val="99"/>
    <w:unhideWhenUsed/>
    <w:rsid w:val="00AA4858"/>
    <w:rPr>
      <w:i/>
      <w:iCs/>
    </w:rPr>
  </w:style>
  <w:style w:type="character" w:customStyle="1" w:styleId="citetbl">
    <w:name w:val="cite_tbl"/>
    <w:rsid w:val="00AA4858"/>
    <w:rPr>
      <w:rFonts w:ascii="Cambria" w:hAnsi="Cambria"/>
      <w:color w:val="auto"/>
      <w:bdr w:val="none" w:sz="0" w:space="0" w:color="auto"/>
      <w:shd w:val="clear" w:color="auto" w:fill="FF9999"/>
    </w:rPr>
  </w:style>
  <w:style w:type="character" w:customStyle="1" w:styleId="AnnexTableTitleChar">
    <w:name w:val="Annex Table Title Char"/>
    <w:basedOn w:val="ListParagraphChar"/>
    <w:link w:val="AnnexTableTitle"/>
    <w:locked/>
    <w:rsid w:val="00AA4858"/>
    <w:rPr>
      <w:rFonts w:ascii="Cambria" w:eastAsia="Arial" w:hAnsi="Cambria" w:cs="Arial"/>
      <w:b/>
      <w:sz w:val="22"/>
      <w:szCs w:val="24"/>
    </w:rPr>
  </w:style>
  <w:style w:type="paragraph" w:customStyle="1" w:styleId="AnnexTableTitle">
    <w:name w:val="Annex Table Title"/>
    <w:basedOn w:val="ListParagraph"/>
    <w:link w:val="AnnexTableTitleChar"/>
    <w:qFormat/>
    <w:rsid w:val="00AA4858"/>
    <w:pPr>
      <w:keepNext/>
      <w:pageBreakBefore/>
      <w:numPr>
        <w:numId w:val="92"/>
      </w:numPr>
      <w:tabs>
        <w:tab w:val="left" w:pos="403"/>
      </w:tabs>
      <w:spacing w:after="120" w:line="240" w:lineRule="atLeast"/>
      <w:ind w:left="360"/>
      <w:jc w:val="center"/>
    </w:pPr>
    <w:rPr>
      <w:rFonts w:ascii="Cambria" w:eastAsia="Arial" w:hAnsi="Cambria" w:cs="Arial"/>
      <w:b/>
      <w:szCs w:val="20"/>
    </w:rPr>
  </w:style>
  <w:style w:type="paragraph" w:customStyle="1" w:styleId="TableParagraph">
    <w:name w:val="Table Paragraph"/>
    <w:basedOn w:val="Normal"/>
    <w:uiPriority w:val="1"/>
    <w:qFormat/>
    <w:rsid w:val="009B457E"/>
    <w:pPr>
      <w:widowControl w:val="0"/>
      <w:autoSpaceDE w:val="0"/>
      <w:autoSpaceDN w:val="0"/>
      <w:jc w:val="left"/>
    </w:pPr>
    <w:rPr>
      <w:rFonts w:ascii="Arial" w:eastAsia="Arial" w:hAnsi="Arial" w:cs="Arial"/>
      <w:szCs w:val="22"/>
    </w:rPr>
  </w:style>
  <w:style w:type="character" w:customStyle="1" w:styleId="stddocNumber">
    <w:name w:val="std_docNumber"/>
    <w:rsid w:val="00A813A7"/>
    <w:rPr>
      <w:rFonts w:ascii="Cambria" w:hAnsi="Cambria" w:hint="default"/>
      <w:bdr w:val="none" w:sz="0" w:space="0" w:color="auto" w:frame="1"/>
      <w:shd w:val="clear" w:color="auto" w:fill="F2DBDB"/>
    </w:rPr>
  </w:style>
  <w:style w:type="character" w:customStyle="1" w:styleId="stdpublisher">
    <w:name w:val="std_publisher"/>
    <w:rsid w:val="00A813A7"/>
    <w:rPr>
      <w:rFonts w:ascii="Cambria" w:hAnsi="Cambria" w:hint="default"/>
      <w:bdr w:val="none" w:sz="0" w:space="0" w:color="auto" w:frame="1"/>
      <w:shd w:val="clear" w:color="auto" w:fill="C6D9F1"/>
    </w:rPr>
  </w:style>
  <w:style w:type="character" w:customStyle="1" w:styleId="Heading1CharChar">
    <w:name w:val="Heading 1 Char Char"/>
    <w:rsid w:val="001466C2"/>
    <w:rPr>
      <w:sz w:val="28"/>
      <w:szCs w:val="28"/>
    </w:rPr>
  </w:style>
  <w:style w:type="paragraph" w:customStyle="1" w:styleId="toc-list-item">
    <w:name w:val="toc-list-item"/>
    <w:basedOn w:val="Normal"/>
    <w:rsid w:val="00342B62"/>
    <w:pPr>
      <w:spacing w:before="100" w:beforeAutospacing="1" w:after="100" w:afterAutospacing="1"/>
      <w:jc w:val="left"/>
    </w:pPr>
    <w:rPr>
      <w:rFonts w:eastAsiaTheme="minorHAnsi" w:cstheme="minorBidi"/>
      <w:kern w:val="2"/>
      <w14:ligatures w14:val="standardContextual"/>
    </w:rPr>
  </w:style>
  <w:style w:type="paragraph" w:customStyle="1" w:styleId="Noteindentcontinued">
    <w:name w:val="Note indent continued"/>
    <w:basedOn w:val="Normal"/>
    <w:qFormat/>
    <w:rsid w:val="00A05B28"/>
    <w:pPr>
      <w:tabs>
        <w:tab w:val="left" w:pos="1368"/>
      </w:tabs>
      <w:spacing w:after="240" w:line="220" w:lineRule="atLeast"/>
      <w:ind w:left="403"/>
    </w:pPr>
    <w:rPr>
      <w:rFonts w:ascii="Cambria" w:eastAsiaTheme="minorEastAsia" w:hAnsi="Cambria"/>
      <w:sz w:val="20"/>
      <w:szCs w:val="22"/>
      <w:lang w:val="en-GB"/>
    </w:rPr>
  </w:style>
  <w:style w:type="paragraph" w:customStyle="1" w:styleId="ListContinue1">
    <w:name w:val="List Continue 1"/>
    <w:basedOn w:val="Normal"/>
    <w:rsid w:val="002126E1"/>
    <w:pPr>
      <w:spacing w:after="240" w:line="240" w:lineRule="atLeast"/>
      <w:ind w:left="403" w:hanging="403"/>
    </w:pPr>
    <w:rPr>
      <w:rFonts w:ascii="Cambria" w:eastAsia="Calibri" w:hAnsi="Cambria"/>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4883">
      <w:bodyDiv w:val="1"/>
      <w:marLeft w:val="0"/>
      <w:marRight w:val="0"/>
      <w:marTop w:val="0"/>
      <w:marBottom w:val="0"/>
      <w:divBdr>
        <w:top w:val="none" w:sz="0" w:space="0" w:color="auto"/>
        <w:left w:val="none" w:sz="0" w:space="0" w:color="auto"/>
        <w:bottom w:val="none" w:sz="0" w:space="0" w:color="auto"/>
        <w:right w:val="none" w:sz="0" w:space="0" w:color="auto"/>
      </w:divBdr>
    </w:div>
    <w:div w:id="37509544">
      <w:bodyDiv w:val="1"/>
      <w:marLeft w:val="0"/>
      <w:marRight w:val="0"/>
      <w:marTop w:val="0"/>
      <w:marBottom w:val="0"/>
      <w:divBdr>
        <w:top w:val="none" w:sz="0" w:space="0" w:color="auto"/>
        <w:left w:val="none" w:sz="0" w:space="0" w:color="auto"/>
        <w:bottom w:val="none" w:sz="0" w:space="0" w:color="auto"/>
        <w:right w:val="none" w:sz="0" w:space="0" w:color="auto"/>
      </w:divBdr>
    </w:div>
    <w:div w:id="48111175">
      <w:bodyDiv w:val="1"/>
      <w:marLeft w:val="0"/>
      <w:marRight w:val="0"/>
      <w:marTop w:val="0"/>
      <w:marBottom w:val="0"/>
      <w:divBdr>
        <w:top w:val="none" w:sz="0" w:space="0" w:color="auto"/>
        <w:left w:val="none" w:sz="0" w:space="0" w:color="auto"/>
        <w:bottom w:val="none" w:sz="0" w:space="0" w:color="auto"/>
        <w:right w:val="none" w:sz="0" w:space="0" w:color="auto"/>
      </w:divBdr>
    </w:div>
    <w:div w:id="77292213">
      <w:bodyDiv w:val="1"/>
      <w:marLeft w:val="0"/>
      <w:marRight w:val="0"/>
      <w:marTop w:val="0"/>
      <w:marBottom w:val="0"/>
      <w:divBdr>
        <w:top w:val="none" w:sz="0" w:space="0" w:color="auto"/>
        <w:left w:val="none" w:sz="0" w:space="0" w:color="auto"/>
        <w:bottom w:val="none" w:sz="0" w:space="0" w:color="auto"/>
        <w:right w:val="none" w:sz="0" w:space="0" w:color="auto"/>
      </w:divBdr>
    </w:div>
    <w:div w:id="85545168">
      <w:bodyDiv w:val="1"/>
      <w:marLeft w:val="0"/>
      <w:marRight w:val="0"/>
      <w:marTop w:val="0"/>
      <w:marBottom w:val="0"/>
      <w:divBdr>
        <w:top w:val="none" w:sz="0" w:space="0" w:color="auto"/>
        <w:left w:val="none" w:sz="0" w:space="0" w:color="auto"/>
        <w:bottom w:val="none" w:sz="0" w:space="0" w:color="auto"/>
        <w:right w:val="none" w:sz="0" w:space="0" w:color="auto"/>
      </w:divBdr>
    </w:div>
    <w:div w:id="93862026">
      <w:bodyDiv w:val="1"/>
      <w:marLeft w:val="0"/>
      <w:marRight w:val="0"/>
      <w:marTop w:val="0"/>
      <w:marBottom w:val="0"/>
      <w:divBdr>
        <w:top w:val="none" w:sz="0" w:space="0" w:color="auto"/>
        <w:left w:val="none" w:sz="0" w:space="0" w:color="auto"/>
        <w:bottom w:val="none" w:sz="0" w:space="0" w:color="auto"/>
        <w:right w:val="none" w:sz="0" w:space="0" w:color="auto"/>
      </w:divBdr>
    </w:div>
    <w:div w:id="109128946">
      <w:bodyDiv w:val="1"/>
      <w:marLeft w:val="0"/>
      <w:marRight w:val="0"/>
      <w:marTop w:val="0"/>
      <w:marBottom w:val="0"/>
      <w:divBdr>
        <w:top w:val="none" w:sz="0" w:space="0" w:color="auto"/>
        <w:left w:val="none" w:sz="0" w:space="0" w:color="auto"/>
        <w:bottom w:val="none" w:sz="0" w:space="0" w:color="auto"/>
        <w:right w:val="none" w:sz="0" w:space="0" w:color="auto"/>
      </w:divBdr>
    </w:div>
    <w:div w:id="161507288">
      <w:bodyDiv w:val="1"/>
      <w:marLeft w:val="0"/>
      <w:marRight w:val="0"/>
      <w:marTop w:val="0"/>
      <w:marBottom w:val="0"/>
      <w:divBdr>
        <w:top w:val="none" w:sz="0" w:space="0" w:color="auto"/>
        <w:left w:val="none" w:sz="0" w:space="0" w:color="auto"/>
        <w:bottom w:val="none" w:sz="0" w:space="0" w:color="auto"/>
        <w:right w:val="none" w:sz="0" w:space="0" w:color="auto"/>
      </w:divBdr>
    </w:div>
    <w:div w:id="161825308">
      <w:bodyDiv w:val="1"/>
      <w:marLeft w:val="0"/>
      <w:marRight w:val="0"/>
      <w:marTop w:val="0"/>
      <w:marBottom w:val="0"/>
      <w:divBdr>
        <w:top w:val="none" w:sz="0" w:space="0" w:color="auto"/>
        <w:left w:val="none" w:sz="0" w:space="0" w:color="auto"/>
        <w:bottom w:val="none" w:sz="0" w:space="0" w:color="auto"/>
        <w:right w:val="none" w:sz="0" w:space="0" w:color="auto"/>
      </w:divBdr>
    </w:div>
    <w:div w:id="172304281">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27497985">
      <w:bodyDiv w:val="1"/>
      <w:marLeft w:val="0"/>
      <w:marRight w:val="0"/>
      <w:marTop w:val="0"/>
      <w:marBottom w:val="0"/>
      <w:divBdr>
        <w:top w:val="none" w:sz="0" w:space="0" w:color="auto"/>
        <w:left w:val="none" w:sz="0" w:space="0" w:color="auto"/>
        <w:bottom w:val="none" w:sz="0" w:space="0" w:color="auto"/>
        <w:right w:val="none" w:sz="0" w:space="0" w:color="auto"/>
      </w:divBdr>
    </w:div>
    <w:div w:id="231089297">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297687249">
      <w:bodyDiv w:val="1"/>
      <w:marLeft w:val="0"/>
      <w:marRight w:val="0"/>
      <w:marTop w:val="0"/>
      <w:marBottom w:val="0"/>
      <w:divBdr>
        <w:top w:val="none" w:sz="0" w:space="0" w:color="auto"/>
        <w:left w:val="none" w:sz="0" w:space="0" w:color="auto"/>
        <w:bottom w:val="none" w:sz="0" w:space="0" w:color="auto"/>
        <w:right w:val="none" w:sz="0" w:space="0" w:color="auto"/>
      </w:divBdr>
    </w:div>
    <w:div w:id="306857276">
      <w:bodyDiv w:val="1"/>
      <w:marLeft w:val="0"/>
      <w:marRight w:val="0"/>
      <w:marTop w:val="0"/>
      <w:marBottom w:val="0"/>
      <w:divBdr>
        <w:top w:val="none" w:sz="0" w:space="0" w:color="auto"/>
        <w:left w:val="none" w:sz="0" w:space="0" w:color="auto"/>
        <w:bottom w:val="none" w:sz="0" w:space="0" w:color="auto"/>
        <w:right w:val="none" w:sz="0" w:space="0" w:color="auto"/>
      </w:divBdr>
    </w:div>
    <w:div w:id="311447548">
      <w:bodyDiv w:val="1"/>
      <w:marLeft w:val="0"/>
      <w:marRight w:val="0"/>
      <w:marTop w:val="0"/>
      <w:marBottom w:val="0"/>
      <w:divBdr>
        <w:top w:val="none" w:sz="0" w:space="0" w:color="auto"/>
        <w:left w:val="none" w:sz="0" w:space="0" w:color="auto"/>
        <w:bottom w:val="none" w:sz="0" w:space="0" w:color="auto"/>
        <w:right w:val="none" w:sz="0" w:space="0" w:color="auto"/>
      </w:divBdr>
    </w:div>
    <w:div w:id="332296400">
      <w:bodyDiv w:val="1"/>
      <w:marLeft w:val="0"/>
      <w:marRight w:val="0"/>
      <w:marTop w:val="0"/>
      <w:marBottom w:val="0"/>
      <w:divBdr>
        <w:top w:val="none" w:sz="0" w:space="0" w:color="auto"/>
        <w:left w:val="none" w:sz="0" w:space="0" w:color="auto"/>
        <w:bottom w:val="none" w:sz="0" w:space="0" w:color="auto"/>
        <w:right w:val="none" w:sz="0" w:space="0" w:color="auto"/>
      </w:divBdr>
    </w:div>
    <w:div w:id="341052752">
      <w:bodyDiv w:val="1"/>
      <w:marLeft w:val="0"/>
      <w:marRight w:val="0"/>
      <w:marTop w:val="0"/>
      <w:marBottom w:val="0"/>
      <w:divBdr>
        <w:top w:val="none" w:sz="0" w:space="0" w:color="auto"/>
        <w:left w:val="none" w:sz="0" w:space="0" w:color="auto"/>
        <w:bottom w:val="none" w:sz="0" w:space="0" w:color="auto"/>
        <w:right w:val="none" w:sz="0" w:space="0" w:color="auto"/>
      </w:divBdr>
    </w:div>
    <w:div w:id="406653331">
      <w:bodyDiv w:val="1"/>
      <w:marLeft w:val="0"/>
      <w:marRight w:val="0"/>
      <w:marTop w:val="0"/>
      <w:marBottom w:val="0"/>
      <w:divBdr>
        <w:top w:val="none" w:sz="0" w:space="0" w:color="auto"/>
        <w:left w:val="none" w:sz="0" w:space="0" w:color="auto"/>
        <w:bottom w:val="none" w:sz="0" w:space="0" w:color="auto"/>
        <w:right w:val="none" w:sz="0" w:space="0" w:color="auto"/>
      </w:divBdr>
    </w:div>
    <w:div w:id="416561234">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53449369">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7041325">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29877322">
      <w:bodyDiv w:val="1"/>
      <w:marLeft w:val="0"/>
      <w:marRight w:val="0"/>
      <w:marTop w:val="0"/>
      <w:marBottom w:val="0"/>
      <w:divBdr>
        <w:top w:val="none" w:sz="0" w:space="0" w:color="auto"/>
        <w:left w:val="none" w:sz="0" w:space="0" w:color="auto"/>
        <w:bottom w:val="none" w:sz="0" w:space="0" w:color="auto"/>
        <w:right w:val="none" w:sz="0" w:space="0" w:color="auto"/>
      </w:divBdr>
    </w:div>
    <w:div w:id="546257978">
      <w:bodyDiv w:val="1"/>
      <w:marLeft w:val="0"/>
      <w:marRight w:val="0"/>
      <w:marTop w:val="0"/>
      <w:marBottom w:val="0"/>
      <w:divBdr>
        <w:top w:val="none" w:sz="0" w:space="0" w:color="auto"/>
        <w:left w:val="none" w:sz="0" w:space="0" w:color="auto"/>
        <w:bottom w:val="none" w:sz="0" w:space="0" w:color="auto"/>
        <w:right w:val="none" w:sz="0" w:space="0" w:color="auto"/>
      </w:divBdr>
    </w:div>
    <w:div w:id="570431841">
      <w:bodyDiv w:val="1"/>
      <w:marLeft w:val="0"/>
      <w:marRight w:val="0"/>
      <w:marTop w:val="0"/>
      <w:marBottom w:val="0"/>
      <w:divBdr>
        <w:top w:val="none" w:sz="0" w:space="0" w:color="auto"/>
        <w:left w:val="none" w:sz="0" w:space="0" w:color="auto"/>
        <w:bottom w:val="none" w:sz="0" w:space="0" w:color="auto"/>
        <w:right w:val="none" w:sz="0" w:space="0" w:color="auto"/>
      </w:divBdr>
    </w:div>
    <w:div w:id="579020717">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59889866">
      <w:bodyDiv w:val="1"/>
      <w:marLeft w:val="0"/>
      <w:marRight w:val="0"/>
      <w:marTop w:val="0"/>
      <w:marBottom w:val="0"/>
      <w:divBdr>
        <w:top w:val="none" w:sz="0" w:space="0" w:color="auto"/>
        <w:left w:val="none" w:sz="0" w:space="0" w:color="auto"/>
        <w:bottom w:val="none" w:sz="0" w:space="0" w:color="auto"/>
        <w:right w:val="none" w:sz="0" w:space="0" w:color="auto"/>
      </w:divBdr>
    </w:div>
    <w:div w:id="666519984">
      <w:bodyDiv w:val="1"/>
      <w:marLeft w:val="0"/>
      <w:marRight w:val="0"/>
      <w:marTop w:val="0"/>
      <w:marBottom w:val="0"/>
      <w:divBdr>
        <w:top w:val="none" w:sz="0" w:space="0" w:color="auto"/>
        <w:left w:val="none" w:sz="0" w:space="0" w:color="auto"/>
        <w:bottom w:val="none" w:sz="0" w:space="0" w:color="auto"/>
        <w:right w:val="none" w:sz="0" w:space="0" w:color="auto"/>
      </w:divBdr>
    </w:div>
    <w:div w:id="685520607">
      <w:bodyDiv w:val="1"/>
      <w:marLeft w:val="0"/>
      <w:marRight w:val="0"/>
      <w:marTop w:val="0"/>
      <w:marBottom w:val="0"/>
      <w:divBdr>
        <w:top w:val="none" w:sz="0" w:space="0" w:color="auto"/>
        <w:left w:val="none" w:sz="0" w:space="0" w:color="auto"/>
        <w:bottom w:val="none" w:sz="0" w:space="0" w:color="auto"/>
        <w:right w:val="none" w:sz="0" w:space="0" w:color="auto"/>
      </w:divBdr>
    </w:div>
    <w:div w:id="686716074">
      <w:bodyDiv w:val="1"/>
      <w:marLeft w:val="0"/>
      <w:marRight w:val="0"/>
      <w:marTop w:val="0"/>
      <w:marBottom w:val="0"/>
      <w:divBdr>
        <w:top w:val="none" w:sz="0" w:space="0" w:color="auto"/>
        <w:left w:val="none" w:sz="0" w:space="0" w:color="auto"/>
        <w:bottom w:val="none" w:sz="0" w:space="0" w:color="auto"/>
        <w:right w:val="none" w:sz="0" w:space="0" w:color="auto"/>
      </w:divBdr>
    </w:div>
    <w:div w:id="688022560">
      <w:bodyDiv w:val="1"/>
      <w:marLeft w:val="0"/>
      <w:marRight w:val="0"/>
      <w:marTop w:val="0"/>
      <w:marBottom w:val="0"/>
      <w:divBdr>
        <w:top w:val="none" w:sz="0" w:space="0" w:color="auto"/>
        <w:left w:val="none" w:sz="0" w:space="0" w:color="auto"/>
        <w:bottom w:val="none" w:sz="0" w:space="0" w:color="auto"/>
        <w:right w:val="none" w:sz="0" w:space="0" w:color="auto"/>
      </w:divBdr>
    </w:div>
    <w:div w:id="688486155">
      <w:bodyDiv w:val="1"/>
      <w:marLeft w:val="0"/>
      <w:marRight w:val="0"/>
      <w:marTop w:val="0"/>
      <w:marBottom w:val="0"/>
      <w:divBdr>
        <w:top w:val="none" w:sz="0" w:space="0" w:color="auto"/>
        <w:left w:val="none" w:sz="0" w:space="0" w:color="auto"/>
        <w:bottom w:val="none" w:sz="0" w:space="0" w:color="auto"/>
        <w:right w:val="none" w:sz="0" w:space="0" w:color="auto"/>
      </w:divBdr>
    </w:div>
    <w:div w:id="697701197">
      <w:bodyDiv w:val="1"/>
      <w:marLeft w:val="0"/>
      <w:marRight w:val="0"/>
      <w:marTop w:val="0"/>
      <w:marBottom w:val="0"/>
      <w:divBdr>
        <w:top w:val="none" w:sz="0" w:space="0" w:color="auto"/>
        <w:left w:val="none" w:sz="0" w:space="0" w:color="auto"/>
        <w:bottom w:val="none" w:sz="0" w:space="0" w:color="auto"/>
        <w:right w:val="none" w:sz="0" w:space="0" w:color="auto"/>
      </w:divBdr>
    </w:div>
    <w:div w:id="753629286">
      <w:bodyDiv w:val="1"/>
      <w:marLeft w:val="0"/>
      <w:marRight w:val="0"/>
      <w:marTop w:val="0"/>
      <w:marBottom w:val="0"/>
      <w:divBdr>
        <w:top w:val="none" w:sz="0" w:space="0" w:color="auto"/>
        <w:left w:val="none" w:sz="0" w:space="0" w:color="auto"/>
        <w:bottom w:val="none" w:sz="0" w:space="0" w:color="auto"/>
        <w:right w:val="none" w:sz="0" w:space="0" w:color="auto"/>
      </w:divBdr>
    </w:div>
    <w:div w:id="787242534">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05195388">
      <w:bodyDiv w:val="1"/>
      <w:marLeft w:val="0"/>
      <w:marRight w:val="0"/>
      <w:marTop w:val="0"/>
      <w:marBottom w:val="0"/>
      <w:divBdr>
        <w:top w:val="none" w:sz="0" w:space="0" w:color="auto"/>
        <w:left w:val="none" w:sz="0" w:space="0" w:color="auto"/>
        <w:bottom w:val="none" w:sz="0" w:space="0" w:color="auto"/>
        <w:right w:val="none" w:sz="0" w:space="0" w:color="auto"/>
      </w:divBdr>
    </w:div>
    <w:div w:id="842284840">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71965370">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78585348">
      <w:bodyDiv w:val="1"/>
      <w:marLeft w:val="0"/>
      <w:marRight w:val="0"/>
      <w:marTop w:val="0"/>
      <w:marBottom w:val="0"/>
      <w:divBdr>
        <w:top w:val="none" w:sz="0" w:space="0" w:color="auto"/>
        <w:left w:val="none" w:sz="0" w:space="0" w:color="auto"/>
        <w:bottom w:val="none" w:sz="0" w:space="0" w:color="auto"/>
        <w:right w:val="none" w:sz="0" w:space="0" w:color="auto"/>
      </w:divBdr>
    </w:div>
    <w:div w:id="884803422">
      <w:bodyDiv w:val="1"/>
      <w:marLeft w:val="0"/>
      <w:marRight w:val="0"/>
      <w:marTop w:val="0"/>
      <w:marBottom w:val="0"/>
      <w:divBdr>
        <w:top w:val="none" w:sz="0" w:space="0" w:color="auto"/>
        <w:left w:val="none" w:sz="0" w:space="0" w:color="auto"/>
        <w:bottom w:val="none" w:sz="0" w:space="0" w:color="auto"/>
        <w:right w:val="none" w:sz="0" w:space="0" w:color="auto"/>
      </w:divBdr>
    </w:div>
    <w:div w:id="923101586">
      <w:bodyDiv w:val="1"/>
      <w:marLeft w:val="0"/>
      <w:marRight w:val="0"/>
      <w:marTop w:val="0"/>
      <w:marBottom w:val="0"/>
      <w:divBdr>
        <w:top w:val="none" w:sz="0" w:space="0" w:color="auto"/>
        <w:left w:val="none" w:sz="0" w:space="0" w:color="auto"/>
        <w:bottom w:val="none" w:sz="0" w:space="0" w:color="auto"/>
        <w:right w:val="none" w:sz="0" w:space="0" w:color="auto"/>
      </w:divBdr>
    </w:div>
    <w:div w:id="934051611">
      <w:bodyDiv w:val="1"/>
      <w:marLeft w:val="0"/>
      <w:marRight w:val="0"/>
      <w:marTop w:val="0"/>
      <w:marBottom w:val="0"/>
      <w:divBdr>
        <w:top w:val="none" w:sz="0" w:space="0" w:color="auto"/>
        <w:left w:val="none" w:sz="0" w:space="0" w:color="auto"/>
        <w:bottom w:val="none" w:sz="0" w:space="0" w:color="auto"/>
        <w:right w:val="none" w:sz="0" w:space="0" w:color="auto"/>
      </w:divBdr>
    </w:div>
    <w:div w:id="950552194">
      <w:bodyDiv w:val="1"/>
      <w:marLeft w:val="0"/>
      <w:marRight w:val="0"/>
      <w:marTop w:val="0"/>
      <w:marBottom w:val="0"/>
      <w:divBdr>
        <w:top w:val="none" w:sz="0" w:space="0" w:color="auto"/>
        <w:left w:val="none" w:sz="0" w:space="0" w:color="auto"/>
        <w:bottom w:val="none" w:sz="0" w:space="0" w:color="auto"/>
        <w:right w:val="none" w:sz="0" w:space="0" w:color="auto"/>
      </w:divBdr>
    </w:div>
    <w:div w:id="957487187">
      <w:bodyDiv w:val="1"/>
      <w:marLeft w:val="0"/>
      <w:marRight w:val="0"/>
      <w:marTop w:val="0"/>
      <w:marBottom w:val="0"/>
      <w:divBdr>
        <w:top w:val="none" w:sz="0" w:space="0" w:color="auto"/>
        <w:left w:val="none" w:sz="0" w:space="0" w:color="auto"/>
        <w:bottom w:val="none" w:sz="0" w:space="0" w:color="auto"/>
        <w:right w:val="none" w:sz="0" w:space="0" w:color="auto"/>
      </w:divBdr>
    </w:div>
    <w:div w:id="984621561">
      <w:bodyDiv w:val="1"/>
      <w:marLeft w:val="0"/>
      <w:marRight w:val="0"/>
      <w:marTop w:val="0"/>
      <w:marBottom w:val="0"/>
      <w:divBdr>
        <w:top w:val="none" w:sz="0" w:space="0" w:color="auto"/>
        <w:left w:val="none" w:sz="0" w:space="0" w:color="auto"/>
        <w:bottom w:val="none" w:sz="0" w:space="0" w:color="auto"/>
        <w:right w:val="none" w:sz="0" w:space="0" w:color="auto"/>
      </w:divBdr>
    </w:div>
    <w:div w:id="1000348079">
      <w:bodyDiv w:val="1"/>
      <w:marLeft w:val="0"/>
      <w:marRight w:val="0"/>
      <w:marTop w:val="0"/>
      <w:marBottom w:val="0"/>
      <w:divBdr>
        <w:top w:val="none" w:sz="0" w:space="0" w:color="auto"/>
        <w:left w:val="none" w:sz="0" w:space="0" w:color="auto"/>
        <w:bottom w:val="none" w:sz="0" w:space="0" w:color="auto"/>
        <w:right w:val="none" w:sz="0" w:space="0" w:color="auto"/>
      </w:divBdr>
    </w:div>
    <w:div w:id="1011029462">
      <w:bodyDiv w:val="1"/>
      <w:marLeft w:val="0"/>
      <w:marRight w:val="0"/>
      <w:marTop w:val="0"/>
      <w:marBottom w:val="0"/>
      <w:divBdr>
        <w:top w:val="none" w:sz="0" w:space="0" w:color="auto"/>
        <w:left w:val="none" w:sz="0" w:space="0" w:color="auto"/>
        <w:bottom w:val="none" w:sz="0" w:space="0" w:color="auto"/>
        <w:right w:val="none" w:sz="0" w:space="0" w:color="auto"/>
      </w:divBdr>
    </w:div>
    <w:div w:id="1039473678">
      <w:bodyDiv w:val="1"/>
      <w:marLeft w:val="0"/>
      <w:marRight w:val="0"/>
      <w:marTop w:val="0"/>
      <w:marBottom w:val="0"/>
      <w:divBdr>
        <w:top w:val="none" w:sz="0" w:space="0" w:color="auto"/>
        <w:left w:val="none" w:sz="0" w:space="0" w:color="auto"/>
        <w:bottom w:val="none" w:sz="0" w:space="0" w:color="auto"/>
        <w:right w:val="none" w:sz="0" w:space="0" w:color="auto"/>
      </w:divBdr>
    </w:div>
    <w:div w:id="1041170959">
      <w:bodyDiv w:val="1"/>
      <w:marLeft w:val="0"/>
      <w:marRight w:val="0"/>
      <w:marTop w:val="0"/>
      <w:marBottom w:val="0"/>
      <w:divBdr>
        <w:top w:val="none" w:sz="0" w:space="0" w:color="auto"/>
        <w:left w:val="none" w:sz="0" w:space="0" w:color="auto"/>
        <w:bottom w:val="none" w:sz="0" w:space="0" w:color="auto"/>
        <w:right w:val="none" w:sz="0" w:space="0" w:color="auto"/>
      </w:divBdr>
    </w:div>
    <w:div w:id="1080177854">
      <w:bodyDiv w:val="1"/>
      <w:marLeft w:val="0"/>
      <w:marRight w:val="0"/>
      <w:marTop w:val="0"/>
      <w:marBottom w:val="0"/>
      <w:divBdr>
        <w:top w:val="none" w:sz="0" w:space="0" w:color="auto"/>
        <w:left w:val="none" w:sz="0" w:space="0" w:color="auto"/>
        <w:bottom w:val="none" w:sz="0" w:space="0" w:color="auto"/>
        <w:right w:val="none" w:sz="0" w:space="0" w:color="auto"/>
      </w:divBdr>
    </w:div>
    <w:div w:id="1100758342">
      <w:bodyDiv w:val="1"/>
      <w:marLeft w:val="0"/>
      <w:marRight w:val="0"/>
      <w:marTop w:val="0"/>
      <w:marBottom w:val="0"/>
      <w:divBdr>
        <w:top w:val="none" w:sz="0" w:space="0" w:color="auto"/>
        <w:left w:val="none" w:sz="0" w:space="0" w:color="auto"/>
        <w:bottom w:val="none" w:sz="0" w:space="0" w:color="auto"/>
        <w:right w:val="none" w:sz="0" w:space="0" w:color="auto"/>
      </w:divBdr>
    </w:div>
    <w:div w:id="1118258132">
      <w:bodyDiv w:val="1"/>
      <w:marLeft w:val="0"/>
      <w:marRight w:val="0"/>
      <w:marTop w:val="0"/>
      <w:marBottom w:val="0"/>
      <w:divBdr>
        <w:top w:val="none" w:sz="0" w:space="0" w:color="auto"/>
        <w:left w:val="none" w:sz="0" w:space="0" w:color="auto"/>
        <w:bottom w:val="none" w:sz="0" w:space="0" w:color="auto"/>
        <w:right w:val="none" w:sz="0" w:space="0" w:color="auto"/>
      </w:divBdr>
    </w:div>
    <w:div w:id="1134257407">
      <w:bodyDiv w:val="1"/>
      <w:marLeft w:val="0"/>
      <w:marRight w:val="0"/>
      <w:marTop w:val="0"/>
      <w:marBottom w:val="0"/>
      <w:divBdr>
        <w:top w:val="none" w:sz="0" w:space="0" w:color="auto"/>
        <w:left w:val="none" w:sz="0" w:space="0" w:color="auto"/>
        <w:bottom w:val="none" w:sz="0" w:space="0" w:color="auto"/>
        <w:right w:val="none" w:sz="0" w:space="0" w:color="auto"/>
      </w:divBdr>
    </w:div>
    <w:div w:id="1161893905">
      <w:bodyDiv w:val="1"/>
      <w:marLeft w:val="0"/>
      <w:marRight w:val="0"/>
      <w:marTop w:val="0"/>
      <w:marBottom w:val="0"/>
      <w:divBdr>
        <w:top w:val="none" w:sz="0" w:space="0" w:color="auto"/>
        <w:left w:val="none" w:sz="0" w:space="0" w:color="auto"/>
        <w:bottom w:val="none" w:sz="0" w:space="0" w:color="auto"/>
        <w:right w:val="none" w:sz="0" w:space="0" w:color="auto"/>
      </w:divBdr>
    </w:div>
    <w:div w:id="1179733008">
      <w:bodyDiv w:val="1"/>
      <w:marLeft w:val="0"/>
      <w:marRight w:val="0"/>
      <w:marTop w:val="0"/>
      <w:marBottom w:val="0"/>
      <w:divBdr>
        <w:top w:val="none" w:sz="0" w:space="0" w:color="auto"/>
        <w:left w:val="none" w:sz="0" w:space="0" w:color="auto"/>
        <w:bottom w:val="none" w:sz="0" w:space="0" w:color="auto"/>
        <w:right w:val="none" w:sz="0" w:space="0" w:color="auto"/>
      </w:divBdr>
    </w:div>
    <w:div w:id="1189248299">
      <w:bodyDiv w:val="1"/>
      <w:marLeft w:val="0"/>
      <w:marRight w:val="0"/>
      <w:marTop w:val="0"/>
      <w:marBottom w:val="0"/>
      <w:divBdr>
        <w:top w:val="none" w:sz="0" w:space="0" w:color="auto"/>
        <w:left w:val="none" w:sz="0" w:space="0" w:color="auto"/>
        <w:bottom w:val="none" w:sz="0" w:space="0" w:color="auto"/>
        <w:right w:val="none" w:sz="0" w:space="0" w:color="auto"/>
      </w:divBdr>
    </w:div>
    <w:div w:id="1201740896">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71149291">
      <w:bodyDiv w:val="1"/>
      <w:marLeft w:val="0"/>
      <w:marRight w:val="0"/>
      <w:marTop w:val="0"/>
      <w:marBottom w:val="0"/>
      <w:divBdr>
        <w:top w:val="none" w:sz="0" w:space="0" w:color="auto"/>
        <w:left w:val="none" w:sz="0" w:space="0" w:color="auto"/>
        <w:bottom w:val="none" w:sz="0" w:space="0" w:color="auto"/>
        <w:right w:val="none" w:sz="0" w:space="0" w:color="auto"/>
      </w:divBdr>
    </w:div>
    <w:div w:id="1382440056">
      <w:bodyDiv w:val="1"/>
      <w:marLeft w:val="0"/>
      <w:marRight w:val="0"/>
      <w:marTop w:val="0"/>
      <w:marBottom w:val="0"/>
      <w:divBdr>
        <w:top w:val="none" w:sz="0" w:space="0" w:color="auto"/>
        <w:left w:val="none" w:sz="0" w:space="0" w:color="auto"/>
        <w:bottom w:val="none" w:sz="0" w:space="0" w:color="auto"/>
        <w:right w:val="none" w:sz="0" w:space="0" w:color="auto"/>
      </w:divBdr>
    </w:div>
    <w:div w:id="1394037056">
      <w:bodyDiv w:val="1"/>
      <w:marLeft w:val="0"/>
      <w:marRight w:val="0"/>
      <w:marTop w:val="0"/>
      <w:marBottom w:val="0"/>
      <w:divBdr>
        <w:top w:val="none" w:sz="0" w:space="0" w:color="auto"/>
        <w:left w:val="none" w:sz="0" w:space="0" w:color="auto"/>
        <w:bottom w:val="none" w:sz="0" w:space="0" w:color="auto"/>
        <w:right w:val="none" w:sz="0" w:space="0" w:color="auto"/>
      </w:divBdr>
    </w:div>
    <w:div w:id="1427576759">
      <w:bodyDiv w:val="1"/>
      <w:marLeft w:val="0"/>
      <w:marRight w:val="0"/>
      <w:marTop w:val="0"/>
      <w:marBottom w:val="0"/>
      <w:divBdr>
        <w:top w:val="none" w:sz="0" w:space="0" w:color="auto"/>
        <w:left w:val="none" w:sz="0" w:space="0" w:color="auto"/>
        <w:bottom w:val="none" w:sz="0" w:space="0" w:color="auto"/>
        <w:right w:val="none" w:sz="0" w:space="0" w:color="auto"/>
      </w:divBdr>
    </w:div>
    <w:div w:id="1438985383">
      <w:bodyDiv w:val="1"/>
      <w:marLeft w:val="0"/>
      <w:marRight w:val="0"/>
      <w:marTop w:val="0"/>
      <w:marBottom w:val="0"/>
      <w:divBdr>
        <w:top w:val="none" w:sz="0" w:space="0" w:color="auto"/>
        <w:left w:val="none" w:sz="0" w:space="0" w:color="auto"/>
        <w:bottom w:val="none" w:sz="0" w:space="0" w:color="auto"/>
        <w:right w:val="none" w:sz="0" w:space="0" w:color="auto"/>
      </w:divBdr>
    </w:div>
    <w:div w:id="1462577765">
      <w:bodyDiv w:val="1"/>
      <w:marLeft w:val="0"/>
      <w:marRight w:val="0"/>
      <w:marTop w:val="0"/>
      <w:marBottom w:val="0"/>
      <w:divBdr>
        <w:top w:val="none" w:sz="0" w:space="0" w:color="auto"/>
        <w:left w:val="none" w:sz="0" w:space="0" w:color="auto"/>
        <w:bottom w:val="none" w:sz="0" w:space="0" w:color="auto"/>
        <w:right w:val="none" w:sz="0" w:space="0" w:color="auto"/>
      </w:divBdr>
    </w:div>
    <w:div w:id="1478692723">
      <w:bodyDiv w:val="1"/>
      <w:marLeft w:val="0"/>
      <w:marRight w:val="0"/>
      <w:marTop w:val="0"/>
      <w:marBottom w:val="0"/>
      <w:divBdr>
        <w:top w:val="none" w:sz="0" w:space="0" w:color="auto"/>
        <w:left w:val="none" w:sz="0" w:space="0" w:color="auto"/>
        <w:bottom w:val="none" w:sz="0" w:space="0" w:color="auto"/>
        <w:right w:val="none" w:sz="0" w:space="0" w:color="auto"/>
      </w:divBdr>
    </w:div>
    <w:div w:id="1484079897">
      <w:bodyDiv w:val="1"/>
      <w:marLeft w:val="0"/>
      <w:marRight w:val="0"/>
      <w:marTop w:val="0"/>
      <w:marBottom w:val="0"/>
      <w:divBdr>
        <w:top w:val="none" w:sz="0" w:space="0" w:color="auto"/>
        <w:left w:val="none" w:sz="0" w:space="0" w:color="auto"/>
        <w:bottom w:val="none" w:sz="0" w:space="0" w:color="auto"/>
        <w:right w:val="none" w:sz="0" w:space="0" w:color="auto"/>
      </w:divBdr>
    </w:div>
    <w:div w:id="1486513861">
      <w:bodyDiv w:val="1"/>
      <w:marLeft w:val="0"/>
      <w:marRight w:val="0"/>
      <w:marTop w:val="0"/>
      <w:marBottom w:val="0"/>
      <w:divBdr>
        <w:top w:val="none" w:sz="0" w:space="0" w:color="auto"/>
        <w:left w:val="none" w:sz="0" w:space="0" w:color="auto"/>
        <w:bottom w:val="none" w:sz="0" w:space="0" w:color="auto"/>
        <w:right w:val="none" w:sz="0" w:space="0" w:color="auto"/>
      </w:divBdr>
    </w:div>
    <w:div w:id="149776469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4441697">
      <w:bodyDiv w:val="1"/>
      <w:marLeft w:val="0"/>
      <w:marRight w:val="0"/>
      <w:marTop w:val="0"/>
      <w:marBottom w:val="0"/>
      <w:divBdr>
        <w:top w:val="none" w:sz="0" w:space="0" w:color="auto"/>
        <w:left w:val="none" w:sz="0" w:space="0" w:color="auto"/>
        <w:bottom w:val="none" w:sz="0" w:space="0" w:color="auto"/>
        <w:right w:val="none" w:sz="0" w:space="0" w:color="auto"/>
      </w:divBdr>
    </w:div>
    <w:div w:id="1689407539">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916174">
      <w:bodyDiv w:val="1"/>
      <w:marLeft w:val="0"/>
      <w:marRight w:val="0"/>
      <w:marTop w:val="0"/>
      <w:marBottom w:val="0"/>
      <w:divBdr>
        <w:top w:val="none" w:sz="0" w:space="0" w:color="auto"/>
        <w:left w:val="none" w:sz="0" w:space="0" w:color="auto"/>
        <w:bottom w:val="none" w:sz="0" w:space="0" w:color="auto"/>
        <w:right w:val="none" w:sz="0" w:space="0" w:color="auto"/>
      </w:divBdr>
    </w:div>
    <w:div w:id="1718161809">
      <w:bodyDiv w:val="1"/>
      <w:marLeft w:val="0"/>
      <w:marRight w:val="0"/>
      <w:marTop w:val="0"/>
      <w:marBottom w:val="0"/>
      <w:divBdr>
        <w:top w:val="none" w:sz="0" w:space="0" w:color="auto"/>
        <w:left w:val="none" w:sz="0" w:space="0" w:color="auto"/>
        <w:bottom w:val="none" w:sz="0" w:space="0" w:color="auto"/>
        <w:right w:val="none" w:sz="0" w:space="0" w:color="auto"/>
      </w:divBdr>
    </w:div>
    <w:div w:id="1719547555">
      <w:bodyDiv w:val="1"/>
      <w:marLeft w:val="0"/>
      <w:marRight w:val="0"/>
      <w:marTop w:val="0"/>
      <w:marBottom w:val="0"/>
      <w:divBdr>
        <w:top w:val="none" w:sz="0" w:space="0" w:color="auto"/>
        <w:left w:val="none" w:sz="0" w:space="0" w:color="auto"/>
        <w:bottom w:val="none" w:sz="0" w:space="0" w:color="auto"/>
        <w:right w:val="none" w:sz="0" w:space="0" w:color="auto"/>
      </w:divBdr>
    </w:div>
    <w:div w:id="1730301592">
      <w:bodyDiv w:val="1"/>
      <w:marLeft w:val="0"/>
      <w:marRight w:val="0"/>
      <w:marTop w:val="0"/>
      <w:marBottom w:val="0"/>
      <w:divBdr>
        <w:top w:val="none" w:sz="0" w:space="0" w:color="auto"/>
        <w:left w:val="none" w:sz="0" w:space="0" w:color="auto"/>
        <w:bottom w:val="none" w:sz="0" w:space="0" w:color="auto"/>
        <w:right w:val="none" w:sz="0" w:space="0" w:color="auto"/>
      </w:divBdr>
    </w:div>
    <w:div w:id="1788426898">
      <w:bodyDiv w:val="1"/>
      <w:marLeft w:val="0"/>
      <w:marRight w:val="0"/>
      <w:marTop w:val="0"/>
      <w:marBottom w:val="0"/>
      <w:divBdr>
        <w:top w:val="none" w:sz="0" w:space="0" w:color="auto"/>
        <w:left w:val="none" w:sz="0" w:space="0" w:color="auto"/>
        <w:bottom w:val="none" w:sz="0" w:space="0" w:color="auto"/>
        <w:right w:val="none" w:sz="0" w:space="0" w:color="auto"/>
      </w:divBdr>
    </w:div>
    <w:div w:id="1818955961">
      <w:bodyDiv w:val="1"/>
      <w:marLeft w:val="0"/>
      <w:marRight w:val="0"/>
      <w:marTop w:val="0"/>
      <w:marBottom w:val="0"/>
      <w:divBdr>
        <w:top w:val="none" w:sz="0" w:space="0" w:color="auto"/>
        <w:left w:val="none" w:sz="0" w:space="0" w:color="auto"/>
        <w:bottom w:val="none" w:sz="0" w:space="0" w:color="auto"/>
        <w:right w:val="none" w:sz="0" w:space="0" w:color="auto"/>
      </w:divBdr>
    </w:div>
    <w:div w:id="1823036779">
      <w:bodyDiv w:val="1"/>
      <w:marLeft w:val="0"/>
      <w:marRight w:val="0"/>
      <w:marTop w:val="0"/>
      <w:marBottom w:val="0"/>
      <w:divBdr>
        <w:top w:val="none" w:sz="0" w:space="0" w:color="auto"/>
        <w:left w:val="none" w:sz="0" w:space="0" w:color="auto"/>
        <w:bottom w:val="none" w:sz="0" w:space="0" w:color="auto"/>
        <w:right w:val="none" w:sz="0" w:space="0" w:color="auto"/>
      </w:divBdr>
    </w:div>
    <w:div w:id="1823614422">
      <w:bodyDiv w:val="1"/>
      <w:marLeft w:val="0"/>
      <w:marRight w:val="0"/>
      <w:marTop w:val="0"/>
      <w:marBottom w:val="0"/>
      <w:divBdr>
        <w:top w:val="none" w:sz="0" w:space="0" w:color="auto"/>
        <w:left w:val="none" w:sz="0" w:space="0" w:color="auto"/>
        <w:bottom w:val="none" w:sz="0" w:space="0" w:color="auto"/>
        <w:right w:val="none" w:sz="0" w:space="0" w:color="auto"/>
      </w:divBdr>
    </w:div>
    <w:div w:id="1829246931">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0585120">
      <w:bodyDiv w:val="1"/>
      <w:marLeft w:val="0"/>
      <w:marRight w:val="0"/>
      <w:marTop w:val="0"/>
      <w:marBottom w:val="0"/>
      <w:divBdr>
        <w:top w:val="none" w:sz="0" w:space="0" w:color="auto"/>
        <w:left w:val="none" w:sz="0" w:space="0" w:color="auto"/>
        <w:bottom w:val="none" w:sz="0" w:space="0" w:color="auto"/>
        <w:right w:val="none" w:sz="0" w:space="0" w:color="auto"/>
      </w:divBdr>
    </w:div>
    <w:div w:id="1884244171">
      <w:bodyDiv w:val="1"/>
      <w:marLeft w:val="0"/>
      <w:marRight w:val="0"/>
      <w:marTop w:val="0"/>
      <w:marBottom w:val="0"/>
      <w:divBdr>
        <w:top w:val="none" w:sz="0" w:space="0" w:color="auto"/>
        <w:left w:val="none" w:sz="0" w:space="0" w:color="auto"/>
        <w:bottom w:val="none" w:sz="0" w:space="0" w:color="auto"/>
        <w:right w:val="none" w:sz="0" w:space="0" w:color="auto"/>
      </w:divBdr>
    </w:div>
    <w:div w:id="1903637575">
      <w:bodyDiv w:val="1"/>
      <w:marLeft w:val="0"/>
      <w:marRight w:val="0"/>
      <w:marTop w:val="0"/>
      <w:marBottom w:val="0"/>
      <w:divBdr>
        <w:top w:val="none" w:sz="0" w:space="0" w:color="auto"/>
        <w:left w:val="none" w:sz="0" w:space="0" w:color="auto"/>
        <w:bottom w:val="none" w:sz="0" w:space="0" w:color="auto"/>
        <w:right w:val="none" w:sz="0" w:space="0" w:color="auto"/>
      </w:divBdr>
    </w:div>
    <w:div w:id="1916889233">
      <w:bodyDiv w:val="1"/>
      <w:marLeft w:val="0"/>
      <w:marRight w:val="0"/>
      <w:marTop w:val="0"/>
      <w:marBottom w:val="0"/>
      <w:divBdr>
        <w:top w:val="none" w:sz="0" w:space="0" w:color="auto"/>
        <w:left w:val="none" w:sz="0" w:space="0" w:color="auto"/>
        <w:bottom w:val="none" w:sz="0" w:space="0" w:color="auto"/>
        <w:right w:val="none" w:sz="0" w:space="0" w:color="auto"/>
      </w:divBdr>
    </w:div>
    <w:div w:id="1917784296">
      <w:bodyDiv w:val="1"/>
      <w:marLeft w:val="0"/>
      <w:marRight w:val="0"/>
      <w:marTop w:val="0"/>
      <w:marBottom w:val="0"/>
      <w:divBdr>
        <w:top w:val="none" w:sz="0" w:space="0" w:color="auto"/>
        <w:left w:val="none" w:sz="0" w:space="0" w:color="auto"/>
        <w:bottom w:val="none" w:sz="0" w:space="0" w:color="auto"/>
        <w:right w:val="none" w:sz="0" w:space="0" w:color="auto"/>
      </w:divBdr>
    </w:div>
    <w:div w:id="1920409109">
      <w:bodyDiv w:val="1"/>
      <w:marLeft w:val="0"/>
      <w:marRight w:val="0"/>
      <w:marTop w:val="0"/>
      <w:marBottom w:val="0"/>
      <w:divBdr>
        <w:top w:val="none" w:sz="0" w:space="0" w:color="auto"/>
        <w:left w:val="none" w:sz="0" w:space="0" w:color="auto"/>
        <w:bottom w:val="none" w:sz="0" w:space="0" w:color="auto"/>
        <w:right w:val="none" w:sz="0" w:space="0" w:color="auto"/>
      </w:divBdr>
    </w:div>
    <w:div w:id="1936594097">
      <w:bodyDiv w:val="1"/>
      <w:marLeft w:val="0"/>
      <w:marRight w:val="0"/>
      <w:marTop w:val="0"/>
      <w:marBottom w:val="0"/>
      <w:divBdr>
        <w:top w:val="none" w:sz="0" w:space="0" w:color="auto"/>
        <w:left w:val="none" w:sz="0" w:space="0" w:color="auto"/>
        <w:bottom w:val="none" w:sz="0" w:space="0" w:color="auto"/>
        <w:right w:val="none" w:sz="0" w:space="0" w:color="auto"/>
      </w:divBdr>
    </w:div>
    <w:div w:id="1947228088">
      <w:bodyDiv w:val="1"/>
      <w:marLeft w:val="0"/>
      <w:marRight w:val="0"/>
      <w:marTop w:val="0"/>
      <w:marBottom w:val="0"/>
      <w:divBdr>
        <w:top w:val="none" w:sz="0" w:space="0" w:color="auto"/>
        <w:left w:val="none" w:sz="0" w:space="0" w:color="auto"/>
        <w:bottom w:val="none" w:sz="0" w:space="0" w:color="auto"/>
        <w:right w:val="none" w:sz="0" w:space="0" w:color="auto"/>
      </w:divBdr>
    </w:div>
    <w:div w:id="1989701840">
      <w:bodyDiv w:val="1"/>
      <w:marLeft w:val="0"/>
      <w:marRight w:val="0"/>
      <w:marTop w:val="0"/>
      <w:marBottom w:val="0"/>
      <w:divBdr>
        <w:top w:val="none" w:sz="0" w:space="0" w:color="auto"/>
        <w:left w:val="none" w:sz="0" w:space="0" w:color="auto"/>
        <w:bottom w:val="none" w:sz="0" w:space="0" w:color="auto"/>
        <w:right w:val="none" w:sz="0" w:space="0" w:color="auto"/>
      </w:divBdr>
    </w:div>
    <w:div w:id="2003927010">
      <w:bodyDiv w:val="1"/>
      <w:marLeft w:val="0"/>
      <w:marRight w:val="0"/>
      <w:marTop w:val="0"/>
      <w:marBottom w:val="0"/>
      <w:divBdr>
        <w:top w:val="none" w:sz="0" w:space="0" w:color="auto"/>
        <w:left w:val="none" w:sz="0" w:space="0" w:color="auto"/>
        <w:bottom w:val="none" w:sz="0" w:space="0" w:color="auto"/>
        <w:right w:val="none" w:sz="0" w:space="0" w:color="auto"/>
      </w:divBdr>
    </w:div>
    <w:div w:id="2032484852">
      <w:bodyDiv w:val="1"/>
      <w:marLeft w:val="0"/>
      <w:marRight w:val="0"/>
      <w:marTop w:val="0"/>
      <w:marBottom w:val="0"/>
      <w:divBdr>
        <w:top w:val="none" w:sz="0" w:space="0" w:color="auto"/>
        <w:left w:val="none" w:sz="0" w:space="0" w:color="auto"/>
        <w:bottom w:val="none" w:sz="0" w:space="0" w:color="auto"/>
        <w:right w:val="none" w:sz="0" w:space="0" w:color="auto"/>
      </w:divBdr>
    </w:div>
    <w:div w:id="2047369738">
      <w:bodyDiv w:val="1"/>
      <w:marLeft w:val="0"/>
      <w:marRight w:val="0"/>
      <w:marTop w:val="0"/>
      <w:marBottom w:val="0"/>
      <w:divBdr>
        <w:top w:val="none" w:sz="0" w:space="0" w:color="auto"/>
        <w:left w:val="none" w:sz="0" w:space="0" w:color="auto"/>
        <w:bottom w:val="none" w:sz="0" w:space="0" w:color="auto"/>
        <w:right w:val="none" w:sz="0" w:space="0" w:color="auto"/>
      </w:divBdr>
    </w:div>
    <w:div w:id="2072381887">
      <w:bodyDiv w:val="1"/>
      <w:marLeft w:val="0"/>
      <w:marRight w:val="0"/>
      <w:marTop w:val="0"/>
      <w:marBottom w:val="0"/>
      <w:divBdr>
        <w:top w:val="none" w:sz="0" w:space="0" w:color="auto"/>
        <w:left w:val="none" w:sz="0" w:space="0" w:color="auto"/>
        <w:bottom w:val="none" w:sz="0" w:space="0" w:color="auto"/>
        <w:right w:val="none" w:sz="0" w:space="0" w:color="auto"/>
      </w:divBdr>
    </w:div>
    <w:div w:id="208444761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096200808">
      <w:bodyDiv w:val="1"/>
      <w:marLeft w:val="0"/>
      <w:marRight w:val="0"/>
      <w:marTop w:val="0"/>
      <w:marBottom w:val="0"/>
      <w:divBdr>
        <w:top w:val="none" w:sz="0" w:space="0" w:color="auto"/>
        <w:left w:val="none" w:sz="0" w:space="0" w:color="auto"/>
        <w:bottom w:val="none" w:sz="0" w:space="0" w:color="auto"/>
        <w:right w:val="none" w:sz="0" w:space="0" w:color="auto"/>
      </w:divBdr>
    </w:div>
    <w:div w:id="2100757929">
      <w:bodyDiv w:val="1"/>
      <w:marLeft w:val="0"/>
      <w:marRight w:val="0"/>
      <w:marTop w:val="0"/>
      <w:marBottom w:val="0"/>
      <w:divBdr>
        <w:top w:val="none" w:sz="0" w:space="0" w:color="auto"/>
        <w:left w:val="none" w:sz="0" w:space="0" w:color="auto"/>
        <w:bottom w:val="none" w:sz="0" w:space="0" w:color="auto"/>
        <w:right w:val="none" w:sz="0" w:space="0" w:color="auto"/>
      </w:divBdr>
    </w:div>
    <w:div w:id="2114402461">
      <w:bodyDiv w:val="1"/>
      <w:marLeft w:val="0"/>
      <w:marRight w:val="0"/>
      <w:marTop w:val="0"/>
      <w:marBottom w:val="0"/>
      <w:divBdr>
        <w:top w:val="none" w:sz="0" w:space="0" w:color="auto"/>
        <w:left w:val="none" w:sz="0" w:space="0" w:color="auto"/>
        <w:bottom w:val="none" w:sz="0" w:space="0" w:color="auto"/>
        <w:right w:val="none" w:sz="0" w:space="0" w:color="auto"/>
      </w:divBdr>
    </w:div>
    <w:div w:id="2122455959">
      <w:bodyDiv w:val="1"/>
      <w:marLeft w:val="0"/>
      <w:marRight w:val="0"/>
      <w:marTop w:val="0"/>
      <w:marBottom w:val="0"/>
      <w:divBdr>
        <w:top w:val="none" w:sz="0" w:space="0" w:color="auto"/>
        <w:left w:val="none" w:sz="0" w:space="0" w:color="auto"/>
        <w:bottom w:val="none" w:sz="0" w:space="0" w:color="auto"/>
        <w:right w:val="none" w:sz="0" w:space="0" w:color="auto"/>
      </w:divBdr>
    </w:div>
    <w:div w:id="213767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dn.dashjs.org/latest/jsdoc/module-Settings.html" TargetMode="External"/><Relationship Id="rId117" Type="http://schemas.openxmlformats.org/officeDocument/2006/relationships/hyperlink" Target="https://git.mpeg.expert/MPEG/Systems/DASH/spec/-/issues/422" TargetMode="External"/><Relationship Id="rId21" Type="http://schemas.openxmlformats.org/officeDocument/2006/relationships/hyperlink" Target="https://cdn.dashjs.org/latest/jsdoc/module-Settings.html" TargetMode="External"/><Relationship Id="rId42" Type="http://schemas.openxmlformats.org/officeDocument/2006/relationships/hyperlink" Target="https://cdn.dashjs.org/latest/jsdoc/module-Settings.html" TargetMode="External"/><Relationship Id="rId47" Type="http://schemas.openxmlformats.org/officeDocument/2006/relationships/hyperlink" Target="https://cdn.dashjs.org/latest/jsdoc/MediaPlayerEvents.html" TargetMode="External"/><Relationship Id="rId63" Type="http://schemas.openxmlformats.org/officeDocument/2006/relationships/hyperlink" Target="https://cdn.dashjs.org/latest/jsdoc/MediaPlayerEvents.html" TargetMode="External"/><Relationship Id="rId68" Type="http://schemas.openxmlformats.org/officeDocument/2006/relationships/hyperlink" Target="https://cdn.dashjs.org/latest/jsdoc/MediaPlayerEvents.html" TargetMode="External"/><Relationship Id="rId84" Type="http://schemas.openxmlformats.org/officeDocument/2006/relationships/hyperlink" Target="https://cdn.dashjs.org/latest/jsdoc/MediaPlayerEvents.html" TargetMode="External"/><Relationship Id="rId89" Type="http://schemas.openxmlformats.org/officeDocument/2006/relationships/hyperlink" Target="https://cdn.dashjs.org/latest/jsdoc/MediaPlayerEvents.html" TargetMode="External"/><Relationship Id="rId112" Type="http://schemas.openxmlformats.org/officeDocument/2006/relationships/hyperlink" Target="https://cdn.dashjs.org/latest/jsdoc/MediaPlayerEvents.html" TargetMode="External"/><Relationship Id="rId133" Type="http://schemas.openxmlformats.org/officeDocument/2006/relationships/hyperlink" Target="https://www.bbc.co.uk/rd/blog/2024-03-project-timbre-investigating-mobile-coverage-for-live-radio-streaming-on-bbc-sounds" TargetMode="External"/><Relationship Id="rId138" Type="http://schemas.openxmlformats.org/officeDocument/2006/relationships/header" Target="header2.xml"/><Relationship Id="rId16" Type="http://schemas.openxmlformats.org/officeDocument/2006/relationships/image" Target="media/image7.png"/><Relationship Id="rId107" Type="http://schemas.openxmlformats.org/officeDocument/2006/relationships/hyperlink" Target="https://cdn.dashjs.org/latest/jsdoc/MediaPlayerEvents.html" TargetMode="External"/><Relationship Id="rId11" Type="http://schemas.openxmlformats.org/officeDocument/2006/relationships/image" Target="media/image3.wmf"/><Relationship Id="rId32" Type="http://schemas.openxmlformats.org/officeDocument/2006/relationships/hyperlink" Target="https://cdn.dashjs.org/latest/jsdoc/module-Settings.html" TargetMode="External"/><Relationship Id="rId37" Type="http://schemas.openxmlformats.org/officeDocument/2006/relationships/hyperlink" Target="https://cdn.dashjs.org/latest/jsdoc/module-Settings.html" TargetMode="External"/><Relationship Id="rId53" Type="http://schemas.openxmlformats.org/officeDocument/2006/relationships/hyperlink" Target="https://cdn.dashjs.org/latest/jsdoc/MediaPlayerEvents.html" TargetMode="External"/><Relationship Id="rId58" Type="http://schemas.openxmlformats.org/officeDocument/2006/relationships/hyperlink" Target="https://cdn.dashjs.org/latest/jsdoc/MediaPlayerEvents.html" TargetMode="External"/><Relationship Id="rId74" Type="http://schemas.openxmlformats.org/officeDocument/2006/relationships/hyperlink" Target="https://cdn.dashjs.org/latest/jsdoc/MediaPlayerEvents.html" TargetMode="External"/><Relationship Id="rId79" Type="http://schemas.openxmlformats.org/officeDocument/2006/relationships/hyperlink" Target="https://cdn.dashjs.org/latest/jsdoc/MediaPlayerEvents.html" TargetMode="External"/><Relationship Id="rId102" Type="http://schemas.openxmlformats.org/officeDocument/2006/relationships/hyperlink" Target="https://cdn.dashjs.org/latest/jsdoc/MediaPlayerEvents.html" TargetMode="External"/><Relationship Id="rId123" Type="http://schemas.openxmlformats.org/officeDocument/2006/relationships/image" Target="media/image11.png"/><Relationship Id="rId128" Type="http://schemas.openxmlformats.org/officeDocument/2006/relationships/image" Target="media/image16.png"/><Relationship Id="rId5" Type="http://schemas.openxmlformats.org/officeDocument/2006/relationships/webSettings" Target="webSettings.xml"/><Relationship Id="rId90" Type="http://schemas.openxmlformats.org/officeDocument/2006/relationships/hyperlink" Target="https://cdn.dashjs.org/latest/jsdoc/MediaPlayerEvents.html" TargetMode="External"/><Relationship Id="rId95" Type="http://schemas.openxmlformats.org/officeDocument/2006/relationships/hyperlink" Target="https://cdn.dashjs.org/latest/jsdoc/MediaPlayerEvents.html" TargetMode="External"/><Relationship Id="rId22" Type="http://schemas.openxmlformats.org/officeDocument/2006/relationships/hyperlink" Target="https://cdn.dashjs.org/latest/jsdoc/module-Settings.html" TargetMode="External"/><Relationship Id="rId27" Type="http://schemas.openxmlformats.org/officeDocument/2006/relationships/hyperlink" Target="https://cdn.dashjs.org/latest/jsdoc/module-Settings.html" TargetMode="External"/><Relationship Id="rId43" Type="http://schemas.openxmlformats.org/officeDocument/2006/relationships/hyperlink" Target="https://cdn.dashjs.org/latest/jsdoc/module-Settings.html" TargetMode="External"/><Relationship Id="rId48" Type="http://schemas.openxmlformats.org/officeDocument/2006/relationships/hyperlink" Target="https://cdn.dashjs.org/latest/jsdoc/MediaPlayerEvents.html" TargetMode="External"/><Relationship Id="rId64" Type="http://schemas.openxmlformats.org/officeDocument/2006/relationships/hyperlink" Target="https://cdn.dashjs.org/latest/jsdoc/MediaPlayerEvents.html" TargetMode="External"/><Relationship Id="rId69" Type="http://schemas.openxmlformats.org/officeDocument/2006/relationships/hyperlink" Target="https://cdn.dashjs.org/latest/jsdoc/MediaPlayerEvents.html" TargetMode="External"/><Relationship Id="rId113" Type="http://schemas.openxmlformats.org/officeDocument/2006/relationships/hyperlink" Target="https://mpeg.expert/software/MPEG/Systems/DASH/spec/-/issues/402" TargetMode="External"/><Relationship Id="rId118" Type="http://schemas.openxmlformats.org/officeDocument/2006/relationships/hyperlink" Target="https://git.mpeg.expert/MPEG/Systems/DASH/spec/-/issues/422" TargetMode="External"/><Relationship Id="rId134" Type="http://schemas.openxmlformats.org/officeDocument/2006/relationships/image" Target="media/image21.png"/><Relationship Id="rId139"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cdn.dashjs.org/latest/jsdoc/MediaPlayerEvents.html" TargetMode="External"/><Relationship Id="rId72" Type="http://schemas.openxmlformats.org/officeDocument/2006/relationships/hyperlink" Target="https://cdn.dashjs.org/latest/jsdoc/MediaPlayerEvents.html" TargetMode="External"/><Relationship Id="rId80" Type="http://schemas.openxmlformats.org/officeDocument/2006/relationships/hyperlink" Target="https://cdn.dashjs.org/latest/jsdoc/MediaPlayerEvents.html" TargetMode="External"/><Relationship Id="rId85" Type="http://schemas.openxmlformats.org/officeDocument/2006/relationships/hyperlink" Target="https://cdn.dashjs.org/latest/jsdoc/MediaPlayerEvents.html" TargetMode="External"/><Relationship Id="rId93" Type="http://schemas.openxmlformats.org/officeDocument/2006/relationships/hyperlink" Target="https://cdn.dashjs.org/latest/jsdoc/MediaPlayerEvents.html" TargetMode="External"/><Relationship Id="rId98" Type="http://schemas.openxmlformats.org/officeDocument/2006/relationships/hyperlink" Target="https://cdn.dashjs.org/latest/jsdoc/MediaPlayerEvents.html" TargetMode="External"/><Relationship Id="rId121" Type="http://schemas.openxmlformats.org/officeDocument/2006/relationships/image" Target="media/image9.png"/><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hyperlink" Target="https://cdn.dashjs.org/latest/jsdoc/module-Settings.html" TargetMode="External"/><Relationship Id="rId33" Type="http://schemas.openxmlformats.org/officeDocument/2006/relationships/hyperlink" Target="https://cdn.dashjs.org/latest/jsdoc/module-Settings.html" TargetMode="External"/><Relationship Id="rId38" Type="http://schemas.openxmlformats.org/officeDocument/2006/relationships/hyperlink" Target="https://cdn.dashjs.org/latest/jsdoc/module-Settings.html" TargetMode="External"/><Relationship Id="rId46" Type="http://schemas.openxmlformats.org/officeDocument/2006/relationships/hyperlink" Target="https://cdn.dashjs.org/latest/jsdoc/MediaPlayerEvents.html" TargetMode="External"/><Relationship Id="rId59" Type="http://schemas.openxmlformats.org/officeDocument/2006/relationships/hyperlink" Target="https://cdn.dashjs.org/latest/jsdoc/MediaPlayerEvents.html" TargetMode="External"/><Relationship Id="rId67" Type="http://schemas.openxmlformats.org/officeDocument/2006/relationships/hyperlink" Target="https://cdn.dashjs.org/latest/jsdoc/MediaPlayerEvents.html" TargetMode="External"/><Relationship Id="rId103" Type="http://schemas.openxmlformats.org/officeDocument/2006/relationships/hyperlink" Target="https://cdn.dashjs.org/latest/jsdoc/MediaPlayerEvents.html" TargetMode="External"/><Relationship Id="rId108" Type="http://schemas.openxmlformats.org/officeDocument/2006/relationships/hyperlink" Target="https://cdn.dashjs.org/latest/jsdoc/MediaPlayerEvents.html" TargetMode="External"/><Relationship Id="rId116" Type="http://schemas.openxmlformats.org/officeDocument/2006/relationships/hyperlink" Target="https://git.mpeg.expert/MPEG/Systems/DASH/spec/-/issues/479" TargetMode="External"/><Relationship Id="rId124" Type="http://schemas.openxmlformats.org/officeDocument/2006/relationships/image" Target="media/image12.png"/><Relationship Id="rId129" Type="http://schemas.openxmlformats.org/officeDocument/2006/relationships/image" Target="media/image17.png"/><Relationship Id="rId137" Type="http://schemas.openxmlformats.org/officeDocument/2006/relationships/footer" Target="footer2.xml"/><Relationship Id="rId20" Type="http://schemas.openxmlformats.org/officeDocument/2006/relationships/hyperlink" Target="https://cdn.dashjs.org/latest/jsdoc/module-Settings.html" TargetMode="External"/><Relationship Id="rId41" Type="http://schemas.openxmlformats.org/officeDocument/2006/relationships/hyperlink" Target="https://cdn.dashjs.org/latest/jsdoc/module-Settings.html" TargetMode="External"/><Relationship Id="rId54" Type="http://schemas.openxmlformats.org/officeDocument/2006/relationships/hyperlink" Target="https://cdn.dashjs.org/latest/jsdoc/MediaPlayerEvents.html" TargetMode="External"/><Relationship Id="rId62" Type="http://schemas.openxmlformats.org/officeDocument/2006/relationships/hyperlink" Target="https://cdn.dashjs.org/latest/jsdoc/MediaPlayerEvents.html" TargetMode="External"/><Relationship Id="rId70" Type="http://schemas.openxmlformats.org/officeDocument/2006/relationships/hyperlink" Target="https://cdn.dashjs.org/latest/jsdoc/MediaPlayerEvents.html" TargetMode="External"/><Relationship Id="rId75" Type="http://schemas.openxmlformats.org/officeDocument/2006/relationships/hyperlink" Target="https://cdn.dashjs.org/latest/jsdoc/MediaPlayerEvents.html" TargetMode="External"/><Relationship Id="rId83" Type="http://schemas.openxmlformats.org/officeDocument/2006/relationships/hyperlink" Target="https://cdn.dashjs.org/latest/jsdoc/MediaPlayerEvents.html" TargetMode="External"/><Relationship Id="rId88" Type="http://schemas.openxmlformats.org/officeDocument/2006/relationships/hyperlink" Target="https://cdn.dashjs.org/latest/jsdoc/MediaPlayerEvents.html" TargetMode="External"/><Relationship Id="rId91" Type="http://schemas.openxmlformats.org/officeDocument/2006/relationships/hyperlink" Target="https://cdn.dashjs.org/latest/jsdoc/MediaPlayerEvents.html" TargetMode="External"/><Relationship Id="rId96" Type="http://schemas.openxmlformats.org/officeDocument/2006/relationships/hyperlink" Target="https://cdn.dashjs.org/latest/jsdoc/MediaPlayerEvents.html" TargetMode="External"/><Relationship Id="rId111" Type="http://schemas.openxmlformats.org/officeDocument/2006/relationships/hyperlink" Target="https://cdn.dashjs.org/latest/jsdoc/MediaPlayerEvents.html" TargetMode="External"/><Relationship Id="rId132" Type="http://schemas.openxmlformats.org/officeDocument/2006/relationships/image" Target="media/image20.png"/><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dn.dashjs.org/latest/jsdoc/module-Settings.html" TargetMode="External"/><Relationship Id="rId28" Type="http://schemas.openxmlformats.org/officeDocument/2006/relationships/hyperlink" Target="https://cdn.dashjs.org/latest/jsdoc/module-Settings.html" TargetMode="External"/><Relationship Id="rId36" Type="http://schemas.openxmlformats.org/officeDocument/2006/relationships/hyperlink" Target="https://cdn.dashjs.org/latest/jsdoc/module-Settings.html" TargetMode="External"/><Relationship Id="rId49" Type="http://schemas.openxmlformats.org/officeDocument/2006/relationships/hyperlink" Target="https://cdn.dashjs.org/latest/jsdoc/MediaPlayerEvents.html" TargetMode="External"/><Relationship Id="rId57" Type="http://schemas.openxmlformats.org/officeDocument/2006/relationships/hyperlink" Target="https://cdn.dashjs.org/latest/jsdoc/MediaPlayerEvents.html" TargetMode="External"/><Relationship Id="rId106" Type="http://schemas.openxmlformats.org/officeDocument/2006/relationships/hyperlink" Target="https://cdn.dashjs.org/latest/jsdoc/MediaPlayerEvents.html" TargetMode="External"/><Relationship Id="rId114" Type="http://schemas.openxmlformats.org/officeDocument/2006/relationships/hyperlink" Target="https://mpeg.expert/software/MPEG/Systems/DASH/spec/-/issues/379" TargetMode="External"/><Relationship Id="rId119" Type="http://schemas.openxmlformats.org/officeDocument/2006/relationships/hyperlink" Target="https://mpeg.expert/software/MPEG/Systems/DASH/spec/-/issues/368" TargetMode="External"/><Relationship Id="rId127" Type="http://schemas.openxmlformats.org/officeDocument/2006/relationships/image" Target="media/image15.png"/><Relationship Id="rId10" Type="http://schemas.openxmlformats.org/officeDocument/2006/relationships/image" Target="media/image2.emf"/><Relationship Id="rId31" Type="http://schemas.openxmlformats.org/officeDocument/2006/relationships/hyperlink" Target="https://cdn.dashjs.org/latest/jsdoc/module-Settings.html" TargetMode="External"/><Relationship Id="rId44" Type="http://schemas.openxmlformats.org/officeDocument/2006/relationships/hyperlink" Target="https://cdn.dashjs.org/latest/jsdoc/module-Settings.html" TargetMode="External"/><Relationship Id="rId52" Type="http://schemas.openxmlformats.org/officeDocument/2006/relationships/hyperlink" Target="https://cdn.dashjs.org/latest/jsdoc/MediaPlayerEvents.html" TargetMode="External"/><Relationship Id="rId60" Type="http://schemas.openxmlformats.org/officeDocument/2006/relationships/hyperlink" Target="https://cdn.dashjs.org/latest/jsdoc/MediaPlayerEvents.html" TargetMode="External"/><Relationship Id="rId65" Type="http://schemas.openxmlformats.org/officeDocument/2006/relationships/hyperlink" Target="https://cdn.dashjs.org/latest/jsdoc/MediaPlayerEvents.html" TargetMode="External"/><Relationship Id="rId73" Type="http://schemas.openxmlformats.org/officeDocument/2006/relationships/hyperlink" Target="https://cdn.dashjs.org/latest/jsdoc/MediaPlayerEvents.html" TargetMode="External"/><Relationship Id="rId78" Type="http://schemas.openxmlformats.org/officeDocument/2006/relationships/hyperlink" Target="https://cdn.dashjs.org/latest/jsdoc/MediaPlayerEvents.html" TargetMode="External"/><Relationship Id="rId81" Type="http://schemas.openxmlformats.org/officeDocument/2006/relationships/hyperlink" Target="https://cdn.dashjs.org/latest/jsdoc/MediaPlayerEvents.html" TargetMode="External"/><Relationship Id="rId86" Type="http://schemas.openxmlformats.org/officeDocument/2006/relationships/hyperlink" Target="https://cdn.dashjs.org/latest/jsdoc/MediaPlayerEvents.html" TargetMode="External"/><Relationship Id="rId94" Type="http://schemas.openxmlformats.org/officeDocument/2006/relationships/hyperlink" Target="https://cdn.dashjs.org/latest/jsdoc/MediaPlayerEvents.html" TargetMode="External"/><Relationship Id="rId99" Type="http://schemas.openxmlformats.org/officeDocument/2006/relationships/hyperlink" Target="https://cdn.dashjs.org/latest/jsdoc/MediaPlayerEvents.html" TargetMode="External"/><Relationship Id="rId101" Type="http://schemas.openxmlformats.org/officeDocument/2006/relationships/hyperlink" Target="https://cdn.dashjs.org/latest/jsdoc/MediaPlayerEvents.html" TargetMode="External"/><Relationship Id="rId122" Type="http://schemas.openxmlformats.org/officeDocument/2006/relationships/image" Target="media/image10.png"/><Relationship Id="rId130" Type="http://schemas.openxmlformats.org/officeDocument/2006/relationships/image" Target="media/image18.png"/><Relationship Id="rId13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3" Type="http://schemas.openxmlformats.org/officeDocument/2006/relationships/package" Target="embeddings/Microsoft_Visio_Drawing3.vsdx"/><Relationship Id="rId18" Type="http://schemas.openxmlformats.org/officeDocument/2006/relationships/hyperlink" Target="https://cdn.dashjs.org/latest/jsdoc/module-Settings.html" TargetMode="External"/><Relationship Id="rId39" Type="http://schemas.openxmlformats.org/officeDocument/2006/relationships/hyperlink" Target="https://cdn.dashjs.org/latest/jsdoc/module-Settings.html" TargetMode="External"/><Relationship Id="rId109" Type="http://schemas.openxmlformats.org/officeDocument/2006/relationships/hyperlink" Target="https://cdn.dashjs.org/latest/jsdoc/MediaPlayerEvents.html" TargetMode="External"/><Relationship Id="rId34" Type="http://schemas.openxmlformats.org/officeDocument/2006/relationships/hyperlink" Target="https://cdn.dashjs.org/latest/jsdoc/module-Settings.html" TargetMode="External"/><Relationship Id="rId50" Type="http://schemas.openxmlformats.org/officeDocument/2006/relationships/hyperlink" Target="https://cdn.dashjs.org/latest/jsdoc/MediaPlayerEvents.html" TargetMode="External"/><Relationship Id="rId55" Type="http://schemas.openxmlformats.org/officeDocument/2006/relationships/hyperlink" Target="https://cdn.dashjs.org/latest/jsdoc/MediaPlayerEvents.html" TargetMode="External"/><Relationship Id="rId76" Type="http://schemas.openxmlformats.org/officeDocument/2006/relationships/hyperlink" Target="https://cdn.dashjs.org/latest/jsdoc/MediaPlayerEvents.html" TargetMode="External"/><Relationship Id="rId97" Type="http://schemas.openxmlformats.org/officeDocument/2006/relationships/hyperlink" Target="https://cdn.dashjs.org/latest/jsdoc/MediaPlayerEvents.html" TargetMode="External"/><Relationship Id="rId104" Type="http://schemas.openxmlformats.org/officeDocument/2006/relationships/hyperlink" Target="https://cdn.dashjs.org/latest/jsdoc/MediaPlayerEvents.html" TargetMode="External"/><Relationship Id="rId120" Type="http://schemas.openxmlformats.org/officeDocument/2006/relationships/hyperlink" Target="https://git.mpeg.expert/MPEG/Systems/DASH/spec/-/issues/431" TargetMode="External"/><Relationship Id="rId125" Type="http://schemas.openxmlformats.org/officeDocument/2006/relationships/image" Target="media/image13.png"/><Relationship Id="rId141"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s://cdn.dashjs.org/latest/jsdoc/MediaPlayerEvents.html" TargetMode="External"/><Relationship Id="rId92" Type="http://schemas.openxmlformats.org/officeDocument/2006/relationships/hyperlink" Target="https://cdn.dashjs.org/latest/jsdoc/MediaPlayerEvents.html" TargetMode="External"/><Relationship Id="rId2" Type="http://schemas.openxmlformats.org/officeDocument/2006/relationships/numbering" Target="numbering.xml"/><Relationship Id="rId29" Type="http://schemas.openxmlformats.org/officeDocument/2006/relationships/hyperlink" Target="https://cdn.dashjs.org/latest/jsdoc/module-Settings.html" TargetMode="External"/><Relationship Id="rId24" Type="http://schemas.openxmlformats.org/officeDocument/2006/relationships/hyperlink" Target="https://cdn.dashjs.org/latest/jsdoc/module-Settings.html" TargetMode="External"/><Relationship Id="rId40" Type="http://schemas.openxmlformats.org/officeDocument/2006/relationships/hyperlink" Target="https://cdn.dashjs.org/latest/jsdoc/module-Settings.html" TargetMode="External"/><Relationship Id="rId45" Type="http://schemas.openxmlformats.org/officeDocument/2006/relationships/hyperlink" Target="https://cdn.dashjs.org/latest/jsdoc/MediaPlayerEvents.html" TargetMode="External"/><Relationship Id="rId66" Type="http://schemas.openxmlformats.org/officeDocument/2006/relationships/hyperlink" Target="https://cdn.dashjs.org/latest/jsdoc/MediaPlayerEvents.html" TargetMode="External"/><Relationship Id="rId87" Type="http://schemas.openxmlformats.org/officeDocument/2006/relationships/hyperlink" Target="https://cdn.dashjs.org/latest/jsdoc/MediaPlayerEvents.html" TargetMode="External"/><Relationship Id="rId110" Type="http://schemas.openxmlformats.org/officeDocument/2006/relationships/hyperlink" Target="https://cdn.dashjs.org/latest/jsdoc/MediaPlayerEvents.html" TargetMode="External"/><Relationship Id="rId115" Type="http://schemas.openxmlformats.org/officeDocument/2006/relationships/hyperlink" Target="https://mpeg.expert/software/MPEG/Systems/DASH/spec/-/issues/376" TargetMode="External"/><Relationship Id="rId131" Type="http://schemas.openxmlformats.org/officeDocument/2006/relationships/image" Target="media/image19.png"/><Relationship Id="rId136" Type="http://schemas.openxmlformats.org/officeDocument/2006/relationships/footer" Target="footer1.xml"/><Relationship Id="rId61" Type="http://schemas.openxmlformats.org/officeDocument/2006/relationships/hyperlink" Target="https://cdn.dashjs.org/latest/jsdoc/MediaPlayerEvents.html" TargetMode="External"/><Relationship Id="rId82" Type="http://schemas.openxmlformats.org/officeDocument/2006/relationships/hyperlink" Target="https://cdn.dashjs.org/latest/jsdoc/MediaPlayerEvents.html" TargetMode="External"/><Relationship Id="rId19" Type="http://schemas.openxmlformats.org/officeDocument/2006/relationships/hyperlink" Target="https://cdn.dashjs.org/latest/jsdoc/module-Settings.html" TargetMode="External"/><Relationship Id="rId14" Type="http://schemas.openxmlformats.org/officeDocument/2006/relationships/image" Target="media/image5.png"/><Relationship Id="rId30" Type="http://schemas.openxmlformats.org/officeDocument/2006/relationships/hyperlink" Target="https://cdn.dashjs.org/latest/jsdoc/module-Settings.html" TargetMode="External"/><Relationship Id="rId35" Type="http://schemas.openxmlformats.org/officeDocument/2006/relationships/hyperlink" Target="https://cdn.dashjs.org/latest/jsdoc/module-Settings.html" TargetMode="External"/><Relationship Id="rId56" Type="http://schemas.openxmlformats.org/officeDocument/2006/relationships/hyperlink" Target="https://cdn.dashjs.org/latest/jsdoc/MediaPlayerEvents.html" TargetMode="External"/><Relationship Id="rId77" Type="http://schemas.openxmlformats.org/officeDocument/2006/relationships/hyperlink" Target="https://cdn.dashjs.org/latest/jsdoc/MediaPlayerEvents.html" TargetMode="External"/><Relationship Id="rId100" Type="http://schemas.openxmlformats.org/officeDocument/2006/relationships/hyperlink" Target="https://cdn.dashjs.org/latest/jsdoc/MediaPlayerEvents.html" TargetMode="External"/><Relationship Id="rId105" Type="http://schemas.openxmlformats.org/officeDocument/2006/relationships/hyperlink" Target="https://cdn.dashjs.org/latest/jsdoc/MediaPlayerEvents.html" TargetMode="External"/><Relationship Id="rId126"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D04F2-0284-4D49-B12A-CDF61B132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42</Pages>
  <Words>13148</Words>
  <Characters>74684</Characters>
  <Application>Microsoft Office Word</Application>
  <DocSecurity>0</DocSecurity>
  <Lines>1357</Lines>
  <Paragraphs>719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87113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 Sodagar</dc:creator>
  <cp:keywords/>
  <dc:description/>
  <cp:lastModifiedBy>Sodagar, Iraj</cp:lastModifiedBy>
  <cp:revision>3</cp:revision>
  <cp:lastPrinted>1901-01-01T08:00:00Z</cp:lastPrinted>
  <dcterms:created xsi:type="dcterms:W3CDTF">2025-04-08T17:04:00Z</dcterms:created>
  <dcterms:modified xsi:type="dcterms:W3CDTF">2025-04-08T17:40:00Z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56ed1741694f3a70e677cd3d42846eceafe3bd6a7abe790536d7f36539b2f9ca</vt:lpwstr>
  </property>
</Properties>
</file>