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94675971"/>
    <w:p w14:paraId="31B5C198" w14:textId="4E001C56" w:rsidR="00E61018" w:rsidRDefault="00060E3E">
      <w:pPr>
        <w:pStyle w:val="Title"/>
        <w:tabs>
          <w:tab w:val="left" w:pos="4589"/>
        </w:tabs>
        <w:jc w:val="right"/>
        <w:rPr>
          <w:rFonts w:ascii="Times New Roman" w:hAnsi="Times New Roman" w:cs="Times New Roman"/>
          <w:sz w:val="28"/>
          <w:szCs w:val="28"/>
          <w:lang w:val="en-GB"/>
        </w:rPr>
      </w:pPr>
      <w:r>
        <w:rPr>
          <w:rFonts w:eastAsia="Calibri"/>
          <w:noProof/>
          <w:lang w:val="en-GB" w:eastAsia="ja-JP"/>
        </w:rPr>
        <mc:AlternateContent>
          <mc:Choice Requires="wpg">
            <w:drawing>
              <wp:anchor distT="0" distB="0" distL="114300" distR="114300" simplePos="0" relativeHeight="251660800" behindDoc="0" locked="0" layoutInCell="1" allowOverlap="1" wp14:anchorId="31B5C25A" wp14:editId="31B5C25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800;o:allowoverlap:true;o:allowincell:true;mso-position-horizontal-relative:page;margin-left:49.8pt;mso-position-horizontal:absolute;mso-position-vertical-relative:text;margin-top:4.7pt;mso-position-vertical:absolute;width:97.6pt;height:42.4pt;">
                <v:path textboxrect="0,0,0,0"/>
                <v:imagedata r:id="rId16" o:title=""/>
              </v:shape>
            </w:pict>
          </mc:Fallback>
        </mc:AlternateContent>
      </w:r>
      <w:r>
        <w:rPr>
          <w:rFonts w:ascii="Times New Roman" w:hAnsi="Times New Roman" w:cs="Times New Roman"/>
          <w:sz w:val="28"/>
          <w:szCs w:val="28"/>
          <w:u w:val="single"/>
          <w:lang w:val="en-GB"/>
        </w:rPr>
        <w:t>ISO/IEC JTC 1/SC</w:t>
      </w:r>
      <w:r>
        <w:rPr>
          <w:rFonts w:ascii="Times New Roman" w:hAnsi="Times New Roman" w:cs="Times New Roman"/>
          <w:spacing w:val="-25"/>
          <w:sz w:val="28"/>
          <w:szCs w:val="28"/>
          <w:u w:val="single"/>
          <w:lang w:val="en-GB"/>
        </w:rPr>
        <w:t xml:space="preserve"> </w:t>
      </w:r>
      <w:r>
        <w:rPr>
          <w:rFonts w:ascii="Times New Roman" w:hAnsi="Times New Roman" w:cs="Times New Roman"/>
          <w:sz w:val="28"/>
          <w:szCs w:val="28"/>
          <w:u w:val="single"/>
          <w:lang w:val="en-GB"/>
        </w:rPr>
        <w:t xml:space="preserve">29/WG 03 </w:t>
      </w:r>
      <w:r>
        <w:rPr>
          <w:rFonts w:ascii="Times New Roman" w:hAnsi="Times New Roman" w:cs="Times New Roman"/>
          <w:sz w:val="48"/>
          <w:szCs w:val="48"/>
          <w:u w:val="single"/>
          <w:lang w:val="en-GB"/>
        </w:rPr>
        <w:t>N</w:t>
      </w:r>
      <w:r>
        <w:rPr>
          <w:rFonts w:ascii="Times New Roman" w:hAnsi="Times New Roman" w:cs="Times New Roman"/>
          <w:spacing w:val="28"/>
          <w:sz w:val="48"/>
          <w:szCs w:val="48"/>
          <w:u w:val="single"/>
          <w:lang w:val="en-GB"/>
        </w:rPr>
        <w:fldChar w:fldCharType="begin"/>
      </w:r>
      <w:r>
        <w:rPr>
          <w:rFonts w:ascii="Times New Roman" w:hAnsi="Times New Roman" w:cs="Times New Roman"/>
          <w:spacing w:val="28"/>
          <w:sz w:val="48"/>
          <w:szCs w:val="48"/>
          <w:u w:val="single"/>
          <w:lang w:val="en-GB"/>
        </w:rPr>
        <w:instrText xml:space="preserve"> DOCPROPERTY "WGNumber" \* MERGEFORMAT </w:instrText>
      </w:r>
      <w:r>
        <w:rPr>
          <w:rFonts w:ascii="Times New Roman" w:hAnsi="Times New Roman" w:cs="Times New Roman"/>
          <w:spacing w:val="28"/>
          <w:sz w:val="48"/>
          <w:szCs w:val="48"/>
          <w:u w:val="single"/>
          <w:lang w:val="en-GB"/>
        </w:rPr>
        <w:fldChar w:fldCharType="separate"/>
      </w:r>
      <w:r w:rsidR="001B4917">
        <w:rPr>
          <w:rFonts w:ascii="Times New Roman" w:hAnsi="Times New Roman" w:cs="Times New Roman"/>
          <w:spacing w:val="28"/>
          <w:sz w:val="48"/>
          <w:szCs w:val="48"/>
          <w:u w:val="single"/>
          <w:lang w:val="en-GB"/>
        </w:rPr>
        <w:t>1483</w:t>
      </w:r>
      <w:bookmarkEnd w:id="0"/>
      <w:r>
        <w:rPr>
          <w:rFonts w:ascii="Times New Roman" w:hAnsi="Times New Roman" w:cs="Times New Roman"/>
          <w:spacing w:val="28"/>
          <w:sz w:val="48"/>
          <w:szCs w:val="48"/>
          <w:u w:val="single"/>
          <w:lang w:val="en-GB"/>
        </w:rPr>
        <w:fldChar w:fldCharType="end"/>
      </w:r>
    </w:p>
    <w:p w14:paraId="31B5C199" w14:textId="77777777" w:rsidR="00E61018" w:rsidRDefault="00E61018">
      <w:pPr>
        <w:rPr>
          <w:b/>
          <w:sz w:val="20"/>
          <w:lang w:val="en-GB"/>
        </w:rPr>
      </w:pPr>
    </w:p>
    <w:p w14:paraId="31B5C19A" w14:textId="77777777" w:rsidR="00E61018" w:rsidRDefault="00E61018">
      <w:pPr>
        <w:rPr>
          <w:b/>
          <w:sz w:val="20"/>
          <w:lang w:val="en-GB"/>
        </w:rPr>
      </w:pPr>
    </w:p>
    <w:p w14:paraId="31B5C19B" w14:textId="77777777" w:rsidR="00E61018" w:rsidRDefault="00060E3E">
      <w:pPr>
        <w:spacing w:before="3"/>
        <w:rPr>
          <w:b/>
          <w:sz w:val="23"/>
          <w:lang w:val="en-GB"/>
        </w:rPr>
      </w:pPr>
      <w:r>
        <w:rPr>
          <w:noProof/>
          <w:lang w:val="en-GB"/>
        </w:rPr>
        <mc:AlternateContent>
          <mc:Choice Requires="wps">
            <w:drawing>
              <wp:anchor distT="0" distB="0" distL="0" distR="0" simplePos="0" relativeHeight="251658240" behindDoc="1" locked="0" layoutInCell="1" allowOverlap="1" wp14:anchorId="31B5C25C" wp14:editId="31B5C25D">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5C25C"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" filled="f" strokeweight=".27094mm">
                <v:path arrowok="t"/>
                <v:textbox inset="0,0,0,0">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31B5C19C"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Document</w:t>
      </w:r>
      <w:r>
        <w:rPr>
          <w:rFonts w:ascii="Times New Roman" w:hAnsi="Times New Roman" w:cs="Times New Roman"/>
          <w:b/>
          <w:spacing w:val="14"/>
          <w:lang w:val="en-GB"/>
        </w:rPr>
        <w:t xml:space="preserve"> </w:t>
      </w:r>
      <w:r>
        <w:rPr>
          <w:rFonts w:ascii="Times New Roman" w:hAnsi="Times New Roman" w:cs="Times New Roman"/>
          <w:b/>
          <w:lang w:val="en-GB"/>
        </w:rPr>
        <w:t>type:</w:t>
      </w:r>
      <w:r>
        <w:rPr>
          <w:rFonts w:ascii="Times New Roman" w:hAnsi="Times New Roman" w:cs="Times New Roman"/>
          <w:lang w:val="en-GB"/>
        </w:rPr>
        <w:tab/>
        <w:t>Output Document</w:t>
      </w:r>
    </w:p>
    <w:p w14:paraId="31B5C19D" w14:textId="7C5EFA9E"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Title:</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TITLE  \* MERGEFORMAT </w:instrText>
      </w:r>
      <w:r>
        <w:rPr>
          <w:rFonts w:ascii="Times New Roman" w:hAnsi="Times New Roman" w:cs="Times New Roman"/>
          <w:lang w:val="en-GB"/>
        </w:rPr>
        <w:fldChar w:fldCharType="separate"/>
      </w:r>
      <w:r w:rsidR="001B4917">
        <w:rPr>
          <w:rFonts w:ascii="Times New Roman" w:hAnsi="Times New Roman" w:cs="Times New Roman"/>
          <w:lang w:val="en-GB"/>
        </w:rPr>
        <w:t>Workplan for the reference software and conformance for ISO/IEC 14496-34</w:t>
      </w:r>
      <w:r>
        <w:rPr>
          <w:rFonts w:ascii="Times New Roman" w:hAnsi="Times New Roman" w:cs="Times New Roman"/>
          <w:lang w:val="en-GB"/>
        </w:rPr>
        <w:fldChar w:fldCharType="end"/>
      </w:r>
    </w:p>
    <w:p w14:paraId="31B5C19E" w14:textId="77777777"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Status:</w:t>
      </w:r>
      <w:r>
        <w:rPr>
          <w:rFonts w:ascii="Times New Roman" w:hAnsi="Times New Roman" w:cs="Times New Roman"/>
          <w:lang w:val="en-GB"/>
        </w:rPr>
        <w:tab/>
        <w:t>Approved</w:t>
      </w:r>
    </w:p>
    <w:p w14:paraId="31B5C19F" w14:textId="52F1C123"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Date</w:t>
      </w:r>
      <w:r>
        <w:rPr>
          <w:rFonts w:ascii="Times New Roman" w:hAnsi="Times New Roman" w:cs="Times New Roman"/>
          <w:b/>
          <w:spacing w:val="-16"/>
          <w:lang w:val="en-GB"/>
        </w:rPr>
        <w:t xml:space="preserve"> </w:t>
      </w:r>
      <w:r>
        <w:rPr>
          <w:rFonts w:ascii="Times New Roman" w:hAnsi="Times New Roman" w:cs="Times New Roman"/>
          <w:b/>
          <w:lang w:val="en-GB"/>
        </w:rPr>
        <w:t>of</w:t>
      </w:r>
      <w:r>
        <w:rPr>
          <w:rFonts w:ascii="Times New Roman" w:hAnsi="Times New Roman" w:cs="Times New Roman"/>
          <w:b/>
          <w:spacing w:val="-16"/>
          <w:lang w:val="en-GB"/>
        </w:rPr>
        <w:t xml:space="preserve"> </w:t>
      </w:r>
      <w:r>
        <w:rPr>
          <w:rFonts w:ascii="Times New Roman" w:hAnsi="Times New Roman" w:cs="Times New Roman"/>
          <w:b/>
          <w:lang w:val="en-GB"/>
        </w:rPr>
        <w:t>document:</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SAVEDATE  \@ "yyyy-MM-dd" </w:instrText>
      </w:r>
      <w:r>
        <w:rPr>
          <w:rFonts w:ascii="Times New Roman" w:hAnsi="Times New Roman" w:cs="Times New Roman"/>
          <w:lang w:val="en-GB"/>
        </w:rPr>
        <w:fldChar w:fldCharType="separate"/>
      </w:r>
      <w:r w:rsidR="001B4917">
        <w:rPr>
          <w:rFonts w:ascii="Times New Roman" w:hAnsi="Times New Roman" w:cs="Times New Roman"/>
          <w:noProof/>
          <w:lang w:val="en-GB"/>
        </w:rPr>
        <w:t>2025-04-04</w:t>
      </w:r>
      <w:r>
        <w:rPr>
          <w:rFonts w:ascii="Times New Roman" w:hAnsi="Times New Roman" w:cs="Times New Roman"/>
          <w:lang w:val="en-GB"/>
        </w:rPr>
        <w:fldChar w:fldCharType="end"/>
      </w:r>
    </w:p>
    <w:p w14:paraId="31B5C1A0"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Source:</w:t>
      </w:r>
      <w:r>
        <w:rPr>
          <w:rFonts w:ascii="Times New Roman" w:hAnsi="Times New Roman" w:cs="Times New Roman"/>
          <w:lang w:val="en-GB"/>
        </w:rPr>
        <w:tab/>
        <w:t>ISO/IEC JTC 1/SC 29/WG 03</w:t>
      </w:r>
    </w:p>
    <w:p w14:paraId="31B5C1A1" w14:textId="37A071C5"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No.</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pages:</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NUMPAGES  \* Arabic </w:instrText>
      </w:r>
      <w:r>
        <w:rPr>
          <w:rFonts w:ascii="Times New Roman" w:hAnsi="Times New Roman" w:cs="Times New Roman"/>
          <w:lang w:val="en-GB"/>
        </w:rPr>
        <w:fldChar w:fldCharType="separate"/>
      </w:r>
      <w:r w:rsidR="001B4917">
        <w:rPr>
          <w:rFonts w:ascii="Times New Roman" w:hAnsi="Times New Roman" w:cs="Times New Roman"/>
          <w:noProof/>
          <w:lang w:val="en-GB"/>
        </w:rPr>
        <w:t>6</w:t>
      </w:r>
      <w:r>
        <w:rPr>
          <w:rFonts w:ascii="Times New Roman" w:hAnsi="Times New Roman" w:cs="Times New Roman"/>
          <w:lang w:val="en-GB"/>
        </w:rPr>
        <w:fldChar w:fldCharType="end"/>
      </w:r>
      <w:r>
        <w:rPr>
          <w:rFonts w:ascii="Times New Roman" w:hAnsi="Times New Roman" w:cs="Times New Roman"/>
          <w:lang w:val="en-GB"/>
        </w:rPr>
        <w:t xml:space="preserve"> (with cover</w:t>
      </w:r>
      <w:r>
        <w:rPr>
          <w:rFonts w:ascii="Times New Roman" w:hAnsi="Times New Roman" w:cs="Times New Roman"/>
          <w:spacing w:val="-10"/>
          <w:lang w:val="en-GB"/>
        </w:rPr>
        <w:t xml:space="preserve"> </w:t>
      </w:r>
      <w:r>
        <w:rPr>
          <w:rFonts w:ascii="Times New Roman" w:hAnsi="Times New Roman" w:cs="Times New Roman"/>
          <w:lang w:val="en-GB"/>
        </w:rPr>
        <w:t>page)</w:t>
      </w:r>
    </w:p>
    <w:p w14:paraId="31B5C1A2"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Email</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Convenor:</w:t>
      </w:r>
      <w:r>
        <w:rPr>
          <w:rFonts w:ascii="Times New Roman" w:hAnsi="Times New Roman" w:cs="Times New Roman"/>
          <w:lang w:val="en-GB"/>
        </w:rPr>
        <w:tab/>
        <w:t xml:space="preserve">young.L @ </w:t>
      </w:r>
      <w:proofErr w:type="spellStart"/>
      <w:r>
        <w:rPr>
          <w:rFonts w:ascii="Times New Roman" w:hAnsi="Times New Roman" w:cs="Times New Roman"/>
          <w:lang w:val="en-GB"/>
        </w:rPr>
        <w:t>samsung</w:t>
      </w:r>
      <w:proofErr w:type="spellEnd"/>
      <w:r>
        <w:rPr>
          <w:rFonts w:ascii="Times New Roman" w:hAnsi="Times New Roman" w:cs="Times New Roman"/>
          <w:lang w:val="en-GB"/>
        </w:rPr>
        <w:t xml:space="preserve"> . com</w:t>
      </w:r>
    </w:p>
    <w:p w14:paraId="31B5C1A3" w14:textId="12EA8308" w:rsidR="00E61018" w:rsidRDefault="00060E3E">
      <w:pPr>
        <w:tabs>
          <w:tab w:val="left" w:pos="3099"/>
        </w:tabs>
        <w:spacing w:before="240"/>
        <w:ind w:left="104"/>
        <w:rPr>
          <w:rFonts w:ascii="Times New Roman" w:hAnsi="Times New Roman" w:cs="Times New Roman"/>
          <w:color w:val="0000EE"/>
          <w:lang w:val="en-GB"/>
        </w:rPr>
      </w:pPr>
      <w:r>
        <w:rPr>
          <w:rFonts w:ascii="Times New Roman" w:hAnsi="Times New Roman" w:cs="Times New Roman"/>
          <w:b/>
          <w:lang w:val="en-GB"/>
        </w:rPr>
        <w:t>Committee</w:t>
      </w:r>
      <w:r>
        <w:rPr>
          <w:rFonts w:ascii="Times New Roman" w:hAnsi="Times New Roman" w:cs="Times New Roman"/>
          <w:b/>
          <w:spacing w:val="-6"/>
          <w:lang w:val="en-GB"/>
        </w:rPr>
        <w:t xml:space="preserve"> </w:t>
      </w:r>
      <w:r>
        <w:rPr>
          <w:rFonts w:ascii="Times New Roman" w:hAnsi="Times New Roman" w:cs="Times New Roman"/>
          <w:b/>
          <w:lang w:val="en-GB"/>
        </w:rPr>
        <w:t>URL:</w:t>
      </w:r>
      <w:r>
        <w:rPr>
          <w:rFonts w:ascii="Times New Roman" w:hAnsi="Times New Roman" w:cs="Times New Roman"/>
          <w:lang w:val="en-GB"/>
        </w:rPr>
        <w:tab/>
      </w:r>
      <w:hyperlink r:id="rId17" w:history="1">
        <w:r>
          <w:rPr>
            <w:rStyle w:val="Hyperlink"/>
            <w:rFonts w:ascii="Times New Roman" w:hAnsi="Times New Roman" w:cs="Times New Roman"/>
            <w:u w:val="none"/>
            <w:lang w:val="en-GB"/>
          </w:rPr>
          <w:t>https://isotc.iso.org/livelink/livelink/open/jtc1sc29wg3</w:t>
        </w:r>
      </w:hyperlink>
    </w:p>
    <w:p w14:paraId="31B5C1A4" w14:textId="77777777" w:rsidR="00E61018" w:rsidRDefault="00E61018">
      <w:pPr>
        <w:tabs>
          <w:tab w:val="left" w:pos="3099"/>
        </w:tabs>
        <w:ind w:left="104"/>
        <w:rPr>
          <w:color w:val="0000EE"/>
          <w:u w:val="single"/>
          <w:lang w:val="en-GB"/>
        </w:rPr>
      </w:pPr>
    </w:p>
    <w:p w14:paraId="31B5C1A5" w14:textId="77777777" w:rsidR="00E61018" w:rsidRDefault="00E61018">
      <w:pPr>
        <w:tabs>
          <w:tab w:val="left" w:pos="3099"/>
        </w:tabs>
        <w:ind w:left="104"/>
        <w:rPr>
          <w:color w:val="0000EE"/>
          <w:u w:val="single"/>
          <w:lang w:val="en-GB"/>
        </w:rPr>
        <w:sectPr w:rsidR="00E61018">
          <w:headerReference w:type="even" r:id="rId18"/>
          <w:headerReference w:type="default" r:id="rId19"/>
          <w:footerReference w:type="even" r:id="rId20"/>
          <w:footerReference w:type="default" r:id="rId21"/>
          <w:headerReference w:type="first" r:id="rId22"/>
          <w:footerReference w:type="first" r:id="rId23"/>
          <w:type w:val="continuous"/>
          <w:pgSz w:w="11900" w:h="16840"/>
          <w:pgMar w:top="540" w:right="980" w:bottom="280" w:left="1000" w:header="720" w:footer="720" w:gutter="0"/>
          <w:cols w:space="720"/>
          <w:docGrid w:linePitch="360"/>
        </w:sectPr>
      </w:pPr>
    </w:p>
    <w:p w14:paraId="31B5C1A6"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lastRenderedPageBreak/>
        <w:t>INTERNATIONAL ORGANIZATION FOR STANDARDIZATION</w:t>
      </w:r>
    </w:p>
    <w:p w14:paraId="31B5C1A7"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ORGANISATION INTERNATIONALE DE NORMALISATION</w:t>
      </w:r>
    </w:p>
    <w:p w14:paraId="31B5C1A8"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ISO/IEC JTC 1/SC 29/WG 03 MPEG SYSTEMS</w:t>
      </w:r>
    </w:p>
    <w:p w14:paraId="31B5C1A9" w14:textId="34201686" w:rsidR="00E61018" w:rsidRDefault="00060E3E">
      <w:pPr>
        <w:jc w:val="right"/>
        <w:rPr>
          <w:rFonts w:ascii="Times New Roman" w:eastAsia="SimSun" w:hAnsi="Times New Roman" w:cs="Times New Roman"/>
          <w:b/>
          <w:sz w:val="48"/>
          <w:lang w:val="en-GB" w:eastAsia="zh-CN"/>
        </w:rPr>
      </w:pPr>
      <w:r>
        <w:rPr>
          <w:rFonts w:ascii="Times New Roman" w:eastAsia="SimSun" w:hAnsi="Times New Roman" w:cs="Times New Roman"/>
          <w:b/>
          <w:sz w:val="28"/>
          <w:lang w:val="en-GB" w:eastAsia="zh-CN"/>
        </w:rPr>
        <w:t xml:space="preserve">ISO/IEC JTC 1/SC 29/WG 03 </w:t>
      </w:r>
      <w:r>
        <w:rPr>
          <w:rFonts w:ascii="Times New Roman" w:eastAsia="SimSun" w:hAnsi="Times New Roman" w:cs="Times New Roman"/>
          <w:b/>
          <w:sz w:val="48"/>
          <w:lang w:val="en-GB" w:eastAsia="zh-CN"/>
        </w:rPr>
        <w:t>N</w:t>
      </w:r>
      <w:r>
        <w:rPr>
          <w:rFonts w:ascii="Times New Roman" w:eastAsia="SimSun" w:hAnsi="Times New Roman" w:cs="Times New Roman"/>
          <w:b/>
          <w:sz w:val="48"/>
          <w:lang w:val="en-GB" w:eastAsia="zh-CN"/>
        </w:rPr>
        <w:fldChar w:fldCharType="begin"/>
      </w:r>
      <w:r>
        <w:rPr>
          <w:rFonts w:ascii="Times New Roman" w:eastAsia="SimSun" w:hAnsi="Times New Roman" w:cs="Times New Roman"/>
          <w:b/>
          <w:sz w:val="48"/>
          <w:lang w:val="en-GB" w:eastAsia="zh-CN"/>
        </w:rPr>
        <w:instrText xml:space="preserve"> DOCPROPERTY "WGNumber" \* MERGEFORMAT </w:instrText>
      </w:r>
      <w:r>
        <w:rPr>
          <w:rFonts w:ascii="Times New Roman" w:eastAsia="SimSun" w:hAnsi="Times New Roman" w:cs="Times New Roman"/>
          <w:b/>
          <w:sz w:val="48"/>
          <w:lang w:val="en-GB" w:eastAsia="zh-CN"/>
        </w:rPr>
        <w:fldChar w:fldCharType="separate"/>
      </w:r>
      <w:r w:rsidR="001B4917">
        <w:rPr>
          <w:rFonts w:ascii="Times New Roman" w:eastAsia="SimSun" w:hAnsi="Times New Roman" w:cs="Times New Roman"/>
          <w:b/>
          <w:sz w:val="48"/>
          <w:lang w:val="en-GB" w:eastAsia="zh-CN"/>
        </w:rPr>
        <w:t>1483</w:t>
      </w:r>
      <w:r>
        <w:rPr>
          <w:rFonts w:ascii="Times New Roman" w:eastAsia="SimSun" w:hAnsi="Times New Roman" w:cs="Times New Roman"/>
          <w:b/>
          <w:sz w:val="48"/>
          <w:lang w:val="en-GB" w:eastAsia="zh-CN"/>
        </w:rPr>
        <w:fldChar w:fldCharType="end"/>
      </w:r>
    </w:p>
    <w:p w14:paraId="31B5C1AA" w14:textId="5C4F551F" w:rsidR="00E61018" w:rsidRDefault="00303C4F">
      <w:pPr>
        <w:spacing w:after="480"/>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March</w:t>
      </w:r>
      <w:r w:rsidR="00060E3E">
        <w:rPr>
          <w:rFonts w:ascii="Times New Roman" w:eastAsia="SimSun" w:hAnsi="Times New Roman" w:cs="Times New Roman"/>
          <w:b/>
          <w:sz w:val="28"/>
          <w:lang w:val="en-GB" w:eastAsia="zh-CN"/>
        </w:rPr>
        <w:t xml:space="preserve"> 2025, </w:t>
      </w:r>
      <w:r>
        <w:rPr>
          <w:rFonts w:ascii="Times New Roman" w:eastAsia="SimSun" w:hAnsi="Times New Roman" w:cs="Times New Roman"/>
          <w:b/>
          <w:sz w:val="28"/>
          <w:lang w:val="en-GB" w:eastAsia="zh-CN"/>
        </w:rPr>
        <w:t>online</w:t>
      </w:r>
    </w:p>
    <w:tbl>
      <w:tblPr>
        <w:tblW w:w="9214" w:type="dxa"/>
        <w:tblLook w:val="01E0" w:firstRow="1" w:lastRow="1" w:firstColumn="1" w:lastColumn="1" w:noHBand="0" w:noVBand="0"/>
      </w:tblPr>
      <w:tblGrid>
        <w:gridCol w:w="1890"/>
        <w:gridCol w:w="7324"/>
      </w:tblGrid>
      <w:tr w:rsidR="00E61018" w14:paraId="31B5C1AD" w14:textId="77777777" w:rsidTr="00D70E7D">
        <w:tc>
          <w:tcPr>
            <w:tcW w:w="1890" w:type="dxa"/>
          </w:tcPr>
          <w:p w14:paraId="31B5C1AB" w14:textId="77777777" w:rsidR="00E61018" w:rsidRDefault="00060E3E">
            <w:pPr>
              <w:rPr>
                <w:rFonts w:ascii="Times New Roman" w:hAnsi="Times New Roman" w:cs="Times New Roman"/>
                <w:b/>
                <w:lang w:val="en-GB"/>
              </w:rPr>
            </w:pPr>
            <w:bookmarkStart w:id="1" w:name="_Hlk140813089"/>
            <w:r>
              <w:rPr>
                <w:rFonts w:ascii="Times New Roman" w:hAnsi="Times New Roman" w:cs="Times New Roman"/>
                <w:b/>
                <w:lang w:val="en-GB"/>
              </w:rPr>
              <w:t>Title</w:t>
            </w:r>
          </w:p>
        </w:tc>
        <w:tc>
          <w:tcPr>
            <w:tcW w:w="7324" w:type="dxa"/>
          </w:tcPr>
          <w:p w14:paraId="31B5C1AC" w14:textId="5C84EDE8"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TITLE  \* MERGEFORMAT </w:instrText>
            </w:r>
            <w:r>
              <w:rPr>
                <w:rFonts w:ascii="Times New Roman" w:hAnsi="Times New Roman" w:cs="Times New Roman"/>
                <w:b/>
                <w:lang w:val="en-GB"/>
              </w:rPr>
              <w:fldChar w:fldCharType="separate"/>
            </w:r>
            <w:r w:rsidR="001B4917">
              <w:rPr>
                <w:rFonts w:ascii="Times New Roman" w:hAnsi="Times New Roman" w:cs="Times New Roman"/>
                <w:b/>
                <w:lang w:val="en-GB"/>
              </w:rPr>
              <w:t>Workplan for the reference software and conformance for ISO/IEC 14496-34</w:t>
            </w:r>
            <w:r>
              <w:rPr>
                <w:rFonts w:ascii="Times New Roman" w:hAnsi="Times New Roman" w:cs="Times New Roman"/>
                <w:b/>
                <w:lang w:val="en-GB"/>
              </w:rPr>
              <w:fldChar w:fldCharType="end"/>
            </w:r>
          </w:p>
        </w:tc>
      </w:tr>
      <w:tr w:rsidR="00E61018" w14:paraId="31B5C1B0" w14:textId="77777777" w:rsidTr="00D70E7D">
        <w:tc>
          <w:tcPr>
            <w:tcW w:w="1890" w:type="dxa"/>
          </w:tcPr>
          <w:p w14:paraId="31B5C1AE" w14:textId="77777777" w:rsidR="00E61018" w:rsidRDefault="00060E3E">
            <w:pPr>
              <w:rPr>
                <w:rFonts w:ascii="Times New Roman" w:hAnsi="Times New Roman" w:cs="Times New Roman"/>
                <w:b/>
                <w:lang w:val="en-GB"/>
              </w:rPr>
            </w:pPr>
            <w:r>
              <w:rPr>
                <w:rFonts w:ascii="Times New Roman" w:hAnsi="Times New Roman" w:cs="Times New Roman"/>
                <w:b/>
                <w:lang w:val="en-GB"/>
              </w:rPr>
              <w:t>Source</w:t>
            </w:r>
          </w:p>
        </w:tc>
        <w:tc>
          <w:tcPr>
            <w:tcW w:w="7324" w:type="dxa"/>
          </w:tcPr>
          <w:p w14:paraId="31B5C1AF" w14:textId="77777777" w:rsidR="00E61018" w:rsidRDefault="00060E3E">
            <w:pPr>
              <w:tabs>
                <w:tab w:val="left" w:pos="5333"/>
              </w:tabs>
              <w:rPr>
                <w:rFonts w:ascii="Times New Roman" w:hAnsi="Times New Roman" w:cs="Times New Roman"/>
                <w:b/>
                <w:lang w:val="en-GB"/>
              </w:rPr>
            </w:pPr>
            <w:r>
              <w:rPr>
                <w:rFonts w:ascii="Times New Roman" w:hAnsi="Times New Roman" w:cs="Times New Roman"/>
                <w:b/>
                <w:lang w:val="en-GB"/>
              </w:rPr>
              <w:t>WG 03, MPEG Systems</w:t>
            </w:r>
            <w:r>
              <w:rPr>
                <w:rFonts w:ascii="Times New Roman" w:hAnsi="Times New Roman" w:cs="Times New Roman"/>
                <w:b/>
                <w:lang w:val="en-GB"/>
              </w:rPr>
              <w:tab/>
            </w:r>
          </w:p>
        </w:tc>
      </w:tr>
      <w:tr w:rsidR="00E61018" w14:paraId="31B5C1B3" w14:textId="77777777" w:rsidTr="00D70E7D">
        <w:tc>
          <w:tcPr>
            <w:tcW w:w="1890" w:type="dxa"/>
          </w:tcPr>
          <w:p w14:paraId="31B5C1B1" w14:textId="77777777" w:rsidR="00E61018" w:rsidRDefault="00060E3E">
            <w:pPr>
              <w:rPr>
                <w:rFonts w:ascii="Times New Roman" w:hAnsi="Times New Roman" w:cs="Times New Roman"/>
                <w:b/>
                <w:lang w:val="en-GB"/>
              </w:rPr>
            </w:pPr>
            <w:r>
              <w:rPr>
                <w:rFonts w:ascii="Times New Roman" w:hAnsi="Times New Roman" w:cs="Times New Roman"/>
                <w:b/>
                <w:lang w:val="en-GB"/>
              </w:rPr>
              <w:t>Status</w:t>
            </w:r>
          </w:p>
        </w:tc>
        <w:tc>
          <w:tcPr>
            <w:tcW w:w="7324" w:type="dxa"/>
          </w:tcPr>
          <w:p w14:paraId="31B5C1B2" w14:textId="77777777" w:rsidR="00E61018" w:rsidRDefault="00060E3E">
            <w:pPr>
              <w:rPr>
                <w:rFonts w:ascii="Times New Roman" w:hAnsi="Times New Roman" w:cs="Times New Roman"/>
                <w:b/>
                <w:lang w:val="en-GB"/>
              </w:rPr>
            </w:pPr>
            <w:r>
              <w:rPr>
                <w:rFonts w:ascii="Times New Roman" w:hAnsi="Times New Roman" w:cs="Times New Roman"/>
                <w:b/>
                <w:lang w:val="en-GB"/>
              </w:rPr>
              <w:t>Approved</w:t>
            </w:r>
          </w:p>
        </w:tc>
      </w:tr>
      <w:tr w:rsidR="00E61018" w14:paraId="31B5C1B6" w14:textId="77777777" w:rsidTr="00D70E7D">
        <w:tc>
          <w:tcPr>
            <w:tcW w:w="1890" w:type="dxa"/>
          </w:tcPr>
          <w:p w14:paraId="31B5C1B4" w14:textId="77777777" w:rsidR="00E61018" w:rsidRDefault="00060E3E">
            <w:pPr>
              <w:rPr>
                <w:rFonts w:ascii="Times New Roman" w:hAnsi="Times New Roman" w:cs="Times New Roman"/>
                <w:b/>
                <w:lang w:val="en-GB"/>
              </w:rPr>
            </w:pPr>
            <w:r>
              <w:rPr>
                <w:rFonts w:ascii="Times New Roman" w:hAnsi="Times New Roman" w:cs="Times New Roman"/>
                <w:b/>
                <w:lang w:val="en-GB"/>
              </w:rPr>
              <w:t>Serial Number</w:t>
            </w:r>
          </w:p>
        </w:tc>
        <w:tc>
          <w:tcPr>
            <w:tcW w:w="7324" w:type="dxa"/>
          </w:tcPr>
          <w:p w14:paraId="31B5C1B5" w14:textId="29C3D3EF"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DOCPROPERTY "MDMSNumber" \* MERGEFORMAT </w:instrText>
            </w:r>
            <w:r>
              <w:rPr>
                <w:rFonts w:ascii="Times New Roman" w:hAnsi="Times New Roman" w:cs="Times New Roman"/>
                <w:b/>
                <w:lang w:val="en-GB"/>
              </w:rPr>
              <w:fldChar w:fldCharType="separate"/>
            </w:r>
            <w:r w:rsidR="001B4917">
              <w:rPr>
                <w:rFonts w:ascii="Times New Roman" w:hAnsi="Times New Roman" w:cs="Times New Roman"/>
                <w:b/>
                <w:lang w:val="en-GB"/>
              </w:rPr>
              <w:t>25019</w:t>
            </w:r>
            <w:r>
              <w:rPr>
                <w:rFonts w:ascii="Times New Roman" w:hAnsi="Times New Roman" w:cs="Times New Roman"/>
                <w:b/>
                <w:lang w:val="en-GB"/>
              </w:rPr>
              <w:fldChar w:fldCharType="end"/>
            </w:r>
            <w:bookmarkEnd w:id="1"/>
          </w:p>
        </w:tc>
      </w:tr>
    </w:tbl>
    <w:p w14:paraId="31B5C1B7" w14:textId="77777777" w:rsidR="00E61018" w:rsidRDefault="00E61018">
      <w:pPr>
        <w:pStyle w:val="TOCHeading"/>
        <w:numPr>
          <w:ilvl w:val="0"/>
          <w:numId w:val="0"/>
        </w:numPr>
        <w:ind w:left="432"/>
        <w:rPr>
          <w:rFonts w:ascii="Arial" w:eastAsia="Arial" w:hAnsi="Arial" w:cs="Arial"/>
          <w:sz w:val="22"/>
          <w:szCs w:val="22"/>
        </w:rPr>
      </w:pPr>
    </w:p>
    <w:sdt>
      <w:sdtPr>
        <w:rPr>
          <w:rFonts w:ascii="Calibri" w:eastAsia="Calibri" w:hAnsi="Calibri" w:cs="Arial"/>
          <w:b w:val="0"/>
          <w:bCs w:val="0"/>
          <w:sz w:val="24"/>
          <w:szCs w:val="24"/>
        </w:rPr>
        <w:id w:val="932789433"/>
        <w:docPartObj>
          <w:docPartGallery w:val="Table of Contents"/>
          <w:docPartUnique/>
        </w:docPartObj>
      </w:sdtPr>
      <w:sdtEndPr/>
      <w:sdtContent>
        <w:p w14:paraId="31B5C1B8" w14:textId="77777777" w:rsidR="00E61018" w:rsidRDefault="00060E3E">
          <w:pPr>
            <w:pStyle w:val="TOCHeading"/>
            <w:numPr>
              <w:ilvl w:val="0"/>
              <w:numId w:val="0"/>
            </w:numPr>
            <w:ind w:left="432" w:hanging="432"/>
          </w:pPr>
          <w:r>
            <w:t>Table of Contents</w:t>
          </w:r>
        </w:p>
        <w:p w14:paraId="5CFDE9C0" w14:textId="2B6A2F53" w:rsidR="001B4917" w:rsidRDefault="00060E3E">
          <w:pPr>
            <w:pStyle w:val="TOC1"/>
            <w:tabs>
              <w:tab w:val="right" w:leader="dot" w:pos="9010"/>
            </w:tabs>
            <w:rPr>
              <w:rFonts w:asciiTheme="minorHAnsi" w:eastAsiaTheme="minorEastAsia" w:hAnsiTheme="minorHAnsi" w:cstheme="minorBidi"/>
              <w:noProof/>
              <w:kern w:val="2"/>
              <w:lang w:val="en-NL" w:eastAsia="zh-CN"/>
              <w14:ligatures w14:val="standardContextual"/>
            </w:rPr>
          </w:pPr>
          <w:r>
            <w:fldChar w:fldCharType="begin"/>
          </w:r>
          <w:r>
            <w:instrText xml:space="preserve"> TOC \o "1-3" \h \z \u </w:instrText>
          </w:r>
          <w:r>
            <w:fldChar w:fldCharType="separate"/>
          </w:r>
          <w:hyperlink w:anchor="_Toc194675971" w:history="1">
            <w:r w:rsidR="001B4917" w:rsidRPr="00012B4C">
              <w:rPr>
                <w:rStyle w:val="Hyperlink"/>
                <w:rFonts w:ascii="Times New Roman" w:hAnsi="Times New Roman" w:cs="Times New Roman"/>
                <w:noProof/>
                <w:lang w:val="en-GB"/>
              </w:rPr>
              <w:t>ISO/IEC JTC 1/SC</w:t>
            </w:r>
            <w:r w:rsidR="001B4917" w:rsidRPr="00012B4C">
              <w:rPr>
                <w:rStyle w:val="Hyperlink"/>
                <w:rFonts w:ascii="Times New Roman" w:hAnsi="Times New Roman" w:cs="Times New Roman"/>
                <w:noProof/>
                <w:spacing w:val="-25"/>
                <w:lang w:val="en-GB"/>
              </w:rPr>
              <w:t xml:space="preserve"> </w:t>
            </w:r>
            <w:r w:rsidR="001B4917" w:rsidRPr="00012B4C">
              <w:rPr>
                <w:rStyle w:val="Hyperlink"/>
                <w:rFonts w:ascii="Times New Roman" w:hAnsi="Times New Roman" w:cs="Times New Roman"/>
                <w:noProof/>
                <w:lang w:val="en-GB"/>
              </w:rPr>
              <w:t>29/WG 03 N</w:t>
            </w:r>
            <w:r w:rsidR="001B4917" w:rsidRPr="00012B4C">
              <w:rPr>
                <w:rStyle w:val="Hyperlink"/>
                <w:rFonts w:ascii="Times New Roman" w:hAnsi="Times New Roman" w:cs="Times New Roman"/>
                <w:noProof/>
                <w:spacing w:val="28"/>
                <w:lang w:val="en-GB"/>
              </w:rPr>
              <w:t>1483</w:t>
            </w:r>
            <w:r w:rsidR="001B4917">
              <w:rPr>
                <w:noProof/>
                <w:webHidden/>
              </w:rPr>
              <w:tab/>
            </w:r>
            <w:r w:rsidR="001B4917">
              <w:rPr>
                <w:noProof/>
                <w:webHidden/>
              </w:rPr>
              <w:fldChar w:fldCharType="begin"/>
            </w:r>
            <w:r w:rsidR="001B4917">
              <w:rPr>
                <w:noProof/>
                <w:webHidden/>
              </w:rPr>
              <w:instrText xml:space="preserve"> PAGEREF _Toc194675971 \h </w:instrText>
            </w:r>
            <w:r w:rsidR="001B4917">
              <w:rPr>
                <w:noProof/>
                <w:webHidden/>
              </w:rPr>
            </w:r>
            <w:r w:rsidR="001B4917">
              <w:rPr>
                <w:noProof/>
                <w:webHidden/>
              </w:rPr>
              <w:fldChar w:fldCharType="separate"/>
            </w:r>
            <w:r w:rsidR="001B4917">
              <w:rPr>
                <w:noProof/>
                <w:webHidden/>
              </w:rPr>
              <w:t>1</w:t>
            </w:r>
            <w:r w:rsidR="001B4917">
              <w:rPr>
                <w:noProof/>
                <w:webHidden/>
              </w:rPr>
              <w:fldChar w:fldCharType="end"/>
            </w:r>
          </w:hyperlink>
        </w:p>
        <w:p w14:paraId="13FD620A" w14:textId="2598B94B" w:rsidR="001B4917" w:rsidRDefault="001B4917">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94675972" w:history="1">
            <w:r w:rsidRPr="00012B4C">
              <w:rPr>
                <w:rStyle w:val="Hyperlink"/>
                <w:noProof/>
              </w:rPr>
              <w:t>1</w:t>
            </w:r>
            <w:r>
              <w:rPr>
                <w:rFonts w:asciiTheme="minorHAnsi" w:eastAsiaTheme="minorEastAsia" w:hAnsiTheme="minorHAnsi" w:cstheme="minorBidi"/>
                <w:noProof/>
                <w:kern w:val="2"/>
                <w:lang w:val="en-NL" w:eastAsia="zh-CN"/>
                <w14:ligatures w14:val="standardContextual"/>
              </w:rPr>
              <w:tab/>
            </w:r>
            <w:r w:rsidRPr="00012B4C">
              <w:rPr>
                <w:rStyle w:val="Hyperlink"/>
                <w:noProof/>
              </w:rPr>
              <w:t>Introduction</w:t>
            </w:r>
            <w:r>
              <w:rPr>
                <w:noProof/>
                <w:webHidden/>
              </w:rPr>
              <w:tab/>
            </w:r>
            <w:r>
              <w:rPr>
                <w:noProof/>
                <w:webHidden/>
              </w:rPr>
              <w:fldChar w:fldCharType="begin"/>
            </w:r>
            <w:r>
              <w:rPr>
                <w:noProof/>
                <w:webHidden/>
              </w:rPr>
              <w:instrText xml:space="preserve"> PAGEREF _Toc194675972 \h </w:instrText>
            </w:r>
            <w:r>
              <w:rPr>
                <w:noProof/>
                <w:webHidden/>
              </w:rPr>
            </w:r>
            <w:r>
              <w:rPr>
                <w:noProof/>
                <w:webHidden/>
              </w:rPr>
              <w:fldChar w:fldCharType="separate"/>
            </w:r>
            <w:r>
              <w:rPr>
                <w:noProof/>
                <w:webHidden/>
              </w:rPr>
              <w:t>2</w:t>
            </w:r>
            <w:r>
              <w:rPr>
                <w:noProof/>
                <w:webHidden/>
              </w:rPr>
              <w:fldChar w:fldCharType="end"/>
            </w:r>
          </w:hyperlink>
        </w:p>
        <w:p w14:paraId="7AA6D3B3" w14:textId="3D7AF22B" w:rsidR="001B4917" w:rsidRDefault="001B4917">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94675973" w:history="1">
            <w:r w:rsidRPr="00012B4C">
              <w:rPr>
                <w:rStyle w:val="Hyperlink"/>
                <w:noProof/>
              </w:rPr>
              <w:t>2</w:t>
            </w:r>
            <w:r>
              <w:rPr>
                <w:rFonts w:asciiTheme="minorHAnsi" w:eastAsiaTheme="minorEastAsia" w:hAnsiTheme="minorHAnsi" w:cstheme="minorBidi"/>
                <w:noProof/>
                <w:kern w:val="2"/>
                <w:lang w:val="en-NL" w:eastAsia="zh-CN"/>
                <w14:ligatures w14:val="standardContextual"/>
              </w:rPr>
              <w:tab/>
            </w:r>
            <w:r w:rsidRPr="00012B4C">
              <w:rPr>
                <w:rStyle w:val="Hyperlink"/>
                <w:noProof/>
              </w:rPr>
              <w:t>Overview of tools</w:t>
            </w:r>
            <w:r>
              <w:rPr>
                <w:noProof/>
                <w:webHidden/>
              </w:rPr>
              <w:tab/>
            </w:r>
            <w:r>
              <w:rPr>
                <w:noProof/>
                <w:webHidden/>
              </w:rPr>
              <w:fldChar w:fldCharType="begin"/>
            </w:r>
            <w:r>
              <w:rPr>
                <w:noProof/>
                <w:webHidden/>
              </w:rPr>
              <w:instrText xml:space="preserve"> PAGEREF _Toc194675973 \h </w:instrText>
            </w:r>
            <w:r>
              <w:rPr>
                <w:noProof/>
                <w:webHidden/>
              </w:rPr>
            </w:r>
            <w:r>
              <w:rPr>
                <w:noProof/>
                <w:webHidden/>
              </w:rPr>
              <w:fldChar w:fldCharType="separate"/>
            </w:r>
            <w:r>
              <w:rPr>
                <w:noProof/>
                <w:webHidden/>
              </w:rPr>
              <w:t>2</w:t>
            </w:r>
            <w:r>
              <w:rPr>
                <w:noProof/>
                <w:webHidden/>
              </w:rPr>
              <w:fldChar w:fldCharType="end"/>
            </w:r>
          </w:hyperlink>
        </w:p>
        <w:p w14:paraId="6D147176" w14:textId="5D9CA110" w:rsidR="001B4917" w:rsidRDefault="001B4917">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94675974" w:history="1">
            <w:r w:rsidRPr="00012B4C">
              <w:rPr>
                <w:rStyle w:val="Hyperlink"/>
                <w:noProof/>
              </w:rPr>
              <w:t>3</w:t>
            </w:r>
            <w:r>
              <w:rPr>
                <w:rFonts w:asciiTheme="minorHAnsi" w:eastAsiaTheme="minorEastAsia" w:hAnsiTheme="minorHAnsi" w:cstheme="minorBidi"/>
                <w:noProof/>
                <w:kern w:val="2"/>
                <w:lang w:val="en-NL" w:eastAsia="zh-CN"/>
                <w14:ligatures w14:val="standardContextual"/>
              </w:rPr>
              <w:tab/>
            </w:r>
            <w:r w:rsidRPr="00012B4C">
              <w:rPr>
                <w:rStyle w:val="Hyperlink"/>
                <w:noProof/>
              </w:rPr>
              <w:t>Work plan</w:t>
            </w:r>
            <w:r>
              <w:rPr>
                <w:noProof/>
                <w:webHidden/>
              </w:rPr>
              <w:tab/>
            </w:r>
            <w:r>
              <w:rPr>
                <w:noProof/>
                <w:webHidden/>
              </w:rPr>
              <w:fldChar w:fldCharType="begin"/>
            </w:r>
            <w:r>
              <w:rPr>
                <w:noProof/>
                <w:webHidden/>
              </w:rPr>
              <w:instrText xml:space="preserve"> PAGEREF _Toc194675974 \h </w:instrText>
            </w:r>
            <w:r>
              <w:rPr>
                <w:noProof/>
                <w:webHidden/>
              </w:rPr>
            </w:r>
            <w:r>
              <w:rPr>
                <w:noProof/>
                <w:webHidden/>
              </w:rPr>
              <w:fldChar w:fldCharType="separate"/>
            </w:r>
            <w:r>
              <w:rPr>
                <w:noProof/>
                <w:webHidden/>
              </w:rPr>
              <w:t>3</w:t>
            </w:r>
            <w:r>
              <w:rPr>
                <w:noProof/>
                <w:webHidden/>
              </w:rPr>
              <w:fldChar w:fldCharType="end"/>
            </w:r>
          </w:hyperlink>
        </w:p>
        <w:p w14:paraId="4451AA63" w14:textId="5C5858B0" w:rsidR="001B4917" w:rsidRDefault="001B4917">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94675975" w:history="1">
            <w:r w:rsidRPr="00012B4C">
              <w:rPr>
                <w:rStyle w:val="Hyperlink"/>
                <w:noProof/>
              </w:rPr>
              <w:t>4</w:t>
            </w:r>
            <w:r>
              <w:rPr>
                <w:rFonts w:asciiTheme="minorHAnsi" w:eastAsiaTheme="minorEastAsia" w:hAnsiTheme="minorHAnsi" w:cstheme="minorBidi"/>
                <w:noProof/>
                <w:kern w:val="2"/>
                <w:lang w:val="en-NL" w:eastAsia="zh-CN"/>
                <w14:ligatures w14:val="standardContextual"/>
              </w:rPr>
              <w:tab/>
            </w:r>
            <w:r w:rsidRPr="00012B4C">
              <w:rPr>
                <w:rStyle w:val="Hyperlink"/>
                <w:noProof/>
              </w:rPr>
              <w:t>Utility software management</w:t>
            </w:r>
            <w:r>
              <w:rPr>
                <w:noProof/>
                <w:webHidden/>
              </w:rPr>
              <w:tab/>
            </w:r>
            <w:r>
              <w:rPr>
                <w:noProof/>
                <w:webHidden/>
              </w:rPr>
              <w:fldChar w:fldCharType="begin"/>
            </w:r>
            <w:r>
              <w:rPr>
                <w:noProof/>
                <w:webHidden/>
              </w:rPr>
              <w:instrText xml:space="preserve"> PAGEREF _Toc194675975 \h </w:instrText>
            </w:r>
            <w:r>
              <w:rPr>
                <w:noProof/>
                <w:webHidden/>
              </w:rPr>
            </w:r>
            <w:r>
              <w:rPr>
                <w:noProof/>
                <w:webHidden/>
              </w:rPr>
              <w:fldChar w:fldCharType="separate"/>
            </w:r>
            <w:r>
              <w:rPr>
                <w:noProof/>
                <w:webHidden/>
              </w:rPr>
              <w:t>4</w:t>
            </w:r>
            <w:r>
              <w:rPr>
                <w:noProof/>
                <w:webHidden/>
              </w:rPr>
              <w:fldChar w:fldCharType="end"/>
            </w:r>
          </w:hyperlink>
        </w:p>
        <w:p w14:paraId="0C026ECF" w14:textId="7399FA69"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76" w:history="1">
            <w:r w:rsidRPr="00012B4C">
              <w:rPr>
                <w:rStyle w:val="Hyperlink"/>
                <w:noProof/>
              </w:rPr>
              <w:t>4.1</w:t>
            </w:r>
            <w:r>
              <w:rPr>
                <w:rFonts w:asciiTheme="minorHAnsi" w:eastAsiaTheme="minorEastAsia" w:hAnsiTheme="minorHAnsi" w:cstheme="minorBidi"/>
                <w:noProof/>
                <w:kern w:val="2"/>
                <w:lang w:val="en-NL" w:eastAsia="zh-CN"/>
                <w14:ligatures w14:val="standardContextual"/>
              </w:rPr>
              <w:tab/>
            </w:r>
            <w:r w:rsidRPr="00012B4C">
              <w:rPr>
                <w:rStyle w:val="Hyperlink"/>
                <w:noProof/>
              </w:rPr>
              <w:t>Software coordinators</w:t>
            </w:r>
            <w:r>
              <w:rPr>
                <w:noProof/>
                <w:webHidden/>
              </w:rPr>
              <w:tab/>
            </w:r>
            <w:r>
              <w:rPr>
                <w:noProof/>
                <w:webHidden/>
              </w:rPr>
              <w:fldChar w:fldCharType="begin"/>
            </w:r>
            <w:r>
              <w:rPr>
                <w:noProof/>
                <w:webHidden/>
              </w:rPr>
              <w:instrText xml:space="preserve"> PAGEREF _Toc194675976 \h </w:instrText>
            </w:r>
            <w:r>
              <w:rPr>
                <w:noProof/>
                <w:webHidden/>
              </w:rPr>
            </w:r>
            <w:r>
              <w:rPr>
                <w:noProof/>
                <w:webHidden/>
              </w:rPr>
              <w:fldChar w:fldCharType="separate"/>
            </w:r>
            <w:r>
              <w:rPr>
                <w:noProof/>
                <w:webHidden/>
              </w:rPr>
              <w:t>4</w:t>
            </w:r>
            <w:r>
              <w:rPr>
                <w:noProof/>
                <w:webHidden/>
              </w:rPr>
              <w:fldChar w:fldCharType="end"/>
            </w:r>
          </w:hyperlink>
        </w:p>
        <w:p w14:paraId="5461C2AE" w14:textId="3CEB72EF"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77" w:history="1">
            <w:r w:rsidRPr="00012B4C">
              <w:rPr>
                <w:rStyle w:val="Hyperlink"/>
                <w:noProof/>
              </w:rPr>
              <w:t>4.2</w:t>
            </w:r>
            <w:r>
              <w:rPr>
                <w:rFonts w:asciiTheme="minorHAnsi" w:eastAsiaTheme="minorEastAsia" w:hAnsiTheme="minorHAnsi" w:cstheme="minorBidi"/>
                <w:noProof/>
                <w:kern w:val="2"/>
                <w:lang w:val="en-NL" w:eastAsia="zh-CN"/>
                <w14:ligatures w14:val="standardContextual"/>
              </w:rPr>
              <w:tab/>
            </w:r>
            <w:r w:rsidRPr="00012B4C">
              <w:rPr>
                <w:rStyle w:val="Hyperlink"/>
                <w:noProof/>
              </w:rPr>
              <w:t>Procedures</w:t>
            </w:r>
            <w:r>
              <w:rPr>
                <w:noProof/>
                <w:webHidden/>
              </w:rPr>
              <w:tab/>
            </w:r>
            <w:r>
              <w:rPr>
                <w:noProof/>
                <w:webHidden/>
              </w:rPr>
              <w:fldChar w:fldCharType="begin"/>
            </w:r>
            <w:r>
              <w:rPr>
                <w:noProof/>
                <w:webHidden/>
              </w:rPr>
              <w:instrText xml:space="preserve"> PAGEREF _Toc194675977 \h </w:instrText>
            </w:r>
            <w:r>
              <w:rPr>
                <w:noProof/>
                <w:webHidden/>
              </w:rPr>
            </w:r>
            <w:r>
              <w:rPr>
                <w:noProof/>
                <w:webHidden/>
              </w:rPr>
              <w:fldChar w:fldCharType="separate"/>
            </w:r>
            <w:r>
              <w:rPr>
                <w:noProof/>
                <w:webHidden/>
              </w:rPr>
              <w:t>4</w:t>
            </w:r>
            <w:r>
              <w:rPr>
                <w:noProof/>
                <w:webHidden/>
              </w:rPr>
              <w:fldChar w:fldCharType="end"/>
            </w:r>
          </w:hyperlink>
        </w:p>
        <w:p w14:paraId="457671FD" w14:textId="5E0BBDF2"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78" w:history="1">
            <w:r w:rsidRPr="00012B4C">
              <w:rPr>
                <w:rStyle w:val="Hyperlink"/>
                <w:noProof/>
              </w:rPr>
              <w:t>4.3</w:t>
            </w:r>
            <w:r>
              <w:rPr>
                <w:rFonts w:asciiTheme="minorHAnsi" w:eastAsiaTheme="minorEastAsia" w:hAnsiTheme="minorHAnsi" w:cstheme="minorBidi"/>
                <w:noProof/>
                <w:kern w:val="2"/>
                <w:lang w:val="en-NL" w:eastAsia="zh-CN"/>
                <w14:ligatures w14:val="standardContextual"/>
              </w:rPr>
              <w:tab/>
            </w:r>
            <w:r w:rsidRPr="00012B4C">
              <w:rPr>
                <w:rStyle w:val="Hyperlink"/>
                <w:noProof/>
              </w:rPr>
              <w:t>Software projects</w:t>
            </w:r>
            <w:r>
              <w:rPr>
                <w:noProof/>
                <w:webHidden/>
              </w:rPr>
              <w:tab/>
            </w:r>
            <w:r>
              <w:rPr>
                <w:noProof/>
                <w:webHidden/>
              </w:rPr>
              <w:fldChar w:fldCharType="begin"/>
            </w:r>
            <w:r>
              <w:rPr>
                <w:noProof/>
                <w:webHidden/>
              </w:rPr>
              <w:instrText xml:space="preserve"> PAGEREF _Toc194675978 \h </w:instrText>
            </w:r>
            <w:r>
              <w:rPr>
                <w:noProof/>
                <w:webHidden/>
              </w:rPr>
            </w:r>
            <w:r>
              <w:rPr>
                <w:noProof/>
                <w:webHidden/>
              </w:rPr>
              <w:fldChar w:fldCharType="separate"/>
            </w:r>
            <w:r>
              <w:rPr>
                <w:noProof/>
                <w:webHidden/>
              </w:rPr>
              <w:t>4</w:t>
            </w:r>
            <w:r>
              <w:rPr>
                <w:noProof/>
                <w:webHidden/>
              </w:rPr>
              <w:fldChar w:fldCharType="end"/>
            </w:r>
          </w:hyperlink>
        </w:p>
        <w:p w14:paraId="6BFFDC83" w14:textId="2E77666D" w:rsidR="001B4917" w:rsidRDefault="001B4917">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94675979" w:history="1">
            <w:r w:rsidRPr="00012B4C">
              <w:rPr>
                <w:rStyle w:val="Hyperlink"/>
                <w:noProof/>
              </w:rPr>
              <w:t>4.3.1</w:t>
            </w:r>
            <w:r>
              <w:rPr>
                <w:rFonts w:asciiTheme="minorHAnsi" w:eastAsiaTheme="minorEastAsia" w:hAnsiTheme="minorHAnsi" w:cstheme="minorBidi"/>
                <w:noProof/>
                <w:kern w:val="2"/>
                <w:lang w:val="en-NL" w:eastAsia="zh-CN"/>
                <w14:ligatures w14:val="standardContextual"/>
              </w:rPr>
              <w:tab/>
            </w:r>
            <w:r w:rsidRPr="00012B4C">
              <w:rPr>
                <w:rStyle w:val="Hyperlink"/>
                <w:noProof/>
              </w:rPr>
              <w:t>General</w:t>
            </w:r>
            <w:r>
              <w:rPr>
                <w:noProof/>
                <w:webHidden/>
              </w:rPr>
              <w:tab/>
            </w:r>
            <w:r>
              <w:rPr>
                <w:noProof/>
                <w:webHidden/>
              </w:rPr>
              <w:fldChar w:fldCharType="begin"/>
            </w:r>
            <w:r>
              <w:rPr>
                <w:noProof/>
                <w:webHidden/>
              </w:rPr>
              <w:instrText xml:space="preserve"> PAGEREF _Toc194675979 \h </w:instrText>
            </w:r>
            <w:r>
              <w:rPr>
                <w:noProof/>
                <w:webHidden/>
              </w:rPr>
            </w:r>
            <w:r>
              <w:rPr>
                <w:noProof/>
                <w:webHidden/>
              </w:rPr>
              <w:fldChar w:fldCharType="separate"/>
            </w:r>
            <w:r>
              <w:rPr>
                <w:noProof/>
                <w:webHidden/>
              </w:rPr>
              <w:t>4</w:t>
            </w:r>
            <w:r>
              <w:rPr>
                <w:noProof/>
                <w:webHidden/>
              </w:rPr>
              <w:fldChar w:fldCharType="end"/>
            </w:r>
          </w:hyperlink>
        </w:p>
        <w:p w14:paraId="51BB731E" w14:textId="7286C7C3" w:rsidR="001B4917" w:rsidRDefault="001B4917">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94675980" w:history="1">
            <w:r w:rsidRPr="00012B4C">
              <w:rPr>
                <w:rStyle w:val="Hyperlink"/>
                <w:noProof/>
              </w:rPr>
              <w:t>4.3.2</w:t>
            </w:r>
            <w:r>
              <w:rPr>
                <w:rFonts w:asciiTheme="minorHAnsi" w:eastAsiaTheme="minorEastAsia" w:hAnsiTheme="minorHAnsi" w:cstheme="minorBidi"/>
                <w:noProof/>
                <w:kern w:val="2"/>
                <w:lang w:val="en-NL" w:eastAsia="zh-CN"/>
                <w14:ligatures w14:val="standardContextual"/>
              </w:rPr>
              <w:tab/>
            </w:r>
            <w:r w:rsidRPr="00012B4C">
              <w:rPr>
                <w:rStyle w:val="Hyperlink"/>
                <w:noProof/>
              </w:rPr>
              <w:t>Word2SDL</w:t>
            </w:r>
            <w:r>
              <w:rPr>
                <w:noProof/>
                <w:webHidden/>
              </w:rPr>
              <w:tab/>
            </w:r>
            <w:r>
              <w:rPr>
                <w:noProof/>
                <w:webHidden/>
              </w:rPr>
              <w:fldChar w:fldCharType="begin"/>
            </w:r>
            <w:r>
              <w:rPr>
                <w:noProof/>
                <w:webHidden/>
              </w:rPr>
              <w:instrText xml:space="preserve"> PAGEREF _Toc194675980 \h </w:instrText>
            </w:r>
            <w:r>
              <w:rPr>
                <w:noProof/>
                <w:webHidden/>
              </w:rPr>
            </w:r>
            <w:r>
              <w:rPr>
                <w:noProof/>
                <w:webHidden/>
              </w:rPr>
              <w:fldChar w:fldCharType="separate"/>
            </w:r>
            <w:r>
              <w:rPr>
                <w:noProof/>
                <w:webHidden/>
              </w:rPr>
              <w:t>4</w:t>
            </w:r>
            <w:r>
              <w:rPr>
                <w:noProof/>
                <w:webHidden/>
              </w:rPr>
              <w:fldChar w:fldCharType="end"/>
            </w:r>
          </w:hyperlink>
        </w:p>
        <w:p w14:paraId="1F3C2489" w14:textId="15AAA11B" w:rsidR="001B4917" w:rsidRDefault="001B4917">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94675981" w:history="1">
            <w:r w:rsidRPr="00012B4C">
              <w:rPr>
                <w:rStyle w:val="Hyperlink"/>
                <w:noProof/>
              </w:rPr>
              <w:t>4.3.3</w:t>
            </w:r>
            <w:r>
              <w:rPr>
                <w:rFonts w:asciiTheme="minorHAnsi" w:eastAsiaTheme="minorEastAsia" w:hAnsiTheme="minorHAnsi" w:cstheme="minorBidi"/>
                <w:noProof/>
                <w:kern w:val="2"/>
                <w:lang w:val="en-NL" w:eastAsia="zh-CN"/>
                <w14:ligatures w14:val="standardContextual"/>
              </w:rPr>
              <w:tab/>
            </w:r>
            <w:r w:rsidRPr="00012B4C">
              <w:rPr>
                <w:rStyle w:val="Hyperlink"/>
                <w:noProof/>
              </w:rPr>
              <w:t>SDLValidator</w:t>
            </w:r>
            <w:r>
              <w:rPr>
                <w:noProof/>
                <w:webHidden/>
              </w:rPr>
              <w:tab/>
            </w:r>
            <w:r>
              <w:rPr>
                <w:noProof/>
                <w:webHidden/>
              </w:rPr>
              <w:fldChar w:fldCharType="begin"/>
            </w:r>
            <w:r>
              <w:rPr>
                <w:noProof/>
                <w:webHidden/>
              </w:rPr>
              <w:instrText xml:space="preserve"> PAGEREF _Toc194675981 \h </w:instrText>
            </w:r>
            <w:r>
              <w:rPr>
                <w:noProof/>
                <w:webHidden/>
              </w:rPr>
            </w:r>
            <w:r>
              <w:rPr>
                <w:noProof/>
                <w:webHidden/>
              </w:rPr>
              <w:fldChar w:fldCharType="separate"/>
            </w:r>
            <w:r>
              <w:rPr>
                <w:noProof/>
                <w:webHidden/>
              </w:rPr>
              <w:t>4</w:t>
            </w:r>
            <w:r>
              <w:rPr>
                <w:noProof/>
                <w:webHidden/>
              </w:rPr>
              <w:fldChar w:fldCharType="end"/>
            </w:r>
          </w:hyperlink>
        </w:p>
        <w:p w14:paraId="61525F0E" w14:textId="2C46F5C1" w:rsidR="001B4917" w:rsidRDefault="001B4917">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194675982" w:history="1">
            <w:r w:rsidRPr="00012B4C">
              <w:rPr>
                <w:rStyle w:val="Hyperlink"/>
                <w:noProof/>
              </w:rPr>
              <w:t>5</w:t>
            </w:r>
            <w:r>
              <w:rPr>
                <w:rFonts w:asciiTheme="minorHAnsi" w:eastAsiaTheme="minorEastAsia" w:hAnsiTheme="minorHAnsi" w:cstheme="minorBidi"/>
                <w:noProof/>
                <w:kern w:val="2"/>
                <w:lang w:val="en-NL" w:eastAsia="zh-CN"/>
                <w14:ligatures w14:val="standardContextual"/>
              </w:rPr>
              <w:tab/>
            </w:r>
            <w:r w:rsidRPr="00012B4C">
              <w:rPr>
                <w:rStyle w:val="Hyperlink"/>
                <w:noProof/>
              </w:rPr>
              <w:t>Conformance software management</w:t>
            </w:r>
            <w:r>
              <w:rPr>
                <w:noProof/>
                <w:webHidden/>
              </w:rPr>
              <w:tab/>
            </w:r>
            <w:r>
              <w:rPr>
                <w:noProof/>
                <w:webHidden/>
              </w:rPr>
              <w:fldChar w:fldCharType="begin"/>
            </w:r>
            <w:r>
              <w:rPr>
                <w:noProof/>
                <w:webHidden/>
              </w:rPr>
              <w:instrText xml:space="preserve"> PAGEREF _Toc194675982 \h </w:instrText>
            </w:r>
            <w:r>
              <w:rPr>
                <w:noProof/>
                <w:webHidden/>
              </w:rPr>
            </w:r>
            <w:r>
              <w:rPr>
                <w:noProof/>
                <w:webHidden/>
              </w:rPr>
              <w:fldChar w:fldCharType="separate"/>
            </w:r>
            <w:r>
              <w:rPr>
                <w:noProof/>
                <w:webHidden/>
              </w:rPr>
              <w:t>4</w:t>
            </w:r>
            <w:r>
              <w:rPr>
                <w:noProof/>
                <w:webHidden/>
              </w:rPr>
              <w:fldChar w:fldCharType="end"/>
            </w:r>
          </w:hyperlink>
        </w:p>
        <w:p w14:paraId="30157A46" w14:textId="3276B234"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83" w:history="1">
            <w:r w:rsidRPr="00012B4C">
              <w:rPr>
                <w:rStyle w:val="Hyperlink"/>
                <w:noProof/>
              </w:rPr>
              <w:t>5.1</w:t>
            </w:r>
            <w:r>
              <w:rPr>
                <w:rFonts w:asciiTheme="minorHAnsi" w:eastAsiaTheme="minorEastAsia" w:hAnsiTheme="minorHAnsi" w:cstheme="minorBidi"/>
                <w:noProof/>
                <w:kern w:val="2"/>
                <w:lang w:val="en-NL" w:eastAsia="zh-CN"/>
                <w14:ligatures w14:val="standardContextual"/>
              </w:rPr>
              <w:tab/>
            </w:r>
            <w:r w:rsidRPr="00012B4C">
              <w:rPr>
                <w:rStyle w:val="Hyperlink"/>
                <w:noProof/>
              </w:rPr>
              <w:t>Software coordinators</w:t>
            </w:r>
            <w:r>
              <w:rPr>
                <w:noProof/>
                <w:webHidden/>
              </w:rPr>
              <w:tab/>
            </w:r>
            <w:r>
              <w:rPr>
                <w:noProof/>
                <w:webHidden/>
              </w:rPr>
              <w:fldChar w:fldCharType="begin"/>
            </w:r>
            <w:r>
              <w:rPr>
                <w:noProof/>
                <w:webHidden/>
              </w:rPr>
              <w:instrText xml:space="preserve"> PAGEREF _Toc194675983 \h </w:instrText>
            </w:r>
            <w:r>
              <w:rPr>
                <w:noProof/>
                <w:webHidden/>
              </w:rPr>
            </w:r>
            <w:r>
              <w:rPr>
                <w:noProof/>
                <w:webHidden/>
              </w:rPr>
              <w:fldChar w:fldCharType="separate"/>
            </w:r>
            <w:r>
              <w:rPr>
                <w:noProof/>
                <w:webHidden/>
              </w:rPr>
              <w:t>4</w:t>
            </w:r>
            <w:r>
              <w:rPr>
                <w:noProof/>
                <w:webHidden/>
              </w:rPr>
              <w:fldChar w:fldCharType="end"/>
            </w:r>
          </w:hyperlink>
        </w:p>
        <w:p w14:paraId="43008F45" w14:textId="457C6A77"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84" w:history="1">
            <w:r w:rsidRPr="00012B4C">
              <w:rPr>
                <w:rStyle w:val="Hyperlink"/>
                <w:noProof/>
              </w:rPr>
              <w:t>5.2</w:t>
            </w:r>
            <w:r>
              <w:rPr>
                <w:rFonts w:asciiTheme="minorHAnsi" w:eastAsiaTheme="minorEastAsia" w:hAnsiTheme="minorHAnsi" w:cstheme="minorBidi"/>
                <w:noProof/>
                <w:kern w:val="2"/>
                <w:lang w:val="en-NL" w:eastAsia="zh-CN"/>
                <w14:ligatures w14:val="standardContextual"/>
              </w:rPr>
              <w:tab/>
            </w:r>
            <w:r w:rsidRPr="00012B4C">
              <w:rPr>
                <w:rStyle w:val="Hyperlink"/>
                <w:noProof/>
              </w:rPr>
              <w:t>Procedures</w:t>
            </w:r>
            <w:r>
              <w:rPr>
                <w:noProof/>
                <w:webHidden/>
              </w:rPr>
              <w:tab/>
            </w:r>
            <w:r>
              <w:rPr>
                <w:noProof/>
                <w:webHidden/>
              </w:rPr>
              <w:fldChar w:fldCharType="begin"/>
            </w:r>
            <w:r>
              <w:rPr>
                <w:noProof/>
                <w:webHidden/>
              </w:rPr>
              <w:instrText xml:space="preserve"> PAGEREF _Toc194675984 \h </w:instrText>
            </w:r>
            <w:r>
              <w:rPr>
                <w:noProof/>
                <w:webHidden/>
              </w:rPr>
            </w:r>
            <w:r>
              <w:rPr>
                <w:noProof/>
                <w:webHidden/>
              </w:rPr>
              <w:fldChar w:fldCharType="separate"/>
            </w:r>
            <w:r>
              <w:rPr>
                <w:noProof/>
                <w:webHidden/>
              </w:rPr>
              <w:t>4</w:t>
            </w:r>
            <w:r>
              <w:rPr>
                <w:noProof/>
                <w:webHidden/>
              </w:rPr>
              <w:fldChar w:fldCharType="end"/>
            </w:r>
          </w:hyperlink>
        </w:p>
        <w:p w14:paraId="07851A9E" w14:textId="5A2B55DD" w:rsidR="001B4917" w:rsidRDefault="001B4917">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94675985" w:history="1">
            <w:r w:rsidRPr="00012B4C">
              <w:rPr>
                <w:rStyle w:val="Hyperlink"/>
                <w:noProof/>
              </w:rPr>
              <w:t>5.2.1</w:t>
            </w:r>
            <w:r>
              <w:rPr>
                <w:rFonts w:asciiTheme="minorHAnsi" w:eastAsiaTheme="minorEastAsia" w:hAnsiTheme="minorHAnsi" w:cstheme="minorBidi"/>
                <w:noProof/>
                <w:kern w:val="2"/>
                <w:lang w:val="en-NL" w:eastAsia="zh-CN"/>
                <w14:ligatures w14:val="standardContextual"/>
              </w:rPr>
              <w:tab/>
            </w:r>
            <w:r w:rsidRPr="00012B4C">
              <w:rPr>
                <w:rStyle w:val="Hyperlink"/>
                <w:noProof/>
              </w:rPr>
              <w:t>Branches</w:t>
            </w:r>
            <w:r>
              <w:rPr>
                <w:noProof/>
                <w:webHidden/>
              </w:rPr>
              <w:tab/>
            </w:r>
            <w:r>
              <w:rPr>
                <w:noProof/>
                <w:webHidden/>
              </w:rPr>
              <w:fldChar w:fldCharType="begin"/>
            </w:r>
            <w:r>
              <w:rPr>
                <w:noProof/>
                <w:webHidden/>
              </w:rPr>
              <w:instrText xml:space="preserve"> PAGEREF _Toc194675985 \h </w:instrText>
            </w:r>
            <w:r>
              <w:rPr>
                <w:noProof/>
                <w:webHidden/>
              </w:rPr>
            </w:r>
            <w:r>
              <w:rPr>
                <w:noProof/>
                <w:webHidden/>
              </w:rPr>
              <w:fldChar w:fldCharType="separate"/>
            </w:r>
            <w:r>
              <w:rPr>
                <w:noProof/>
                <w:webHidden/>
              </w:rPr>
              <w:t>4</w:t>
            </w:r>
            <w:r>
              <w:rPr>
                <w:noProof/>
                <w:webHidden/>
              </w:rPr>
              <w:fldChar w:fldCharType="end"/>
            </w:r>
          </w:hyperlink>
        </w:p>
        <w:p w14:paraId="185ADCFE" w14:textId="377FA18F" w:rsidR="001B4917" w:rsidRDefault="001B4917">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94675986" w:history="1">
            <w:r w:rsidRPr="00012B4C">
              <w:rPr>
                <w:rStyle w:val="Hyperlink"/>
                <w:noProof/>
              </w:rPr>
              <w:t>5.2.2</w:t>
            </w:r>
            <w:r>
              <w:rPr>
                <w:rFonts w:asciiTheme="minorHAnsi" w:eastAsiaTheme="minorEastAsia" w:hAnsiTheme="minorHAnsi" w:cstheme="minorBidi"/>
                <w:noProof/>
                <w:kern w:val="2"/>
                <w:lang w:val="en-NL" w:eastAsia="zh-CN"/>
                <w14:ligatures w14:val="standardContextual"/>
              </w:rPr>
              <w:tab/>
            </w:r>
            <w:r w:rsidRPr="00012B4C">
              <w:rPr>
                <w:rStyle w:val="Hyperlink"/>
                <w:noProof/>
              </w:rPr>
              <w:t>Tagging</w:t>
            </w:r>
            <w:r>
              <w:rPr>
                <w:noProof/>
                <w:webHidden/>
              </w:rPr>
              <w:tab/>
            </w:r>
            <w:r>
              <w:rPr>
                <w:noProof/>
                <w:webHidden/>
              </w:rPr>
              <w:fldChar w:fldCharType="begin"/>
            </w:r>
            <w:r>
              <w:rPr>
                <w:noProof/>
                <w:webHidden/>
              </w:rPr>
              <w:instrText xml:space="preserve"> PAGEREF _Toc194675986 \h </w:instrText>
            </w:r>
            <w:r>
              <w:rPr>
                <w:noProof/>
                <w:webHidden/>
              </w:rPr>
            </w:r>
            <w:r>
              <w:rPr>
                <w:noProof/>
                <w:webHidden/>
              </w:rPr>
              <w:fldChar w:fldCharType="separate"/>
            </w:r>
            <w:r>
              <w:rPr>
                <w:noProof/>
                <w:webHidden/>
              </w:rPr>
              <w:t>5</w:t>
            </w:r>
            <w:r>
              <w:rPr>
                <w:noProof/>
                <w:webHidden/>
              </w:rPr>
              <w:fldChar w:fldCharType="end"/>
            </w:r>
          </w:hyperlink>
        </w:p>
        <w:p w14:paraId="70DCBB96" w14:textId="1AB6D477"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87" w:history="1">
            <w:r w:rsidRPr="00012B4C">
              <w:rPr>
                <w:rStyle w:val="Hyperlink"/>
                <w:noProof/>
              </w:rPr>
              <w:t>5.3</w:t>
            </w:r>
            <w:r>
              <w:rPr>
                <w:rFonts w:asciiTheme="minorHAnsi" w:eastAsiaTheme="minorEastAsia" w:hAnsiTheme="minorHAnsi" w:cstheme="minorBidi"/>
                <w:noProof/>
                <w:kern w:val="2"/>
                <w:lang w:val="en-NL" w:eastAsia="zh-CN"/>
                <w14:ligatures w14:val="standardContextual"/>
              </w:rPr>
              <w:tab/>
            </w:r>
            <w:r w:rsidRPr="00012B4C">
              <w:rPr>
                <w:rStyle w:val="Hyperlink"/>
                <w:noProof/>
              </w:rPr>
              <w:t>Software projects</w:t>
            </w:r>
            <w:r>
              <w:rPr>
                <w:noProof/>
                <w:webHidden/>
              </w:rPr>
              <w:tab/>
            </w:r>
            <w:r>
              <w:rPr>
                <w:noProof/>
                <w:webHidden/>
              </w:rPr>
              <w:fldChar w:fldCharType="begin"/>
            </w:r>
            <w:r>
              <w:rPr>
                <w:noProof/>
                <w:webHidden/>
              </w:rPr>
              <w:instrText xml:space="preserve"> PAGEREF _Toc194675987 \h </w:instrText>
            </w:r>
            <w:r>
              <w:rPr>
                <w:noProof/>
                <w:webHidden/>
              </w:rPr>
            </w:r>
            <w:r>
              <w:rPr>
                <w:noProof/>
                <w:webHidden/>
              </w:rPr>
              <w:fldChar w:fldCharType="separate"/>
            </w:r>
            <w:r>
              <w:rPr>
                <w:noProof/>
                <w:webHidden/>
              </w:rPr>
              <w:t>5</w:t>
            </w:r>
            <w:r>
              <w:rPr>
                <w:noProof/>
                <w:webHidden/>
              </w:rPr>
              <w:fldChar w:fldCharType="end"/>
            </w:r>
          </w:hyperlink>
        </w:p>
        <w:p w14:paraId="5F1555FD" w14:textId="6FD643D7" w:rsidR="001B4917" w:rsidRDefault="001B4917">
          <w:pPr>
            <w:pStyle w:val="TOC2"/>
            <w:rPr>
              <w:rFonts w:asciiTheme="minorHAnsi" w:eastAsiaTheme="minorEastAsia" w:hAnsiTheme="minorHAnsi" w:cstheme="minorBidi"/>
              <w:noProof/>
              <w:kern w:val="2"/>
              <w:lang w:val="en-NL" w:eastAsia="zh-CN"/>
              <w14:ligatures w14:val="standardContextual"/>
            </w:rPr>
          </w:pPr>
          <w:hyperlink w:anchor="_Toc194675988" w:history="1">
            <w:r w:rsidRPr="00012B4C">
              <w:rPr>
                <w:rStyle w:val="Hyperlink"/>
                <w:noProof/>
              </w:rPr>
              <w:t>5.4</w:t>
            </w:r>
            <w:r>
              <w:rPr>
                <w:rFonts w:asciiTheme="minorHAnsi" w:eastAsiaTheme="minorEastAsia" w:hAnsiTheme="minorHAnsi" w:cstheme="minorBidi"/>
                <w:noProof/>
                <w:kern w:val="2"/>
                <w:lang w:val="en-NL" w:eastAsia="zh-CN"/>
                <w14:ligatures w14:val="standardContextual"/>
              </w:rPr>
              <w:tab/>
            </w:r>
            <w:r w:rsidRPr="00012B4C">
              <w:rPr>
                <w:rStyle w:val="Hyperlink"/>
                <w:noProof/>
              </w:rPr>
              <w:t>General</w:t>
            </w:r>
            <w:r>
              <w:rPr>
                <w:noProof/>
                <w:webHidden/>
              </w:rPr>
              <w:tab/>
            </w:r>
            <w:r>
              <w:rPr>
                <w:noProof/>
                <w:webHidden/>
              </w:rPr>
              <w:fldChar w:fldCharType="begin"/>
            </w:r>
            <w:r>
              <w:rPr>
                <w:noProof/>
                <w:webHidden/>
              </w:rPr>
              <w:instrText xml:space="preserve"> PAGEREF _Toc194675988 \h </w:instrText>
            </w:r>
            <w:r>
              <w:rPr>
                <w:noProof/>
                <w:webHidden/>
              </w:rPr>
            </w:r>
            <w:r>
              <w:rPr>
                <w:noProof/>
                <w:webHidden/>
              </w:rPr>
              <w:fldChar w:fldCharType="separate"/>
            </w:r>
            <w:r>
              <w:rPr>
                <w:noProof/>
                <w:webHidden/>
              </w:rPr>
              <w:t>5</w:t>
            </w:r>
            <w:r>
              <w:rPr>
                <w:noProof/>
                <w:webHidden/>
              </w:rPr>
              <w:fldChar w:fldCharType="end"/>
            </w:r>
          </w:hyperlink>
        </w:p>
        <w:p w14:paraId="5090A559" w14:textId="369CBACF" w:rsidR="001B4917" w:rsidRDefault="001B4917">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194675989" w:history="1">
            <w:r w:rsidRPr="00012B4C">
              <w:rPr>
                <w:rStyle w:val="Hyperlink"/>
                <w:noProof/>
              </w:rPr>
              <w:t>5.4.1</w:t>
            </w:r>
            <w:r>
              <w:rPr>
                <w:rFonts w:asciiTheme="minorHAnsi" w:eastAsiaTheme="minorEastAsia" w:hAnsiTheme="minorHAnsi" w:cstheme="minorBidi"/>
                <w:noProof/>
                <w:kern w:val="2"/>
                <w:lang w:val="en-NL" w:eastAsia="zh-CN"/>
                <w14:ligatures w14:val="standardContextual"/>
              </w:rPr>
              <w:tab/>
            </w:r>
            <w:r w:rsidRPr="00012B4C">
              <w:rPr>
                <w:rStyle w:val="Hyperlink"/>
                <w:noProof/>
              </w:rPr>
              <w:t>libSDL</w:t>
            </w:r>
            <w:r>
              <w:rPr>
                <w:noProof/>
                <w:webHidden/>
              </w:rPr>
              <w:tab/>
            </w:r>
            <w:r>
              <w:rPr>
                <w:noProof/>
                <w:webHidden/>
              </w:rPr>
              <w:fldChar w:fldCharType="begin"/>
            </w:r>
            <w:r>
              <w:rPr>
                <w:noProof/>
                <w:webHidden/>
              </w:rPr>
              <w:instrText xml:space="preserve"> PAGEREF _Toc194675989 \h </w:instrText>
            </w:r>
            <w:r>
              <w:rPr>
                <w:noProof/>
                <w:webHidden/>
              </w:rPr>
            </w:r>
            <w:r>
              <w:rPr>
                <w:noProof/>
                <w:webHidden/>
              </w:rPr>
              <w:fldChar w:fldCharType="separate"/>
            </w:r>
            <w:r>
              <w:rPr>
                <w:noProof/>
                <w:webHidden/>
              </w:rPr>
              <w:t>5</w:t>
            </w:r>
            <w:r>
              <w:rPr>
                <w:noProof/>
                <w:webHidden/>
              </w:rPr>
              <w:fldChar w:fldCharType="end"/>
            </w:r>
          </w:hyperlink>
        </w:p>
        <w:p w14:paraId="31B5C1CC" w14:textId="58242A63" w:rsidR="00E61018" w:rsidRDefault="00060E3E">
          <w:r>
            <w:rPr>
              <w:b/>
              <w:bCs/>
            </w:rPr>
            <w:fldChar w:fldCharType="end"/>
          </w:r>
        </w:p>
      </w:sdtContent>
    </w:sdt>
    <w:p w14:paraId="31B5C1CD" w14:textId="77777777" w:rsidR="00E61018" w:rsidRDefault="00E61018">
      <w:pPr>
        <w:rPr>
          <w:rFonts w:ascii="Times New Roman" w:hAnsi="Times New Roman" w:cs="Times New Roman"/>
          <w:lang w:val="en-GB"/>
        </w:rPr>
      </w:pPr>
    </w:p>
    <w:p w14:paraId="31B5C1CE" w14:textId="77777777" w:rsidR="00E61018" w:rsidRDefault="00E61018">
      <w:pPr>
        <w:rPr>
          <w:rFonts w:ascii="Times New Roman" w:hAnsi="Times New Roman" w:cs="Times New Roman"/>
          <w:lang w:val="en-GB"/>
        </w:rPr>
      </w:pPr>
    </w:p>
    <w:p w14:paraId="31B5C1CF" w14:textId="77777777" w:rsidR="00E61018" w:rsidRDefault="00060E3E">
      <w:pPr>
        <w:pStyle w:val="Heading1"/>
      </w:pPr>
      <w:bookmarkStart w:id="2" w:name="_Toc194675972"/>
      <w:r>
        <w:lastRenderedPageBreak/>
        <w:t>Introduction</w:t>
      </w:r>
      <w:bookmarkEnd w:id="2"/>
    </w:p>
    <w:p w14:paraId="31B5C1D0" w14:textId="77777777" w:rsidR="00E61018" w:rsidRDefault="00060E3E">
      <w:r>
        <w:t>ISO/IEC 14996 part 34 Syntactic description language (SDL) formalizes the syntactic description language for describing the structure of binary data used throughout other MPEG standards. It covers the representation of the SDL specification in plain text, the syntax of the SDL and the semantic rules of the SDL.</w:t>
      </w:r>
    </w:p>
    <w:p w14:paraId="31B5C1D1" w14:textId="77777777" w:rsidR="00E61018" w:rsidRDefault="00E61018"/>
    <w:p w14:paraId="31B5C1D2" w14:textId="77777777" w:rsidR="00E61018" w:rsidRDefault="00060E3E">
      <w:r>
        <w:t xml:space="preserve">This document serves as project management tool to organize and track the progress of developing a series of tools related to SDL. Some of the developed tools are utility software whose purpose is to assist in editing SDL declaration while other tools are conformance </w:t>
      </w:r>
      <w:bookmarkStart w:id="3" w:name="_Hlk188453618"/>
      <w:r>
        <w:t>software</w:t>
      </w:r>
      <w:bookmarkEnd w:id="3"/>
      <w:r>
        <w:t xml:space="preserve"> of ISO/IEC 14496-34.</w:t>
      </w:r>
    </w:p>
    <w:p w14:paraId="31B5C1D3" w14:textId="77777777" w:rsidR="00E61018" w:rsidRDefault="00060E3E">
      <w:pPr>
        <w:pStyle w:val="Heading1"/>
      </w:pPr>
      <w:bookmarkStart w:id="4" w:name="_Toc194675973"/>
      <w:r>
        <w:t>Overview of tools</w:t>
      </w:r>
      <w:bookmarkEnd w:id="4"/>
    </w:p>
    <w:tbl>
      <w:tblPr>
        <w:tblStyle w:val="GridTable1Light"/>
        <w:tblW w:w="0" w:type="auto"/>
        <w:tblLayout w:type="fixed"/>
        <w:tblLook w:val="04A0" w:firstRow="1" w:lastRow="0" w:firstColumn="1" w:lastColumn="0" w:noHBand="0" w:noVBand="1"/>
      </w:tblPr>
      <w:tblGrid>
        <w:gridCol w:w="1536"/>
        <w:gridCol w:w="2042"/>
        <w:gridCol w:w="1534"/>
        <w:gridCol w:w="2185"/>
        <w:gridCol w:w="1713"/>
      </w:tblGrid>
      <w:tr w:rsidR="00E61018" w14:paraId="31B5C1D9"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dxa"/>
          </w:tcPr>
          <w:p w14:paraId="31B5C1D4" w14:textId="77777777" w:rsidR="00E61018" w:rsidRDefault="00060E3E">
            <w:pPr>
              <w:jc w:val="center"/>
            </w:pPr>
            <w:r>
              <w:t>Tool name</w:t>
            </w:r>
          </w:p>
        </w:tc>
        <w:tc>
          <w:tcPr>
            <w:tcW w:w="2042" w:type="dxa"/>
          </w:tcPr>
          <w:p w14:paraId="31B5C1D5"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Repository location</w:t>
            </w:r>
          </w:p>
        </w:tc>
        <w:tc>
          <w:tcPr>
            <w:tcW w:w="1534" w:type="dxa"/>
          </w:tcPr>
          <w:p w14:paraId="31B5C1D6"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Type</w:t>
            </w:r>
          </w:p>
        </w:tc>
        <w:tc>
          <w:tcPr>
            <w:tcW w:w="2185" w:type="dxa"/>
          </w:tcPr>
          <w:p w14:paraId="31B5C1D7"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Status</w:t>
            </w:r>
          </w:p>
        </w:tc>
        <w:tc>
          <w:tcPr>
            <w:tcW w:w="1713" w:type="dxa"/>
          </w:tcPr>
          <w:p w14:paraId="31B5C1D8"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Description</w:t>
            </w:r>
          </w:p>
        </w:tc>
      </w:tr>
      <w:tr w:rsidR="00E61018" w14:paraId="31B5C1DF" w14:textId="77777777" w:rsidTr="00E61018">
        <w:trPr>
          <w:trHeight w:val="293"/>
        </w:trPr>
        <w:tc>
          <w:tcPr>
            <w:cnfStyle w:val="001000000000" w:firstRow="0" w:lastRow="0" w:firstColumn="1" w:lastColumn="0" w:oddVBand="0" w:evenVBand="0" w:oddHBand="0" w:evenHBand="0" w:firstRowFirstColumn="0" w:firstRowLastColumn="0" w:lastRowFirstColumn="0" w:lastRowLastColumn="0"/>
            <w:tcW w:w="1536" w:type="dxa"/>
            <w:vMerge w:val="restart"/>
          </w:tcPr>
          <w:p w14:paraId="31B5C1DA" w14:textId="77777777" w:rsidR="00E61018" w:rsidRDefault="00060E3E">
            <w:proofErr w:type="spellStart"/>
            <w:r>
              <w:t>libSDL</w:t>
            </w:r>
            <w:proofErr w:type="spellEnd"/>
          </w:p>
        </w:tc>
        <w:tc>
          <w:tcPr>
            <w:tcW w:w="2042" w:type="dxa"/>
            <w:vMerge w:val="restart"/>
          </w:tcPr>
          <w:p w14:paraId="31B5C1DB" w14:textId="3415AA9C" w:rsidR="00E61018" w:rsidRDefault="00060E3E">
            <w:pPr>
              <w:cnfStyle w:val="000000000000" w:firstRow="0" w:lastRow="0" w:firstColumn="0" w:lastColumn="0" w:oddVBand="0" w:evenVBand="0" w:oddHBand="0" w:evenHBand="0" w:firstRowFirstColumn="0" w:firstRowLastColumn="0" w:lastRowFirstColumn="0" w:lastRowLastColumn="0"/>
            </w:pPr>
            <w:hyperlink r:id="rId24" w:history="1">
              <w:r>
                <w:rPr>
                  <w:rStyle w:val="Hyperlink"/>
                </w:rPr>
                <w:t xml:space="preserve">MPEG / Systems / SDL / </w:t>
              </w:r>
              <w:proofErr w:type="spellStart"/>
              <w:r>
                <w:rPr>
                  <w:rStyle w:val="Hyperlink"/>
                </w:rPr>
                <w:t>libSDL</w:t>
              </w:r>
              <w:proofErr w:type="spellEnd"/>
              <w:r>
                <w:rPr>
                  <w:rStyle w:val="Hyperlink"/>
                </w:rPr>
                <w:t xml:space="preserve"> · GitLab</w:t>
              </w:r>
            </w:hyperlink>
          </w:p>
        </w:tc>
        <w:tc>
          <w:tcPr>
            <w:tcW w:w="1534" w:type="dxa"/>
            <w:vMerge w:val="restart"/>
          </w:tcPr>
          <w:p w14:paraId="31B5C1DC"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Conformance</w:t>
            </w:r>
          </w:p>
        </w:tc>
        <w:tc>
          <w:tcPr>
            <w:tcW w:w="2185" w:type="dxa"/>
            <w:vMerge w:val="restart"/>
          </w:tcPr>
          <w:p w14:paraId="31B5C1DD"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vMerge w:val="restart"/>
          </w:tcPr>
          <w:p w14:paraId="31B5C1DE" w14:textId="77777777" w:rsidR="00E61018" w:rsidRDefault="00060E3E">
            <w:pPr>
              <w:cnfStyle w:val="000000000000" w:firstRow="0" w:lastRow="0" w:firstColumn="0" w:lastColumn="0" w:oddVBand="0" w:evenVBand="0" w:oddHBand="0" w:evenHBand="0" w:firstRowFirstColumn="0" w:firstRowLastColumn="0" w:lastRowFirstColumn="0" w:lastRowLastColumn="0"/>
            </w:pPr>
            <w:r>
              <w:t>Library to parse SDL specifications.</w:t>
            </w:r>
          </w:p>
        </w:tc>
      </w:tr>
      <w:tr w:rsidR="00E61018" w14:paraId="31B5C1E5"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0" w14:textId="77777777" w:rsidR="00E61018" w:rsidRDefault="00060E3E">
            <w:proofErr w:type="spellStart"/>
            <w:r>
              <w:t>SDLValidator</w:t>
            </w:r>
            <w:proofErr w:type="spellEnd"/>
          </w:p>
        </w:tc>
        <w:tc>
          <w:tcPr>
            <w:tcW w:w="2042" w:type="dxa"/>
          </w:tcPr>
          <w:p w14:paraId="31B5C1E1" w14:textId="0FEE9056" w:rsidR="00E61018" w:rsidRDefault="00060E3E">
            <w:pPr>
              <w:cnfStyle w:val="000000000000" w:firstRow="0" w:lastRow="0" w:firstColumn="0" w:lastColumn="0" w:oddVBand="0" w:evenVBand="0" w:oddHBand="0" w:evenHBand="0" w:firstRowFirstColumn="0" w:firstRowLastColumn="0" w:lastRowFirstColumn="0" w:lastRowLastColumn="0"/>
            </w:pPr>
            <w:hyperlink r:id="rId25" w:history="1">
              <w:r>
                <w:rPr>
                  <w:rStyle w:val="Hyperlink"/>
                </w:rPr>
                <w:t xml:space="preserve">MPEG / Systems / SDL / </w:t>
              </w:r>
              <w:proofErr w:type="spellStart"/>
              <w:r>
                <w:rPr>
                  <w:rStyle w:val="Hyperlink"/>
                </w:rPr>
                <w:t>SDLValidator</w:t>
              </w:r>
              <w:proofErr w:type="spellEnd"/>
              <w:r>
                <w:rPr>
                  <w:rStyle w:val="Hyperlink"/>
                </w:rPr>
                <w:t xml:space="preserve"> · GitLab</w:t>
              </w:r>
            </w:hyperlink>
          </w:p>
        </w:tc>
        <w:tc>
          <w:tcPr>
            <w:tcW w:w="1534" w:type="dxa"/>
          </w:tcPr>
          <w:p w14:paraId="31B5C1E2"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3" w14:textId="345CAD41" w:rsidR="00E61018" w:rsidRDefault="00A66392">
            <w:pPr>
              <w:jc w:val="center"/>
              <w:cnfStyle w:val="000000000000" w:firstRow="0" w:lastRow="0" w:firstColumn="0" w:lastColumn="0" w:oddVBand="0" w:evenVBand="0" w:oddHBand="0" w:evenHBand="0" w:firstRowFirstColumn="0" w:firstRowLastColumn="0" w:lastRowFirstColumn="0" w:lastRowLastColumn="0"/>
            </w:pPr>
            <w:ins w:id="5" w:author="Emmanuel Thomas" w:date="2025-04-04T16:05:00Z" w16du:dateUtc="2025-04-04T14:05:00Z">
              <w:r w:rsidRPr="00E117C4">
                <w:rPr>
                  <w:szCs w:val="22"/>
                  <w:highlight w:val="green"/>
                </w:rPr>
                <w:t>First version done</w:t>
              </w:r>
            </w:ins>
            <w:del w:id="6" w:author="Emmanuel Thomas" w:date="2025-04-04T16:05:00Z" w16du:dateUtc="2025-04-04T14:05:00Z">
              <w:r w:rsidR="00060E3E" w:rsidDel="00A66392">
                <w:delText>Work-In-Progress</w:delText>
              </w:r>
            </w:del>
          </w:p>
        </w:tc>
        <w:tc>
          <w:tcPr>
            <w:tcW w:w="1713" w:type="dxa"/>
          </w:tcPr>
          <w:p w14:paraId="31B5C1E4" w14:textId="77777777" w:rsidR="00E61018" w:rsidRDefault="00060E3E">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E61018" w14:paraId="31B5C1E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6" w14:textId="77777777" w:rsidR="00E61018" w:rsidRDefault="00060E3E">
            <w:r>
              <w:t>Word2SDL</w:t>
            </w:r>
          </w:p>
        </w:tc>
        <w:tc>
          <w:tcPr>
            <w:tcW w:w="2042" w:type="dxa"/>
          </w:tcPr>
          <w:p w14:paraId="31B5C1E7" w14:textId="534E2765" w:rsidR="00E61018" w:rsidRDefault="00060E3E">
            <w:pPr>
              <w:cnfStyle w:val="000000000000" w:firstRow="0" w:lastRow="0" w:firstColumn="0" w:lastColumn="0" w:oddVBand="0" w:evenVBand="0" w:oddHBand="0" w:evenHBand="0" w:firstRowFirstColumn="0" w:firstRowLastColumn="0" w:lastRowFirstColumn="0" w:lastRowLastColumn="0"/>
            </w:pPr>
            <w:hyperlink r:id="rId26" w:history="1">
              <w:r>
                <w:rPr>
                  <w:rStyle w:val="Hyperlink"/>
                </w:rPr>
                <w:t>MPEG / Systems / SDL / Word2SDL · GitLab</w:t>
              </w:r>
            </w:hyperlink>
          </w:p>
        </w:tc>
        <w:tc>
          <w:tcPr>
            <w:tcW w:w="1534" w:type="dxa"/>
          </w:tcPr>
          <w:p w14:paraId="31B5C1E8"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9" w14:textId="2C2E1D2C" w:rsidR="00E61018" w:rsidRDefault="00317284">
            <w:pPr>
              <w:jc w:val="center"/>
              <w:cnfStyle w:val="000000000000" w:firstRow="0" w:lastRow="0" w:firstColumn="0" w:lastColumn="0" w:oddVBand="0" w:evenVBand="0" w:oddHBand="0" w:evenHBand="0" w:firstRowFirstColumn="0" w:firstRowLastColumn="0" w:lastRowFirstColumn="0" w:lastRowLastColumn="0"/>
            </w:pPr>
            <w:ins w:id="7" w:author="Emmanuel Thomas" w:date="2025-04-04T16:05:00Z" w16du:dateUtc="2025-04-04T14:05:00Z">
              <w:r w:rsidRPr="00562C2F">
                <w:rPr>
                  <w:szCs w:val="22"/>
                  <w:highlight w:val="green"/>
                </w:rPr>
                <w:t>Done</w:t>
              </w:r>
            </w:ins>
            <w:del w:id="8" w:author="Emmanuel Thomas" w:date="2025-04-04T16:05:00Z" w16du:dateUtc="2025-04-04T14:05:00Z">
              <w:r w:rsidR="00060E3E" w:rsidDel="00317284">
                <w:delText>Work-In-Progress</w:delText>
              </w:r>
            </w:del>
          </w:p>
        </w:tc>
        <w:tc>
          <w:tcPr>
            <w:tcW w:w="1713" w:type="dxa"/>
          </w:tcPr>
          <w:p w14:paraId="31B5C1EA" w14:textId="77777777" w:rsidR="00E61018" w:rsidRDefault="00060E3E">
            <w:pPr>
              <w:cnfStyle w:val="000000000000" w:firstRow="0" w:lastRow="0" w:firstColumn="0" w:lastColumn="0" w:oddVBand="0" w:evenVBand="0" w:oddHBand="0" w:evenHBand="0" w:firstRowFirstColumn="0" w:firstRowLastColumn="0" w:lastRowFirstColumn="0" w:lastRowLastColumn="0"/>
            </w:pPr>
            <w:r>
              <w:t>Extract SDL declarations from Word document to plain text.</w:t>
            </w:r>
          </w:p>
        </w:tc>
      </w:tr>
      <w:tr w:rsidR="00E61018" w14:paraId="31B5C1F1"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C" w14:textId="77777777" w:rsidR="00E61018" w:rsidRDefault="00060E3E">
            <w:proofErr w:type="spellStart"/>
            <w:r>
              <w:t>WordSync</w:t>
            </w:r>
            <w:proofErr w:type="spellEnd"/>
            <w:r>
              <w:br/>
            </w:r>
            <w:r>
              <w:rPr>
                <w:b w:val="0"/>
              </w:rPr>
              <w:t>(tentative)</w:t>
            </w:r>
          </w:p>
        </w:tc>
        <w:tc>
          <w:tcPr>
            <w:tcW w:w="2042" w:type="dxa"/>
          </w:tcPr>
          <w:p w14:paraId="31B5C1ED" w14:textId="77777777" w:rsidR="00E61018" w:rsidRDefault="00060E3E">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EE"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F" w14:textId="77777777" w:rsidR="00E61018" w:rsidRDefault="00060E3E">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0" w14:textId="77777777" w:rsidR="00E61018" w:rsidRDefault="00060E3E">
            <w:pPr>
              <w:cnfStyle w:val="000000000000" w:firstRow="0" w:lastRow="0" w:firstColumn="0" w:lastColumn="0" w:oddVBand="0" w:evenVBand="0" w:oddHBand="0" w:evenHBand="0" w:firstRowFirstColumn="0" w:firstRowLastColumn="0" w:lastRowFirstColumn="0" w:lastRowLastColumn="0"/>
            </w:pPr>
            <w:r>
              <w:t>Sync external files with text snippets in Word documents.</w:t>
            </w:r>
          </w:p>
        </w:tc>
      </w:tr>
      <w:tr w:rsidR="00E61018" w14:paraId="31B5C1F7"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2" w14:textId="77777777" w:rsidR="00E61018" w:rsidRDefault="00060E3E">
            <w:proofErr w:type="spellStart"/>
            <w:r>
              <w:t>SDLCompiler</w:t>
            </w:r>
            <w:proofErr w:type="spellEnd"/>
            <w:r>
              <w:br/>
            </w:r>
            <w:r>
              <w:rPr>
                <w:b w:val="0"/>
              </w:rPr>
              <w:t>(tentative)</w:t>
            </w:r>
          </w:p>
        </w:tc>
        <w:tc>
          <w:tcPr>
            <w:tcW w:w="2042" w:type="dxa"/>
          </w:tcPr>
          <w:p w14:paraId="31B5C1F3" w14:textId="77777777" w:rsidR="00E61018" w:rsidRDefault="00060E3E">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F4"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5" w14:textId="77777777" w:rsidR="00E61018" w:rsidRDefault="00060E3E">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6" w14:textId="77777777" w:rsidR="00E61018" w:rsidRDefault="00060E3E">
            <w:pPr>
              <w:cnfStyle w:val="000000000000" w:firstRow="0" w:lastRow="0" w:firstColumn="0" w:lastColumn="0" w:oddVBand="0" w:evenVBand="0" w:oddHBand="0" w:evenHBand="0" w:firstRowFirstColumn="0" w:firstRowLastColumn="0" w:lastRowFirstColumn="0" w:lastRowLastColumn="0"/>
            </w:pPr>
            <w:r>
              <w:t>Generate source code to read and write binary data based on its SDL declaration.</w:t>
            </w:r>
          </w:p>
        </w:tc>
      </w:tr>
      <w:tr w:rsidR="00E61018" w14:paraId="31B5C1FD"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8" w14:textId="77777777" w:rsidR="00E61018" w:rsidRDefault="00060E3E">
            <w:proofErr w:type="spellStart"/>
            <w:r>
              <w:t>SDLLint</w:t>
            </w:r>
            <w:proofErr w:type="spellEnd"/>
            <w:r>
              <w:br/>
            </w:r>
            <w:r>
              <w:rPr>
                <w:b w:val="0"/>
              </w:rPr>
              <w:t>(tentative)</w:t>
            </w:r>
          </w:p>
        </w:tc>
        <w:tc>
          <w:tcPr>
            <w:tcW w:w="2042" w:type="dxa"/>
          </w:tcPr>
          <w:p w14:paraId="31B5C1F9" w14:textId="77777777" w:rsidR="00E61018" w:rsidRDefault="00060E3E">
            <w:pPr>
              <w:cnfStyle w:val="000000000000" w:firstRow="0" w:lastRow="0" w:firstColumn="0" w:lastColumn="0" w:oddVBand="0" w:evenVBand="0" w:oddHBand="0" w:evenHBand="0" w:firstRowFirstColumn="0" w:firstRowLastColumn="0" w:lastRowFirstColumn="0" w:lastRowLastColumn="0"/>
            </w:pPr>
            <w:proofErr w:type="spellStart"/>
            <w:r>
              <w:t>todo</w:t>
            </w:r>
            <w:proofErr w:type="spellEnd"/>
          </w:p>
        </w:tc>
        <w:tc>
          <w:tcPr>
            <w:tcW w:w="1534" w:type="dxa"/>
          </w:tcPr>
          <w:p w14:paraId="31B5C1FA"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B" w14:textId="77777777" w:rsidR="00E61018" w:rsidRDefault="00060E3E">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C" w14:textId="77777777" w:rsidR="00E61018" w:rsidRDefault="00060E3E">
            <w:pPr>
              <w:cnfStyle w:val="000000000000" w:firstRow="0" w:lastRow="0" w:firstColumn="0" w:lastColumn="0" w:oddVBand="0" w:evenVBand="0" w:oddHBand="0" w:evenHBand="0" w:firstRowFirstColumn="0" w:firstRowLastColumn="0" w:lastRowFirstColumn="0" w:lastRowLastColumn="0"/>
            </w:pPr>
            <w:r>
              <w:t>Web tool to validate and format SDL declaration.</w:t>
            </w:r>
          </w:p>
        </w:tc>
      </w:tr>
    </w:tbl>
    <w:p w14:paraId="31B5C1FE" w14:textId="77777777" w:rsidR="00E61018" w:rsidRDefault="00E61018"/>
    <w:p w14:paraId="31B5C1FF" w14:textId="77777777" w:rsidR="00E61018" w:rsidRDefault="00060E3E">
      <w:pPr>
        <w:pStyle w:val="Heading1"/>
      </w:pPr>
      <w:bookmarkStart w:id="9" w:name="_Toc194675974"/>
      <w:r>
        <w:lastRenderedPageBreak/>
        <w:t>Work plan</w:t>
      </w:r>
      <w:bookmarkEnd w:id="9"/>
    </w:p>
    <w:tbl>
      <w:tblPr>
        <w:tblStyle w:val="GridTable1Light"/>
        <w:tblW w:w="5000" w:type="pct"/>
        <w:tblCellMar>
          <w:top w:w="85" w:type="dxa"/>
          <w:bottom w:w="85" w:type="dxa"/>
        </w:tblCellMar>
        <w:tblLook w:val="04A0" w:firstRow="1" w:lastRow="0" w:firstColumn="1" w:lastColumn="0" w:noHBand="0" w:noVBand="1"/>
        <w:tblPrChange w:id="10" w:author="Emmanuel Thomas" w:date="2025-04-04T16:08:00Z" w16du:dateUtc="2025-04-04T14:08:00Z">
          <w:tblPr>
            <w:tblStyle w:val="GridTable1Light"/>
            <w:tblW w:w="5000" w:type="pct"/>
            <w:tblLook w:val="04A0" w:firstRow="1" w:lastRow="0" w:firstColumn="1" w:lastColumn="0" w:noHBand="0" w:noVBand="1"/>
          </w:tblPr>
        </w:tblPrChange>
      </w:tblPr>
      <w:tblGrid>
        <w:gridCol w:w="1413"/>
        <w:gridCol w:w="1843"/>
        <w:gridCol w:w="2865"/>
        <w:gridCol w:w="2889"/>
        <w:tblGridChange w:id="11">
          <w:tblGrid>
            <w:gridCol w:w="1413"/>
            <w:gridCol w:w="1843"/>
            <w:gridCol w:w="2865"/>
            <w:gridCol w:w="2889"/>
          </w:tblGrid>
        </w:tblGridChange>
      </w:tblGrid>
      <w:tr w:rsidR="00E61018" w14:paraId="31B5C204" w14:textId="77777777" w:rsidTr="00500B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4" w:type="pct"/>
            <w:tcPrChange w:id="12" w:author="Emmanuel Thomas" w:date="2025-04-04T16:08:00Z" w16du:dateUtc="2025-04-04T14:08:00Z">
              <w:tcPr>
                <w:tcW w:w="784" w:type="pct"/>
              </w:tcPr>
            </w:tcPrChange>
          </w:tcPr>
          <w:p w14:paraId="31B5C200" w14:textId="77777777" w:rsidR="00E61018" w:rsidRDefault="00060E3E">
            <w:pPr>
              <w:cnfStyle w:val="101000000000" w:firstRow="1" w:lastRow="0" w:firstColumn="1" w:lastColumn="0" w:oddVBand="0" w:evenVBand="0" w:oddHBand="0" w:evenHBand="0" w:firstRowFirstColumn="0" w:firstRowLastColumn="0" w:lastRowFirstColumn="0" w:lastRowLastColumn="0"/>
            </w:pPr>
            <w:r>
              <w:t>Milestones</w:t>
            </w:r>
          </w:p>
        </w:tc>
        <w:tc>
          <w:tcPr>
            <w:tcW w:w="1023" w:type="pct"/>
            <w:tcPrChange w:id="13" w:author="Emmanuel Thomas" w:date="2025-04-04T16:08:00Z" w16du:dateUtc="2025-04-04T14:08:00Z">
              <w:tcPr>
                <w:tcW w:w="1023" w:type="pct"/>
              </w:tcPr>
            </w:tcPrChange>
          </w:tcPr>
          <w:p w14:paraId="31B5C201" w14:textId="77777777" w:rsidR="00E61018" w:rsidRDefault="00060E3E">
            <w:pPr>
              <w:cnfStyle w:val="100000000000" w:firstRow="1" w:lastRow="0" w:firstColumn="0" w:lastColumn="0" w:oddVBand="0" w:evenVBand="0" w:oddHBand="0" w:evenHBand="0" w:firstRowFirstColumn="0" w:firstRowLastColumn="0" w:lastRowFirstColumn="0" w:lastRowLastColumn="0"/>
            </w:pPr>
            <w:r>
              <w:t>Dates</w:t>
            </w:r>
          </w:p>
        </w:tc>
        <w:tc>
          <w:tcPr>
            <w:tcW w:w="1590" w:type="pct"/>
            <w:tcPrChange w:id="14" w:author="Emmanuel Thomas" w:date="2025-04-04T16:08:00Z" w16du:dateUtc="2025-04-04T14:08:00Z">
              <w:tcPr>
                <w:tcW w:w="1590" w:type="pct"/>
              </w:tcPr>
            </w:tcPrChange>
          </w:tcPr>
          <w:p w14:paraId="31B5C202" w14:textId="77777777" w:rsidR="00E61018" w:rsidRDefault="00060E3E">
            <w:pPr>
              <w:cnfStyle w:val="100000000000" w:firstRow="1" w:lastRow="0" w:firstColumn="0" w:lastColumn="0" w:oddVBand="0" w:evenVBand="0" w:oddHBand="0" w:evenHBand="0" w:firstRowFirstColumn="0" w:firstRowLastColumn="0" w:lastRowFirstColumn="0" w:lastRowLastColumn="0"/>
            </w:pPr>
            <w:r>
              <w:t>Goals</w:t>
            </w:r>
          </w:p>
        </w:tc>
        <w:tc>
          <w:tcPr>
            <w:tcW w:w="1603" w:type="pct"/>
            <w:tcPrChange w:id="15" w:author="Emmanuel Thomas" w:date="2025-04-04T16:08:00Z" w16du:dateUtc="2025-04-04T14:08:00Z">
              <w:tcPr>
                <w:tcW w:w="1603" w:type="pct"/>
              </w:tcPr>
            </w:tcPrChange>
          </w:tcPr>
          <w:p w14:paraId="31B5C203"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Status </w:t>
            </w:r>
          </w:p>
        </w:tc>
      </w:tr>
      <w:tr w:rsidR="00E61018" w14:paraId="31B5C209" w14:textId="77777777" w:rsidTr="00500BE1">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Change w:id="16" w:author="Emmanuel Thomas" w:date="2025-04-04T16:08:00Z" w16du:dateUtc="2025-04-04T14:08:00Z">
              <w:tcPr>
                <w:tcW w:w="784" w:type="pct"/>
                <w:shd w:val="clear" w:color="auto" w:fill="D9D9D9" w:themeFill="background1" w:themeFillShade="D9"/>
                <w:vAlign w:val="center"/>
              </w:tcPr>
            </w:tcPrChange>
          </w:tcPr>
          <w:p w14:paraId="31B5C205" w14:textId="77777777" w:rsidR="00E61018" w:rsidRDefault="00060E3E">
            <w:r>
              <w:t>MPEG #149</w:t>
            </w:r>
          </w:p>
        </w:tc>
        <w:tc>
          <w:tcPr>
            <w:tcW w:w="1023" w:type="pct"/>
            <w:shd w:val="clear" w:color="auto" w:fill="D9D9D9" w:themeFill="background1" w:themeFillShade="D9"/>
            <w:vAlign w:val="center"/>
            <w:tcPrChange w:id="17" w:author="Emmanuel Thomas" w:date="2025-04-04T16:08:00Z" w16du:dateUtc="2025-04-04T14:08:00Z">
              <w:tcPr>
                <w:tcW w:w="1023" w:type="pct"/>
                <w:shd w:val="clear" w:color="auto" w:fill="D9D9D9" w:themeFill="background1" w:themeFillShade="D9"/>
                <w:vAlign w:val="center"/>
              </w:tcPr>
            </w:tcPrChange>
          </w:tcPr>
          <w:p w14:paraId="31B5C206"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24</w:t>
            </w:r>
            <w:r>
              <w:rPr>
                <w:vertAlign w:val="superscript"/>
              </w:rPr>
              <w:t>th</w:t>
            </w:r>
            <w:r>
              <w:t xml:space="preserve"> January 2025</w:t>
            </w:r>
          </w:p>
        </w:tc>
        <w:tc>
          <w:tcPr>
            <w:tcW w:w="1590" w:type="pct"/>
            <w:shd w:val="clear" w:color="auto" w:fill="D9D9D9" w:themeFill="background1" w:themeFillShade="D9"/>
            <w:vAlign w:val="center"/>
            <w:tcPrChange w:id="18" w:author="Emmanuel Thomas" w:date="2025-04-04T16:08:00Z" w16du:dateUtc="2025-04-04T14:08:00Z">
              <w:tcPr>
                <w:tcW w:w="1590" w:type="pct"/>
                <w:shd w:val="clear" w:color="auto" w:fill="D9D9D9" w:themeFill="background1" w:themeFillShade="D9"/>
                <w:vAlign w:val="center"/>
              </w:tcPr>
            </w:tcPrChange>
          </w:tcPr>
          <w:p w14:paraId="31B5C207" w14:textId="27EF773A"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 xml:space="preserve">Create GitLab project for Word2SDL, </w:t>
            </w:r>
            <w:proofErr w:type="spellStart"/>
            <w:r>
              <w:t>libSDL</w:t>
            </w:r>
            <w:proofErr w:type="spellEnd"/>
            <w:r>
              <w:t xml:space="preserve"> and </w:t>
            </w:r>
            <w:proofErr w:type="spellStart"/>
            <w:r>
              <w:t>SDLValidator</w:t>
            </w:r>
            <w:proofErr w:type="spellEnd"/>
            <w:ins w:id="19" w:author="Emmanuel Thomas" w:date="2025-04-04T16:10:00Z" w16du:dateUtc="2025-04-04T14:10:00Z">
              <w:r w:rsidR="00E67C0F">
                <w:t>.</w:t>
              </w:r>
            </w:ins>
          </w:p>
        </w:tc>
        <w:tc>
          <w:tcPr>
            <w:tcW w:w="1603" w:type="pct"/>
            <w:shd w:val="clear" w:color="auto" w:fill="D9D9D9" w:themeFill="background1" w:themeFillShade="D9"/>
            <w:vAlign w:val="center"/>
            <w:tcPrChange w:id="20" w:author="Emmanuel Thomas" w:date="2025-04-04T16:08:00Z" w16du:dateUtc="2025-04-04T14:08:00Z">
              <w:tcPr>
                <w:tcW w:w="1603" w:type="pct"/>
                <w:shd w:val="clear" w:color="auto" w:fill="D9D9D9" w:themeFill="background1" w:themeFillShade="D9"/>
                <w:vAlign w:val="center"/>
              </w:tcPr>
            </w:tcPrChange>
          </w:tcPr>
          <w:p w14:paraId="31B5C208" w14:textId="77777777" w:rsidR="00E61018" w:rsidRDefault="00060E3E" w:rsidP="00E67C0F">
            <w:pPr>
              <w:cnfStyle w:val="000000000000" w:firstRow="0" w:lastRow="0" w:firstColumn="0" w:lastColumn="0" w:oddVBand="0" w:evenVBand="0" w:oddHBand="0" w:evenHBand="0" w:firstRowFirstColumn="0" w:firstRowLastColumn="0" w:lastRowFirstColumn="0" w:lastRowLastColumn="0"/>
              <w:pPrChange w:id="21" w:author="Emmanuel Thomas" w:date="2025-04-04T16:11:00Z" w16du:dateUtc="2025-04-04T14:11:00Z">
                <w:pPr>
                  <w:pStyle w:val="ListParagraph"/>
                  <w:numPr>
                    <w:numId w:val="21"/>
                  </w:numPr>
                  <w:ind w:left="284" w:hanging="284"/>
                  <w:cnfStyle w:val="000000000000" w:firstRow="0" w:lastRow="0" w:firstColumn="0" w:lastColumn="0" w:oddVBand="0" w:evenVBand="0" w:oddHBand="0" w:evenHBand="0" w:firstRowFirstColumn="0" w:firstRowLastColumn="0" w:lastRowFirstColumn="0" w:lastRowLastColumn="0"/>
                </w:pPr>
              </w:pPrChange>
            </w:pPr>
            <w:r>
              <w:t>Agree on Workplan and procedure</w:t>
            </w:r>
          </w:p>
        </w:tc>
      </w:tr>
      <w:tr w:rsidR="00E61018" w14:paraId="31B5C20F" w14:textId="77777777" w:rsidTr="00500BE1">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Change w:id="22" w:author="Emmanuel Thomas" w:date="2025-04-04T16:08:00Z" w16du:dateUtc="2025-04-04T14:08:00Z">
              <w:tcPr>
                <w:tcW w:w="784" w:type="pct"/>
                <w:vAlign w:val="center"/>
              </w:tcPr>
            </w:tcPrChange>
          </w:tcPr>
          <w:p w14:paraId="31B5C20A" w14:textId="77777777" w:rsidR="00E61018" w:rsidRDefault="00060E3E">
            <w:proofErr w:type="spellStart"/>
            <w:r>
              <w:t>AhG</w:t>
            </w:r>
            <w:proofErr w:type="spellEnd"/>
            <w:r>
              <w:t xml:space="preserve"> call</w:t>
            </w:r>
          </w:p>
        </w:tc>
        <w:tc>
          <w:tcPr>
            <w:tcW w:w="1023" w:type="pct"/>
            <w:shd w:val="clear" w:color="auto" w:fill="D9D9D9" w:themeFill="background1" w:themeFillShade="D9"/>
            <w:vAlign w:val="center"/>
            <w:tcPrChange w:id="23" w:author="Emmanuel Thomas" w:date="2025-04-04T16:08:00Z" w16du:dateUtc="2025-04-04T14:08:00Z">
              <w:tcPr>
                <w:tcW w:w="1023" w:type="pct"/>
                <w:vAlign w:val="center"/>
              </w:tcPr>
            </w:tcPrChange>
          </w:tcPr>
          <w:p w14:paraId="31B5C20B" w14:textId="1FE81796" w:rsidR="00E61018" w:rsidRDefault="00060E3E">
            <w:pPr>
              <w:jc w:val="center"/>
              <w:cnfStyle w:val="000000000000" w:firstRow="0" w:lastRow="0" w:firstColumn="0" w:lastColumn="0" w:oddVBand="0" w:evenVBand="0" w:oddHBand="0" w:evenHBand="0" w:firstRowFirstColumn="0" w:firstRowLastColumn="0" w:lastRowFirstColumn="0" w:lastRowLastColumn="0"/>
            </w:pPr>
            <w:r>
              <w:t>March 2025</w:t>
            </w:r>
            <w:r w:rsidR="00D45212">
              <w:br/>
            </w:r>
            <w:r w:rsidR="00D45212" w:rsidRPr="00D45212">
              <w:rPr>
                <w:i/>
                <w:iCs/>
                <w:sz w:val="18"/>
                <w:szCs w:val="18"/>
              </w:rPr>
              <w:t>(</w:t>
            </w:r>
            <w:r w:rsidR="00D45212">
              <w:rPr>
                <w:i/>
                <w:iCs/>
                <w:sz w:val="18"/>
                <w:szCs w:val="18"/>
              </w:rPr>
              <w:t xml:space="preserve">date </w:t>
            </w:r>
            <w:r w:rsidR="00D45212" w:rsidRPr="00D45212">
              <w:rPr>
                <w:i/>
                <w:iCs/>
                <w:sz w:val="18"/>
                <w:szCs w:val="18"/>
              </w:rPr>
              <w:t>will be announced on the reflector)</w:t>
            </w:r>
          </w:p>
        </w:tc>
        <w:tc>
          <w:tcPr>
            <w:tcW w:w="1590" w:type="pct"/>
            <w:shd w:val="clear" w:color="auto" w:fill="D9D9D9" w:themeFill="background1" w:themeFillShade="D9"/>
            <w:vAlign w:val="center"/>
            <w:tcPrChange w:id="24" w:author="Emmanuel Thomas" w:date="2025-04-04T16:08:00Z" w16du:dateUtc="2025-04-04T14:08:00Z">
              <w:tcPr>
                <w:tcW w:w="1590" w:type="pct"/>
                <w:vAlign w:val="center"/>
              </w:tcPr>
            </w:tcPrChange>
          </w:tcPr>
          <w:p w14:paraId="31B5C20C"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Word2SDL</w:t>
            </w:r>
          </w:p>
          <w:p w14:paraId="31B5C20D" w14:textId="5133FE20"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 xml:space="preserve">Complete </w:t>
            </w:r>
            <w:proofErr w:type="spellStart"/>
            <w:r>
              <w:t>libSDL</w:t>
            </w:r>
            <w:proofErr w:type="spellEnd"/>
            <w:r>
              <w:t xml:space="preserve"> and </w:t>
            </w:r>
            <w:proofErr w:type="spellStart"/>
            <w:r>
              <w:t>SDLValidator</w:t>
            </w:r>
            <w:proofErr w:type="spellEnd"/>
            <w:ins w:id="25" w:author="Emmanuel Thomas" w:date="2025-04-04T16:10:00Z" w16du:dateUtc="2025-04-04T14:10:00Z">
              <w:r w:rsidR="00E67C0F">
                <w:t>.</w:t>
              </w:r>
            </w:ins>
          </w:p>
        </w:tc>
        <w:tc>
          <w:tcPr>
            <w:tcW w:w="1603" w:type="pct"/>
            <w:shd w:val="clear" w:color="auto" w:fill="D9D9D9" w:themeFill="background1" w:themeFillShade="D9"/>
            <w:vAlign w:val="center"/>
            <w:tcPrChange w:id="26" w:author="Emmanuel Thomas" w:date="2025-04-04T16:08:00Z" w16du:dateUtc="2025-04-04T14:08:00Z">
              <w:tcPr>
                <w:tcW w:w="1603" w:type="pct"/>
                <w:vAlign w:val="center"/>
              </w:tcPr>
            </w:tcPrChange>
          </w:tcPr>
          <w:p w14:paraId="31B5C20E" w14:textId="77777777" w:rsidR="00E61018" w:rsidRDefault="00E61018" w:rsidP="00E67C0F">
            <w:pPr>
              <w:cnfStyle w:val="000000000000" w:firstRow="0" w:lastRow="0" w:firstColumn="0" w:lastColumn="0" w:oddVBand="0" w:evenVBand="0" w:oddHBand="0" w:evenHBand="0" w:firstRowFirstColumn="0" w:firstRowLastColumn="0" w:lastRowFirstColumn="0" w:lastRowLastColumn="0"/>
            </w:pPr>
          </w:p>
        </w:tc>
      </w:tr>
      <w:tr w:rsidR="00E61018" w:rsidDel="00BC3B1E" w14:paraId="31B5C216" w14:textId="2D1CC291" w:rsidTr="00500BE1">
        <w:trPr>
          <w:del w:id="27" w:author="Emmanuel Thomas" w:date="2025-04-04T16:06:00Z" w16du:dateUtc="2025-04-04T14:06:00Z"/>
        </w:trPr>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Change w:id="28" w:author="Emmanuel Thomas" w:date="2025-04-04T16:08:00Z" w16du:dateUtc="2025-04-04T14:08:00Z">
              <w:tcPr>
                <w:tcW w:w="784" w:type="pct"/>
                <w:vAlign w:val="center"/>
              </w:tcPr>
            </w:tcPrChange>
          </w:tcPr>
          <w:p w14:paraId="31B5C210" w14:textId="7C33621C" w:rsidR="00E61018" w:rsidDel="00BC3B1E" w:rsidRDefault="00060E3E">
            <w:pPr>
              <w:rPr>
                <w:del w:id="29" w:author="Emmanuel Thomas" w:date="2025-04-04T16:06:00Z" w16du:dateUtc="2025-04-04T14:06:00Z"/>
              </w:rPr>
            </w:pPr>
            <w:del w:id="30" w:author="Emmanuel Thomas" w:date="2025-04-04T16:06:00Z" w16du:dateUtc="2025-04-04T14:06:00Z">
              <w:r w:rsidDel="00BC3B1E">
                <w:delText>MPEG #150</w:delText>
              </w:r>
            </w:del>
          </w:p>
        </w:tc>
        <w:tc>
          <w:tcPr>
            <w:tcW w:w="1023" w:type="pct"/>
            <w:shd w:val="clear" w:color="auto" w:fill="D9D9D9" w:themeFill="background1" w:themeFillShade="D9"/>
            <w:vAlign w:val="center"/>
            <w:tcPrChange w:id="31" w:author="Emmanuel Thomas" w:date="2025-04-04T16:08:00Z" w16du:dateUtc="2025-04-04T14:08:00Z">
              <w:tcPr>
                <w:tcW w:w="1023" w:type="pct"/>
                <w:vAlign w:val="center"/>
              </w:tcPr>
            </w:tcPrChange>
          </w:tcPr>
          <w:p w14:paraId="31B5C211" w14:textId="55DC573C" w:rsidR="00E61018" w:rsidDel="00BC3B1E" w:rsidRDefault="00060E3E">
            <w:pPr>
              <w:jc w:val="center"/>
              <w:cnfStyle w:val="000000000000" w:firstRow="0" w:lastRow="0" w:firstColumn="0" w:lastColumn="0" w:oddVBand="0" w:evenVBand="0" w:oddHBand="0" w:evenHBand="0" w:firstRowFirstColumn="0" w:firstRowLastColumn="0" w:lastRowFirstColumn="0" w:lastRowLastColumn="0"/>
              <w:rPr>
                <w:del w:id="32" w:author="Emmanuel Thomas" w:date="2025-04-04T16:06:00Z" w16du:dateUtc="2025-04-04T14:06:00Z"/>
              </w:rPr>
            </w:pPr>
            <w:del w:id="33" w:author="Emmanuel Thomas" w:date="2025-04-04T16:06:00Z" w16du:dateUtc="2025-04-04T14:06:00Z">
              <w:r w:rsidDel="00BC3B1E">
                <w:delText>31</w:delText>
              </w:r>
              <w:r w:rsidDel="00BC3B1E">
                <w:rPr>
                  <w:vertAlign w:val="superscript"/>
                </w:rPr>
                <w:delText>st</w:delText>
              </w:r>
              <w:r w:rsidDel="00BC3B1E">
                <w:delText xml:space="preserve"> March 2025</w:delText>
              </w:r>
            </w:del>
          </w:p>
        </w:tc>
        <w:tc>
          <w:tcPr>
            <w:tcW w:w="1590" w:type="pct"/>
            <w:shd w:val="clear" w:color="auto" w:fill="D9D9D9" w:themeFill="background1" w:themeFillShade="D9"/>
            <w:tcPrChange w:id="34" w:author="Emmanuel Thomas" w:date="2025-04-04T16:08:00Z" w16du:dateUtc="2025-04-04T14:08:00Z">
              <w:tcPr>
                <w:tcW w:w="1590" w:type="pct"/>
              </w:tcPr>
            </w:tcPrChange>
          </w:tcPr>
          <w:p w14:paraId="31B5C212" w14:textId="32F11E15" w:rsidR="00E61018" w:rsidDel="00BC3B1E" w:rsidRDefault="00060E3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del w:id="35" w:author="Emmanuel Thomas" w:date="2025-04-04T16:06:00Z" w16du:dateUtc="2025-04-04T14:06:00Z"/>
              </w:rPr>
            </w:pPr>
            <w:del w:id="36" w:author="Emmanuel Thomas" w:date="2025-04-04T16:06:00Z" w16du:dateUtc="2025-04-04T14:06:00Z">
              <w:r w:rsidDel="00BC3B1E">
                <w:delText>Submit as input a diff text between current ISBOMFF classes vs. corrected ISOBMFF classes</w:delText>
              </w:r>
            </w:del>
          </w:p>
          <w:p w14:paraId="31B5C213" w14:textId="175C2E19" w:rsidR="00E61018" w:rsidDel="00BC3B1E" w:rsidRDefault="00060E3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del w:id="37" w:author="Emmanuel Thomas" w:date="2025-04-04T16:06:00Z" w16du:dateUtc="2025-04-04T14:06:00Z"/>
              </w:rPr>
            </w:pPr>
            <w:del w:id="38" w:author="Emmanuel Thomas" w:date="2025-04-04T16:06:00Z" w16du:dateUtc="2025-04-04T14:06:00Z">
              <w:r w:rsidDel="00BC3B1E">
                <w:delText>Submit as input a report on how to fix each type of issues (e.g. ‘avc1’)</w:delText>
              </w:r>
            </w:del>
          </w:p>
          <w:p w14:paraId="31B5C214" w14:textId="46613A17" w:rsidR="00E61018" w:rsidDel="00BC3B1E" w:rsidRDefault="00E61018">
            <w:pPr>
              <w:ind w:left="284"/>
              <w:cnfStyle w:val="000000000000" w:firstRow="0" w:lastRow="0" w:firstColumn="0" w:lastColumn="0" w:oddVBand="0" w:evenVBand="0" w:oddHBand="0" w:evenHBand="0" w:firstRowFirstColumn="0" w:firstRowLastColumn="0" w:lastRowFirstColumn="0" w:lastRowLastColumn="0"/>
              <w:rPr>
                <w:del w:id="39" w:author="Emmanuel Thomas" w:date="2025-04-04T16:06:00Z" w16du:dateUtc="2025-04-04T14:06:00Z"/>
              </w:rPr>
            </w:pPr>
          </w:p>
        </w:tc>
        <w:tc>
          <w:tcPr>
            <w:tcW w:w="1603" w:type="pct"/>
            <w:shd w:val="clear" w:color="auto" w:fill="D9D9D9" w:themeFill="background1" w:themeFillShade="D9"/>
            <w:tcPrChange w:id="40" w:author="Emmanuel Thomas" w:date="2025-04-04T16:08:00Z" w16du:dateUtc="2025-04-04T14:08:00Z">
              <w:tcPr>
                <w:tcW w:w="1603" w:type="pct"/>
              </w:tcPr>
            </w:tcPrChange>
          </w:tcPr>
          <w:p w14:paraId="31B5C215" w14:textId="1AFE695D" w:rsidR="00E61018" w:rsidDel="00BC3B1E" w:rsidRDefault="00E61018" w:rsidP="00E67C0F">
            <w:pPr>
              <w:cnfStyle w:val="000000000000" w:firstRow="0" w:lastRow="0" w:firstColumn="0" w:lastColumn="0" w:oddVBand="0" w:evenVBand="0" w:oddHBand="0" w:evenHBand="0" w:firstRowFirstColumn="0" w:firstRowLastColumn="0" w:lastRowFirstColumn="0" w:lastRowLastColumn="0"/>
              <w:rPr>
                <w:del w:id="41" w:author="Emmanuel Thomas" w:date="2025-04-04T16:06:00Z" w16du:dateUtc="2025-04-04T14:06:00Z"/>
              </w:rPr>
              <w:pPrChange w:id="42"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C3B1E" w14:paraId="583E197B" w14:textId="77777777" w:rsidTr="00500BE1">
        <w:trPr>
          <w:ins w:id="43" w:author="Emmanuel Thomas" w:date="2025-04-04T16:05:00Z" w16du:dateUtc="2025-04-04T14:05:00Z"/>
        </w:trPr>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Change w:id="44" w:author="Emmanuel Thomas" w:date="2025-04-04T16:08:00Z" w16du:dateUtc="2025-04-04T14:08:00Z">
              <w:tcPr>
                <w:tcW w:w="784" w:type="pct"/>
                <w:vAlign w:val="center"/>
              </w:tcPr>
            </w:tcPrChange>
          </w:tcPr>
          <w:p w14:paraId="701F891F" w14:textId="24527215" w:rsidR="00BC3B1E" w:rsidRDefault="00BC3B1E" w:rsidP="00E67C0F">
            <w:pPr>
              <w:rPr>
                <w:ins w:id="45" w:author="Emmanuel Thomas" w:date="2025-04-04T16:05:00Z" w16du:dateUtc="2025-04-04T14:05:00Z"/>
              </w:rPr>
            </w:pPr>
            <w:ins w:id="46" w:author="Emmanuel Thomas" w:date="2025-04-04T16:06:00Z" w16du:dateUtc="2025-04-04T14:06:00Z">
              <w:r w:rsidRPr="007235D1">
                <w:rPr>
                  <w:szCs w:val="22"/>
                </w:rPr>
                <w:t>MPEG #150</w:t>
              </w:r>
            </w:ins>
          </w:p>
        </w:tc>
        <w:tc>
          <w:tcPr>
            <w:tcW w:w="1023" w:type="pct"/>
            <w:shd w:val="clear" w:color="auto" w:fill="D9D9D9" w:themeFill="background1" w:themeFillShade="D9"/>
            <w:vAlign w:val="center"/>
            <w:tcPrChange w:id="47" w:author="Emmanuel Thomas" w:date="2025-04-04T16:08:00Z" w16du:dateUtc="2025-04-04T14:08:00Z">
              <w:tcPr>
                <w:tcW w:w="1023" w:type="pct"/>
                <w:vAlign w:val="center"/>
              </w:tcPr>
            </w:tcPrChange>
          </w:tcPr>
          <w:p w14:paraId="04DC617A" w14:textId="09EF5B3C" w:rsidR="00BC3B1E" w:rsidRDefault="00BC3B1E" w:rsidP="00BC3B1E">
            <w:pPr>
              <w:jc w:val="center"/>
              <w:cnfStyle w:val="000000000000" w:firstRow="0" w:lastRow="0" w:firstColumn="0" w:lastColumn="0" w:oddVBand="0" w:evenVBand="0" w:oddHBand="0" w:evenHBand="0" w:firstRowFirstColumn="0" w:firstRowLastColumn="0" w:lastRowFirstColumn="0" w:lastRowLastColumn="0"/>
              <w:rPr>
                <w:ins w:id="48" w:author="Emmanuel Thomas" w:date="2025-04-04T16:05:00Z" w16du:dateUtc="2025-04-04T14:05:00Z"/>
              </w:rPr>
            </w:pPr>
            <w:ins w:id="49" w:author="Emmanuel Thomas" w:date="2025-04-04T16:06:00Z" w16du:dateUtc="2025-04-04T14:06:00Z">
              <w:r w:rsidRPr="007235D1">
                <w:rPr>
                  <w:szCs w:val="22"/>
                </w:rPr>
                <w:t>31</w:t>
              </w:r>
              <w:r w:rsidRPr="007235D1">
                <w:rPr>
                  <w:szCs w:val="22"/>
                  <w:vertAlign w:val="superscript"/>
                </w:rPr>
                <w:t>st</w:t>
              </w:r>
              <w:r w:rsidRPr="007235D1">
                <w:rPr>
                  <w:szCs w:val="22"/>
                </w:rPr>
                <w:t xml:space="preserve"> March 2025</w:t>
              </w:r>
            </w:ins>
          </w:p>
        </w:tc>
        <w:tc>
          <w:tcPr>
            <w:tcW w:w="1590" w:type="pct"/>
            <w:shd w:val="clear" w:color="auto" w:fill="D9D9D9" w:themeFill="background1" w:themeFillShade="D9"/>
            <w:tcPrChange w:id="50" w:author="Emmanuel Thomas" w:date="2025-04-04T16:08:00Z" w16du:dateUtc="2025-04-04T14:08:00Z">
              <w:tcPr>
                <w:tcW w:w="1590" w:type="pct"/>
              </w:tcPr>
            </w:tcPrChange>
          </w:tcPr>
          <w:p w14:paraId="15943880" w14:textId="690B8C28"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51" w:author="Emmanuel Thomas" w:date="2025-04-04T16:05:00Z" w16du:dateUtc="2025-04-04T14:05:00Z"/>
              </w:rPr>
            </w:pPr>
            <w:ins w:id="52" w:author="Emmanuel Thomas" w:date="2025-04-04T16:06:00Z" w16du:dateUtc="2025-04-04T14:06:00Z">
              <w:r w:rsidRPr="007235D1">
                <w:rPr>
                  <w:szCs w:val="22"/>
                </w:rPr>
                <w:t>Submit as input a diff text between current ISBOMFF classes vs. corrected ISOBMFF classes</w:t>
              </w:r>
            </w:ins>
            <w:ins w:id="53" w:author="Emmanuel Thomas" w:date="2025-04-04T16:10:00Z" w16du:dateUtc="2025-04-04T14:10:00Z">
              <w:r w:rsidR="00E67C0F">
                <w:rPr>
                  <w:szCs w:val="22"/>
                </w:rPr>
                <w:t>.</w:t>
              </w:r>
            </w:ins>
          </w:p>
        </w:tc>
        <w:tc>
          <w:tcPr>
            <w:tcW w:w="1603" w:type="pct"/>
            <w:shd w:val="clear" w:color="auto" w:fill="D9D9D9" w:themeFill="background1" w:themeFillShade="D9"/>
            <w:tcPrChange w:id="54" w:author="Emmanuel Thomas" w:date="2025-04-04T16:08:00Z" w16du:dateUtc="2025-04-04T14:08:00Z">
              <w:tcPr>
                <w:tcW w:w="1603" w:type="pct"/>
              </w:tcPr>
            </w:tcPrChange>
          </w:tcPr>
          <w:p w14:paraId="72483C4C" w14:textId="13F15CDF" w:rsidR="00BC3B1E" w:rsidRDefault="00BC3B1E" w:rsidP="00E67C0F">
            <w:pPr>
              <w:cnfStyle w:val="000000000000" w:firstRow="0" w:lastRow="0" w:firstColumn="0" w:lastColumn="0" w:oddVBand="0" w:evenVBand="0" w:oddHBand="0" w:evenHBand="0" w:firstRowFirstColumn="0" w:firstRowLastColumn="0" w:lastRowFirstColumn="0" w:lastRowLastColumn="0"/>
              <w:rPr>
                <w:ins w:id="55" w:author="Emmanuel Thomas" w:date="2025-04-04T16:05:00Z" w16du:dateUtc="2025-04-04T14:05:00Z"/>
              </w:rPr>
              <w:pPrChange w:id="56"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ins w:id="57" w:author="Emmanuel Thomas" w:date="2025-04-04T16:06:00Z" w16du:dateUtc="2025-04-04T14:06:00Z">
              <w:r w:rsidRPr="00413307">
                <w:rPr>
                  <w:szCs w:val="22"/>
                </w:rPr>
                <w:t>To complex to do in one effort the entire specification</w:t>
              </w:r>
              <w:r>
                <w:rPr>
                  <w:szCs w:val="22"/>
                </w:rPr>
                <w:t>, postponed.</w:t>
              </w:r>
            </w:ins>
          </w:p>
        </w:tc>
      </w:tr>
      <w:tr w:rsidR="00BC3B1E" w14:paraId="25D03A51" w14:textId="77777777" w:rsidTr="00500BE1">
        <w:trPr>
          <w:ins w:id="58" w:author="Emmanuel Thomas" w:date="2025-04-04T16:05:00Z" w16du:dateUtc="2025-04-04T14:05:00Z"/>
        </w:trPr>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Change w:id="59" w:author="Emmanuel Thomas" w:date="2025-04-04T16:08:00Z" w16du:dateUtc="2025-04-04T14:08:00Z">
              <w:tcPr>
                <w:tcW w:w="784" w:type="pct"/>
                <w:vAlign w:val="center"/>
              </w:tcPr>
            </w:tcPrChange>
          </w:tcPr>
          <w:p w14:paraId="4037433C" w14:textId="77777777" w:rsidR="00BC3B1E" w:rsidRDefault="00BC3B1E" w:rsidP="00BC3B1E">
            <w:pPr>
              <w:rPr>
                <w:ins w:id="60" w:author="Emmanuel Thomas" w:date="2025-04-04T16:05:00Z" w16du:dateUtc="2025-04-04T14:05:00Z"/>
              </w:rPr>
            </w:pPr>
          </w:p>
        </w:tc>
        <w:tc>
          <w:tcPr>
            <w:tcW w:w="1023" w:type="pct"/>
            <w:shd w:val="clear" w:color="auto" w:fill="D9D9D9" w:themeFill="background1" w:themeFillShade="D9"/>
            <w:vAlign w:val="center"/>
            <w:tcPrChange w:id="61" w:author="Emmanuel Thomas" w:date="2025-04-04T16:08:00Z" w16du:dateUtc="2025-04-04T14:08:00Z">
              <w:tcPr>
                <w:tcW w:w="1023" w:type="pct"/>
                <w:vAlign w:val="center"/>
              </w:tcPr>
            </w:tcPrChange>
          </w:tcPr>
          <w:p w14:paraId="231B21E6"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rPr>
                <w:ins w:id="62" w:author="Emmanuel Thomas" w:date="2025-04-04T16:05:00Z" w16du:dateUtc="2025-04-04T14:05:00Z"/>
              </w:rPr>
            </w:pPr>
          </w:p>
        </w:tc>
        <w:tc>
          <w:tcPr>
            <w:tcW w:w="1590" w:type="pct"/>
            <w:shd w:val="clear" w:color="auto" w:fill="D9D9D9" w:themeFill="background1" w:themeFillShade="D9"/>
            <w:tcPrChange w:id="63" w:author="Emmanuel Thomas" w:date="2025-04-04T16:08:00Z" w16du:dateUtc="2025-04-04T14:08:00Z">
              <w:tcPr>
                <w:tcW w:w="1590" w:type="pct"/>
              </w:tcPr>
            </w:tcPrChange>
          </w:tcPr>
          <w:p w14:paraId="62F04ADF" w14:textId="0FE663C5"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64" w:author="Emmanuel Thomas" w:date="2025-04-04T16:05:00Z" w16du:dateUtc="2025-04-04T14:05:00Z"/>
              </w:rPr>
            </w:pPr>
            <w:ins w:id="65" w:author="Emmanuel Thomas" w:date="2025-04-04T16:06:00Z" w16du:dateUtc="2025-04-04T14:06:00Z">
              <w:r w:rsidRPr="007235D1">
                <w:rPr>
                  <w:szCs w:val="22"/>
                </w:rPr>
                <w:t>Submit as input a report on how to fix each type of issues (e.g. ‘avc1’)</w:t>
              </w:r>
            </w:ins>
            <w:ins w:id="66" w:author="Emmanuel Thomas" w:date="2025-04-04T16:10:00Z" w16du:dateUtc="2025-04-04T14:10:00Z">
              <w:r w:rsidR="00E67C0F">
                <w:rPr>
                  <w:szCs w:val="22"/>
                </w:rPr>
                <w:t>.</w:t>
              </w:r>
            </w:ins>
          </w:p>
        </w:tc>
        <w:tc>
          <w:tcPr>
            <w:tcW w:w="1603" w:type="pct"/>
            <w:shd w:val="clear" w:color="auto" w:fill="D9D9D9" w:themeFill="background1" w:themeFillShade="D9"/>
            <w:tcPrChange w:id="67" w:author="Emmanuel Thomas" w:date="2025-04-04T16:08:00Z" w16du:dateUtc="2025-04-04T14:08:00Z">
              <w:tcPr>
                <w:tcW w:w="1603" w:type="pct"/>
              </w:tcPr>
            </w:tcPrChange>
          </w:tcPr>
          <w:p w14:paraId="4FD8D98F" w14:textId="612BDAA3" w:rsidR="00BC3B1E" w:rsidRDefault="00BC3B1E" w:rsidP="00E67C0F">
            <w:pPr>
              <w:cnfStyle w:val="000000000000" w:firstRow="0" w:lastRow="0" w:firstColumn="0" w:lastColumn="0" w:oddVBand="0" w:evenVBand="0" w:oddHBand="0" w:evenHBand="0" w:firstRowFirstColumn="0" w:firstRowLastColumn="0" w:lastRowFirstColumn="0" w:lastRowLastColumn="0"/>
              <w:rPr>
                <w:ins w:id="68" w:author="Emmanuel Thomas" w:date="2025-04-04T16:06:00Z" w16du:dateUtc="2025-04-04T14:06:00Z"/>
                <w:szCs w:val="22"/>
              </w:rPr>
            </w:pPr>
            <w:ins w:id="69" w:author="Emmanuel Thomas" w:date="2025-04-04T16:06:00Z" w16du:dateUtc="2025-04-04T14:06:00Z">
              <w:r w:rsidRPr="001637AA">
                <w:rPr>
                  <w:szCs w:val="22"/>
                </w:rPr>
                <w:t xml:space="preserve">The impact analysis has been submitted: </w:t>
              </w:r>
              <w:r>
                <w:fldChar w:fldCharType="begin"/>
              </w:r>
              <w:r>
                <w:instrText>HYPERLINK "https://git.mpeg.expert/MPEG/Systems/sdl/contributions/-/issues/112"</w:instrText>
              </w:r>
            </w:ins>
            <w:ins w:id="70" w:author="Emmanuel Thomas" w:date="2025-04-04T16:06:00Z" w16du:dateUtc="2025-04-04T14:06:00Z">
              <w:r>
                <w:fldChar w:fldCharType="separate"/>
              </w:r>
              <w:r w:rsidRPr="00E117C4">
                <w:rPr>
                  <w:rStyle w:val="Hyperlink"/>
                  <w:rFonts w:eastAsiaTheme="minorEastAsia"/>
                  <w:szCs w:val="22"/>
                </w:rPr>
                <w:t>#112</w:t>
              </w:r>
              <w:r>
                <w:fldChar w:fldCharType="end"/>
              </w:r>
              <w:r>
                <w:rPr>
                  <w:szCs w:val="22"/>
                </w:rPr>
                <w:t xml:space="preserve">, </w:t>
              </w:r>
              <w:r>
                <w:fldChar w:fldCharType="begin"/>
              </w:r>
              <w:r>
                <w:instrText>HYPERLINK "https://dms.mpeg.expert/doc_end_user/documents/150_OnLine/wg11/m72315-v1-m72315.zip"</w:instrText>
              </w:r>
            </w:ins>
            <w:ins w:id="71" w:author="Emmanuel Thomas" w:date="2025-04-04T16:06:00Z" w16du:dateUtc="2025-04-04T14:06:00Z">
              <w:r>
                <w:fldChar w:fldCharType="separate"/>
              </w:r>
              <w:r w:rsidRPr="00E117C4">
                <w:rPr>
                  <w:rStyle w:val="Hyperlink"/>
                  <w:rFonts w:eastAsiaTheme="minorEastAsia"/>
                  <w:szCs w:val="22"/>
                </w:rPr>
                <w:t>m7</w:t>
              </w:r>
              <w:r w:rsidRPr="00E117C4">
                <w:rPr>
                  <w:rStyle w:val="Hyperlink"/>
                  <w:szCs w:val="22"/>
                </w:rPr>
                <w:t>2315</w:t>
              </w:r>
              <w:r>
                <w:fldChar w:fldCharType="end"/>
              </w:r>
              <w:r>
                <w:rPr>
                  <w:szCs w:val="22"/>
                </w:rPr>
                <w:t>.</w:t>
              </w:r>
            </w:ins>
          </w:p>
          <w:p w14:paraId="37753071" w14:textId="77777777" w:rsidR="00BC3B1E" w:rsidRDefault="00BC3B1E" w:rsidP="00E67C0F">
            <w:pPr>
              <w:cnfStyle w:val="000000000000" w:firstRow="0" w:lastRow="0" w:firstColumn="0" w:lastColumn="0" w:oddVBand="0" w:evenVBand="0" w:oddHBand="0" w:evenHBand="0" w:firstRowFirstColumn="0" w:firstRowLastColumn="0" w:lastRowFirstColumn="0" w:lastRowLastColumn="0"/>
              <w:rPr>
                <w:ins w:id="72" w:author="Emmanuel Thomas" w:date="2025-04-04T16:05:00Z" w16du:dateUtc="2025-04-04T14:05:00Z"/>
              </w:rPr>
              <w:pPrChange w:id="73"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C3B1E" w14:paraId="63C1BC8D" w14:textId="77777777" w:rsidTr="00500BE1">
        <w:trPr>
          <w:ins w:id="74" w:author="Emmanuel Thomas" w:date="2025-04-04T16:05:00Z" w16du:dateUtc="2025-04-04T14:05:00Z"/>
        </w:trPr>
        <w:tc>
          <w:tcPr>
            <w:cnfStyle w:val="001000000000" w:firstRow="0" w:lastRow="0" w:firstColumn="1" w:lastColumn="0" w:oddVBand="0" w:evenVBand="0" w:oddHBand="0" w:evenHBand="0" w:firstRowFirstColumn="0" w:firstRowLastColumn="0" w:lastRowFirstColumn="0" w:lastRowLastColumn="0"/>
            <w:tcW w:w="784" w:type="pct"/>
            <w:shd w:val="clear" w:color="auto" w:fill="D9D9D9" w:themeFill="background1" w:themeFillShade="D9"/>
            <w:vAlign w:val="center"/>
            <w:tcPrChange w:id="75" w:author="Emmanuel Thomas" w:date="2025-04-04T16:08:00Z" w16du:dateUtc="2025-04-04T14:08:00Z">
              <w:tcPr>
                <w:tcW w:w="784" w:type="pct"/>
                <w:vAlign w:val="center"/>
              </w:tcPr>
            </w:tcPrChange>
          </w:tcPr>
          <w:p w14:paraId="141FB391" w14:textId="77777777" w:rsidR="00BC3B1E" w:rsidRDefault="00BC3B1E" w:rsidP="00BC3B1E">
            <w:pPr>
              <w:rPr>
                <w:ins w:id="76" w:author="Emmanuel Thomas" w:date="2025-04-04T16:05:00Z" w16du:dateUtc="2025-04-04T14:05:00Z"/>
              </w:rPr>
            </w:pPr>
          </w:p>
        </w:tc>
        <w:tc>
          <w:tcPr>
            <w:tcW w:w="1023" w:type="pct"/>
            <w:shd w:val="clear" w:color="auto" w:fill="D9D9D9" w:themeFill="background1" w:themeFillShade="D9"/>
            <w:vAlign w:val="center"/>
            <w:tcPrChange w:id="77" w:author="Emmanuel Thomas" w:date="2025-04-04T16:08:00Z" w16du:dateUtc="2025-04-04T14:08:00Z">
              <w:tcPr>
                <w:tcW w:w="1023" w:type="pct"/>
                <w:vAlign w:val="center"/>
              </w:tcPr>
            </w:tcPrChange>
          </w:tcPr>
          <w:p w14:paraId="1F3874DB"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rPr>
                <w:ins w:id="78" w:author="Emmanuel Thomas" w:date="2025-04-04T16:05:00Z" w16du:dateUtc="2025-04-04T14:05:00Z"/>
              </w:rPr>
            </w:pPr>
          </w:p>
        </w:tc>
        <w:tc>
          <w:tcPr>
            <w:tcW w:w="1590" w:type="pct"/>
            <w:shd w:val="clear" w:color="auto" w:fill="D9D9D9" w:themeFill="background1" w:themeFillShade="D9"/>
            <w:tcPrChange w:id="79" w:author="Emmanuel Thomas" w:date="2025-04-04T16:08:00Z" w16du:dateUtc="2025-04-04T14:08:00Z">
              <w:tcPr>
                <w:tcW w:w="1590" w:type="pct"/>
              </w:tcPr>
            </w:tcPrChange>
          </w:tcPr>
          <w:p w14:paraId="53E7AB5B" w14:textId="366ECF32"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80" w:author="Emmanuel Thomas" w:date="2025-04-04T16:05:00Z" w16du:dateUtc="2025-04-04T14:05:00Z"/>
              </w:rPr>
            </w:pPr>
            <w:ins w:id="81" w:author="Emmanuel Thomas" w:date="2025-04-04T16:06:00Z" w16du:dateUtc="2025-04-04T14:06:00Z">
              <w:r w:rsidRPr="00B26D5A">
                <w:rPr>
                  <w:szCs w:val="22"/>
                </w:rPr>
                <w:t xml:space="preserve">Complete </w:t>
              </w:r>
              <w:proofErr w:type="spellStart"/>
              <w:r w:rsidRPr="00B26D5A">
                <w:rPr>
                  <w:szCs w:val="22"/>
                </w:rPr>
                <w:t>libSDL</w:t>
              </w:r>
              <w:proofErr w:type="spellEnd"/>
              <w:r w:rsidRPr="00B26D5A">
                <w:rPr>
                  <w:szCs w:val="22"/>
                </w:rPr>
                <w:t xml:space="preserve"> and </w:t>
              </w:r>
              <w:proofErr w:type="spellStart"/>
              <w:r w:rsidRPr="00B26D5A">
                <w:rPr>
                  <w:szCs w:val="22"/>
                </w:rPr>
                <w:t>SDLValidator</w:t>
              </w:r>
            </w:ins>
            <w:proofErr w:type="spellEnd"/>
            <w:ins w:id="82" w:author="Emmanuel Thomas" w:date="2025-04-04T16:10:00Z" w16du:dateUtc="2025-04-04T14:10:00Z">
              <w:r w:rsidR="00E67C0F">
                <w:rPr>
                  <w:szCs w:val="22"/>
                </w:rPr>
                <w:t>.</w:t>
              </w:r>
            </w:ins>
          </w:p>
        </w:tc>
        <w:tc>
          <w:tcPr>
            <w:tcW w:w="1603" w:type="pct"/>
            <w:shd w:val="clear" w:color="auto" w:fill="D9D9D9" w:themeFill="background1" w:themeFillShade="D9"/>
            <w:tcPrChange w:id="83" w:author="Emmanuel Thomas" w:date="2025-04-04T16:08:00Z" w16du:dateUtc="2025-04-04T14:08:00Z">
              <w:tcPr>
                <w:tcW w:w="1603" w:type="pct"/>
              </w:tcPr>
            </w:tcPrChange>
          </w:tcPr>
          <w:p w14:paraId="3BD7379E" w14:textId="53CE4560" w:rsidR="00BC3B1E" w:rsidRDefault="00BC3B1E" w:rsidP="00E67C0F">
            <w:pPr>
              <w:cnfStyle w:val="000000000000" w:firstRow="0" w:lastRow="0" w:firstColumn="0" w:lastColumn="0" w:oddVBand="0" w:evenVBand="0" w:oddHBand="0" w:evenHBand="0" w:firstRowFirstColumn="0" w:firstRowLastColumn="0" w:lastRowFirstColumn="0" w:lastRowLastColumn="0"/>
              <w:rPr>
                <w:ins w:id="84" w:author="Emmanuel Thomas" w:date="2025-04-04T16:06:00Z" w16du:dateUtc="2025-04-04T14:06:00Z"/>
                <w:szCs w:val="22"/>
              </w:rPr>
            </w:pPr>
            <w:ins w:id="85" w:author="Emmanuel Thomas" w:date="2025-04-04T16:06:00Z" w16du:dateUtc="2025-04-04T14:06:00Z">
              <w:r>
                <w:fldChar w:fldCharType="begin"/>
              </w:r>
              <w:r>
                <w:instrText>HYPERLINK "https://git.mpeg.expert/MPEG/Systems/sdl/sdlvalidator"</w:instrText>
              </w:r>
            </w:ins>
            <w:ins w:id="86" w:author="Emmanuel Thomas" w:date="2025-04-04T16:06:00Z" w16du:dateUtc="2025-04-04T14:06:00Z">
              <w:r>
                <w:fldChar w:fldCharType="separate"/>
              </w:r>
              <w:proofErr w:type="spellStart"/>
              <w:r w:rsidRPr="009B5BC9">
                <w:rPr>
                  <w:rStyle w:val="Hyperlink"/>
                  <w:rFonts w:eastAsiaTheme="minorEastAsia"/>
                  <w:szCs w:val="22"/>
                </w:rPr>
                <w:t>SDLV</w:t>
              </w:r>
              <w:r w:rsidRPr="009B5BC9">
                <w:rPr>
                  <w:rStyle w:val="Hyperlink"/>
                  <w:szCs w:val="22"/>
                </w:rPr>
                <w:t>alid</w:t>
              </w:r>
            </w:ins>
            <w:ins w:id="87" w:author="Emmanuel Thomas" w:date="2025-04-04T16:16:00Z" w16du:dateUtc="2025-04-04T14:16:00Z">
              <w:r w:rsidR="00EA7B8E">
                <w:rPr>
                  <w:rStyle w:val="Hyperlink"/>
                  <w:szCs w:val="22"/>
                </w:rPr>
                <w:t>a</w:t>
              </w:r>
              <w:r w:rsidR="00EA7B8E">
                <w:rPr>
                  <w:rStyle w:val="Hyperlink"/>
                </w:rPr>
                <w:t>t</w:t>
              </w:r>
            </w:ins>
            <w:ins w:id="88" w:author="Emmanuel Thomas" w:date="2025-04-04T16:06:00Z" w16du:dateUtc="2025-04-04T14:06:00Z">
              <w:r w:rsidRPr="009B5BC9">
                <w:rPr>
                  <w:rStyle w:val="Hyperlink"/>
                  <w:szCs w:val="22"/>
                </w:rPr>
                <w:t>or</w:t>
              </w:r>
              <w:proofErr w:type="spellEnd"/>
              <w:r>
                <w:fldChar w:fldCharType="end"/>
              </w:r>
              <w:r>
                <w:rPr>
                  <w:szCs w:val="22"/>
                </w:rPr>
                <w:t xml:space="preserve"> can validate a SDL file with a list of classes from a syntactic point of view.</w:t>
              </w:r>
            </w:ins>
          </w:p>
          <w:p w14:paraId="4A7D84DC" w14:textId="77777777" w:rsidR="00BC3B1E" w:rsidRDefault="00BC3B1E" w:rsidP="00E67C0F">
            <w:pPr>
              <w:cnfStyle w:val="000000000000" w:firstRow="0" w:lastRow="0" w:firstColumn="0" w:lastColumn="0" w:oddVBand="0" w:evenVBand="0" w:oddHBand="0" w:evenHBand="0" w:firstRowFirstColumn="0" w:firstRowLastColumn="0" w:lastRowFirstColumn="0" w:lastRowLastColumn="0"/>
              <w:rPr>
                <w:ins w:id="89" w:author="Emmanuel Thomas" w:date="2025-04-04T16:06:00Z" w16du:dateUtc="2025-04-04T14:06:00Z"/>
                <w:szCs w:val="22"/>
              </w:rPr>
            </w:pPr>
          </w:p>
          <w:p w14:paraId="79A5ABEE" w14:textId="4C5ECB4E" w:rsidR="00BC3B1E" w:rsidRDefault="00BC3B1E" w:rsidP="00E67C0F">
            <w:pPr>
              <w:cnfStyle w:val="000000000000" w:firstRow="0" w:lastRow="0" w:firstColumn="0" w:lastColumn="0" w:oddVBand="0" w:evenVBand="0" w:oddHBand="0" w:evenHBand="0" w:firstRowFirstColumn="0" w:firstRowLastColumn="0" w:lastRowFirstColumn="0" w:lastRowLastColumn="0"/>
              <w:rPr>
                <w:ins w:id="90" w:author="Emmanuel Thomas" w:date="2025-04-04T16:05:00Z" w16du:dateUtc="2025-04-04T14:05:00Z"/>
              </w:rPr>
              <w:pPrChange w:id="91" w:author="Emmanuel Thomas" w:date="2025-04-04T16:11:00Z" w16du:dateUtc="2025-04-04T14:11:00Z">
                <w:pPr>
                  <w:ind w:left="295" w:hanging="283"/>
                  <w:cnfStyle w:val="000000000000" w:firstRow="0" w:lastRow="0" w:firstColumn="0" w:lastColumn="0" w:oddVBand="0" w:evenVBand="0" w:oddHBand="0" w:evenHBand="0" w:firstRowFirstColumn="0" w:firstRowLastColumn="0" w:lastRowFirstColumn="0" w:lastRowLastColumn="0"/>
                </w:pPr>
              </w:pPrChange>
            </w:pPr>
            <w:ins w:id="92" w:author="Emmanuel Thomas" w:date="2025-04-04T16:06:00Z" w16du:dateUtc="2025-04-04T14:06:00Z">
              <w:r>
                <w:rPr>
                  <w:szCs w:val="22"/>
                </w:rPr>
                <w:t xml:space="preserve">Note: Needs to be pushed on MPEG GitLab </w:t>
              </w:r>
            </w:ins>
          </w:p>
        </w:tc>
      </w:tr>
      <w:tr w:rsidR="00BC3B1E" w14:paraId="7542D45B" w14:textId="77777777" w:rsidTr="00500BE1">
        <w:trPr>
          <w:ins w:id="93" w:author="Emmanuel Thomas" w:date="2025-04-04T16:06:00Z" w16du:dateUtc="2025-04-04T14:06:00Z"/>
        </w:trPr>
        <w:tc>
          <w:tcPr>
            <w:cnfStyle w:val="001000000000" w:firstRow="0" w:lastRow="0" w:firstColumn="1" w:lastColumn="0" w:oddVBand="0" w:evenVBand="0" w:oddHBand="0" w:evenHBand="0" w:firstRowFirstColumn="0" w:firstRowLastColumn="0" w:lastRowFirstColumn="0" w:lastRowLastColumn="0"/>
            <w:tcW w:w="784" w:type="pct"/>
            <w:vAlign w:val="center"/>
            <w:tcPrChange w:id="94" w:author="Emmanuel Thomas" w:date="2025-04-04T16:08:00Z" w16du:dateUtc="2025-04-04T14:08:00Z">
              <w:tcPr>
                <w:tcW w:w="784" w:type="pct"/>
                <w:vAlign w:val="center"/>
              </w:tcPr>
            </w:tcPrChange>
          </w:tcPr>
          <w:p w14:paraId="472BB864" w14:textId="020B8B0C" w:rsidR="008A368E" w:rsidRPr="00500BE1" w:rsidRDefault="00BC3B1E" w:rsidP="00500BE1">
            <w:pPr>
              <w:rPr>
                <w:ins w:id="95" w:author="Emmanuel Thomas" w:date="2025-04-04T16:06:00Z" w16du:dateUtc="2025-04-04T14:06:00Z"/>
                <w:b w:val="0"/>
                <w:bCs w:val="0"/>
                <w:szCs w:val="22"/>
                <w:rPrChange w:id="96" w:author="Emmanuel Thomas" w:date="2025-04-04T16:08:00Z" w16du:dateUtc="2025-04-04T14:08:00Z">
                  <w:rPr>
                    <w:ins w:id="97" w:author="Emmanuel Thomas" w:date="2025-04-04T16:06:00Z" w16du:dateUtc="2025-04-04T14:06:00Z"/>
                  </w:rPr>
                </w:rPrChange>
              </w:rPr>
            </w:pPr>
            <w:proofErr w:type="spellStart"/>
            <w:ins w:id="98" w:author="Emmanuel Thomas" w:date="2025-04-04T16:06:00Z" w16du:dateUtc="2025-04-04T14:06:00Z">
              <w:r w:rsidRPr="007235D1">
                <w:rPr>
                  <w:szCs w:val="22"/>
                </w:rPr>
                <w:t>AhG</w:t>
              </w:r>
              <w:proofErr w:type="spellEnd"/>
              <w:r w:rsidRPr="007235D1">
                <w:rPr>
                  <w:szCs w:val="22"/>
                </w:rPr>
                <w:t xml:space="preserve"> call</w:t>
              </w:r>
              <w:r>
                <w:rPr>
                  <w:szCs w:val="22"/>
                </w:rPr>
                <w:t xml:space="preserve"> </w:t>
              </w:r>
              <w:r w:rsidR="008A368E">
                <w:rPr>
                  <w:szCs w:val="22"/>
                </w:rPr>
                <w:t>#1</w:t>
              </w:r>
            </w:ins>
          </w:p>
        </w:tc>
        <w:tc>
          <w:tcPr>
            <w:tcW w:w="1023" w:type="pct"/>
            <w:vAlign w:val="center"/>
            <w:tcPrChange w:id="99" w:author="Emmanuel Thomas" w:date="2025-04-04T16:08:00Z" w16du:dateUtc="2025-04-04T14:08:00Z">
              <w:tcPr>
                <w:tcW w:w="1023" w:type="pct"/>
                <w:vAlign w:val="center"/>
              </w:tcPr>
            </w:tcPrChange>
          </w:tcPr>
          <w:p w14:paraId="531B57D8" w14:textId="77777777" w:rsidR="00BC3B1E" w:rsidRDefault="00500BE1" w:rsidP="00500BE1">
            <w:pPr>
              <w:jc w:val="center"/>
              <w:cnfStyle w:val="000000000000" w:firstRow="0" w:lastRow="0" w:firstColumn="0" w:lastColumn="0" w:oddVBand="0" w:evenVBand="0" w:oddHBand="0" w:evenHBand="0" w:firstRowFirstColumn="0" w:firstRowLastColumn="0" w:lastRowFirstColumn="0" w:lastRowLastColumn="0"/>
              <w:rPr>
                <w:ins w:id="100" w:author="Emmanuel Thomas" w:date="2025-04-04T16:07:00Z" w16du:dateUtc="2025-04-04T14:07:00Z"/>
              </w:rPr>
            </w:pPr>
            <w:ins w:id="101" w:author="Emmanuel Thomas" w:date="2025-04-04T16:07:00Z" w16du:dateUtc="2025-04-04T14:07:00Z">
              <w:r>
                <w:t>May</w:t>
              </w:r>
            </w:ins>
          </w:p>
          <w:p w14:paraId="734DABEB" w14:textId="46CDA239" w:rsidR="00500BE1" w:rsidRDefault="00500BE1" w:rsidP="00500BE1">
            <w:pPr>
              <w:jc w:val="center"/>
              <w:cnfStyle w:val="000000000000" w:firstRow="0" w:lastRow="0" w:firstColumn="0" w:lastColumn="0" w:oddVBand="0" w:evenVBand="0" w:oddHBand="0" w:evenHBand="0" w:firstRowFirstColumn="0" w:firstRowLastColumn="0" w:lastRowFirstColumn="0" w:lastRowLastColumn="0"/>
              <w:rPr>
                <w:ins w:id="102" w:author="Emmanuel Thomas" w:date="2025-04-04T16:06:00Z" w16du:dateUtc="2025-04-04T14:06:00Z"/>
              </w:rPr>
            </w:pPr>
            <w:ins w:id="103" w:author="Emmanuel Thomas" w:date="2025-04-04T16:07:00Z" w16du:dateUtc="2025-04-04T14:07:00Z">
              <w:r w:rsidRPr="00500BE1">
                <w:rPr>
                  <w:sz w:val="20"/>
                  <w:szCs w:val="20"/>
                  <w:rPrChange w:id="104" w:author="Emmanuel Thomas" w:date="2025-04-04T16:08:00Z" w16du:dateUtc="2025-04-04T14:08:00Z">
                    <w:rPr/>
                  </w:rPrChange>
                </w:rPr>
                <w:t xml:space="preserve">(to be </w:t>
              </w:r>
            </w:ins>
            <w:ins w:id="105" w:author="Emmanuel Thomas" w:date="2025-04-04T16:08:00Z" w16du:dateUtc="2025-04-04T14:08:00Z">
              <w:r w:rsidRPr="00500BE1">
                <w:rPr>
                  <w:sz w:val="20"/>
                  <w:szCs w:val="20"/>
                  <w:rPrChange w:id="106" w:author="Emmanuel Thomas" w:date="2025-04-04T16:08:00Z" w16du:dateUtc="2025-04-04T14:08:00Z">
                    <w:rPr>
                      <w:sz w:val="22"/>
                      <w:szCs w:val="22"/>
                    </w:rPr>
                  </w:rPrChange>
                </w:rPr>
                <w:t>announced</w:t>
              </w:r>
            </w:ins>
            <w:ins w:id="107" w:author="Emmanuel Thomas" w:date="2025-04-04T16:07:00Z" w16du:dateUtc="2025-04-04T14:07:00Z">
              <w:r w:rsidRPr="00500BE1">
                <w:rPr>
                  <w:sz w:val="20"/>
                  <w:szCs w:val="20"/>
                  <w:rPrChange w:id="108" w:author="Emmanuel Thomas" w:date="2025-04-04T16:08:00Z" w16du:dateUtc="2025-04-04T14:08:00Z">
                    <w:rPr/>
                  </w:rPrChange>
                </w:rPr>
                <w:t>)</w:t>
              </w:r>
            </w:ins>
          </w:p>
        </w:tc>
        <w:tc>
          <w:tcPr>
            <w:tcW w:w="1590" w:type="pct"/>
            <w:vAlign w:val="center"/>
            <w:tcPrChange w:id="109" w:author="Emmanuel Thomas" w:date="2025-04-04T16:08:00Z" w16du:dateUtc="2025-04-04T14:08:00Z">
              <w:tcPr>
                <w:tcW w:w="1590" w:type="pct"/>
              </w:tcPr>
            </w:tcPrChange>
          </w:tcPr>
          <w:p w14:paraId="46DAC72F" w14:textId="1047723E" w:rsidR="00DA25F9" w:rsidRPr="00DA25F9" w:rsidRDefault="00DA25F9"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10" w:author="Emmanuel Thomas" w:date="2025-04-04T16:17:00Z" w16du:dateUtc="2025-04-04T14:17:00Z"/>
              </w:rPr>
            </w:pPr>
            <w:ins w:id="111" w:author="Emmanuel Thomas" w:date="2025-04-04T16:17:00Z" w16du:dateUtc="2025-04-04T14:17:00Z">
              <w:r>
                <w:t xml:space="preserve">Push </w:t>
              </w:r>
              <w:r>
                <w:fldChar w:fldCharType="begin"/>
              </w:r>
              <w:r>
                <w:instrText>HYPERLINK "https://git.mpeg.expert/MPEG/Systems/sdl/sdlvalidator"</w:instrText>
              </w:r>
            </w:ins>
            <w:ins w:id="112" w:author="Emmanuel Thomas" w:date="2025-04-04T16:17:00Z" w16du:dateUtc="2025-04-04T14:17:00Z">
              <w:r>
                <w:fldChar w:fldCharType="separate"/>
              </w:r>
              <w:proofErr w:type="spellStart"/>
              <w:r w:rsidRPr="009B5BC9">
                <w:rPr>
                  <w:rStyle w:val="Hyperlink"/>
                  <w:rFonts w:eastAsiaTheme="minorEastAsia"/>
                  <w:szCs w:val="22"/>
                </w:rPr>
                <w:t>SDLV</w:t>
              </w:r>
              <w:r w:rsidRPr="009B5BC9">
                <w:rPr>
                  <w:rStyle w:val="Hyperlink"/>
                  <w:szCs w:val="22"/>
                </w:rPr>
                <w:t>alid</w:t>
              </w:r>
              <w:r>
                <w:rPr>
                  <w:rStyle w:val="Hyperlink"/>
                  <w:szCs w:val="22"/>
                </w:rPr>
                <w:t>a</w:t>
              </w:r>
              <w:r>
                <w:rPr>
                  <w:rStyle w:val="Hyperlink"/>
                </w:rPr>
                <w:t>t</w:t>
              </w:r>
              <w:r w:rsidRPr="009B5BC9">
                <w:rPr>
                  <w:rStyle w:val="Hyperlink"/>
                  <w:szCs w:val="22"/>
                </w:rPr>
                <w:t>or</w:t>
              </w:r>
              <w:proofErr w:type="spellEnd"/>
              <w:r>
                <w:fldChar w:fldCharType="end"/>
              </w:r>
              <w:r>
                <w:t xml:space="preserve"> to MPEG GitLab.</w:t>
              </w:r>
            </w:ins>
          </w:p>
          <w:p w14:paraId="66C16B1A" w14:textId="0422D1E4" w:rsidR="00BC3B1E" w:rsidRP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13" w:author="Emmanuel Thomas" w:date="2025-04-04T16:15:00Z" w16du:dateUtc="2025-04-04T14:15:00Z"/>
              </w:rPr>
            </w:pPr>
            <w:ins w:id="114" w:author="Emmanuel Thomas" w:date="2025-04-04T16:15:00Z" w16du:dateUtc="2025-04-04T14:15:00Z">
              <w:r>
                <w:rPr>
                  <w:szCs w:val="22"/>
                </w:rPr>
                <w:t>Progress</w:t>
              </w:r>
              <w:r w:rsidRPr="00E67C0F">
                <w:rPr>
                  <w:szCs w:val="22"/>
                </w:rPr>
                <w:t xml:space="preserve"> </w:t>
              </w:r>
              <w:proofErr w:type="spellStart"/>
              <w:r w:rsidRPr="00E67C0F">
                <w:rPr>
                  <w:szCs w:val="22"/>
                </w:rPr>
                <w:t>libSDL</w:t>
              </w:r>
              <w:proofErr w:type="spellEnd"/>
              <w:r w:rsidRPr="00E67C0F">
                <w:rPr>
                  <w:szCs w:val="22"/>
                </w:rPr>
                <w:t xml:space="preserve"> and </w:t>
              </w:r>
              <w:proofErr w:type="spellStart"/>
              <w:r w:rsidRPr="00E67C0F">
                <w:rPr>
                  <w:szCs w:val="22"/>
                </w:rPr>
                <w:t>SDLValidator</w:t>
              </w:r>
              <w:proofErr w:type="spellEnd"/>
              <w:r>
                <w:rPr>
                  <w:szCs w:val="22"/>
                </w:rPr>
                <w:t>.</w:t>
              </w:r>
            </w:ins>
          </w:p>
          <w:p w14:paraId="05C93D2D" w14:textId="3C3A6D69" w:rsid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15" w:author="Emmanuel Thomas" w:date="2025-04-04T16:06:00Z" w16du:dateUtc="2025-04-04T14:06:00Z"/>
              </w:rPr>
            </w:pPr>
            <w:ins w:id="116" w:author="Emmanuel Thomas" w:date="2025-04-04T16:15:00Z" w16du:dateUtc="2025-04-04T14:15:00Z">
              <w:r>
                <w:t>Major topi</w:t>
              </w:r>
            </w:ins>
            <w:ins w:id="117" w:author="Emmanuel Thomas" w:date="2025-04-04T16:16:00Z" w16du:dateUtc="2025-04-04T14:16:00Z">
              <w:r>
                <w:t xml:space="preserve">c will be </w:t>
              </w:r>
              <w:proofErr w:type="spellStart"/>
              <w:r>
                <w:t>TuC</w:t>
              </w:r>
              <w:proofErr w:type="spellEnd"/>
              <w:r>
                <w:t xml:space="preserve"> review.</w:t>
              </w:r>
            </w:ins>
          </w:p>
        </w:tc>
        <w:tc>
          <w:tcPr>
            <w:tcW w:w="1603" w:type="pct"/>
            <w:vAlign w:val="center"/>
            <w:tcPrChange w:id="118" w:author="Emmanuel Thomas" w:date="2025-04-04T16:08:00Z" w16du:dateUtc="2025-04-04T14:08:00Z">
              <w:tcPr>
                <w:tcW w:w="1603" w:type="pct"/>
              </w:tcPr>
            </w:tcPrChange>
          </w:tcPr>
          <w:p w14:paraId="143CA2EB" w14:textId="77777777" w:rsidR="00BC3B1E" w:rsidRDefault="00BC3B1E" w:rsidP="00E67C0F">
            <w:pPr>
              <w:ind w:hanging="283"/>
              <w:cnfStyle w:val="000000000000" w:firstRow="0" w:lastRow="0" w:firstColumn="0" w:lastColumn="0" w:oddVBand="0" w:evenVBand="0" w:oddHBand="0" w:evenHBand="0" w:firstRowFirstColumn="0" w:firstRowLastColumn="0" w:lastRowFirstColumn="0" w:lastRowLastColumn="0"/>
              <w:rPr>
                <w:ins w:id="119" w:author="Emmanuel Thomas" w:date="2025-04-04T16:06:00Z" w16du:dateUtc="2025-04-04T14:06:00Z"/>
              </w:rPr>
              <w:pPrChange w:id="120" w:author="Emmanuel Thomas" w:date="2025-04-04T16:10:00Z" w16du:dateUtc="2025-04-04T14:10: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8A368E" w14:paraId="3900BF65" w14:textId="77777777" w:rsidTr="00500BE1">
        <w:trPr>
          <w:ins w:id="121" w:author="Emmanuel Thomas" w:date="2025-04-04T16:07:00Z" w16du:dateUtc="2025-04-04T14:07:00Z"/>
        </w:trPr>
        <w:tc>
          <w:tcPr>
            <w:cnfStyle w:val="001000000000" w:firstRow="0" w:lastRow="0" w:firstColumn="1" w:lastColumn="0" w:oddVBand="0" w:evenVBand="0" w:oddHBand="0" w:evenHBand="0" w:firstRowFirstColumn="0" w:firstRowLastColumn="0" w:lastRowFirstColumn="0" w:lastRowLastColumn="0"/>
            <w:tcW w:w="784" w:type="pct"/>
            <w:vAlign w:val="center"/>
            <w:tcPrChange w:id="122" w:author="Emmanuel Thomas" w:date="2025-04-04T16:08:00Z" w16du:dateUtc="2025-04-04T14:08:00Z">
              <w:tcPr>
                <w:tcW w:w="784" w:type="pct"/>
                <w:vAlign w:val="center"/>
              </w:tcPr>
            </w:tcPrChange>
          </w:tcPr>
          <w:p w14:paraId="297D9A83" w14:textId="124126E8" w:rsidR="008A368E" w:rsidRPr="00500BE1" w:rsidRDefault="008A368E" w:rsidP="00500BE1">
            <w:pPr>
              <w:rPr>
                <w:ins w:id="123" w:author="Emmanuel Thomas" w:date="2025-04-04T16:07:00Z" w16du:dateUtc="2025-04-04T14:07:00Z"/>
                <w:b w:val="0"/>
                <w:bCs w:val="0"/>
                <w:szCs w:val="22"/>
                <w:rPrChange w:id="124" w:author="Emmanuel Thomas" w:date="2025-04-04T16:08:00Z" w16du:dateUtc="2025-04-04T14:08:00Z">
                  <w:rPr>
                    <w:ins w:id="125" w:author="Emmanuel Thomas" w:date="2025-04-04T16:07:00Z" w16du:dateUtc="2025-04-04T14:07:00Z"/>
                    <w:szCs w:val="22"/>
                  </w:rPr>
                </w:rPrChange>
              </w:rPr>
            </w:pPr>
            <w:proofErr w:type="spellStart"/>
            <w:ins w:id="126" w:author="Emmanuel Thomas" w:date="2025-04-04T16:07:00Z" w16du:dateUtc="2025-04-04T14:07:00Z">
              <w:r w:rsidRPr="007235D1">
                <w:rPr>
                  <w:szCs w:val="22"/>
                </w:rPr>
                <w:t>AhG</w:t>
              </w:r>
              <w:proofErr w:type="spellEnd"/>
              <w:r w:rsidRPr="007235D1">
                <w:rPr>
                  <w:szCs w:val="22"/>
                </w:rPr>
                <w:t xml:space="preserve"> call</w:t>
              </w:r>
              <w:r>
                <w:rPr>
                  <w:szCs w:val="22"/>
                </w:rPr>
                <w:t xml:space="preserve"> </w:t>
              </w:r>
              <w:r>
                <w:rPr>
                  <w:szCs w:val="22"/>
                </w:rPr>
                <w:t>#</w:t>
              </w:r>
              <w:r>
                <w:rPr>
                  <w:szCs w:val="22"/>
                </w:rPr>
                <w:t>2</w:t>
              </w:r>
            </w:ins>
          </w:p>
        </w:tc>
        <w:tc>
          <w:tcPr>
            <w:tcW w:w="1023" w:type="pct"/>
            <w:vAlign w:val="center"/>
            <w:tcPrChange w:id="127" w:author="Emmanuel Thomas" w:date="2025-04-04T16:08:00Z" w16du:dateUtc="2025-04-04T14:08:00Z">
              <w:tcPr>
                <w:tcW w:w="1023" w:type="pct"/>
                <w:vAlign w:val="center"/>
              </w:tcPr>
            </w:tcPrChange>
          </w:tcPr>
          <w:p w14:paraId="529D4A23" w14:textId="4E327830" w:rsidR="008A368E" w:rsidRDefault="00500BE1" w:rsidP="00500BE1">
            <w:pPr>
              <w:jc w:val="center"/>
              <w:cnfStyle w:val="000000000000" w:firstRow="0" w:lastRow="0" w:firstColumn="0" w:lastColumn="0" w:oddVBand="0" w:evenVBand="0" w:oddHBand="0" w:evenHBand="0" w:firstRowFirstColumn="0" w:firstRowLastColumn="0" w:lastRowFirstColumn="0" w:lastRowLastColumn="0"/>
              <w:rPr>
                <w:ins w:id="128" w:author="Emmanuel Thomas" w:date="2025-04-04T16:07:00Z" w16du:dateUtc="2025-04-04T14:07:00Z"/>
              </w:rPr>
            </w:pPr>
            <w:ins w:id="129" w:author="Emmanuel Thomas" w:date="2025-04-04T16:07:00Z" w16du:dateUtc="2025-04-04T14:07:00Z">
              <w:r>
                <w:t>June</w:t>
              </w:r>
              <w:r>
                <w:br/>
              </w:r>
              <w:r w:rsidRPr="00500BE1">
                <w:rPr>
                  <w:sz w:val="20"/>
                  <w:szCs w:val="20"/>
                  <w:rPrChange w:id="130" w:author="Emmanuel Thomas" w:date="2025-04-04T16:08:00Z" w16du:dateUtc="2025-04-04T14:08:00Z">
                    <w:rPr/>
                  </w:rPrChange>
                </w:rPr>
                <w:t>(to be announced)</w:t>
              </w:r>
            </w:ins>
          </w:p>
        </w:tc>
        <w:tc>
          <w:tcPr>
            <w:tcW w:w="1590" w:type="pct"/>
            <w:vAlign w:val="center"/>
            <w:tcPrChange w:id="131" w:author="Emmanuel Thomas" w:date="2025-04-04T16:08:00Z" w16du:dateUtc="2025-04-04T14:08:00Z">
              <w:tcPr>
                <w:tcW w:w="1590" w:type="pct"/>
              </w:tcPr>
            </w:tcPrChange>
          </w:tcPr>
          <w:p w14:paraId="7732038B" w14:textId="7FC50A62" w:rsidR="008A368E" w:rsidRPr="00E67C0F" w:rsidRDefault="00E67C0F" w:rsidP="00E67C0F">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32" w:author="Emmanuel Thomas" w:date="2025-04-04T16:07:00Z" w16du:dateUtc="2025-04-04T14:07:00Z"/>
                <w:szCs w:val="22"/>
              </w:rPr>
              <w:pPrChange w:id="133" w:author="Emmanuel Thomas" w:date="2025-04-04T16:10:00Z" w16du:dateUtc="2025-04-04T14:10:00Z">
                <w:pPr>
                  <w:cnfStyle w:val="000000000000" w:firstRow="0" w:lastRow="0" w:firstColumn="0" w:lastColumn="0" w:oddVBand="0" w:evenVBand="0" w:oddHBand="0" w:evenHBand="0" w:firstRowFirstColumn="0" w:firstRowLastColumn="0" w:lastRowFirstColumn="0" w:lastRowLastColumn="0"/>
                </w:pPr>
              </w:pPrChange>
            </w:pPr>
            <w:ins w:id="134" w:author="Emmanuel Thomas" w:date="2025-04-04T16:09:00Z" w16du:dateUtc="2025-04-04T14:09:00Z">
              <w:r w:rsidRPr="00E67C0F">
                <w:rPr>
                  <w:szCs w:val="22"/>
                </w:rPr>
                <w:t xml:space="preserve">Complete </w:t>
              </w:r>
              <w:proofErr w:type="spellStart"/>
              <w:r w:rsidRPr="00E67C0F">
                <w:rPr>
                  <w:szCs w:val="22"/>
                </w:rPr>
                <w:t>libSDL</w:t>
              </w:r>
              <w:proofErr w:type="spellEnd"/>
              <w:r w:rsidRPr="00E67C0F">
                <w:rPr>
                  <w:szCs w:val="22"/>
                </w:rPr>
                <w:t xml:space="preserve"> and </w:t>
              </w:r>
              <w:proofErr w:type="spellStart"/>
              <w:r w:rsidRPr="00E67C0F">
                <w:rPr>
                  <w:szCs w:val="22"/>
                </w:rPr>
                <w:t>SDLValidator</w:t>
              </w:r>
            </w:ins>
            <w:proofErr w:type="spellEnd"/>
            <w:ins w:id="135" w:author="Emmanuel Thomas" w:date="2025-04-04T16:10:00Z" w16du:dateUtc="2025-04-04T14:10:00Z">
              <w:r>
                <w:rPr>
                  <w:szCs w:val="22"/>
                </w:rPr>
                <w:t>.</w:t>
              </w:r>
            </w:ins>
          </w:p>
        </w:tc>
        <w:tc>
          <w:tcPr>
            <w:tcW w:w="1603" w:type="pct"/>
            <w:vAlign w:val="center"/>
            <w:tcPrChange w:id="136" w:author="Emmanuel Thomas" w:date="2025-04-04T16:08:00Z" w16du:dateUtc="2025-04-04T14:08:00Z">
              <w:tcPr>
                <w:tcW w:w="1603" w:type="pct"/>
              </w:tcPr>
            </w:tcPrChange>
          </w:tcPr>
          <w:p w14:paraId="54BEDBBD" w14:textId="77777777" w:rsidR="008A368E" w:rsidRDefault="008A368E" w:rsidP="00E67C0F">
            <w:pPr>
              <w:ind w:hanging="283"/>
              <w:cnfStyle w:val="000000000000" w:firstRow="0" w:lastRow="0" w:firstColumn="0" w:lastColumn="0" w:oddVBand="0" w:evenVBand="0" w:oddHBand="0" w:evenHBand="0" w:firstRowFirstColumn="0" w:firstRowLastColumn="0" w:lastRowFirstColumn="0" w:lastRowLastColumn="0"/>
              <w:rPr>
                <w:ins w:id="137" w:author="Emmanuel Thomas" w:date="2025-04-04T16:07:00Z" w16du:dateUtc="2025-04-04T14:07:00Z"/>
              </w:rPr>
              <w:pPrChange w:id="138" w:author="Emmanuel Thomas" w:date="2025-04-04T16:10:00Z" w16du:dateUtc="2025-04-04T14:10:00Z">
                <w:pPr>
                  <w:ind w:left="295" w:hanging="283"/>
                  <w:cnfStyle w:val="000000000000" w:firstRow="0" w:lastRow="0" w:firstColumn="0" w:lastColumn="0" w:oddVBand="0" w:evenVBand="0" w:oddHBand="0" w:evenHBand="0" w:firstRowFirstColumn="0" w:firstRowLastColumn="0" w:lastRowFirstColumn="0" w:lastRowLastColumn="0"/>
                </w:pPr>
              </w:pPrChange>
            </w:pPr>
          </w:p>
        </w:tc>
      </w:tr>
      <w:tr w:rsidR="00BC3B1E" w14:paraId="1D47C33F" w14:textId="77777777" w:rsidTr="00500BE1">
        <w:trPr>
          <w:ins w:id="139" w:author="Emmanuel Thomas" w:date="2025-04-04T16:06:00Z" w16du:dateUtc="2025-04-04T14:06:00Z"/>
        </w:trPr>
        <w:tc>
          <w:tcPr>
            <w:cnfStyle w:val="001000000000" w:firstRow="0" w:lastRow="0" w:firstColumn="1" w:lastColumn="0" w:oddVBand="0" w:evenVBand="0" w:oddHBand="0" w:evenHBand="0" w:firstRowFirstColumn="0" w:firstRowLastColumn="0" w:lastRowFirstColumn="0" w:lastRowLastColumn="0"/>
            <w:tcW w:w="784" w:type="pct"/>
            <w:vAlign w:val="center"/>
            <w:tcPrChange w:id="140" w:author="Emmanuel Thomas" w:date="2025-04-04T16:08:00Z" w16du:dateUtc="2025-04-04T14:08:00Z">
              <w:tcPr>
                <w:tcW w:w="784" w:type="pct"/>
                <w:vAlign w:val="center"/>
              </w:tcPr>
            </w:tcPrChange>
          </w:tcPr>
          <w:p w14:paraId="2287D37B" w14:textId="764F9F7C" w:rsidR="00BC3B1E" w:rsidRDefault="00BC3B1E" w:rsidP="00500BE1">
            <w:pPr>
              <w:rPr>
                <w:ins w:id="141" w:author="Emmanuel Thomas" w:date="2025-04-04T16:06:00Z" w16du:dateUtc="2025-04-04T14:06:00Z"/>
              </w:rPr>
            </w:pPr>
            <w:ins w:id="142" w:author="Emmanuel Thomas" w:date="2025-04-04T16:06:00Z" w16du:dateUtc="2025-04-04T14:06:00Z">
              <w:r w:rsidRPr="007235D1">
                <w:rPr>
                  <w:szCs w:val="22"/>
                </w:rPr>
                <w:t>MPEG #15</w:t>
              </w:r>
              <w:r>
                <w:rPr>
                  <w:szCs w:val="22"/>
                </w:rPr>
                <w:t>1</w:t>
              </w:r>
            </w:ins>
          </w:p>
        </w:tc>
        <w:tc>
          <w:tcPr>
            <w:tcW w:w="1023" w:type="pct"/>
            <w:vAlign w:val="center"/>
            <w:tcPrChange w:id="143" w:author="Emmanuel Thomas" w:date="2025-04-04T16:08:00Z" w16du:dateUtc="2025-04-04T14:08:00Z">
              <w:tcPr>
                <w:tcW w:w="1023" w:type="pct"/>
                <w:vAlign w:val="center"/>
              </w:tcPr>
            </w:tcPrChange>
          </w:tcPr>
          <w:p w14:paraId="4FC8CFC1" w14:textId="67A65913" w:rsidR="00BC3B1E" w:rsidRDefault="00BC3B1E" w:rsidP="00500BE1">
            <w:pPr>
              <w:jc w:val="center"/>
              <w:cnfStyle w:val="000000000000" w:firstRow="0" w:lastRow="0" w:firstColumn="0" w:lastColumn="0" w:oddVBand="0" w:evenVBand="0" w:oddHBand="0" w:evenHBand="0" w:firstRowFirstColumn="0" w:firstRowLastColumn="0" w:lastRowFirstColumn="0" w:lastRowLastColumn="0"/>
              <w:rPr>
                <w:ins w:id="144" w:author="Emmanuel Thomas" w:date="2025-04-04T16:06:00Z" w16du:dateUtc="2025-04-04T14:06:00Z"/>
              </w:rPr>
            </w:pPr>
            <w:ins w:id="145" w:author="Emmanuel Thomas" w:date="2025-04-04T16:06:00Z" w16du:dateUtc="2025-04-04T14:06:00Z">
              <w:r>
                <w:rPr>
                  <w:szCs w:val="22"/>
                </w:rPr>
                <w:t>30</w:t>
              </w:r>
              <w:r w:rsidRPr="00D72B50">
                <w:rPr>
                  <w:szCs w:val="22"/>
                  <w:vertAlign w:val="superscript"/>
                </w:rPr>
                <w:t>th</w:t>
              </w:r>
              <w:r>
                <w:rPr>
                  <w:szCs w:val="22"/>
                </w:rPr>
                <w:t xml:space="preserve"> June 2025</w:t>
              </w:r>
            </w:ins>
          </w:p>
        </w:tc>
        <w:tc>
          <w:tcPr>
            <w:tcW w:w="1590" w:type="pct"/>
            <w:vAlign w:val="center"/>
            <w:tcPrChange w:id="146" w:author="Emmanuel Thomas" w:date="2025-04-04T16:08:00Z" w16du:dateUtc="2025-04-04T14:08:00Z">
              <w:tcPr>
                <w:tcW w:w="1590" w:type="pct"/>
              </w:tcPr>
            </w:tcPrChange>
          </w:tcPr>
          <w:p w14:paraId="65D6F02F" w14:textId="42EBD8AC" w:rsidR="00BC3B1E" w:rsidRPr="00E67C0F" w:rsidRDefault="00BC3B1E" w:rsidP="00E67C0F">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147" w:author="Emmanuel Thomas" w:date="2025-04-04T16:06:00Z" w16du:dateUtc="2025-04-04T14:06:00Z"/>
                <w:szCs w:val="22"/>
              </w:rPr>
            </w:pPr>
            <w:ins w:id="148" w:author="Emmanuel Thomas" w:date="2025-04-04T16:06:00Z" w16du:dateUtc="2025-04-04T14:06:00Z">
              <w:r w:rsidRPr="007235D1">
                <w:rPr>
                  <w:szCs w:val="22"/>
                </w:rPr>
                <w:t xml:space="preserve">Submit </w:t>
              </w:r>
            </w:ins>
            <w:ins w:id="149" w:author="Emmanuel Thomas" w:date="2025-04-04T16:14:00Z" w16du:dateUtc="2025-04-04T14:14:00Z">
              <w:r w:rsidR="006B1790">
                <w:rPr>
                  <w:szCs w:val="22"/>
                </w:rPr>
                <w:t xml:space="preserve">a proposed </w:t>
              </w:r>
              <w:r w:rsidR="00900749">
                <w:rPr>
                  <w:szCs w:val="22"/>
                </w:rPr>
                <w:t xml:space="preserve">full </w:t>
              </w:r>
            </w:ins>
            <w:ins w:id="150" w:author="Emmanuel Thomas" w:date="2025-04-04T16:06:00Z" w16du:dateUtc="2025-04-04T14:06:00Z">
              <w:r w:rsidRPr="007235D1">
                <w:rPr>
                  <w:szCs w:val="22"/>
                </w:rPr>
                <w:t xml:space="preserve">ISBOMFF </w:t>
              </w:r>
            </w:ins>
            <w:ins w:id="151" w:author="Emmanuel Thomas" w:date="2025-04-04T16:14:00Z" w16du:dateUtc="2025-04-04T14:14:00Z">
              <w:r w:rsidR="00900749">
                <w:rPr>
                  <w:szCs w:val="22"/>
                </w:rPr>
                <w:t>SDL declaration with proper syntax</w:t>
              </w:r>
            </w:ins>
            <w:ins w:id="152" w:author="Emmanuel Thomas" w:date="2025-04-04T16:15:00Z" w16du:dateUtc="2025-04-04T14:15:00Z">
              <w:r w:rsidR="000F0690">
                <w:rPr>
                  <w:szCs w:val="22"/>
                </w:rPr>
                <w:t xml:space="preserve"> and</w:t>
              </w:r>
            </w:ins>
            <w:ins w:id="153" w:author="Emmanuel Thomas" w:date="2025-04-04T16:14:00Z" w16du:dateUtc="2025-04-04T14:14:00Z">
              <w:r w:rsidR="00900749">
                <w:rPr>
                  <w:szCs w:val="22"/>
                </w:rPr>
                <w:t xml:space="preserve"> </w:t>
              </w:r>
              <w:r w:rsidR="000F0690">
                <w:rPr>
                  <w:szCs w:val="22"/>
                </w:rPr>
                <w:t>easy reading</w:t>
              </w:r>
            </w:ins>
            <w:ins w:id="154" w:author="Emmanuel Thomas" w:date="2025-04-04T16:15:00Z" w16du:dateUtc="2025-04-04T14:15:00Z">
              <w:r w:rsidR="000F0690">
                <w:rPr>
                  <w:szCs w:val="22"/>
                </w:rPr>
                <w:t>.</w:t>
              </w:r>
            </w:ins>
          </w:p>
        </w:tc>
        <w:tc>
          <w:tcPr>
            <w:tcW w:w="1603" w:type="pct"/>
            <w:vAlign w:val="center"/>
            <w:tcPrChange w:id="155" w:author="Emmanuel Thomas" w:date="2025-04-04T16:08:00Z" w16du:dateUtc="2025-04-04T14:08:00Z">
              <w:tcPr>
                <w:tcW w:w="1603" w:type="pct"/>
              </w:tcPr>
            </w:tcPrChange>
          </w:tcPr>
          <w:p w14:paraId="01C92973" w14:textId="77777777" w:rsidR="00BC3B1E" w:rsidRDefault="00BC3B1E" w:rsidP="00E67C0F">
            <w:pPr>
              <w:ind w:hanging="283"/>
              <w:cnfStyle w:val="000000000000" w:firstRow="0" w:lastRow="0" w:firstColumn="0" w:lastColumn="0" w:oddVBand="0" w:evenVBand="0" w:oddHBand="0" w:evenHBand="0" w:firstRowFirstColumn="0" w:firstRowLastColumn="0" w:lastRowFirstColumn="0" w:lastRowLastColumn="0"/>
              <w:rPr>
                <w:ins w:id="156" w:author="Emmanuel Thomas" w:date="2025-04-04T16:06:00Z" w16du:dateUtc="2025-04-04T14:06:00Z"/>
              </w:rPr>
              <w:pPrChange w:id="157" w:author="Emmanuel Thomas" w:date="2025-04-04T16:10:00Z" w16du:dateUtc="2025-04-04T14:10:00Z">
                <w:pPr>
                  <w:ind w:left="295" w:hanging="283"/>
                  <w:cnfStyle w:val="000000000000" w:firstRow="0" w:lastRow="0" w:firstColumn="0" w:lastColumn="0" w:oddVBand="0" w:evenVBand="0" w:oddHBand="0" w:evenHBand="0" w:firstRowFirstColumn="0" w:firstRowLastColumn="0" w:lastRowFirstColumn="0" w:lastRowLastColumn="0"/>
                </w:pPr>
              </w:pPrChange>
            </w:pPr>
          </w:p>
        </w:tc>
      </w:tr>
    </w:tbl>
    <w:p w14:paraId="31B5C217" w14:textId="77777777" w:rsidR="00E61018" w:rsidRDefault="00060E3E">
      <w:pPr>
        <w:pStyle w:val="Heading1"/>
      </w:pPr>
      <w:bookmarkStart w:id="158" w:name="_Toc194675975"/>
      <w:r>
        <w:lastRenderedPageBreak/>
        <w:t>Utility software management</w:t>
      </w:r>
      <w:bookmarkEnd w:id="158"/>
    </w:p>
    <w:p w14:paraId="31B5C218" w14:textId="77777777" w:rsidR="00E61018" w:rsidRDefault="00060E3E">
      <w:pPr>
        <w:pStyle w:val="Heading2"/>
      </w:pPr>
      <w:bookmarkStart w:id="159" w:name="_Toc194675976"/>
      <w:r>
        <w:t>Software coordinators</w:t>
      </w:r>
      <w:bookmarkEnd w:id="159"/>
    </w:p>
    <w:p w14:paraId="31B5C219" w14:textId="77777777" w:rsidR="00E61018" w:rsidRDefault="00060E3E">
      <w:r>
        <w:t>The software coordinators are:</w:t>
      </w:r>
    </w:p>
    <w:p w14:paraId="31B5C21A" w14:textId="77777777" w:rsidR="00E61018" w:rsidRDefault="00060E3E">
      <w:pPr>
        <w:pStyle w:val="ListParagraph"/>
        <w:numPr>
          <w:ilvl w:val="0"/>
          <w:numId w:val="43"/>
        </w:numPr>
      </w:pPr>
      <w:r>
        <w:t>Emmanuel Thomas (thomase@xiaomi.com)</w:t>
      </w:r>
    </w:p>
    <w:p w14:paraId="31B5C21B" w14:textId="77777777" w:rsidR="00E61018" w:rsidRDefault="00060E3E">
      <w:pPr>
        <w:pStyle w:val="ListParagraph"/>
        <w:numPr>
          <w:ilvl w:val="0"/>
          <w:numId w:val="43"/>
        </w:numPr>
      </w:pPr>
      <w:r>
        <w:t>Nick Ryan (</w:t>
      </w:r>
      <w:proofErr w:type="spellStart"/>
      <w:r>
        <w:t>nick.ryan@hoot.works</w:t>
      </w:r>
      <w:proofErr w:type="spellEnd"/>
      <w:r>
        <w:t>)</w:t>
      </w:r>
    </w:p>
    <w:p w14:paraId="31B5C21C" w14:textId="77777777" w:rsidR="00E61018" w:rsidRDefault="00060E3E">
      <w:pPr>
        <w:pStyle w:val="Heading2"/>
      </w:pPr>
      <w:bookmarkStart w:id="160" w:name="_Toc194675977"/>
      <w:r>
        <w:t>Procedures</w:t>
      </w:r>
      <w:bookmarkEnd w:id="160"/>
    </w:p>
    <w:p w14:paraId="31B5C21D" w14:textId="77777777" w:rsidR="00E61018" w:rsidRDefault="00060E3E">
      <w:r>
        <w:t>The software development of the repositories are done based on a merge request process. Contributors including software coordinators create their own fork and provide input via merge requests against the main branch of each project.</w:t>
      </w:r>
    </w:p>
    <w:p w14:paraId="31B5C21E" w14:textId="77777777" w:rsidR="00E61018" w:rsidRDefault="00060E3E">
      <w:pPr>
        <w:pStyle w:val="Heading2"/>
        <w:tabs>
          <w:tab w:val="left" w:pos="3602"/>
        </w:tabs>
      </w:pPr>
      <w:bookmarkStart w:id="161" w:name="_Toc194675978"/>
      <w:r>
        <w:t>Software projects</w:t>
      </w:r>
      <w:bookmarkEnd w:id="161"/>
      <w:r>
        <w:tab/>
      </w:r>
    </w:p>
    <w:p w14:paraId="31B5C21F" w14:textId="77777777" w:rsidR="00E61018" w:rsidRDefault="00060E3E">
      <w:pPr>
        <w:pStyle w:val="Heading3"/>
      </w:pPr>
      <w:bookmarkStart w:id="162" w:name="_Toc194675979"/>
      <w:r>
        <w:t>General</w:t>
      </w:r>
      <w:bookmarkEnd w:id="162"/>
    </w:p>
    <w:p w14:paraId="31B5C220" w14:textId="77777777" w:rsidR="00E61018" w:rsidRDefault="00060E3E">
      <w:r>
        <w:t>The set of tools developed for conformance software are designed in a way to be able to evolve as new editions and amendments are created.</w:t>
      </w:r>
    </w:p>
    <w:p w14:paraId="31B5C221" w14:textId="77777777" w:rsidR="00E61018" w:rsidRDefault="00060E3E">
      <w:pPr>
        <w:pStyle w:val="Heading3"/>
      </w:pPr>
      <w:bookmarkStart w:id="163" w:name="_Toc194675980"/>
      <w:r>
        <w:t>Word2SDL</w:t>
      </w:r>
      <w:bookmarkEnd w:id="163"/>
    </w:p>
    <w:p w14:paraId="31B5C222" w14:textId="77777777" w:rsidR="00E61018" w:rsidRDefault="00060E3E">
      <w:r>
        <w:t>A script to extract from a Word document the SDL classes found into a plain text file.</w:t>
      </w:r>
    </w:p>
    <w:p w14:paraId="31B5C223" w14:textId="77777777" w:rsidR="00E61018" w:rsidRDefault="00060E3E">
      <w:pPr>
        <w:pStyle w:val="Heading3"/>
      </w:pPr>
      <w:bookmarkStart w:id="164" w:name="_Toc194675981"/>
      <w:proofErr w:type="spellStart"/>
      <w:r>
        <w:t>SDLValidator</w:t>
      </w:r>
      <w:bookmarkEnd w:id="164"/>
      <w:proofErr w:type="spellEnd"/>
    </w:p>
    <w:p w14:paraId="31B5C224" w14:textId="77777777" w:rsidR="00E61018" w:rsidRDefault="00060E3E">
      <w:r>
        <w:t xml:space="preserve">Command line tool to check syntax and semantics of an SDL specification stored in a text file. Uses the </w:t>
      </w:r>
      <w:proofErr w:type="spellStart"/>
      <w:r>
        <w:t>libSDL</w:t>
      </w:r>
      <w:proofErr w:type="spellEnd"/>
      <w:r>
        <w:t xml:space="preserve"> from the SDL conformance software package.</w:t>
      </w:r>
    </w:p>
    <w:p w14:paraId="31B5C225" w14:textId="77777777" w:rsidR="00E61018" w:rsidRDefault="00060E3E">
      <w:pPr>
        <w:pStyle w:val="Heading1"/>
      </w:pPr>
      <w:bookmarkStart w:id="165" w:name="_Toc194675982"/>
      <w:r>
        <w:t>Conformance software management</w:t>
      </w:r>
      <w:bookmarkEnd w:id="165"/>
    </w:p>
    <w:p w14:paraId="31B5C226" w14:textId="77777777" w:rsidR="00E61018" w:rsidRDefault="00060E3E">
      <w:pPr>
        <w:pStyle w:val="Heading2"/>
      </w:pPr>
      <w:bookmarkStart w:id="166" w:name="_Toc194675983"/>
      <w:r>
        <w:t>Software coordinators</w:t>
      </w:r>
      <w:bookmarkEnd w:id="166"/>
    </w:p>
    <w:p w14:paraId="31B5C227" w14:textId="77777777" w:rsidR="00E61018" w:rsidRDefault="00060E3E">
      <w:r>
        <w:t>The software coordinators are:</w:t>
      </w:r>
    </w:p>
    <w:p w14:paraId="31B5C228" w14:textId="77777777" w:rsidR="00E61018" w:rsidRDefault="00060E3E">
      <w:pPr>
        <w:pStyle w:val="ListParagraph"/>
        <w:numPr>
          <w:ilvl w:val="0"/>
          <w:numId w:val="44"/>
        </w:numPr>
      </w:pPr>
      <w:r>
        <w:t>Emmanuel Thomas (thomase@xiaomi.com)</w:t>
      </w:r>
    </w:p>
    <w:p w14:paraId="31B5C229" w14:textId="77777777" w:rsidR="00E61018" w:rsidRDefault="00060E3E">
      <w:pPr>
        <w:pStyle w:val="ListParagraph"/>
        <w:numPr>
          <w:ilvl w:val="0"/>
          <w:numId w:val="44"/>
        </w:numPr>
      </w:pPr>
      <w:r>
        <w:t>Nick Ryan (</w:t>
      </w:r>
      <w:proofErr w:type="spellStart"/>
      <w:r>
        <w:t>nick.ryan@hoot.works</w:t>
      </w:r>
      <w:proofErr w:type="spellEnd"/>
      <w:r>
        <w:t>)</w:t>
      </w:r>
    </w:p>
    <w:p w14:paraId="31B5C22A" w14:textId="77777777" w:rsidR="00E61018" w:rsidRDefault="00060E3E">
      <w:pPr>
        <w:pStyle w:val="Heading2"/>
      </w:pPr>
      <w:bookmarkStart w:id="167" w:name="_Toc194675984"/>
      <w:r>
        <w:t>Procedures</w:t>
      </w:r>
      <w:bookmarkEnd w:id="167"/>
    </w:p>
    <w:p w14:paraId="31B5C22B" w14:textId="77777777" w:rsidR="00E61018" w:rsidRDefault="00060E3E">
      <w:pPr>
        <w:pStyle w:val="Heading3"/>
      </w:pPr>
      <w:bookmarkStart w:id="168" w:name="_Toc194675985"/>
      <w:r>
        <w:t>Branches</w:t>
      </w:r>
      <w:bookmarkEnd w:id="168"/>
    </w:p>
    <w:p w14:paraId="31B5C22C" w14:textId="77777777" w:rsidR="00E61018" w:rsidRDefault="00060E3E">
      <w:r>
        <w:t>Conformance software repository can contain three types of the branch main, project and staging branches as depicted in .</w:t>
      </w:r>
    </w:p>
    <w:p w14:paraId="31B5C22D" w14:textId="77777777" w:rsidR="00E61018" w:rsidRDefault="00E61018"/>
    <w:tbl>
      <w:tblPr>
        <w:tblStyle w:val="GridTable1Light"/>
        <w:tblW w:w="5000" w:type="pct"/>
        <w:tblLayout w:type="fixed"/>
        <w:tblLook w:val="04A0" w:firstRow="1" w:lastRow="0" w:firstColumn="1" w:lastColumn="0" w:noHBand="0" w:noVBand="1"/>
      </w:tblPr>
      <w:tblGrid>
        <w:gridCol w:w="1515"/>
        <w:gridCol w:w="1935"/>
        <w:gridCol w:w="3464"/>
        <w:gridCol w:w="2096"/>
      </w:tblGrid>
      <w:tr w:rsidR="00E61018" w14:paraId="31B5C232"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1B5C22E" w14:textId="77777777" w:rsidR="00E61018" w:rsidRDefault="00060E3E">
            <w:pPr>
              <w:jc w:val="center"/>
            </w:pPr>
            <w:r>
              <w:t>Type of branch</w:t>
            </w:r>
          </w:p>
        </w:tc>
        <w:tc>
          <w:tcPr>
            <w:tcW w:w="1937" w:type="dxa"/>
          </w:tcPr>
          <w:p w14:paraId="31B5C22F" w14:textId="77777777" w:rsidR="00E61018" w:rsidRDefault="00060E3E">
            <w:pPr>
              <w:cnfStyle w:val="100000000000" w:firstRow="1" w:lastRow="0" w:firstColumn="0" w:lastColumn="0" w:oddVBand="0" w:evenVBand="0" w:oddHBand="0" w:evenHBand="0" w:firstRowFirstColumn="0" w:firstRowLastColumn="0" w:lastRowFirstColumn="0" w:lastRowLastColumn="0"/>
            </w:pPr>
            <w:r>
              <w:t>Number of branches</w:t>
            </w:r>
          </w:p>
        </w:tc>
        <w:tc>
          <w:tcPr>
            <w:tcW w:w="3468" w:type="dxa"/>
          </w:tcPr>
          <w:p w14:paraId="31B5C230"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Naming pattern </w:t>
            </w:r>
          </w:p>
        </w:tc>
        <w:tc>
          <w:tcPr>
            <w:tcW w:w="2098" w:type="dxa"/>
          </w:tcPr>
          <w:p w14:paraId="31B5C231" w14:textId="77777777" w:rsidR="00E61018" w:rsidRDefault="00060E3E">
            <w:pPr>
              <w:cnfStyle w:val="100000000000" w:firstRow="1" w:lastRow="0" w:firstColumn="0" w:lastColumn="0" w:oddVBand="0" w:evenVBand="0" w:oddHBand="0" w:evenHBand="0" w:firstRowFirstColumn="0" w:firstRowLastColumn="0" w:lastRowFirstColumn="0" w:lastRowLastColumn="0"/>
            </w:pPr>
            <w:r>
              <w:t>Protected to push</w:t>
            </w:r>
          </w:p>
        </w:tc>
      </w:tr>
      <w:tr w:rsidR="00E61018" w14:paraId="31B5C237" w14:textId="77777777" w:rsidTr="00E61018">
        <w:trPr>
          <w:trHeight w:val="22"/>
        </w:trPr>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3" w14:textId="77777777" w:rsidR="00E61018" w:rsidRDefault="00060E3E">
            <w:r>
              <w:rPr>
                <w:b w:val="0"/>
              </w:rPr>
              <w:t>Main</w:t>
            </w:r>
          </w:p>
        </w:tc>
        <w:tc>
          <w:tcPr>
            <w:tcW w:w="1937" w:type="dxa"/>
            <w:vAlign w:val="center"/>
          </w:tcPr>
          <w:p w14:paraId="31B5C234" w14:textId="77777777" w:rsidR="00E61018" w:rsidRDefault="00060E3E">
            <w:pPr>
              <w:cnfStyle w:val="000000000000" w:firstRow="0" w:lastRow="0" w:firstColumn="0" w:lastColumn="0" w:oddVBand="0" w:evenVBand="0" w:oddHBand="0" w:evenHBand="0" w:firstRowFirstColumn="0" w:firstRowLastColumn="0" w:lastRowFirstColumn="0" w:lastRowLastColumn="0"/>
            </w:pPr>
            <w:r>
              <w:t>One</w:t>
            </w:r>
          </w:p>
        </w:tc>
        <w:tc>
          <w:tcPr>
            <w:tcW w:w="3468" w:type="dxa"/>
            <w:vAlign w:val="center"/>
          </w:tcPr>
          <w:p w14:paraId="31B5C235"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main</w:t>
            </w:r>
          </w:p>
        </w:tc>
        <w:tc>
          <w:tcPr>
            <w:tcW w:w="2098" w:type="dxa"/>
            <w:vAlign w:val="center"/>
          </w:tcPr>
          <w:p w14:paraId="31B5C236"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3C"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8" w14:textId="77777777" w:rsidR="00E61018" w:rsidRDefault="00060E3E">
            <w:r>
              <w:rPr>
                <w:b w:val="0"/>
              </w:rPr>
              <w:t>Project</w:t>
            </w:r>
          </w:p>
        </w:tc>
        <w:tc>
          <w:tcPr>
            <w:tcW w:w="1937" w:type="dxa"/>
            <w:vAlign w:val="center"/>
          </w:tcPr>
          <w:p w14:paraId="31B5C239"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vAlign w:val="center"/>
          </w:tcPr>
          <w:p w14:paraId="31B5C23A"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project-(</w:t>
            </w:r>
            <w:proofErr w:type="spellStart"/>
            <w:r>
              <w:rPr>
                <w:rFonts w:ascii="Courier New" w:eastAsia="Courier New" w:hAnsi="Courier New" w:cs="Courier New"/>
              </w:rPr>
              <w:t>AMD</w:t>
            </w:r>
            <w:r>
              <w:rPr>
                <w:rFonts w:ascii="Courier New" w:eastAsia="Courier New" w:hAnsi="Courier New" w:cs="Courier New"/>
                <w:i/>
              </w:rPr>
              <w:t>n</w:t>
            </w:r>
            <w:proofErr w:type="spellEnd"/>
            <w:r>
              <w:rPr>
                <w:rFonts w:ascii="Courier New" w:eastAsia="Courier New" w:hAnsi="Courier New" w:cs="Courier New"/>
              </w:rPr>
              <w:t>)-</w:t>
            </w:r>
            <w:proofErr w:type="spellStart"/>
            <w:r>
              <w:rPr>
                <w:rFonts w:ascii="Courier New" w:eastAsia="Courier New" w:hAnsi="Courier New" w:cs="Courier New"/>
              </w:rPr>
              <w:t>ED</w:t>
            </w:r>
            <w:r>
              <w:rPr>
                <w:rFonts w:ascii="Courier New" w:eastAsia="Courier New" w:hAnsi="Courier New" w:cs="Courier New"/>
                <w:i/>
              </w:rPr>
              <w:t>n</w:t>
            </w:r>
            <w:proofErr w:type="spellEnd"/>
          </w:p>
        </w:tc>
        <w:tc>
          <w:tcPr>
            <w:tcW w:w="2098" w:type="dxa"/>
            <w:vAlign w:val="center"/>
          </w:tcPr>
          <w:p w14:paraId="31B5C23B"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41"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D" w14:textId="77777777" w:rsidR="00E61018" w:rsidRDefault="00060E3E">
            <w:r>
              <w:rPr>
                <w:b w:val="0"/>
              </w:rPr>
              <w:t>Staging</w:t>
            </w:r>
          </w:p>
        </w:tc>
        <w:tc>
          <w:tcPr>
            <w:tcW w:w="1937" w:type="dxa"/>
            <w:vAlign w:val="center"/>
          </w:tcPr>
          <w:p w14:paraId="31B5C23E"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tcPr>
          <w:p w14:paraId="31B5C23F"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staging-(</w:t>
            </w:r>
            <w:proofErr w:type="spellStart"/>
            <w:r>
              <w:rPr>
                <w:rFonts w:ascii="Courier New" w:eastAsia="Courier New" w:hAnsi="Courier New" w:cs="Courier New"/>
              </w:rPr>
              <w:t>AMD</w:t>
            </w:r>
            <w:r>
              <w:rPr>
                <w:rFonts w:ascii="Courier New" w:eastAsia="Courier New" w:hAnsi="Courier New" w:cs="Courier New"/>
                <w:i/>
              </w:rPr>
              <w:t>n</w:t>
            </w:r>
            <w:proofErr w:type="spellEnd"/>
            <w:r>
              <w:rPr>
                <w:rFonts w:ascii="Courier New" w:eastAsia="Courier New" w:hAnsi="Courier New" w:cs="Courier New"/>
              </w:rPr>
              <w:t>)-</w:t>
            </w:r>
            <w:proofErr w:type="spellStart"/>
            <w:r>
              <w:rPr>
                <w:rFonts w:ascii="Courier New" w:eastAsia="Courier New" w:hAnsi="Courier New" w:cs="Courier New"/>
              </w:rPr>
              <w:t>ED</w:t>
            </w:r>
            <w:r>
              <w:rPr>
                <w:rFonts w:ascii="Courier New" w:eastAsia="Courier New" w:hAnsi="Courier New" w:cs="Courier New"/>
                <w:i/>
              </w:rPr>
              <w:t>n</w:t>
            </w:r>
            <w:proofErr w:type="spellEnd"/>
          </w:p>
        </w:tc>
        <w:tc>
          <w:tcPr>
            <w:tcW w:w="2098" w:type="dxa"/>
          </w:tcPr>
          <w:p w14:paraId="31B5C240" w14:textId="77777777" w:rsidR="00E61018" w:rsidRDefault="00060E3E">
            <w:pPr>
              <w:cnfStyle w:val="000000000000" w:firstRow="0" w:lastRow="0" w:firstColumn="0" w:lastColumn="0" w:oddVBand="0" w:evenVBand="0" w:oddHBand="0" w:evenHBand="0" w:firstRowFirstColumn="0" w:firstRowLastColumn="0" w:lastRowFirstColumn="0" w:lastRowLastColumn="0"/>
            </w:pPr>
            <w:r>
              <w:t>No</w:t>
            </w:r>
          </w:p>
        </w:tc>
      </w:tr>
    </w:tbl>
    <w:p w14:paraId="31B5C242" w14:textId="77777777" w:rsidR="00E61018" w:rsidRDefault="00E61018"/>
    <w:p w14:paraId="31B5C243" w14:textId="77777777" w:rsidR="00E61018" w:rsidRDefault="00060E3E">
      <w:r>
        <w:t>Each repository has a unique branch called main. This branch is synced with the latest published edition of the corresponding specification. If there is no yet published edition, this branch is empty.</w:t>
      </w:r>
    </w:p>
    <w:p w14:paraId="31B5C244" w14:textId="77777777" w:rsidR="00E61018" w:rsidRDefault="00E61018"/>
    <w:p w14:paraId="31B5C245" w14:textId="77777777" w:rsidR="00E61018" w:rsidRDefault="00060E3E">
      <w:r>
        <w:t>The project branches are created for each ISO project (new edition or amendments), possibly before that the ISO project was effectively requested. For example, a WD can start before a new edition or an amendment has been requested to ISO. In this case, the project branch is created ahead of the existence of the ISO project. On the project branches, only merge request from the staging branches by the software coordinators are allowed.</w:t>
      </w:r>
    </w:p>
    <w:p w14:paraId="31B5C246" w14:textId="77777777" w:rsidR="00E61018" w:rsidRDefault="00E61018"/>
    <w:p w14:paraId="31B5C247" w14:textId="77777777" w:rsidR="00E61018" w:rsidRDefault="00060E3E">
      <w:r>
        <w:t>The staging branches are short-lived. They purposes is to collect the contributions submitted at a given meeting. For each ISO project, there should be at most one staging branch with the naming tag referring to its corresponding project branch. Contributors provide contributions via merge requests against the appropriate project staging branch.</w:t>
      </w:r>
    </w:p>
    <w:p w14:paraId="31B5C248" w14:textId="77777777" w:rsidR="00E61018" w:rsidRDefault="00060E3E">
      <w:r>
        <w:t>After the meeting, the software coordinators combine all the received merge requests in the staging branches and after validation, the staging branch is merged into the associated project branch and tagged appropriately.</w:t>
      </w:r>
    </w:p>
    <w:p w14:paraId="31B5C249" w14:textId="77777777" w:rsidR="00E61018" w:rsidRDefault="00060E3E">
      <w:pPr>
        <w:pStyle w:val="Heading3"/>
      </w:pPr>
      <w:bookmarkStart w:id="169" w:name="_Toc194675986"/>
      <w:r>
        <w:t>Tagging</w:t>
      </w:r>
      <w:bookmarkEnd w:id="169"/>
    </w:p>
    <w:p w14:paraId="31B5C24A" w14:textId="77777777" w:rsidR="00E61018" w:rsidRDefault="00060E3E">
      <w:r>
        <w:t>In the project and main branches, commits resulting from a new milestone are tagged with the following tags:</w:t>
      </w:r>
    </w:p>
    <w:p w14:paraId="31B5C24B" w14:textId="77777777" w:rsidR="00E61018" w:rsidRDefault="00060E3E">
      <w:pPr>
        <w:pStyle w:val="ListParagraph"/>
        <w:numPr>
          <w:ilvl w:val="0"/>
          <w:numId w:val="37"/>
        </w:numPr>
      </w:pPr>
      <w:r>
        <w:t>Working Draft with “</w:t>
      </w:r>
      <w:r>
        <w:rPr>
          <w:rFonts w:ascii="Courier New" w:eastAsia="Courier New" w:hAnsi="Courier New" w:cs="Courier New"/>
        </w:rPr>
        <w:t>WD</w:t>
      </w:r>
      <w:r>
        <w:t>”</w:t>
      </w:r>
    </w:p>
    <w:p w14:paraId="31B5C24C" w14:textId="77777777" w:rsidR="00E61018" w:rsidRDefault="00060E3E">
      <w:pPr>
        <w:pStyle w:val="ListParagraph"/>
        <w:numPr>
          <w:ilvl w:val="0"/>
          <w:numId w:val="37"/>
        </w:numPr>
        <w:tabs>
          <w:tab w:val="center" w:pos="4510"/>
        </w:tabs>
      </w:pPr>
      <w:r>
        <w:t>Committee Draft with “</w:t>
      </w:r>
      <w:r>
        <w:rPr>
          <w:rFonts w:ascii="Courier New" w:eastAsia="Courier New" w:hAnsi="Courier New" w:cs="Courier New"/>
        </w:rPr>
        <w:t>CD</w:t>
      </w:r>
      <w:r>
        <w:t>”</w:t>
      </w:r>
      <w:r>
        <w:tab/>
      </w:r>
    </w:p>
    <w:p w14:paraId="31B5C24D" w14:textId="77777777" w:rsidR="00E61018" w:rsidRDefault="00060E3E">
      <w:pPr>
        <w:pStyle w:val="ListParagraph"/>
        <w:numPr>
          <w:ilvl w:val="0"/>
          <w:numId w:val="37"/>
        </w:numPr>
      </w:pPr>
      <w:r>
        <w:t>Draft International Standard with “</w:t>
      </w:r>
      <w:r>
        <w:rPr>
          <w:rFonts w:ascii="Courier New" w:eastAsia="Courier New" w:hAnsi="Courier New" w:cs="Courier New"/>
        </w:rPr>
        <w:t>DIS</w:t>
      </w:r>
      <w:r>
        <w:t>”</w:t>
      </w:r>
    </w:p>
    <w:p w14:paraId="31B5C24E" w14:textId="77777777" w:rsidR="00E61018" w:rsidRDefault="00060E3E">
      <w:pPr>
        <w:pStyle w:val="ListParagraph"/>
        <w:numPr>
          <w:ilvl w:val="0"/>
          <w:numId w:val="37"/>
        </w:numPr>
      </w:pPr>
      <w:r>
        <w:t>Final Draft International Standard with “</w:t>
      </w:r>
      <w:r>
        <w:rPr>
          <w:rFonts w:ascii="Courier New" w:eastAsia="Courier New" w:hAnsi="Courier New" w:cs="Courier New"/>
        </w:rPr>
        <w:t>FDIS</w:t>
      </w:r>
      <w:r>
        <w:t>”</w:t>
      </w:r>
    </w:p>
    <w:p w14:paraId="31B5C24F" w14:textId="77777777" w:rsidR="00E61018" w:rsidRDefault="00060E3E">
      <w:pPr>
        <w:pStyle w:val="ListParagraph"/>
        <w:numPr>
          <w:ilvl w:val="0"/>
          <w:numId w:val="37"/>
        </w:numPr>
      </w:pPr>
      <w:r>
        <w:t>International Standard with “</w:t>
      </w:r>
      <w:r>
        <w:rPr>
          <w:rFonts w:ascii="Courier New" w:eastAsia="Courier New" w:hAnsi="Courier New" w:cs="Courier New"/>
        </w:rPr>
        <w:t>IS</w:t>
      </w:r>
      <w:r>
        <w:t>”</w:t>
      </w:r>
    </w:p>
    <w:p w14:paraId="31B5C250" w14:textId="77777777" w:rsidR="00E61018" w:rsidRDefault="00E61018"/>
    <w:p w14:paraId="31B5C251" w14:textId="77777777" w:rsidR="00E61018" w:rsidRDefault="00060E3E">
      <w:r>
        <w:t>NOTE</w:t>
      </w:r>
      <w:r>
        <w:tab/>
        <w:t>There may be some more prefixes needed for example for potential improvement of revised text. Those will be defined when needed.</w:t>
      </w:r>
    </w:p>
    <w:p w14:paraId="31B5C252" w14:textId="77777777" w:rsidR="00E61018" w:rsidRDefault="00060E3E">
      <w:pPr>
        <w:pStyle w:val="Heading2"/>
      </w:pPr>
      <w:bookmarkStart w:id="170" w:name="_Toc194675987"/>
      <w:r>
        <w:t>Software projects</w:t>
      </w:r>
      <w:bookmarkEnd w:id="170"/>
    </w:p>
    <w:p w14:paraId="31B5C253" w14:textId="77777777" w:rsidR="00E61018" w:rsidRDefault="00060E3E">
      <w:pPr>
        <w:pStyle w:val="Heading2"/>
      </w:pPr>
      <w:bookmarkStart w:id="171" w:name="_Toc194675988"/>
      <w:r>
        <w:t>General</w:t>
      </w:r>
      <w:bookmarkEnd w:id="171"/>
    </w:p>
    <w:p w14:paraId="31B5C254" w14:textId="77777777" w:rsidR="00E61018" w:rsidRDefault="00060E3E">
      <w:r>
        <w:t>The set of tools developed for conformance software are designed to evolve as new editions and amendments are standardized.</w:t>
      </w:r>
    </w:p>
    <w:p w14:paraId="31B5C255" w14:textId="77777777" w:rsidR="00E61018" w:rsidRDefault="00060E3E">
      <w:pPr>
        <w:pStyle w:val="Heading3"/>
      </w:pPr>
      <w:bookmarkStart w:id="172" w:name="_Toc194675989"/>
      <w:proofErr w:type="spellStart"/>
      <w:r>
        <w:t>libSDL</w:t>
      </w:r>
      <w:bookmarkEnd w:id="172"/>
      <w:proofErr w:type="spellEnd"/>
    </w:p>
    <w:p w14:paraId="31B5C256" w14:textId="77777777" w:rsidR="00E61018" w:rsidRDefault="00060E3E">
      <w:r>
        <w:t>Typescript library implementing syntactic parser and outputting an abstract syntax tree. Visitor framework for performing semantic checks of the abstract syntax tree.</w:t>
      </w:r>
    </w:p>
    <w:p w14:paraId="31B5C257" w14:textId="77777777" w:rsidR="00E61018" w:rsidRDefault="00E61018"/>
    <w:p w14:paraId="31B5C258" w14:textId="77777777" w:rsidR="00E61018" w:rsidRDefault="00E61018">
      <w:pPr>
        <w:rPr>
          <w:rFonts w:ascii="Times New Roman" w:hAnsi="Times New Roman"/>
        </w:rPr>
      </w:pPr>
    </w:p>
    <w:p w14:paraId="31B5C259" w14:textId="77777777" w:rsidR="00E61018" w:rsidRDefault="00E61018">
      <w:pPr>
        <w:rPr>
          <w:rFonts w:ascii="Times New Roman" w:hAnsi="Times New Roman"/>
          <w:lang w:val="en-GB"/>
        </w:rPr>
      </w:pPr>
    </w:p>
    <w:sectPr w:rsidR="00E61018">
      <w:headerReference w:type="default" r:id="rId27"/>
      <w:footerReference w:type="default" r:id="rId28"/>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C26C" w14:textId="77777777" w:rsidR="00060E3E" w:rsidRDefault="00060E3E">
      <w:r>
        <w:separator/>
      </w:r>
    </w:p>
  </w:endnote>
  <w:endnote w:type="continuationSeparator" w:id="0">
    <w:p w14:paraId="31B5C26E" w14:textId="77777777" w:rsidR="00060E3E" w:rsidRDefault="0006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4" w14:textId="77777777" w:rsidR="00E61018" w:rsidRDefault="00E61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5" w14:textId="77777777" w:rsidR="00E61018" w:rsidRDefault="00E61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7" w14:textId="77777777" w:rsidR="00E61018" w:rsidRDefault="00E61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9" w14:textId="77777777" w:rsidR="00E61018" w:rsidRDefault="00E61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5C260" w14:textId="77777777" w:rsidR="00E61018" w:rsidRDefault="00060E3E">
      <w:r>
        <w:separator/>
      </w:r>
    </w:p>
  </w:footnote>
  <w:footnote w:type="continuationSeparator" w:id="0">
    <w:p w14:paraId="31B5C261" w14:textId="77777777" w:rsidR="00E61018" w:rsidRDefault="0006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2" w14:textId="77777777" w:rsidR="00E61018" w:rsidRDefault="00E61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3" w14:textId="77777777" w:rsidR="00E61018" w:rsidRDefault="00E61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6" w14:textId="77777777" w:rsidR="00E61018" w:rsidRDefault="00E610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8" w14:textId="77777777" w:rsidR="00E61018" w:rsidRDefault="00E6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337"/>
    <w:multiLevelType w:val="hybridMultilevel"/>
    <w:tmpl w:val="CA10504E"/>
    <w:lvl w:ilvl="0" w:tplc="4322CEF2">
      <w:start w:val="1"/>
      <w:numFmt w:val="bullet"/>
      <w:lvlText w:val="–"/>
      <w:lvlJc w:val="left"/>
      <w:pPr>
        <w:ind w:left="709" w:hanging="360"/>
      </w:pPr>
      <w:rPr>
        <w:rFonts w:ascii="Arial" w:eastAsia="Arial" w:hAnsi="Arial" w:cs="Arial"/>
      </w:rPr>
    </w:lvl>
    <w:lvl w:ilvl="1" w:tplc="ACB66C8E">
      <w:start w:val="1"/>
      <w:numFmt w:val="bullet"/>
      <w:lvlText w:val="o"/>
      <w:lvlJc w:val="left"/>
      <w:pPr>
        <w:ind w:left="1429" w:hanging="360"/>
      </w:pPr>
      <w:rPr>
        <w:rFonts w:ascii="Courier New" w:eastAsia="Courier New" w:hAnsi="Courier New" w:cs="Courier New"/>
      </w:rPr>
    </w:lvl>
    <w:lvl w:ilvl="2" w:tplc="DB283B96">
      <w:start w:val="1"/>
      <w:numFmt w:val="bullet"/>
      <w:lvlText w:val="§"/>
      <w:lvlJc w:val="left"/>
      <w:pPr>
        <w:ind w:left="2149" w:hanging="360"/>
      </w:pPr>
      <w:rPr>
        <w:rFonts w:ascii="Wingdings" w:eastAsia="Wingdings" w:hAnsi="Wingdings" w:cs="Wingdings"/>
      </w:rPr>
    </w:lvl>
    <w:lvl w:ilvl="3" w:tplc="62C202D0">
      <w:start w:val="1"/>
      <w:numFmt w:val="bullet"/>
      <w:lvlText w:val="·"/>
      <w:lvlJc w:val="left"/>
      <w:pPr>
        <w:ind w:left="2869" w:hanging="360"/>
      </w:pPr>
      <w:rPr>
        <w:rFonts w:ascii="Symbol" w:eastAsia="Symbol" w:hAnsi="Symbol" w:cs="Symbol"/>
      </w:rPr>
    </w:lvl>
    <w:lvl w:ilvl="4" w:tplc="2F4C004A">
      <w:start w:val="1"/>
      <w:numFmt w:val="bullet"/>
      <w:lvlText w:val="o"/>
      <w:lvlJc w:val="left"/>
      <w:pPr>
        <w:ind w:left="3589" w:hanging="360"/>
      </w:pPr>
      <w:rPr>
        <w:rFonts w:ascii="Courier New" w:eastAsia="Courier New" w:hAnsi="Courier New" w:cs="Courier New"/>
      </w:rPr>
    </w:lvl>
    <w:lvl w:ilvl="5" w:tplc="8ADA3878">
      <w:start w:val="1"/>
      <w:numFmt w:val="bullet"/>
      <w:lvlText w:val="§"/>
      <w:lvlJc w:val="left"/>
      <w:pPr>
        <w:ind w:left="4309" w:hanging="360"/>
      </w:pPr>
      <w:rPr>
        <w:rFonts w:ascii="Wingdings" w:eastAsia="Wingdings" w:hAnsi="Wingdings" w:cs="Wingdings"/>
      </w:rPr>
    </w:lvl>
    <w:lvl w:ilvl="6" w:tplc="C8C6DB98">
      <w:start w:val="1"/>
      <w:numFmt w:val="bullet"/>
      <w:lvlText w:val="·"/>
      <w:lvlJc w:val="left"/>
      <w:pPr>
        <w:ind w:left="5029" w:hanging="360"/>
      </w:pPr>
      <w:rPr>
        <w:rFonts w:ascii="Symbol" w:eastAsia="Symbol" w:hAnsi="Symbol" w:cs="Symbol"/>
      </w:rPr>
    </w:lvl>
    <w:lvl w:ilvl="7" w:tplc="FCD87BE4">
      <w:start w:val="1"/>
      <w:numFmt w:val="bullet"/>
      <w:lvlText w:val="o"/>
      <w:lvlJc w:val="left"/>
      <w:pPr>
        <w:ind w:left="5749" w:hanging="360"/>
      </w:pPr>
      <w:rPr>
        <w:rFonts w:ascii="Courier New" w:eastAsia="Courier New" w:hAnsi="Courier New" w:cs="Courier New"/>
      </w:rPr>
    </w:lvl>
    <w:lvl w:ilvl="8" w:tplc="69F65958">
      <w:start w:val="1"/>
      <w:numFmt w:val="bullet"/>
      <w:lvlText w:val="§"/>
      <w:lvlJc w:val="left"/>
      <w:pPr>
        <w:ind w:left="6469" w:hanging="360"/>
      </w:pPr>
      <w:rPr>
        <w:rFonts w:ascii="Wingdings" w:eastAsia="Wingdings" w:hAnsi="Wingdings" w:cs="Wingdings"/>
      </w:rPr>
    </w:lvl>
  </w:abstractNum>
  <w:abstractNum w:abstractNumId="1" w15:restartNumberingAfterBreak="0">
    <w:nsid w:val="016A6223"/>
    <w:multiLevelType w:val="hybridMultilevel"/>
    <w:tmpl w:val="4A16B7B2"/>
    <w:lvl w:ilvl="0" w:tplc="D832B132">
      <w:start w:val="1"/>
      <w:numFmt w:val="bullet"/>
      <w:lvlText w:val="–"/>
      <w:lvlJc w:val="left"/>
      <w:pPr>
        <w:ind w:left="709" w:hanging="360"/>
      </w:pPr>
      <w:rPr>
        <w:rFonts w:ascii="Arial" w:eastAsia="Arial" w:hAnsi="Arial" w:cs="Arial"/>
      </w:rPr>
    </w:lvl>
    <w:lvl w:ilvl="1" w:tplc="4838F8A6">
      <w:start w:val="1"/>
      <w:numFmt w:val="bullet"/>
      <w:lvlText w:val="o"/>
      <w:lvlJc w:val="left"/>
      <w:pPr>
        <w:ind w:left="1429" w:hanging="360"/>
      </w:pPr>
      <w:rPr>
        <w:rFonts w:ascii="Courier New" w:eastAsia="Courier New" w:hAnsi="Courier New" w:cs="Courier New"/>
      </w:rPr>
    </w:lvl>
    <w:lvl w:ilvl="2" w:tplc="C0783E26">
      <w:start w:val="1"/>
      <w:numFmt w:val="bullet"/>
      <w:lvlText w:val="§"/>
      <w:lvlJc w:val="left"/>
      <w:pPr>
        <w:ind w:left="2149" w:hanging="360"/>
      </w:pPr>
      <w:rPr>
        <w:rFonts w:ascii="Wingdings" w:eastAsia="Wingdings" w:hAnsi="Wingdings" w:cs="Wingdings"/>
      </w:rPr>
    </w:lvl>
    <w:lvl w:ilvl="3" w:tplc="8F4281DE">
      <w:start w:val="1"/>
      <w:numFmt w:val="bullet"/>
      <w:lvlText w:val="·"/>
      <w:lvlJc w:val="left"/>
      <w:pPr>
        <w:ind w:left="2869" w:hanging="360"/>
      </w:pPr>
      <w:rPr>
        <w:rFonts w:ascii="Symbol" w:eastAsia="Symbol" w:hAnsi="Symbol" w:cs="Symbol"/>
      </w:rPr>
    </w:lvl>
    <w:lvl w:ilvl="4" w:tplc="84C0254A">
      <w:start w:val="1"/>
      <w:numFmt w:val="bullet"/>
      <w:lvlText w:val="o"/>
      <w:lvlJc w:val="left"/>
      <w:pPr>
        <w:ind w:left="3589" w:hanging="360"/>
      </w:pPr>
      <w:rPr>
        <w:rFonts w:ascii="Courier New" w:eastAsia="Courier New" w:hAnsi="Courier New" w:cs="Courier New"/>
      </w:rPr>
    </w:lvl>
    <w:lvl w:ilvl="5" w:tplc="D534B132">
      <w:start w:val="1"/>
      <w:numFmt w:val="bullet"/>
      <w:lvlText w:val="§"/>
      <w:lvlJc w:val="left"/>
      <w:pPr>
        <w:ind w:left="4309" w:hanging="360"/>
      </w:pPr>
      <w:rPr>
        <w:rFonts w:ascii="Wingdings" w:eastAsia="Wingdings" w:hAnsi="Wingdings" w:cs="Wingdings"/>
      </w:rPr>
    </w:lvl>
    <w:lvl w:ilvl="6" w:tplc="7804CB5A">
      <w:start w:val="1"/>
      <w:numFmt w:val="bullet"/>
      <w:lvlText w:val="·"/>
      <w:lvlJc w:val="left"/>
      <w:pPr>
        <w:ind w:left="5029" w:hanging="360"/>
      </w:pPr>
      <w:rPr>
        <w:rFonts w:ascii="Symbol" w:eastAsia="Symbol" w:hAnsi="Symbol" w:cs="Symbol"/>
      </w:rPr>
    </w:lvl>
    <w:lvl w:ilvl="7" w:tplc="DA6E6240">
      <w:start w:val="1"/>
      <w:numFmt w:val="bullet"/>
      <w:lvlText w:val="o"/>
      <w:lvlJc w:val="left"/>
      <w:pPr>
        <w:ind w:left="5749" w:hanging="360"/>
      </w:pPr>
      <w:rPr>
        <w:rFonts w:ascii="Courier New" w:eastAsia="Courier New" w:hAnsi="Courier New" w:cs="Courier New"/>
      </w:rPr>
    </w:lvl>
    <w:lvl w:ilvl="8" w:tplc="85929A8A">
      <w:start w:val="1"/>
      <w:numFmt w:val="bullet"/>
      <w:lvlText w:val="§"/>
      <w:lvlJc w:val="left"/>
      <w:pPr>
        <w:ind w:left="6469" w:hanging="360"/>
      </w:pPr>
      <w:rPr>
        <w:rFonts w:ascii="Wingdings" w:eastAsia="Wingdings" w:hAnsi="Wingdings" w:cs="Wingdings"/>
      </w:rPr>
    </w:lvl>
  </w:abstractNum>
  <w:abstractNum w:abstractNumId="2" w15:restartNumberingAfterBreak="0">
    <w:nsid w:val="01AF3FB7"/>
    <w:multiLevelType w:val="multilevel"/>
    <w:tmpl w:val="3AAE8E14"/>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51C2F04"/>
    <w:multiLevelType w:val="hybridMultilevel"/>
    <w:tmpl w:val="C1F20D02"/>
    <w:lvl w:ilvl="0" w:tplc="72FED9C4">
      <w:start w:val="1"/>
      <w:numFmt w:val="bullet"/>
      <w:lvlText w:val="–"/>
      <w:lvlJc w:val="left"/>
      <w:pPr>
        <w:ind w:left="709" w:hanging="360"/>
      </w:pPr>
      <w:rPr>
        <w:rFonts w:ascii="Arial" w:eastAsia="Arial" w:hAnsi="Arial" w:cs="Arial"/>
      </w:rPr>
    </w:lvl>
    <w:lvl w:ilvl="1" w:tplc="D7E8848C">
      <w:start w:val="1"/>
      <w:numFmt w:val="bullet"/>
      <w:lvlText w:val="o"/>
      <w:lvlJc w:val="left"/>
      <w:pPr>
        <w:ind w:left="1429" w:hanging="360"/>
      </w:pPr>
      <w:rPr>
        <w:rFonts w:ascii="Courier New" w:eastAsia="Courier New" w:hAnsi="Courier New" w:cs="Courier New"/>
      </w:rPr>
    </w:lvl>
    <w:lvl w:ilvl="2" w:tplc="6804F11A">
      <w:start w:val="1"/>
      <w:numFmt w:val="bullet"/>
      <w:lvlText w:val="§"/>
      <w:lvlJc w:val="left"/>
      <w:pPr>
        <w:ind w:left="2149" w:hanging="360"/>
      </w:pPr>
      <w:rPr>
        <w:rFonts w:ascii="Wingdings" w:eastAsia="Wingdings" w:hAnsi="Wingdings" w:cs="Wingdings"/>
      </w:rPr>
    </w:lvl>
    <w:lvl w:ilvl="3" w:tplc="FF46D74C">
      <w:start w:val="1"/>
      <w:numFmt w:val="bullet"/>
      <w:lvlText w:val="·"/>
      <w:lvlJc w:val="left"/>
      <w:pPr>
        <w:ind w:left="2869" w:hanging="360"/>
      </w:pPr>
      <w:rPr>
        <w:rFonts w:ascii="Symbol" w:eastAsia="Symbol" w:hAnsi="Symbol" w:cs="Symbol"/>
      </w:rPr>
    </w:lvl>
    <w:lvl w:ilvl="4" w:tplc="FD02C2AA">
      <w:start w:val="1"/>
      <w:numFmt w:val="bullet"/>
      <w:lvlText w:val="o"/>
      <w:lvlJc w:val="left"/>
      <w:pPr>
        <w:ind w:left="3589" w:hanging="360"/>
      </w:pPr>
      <w:rPr>
        <w:rFonts w:ascii="Courier New" w:eastAsia="Courier New" w:hAnsi="Courier New" w:cs="Courier New"/>
      </w:rPr>
    </w:lvl>
    <w:lvl w:ilvl="5" w:tplc="6728DCB6">
      <w:start w:val="1"/>
      <w:numFmt w:val="bullet"/>
      <w:lvlText w:val="§"/>
      <w:lvlJc w:val="left"/>
      <w:pPr>
        <w:ind w:left="4309" w:hanging="360"/>
      </w:pPr>
      <w:rPr>
        <w:rFonts w:ascii="Wingdings" w:eastAsia="Wingdings" w:hAnsi="Wingdings" w:cs="Wingdings"/>
      </w:rPr>
    </w:lvl>
    <w:lvl w:ilvl="6" w:tplc="E1644A00">
      <w:start w:val="1"/>
      <w:numFmt w:val="bullet"/>
      <w:lvlText w:val="·"/>
      <w:lvlJc w:val="left"/>
      <w:pPr>
        <w:ind w:left="5029" w:hanging="360"/>
      </w:pPr>
      <w:rPr>
        <w:rFonts w:ascii="Symbol" w:eastAsia="Symbol" w:hAnsi="Symbol" w:cs="Symbol"/>
      </w:rPr>
    </w:lvl>
    <w:lvl w:ilvl="7" w:tplc="4912AAD8">
      <w:start w:val="1"/>
      <w:numFmt w:val="bullet"/>
      <w:lvlText w:val="o"/>
      <w:lvlJc w:val="left"/>
      <w:pPr>
        <w:ind w:left="5749" w:hanging="360"/>
      </w:pPr>
      <w:rPr>
        <w:rFonts w:ascii="Courier New" w:eastAsia="Courier New" w:hAnsi="Courier New" w:cs="Courier New"/>
      </w:rPr>
    </w:lvl>
    <w:lvl w:ilvl="8" w:tplc="9F3EAF76">
      <w:start w:val="1"/>
      <w:numFmt w:val="bullet"/>
      <w:lvlText w:val="§"/>
      <w:lvlJc w:val="left"/>
      <w:pPr>
        <w:ind w:left="6469" w:hanging="360"/>
      </w:pPr>
      <w:rPr>
        <w:rFonts w:ascii="Wingdings" w:eastAsia="Wingdings" w:hAnsi="Wingdings" w:cs="Wingdings"/>
      </w:rPr>
    </w:lvl>
  </w:abstractNum>
  <w:abstractNum w:abstractNumId="4" w15:restartNumberingAfterBreak="0">
    <w:nsid w:val="06645269"/>
    <w:multiLevelType w:val="hybridMultilevel"/>
    <w:tmpl w:val="BF9413AE"/>
    <w:lvl w:ilvl="0" w:tplc="6C9ADDEE">
      <w:start w:val="1"/>
      <w:numFmt w:val="bullet"/>
      <w:lvlText w:val="-"/>
      <w:lvlJc w:val="left"/>
      <w:pPr>
        <w:ind w:left="720" w:hanging="360"/>
      </w:pPr>
      <w:rPr>
        <w:rFonts w:ascii="Calibri" w:eastAsia="Calibri" w:hAnsi="Calibri" w:cs="Calibri" w:hint="default"/>
      </w:rPr>
    </w:lvl>
    <w:lvl w:ilvl="1" w:tplc="804078CE">
      <w:start w:val="1"/>
      <w:numFmt w:val="bullet"/>
      <w:lvlText w:val="o"/>
      <w:lvlJc w:val="left"/>
      <w:pPr>
        <w:ind w:left="1440" w:hanging="360"/>
      </w:pPr>
      <w:rPr>
        <w:rFonts w:ascii="Courier New" w:hAnsi="Courier New" w:cs="Courier New" w:hint="default"/>
      </w:rPr>
    </w:lvl>
    <w:lvl w:ilvl="2" w:tplc="E5D259EC">
      <w:start w:val="1"/>
      <w:numFmt w:val="bullet"/>
      <w:lvlText w:val=""/>
      <w:lvlJc w:val="left"/>
      <w:pPr>
        <w:ind w:left="2160" w:hanging="360"/>
      </w:pPr>
      <w:rPr>
        <w:rFonts w:ascii="Wingdings" w:hAnsi="Wingdings" w:hint="default"/>
      </w:rPr>
    </w:lvl>
    <w:lvl w:ilvl="3" w:tplc="231A0F4C">
      <w:start w:val="1"/>
      <w:numFmt w:val="bullet"/>
      <w:lvlText w:val=""/>
      <w:lvlJc w:val="left"/>
      <w:pPr>
        <w:ind w:left="2880" w:hanging="360"/>
      </w:pPr>
      <w:rPr>
        <w:rFonts w:ascii="Symbol" w:hAnsi="Symbol" w:hint="default"/>
      </w:rPr>
    </w:lvl>
    <w:lvl w:ilvl="4" w:tplc="21AAF3F6">
      <w:start w:val="1"/>
      <w:numFmt w:val="bullet"/>
      <w:lvlText w:val="o"/>
      <w:lvlJc w:val="left"/>
      <w:pPr>
        <w:ind w:left="3600" w:hanging="360"/>
      </w:pPr>
      <w:rPr>
        <w:rFonts w:ascii="Courier New" w:hAnsi="Courier New" w:cs="Courier New" w:hint="default"/>
      </w:rPr>
    </w:lvl>
    <w:lvl w:ilvl="5" w:tplc="B238A2D6">
      <w:start w:val="1"/>
      <w:numFmt w:val="bullet"/>
      <w:lvlText w:val=""/>
      <w:lvlJc w:val="left"/>
      <w:pPr>
        <w:ind w:left="4320" w:hanging="360"/>
      </w:pPr>
      <w:rPr>
        <w:rFonts w:ascii="Wingdings" w:hAnsi="Wingdings" w:hint="default"/>
      </w:rPr>
    </w:lvl>
    <w:lvl w:ilvl="6" w:tplc="77068E9C">
      <w:start w:val="1"/>
      <w:numFmt w:val="bullet"/>
      <w:lvlText w:val=""/>
      <w:lvlJc w:val="left"/>
      <w:pPr>
        <w:ind w:left="5040" w:hanging="360"/>
      </w:pPr>
      <w:rPr>
        <w:rFonts w:ascii="Symbol" w:hAnsi="Symbol" w:hint="default"/>
      </w:rPr>
    </w:lvl>
    <w:lvl w:ilvl="7" w:tplc="76E6C116">
      <w:start w:val="1"/>
      <w:numFmt w:val="bullet"/>
      <w:lvlText w:val="o"/>
      <w:lvlJc w:val="left"/>
      <w:pPr>
        <w:ind w:left="5760" w:hanging="360"/>
      </w:pPr>
      <w:rPr>
        <w:rFonts w:ascii="Courier New" w:hAnsi="Courier New" w:cs="Courier New" w:hint="default"/>
      </w:rPr>
    </w:lvl>
    <w:lvl w:ilvl="8" w:tplc="EF0C5A5A">
      <w:start w:val="1"/>
      <w:numFmt w:val="bullet"/>
      <w:lvlText w:val=""/>
      <w:lvlJc w:val="left"/>
      <w:pPr>
        <w:ind w:left="6480" w:hanging="360"/>
      </w:pPr>
      <w:rPr>
        <w:rFonts w:ascii="Wingdings" w:hAnsi="Wingdings" w:hint="default"/>
      </w:rPr>
    </w:lvl>
  </w:abstractNum>
  <w:abstractNum w:abstractNumId="5" w15:restartNumberingAfterBreak="0">
    <w:nsid w:val="09A81451"/>
    <w:multiLevelType w:val="hybridMultilevel"/>
    <w:tmpl w:val="43267BEC"/>
    <w:lvl w:ilvl="0" w:tplc="83641714">
      <w:start w:val="1"/>
      <w:numFmt w:val="bullet"/>
      <w:lvlText w:val="–"/>
      <w:lvlJc w:val="left"/>
      <w:pPr>
        <w:ind w:left="709" w:hanging="360"/>
      </w:pPr>
      <w:rPr>
        <w:rFonts w:ascii="Arial" w:eastAsia="Arial" w:hAnsi="Arial" w:cs="Arial"/>
      </w:rPr>
    </w:lvl>
    <w:lvl w:ilvl="1" w:tplc="DA880EB4">
      <w:start w:val="1"/>
      <w:numFmt w:val="bullet"/>
      <w:lvlText w:val="o"/>
      <w:lvlJc w:val="left"/>
      <w:pPr>
        <w:ind w:left="1429" w:hanging="360"/>
      </w:pPr>
      <w:rPr>
        <w:rFonts w:ascii="Courier New" w:eastAsia="Courier New" w:hAnsi="Courier New" w:cs="Courier New"/>
      </w:rPr>
    </w:lvl>
    <w:lvl w:ilvl="2" w:tplc="8D0A4DB2">
      <w:start w:val="1"/>
      <w:numFmt w:val="bullet"/>
      <w:lvlText w:val="§"/>
      <w:lvlJc w:val="left"/>
      <w:pPr>
        <w:ind w:left="2149" w:hanging="360"/>
      </w:pPr>
      <w:rPr>
        <w:rFonts w:ascii="Wingdings" w:eastAsia="Wingdings" w:hAnsi="Wingdings" w:cs="Wingdings"/>
      </w:rPr>
    </w:lvl>
    <w:lvl w:ilvl="3" w:tplc="F3A82EA4">
      <w:start w:val="1"/>
      <w:numFmt w:val="bullet"/>
      <w:lvlText w:val="·"/>
      <w:lvlJc w:val="left"/>
      <w:pPr>
        <w:ind w:left="2869" w:hanging="360"/>
      </w:pPr>
      <w:rPr>
        <w:rFonts w:ascii="Symbol" w:eastAsia="Symbol" w:hAnsi="Symbol" w:cs="Symbol"/>
      </w:rPr>
    </w:lvl>
    <w:lvl w:ilvl="4" w:tplc="BC26A896">
      <w:start w:val="1"/>
      <w:numFmt w:val="bullet"/>
      <w:lvlText w:val="o"/>
      <w:lvlJc w:val="left"/>
      <w:pPr>
        <w:ind w:left="3589" w:hanging="360"/>
      </w:pPr>
      <w:rPr>
        <w:rFonts w:ascii="Courier New" w:eastAsia="Courier New" w:hAnsi="Courier New" w:cs="Courier New"/>
      </w:rPr>
    </w:lvl>
    <w:lvl w:ilvl="5" w:tplc="F4C2445E">
      <w:start w:val="1"/>
      <w:numFmt w:val="bullet"/>
      <w:lvlText w:val="§"/>
      <w:lvlJc w:val="left"/>
      <w:pPr>
        <w:ind w:left="4309" w:hanging="360"/>
      </w:pPr>
      <w:rPr>
        <w:rFonts w:ascii="Wingdings" w:eastAsia="Wingdings" w:hAnsi="Wingdings" w:cs="Wingdings"/>
      </w:rPr>
    </w:lvl>
    <w:lvl w:ilvl="6" w:tplc="2674BC16">
      <w:start w:val="1"/>
      <w:numFmt w:val="bullet"/>
      <w:lvlText w:val="·"/>
      <w:lvlJc w:val="left"/>
      <w:pPr>
        <w:ind w:left="5029" w:hanging="360"/>
      </w:pPr>
      <w:rPr>
        <w:rFonts w:ascii="Symbol" w:eastAsia="Symbol" w:hAnsi="Symbol" w:cs="Symbol"/>
      </w:rPr>
    </w:lvl>
    <w:lvl w:ilvl="7" w:tplc="1FC40B40">
      <w:start w:val="1"/>
      <w:numFmt w:val="bullet"/>
      <w:lvlText w:val="o"/>
      <w:lvlJc w:val="left"/>
      <w:pPr>
        <w:ind w:left="5749" w:hanging="360"/>
      </w:pPr>
      <w:rPr>
        <w:rFonts w:ascii="Courier New" w:eastAsia="Courier New" w:hAnsi="Courier New" w:cs="Courier New"/>
      </w:rPr>
    </w:lvl>
    <w:lvl w:ilvl="8" w:tplc="D8C20CC6">
      <w:start w:val="1"/>
      <w:numFmt w:val="bullet"/>
      <w:lvlText w:val="§"/>
      <w:lvlJc w:val="left"/>
      <w:pPr>
        <w:ind w:left="6469" w:hanging="360"/>
      </w:pPr>
      <w:rPr>
        <w:rFonts w:ascii="Wingdings" w:eastAsia="Wingdings" w:hAnsi="Wingdings" w:cs="Wingdings"/>
      </w:rPr>
    </w:lvl>
  </w:abstractNum>
  <w:abstractNum w:abstractNumId="6" w15:restartNumberingAfterBreak="0">
    <w:nsid w:val="0B335FA5"/>
    <w:multiLevelType w:val="hybridMultilevel"/>
    <w:tmpl w:val="1AEAE1EC"/>
    <w:lvl w:ilvl="0" w:tplc="9D4E35DE">
      <w:start w:val="1"/>
      <w:numFmt w:val="bullet"/>
      <w:lvlText w:val="–"/>
      <w:lvlJc w:val="left"/>
      <w:pPr>
        <w:ind w:left="709" w:hanging="360"/>
      </w:pPr>
      <w:rPr>
        <w:rFonts w:ascii="Arial" w:eastAsia="Arial" w:hAnsi="Arial" w:cs="Arial"/>
      </w:rPr>
    </w:lvl>
    <w:lvl w:ilvl="1" w:tplc="F440F724">
      <w:start w:val="1"/>
      <w:numFmt w:val="bullet"/>
      <w:lvlText w:val="o"/>
      <w:lvlJc w:val="left"/>
      <w:pPr>
        <w:ind w:left="1429" w:hanging="360"/>
      </w:pPr>
      <w:rPr>
        <w:rFonts w:ascii="Courier New" w:eastAsia="Courier New" w:hAnsi="Courier New" w:cs="Courier New"/>
      </w:rPr>
    </w:lvl>
    <w:lvl w:ilvl="2" w:tplc="A90820D2">
      <w:start w:val="1"/>
      <w:numFmt w:val="bullet"/>
      <w:lvlText w:val="§"/>
      <w:lvlJc w:val="left"/>
      <w:pPr>
        <w:ind w:left="2149" w:hanging="360"/>
      </w:pPr>
      <w:rPr>
        <w:rFonts w:ascii="Wingdings" w:eastAsia="Wingdings" w:hAnsi="Wingdings" w:cs="Wingdings"/>
      </w:rPr>
    </w:lvl>
    <w:lvl w:ilvl="3" w:tplc="A0766246">
      <w:start w:val="1"/>
      <w:numFmt w:val="bullet"/>
      <w:lvlText w:val="·"/>
      <w:lvlJc w:val="left"/>
      <w:pPr>
        <w:ind w:left="2869" w:hanging="360"/>
      </w:pPr>
      <w:rPr>
        <w:rFonts w:ascii="Symbol" w:eastAsia="Symbol" w:hAnsi="Symbol" w:cs="Symbol"/>
      </w:rPr>
    </w:lvl>
    <w:lvl w:ilvl="4" w:tplc="78583E54">
      <w:start w:val="1"/>
      <w:numFmt w:val="bullet"/>
      <w:lvlText w:val="o"/>
      <w:lvlJc w:val="left"/>
      <w:pPr>
        <w:ind w:left="3589" w:hanging="360"/>
      </w:pPr>
      <w:rPr>
        <w:rFonts w:ascii="Courier New" w:eastAsia="Courier New" w:hAnsi="Courier New" w:cs="Courier New"/>
      </w:rPr>
    </w:lvl>
    <w:lvl w:ilvl="5" w:tplc="A614CA3C">
      <w:start w:val="1"/>
      <w:numFmt w:val="bullet"/>
      <w:lvlText w:val="§"/>
      <w:lvlJc w:val="left"/>
      <w:pPr>
        <w:ind w:left="4309" w:hanging="360"/>
      </w:pPr>
      <w:rPr>
        <w:rFonts w:ascii="Wingdings" w:eastAsia="Wingdings" w:hAnsi="Wingdings" w:cs="Wingdings"/>
      </w:rPr>
    </w:lvl>
    <w:lvl w:ilvl="6" w:tplc="FC5CDC68">
      <w:start w:val="1"/>
      <w:numFmt w:val="bullet"/>
      <w:lvlText w:val="·"/>
      <w:lvlJc w:val="left"/>
      <w:pPr>
        <w:ind w:left="5029" w:hanging="360"/>
      </w:pPr>
      <w:rPr>
        <w:rFonts w:ascii="Symbol" w:eastAsia="Symbol" w:hAnsi="Symbol" w:cs="Symbol"/>
      </w:rPr>
    </w:lvl>
    <w:lvl w:ilvl="7" w:tplc="16FE571A">
      <w:start w:val="1"/>
      <w:numFmt w:val="bullet"/>
      <w:lvlText w:val="o"/>
      <w:lvlJc w:val="left"/>
      <w:pPr>
        <w:ind w:left="5749" w:hanging="360"/>
      </w:pPr>
      <w:rPr>
        <w:rFonts w:ascii="Courier New" w:eastAsia="Courier New" w:hAnsi="Courier New" w:cs="Courier New"/>
      </w:rPr>
    </w:lvl>
    <w:lvl w:ilvl="8" w:tplc="D722E97C">
      <w:start w:val="1"/>
      <w:numFmt w:val="bullet"/>
      <w:lvlText w:val="§"/>
      <w:lvlJc w:val="left"/>
      <w:pPr>
        <w:ind w:left="6469" w:hanging="360"/>
      </w:pPr>
      <w:rPr>
        <w:rFonts w:ascii="Wingdings" w:eastAsia="Wingdings" w:hAnsi="Wingdings" w:cs="Wingdings"/>
      </w:rPr>
    </w:lvl>
  </w:abstractNum>
  <w:abstractNum w:abstractNumId="7" w15:restartNumberingAfterBreak="0">
    <w:nsid w:val="0CAA0C55"/>
    <w:multiLevelType w:val="hybridMultilevel"/>
    <w:tmpl w:val="75BE8B38"/>
    <w:lvl w:ilvl="0" w:tplc="809EBE84">
      <w:start w:val="1"/>
      <w:numFmt w:val="bullet"/>
      <w:lvlText w:val="–"/>
      <w:lvlJc w:val="left"/>
      <w:pPr>
        <w:ind w:left="709" w:hanging="360"/>
      </w:pPr>
      <w:rPr>
        <w:rFonts w:ascii="Arial" w:eastAsia="Arial" w:hAnsi="Arial" w:cs="Arial"/>
      </w:rPr>
    </w:lvl>
    <w:lvl w:ilvl="1" w:tplc="862EF614">
      <w:start w:val="1"/>
      <w:numFmt w:val="bullet"/>
      <w:lvlText w:val="o"/>
      <w:lvlJc w:val="left"/>
      <w:pPr>
        <w:ind w:left="1429" w:hanging="360"/>
      </w:pPr>
      <w:rPr>
        <w:rFonts w:ascii="Courier New" w:eastAsia="Courier New" w:hAnsi="Courier New" w:cs="Courier New"/>
      </w:rPr>
    </w:lvl>
    <w:lvl w:ilvl="2" w:tplc="1CCE6F4A">
      <w:start w:val="1"/>
      <w:numFmt w:val="bullet"/>
      <w:lvlText w:val="§"/>
      <w:lvlJc w:val="left"/>
      <w:pPr>
        <w:ind w:left="2149" w:hanging="360"/>
      </w:pPr>
      <w:rPr>
        <w:rFonts w:ascii="Wingdings" w:eastAsia="Wingdings" w:hAnsi="Wingdings" w:cs="Wingdings"/>
      </w:rPr>
    </w:lvl>
    <w:lvl w:ilvl="3" w:tplc="EBA00884">
      <w:start w:val="1"/>
      <w:numFmt w:val="bullet"/>
      <w:lvlText w:val="·"/>
      <w:lvlJc w:val="left"/>
      <w:pPr>
        <w:ind w:left="2869" w:hanging="360"/>
      </w:pPr>
      <w:rPr>
        <w:rFonts w:ascii="Symbol" w:eastAsia="Symbol" w:hAnsi="Symbol" w:cs="Symbol"/>
      </w:rPr>
    </w:lvl>
    <w:lvl w:ilvl="4" w:tplc="067C23D4">
      <w:start w:val="1"/>
      <w:numFmt w:val="bullet"/>
      <w:lvlText w:val="o"/>
      <w:lvlJc w:val="left"/>
      <w:pPr>
        <w:ind w:left="3589" w:hanging="360"/>
      </w:pPr>
      <w:rPr>
        <w:rFonts w:ascii="Courier New" w:eastAsia="Courier New" w:hAnsi="Courier New" w:cs="Courier New"/>
      </w:rPr>
    </w:lvl>
    <w:lvl w:ilvl="5" w:tplc="C8D63226">
      <w:start w:val="1"/>
      <w:numFmt w:val="bullet"/>
      <w:lvlText w:val="§"/>
      <w:lvlJc w:val="left"/>
      <w:pPr>
        <w:ind w:left="4309" w:hanging="360"/>
      </w:pPr>
      <w:rPr>
        <w:rFonts w:ascii="Wingdings" w:eastAsia="Wingdings" w:hAnsi="Wingdings" w:cs="Wingdings"/>
      </w:rPr>
    </w:lvl>
    <w:lvl w:ilvl="6" w:tplc="5FE8AA54">
      <w:start w:val="1"/>
      <w:numFmt w:val="bullet"/>
      <w:lvlText w:val="·"/>
      <w:lvlJc w:val="left"/>
      <w:pPr>
        <w:ind w:left="5029" w:hanging="360"/>
      </w:pPr>
      <w:rPr>
        <w:rFonts w:ascii="Symbol" w:eastAsia="Symbol" w:hAnsi="Symbol" w:cs="Symbol"/>
      </w:rPr>
    </w:lvl>
    <w:lvl w:ilvl="7" w:tplc="E608435E">
      <w:start w:val="1"/>
      <w:numFmt w:val="bullet"/>
      <w:lvlText w:val="o"/>
      <w:lvlJc w:val="left"/>
      <w:pPr>
        <w:ind w:left="5749" w:hanging="360"/>
      </w:pPr>
      <w:rPr>
        <w:rFonts w:ascii="Courier New" w:eastAsia="Courier New" w:hAnsi="Courier New" w:cs="Courier New"/>
      </w:rPr>
    </w:lvl>
    <w:lvl w:ilvl="8" w:tplc="BEC0444E">
      <w:start w:val="1"/>
      <w:numFmt w:val="bullet"/>
      <w:lvlText w:val="§"/>
      <w:lvlJc w:val="left"/>
      <w:pPr>
        <w:ind w:left="6469" w:hanging="360"/>
      </w:pPr>
      <w:rPr>
        <w:rFonts w:ascii="Wingdings" w:eastAsia="Wingdings" w:hAnsi="Wingdings" w:cs="Wingdings"/>
      </w:rPr>
    </w:lvl>
  </w:abstractNum>
  <w:abstractNum w:abstractNumId="8" w15:restartNumberingAfterBreak="0">
    <w:nsid w:val="10553421"/>
    <w:multiLevelType w:val="hybridMultilevel"/>
    <w:tmpl w:val="218EA314"/>
    <w:lvl w:ilvl="0" w:tplc="A54E3C06">
      <w:start w:val="1"/>
      <w:numFmt w:val="decimal"/>
      <w:lvlText w:val="%1."/>
      <w:lvlJc w:val="left"/>
      <w:pPr>
        <w:ind w:left="720" w:hanging="360"/>
      </w:pPr>
    </w:lvl>
    <w:lvl w:ilvl="1" w:tplc="255ECA98">
      <w:start w:val="1"/>
      <w:numFmt w:val="lowerLetter"/>
      <w:lvlText w:val="%2."/>
      <w:lvlJc w:val="left"/>
      <w:pPr>
        <w:ind w:left="1440" w:hanging="360"/>
      </w:pPr>
    </w:lvl>
    <w:lvl w:ilvl="2" w:tplc="AC70B48E">
      <w:start w:val="1"/>
      <w:numFmt w:val="lowerRoman"/>
      <w:lvlText w:val="%3."/>
      <w:lvlJc w:val="right"/>
      <w:pPr>
        <w:ind w:left="2160" w:hanging="180"/>
      </w:pPr>
    </w:lvl>
    <w:lvl w:ilvl="3" w:tplc="2F728348">
      <w:start w:val="1"/>
      <w:numFmt w:val="decimal"/>
      <w:lvlText w:val="%4."/>
      <w:lvlJc w:val="left"/>
      <w:pPr>
        <w:ind w:left="2880" w:hanging="360"/>
      </w:pPr>
    </w:lvl>
    <w:lvl w:ilvl="4" w:tplc="CD4A24FC">
      <w:start w:val="1"/>
      <w:numFmt w:val="lowerLetter"/>
      <w:lvlText w:val="%5."/>
      <w:lvlJc w:val="left"/>
      <w:pPr>
        <w:ind w:left="3600" w:hanging="360"/>
      </w:pPr>
    </w:lvl>
    <w:lvl w:ilvl="5" w:tplc="59C2E45A">
      <w:start w:val="1"/>
      <w:numFmt w:val="lowerRoman"/>
      <w:lvlText w:val="%6."/>
      <w:lvlJc w:val="right"/>
      <w:pPr>
        <w:ind w:left="4320" w:hanging="180"/>
      </w:pPr>
    </w:lvl>
    <w:lvl w:ilvl="6" w:tplc="03682766">
      <w:start w:val="1"/>
      <w:numFmt w:val="decimal"/>
      <w:lvlText w:val="%7."/>
      <w:lvlJc w:val="left"/>
      <w:pPr>
        <w:ind w:left="5040" w:hanging="360"/>
      </w:pPr>
    </w:lvl>
    <w:lvl w:ilvl="7" w:tplc="CC68507A">
      <w:start w:val="1"/>
      <w:numFmt w:val="lowerLetter"/>
      <w:lvlText w:val="%8."/>
      <w:lvlJc w:val="left"/>
      <w:pPr>
        <w:ind w:left="5760" w:hanging="360"/>
      </w:pPr>
    </w:lvl>
    <w:lvl w:ilvl="8" w:tplc="C4FCAB14">
      <w:start w:val="1"/>
      <w:numFmt w:val="lowerRoman"/>
      <w:lvlText w:val="%9."/>
      <w:lvlJc w:val="right"/>
      <w:pPr>
        <w:ind w:left="6480" w:hanging="180"/>
      </w:pPr>
    </w:lvl>
  </w:abstractNum>
  <w:abstractNum w:abstractNumId="9" w15:restartNumberingAfterBreak="0">
    <w:nsid w:val="13991AB6"/>
    <w:multiLevelType w:val="hybridMultilevel"/>
    <w:tmpl w:val="B9EE8A38"/>
    <w:lvl w:ilvl="0" w:tplc="04BC13BE">
      <w:start w:val="1"/>
      <w:numFmt w:val="decimal"/>
      <w:lvlText w:val="%1."/>
      <w:lvlJc w:val="left"/>
      <w:pPr>
        <w:ind w:left="360" w:hanging="360"/>
      </w:pPr>
      <w:rPr>
        <w:rFonts w:hint="default"/>
      </w:rPr>
    </w:lvl>
    <w:lvl w:ilvl="1" w:tplc="9DA8BCEC">
      <w:start w:val="1"/>
      <w:numFmt w:val="lowerLetter"/>
      <w:lvlText w:val="%2."/>
      <w:lvlJc w:val="left"/>
      <w:pPr>
        <w:ind w:left="1080" w:hanging="360"/>
      </w:pPr>
    </w:lvl>
    <w:lvl w:ilvl="2" w:tplc="41B41BD4">
      <w:start w:val="1"/>
      <w:numFmt w:val="lowerRoman"/>
      <w:lvlText w:val="%3."/>
      <w:lvlJc w:val="right"/>
      <w:pPr>
        <w:ind w:left="1800" w:hanging="180"/>
      </w:pPr>
    </w:lvl>
    <w:lvl w:ilvl="3" w:tplc="0FEAD1E8">
      <w:start w:val="1"/>
      <w:numFmt w:val="decimal"/>
      <w:lvlText w:val="%4."/>
      <w:lvlJc w:val="left"/>
      <w:pPr>
        <w:ind w:left="2520" w:hanging="360"/>
      </w:pPr>
    </w:lvl>
    <w:lvl w:ilvl="4" w:tplc="5392A1AA">
      <w:start w:val="1"/>
      <w:numFmt w:val="lowerLetter"/>
      <w:lvlText w:val="%5."/>
      <w:lvlJc w:val="left"/>
      <w:pPr>
        <w:ind w:left="3240" w:hanging="360"/>
      </w:pPr>
    </w:lvl>
    <w:lvl w:ilvl="5" w:tplc="731EBB84">
      <w:start w:val="1"/>
      <w:numFmt w:val="lowerRoman"/>
      <w:lvlText w:val="%6."/>
      <w:lvlJc w:val="right"/>
      <w:pPr>
        <w:ind w:left="3960" w:hanging="180"/>
      </w:pPr>
    </w:lvl>
    <w:lvl w:ilvl="6" w:tplc="47D08AF6">
      <w:start w:val="1"/>
      <w:numFmt w:val="decimal"/>
      <w:lvlText w:val="%7."/>
      <w:lvlJc w:val="left"/>
      <w:pPr>
        <w:ind w:left="4680" w:hanging="360"/>
      </w:pPr>
    </w:lvl>
    <w:lvl w:ilvl="7" w:tplc="93BE878E">
      <w:start w:val="1"/>
      <w:numFmt w:val="lowerLetter"/>
      <w:lvlText w:val="%8."/>
      <w:lvlJc w:val="left"/>
      <w:pPr>
        <w:ind w:left="5400" w:hanging="360"/>
      </w:pPr>
    </w:lvl>
    <w:lvl w:ilvl="8" w:tplc="C9F2C580">
      <w:start w:val="1"/>
      <w:numFmt w:val="lowerRoman"/>
      <w:lvlText w:val="%9."/>
      <w:lvlJc w:val="right"/>
      <w:pPr>
        <w:ind w:left="6120" w:hanging="180"/>
      </w:pPr>
    </w:lvl>
  </w:abstractNum>
  <w:abstractNum w:abstractNumId="10" w15:restartNumberingAfterBreak="0">
    <w:nsid w:val="176A7871"/>
    <w:multiLevelType w:val="multilevel"/>
    <w:tmpl w:val="CACA5B0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BF41BAC"/>
    <w:multiLevelType w:val="hybridMultilevel"/>
    <w:tmpl w:val="9E582E56"/>
    <w:lvl w:ilvl="0" w:tplc="292E1E56">
      <w:start w:val="1"/>
      <w:numFmt w:val="bullet"/>
      <w:lvlText w:val=""/>
      <w:lvlJc w:val="left"/>
      <w:pPr>
        <w:ind w:left="720" w:hanging="360"/>
      </w:pPr>
      <w:rPr>
        <w:rFonts w:ascii="Symbol" w:hAnsi="Symbol" w:hint="default"/>
      </w:rPr>
    </w:lvl>
    <w:lvl w:ilvl="1" w:tplc="0F26A15E">
      <w:start w:val="1"/>
      <w:numFmt w:val="bullet"/>
      <w:lvlText w:val="o"/>
      <w:lvlJc w:val="left"/>
      <w:pPr>
        <w:ind w:left="1440" w:hanging="360"/>
      </w:pPr>
      <w:rPr>
        <w:rFonts w:ascii="Courier New" w:hAnsi="Courier New" w:cs="Courier New" w:hint="default"/>
      </w:rPr>
    </w:lvl>
    <w:lvl w:ilvl="2" w:tplc="432A2494">
      <w:start w:val="1"/>
      <w:numFmt w:val="bullet"/>
      <w:lvlText w:val=""/>
      <w:lvlJc w:val="left"/>
      <w:pPr>
        <w:ind w:left="2160" w:hanging="360"/>
      </w:pPr>
      <w:rPr>
        <w:rFonts w:ascii="Wingdings" w:hAnsi="Wingdings" w:hint="default"/>
      </w:rPr>
    </w:lvl>
    <w:lvl w:ilvl="3" w:tplc="B0BCAA7C">
      <w:start w:val="1"/>
      <w:numFmt w:val="bullet"/>
      <w:lvlText w:val=""/>
      <w:lvlJc w:val="left"/>
      <w:pPr>
        <w:ind w:left="2880" w:hanging="360"/>
      </w:pPr>
      <w:rPr>
        <w:rFonts w:ascii="Symbol" w:hAnsi="Symbol" w:hint="default"/>
      </w:rPr>
    </w:lvl>
    <w:lvl w:ilvl="4" w:tplc="CF3A5F88">
      <w:start w:val="1"/>
      <w:numFmt w:val="bullet"/>
      <w:lvlText w:val="o"/>
      <w:lvlJc w:val="left"/>
      <w:pPr>
        <w:ind w:left="3600" w:hanging="360"/>
      </w:pPr>
      <w:rPr>
        <w:rFonts w:ascii="Courier New" w:hAnsi="Courier New" w:cs="Courier New" w:hint="default"/>
      </w:rPr>
    </w:lvl>
    <w:lvl w:ilvl="5" w:tplc="6DAE072C">
      <w:start w:val="1"/>
      <w:numFmt w:val="bullet"/>
      <w:lvlText w:val=""/>
      <w:lvlJc w:val="left"/>
      <w:pPr>
        <w:ind w:left="4320" w:hanging="360"/>
      </w:pPr>
      <w:rPr>
        <w:rFonts w:ascii="Wingdings" w:hAnsi="Wingdings" w:hint="default"/>
      </w:rPr>
    </w:lvl>
    <w:lvl w:ilvl="6" w:tplc="5FCC9EE6">
      <w:start w:val="1"/>
      <w:numFmt w:val="bullet"/>
      <w:lvlText w:val=""/>
      <w:lvlJc w:val="left"/>
      <w:pPr>
        <w:ind w:left="5040" w:hanging="360"/>
      </w:pPr>
      <w:rPr>
        <w:rFonts w:ascii="Symbol" w:hAnsi="Symbol" w:hint="default"/>
      </w:rPr>
    </w:lvl>
    <w:lvl w:ilvl="7" w:tplc="68108886">
      <w:start w:val="1"/>
      <w:numFmt w:val="bullet"/>
      <w:lvlText w:val="o"/>
      <w:lvlJc w:val="left"/>
      <w:pPr>
        <w:ind w:left="5760" w:hanging="360"/>
      </w:pPr>
      <w:rPr>
        <w:rFonts w:ascii="Courier New" w:hAnsi="Courier New" w:cs="Courier New" w:hint="default"/>
      </w:rPr>
    </w:lvl>
    <w:lvl w:ilvl="8" w:tplc="F6BC2F42">
      <w:start w:val="1"/>
      <w:numFmt w:val="bullet"/>
      <w:lvlText w:val=""/>
      <w:lvlJc w:val="left"/>
      <w:pPr>
        <w:ind w:left="6480" w:hanging="360"/>
      </w:pPr>
      <w:rPr>
        <w:rFonts w:ascii="Wingdings" w:hAnsi="Wingdings" w:hint="default"/>
      </w:rPr>
    </w:lvl>
  </w:abstractNum>
  <w:abstractNum w:abstractNumId="12" w15:restartNumberingAfterBreak="0">
    <w:nsid w:val="1E136D87"/>
    <w:multiLevelType w:val="hybridMultilevel"/>
    <w:tmpl w:val="55C6EFEA"/>
    <w:lvl w:ilvl="0" w:tplc="907C833C">
      <w:start w:val="1"/>
      <w:numFmt w:val="decimal"/>
      <w:lvlText w:val="%1."/>
      <w:lvlJc w:val="left"/>
      <w:pPr>
        <w:tabs>
          <w:tab w:val="left" w:pos="720"/>
        </w:tabs>
        <w:ind w:left="720" w:hanging="360"/>
      </w:pPr>
    </w:lvl>
    <w:lvl w:ilvl="1" w:tplc="0D48EDB8">
      <w:start w:val="1"/>
      <w:numFmt w:val="decimal"/>
      <w:lvlText w:val="%2."/>
      <w:lvlJc w:val="left"/>
      <w:pPr>
        <w:tabs>
          <w:tab w:val="left" w:pos="1440"/>
        </w:tabs>
        <w:ind w:left="1440" w:hanging="360"/>
      </w:pPr>
    </w:lvl>
    <w:lvl w:ilvl="2" w:tplc="43CA271E">
      <w:start w:val="1"/>
      <w:numFmt w:val="decimal"/>
      <w:lvlText w:val="%3."/>
      <w:lvlJc w:val="left"/>
      <w:pPr>
        <w:tabs>
          <w:tab w:val="left" w:pos="2160"/>
        </w:tabs>
        <w:ind w:left="2160" w:hanging="360"/>
      </w:pPr>
    </w:lvl>
    <w:lvl w:ilvl="3" w:tplc="1722B622">
      <w:start w:val="1"/>
      <w:numFmt w:val="decimal"/>
      <w:lvlText w:val="%4."/>
      <w:lvlJc w:val="left"/>
      <w:pPr>
        <w:tabs>
          <w:tab w:val="left" w:pos="2880"/>
        </w:tabs>
        <w:ind w:left="2880" w:hanging="360"/>
      </w:pPr>
    </w:lvl>
    <w:lvl w:ilvl="4" w:tplc="C11C053C">
      <w:start w:val="1"/>
      <w:numFmt w:val="decimal"/>
      <w:lvlText w:val="%5."/>
      <w:lvlJc w:val="left"/>
      <w:pPr>
        <w:tabs>
          <w:tab w:val="left" w:pos="3600"/>
        </w:tabs>
        <w:ind w:left="3600" w:hanging="360"/>
      </w:pPr>
    </w:lvl>
    <w:lvl w:ilvl="5" w:tplc="3C722D74">
      <w:start w:val="1"/>
      <w:numFmt w:val="decimal"/>
      <w:lvlText w:val="%6."/>
      <w:lvlJc w:val="left"/>
      <w:pPr>
        <w:tabs>
          <w:tab w:val="left" w:pos="4320"/>
        </w:tabs>
        <w:ind w:left="4320" w:hanging="360"/>
      </w:pPr>
    </w:lvl>
    <w:lvl w:ilvl="6" w:tplc="37A4D9B6">
      <w:start w:val="1"/>
      <w:numFmt w:val="decimal"/>
      <w:lvlText w:val="%7."/>
      <w:lvlJc w:val="left"/>
      <w:pPr>
        <w:tabs>
          <w:tab w:val="left" w:pos="5040"/>
        </w:tabs>
        <w:ind w:left="5040" w:hanging="360"/>
      </w:pPr>
    </w:lvl>
    <w:lvl w:ilvl="7" w:tplc="ACF6CC6C">
      <w:start w:val="1"/>
      <w:numFmt w:val="decimal"/>
      <w:lvlText w:val="%8."/>
      <w:lvlJc w:val="left"/>
      <w:pPr>
        <w:tabs>
          <w:tab w:val="left" w:pos="5760"/>
        </w:tabs>
        <w:ind w:left="5760" w:hanging="360"/>
      </w:pPr>
    </w:lvl>
    <w:lvl w:ilvl="8" w:tplc="FE4A1FDE">
      <w:start w:val="1"/>
      <w:numFmt w:val="decimal"/>
      <w:lvlText w:val="%9."/>
      <w:lvlJc w:val="left"/>
      <w:pPr>
        <w:tabs>
          <w:tab w:val="left" w:pos="6480"/>
        </w:tabs>
        <w:ind w:left="6480" w:hanging="360"/>
      </w:pPr>
    </w:lvl>
  </w:abstractNum>
  <w:abstractNum w:abstractNumId="13" w15:restartNumberingAfterBreak="0">
    <w:nsid w:val="208B30DA"/>
    <w:multiLevelType w:val="hybridMultilevel"/>
    <w:tmpl w:val="B3E60E72"/>
    <w:lvl w:ilvl="0" w:tplc="912268F6">
      <w:start w:val="1"/>
      <w:numFmt w:val="bullet"/>
      <w:lvlText w:val="–"/>
      <w:lvlJc w:val="left"/>
      <w:pPr>
        <w:ind w:left="709" w:hanging="360"/>
      </w:pPr>
      <w:rPr>
        <w:rFonts w:ascii="Arial" w:eastAsia="Arial" w:hAnsi="Arial" w:cs="Arial"/>
      </w:rPr>
    </w:lvl>
    <w:lvl w:ilvl="1" w:tplc="08308F40">
      <w:start w:val="1"/>
      <w:numFmt w:val="bullet"/>
      <w:lvlText w:val="o"/>
      <w:lvlJc w:val="left"/>
      <w:pPr>
        <w:ind w:left="1429" w:hanging="360"/>
      </w:pPr>
      <w:rPr>
        <w:rFonts w:ascii="Courier New" w:eastAsia="Courier New" w:hAnsi="Courier New" w:cs="Courier New"/>
      </w:rPr>
    </w:lvl>
    <w:lvl w:ilvl="2" w:tplc="F69E99BE">
      <w:start w:val="1"/>
      <w:numFmt w:val="bullet"/>
      <w:lvlText w:val="§"/>
      <w:lvlJc w:val="left"/>
      <w:pPr>
        <w:ind w:left="2149" w:hanging="360"/>
      </w:pPr>
      <w:rPr>
        <w:rFonts w:ascii="Wingdings" w:eastAsia="Wingdings" w:hAnsi="Wingdings" w:cs="Wingdings"/>
      </w:rPr>
    </w:lvl>
    <w:lvl w:ilvl="3" w:tplc="7CD6B174">
      <w:start w:val="1"/>
      <w:numFmt w:val="bullet"/>
      <w:lvlText w:val="·"/>
      <w:lvlJc w:val="left"/>
      <w:pPr>
        <w:ind w:left="2869" w:hanging="360"/>
      </w:pPr>
      <w:rPr>
        <w:rFonts w:ascii="Symbol" w:eastAsia="Symbol" w:hAnsi="Symbol" w:cs="Symbol"/>
      </w:rPr>
    </w:lvl>
    <w:lvl w:ilvl="4" w:tplc="327E981C">
      <w:start w:val="1"/>
      <w:numFmt w:val="bullet"/>
      <w:lvlText w:val="o"/>
      <w:lvlJc w:val="left"/>
      <w:pPr>
        <w:ind w:left="3589" w:hanging="360"/>
      </w:pPr>
      <w:rPr>
        <w:rFonts w:ascii="Courier New" w:eastAsia="Courier New" w:hAnsi="Courier New" w:cs="Courier New"/>
      </w:rPr>
    </w:lvl>
    <w:lvl w:ilvl="5" w:tplc="0290BD36">
      <w:start w:val="1"/>
      <w:numFmt w:val="bullet"/>
      <w:lvlText w:val="§"/>
      <w:lvlJc w:val="left"/>
      <w:pPr>
        <w:ind w:left="4309" w:hanging="360"/>
      </w:pPr>
      <w:rPr>
        <w:rFonts w:ascii="Wingdings" w:eastAsia="Wingdings" w:hAnsi="Wingdings" w:cs="Wingdings"/>
      </w:rPr>
    </w:lvl>
    <w:lvl w:ilvl="6" w:tplc="708C0830">
      <w:start w:val="1"/>
      <w:numFmt w:val="bullet"/>
      <w:lvlText w:val="·"/>
      <w:lvlJc w:val="left"/>
      <w:pPr>
        <w:ind w:left="5029" w:hanging="360"/>
      </w:pPr>
      <w:rPr>
        <w:rFonts w:ascii="Symbol" w:eastAsia="Symbol" w:hAnsi="Symbol" w:cs="Symbol"/>
      </w:rPr>
    </w:lvl>
    <w:lvl w:ilvl="7" w:tplc="6AB64D2A">
      <w:start w:val="1"/>
      <w:numFmt w:val="bullet"/>
      <w:lvlText w:val="o"/>
      <w:lvlJc w:val="left"/>
      <w:pPr>
        <w:ind w:left="5749" w:hanging="360"/>
      </w:pPr>
      <w:rPr>
        <w:rFonts w:ascii="Courier New" w:eastAsia="Courier New" w:hAnsi="Courier New" w:cs="Courier New"/>
      </w:rPr>
    </w:lvl>
    <w:lvl w:ilvl="8" w:tplc="B0123660">
      <w:start w:val="1"/>
      <w:numFmt w:val="bullet"/>
      <w:lvlText w:val="§"/>
      <w:lvlJc w:val="left"/>
      <w:pPr>
        <w:ind w:left="6469" w:hanging="360"/>
      </w:pPr>
      <w:rPr>
        <w:rFonts w:ascii="Wingdings" w:eastAsia="Wingdings" w:hAnsi="Wingdings" w:cs="Wingdings"/>
      </w:rPr>
    </w:lvl>
  </w:abstractNum>
  <w:abstractNum w:abstractNumId="14" w15:restartNumberingAfterBreak="0">
    <w:nsid w:val="22170F78"/>
    <w:multiLevelType w:val="multilevel"/>
    <w:tmpl w:val="594623CE"/>
    <w:lvl w:ilvl="0">
      <w:start w:val="1"/>
      <w:numFmt w:val="decimal"/>
      <w:lvlText w:val="%1."/>
      <w:lvlJc w:val="left"/>
      <w:pPr>
        <w:ind w:left="440" w:hanging="44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2A24D83"/>
    <w:multiLevelType w:val="hybridMultilevel"/>
    <w:tmpl w:val="AC5CD0D2"/>
    <w:lvl w:ilvl="0" w:tplc="B39CEF04">
      <w:start w:val="1"/>
      <w:numFmt w:val="bullet"/>
      <w:lvlText w:val="–"/>
      <w:lvlJc w:val="left"/>
      <w:pPr>
        <w:ind w:left="721" w:hanging="360"/>
      </w:pPr>
      <w:rPr>
        <w:rFonts w:ascii="Arial" w:eastAsia="Arial" w:hAnsi="Arial" w:cs="Arial"/>
      </w:rPr>
    </w:lvl>
    <w:lvl w:ilvl="1" w:tplc="F522B94E">
      <w:start w:val="1"/>
      <w:numFmt w:val="bullet"/>
      <w:lvlText w:val="o"/>
      <w:lvlJc w:val="left"/>
      <w:pPr>
        <w:ind w:left="1441" w:hanging="360"/>
      </w:pPr>
      <w:rPr>
        <w:rFonts w:ascii="Courier New" w:eastAsia="Courier New" w:hAnsi="Courier New" w:cs="Courier New"/>
      </w:rPr>
    </w:lvl>
    <w:lvl w:ilvl="2" w:tplc="81F0476A">
      <w:start w:val="1"/>
      <w:numFmt w:val="bullet"/>
      <w:lvlText w:val="§"/>
      <w:lvlJc w:val="left"/>
      <w:pPr>
        <w:ind w:left="2161" w:hanging="360"/>
      </w:pPr>
      <w:rPr>
        <w:rFonts w:ascii="Wingdings" w:eastAsia="Wingdings" w:hAnsi="Wingdings" w:cs="Wingdings"/>
      </w:rPr>
    </w:lvl>
    <w:lvl w:ilvl="3" w:tplc="17B840F6">
      <w:start w:val="1"/>
      <w:numFmt w:val="bullet"/>
      <w:lvlText w:val="·"/>
      <w:lvlJc w:val="left"/>
      <w:pPr>
        <w:ind w:left="2881" w:hanging="360"/>
      </w:pPr>
      <w:rPr>
        <w:rFonts w:ascii="Symbol" w:eastAsia="Symbol" w:hAnsi="Symbol" w:cs="Symbol"/>
      </w:rPr>
    </w:lvl>
    <w:lvl w:ilvl="4" w:tplc="927ABFF2">
      <w:start w:val="1"/>
      <w:numFmt w:val="bullet"/>
      <w:lvlText w:val="o"/>
      <w:lvlJc w:val="left"/>
      <w:pPr>
        <w:ind w:left="3601" w:hanging="360"/>
      </w:pPr>
      <w:rPr>
        <w:rFonts w:ascii="Courier New" w:eastAsia="Courier New" w:hAnsi="Courier New" w:cs="Courier New"/>
      </w:rPr>
    </w:lvl>
    <w:lvl w:ilvl="5" w:tplc="39F6EEB0">
      <w:start w:val="1"/>
      <w:numFmt w:val="bullet"/>
      <w:lvlText w:val="§"/>
      <w:lvlJc w:val="left"/>
      <w:pPr>
        <w:ind w:left="4321" w:hanging="360"/>
      </w:pPr>
      <w:rPr>
        <w:rFonts w:ascii="Wingdings" w:eastAsia="Wingdings" w:hAnsi="Wingdings" w:cs="Wingdings"/>
      </w:rPr>
    </w:lvl>
    <w:lvl w:ilvl="6" w:tplc="72966FE4">
      <w:start w:val="1"/>
      <w:numFmt w:val="bullet"/>
      <w:lvlText w:val="·"/>
      <w:lvlJc w:val="left"/>
      <w:pPr>
        <w:ind w:left="5041" w:hanging="360"/>
      </w:pPr>
      <w:rPr>
        <w:rFonts w:ascii="Symbol" w:eastAsia="Symbol" w:hAnsi="Symbol" w:cs="Symbol"/>
      </w:rPr>
    </w:lvl>
    <w:lvl w:ilvl="7" w:tplc="EFBE1014">
      <w:start w:val="1"/>
      <w:numFmt w:val="bullet"/>
      <w:lvlText w:val="o"/>
      <w:lvlJc w:val="left"/>
      <w:pPr>
        <w:ind w:left="5761" w:hanging="360"/>
      </w:pPr>
      <w:rPr>
        <w:rFonts w:ascii="Courier New" w:eastAsia="Courier New" w:hAnsi="Courier New" w:cs="Courier New"/>
      </w:rPr>
    </w:lvl>
    <w:lvl w:ilvl="8" w:tplc="449C793A">
      <w:start w:val="1"/>
      <w:numFmt w:val="bullet"/>
      <w:lvlText w:val="§"/>
      <w:lvlJc w:val="left"/>
      <w:pPr>
        <w:ind w:left="6481" w:hanging="360"/>
      </w:pPr>
      <w:rPr>
        <w:rFonts w:ascii="Wingdings" w:eastAsia="Wingdings" w:hAnsi="Wingdings" w:cs="Wingdings"/>
      </w:rPr>
    </w:lvl>
  </w:abstractNum>
  <w:abstractNum w:abstractNumId="16" w15:restartNumberingAfterBreak="0">
    <w:nsid w:val="24D076AF"/>
    <w:multiLevelType w:val="multilevel"/>
    <w:tmpl w:val="E0A80C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95F6B4A"/>
    <w:multiLevelType w:val="hybridMultilevel"/>
    <w:tmpl w:val="68C49016"/>
    <w:lvl w:ilvl="0" w:tplc="06EABE5E">
      <w:start w:val="1"/>
      <w:numFmt w:val="bullet"/>
      <w:lvlText w:val=""/>
      <w:lvlJc w:val="left"/>
      <w:pPr>
        <w:ind w:left="360" w:hanging="360"/>
      </w:pPr>
      <w:rPr>
        <w:rFonts w:ascii="Symbol" w:hAnsi="Symbol" w:hint="default"/>
      </w:rPr>
    </w:lvl>
    <w:lvl w:ilvl="1" w:tplc="CFB61946">
      <w:start w:val="1"/>
      <w:numFmt w:val="bullet"/>
      <w:lvlText w:val="o"/>
      <w:lvlJc w:val="left"/>
      <w:pPr>
        <w:ind w:left="1080" w:hanging="360"/>
      </w:pPr>
      <w:rPr>
        <w:rFonts w:ascii="Courier New" w:hAnsi="Courier New" w:cs="Courier New" w:hint="default"/>
      </w:rPr>
    </w:lvl>
    <w:lvl w:ilvl="2" w:tplc="E2DCC562">
      <w:start w:val="1"/>
      <w:numFmt w:val="bullet"/>
      <w:lvlText w:val=""/>
      <w:lvlJc w:val="left"/>
      <w:pPr>
        <w:ind w:left="1800" w:hanging="360"/>
      </w:pPr>
      <w:rPr>
        <w:rFonts w:ascii="Wingdings" w:hAnsi="Wingdings" w:hint="default"/>
      </w:rPr>
    </w:lvl>
    <w:lvl w:ilvl="3" w:tplc="B51CA6F6">
      <w:start w:val="1"/>
      <w:numFmt w:val="bullet"/>
      <w:lvlText w:val=""/>
      <w:lvlJc w:val="left"/>
      <w:pPr>
        <w:ind w:left="2520" w:hanging="360"/>
      </w:pPr>
      <w:rPr>
        <w:rFonts w:ascii="Symbol" w:hAnsi="Symbol" w:hint="default"/>
      </w:rPr>
    </w:lvl>
    <w:lvl w:ilvl="4" w:tplc="9DAC6AEA">
      <w:start w:val="1"/>
      <w:numFmt w:val="bullet"/>
      <w:lvlText w:val="o"/>
      <w:lvlJc w:val="left"/>
      <w:pPr>
        <w:ind w:left="3240" w:hanging="360"/>
      </w:pPr>
      <w:rPr>
        <w:rFonts w:ascii="Courier New" w:hAnsi="Courier New" w:cs="Courier New" w:hint="default"/>
      </w:rPr>
    </w:lvl>
    <w:lvl w:ilvl="5" w:tplc="0784BCD0">
      <w:start w:val="1"/>
      <w:numFmt w:val="bullet"/>
      <w:lvlText w:val=""/>
      <w:lvlJc w:val="left"/>
      <w:pPr>
        <w:ind w:left="3960" w:hanging="360"/>
      </w:pPr>
      <w:rPr>
        <w:rFonts w:ascii="Wingdings" w:hAnsi="Wingdings" w:hint="default"/>
      </w:rPr>
    </w:lvl>
    <w:lvl w:ilvl="6" w:tplc="F6607444">
      <w:start w:val="1"/>
      <w:numFmt w:val="bullet"/>
      <w:lvlText w:val=""/>
      <w:lvlJc w:val="left"/>
      <w:pPr>
        <w:ind w:left="4680" w:hanging="360"/>
      </w:pPr>
      <w:rPr>
        <w:rFonts w:ascii="Symbol" w:hAnsi="Symbol" w:hint="default"/>
      </w:rPr>
    </w:lvl>
    <w:lvl w:ilvl="7" w:tplc="ADC8611A">
      <w:start w:val="1"/>
      <w:numFmt w:val="bullet"/>
      <w:lvlText w:val="o"/>
      <w:lvlJc w:val="left"/>
      <w:pPr>
        <w:ind w:left="5400" w:hanging="360"/>
      </w:pPr>
      <w:rPr>
        <w:rFonts w:ascii="Courier New" w:hAnsi="Courier New" w:cs="Courier New" w:hint="default"/>
      </w:rPr>
    </w:lvl>
    <w:lvl w:ilvl="8" w:tplc="BDF4E0D4">
      <w:start w:val="1"/>
      <w:numFmt w:val="bullet"/>
      <w:lvlText w:val=""/>
      <w:lvlJc w:val="left"/>
      <w:pPr>
        <w:ind w:left="6120" w:hanging="360"/>
      </w:pPr>
      <w:rPr>
        <w:rFonts w:ascii="Wingdings" w:hAnsi="Wingdings" w:hint="default"/>
      </w:rPr>
    </w:lvl>
  </w:abstractNum>
  <w:abstractNum w:abstractNumId="18" w15:restartNumberingAfterBreak="0">
    <w:nsid w:val="29D75D3D"/>
    <w:multiLevelType w:val="hybridMultilevel"/>
    <w:tmpl w:val="6DF6F05C"/>
    <w:lvl w:ilvl="0" w:tplc="ABB2485C">
      <w:start w:val="1"/>
      <w:numFmt w:val="bullet"/>
      <w:lvlText w:val="-"/>
      <w:lvlJc w:val="left"/>
      <w:pPr>
        <w:ind w:left="720" w:hanging="360"/>
      </w:pPr>
      <w:rPr>
        <w:rFonts w:ascii="Times New Roman" w:eastAsia="SimSun" w:hAnsi="Times New Roman" w:cs="Times New Roman" w:hint="default"/>
      </w:rPr>
    </w:lvl>
    <w:lvl w:ilvl="1" w:tplc="5BC04B9E">
      <w:start w:val="1"/>
      <w:numFmt w:val="bullet"/>
      <w:lvlText w:val="o"/>
      <w:lvlJc w:val="left"/>
      <w:pPr>
        <w:ind w:left="1440" w:hanging="360"/>
      </w:pPr>
      <w:rPr>
        <w:rFonts w:ascii="Courier New" w:hAnsi="Courier New" w:cs="Courier New" w:hint="default"/>
      </w:rPr>
    </w:lvl>
    <w:lvl w:ilvl="2" w:tplc="6F626932">
      <w:start w:val="1"/>
      <w:numFmt w:val="bullet"/>
      <w:lvlText w:val=""/>
      <w:lvlJc w:val="left"/>
      <w:pPr>
        <w:ind w:left="2160" w:hanging="360"/>
      </w:pPr>
      <w:rPr>
        <w:rFonts w:ascii="Wingdings" w:hAnsi="Wingdings" w:hint="default"/>
      </w:rPr>
    </w:lvl>
    <w:lvl w:ilvl="3" w:tplc="1C8C9DE2">
      <w:start w:val="1"/>
      <w:numFmt w:val="bullet"/>
      <w:lvlText w:val=""/>
      <w:lvlJc w:val="left"/>
      <w:pPr>
        <w:ind w:left="2880" w:hanging="360"/>
      </w:pPr>
      <w:rPr>
        <w:rFonts w:ascii="Symbol" w:hAnsi="Symbol" w:hint="default"/>
      </w:rPr>
    </w:lvl>
    <w:lvl w:ilvl="4" w:tplc="90B6053E">
      <w:start w:val="1"/>
      <w:numFmt w:val="bullet"/>
      <w:lvlText w:val="o"/>
      <w:lvlJc w:val="left"/>
      <w:pPr>
        <w:ind w:left="3600" w:hanging="360"/>
      </w:pPr>
      <w:rPr>
        <w:rFonts w:ascii="Courier New" w:hAnsi="Courier New" w:cs="Courier New" w:hint="default"/>
      </w:rPr>
    </w:lvl>
    <w:lvl w:ilvl="5" w:tplc="93EE742A">
      <w:start w:val="1"/>
      <w:numFmt w:val="bullet"/>
      <w:lvlText w:val=""/>
      <w:lvlJc w:val="left"/>
      <w:pPr>
        <w:ind w:left="4320" w:hanging="360"/>
      </w:pPr>
      <w:rPr>
        <w:rFonts w:ascii="Wingdings" w:hAnsi="Wingdings" w:hint="default"/>
      </w:rPr>
    </w:lvl>
    <w:lvl w:ilvl="6" w:tplc="025CC548">
      <w:start w:val="1"/>
      <w:numFmt w:val="bullet"/>
      <w:lvlText w:val=""/>
      <w:lvlJc w:val="left"/>
      <w:pPr>
        <w:ind w:left="5040" w:hanging="360"/>
      </w:pPr>
      <w:rPr>
        <w:rFonts w:ascii="Symbol" w:hAnsi="Symbol" w:hint="default"/>
      </w:rPr>
    </w:lvl>
    <w:lvl w:ilvl="7" w:tplc="0C02F9F2">
      <w:start w:val="1"/>
      <w:numFmt w:val="bullet"/>
      <w:lvlText w:val="o"/>
      <w:lvlJc w:val="left"/>
      <w:pPr>
        <w:ind w:left="5760" w:hanging="360"/>
      </w:pPr>
      <w:rPr>
        <w:rFonts w:ascii="Courier New" w:hAnsi="Courier New" w:cs="Courier New" w:hint="default"/>
      </w:rPr>
    </w:lvl>
    <w:lvl w:ilvl="8" w:tplc="5EF432F0">
      <w:start w:val="1"/>
      <w:numFmt w:val="bullet"/>
      <w:lvlText w:val=""/>
      <w:lvlJc w:val="left"/>
      <w:pPr>
        <w:ind w:left="6480" w:hanging="360"/>
      </w:pPr>
      <w:rPr>
        <w:rFonts w:ascii="Wingdings" w:hAnsi="Wingdings" w:hint="default"/>
      </w:rPr>
    </w:lvl>
  </w:abstractNum>
  <w:abstractNum w:abstractNumId="19" w15:restartNumberingAfterBreak="0">
    <w:nsid w:val="2CBD7E25"/>
    <w:multiLevelType w:val="hybridMultilevel"/>
    <w:tmpl w:val="5CA0E6A2"/>
    <w:lvl w:ilvl="0" w:tplc="815C2E98">
      <w:start w:val="1"/>
      <w:numFmt w:val="bullet"/>
      <w:lvlText w:val=""/>
      <w:lvlJc w:val="left"/>
      <w:pPr>
        <w:ind w:left="720" w:hanging="360"/>
      </w:pPr>
      <w:rPr>
        <w:rFonts w:ascii="Symbol" w:hAnsi="Symbol" w:hint="default"/>
      </w:rPr>
    </w:lvl>
    <w:lvl w:ilvl="1" w:tplc="E990FA66">
      <w:start w:val="1"/>
      <w:numFmt w:val="bullet"/>
      <w:lvlText w:val="o"/>
      <w:lvlJc w:val="left"/>
      <w:pPr>
        <w:ind w:left="1440" w:hanging="360"/>
      </w:pPr>
      <w:rPr>
        <w:rFonts w:ascii="Courier New" w:hAnsi="Courier New" w:cs="Courier New" w:hint="default"/>
      </w:rPr>
    </w:lvl>
    <w:lvl w:ilvl="2" w:tplc="C63450AE">
      <w:start w:val="1"/>
      <w:numFmt w:val="bullet"/>
      <w:lvlText w:val=""/>
      <w:lvlJc w:val="left"/>
      <w:pPr>
        <w:ind w:left="2160" w:hanging="360"/>
      </w:pPr>
      <w:rPr>
        <w:rFonts w:ascii="Wingdings" w:hAnsi="Wingdings" w:hint="default"/>
      </w:rPr>
    </w:lvl>
    <w:lvl w:ilvl="3" w:tplc="96F834EA">
      <w:start w:val="1"/>
      <w:numFmt w:val="bullet"/>
      <w:lvlText w:val=""/>
      <w:lvlJc w:val="left"/>
      <w:pPr>
        <w:ind w:left="2880" w:hanging="360"/>
      </w:pPr>
      <w:rPr>
        <w:rFonts w:ascii="Symbol" w:hAnsi="Symbol" w:hint="default"/>
      </w:rPr>
    </w:lvl>
    <w:lvl w:ilvl="4" w:tplc="5016CA52">
      <w:start w:val="1"/>
      <w:numFmt w:val="bullet"/>
      <w:lvlText w:val="o"/>
      <w:lvlJc w:val="left"/>
      <w:pPr>
        <w:ind w:left="3600" w:hanging="360"/>
      </w:pPr>
      <w:rPr>
        <w:rFonts w:ascii="Courier New" w:hAnsi="Courier New" w:cs="Courier New" w:hint="default"/>
      </w:rPr>
    </w:lvl>
    <w:lvl w:ilvl="5" w:tplc="48788530">
      <w:start w:val="1"/>
      <w:numFmt w:val="bullet"/>
      <w:lvlText w:val=""/>
      <w:lvlJc w:val="left"/>
      <w:pPr>
        <w:ind w:left="4320" w:hanging="360"/>
      </w:pPr>
      <w:rPr>
        <w:rFonts w:ascii="Wingdings" w:hAnsi="Wingdings" w:hint="default"/>
      </w:rPr>
    </w:lvl>
    <w:lvl w:ilvl="6" w:tplc="13E6DCE4">
      <w:start w:val="1"/>
      <w:numFmt w:val="bullet"/>
      <w:lvlText w:val=""/>
      <w:lvlJc w:val="left"/>
      <w:pPr>
        <w:ind w:left="5040" w:hanging="360"/>
      </w:pPr>
      <w:rPr>
        <w:rFonts w:ascii="Symbol" w:hAnsi="Symbol" w:hint="default"/>
      </w:rPr>
    </w:lvl>
    <w:lvl w:ilvl="7" w:tplc="D8D2A5FA">
      <w:start w:val="1"/>
      <w:numFmt w:val="bullet"/>
      <w:lvlText w:val="o"/>
      <w:lvlJc w:val="left"/>
      <w:pPr>
        <w:ind w:left="5760" w:hanging="360"/>
      </w:pPr>
      <w:rPr>
        <w:rFonts w:ascii="Courier New" w:hAnsi="Courier New" w:cs="Courier New" w:hint="default"/>
      </w:rPr>
    </w:lvl>
    <w:lvl w:ilvl="8" w:tplc="0CD2283A">
      <w:start w:val="1"/>
      <w:numFmt w:val="bullet"/>
      <w:lvlText w:val=""/>
      <w:lvlJc w:val="left"/>
      <w:pPr>
        <w:ind w:left="6480" w:hanging="360"/>
      </w:pPr>
      <w:rPr>
        <w:rFonts w:ascii="Wingdings" w:hAnsi="Wingdings" w:hint="default"/>
      </w:rPr>
    </w:lvl>
  </w:abstractNum>
  <w:abstractNum w:abstractNumId="20" w15:restartNumberingAfterBreak="0">
    <w:nsid w:val="308E735B"/>
    <w:multiLevelType w:val="multilevel"/>
    <w:tmpl w:val="7368B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1F6792D"/>
    <w:multiLevelType w:val="multilevel"/>
    <w:tmpl w:val="0F5447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26C1111"/>
    <w:multiLevelType w:val="hybridMultilevel"/>
    <w:tmpl w:val="CDCC989A"/>
    <w:lvl w:ilvl="0" w:tplc="F6360CD8">
      <w:start w:val="1"/>
      <w:numFmt w:val="bullet"/>
      <w:lvlText w:val=""/>
      <w:lvlJc w:val="left"/>
      <w:pPr>
        <w:tabs>
          <w:tab w:val="left" w:pos="720"/>
        </w:tabs>
        <w:ind w:left="720" w:hanging="360"/>
      </w:pPr>
      <w:rPr>
        <w:rFonts w:ascii="Symbol" w:hAnsi="Symbol" w:hint="default"/>
        <w:sz w:val="20"/>
      </w:rPr>
    </w:lvl>
    <w:lvl w:ilvl="1" w:tplc="154AFE58">
      <w:start w:val="1"/>
      <w:numFmt w:val="bullet"/>
      <w:lvlText w:val="o"/>
      <w:lvlJc w:val="left"/>
      <w:pPr>
        <w:tabs>
          <w:tab w:val="left" w:pos="1440"/>
        </w:tabs>
        <w:ind w:left="1440" w:hanging="360"/>
      </w:pPr>
      <w:rPr>
        <w:rFonts w:ascii="Courier New" w:hAnsi="Courier New" w:cs="Times New Roman" w:hint="default"/>
        <w:sz w:val="20"/>
      </w:rPr>
    </w:lvl>
    <w:lvl w:ilvl="2" w:tplc="2444B828">
      <w:start w:val="1"/>
      <w:numFmt w:val="bullet"/>
      <w:lvlText w:val=""/>
      <w:lvlJc w:val="left"/>
      <w:pPr>
        <w:tabs>
          <w:tab w:val="left" w:pos="2160"/>
        </w:tabs>
        <w:ind w:left="2160" w:hanging="360"/>
      </w:pPr>
      <w:rPr>
        <w:rFonts w:ascii="Wingdings" w:hAnsi="Wingdings" w:hint="default"/>
        <w:sz w:val="20"/>
      </w:rPr>
    </w:lvl>
    <w:lvl w:ilvl="3" w:tplc="5CCC9956">
      <w:start w:val="1"/>
      <w:numFmt w:val="bullet"/>
      <w:lvlText w:val=""/>
      <w:lvlJc w:val="left"/>
      <w:pPr>
        <w:tabs>
          <w:tab w:val="left" w:pos="2880"/>
        </w:tabs>
        <w:ind w:left="2880" w:hanging="360"/>
      </w:pPr>
      <w:rPr>
        <w:rFonts w:ascii="Wingdings" w:hAnsi="Wingdings" w:hint="default"/>
        <w:sz w:val="20"/>
      </w:rPr>
    </w:lvl>
    <w:lvl w:ilvl="4" w:tplc="102834E4">
      <w:start w:val="1"/>
      <w:numFmt w:val="bullet"/>
      <w:lvlText w:val=""/>
      <w:lvlJc w:val="left"/>
      <w:pPr>
        <w:tabs>
          <w:tab w:val="left" w:pos="3600"/>
        </w:tabs>
        <w:ind w:left="3600" w:hanging="360"/>
      </w:pPr>
      <w:rPr>
        <w:rFonts w:ascii="Wingdings" w:hAnsi="Wingdings" w:hint="default"/>
        <w:sz w:val="20"/>
      </w:rPr>
    </w:lvl>
    <w:lvl w:ilvl="5" w:tplc="A04886A6">
      <w:start w:val="1"/>
      <w:numFmt w:val="bullet"/>
      <w:lvlText w:val=""/>
      <w:lvlJc w:val="left"/>
      <w:pPr>
        <w:tabs>
          <w:tab w:val="left" w:pos="4320"/>
        </w:tabs>
        <w:ind w:left="4320" w:hanging="360"/>
      </w:pPr>
      <w:rPr>
        <w:rFonts w:ascii="Wingdings" w:hAnsi="Wingdings" w:hint="default"/>
        <w:sz w:val="20"/>
      </w:rPr>
    </w:lvl>
    <w:lvl w:ilvl="6" w:tplc="1A6C136C">
      <w:start w:val="1"/>
      <w:numFmt w:val="bullet"/>
      <w:lvlText w:val=""/>
      <w:lvlJc w:val="left"/>
      <w:pPr>
        <w:tabs>
          <w:tab w:val="left" w:pos="5040"/>
        </w:tabs>
        <w:ind w:left="5040" w:hanging="360"/>
      </w:pPr>
      <w:rPr>
        <w:rFonts w:ascii="Wingdings" w:hAnsi="Wingdings" w:hint="default"/>
        <w:sz w:val="20"/>
      </w:rPr>
    </w:lvl>
    <w:lvl w:ilvl="7" w:tplc="805477D4">
      <w:start w:val="1"/>
      <w:numFmt w:val="bullet"/>
      <w:lvlText w:val=""/>
      <w:lvlJc w:val="left"/>
      <w:pPr>
        <w:tabs>
          <w:tab w:val="left" w:pos="5760"/>
        </w:tabs>
        <w:ind w:left="5760" w:hanging="360"/>
      </w:pPr>
      <w:rPr>
        <w:rFonts w:ascii="Wingdings" w:hAnsi="Wingdings" w:hint="default"/>
        <w:sz w:val="20"/>
      </w:rPr>
    </w:lvl>
    <w:lvl w:ilvl="8" w:tplc="5DC6E3D8">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33285617"/>
    <w:multiLevelType w:val="hybridMultilevel"/>
    <w:tmpl w:val="E960C9B8"/>
    <w:lvl w:ilvl="0" w:tplc="42FE6E8C">
      <w:start w:val="1"/>
      <w:numFmt w:val="bullet"/>
      <w:lvlText w:val="–"/>
      <w:lvlJc w:val="left"/>
      <w:pPr>
        <w:ind w:left="709" w:hanging="360"/>
      </w:pPr>
      <w:rPr>
        <w:rFonts w:ascii="Arial" w:eastAsia="Arial" w:hAnsi="Arial" w:cs="Arial"/>
      </w:rPr>
    </w:lvl>
    <w:lvl w:ilvl="1" w:tplc="5D9C7CA0">
      <w:start w:val="1"/>
      <w:numFmt w:val="bullet"/>
      <w:lvlText w:val="o"/>
      <w:lvlJc w:val="left"/>
      <w:pPr>
        <w:ind w:left="1429" w:hanging="360"/>
      </w:pPr>
      <w:rPr>
        <w:rFonts w:ascii="Courier New" w:eastAsia="Courier New" w:hAnsi="Courier New" w:cs="Courier New"/>
      </w:rPr>
    </w:lvl>
    <w:lvl w:ilvl="2" w:tplc="A5D2135C">
      <w:start w:val="1"/>
      <w:numFmt w:val="bullet"/>
      <w:lvlText w:val="§"/>
      <w:lvlJc w:val="left"/>
      <w:pPr>
        <w:ind w:left="2149" w:hanging="360"/>
      </w:pPr>
      <w:rPr>
        <w:rFonts w:ascii="Wingdings" w:eastAsia="Wingdings" w:hAnsi="Wingdings" w:cs="Wingdings"/>
      </w:rPr>
    </w:lvl>
    <w:lvl w:ilvl="3" w:tplc="2F82E4A8">
      <w:start w:val="1"/>
      <w:numFmt w:val="bullet"/>
      <w:lvlText w:val="·"/>
      <w:lvlJc w:val="left"/>
      <w:pPr>
        <w:ind w:left="2869" w:hanging="360"/>
      </w:pPr>
      <w:rPr>
        <w:rFonts w:ascii="Symbol" w:eastAsia="Symbol" w:hAnsi="Symbol" w:cs="Symbol"/>
      </w:rPr>
    </w:lvl>
    <w:lvl w:ilvl="4" w:tplc="C7EAE398">
      <w:start w:val="1"/>
      <w:numFmt w:val="bullet"/>
      <w:lvlText w:val="o"/>
      <w:lvlJc w:val="left"/>
      <w:pPr>
        <w:ind w:left="3589" w:hanging="360"/>
      </w:pPr>
      <w:rPr>
        <w:rFonts w:ascii="Courier New" w:eastAsia="Courier New" w:hAnsi="Courier New" w:cs="Courier New"/>
      </w:rPr>
    </w:lvl>
    <w:lvl w:ilvl="5" w:tplc="F1BC486C">
      <w:start w:val="1"/>
      <w:numFmt w:val="bullet"/>
      <w:lvlText w:val="§"/>
      <w:lvlJc w:val="left"/>
      <w:pPr>
        <w:ind w:left="4309" w:hanging="360"/>
      </w:pPr>
      <w:rPr>
        <w:rFonts w:ascii="Wingdings" w:eastAsia="Wingdings" w:hAnsi="Wingdings" w:cs="Wingdings"/>
      </w:rPr>
    </w:lvl>
    <w:lvl w:ilvl="6" w:tplc="A6E07AE4">
      <w:start w:val="1"/>
      <w:numFmt w:val="bullet"/>
      <w:lvlText w:val="·"/>
      <w:lvlJc w:val="left"/>
      <w:pPr>
        <w:ind w:left="5029" w:hanging="360"/>
      </w:pPr>
      <w:rPr>
        <w:rFonts w:ascii="Symbol" w:eastAsia="Symbol" w:hAnsi="Symbol" w:cs="Symbol"/>
      </w:rPr>
    </w:lvl>
    <w:lvl w:ilvl="7" w:tplc="DD549356">
      <w:start w:val="1"/>
      <w:numFmt w:val="bullet"/>
      <w:lvlText w:val="o"/>
      <w:lvlJc w:val="left"/>
      <w:pPr>
        <w:ind w:left="5749" w:hanging="360"/>
      </w:pPr>
      <w:rPr>
        <w:rFonts w:ascii="Courier New" w:eastAsia="Courier New" w:hAnsi="Courier New" w:cs="Courier New"/>
      </w:rPr>
    </w:lvl>
    <w:lvl w:ilvl="8" w:tplc="D1843390">
      <w:start w:val="1"/>
      <w:numFmt w:val="bullet"/>
      <w:lvlText w:val="§"/>
      <w:lvlJc w:val="left"/>
      <w:pPr>
        <w:ind w:left="6469" w:hanging="360"/>
      </w:pPr>
      <w:rPr>
        <w:rFonts w:ascii="Wingdings" w:eastAsia="Wingdings" w:hAnsi="Wingdings" w:cs="Wingdings"/>
      </w:rPr>
    </w:lvl>
  </w:abstractNum>
  <w:abstractNum w:abstractNumId="24" w15:restartNumberingAfterBreak="0">
    <w:nsid w:val="33F04AE2"/>
    <w:multiLevelType w:val="hybridMultilevel"/>
    <w:tmpl w:val="034830B4"/>
    <w:lvl w:ilvl="0" w:tplc="F0B266B8">
      <w:start w:val="1"/>
      <w:numFmt w:val="bullet"/>
      <w:lvlText w:val="–"/>
      <w:lvlJc w:val="left"/>
      <w:pPr>
        <w:ind w:left="709" w:hanging="360"/>
      </w:pPr>
      <w:rPr>
        <w:rFonts w:ascii="Arial" w:eastAsia="Arial" w:hAnsi="Arial" w:cs="Arial"/>
      </w:rPr>
    </w:lvl>
    <w:lvl w:ilvl="1" w:tplc="1250F080">
      <w:start w:val="1"/>
      <w:numFmt w:val="bullet"/>
      <w:lvlText w:val="o"/>
      <w:lvlJc w:val="left"/>
      <w:pPr>
        <w:ind w:left="1429" w:hanging="360"/>
      </w:pPr>
      <w:rPr>
        <w:rFonts w:ascii="Courier New" w:eastAsia="Courier New" w:hAnsi="Courier New" w:cs="Courier New"/>
      </w:rPr>
    </w:lvl>
    <w:lvl w:ilvl="2" w:tplc="24066988">
      <w:start w:val="1"/>
      <w:numFmt w:val="bullet"/>
      <w:lvlText w:val="§"/>
      <w:lvlJc w:val="left"/>
      <w:pPr>
        <w:ind w:left="2149" w:hanging="360"/>
      </w:pPr>
      <w:rPr>
        <w:rFonts w:ascii="Wingdings" w:eastAsia="Wingdings" w:hAnsi="Wingdings" w:cs="Wingdings"/>
      </w:rPr>
    </w:lvl>
    <w:lvl w:ilvl="3" w:tplc="E31C378E">
      <w:start w:val="1"/>
      <w:numFmt w:val="bullet"/>
      <w:lvlText w:val="·"/>
      <w:lvlJc w:val="left"/>
      <w:pPr>
        <w:ind w:left="2869" w:hanging="360"/>
      </w:pPr>
      <w:rPr>
        <w:rFonts w:ascii="Symbol" w:eastAsia="Symbol" w:hAnsi="Symbol" w:cs="Symbol"/>
      </w:rPr>
    </w:lvl>
    <w:lvl w:ilvl="4" w:tplc="A768C896">
      <w:start w:val="1"/>
      <w:numFmt w:val="bullet"/>
      <w:lvlText w:val="o"/>
      <w:lvlJc w:val="left"/>
      <w:pPr>
        <w:ind w:left="3589" w:hanging="360"/>
      </w:pPr>
      <w:rPr>
        <w:rFonts w:ascii="Courier New" w:eastAsia="Courier New" w:hAnsi="Courier New" w:cs="Courier New"/>
      </w:rPr>
    </w:lvl>
    <w:lvl w:ilvl="5" w:tplc="AAE6A39C">
      <w:start w:val="1"/>
      <w:numFmt w:val="bullet"/>
      <w:lvlText w:val="§"/>
      <w:lvlJc w:val="left"/>
      <w:pPr>
        <w:ind w:left="4309" w:hanging="360"/>
      </w:pPr>
      <w:rPr>
        <w:rFonts w:ascii="Wingdings" w:eastAsia="Wingdings" w:hAnsi="Wingdings" w:cs="Wingdings"/>
      </w:rPr>
    </w:lvl>
    <w:lvl w:ilvl="6" w:tplc="473EA2CE">
      <w:start w:val="1"/>
      <w:numFmt w:val="bullet"/>
      <w:lvlText w:val="·"/>
      <w:lvlJc w:val="left"/>
      <w:pPr>
        <w:ind w:left="5029" w:hanging="360"/>
      </w:pPr>
      <w:rPr>
        <w:rFonts w:ascii="Symbol" w:eastAsia="Symbol" w:hAnsi="Symbol" w:cs="Symbol"/>
      </w:rPr>
    </w:lvl>
    <w:lvl w:ilvl="7" w:tplc="455A1CF4">
      <w:start w:val="1"/>
      <w:numFmt w:val="bullet"/>
      <w:lvlText w:val="o"/>
      <w:lvlJc w:val="left"/>
      <w:pPr>
        <w:ind w:left="5749" w:hanging="360"/>
      </w:pPr>
      <w:rPr>
        <w:rFonts w:ascii="Courier New" w:eastAsia="Courier New" w:hAnsi="Courier New" w:cs="Courier New"/>
      </w:rPr>
    </w:lvl>
    <w:lvl w:ilvl="8" w:tplc="0F5C9B9A">
      <w:start w:val="1"/>
      <w:numFmt w:val="bullet"/>
      <w:lvlText w:val="§"/>
      <w:lvlJc w:val="left"/>
      <w:pPr>
        <w:ind w:left="6469" w:hanging="360"/>
      </w:pPr>
      <w:rPr>
        <w:rFonts w:ascii="Wingdings" w:eastAsia="Wingdings" w:hAnsi="Wingdings" w:cs="Wingdings"/>
      </w:rPr>
    </w:lvl>
  </w:abstractNum>
  <w:abstractNum w:abstractNumId="25" w15:restartNumberingAfterBreak="0">
    <w:nsid w:val="34B42D5A"/>
    <w:multiLevelType w:val="hybridMultilevel"/>
    <w:tmpl w:val="1854A320"/>
    <w:lvl w:ilvl="0" w:tplc="7EF2AB24">
      <w:start w:val="1"/>
      <w:numFmt w:val="bullet"/>
      <w:lvlText w:val="–"/>
      <w:lvlJc w:val="left"/>
      <w:pPr>
        <w:ind w:left="709" w:hanging="360"/>
      </w:pPr>
      <w:rPr>
        <w:rFonts w:ascii="Arial" w:eastAsia="Arial" w:hAnsi="Arial" w:cs="Arial"/>
      </w:rPr>
    </w:lvl>
    <w:lvl w:ilvl="1" w:tplc="29F61546">
      <w:start w:val="1"/>
      <w:numFmt w:val="bullet"/>
      <w:lvlText w:val="o"/>
      <w:lvlJc w:val="left"/>
      <w:pPr>
        <w:ind w:left="1429" w:hanging="360"/>
      </w:pPr>
      <w:rPr>
        <w:rFonts w:ascii="Courier New" w:eastAsia="Courier New" w:hAnsi="Courier New" w:cs="Courier New"/>
      </w:rPr>
    </w:lvl>
    <w:lvl w:ilvl="2" w:tplc="883A7BAE">
      <w:start w:val="1"/>
      <w:numFmt w:val="bullet"/>
      <w:lvlText w:val="§"/>
      <w:lvlJc w:val="left"/>
      <w:pPr>
        <w:ind w:left="2149" w:hanging="360"/>
      </w:pPr>
      <w:rPr>
        <w:rFonts w:ascii="Wingdings" w:eastAsia="Wingdings" w:hAnsi="Wingdings" w:cs="Wingdings"/>
      </w:rPr>
    </w:lvl>
    <w:lvl w:ilvl="3" w:tplc="2E0E547A">
      <w:start w:val="1"/>
      <w:numFmt w:val="bullet"/>
      <w:lvlText w:val="·"/>
      <w:lvlJc w:val="left"/>
      <w:pPr>
        <w:ind w:left="2869" w:hanging="360"/>
      </w:pPr>
      <w:rPr>
        <w:rFonts w:ascii="Symbol" w:eastAsia="Symbol" w:hAnsi="Symbol" w:cs="Symbol"/>
      </w:rPr>
    </w:lvl>
    <w:lvl w:ilvl="4" w:tplc="25827492">
      <w:start w:val="1"/>
      <w:numFmt w:val="bullet"/>
      <w:lvlText w:val="o"/>
      <w:lvlJc w:val="left"/>
      <w:pPr>
        <w:ind w:left="3589" w:hanging="360"/>
      </w:pPr>
      <w:rPr>
        <w:rFonts w:ascii="Courier New" w:eastAsia="Courier New" w:hAnsi="Courier New" w:cs="Courier New"/>
      </w:rPr>
    </w:lvl>
    <w:lvl w:ilvl="5" w:tplc="79E0F7D6">
      <w:start w:val="1"/>
      <w:numFmt w:val="bullet"/>
      <w:lvlText w:val="§"/>
      <w:lvlJc w:val="left"/>
      <w:pPr>
        <w:ind w:left="4309" w:hanging="360"/>
      </w:pPr>
      <w:rPr>
        <w:rFonts w:ascii="Wingdings" w:eastAsia="Wingdings" w:hAnsi="Wingdings" w:cs="Wingdings"/>
      </w:rPr>
    </w:lvl>
    <w:lvl w:ilvl="6" w:tplc="8BC8111A">
      <w:start w:val="1"/>
      <w:numFmt w:val="bullet"/>
      <w:lvlText w:val="·"/>
      <w:lvlJc w:val="left"/>
      <w:pPr>
        <w:ind w:left="5029" w:hanging="360"/>
      </w:pPr>
      <w:rPr>
        <w:rFonts w:ascii="Symbol" w:eastAsia="Symbol" w:hAnsi="Symbol" w:cs="Symbol"/>
      </w:rPr>
    </w:lvl>
    <w:lvl w:ilvl="7" w:tplc="52B45004">
      <w:start w:val="1"/>
      <w:numFmt w:val="bullet"/>
      <w:lvlText w:val="o"/>
      <w:lvlJc w:val="left"/>
      <w:pPr>
        <w:ind w:left="5749" w:hanging="360"/>
      </w:pPr>
      <w:rPr>
        <w:rFonts w:ascii="Courier New" w:eastAsia="Courier New" w:hAnsi="Courier New" w:cs="Courier New"/>
      </w:rPr>
    </w:lvl>
    <w:lvl w:ilvl="8" w:tplc="2C146A62">
      <w:start w:val="1"/>
      <w:numFmt w:val="bullet"/>
      <w:lvlText w:val="§"/>
      <w:lvlJc w:val="left"/>
      <w:pPr>
        <w:ind w:left="6469" w:hanging="360"/>
      </w:pPr>
      <w:rPr>
        <w:rFonts w:ascii="Wingdings" w:eastAsia="Wingdings" w:hAnsi="Wingdings" w:cs="Wingdings"/>
      </w:rPr>
    </w:lvl>
  </w:abstractNum>
  <w:abstractNum w:abstractNumId="26" w15:restartNumberingAfterBreak="0">
    <w:nsid w:val="356644C1"/>
    <w:multiLevelType w:val="hybridMultilevel"/>
    <w:tmpl w:val="C8EEE7BA"/>
    <w:lvl w:ilvl="0" w:tplc="7F24F17C">
      <w:start w:val="1"/>
      <w:numFmt w:val="bullet"/>
      <w:lvlText w:val="–"/>
      <w:lvlJc w:val="left"/>
      <w:pPr>
        <w:ind w:left="709" w:hanging="360"/>
      </w:pPr>
      <w:rPr>
        <w:rFonts w:ascii="Arial" w:eastAsia="Arial" w:hAnsi="Arial" w:cs="Arial"/>
      </w:rPr>
    </w:lvl>
    <w:lvl w:ilvl="1" w:tplc="EB8C1148">
      <w:start w:val="1"/>
      <w:numFmt w:val="bullet"/>
      <w:lvlText w:val="o"/>
      <w:lvlJc w:val="left"/>
      <w:pPr>
        <w:ind w:left="1429" w:hanging="360"/>
      </w:pPr>
      <w:rPr>
        <w:rFonts w:ascii="Courier New" w:eastAsia="Courier New" w:hAnsi="Courier New" w:cs="Courier New"/>
      </w:rPr>
    </w:lvl>
    <w:lvl w:ilvl="2" w:tplc="781A027C">
      <w:start w:val="1"/>
      <w:numFmt w:val="bullet"/>
      <w:lvlText w:val="§"/>
      <w:lvlJc w:val="left"/>
      <w:pPr>
        <w:ind w:left="2149" w:hanging="360"/>
      </w:pPr>
      <w:rPr>
        <w:rFonts w:ascii="Wingdings" w:eastAsia="Wingdings" w:hAnsi="Wingdings" w:cs="Wingdings"/>
      </w:rPr>
    </w:lvl>
    <w:lvl w:ilvl="3" w:tplc="C2AA950C">
      <w:start w:val="1"/>
      <w:numFmt w:val="bullet"/>
      <w:lvlText w:val="·"/>
      <w:lvlJc w:val="left"/>
      <w:pPr>
        <w:ind w:left="2869" w:hanging="360"/>
      </w:pPr>
      <w:rPr>
        <w:rFonts w:ascii="Symbol" w:eastAsia="Symbol" w:hAnsi="Symbol" w:cs="Symbol"/>
      </w:rPr>
    </w:lvl>
    <w:lvl w:ilvl="4" w:tplc="93CEBD1C">
      <w:start w:val="1"/>
      <w:numFmt w:val="bullet"/>
      <w:lvlText w:val="o"/>
      <w:lvlJc w:val="left"/>
      <w:pPr>
        <w:ind w:left="3589" w:hanging="360"/>
      </w:pPr>
      <w:rPr>
        <w:rFonts w:ascii="Courier New" w:eastAsia="Courier New" w:hAnsi="Courier New" w:cs="Courier New"/>
      </w:rPr>
    </w:lvl>
    <w:lvl w:ilvl="5" w:tplc="9462EF8C">
      <w:start w:val="1"/>
      <w:numFmt w:val="bullet"/>
      <w:lvlText w:val="§"/>
      <w:lvlJc w:val="left"/>
      <w:pPr>
        <w:ind w:left="4309" w:hanging="360"/>
      </w:pPr>
      <w:rPr>
        <w:rFonts w:ascii="Wingdings" w:eastAsia="Wingdings" w:hAnsi="Wingdings" w:cs="Wingdings"/>
      </w:rPr>
    </w:lvl>
    <w:lvl w:ilvl="6" w:tplc="780CDBEA">
      <w:start w:val="1"/>
      <w:numFmt w:val="bullet"/>
      <w:lvlText w:val="·"/>
      <w:lvlJc w:val="left"/>
      <w:pPr>
        <w:ind w:left="5029" w:hanging="360"/>
      </w:pPr>
      <w:rPr>
        <w:rFonts w:ascii="Symbol" w:eastAsia="Symbol" w:hAnsi="Symbol" w:cs="Symbol"/>
      </w:rPr>
    </w:lvl>
    <w:lvl w:ilvl="7" w:tplc="456CAD92">
      <w:start w:val="1"/>
      <w:numFmt w:val="bullet"/>
      <w:lvlText w:val="o"/>
      <w:lvlJc w:val="left"/>
      <w:pPr>
        <w:ind w:left="5749" w:hanging="360"/>
      </w:pPr>
      <w:rPr>
        <w:rFonts w:ascii="Courier New" w:eastAsia="Courier New" w:hAnsi="Courier New" w:cs="Courier New"/>
      </w:rPr>
    </w:lvl>
    <w:lvl w:ilvl="8" w:tplc="3DFA0208">
      <w:start w:val="1"/>
      <w:numFmt w:val="bullet"/>
      <w:lvlText w:val="§"/>
      <w:lvlJc w:val="left"/>
      <w:pPr>
        <w:ind w:left="6469" w:hanging="360"/>
      </w:pPr>
      <w:rPr>
        <w:rFonts w:ascii="Wingdings" w:eastAsia="Wingdings" w:hAnsi="Wingdings" w:cs="Wingdings"/>
      </w:rPr>
    </w:lvl>
  </w:abstractNum>
  <w:abstractNum w:abstractNumId="27" w15:restartNumberingAfterBreak="0">
    <w:nsid w:val="382343E1"/>
    <w:multiLevelType w:val="hybridMultilevel"/>
    <w:tmpl w:val="AE441A0A"/>
    <w:lvl w:ilvl="0" w:tplc="533A68A8">
      <w:start w:val="1"/>
      <w:numFmt w:val="bullet"/>
      <w:lvlText w:val="–"/>
      <w:lvlJc w:val="left"/>
      <w:pPr>
        <w:ind w:left="709" w:hanging="360"/>
      </w:pPr>
      <w:rPr>
        <w:rFonts w:ascii="Arial" w:eastAsia="Arial" w:hAnsi="Arial" w:cs="Arial"/>
      </w:rPr>
    </w:lvl>
    <w:lvl w:ilvl="1" w:tplc="6B4CADC4">
      <w:start w:val="1"/>
      <w:numFmt w:val="bullet"/>
      <w:lvlText w:val="o"/>
      <w:lvlJc w:val="left"/>
      <w:pPr>
        <w:ind w:left="1429" w:hanging="360"/>
      </w:pPr>
      <w:rPr>
        <w:rFonts w:ascii="Courier New" w:eastAsia="Courier New" w:hAnsi="Courier New" w:cs="Courier New"/>
      </w:rPr>
    </w:lvl>
    <w:lvl w:ilvl="2" w:tplc="DD2214EC">
      <w:start w:val="1"/>
      <w:numFmt w:val="bullet"/>
      <w:lvlText w:val="§"/>
      <w:lvlJc w:val="left"/>
      <w:pPr>
        <w:ind w:left="2149" w:hanging="360"/>
      </w:pPr>
      <w:rPr>
        <w:rFonts w:ascii="Wingdings" w:eastAsia="Wingdings" w:hAnsi="Wingdings" w:cs="Wingdings"/>
      </w:rPr>
    </w:lvl>
    <w:lvl w:ilvl="3" w:tplc="E6DAD24C">
      <w:start w:val="1"/>
      <w:numFmt w:val="bullet"/>
      <w:lvlText w:val="·"/>
      <w:lvlJc w:val="left"/>
      <w:pPr>
        <w:ind w:left="2869" w:hanging="360"/>
      </w:pPr>
      <w:rPr>
        <w:rFonts w:ascii="Symbol" w:eastAsia="Symbol" w:hAnsi="Symbol" w:cs="Symbol"/>
      </w:rPr>
    </w:lvl>
    <w:lvl w:ilvl="4" w:tplc="322C2AC6">
      <w:start w:val="1"/>
      <w:numFmt w:val="bullet"/>
      <w:lvlText w:val="o"/>
      <w:lvlJc w:val="left"/>
      <w:pPr>
        <w:ind w:left="3589" w:hanging="360"/>
      </w:pPr>
      <w:rPr>
        <w:rFonts w:ascii="Courier New" w:eastAsia="Courier New" w:hAnsi="Courier New" w:cs="Courier New"/>
      </w:rPr>
    </w:lvl>
    <w:lvl w:ilvl="5" w:tplc="6186DBEC">
      <w:start w:val="1"/>
      <w:numFmt w:val="bullet"/>
      <w:lvlText w:val="§"/>
      <w:lvlJc w:val="left"/>
      <w:pPr>
        <w:ind w:left="4309" w:hanging="360"/>
      </w:pPr>
      <w:rPr>
        <w:rFonts w:ascii="Wingdings" w:eastAsia="Wingdings" w:hAnsi="Wingdings" w:cs="Wingdings"/>
      </w:rPr>
    </w:lvl>
    <w:lvl w:ilvl="6" w:tplc="A240D95E">
      <w:start w:val="1"/>
      <w:numFmt w:val="bullet"/>
      <w:lvlText w:val="·"/>
      <w:lvlJc w:val="left"/>
      <w:pPr>
        <w:ind w:left="5029" w:hanging="360"/>
      </w:pPr>
      <w:rPr>
        <w:rFonts w:ascii="Symbol" w:eastAsia="Symbol" w:hAnsi="Symbol" w:cs="Symbol"/>
      </w:rPr>
    </w:lvl>
    <w:lvl w:ilvl="7" w:tplc="7FA2F984">
      <w:start w:val="1"/>
      <w:numFmt w:val="bullet"/>
      <w:lvlText w:val="o"/>
      <w:lvlJc w:val="left"/>
      <w:pPr>
        <w:ind w:left="5749" w:hanging="360"/>
      </w:pPr>
      <w:rPr>
        <w:rFonts w:ascii="Courier New" w:eastAsia="Courier New" w:hAnsi="Courier New" w:cs="Courier New"/>
      </w:rPr>
    </w:lvl>
    <w:lvl w:ilvl="8" w:tplc="0A8271AA">
      <w:start w:val="1"/>
      <w:numFmt w:val="bullet"/>
      <w:lvlText w:val="§"/>
      <w:lvlJc w:val="left"/>
      <w:pPr>
        <w:ind w:left="6469" w:hanging="360"/>
      </w:pPr>
      <w:rPr>
        <w:rFonts w:ascii="Wingdings" w:eastAsia="Wingdings" w:hAnsi="Wingdings" w:cs="Wingdings"/>
      </w:rPr>
    </w:lvl>
  </w:abstractNum>
  <w:abstractNum w:abstractNumId="28" w15:restartNumberingAfterBreak="0">
    <w:nsid w:val="3A047BDC"/>
    <w:multiLevelType w:val="hybridMultilevel"/>
    <w:tmpl w:val="E4FC288C"/>
    <w:lvl w:ilvl="0" w:tplc="CAA47926">
      <w:start w:val="1"/>
      <w:numFmt w:val="bullet"/>
      <w:lvlText w:val="–"/>
      <w:lvlJc w:val="left"/>
      <w:pPr>
        <w:ind w:left="709" w:hanging="360"/>
      </w:pPr>
      <w:rPr>
        <w:rFonts w:ascii="Arial" w:eastAsia="Arial" w:hAnsi="Arial" w:cs="Arial"/>
      </w:rPr>
    </w:lvl>
    <w:lvl w:ilvl="1" w:tplc="3868472A">
      <w:start w:val="1"/>
      <w:numFmt w:val="bullet"/>
      <w:lvlText w:val="o"/>
      <w:lvlJc w:val="left"/>
      <w:pPr>
        <w:ind w:left="1429" w:hanging="360"/>
      </w:pPr>
      <w:rPr>
        <w:rFonts w:ascii="Courier New" w:eastAsia="Courier New" w:hAnsi="Courier New" w:cs="Courier New"/>
      </w:rPr>
    </w:lvl>
    <w:lvl w:ilvl="2" w:tplc="9628FE06">
      <w:start w:val="1"/>
      <w:numFmt w:val="bullet"/>
      <w:lvlText w:val="§"/>
      <w:lvlJc w:val="left"/>
      <w:pPr>
        <w:ind w:left="2149" w:hanging="360"/>
      </w:pPr>
      <w:rPr>
        <w:rFonts w:ascii="Wingdings" w:eastAsia="Wingdings" w:hAnsi="Wingdings" w:cs="Wingdings"/>
      </w:rPr>
    </w:lvl>
    <w:lvl w:ilvl="3" w:tplc="F530F4CA">
      <w:start w:val="1"/>
      <w:numFmt w:val="bullet"/>
      <w:lvlText w:val="·"/>
      <w:lvlJc w:val="left"/>
      <w:pPr>
        <w:ind w:left="2869" w:hanging="360"/>
      </w:pPr>
      <w:rPr>
        <w:rFonts w:ascii="Symbol" w:eastAsia="Symbol" w:hAnsi="Symbol" w:cs="Symbol"/>
      </w:rPr>
    </w:lvl>
    <w:lvl w:ilvl="4" w:tplc="867257CC">
      <w:start w:val="1"/>
      <w:numFmt w:val="bullet"/>
      <w:lvlText w:val="o"/>
      <w:lvlJc w:val="left"/>
      <w:pPr>
        <w:ind w:left="3589" w:hanging="360"/>
      </w:pPr>
      <w:rPr>
        <w:rFonts w:ascii="Courier New" w:eastAsia="Courier New" w:hAnsi="Courier New" w:cs="Courier New"/>
      </w:rPr>
    </w:lvl>
    <w:lvl w:ilvl="5" w:tplc="B796973E">
      <w:start w:val="1"/>
      <w:numFmt w:val="bullet"/>
      <w:lvlText w:val="§"/>
      <w:lvlJc w:val="left"/>
      <w:pPr>
        <w:ind w:left="4309" w:hanging="360"/>
      </w:pPr>
      <w:rPr>
        <w:rFonts w:ascii="Wingdings" w:eastAsia="Wingdings" w:hAnsi="Wingdings" w:cs="Wingdings"/>
      </w:rPr>
    </w:lvl>
    <w:lvl w:ilvl="6" w:tplc="AD760D2C">
      <w:start w:val="1"/>
      <w:numFmt w:val="bullet"/>
      <w:lvlText w:val="·"/>
      <w:lvlJc w:val="left"/>
      <w:pPr>
        <w:ind w:left="5029" w:hanging="360"/>
      </w:pPr>
      <w:rPr>
        <w:rFonts w:ascii="Symbol" w:eastAsia="Symbol" w:hAnsi="Symbol" w:cs="Symbol"/>
      </w:rPr>
    </w:lvl>
    <w:lvl w:ilvl="7" w:tplc="A62A3108">
      <w:start w:val="1"/>
      <w:numFmt w:val="bullet"/>
      <w:lvlText w:val="o"/>
      <w:lvlJc w:val="left"/>
      <w:pPr>
        <w:ind w:left="5749" w:hanging="360"/>
      </w:pPr>
      <w:rPr>
        <w:rFonts w:ascii="Courier New" w:eastAsia="Courier New" w:hAnsi="Courier New" w:cs="Courier New"/>
      </w:rPr>
    </w:lvl>
    <w:lvl w:ilvl="8" w:tplc="5EC4E5B0">
      <w:start w:val="1"/>
      <w:numFmt w:val="bullet"/>
      <w:lvlText w:val="§"/>
      <w:lvlJc w:val="left"/>
      <w:pPr>
        <w:ind w:left="6469" w:hanging="360"/>
      </w:pPr>
      <w:rPr>
        <w:rFonts w:ascii="Wingdings" w:eastAsia="Wingdings" w:hAnsi="Wingdings" w:cs="Wingdings"/>
      </w:rPr>
    </w:lvl>
  </w:abstractNum>
  <w:abstractNum w:abstractNumId="29" w15:restartNumberingAfterBreak="0">
    <w:nsid w:val="40C04C95"/>
    <w:multiLevelType w:val="hybridMultilevel"/>
    <w:tmpl w:val="650ABDFC"/>
    <w:lvl w:ilvl="0" w:tplc="F15E6D06">
      <w:start w:val="1"/>
      <w:numFmt w:val="bullet"/>
      <w:lvlText w:val=""/>
      <w:lvlJc w:val="left"/>
      <w:pPr>
        <w:ind w:left="440" w:hanging="440"/>
      </w:pPr>
      <w:rPr>
        <w:rFonts w:ascii="Wingdings" w:hAnsi="Wingdings" w:hint="default"/>
      </w:rPr>
    </w:lvl>
    <w:lvl w:ilvl="1" w:tplc="F17A9616">
      <w:start w:val="1"/>
      <w:numFmt w:val="bullet"/>
      <w:lvlText w:val=""/>
      <w:lvlJc w:val="left"/>
      <w:pPr>
        <w:ind w:left="880" w:hanging="440"/>
      </w:pPr>
      <w:rPr>
        <w:rFonts w:ascii="Wingdings" w:hAnsi="Wingdings" w:hint="default"/>
      </w:rPr>
    </w:lvl>
    <w:lvl w:ilvl="2" w:tplc="48F0AE24">
      <w:start w:val="1"/>
      <w:numFmt w:val="bullet"/>
      <w:lvlText w:val=""/>
      <w:lvlJc w:val="left"/>
      <w:pPr>
        <w:ind w:left="1320" w:hanging="440"/>
      </w:pPr>
      <w:rPr>
        <w:rFonts w:ascii="Wingdings" w:hAnsi="Wingdings" w:hint="default"/>
      </w:rPr>
    </w:lvl>
    <w:lvl w:ilvl="3" w:tplc="3F2AB286">
      <w:start w:val="1"/>
      <w:numFmt w:val="bullet"/>
      <w:lvlText w:val=""/>
      <w:lvlJc w:val="left"/>
      <w:pPr>
        <w:ind w:left="1760" w:hanging="440"/>
      </w:pPr>
      <w:rPr>
        <w:rFonts w:ascii="Wingdings" w:hAnsi="Wingdings" w:hint="default"/>
      </w:rPr>
    </w:lvl>
    <w:lvl w:ilvl="4" w:tplc="44C0DE50">
      <w:start w:val="1"/>
      <w:numFmt w:val="bullet"/>
      <w:lvlText w:val=""/>
      <w:lvlJc w:val="left"/>
      <w:pPr>
        <w:ind w:left="2200" w:hanging="440"/>
      </w:pPr>
      <w:rPr>
        <w:rFonts w:ascii="Wingdings" w:hAnsi="Wingdings" w:hint="default"/>
      </w:rPr>
    </w:lvl>
    <w:lvl w:ilvl="5" w:tplc="61AEE044">
      <w:start w:val="1"/>
      <w:numFmt w:val="bullet"/>
      <w:lvlText w:val=""/>
      <w:lvlJc w:val="left"/>
      <w:pPr>
        <w:ind w:left="2640" w:hanging="440"/>
      </w:pPr>
      <w:rPr>
        <w:rFonts w:ascii="Wingdings" w:hAnsi="Wingdings" w:hint="default"/>
      </w:rPr>
    </w:lvl>
    <w:lvl w:ilvl="6" w:tplc="50B0FE54">
      <w:start w:val="1"/>
      <w:numFmt w:val="bullet"/>
      <w:lvlText w:val=""/>
      <w:lvlJc w:val="left"/>
      <w:pPr>
        <w:ind w:left="3080" w:hanging="440"/>
      </w:pPr>
      <w:rPr>
        <w:rFonts w:ascii="Wingdings" w:hAnsi="Wingdings" w:hint="default"/>
      </w:rPr>
    </w:lvl>
    <w:lvl w:ilvl="7" w:tplc="A52AD964">
      <w:start w:val="1"/>
      <w:numFmt w:val="bullet"/>
      <w:lvlText w:val=""/>
      <w:lvlJc w:val="left"/>
      <w:pPr>
        <w:ind w:left="3520" w:hanging="440"/>
      </w:pPr>
      <w:rPr>
        <w:rFonts w:ascii="Wingdings" w:hAnsi="Wingdings" w:hint="default"/>
      </w:rPr>
    </w:lvl>
    <w:lvl w:ilvl="8" w:tplc="6386974E">
      <w:start w:val="1"/>
      <w:numFmt w:val="bullet"/>
      <w:lvlText w:val=""/>
      <w:lvlJc w:val="left"/>
      <w:pPr>
        <w:ind w:left="3960" w:hanging="440"/>
      </w:pPr>
      <w:rPr>
        <w:rFonts w:ascii="Wingdings" w:hAnsi="Wingdings" w:hint="default"/>
      </w:rPr>
    </w:lvl>
  </w:abstractNum>
  <w:abstractNum w:abstractNumId="30" w15:restartNumberingAfterBreak="0">
    <w:nsid w:val="465F7268"/>
    <w:multiLevelType w:val="hybridMultilevel"/>
    <w:tmpl w:val="9BFC9FB4"/>
    <w:lvl w:ilvl="0" w:tplc="4C28104E">
      <w:start w:val="1"/>
      <w:numFmt w:val="bullet"/>
      <w:lvlText w:val="–"/>
      <w:lvlJc w:val="left"/>
      <w:pPr>
        <w:ind w:left="709" w:hanging="360"/>
      </w:pPr>
      <w:rPr>
        <w:rFonts w:ascii="Arial" w:eastAsia="Arial" w:hAnsi="Arial" w:cs="Arial"/>
      </w:rPr>
    </w:lvl>
    <w:lvl w:ilvl="1" w:tplc="E12E4DEA">
      <w:start w:val="1"/>
      <w:numFmt w:val="bullet"/>
      <w:lvlText w:val="o"/>
      <w:lvlJc w:val="left"/>
      <w:pPr>
        <w:ind w:left="1429" w:hanging="360"/>
      </w:pPr>
      <w:rPr>
        <w:rFonts w:ascii="Courier New" w:eastAsia="Courier New" w:hAnsi="Courier New" w:cs="Courier New"/>
      </w:rPr>
    </w:lvl>
    <w:lvl w:ilvl="2" w:tplc="5F9E8F66">
      <w:start w:val="1"/>
      <w:numFmt w:val="bullet"/>
      <w:lvlText w:val="§"/>
      <w:lvlJc w:val="left"/>
      <w:pPr>
        <w:ind w:left="2149" w:hanging="360"/>
      </w:pPr>
      <w:rPr>
        <w:rFonts w:ascii="Wingdings" w:eastAsia="Wingdings" w:hAnsi="Wingdings" w:cs="Wingdings"/>
      </w:rPr>
    </w:lvl>
    <w:lvl w:ilvl="3" w:tplc="ABF8E6E4">
      <w:start w:val="1"/>
      <w:numFmt w:val="bullet"/>
      <w:lvlText w:val="·"/>
      <w:lvlJc w:val="left"/>
      <w:pPr>
        <w:ind w:left="2869" w:hanging="360"/>
      </w:pPr>
      <w:rPr>
        <w:rFonts w:ascii="Symbol" w:eastAsia="Symbol" w:hAnsi="Symbol" w:cs="Symbol"/>
      </w:rPr>
    </w:lvl>
    <w:lvl w:ilvl="4" w:tplc="6EA40ACA">
      <w:start w:val="1"/>
      <w:numFmt w:val="bullet"/>
      <w:lvlText w:val="o"/>
      <w:lvlJc w:val="left"/>
      <w:pPr>
        <w:ind w:left="3589" w:hanging="360"/>
      </w:pPr>
      <w:rPr>
        <w:rFonts w:ascii="Courier New" w:eastAsia="Courier New" w:hAnsi="Courier New" w:cs="Courier New"/>
      </w:rPr>
    </w:lvl>
    <w:lvl w:ilvl="5" w:tplc="49D4C4E0">
      <w:start w:val="1"/>
      <w:numFmt w:val="bullet"/>
      <w:lvlText w:val="§"/>
      <w:lvlJc w:val="left"/>
      <w:pPr>
        <w:ind w:left="4309" w:hanging="360"/>
      </w:pPr>
      <w:rPr>
        <w:rFonts w:ascii="Wingdings" w:eastAsia="Wingdings" w:hAnsi="Wingdings" w:cs="Wingdings"/>
      </w:rPr>
    </w:lvl>
    <w:lvl w:ilvl="6" w:tplc="43B6335A">
      <w:start w:val="1"/>
      <w:numFmt w:val="bullet"/>
      <w:lvlText w:val="·"/>
      <w:lvlJc w:val="left"/>
      <w:pPr>
        <w:ind w:left="5029" w:hanging="360"/>
      </w:pPr>
      <w:rPr>
        <w:rFonts w:ascii="Symbol" w:eastAsia="Symbol" w:hAnsi="Symbol" w:cs="Symbol"/>
      </w:rPr>
    </w:lvl>
    <w:lvl w:ilvl="7" w:tplc="4EB4E6EC">
      <w:start w:val="1"/>
      <w:numFmt w:val="bullet"/>
      <w:lvlText w:val="o"/>
      <w:lvlJc w:val="left"/>
      <w:pPr>
        <w:ind w:left="5749" w:hanging="360"/>
      </w:pPr>
      <w:rPr>
        <w:rFonts w:ascii="Courier New" w:eastAsia="Courier New" w:hAnsi="Courier New" w:cs="Courier New"/>
      </w:rPr>
    </w:lvl>
    <w:lvl w:ilvl="8" w:tplc="AA96B78E">
      <w:start w:val="1"/>
      <w:numFmt w:val="bullet"/>
      <w:lvlText w:val="§"/>
      <w:lvlJc w:val="left"/>
      <w:pPr>
        <w:ind w:left="6469" w:hanging="360"/>
      </w:pPr>
      <w:rPr>
        <w:rFonts w:ascii="Wingdings" w:eastAsia="Wingdings" w:hAnsi="Wingdings" w:cs="Wingdings"/>
      </w:rPr>
    </w:lvl>
  </w:abstractNum>
  <w:abstractNum w:abstractNumId="31" w15:restartNumberingAfterBreak="0">
    <w:nsid w:val="482B56F8"/>
    <w:multiLevelType w:val="hybridMultilevel"/>
    <w:tmpl w:val="70F83E28"/>
    <w:lvl w:ilvl="0" w:tplc="FCD2AB0A">
      <w:start w:val="1"/>
      <w:numFmt w:val="bullet"/>
      <w:lvlText w:val=""/>
      <w:lvlJc w:val="left"/>
      <w:pPr>
        <w:ind w:left="360" w:hanging="360"/>
      </w:pPr>
      <w:rPr>
        <w:rFonts w:ascii="Symbol" w:hAnsi="Symbol" w:hint="default"/>
      </w:rPr>
    </w:lvl>
    <w:lvl w:ilvl="1" w:tplc="1D56ED6C">
      <w:start w:val="1"/>
      <w:numFmt w:val="bullet"/>
      <w:lvlText w:val="o"/>
      <w:lvlJc w:val="left"/>
      <w:pPr>
        <w:ind w:left="1080" w:hanging="360"/>
      </w:pPr>
      <w:rPr>
        <w:rFonts w:ascii="Courier New" w:hAnsi="Courier New" w:cs="Courier New" w:hint="default"/>
      </w:rPr>
    </w:lvl>
    <w:lvl w:ilvl="2" w:tplc="DE2E21FE">
      <w:start w:val="1"/>
      <w:numFmt w:val="bullet"/>
      <w:lvlText w:val=""/>
      <w:lvlJc w:val="left"/>
      <w:pPr>
        <w:ind w:left="1800" w:hanging="360"/>
      </w:pPr>
      <w:rPr>
        <w:rFonts w:ascii="Wingdings" w:hAnsi="Wingdings" w:hint="default"/>
      </w:rPr>
    </w:lvl>
    <w:lvl w:ilvl="3" w:tplc="768093B6">
      <w:start w:val="1"/>
      <w:numFmt w:val="bullet"/>
      <w:lvlText w:val=""/>
      <w:lvlJc w:val="left"/>
      <w:pPr>
        <w:ind w:left="2520" w:hanging="360"/>
      </w:pPr>
      <w:rPr>
        <w:rFonts w:ascii="Symbol" w:hAnsi="Symbol" w:hint="default"/>
      </w:rPr>
    </w:lvl>
    <w:lvl w:ilvl="4" w:tplc="13284BAA">
      <w:start w:val="1"/>
      <w:numFmt w:val="bullet"/>
      <w:lvlText w:val="o"/>
      <w:lvlJc w:val="left"/>
      <w:pPr>
        <w:ind w:left="3240" w:hanging="360"/>
      </w:pPr>
      <w:rPr>
        <w:rFonts w:ascii="Courier New" w:hAnsi="Courier New" w:cs="Courier New" w:hint="default"/>
      </w:rPr>
    </w:lvl>
    <w:lvl w:ilvl="5" w:tplc="07CC8D54">
      <w:start w:val="1"/>
      <w:numFmt w:val="bullet"/>
      <w:lvlText w:val=""/>
      <w:lvlJc w:val="left"/>
      <w:pPr>
        <w:ind w:left="3960" w:hanging="360"/>
      </w:pPr>
      <w:rPr>
        <w:rFonts w:ascii="Wingdings" w:hAnsi="Wingdings" w:hint="default"/>
      </w:rPr>
    </w:lvl>
    <w:lvl w:ilvl="6" w:tplc="6004EB02">
      <w:start w:val="1"/>
      <w:numFmt w:val="bullet"/>
      <w:lvlText w:val=""/>
      <w:lvlJc w:val="left"/>
      <w:pPr>
        <w:ind w:left="4680" w:hanging="360"/>
      </w:pPr>
      <w:rPr>
        <w:rFonts w:ascii="Symbol" w:hAnsi="Symbol" w:hint="default"/>
      </w:rPr>
    </w:lvl>
    <w:lvl w:ilvl="7" w:tplc="6AA6FEDC">
      <w:start w:val="1"/>
      <w:numFmt w:val="bullet"/>
      <w:lvlText w:val="o"/>
      <w:lvlJc w:val="left"/>
      <w:pPr>
        <w:ind w:left="5400" w:hanging="360"/>
      </w:pPr>
      <w:rPr>
        <w:rFonts w:ascii="Courier New" w:hAnsi="Courier New" w:cs="Courier New" w:hint="default"/>
      </w:rPr>
    </w:lvl>
    <w:lvl w:ilvl="8" w:tplc="F69E9F48">
      <w:start w:val="1"/>
      <w:numFmt w:val="bullet"/>
      <w:lvlText w:val=""/>
      <w:lvlJc w:val="left"/>
      <w:pPr>
        <w:ind w:left="6120" w:hanging="360"/>
      </w:pPr>
      <w:rPr>
        <w:rFonts w:ascii="Wingdings" w:hAnsi="Wingdings" w:hint="default"/>
      </w:rPr>
    </w:lvl>
  </w:abstractNum>
  <w:abstractNum w:abstractNumId="32" w15:restartNumberingAfterBreak="0">
    <w:nsid w:val="49BD0EC2"/>
    <w:multiLevelType w:val="hybridMultilevel"/>
    <w:tmpl w:val="9A2AA61C"/>
    <w:lvl w:ilvl="0" w:tplc="FE1E858C">
      <w:start w:val="1"/>
      <w:numFmt w:val="bullet"/>
      <w:lvlText w:val="-"/>
      <w:lvlJc w:val="left"/>
      <w:pPr>
        <w:ind w:left="720" w:hanging="360"/>
      </w:pPr>
      <w:rPr>
        <w:rFonts w:ascii="Calibri" w:eastAsia="Calibri" w:hAnsi="Calibri" w:cs="Calibri" w:hint="default"/>
      </w:rPr>
    </w:lvl>
    <w:lvl w:ilvl="1" w:tplc="E154ECBC">
      <w:start w:val="1"/>
      <w:numFmt w:val="bullet"/>
      <w:lvlText w:val="o"/>
      <w:lvlJc w:val="left"/>
      <w:pPr>
        <w:ind w:left="1440" w:hanging="360"/>
      </w:pPr>
      <w:rPr>
        <w:rFonts w:ascii="Courier New" w:hAnsi="Courier New" w:cs="Courier New" w:hint="default"/>
      </w:rPr>
    </w:lvl>
    <w:lvl w:ilvl="2" w:tplc="9D9CF9D8">
      <w:start w:val="1"/>
      <w:numFmt w:val="bullet"/>
      <w:lvlText w:val=""/>
      <w:lvlJc w:val="left"/>
      <w:pPr>
        <w:ind w:left="2160" w:hanging="360"/>
      </w:pPr>
      <w:rPr>
        <w:rFonts w:ascii="Wingdings" w:hAnsi="Wingdings" w:hint="default"/>
      </w:rPr>
    </w:lvl>
    <w:lvl w:ilvl="3" w:tplc="66067988">
      <w:start w:val="1"/>
      <w:numFmt w:val="bullet"/>
      <w:lvlText w:val=""/>
      <w:lvlJc w:val="left"/>
      <w:pPr>
        <w:ind w:left="2880" w:hanging="360"/>
      </w:pPr>
      <w:rPr>
        <w:rFonts w:ascii="Symbol" w:hAnsi="Symbol" w:hint="default"/>
      </w:rPr>
    </w:lvl>
    <w:lvl w:ilvl="4" w:tplc="B4F0EDDE">
      <w:start w:val="1"/>
      <w:numFmt w:val="bullet"/>
      <w:lvlText w:val="o"/>
      <w:lvlJc w:val="left"/>
      <w:pPr>
        <w:ind w:left="3600" w:hanging="360"/>
      </w:pPr>
      <w:rPr>
        <w:rFonts w:ascii="Courier New" w:hAnsi="Courier New" w:cs="Courier New" w:hint="default"/>
      </w:rPr>
    </w:lvl>
    <w:lvl w:ilvl="5" w:tplc="EA649D78">
      <w:start w:val="1"/>
      <w:numFmt w:val="bullet"/>
      <w:lvlText w:val=""/>
      <w:lvlJc w:val="left"/>
      <w:pPr>
        <w:ind w:left="4320" w:hanging="360"/>
      </w:pPr>
      <w:rPr>
        <w:rFonts w:ascii="Wingdings" w:hAnsi="Wingdings" w:hint="default"/>
      </w:rPr>
    </w:lvl>
    <w:lvl w:ilvl="6" w:tplc="A14087A6">
      <w:start w:val="1"/>
      <w:numFmt w:val="bullet"/>
      <w:lvlText w:val=""/>
      <w:lvlJc w:val="left"/>
      <w:pPr>
        <w:ind w:left="5040" w:hanging="360"/>
      </w:pPr>
      <w:rPr>
        <w:rFonts w:ascii="Symbol" w:hAnsi="Symbol" w:hint="default"/>
      </w:rPr>
    </w:lvl>
    <w:lvl w:ilvl="7" w:tplc="7548DCAE">
      <w:start w:val="1"/>
      <w:numFmt w:val="bullet"/>
      <w:lvlText w:val="o"/>
      <w:lvlJc w:val="left"/>
      <w:pPr>
        <w:ind w:left="5760" w:hanging="360"/>
      </w:pPr>
      <w:rPr>
        <w:rFonts w:ascii="Courier New" w:hAnsi="Courier New" w:cs="Courier New" w:hint="default"/>
      </w:rPr>
    </w:lvl>
    <w:lvl w:ilvl="8" w:tplc="839A1156">
      <w:start w:val="1"/>
      <w:numFmt w:val="bullet"/>
      <w:lvlText w:val=""/>
      <w:lvlJc w:val="left"/>
      <w:pPr>
        <w:ind w:left="6480" w:hanging="360"/>
      </w:pPr>
      <w:rPr>
        <w:rFonts w:ascii="Wingdings" w:hAnsi="Wingdings" w:hint="default"/>
      </w:rPr>
    </w:lvl>
  </w:abstractNum>
  <w:abstractNum w:abstractNumId="33" w15:restartNumberingAfterBreak="0">
    <w:nsid w:val="504D6CCC"/>
    <w:multiLevelType w:val="multilevel"/>
    <w:tmpl w:val="21A29B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5CC2BAE"/>
    <w:multiLevelType w:val="hybridMultilevel"/>
    <w:tmpl w:val="C2F4B268"/>
    <w:lvl w:ilvl="0" w:tplc="D8143562">
      <w:start w:val="5"/>
      <w:numFmt w:val="bullet"/>
      <w:lvlText w:val="-"/>
      <w:lvlJc w:val="left"/>
      <w:pPr>
        <w:ind w:left="720" w:hanging="360"/>
      </w:pPr>
      <w:rPr>
        <w:rFonts w:ascii="Times New Roman" w:eastAsia="Arial" w:hAnsi="Times New Roman" w:cs="Times New Roman" w:hint="default"/>
      </w:rPr>
    </w:lvl>
    <w:lvl w:ilvl="1" w:tplc="4E708F8E">
      <w:start w:val="1"/>
      <w:numFmt w:val="bullet"/>
      <w:lvlText w:val="o"/>
      <w:lvlJc w:val="left"/>
      <w:pPr>
        <w:ind w:left="1440" w:hanging="360"/>
      </w:pPr>
      <w:rPr>
        <w:rFonts w:ascii="Courier New" w:hAnsi="Courier New" w:cs="Courier New" w:hint="default"/>
      </w:rPr>
    </w:lvl>
    <w:lvl w:ilvl="2" w:tplc="DA72EA98">
      <w:start w:val="1"/>
      <w:numFmt w:val="bullet"/>
      <w:lvlText w:val=""/>
      <w:lvlJc w:val="left"/>
      <w:pPr>
        <w:ind w:left="2160" w:hanging="360"/>
      </w:pPr>
      <w:rPr>
        <w:rFonts w:ascii="Wingdings" w:hAnsi="Wingdings" w:hint="default"/>
      </w:rPr>
    </w:lvl>
    <w:lvl w:ilvl="3" w:tplc="7ADCE884">
      <w:start w:val="1"/>
      <w:numFmt w:val="bullet"/>
      <w:lvlText w:val=""/>
      <w:lvlJc w:val="left"/>
      <w:pPr>
        <w:ind w:left="2880" w:hanging="360"/>
      </w:pPr>
      <w:rPr>
        <w:rFonts w:ascii="Symbol" w:hAnsi="Symbol" w:hint="default"/>
      </w:rPr>
    </w:lvl>
    <w:lvl w:ilvl="4" w:tplc="9A540D9C">
      <w:start w:val="1"/>
      <w:numFmt w:val="bullet"/>
      <w:lvlText w:val="o"/>
      <w:lvlJc w:val="left"/>
      <w:pPr>
        <w:ind w:left="3600" w:hanging="360"/>
      </w:pPr>
      <w:rPr>
        <w:rFonts w:ascii="Courier New" w:hAnsi="Courier New" w:cs="Courier New" w:hint="default"/>
      </w:rPr>
    </w:lvl>
    <w:lvl w:ilvl="5" w:tplc="81A2A306">
      <w:start w:val="1"/>
      <w:numFmt w:val="bullet"/>
      <w:lvlText w:val=""/>
      <w:lvlJc w:val="left"/>
      <w:pPr>
        <w:ind w:left="4320" w:hanging="360"/>
      </w:pPr>
      <w:rPr>
        <w:rFonts w:ascii="Wingdings" w:hAnsi="Wingdings" w:hint="default"/>
      </w:rPr>
    </w:lvl>
    <w:lvl w:ilvl="6" w:tplc="B6649566">
      <w:start w:val="1"/>
      <w:numFmt w:val="bullet"/>
      <w:lvlText w:val=""/>
      <w:lvlJc w:val="left"/>
      <w:pPr>
        <w:ind w:left="5040" w:hanging="360"/>
      </w:pPr>
      <w:rPr>
        <w:rFonts w:ascii="Symbol" w:hAnsi="Symbol" w:hint="default"/>
      </w:rPr>
    </w:lvl>
    <w:lvl w:ilvl="7" w:tplc="10249212">
      <w:start w:val="1"/>
      <w:numFmt w:val="bullet"/>
      <w:lvlText w:val="o"/>
      <w:lvlJc w:val="left"/>
      <w:pPr>
        <w:ind w:left="5760" w:hanging="360"/>
      </w:pPr>
      <w:rPr>
        <w:rFonts w:ascii="Courier New" w:hAnsi="Courier New" w:cs="Courier New" w:hint="default"/>
      </w:rPr>
    </w:lvl>
    <w:lvl w:ilvl="8" w:tplc="6192BCAC">
      <w:start w:val="1"/>
      <w:numFmt w:val="bullet"/>
      <w:lvlText w:val=""/>
      <w:lvlJc w:val="left"/>
      <w:pPr>
        <w:ind w:left="6480" w:hanging="360"/>
      </w:pPr>
      <w:rPr>
        <w:rFonts w:ascii="Wingdings" w:hAnsi="Wingdings" w:hint="default"/>
      </w:rPr>
    </w:lvl>
  </w:abstractNum>
  <w:abstractNum w:abstractNumId="35" w15:restartNumberingAfterBreak="0">
    <w:nsid w:val="57702C70"/>
    <w:multiLevelType w:val="hybridMultilevel"/>
    <w:tmpl w:val="1AA2F9EC"/>
    <w:lvl w:ilvl="0" w:tplc="5B821CD2">
      <w:start w:val="1"/>
      <w:numFmt w:val="bullet"/>
      <w:lvlText w:val=""/>
      <w:lvlJc w:val="left"/>
      <w:pPr>
        <w:ind w:left="440" w:hanging="440"/>
      </w:pPr>
      <w:rPr>
        <w:rFonts w:ascii="Wingdings" w:hAnsi="Wingdings" w:hint="default"/>
      </w:rPr>
    </w:lvl>
    <w:lvl w:ilvl="1" w:tplc="FAF89790">
      <w:start w:val="1"/>
      <w:numFmt w:val="bullet"/>
      <w:lvlText w:val=""/>
      <w:lvlJc w:val="left"/>
      <w:pPr>
        <w:ind w:left="880" w:hanging="440"/>
      </w:pPr>
      <w:rPr>
        <w:rFonts w:ascii="Wingdings" w:hAnsi="Wingdings" w:hint="default"/>
      </w:rPr>
    </w:lvl>
    <w:lvl w:ilvl="2" w:tplc="F680227A">
      <w:start w:val="1"/>
      <w:numFmt w:val="bullet"/>
      <w:lvlText w:val=""/>
      <w:lvlJc w:val="left"/>
      <w:pPr>
        <w:ind w:left="1320" w:hanging="440"/>
      </w:pPr>
      <w:rPr>
        <w:rFonts w:ascii="Wingdings" w:hAnsi="Wingdings" w:hint="default"/>
      </w:rPr>
    </w:lvl>
    <w:lvl w:ilvl="3" w:tplc="2CDC5DB8">
      <w:start w:val="1"/>
      <w:numFmt w:val="bullet"/>
      <w:lvlText w:val=""/>
      <w:lvlJc w:val="left"/>
      <w:pPr>
        <w:ind w:left="1760" w:hanging="440"/>
      </w:pPr>
      <w:rPr>
        <w:rFonts w:ascii="Wingdings" w:hAnsi="Wingdings" w:hint="default"/>
      </w:rPr>
    </w:lvl>
    <w:lvl w:ilvl="4" w:tplc="B00E975E">
      <w:start w:val="1"/>
      <w:numFmt w:val="bullet"/>
      <w:lvlText w:val=""/>
      <w:lvlJc w:val="left"/>
      <w:pPr>
        <w:ind w:left="2200" w:hanging="440"/>
      </w:pPr>
      <w:rPr>
        <w:rFonts w:ascii="Wingdings" w:hAnsi="Wingdings" w:hint="default"/>
      </w:rPr>
    </w:lvl>
    <w:lvl w:ilvl="5" w:tplc="6BC6F1E8">
      <w:start w:val="1"/>
      <w:numFmt w:val="bullet"/>
      <w:lvlText w:val=""/>
      <w:lvlJc w:val="left"/>
      <w:pPr>
        <w:ind w:left="2640" w:hanging="440"/>
      </w:pPr>
      <w:rPr>
        <w:rFonts w:ascii="Wingdings" w:hAnsi="Wingdings" w:hint="default"/>
      </w:rPr>
    </w:lvl>
    <w:lvl w:ilvl="6" w:tplc="121E5544">
      <w:start w:val="1"/>
      <w:numFmt w:val="bullet"/>
      <w:lvlText w:val=""/>
      <w:lvlJc w:val="left"/>
      <w:pPr>
        <w:ind w:left="3080" w:hanging="440"/>
      </w:pPr>
      <w:rPr>
        <w:rFonts w:ascii="Wingdings" w:hAnsi="Wingdings" w:hint="default"/>
      </w:rPr>
    </w:lvl>
    <w:lvl w:ilvl="7" w:tplc="78B4FB5C">
      <w:start w:val="1"/>
      <w:numFmt w:val="bullet"/>
      <w:lvlText w:val=""/>
      <w:lvlJc w:val="left"/>
      <w:pPr>
        <w:ind w:left="3520" w:hanging="440"/>
      </w:pPr>
      <w:rPr>
        <w:rFonts w:ascii="Wingdings" w:hAnsi="Wingdings" w:hint="default"/>
      </w:rPr>
    </w:lvl>
    <w:lvl w:ilvl="8" w:tplc="93803B7A">
      <w:start w:val="1"/>
      <w:numFmt w:val="bullet"/>
      <w:lvlText w:val=""/>
      <w:lvlJc w:val="left"/>
      <w:pPr>
        <w:ind w:left="3960" w:hanging="440"/>
      </w:pPr>
      <w:rPr>
        <w:rFonts w:ascii="Wingdings" w:hAnsi="Wingdings" w:hint="default"/>
      </w:rPr>
    </w:lvl>
  </w:abstractNum>
  <w:abstractNum w:abstractNumId="36" w15:restartNumberingAfterBreak="0">
    <w:nsid w:val="5C5504EA"/>
    <w:multiLevelType w:val="hybridMultilevel"/>
    <w:tmpl w:val="8166A7CE"/>
    <w:lvl w:ilvl="0" w:tplc="3C281442">
      <w:start w:val="1"/>
      <w:numFmt w:val="bullet"/>
      <w:lvlText w:val="–"/>
      <w:lvlJc w:val="left"/>
      <w:pPr>
        <w:ind w:left="709" w:hanging="360"/>
      </w:pPr>
      <w:rPr>
        <w:rFonts w:ascii="Arial" w:eastAsia="Arial" w:hAnsi="Arial" w:cs="Arial"/>
      </w:rPr>
    </w:lvl>
    <w:lvl w:ilvl="1" w:tplc="9560ED44">
      <w:start w:val="1"/>
      <w:numFmt w:val="bullet"/>
      <w:lvlText w:val="o"/>
      <w:lvlJc w:val="left"/>
      <w:pPr>
        <w:ind w:left="1429" w:hanging="360"/>
      </w:pPr>
      <w:rPr>
        <w:rFonts w:ascii="Courier New" w:eastAsia="Courier New" w:hAnsi="Courier New" w:cs="Courier New"/>
      </w:rPr>
    </w:lvl>
    <w:lvl w:ilvl="2" w:tplc="F20A1D12">
      <w:start w:val="1"/>
      <w:numFmt w:val="bullet"/>
      <w:lvlText w:val="§"/>
      <w:lvlJc w:val="left"/>
      <w:pPr>
        <w:ind w:left="2149" w:hanging="360"/>
      </w:pPr>
      <w:rPr>
        <w:rFonts w:ascii="Wingdings" w:eastAsia="Wingdings" w:hAnsi="Wingdings" w:cs="Wingdings"/>
      </w:rPr>
    </w:lvl>
    <w:lvl w:ilvl="3" w:tplc="A4A49CD0">
      <w:start w:val="1"/>
      <w:numFmt w:val="bullet"/>
      <w:lvlText w:val="·"/>
      <w:lvlJc w:val="left"/>
      <w:pPr>
        <w:ind w:left="2869" w:hanging="360"/>
      </w:pPr>
      <w:rPr>
        <w:rFonts w:ascii="Symbol" w:eastAsia="Symbol" w:hAnsi="Symbol" w:cs="Symbol"/>
      </w:rPr>
    </w:lvl>
    <w:lvl w:ilvl="4" w:tplc="52562A4C">
      <w:start w:val="1"/>
      <w:numFmt w:val="bullet"/>
      <w:lvlText w:val="o"/>
      <w:lvlJc w:val="left"/>
      <w:pPr>
        <w:ind w:left="3589" w:hanging="360"/>
      </w:pPr>
      <w:rPr>
        <w:rFonts w:ascii="Courier New" w:eastAsia="Courier New" w:hAnsi="Courier New" w:cs="Courier New"/>
      </w:rPr>
    </w:lvl>
    <w:lvl w:ilvl="5" w:tplc="F0429990">
      <w:start w:val="1"/>
      <w:numFmt w:val="bullet"/>
      <w:lvlText w:val="§"/>
      <w:lvlJc w:val="left"/>
      <w:pPr>
        <w:ind w:left="4309" w:hanging="360"/>
      </w:pPr>
      <w:rPr>
        <w:rFonts w:ascii="Wingdings" w:eastAsia="Wingdings" w:hAnsi="Wingdings" w:cs="Wingdings"/>
      </w:rPr>
    </w:lvl>
    <w:lvl w:ilvl="6" w:tplc="A8D68E02">
      <w:start w:val="1"/>
      <w:numFmt w:val="bullet"/>
      <w:lvlText w:val="·"/>
      <w:lvlJc w:val="left"/>
      <w:pPr>
        <w:ind w:left="5029" w:hanging="360"/>
      </w:pPr>
      <w:rPr>
        <w:rFonts w:ascii="Symbol" w:eastAsia="Symbol" w:hAnsi="Symbol" w:cs="Symbol"/>
      </w:rPr>
    </w:lvl>
    <w:lvl w:ilvl="7" w:tplc="7D5A7A4A">
      <w:start w:val="1"/>
      <w:numFmt w:val="bullet"/>
      <w:lvlText w:val="o"/>
      <w:lvlJc w:val="left"/>
      <w:pPr>
        <w:ind w:left="5749" w:hanging="360"/>
      </w:pPr>
      <w:rPr>
        <w:rFonts w:ascii="Courier New" w:eastAsia="Courier New" w:hAnsi="Courier New" w:cs="Courier New"/>
      </w:rPr>
    </w:lvl>
    <w:lvl w:ilvl="8" w:tplc="E09A24AA">
      <w:start w:val="1"/>
      <w:numFmt w:val="bullet"/>
      <w:lvlText w:val="§"/>
      <w:lvlJc w:val="left"/>
      <w:pPr>
        <w:ind w:left="6469" w:hanging="360"/>
      </w:pPr>
      <w:rPr>
        <w:rFonts w:ascii="Wingdings" w:eastAsia="Wingdings" w:hAnsi="Wingdings" w:cs="Wingdings"/>
      </w:rPr>
    </w:lvl>
  </w:abstractNum>
  <w:abstractNum w:abstractNumId="37" w15:restartNumberingAfterBreak="0">
    <w:nsid w:val="5D5021ED"/>
    <w:multiLevelType w:val="hybridMultilevel"/>
    <w:tmpl w:val="58F05F24"/>
    <w:lvl w:ilvl="0" w:tplc="5F9E8E6C">
      <w:start w:val="5"/>
      <w:numFmt w:val="bullet"/>
      <w:lvlText w:val="-"/>
      <w:lvlJc w:val="left"/>
      <w:pPr>
        <w:ind w:left="720" w:hanging="360"/>
      </w:pPr>
      <w:rPr>
        <w:rFonts w:ascii="Times New Roman" w:eastAsia="Arial" w:hAnsi="Times New Roman" w:cs="Times New Roman" w:hint="default"/>
      </w:rPr>
    </w:lvl>
    <w:lvl w:ilvl="1" w:tplc="5D609764">
      <w:start w:val="1"/>
      <w:numFmt w:val="bullet"/>
      <w:lvlText w:val="o"/>
      <w:lvlJc w:val="left"/>
      <w:pPr>
        <w:ind w:left="1440" w:hanging="360"/>
      </w:pPr>
      <w:rPr>
        <w:rFonts w:ascii="Courier New" w:hAnsi="Courier New" w:cs="Courier New" w:hint="default"/>
      </w:rPr>
    </w:lvl>
    <w:lvl w:ilvl="2" w:tplc="65585A98">
      <w:start w:val="1"/>
      <w:numFmt w:val="bullet"/>
      <w:lvlText w:val=""/>
      <w:lvlJc w:val="left"/>
      <w:pPr>
        <w:ind w:left="2160" w:hanging="360"/>
      </w:pPr>
      <w:rPr>
        <w:rFonts w:ascii="Wingdings" w:hAnsi="Wingdings" w:hint="default"/>
      </w:rPr>
    </w:lvl>
    <w:lvl w:ilvl="3" w:tplc="D3423FCC">
      <w:start w:val="1"/>
      <w:numFmt w:val="bullet"/>
      <w:lvlText w:val=""/>
      <w:lvlJc w:val="left"/>
      <w:pPr>
        <w:ind w:left="2880" w:hanging="360"/>
      </w:pPr>
      <w:rPr>
        <w:rFonts w:ascii="Symbol" w:hAnsi="Symbol" w:hint="default"/>
      </w:rPr>
    </w:lvl>
    <w:lvl w:ilvl="4" w:tplc="F2D6B6C0">
      <w:start w:val="1"/>
      <w:numFmt w:val="bullet"/>
      <w:lvlText w:val="o"/>
      <w:lvlJc w:val="left"/>
      <w:pPr>
        <w:ind w:left="3600" w:hanging="360"/>
      </w:pPr>
      <w:rPr>
        <w:rFonts w:ascii="Courier New" w:hAnsi="Courier New" w:cs="Courier New" w:hint="default"/>
      </w:rPr>
    </w:lvl>
    <w:lvl w:ilvl="5" w:tplc="75C0CC8A">
      <w:start w:val="1"/>
      <w:numFmt w:val="bullet"/>
      <w:lvlText w:val=""/>
      <w:lvlJc w:val="left"/>
      <w:pPr>
        <w:ind w:left="4320" w:hanging="360"/>
      </w:pPr>
      <w:rPr>
        <w:rFonts w:ascii="Wingdings" w:hAnsi="Wingdings" w:hint="default"/>
      </w:rPr>
    </w:lvl>
    <w:lvl w:ilvl="6" w:tplc="4824E714">
      <w:start w:val="1"/>
      <w:numFmt w:val="bullet"/>
      <w:lvlText w:val=""/>
      <w:lvlJc w:val="left"/>
      <w:pPr>
        <w:ind w:left="5040" w:hanging="360"/>
      </w:pPr>
      <w:rPr>
        <w:rFonts w:ascii="Symbol" w:hAnsi="Symbol" w:hint="default"/>
      </w:rPr>
    </w:lvl>
    <w:lvl w:ilvl="7" w:tplc="93000D28">
      <w:start w:val="1"/>
      <w:numFmt w:val="bullet"/>
      <w:lvlText w:val="o"/>
      <w:lvlJc w:val="left"/>
      <w:pPr>
        <w:ind w:left="5760" w:hanging="360"/>
      </w:pPr>
      <w:rPr>
        <w:rFonts w:ascii="Courier New" w:hAnsi="Courier New" w:cs="Courier New" w:hint="default"/>
      </w:rPr>
    </w:lvl>
    <w:lvl w:ilvl="8" w:tplc="F27892D8">
      <w:start w:val="1"/>
      <w:numFmt w:val="bullet"/>
      <w:lvlText w:val=""/>
      <w:lvlJc w:val="left"/>
      <w:pPr>
        <w:ind w:left="6480" w:hanging="360"/>
      </w:pPr>
      <w:rPr>
        <w:rFonts w:ascii="Wingdings" w:hAnsi="Wingdings" w:hint="default"/>
      </w:rPr>
    </w:lvl>
  </w:abstractNum>
  <w:abstractNum w:abstractNumId="38" w15:restartNumberingAfterBreak="0">
    <w:nsid w:val="63F7502A"/>
    <w:multiLevelType w:val="multilevel"/>
    <w:tmpl w:val="5A8E88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870564C"/>
    <w:multiLevelType w:val="hybridMultilevel"/>
    <w:tmpl w:val="D916BFC6"/>
    <w:lvl w:ilvl="0" w:tplc="7F22C380">
      <w:start w:val="1"/>
      <w:numFmt w:val="bullet"/>
      <w:lvlText w:val="-"/>
      <w:lvlJc w:val="left"/>
      <w:pPr>
        <w:ind w:left="720" w:hanging="360"/>
      </w:pPr>
      <w:rPr>
        <w:rFonts w:ascii="Calibri" w:eastAsia="Calibri" w:hAnsi="Calibri" w:cs="Calibri" w:hint="default"/>
      </w:rPr>
    </w:lvl>
    <w:lvl w:ilvl="1" w:tplc="8B608E26">
      <w:start w:val="1"/>
      <w:numFmt w:val="bullet"/>
      <w:lvlText w:val="o"/>
      <w:lvlJc w:val="left"/>
      <w:pPr>
        <w:ind w:left="1440" w:hanging="360"/>
      </w:pPr>
      <w:rPr>
        <w:rFonts w:ascii="Courier New" w:hAnsi="Courier New" w:cs="Courier New" w:hint="default"/>
      </w:rPr>
    </w:lvl>
    <w:lvl w:ilvl="2" w:tplc="CFB4C1D0">
      <w:start w:val="1"/>
      <w:numFmt w:val="bullet"/>
      <w:lvlText w:val=""/>
      <w:lvlJc w:val="left"/>
      <w:pPr>
        <w:ind w:left="2160" w:hanging="360"/>
      </w:pPr>
      <w:rPr>
        <w:rFonts w:ascii="Wingdings" w:hAnsi="Wingdings" w:hint="default"/>
      </w:rPr>
    </w:lvl>
    <w:lvl w:ilvl="3" w:tplc="E23471AA">
      <w:start w:val="1"/>
      <w:numFmt w:val="bullet"/>
      <w:lvlText w:val=""/>
      <w:lvlJc w:val="left"/>
      <w:pPr>
        <w:ind w:left="2880" w:hanging="360"/>
      </w:pPr>
      <w:rPr>
        <w:rFonts w:ascii="Symbol" w:hAnsi="Symbol" w:hint="default"/>
      </w:rPr>
    </w:lvl>
    <w:lvl w:ilvl="4" w:tplc="E3BC2012">
      <w:start w:val="1"/>
      <w:numFmt w:val="bullet"/>
      <w:lvlText w:val="o"/>
      <w:lvlJc w:val="left"/>
      <w:pPr>
        <w:ind w:left="3600" w:hanging="360"/>
      </w:pPr>
      <w:rPr>
        <w:rFonts w:ascii="Courier New" w:hAnsi="Courier New" w:cs="Courier New" w:hint="default"/>
      </w:rPr>
    </w:lvl>
    <w:lvl w:ilvl="5" w:tplc="D31212DC">
      <w:start w:val="1"/>
      <w:numFmt w:val="bullet"/>
      <w:lvlText w:val=""/>
      <w:lvlJc w:val="left"/>
      <w:pPr>
        <w:ind w:left="4320" w:hanging="360"/>
      </w:pPr>
      <w:rPr>
        <w:rFonts w:ascii="Wingdings" w:hAnsi="Wingdings" w:hint="default"/>
      </w:rPr>
    </w:lvl>
    <w:lvl w:ilvl="6" w:tplc="BFF82274">
      <w:start w:val="1"/>
      <w:numFmt w:val="bullet"/>
      <w:lvlText w:val=""/>
      <w:lvlJc w:val="left"/>
      <w:pPr>
        <w:ind w:left="5040" w:hanging="360"/>
      </w:pPr>
      <w:rPr>
        <w:rFonts w:ascii="Symbol" w:hAnsi="Symbol" w:hint="default"/>
      </w:rPr>
    </w:lvl>
    <w:lvl w:ilvl="7" w:tplc="35F6736E">
      <w:start w:val="1"/>
      <w:numFmt w:val="bullet"/>
      <w:lvlText w:val="o"/>
      <w:lvlJc w:val="left"/>
      <w:pPr>
        <w:ind w:left="5760" w:hanging="360"/>
      </w:pPr>
      <w:rPr>
        <w:rFonts w:ascii="Courier New" w:hAnsi="Courier New" w:cs="Courier New" w:hint="default"/>
      </w:rPr>
    </w:lvl>
    <w:lvl w:ilvl="8" w:tplc="9E92B890">
      <w:start w:val="1"/>
      <w:numFmt w:val="bullet"/>
      <w:lvlText w:val=""/>
      <w:lvlJc w:val="left"/>
      <w:pPr>
        <w:ind w:left="6480" w:hanging="360"/>
      </w:pPr>
      <w:rPr>
        <w:rFonts w:ascii="Wingdings" w:hAnsi="Wingdings" w:hint="default"/>
      </w:rPr>
    </w:lvl>
  </w:abstractNum>
  <w:abstractNum w:abstractNumId="40" w15:restartNumberingAfterBreak="0">
    <w:nsid w:val="6AD419D7"/>
    <w:multiLevelType w:val="multilevel"/>
    <w:tmpl w:val="03BC91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EDA7D67"/>
    <w:multiLevelType w:val="hybridMultilevel"/>
    <w:tmpl w:val="67628A04"/>
    <w:lvl w:ilvl="0" w:tplc="29EEE78A">
      <w:start w:val="1"/>
      <w:numFmt w:val="bullet"/>
      <w:lvlText w:val="-"/>
      <w:lvlJc w:val="left"/>
      <w:pPr>
        <w:ind w:left="720" w:hanging="360"/>
      </w:pPr>
      <w:rPr>
        <w:rFonts w:ascii="Calibri" w:eastAsia="Calibri" w:hAnsi="Calibri" w:cs="Calibri" w:hint="default"/>
      </w:rPr>
    </w:lvl>
    <w:lvl w:ilvl="1" w:tplc="50FA1096">
      <w:start w:val="1"/>
      <w:numFmt w:val="bullet"/>
      <w:lvlText w:val="o"/>
      <w:lvlJc w:val="left"/>
      <w:pPr>
        <w:ind w:left="1440" w:hanging="360"/>
      </w:pPr>
      <w:rPr>
        <w:rFonts w:ascii="Courier New" w:hAnsi="Courier New" w:cs="Courier New" w:hint="default"/>
      </w:rPr>
    </w:lvl>
    <w:lvl w:ilvl="2" w:tplc="A710BEDC">
      <w:start w:val="1"/>
      <w:numFmt w:val="bullet"/>
      <w:lvlText w:val=""/>
      <w:lvlJc w:val="left"/>
      <w:pPr>
        <w:ind w:left="2160" w:hanging="360"/>
      </w:pPr>
      <w:rPr>
        <w:rFonts w:ascii="Wingdings" w:hAnsi="Wingdings" w:hint="default"/>
      </w:rPr>
    </w:lvl>
    <w:lvl w:ilvl="3" w:tplc="930A9148">
      <w:start w:val="1"/>
      <w:numFmt w:val="bullet"/>
      <w:lvlText w:val=""/>
      <w:lvlJc w:val="left"/>
      <w:pPr>
        <w:ind w:left="2880" w:hanging="360"/>
      </w:pPr>
      <w:rPr>
        <w:rFonts w:ascii="Symbol" w:hAnsi="Symbol" w:hint="default"/>
      </w:rPr>
    </w:lvl>
    <w:lvl w:ilvl="4" w:tplc="11D4712C">
      <w:start w:val="1"/>
      <w:numFmt w:val="bullet"/>
      <w:lvlText w:val="o"/>
      <w:lvlJc w:val="left"/>
      <w:pPr>
        <w:ind w:left="3600" w:hanging="360"/>
      </w:pPr>
      <w:rPr>
        <w:rFonts w:ascii="Courier New" w:hAnsi="Courier New" w:cs="Courier New" w:hint="default"/>
      </w:rPr>
    </w:lvl>
    <w:lvl w:ilvl="5" w:tplc="1CCE957E">
      <w:start w:val="1"/>
      <w:numFmt w:val="bullet"/>
      <w:lvlText w:val=""/>
      <w:lvlJc w:val="left"/>
      <w:pPr>
        <w:ind w:left="4320" w:hanging="360"/>
      </w:pPr>
      <w:rPr>
        <w:rFonts w:ascii="Wingdings" w:hAnsi="Wingdings" w:hint="default"/>
      </w:rPr>
    </w:lvl>
    <w:lvl w:ilvl="6" w:tplc="8698F1AE">
      <w:start w:val="1"/>
      <w:numFmt w:val="bullet"/>
      <w:lvlText w:val=""/>
      <w:lvlJc w:val="left"/>
      <w:pPr>
        <w:ind w:left="5040" w:hanging="360"/>
      </w:pPr>
      <w:rPr>
        <w:rFonts w:ascii="Symbol" w:hAnsi="Symbol" w:hint="default"/>
      </w:rPr>
    </w:lvl>
    <w:lvl w:ilvl="7" w:tplc="1F78B9FC">
      <w:start w:val="1"/>
      <w:numFmt w:val="bullet"/>
      <w:lvlText w:val="o"/>
      <w:lvlJc w:val="left"/>
      <w:pPr>
        <w:ind w:left="5760" w:hanging="360"/>
      </w:pPr>
      <w:rPr>
        <w:rFonts w:ascii="Courier New" w:hAnsi="Courier New" w:cs="Courier New" w:hint="default"/>
      </w:rPr>
    </w:lvl>
    <w:lvl w:ilvl="8" w:tplc="B1C08714">
      <w:start w:val="1"/>
      <w:numFmt w:val="bullet"/>
      <w:lvlText w:val=""/>
      <w:lvlJc w:val="left"/>
      <w:pPr>
        <w:ind w:left="6480" w:hanging="360"/>
      </w:pPr>
      <w:rPr>
        <w:rFonts w:ascii="Wingdings" w:hAnsi="Wingdings" w:hint="default"/>
      </w:rPr>
    </w:lvl>
  </w:abstractNum>
  <w:abstractNum w:abstractNumId="42" w15:restartNumberingAfterBreak="0">
    <w:nsid w:val="70D84FE4"/>
    <w:multiLevelType w:val="multilevel"/>
    <w:tmpl w:val="65587BA4"/>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1830DC7"/>
    <w:multiLevelType w:val="hybridMultilevel"/>
    <w:tmpl w:val="81D44216"/>
    <w:lvl w:ilvl="0" w:tplc="C97C2442">
      <w:start w:val="1"/>
      <w:numFmt w:val="bullet"/>
      <w:lvlText w:val=""/>
      <w:lvlJc w:val="left"/>
      <w:pPr>
        <w:ind w:left="720" w:hanging="360"/>
      </w:pPr>
      <w:rPr>
        <w:rFonts w:ascii="Symbol" w:hAnsi="Symbol" w:hint="default"/>
      </w:rPr>
    </w:lvl>
    <w:lvl w:ilvl="1" w:tplc="68782864">
      <w:start w:val="1"/>
      <w:numFmt w:val="bullet"/>
      <w:lvlText w:val="o"/>
      <w:lvlJc w:val="left"/>
      <w:pPr>
        <w:ind w:left="1440" w:hanging="360"/>
      </w:pPr>
      <w:rPr>
        <w:rFonts w:ascii="Courier New" w:hAnsi="Courier New" w:cs="Courier New" w:hint="default"/>
      </w:rPr>
    </w:lvl>
    <w:lvl w:ilvl="2" w:tplc="051A28B2">
      <w:start w:val="1"/>
      <w:numFmt w:val="bullet"/>
      <w:lvlText w:val=""/>
      <w:lvlJc w:val="left"/>
      <w:pPr>
        <w:ind w:left="2160" w:hanging="360"/>
      </w:pPr>
      <w:rPr>
        <w:rFonts w:ascii="Wingdings" w:hAnsi="Wingdings" w:hint="default"/>
      </w:rPr>
    </w:lvl>
    <w:lvl w:ilvl="3" w:tplc="8D046AB4">
      <w:start w:val="1"/>
      <w:numFmt w:val="bullet"/>
      <w:lvlText w:val=""/>
      <w:lvlJc w:val="left"/>
      <w:pPr>
        <w:ind w:left="2880" w:hanging="360"/>
      </w:pPr>
      <w:rPr>
        <w:rFonts w:ascii="Symbol" w:hAnsi="Symbol" w:hint="default"/>
      </w:rPr>
    </w:lvl>
    <w:lvl w:ilvl="4" w:tplc="E998E904">
      <w:start w:val="1"/>
      <w:numFmt w:val="bullet"/>
      <w:lvlText w:val="o"/>
      <w:lvlJc w:val="left"/>
      <w:pPr>
        <w:ind w:left="3600" w:hanging="360"/>
      </w:pPr>
      <w:rPr>
        <w:rFonts w:ascii="Courier New" w:hAnsi="Courier New" w:cs="Courier New" w:hint="default"/>
      </w:rPr>
    </w:lvl>
    <w:lvl w:ilvl="5" w:tplc="E98C452C">
      <w:start w:val="1"/>
      <w:numFmt w:val="bullet"/>
      <w:lvlText w:val=""/>
      <w:lvlJc w:val="left"/>
      <w:pPr>
        <w:ind w:left="4320" w:hanging="360"/>
      </w:pPr>
      <w:rPr>
        <w:rFonts w:ascii="Wingdings" w:hAnsi="Wingdings" w:hint="default"/>
      </w:rPr>
    </w:lvl>
    <w:lvl w:ilvl="6" w:tplc="1EE0DE2C">
      <w:start w:val="1"/>
      <w:numFmt w:val="bullet"/>
      <w:lvlText w:val=""/>
      <w:lvlJc w:val="left"/>
      <w:pPr>
        <w:ind w:left="5040" w:hanging="360"/>
      </w:pPr>
      <w:rPr>
        <w:rFonts w:ascii="Symbol" w:hAnsi="Symbol" w:hint="default"/>
      </w:rPr>
    </w:lvl>
    <w:lvl w:ilvl="7" w:tplc="D52C9C66">
      <w:start w:val="1"/>
      <w:numFmt w:val="bullet"/>
      <w:lvlText w:val="o"/>
      <w:lvlJc w:val="left"/>
      <w:pPr>
        <w:ind w:left="5760" w:hanging="360"/>
      </w:pPr>
      <w:rPr>
        <w:rFonts w:ascii="Courier New" w:hAnsi="Courier New" w:cs="Courier New" w:hint="default"/>
      </w:rPr>
    </w:lvl>
    <w:lvl w:ilvl="8" w:tplc="9B2EA0C4">
      <w:start w:val="1"/>
      <w:numFmt w:val="bullet"/>
      <w:lvlText w:val=""/>
      <w:lvlJc w:val="left"/>
      <w:pPr>
        <w:ind w:left="6480" w:hanging="360"/>
      </w:pPr>
      <w:rPr>
        <w:rFonts w:ascii="Wingdings" w:hAnsi="Wingdings" w:hint="default"/>
      </w:rPr>
    </w:lvl>
  </w:abstractNum>
  <w:abstractNum w:abstractNumId="44" w15:restartNumberingAfterBreak="0">
    <w:nsid w:val="76584F94"/>
    <w:multiLevelType w:val="hybridMultilevel"/>
    <w:tmpl w:val="337EB912"/>
    <w:lvl w:ilvl="0" w:tplc="6652CE5E">
      <w:start w:val="1"/>
      <w:numFmt w:val="bullet"/>
      <w:lvlText w:val=""/>
      <w:lvlJc w:val="left"/>
      <w:pPr>
        <w:ind w:left="720" w:hanging="360"/>
      </w:pPr>
      <w:rPr>
        <w:rFonts w:ascii="Symbol" w:hAnsi="Symbol" w:hint="default"/>
      </w:rPr>
    </w:lvl>
    <w:lvl w:ilvl="1" w:tplc="93A0FACC">
      <w:start w:val="1"/>
      <w:numFmt w:val="bullet"/>
      <w:lvlText w:val="o"/>
      <w:lvlJc w:val="left"/>
      <w:pPr>
        <w:ind w:left="1440" w:hanging="360"/>
      </w:pPr>
      <w:rPr>
        <w:rFonts w:ascii="Courier New" w:hAnsi="Courier New" w:cs="Courier New" w:hint="default"/>
      </w:rPr>
    </w:lvl>
    <w:lvl w:ilvl="2" w:tplc="1ED89C9E">
      <w:start w:val="1"/>
      <w:numFmt w:val="bullet"/>
      <w:lvlText w:val=""/>
      <w:lvlJc w:val="left"/>
      <w:pPr>
        <w:ind w:left="2160" w:hanging="360"/>
      </w:pPr>
      <w:rPr>
        <w:rFonts w:ascii="Wingdings" w:hAnsi="Wingdings" w:hint="default"/>
      </w:rPr>
    </w:lvl>
    <w:lvl w:ilvl="3" w:tplc="F8F459B6">
      <w:start w:val="1"/>
      <w:numFmt w:val="bullet"/>
      <w:lvlText w:val=""/>
      <w:lvlJc w:val="left"/>
      <w:pPr>
        <w:ind w:left="2880" w:hanging="360"/>
      </w:pPr>
      <w:rPr>
        <w:rFonts w:ascii="Symbol" w:hAnsi="Symbol" w:hint="default"/>
      </w:rPr>
    </w:lvl>
    <w:lvl w:ilvl="4" w:tplc="301AA382">
      <w:start w:val="1"/>
      <w:numFmt w:val="bullet"/>
      <w:lvlText w:val="o"/>
      <w:lvlJc w:val="left"/>
      <w:pPr>
        <w:ind w:left="3600" w:hanging="360"/>
      </w:pPr>
      <w:rPr>
        <w:rFonts w:ascii="Courier New" w:hAnsi="Courier New" w:cs="Courier New" w:hint="default"/>
      </w:rPr>
    </w:lvl>
    <w:lvl w:ilvl="5" w:tplc="50B6C6AC">
      <w:start w:val="1"/>
      <w:numFmt w:val="bullet"/>
      <w:lvlText w:val=""/>
      <w:lvlJc w:val="left"/>
      <w:pPr>
        <w:ind w:left="4320" w:hanging="360"/>
      </w:pPr>
      <w:rPr>
        <w:rFonts w:ascii="Wingdings" w:hAnsi="Wingdings" w:hint="default"/>
      </w:rPr>
    </w:lvl>
    <w:lvl w:ilvl="6" w:tplc="5F88642A">
      <w:start w:val="1"/>
      <w:numFmt w:val="bullet"/>
      <w:lvlText w:val=""/>
      <w:lvlJc w:val="left"/>
      <w:pPr>
        <w:ind w:left="5040" w:hanging="360"/>
      </w:pPr>
      <w:rPr>
        <w:rFonts w:ascii="Symbol" w:hAnsi="Symbol" w:hint="default"/>
      </w:rPr>
    </w:lvl>
    <w:lvl w:ilvl="7" w:tplc="FE2A44DE">
      <w:start w:val="1"/>
      <w:numFmt w:val="bullet"/>
      <w:lvlText w:val="o"/>
      <w:lvlJc w:val="left"/>
      <w:pPr>
        <w:ind w:left="5760" w:hanging="360"/>
      </w:pPr>
      <w:rPr>
        <w:rFonts w:ascii="Courier New" w:hAnsi="Courier New" w:cs="Courier New" w:hint="default"/>
      </w:rPr>
    </w:lvl>
    <w:lvl w:ilvl="8" w:tplc="61D6BC5E">
      <w:start w:val="1"/>
      <w:numFmt w:val="bullet"/>
      <w:lvlText w:val=""/>
      <w:lvlJc w:val="left"/>
      <w:pPr>
        <w:ind w:left="6480" w:hanging="360"/>
      </w:pPr>
      <w:rPr>
        <w:rFonts w:ascii="Wingdings" w:hAnsi="Wingdings" w:hint="default"/>
      </w:rPr>
    </w:lvl>
  </w:abstractNum>
  <w:abstractNum w:abstractNumId="45" w15:restartNumberingAfterBreak="0">
    <w:nsid w:val="796B5647"/>
    <w:multiLevelType w:val="hybridMultilevel"/>
    <w:tmpl w:val="4D66D022"/>
    <w:lvl w:ilvl="0" w:tplc="3260E2F0">
      <w:start w:val="1"/>
      <w:numFmt w:val="bullet"/>
      <w:lvlText w:val="–"/>
      <w:lvlJc w:val="left"/>
      <w:pPr>
        <w:ind w:left="709" w:hanging="360"/>
      </w:pPr>
      <w:rPr>
        <w:rFonts w:ascii="Arial" w:eastAsia="Arial" w:hAnsi="Arial" w:cs="Arial"/>
      </w:rPr>
    </w:lvl>
    <w:lvl w:ilvl="1" w:tplc="BA861DE4">
      <w:start w:val="1"/>
      <w:numFmt w:val="bullet"/>
      <w:lvlText w:val="o"/>
      <w:lvlJc w:val="left"/>
      <w:pPr>
        <w:ind w:left="1429" w:hanging="360"/>
      </w:pPr>
      <w:rPr>
        <w:rFonts w:ascii="Courier New" w:eastAsia="Courier New" w:hAnsi="Courier New" w:cs="Courier New"/>
      </w:rPr>
    </w:lvl>
    <w:lvl w:ilvl="2" w:tplc="20FA6DE0">
      <w:start w:val="1"/>
      <w:numFmt w:val="bullet"/>
      <w:lvlText w:val="§"/>
      <w:lvlJc w:val="left"/>
      <w:pPr>
        <w:ind w:left="2149" w:hanging="360"/>
      </w:pPr>
      <w:rPr>
        <w:rFonts w:ascii="Wingdings" w:eastAsia="Wingdings" w:hAnsi="Wingdings" w:cs="Wingdings"/>
      </w:rPr>
    </w:lvl>
    <w:lvl w:ilvl="3" w:tplc="91120A5C">
      <w:start w:val="1"/>
      <w:numFmt w:val="bullet"/>
      <w:lvlText w:val="·"/>
      <w:lvlJc w:val="left"/>
      <w:pPr>
        <w:ind w:left="2869" w:hanging="360"/>
      </w:pPr>
      <w:rPr>
        <w:rFonts w:ascii="Symbol" w:eastAsia="Symbol" w:hAnsi="Symbol" w:cs="Symbol"/>
      </w:rPr>
    </w:lvl>
    <w:lvl w:ilvl="4" w:tplc="AEAA2E86">
      <w:start w:val="1"/>
      <w:numFmt w:val="bullet"/>
      <w:lvlText w:val="o"/>
      <w:lvlJc w:val="left"/>
      <w:pPr>
        <w:ind w:left="3589" w:hanging="360"/>
      </w:pPr>
      <w:rPr>
        <w:rFonts w:ascii="Courier New" w:eastAsia="Courier New" w:hAnsi="Courier New" w:cs="Courier New"/>
      </w:rPr>
    </w:lvl>
    <w:lvl w:ilvl="5" w:tplc="25885956">
      <w:start w:val="1"/>
      <w:numFmt w:val="bullet"/>
      <w:lvlText w:val="§"/>
      <w:lvlJc w:val="left"/>
      <w:pPr>
        <w:ind w:left="4309" w:hanging="360"/>
      </w:pPr>
      <w:rPr>
        <w:rFonts w:ascii="Wingdings" w:eastAsia="Wingdings" w:hAnsi="Wingdings" w:cs="Wingdings"/>
      </w:rPr>
    </w:lvl>
    <w:lvl w:ilvl="6" w:tplc="C1C65288">
      <w:start w:val="1"/>
      <w:numFmt w:val="bullet"/>
      <w:lvlText w:val="·"/>
      <w:lvlJc w:val="left"/>
      <w:pPr>
        <w:ind w:left="5029" w:hanging="360"/>
      </w:pPr>
      <w:rPr>
        <w:rFonts w:ascii="Symbol" w:eastAsia="Symbol" w:hAnsi="Symbol" w:cs="Symbol"/>
      </w:rPr>
    </w:lvl>
    <w:lvl w:ilvl="7" w:tplc="AACE1278">
      <w:start w:val="1"/>
      <w:numFmt w:val="bullet"/>
      <w:lvlText w:val="o"/>
      <w:lvlJc w:val="left"/>
      <w:pPr>
        <w:ind w:left="5749" w:hanging="360"/>
      </w:pPr>
      <w:rPr>
        <w:rFonts w:ascii="Courier New" w:eastAsia="Courier New" w:hAnsi="Courier New" w:cs="Courier New"/>
      </w:rPr>
    </w:lvl>
    <w:lvl w:ilvl="8" w:tplc="FDB6B544">
      <w:start w:val="1"/>
      <w:numFmt w:val="bullet"/>
      <w:lvlText w:val="§"/>
      <w:lvlJc w:val="left"/>
      <w:pPr>
        <w:ind w:left="6469" w:hanging="360"/>
      </w:pPr>
      <w:rPr>
        <w:rFonts w:ascii="Wingdings" w:eastAsia="Wingdings" w:hAnsi="Wingdings" w:cs="Wingdings"/>
      </w:rPr>
    </w:lvl>
  </w:abstractNum>
  <w:abstractNum w:abstractNumId="46" w15:restartNumberingAfterBreak="0">
    <w:nsid w:val="7C82682D"/>
    <w:multiLevelType w:val="hybridMultilevel"/>
    <w:tmpl w:val="8CC4A9FE"/>
    <w:lvl w:ilvl="0" w:tplc="EDA6898A">
      <w:start w:val="5"/>
      <w:numFmt w:val="bullet"/>
      <w:lvlText w:val="-"/>
      <w:lvlJc w:val="left"/>
      <w:pPr>
        <w:ind w:left="720" w:hanging="360"/>
      </w:pPr>
      <w:rPr>
        <w:rFonts w:ascii="Times New Roman" w:eastAsia="Arial" w:hAnsi="Times New Roman" w:cs="Times New Roman" w:hint="default"/>
      </w:rPr>
    </w:lvl>
    <w:lvl w:ilvl="1" w:tplc="F3689A0A">
      <w:start w:val="1"/>
      <w:numFmt w:val="bullet"/>
      <w:lvlText w:val="o"/>
      <w:lvlJc w:val="left"/>
      <w:pPr>
        <w:ind w:left="1440" w:hanging="360"/>
      </w:pPr>
      <w:rPr>
        <w:rFonts w:ascii="Courier New" w:hAnsi="Courier New" w:cs="Courier New" w:hint="default"/>
      </w:rPr>
    </w:lvl>
    <w:lvl w:ilvl="2" w:tplc="18BAF24E">
      <w:start w:val="1"/>
      <w:numFmt w:val="bullet"/>
      <w:lvlText w:val=""/>
      <w:lvlJc w:val="left"/>
      <w:pPr>
        <w:ind w:left="2160" w:hanging="360"/>
      </w:pPr>
      <w:rPr>
        <w:rFonts w:ascii="Wingdings" w:hAnsi="Wingdings" w:hint="default"/>
      </w:rPr>
    </w:lvl>
    <w:lvl w:ilvl="3" w:tplc="54443DAC">
      <w:start w:val="1"/>
      <w:numFmt w:val="bullet"/>
      <w:lvlText w:val=""/>
      <w:lvlJc w:val="left"/>
      <w:pPr>
        <w:ind w:left="2880" w:hanging="360"/>
      </w:pPr>
      <w:rPr>
        <w:rFonts w:ascii="Symbol" w:hAnsi="Symbol" w:hint="default"/>
      </w:rPr>
    </w:lvl>
    <w:lvl w:ilvl="4" w:tplc="76704916">
      <w:start w:val="1"/>
      <w:numFmt w:val="bullet"/>
      <w:lvlText w:val="o"/>
      <w:lvlJc w:val="left"/>
      <w:pPr>
        <w:ind w:left="3600" w:hanging="360"/>
      </w:pPr>
      <w:rPr>
        <w:rFonts w:ascii="Courier New" w:hAnsi="Courier New" w:cs="Courier New" w:hint="default"/>
      </w:rPr>
    </w:lvl>
    <w:lvl w:ilvl="5" w:tplc="3ECC7D36">
      <w:start w:val="1"/>
      <w:numFmt w:val="bullet"/>
      <w:lvlText w:val=""/>
      <w:lvlJc w:val="left"/>
      <w:pPr>
        <w:ind w:left="4320" w:hanging="360"/>
      </w:pPr>
      <w:rPr>
        <w:rFonts w:ascii="Wingdings" w:hAnsi="Wingdings" w:hint="default"/>
      </w:rPr>
    </w:lvl>
    <w:lvl w:ilvl="6" w:tplc="F6B05A86">
      <w:start w:val="1"/>
      <w:numFmt w:val="bullet"/>
      <w:lvlText w:val=""/>
      <w:lvlJc w:val="left"/>
      <w:pPr>
        <w:ind w:left="5040" w:hanging="360"/>
      </w:pPr>
      <w:rPr>
        <w:rFonts w:ascii="Symbol" w:hAnsi="Symbol" w:hint="default"/>
      </w:rPr>
    </w:lvl>
    <w:lvl w:ilvl="7" w:tplc="5B5ADEE0">
      <w:start w:val="1"/>
      <w:numFmt w:val="bullet"/>
      <w:lvlText w:val="o"/>
      <w:lvlJc w:val="left"/>
      <w:pPr>
        <w:ind w:left="5760" w:hanging="360"/>
      </w:pPr>
      <w:rPr>
        <w:rFonts w:ascii="Courier New" w:hAnsi="Courier New" w:cs="Courier New" w:hint="default"/>
      </w:rPr>
    </w:lvl>
    <w:lvl w:ilvl="8" w:tplc="F670A9AC">
      <w:start w:val="1"/>
      <w:numFmt w:val="bullet"/>
      <w:lvlText w:val=""/>
      <w:lvlJc w:val="left"/>
      <w:pPr>
        <w:ind w:left="6480" w:hanging="360"/>
      </w:pPr>
      <w:rPr>
        <w:rFonts w:ascii="Wingdings" w:hAnsi="Wingdings" w:hint="default"/>
      </w:rPr>
    </w:lvl>
  </w:abstractNum>
  <w:abstractNum w:abstractNumId="47" w15:restartNumberingAfterBreak="0">
    <w:nsid w:val="7EB5371E"/>
    <w:multiLevelType w:val="hybridMultilevel"/>
    <w:tmpl w:val="60F86754"/>
    <w:lvl w:ilvl="0" w:tplc="6CAA3B2E">
      <w:start w:val="1"/>
      <w:numFmt w:val="bullet"/>
      <w:lvlText w:val="–"/>
      <w:lvlJc w:val="left"/>
      <w:pPr>
        <w:ind w:left="709" w:hanging="360"/>
      </w:pPr>
      <w:rPr>
        <w:rFonts w:ascii="Arial" w:eastAsia="Arial" w:hAnsi="Arial" w:cs="Arial"/>
      </w:rPr>
    </w:lvl>
    <w:lvl w:ilvl="1" w:tplc="B58EAFB6">
      <w:start w:val="1"/>
      <w:numFmt w:val="bullet"/>
      <w:lvlText w:val="o"/>
      <w:lvlJc w:val="left"/>
      <w:pPr>
        <w:ind w:left="1429" w:hanging="360"/>
      </w:pPr>
      <w:rPr>
        <w:rFonts w:ascii="Courier New" w:eastAsia="Courier New" w:hAnsi="Courier New" w:cs="Courier New"/>
      </w:rPr>
    </w:lvl>
    <w:lvl w:ilvl="2" w:tplc="6D0027A0">
      <w:start w:val="1"/>
      <w:numFmt w:val="bullet"/>
      <w:lvlText w:val="§"/>
      <w:lvlJc w:val="left"/>
      <w:pPr>
        <w:ind w:left="2149" w:hanging="360"/>
      </w:pPr>
      <w:rPr>
        <w:rFonts w:ascii="Wingdings" w:eastAsia="Wingdings" w:hAnsi="Wingdings" w:cs="Wingdings"/>
      </w:rPr>
    </w:lvl>
    <w:lvl w:ilvl="3" w:tplc="836655EC">
      <w:start w:val="1"/>
      <w:numFmt w:val="bullet"/>
      <w:lvlText w:val="·"/>
      <w:lvlJc w:val="left"/>
      <w:pPr>
        <w:ind w:left="2869" w:hanging="360"/>
      </w:pPr>
      <w:rPr>
        <w:rFonts w:ascii="Symbol" w:eastAsia="Symbol" w:hAnsi="Symbol" w:cs="Symbol"/>
      </w:rPr>
    </w:lvl>
    <w:lvl w:ilvl="4" w:tplc="A3AA3C10">
      <w:start w:val="1"/>
      <w:numFmt w:val="bullet"/>
      <w:lvlText w:val="o"/>
      <w:lvlJc w:val="left"/>
      <w:pPr>
        <w:ind w:left="3589" w:hanging="360"/>
      </w:pPr>
      <w:rPr>
        <w:rFonts w:ascii="Courier New" w:eastAsia="Courier New" w:hAnsi="Courier New" w:cs="Courier New"/>
      </w:rPr>
    </w:lvl>
    <w:lvl w:ilvl="5" w:tplc="813EBAB0">
      <w:start w:val="1"/>
      <w:numFmt w:val="bullet"/>
      <w:lvlText w:val="§"/>
      <w:lvlJc w:val="left"/>
      <w:pPr>
        <w:ind w:left="4309" w:hanging="360"/>
      </w:pPr>
      <w:rPr>
        <w:rFonts w:ascii="Wingdings" w:eastAsia="Wingdings" w:hAnsi="Wingdings" w:cs="Wingdings"/>
      </w:rPr>
    </w:lvl>
    <w:lvl w:ilvl="6" w:tplc="68ACFC66">
      <w:start w:val="1"/>
      <w:numFmt w:val="bullet"/>
      <w:lvlText w:val="·"/>
      <w:lvlJc w:val="left"/>
      <w:pPr>
        <w:ind w:left="5029" w:hanging="360"/>
      </w:pPr>
      <w:rPr>
        <w:rFonts w:ascii="Symbol" w:eastAsia="Symbol" w:hAnsi="Symbol" w:cs="Symbol"/>
      </w:rPr>
    </w:lvl>
    <w:lvl w:ilvl="7" w:tplc="A09872E6">
      <w:start w:val="1"/>
      <w:numFmt w:val="bullet"/>
      <w:lvlText w:val="o"/>
      <w:lvlJc w:val="left"/>
      <w:pPr>
        <w:ind w:left="5749" w:hanging="360"/>
      </w:pPr>
      <w:rPr>
        <w:rFonts w:ascii="Courier New" w:eastAsia="Courier New" w:hAnsi="Courier New" w:cs="Courier New"/>
      </w:rPr>
    </w:lvl>
    <w:lvl w:ilvl="8" w:tplc="7F30C2A0">
      <w:start w:val="1"/>
      <w:numFmt w:val="bullet"/>
      <w:lvlText w:val="§"/>
      <w:lvlJc w:val="left"/>
      <w:pPr>
        <w:ind w:left="6469" w:hanging="360"/>
      </w:pPr>
      <w:rPr>
        <w:rFonts w:ascii="Wingdings" w:eastAsia="Wingdings" w:hAnsi="Wingdings" w:cs="Wingdings"/>
      </w:rPr>
    </w:lvl>
  </w:abstractNum>
  <w:num w:numId="1" w16cid:durableId="651183763">
    <w:abstractNumId w:val="31"/>
  </w:num>
  <w:num w:numId="2" w16cid:durableId="243421315">
    <w:abstractNumId w:val="12"/>
  </w:num>
  <w:num w:numId="3" w16cid:durableId="2096776185">
    <w:abstractNumId w:val="9"/>
  </w:num>
  <w:num w:numId="4" w16cid:durableId="1723747234">
    <w:abstractNumId w:val="17"/>
  </w:num>
  <w:num w:numId="5" w16cid:durableId="88425989">
    <w:abstractNumId w:val="44"/>
  </w:num>
  <w:num w:numId="6" w16cid:durableId="614022412">
    <w:abstractNumId w:val="22"/>
  </w:num>
  <w:num w:numId="7" w16cid:durableId="38021218">
    <w:abstractNumId w:val="18"/>
  </w:num>
  <w:num w:numId="8" w16cid:durableId="781538228">
    <w:abstractNumId w:val="42"/>
  </w:num>
  <w:num w:numId="9" w16cid:durableId="164707416">
    <w:abstractNumId w:val="19"/>
  </w:num>
  <w:num w:numId="10" w16cid:durableId="1355692942">
    <w:abstractNumId w:val="8"/>
  </w:num>
  <w:num w:numId="11" w16cid:durableId="483619617">
    <w:abstractNumId w:val="43"/>
  </w:num>
  <w:num w:numId="12" w16cid:durableId="1930503815">
    <w:abstractNumId w:val="11"/>
  </w:num>
  <w:num w:numId="13" w16cid:durableId="386300446">
    <w:abstractNumId w:val="37"/>
  </w:num>
  <w:num w:numId="14" w16cid:durableId="1259290232">
    <w:abstractNumId w:val="46"/>
  </w:num>
  <w:num w:numId="15" w16cid:durableId="1613977886">
    <w:abstractNumId w:val="29"/>
  </w:num>
  <w:num w:numId="16" w16cid:durableId="1064907993">
    <w:abstractNumId w:val="14"/>
  </w:num>
  <w:num w:numId="17" w16cid:durableId="1865053506">
    <w:abstractNumId w:val="2"/>
  </w:num>
  <w:num w:numId="18" w16cid:durableId="2005474356">
    <w:abstractNumId w:val="35"/>
  </w:num>
  <w:num w:numId="19" w16cid:durableId="830944405">
    <w:abstractNumId w:val="34"/>
  </w:num>
  <w:num w:numId="20" w16cid:durableId="718477679">
    <w:abstractNumId w:val="16"/>
  </w:num>
  <w:num w:numId="21" w16cid:durableId="249654622">
    <w:abstractNumId w:val="32"/>
  </w:num>
  <w:num w:numId="22" w16cid:durableId="1731028784">
    <w:abstractNumId w:val="15"/>
  </w:num>
  <w:num w:numId="23" w16cid:durableId="1543788398">
    <w:abstractNumId w:val="0"/>
  </w:num>
  <w:num w:numId="24" w16cid:durableId="1947032464">
    <w:abstractNumId w:val="41"/>
  </w:num>
  <w:num w:numId="25" w16cid:durableId="832573168">
    <w:abstractNumId w:val="20"/>
  </w:num>
  <w:num w:numId="26" w16cid:durableId="133764866">
    <w:abstractNumId w:val="38"/>
  </w:num>
  <w:num w:numId="27" w16cid:durableId="1566137695">
    <w:abstractNumId w:val="23"/>
  </w:num>
  <w:num w:numId="28" w16cid:durableId="1871602983">
    <w:abstractNumId w:val="28"/>
  </w:num>
  <w:num w:numId="29" w16cid:durableId="735200571">
    <w:abstractNumId w:val="30"/>
  </w:num>
  <w:num w:numId="30" w16cid:durableId="1284387385">
    <w:abstractNumId w:val="27"/>
  </w:num>
  <w:num w:numId="31" w16cid:durableId="60913008">
    <w:abstractNumId w:val="13"/>
  </w:num>
  <w:num w:numId="32" w16cid:durableId="125009122">
    <w:abstractNumId w:val="7"/>
  </w:num>
  <w:num w:numId="33" w16cid:durableId="648556898">
    <w:abstractNumId w:val="3"/>
  </w:num>
  <w:num w:numId="34" w16cid:durableId="1558930865">
    <w:abstractNumId w:val="24"/>
  </w:num>
  <w:num w:numId="35" w16cid:durableId="1773739725">
    <w:abstractNumId w:val="10"/>
  </w:num>
  <w:num w:numId="36" w16cid:durableId="1243250111">
    <w:abstractNumId w:val="1"/>
  </w:num>
  <w:num w:numId="37" w16cid:durableId="1618441287">
    <w:abstractNumId w:val="45"/>
  </w:num>
  <w:num w:numId="38" w16cid:durableId="1755007227">
    <w:abstractNumId w:val="39"/>
  </w:num>
  <w:num w:numId="39" w16cid:durableId="1173688239">
    <w:abstractNumId w:val="4"/>
  </w:num>
  <w:num w:numId="40" w16cid:durableId="1044675266">
    <w:abstractNumId w:val="40"/>
  </w:num>
  <w:num w:numId="41" w16cid:durableId="709764780">
    <w:abstractNumId w:val="33"/>
  </w:num>
  <w:num w:numId="42" w16cid:durableId="913199731">
    <w:abstractNumId w:val="21"/>
  </w:num>
  <w:num w:numId="43" w16cid:durableId="1279216318">
    <w:abstractNumId w:val="25"/>
  </w:num>
  <w:num w:numId="44" w16cid:durableId="1373728354">
    <w:abstractNumId w:val="36"/>
  </w:num>
  <w:num w:numId="45" w16cid:durableId="1959527973">
    <w:abstractNumId w:val="5"/>
  </w:num>
  <w:num w:numId="46" w16cid:durableId="508057839">
    <w:abstractNumId w:val="6"/>
  </w:num>
  <w:num w:numId="47" w16cid:durableId="1472672236">
    <w:abstractNumId w:val="26"/>
  </w:num>
  <w:num w:numId="48" w16cid:durableId="1300305064">
    <w:abstractNumId w:val="4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18"/>
    <w:rsid w:val="00060E3E"/>
    <w:rsid w:val="000C73CF"/>
    <w:rsid w:val="000F0690"/>
    <w:rsid w:val="001B4917"/>
    <w:rsid w:val="00247EBA"/>
    <w:rsid w:val="00303C4F"/>
    <w:rsid w:val="00317284"/>
    <w:rsid w:val="00500BE1"/>
    <w:rsid w:val="005F5B59"/>
    <w:rsid w:val="006B1790"/>
    <w:rsid w:val="006D29E0"/>
    <w:rsid w:val="007233E5"/>
    <w:rsid w:val="00781931"/>
    <w:rsid w:val="008A368E"/>
    <w:rsid w:val="00900749"/>
    <w:rsid w:val="009F4C39"/>
    <w:rsid w:val="00A66392"/>
    <w:rsid w:val="00BC085B"/>
    <w:rsid w:val="00BC3B1E"/>
    <w:rsid w:val="00C45738"/>
    <w:rsid w:val="00C82424"/>
    <w:rsid w:val="00D43E3E"/>
    <w:rsid w:val="00D45212"/>
    <w:rsid w:val="00D70E7D"/>
    <w:rsid w:val="00DA25F9"/>
    <w:rsid w:val="00DB58D6"/>
    <w:rsid w:val="00E37134"/>
    <w:rsid w:val="00E61018"/>
    <w:rsid w:val="00E67C0F"/>
    <w:rsid w:val="00EA7B8E"/>
    <w:rsid w:val="00F26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C198"/>
  <w15:docId w15:val="{861A4CA3-12EA-4C91-A92A-F64EE5B9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sz w:val="24"/>
      <w:szCs w:val="24"/>
    </w:rPr>
  </w:style>
  <w:style w:type="paragraph" w:styleId="Heading1">
    <w:name w:val="heading 1"/>
    <w:basedOn w:val="Normal"/>
    <w:next w:val="Normal"/>
    <w:link w:val="Heading1Char"/>
    <w:uiPriority w:val="9"/>
    <w:qFormat/>
    <w:pPr>
      <w:keepNext/>
      <w:numPr>
        <w:numId w:val="20"/>
      </w:numPr>
      <w:spacing w:before="240" w:after="60"/>
      <w:outlineLvl w:val="0"/>
    </w:pPr>
    <w:rPr>
      <w:rFonts w:ascii="Cambria" w:eastAsia="Cambria" w:hAnsi="Cambria"/>
      <w:b/>
      <w:bCs/>
      <w:sz w:val="32"/>
      <w:szCs w:val="32"/>
    </w:rPr>
  </w:style>
  <w:style w:type="paragraph" w:styleId="Heading2">
    <w:name w:val="heading 2"/>
    <w:basedOn w:val="Normal"/>
    <w:next w:val="Normal"/>
    <w:link w:val="Heading2Char"/>
    <w:uiPriority w:val="9"/>
    <w:unhideWhenUsed/>
    <w:qFormat/>
    <w:pPr>
      <w:keepNext/>
      <w:numPr>
        <w:ilvl w:val="1"/>
        <w:numId w:val="20"/>
      </w:numPr>
      <w:spacing w:before="240" w:after="60"/>
      <w:outlineLvl w:val="1"/>
    </w:pPr>
    <w:rPr>
      <w:rFonts w:ascii="Cambria" w:eastAsia="Cambria" w:hAnsi="Cambria" w:cs="Cambria"/>
      <w:b/>
      <w:bCs/>
      <w:i/>
      <w:iCs/>
      <w:sz w:val="28"/>
      <w:szCs w:val="28"/>
    </w:rPr>
  </w:style>
  <w:style w:type="paragraph" w:styleId="Heading3">
    <w:name w:val="heading 3"/>
    <w:basedOn w:val="Normal"/>
    <w:next w:val="Normal"/>
    <w:link w:val="Heading3Char"/>
    <w:uiPriority w:val="9"/>
    <w:unhideWhenUsed/>
    <w:qFormat/>
    <w:pPr>
      <w:keepNext/>
      <w:numPr>
        <w:ilvl w:val="2"/>
        <w:numId w:val="20"/>
      </w:numPr>
      <w:spacing w:before="240" w:after="60"/>
      <w:outlineLvl w:val="2"/>
    </w:pPr>
    <w:rPr>
      <w:rFonts w:ascii="Cambria" w:eastAsia="Cambria" w:hAnsi="Cambria" w:cs="Cambria"/>
      <w:b/>
      <w:bCs/>
      <w:sz w:val="26"/>
      <w:szCs w:val="26"/>
    </w:rPr>
  </w:style>
  <w:style w:type="paragraph" w:styleId="Heading4">
    <w:name w:val="heading 4"/>
    <w:basedOn w:val="Normal"/>
    <w:next w:val="Normal"/>
    <w:link w:val="Heading4Char"/>
    <w:uiPriority w:val="9"/>
    <w:semiHidden/>
    <w:unhideWhenUsed/>
    <w:qFormat/>
    <w:pPr>
      <w:keepNext/>
      <w:numPr>
        <w:ilvl w:val="3"/>
        <w:numId w:val="20"/>
      </w:numPr>
      <w:spacing w:before="240" w:after="60"/>
      <w:outlineLvl w:val="3"/>
    </w:pPr>
    <w:rPr>
      <w:rFonts w:cs="Times New Roman"/>
      <w:b/>
      <w:bCs/>
      <w:sz w:val="28"/>
      <w:szCs w:val="28"/>
    </w:rPr>
  </w:style>
  <w:style w:type="paragraph" w:styleId="Heading5">
    <w:name w:val="heading 5"/>
    <w:basedOn w:val="Normal"/>
    <w:next w:val="Normal"/>
    <w:link w:val="Heading5Char"/>
    <w:uiPriority w:val="9"/>
    <w:semiHidden/>
    <w:unhideWhenUsed/>
    <w:qFormat/>
    <w:pPr>
      <w:numPr>
        <w:ilvl w:val="4"/>
        <w:numId w:val="20"/>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pPr>
      <w:numPr>
        <w:ilvl w:val="5"/>
        <w:numId w:val="20"/>
      </w:numPr>
      <w:spacing w:before="240" w:after="60"/>
      <w:outlineLvl w:val="5"/>
    </w:pPr>
    <w:rPr>
      <w:rFonts w:cs="Times New Roman"/>
      <w:b/>
      <w:bCs/>
      <w:sz w:val="22"/>
      <w:szCs w:val="22"/>
    </w:rPr>
  </w:style>
  <w:style w:type="paragraph" w:styleId="Heading7">
    <w:name w:val="heading 7"/>
    <w:basedOn w:val="Normal"/>
    <w:next w:val="Normal"/>
    <w:link w:val="Heading7Char"/>
    <w:uiPriority w:val="9"/>
    <w:semiHidden/>
    <w:unhideWhenUsed/>
    <w:qFormat/>
    <w:pPr>
      <w:numPr>
        <w:ilvl w:val="6"/>
        <w:numId w:val="20"/>
      </w:numPr>
      <w:spacing w:before="240" w:after="60"/>
      <w:outlineLvl w:val="6"/>
    </w:pPr>
    <w:rPr>
      <w:rFonts w:cs="Times New Roman"/>
    </w:rPr>
  </w:style>
  <w:style w:type="paragraph" w:styleId="Heading8">
    <w:name w:val="heading 8"/>
    <w:basedOn w:val="Normal"/>
    <w:next w:val="Normal"/>
    <w:link w:val="Heading8Char"/>
    <w:uiPriority w:val="9"/>
    <w:semiHidden/>
    <w:unhideWhenUsed/>
    <w:qFormat/>
    <w:pPr>
      <w:numPr>
        <w:ilvl w:val="7"/>
        <w:numId w:val="20"/>
      </w:numPr>
      <w:spacing w:before="240" w:after="60"/>
      <w:outlineLvl w:val="7"/>
    </w:pPr>
    <w:rPr>
      <w:rFonts w:cs="Times New Roman"/>
      <w:i/>
      <w:iCs/>
    </w:rPr>
  </w:style>
  <w:style w:type="paragraph" w:styleId="Heading9">
    <w:name w:val="heading 9"/>
    <w:basedOn w:val="Normal"/>
    <w:next w:val="Normal"/>
    <w:link w:val="Heading9Char"/>
    <w:uiPriority w:val="9"/>
    <w:semiHidden/>
    <w:unhideWhenUsed/>
    <w:qFormat/>
    <w:pPr>
      <w:numPr>
        <w:ilvl w:val="8"/>
        <w:numId w:val="20"/>
      </w:numPr>
      <w:spacing w:before="240" w:after="60"/>
      <w:outlineLvl w:val="8"/>
    </w:pPr>
    <w:rPr>
      <w:rFonts w:ascii="Cambria" w:eastAsia="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NL" w:eastAsia="zh-CN"/>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NL" w:eastAsia="zh-CN"/>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NL" w:eastAsia="zh-CN"/>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NL" w:eastAsia="zh-CN"/>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NL" w:eastAsia="zh-CN"/>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NL" w:eastAsia="zh-CN"/>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pPr>
      <w:spacing w:before="1"/>
    </w:pPr>
  </w:style>
  <w:style w:type="paragraph" w:styleId="Title">
    <w:name w:val="Title"/>
    <w:basedOn w:val="Normal"/>
    <w:next w:val="Normal"/>
    <w:link w:val="TitleChar"/>
    <w:uiPriority w:val="10"/>
    <w:qFormat/>
    <w:pPr>
      <w:spacing w:before="240" w:after="60"/>
      <w:jc w:val="center"/>
      <w:outlineLvl w:val="0"/>
    </w:pPr>
    <w:rPr>
      <w:rFonts w:ascii="Cambria" w:eastAsia="Cambria" w:hAnsi="Cambria"/>
      <w:b/>
      <w:bCs/>
      <w:sz w:val="32"/>
      <w:szCs w:val="32"/>
    </w:rPr>
  </w:style>
  <w:style w:type="paragraph" w:styleId="ListParagraph">
    <w:name w:val="List Paragraph"/>
    <w:basedOn w:val="Normal"/>
    <w:link w:val="ListParagraphChar"/>
    <w:uiPriority w:val="34"/>
    <w:qFormat/>
    <w:pPr>
      <w:ind w:left="720"/>
      <w:contextualSpacing/>
    </w:pPr>
  </w:style>
  <w:style w:type="paragraph" w:customStyle="1" w:styleId="TableParagraph">
    <w:name w:val="Table Paragraph"/>
    <w:basedOn w:val="Normal"/>
    <w:uiPriority w:val="1"/>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eastAsia="Times New Roman"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customStyle="1" w:styleId="ISOMB">
    <w:name w:val="ISO_MB"/>
    <w:basedOn w:val="Normal"/>
    <w:pPr>
      <w:spacing w:before="210" w:line="210" w:lineRule="exact"/>
    </w:pPr>
    <w:rPr>
      <w:rFonts w:eastAsia="Times New Roman" w:cs="Times New Roman"/>
      <w:sz w:val="18"/>
      <w:szCs w:val="20"/>
      <w:lang w:val="en-GB"/>
    </w:rPr>
  </w:style>
  <w:style w:type="paragraph" w:customStyle="1" w:styleId="ISOClause">
    <w:name w:val="ISO_Clause"/>
    <w:basedOn w:val="Normal"/>
    <w:pPr>
      <w:spacing w:before="210" w:line="210" w:lineRule="exact"/>
    </w:pPr>
    <w:rPr>
      <w:rFonts w:eastAsia="Times New Roman" w:cs="Times New Roman"/>
      <w:sz w:val="18"/>
      <w:szCs w:val="20"/>
      <w:lang w:val="en-GB"/>
    </w:rPr>
  </w:style>
  <w:style w:type="paragraph" w:customStyle="1" w:styleId="ISOParagraph">
    <w:name w:val="ISO_Paragraph"/>
    <w:basedOn w:val="Normal"/>
    <w:pPr>
      <w:spacing w:before="210" w:line="210" w:lineRule="exact"/>
    </w:pPr>
    <w:rPr>
      <w:rFonts w:eastAsia="Times New Roman" w:cs="Times New Roman"/>
      <w:sz w:val="18"/>
      <w:szCs w:val="20"/>
      <w:lang w:val="en-GB"/>
    </w:rPr>
  </w:style>
  <w:style w:type="paragraph" w:customStyle="1" w:styleId="ISOCommType">
    <w:name w:val="ISO_Comm_Type"/>
    <w:basedOn w:val="Normal"/>
    <w:pPr>
      <w:spacing w:before="210" w:line="210" w:lineRule="exact"/>
    </w:pPr>
    <w:rPr>
      <w:rFonts w:eastAsia="Times New Roman" w:cs="Times New Roman"/>
      <w:sz w:val="18"/>
      <w:szCs w:val="20"/>
      <w:lang w:val="en-GB"/>
    </w:rPr>
  </w:style>
  <w:style w:type="paragraph" w:customStyle="1" w:styleId="ISOComments">
    <w:name w:val="ISO_Comments"/>
    <w:basedOn w:val="Normal"/>
    <w:pPr>
      <w:spacing w:before="210" w:line="210" w:lineRule="exact"/>
    </w:pPr>
    <w:rPr>
      <w:rFonts w:eastAsia="Times New Roman" w:cs="Times New Roman"/>
      <w:sz w:val="18"/>
      <w:szCs w:val="20"/>
      <w:lang w:val="en-GB"/>
    </w:rPr>
  </w:style>
  <w:style w:type="paragraph" w:customStyle="1" w:styleId="ISOChange">
    <w:name w:val="ISO_Change"/>
    <w:basedOn w:val="Normal"/>
    <w:pPr>
      <w:spacing w:before="210" w:line="210" w:lineRule="exact"/>
    </w:pPr>
    <w:rPr>
      <w:rFonts w:eastAsia="Times New Roman" w:cs="Times New Roman"/>
      <w:sz w:val="18"/>
      <w:szCs w:val="20"/>
      <w:lang w:val="en-GB"/>
    </w:rPr>
  </w:style>
  <w:style w:type="paragraph" w:customStyle="1" w:styleId="ISOSecretObservations">
    <w:name w:val="ISO_Secret_Observations"/>
    <w:basedOn w:val="Normal"/>
    <w:pPr>
      <w:spacing w:before="210" w:line="210" w:lineRule="exact"/>
    </w:pPr>
    <w:rPr>
      <w:rFonts w:eastAsia="Times New Roman" w:cs="Times New Roman"/>
      <w:sz w:val="18"/>
      <w:szCs w:val="20"/>
      <w:lang w:val="en-GB"/>
    </w:rPr>
  </w:style>
  <w:style w:type="character" w:customStyle="1" w:styleId="Heading1Char">
    <w:name w:val="Heading 1 Char"/>
    <w:basedOn w:val="DefaultParagraphFont"/>
    <w:link w:val="Heading1"/>
    <w:uiPriority w:val="9"/>
    <w:rPr>
      <w:rFonts w:ascii="Cambria" w:eastAsia="Cambria" w:hAnsi="Cambria" w:cs="Arial"/>
      <w:b/>
      <w:bCs/>
      <w:sz w:val="32"/>
      <w:szCs w:val="32"/>
    </w:rPr>
  </w:style>
  <w:style w:type="paragraph" w:styleId="Caption">
    <w:name w:val="caption"/>
    <w:basedOn w:val="Normal"/>
    <w:next w:val="Normal"/>
    <w:link w:val="CaptionChar"/>
    <w:unhideWhenUsed/>
    <w:pPr>
      <w:spacing w:after="200"/>
    </w:pPr>
    <w:rPr>
      <w:i/>
      <w:iCs/>
      <w:color w:val="1F497D" w:themeColor="text2"/>
      <w:sz w:val="18"/>
      <w:szCs w:val="18"/>
    </w:rPr>
  </w:style>
  <w:style w:type="character" w:customStyle="1" w:styleId="Heading1CharChar">
    <w:name w:val="Heading 1 Char Char"/>
    <w:rPr>
      <w:sz w:val="28"/>
      <w:szCs w:val="28"/>
    </w:rPr>
  </w:style>
  <w:style w:type="character" w:customStyle="1" w:styleId="ListParagraphChar">
    <w:name w:val="List Paragraph Char"/>
    <w:basedOn w:val="DefaultParagraphFont"/>
    <w:link w:val="ListParagraph"/>
    <w:uiPriority w:val="34"/>
    <w:rPr>
      <w:rFonts w:cs="Arial"/>
      <w:sz w:val="24"/>
      <w:szCs w:val="24"/>
    </w:rPr>
  </w:style>
  <w:style w:type="paragraph" w:customStyle="1" w:styleId="TH">
    <w:name w:val="TH"/>
    <w:basedOn w:val="Normal"/>
    <w:link w:val="THChar"/>
    <w:pPr>
      <w:keepNext/>
      <w:keepLines/>
      <w:spacing w:before="60" w:after="180"/>
      <w:jc w:val="center"/>
    </w:pPr>
    <w:rPr>
      <w:rFonts w:eastAsia="Malgun Gothic" w:cs="Times New Roman"/>
      <w:b/>
      <w:sz w:val="20"/>
      <w:szCs w:val="20"/>
      <w:lang w:val="en-GB"/>
    </w:rPr>
  </w:style>
  <w:style w:type="paragraph" w:customStyle="1" w:styleId="TF">
    <w:name w:val="TF"/>
    <w:basedOn w:val="TH"/>
    <w:link w:val="TFChar"/>
    <w:pPr>
      <w:keepNext w:val="0"/>
      <w:spacing w:before="0" w:after="240"/>
    </w:pPr>
  </w:style>
  <w:style w:type="character" w:customStyle="1" w:styleId="TFChar">
    <w:name w:val="TF Char"/>
    <w:link w:val="TF"/>
    <w:rPr>
      <w:rFonts w:ascii="Arial" w:eastAsia="Malgun Gothic" w:hAnsi="Arial" w:cs="Times New Roman"/>
      <w:b/>
      <w:sz w:val="20"/>
      <w:szCs w:val="20"/>
      <w:lang w:val="en-GB"/>
    </w:rPr>
  </w:style>
  <w:style w:type="character" w:customStyle="1" w:styleId="THChar">
    <w:name w:val="TH Char"/>
    <w:link w:val="TH"/>
    <w:rPr>
      <w:rFonts w:ascii="Arial" w:eastAsia="Malgun Gothic" w:hAnsi="Arial" w:cs="Times New Roman"/>
      <w:b/>
      <w:sz w:val="20"/>
      <w:szCs w:val="20"/>
      <w:lang w:val="en-GB"/>
    </w:rPr>
  </w:style>
  <w:style w:type="character" w:customStyle="1" w:styleId="CaptionChar">
    <w:name w:val="Caption Char"/>
    <w:link w:val="Caption"/>
    <w:rPr>
      <w:rFonts w:ascii="Arial" w:eastAsia="Arial" w:hAnsi="Arial" w:cs="Arial"/>
      <w:i/>
      <w:iCs/>
      <w:color w:val="1F497D" w:themeColor="text2"/>
      <w:sz w:val="18"/>
      <w:szCs w:val="18"/>
    </w:rPr>
  </w:style>
  <w:style w:type="table" w:styleId="TableGrid">
    <w:name w:val="Table Grid"/>
    <w:basedOn w:val="TableNormal"/>
    <w:uiPriority w:val="39"/>
    <w:pPr>
      <w:keepLines/>
      <w:spacing w:before="120" w:after="120"/>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Pr>
      <w:rFonts w:ascii="Arial" w:eastAsia="Arial" w:hAnsi="Arial" w:cs="Arial"/>
    </w:rPr>
  </w:style>
  <w:style w:type="character" w:customStyle="1" w:styleId="Heading2Char">
    <w:name w:val="Heading 2 Char"/>
    <w:basedOn w:val="DefaultParagraphFont"/>
    <w:link w:val="Heading2"/>
    <w:uiPriority w:val="9"/>
    <w:rPr>
      <w:rFonts w:ascii="Cambria" w:eastAsia="Cambria" w:hAnsi="Cambria" w:cs="Cambria"/>
      <w:b/>
      <w:bCs/>
      <w:i/>
      <w:iCs/>
      <w:sz w:val="28"/>
      <w:szCs w:val="28"/>
    </w:rPr>
  </w:style>
  <w:style w:type="paragraph" w:styleId="TOCHeading">
    <w:name w:val="TOC Heading"/>
    <w:basedOn w:val="Heading1"/>
    <w:next w:val="Normal"/>
    <w:uiPriority w:val="39"/>
    <w:unhideWhenUsed/>
    <w:qFormat/>
    <w:pPr>
      <w:outlineLvl w:val="9"/>
    </w:pPr>
    <w:rPr>
      <w:rFonts w:cs="Cambria"/>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tabs>
        <w:tab w:val="left" w:pos="880"/>
        <w:tab w:val="right" w:leader="dot" w:pos="9010"/>
      </w:tabs>
      <w:spacing w:after="100"/>
      <w:ind w:left="220"/>
    </w:pPr>
  </w:style>
  <w:style w:type="character" w:customStyle="1" w:styleId="Heading3Char">
    <w:name w:val="Heading 3 Char"/>
    <w:basedOn w:val="DefaultParagraphFont"/>
    <w:link w:val="Heading3"/>
    <w:uiPriority w:val="9"/>
    <w:rPr>
      <w:rFonts w:ascii="Cambria" w:eastAsia="Cambria" w:hAnsi="Cambria" w:cs="Cambria"/>
      <w:b/>
      <w:bCs/>
      <w:sz w:val="26"/>
      <w:szCs w:val="26"/>
    </w:rPr>
  </w:style>
  <w:style w:type="paragraph" w:styleId="TOC3">
    <w:name w:val="toc 3"/>
    <w:basedOn w:val="Normal"/>
    <w:next w:val="Normal"/>
    <w:uiPriority w:val="39"/>
    <w:unhideWhenUsed/>
    <w:pPr>
      <w:spacing w:after="100"/>
      <w:ind w:left="440"/>
    </w:pPr>
  </w:style>
  <w:style w:type="paragraph" w:customStyle="1" w:styleId="SDLCode">
    <w:name w:val="SDLCode"/>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eastAsia="ko-KR"/>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Cambria" w:eastAsia="Cambria" w:hAnsi="Cambria"/>
    </w:rPr>
  </w:style>
  <w:style w:type="character" w:customStyle="1" w:styleId="TitleChar">
    <w:name w:val="Title Char"/>
    <w:basedOn w:val="DefaultParagraphFont"/>
    <w:link w:val="Title"/>
    <w:uiPriority w:val="10"/>
    <w:rPr>
      <w:rFonts w:ascii="Cambria" w:eastAsia="Cambria" w:hAnsi="Cambria" w:cs="Arial"/>
      <w:b/>
      <w:bCs/>
      <w:sz w:val="32"/>
      <w:szCs w:val="32"/>
    </w:rPr>
  </w:style>
  <w:style w:type="paragraph" w:styleId="Subtitle">
    <w:name w:val="Subtitle"/>
    <w:basedOn w:val="Normal"/>
    <w:next w:val="Normal"/>
    <w:link w:val="SubtitleChar"/>
    <w:uiPriority w:val="11"/>
    <w:qFormat/>
    <w:pPr>
      <w:spacing w:after="60"/>
      <w:jc w:val="center"/>
      <w:outlineLvl w:val="1"/>
    </w:pPr>
    <w:rPr>
      <w:rFonts w:ascii="Cambria" w:eastAsia="Cambria" w:hAnsi="Cambria" w:cs="Times New Roman"/>
    </w:rPr>
  </w:style>
  <w:style w:type="character" w:customStyle="1" w:styleId="SubtitleChar">
    <w:name w:val="Subtitle Char"/>
    <w:basedOn w:val="DefaultParagraphFont"/>
    <w:link w:val="Subtitle"/>
    <w:uiPriority w:val="11"/>
    <w:rPr>
      <w:rFonts w:ascii="Cambria" w:eastAsia="Cambria" w:hAnsi="Cambria"/>
      <w:sz w:val="24"/>
      <w:szCs w:val="24"/>
    </w:rPr>
  </w:style>
  <w:style w:type="character" w:styleId="Emphasis">
    <w:name w:val="Emphasis"/>
    <w:basedOn w:val="DefaultParagraphFont"/>
    <w:uiPriority w:val="20"/>
    <w:qFormat/>
    <w:rPr>
      <w:rFonts w:ascii="Calibri" w:hAnsi="Calibri"/>
      <w:b/>
      <w:i/>
      <w:iCs/>
    </w:rPr>
  </w:style>
  <w:style w:type="paragraph" w:styleId="NoSpacing">
    <w:name w:val="No Spacing"/>
    <w:basedOn w:val="Normal"/>
    <w:uiPriority w:val="1"/>
    <w:qFormat/>
    <w:rPr>
      <w:rFonts w:cs="Times New Roman"/>
      <w:szCs w:val="32"/>
    </w:rPr>
  </w:style>
  <w:style w:type="paragraph" w:styleId="Quote">
    <w:name w:val="Quote"/>
    <w:basedOn w:val="Normal"/>
    <w:next w:val="Normal"/>
    <w:link w:val="QuoteChar"/>
    <w:uiPriority w:val="29"/>
    <w:qFormat/>
    <w:rPr>
      <w:rFonts w:cs="Times New Roman"/>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rFonts w:cs="Times New Roman"/>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Cambria" w:eastAsia="Cambria" w:hAnsi="Cambria"/>
      <w:b/>
      <w:i/>
      <w:sz w:val="24"/>
      <w:szCs w:val="24"/>
    </w:r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insideV w:val="none" w:sz="4" w:space="0" w:color="000000"/>
        </w:tcBorders>
        <w:shd w:val="clear" w:color="auto" w:fill="000000" w:themeFill="text1"/>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yperlink" Target="https://git.mpeg.expert/MPEG/Systems/sdl/word2sd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7" Type="http://schemas.openxmlformats.org/officeDocument/2006/relationships/hyperlink" Target="https://isotc.iso.org/livelink/livelink/open/jtc1sc29wg3" TargetMode="External"/><Relationship Id="rId25" Type="http://schemas.openxmlformats.org/officeDocument/2006/relationships/hyperlink" Target="https://git.mpeg.expert/MPEG/Systems/sdl/sdlvalidator" TargetMode="External"/><Relationship Id="rId2" Type="http://schemas.openxmlformats.org/officeDocument/2006/relationships/customXml" Target="../customXml/item2.xml"/><Relationship Id="rId16" Type="http://schemas.openxmlformats.org/officeDocument/2006/relationships/image" Target="media/image10.jp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git.mpeg.expert/MPEG/Systems/sdl/libsdl" TargetMode="External"/><Relationship Id="rId5" Type="http://schemas.openxmlformats.org/officeDocument/2006/relationships/styles" Target="styles.xm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image" Target="media/image1.jpg"/><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eader" Target="head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19F898-B4F6-4DE5-9325-6DE239CE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229F92-9F20-4A89-B70B-64220B019E53}">
  <ds:schemaRefs>
    <ds:schemaRef ds:uri="http://schemas.microsoft.com/sharepoint/v3/contenttype/forms"/>
  </ds:schemaRefs>
</ds:datastoreItem>
</file>

<file path=customXml/itemProps3.xml><?xml version="1.0" encoding="utf-8"?>
<ds:datastoreItem xmlns:ds="http://schemas.openxmlformats.org/officeDocument/2006/customXml" ds:itemID="{9C0ACBA1-1B12-4C61-8A17-969E994C7864}">
  <ds:schemaRefs>
    <ds:schemaRef ds:uri="http://www.w3.org/XML/1998/namespace"/>
    <ds:schemaRef ds:uri="http://schemas.microsoft.com/office/2006/metadata/properties"/>
    <ds:schemaRef ds:uri="http://schemas.microsoft.com/office/2006/documentManagement/types"/>
    <ds:schemaRef ds:uri="http://purl.org/dc/terms/"/>
    <ds:schemaRef ds:uri="http://purl.org/dc/dcmitype/"/>
    <ds:schemaRef ds:uri="229579ab-57a9-4bef-bc1b-2624410c5e1c"/>
    <ds:schemaRef ds:uri="http://purl.org/dc/elements/1.1/"/>
    <ds:schemaRef ds:uri="http://schemas.microsoft.com/office/infopath/2007/PartnerControls"/>
    <ds:schemaRef ds:uri="http://schemas.openxmlformats.org/package/2006/metadata/core-properties"/>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1372</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Workplan for the reference software and conformance for ISO/IEC 14496-34</vt:lpstr>
    </vt:vector>
  </TitlesOfParts>
  <Manager/>
  <Company/>
  <LinksUpToDate>false</LinksUpToDate>
  <CharactersWithSpaces>9175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Workplan for the reference software and conformance for ISO/IEC 14496-34</dc:title>
  <dc:subject/>
  <dc:creator>Emmanuel Thomas</dc:creator>
  <cp:keywords/>
  <dc:description/>
  <cp:lastModifiedBy>Emmanuel Thomas</cp:lastModifiedBy>
  <cp:revision>101</cp:revision>
  <dcterms:created xsi:type="dcterms:W3CDTF">2024-07-29T13:41:00Z</dcterms:created>
  <dcterms:modified xsi:type="dcterms:W3CDTF">2025-04-04T14:19:00Z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Method">
    <vt:lpwstr>Privileged</vt:lpwstr>
  </property>
  <property fmtid="{D5CDD505-2E9C-101B-9397-08002B2CF9AE}" pid="3" name="MSIP_Label_83bcef13-7cac-433f-ba1d-47a323951816_SetDate">
    <vt:lpwstr>2023-04-28T06:50:17Z</vt:lpwstr>
  </property>
  <property fmtid="{D5CDD505-2E9C-101B-9397-08002B2CF9AE}" pid="4" name="ContentTypeId">
    <vt:lpwstr>0x010100598371A9B2F58942932503DC52E58014</vt:lpwstr>
  </property>
  <property fmtid="{D5CDD505-2E9C-101B-9397-08002B2CF9AE}" pid="5" name="WGNumber">
    <vt:lpwstr>1483</vt:lpwstr>
  </property>
  <property fmtid="{D5CDD505-2E9C-101B-9397-08002B2CF9AE}" pid="6" name="MSIP_Label_83bcef13-7cac-433f-ba1d-47a323951816_Enabled">
    <vt:lpwstr>true</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ContentBits">
    <vt:lpwstr>0</vt:lpwstr>
  </property>
  <property fmtid="{D5CDD505-2E9C-101B-9397-08002B2CF9AE}" pid="10" name="MSIP_Label_83bcef13-7cac-433f-ba1d-47a323951816_ActionId">
    <vt:lpwstr>78629f8e-7de3-4e31-9536-097aa7813d15</vt:lpwstr>
  </property>
  <property fmtid="{D5CDD505-2E9C-101B-9397-08002B2CF9AE}" pid="11" name="MDMSNumber">
    <vt:lpwstr>25019</vt:lpwstr>
  </property>
  <property fmtid="{D5CDD505-2E9C-101B-9397-08002B2CF9AE}" pid="12" name="MediaServiceImageTags">
    <vt:lpwstr/>
  </property>
</Properties>
</file>