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38D3A" w14:textId="3A033454" w:rsidR="0091475B" w:rsidRPr="00910173" w:rsidRDefault="00975D91">
      <w:pPr>
        <w:pBdr>
          <w:top w:val="single" w:sz="4" w:space="1" w:color="000000"/>
          <w:left w:val="single" w:sz="4" w:space="4" w:color="000000"/>
          <w:bottom w:val="single" w:sz="4" w:space="1" w:color="000000"/>
          <w:right w:val="single" w:sz="4" w:space="4" w:color="000000"/>
        </w:pBdr>
        <w:tabs>
          <w:tab w:val="left" w:pos="2880"/>
        </w:tabs>
        <w:spacing w:line="360" w:lineRule="auto"/>
        <w:ind w:left="124" w:right="-20"/>
        <w:jc w:val="center"/>
        <w:rPr>
          <w:sz w:val="20"/>
          <w:szCs w:val="20"/>
          <w:lang w:val="en-CA"/>
        </w:rPr>
      </w:pPr>
      <w:r w:rsidRPr="00910173">
        <w:rPr>
          <w:b/>
          <w:lang w:val="en-CA"/>
        </w:rPr>
        <w:t>ISO/IEC JTC 1/SC 29/AG 3</w:t>
      </w:r>
      <w:r w:rsidRPr="00910173">
        <w:rPr>
          <w:b/>
          <w:lang w:val="en-CA"/>
        </w:rPr>
        <w:br/>
        <w:t>MPEG Liaison and Communication</w:t>
      </w:r>
      <w:r w:rsidRPr="00910173">
        <w:rPr>
          <w:b/>
          <w:lang w:val="en-CA"/>
        </w:rPr>
        <w:br/>
        <w:t>Convenorship: KATS (Korea, Republic of)</w:t>
      </w:r>
    </w:p>
    <w:p w14:paraId="790DD584" w14:textId="77777777" w:rsidR="0091475B" w:rsidRPr="00910173" w:rsidRDefault="00975D91">
      <w:pPr>
        <w:spacing w:before="480" w:after="360"/>
        <w:ind w:left="2520" w:right="-14" w:hanging="2390"/>
        <w:rPr>
          <w:lang w:val="en-CA"/>
        </w:rPr>
      </w:pPr>
      <w:r w:rsidRPr="00910173">
        <w:rPr>
          <w:b/>
          <w:lang w:val="en-CA"/>
        </w:rPr>
        <w:t xml:space="preserve">Document type: </w:t>
      </w:r>
      <w:r w:rsidRPr="00910173">
        <w:rPr>
          <w:b/>
          <w:lang w:val="en-CA"/>
        </w:rPr>
        <w:tab/>
        <w:t>Press Release</w:t>
      </w:r>
    </w:p>
    <w:p w14:paraId="22C514ED" w14:textId="37C89588" w:rsidR="0091475B" w:rsidRPr="00910173" w:rsidRDefault="00975D91">
      <w:pPr>
        <w:spacing w:after="360"/>
        <w:ind w:left="2520" w:right="-14" w:hanging="2390"/>
        <w:rPr>
          <w:lang w:val="en-CA"/>
        </w:rPr>
      </w:pPr>
      <w:r w:rsidRPr="00910173">
        <w:rPr>
          <w:b/>
          <w:lang w:val="en-CA"/>
        </w:rPr>
        <w:t xml:space="preserve">Title: </w:t>
      </w:r>
      <w:r w:rsidRPr="00910173">
        <w:rPr>
          <w:b/>
          <w:lang w:val="en-CA"/>
        </w:rPr>
        <w:tab/>
        <w:t>Press Release of 1</w:t>
      </w:r>
      <w:r w:rsidR="00C57EF1">
        <w:rPr>
          <w:rFonts w:hint="eastAsia"/>
          <w:b/>
          <w:lang w:val="en-CA" w:eastAsia="ko-KR"/>
        </w:rPr>
        <w:t>50</w:t>
      </w:r>
      <w:r w:rsidR="00EF60DF" w:rsidRPr="00910173">
        <w:rPr>
          <w:b/>
          <w:vertAlign w:val="superscript"/>
          <w:lang w:val="en-CA" w:eastAsia="ko-KR"/>
        </w:rPr>
        <w:t>th</w:t>
      </w:r>
      <w:r w:rsidRPr="00910173">
        <w:rPr>
          <w:b/>
          <w:lang w:val="en-CA"/>
        </w:rPr>
        <w:t xml:space="preserve"> MPEG Meeting</w:t>
      </w:r>
    </w:p>
    <w:p w14:paraId="7DC09831" w14:textId="77777777" w:rsidR="0091475B" w:rsidRPr="00910173" w:rsidRDefault="00975D91">
      <w:pPr>
        <w:spacing w:after="360"/>
        <w:ind w:left="2520" w:right="-14" w:hanging="2390"/>
        <w:rPr>
          <w:lang w:val="en-CA"/>
        </w:rPr>
      </w:pPr>
      <w:r w:rsidRPr="00910173">
        <w:rPr>
          <w:b/>
          <w:lang w:val="en-CA"/>
        </w:rPr>
        <w:t>Status:</w:t>
      </w:r>
      <w:r w:rsidRPr="00910173">
        <w:rPr>
          <w:b/>
          <w:lang w:val="en-CA"/>
        </w:rPr>
        <w:tab/>
        <w:t>Approved</w:t>
      </w:r>
    </w:p>
    <w:p w14:paraId="609B96AC" w14:textId="32F74EFA" w:rsidR="0091475B" w:rsidRPr="00910173" w:rsidRDefault="00975D91">
      <w:pPr>
        <w:spacing w:after="360"/>
        <w:ind w:left="2520" w:right="-14" w:hanging="2390"/>
        <w:rPr>
          <w:lang w:val="en-CA" w:eastAsia="ko-KR"/>
        </w:rPr>
      </w:pPr>
      <w:r w:rsidRPr="00910173">
        <w:rPr>
          <w:b/>
          <w:lang w:val="en-CA"/>
        </w:rPr>
        <w:t>Date of document:</w:t>
      </w:r>
      <w:r w:rsidRPr="00910173">
        <w:rPr>
          <w:b/>
          <w:lang w:val="en-CA"/>
        </w:rPr>
        <w:tab/>
        <w:t>202</w:t>
      </w:r>
      <w:r w:rsidR="00247226">
        <w:rPr>
          <w:b/>
          <w:lang w:val="en-CA"/>
        </w:rPr>
        <w:t>5</w:t>
      </w:r>
      <w:r w:rsidRPr="00910173">
        <w:rPr>
          <w:b/>
          <w:lang w:val="en-CA"/>
        </w:rPr>
        <w:t>-</w:t>
      </w:r>
      <w:r w:rsidR="00247226">
        <w:rPr>
          <w:b/>
          <w:lang w:val="en-CA"/>
        </w:rPr>
        <w:t>0</w:t>
      </w:r>
      <w:r w:rsidR="00C57EF1">
        <w:rPr>
          <w:rFonts w:hint="eastAsia"/>
          <w:b/>
          <w:lang w:val="en-CA" w:eastAsia="ko-KR"/>
        </w:rPr>
        <w:t>5</w:t>
      </w:r>
      <w:r w:rsidRPr="00910173">
        <w:rPr>
          <w:b/>
          <w:lang w:val="en-CA"/>
        </w:rPr>
        <w:t>-</w:t>
      </w:r>
      <w:r w:rsidR="00C57EF1">
        <w:rPr>
          <w:rFonts w:hint="eastAsia"/>
          <w:b/>
          <w:lang w:val="en-CA" w:eastAsia="ko-KR"/>
        </w:rPr>
        <w:t>13</w:t>
      </w:r>
    </w:p>
    <w:p w14:paraId="4BF01C86" w14:textId="77777777" w:rsidR="0091475B" w:rsidRPr="00910173" w:rsidRDefault="00975D91">
      <w:pPr>
        <w:spacing w:after="360"/>
        <w:ind w:left="2520" w:right="-14" w:hanging="2390"/>
        <w:rPr>
          <w:lang w:val="en-CA"/>
        </w:rPr>
      </w:pPr>
      <w:r w:rsidRPr="00910173">
        <w:rPr>
          <w:b/>
          <w:lang w:val="en-CA"/>
        </w:rPr>
        <w:t xml:space="preserve">Source: </w:t>
      </w:r>
      <w:r w:rsidRPr="00910173">
        <w:rPr>
          <w:b/>
          <w:lang w:val="en-CA"/>
        </w:rPr>
        <w:tab/>
        <w:t>Convenor</w:t>
      </w:r>
    </w:p>
    <w:p w14:paraId="55832AED" w14:textId="77777777" w:rsidR="0091475B" w:rsidRPr="00910173" w:rsidRDefault="00975D91">
      <w:pPr>
        <w:spacing w:after="360"/>
        <w:ind w:left="2520" w:right="-14" w:hanging="2390"/>
        <w:rPr>
          <w:lang w:val="en-CA"/>
        </w:rPr>
      </w:pPr>
      <w:r w:rsidRPr="00910173">
        <w:rPr>
          <w:b/>
          <w:lang w:val="en-CA"/>
        </w:rPr>
        <w:t>Expected action:</w:t>
      </w:r>
      <w:r w:rsidRPr="00910173">
        <w:rPr>
          <w:b/>
          <w:lang w:val="en-CA"/>
        </w:rPr>
        <w:tab/>
        <w:t>INFO</w:t>
      </w:r>
    </w:p>
    <w:p w14:paraId="2412B5AB" w14:textId="3EB7B12D" w:rsidR="0091475B" w:rsidRPr="00910173" w:rsidRDefault="00975D91">
      <w:pPr>
        <w:spacing w:after="360"/>
        <w:ind w:left="2520" w:right="-14" w:hanging="2390"/>
        <w:rPr>
          <w:lang w:val="en-CA"/>
        </w:rPr>
      </w:pPr>
      <w:r w:rsidRPr="00910173">
        <w:rPr>
          <w:b/>
          <w:lang w:val="en-CA"/>
        </w:rPr>
        <w:t xml:space="preserve">No. of pages: </w:t>
      </w:r>
      <w:r w:rsidRPr="00910173">
        <w:rPr>
          <w:b/>
          <w:lang w:val="en-CA"/>
        </w:rPr>
        <w:tab/>
      </w:r>
      <w:r w:rsidR="008908BC" w:rsidRPr="00910173">
        <w:rPr>
          <w:b/>
          <w:lang w:val="en-CA"/>
        </w:rPr>
        <w:fldChar w:fldCharType="begin"/>
      </w:r>
      <w:r w:rsidR="008908BC" w:rsidRPr="00910173">
        <w:rPr>
          <w:b/>
          <w:lang w:val="en-CA"/>
        </w:rPr>
        <w:instrText xml:space="preserve"> NUMPAGES  \* MERGEFORMAT </w:instrText>
      </w:r>
      <w:r w:rsidR="008908BC" w:rsidRPr="00910173">
        <w:rPr>
          <w:b/>
          <w:lang w:val="en-CA"/>
        </w:rPr>
        <w:fldChar w:fldCharType="separate"/>
      </w:r>
      <w:r w:rsidR="00E615F0">
        <w:rPr>
          <w:b/>
          <w:noProof/>
          <w:lang w:val="en-CA"/>
        </w:rPr>
        <w:t>8</w:t>
      </w:r>
      <w:r w:rsidR="008908BC" w:rsidRPr="00910173">
        <w:rPr>
          <w:b/>
          <w:lang w:val="en-CA"/>
        </w:rPr>
        <w:fldChar w:fldCharType="end"/>
      </w:r>
      <w:r w:rsidRPr="00910173">
        <w:rPr>
          <w:b/>
          <w:lang w:val="en-CA"/>
        </w:rPr>
        <w:t xml:space="preserve"> (</w:t>
      </w:r>
      <w:r w:rsidR="00684A2E" w:rsidRPr="00910173">
        <w:rPr>
          <w:b/>
          <w:lang w:val="en-CA"/>
        </w:rPr>
        <w:t>including</w:t>
      </w:r>
      <w:r w:rsidRPr="00910173">
        <w:rPr>
          <w:b/>
          <w:lang w:val="en-CA"/>
        </w:rPr>
        <w:t xml:space="preserve"> this cover page)</w:t>
      </w:r>
    </w:p>
    <w:p w14:paraId="7CD0265A" w14:textId="77777777" w:rsidR="0091475B" w:rsidRPr="00910173" w:rsidRDefault="00975D91">
      <w:pPr>
        <w:spacing w:after="360"/>
        <w:ind w:left="2520" w:right="-14" w:hanging="2390"/>
        <w:rPr>
          <w:lang w:val="en-CA"/>
        </w:rPr>
      </w:pPr>
      <w:r w:rsidRPr="00910173">
        <w:rPr>
          <w:b/>
          <w:lang w:val="en-CA"/>
        </w:rPr>
        <w:t xml:space="preserve">Email of convenor: </w:t>
      </w:r>
      <w:r w:rsidRPr="00910173">
        <w:rPr>
          <w:b/>
          <w:lang w:val="en-CA"/>
        </w:rPr>
        <w:tab/>
        <w:t>kyuheonkim@khu.ac.kr</w:t>
      </w:r>
    </w:p>
    <w:p w14:paraId="585C449A" w14:textId="77777777" w:rsidR="0091475B" w:rsidRPr="00910173" w:rsidRDefault="00975D91">
      <w:pPr>
        <w:spacing w:before="29" w:after="360"/>
        <w:ind w:left="2520" w:right="-14" w:hanging="2390"/>
        <w:rPr>
          <w:b/>
          <w:lang w:val="en-CA"/>
        </w:rPr>
      </w:pPr>
      <w:r w:rsidRPr="00910173">
        <w:rPr>
          <w:b/>
          <w:lang w:val="en-CA"/>
        </w:rPr>
        <w:t>Committee URL:</w:t>
      </w:r>
      <w:r w:rsidRPr="00910173">
        <w:rPr>
          <w:b/>
          <w:lang w:val="en-CA"/>
        </w:rPr>
        <w:tab/>
        <w:t>https://isotc.iso.org/livelink/livelink/open/jtc1sc29ag3</w:t>
      </w:r>
    </w:p>
    <w:p w14:paraId="0EAA0A68" w14:textId="77777777" w:rsidR="0091475B" w:rsidRPr="00910173" w:rsidRDefault="0091475B">
      <w:pPr>
        <w:rPr>
          <w:b/>
          <w:lang w:val="en-CA"/>
        </w:rPr>
      </w:pPr>
    </w:p>
    <w:p w14:paraId="66C0B62A" w14:textId="3562141A" w:rsidR="008908BC" w:rsidRPr="00910173" w:rsidRDefault="008908BC">
      <w:pPr>
        <w:rPr>
          <w:b/>
          <w:lang w:val="en-CA"/>
        </w:rPr>
        <w:sectPr w:rsidR="008908BC" w:rsidRPr="00910173" w:rsidSect="00B879EB">
          <w:headerReference w:type="default" r:id="rId8"/>
          <w:footerReference w:type="default" r:id="rId9"/>
          <w:headerReference w:type="first" r:id="rId10"/>
          <w:footerReference w:type="first" r:id="rId11"/>
          <w:pgSz w:w="11894" w:h="16834"/>
          <w:pgMar w:top="1440" w:right="1440" w:bottom="1800" w:left="1440" w:header="720" w:footer="720" w:gutter="0"/>
          <w:pgNumType w:start="1"/>
          <w:cols w:space="720"/>
          <w:titlePg/>
        </w:sectPr>
      </w:pPr>
    </w:p>
    <w:p w14:paraId="0A194A85" w14:textId="77777777" w:rsidR="0091475B" w:rsidRPr="00910173" w:rsidRDefault="00975D91">
      <w:pPr>
        <w:jc w:val="center"/>
        <w:rPr>
          <w:b/>
          <w:sz w:val="28"/>
          <w:szCs w:val="28"/>
          <w:lang w:val="en-CA"/>
        </w:rPr>
      </w:pPr>
      <w:r w:rsidRPr="00910173">
        <w:rPr>
          <w:b/>
          <w:sz w:val="28"/>
          <w:szCs w:val="28"/>
          <w:lang w:val="en-CA"/>
        </w:rPr>
        <w:lastRenderedPageBreak/>
        <w:t>INTERNATIONAL ORGANIZATION FOR STANDARDIZATION</w:t>
      </w:r>
    </w:p>
    <w:p w14:paraId="074C7AF4" w14:textId="77777777" w:rsidR="0091475B" w:rsidRPr="00910173" w:rsidRDefault="00975D91">
      <w:pPr>
        <w:jc w:val="center"/>
        <w:rPr>
          <w:b/>
          <w:sz w:val="28"/>
          <w:szCs w:val="28"/>
          <w:lang w:val="en-CA"/>
        </w:rPr>
      </w:pPr>
      <w:r w:rsidRPr="00910173">
        <w:rPr>
          <w:b/>
          <w:sz w:val="28"/>
          <w:szCs w:val="28"/>
          <w:lang w:val="en-CA"/>
        </w:rPr>
        <w:t>ORGANISATION INTERNATIONALE DE NORMALISATION</w:t>
      </w:r>
    </w:p>
    <w:p w14:paraId="1C15A3AE" w14:textId="29C052C8" w:rsidR="0091475B" w:rsidRPr="00910173" w:rsidRDefault="00975D91">
      <w:pPr>
        <w:jc w:val="center"/>
        <w:rPr>
          <w:b/>
          <w:sz w:val="28"/>
          <w:szCs w:val="28"/>
          <w:lang w:val="en-CA"/>
        </w:rPr>
      </w:pPr>
      <w:r w:rsidRPr="00910173">
        <w:rPr>
          <w:b/>
          <w:sz w:val="28"/>
          <w:szCs w:val="28"/>
          <w:lang w:val="en-CA"/>
        </w:rPr>
        <w:t>ISO/IEC JTC 1/SC 29/AG 3</w:t>
      </w:r>
    </w:p>
    <w:p w14:paraId="0535172B" w14:textId="77777777" w:rsidR="0091475B" w:rsidRPr="00910173" w:rsidRDefault="00975D91">
      <w:pPr>
        <w:jc w:val="center"/>
        <w:rPr>
          <w:b/>
          <w:smallCaps/>
          <w:sz w:val="28"/>
          <w:szCs w:val="28"/>
          <w:lang w:val="en-CA"/>
        </w:rPr>
      </w:pPr>
      <w:r w:rsidRPr="00910173">
        <w:rPr>
          <w:b/>
          <w:smallCaps/>
          <w:sz w:val="28"/>
          <w:szCs w:val="28"/>
          <w:lang w:val="en-CA"/>
        </w:rPr>
        <w:t>MPEG LIAISON AND COMMUNICATION</w:t>
      </w:r>
    </w:p>
    <w:p w14:paraId="60C66EA3" w14:textId="442B0334" w:rsidR="0091475B" w:rsidRPr="00BC5A36" w:rsidRDefault="00975D91">
      <w:pPr>
        <w:jc w:val="right"/>
        <w:rPr>
          <w:b/>
          <w:sz w:val="48"/>
          <w:szCs w:val="48"/>
          <w:lang w:val="de-DE" w:eastAsia="ko-KR"/>
        </w:rPr>
      </w:pPr>
      <w:r w:rsidRPr="00BC5A36">
        <w:rPr>
          <w:b/>
          <w:sz w:val="28"/>
          <w:szCs w:val="28"/>
          <w:lang w:val="de-DE"/>
        </w:rPr>
        <w:t xml:space="preserve">ISO/IEC JTC 1/SC 29/AG 3 </w:t>
      </w:r>
      <w:r w:rsidRPr="00BC5A36">
        <w:rPr>
          <w:b/>
          <w:sz w:val="48"/>
          <w:szCs w:val="48"/>
          <w:lang w:val="de-DE"/>
        </w:rPr>
        <w:t>N</w:t>
      </w:r>
      <w:r w:rsidR="008C5FED" w:rsidRPr="00BC5A36">
        <w:rPr>
          <w:b/>
          <w:sz w:val="48"/>
          <w:szCs w:val="48"/>
          <w:lang w:val="de-DE"/>
        </w:rPr>
        <w:t>1</w:t>
      </w:r>
      <w:r w:rsidR="00C57EF1">
        <w:rPr>
          <w:rFonts w:hint="eastAsia"/>
          <w:b/>
          <w:sz w:val="48"/>
          <w:szCs w:val="48"/>
          <w:lang w:val="de-DE" w:eastAsia="ko-KR"/>
        </w:rPr>
        <w:t>93</w:t>
      </w:r>
    </w:p>
    <w:p w14:paraId="378F4EE3" w14:textId="25A323C5" w:rsidR="0091475B" w:rsidRPr="00910173" w:rsidRDefault="00C57EF1">
      <w:pPr>
        <w:jc w:val="right"/>
        <w:rPr>
          <w:b/>
          <w:sz w:val="28"/>
          <w:szCs w:val="28"/>
          <w:lang w:val="en-CA"/>
        </w:rPr>
      </w:pPr>
      <w:r>
        <w:rPr>
          <w:b/>
          <w:sz w:val="28"/>
          <w:szCs w:val="28"/>
          <w:lang w:eastAsia="ko-KR"/>
        </w:rPr>
        <w:t>Online</w:t>
      </w:r>
      <w:r w:rsidR="00975D91" w:rsidRPr="00910173">
        <w:rPr>
          <w:b/>
          <w:sz w:val="28"/>
          <w:szCs w:val="28"/>
          <w:lang w:val="en-CA"/>
        </w:rPr>
        <w:t xml:space="preserve"> – </w:t>
      </w:r>
      <w:r>
        <w:rPr>
          <w:b/>
          <w:sz w:val="28"/>
          <w:szCs w:val="28"/>
          <w:lang w:val="en-CA"/>
        </w:rPr>
        <w:t>April</w:t>
      </w:r>
      <w:r w:rsidR="00247226">
        <w:rPr>
          <w:b/>
          <w:sz w:val="28"/>
          <w:szCs w:val="28"/>
          <w:lang w:val="en-CA"/>
        </w:rPr>
        <w:t xml:space="preserve"> 2025</w:t>
      </w:r>
    </w:p>
    <w:p w14:paraId="0FD234FB" w14:textId="77777777" w:rsidR="0091475B" w:rsidRPr="00910173" w:rsidRDefault="0091475B">
      <w:pPr>
        <w:rPr>
          <w:lang w:val="en-CA"/>
        </w:rPr>
      </w:pPr>
    </w:p>
    <w:tbl>
      <w:tblPr>
        <w:tblStyle w:val="11"/>
        <w:tblW w:w="9066" w:type="dxa"/>
        <w:tblLayout w:type="fixed"/>
        <w:tblLook w:val="0000" w:firstRow="0" w:lastRow="0" w:firstColumn="0" w:lastColumn="0" w:noHBand="0" w:noVBand="0"/>
      </w:tblPr>
      <w:tblGrid>
        <w:gridCol w:w="1800"/>
        <w:gridCol w:w="4290"/>
        <w:gridCol w:w="2976"/>
      </w:tblGrid>
      <w:tr w:rsidR="0091475B" w:rsidRPr="00910173" w14:paraId="47FC0360" w14:textId="77777777" w:rsidTr="00B6226C">
        <w:tc>
          <w:tcPr>
            <w:tcW w:w="1800" w:type="dxa"/>
            <w:shd w:val="clear" w:color="auto" w:fill="auto"/>
          </w:tcPr>
          <w:p w14:paraId="0E4744D9" w14:textId="77777777" w:rsidR="0091475B" w:rsidRPr="00910173" w:rsidRDefault="00975D91">
            <w:pPr>
              <w:tabs>
                <w:tab w:val="left" w:pos="720"/>
                <w:tab w:val="left" w:pos="1152"/>
              </w:tabs>
              <w:spacing w:line="280" w:lineRule="auto"/>
              <w:jc w:val="both"/>
              <w:rPr>
                <w:rFonts w:eastAsia="Calibri" w:cs="Calibri"/>
                <w:b/>
                <w:szCs w:val="22"/>
                <w:lang w:val="en-CA"/>
              </w:rPr>
            </w:pPr>
            <w:bookmarkStart w:id="0" w:name="_gjdgxs" w:colFirst="0" w:colLast="0"/>
            <w:bookmarkEnd w:id="0"/>
            <w:r w:rsidRPr="00910173">
              <w:rPr>
                <w:rFonts w:eastAsia="Calibri" w:cs="Calibri"/>
                <w:b/>
                <w:szCs w:val="22"/>
                <w:lang w:val="en-CA"/>
              </w:rPr>
              <w:t>Source:</w:t>
            </w:r>
          </w:p>
        </w:tc>
        <w:tc>
          <w:tcPr>
            <w:tcW w:w="4290" w:type="dxa"/>
            <w:shd w:val="clear" w:color="auto" w:fill="auto"/>
          </w:tcPr>
          <w:p w14:paraId="5F28ED21" w14:textId="439EB143" w:rsidR="0091475B" w:rsidRPr="00910173" w:rsidRDefault="00975D91">
            <w:pPr>
              <w:tabs>
                <w:tab w:val="left" w:pos="720"/>
                <w:tab w:val="left" w:pos="1152"/>
              </w:tabs>
              <w:spacing w:line="280" w:lineRule="auto"/>
              <w:jc w:val="both"/>
              <w:rPr>
                <w:rFonts w:eastAsia="Calibri" w:cs="Calibri"/>
                <w:b/>
                <w:szCs w:val="22"/>
                <w:lang w:val="en-CA"/>
              </w:rPr>
            </w:pPr>
            <w:r w:rsidRPr="00910173">
              <w:rPr>
                <w:rFonts w:eastAsia="Calibri" w:cs="Calibri"/>
                <w:b/>
                <w:szCs w:val="22"/>
                <w:lang w:val="en-CA"/>
              </w:rPr>
              <w:t xml:space="preserve">Convenor of ISO/IEC JTC 1/SC 29/AG 3 </w:t>
            </w:r>
          </w:p>
        </w:tc>
        <w:tc>
          <w:tcPr>
            <w:tcW w:w="2976" w:type="dxa"/>
            <w:vMerge w:val="restart"/>
            <w:shd w:val="clear" w:color="auto" w:fill="auto"/>
          </w:tcPr>
          <w:p w14:paraId="401E02F3" w14:textId="598B88AB" w:rsidR="0091475B" w:rsidRPr="00910173" w:rsidRDefault="00975D91" w:rsidP="00DD0AB9">
            <w:pPr>
              <w:jc w:val="center"/>
              <w:rPr>
                <w:rFonts w:eastAsia="Calibri" w:cs="Calibri"/>
                <w:szCs w:val="22"/>
                <w:lang w:val="en-CA"/>
              </w:rPr>
            </w:pPr>
            <w:r w:rsidRPr="00910173">
              <w:rPr>
                <w:rFonts w:eastAsia="Calibri" w:cs="Calibri"/>
                <w:noProof/>
                <w:szCs w:val="22"/>
                <w:lang w:val="en-CA"/>
              </w:rPr>
              <w:drawing>
                <wp:inline distT="0" distB="0" distL="0" distR="0" wp14:anchorId="420D0FCC" wp14:editId="0A23EE9D">
                  <wp:extent cx="2140038" cy="741962"/>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140038" cy="741962"/>
                          </a:xfrm>
                          <a:prstGeom prst="rect">
                            <a:avLst/>
                          </a:prstGeom>
                          <a:ln/>
                        </pic:spPr>
                      </pic:pic>
                    </a:graphicData>
                  </a:graphic>
                </wp:inline>
              </w:drawing>
            </w:r>
            <w:r w:rsidR="00DD0AB9" w:rsidRPr="00910173">
              <w:rPr>
                <w:rFonts w:eastAsia="Calibri" w:cs="Calibri"/>
                <w:szCs w:val="22"/>
                <w:lang w:val="en-CA"/>
              </w:rPr>
              <w:br/>
            </w:r>
            <w:hyperlink r:id="rId13" w:history="1">
              <w:r w:rsidR="00DD0AB9" w:rsidRPr="00910173">
                <w:rPr>
                  <w:rStyle w:val="a9"/>
                  <w:rFonts w:eastAsia="Calibri" w:cs="Calibri"/>
                  <w:szCs w:val="22"/>
                  <w:lang w:val="en-CA"/>
                </w:rPr>
                <w:t>https://www.mpeg.org/</w:t>
              </w:r>
            </w:hyperlink>
          </w:p>
          <w:p w14:paraId="5A63F6B2" w14:textId="77777777" w:rsidR="0091475B" w:rsidRPr="00910173" w:rsidRDefault="0091475B">
            <w:pPr>
              <w:jc w:val="right"/>
              <w:rPr>
                <w:rFonts w:eastAsia="Calibri" w:cs="Calibri"/>
                <w:szCs w:val="22"/>
                <w:lang w:val="en-CA"/>
              </w:rPr>
            </w:pPr>
          </w:p>
        </w:tc>
      </w:tr>
      <w:tr w:rsidR="0091475B" w:rsidRPr="00910173" w14:paraId="51645F0A" w14:textId="77777777" w:rsidTr="00B6226C">
        <w:tc>
          <w:tcPr>
            <w:tcW w:w="1800" w:type="dxa"/>
            <w:shd w:val="clear" w:color="auto" w:fill="auto"/>
          </w:tcPr>
          <w:p w14:paraId="2A1A4541" w14:textId="77777777" w:rsidR="0091475B" w:rsidRPr="00910173" w:rsidRDefault="00975D91">
            <w:pPr>
              <w:tabs>
                <w:tab w:val="left" w:pos="720"/>
                <w:tab w:val="left" w:pos="1152"/>
              </w:tabs>
              <w:spacing w:line="280" w:lineRule="auto"/>
              <w:jc w:val="both"/>
              <w:rPr>
                <w:rFonts w:eastAsia="Calibri" w:cs="Calibri"/>
                <w:b/>
                <w:szCs w:val="22"/>
                <w:lang w:val="en-CA"/>
              </w:rPr>
            </w:pPr>
            <w:r w:rsidRPr="00910173">
              <w:rPr>
                <w:rFonts w:eastAsia="Calibri" w:cs="Calibri"/>
                <w:b/>
                <w:szCs w:val="22"/>
                <w:lang w:val="en-CA"/>
              </w:rPr>
              <w:t>Status:</w:t>
            </w:r>
          </w:p>
        </w:tc>
        <w:tc>
          <w:tcPr>
            <w:tcW w:w="4290" w:type="dxa"/>
            <w:shd w:val="clear" w:color="auto" w:fill="auto"/>
          </w:tcPr>
          <w:p w14:paraId="4CDF9E1D" w14:textId="06DFFF61" w:rsidR="0091475B" w:rsidRPr="00910173" w:rsidRDefault="00975D91">
            <w:pPr>
              <w:tabs>
                <w:tab w:val="left" w:pos="720"/>
                <w:tab w:val="left" w:pos="1152"/>
              </w:tabs>
              <w:spacing w:line="280" w:lineRule="auto"/>
              <w:jc w:val="both"/>
              <w:rPr>
                <w:rFonts w:eastAsia="Calibri" w:cs="Calibri"/>
                <w:b/>
                <w:szCs w:val="22"/>
                <w:lang w:val="en-CA"/>
              </w:rPr>
            </w:pPr>
            <w:r w:rsidRPr="00910173">
              <w:rPr>
                <w:rFonts w:eastAsia="Calibri" w:cs="Calibri"/>
                <w:b/>
                <w:szCs w:val="22"/>
                <w:lang w:val="en-CA"/>
              </w:rPr>
              <w:t>Approved by AG</w:t>
            </w:r>
            <w:r w:rsidRPr="00910173">
              <w:rPr>
                <w:rFonts w:eastAsia="Calibri" w:cs="Calibri"/>
                <w:b/>
                <w:lang w:val="en-CA"/>
              </w:rPr>
              <w:t xml:space="preserve"> </w:t>
            </w:r>
            <w:r w:rsidRPr="00910173">
              <w:rPr>
                <w:rFonts w:eastAsia="Calibri" w:cs="Calibri"/>
                <w:b/>
                <w:szCs w:val="22"/>
                <w:lang w:val="en-CA"/>
              </w:rPr>
              <w:t>3</w:t>
            </w:r>
          </w:p>
        </w:tc>
        <w:tc>
          <w:tcPr>
            <w:tcW w:w="2976" w:type="dxa"/>
            <w:vMerge/>
            <w:shd w:val="clear" w:color="auto" w:fill="auto"/>
          </w:tcPr>
          <w:p w14:paraId="39C18DA9" w14:textId="77777777" w:rsidR="0091475B" w:rsidRPr="00910173" w:rsidRDefault="0091475B">
            <w:pPr>
              <w:widowControl w:val="0"/>
              <w:pBdr>
                <w:top w:val="nil"/>
                <w:left w:val="nil"/>
                <w:bottom w:val="nil"/>
                <w:right w:val="nil"/>
                <w:between w:val="nil"/>
              </w:pBdr>
              <w:spacing w:line="276" w:lineRule="auto"/>
              <w:rPr>
                <w:rFonts w:eastAsia="Calibri" w:cs="Calibri"/>
                <w:b/>
                <w:szCs w:val="22"/>
                <w:lang w:val="en-CA"/>
              </w:rPr>
            </w:pPr>
          </w:p>
        </w:tc>
      </w:tr>
      <w:tr w:rsidR="0091475B" w:rsidRPr="00910173" w14:paraId="019D2643" w14:textId="77777777" w:rsidTr="00B6226C">
        <w:tc>
          <w:tcPr>
            <w:tcW w:w="1800" w:type="dxa"/>
            <w:shd w:val="clear" w:color="auto" w:fill="auto"/>
          </w:tcPr>
          <w:p w14:paraId="129EE9E3" w14:textId="77777777" w:rsidR="0091475B" w:rsidRPr="00910173" w:rsidRDefault="00975D91">
            <w:pPr>
              <w:tabs>
                <w:tab w:val="left" w:pos="720"/>
                <w:tab w:val="left" w:pos="1152"/>
              </w:tabs>
              <w:spacing w:line="280" w:lineRule="auto"/>
              <w:jc w:val="both"/>
              <w:rPr>
                <w:rFonts w:eastAsia="Calibri" w:cs="Calibri"/>
                <w:b/>
                <w:szCs w:val="22"/>
                <w:lang w:val="en-CA"/>
              </w:rPr>
            </w:pPr>
            <w:r w:rsidRPr="00910173">
              <w:rPr>
                <w:rFonts w:eastAsia="Calibri" w:cs="Calibri"/>
                <w:b/>
                <w:szCs w:val="22"/>
                <w:lang w:val="en-CA"/>
              </w:rPr>
              <w:t>Subject:</w:t>
            </w:r>
          </w:p>
        </w:tc>
        <w:tc>
          <w:tcPr>
            <w:tcW w:w="4290" w:type="dxa"/>
            <w:shd w:val="clear" w:color="auto" w:fill="auto"/>
          </w:tcPr>
          <w:p w14:paraId="757F687A" w14:textId="066E00B0" w:rsidR="0091475B" w:rsidRPr="00910173" w:rsidRDefault="00975D91">
            <w:pPr>
              <w:tabs>
                <w:tab w:val="left" w:pos="720"/>
                <w:tab w:val="left" w:pos="1152"/>
              </w:tabs>
              <w:spacing w:line="280" w:lineRule="auto"/>
              <w:jc w:val="both"/>
              <w:rPr>
                <w:rFonts w:eastAsia="Calibri" w:cs="Calibri"/>
                <w:b/>
                <w:szCs w:val="22"/>
                <w:lang w:val="en-CA"/>
              </w:rPr>
            </w:pPr>
            <w:r w:rsidRPr="00910173">
              <w:rPr>
                <w:rFonts w:eastAsia="Calibri" w:cs="Calibri"/>
                <w:b/>
                <w:lang w:val="en-CA"/>
              </w:rPr>
              <w:t>Press Release of 1</w:t>
            </w:r>
            <w:r w:rsidR="00C57EF1">
              <w:rPr>
                <w:rFonts w:eastAsia="Calibri" w:cs="Calibri"/>
                <w:b/>
                <w:lang w:val="en-CA"/>
              </w:rPr>
              <w:t>50</w:t>
            </w:r>
            <w:r w:rsidR="00ED3905" w:rsidRPr="00910173">
              <w:rPr>
                <w:rFonts w:eastAsia="Calibri" w:cs="Calibri"/>
                <w:b/>
                <w:vertAlign w:val="superscript"/>
                <w:lang w:val="en-CA"/>
              </w:rPr>
              <w:t>th</w:t>
            </w:r>
            <w:r w:rsidRPr="00910173">
              <w:rPr>
                <w:rFonts w:eastAsia="Calibri" w:cs="Calibri"/>
                <w:b/>
                <w:lang w:val="en-CA"/>
              </w:rPr>
              <w:t xml:space="preserve"> MPEG Meeting</w:t>
            </w:r>
          </w:p>
        </w:tc>
        <w:tc>
          <w:tcPr>
            <w:tcW w:w="2976" w:type="dxa"/>
            <w:vMerge/>
            <w:shd w:val="clear" w:color="auto" w:fill="auto"/>
          </w:tcPr>
          <w:p w14:paraId="33D8074F" w14:textId="77777777" w:rsidR="0091475B" w:rsidRPr="00910173" w:rsidRDefault="0091475B">
            <w:pPr>
              <w:widowControl w:val="0"/>
              <w:pBdr>
                <w:top w:val="nil"/>
                <w:left w:val="nil"/>
                <w:bottom w:val="nil"/>
                <w:right w:val="nil"/>
                <w:between w:val="nil"/>
              </w:pBdr>
              <w:spacing w:line="276" w:lineRule="auto"/>
              <w:rPr>
                <w:rFonts w:eastAsia="Calibri" w:cs="Calibri"/>
                <w:b/>
                <w:szCs w:val="22"/>
                <w:lang w:val="en-CA"/>
              </w:rPr>
            </w:pPr>
          </w:p>
        </w:tc>
      </w:tr>
      <w:tr w:rsidR="0091475B" w:rsidRPr="00910173" w14:paraId="023091C0" w14:textId="77777777" w:rsidTr="00B6226C">
        <w:tc>
          <w:tcPr>
            <w:tcW w:w="1800" w:type="dxa"/>
            <w:shd w:val="clear" w:color="auto" w:fill="auto"/>
          </w:tcPr>
          <w:p w14:paraId="04D1938A" w14:textId="77777777" w:rsidR="0091475B" w:rsidRPr="00910173" w:rsidRDefault="00975D91">
            <w:pPr>
              <w:tabs>
                <w:tab w:val="left" w:pos="720"/>
                <w:tab w:val="left" w:pos="1152"/>
              </w:tabs>
              <w:spacing w:line="280" w:lineRule="auto"/>
              <w:jc w:val="both"/>
              <w:rPr>
                <w:rFonts w:eastAsia="Calibri" w:cs="Calibri"/>
                <w:b/>
                <w:szCs w:val="22"/>
                <w:lang w:val="en-CA"/>
              </w:rPr>
            </w:pPr>
            <w:r w:rsidRPr="00910173">
              <w:rPr>
                <w:rFonts w:eastAsia="Calibri" w:cs="Calibri"/>
                <w:b/>
                <w:szCs w:val="22"/>
                <w:lang w:val="en-CA"/>
              </w:rPr>
              <w:t>Date:</w:t>
            </w:r>
          </w:p>
        </w:tc>
        <w:tc>
          <w:tcPr>
            <w:tcW w:w="4290" w:type="dxa"/>
            <w:shd w:val="clear" w:color="auto" w:fill="auto"/>
          </w:tcPr>
          <w:p w14:paraId="7715B546" w14:textId="1A74A154" w:rsidR="0091475B" w:rsidRPr="00910173" w:rsidRDefault="00C57EF1">
            <w:pPr>
              <w:tabs>
                <w:tab w:val="left" w:pos="720"/>
                <w:tab w:val="left" w:pos="1152"/>
              </w:tabs>
              <w:spacing w:line="280" w:lineRule="auto"/>
              <w:jc w:val="both"/>
              <w:rPr>
                <w:rFonts w:eastAsia="Calibri" w:cs="Calibri"/>
                <w:b/>
                <w:szCs w:val="22"/>
                <w:lang w:val="en-CA"/>
              </w:rPr>
            </w:pPr>
            <w:r>
              <w:rPr>
                <w:rFonts w:eastAsia="Calibri" w:cs="Calibri"/>
                <w:b/>
                <w:lang w:val="en-CA"/>
              </w:rPr>
              <w:t>15</w:t>
            </w:r>
            <w:r w:rsidR="0040294E" w:rsidRPr="00910173">
              <w:rPr>
                <w:rFonts w:eastAsia="Calibri" w:cs="Calibri"/>
                <w:b/>
                <w:szCs w:val="22"/>
                <w:lang w:val="en-CA"/>
              </w:rPr>
              <w:t xml:space="preserve"> </w:t>
            </w:r>
            <w:r>
              <w:rPr>
                <w:rFonts w:eastAsia="Calibri" w:cs="Calibri"/>
                <w:b/>
                <w:lang w:val="en-CA"/>
              </w:rPr>
              <w:t>May</w:t>
            </w:r>
            <w:r w:rsidR="0040294E" w:rsidRPr="00910173">
              <w:rPr>
                <w:rFonts w:eastAsia="Calibri" w:cs="Calibri"/>
                <w:b/>
                <w:lang w:val="en-CA"/>
              </w:rPr>
              <w:t xml:space="preserve"> </w:t>
            </w:r>
            <w:r w:rsidR="00975D91" w:rsidRPr="00910173">
              <w:rPr>
                <w:rFonts w:eastAsia="Calibri" w:cs="Calibri"/>
                <w:b/>
                <w:szCs w:val="22"/>
                <w:lang w:val="en-CA"/>
              </w:rPr>
              <w:t>202</w:t>
            </w:r>
            <w:r w:rsidR="00247226">
              <w:rPr>
                <w:rFonts w:eastAsia="Calibri" w:cs="Calibri"/>
                <w:b/>
                <w:szCs w:val="22"/>
                <w:lang w:val="en-CA"/>
              </w:rPr>
              <w:t>5</w:t>
            </w:r>
          </w:p>
        </w:tc>
        <w:tc>
          <w:tcPr>
            <w:tcW w:w="2976" w:type="dxa"/>
            <w:vMerge/>
            <w:shd w:val="clear" w:color="auto" w:fill="auto"/>
          </w:tcPr>
          <w:p w14:paraId="16D84736" w14:textId="77777777" w:rsidR="0091475B" w:rsidRPr="00910173" w:rsidRDefault="0091475B">
            <w:pPr>
              <w:widowControl w:val="0"/>
              <w:pBdr>
                <w:top w:val="nil"/>
                <w:left w:val="nil"/>
                <w:bottom w:val="nil"/>
                <w:right w:val="nil"/>
                <w:between w:val="nil"/>
              </w:pBdr>
              <w:spacing w:line="276" w:lineRule="auto"/>
              <w:rPr>
                <w:rFonts w:eastAsia="Calibri" w:cs="Calibri"/>
                <w:b/>
                <w:szCs w:val="22"/>
                <w:lang w:val="en-CA"/>
              </w:rPr>
            </w:pPr>
          </w:p>
        </w:tc>
      </w:tr>
      <w:tr w:rsidR="0091475B" w:rsidRPr="00910173" w14:paraId="08642D31" w14:textId="77777777" w:rsidTr="00B6226C">
        <w:tc>
          <w:tcPr>
            <w:tcW w:w="1800" w:type="dxa"/>
            <w:shd w:val="clear" w:color="auto" w:fill="auto"/>
          </w:tcPr>
          <w:p w14:paraId="1C542FE5" w14:textId="77777777" w:rsidR="0091475B" w:rsidRPr="00910173" w:rsidRDefault="00975D91">
            <w:pPr>
              <w:tabs>
                <w:tab w:val="left" w:pos="720"/>
                <w:tab w:val="left" w:pos="1152"/>
              </w:tabs>
              <w:spacing w:line="280" w:lineRule="auto"/>
              <w:jc w:val="both"/>
              <w:rPr>
                <w:rFonts w:eastAsia="Calibri" w:cs="Calibri"/>
                <w:b/>
                <w:szCs w:val="22"/>
                <w:lang w:val="en-CA"/>
              </w:rPr>
            </w:pPr>
            <w:r w:rsidRPr="00910173">
              <w:rPr>
                <w:rFonts w:eastAsia="Calibri" w:cs="Calibri"/>
                <w:b/>
                <w:szCs w:val="22"/>
                <w:lang w:val="en-CA"/>
              </w:rPr>
              <w:t>Serial Number:</w:t>
            </w:r>
          </w:p>
        </w:tc>
        <w:tc>
          <w:tcPr>
            <w:tcW w:w="4290" w:type="dxa"/>
            <w:shd w:val="clear" w:color="auto" w:fill="auto"/>
          </w:tcPr>
          <w:p w14:paraId="64BE200F" w14:textId="2B8D8D3F" w:rsidR="0091475B" w:rsidRPr="00910173" w:rsidRDefault="00A44832" w:rsidP="00697C72">
            <w:pPr>
              <w:tabs>
                <w:tab w:val="left" w:pos="720"/>
                <w:tab w:val="left" w:pos="1152"/>
              </w:tabs>
              <w:spacing w:line="280" w:lineRule="auto"/>
              <w:jc w:val="both"/>
              <w:rPr>
                <w:rFonts w:eastAsia="Calibri" w:cs="Calibri"/>
                <w:b/>
                <w:highlight w:val="yellow"/>
                <w:lang w:val="en-CA"/>
              </w:rPr>
            </w:pPr>
            <w:r w:rsidRPr="00910173">
              <w:rPr>
                <w:rFonts w:eastAsia="Calibri" w:cs="Calibri"/>
                <w:b/>
                <w:bCs/>
                <w:lang w:val="en-CA"/>
              </w:rPr>
              <w:t>24</w:t>
            </w:r>
            <w:r w:rsidR="00C57EF1">
              <w:rPr>
                <w:rFonts w:eastAsia="Calibri" w:cs="Calibri"/>
                <w:b/>
                <w:bCs/>
                <w:lang w:val="en-CA"/>
              </w:rPr>
              <w:t>982</w:t>
            </w:r>
          </w:p>
        </w:tc>
        <w:tc>
          <w:tcPr>
            <w:tcW w:w="2976" w:type="dxa"/>
            <w:vMerge/>
            <w:shd w:val="clear" w:color="auto" w:fill="auto"/>
          </w:tcPr>
          <w:p w14:paraId="6CE0D54F" w14:textId="77777777" w:rsidR="0091475B" w:rsidRPr="00910173" w:rsidRDefault="0091475B">
            <w:pPr>
              <w:widowControl w:val="0"/>
              <w:pBdr>
                <w:top w:val="nil"/>
                <w:left w:val="nil"/>
                <w:bottom w:val="nil"/>
                <w:right w:val="nil"/>
                <w:between w:val="nil"/>
              </w:pBdr>
              <w:spacing w:line="276" w:lineRule="auto"/>
              <w:rPr>
                <w:rFonts w:eastAsia="Calibri" w:cs="Calibri"/>
                <w:b/>
                <w:lang w:val="en-CA"/>
              </w:rPr>
            </w:pPr>
          </w:p>
        </w:tc>
      </w:tr>
    </w:tbl>
    <w:p w14:paraId="06265D16" w14:textId="0BC531BF" w:rsidR="0091475B" w:rsidRPr="00910173" w:rsidRDefault="001B60C5" w:rsidP="00FB5A16">
      <w:pPr>
        <w:spacing w:before="600"/>
        <w:jc w:val="center"/>
        <w:rPr>
          <w:rFonts w:eastAsia="Calibri" w:cs="Calibri"/>
          <w:b/>
          <w:color w:val="FF0000"/>
          <w:sz w:val="44"/>
          <w:szCs w:val="44"/>
          <w:lang w:val="en-CA"/>
        </w:rPr>
      </w:pPr>
      <w:r w:rsidRPr="001B60C5">
        <w:rPr>
          <w:rFonts w:eastAsia="Calibri" w:cs="Calibri"/>
          <w:b/>
          <w:bCs/>
          <w:color w:val="FF0000"/>
          <w:sz w:val="44"/>
          <w:szCs w:val="44"/>
        </w:rPr>
        <w:t>MPEG issues Call for Proposals for Audio Coding for Machines (A</w:t>
      </w:r>
      <w:r w:rsidR="00BE34C8">
        <w:rPr>
          <w:rFonts w:eastAsia="Calibri" w:cs="Calibri"/>
          <w:b/>
          <w:bCs/>
          <w:color w:val="FF0000"/>
          <w:sz w:val="44"/>
          <w:szCs w:val="44"/>
        </w:rPr>
        <w:t>C</w:t>
      </w:r>
      <w:r w:rsidRPr="001B60C5">
        <w:rPr>
          <w:rFonts w:eastAsia="Calibri" w:cs="Calibri"/>
          <w:b/>
          <w:bCs/>
          <w:color w:val="FF0000"/>
          <w:sz w:val="44"/>
          <w:szCs w:val="44"/>
        </w:rPr>
        <w:t>oM</w:t>
      </w:r>
      <w:r>
        <w:rPr>
          <w:rFonts w:eastAsia="Calibri" w:cs="Calibri"/>
          <w:b/>
          <w:bCs/>
          <w:color w:val="FF0000"/>
          <w:sz w:val="44"/>
          <w:szCs w:val="44"/>
        </w:rPr>
        <w:t>)</w:t>
      </w:r>
    </w:p>
    <w:p w14:paraId="02E6FB3E" w14:textId="75BA6A3B" w:rsidR="00014209" w:rsidRPr="00910173" w:rsidRDefault="00C57EF1" w:rsidP="00247226">
      <w:pPr>
        <w:spacing w:before="120"/>
        <w:jc w:val="center"/>
        <w:rPr>
          <w:lang w:val="en-CA"/>
        </w:rPr>
      </w:pPr>
      <w:r>
        <w:rPr>
          <w:rFonts w:eastAsia="Calibri" w:cs="Calibri"/>
          <w:sz w:val="21"/>
          <w:szCs w:val="21"/>
          <w:lang w:val="en-CA"/>
        </w:rPr>
        <w:t>Online</w:t>
      </w:r>
      <w:r w:rsidR="00E06428" w:rsidRPr="00247226">
        <w:rPr>
          <w:rFonts w:eastAsia="Calibri" w:cs="Calibri"/>
          <w:sz w:val="21"/>
          <w:szCs w:val="21"/>
          <w:lang w:val="en-CA"/>
        </w:rPr>
        <w:t xml:space="preserve"> – </w:t>
      </w:r>
      <w:r w:rsidR="00975D91" w:rsidRPr="00247226">
        <w:rPr>
          <w:rFonts w:eastAsia="Calibri" w:cs="Calibri"/>
          <w:sz w:val="21"/>
          <w:szCs w:val="21"/>
          <w:lang w:val="en-CA"/>
        </w:rPr>
        <w:t>The 1</w:t>
      </w:r>
      <w:r>
        <w:rPr>
          <w:rFonts w:eastAsia="Calibri" w:cs="Calibri"/>
          <w:sz w:val="21"/>
          <w:szCs w:val="21"/>
          <w:lang w:val="en-CA"/>
        </w:rPr>
        <w:t>50</w:t>
      </w:r>
      <w:r w:rsidR="00EF60DF" w:rsidRPr="00247226">
        <w:rPr>
          <w:rFonts w:eastAsia="Calibri" w:cs="Calibri"/>
          <w:sz w:val="21"/>
          <w:szCs w:val="21"/>
          <w:vertAlign w:val="superscript"/>
          <w:lang w:val="en-CA"/>
        </w:rPr>
        <w:t>th</w:t>
      </w:r>
      <w:r w:rsidR="00975D91" w:rsidRPr="00247226">
        <w:rPr>
          <w:rFonts w:eastAsia="Calibri" w:cs="Calibri"/>
          <w:sz w:val="21"/>
          <w:szCs w:val="21"/>
          <w:lang w:val="en-CA"/>
        </w:rPr>
        <w:t xml:space="preserve"> MPEG meeting was </w:t>
      </w:r>
      <w:r w:rsidR="00F32B65" w:rsidRPr="00247226">
        <w:rPr>
          <w:rFonts w:eastAsia="Calibri" w:cs="Calibri"/>
          <w:sz w:val="21"/>
          <w:szCs w:val="21"/>
          <w:lang w:val="en-CA"/>
        </w:rPr>
        <w:t xml:space="preserve">held </w:t>
      </w:r>
      <w:r>
        <w:rPr>
          <w:rFonts w:eastAsia="Calibri" w:cs="Calibri"/>
          <w:sz w:val="21"/>
          <w:szCs w:val="21"/>
          <w:lang w:val="en-CA"/>
        </w:rPr>
        <w:t>online</w:t>
      </w:r>
      <w:r w:rsidR="00975D91" w:rsidRPr="00247226">
        <w:rPr>
          <w:rFonts w:eastAsia="Calibri" w:cs="Calibri"/>
          <w:sz w:val="21"/>
          <w:szCs w:val="21"/>
          <w:lang w:val="en-CA"/>
        </w:rPr>
        <w:t xml:space="preserve"> </w:t>
      </w:r>
      <w:r>
        <w:rPr>
          <w:rFonts w:eastAsia="Calibri" w:cs="Calibri"/>
          <w:sz w:val="21"/>
          <w:szCs w:val="21"/>
          <w:lang w:val="en-CA"/>
        </w:rPr>
        <w:t>31 March</w:t>
      </w:r>
      <w:r w:rsidR="00975D91" w:rsidRPr="00247226">
        <w:rPr>
          <w:rFonts w:eastAsia="Calibri" w:cs="Calibri"/>
          <w:sz w:val="21"/>
          <w:szCs w:val="21"/>
          <w:lang w:val="en-CA"/>
        </w:rPr>
        <w:t>–</w:t>
      </w:r>
      <w:r w:rsidR="00247226" w:rsidRPr="00247226">
        <w:rPr>
          <w:rFonts w:eastAsia="Calibri" w:cs="Calibri"/>
          <w:sz w:val="21"/>
          <w:szCs w:val="21"/>
          <w:lang w:val="en-CA"/>
        </w:rPr>
        <w:t>4</w:t>
      </w:r>
      <w:r w:rsidR="00975D91" w:rsidRPr="00247226">
        <w:rPr>
          <w:rFonts w:eastAsia="Calibri" w:cs="Calibri"/>
          <w:sz w:val="21"/>
          <w:szCs w:val="21"/>
          <w:lang w:val="en-CA"/>
        </w:rPr>
        <w:t xml:space="preserve"> </w:t>
      </w:r>
      <w:r>
        <w:rPr>
          <w:rFonts w:eastAsia="Calibri" w:cs="Calibri"/>
          <w:sz w:val="21"/>
          <w:szCs w:val="21"/>
          <w:lang w:val="en-CA"/>
        </w:rPr>
        <w:t>April</w:t>
      </w:r>
      <w:r w:rsidR="00247226" w:rsidRPr="00247226">
        <w:rPr>
          <w:rFonts w:eastAsia="Calibri" w:cs="Calibri"/>
          <w:sz w:val="21"/>
          <w:szCs w:val="21"/>
          <w:lang w:val="en-CA"/>
        </w:rPr>
        <w:t xml:space="preserve"> 2025</w:t>
      </w:r>
    </w:p>
    <w:p w14:paraId="4B3F6C71" w14:textId="77777777" w:rsidR="003D3B81" w:rsidRDefault="003D3B81" w:rsidP="003D3B81">
      <w:pPr>
        <w:spacing w:after="120"/>
        <w:jc w:val="both"/>
      </w:pPr>
    </w:p>
    <w:p w14:paraId="756C93E1" w14:textId="2CF6D1B4" w:rsidR="003D3B81" w:rsidRDefault="003D3B81" w:rsidP="003D3B81">
      <w:pPr>
        <w:jc w:val="both"/>
      </w:pPr>
      <w:r>
        <w:t>At its 1</w:t>
      </w:r>
      <w:r w:rsidR="00C57EF1">
        <w:t>50</w:t>
      </w:r>
      <w:r w:rsidRPr="00997717">
        <w:rPr>
          <w:vertAlign w:val="superscript"/>
        </w:rPr>
        <w:t>th</w:t>
      </w:r>
      <w:r w:rsidR="00997717">
        <w:t xml:space="preserve"> </w:t>
      </w:r>
      <w:r>
        <w:t xml:space="preserve">meeting, MPEG promoted </w:t>
      </w:r>
      <w:r w:rsidRPr="007762BB">
        <w:rPr>
          <w:b/>
          <w:bCs/>
        </w:rPr>
        <w:t>t</w:t>
      </w:r>
      <w:r w:rsidR="001B60C5">
        <w:rPr>
          <w:b/>
          <w:bCs/>
        </w:rPr>
        <w:t>hree</w:t>
      </w:r>
      <w:r w:rsidRPr="007762BB">
        <w:rPr>
          <w:b/>
          <w:bCs/>
        </w:rPr>
        <w:t xml:space="preserve"> standards</w:t>
      </w:r>
      <w:r>
        <w:t xml:space="preserve"> (among others) to </w:t>
      </w:r>
      <w:r w:rsidRPr="007762BB">
        <w:rPr>
          <w:b/>
          <w:bCs/>
        </w:rPr>
        <w:t>Final Draft International Standard (FDIS)</w:t>
      </w:r>
      <w:r>
        <w:t>, driving innovation in immersive</w:t>
      </w:r>
      <w:r w:rsidRPr="003D3B81">
        <w:t xml:space="preserve"> audio</w:t>
      </w:r>
      <w:r>
        <w:t xml:space="preserve"> </w:t>
      </w:r>
      <w:r w:rsidR="00372BD7">
        <w:t>and video</w:t>
      </w:r>
      <w:r w:rsidR="00C57EF1">
        <w:t xml:space="preserve"> </w:t>
      </w:r>
      <w:r>
        <w:t>coding:</w:t>
      </w:r>
    </w:p>
    <w:p w14:paraId="43FAE96F" w14:textId="77777777" w:rsidR="00C57EF1" w:rsidRDefault="00C57EF1" w:rsidP="003D3B81">
      <w:pPr>
        <w:jc w:val="both"/>
      </w:pPr>
    </w:p>
    <w:p w14:paraId="26DC0A08" w14:textId="77777777" w:rsidR="00372BD7" w:rsidRDefault="003D3B81" w:rsidP="00255DFC">
      <w:pPr>
        <w:pStyle w:val="a7"/>
        <w:numPr>
          <w:ilvl w:val="0"/>
          <w:numId w:val="22"/>
        </w:numPr>
        <w:spacing w:after="120"/>
        <w:ind w:left="360"/>
        <w:jc w:val="both"/>
      </w:pPr>
      <w:r w:rsidRPr="003D3B81">
        <w:t>MPEG-</w:t>
      </w:r>
      <w:r w:rsidR="004D6E85">
        <w:t xml:space="preserve">H 3D audio </w:t>
      </w:r>
    </w:p>
    <w:p w14:paraId="3A451976" w14:textId="3F9FCBA3" w:rsidR="003D3B81" w:rsidRDefault="00372BD7" w:rsidP="00255DFC">
      <w:pPr>
        <w:pStyle w:val="a7"/>
        <w:numPr>
          <w:ilvl w:val="0"/>
          <w:numId w:val="22"/>
        </w:numPr>
        <w:spacing w:after="120"/>
        <w:ind w:left="360"/>
        <w:jc w:val="both"/>
      </w:pPr>
      <w:r>
        <w:t>MPEG-H 3D audio</w:t>
      </w:r>
      <w:r w:rsidR="004D6E85">
        <w:t xml:space="preserve"> reference software</w:t>
      </w:r>
    </w:p>
    <w:p w14:paraId="2E111DCB" w14:textId="688DF757" w:rsidR="003D3B81" w:rsidRDefault="004D6E85" w:rsidP="00372BD7">
      <w:pPr>
        <w:pStyle w:val="a7"/>
        <w:numPr>
          <w:ilvl w:val="0"/>
          <w:numId w:val="22"/>
        </w:numPr>
        <w:spacing w:after="120"/>
        <w:ind w:left="360"/>
        <w:jc w:val="both"/>
      </w:pPr>
      <w:r>
        <w:t>MPEG-I Immersive audio reference software</w:t>
      </w:r>
    </w:p>
    <w:p w14:paraId="37589C1B" w14:textId="225BC3D4" w:rsidR="001B60C5" w:rsidRDefault="001B60C5" w:rsidP="001B60C5">
      <w:pPr>
        <w:pStyle w:val="10"/>
        <w:rPr>
          <w:rFonts w:eastAsia="Calibri" w:cstheme="majorHAnsi"/>
          <w:bCs/>
        </w:rPr>
      </w:pPr>
      <w:r w:rsidRPr="001B60C5">
        <w:rPr>
          <w:rFonts w:eastAsia="Calibri" w:cstheme="majorHAnsi"/>
          <w:bCs/>
        </w:rPr>
        <w:t>MPEG issues Call for Proposals for Audio Coding for Machines (A</w:t>
      </w:r>
      <w:r w:rsidR="00BE34C8">
        <w:rPr>
          <w:rFonts w:eastAsia="Calibri" w:cstheme="majorHAnsi"/>
          <w:bCs/>
        </w:rPr>
        <w:t>C</w:t>
      </w:r>
      <w:r w:rsidRPr="001B60C5">
        <w:rPr>
          <w:rFonts w:eastAsia="Calibri" w:cstheme="majorHAnsi"/>
          <w:bCs/>
        </w:rPr>
        <w:t>oM</w:t>
      </w:r>
      <w:r>
        <w:rPr>
          <w:rFonts w:eastAsia="Calibri" w:cstheme="majorHAnsi"/>
          <w:bCs/>
        </w:rPr>
        <w:t>)</w:t>
      </w:r>
    </w:p>
    <w:p w14:paraId="101B9C62" w14:textId="16528DD1" w:rsidR="001B60C5" w:rsidRPr="001B60C5" w:rsidRDefault="001B60C5" w:rsidP="001B60C5">
      <w:pPr>
        <w:pBdr>
          <w:top w:val="nil"/>
          <w:left w:val="nil"/>
          <w:bottom w:val="nil"/>
          <w:right w:val="nil"/>
          <w:between w:val="nil"/>
        </w:pBdr>
        <w:spacing w:after="360"/>
        <w:jc w:val="both"/>
      </w:pPr>
      <w:r w:rsidRPr="001B60C5">
        <w:t>At the 1</w:t>
      </w:r>
      <w:r>
        <w:t>50</w:t>
      </w:r>
      <w:r w:rsidRPr="00372BD7">
        <w:rPr>
          <w:vertAlign w:val="superscript"/>
        </w:rPr>
        <w:t>th</w:t>
      </w:r>
      <w:r>
        <w:t xml:space="preserve"> </w:t>
      </w:r>
      <w:r w:rsidRPr="001B60C5">
        <w:t>MPEG meeting, </w:t>
      </w:r>
      <w:r w:rsidRPr="00E615F0">
        <w:t>MPEG Technical Requirements</w:t>
      </w:r>
      <w:r w:rsidRPr="001B60C5">
        <w:t> (WG 2) issued</w:t>
      </w:r>
      <w:r>
        <w:t xml:space="preserve"> </w:t>
      </w:r>
      <w:r w:rsidRPr="001B60C5">
        <w:t>a Call for Proposals (</w:t>
      </w:r>
      <w:proofErr w:type="spellStart"/>
      <w:r w:rsidRPr="001B60C5">
        <w:t>CfP</w:t>
      </w:r>
      <w:proofErr w:type="spellEnd"/>
      <w:r w:rsidRPr="001B60C5">
        <w:t>) for technologies and solutions enabling</w:t>
      </w:r>
      <w:r>
        <w:t xml:space="preserve"> </w:t>
      </w:r>
      <w:r w:rsidRPr="001B60C5">
        <w:t xml:space="preserve">efficient compression for audio coding for machines. </w:t>
      </w:r>
      <w:r w:rsidR="00B84FFE">
        <w:rPr>
          <w:rFonts w:eastAsia="Calibri"/>
        </w:rPr>
        <w:t>Traditional coding methods aim for the best audio under certain bit-rate constraint for human consumption. MPEG-ACoM aims to define a bitstream and data format for compressing audio, multi-dimensional streams, or features extracted from such signals that is efficient in terms of bitrate/size and</w:t>
      </w:r>
      <w:del w:id="1" w:author="Kyuheon Kim" w:date="2025-05-29T19:04:00Z" w16du:dateUtc="2025-05-29T10:04:00Z">
        <w:r w:rsidR="00B84FFE" w:rsidDel="001108F4">
          <w:rPr>
            <w:rFonts w:eastAsia="Calibri"/>
          </w:rPr>
          <w:delText xml:space="preserve"> </w:delText>
        </w:r>
      </w:del>
      <w:r w:rsidR="00ED7773">
        <w:rPr>
          <w:rFonts w:eastAsia="Calibri"/>
        </w:rPr>
        <w:t xml:space="preserve"> </w:t>
      </w:r>
      <w:r w:rsidR="00B84FFE">
        <w:rPr>
          <w:rFonts w:eastAsia="Calibri"/>
        </w:rPr>
        <w:t xml:space="preserve">can be used for machine </w:t>
      </w:r>
      <w:r w:rsidR="00ED7773">
        <w:rPr>
          <w:rFonts w:eastAsia="Calibri"/>
        </w:rPr>
        <w:t>analysis tasks</w:t>
      </w:r>
      <w:r w:rsidR="00B84FFE">
        <w:rPr>
          <w:rFonts w:eastAsia="Calibri"/>
        </w:rPr>
        <w:t xml:space="preserve"> or hybrid machine and human consumption</w:t>
      </w:r>
      <w:r w:rsidRPr="001B60C5">
        <w:t xml:space="preserve">. In </w:t>
      </w:r>
      <w:r w:rsidR="00372BD7" w:rsidRPr="001B60C5">
        <w:t>addition,</w:t>
      </w:r>
      <w:r w:rsidRPr="001B60C5">
        <w:t xml:space="preserve"> such a data format can</w:t>
      </w:r>
      <w:r>
        <w:t xml:space="preserve"> </w:t>
      </w:r>
      <w:r w:rsidRPr="001B60C5">
        <w:t>be used to transport recorded audio data from sensor networks to machine</w:t>
      </w:r>
      <w:r>
        <w:t xml:space="preserve"> </w:t>
      </w:r>
      <w:r w:rsidRPr="001B60C5">
        <w:t>listening units. Applications for machine listening are in industrial,</w:t>
      </w:r>
      <w:r>
        <w:t xml:space="preserve"> </w:t>
      </w:r>
      <w:r w:rsidRPr="001B60C5">
        <w:t>surveillance, control, medical, and multimedia applications. This call focuses on lossless audio coding enabling the</w:t>
      </w:r>
      <w:r>
        <w:t xml:space="preserve"> </w:t>
      </w:r>
      <w:r w:rsidRPr="001B60C5">
        <w:t>use of the same compression scheme for all applications</w:t>
      </w:r>
      <w:r>
        <w:t xml:space="preserve">. </w:t>
      </w:r>
      <w:r w:rsidRPr="001B60C5">
        <w:t xml:space="preserve">This </w:t>
      </w:r>
      <w:proofErr w:type="spellStart"/>
      <w:r w:rsidRPr="001B60C5">
        <w:t>CfP</w:t>
      </w:r>
      <w:proofErr w:type="spellEnd"/>
      <w:r w:rsidRPr="001B60C5">
        <w:t xml:space="preserve"> welcomes submissions of proposals from companies and other organizations. Registration is required by the 1</w:t>
      </w:r>
      <w:r w:rsidRPr="001B60C5">
        <w:rPr>
          <w:vertAlign w:val="superscript"/>
        </w:rPr>
        <w:t>st</w:t>
      </w:r>
      <w:r w:rsidRPr="001B60C5">
        <w:t> of August 2025; the submission of bitstream files, results, and decoder packages is required by the 1</w:t>
      </w:r>
      <w:r w:rsidRPr="001B60C5">
        <w:rPr>
          <w:vertAlign w:val="superscript"/>
        </w:rPr>
        <w:t>st</w:t>
      </w:r>
      <w:r w:rsidRPr="001B60C5">
        <w:t> of September 2025; and the submission of proponent documentation is due by the 26</w:t>
      </w:r>
      <w:r w:rsidRPr="001B60C5">
        <w:rPr>
          <w:vertAlign w:val="superscript"/>
        </w:rPr>
        <w:t>th</w:t>
      </w:r>
      <w:r w:rsidRPr="001B60C5">
        <w:t xml:space="preserve"> of September 2025. Evaluation of the submissions in response to the </w:t>
      </w:r>
      <w:proofErr w:type="spellStart"/>
      <w:r w:rsidRPr="001B60C5">
        <w:t>CfP</w:t>
      </w:r>
      <w:proofErr w:type="spellEnd"/>
      <w:r w:rsidRPr="001B60C5">
        <w:t xml:space="preserve"> will be performed at the </w:t>
      </w:r>
      <w:proofErr w:type="gramStart"/>
      <w:r w:rsidRPr="001B60C5">
        <w:t>152</w:t>
      </w:r>
      <w:r w:rsidRPr="001B60C5">
        <w:rPr>
          <w:vertAlign w:val="superscript"/>
        </w:rPr>
        <w:t>th</w:t>
      </w:r>
      <w:proofErr w:type="gramEnd"/>
      <w:r w:rsidRPr="001B60C5">
        <w:t> MPEG meeting in October 2025.</w:t>
      </w:r>
    </w:p>
    <w:p w14:paraId="177F866F" w14:textId="3015F234" w:rsidR="001B60C5" w:rsidRPr="00372BD7" w:rsidRDefault="001B60C5" w:rsidP="00372BD7">
      <w:pPr>
        <w:pBdr>
          <w:top w:val="nil"/>
          <w:left w:val="nil"/>
          <w:bottom w:val="nil"/>
          <w:right w:val="nil"/>
          <w:between w:val="nil"/>
        </w:pBdr>
        <w:spacing w:after="360"/>
        <w:jc w:val="both"/>
      </w:pPr>
      <w:r w:rsidRPr="001B60C5">
        <w:lastRenderedPageBreak/>
        <w:t xml:space="preserve">The </w:t>
      </w:r>
      <w:proofErr w:type="spellStart"/>
      <w:r w:rsidRPr="001B60C5">
        <w:t>CfP</w:t>
      </w:r>
      <w:proofErr w:type="spellEnd"/>
      <w:r w:rsidRPr="001B60C5">
        <w:t xml:space="preserve"> </w:t>
      </w:r>
      <w:r w:rsidR="00ED7773">
        <w:t>and related documents are</w:t>
      </w:r>
      <w:r w:rsidRPr="001B60C5">
        <w:t xml:space="preserve"> available at </w:t>
      </w:r>
      <w:hyperlink r:id="rId14" w:history="1">
        <w:r w:rsidRPr="001B60C5">
          <w:rPr>
            <w:rStyle w:val="a9"/>
          </w:rPr>
          <w:t>https://www.mpeg.org/</w:t>
        </w:r>
      </w:hyperlink>
      <w:r w:rsidRPr="001B60C5">
        <w:t>.</w:t>
      </w:r>
      <w:r w:rsidRPr="004D6E85">
        <w:t xml:space="preserve"> </w:t>
      </w:r>
    </w:p>
    <w:p w14:paraId="2DA62334" w14:textId="0088B474" w:rsidR="009321C2" w:rsidRDefault="00071885" w:rsidP="005F4D1A">
      <w:pPr>
        <w:pStyle w:val="10"/>
        <w:rPr>
          <w:rFonts w:eastAsia="Calibri" w:cstheme="majorHAnsi"/>
          <w:bCs/>
        </w:rPr>
      </w:pPr>
      <w:r>
        <w:rPr>
          <w:rFonts w:eastAsia="Calibri" w:cstheme="majorHAnsi"/>
          <w:bCs/>
        </w:rPr>
        <w:t xml:space="preserve">MPEG ratifies </w:t>
      </w:r>
      <w:r w:rsidR="004D6E85" w:rsidRPr="003055C2">
        <w:rPr>
          <w:bCs/>
        </w:rPr>
        <w:t>the 4th</w:t>
      </w:r>
      <w:r w:rsidR="004D6E85" w:rsidRPr="003055C2">
        <w:rPr>
          <w:bCs/>
          <w:vertAlign w:val="superscript"/>
        </w:rPr>
        <w:t xml:space="preserve"> </w:t>
      </w:r>
      <w:r w:rsidR="004D6E85" w:rsidRPr="003055C2">
        <w:rPr>
          <w:bCs/>
        </w:rPr>
        <w:t>edition of MPEG-H 3D audio standard and reference software</w:t>
      </w:r>
    </w:p>
    <w:p w14:paraId="114BD268" w14:textId="516555E6" w:rsidR="004D6E85" w:rsidRPr="004D6E85" w:rsidRDefault="004D6E85" w:rsidP="004D6E85">
      <w:pPr>
        <w:pBdr>
          <w:top w:val="nil"/>
          <w:left w:val="nil"/>
          <w:bottom w:val="nil"/>
          <w:right w:val="nil"/>
          <w:between w:val="nil"/>
        </w:pBdr>
        <w:spacing w:after="360"/>
        <w:jc w:val="both"/>
      </w:pPr>
      <w:r w:rsidRPr="004D6E85">
        <w:t xml:space="preserve">At the 150th MPEG meeting in April 2025, the fourth edition of ISO/IEC 23008-3, MPEG-H 3D audio, and the fourth edition of ISO/IEC 23008-6, MPEG-H 3D audio reference software, progressed to Final Draft International Standard (FDIS). </w:t>
      </w:r>
    </w:p>
    <w:p w14:paraId="24D39DE6" w14:textId="77777777" w:rsidR="004D6E85" w:rsidRPr="004D6E85" w:rsidDel="001108F4" w:rsidRDefault="004D6E85" w:rsidP="004D6E85">
      <w:pPr>
        <w:pBdr>
          <w:top w:val="nil"/>
          <w:left w:val="nil"/>
          <w:bottom w:val="nil"/>
          <w:right w:val="nil"/>
          <w:between w:val="nil"/>
        </w:pBdr>
        <w:spacing w:after="360"/>
        <w:jc w:val="both"/>
        <w:rPr>
          <w:del w:id="2" w:author="Kyuheon Kim" w:date="2025-05-29T19:04:00Z" w16du:dateUtc="2025-05-29T10:04:00Z"/>
        </w:rPr>
      </w:pPr>
      <w:r w:rsidRPr="004D6E85">
        <w:t xml:space="preserve">The changes in the new edition of ISO/IEC 23008-3 are solely editorial – the previously standardized functionality remains unchanged. Normative references </w:t>
      </w:r>
      <w:proofErr w:type="gramStart"/>
      <w:r w:rsidRPr="004D6E85">
        <w:t>were corrected and updated,</w:t>
      </w:r>
      <w:proofErr w:type="gramEnd"/>
      <w:r w:rsidRPr="004D6E85">
        <w:t xml:space="preserve"> literal and formatting errors were fixed. Textual changes regarding random access points, configuration changes, bitrate adaption, hybrid delivery, IGF, DRC, and loudness handling aim to increase comprehensibility.</w:t>
      </w:r>
    </w:p>
    <w:p w14:paraId="655D4A48" w14:textId="77777777" w:rsidR="004D6E85" w:rsidRPr="004D6E85" w:rsidRDefault="004D6E85" w:rsidP="004D6E85">
      <w:pPr>
        <w:pBdr>
          <w:top w:val="nil"/>
          <w:left w:val="nil"/>
          <w:bottom w:val="nil"/>
          <w:right w:val="nil"/>
          <w:between w:val="nil"/>
        </w:pBdr>
        <w:spacing w:after="360"/>
        <w:jc w:val="both"/>
        <w:rPr>
          <w:rFonts w:hint="eastAsia"/>
          <w:lang w:eastAsia="ko-KR"/>
        </w:rPr>
      </w:pPr>
    </w:p>
    <w:p w14:paraId="251528AF" w14:textId="275A61C4" w:rsidR="004D6E85" w:rsidRPr="004D6E85" w:rsidRDefault="004D6E85" w:rsidP="004D6E85">
      <w:pPr>
        <w:pBdr>
          <w:top w:val="nil"/>
          <w:left w:val="nil"/>
          <w:bottom w:val="nil"/>
          <w:right w:val="nil"/>
          <w:between w:val="nil"/>
        </w:pBdr>
        <w:spacing w:after="360"/>
        <w:jc w:val="both"/>
      </w:pPr>
      <w:r w:rsidRPr="004D6E85">
        <w:t>Likewise, the technical scope of the fourth edition of ISO/IEC 23008-6 was not changed. Software fixes were introduced, and the latest version of the MPEG-D DRC reference software was integrated. Furthermore, an improved checkout mechanism facilitates setting up the reference software workspace.</w:t>
      </w:r>
    </w:p>
    <w:p w14:paraId="10626E81" w14:textId="49D05CF7" w:rsidR="004D6E85" w:rsidRPr="004D6E85" w:rsidRDefault="004D6E85" w:rsidP="004D6E85">
      <w:pPr>
        <w:pBdr>
          <w:top w:val="nil"/>
          <w:left w:val="nil"/>
          <w:bottom w:val="nil"/>
          <w:right w:val="nil"/>
          <w:between w:val="nil"/>
        </w:pBdr>
        <w:spacing w:after="360"/>
        <w:jc w:val="both"/>
      </w:pPr>
      <w:r w:rsidRPr="004D6E85">
        <w:t>The fourth editions of ISO/IEC 23008-3 and ISO/IEC 23008-6 enhance the overall usability of MPEG-H 3D audio.</w:t>
      </w:r>
    </w:p>
    <w:p w14:paraId="131DCC0A" w14:textId="500DD226" w:rsidR="00247226" w:rsidRDefault="004D6E85" w:rsidP="005F4D1A">
      <w:pPr>
        <w:pStyle w:val="10"/>
        <w:rPr>
          <w:rFonts w:eastAsia="Calibri" w:cstheme="majorHAnsi"/>
          <w:bCs/>
        </w:rPr>
      </w:pPr>
      <w:r w:rsidRPr="004D6E85">
        <w:rPr>
          <w:rFonts w:eastAsia="Calibri" w:cstheme="majorHAnsi"/>
          <w:bCs/>
        </w:rPr>
        <w:t>MPEG ratifies MPEG-I Immersive Audio Reference Software</w:t>
      </w:r>
    </w:p>
    <w:p w14:paraId="204A996C" w14:textId="5B565CBE" w:rsidR="004D6E85" w:rsidRPr="004D6E85" w:rsidRDefault="004D6E85" w:rsidP="004D6E85">
      <w:pPr>
        <w:pBdr>
          <w:top w:val="nil"/>
          <w:left w:val="nil"/>
          <w:bottom w:val="nil"/>
          <w:right w:val="nil"/>
          <w:between w:val="nil"/>
        </w:pBdr>
        <w:spacing w:after="360"/>
        <w:jc w:val="both"/>
      </w:pPr>
      <w:r w:rsidRPr="004D6E85">
        <w:t>At the 150th MPEG meeting, MPEG Audio Coding (WG 6) promoted ISO/IEC 23090-34 Immersive audio reference software to Final Draft International Standard (FDIS), marking a major milestone in the development of next-generation audio technology.</w:t>
      </w:r>
    </w:p>
    <w:p w14:paraId="56C9E3F9" w14:textId="1B30B93F" w:rsidR="004D6E85" w:rsidRPr="004D6E85" w:rsidRDefault="004D6E85" w:rsidP="004D6E85">
      <w:pPr>
        <w:pBdr>
          <w:top w:val="nil"/>
          <w:left w:val="nil"/>
          <w:bottom w:val="nil"/>
          <w:right w:val="nil"/>
          <w:between w:val="nil"/>
        </w:pBdr>
        <w:spacing w:after="360"/>
        <w:jc w:val="both"/>
      </w:pPr>
      <w:r w:rsidRPr="004D6E85">
        <w:t xml:space="preserve">ISO/IEC 23090-34 Immersive audio reference software is a complete implementation of MPEG-I immersive audio (ISO/IEC 23090-4) in a real-time framework. The technology is a groundbreaking standard for compact and highly realistic representation and </w:t>
      </w:r>
      <w:proofErr w:type="spellStart"/>
      <w:r w:rsidRPr="004D6E85">
        <w:t>auralization</w:t>
      </w:r>
      <w:proofErr w:type="spellEnd"/>
      <w:r w:rsidRPr="004D6E85">
        <w:t xml:space="preserve"> of spatial sound, enabling interoperability across different platforms and ecosystems. Tailored for metaverse applications, including Virtual, Augmented, and Mixed Reality (VR/AR/MR), it enables real-time rendering and streaming of interactive 3D audio with six degrees of freedom (6DoF). Users can not only turn their heads in any direction (pitch/yaw/roll) but also move freely through virtual acoustic environments (x/y/z), creating an unparalleled sense of immersion.</w:t>
      </w:r>
    </w:p>
    <w:p w14:paraId="7D3D2B8E" w14:textId="373F5FA8" w:rsidR="004D6E85" w:rsidRPr="004D6E85" w:rsidRDefault="004D6E85" w:rsidP="004D6E85">
      <w:pPr>
        <w:pBdr>
          <w:top w:val="nil"/>
          <w:left w:val="nil"/>
          <w:bottom w:val="nil"/>
          <w:right w:val="nil"/>
          <w:between w:val="nil"/>
        </w:pBdr>
        <w:spacing w:after="360"/>
        <w:jc w:val="both"/>
      </w:pPr>
      <w:r w:rsidRPr="004D6E85">
        <w:t>The software package contains an implementation of an encoder and a renderer delivering either binaural headphone or multi-channel loudspeaker output, that can serve as the basis for building interactive, fully immersive experiences.</w:t>
      </w:r>
    </w:p>
    <w:p w14:paraId="2A78DF26" w14:textId="2EBCCFDD" w:rsidR="002E1E18" w:rsidRDefault="004D6E85" w:rsidP="004D6E85">
      <w:pPr>
        <w:pBdr>
          <w:top w:val="nil"/>
          <w:left w:val="nil"/>
          <w:bottom w:val="nil"/>
          <w:right w:val="nil"/>
          <w:between w:val="nil"/>
        </w:pBdr>
        <w:spacing w:after="360"/>
        <w:jc w:val="both"/>
      </w:pPr>
      <w:r w:rsidRPr="004D6E85">
        <w:t>With MPEG-I immersive audio, MPEG continues to set the standard for the future of interactive spatial audio, paving the way for novel immersive digital experiences.</w:t>
      </w:r>
    </w:p>
    <w:p w14:paraId="298E7D03" w14:textId="38928B55" w:rsidR="00247226" w:rsidRDefault="00247226" w:rsidP="00247226">
      <w:pPr>
        <w:pStyle w:val="10"/>
        <w:rPr>
          <w:rFonts w:eastAsia="Calibri" w:cstheme="majorHAnsi"/>
          <w:bCs/>
        </w:rPr>
      </w:pPr>
      <w:r w:rsidRPr="00247226">
        <w:rPr>
          <w:rFonts w:eastAsia="Calibri" w:cstheme="majorHAnsi"/>
          <w:bCs/>
        </w:rPr>
        <w:lastRenderedPageBreak/>
        <w:t xml:space="preserve">MPEG </w:t>
      </w:r>
      <w:r w:rsidR="00172378">
        <w:rPr>
          <w:rFonts w:eastAsia="Calibri" w:cstheme="majorHAnsi"/>
          <w:bCs/>
        </w:rPr>
        <w:t>promotes</w:t>
      </w:r>
      <w:r w:rsidRPr="00247226">
        <w:rPr>
          <w:rFonts w:eastAsia="Calibri" w:cstheme="majorHAnsi"/>
          <w:bCs/>
        </w:rPr>
        <w:t xml:space="preserve"> </w:t>
      </w:r>
      <w:r w:rsidR="00172378">
        <w:rPr>
          <w:rFonts w:eastAsia="Calibri" w:cstheme="majorHAnsi"/>
          <w:bCs/>
        </w:rPr>
        <w:t>Video Coding for Machines to Committee Draft</w:t>
      </w:r>
    </w:p>
    <w:p w14:paraId="60B256F6" w14:textId="508D0A84" w:rsidR="00172378" w:rsidRPr="00172378" w:rsidRDefault="00172378" w:rsidP="00172378">
      <w:pPr>
        <w:pBdr>
          <w:top w:val="nil"/>
          <w:left w:val="nil"/>
          <w:bottom w:val="nil"/>
          <w:right w:val="nil"/>
          <w:between w:val="nil"/>
        </w:pBdr>
        <w:spacing w:after="360"/>
        <w:jc w:val="both"/>
      </w:pPr>
      <w:r w:rsidRPr="00172378">
        <w:t>At the 150th MPEG meeting, MPEG Video coding (WG 4) promoted ISO/IEC 23888-2 Video coding for machines to Committee Draft (CD), the initial stage of standard development.</w:t>
      </w:r>
    </w:p>
    <w:p w14:paraId="2035DCDF" w14:textId="250A3D66" w:rsidR="00172378" w:rsidRPr="00172378" w:rsidRDefault="00172378" w:rsidP="00172378">
      <w:pPr>
        <w:pBdr>
          <w:top w:val="nil"/>
          <w:left w:val="nil"/>
          <w:bottom w:val="nil"/>
          <w:right w:val="nil"/>
          <w:between w:val="nil"/>
        </w:pBdr>
        <w:spacing w:after="360"/>
        <w:jc w:val="both"/>
      </w:pPr>
      <w:r w:rsidRPr="00172378">
        <w:t>This emerging standard defines a video compressions standard optimized for consumption of video by a machine task network, specifying a pipeline of processing stages to transform video prior to the machine task network. It supports efficient compression by transforming the video in ways that, although impacting subjective quality, do not degrade machine task performance. The emerging standard reuses existing core coding technology to decode a coded video prior to the pipeline of processing stages, which perform transformations spatially, temporally, and in amplitude prior to the machine task network.</w:t>
      </w:r>
    </w:p>
    <w:p w14:paraId="33111A59" w14:textId="4D671F78" w:rsidR="00247226" w:rsidRDefault="00172378" w:rsidP="00172378">
      <w:pPr>
        <w:pBdr>
          <w:top w:val="nil"/>
          <w:left w:val="nil"/>
          <w:bottom w:val="nil"/>
          <w:right w:val="nil"/>
          <w:between w:val="nil"/>
        </w:pBdr>
        <w:spacing w:after="360"/>
        <w:jc w:val="both"/>
      </w:pPr>
      <w:r w:rsidRPr="00172378">
        <w:t>The standard is planned to be completed, i.e., to reach the status of Final Draft International Standard (FDIS), by April 2026.</w:t>
      </w:r>
    </w:p>
    <w:p w14:paraId="17A54BD0" w14:textId="1B948F7C" w:rsidR="00FB6AFA" w:rsidRPr="00FB6AFA" w:rsidRDefault="00172378" w:rsidP="00FB6AFA">
      <w:pPr>
        <w:pStyle w:val="10"/>
        <w:rPr>
          <w:rFonts w:eastAsia="Calibri" w:cstheme="majorHAnsi"/>
          <w:bCs/>
        </w:rPr>
      </w:pPr>
      <w:r w:rsidRPr="00172378">
        <w:rPr>
          <w:rFonts w:eastAsia="Calibri" w:cstheme="majorHAnsi"/>
          <w:bCs/>
          <w:lang w:val="en-CA"/>
        </w:rPr>
        <w:t>Support for new SEI messages in AVC</w:t>
      </w:r>
    </w:p>
    <w:p w14:paraId="18BDE76F" w14:textId="51134696" w:rsidR="00FB6AFA" w:rsidRDefault="00172378" w:rsidP="00FB6AFA">
      <w:pPr>
        <w:pBdr>
          <w:top w:val="nil"/>
          <w:left w:val="nil"/>
          <w:bottom w:val="nil"/>
          <w:right w:val="nil"/>
          <w:between w:val="nil"/>
        </w:pBdr>
        <w:spacing w:after="360"/>
        <w:jc w:val="both"/>
      </w:pPr>
      <w:r w:rsidRPr="00172378">
        <w:rPr>
          <w:lang w:val="en-CA"/>
        </w:rPr>
        <w:t xml:space="preserve">At its </w:t>
      </w:r>
      <w:r>
        <w:rPr>
          <w:lang w:val="en-CA"/>
        </w:rPr>
        <w:t>150</w:t>
      </w:r>
      <w:r w:rsidRPr="00172378">
        <w:rPr>
          <w:vertAlign w:val="superscript"/>
          <w:lang w:val="en-CA"/>
        </w:rPr>
        <w:t>th</w:t>
      </w:r>
      <w:r w:rsidRPr="00172378">
        <w:rPr>
          <w:lang w:val="en-CA"/>
        </w:rPr>
        <w:t xml:space="preserve"> meeting, </w:t>
      </w:r>
      <w:r w:rsidRPr="00172378">
        <w:rPr>
          <w:i/>
          <w:iCs/>
          <w:lang w:val="en-CA"/>
        </w:rPr>
        <w:t>JVET</w:t>
      </w:r>
      <w:r w:rsidRPr="00172378">
        <w:rPr>
          <w:lang w:val="en-CA"/>
        </w:rPr>
        <w:t> (SC 29 WG 5) issued a Committee Draft Amendment (CDAM) for the Advanced Video Coding standard (AVC, ISO/IEC 14496-10 | ITU-T Rec. H.264), which will enable using new SEI messages currently under development for the next version of the Versatile Supplemental Enhancement Messages standard (VSEI, ISO/IEC 23002-7 | ITU-T Rec. H.274). This will include extensions of the neural network-based post filtering SEI, as well as new messages for source picture timing signalling, signalling of modalities such as infrared or X-ray video, a set of messages supporting the addition of digital signatures to video streams, signalling of AI usage restrictions, encoder optimization information, packed regions information, processing order and nesting in case of concatenated processing of several SEI messages, and a messages enabling generative face synthesis from a video stream. Finalization of this amendment is planned early in the year 2026.</w:t>
      </w:r>
    </w:p>
    <w:p w14:paraId="0CCD0591" w14:textId="5B145A68" w:rsidR="00247226" w:rsidRPr="00247226" w:rsidRDefault="00172378" w:rsidP="00247226">
      <w:pPr>
        <w:pStyle w:val="10"/>
        <w:rPr>
          <w:rFonts w:eastAsia="Calibri" w:cstheme="majorHAnsi"/>
          <w:bCs/>
        </w:rPr>
      </w:pPr>
      <w:r w:rsidRPr="00172378">
        <w:rPr>
          <w:rFonts w:eastAsia="Calibri" w:cstheme="majorHAnsi"/>
          <w:bCs/>
          <w:lang w:val="en-CA"/>
        </w:rPr>
        <w:t>Work towards next edition of VVC conformance</w:t>
      </w:r>
    </w:p>
    <w:p w14:paraId="2F4680AE" w14:textId="28B33E46" w:rsidR="00247226" w:rsidRDefault="00172378" w:rsidP="00247226">
      <w:pPr>
        <w:pBdr>
          <w:top w:val="nil"/>
          <w:left w:val="nil"/>
          <w:bottom w:val="nil"/>
          <w:right w:val="nil"/>
          <w:between w:val="nil"/>
        </w:pBdr>
        <w:spacing w:after="360"/>
        <w:jc w:val="both"/>
      </w:pPr>
      <w:r w:rsidRPr="00172378">
        <w:rPr>
          <w:lang w:val="en-CA"/>
        </w:rPr>
        <w:t xml:space="preserve">Availability of conformance bitstreams helps implementers to verify compliance of decoding devices to the specification of a video compression standard. At its </w:t>
      </w:r>
      <w:r>
        <w:rPr>
          <w:lang w:val="en-CA"/>
        </w:rPr>
        <w:t>150</w:t>
      </w:r>
      <w:r w:rsidRPr="00172378">
        <w:rPr>
          <w:vertAlign w:val="superscript"/>
          <w:lang w:val="en-CA"/>
        </w:rPr>
        <w:t>th</w:t>
      </w:r>
      <w:r w:rsidRPr="00172378">
        <w:rPr>
          <w:lang w:val="en-CA"/>
        </w:rPr>
        <w:t xml:space="preserve"> meeting, </w:t>
      </w:r>
      <w:r w:rsidRPr="00172378">
        <w:rPr>
          <w:i/>
          <w:iCs/>
          <w:lang w:val="en-CA"/>
        </w:rPr>
        <w:t>JVET</w:t>
      </w:r>
      <w:r w:rsidRPr="00172378">
        <w:rPr>
          <w:lang w:val="en-CA"/>
        </w:rPr>
        <w:t> (SC 29 WG 5) issued a Committee Draft (CD) for the third edition of Conformance Testing for Versatile Video Coding (ISO/IEC 23090-15 | ITU-T Rec. H.266.2), which adds new bitstreams for testing multi-layer functionality, and makes corrections to some bitstreams of the existing set. Finalization of this standard is planned early in the year 2026.</w:t>
      </w:r>
    </w:p>
    <w:p w14:paraId="0B72224C" w14:textId="1FFB85FA" w:rsidR="00247226" w:rsidRPr="00247226" w:rsidRDefault="00172378" w:rsidP="00247226">
      <w:pPr>
        <w:pStyle w:val="10"/>
        <w:rPr>
          <w:rFonts w:eastAsia="Calibri" w:cstheme="majorHAnsi"/>
          <w:bCs/>
        </w:rPr>
      </w:pPr>
      <w:r w:rsidRPr="00172378">
        <w:rPr>
          <w:rFonts w:eastAsia="Calibri" w:cstheme="majorHAnsi"/>
          <w:bCs/>
          <w:lang w:val="en-CA"/>
        </w:rPr>
        <w:t>Draft of Joint Call for Evidence on video compression with capability beyond VVC</w:t>
      </w:r>
    </w:p>
    <w:p w14:paraId="3F96DC21" w14:textId="198A7B4F" w:rsidR="006B26E7" w:rsidRDefault="00172378" w:rsidP="00AB61F5">
      <w:pPr>
        <w:pBdr>
          <w:top w:val="nil"/>
          <w:left w:val="nil"/>
          <w:bottom w:val="nil"/>
          <w:right w:val="nil"/>
          <w:between w:val="nil"/>
        </w:pBdr>
        <w:spacing w:after="360"/>
        <w:jc w:val="both"/>
        <w:rPr>
          <w:lang w:val="en-CA" w:eastAsia="ko-KR"/>
        </w:rPr>
      </w:pPr>
      <w:r w:rsidRPr="00172378">
        <w:rPr>
          <w:lang w:val="en-CA"/>
        </w:rPr>
        <w:t xml:space="preserve">At its </w:t>
      </w:r>
      <w:r>
        <w:rPr>
          <w:lang w:val="en-CA"/>
        </w:rPr>
        <w:t>150</w:t>
      </w:r>
      <w:r w:rsidRPr="00172378">
        <w:rPr>
          <w:vertAlign w:val="superscript"/>
          <w:lang w:val="en-CA"/>
        </w:rPr>
        <w:t>th</w:t>
      </w:r>
      <w:r w:rsidRPr="00172378">
        <w:rPr>
          <w:lang w:val="en-CA"/>
        </w:rPr>
        <w:t xml:space="preserve"> meeting, </w:t>
      </w:r>
      <w:r w:rsidRPr="00172378">
        <w:rPr>
          <w:i/>
          <w:iCs/>
          <w:lang w:val="en-CA"/>
        </w:rPr>
        <w:t>JVET</w:t>
      </w:r>
      <w:r w:rsidRPr="00172378">
        <w:rPr>
          <w:lang w:val="en-CA"/>
        </w:rPr>
        <w:t> (SC 29 WG 5) issued a draft text of a Joint Call for Evidence (</w:t>
      </w:r>
      <w:proofErr w:type="spellStart"/>
      <w:r w:rsidRPr="00172378">
        <w:rPr>
          <w:lang w:val="en-CA"/>
        </w:rPr>
        <w:t>CfE</w:t>
      </w:r>
      <w:proofErr w:type="spellEnd"/>
      <w:r w:rsidRPr="00172378">
        <w:rPr>
          <w:lang w:val="en-CA"/>
        </w:rPr>
        <w:t xml:space="preserve">, on behalf of its SC 29 and ITU-T SG21 parent bodies) as a public document. The </w:t>
      </w:r>
      <w:proofErr w:type="spellStart"/>
      <w:r w:rsidRPr="00172378">
        <w:rPr>
          <w:lang w:val="en-CA"/>
        </w:rPr>
        <w:t>CfE</w:t>
      </w:r>
      <w:proofErr w:type="spellEnd"/>
      <w:r w:rsidRPr="00172378">
        <w:rPr>
          <w:lang w:val="en-CA"/>
        </w:rPr>
        <w:t xml:space="preserve"> requests information regarding the existence of video compression technology that has compression performance or additional functionality beyond that of VVC, where the </w:t>
      </w:r>
      <w:proofErr w:type="spellStart"/>
      <w:r w:rsidRPr="00172378">
        <w:rPr>
          <w:lang w:val="en-CA"/>
        </w:rPr>
        <w:t>tradeoff</w:t>
      </w:r>
      <w:proofErr w:type="spellEnd"/>
      <w:r w:rsidRPr="00172378">
        <w:rPr>
          <w:lang w:val="en-CA"/>
        </w:rPr>
        <w:t xml:space="preserve"> in terms of encoder and decoder implementation cost is also an important criterion. Further, a first draft of use cases and requirements for a potential next-generation video coding standard is being issued by the parent bodies. The </w:t>
      </w:r>
      <w:proofErr w:type="spellStart"/>
      <w:r w:rsidRPr="00172378">
        <w:rPr>
          <w:lang w:val="en-CA"/>
        </w:rPr>
        <w:t>CfE</w:t>
      </w:r>
      <w:proofErr w:type="spellEnd"/>
      <w:r w:rsidRPr="00172378">
        <w:rPr>
          <w:lang w:val="en-CA"/>
        </w:rPr>
        <w:t xml:space="preserve"> is planned to be finalized during the </w:t>
      </w:r>
      <w:r>
        <w:rPr>
          <w:lang w:val="en-CA"/>
        </w:rPr>
        <w:t>151</w:t>
      </w:r>
      <w:r>
        <w:rPr>
          <w:vertAlign w:val="superscript"/>
          <w:lang w:val="en-CA"/>
        </w:rPr>
        <w:t>st</w:t>
      </w:r>
      <w:r w:rsidRPr="00172378">
        <w:rPr>
          <w:lang w:val="en-CA"/>
        </w:rPr>
        <w:t xml:space="preserve"> JVET meeting in July, and submissions are expected to be received by the time of the </w:t>
      </w:r>
      <w:r>
        <w:rPr>
          <w:lang w:val="en-CA"/>
        </w:rPr>
        <w:t>152</w:t>
      </w:r>
      <w:r>
        <w:rPr>
          <w:vertAlign w:val="superscript"/>
          <w:lang w:val="en-CA"/>
        </w:rPr>
        <w:t>nd</w:t>
      </w:r>
      <w:r w:rsidRPr="00172378">
        <w:rPr>
          <w:lang w:val="en-CA"/>
        </w:rPr>
        <w:t xml:space="preserve"> meeting in October 2025. At that meeting, also </w:t>
      </w:r>
      <w:r w:rsidRPr="00172378">
        <w:rPr>
          <w:lang w:val="en-CA"/>
        </w:rPr>
        <w:lastRenderedPageBreak/>
        <w:t>numerous subjective-quality testing activities are planned to be conducted, using a set of video test materials which also includes novel categories such as gaming content and user-generated content.</w:t>
      </w:r>
    </w:p>
    <w:p w14:paraId="6B77AF41" w14:textId="398FDD1D" w:rsidR="006B26E7" w:rsidRPr="004A362D" w:rsidRDefault="006B26E7" w:rsidP="004A362D">
      <w:pPr>
        <w:pStyle w:val="10"/>
        <w:rPr>
          <w:rFonts w:eastAsia="Calibri" w:cstheme="majorHAnsi"/>
          <w:bCs/>
          <w:lang w:val="en-CA"/>
        </w:rPr>
      </w:pPr>
      <w:r w:rsidRPr="004A362D">
        <w:rPr>
          <w:rFonts w:eastAsia="Calibri" w:cstheme="majorHAnsi"/>
          <w:bCs/>
          <w:lang w:val="en-CA"/>
        </w:rPr>
        <w:t>MPEG advances standards in 3D Graphics, Haptics, and Internet of Media Things</w:t>
      </w:r>
    </w:p>
    <w:p w14:paraId="698B389D" w14:textId="77777777" w:rsidR="006B26E7" w:rsidRPr="004A362D" w:rsidRDefault="006B26E7" w:rsidP="004A362D">
      <w:pPr>
        <w:pBdr>
          <w:top w:val="nil"/>
          <w:left w:val="nil"/>
          <w:bottom w:val="nil"/>
          <w:right w:val="nil"/>
          <w:between w:val="nil"/>
        </w:pBdr>
        <w:spacing w:after="360"/>
        <w:jc w:val="both"/>
        <w:rPr>
          <w:lang w:val="en-CA"/>
        </w:rPr>
      </w:pPr>
      <w:r w:rsidRPr="004A362D">
        <w:rPr>
          <w:lang w:val="en-CA"/>
        </w:rPr>
        <w:t>At its 150th meeting, MPEG Working Group 7 (WG 7) marked significant progress by promoting a series of new and revised standards to Committee Draft (CD) and Final Draft International Standard (FDIS) status. These developments contribute to MPEG’s mission to provide interoperable, efficient, and scalable solutions across immersive media domains.</w:t>
      </w:r>
    </w:p>
    <w:p w14:paraId="1D07BD5F" w14:textId="77777777" w:rsidR="006B26E7" w:rsidRPr="00346064" w:rsidRDefault="006B26E7" w:rsidP="00346064">
      <w:pPr>
        <w:pBdr>
          <w:top w:val="nil"/>
          <w:left w:val="nil"/>
          <w:bottom w:val="nil"/>
          <w:right w:val="nil"/>
          <w:between w:val="nil"/>
        </w:pBdr>
        <w:spacing w:after="360"/>
        <w:jc w:val="both"/>
        <w:rPr>
          <w:rFonts w:ascii="Aptos Narrow" w:eastAsia="Times New Roman" w:hAnsi="Aptos Narrow"/>
          <w:b/>
          <w:bCs/>
          <w:sz w:val="27"/>
          <w:szCs w:val="27"/>
          <w:lang w:val="fr-FR" w:eastAsia="fr-FR"/>
        </w:rPr>
      </w:pPr>
      <w:r w:rsidRPr="00346064">
        <w:rPr>
          <w:b/>
          <w:bCs/>
          <w:lang w:val="en-CA"/>
        </w:rPr>
        <w:t>Point Cloud Compression</w:t>
      </w:r>
    </w:p>
    <w:p w14:paraId="4CF8B349" w14:textId="77777777" w:rsidR="006B26E7" w:rsidRPr="001E2406" w:rsidRDefault="006B26E7" w:rsidP="001E2406">
      <w:pPr>
        <w:pBdr>
          <w:top w:val="nil"/>
          <w:left w:val="nil"/>
          <w:bottom w:val="nil"/>
          <w:right w:val="nil"/>
          <w:between w:val="nil"/>
        </w:pBdr>
        <w:spacing w:after="360"/>
        <w:jc w:val="both"/>
        <w:rPr>
          <w:lang w:val="en-CA"/>
        </w:rPr>
      </w:pPr>
      <w:r w:rsidRPr="001E2406">
        <w:rPr>
          <w:lang w:val="en-CA"/>
        </w:rPr>
        <w:t>Point cloud compression is a foundational technology for applications such as immersive communication, autonomous driving, cultural heritage digitization, and gaming. MPEG WG 7 continues to refine and diversify its point cloud compression standards to meet industry-specific demands.</w:t>
      </w:r>
    </w:p>
    <w:p w14:paraId="552DE696" w14:textId="77777777" w:rsidR="001E2406" w:rsidRDefault="006B26E7" w:rsidP="001E2406">
      <w:pPr>
        <w:pStyle w:val="a7"/>
        <w:numPr>
          <w:ilvl w:val="0"/>
          <w:numId w:val="28"/>
        </w:numPr>
        <w:pBdr>
          <w:top w:val="nil"/>
          <w:left w:val="nil"/>
          <w:bottom w:val="nil"/>
          <w:right w:val="nil"/>
          <w:between w:val="nil"/>
        </w:pBdr>
        <w:spacing w:after="360"/>
        <w:jc w:val="both"/>
        <w:rPr>
          <w:lang w:val="en-CA"/>
        </w:rPr>
      </w:pPr>
      <w:r w:rsidRPr="001E2406">
        <w:rPr>
          <w:lang w:val="en-CA"/>
        </w:rPr>
        <w:t>ISO/IEC FDIS 23090-19 – Video-based Point Cloud Compression (V-PCC) Reference Software, 2nd Edition</w:t>
      </w:r>
    </w:p>
    <w:p w14:paraId="465F6B16" w14:textId="77777777" w:rsidR="001E2406" w:rsidRPr="001E2406" w:rsidRDefault="001E2406" w:rsidP="001E2406">
      <w:pPr>
        <w:pStyle w:val="a7"/>
        <w:pBdr>
          <w:top w:val="nil"/>
          <w:left w:val="nil"/>
          <w:bottom w:val="nil"/>
          <w:right w:val="nil"/>
          <w:between w:val="nil"/>
        </w:pBdr>
        <w:spacing w:after="360"/>
        <w:ind w:left="880"/>
        <w:jc w:val="both"/>
        <w:rPr>
          <w:sz w:val="10"/>
          <w:szCs w:val="10"/>
          <w:lang w:val="en-CA"/>
        </w:rPr>
      </w:pPr>
    </w:p>
    <w:p w14:paraId="1645A425" w14:textId="1D1F4F32" w:rsidR="006B26E7" w:rsidRDefault="006B26E7" w:rsidP="001E2406">
      <w:pPr>
        <w:pStyle w:val="a7"/>
        <w:pBdr>
          <w:top w:val="nil"/>
          <w:left w:val="nil"/>
          <w:bottom w:val="nil"/>
          <w:right w:val="nil"/>
          <w:between w:val="nil"/>
        </w:pBdr>
        <w:spacing w:after="360"/>
        <w:ind w:left="880"/>
        <w:jc w:val="both"/>
        <w:rPr>
          <w:lang w:val="en-CA"/>
        </w:rPr>
      </w:pPr>
      <w:r w:rsidRPr="001E2406">
        <w:rPr>
          <w:lang w:val="en-CA"/>
        </w:rPr>
        <w:t>This edition updates the reference software for the widely adopted V-PCC standard, which is optimized for dense point clouds and leverages mature video compression techniques. The V-PCC approach enables efficient streaming and rendering of dynamic 3D content over existing video pipelines, offering broad compatibility and performance across platforms.</w:t>
      </w:r>
    </w:p>
    <w:p w14:paraId="0B554DE8" w14:textId="77777777" w:rsidR="001E2406" w:rsidRPr="001E2406" w:rsidRDefault="001E2406" w:rsidP="001E2406">
      <w:pPr>
        <w:pStyle w:val="a7"/>
        <w:pBdr>
          <w:top w:val="nil"/>
          <w:left w:val="nil"/>
          <w:bottom w:val="nil"/>
          <w:right w:val="nil"/>
          <w:between w:val="nil"/>
        </w:pBdr>
        <w:spacing w:after="360"/>
        <w:ind w:left="880"/>
        <w:jc w:val="both"/>
        <w:rPr>
          <w:lang w:val="en-CA"/>
        </w:rPr>
      </w:pPr>
    </w:p>
    <w:p w14:paraId="483FF338" w14:textId="77777777" w:rsidR="001E2406" w:rsidRDefault="006B26E7" w:rsidP="001E2406">
      <w:pPr>
        <w:pStyle w:val="a7"/>
        <w:numPr>
          <w:ilvl w:val="0"/>
          <w:numId w:val="28"/>
        </w:numPr>
        <w:pBdr>
          <w:top w:val="nil"/>
          <w:left w:val="nil"/>
          <w:bottom w:val="nil"/>
          <w:right w:val="nil"/>
          <w:between w:val="nil"/>
        </w:pBdr>
        <w:spacing w:after="360"/>
        <w:jc w:val="both"/>
        <w:rPr>
          <w:lang w:val="en-CA"/>
        </w:rPr>
      </w:pPr>
      <w:r w:rsidRPr="001E2406">
        <w:rPr>
          <w:lang w:val="en-CA"/>
        </w:rPr>
        <w:t>ISO/IEC CD 23090-38 – Enhanced Geometry-based Point Cloud Compression (E-G-PCC)</w:t>
      </w:r>
    </w:p>
    <w:p w14:paraId="3C5E1BC2" w14:textId="77777777" w:rsidR="001E2406" w:rsidRPr="001E2406" w:rsidRDefault="001E2406" w:rsidP="001E2406">
      <w:pPr>
        <w:pStyle w:val="a7"/>
        <w:pBdr>
          <w:top w:val="nil"/>
          <w:left w:val="nil"/>
          <w:bottom w:val="nil"/>
          <w:right w:val="nil"/>
          <w:between w:val="nil"/>
        </w:pBdr>
        <w:spacing w:after="360"/>
        <w:ind w:left="880"/>
        <w:jc w:val="both"/>
        <w:rPr>
          <w:sz w:val="10"/>
          <w:szCs w:val="10"/>
          <w:lang w:val="en-CA"/>
        </w:rPr>
      </w:pPr>
    </w:p>
    <w:p w14:paraId="697E4AC4" w14:textId="03F71CE2" w:rsidR="006B26E7" w:rsidRDefault="006B26E7" w:rsidP="001E2406">
      <w:pPr>
        <w:pStyle w:val="a7"/>
        <w:pBdr>
          <w:top w:val="nil"/>
          <w:left w:val="nil"/>
          <w:bottom w:val="nil"/>
          <w:right w:val="nil"/>
          <w:between w:val="nil"/>
        </w:pBdr>
        <w:spacing w:after="360"/>
        <w:ind w:left="880"/>
        <w:jc w:val="both"/>
        <w:rPr>
          <w:lang w:val="en-CA"/>
        </w:rPr>
      </w:pPr>
      <w:r w:rsidRPr="001E2406">
        <w:rPr>
          <w:lang w:val="en-CA"/>
        </w:rPr>
        <w:t xml:space="preserve">E-G-PCC introduces major enhancements over the original </w:t>
      </w:r>
      <w:r w:rsidR="00523EA4" w:rsidRPr="001E2406">
        <w:rPr>
          <w:lang w:val="en-CA"/>
        </w:rPr>
        <w:t xml:space="preserve">Geometry-based Point Cloud Compression </w:t>
      </w:r>
      <w:r w:rsidR="00523EA4">
        <w:rPr>
          <w:lang w:val="en-CA"/>
        </w:rPr>
        <w:t>(</w:t>
      </w:r>
      <w:r w:rsidRPr="001E2406">
        <w:rPr>
          <w:lang w:val="en-CA"/>
        </w:rPr>
        <w:t>G-PCC</w:t>
      </w:r>
      <w:r w:rsidR="00523EA4">
        <w:rPr>
          <w:lang w:val="en-CA"/>
        </w:rPr>
        <w:t>)</w:t>
      </w:r>
      <w:r w:rsidRPr="001E2406">
        <w:rPr>
          <w:lang w:val="en-CA"/>
        </w:rPr>
        <w:t>, including temporal prediction and optimized static point cloud coding, addressing both performance and flexibility. This new standard enables improved compression for dynamic content while remaining versatile across dense, sparse, or LiDAR-derived point clouds. Although not backward compatible with G-PCC, it offers a self-contained and powerful alternative for advanced use cases.</w:t>
      </w:r>
    </w:p>
    <w:p w14:paraId="5A93EC42" w14:textId="77777777" w:rsidR="001E2406" w:rsidRPr="001E2406" w:rsidRDefault="001E2406" w:rsidP="001E2406">
      <w:pPr>
        <w:pStyle w:val="a7"/>
        <w:pBdr>
          <w:top w:val="nil"/>
          <w:left w:val="nil"/>
          <w:bottom w:val="nil"/>
          <w:right w:val="nil"/>
          <w:between w:val="nil"/>
        </w:pBdr>
        <w:spacing w:after="360"/>
        <w:ind w:left="880"/>
        <w:jc w:val="both"/>
        <w:rPr>
          <w:lang w:val="en-CA"/>
        </w:rPr>
      </w:pPr>
    </w:p>
    <w:p w14:paraId="3EFB1801" w14:textId="77777777" w:rsidR="001E2406" w:rsidRDefault="006B26E7" w:rsidP="001E2406">
      <w:pPr>
        <w:pStyle w:val="a7"/>
        <w:numPr>
          <w:ilvl w:val="0"/>
          <w:numId w:val="28"/>
        </w:numPr>
        <w:pBdr>
          <w:top w:val="nil"/>
          <w:left w:val="nil"/>
          <w:bottom w:val="nil"/>
          <w:right w:val="nil"/>
          <w:between w:val="nil"/>
        </w:pBdr>
        <w:spacing w:after="360"/>
        <w:jc w:val="both"/>
        <w:rPr>
          <w:lang w:val="en-CA"/>
        </w:rPr>
      </w:pPr>
      <w:r w:rsidRPr="001E2406">
        <w:rPr>
          <w:lang w:val="en-CA"/>
        </w:rPr>
        <w:t>ISO/IEC CD 23090-35 – Low Complexity, Low Latency LiDAR Coding (L3C2) Reference Software and Conformance</w:t>
      </w:r>
    </w:p>
    <w:p w14:paraId="3761A1C5" w14:textId="77777777" w:rsidR="001E2406" w:rsidRPr="001E2406" w:rsidRDefault="001E2406" w:rsidP="001E2406">
      <w:pPr>
        <w:pStyle w:val="a7"/>
        <w:pBdr>
          <w:top w:val="nil"/>
          <w:left w:val="nil"/>
          <w:bottom w:val="nil"/>
          <w:right w:val="nil"/>
          <w:between w:val="nil"/>
        </w:pBdr>
        <w:spacing w:after="360"/>
        <w:ind w:left="880"/>
        <w:jc w:val="both"/>
        <w:rPr>
          <w:sz w:val="10"/>
          <w:szCs w:val="10"/>
          <w:lang w:val="en-CA"/>
        </w:rPr>
      </w:pPr>
    </w:p>
    <w:p w14:paraId="054BFF2C" w14:textId="72D70C2D" w:rsidR="006B26E7" w:rsidRPr="001E2406" w:rsidRDefault="006B26E7" w:rsidP="001E2406">
      <w:pPr>
        <w:pStyle w:val="a7"/>
        <w:pBdr>
          <w:top w:val="nil"/>
          <w:left w:val="nil"/>
          <w:bottom w:val="nil"/>
          <w:right w:val="nil"/>
          <w:between w:val="nil"/>
        </w:pBdr>
        <w:spacing w:after="360"/>
        <w:ind w:left="880"/>
        <w:jc w:val="both"/>
        <w:rPr>
          <w:lang w:val="en-CA"/>
        </w:rPr>
      </w:pPr>
      <w:r w:rsidRPr="001E2406">
        <w:rPr>
          <w:lang w:val="en-CA"/>
        </w:rPr>
        <w:t>L3C2 targets real-time compression needs in systems using spinning LiDAR, such as robotics and autonomous navigation. It exploits the acquisition order of LiDAR scans to reduce encoding complexity and latency, making it ideal for low-power or embedded devices requiring efficient 3D data exchange.</w:t>
      </w:r>
    </w:p>
    <w:p w14:paraId="4F88E52B" w14:textId="77777777" w:rsidR="006B26E7" w:rsidRPr="00A82058" w:rsidRDefault="006B26E7" w:rsidP="001E2406">
      <w:pPr>
        <w:pBdr>
          <w:top w:val="nil"/>
          <w:left w:val="nil"/>
          <w:bottom w:val="nil"/>
          <w:right w:val="nil"/>
          <w:between w:val="nil"/>
        </w:pBdr>
        <w:spacing w:after="360"/>
        <w:jc w:val="both"/>
        <w:rPr>
          <w:rFonts w:ascii="Times New Roman" w:eastAsia="Times New Roman" w:hAnsi="Times New Roman"/>
          <w:lang w:val="fr-FR" w:eastAsia="fr-FR"/>
        </w:rPr>
      </w:pPr>
      <w:r w:rsidRPr="001E2406">
        <w:rPr>
          <w:lang w:val="en-CA"/>
        </w:rPr>
        <w:t>Together, these standards form a cohesive suite addressing dense, sparse, and application-specific point cloud scenarios, ensuring optimized performance for industries spanning automotive, VR/AR, smart cities, and more.</w:t>
      </w:r>
    </w:p>
    <w:p w14:paraId="51CC8693" w14:textId="77777777" w:rsidR="006B26E7" w:rsidRPr="00346064" w:rsidRDefault="006B26E7" w:rsidP="00346064">
      <w:pPr>
        <w:pBdr>
          <w:top w:val="nil"/>
          <w:left w:val="nil"/>
          <w:bottom w:val="nil"/>
          <w:right w:val="nil"/>
          <w:between w:val="nil"/>
        </w:pBdr>
        <w:spacing w:after="360"/>
        <w:jc w:val="both"/>
        <w:rPr>
          <w:rFonts w:ascii="Times New Roman" w:eastAsia="Times New Roman" w:hAnsi="Times New Roman"/>
          <w:b/>
          <w:bCs/>
          <w:sz w:val="27"/>
          <w:szCs w:val="27"/>
          <w:lang w:val="fr-FR" w:eastAsia="fr-FR"/>
        </w:rPr>
      </w:pPr>
      <w:r w:rsidRPr="00346064">
        <w:rPr>
          <w:b/>
          <w:bCs/>
          <w:lang w:val="en-CA"/>
        </w:rPr>
        <w:t>Mesh Compression</w:t>
      </w:r>
    </w:p>
    <w:p w14:paraId="76F0CC9C" w14:textId="77777777" w:rsidR="001E2406" w:rsidRPr="001E2406" w:rsidRDefault="006B26E7" w:rsidP="001E2406">
      <w:pPr>
        <w:pStyle w:val="a7"/>
        <w:numPr>
          <w:ilvl w:val="0"/>
          <w:numId w:val="28"/>
        </w:numPr>
        <w:pBdr>
          <w:top w:val="nil"/>
          <w:left w:val="nil"/>
          <w:bottom w:val="nil"/>
          <w:right w:val="nil"/>
          <w:between w:val="nil"/>
        </w:pBdr>
        <w:spacing w:after="360"/>
        <w:jc w:val="both"/>
        <w:rPr>
          <w:rFonts w:ascii="Times New Roman" w:eastAsia="Times New Roman" w:hAnsi="Times New Roman"/>
          <w:lang w:val="fr-FR" w:eastAsia="fr-FR"/>
        </w:rPr>
      </w:pPr>
      <w:r w:rsidRPr="001E2406">
        <w:rPr>
          <w:lang w:val="en-CA"/>
        </w:rPr>
        <w:lastRenderedPageBreak/>
        <w:t>ISO/IEC CD 23090-36 – Video-based Dynamic Mesh Compression (V-DMC) Conformance and Reference Software</w:t>
      </w:r>
    </w:p>
    <w:p w14:paraId="3C0966D8" w14:textId="77777777" w:rsidR="001E2406" w:rsidRPr="001E2406" w:rsidRDefault="001E2406" w:rsidP="001E2406">
      <w:pPr>
        <w:pStyle w:val="a7"/>
        <w:pBdr>
          <w:top w:val="nil"/>
          <w:left w:val="nil"/>
          <w:bottom w:val="nil"/>
          <w:right w:val="nil"/>
          <w:between w:val="nil"/>
        </w:pBdr>
        <w:spacing w:after="360"/>
        <w:ind w:left="880"/>
        <w:jc w:val="both"/>
        <w:rPr>
          <w:rFonts w:ascii="Times New Roman" w:eastAsia="Times New Roman" w:hAnsi="Times New Roman"/>
          <w:sz w:val="10"/>
          <w:szCs w:val="10"/>
          <w:lang w:val="fr-FR" w:eastAsia="fr-FR"/>
        </w:rPr>
      </w:pPr>
    </w:p>
    <w:p w14:paraId="58713AC3" w14:textId="0EE681AC" w:rsidR="006B26E7" w:rsidRPr="001E2406" w:rsidRDefault="006B26E7" w:rsidP="001E2406">
      <w:pPr>
        <w:pStyle w:val="a7"/>
        <w:pBdr>
          <w:top w:val="nil"/>
          <w:left w:val="nil"/>
          <w:bottom w:val="nil"/>
          <w:right w:val="nil"/>
          <w:between w:val="nil"/>
        </w:pBdr>
        <w:spacing w:after="360"/>
        <w:ind w:left="880"/>
        <w:jc w:val="both"/>
        <w:rPr>
          <w:rFonts w:ascii="Times New Roman" w:eastAsia="Times New Roman" w:hAnsi="Times New Roman"/>
          <w:lang w:val="fr-FR" w:eastAsia="fr-FR"/>
        </w:rPr>
      </w:pPr>
      <w:r w:rsidRPr="001E2406">
        <w:rPr>
          <w:rFonts w:ascii="Times New Roman" w:eastAsia="Times New Roman" w:hAnsi="Times New Roman"/>
          <w:lang w:val="fr-FR" w:eastAsia="fr-FR"/>
        </w:rPr>
        <w:t>V</w:t>
      </w:r>
      <w:r w:rsidRPr="001E2406">
        <w:rPr>
          <w:lang w:val="en-CA"/>
        </w:rPr>
        <w:t>-DMC addresses the growing demand for efficient representation of animated 3D meshes in immersive media and volumetric video. It leverages video codecs for temporal compression of dynamic mesh sequences, enabling bandwidth-efficient transmission of complex 3D content. The availability of conformance and reference software facilitates adoption by ensuring interoperability and performance consistency across implementations.</w:t>
      </w:r>
    </w:p>
    <w:p w14:paraId="0AE82548" w14:textId="77777777" w:rsidR="006B26E7" w:rsidRPr="00346064" w:rsidRDefault="006B26E7" w:rsidP="00346064">
      <w:pPr>
        <w:pBdr>
          <w:top w:val="nil"/>
          <w:left w:val="nil"/>
          <w:bottom w:val="nil"/>
          <w:right w:val="nil"/>
          <w:between w:val="nil"/>
        </w:pBdr>
        <w:spacing w:after="360"/>
        <w:jc w:val="both"/>
        <w:rPr>
          <w:rFonts w:ascii="Times New Roman" w:eastAsia="Times New Roman" w:hAnsi="Times New Roman"/>
          <w:b/>
          <w:bCs/>
          <w:sz w:val="27"/>
          <w:szCs w:val="27"/>
          <w:lang w:val="fr-FR" w:eastAsia="fr-FR"/>
        </w:rPr>
      </w:pPr>
      <w:r w:rsidRPr="00346064">
        <w:rPr>
          <w:b/>
          <w:bCs/>
          <w:lang w:val="en-CA"/>
        </w:rPr>
        <w:t>Haptics Coding</w:t>
      </w:r>
    </w:p>
    <w:p w14:paraId="06EAF7DA" w14:textId="77777777" w:rsidR="006B26E7" w:rsidRPr="00A82058" w:rsidRDefault="006B26E7" w:rsidP="001E2406">
      <w:pPr>
        <w:pStyle w:val="a7"/>
        <w:numPr>
          <w:ilvl w:val="0"/>
          <w:numId w:val="28"/>
        </w:numPr>
        <w:pBdr>
          <w:top w:val="nil"/>
          <w:left w:val="nil"/>
          <w:bottom w:val="nil"/>
          <w:right w:val="nil"/>
          <w:between w:val="nil"/>
        </w:pBdr>
        <w:spacing w:after="360"/>
        <w:jc w:val="both"/>
        <w:rPr>
          <w:rFonts w:ascii="Times New Roman" w:eastAsia="Times New Roman" w:hAnsi="Times New Roman"/>
          <w:lang w:val="fr-FR" w:eastAsia="fr-FR"/>
        </w:rPr>
      </w:pPr>
      <w:r w:rsidRPr="001E2406">
        <w:rPr>
          <w:lang w:val="en-CA"/>
        </w:rPr>
        <w:t>ISO/IEC FDIS 23090-33 – Conformance and Reference Software for Haptics Coding</w:t>
      </w:r>
    </w:p>
    <w:p w14:paraId="7F331E9D" w14:textId="77777777" w:rsidR="006B26E7" w:rsidRPr="001E2406" w:rsidRDefault="006B26E7" w:rsidP="001E2406">
      <w:pPr>
        <w:pStyle w:val="a7"/>
        <w:pBdr>
          <w:top w:val="nil"/>
          <w:left w:val="nil"/>
          <w:bottom w:val="nil"/>
          <w:right w:val="nil"/>
          <w:between w:val="nil"/>
        </w:pBdr>
        <w:spacing w:after="360"/>
        <w:ind w:left="880"/>
        <w:jc w:val="both"/>
        <w:rPr>
          <w:lang w:val="en-CA"/>
        </w:rPr>
      </w:pPr>
      <w:r w:rsidRPr="001E2406">
        <w:rPr>
          <w:lang w:val="en-CA"/>
        </w:rPr>
        <w:t xml:space="preserve">Following the publication of ISO/IEC 23090-31:2025, the core Haptics Coding standard, the new FDIS 23090-33 provides reference software and conformance testing, enabling industry stakeholders to develop interoperable, high-performance solutions. The standard supports both parametric and signal-based representations and covers a broad range of haptic modalities—including vibrotactile, kinesthetic, tactile, and </w:t>
      </w:r>
      <w:proofErr w:type="spellStart"/>
      <w:r w:rsidRPr="001E2406">
        <w:rPr>
          <w:lang w:val="en-CA"/>
        </w:rPr>
        <w:t>electrotactile</w:t>
      </w:r>
      <w:proofErr w:type="spellEnd"/>
      <w:r w:rsidRPr="001E2406">
        <w:rPr>
          <w:lang w:val="en-CA"/>
        </w:rPr>
        <w:t xml:space="preserve"> feedback.</w:t>
      </w:r>
    </w:p>
    <w:p w14:paraId="672A649E" w14:textId="77777777" w:rsidR="006B26E7" w:rsidRPr="00A82058" w:rsidRDefault="006B26E7" w:rsidP="001E2406">
      <w:pPr>
        <w:pStyle w:val="a7"/>
        <w:pBdr>
          <w:top w:val="nil"/>
          <w:left w:val="nil"/>
          <w:bottom w:val="nil"/>
          <w:right w:val="nil"/>
          <w:between w:val="nil"/>
        </w:pBdr>
        <w:spacing w:after="360"/>
        <w:ind w:left="880"/>
        <w:jc w:val="both"/>
        <w:rPr>
          <w:rFonts w:ascii="Times New Roman" w:eastAsia="Times New Roman" w:hAnsi="Times New Roman"/>
          <w:lang w:val="fr-FR" w:eastAsia="fr-FR"/>
        </w:rPr>
      </w:pPr>
      <w:r w:rsidRPr="001E2406">
        <w:rPr>
          <w:lang w:val="en-CA"/>
        </w:rPr>
        <w:t xml:space="preserve">Designed to be device-independent, the MPEG haptics framework allows content creators to deliver touch-based experiences that adapt to the capabilities of end-user hardware. This is essential for scalable deployment across domains such as virtual/augmented reality, gaming, remote collaboration, and communication. Reference software is publicly available on </w:t>
      </w:r>
      <w:hyperlink r:id="rId15" w:tgtFrame="_new" w:history="1">
        <w:r w:rsidRPr="001E2406">
          <w:rPr>
            <w:lang w:val="en-CA"/>
          </w:rPr>
          <w:t>GitHub - MPEGGroup/HapticReferenceSoftware</w:t>
        </w:r>
      </w:hyperlink>
      <w:r w:rsidRPr="001E2406">
        <w:rPr>
          <w:lang w:val="en-CA"/>
        </w:rPr>
        <w:t>, ensuring transparency and ease of integration.</w:t>
      </w:r>
    </w:p>
    <w:p w14:paraId="6062FDB4" w14:textId="77777777" w:rsidR="006B26E7" w:rsidRPr="00346064" w:rsidRDefault="006B26E7" w:rsidP="00346064">
      <w:pPr>
        <w:pBdr>
          <w:top w:val="nil"/>
          <w:left w:val="nil"/>
          <w:bottom w:val="nil"/>
          <w:right w:val="nil"/>
          <w:between w:val="nil"/>
        </w:pBdr>
        <w:spacing w:after="360"/>
        <w:jc w:val="both"/>
        <w:rPr>
          <w:rFonts w:ascii="Times New Roman" w:eastAsia="Times New Roman" w:hAnsi="Times New Roman"/>
          <w:b/>
          <w:bCs/>
          <w:sz w:val="27"/>
          <w:szCs w:val="27"/>
          <w:lang w:val="fr-FR" w:eastAsia="fr-FR"/>
        </w:rPr>
      </w:pPr>
      <w:r w:rsidRPr="00346064">
        <w:rPr>
          <w:b/>
          <w:bCs/>
          <w:lang w:val="en-CA"/>
        </w:rPr>
        <w:t>Scene Media Representations</w:t>
      </w:r>
    </w:p>
    <w:p w14:paraId="13B5C8F0" w14:textId="77777777" w:rsidR="001E2406" w:rsidRPr="001E2406" w:rsidRDefault="006B26E7" w:rsidP="001E2406">
      <w:pPr>
        <w:pStyle w:val="a7"/>
        <w:numPr>
          <w:ilvl w:val="0"/>
          <w:numId w:val="28"/>
        </w:numPr>
        <w:pBdr>
          <w:top w:val="nil"/>
          <w:left w:val="nil"/>
          <w:bottom w:val="nil"/>
          <w:right w:val="nil"/>
          <w:between w:val="nil"/>
        </w:pBdr>
        <w:spacing w:after="360"/>
        <w:jc w:val="both"/>
        <w:rPr>
          <w:rFonts w:ascii="Times New Roman" w:eastAsia="Times New Roman" w:hAnsi="Times New Roman"/>
          <w:lang w:val="fr-FR" w:eastAsia="fr-FR"/>
        </w:rPr>
      </w:pPr>
      <w:r w:rsidRPr="001E2406">
        <w:rPr>
          <w:lang w:val="en-CA"/>
        </w:rPr>
        <w:t>ISO/IEC FDIS 23090-28 – Interchangeable Scene-based Media Representations</w:t>
      </w:r>
    </w:p>
    <w:p w14:paraId="1F7A0701" w14:textId="77777777" w:rsidR="001E2406" w:rsidRPr="001E2406" w:rsidRDefault="001E2406" w:rsidP="001E2406">
      <w:pPr>
        <w:pStyle w:val="a7"/>
        <w:pBdr>
          <w:top w:val="nil"/>
          <w:left w:val="nil"/>
          <w:bottom w:val="nil"/>
          <w:right w:val="nil"/>
          <w:between w:val="nil"/>
        </w:pBdr>
        <w:spacing w:after="360"/>
        <w:ind w:left="880"/>
        <w:jc w:val="both"/>
        <w:rPr>
          <w:rFonts w:ascii="Times New Roman" w:eastAsia="Times New Roman" w:hAnsi="Times New Roman"/>
          <w:sz w:val="10"/>
          <w:szCs w:val="10"/>
          <w:lang w:val="fr-FR" w:eastAsia="fr-FR"/>
        </w:rPr>
      </w:pPr>
    </w:p>
    <w:p w14:paraId="6957FE79" w14:textId="3FEA6D90" w:rsidR="006B26E7" w:rsidRPr="001E2406" w:rsidRDefault="006B26E7" w:rsidP="001E2406">
      <w:pPr>
        <w:pStyle w:val="a7"/>
        <w:pBdr>
          <w:top w:val="nil"/>
          <w:left w:val="nil"/>
          <w:bottom w:val="nil"/>
          <w:right w:val="nil"/>
          <w:between w:val="nil"/>
        </w:pBdr>
        <w:spacing w:after="360"/>
        <w:ind w:left="880"/>
        <w:jc w:val="both"/>
        <w:rPr>
          <w:rFonts w:ascii="Times New Roman" w:eastAsia="Times New Roman" w:hAnsi="Times New Roman"/>
          <w:lang w:val="fr-FR" w:eastAsia="fr-FR"/>
        </w:rPr>
      </w:pPr>
      <w:r w:rsidRPr="001E2406">
        <w:rPr>
          <w:lang w:val="en-CA"/>
        </w:rPr>
        <w:t>This standard enables the interchange of complex 3D scenes, supporting hybrid representations that combine media elements such as meshes, point clouds, videos, and haptics. ISO/IEC 23090-28 ensures that immersive environments—ranging from digital twins to interactive entertainment—can be composed, transmitted, and rendered with consistency across platforms. The standard plays a critical role in enabling open ecosystems for immersive applications</w:t>
      </w:r>
      <w:r w:rsidRPr="001E2406">
        <w:rPr>
          <w:rFonts w:ascii="Times New Roman" w:eastAsia="Times New Roman" w:hAnsi="Times New Roman"/>
          <w:lang w:val="fr-FR" w:eastAsia="fr-FR"/>
        </w:rPr>
        <w:t>.</w:t>
      </w:r>
    </w:p>
    <w:p w14:paraId="6FCA4910" w14:textId="77777777" w:rsidR="006B26E7" w:rsidRPr="00346064" w:rsidRDefault="006B26E7" w:rsidP="00346064">
      <w:pPr>
        <w:pBdr>
          <w:top w:val="nil"/>
          <w:left w:val="nil"/>
          <w:bottom w:val="nil"/>
          <w:right w:val="nil"/>
          <w:between w:val="nil"/>
        </w:pBdr>
        <w:spacing w:after="360"/>
        <w:jc w:val="both"/>
        <w:rPr>
          <w:rFonts w:ascii="Times New Roman" w:eastAsia="Times New Roman" w:hAnsi="Times New Roman"/>
          <w:b/>
          <w:bCs/>
          <w:sz w:val="27"/>
          <w:szCs w:val="27"/>
          <w:lang w:val="fr-FR" w:eastAsia="fr-FR"/>
        </w:rPr>
      </w:pPr>
      <w:r w:rsidRPr="00346064">
        <w:rPr>
          <w:b/>
          <w:bCs/>
          <w:lang w:val="en-CA"/>
        </w:rPr>
        <w:t>Internet of Media Things (IoMT)</w:t>
      </w:r>
    </w:p>
    <w:p w14:paraId="3E61D43D" w14:textId="77777777" w:rsidR="006B26E7" w:rsidRPr="00A82058" w:rsidRDefault="006B26E7" w:rsidP="001E2406">
      <w:pPr>
        <w:pBdr>
          <w:top w:val="nil"/>
          <w:left w:val="nil"/>
          <w:bottom w:val="nil"/>
          <w:right w:val="nil"/>
          <w:between w:val="nil"/>
        </w:pBdr>
        <w:spacing w:after="360"/>
        <w:jc w:val="both"/>
        <w:rPr>
          <w:rFonts w:ascii="Times New Roman" w:eastAsia="Times New Roman" w:hAnsi="Times New Roman"/>
          <w:lang w:val="fr-FR" w:eastAsia="fr-FR"/>
        </w:rPr>
      </w:pPr>
      <w:r w:rsidRPr="001E2406">
        <w:rPr>
          <w:lang w:val="en-CA"/>
        </w:rPr>
        <w:t xml:space="preserve">At the 150th meeting, WG 7 achieved a major milestone by advancing five specifications </w:t>
      </w:r>
      <w:proofErr w:type="gramStart"/>
      <w:r w:rsidRPr="001E2406">
        <w:rPr>
          <w:lang w:val="en-CA"/>
        </w:rPr>
        <w:t>in</w:t>
      </w:r>
      <w:proofErr w:type="gramEnd"/>
      <w:r w:rsidRPr="001E2406">
        <w:rPr>
          <w:lang w:val="en-CA"/>
        </w:rPr>
        <w:t xml:space="preserve"> the Internet of Media Things (IoMT) family, which provides a foundational architecture for scalable, distributed processing among smart media devices (“media things”).</w:t>
      </w:r>
    </w:p>
    <w:p w14:paraId="44B8C92F" w14:textId="2D1695F2" w:rsidR="00346064" w:rsidRPr="00346064" w:rsidRDefault="006B26E7" w:rsidP="00346064">
      <w:pPr>
        <w:numPr>
          <w:ilvl w:val="0"/>
          <w:numId w:val="27"/>
        </w:numPr>
        <w:spacing w:before="100" w:beforeAutospacing="1" w:after="100" w:afterAutospacing="1"/>
        <w:rPr>
          <w:rFonts w:ascii="Times New Roman" w:eastAsia="Times New Roman" w:hAnsi="Times New Roman"/>
          <w:lang w:val="fr-FR" w:eastAsia="fr-FR"/>
        </w:rPr>
      </w:pPr>
      <w:r w:rsidRPr="00346064">
        <w:rPr>
          <w:lang w:val="en-CA"/>
        </w:rPr>
        <w:t>ISO/IEC 23093-1 (3rd Edition) – Architecture</w:t>
      </w:r>
      <w:r w:rsidRPr="00A82058">
        <w:rPr>
          <w:rFonts w:ascii="Times New Roman" w:eastAsia="Times New Roman" w:hAnsi="Times New Roman"/>
          <w:lang w:val="fr-FR" w:eastAsia="fr-FR"/>
        </w:rPr>
        <w:br/>
        <w:t xml:space="preserve">This </w:t>
      </w:r>
      <w:proofErr w:type="spellStart"/>
      <w:r w:rsidRPr="00A82058">
        <w:rPr>
          <w:rFonts w:ascii="Times New Roman" w:eastAsia="Times New Roman" w:hAnsi="Times New Roman"/>
          <w:lang w:val="fr-FR" w:eastAsia="fr-FR"/>
        </w:rPr>
        <w:t>edition</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extends</w:t>
      </w:r>
      <w:proofErr w:type="spellEnd"/>
      <w:r w:rsidRPr="00A82058">
        <w:rPr>
          <w:rFonts w:ascii="Times New Roman" w:eastAsia="Times New Roman" w:hAnsi="Times New Roman"/>
          <w:lang w:val="fr-FR" w:eastAsia="fr-FR"/>
        </w:rPr>
        <w:t xml:space="preserve"> the </w:t>
      </w:r>
      <w:proofErr w:type="spellStart"/>
      <w:r w:rsidRPr="00A82058">
        <w:rPr>
          <w:rFonts w:ascii="Times New Roman" w:eastAsia="Times New Roman" w:hAnsi="Times New Roman"/>
          <w:lang w:val="fr-FR" w:eastAsia="fr-FR"/>
        </w:rPr>
        <w:t>core</w:t>
      </w:r>
      <w:proofErr w:type="spellEnd"/>
      <w:r w:rsidRPr="00A82058">
        <w:rPr>
          <w:rFonts w:ascii="Times New Roman" w:eastAsia="Times New Roman" w:hAnsi="Times New Roman"/>
          <w:lang w:val="fr-FR" w:eastAsia="fr-FR"/>
        </w:rPr>
        <w:t xml:space="preserve"> architecture </w:t>
      </w:r>
      <w:proofErr w:type="spellStart"/>
      <w:r w:rsidRPr="00A82058">
        <w:rPr>
          <w:rFonts w:ascii="Times New Roman" w:eastAsia="Times New Roman" w:hAnsi="Times New Roman"/>
          <w:lang w:val="fr-FR" w:eastAsia="fr-FR"/>
        </w:rPr>
        <w:t>with</w:t>
      </w:r>
      <w:proofErr w:type="spellEnd"/>
      <w:r w:rsidRPr="00A82058">
        <w:rPr>
          <w:rFonts w:ascii="Times New Roman" w:eastAsia="Times New Roman" w:hAnsi="Times New Roman"/>
          <w:lang w:val="fr-FR" w:eastAsia="fr-FR"/>
        </w:rPr>
        <w:t xml:space="preserve"> new use cases and </w:t>
      </w:r>
      <w:proofErr w:type="spellStart"/>
      <w:r w:rsidRPr="00A82058">
        <w:rPr>
          <w:rFonts w:ascii="Times New Roman" w:eastAsia="Times New Roman" w:hAnsi="Times New Roman"/>
          <w:lang w:val="fr-FR" w:eastAsia="fr-FR"/>
        </w:rPr>
        <w:t>detailed</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sequence</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diagrams</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improving</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readability</w:t>
      </w:r>
      <w:proofErr w:type="spellEnd"/>
      <w:r w:rsidRPr="00A82058">
        <w:rPr>
          <w:rFonts w:ascii="Times New Roman" w:eastAsia="Times New Roman" w:hAnsi="Times New Roman"/>
          <w:lang w:val="fr-FR" w:eastAsia="fr-FR"/>
        </w:rPr>
        <w:t xml:space="preserve"> and </w:t>
      </w:r>
      <w:proofErr w:type="spellStart"/>
      <w:r w:rsidRPr="00A82058">
        <w:rPr>
          <w:rFonts w:ascii="Times New Roman" w:eastAsia="Times New Roman" w:hAnsi="Times New Roman"/>
          <w:lang w:val="fr-FR" w:eastAsia="fr-FR"/>
        </w:rPr>
        <w:t>guiding</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implementation</w:t>
      </w:r>
      <w:proofErr w:type="spellEnd"/>
      <w:r w:rsidRPr="00A82058">
        <w:rPr>
          <w:rFonts w:ascii="Times New Roman" w:eastAsia="Times New Roman" w:hAnsi="Times New Roman"/>
          <w:lang w:val="fr-FR" w:eastAsia="fr-FR"/>
        </w:rPr>
        <w:t xml:space="preserve"> in diverse scenarios </w:t>
      </w:r>
      <w:proofErr w:type="spellStart"/>
      <w:r w:rsidRPr="00A82058">
        <w:rPr>
          <w:rFonts w:ascii="Times New Roman" w:eastAsia="Times New Roman" w:hAnsi="Times New Roman"/>
          <w:lang w:val="fr-FR" w:eastAsia="fr-FR"/>
        </w:rPr>
        <w:t>such</w:t>
      </w:r>
      <w:proofErr w:type="spellEnd"/>
      <w:r w:rsidRPr="00A82058">
        <w:rPr>
          <w:rFonts w:ascii="Times New Roman" w:eastAsia="Times New Roman" w:hAnsi="Times New Roman"/>
          <w:lang w:val="fr-FR" w:eastAsia="fr-FR"/>
        </w:rPr>
        <w:t xml:space="preserve"> as smart</w:t>
      </w:r>
      <w:r w:rsidR="00346064">
        <w:rPr>
          <w:rFonts w:ascii="Times New Roman" w:eastAsia="Times New Roman" w:hAnsi="Times New Roman" w:hint="eastAsia"/>
          <w:lang w:val="fr-FR" w:eastAsia="ko-KR"/>
        </w:rPr>
        <w:t xml:space="preserve"> </w:t>
      </w:r>
      <w:proofErr w:type="spellStart"/>
      <w:r w:rsidRPr="00346064">
        <w:rPr>
          <w:rFonts w:ascii="Times New Roman" w:eastAsia="Times New Roman" w:hAnsi="Times New Roman"/>
          <w:lang w:val="fr-FR" w:eastAsia="fr-FR"/>
        </w:rPr>
        <w:t>environments</w:t>
      </w:r>
      <w:proofErr w:type="spellEnd"/>
      <w:r w:rsidRPr="00346064">
        <w:rPr>
          <w:rFonts w:ascii="Times New Roman" w:eastAsia="Times New Roman" w:hAnsi="Times New Roman"/>
          <w:lang w:val="fr-FR" w:eastAsia="fr-FR"/>
        </w:rPr>
        <w:t xml:space="preserve"> and collaborative media workflows.</w:t>
      </w:r>
    </w:p>
    <w:p w14:paraId="25D32D9A" w14:textId="3B0947F7" w:rsidR="00346064" w:rsidRPr="00346064" w:rsidRDefault="006B26E7" w:rsidP="00346064">
      <w:pPr>
        <w:numPr>
          <w:ilvl w:val="0"/>
          <w:numId w:val="27"/>
        </w:numPr>
        <w:spacing w:before="100" w:beforeAutospacing="1" w:after="100" w:afterAutospacing="1"/>
        <w:rPr>
          <w:rFonts w:ascii="Times New Roman" w:eastAsia="Times New Roman" w:hAnsi="Times New Roman"/>
          <w:lang w:val="fr-FR" w:eastAsia="fr-FR"/>
        </w:rPr>
      </w:pPr>
      <w:r w:rsidRPr="00346064">
        <w:rPr>
          <w:lang w:val="en-CA"/>
        </w:rPr>
        <w:lastRenderedPageBreak/>
        <w:t>ISO/IEC 23093-2 (3rd Edition) – Discovery and Communication API</w:t>
      </w:r>
      <w:r w:rsidRPr="00A82058">
        <w:rPr>
          <w:rFonts w:ascii="Times New Roman" w:eastAsia="Times New Roman" w:hAnsi="Times New Roman"/>
          <w:lang w:val="fr-FR" w:eastAsia="fr-FR"/>
        </w:rPr>
        <w:br/>
        <w:t xml:space="preserve">This </w:t>
      </w:r>
      <w:proofErr w:type="spellStart"/>
      <w:r w:rsidRPr="00A82058">
        <w:rPr>
          <w:rFonts w:ascii="Times New Roman" w:eastAsia="Times New Roman" w:hAnsi="Times New Roman"/>
          <w:lang w:val="fr-FR" w:eastAsia="fr-FR"/>
        </w:rPr>
        <w:t>revision</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enhances</w:t>
      </w:r>
      <w:proofErr w:type="spellEnd"/>
      <w:r w:rsidRPr="00A82058">
        <w:rPr>
          <w:rFonts w:ascii="Times New Roman" w:eastAsia="Times New Roman" w:hAnsi="Times New Roman"/>
          <w:lang w:val="fr-FR" w:eastAsia="fr-FR"/>
        </w:rPr>
        <w:t xml:space="preserve"> service </w:t>
      </w:r>
      <w:proofErr w:type="spellStart"/>
      <w:r w:rsidRPr="00A82058">
        <w:rPr>
          <w:rFonts w:ascii="Times New Roman" w:eastAsia="Times New Roman" w:hAnsi="Times New Roman"/>
          <w:lang w:val="fr-FR" w:eastAsia="fr-FR"/>
        </w:rPr>
        <w:t>discovery</w:t>
      </w:r>
      <w:proofErr w:type="spellEnd"/>
      <w:r w:rsidRPr="00A82058">
        <w:rPr>
          <w:rFonts w:ascii="Times New Roman" w:eastAsia="Times New Roman" w:hAnsi="Times New Roman"/>
          <w:lang w:val="fr-FR" w:eastAsia="fr-FR"/>
        </w:rPr>
        <w:t xml:space="preserve"> and </w:t>
      </w:r>
      <w:proofErr w:type="spellStart"/>
      <w:r w:rsidRPr="00A82058">
        <w:rPr>
          <w:rFonts w:ascii="Times New Roman" w:eastAsia="Times New Roman" w:hAnsi="Times New Roman"/>
          <w:lang w:val="fr-FR" w:eastAsia="fr-FR"/>
        </w:rPr>
        <w:t>device</w:t>
      </w:r>
      <w:proofErr w:type="spellEnd"/>
      <w:r w:rsidRPr="00A82058">
        <w:rPr>
          <w:rFonts w:ascii="Times New Roman" w:eastAsia="Times New Roman" w:hAnsi="Times New Roman"/>
          <w:lang w:val="fr-FR" w:eastAsia="fr-FR"/>
        </w:rPr>
        <w:t xml:space="preserve"> communication </w:t>
      </w:r>
      <w:proofErr w:type="spellStart"/>
      <w:r w:rsidRPr="00A82058">
        <w:rPr>
          <w:rFonts w:ascii="Times New Roman" w:eastAsia="Times New Roman" w:hAnsi="Times New Roman"/>
          <w:lang w:val="fr-FR" w:eastAsia="fr-FR"/>
        </w:rPr>
        <w:t>mechanisms</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further</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simplifying</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integration</w:t>
      </w:r>
      <w:proofErr w:type="spellEnd"/>
      <w:r w:rsidRPr="00A82058">
        <w:rPr>
          <w:rFonts w:ascii="Times New Roman" w:eastAsia="Times New Roman" w:hAnsi="Times New Roman"/>
          <w:lang w:val="fr-FR" w:eastAsia="fr-FR"/>
        </w:rPr>
        <w:t xml:space="preserve"> in </w:t>
      </w:r>
      <w:proofErr w:type="spellStart"/>
      <w:r w:rsidRPr="00A82058">
        <w:rPr>
          <w:rFonts w:ascii="Times New Roman" w:eastAsia="Times New Roman" w:hAnsi="Times New Roman"/>
          <w:lang w:val="fr-FR" w:eastAsia="fr-FR"/>
        </w:rPr>
        <w:t>heterogeneous</w:t>
      </w:r>
      <w:proofErr w:type="spellEnd"/>
      <w:r w:rsidRPr="00A82058">
        <w:rPr>
          <w:rFonts w:ascii="Times New Roman" w:eastAsia="Times New Roman" w:hAnsi="Times New Roman"/>
          <w:lang w:val="fr-FR" w:eastAsia="fr-FR"/>
        </w:rPr>
        <w:t xml:space="preserve"> networks.</w:t>
      </w:r>
    </w:p>
    <w:p w14:paraId="74D2FF39" w14:textId="5F794772" w:rsidR="00346064" w:rsidRPr="00346064" w:rsidRDefault="006B26E7" w:rsidP="00346064">
      <w:pPr>
        <w:numPr>
          <w:ilvl w:val="0"/>
          <w:numId w:val="27"/>
        </w:numPr>
        <w:spacing w:before="100" w:beforeAutospacing="1" w:after="100" w:afterAutospacing="1"/>
        <w:rPr>
          <w:rFonts w:ascii="Times New Roman" w:eastAsia="Times New Roman" w:hAnsi="Times New Roman"/>
          <w:lang w:val="fr-FR" w:eastAsia="fr-FR"/>
        </w:rPr>
      </w:pPr>
      <w:r w:rsidRPr="00346064">
        <w:rPr>
          <w:lang w:val="en-CA"/>
        </w:rPr>
        <w:t>ISO/IEC 23093-3 (3rd Edition) – Media Data Formats and APIs</w:t>
      </w:r>
      <w:r w:rsidRPr="00A82058">
        <w:rPr>
          <w:rFonts w:ascii="Times New Roman" w:eastAsia="Times New Roman" w:hAnsi="Times New Roman"/>
          <w:lang w:val="fr-FR" w:eastAsia="fr-FR"/>
        </w:rPr>
        <w:br/>
        <w:t xml:space="preserve">This </w:t>
      </w:r>
      <w:proofErr w:type="spellStart"/>
      <w:r w:rsidRPr="00A82058">
        <w:rPr>
          <w:rFonts w:ascii="Times New Roman" w:eastAsia="Times New Roman" w:hAnsi="Times New Roman"/>
          <w:lang w:val="fr-FR" w:eastAsia="fr-FR"/>
        </w:rPr>
        <w:t>edition</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broadens</w:t>
      </w:r>
      <w:proofErr w:type="spellEnd"/>
      <w:r w:rsidRPr="00A82058">
        <w:rPr>
          <w:rFonts w:ascii="Times New Roman" w:eastAsia="Times New Roman" w:hAnsi="Times New Roman"/>
          <w:lang w:val="fr-FR" w:eastAsia="fr-FR"/>
        </w:rPr>
        <w:t xml:space="preserve"> support for </w:t>
      </w:r>
      <w:proofErr w:type="spellStart"/>
      <w:r w:rsidRPr="00A82058">
        <w:rPr>
          <w:rFonts w:ascii="Times New Roman" w:eastAsia="Times New Roman" w:hAnsi="Times New Roman"/>
          <w:lang w:val="fr-FR" w:eastAsia="fr-FR"/>
        </w:rPr>
        <w:t>various</w:t>
      </w:r>
      <w:proofErr w:type="spellEnd"/>
      <w:r w:rsidRPr="00A82058">
        <w:rPr>
          <w:rFonts w:ascii="Times New Roman" w:eastAsia="Times New Roman" w:hAnsi="Times New Roman"/>
          <w:lang w:val="fr-FR" w:eastAsia="fr-FR"/>
        </w:rPr>
        <w:t xml:space="preserve"> media types and </w:t>
      </w:r>
      <w:proofErr w:type="spellStart"/>
      <w:r w:rsidRPr="00A82058">
        <w:rPr>
          <w:rFonts w:ascii="Times New Roman" w:eastAsia="Times New Roman" w:hAnsi="Times New Roman"/>
          <w:lang w:val="fr-FR" w:eastAsia="fr-FR"/>
        </w:rPr>
        <w:t>introduces</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improved</w:t>
      </w:r>
      <w:proofErr w:type="spellEnd"/>
      <w:r w:rsidRPr="00A82058">
        <w:rPr>
          <w:rFonts w:ascii="Times New Roman" w:eastAsia="Times New Roman" w:hAnsi="Times New Roman"/>
          <w:lang w:val="fr-FR" w:eastAsia="fr-FR"/>
        </w:rPr>
        <w:t xml:space="preserve"> data exchange </w:t>
      </w:r>
      <w:proofErr w:type="spellStart"/>
      <w:r w:rsidRPr="00A82058">
        <w:rPr>
          <w:rFonts w:ascii="Times New Roman" w:eastAsia="Times New Roman" w:hAnsi="Times New Roman"/>
          <w:lang w:val="fr-FR" w:eastAsia="fr-FR"/>
        </w:rPr>
        <w:t>methods</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tailored</w:t>
      </w:r>
      <w:proofErr w:type="spellEnd"/>
      <w:r w:rsidRPr="00A82058">
        <w:rPr>
          <w:rFonts w:ascii="Times New Roman" w:eastAsia="Times New Roman" w:hAnsi="Times New Roman"/>
          <w:lang w:val="fr-FR" w:eastAsia="fr-FR"/>
        </w:rPr>
        <w:t xml:space="preserve"> for </w:t>
      </w:r>
      <w:proofErr w:type="spellStart"/>
      <w:r w:rsidRPr="00A82058">
        <w:rPr>
          <w:rFonts w:ascii="Times New Roman" w:eastAsia="Times New Roman" w:hAnsi="Times New Roman"/>
          <w:lang w:val="fr-FR" w:eastAsia="fr-FR"/>
        </w:rPr>
        <w:t>constrained</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devices</w:t>
      </w:r>
      <w:proofErr w:type="spellEnd"/>
      <w:r w:rsidRPr="00A82058">
        <w:rPr>
          <w:rFonts w:ascii="Times New Roman" w:eastAsia="Times New Roman" w:hAnsi="Times New Roman"/>
          <w:lang w:val="fr-FR" w:eastAsia="fr-FR"/>
        </w:rPr>
        <w:t>.</w:t>
      </w:r>
    </w:p>
    <w:p w14:paraId="63135058" w14:textId="3F1CDB8E" w:rsidR="00346064" w:rsidRPr="00346064" w:rsidRDefault="006B26E7" w:rsidP="00346064">
      <w:pPr>
        <w:numPr>
          <w:ilvl w:val="0"/>
          <w:numId w:val="27"/>
        </w:numPr>
        <w:spacing w:before="100" w:beforeAutospacing="1" w:after="100" w:afterAutospacing="1"/>
        <w:rPr>
          <w:rFonts w:ascii="Times New Roman" w:eastAsia="Times New Roman" w:hAnsi="Times New Roman"/>
          <w:lang w:val="fr-FR" w:eastAsia="fr-FR"/>
        </w:rPr>
      </w:pPr>
      <w:r w:rsidRPr="00346064">
        <w:rPr>
          <w:lang w:val="en-CA"/>
        </w:rPr>
        <w:t>ISO/IEC 23093-5 – IoMT Autonomous Collaboration (New Standard)</w:t>
      </w:r>
      <w:r w:rsidRPr="00A82058">
        <w:rPr>
          <w:rFonts w:ascii="Times New Roman" w:eastAsia="Times New Roman" w:hAnsi="Times New Roman"/>
          <w:lang w:val="fr-FR" w:eastAsia="fr-FR"/>
        </w:rPr>
        <w:br/>
      </w:r>
      <w:proofErr w:type="spellStart"/>
      <w:r w:rsidRPr="00A82058">
        <w:rPr>
          <w:rFonts w:ascii="Times New Roman" w:eastAsia="Times New Roman" w:hAnsi="Times New Roman"/>
          <w:lang w:val="fr-FR" w:eastAsia="fr-FR"/>
        </w:rPr>
        <w:t>Specifies</w:t>
      </w:r>
      <w:proofErr w:type="spellEnd"/>
      <w:r w:rsidRPr="00A82058">
        <w:rPr>
          <w:rFonts w:ascii="Times New Roman" w:eastAsia="Times New Roman" w:hAnsi="Times New Roman"/>
          <w:lang w:val="fr-FR" w:eastAsia="fr-FR"/>
        </w:rPr>
        <w:t xml:space="preserve"> APIs and data formats for </w:t>
      </w:r>
      <w:proofErr w:type="spellStart"/>
      <w:r w:rsidRPr="00A82058">
        <w:rPr>
          <w:rFonts w:ascii="Times New Roman" w:eastAsia="Times New Roman" w:hAnsi="Times New Roman"/>
          <w:lang w:val="fr-FR" w:eastAsia="fr-FR"/>
        </w:rPr>
        <w:t>orchestrating</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autonomous</w:t>
      </w:r>
      <w:proofErr w:type="spellEnd"/>
      <w:r w:rsidRPr="00A82058">
        <w:rPr>
          <w:rFonts w:ascii="Times New Roman" w:eastAsia="Times New Roman" w:hAnsi="Times New Roman"/>
          <w:lang w:val="fr-FR" w:eastAsia="fr-FR"/>
        </w:rPr>
        <w:t xml:space="preserve"> missions </w:t>
      </w:r>
      <w:proofErr w:type="spellStart"/>
      <w:r w:rsidRPr="00A82058">
        <w:rPr>
          <w:rFonts w:ascii="Times New Roman" w:eastAsia="Times New Roman" w:hAnsi="Times New Roman"/>
          <w:lang w:val="fr-FR" w:eastAsia="fr-FR"/>
        </w:rPr>
        <w:t>among</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interconnected</w:t>
      </w:r>
      <w:proofErr w:type="spellEnd"/>
      <w:r w:rsidRPr="00A82058">
        <w:rPr>
          <w:rFonts w:ascii="Times New Roman" w:eastAsia="Times New Roman" w:hAnsi="Times New Roman"/>
          <w:lang w:val="fr-FR" w:eastAsia="fr-FR"/>
        </w:rPr>
        <w:t xml:space="preserve"> media </w:t>
      </w:r>
      <w:proofErr w:type="spellStart"/>
      <w:r w:rsidRPr="00A82058">
        <w:rPr>
          <w:rFonts w:ascii="Times New Roman" w:eastAsia="Times New Roman" w:hAnsi="Times New Roman"/>
          <w:lang w:val="fr-FR" w:eastAsia="fr-FR"/>
        </w:rPr>
        <w:t>things</w:t>
      </w:r>
      <w:proofErr w:type="spellEnd"/>
      <w:r w:rsidRPr="00A82058">
        <w:rPr>
          <w:rFonts w:ascii="Times New Roman" w:eastAsia="Times New Roman" w:hAnsi="Times New Roman"/>
          <w:lang w:val="fr-FR" w:eastAsia="fr-FR"/>
        </w:rPr>
        <w:t xml:space="preserve"> and </w:t>
      </w:r>
      <w:proofErr w:type="spellStart"/>
      <w:r w:rsidRPr="00A82058">
        <w:rPr>
          <w:rFonts w:ascii="Times New Roman" w:eastAsia="Times New Roman" w:hAnsi="Times New Roman"/>
          <w:lang w:val="fr-FR" w:eastAsia="fr-FR"/>
        </w:rPr>
        <w:t>between</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devices</w:t>
      </w:r>
      <w:proofErr w:type="spellEnd"/>
      <w:r w:rsidRPr="00A82058">
        <w:rPr>
          <w:rFonts w:ascii="Times New Roman" w:eastAsia="Times New Roman" w:hAnsi="Times New Roman"/>
          <w:lang w:val="fr-FR" w:eastAsia="fr-FR"/>
        </w:rPr>
        <w:t xml:space="preserve"> and system managers. This </w:t>
      </w:r>
      <w:proofErr w:type="spellStart"/>
      <w:r w:rsidRPr="00A82058">
        <w:rPr>
          <w:rFonts w:ascii="Times New Roman" w:eastAsia="Times New Roman" w:hAnsi="Times New Roman"/>
          <w:lang w:val="fr-FR" w:eastAsia="fr-FR"/>
        </w:rPr>
        <w:t>is</w:t>
      </w:r>
      <w:proofErr w:type="spellEnd"/>
      <w:r w:rsidRPr="00A82058">
        <w:rPr>
          <w:rFonts w:ascii="Times New Roman" w:eastAsia="Times New Roman" w:hAnsi="Times New Roman"/>
          <w:lang w:val="fr-FR" w:eastAsia="fr-FR"/>
        </w:rPr>
        <w:t xml:space="preserve"> pivotal for use cases like </w:t>
      </w:r>
      <w:proofErr w:type="spellStart"/>
      <w:r w:rsidRPr="00A82058">
        <w:rPr>
          <w:rFonts w:ascii="Times New Roman" w:eastAsia="Times New Roman" w:hAnsi="Times New Roman"/>
          <w:lang w:val="fr-FR" w:eastAsia="fr-FR"/>
        </w:rPr>
        <w:t>coordinated</w:t>
      </w:r>
      <w:proofErr w:type="spellEnd"/>
      <w:r w:rsidRPr="00A82058">
        <w:rPr>
          <w:rFonts w:ascii="Times New Roman" w:eastAsia="Times New Roman" w:hAnsi="Times New Roman"/>
          <w:lang w:val="fr-FR" w:eastAsia="fr-FR"/>
        </w:rPr>
        <w:t xml:space="preserve"> drone </w:t>
      </w:r>
      <w:proofErr w:type="spellStart"/>
      <w:r w:rsidRPr="00A82058">
        <w:rPr>
          <w:rFonts w:ascii="Times New Roman" w:eastAsia="Times New Roman" w:hAnsi="Times New Roman"/>
          <w:lang w:val="fr-FR" w:eastAsia="fr-FR"/>
        </w:rPr>
        <w:t>swarms</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industrial</w:t>
      </w:r>
      <w:proofErr w:type="spellEnd"/>
      <w:r w:rsidRPr="00A82058">
        <w:rPr>
          <w:rFonts w:ascii="Times New Roman" w:eastAsia="Times New Roman" w:hAnsi="Times New Roman"/>
          <w:lang w:val="fr-FR" w:eastAsia="fr-FR"/>
        </w:rPr>
        <w:t xml:space="preserve"> robots, and surveillance </w:t>
      </w:r>
      <w:proofErr w:type="spellStart"/>
      <w:r w:rsidRPr="00A82058">
        <w:rPr>
          <w:rFonts w:ascii="Times New Roman" w:eastAsia="Times New Roman" w:hAnsi="Times New Roman"/>
          <w:lang w:val="fr-FR" w:eastAsia="fr-FR"/>
        </w:rPr>
        <w:t>systems</w:t>
      </w:r>
      <w:proofErr w:type="spellEnd"/>
      <w:r w:rsidRPr="00A82058">
        <w:rPr>
          <w:rFonts w:ascii="Times New Roman" w:eastAsia="Times New Roman" w:hAnsi="Times New Roman"/>
          <w:lang w:val="fr-FR" w:eastAsia="fr-FR"/>
        </w:rPr>
        <w:t>.</w:t>
      </w:r>
    </w:p>
    <w:p w14:paraId="5482DB85" w14:textId="77777777" w:rsidR="006B26E7" w:rsidRPr="00A82058" w:rsidRDefault="006B26E7" w:rsidP="006B26E7">
      <w:pPr>
        <w:numPr>
          <w:ilvl w:val="0"/>
          <w:numId w:val="27"/>
        </w:numPr>
        <w:spacing w:before="100" w:beforeAutospacing="1" w:after="100" w:afterAutospacing="1"/>
        <w:rPr>
          <w:rFonts w:ascii="Times New Roman" w:eastAsia="Times New Roman" w:hAnsi="Times New Roman"/>
          <w:lang w:val="fr-FR" w:eastAsia="fr-FR"/>
        </w:rPr>
      </w:pPr>
      <w:r w:rsidRPr="00346064">
        <w:rPr>
          <w:lang w:val="en-CA"/>
        </w:rPr>
        <w:t>ISO/IEC FDIS 23093-6 – Media Data Formats and APIs for Distributed AI Processing</w:t>
      </w:r>
      <w:r w:rsidRPr="00A82058">
        <w:rPr>
          <w:rFonts w:ascii="Times New Roman" w:eastAsia="Times New Roman" w:hAnsi="Times New Roman"/>
          <w:lang w:val="fr-FR" w:eastAsia="fr-FR"/>
        </w:rPr>
        <w:br/>
        <w:t xml:space="preserve">This new standard </w:t>
      </w:r>
      <w:proofErr w:type="spellStart"/>
      <w:r w:rsidRPr="00A82058">
        <w:rPr>
          <w:rFonts w:ascii="Times New Roman" w:eastAsia="Times New Roman" w:hAnsi="Times New Roman"/>
          <w:lang w:val="fr-FR" w:eastAsia="fr-FR"/>
        </w:rPr>
        <w:t>provides</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semantic</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definitions</w:t>
      </w:r>
      <w:proofErr w:type="spellEnd"/>
      <w:r w:rsidRPr="00A82058">
        <w:rPr>
          <w:rFonts w:ascii="Times New Roman" w:eastAsia="Times New Roman" w:hAnsi="Times New Roman"/>
          <w:lang w:val="fr-FR" w:eastAsia="fr-FR"/>
        </w:rPr>
        <w:t xml:space="preserve"> and APIs for data </w:t>
      </w:r>
      <w:proofErr w:type="spellStart"/>
      <w:r w:rsidRPr="00A82058">
        <w:rPr>
          <w:rFonts w:ascii="Times New Roman" w:eastAsia="Times New Roman" w:hAnsi="Times New Roman"/>
          <w:lang w:val="fr-FR" w:eastAsia="fr-FR"/>
        </w:rPr>
        <w:t>exchanged</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among</w:t>
      </w:r>
      <w:proofErr w:type="spellEnd"/>
      <w:r w:rsidRPr="00A82058">
        <w:rPr>
          <w:rFonts w:ascii="Times New Roman" w:eastAsia="Times New Roman" w:hAnsi="Times New Roman"/>
          <w:lang w:val="fr-FR" w:eastAsia="fr-FR"/>
        </w:rPr>
        <w:t xml:space="preserve"> media </w:t>
      </w:r>
      <w:proofErr w:type="spellStart"/>
      <w:r w:rsidRPr="00A82058">
        <w:rPr>
          <w:rFonts w:ascii="Times New Roman" w:eastAsia="Times New Roman" w:hAnsi="Times New Roman"/>
          <w:lang w:val="fr-FR" w:eastAsia="fr-FR"/>
        </w:rPr>
        <w:t>analyzers</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supporting</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distributed</w:t>
      </w:r>
      <w:proofErr w:type="spellEnd"/>
      <w:r w:rsidRPr="00A82058">
        <w:rPr>
          <w:rFonts w:ascii="Times New Roman" w:eastAsia="Times New Roman" w:hAnsi="Times New Roman"/>
          <w:lang w:val="fr-FR" w:eastAsia="fr-FR"/>
        </w:rPr>
        <w:t xml:space="preserve"> </w:t>
      </w:r>
      <w:proofErr w:type="spellStart"/>
      <w:r w:rsidRPr="00A82058">
        <w:rPr>
          <w:rFonts w:ascii="Times New Roman" w:eastAsia="Times New Roman" w:hAnsi="Times New Roman"/>
          <w:lang w:val="fr-FR" w:eastAsia="fr-FR"/>
        </w:rPr>
        <w:t>artificial</w:t>
      </w:r>
      <w:proofErr w:type="spellEnd"/>
      <w:r w:rsidRPr="00A82058">
        <w:rPr>
          <w:rFonts w:ascii="Times New Roman" w:eastAsia="Times New Roman" w:hAnsi="Times New Roman"/>
          <w:lang w:val="fr-FR" w:eastAsia="fr-FR"/>
        </w:rPr>
        <w:t xml:space="preserve"> intelligence in </w:t>
      </w:r>
      <w:proofErr w:type="spellStart"/>
      <w:r w:rsidRPr="00A82058">
        <w:rPr>
          <w:rFonts w:ascii="Times New Roman" w:eastAsia="Times New Roman" w:hAnsi="Times New Roman"/>
          <w:lang w:val="fr-FR" w:eastAsia="fr-FR"/>
        </w:rPr>
        <w:t>networked</w:t>
      </w:r>
      <w:proofErr w:type="spellEnd"/>
      <w:r w:rsidRPr="00A82058">
        <w:rPr>
          <w:rFonts w:ascii="Times New Roman" w:eastAsia="Times New Roman" w:hAnsi="Times New Roman"/>
          <w:lang w:val="fr-FR" w:eastAsia="fr-FR"/>
        </w:rPr>
        <w:t xml:space="preserve"> media applications.</w:t>
      </w:r>
    </w:p>
    <w:p w14:paraId="08AF3A27" w14:textId="3B2C4F97" w:rsidR="006B26E7" w:rsidRDefault="006B26E7" w:rsidP="006B26E7">
      <w:pPr>
        <w:pBdr>
          <w:top w:val="nil"/>
          <w:left w:val="nil"/>
          <w:bottom w:val="nil"/>
          <w:right w:val="nil"/>
          <w:between w:val="nil"/>
        </w:pBdr>
        <w:spacing w:after="360"/>
        <w:jc w:val="both"/>
        <w:rPr>
          <w:rFonts w:ascii="Times New Roman" w:eastAsia="Times New Roman" w:hAnsi="Times New Roman"/>
          <w:lang w:val="fr-FR" w:eastAsia="fr-FR"/>
        </w:rPr>
      </w:pPr>
      <w:r w:rsidRPr="00346064">
        <w:rPr>
          <w:lang w:val="en-CA"/>
        </w:rPr>
        <w:t>These advancements cement IoMT as a forward-looking framework for intelligent, interoperable, and media-centric device ecosystems, enabling real-time collaboration, adaptive content management, and distributed AI.</w:t>
      </w:r>
    </w:p>
    <w:p w14:paraId="346F4AE8" w14:textId="77777777" w:rsidR="00096426" w:rsidRDefault="00096426" w:rsidP="006B26E7">
      <w:pPr>
        <w:pBdr>
          <w:top w:val="nil"/>
          <w:left w:val="nil"/>
          <w:bottom w:val="nil"/>
          <w:right w:val="nil"/>
          <w:between w:val="nil"/>
        </w:pBdr>
        <w:spacing w:after="360"/>
        <w:jc w:val="both"/>
        <w:rPr>
          <w:rFonts w:ascii="Times New Roman" w:eastAsia="Times New Roman" w:hAnsi="Times New Roman"/>
          <w:lang w:val="fr-FR" w:eastAsia="fr-FR"/>
        </w:rPr>
      </w:pPr>
    </w:p>
    <w:p w14:paraId="63B5844D" w14:textId="77777777" w:rsidR="00096426" w:rsidRPr="008E697C" w:rsidRDefault="00096426" w:rsidP="00346064">
      <w:pPr>
        <w:shd w:val="clear" w:color="auto" w:fill="FFFFFF"/>
        <w:spacing w:after="450"/>
        <w:jc w:val="center"/>
        <w:outlineLvl w:val="2"/>
        <w:rPr>
          <w:rFonts w:ascii="Arial" w:eastAsia="Times New Roman" w:hAnsi="Arial" w:cs="Arial"/>
          <w:b/>
          <w:bCs/>
          <w:color w:val="272626"/>
          <w:sz w:val="27"/>
          <w:szCs w:val="27"/>
        </w:rPr>
      </w:pPr>
      <w:r w:rsidRPr="008E697C">
        <w:rPr>
          <w:rFonts w:ascii="Arial" w:eastAsia="Times New Roman" w:hAnsi="Arial" w:cs="Arial"/>
          <w:b/>
          <w:bCs/>
          <w:color w:val="272626"/>
          <w:sz w:val="27"/>
          <w:szCs w:val="27"/>
        </w:rPr>
        <w:t xml:space="preserve">MPEG </w:t>
      </w:r>
      <w:r>
        <w:rPr>
          <w:rFonts w:ascii="Arial" w:eastAsia="Times New Roman" w:hAnsi="Arial" w:cs="Arial"/>
          <w:b/>
          <w:bCs/>
          <w:color w:val="272626"/>
          <w:sz w:val="27"/>
          <w:szCs w:val="27"/>
        </w:rPr>
        <w:t>extends</w:t>
      </w:r>
      <w:r w:rsidRPr="008E697C">
        <w:rPr>
          <w:rFonts w:ascii="Arial" w:eastAsia="Times New Roman" w:hAnsi="Arial" w:cs="Arial"/>
          <w:b/>
          <w:bCs/>
          <w:color w:val="272626"/>
          <w:sz w:val="27"/>
          <w:szCs w:val="27"/>
        </w:rPr>
        <w:t xml:space="preserve"> the </w:t>
      </w:r>
      <w:r>
        <w:rPr>
          <w:rFonts w:ascii="Arial" w:eastAsia="Times New Roman" w:hAnsi="Arial" w:cs="Arial"/>
          <w:b/>
          <w:bCs/>
          <w:color w:val="272626"/>
          <w:sz w:val="27"/>
          <w:szCs w:val="27"/>
        </w:rPr>
        <w:t>capability of the MPEG-G standard series to represent and use graph references genomes</w:t>
      </w:r>
    </w:p>
    <w:p w14:paraId="6B03064F" w14:textId="45A16B38" w:rsidR="00096426" w:rsidRDefault="00096426" w:rsidP="00096426">
      <w:pPr>
        <w:pBdr>
          <w:top w:val="nil"/>
          <w:left w:val="nil"/>
          <w:bottom w:val="nil"/>
          <w:right w:val="nil"/>
          <w:between w:val="nil"/>
        </w:pBdr>
        <w:spacing w:after="360"/>
        <w:jc w:val="both"/>
        <w:rPr>
          <w:lang w:val="en-CA" w:eastAsia="ko-KR"/>
        </w:rPr>
      </w:pPr>
      <w:r w:rsidRPr="004531C4">
        <w:t>At the 1</w:t>
      </w:r>
      <w:r>
        <w:t>50</w:t>
      </w:r>
      <w:r w:rsidRPr="00065DE5">
        <w:rPr>
          <w:vertAlign w:val="superscript"/>
        </w:rPr>
        <w:t>th</w:t>
      </w:r>
      <w:r>
        <w:t xml:space="preserve"> </w:t>
      </w:r>
      <w:r w:rsidRPr="004531C4">
        <w:t xml:space="preserve">MPEG meeting, </w:t>
      </w:r>
      <w:r w:rsidRPr="004531C4">
        <w:rPr>
          <w:i/>
          <w:iCs/>
        </w:rPr>
        <w:t xml:space="preserve">MPEG Genomic Coding </w:t>
      </w:r>
      <w:r w:rsidRPr="004531C4">
        <w:t xml:space="preserve">(WG 8) </w:t>
      </w:r>
      <w:r>
        <w:t>started two amendments of ISO/IEC 23092 Part 1 “Transport and storage of genomic information” and Part 2 “Coding of genomic annotations” with the objective of extending the capabilities of the MPEG-G series to handle reference genomes in the form of graphs. It is well recognized that genomes in the form of graphs better capture the commonalities and differences among genomes from organisms of the same species than somehow arbitrary “average” genomes. However, the usage of graph genomes has been so far limited from the potentially exponential complexity of aligning and indexing DNA labeled graphs. After about two years of developments of the technologies received as answer to the public call for technology issued by MPEG, WG 8 has shown that both alignment and indexing of DNA labeled graphs of arbitrary topology can be reduced to linear complexity, thus making graph genome compression and the compression of sequence read with a graph reference, feasible and efficient. Core experiments carried out have shown that it is possible to handle orders of magnitude much larger graph than the ones currently built in the state of the art. The roadmap of MPEG-G series is two publish the new extended standards providing full graph support by the beginning of 2027.</w:t>
      </w:r>
    </w:p>
    <w:p w14:paraId="761C2714" w14:textId="129E26D3" w:rsidR="0091475B" w:rsidRPr="00910173" w:rsidRDefault="00975D91">
      <w:pPr>
        <w:pStyle w:val="10"/>
        <w:rPr>
          <w:rFonts w:eastAsia="Calibri" w:cs="Calibri"/>
          <w:lang w:val="en-CA"/>
        </w:rPr>
      </w:pPr>
      <w:bookmarkStart w:id="3" w:name="_Toc77926168"/>
      <w:bookmarkStart w:id="4" w:name="_Toc103628546"/>
      <w:r w:rsidRPr="00910173">
        <w:rPr>
          <w:rFonts w:eastAsia="Calibri" w:cs="Calibri"/>
          <w:lang w:val="en-CA"/>
        </w:rPr>
        <w:t>How to contact MPEG and further information</w:t>
      </w:r>
      <w:bookmarkEnd w:id="3"/>
      <w:bookmarkEnd w:id="4"/>
    </w:p>
    <w:p w14:paraId="31141664" w14:textId="62305AD7" w:rsidR="0091475B" w:rsidRPr="00910173" w:rsidRDefault="00C47993">
      <w:pPr>
        <w:spacing w:after="360"/>
        <w:jc w:val="both"/>
        <w:rPr>
          <w:rFonts w:eastAsia="Calibri" w:cs="Calibri"/>
          <w:lang w:val="en-CA"/>
        </w:rPr>
      </w:pPr>
      <w:r w:rsidRPr="00910173">
        <w:rPr>
          <w:rFonts w:eastAsia="Calibri" w:cs="Calibri"/>
          <w:lang w:val="en-CA"/>
        </w:rPr>
        <w:t xml:space="preserve">Those </w:t>
      </w:r>
      <w:r w:rsidR="00773B02" w:rsidRPr="00910173">
        <w:rPr>
          <w:rFonts w:eastAsia="Calibri" w:cs="Calibri"/>
          <w:lang w:val="en-CA"/>
        </w:rPr>
        <w:t>who</w:t>
      </w:r>
      <w:r w:rsidR="00975D91" w:rsidRPr="00910173">
        <w:rPr>
          <w:rFonts w:eastAsia="Calibri" w:cs="Calibri"/>
          <w:lang w:val="en-CA"/>
        </w:rPr>
        <w:t xml:space="preserve"> wish to receive MPEG Press Releases by email should contact </w:t>
      </w:r>
      <w:r w:rsidR="00346064" w:rsidRPr="00346064">
        <w:rPr>
          <w:rFonts w:eastAsia="Calibri" w:cs="Calibri"/>
          <w:lang w:val="en-CA"/>
        </w:rPr>
        <w:t>Kyuheon Kim</w:t>
      </w:r>
      <w:r w:rsidR="00975D91" w:rsidRPr="00910173">
        <w:rPr>
          <w:rFonts w:eastAsia="Calibri" w:cs="Calibri"/>
          <w:lang w:val="en-CA"/>
        </w:rPr>
        <w:t xml:space="preserve"> </w:t>
      </w:r>
      <w:r w:rsidR="00346064">
        <w:rPr>
          <w:rFonts w:eastAsia="Calibri" w:cs="Calibri"/>
          <w:lang w:val="en-CA"/>
        </w:rPr>
        <w:t xml:space="preserve">at </w:t>
      </w:r>
      <w:hyperlink r:id="rId16" w:history="1">
        <w:r w:rsidR="00346064" w:rsidRPr="004157BC">
          <w:rPr>
            <w:rStyle w:val="a9"/>
            <w:rFonts w:eastAsia="Calibri" w:cs="Calibri"/>
            <w:lang w:val="en-CA"/>
          </w:rPr>
          <w:t>kyuheonkim@khu.ac.kr</w:t>
        </w:r>
      </w:hyperlink>
      <w:r w:rsidR="00346064">
        <w:rPr>
          <w:rFonts w:eastAsia="Calibri" w:cs="Calibri"/>
          <w:lang w:val="en-CA"/>
        </w:rPr>
        <w:t xml:space="preserve"> </w:t>
      </w:r>
      <w:r w:rsidR="00975D91" w:rsidRPr="00910173">
        <w:rPr>
          <w:rFonts w:eastAsia="Calibri" w:cs="Calibri"/>
          <w:lang w:val="en-CA"/>
        </w:rPr>
        <w:t xml:space="preserve">or subscribe </w:t>
      </w:r>
      <w:r w:rsidR="00773B02" w:rsidRPr="00910173">
        <w:rPr>
          <w:rFonts w:eastAsia="Calibri" w:cs="Calibri"/>
          <w:lang w:val="en-CA"/>
        </w:rPr>
        <w:t>at</w:t>
      </w:r>
      <w:r w:rsidR="00975D91" w:rsidRPr="00910173">
        <w:rPr>
          <w:rFonts w:eastAsia="Calibri" w:cs="Calibri"/>
          <w:lang w:val="en-CA"/>
        </w:rPr>
        <w:t xml:space="preserve"> </w:t>
      </w:r>
      <w:hyperlink r:id="rId17">
        <w:r w:rsidR="00975D91" w:rsidRPr="00910173">
          <w:rPr>
            <w:rFonts w:eastAsia="Calibri" w:cs="Calibri"/>
            <w:color w:val="0000FF"/>
            <w:u w:val="single"/>
            <w:lang w:val="en-CA"/>
          </w:rPr>
          <w:t>https://lists.aau.at/mailman/listinfo/mpeg-pr</w:t>
        </w:r>
      </w:hyperlink>
      <w:r w:rsidR="00975D91" w:rsidRPr="00910173">
        <w:rPr>
          <w:rFonts w:eastAsia="Calibri" w:cs="Calibri"/>
          <w:lang w:val="en-CA"/>
        </w:rPr>
        <w:t xml:space="preserve">. Further information can be found on the MPEG Website: </w:t>
      </w:r>
      <w:hyperlink r:id="rId18">
        <w:r w:rsidR="00975D91" w:rsidRPr="00910173">
          <w:rPr>
            <w:rFonts w:eastAsia="Calibri" w:cs="Calibri"/>
            <w:color w:val="0000FF"/>
            <w:u w:val="single"/>
            <w:lang w:val="en-CA"/>
          </w:rPr>
          <w:t>http://www.mpeg.org/</w:t>
        </w:r>
      </w:hyperlink>
      <w:r w:rsidR="000B534B" w:rsidRPr="00910173">
        <w:rPr>
          <w:rFonts w:eastAsia="Calibri" w:cs="Calibri"/>
          <w:lang w:val="en-CA"/>
        </w:rPr>
        <w:t>, including the MPEG Roadmap.</w:t>
      </w:r>
    </w:p>
    <w:p w14:paraId="6AABC8ED" w14:textId="2CB1CAE1" w:rsidR="0091475B" w:rsidRPr="00910173" w:rsidRDefault="00975D91">
      <w:pPr>
        <w:keepNext/>
        <w:spacing w:before="120"/>
        <w:rPr>
          <w:rFonts w:eastAsia="Calibri" w:cs="Calibri"/>
          <w:lang w:val="en-CA"/>
        </w:rPr>
      </w:pPr>
      <w:r w:rsidRPr="00910173">
        <w:rPr>
          <w:rFonts w:eastAsia="Calibri" w:cs="Calibri"/>
          <w:lang w:val="en-CA"/>
        </w:rPr>
        <w:t>Future MPEG meetings are planned as follows:</w:t>
      </w:r>
    </w:p>
    <w:p w14:paraId="04877567" w14:textId="53065318" w:rsidR="000336B1" w:rsidRPr="00910173" w:rsidRDefault="000336B1" w:rsidP="00265C47">
      <w:pPr>
        <w:ind w:left="562"/>
        <w:rPr>
          <w:rFonts w:eastAsia="Calibri" w:cs="Calibri"/>
          <w:lang w:val="en-CA"/>
        </w:rPr>
      </w:pPr>
      <w:r w:rsidRPr="00910173">
        <w:rPr>
          <w:rFonts w:eastAsia="Calibri" w:cs="Calibri"/>
          <w:lang w:val="en-CA"/>
        </w:rPr>
        <w:t>No. 151, Daej</w:t>
      </w:r>
      <w:r w:rsidR="00793536" w:rsidRPr="00910173">
        <w:rPr>
          <w:rFonts w:eastAsia="Calibri" w:cs="Calibri"/>
          <w:lang w:val="en-CA"/>
        </w:rPr>
        <w:t>e</w:t>
      </w:r>
      <w:r w:rsidRPr="00910173">
        <w:rPr>
          <w:rFonts w:eastAsia="Calibri" w:cs="Calibri"/>
          <w:lang w:val="en-CA"/>
        </w:rPr>
        <w:t>on, KR, 30 June – 04 July 2025</w:t>
      </w:r>
    </w:p>
    <w:p w14:paraId="1DAA2025" w14:textId="762AC03A" w:rsidR="00A44832" w:rsidRDefault="00A44832" w:rsidP="00265C47">
      <w:pPr>
        <w:ind w:left="562"/>
        <w:rPr>
          <w:rFonts w:eastAsia="Calibri" w:cs="Calibri"/>
          <w:lang w:val="en-CA"/>
        </w:rPr>
      </w:pPr>
      <w:r w:rsidRPr="00910173">
        <w:rPr>
          <w:rFonts w:eastAsia="Calibri" w:cs="Calibri"/>
          <w:lang w:val="en-CA"/>
        </w:rPr>
        <w:t>No. 152,</w:t>
      </w:r>
      <w:r w:rsidR="000F156B" w:rsidRPr="00910173">
        <w:rPr>
          <w:rFonts w:eastAsia="Calibri" w:cs="Calibri"/>
          <w:lang w:val="en-CA"/>
        </w:rPr>
        <w:t xml:space="preserve"> Geneva with SG 21, </w:t>
      </w:r>
      <w:r w:rsidR="009321C2">
        <w:rPr>
          <w:rFonts w:eastAsia="Calibri" w:cs="Calibri"/>
          <w:lang w:val="en-CA"/>
        </w:rPr>
        <w:t>07</w:t>
      </w:r>
      <w:r w:rsidR="000F156B" w:rsidRPr="00910173">
        <w:rPr>
          <w:rFonts w:eastAsia="Calibri" w:cs="Calibri"/>
          <w:lang w:val="en-CA"/>
        </w:rPr>
        <w:t xml:space="preserve"> – </w:t>
      </w:r>
      <w:r w:rsidR="009321C2">
        <w:rPr>
          <w:rFonts w:eastAsia="Calibri" w:cs="Calibri"/>
          <w:lang w:val="en-CA"/>
        </w:rPr>
        <w:t>11</w:t>
      </w:r>
      <w:r w:rsidR="000F156B" w:rsidRPr="00910173">
        <w:rPr>
          <w:rFonts w:eastAsia="Calibri" w:cs="Calibri"/>
          <w:lang w:val="en-CA"/>
        </w:rPr>
        <w:t xml:space="preserve"> October 2025</w:t>
      </w:r>
    </w:p>
    <w:p w14:paraId="584C6C59" w14:textId="17B0A1B2" w:rsidR="00247226" w:rsidRDefault="00247226" w:rsidP="00265C47">
      <w:pPr>
        <w:ind w:left="562"/>
        <w:rPr>
          <w:rFonts w:eastAsia="Calibri" w:cs="Calibri"/>
          <w:lang w:val="en-CA"/>
        </w:rPr>
      </w:pPr>
      <w:r>
        <w:rPr>
          <w:rFonts w:eastAsia="Calibri" w:cs="Calibri"/>
          <w:lang w:val="en-CA"/>
        </w:rPr>
        <w:t>No. 15</w:t>
      </w:r>
      <w:r w:rsidR="00C72A57">
        <w:rPr>
          <w:rFonts w:eastAsia="Calibri" w:cs="Calibri"/>
          <w:lang w:val="en-CA"/>
        </w:rPr>
        <w:t>3</w:t>
      </w:r>
      <w:r>
        <w:rPr>
          <w:rFonts w:eastAsia="Calibri" w:cs="Calibri"/>
          <w:lang w:val="en-CA"/>
        </w:rPr>
        <w:t xml:space="preserve">, </w:t>
      </w:r>
      <w:r w:rsidR="009321C2">
        <w:rPr>
          <w:rFonts w:eastAsia="Calibri" w:cs="Calibri"/>
          <w:lang w:val="en-CA"/>
        </w:rPr>
        <w:t>Online, 19 – 23 January 2026</w:t>
      </w:r>
    </w:p>
    <w:p w14:paraId="75EA3670" w14:textId="4815A84F" w:rsidR="00C72A57" w:rsidRPr="00910173" w:rsidRDefault="00C72A57" w:rsidP="00C72A57">
      <w:pPr>
        <w:ind w:left="562"/>
        <w:rPr>
          <w:rFonts w:eastAsia="Calibri" w:cs="Calibri"/>
          <w:lang w:val="en-CA"/>
        </w:rPr>
      </w:pPr>
      <w:r>
        <w:rPr>
          <w:rFonts w:eastAsia="Calibri" w:cs="Calibri"/>
          <w:lang w:val="en-CA"/>
        </w:rPr>
        <w:lastRenderedPageBreak/>
        <w:t>No. 154, Santa Eularia, 27 April – 1 May 2026</w:t>
      </w:r>
    </w:p>
    <w:p w14:paraId="75631A05" w14:textId="77777777" w:rsidR="00C72A57" w:rsidRPr="00910173" w:rsidRDefault="00C72A57" w:rsidP="00265C47">
      <w:pPr>
        <w:ind w:left="562"/>
        <w:rPr>
          <w:rFonts w:eastAsia="Calibri" w:cs="Calibri"/>
          <w:lang w:val="en-CA"/>
        </w:rPr>
      </w:pPr>
    </w:p>
    <w:p w14:paraId="02938098" w14:textId="77777777" w:rsidR="0091475B" w:rsidRPr="00910173" w:rsidRDefault="0091475B" w:rsidP="00F87B51">
      <w:pPr>
        <w:spacing w:before="120"/>
        <w:rPr>
          <w:rFonts w:eastAsia="Calibri" w:cs="Calibri"/>
          <w:lang w:val="en-CA"/>
        </w:rPr>
      </w:pPr>
    </w:p>
    <w:p w14:paraId="6FB8ED0E" w14:textId="77777777" w:rsidR="0091475B" w:rsidRPr="00910173" w:rsidRDefault="00975D91">
      <w:pPr>
        <w:keepNext/>
        <w:spacing w:before="120"/>
        <w:rPr>
          <w:rFonts w:eastAsia="Calibri" w:cs="Calibri"/>
          <w:lang w:val="en-CA"/>
        </w:rPr>
      </w:pPr>
      <w:r w:rsidRPr="00910173">
        <w:rPr>
          <w:rFonts w:eastAsia="Calibri" w:cs="Calibri"/>
          <w:lang w:val="en-CA"/>
        </w:rPr>
        <w:t>For further information about MPEG, please contact:</w:t>
      </w:r>
    </w:p>
    <w:p w14:paraId="246B27E1" w14:textId="77777777" w:rsidR="0091475B" w:rsidRPr="00910173" w:rsidRDefault="00975D91">
      <w:pPr>
        <w:keepNext/>
        <w:ind w:left="562"/>
        <w:rPr>
          <w:rFonts w:eastAsia="Calibri" w:cs="Calibri"/>
          <w:lang w:val="en-CA"/>
        </w:rPr>
      </w:pPr>
      <w:r w:rsidRPr="00910173">
        <w:rPr>
          <w:rFonts w:eastAsia="Calibri" w:cs="Calibri"/>
          <w:lang w:val="en-CA"/>
        </w:rPr>
        <w:t>Prof. Dr.-Ing. Jörn Ostermann (Convenor of MPEG Technical Coordination, Germany)</w:t>
      </w:r>
    </w:p>
    <w:p w14:paraId="3DE59B9C" w14:textId="77777777" w:rsidR="0091475B" w:rsidRPr="00910173" w:rsidRDefault="00975D91">
      <w:pPr>
        <w:keepNext/>
        <w:ind w:left="562"/>
        <w:rPr>
          <w:rFonts w:eastAsia="Calibri" w:cs="Calibri"/>
          <w:lang w:val="en-CA"/>
        </w:rPr>
      </w:pPr>
      <w:r w:rsidRPr="00910173">
        <w:rPr>
          <w:rFonts w:eastAsia="Calibri" w:cs="Calibri"/>
          <w:lang w:val="en-CA"/>
        </w:rPr>
        <w:t>Leibniz Universität Hannover</w:t>
      </w:r>
    </w:p>
    <w:p w14:paraId="2C8F8458" w14:textId="77777777" w:rsidR="0091475B" w:rsidRPr="00910173" w:rsidRDefault="00975D91">
      <w:pPr>
        <w:keepNext/>
        <w:ind w:left="562"/>
        <w:rPr>
          <w:rFonts w:eastAsia="Calibri" w:cs="Calibri"/>
          <w:lang w:val="en-CA"/>
        </w:rPr>
      </w:pPr>
      <w:proofErr w:type="spellStart"/>
      <w:r w:rsidRPr="00910173">
        <w:rPr>
          <w:rFonts w:eastAsia="Calibri" w:cs="Calibri"/>
          <w:lang w:val="en-CA"/>
        </w:rPr>
        <w:t>Appelstr</w:t>
      </w:r>
      <w:proofErr w:type="spellEnd"/>
      <w:r w:rsidRPr="00910173">
        <w:rPr>
          <w:rFonts w:eastAsia="Calibri" w:cs="Calibri"/>
          <w:lang w:val="en-CA"/>
        </w:rPr>
        <w:t>. 9A</w:t>
      </w:r>
    </w:p>
    <w:p w14:paraId="18D4E130" w14:textId="77777777" w:rsidR="0091475B" w:rsidRPr="00910173" w:rsidRDefault="00975D91">
      <w:pPr>
        <w:keepNext/>
        <w:ind w:left="562"/>
        <w:rPr>
          <w:rFonts w:eastAsia="Calibri" w:cs="Calibri"/>
          <w:lang w:val="en-CA"/>
        </w:rPr>
      </w:pPr>
      <w:r w:rsidRPr="00910173">
        <w:rPr>
          <w:rFonts w:eastAsia="Calibri" w:cs="Calibri"/>
          <w:lang w:val="en-CA"/>
        </w:rPr>
        <w:t>30167 Hannover, Germany</w:t>
      </w:r>
    </w:p>
    <w:p w14:paraId="39CFB146" w14:textId="77777777" w:rsidR="0091475B" w:rsidRPr="00910173" w:rsidRDefault="00975D91">
      <w:pPr>
        <w:keepNext/>
        <w:ind w:left="562"/>
        <w:rPr>
          <w:rFonts w:eastAsia="Calibri" w:cs="Calibri"/>
          <w:lang w:val="en-CA"/>
        </w:rPr>
      </w:pPr>
      <w:r w:rsidRPr="00910173">
        <w:rPr>
          <w:rFonts w:eastAsia="Calibri" w:cs="Calibri"/>
          <w:lang w:val="en-CA"/>
        </w:rPr>
        <w:t>Tel: +49 511 762 5316</w:t>
      </w:r>
    </w:p>
    <w:p w14:paraId="6FD0A52A" w14:textId="77777777" w:rsidR="0091475B" w:rsidRPr="00910173" w:rsidRDefault="00975D91">
      <w:pPr>
        <w:keepNext/>
        <w:ind w:left="562"/>
        <w:rPr>
          <w:rFonts w:eastAsia="Calibri" w:cs="Calibri"/>
          <w:lang w:val="en-CA"/>
        </w:rPr>
      </w:pPr>
      <w:r w:rsidRPr="00910173">
        <w:rPr>
          <w:rFonts w:eastAsia="Calibri" w:cs="Calibri"/>
          <w:lang w:val="en-CA"/>
        </w:rPr>
        <w:t>Fax: ++49 511 762 5333</w:t>
      </w:r>
    </w:p>
    <w:p w14:paraId="325D3B30" w14:textId="69D8E85E" w:rsidR="0091475B" w:rsidRPr="00910173" w:rsidRDefault="00975D91">
      <w:pPr>
        <w:ind w:left="562"/>
        <w:rPr>
          <w:rFonts w:eastAsia="Calibri" w:cs="Calibri"/>
          <w:lang w:val="en-CA"/>
        </w:rPr>
      </w:pPr>
      <w:r w:rsidRPr="00910173">
        <w:rPr>
          <w:rFonts w:eastAsia="Calibri" w:cs="Calibri"/>
          <w:lang w:val="en-CA"/>
        </w:rPr>
        <w:t xml:space="preserve">Email: </w:t>
      </w:r>
      <w:hyperlink r:id="rId19">
        <w:r w:rsidRPr="00910173">
          <w:rPr>
            <w:rFonts w:eastAsia="Calibri" w:cs="Calibri"/>
            <w:color w:val="0000FF"/>
            <w:u w:val="single"/>
            <w:lang w:val="en-CA"/>
          </w:rPr>
          <w:t>ostermann@tnt.uni-hannover.de</w:t>
        </w:r>
      </w:hyperlink>
    </w:p>
    <w:p w14:paraId="4E0EDB1F" w14:textId="77777777" w:rsidR="0091475B" w:rsidRPr="00910173" w:rsidRDefault="00975D91">
      <w:pPr>
        <w:keepNext/>
        <w:spacing w:before="120"/>
        <w:rPr>
          <w:rFonts w:eastAsia="Calibri" w:cs="Calibri"/>
          <w:lang w:val="en-CA"/>
        </w:rPr>
      </w:pPr>
      <w:r w:rsidRPr="00910173">
        <w:rPr>
          <w:rFonts w:eastAsia="Calibri" w:cs="Calibri"/>
          <w:lang w:val="en-CA"/>
        </w:rPr>
        <w:t>or</w:t>
      </w:r>
    </w:p>
    <w:p w14:paraId="3170782B" w14:textId="77777777" w:rsidR="0091475B" w:rsidRPr="00910173" w:rsidRDefault="00975D91">
      <w:pPr>
        <w:keepNext/>
        <w:pBdr>
          <w:top w:val="nil"/>
          <w:left w:val="nil"/>
          <w:bottom w:val="nil"/>
          <w:right w:val="nil"/>
          <w:between w:val="nil"/>
        </w:pBdr>
        <w:ind w:left="562"/>
        <w:rPr>
          <w:rFonts w:eastAsia="Calibri" w:cs="Calibri"/>
          <w:lang w:val="en-CA"/>
        </w:rPr>
      </w:pPr>
      <w:r w:rsidRPr="00910173">
        <w:rPr>
          <w:rFonts w:eastAsia="Calibri" w:cs="Calibri"/>
          <w:lang w:val="en-CA"/>
        </w:rPr>
        <w:t>Prof. Dr. Kyuheon Kim (Convenor of MPEG Liaison and Communication, Korea)</w:t>
      </w:r>
    </w:p>
    <w:p w14:paraId="42BED393" w14:textId="77777777" w:rsidR="0091475B" w:rsidRPr="00910173" w:rsidRDefault="00975D91">
      <w:pPr>
        <w:keepNext/>
        <w:pBdr>
          <w:top w:val="nil"/>
          <w:left w:val="nil"/>
          <w:bottom w:val="nil"/>
          <w:right w:val="nil"/>
          <w:between w:val="nil"/>
        </w:pBdr>
        <w:ind w:left="562"/>
        <w:rPr>
          <w:rFonts w:eastAsia="Calibri" w:cs="Calibri"/>
          <w:lang w:val="en-CA"/>
        </w:rPr>
      </w:pPr>
      <w:r w:rsidRPr="00910173">
        <w:rPr>
          <w:rFonts w:eastAsia="Calibri" w:cs="Calibri"/>
          <w:lang w:val="en-CA"/>
        </w:rPr>
        <w:t>Department of Electronic Engineering</w:t>
      </w:r>
    </w:p>
    <w:p w14:paraId="2DC792F5" w14:textId="77777777" w:rsidR="0091475B" w:rsidRPr="00910173" w:rsidRDefault="00975D91">
      <w:pPr>
        <w:keepNext/>
        <w:pBdr>
          <w:top w:val="nil"/>
          <w:left w:val="nil"/>
          <w:bottom w:val="nil"/>
          <w:right w:val="nil"/>
          <w:between w:val="nil"/>
        </w:pBdr>
        <w:ind w:left="562"/>
        <w:rPr>
          <w:rFonts w:eastAsia="Calibri" w:cs="Calibri"/>
          <w:lang w:val="en-CA"/>
        </w:rPr>
      </w:pPr>
      <w:r w:rsidRPr="00910173">
        <w:rPr>
          <w:rFonts w:eastAsia="Calibri" w:cs="Calibri"/>
          <w:lang w:val="en-CA"/>
        </w:rPr>
        <w:t>Kyung Hee University</w:t>
      </w:r>
    </w:p>
    <w:p w14:paraId="5C5D91B3" w14:textId="063FFB7A" w:rsidR="0091475B" w:rsidRPr="00910173" w:rsidRDefault="00975D91">
      <w:pPr>
        <w:keepNext/>
        <w:pBdr>
          <w:top w:val="nil"/>
          <w:left w:val="nil"/>
          <w:bottom w:val="nil"/>
          <w:right w:val="nil"/>
          <w:between w:val="nil"/>
        </w:pBdr>
        <w:ind w:left="562"/>
        <w:rPr>
          <w:rFonts w:eastAsia="Calibri" w:cs="Calibri"/>
          <w:lang w:val="en-CA"/>
        </w:rPr>
      </w:pPr>
      <w:r w:rsidRPr="00910173">
        <w:rPr>
          <w:rFonts w:eastAsia="Calibri" w:cs="Calibri"/>
          <w:lang w:val="en-CA"/>
        </w:rPr>
        <w:t>Seoul, South Korea</w:t>
      </w:r>
    </w:p>
    <w:p w14:paraId="5F9F2EC4" w14:textId="15CD8832" w:rsidR="00297EDB" w:rsidRPr="00910173" w:rsidRDefault="00297EDB">
      <w:pPr>
        <w:keepNext/>
        <w:pBdr>
          <w:top w:val="nil"/>
          <w:left w:val="nil"/>
          <w:bottom w:val="nil"/>
          <w:right w:val="nil"/>
          <w:between w:val="nil"/>
        </w:pBdr>
        <w:ind w:left="562"/>
        <w:rPr>
          <w:rFonts w:eastAsia="Calibri" w:cs="Calibri"/>
          <w:lang w:val="en-CA"/>
        </w:rPr>
      </w:pPr>
      <w:r w:rsidRPr="00910173">
        <w:rPr>
          <w:rFonts w:eastAsia="Calibri" w:cs="Calibri"/>
          <w:lang w:val="en-CA"/>
        </w:rPr>
        <w:t>Tel: +82</w:t>
      </w:r>
      <w:r w:rsidR="00683573" w:rsidRPr="00910173">
        <w:rPr>
          <w:rFonts w:eastAsia="Calibri" w:cs="Calibri"/>
          <w:lang w:val="en-CA"/>
        </w:rPr>
        <w:t xml:space="preserve"> </w:t>
      </w:r>
      <w:r w:rsidRPr="00910173">
        <w:rPr>
          <w:rFonts w:eastAsia="Calibri" w:cs="Calibri"/>
          <w:lang w:val="en-CA"/>
        </w:rPr>
        <w:t>31</w:t>
      </w:r>
      <w:r w:rsidR="00683573" w:rsidRPr="00910173">
        <w:rPr>
          <w:rFonts w:eastAsia="Calibri" w:cs="Calibri"/>
          <w:lang w:val="en-CA"/>
        </w:rPr>
        <w:t xml:space="preserve"> </w:t>
      </w:r>
      <w:r w:rsidRPr="00910173">
        <w:rPr>
          <w:rFonts w:eastAsia="Calibri" w:cs="Calibri"/>
          <w:lang w:val="en-CA"/>
        </w:rPr>
        <w:t>201</w:t>
      </w:r>
      <w:r w:rsidR="00683573" w:rsidRPr="00910173">
        <w:rPr>
          <w:rFonts w:eastAsia="Calibri" w:cs="Calibri"/>
          <w:lang w:val="en-CA"/>
        </w:rPr>
        <w:t xml:space="preserve"> </w:t>
      </w:r>
      <w:r w:rsidRPr="00910173">
        <w:rPr>
          <w:rFonts w:eastAsia="Calibri" w:cs="Calibri"/>
          <w:lang w:val="en-CA"/>
        </w:rPr>
        <w:t>3810</w:t>
      </w:r>
    </w:p>
    <w:p w14:paraId="0CAB71EC" w14:textId="4B1FAA2B" w:rsidR="0091475B" w:rsidRPr="00910173" w:rsidRDefault="00975D91">
      <w:pPr>
        <w:keepNext/>
        <w:pBdr>
          <w:top w:val="nil"/>
          <w:left w:val="nil"/>
          <w:bottom w:val="nil"/>
          <w:right w:val="nil"/>
          <w:between w:val="nil"/>
        </w:pBdr>
        <w:ind w:left="562"/>
        <w:rPr>
          <w:rFonts w:eastAsia="Calibri" w:cs="Calibri"/>
          <w:lang w:val="en-CA"/>
        </w:rPr>
      </w:pPr>
      <w:r w:rsidRPr="00910173">
        <w:rPr>
          <w:rFonts w:eastAsia="Calibri" w:cs="Calibri"/>
          <w:lang w:val="en-CA"/>
        </w:rPr>
        <w:t xml:space="preserve">Email: </w:t>
      </w:r>
      <w:hyperlink r:id="rId20">
        <w:r w:rsidRPr="00910173">
          <w:rPr>
            <w:rFonts w:eastAsia="Calibri" w:cs="Calibri"/>
            <w:color w:val="1155CC"/>
            <w:u w:val="single"/>
            <w:lang w:val="en-CA"/>
          </w:rPr>
          <w:t>kyuheonkim@khu.ac.kr</w:t>
        </w:r>
      </w:hyperlink>
    </w:p>
    <w:p w14:paraId="72A3C914" w14:textId="4379FE79" w:rsidR="0091475B" w:rsidRPr="00910173" w:rsidDel="001108F4" w:rsidRDefault="00975D91">
      <w:pPr>
        <w:keepNext/>
        <w:spacing w:before="120"/>
        <w:jc w:val="both"/>
        <w:rPr>
          <w:del w:id="5" w:author="Kyuheon Kim" w:date="2025-05-29T19:05:00Z" w16du:dateUtc="2025-05-29T10:05:00Z"/>
          <w:rFonts w:eastAsia="Calibri" w:cs="Calibri"/>
          <w:lang w:val="en-CA"/>
        </w:rPr>
      </w:pPr>
      <w:del w:id="6" w:author="Kyuheon Kim" w:date="2025-05-29T19:05:00Z" w16du:dateUtc="2025-05-29T10:05:00Z">
        <w:r w:rsidRPr="00910173" w:rsidDel="001108F4">
          <w:rPr>
            <w:rFonts w:eastAsia="Calibri" w:cs="Calibri"/>
            <w:lang w:val="en-CA"/>
          </w:rPr>
          <w:delText>or</w:delText>
        </w:r>
      </w:del>
    </w:p>
    <w:p w14:paraId="33CF0C77" w14:textId="2B809D4B" w:rsidR="0091475B" w:rsidRPr="00910173" w:rsidDel="001108F4" w:rsidRDefault="00DF03A3">
      <w:pPr>
        <w:keepNext/>
        <w:ind w:left="562"/>
        <w:jc w:val="both"/>
        <w:rPr>
          <w:del w:id="7" w:author="Kyuheon Kim" w:date="2025-05-29T19:05:00Z" w16du:dateUtc="2025-05-29T10:05:00Z"/>
          <w:rFonts w:eastAsia="Calibri" w:cs="Calibri"/>
          <w:lang w:val="en-CA"/>
        </w:rPr>
      </w:pPr>
      <w:del w:id="8" w:author="Kyuheon Kim" w:date="2025-05-29T19:05:00Z" w16du:dateUtc="2025-05-29T10:05:00Z">
        <w:r w:rsidRPr="00910173" w:rsidDel="001108F4">
          <w:rPr>
            <w:rFonts w:eastAsia="Calibri" w:cs="Calibri"/>
            <w:lang w:val="en-CA"/>
          </w:rPr>
          <w:delText>Univ.-Prof.</w:delText>
        </w:r>
        <w:r w:rsidR="00975D91" w:rsidRPr="00910173" w:rsidDel="001108F4">
          <w:rPr>
            <w:rFonts w:eastAsia="Calibri" w:cs="Calibri"/>
            <w:lang w:val="en-CA"/>
          </w:rPr>
          <w:delText xml:space="preserve"> </w:delText>
        </w:r>
        <w:r w:rsidRPr="00910173" w:rsidDel="001108F4">
          <w:rPr>
            <w:rFonts w:eastAsia="Calibri" w:cs="Calibri"/>
            <w:lang w:val="en-CA"/>
          </w:rPr>
          <w:delText xml:space="preserve">DI </w:delText>
        </w:r>
        <w:r w:rsidR="00975D91" w:rsidRPr="00910173" w:rsidDel="001108F4">
          <w:rPr>
            <w:rFonts w:eastAsia="Calibri" w:cs="Calibri"/>
            <w:lang w:val="en-CA"/>
          </w:rPr>
          <w:delText>Dr. Christian Timmerer</w:delText>
        </w:r>
        <w:r w:rsidR="00FE0EB0" w:rsidRPr="00910173" w:rsidDel="001108F4">
          <w:rPr>
            <w:rFonts w:eastAsia="Calibri" w:cs="Calibri"/>
            <w:lang w:val="en-CA"/>
          </w:rPr>
          <w:delText xml:space="preserve"> (MPEG Press Officer</w:delText>
        </w:r>
        <w:r w:rsidR="00E05718" w:rsidRPr="00910173" w:rsidDel="001108F4">
          <w:rPr>
            <w:rFonts w:eastAsia="Calibri" w:cs="Calibri"/>
            <w:lang w:val="en-CA"/>
          </w:rPr>
          <w:delText>, Austria</w:delText>
        </w:r>
        <w:r w:rsidR="00FE0EB0" w:rsidRPr="00910173" w:rsidDel="001108F4">
          <w:rPr>
            <w:rFonts w:eastAsia="Calibri" w:cs="Calibri"/>
            <w:lang w:val="en-CA"/>
          </w:rPr>
          <w:delText>)</w:delText>
        </w:r>
      </w:del>
    </w:p>
    <w:p w14:paraId="291DF45E" w14:textId="459D37F9" w:rsidR="0091475B" w:rsidRPr="00BC5A36" w:rsidDel="001108F4" w:rsidRDefault="00975D91">
      <w:pPr>
        <w:keepNext/>
        <w:ind w:left="562"/>
        <w:jc w:val="both"/>
        <w:rPr>
          <w:del w:id="9" w:author="Kyuheon Kim" w:date="2025-05-29T19:05:00Z" w16du:dateUtc="2025-05-29T10:05:00Z"/>
          <w:rFonts w:eastAsia="Calibri" w:cs="Calibri"/>
          <w:lang w:val="de-DE"/>
        </w:rPr>
      </w:pPr>
      <w:del w:id="10" w:author="Kyuheon Kim" w:date="2025-05-29T19:05:00Z" w16du:dateUtc="2025-05-29T10:05:00Z">
        <w:r w:rsidRPr="00BC5A36" w:rsidDel="001108F4">
          <w:rPr>
            <w:rFonts w:eastAsia="Calibri" w:cs="Calibri"/>
            <w:lang w:val="de-DE"/>
          </w:rPr>
          <w:delText>Alpen-Adria-Universität Klagenfurt | Bitmovin Inc.</w:delText>
        </w:r>
      </w:del>
    </w:p>
    <w:p w14:paraId="7D348A65" w14:textId="3319E357" w:rsidR="0091475B" w:rsidRPr="00910173" w:rsidDel="001108F4" w:rsidRDefault="00975D91">
      <w:pPr>
        <w:keepNext/>
        <w:ind w:left="562"/>
        <w:jc w:val="both"/>
        <w:rPr>
          <w:del w:id="11" w:author="Kyuheon Kim" w:date="2025-05-29T19:05:00Z" w16du:dateUtc="2025-05-29T10:05:00Z"/>
          <w:rFonts w:eastAsia="Calibri" w:cs="Calibri"/>
          <w:lang w:val="en-CA"/>
        </w:rPr>
      </w:pPr>
      <w:del w:id="12" w:author="Kyuheon Kim" w:date="2025-05-29T19:05:00Z" w16du:dateUtc="2025-05-29T10:05:00Z">
        <w:r w:rsidRPr="00910173" w:rsidDel="001108F4">
          <w:rPr>
            <w:rFonts w:eastAsia="Calibri" w:cs="Calibri"/>
            <w:lang w:val="en-CA"/>
          </w:rPr>
          <w:delText>9020 Klagenfurt am Wörthersee, Austria, Europe</w:delText>
        </w:r>
      </w:del>
    </w:p>
    <w:p w14:paraId="63AE3322" w14:textId="6113BC43" w:rsidR="0091475B" w:rsidRPr="00910173" w:rsidDel="001108F4" w:rsidRDefault="00975D91">
      <w:pPr>
        <w:keepNext/>
        <w:ind w:left="562"/>
        <w:jc w:val="both"/>
        <w:rPr>
          <w:del w:id="13" w:author="Kyuheon Kim" w:date="2025-05-29T19:05:00Z" w16du:dateUtc="2025-05-29T10:05:00Z"/>
          <w:rFonts w:eastAsia="Calibri" w:cs="Calibri"/>
          <w:lang w:val="en-CA"/>
        </w:rPr>
      </w:pPr>
      <w:del w:id="14" w:author="Kyuheon Kim" w:date="2025-05-29T19:05:00Z" w16du:dateUtc="2025-05-29T10:05:00Z">
        <w:r w:rsidRPr="00910173" w:rsidDel="001108F4">
          <w:rPr>
            <w:rFonts w:eastAsia="Calibri" w:cs="Calibri"/>
            <w:lang w:val="en-CA"/>
          </w:rPr>
          <w:delText>Tel: +43 463 2700 3621</w:delText>
        </w:r>
      </w:del>
    </w:p>
    <w:p w14:paraId="2CEC95AA" w14:textId="56A45C72" w:rsidR="0091475B" w:rsidRPr="00910173" w:rsidDel="001108F4" w:rsidRDefault="00975D91">
      <w:pPr>
        <w:keepNext/>
        <w:ind w:left="562"/>
        <w:jc w:val="both"/>
        <w:rPr>
          <w:del w:id="15" w:author="Kyuheon Kim" w:date="2025-05-29T19:05:00Z" w16du:dateUtc="2025-05-29T10:05:00Z"/>
          <w:rFonts w:eastAsia="Calibri" w:cs="Calibri"/>
          <w:lang w:val="en-CA"/>
        </w:rPr>
      </w:pPr>
      <w:del w:id="16" w:author="Kyuheon Kim" w:date="2025-05-29T19:05:00Z" w16du:dateUtc="2025-05-29T10:05:00Z">
        <w:r w:rsidRPr="00910173" w:rsidDel="001108F4">
          <w:rPr>
            <w:rFonts w:eastAsia="Calibri" w:cs="Calibri"/>
            <w:lang w:val="en-CA"/>
          </w:rPr>
          <w:delText xml:space="preserve">Email: </w:delText>
        </w:r>
        <w:r w:rsidR="00FE0EB0" w:rsidDel="001108F4">
          <w:fldChar w:fldCharType="begin"/>
        </w:r>
        <w:r w:rsidR="00FE0EB0" w:rsidDel="001108F4">
          <w:delInstrText>HYPERLINK "mailto:christian.timmerer@aau.at"</w:delInstrText>
        </w:r>
        <w:r w:rsidR="00FE0EB0" w:rsidDel="001108F4">
          <w:fldChar w:fldCharType="separate"/>
        </w:r>
        <w:r w:rsidR="00FE0EB0" w:rsidRPr="00910173" w:rsidDel="001108F4">
          <w:rPr>
            <w:rStyle w:val="a9"/>
            <w:rFonts w:eastAsia="Calibri" w:cs="Calibri"/>
            <w:lang w:val="en-CA"/>
          </w:rPr>
          <w:delText>christian.timmerer@aau.at</w:delText>
        </w:r>
        <w:r w:rsidR="00FE0EB0" w:rsidDel="001108F4">
          <w:fldChar w:fldCharType="end"/>
        </w:r>
      </w:del>
    </w:p>
    <w:p w14:paraId="0B366D55" w14:textId="77777777" w:rsidR="0091475B" w:rsidRPr="00910173" w:rsidRDefault="0091475B">
      <w:pPr>
        <w:rPr>
          <w:lang w:val="en-CA"/>
        </w:rPr>
      </w:pPr>
    </w:p>
    <w:sectPr w:rsidR="0091475B" w:rsidRPr="00910173" w:rsidSect="00B879EB">
      <w:headerReference w:type="first" r:id="rId21"/>
      <w:footerReference w:type="first" r:id="rId22"/>
      <w:pgSz w:w="11894" w:h="16834"/>
      <w:pgMar w:top="1304" w:right="1304" w:bottom="1304" w:left="130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C3666" w14:textId="77777777" w:rsidR="00517DE9" w:rsidRDefault="00517DE9">
      <w:r>
        <w:separator/>
      </w:r>
    </w:p>
  </w:endnote>
  <w:endnote w:type="continuationSeparator" w:id="0">
    <w:p w14:paraId="659B8FFB" w14:textId="77777777" w:rsidR="00517DE9" w:rsidRDefault="0051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맑은 고딕">
    <w:panose1 w:val="020B0503020000020004"/>
    <w:charset w:val="81"/>
    <w:family w:val="swiss"/>
    <w:pitch w:val="variable"/>
    <w:sig w:usb0="9000002F" w:usb1="29D77CFB" w:usb2="00000012" w:usb3="00000000" w:csb0="00080001"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Narrow">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71CA2" w14:textId="77777777" w:rsidR="0091475B" w:rsidRPr="00D84864" w:rsidRDefault="00975D91">
    <w:pPr>
      <w:jc w:val="right"/>
      <w:rPr>
        <w:rFonts w:cstheme="majorHAnsi"/>
        <w:sz w:val="20"/>
        <w:szCs w:val="20"/>
      </w:rPr>
    </w:pPr>
    <w:r w:rsidRPr="00D84864">
      <w:rPr>
        <w:rFonts w:cstheme="majorHAnsi"/>
        <w:sz w:val="20"/>
        <w:szCs w:val="20"/>
      </w:rPr>
      <w:fldChar w:fldCharType="begin"/>
    </w:r>
    <w:r w:rsidRPr="00D84864">
      <w:rPr>
        <w:rFonts w:cstheme="majorHAnsi"/>
        <w:sz w:val="20"/>
        <w:szCs w:val="20"/>
      </w:rPr>
      <w:instrText>PAGE</w:instrText>
    </w:r>
    <w:r w:rsidRPr="00D84864">
      <w:rPr>
        <w:rFonts w:cstheme="majorHAnsi"/>
        <w:sz w:val="20"/>
        <w:szCs w:val="20"/>
      </w:rPr>
      <w:fldChar w:fldCharType="separate"/>
    </w:r>
    <w:r w:rsidR="008908BC" w:rsidRPr="00D84864">
      <w:rPr>
        <w:rFonts w:cstheme="majorHAnsi"/>
        <w:noProof/>
        <w:sz w:val="20"/>
        <w:szCs w:val="20"/>
      </w:rPr>
      <w:t>2</w:t>
    </w:r>
    <w:r w:rsidRPr="00D84864">
      <w:rPr>
        <w:rFonts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1B901" w14:textId="35071ADC" w:rsidR="0091475B" w:rsidRPr="008908BC" w:rsidRDefault="0091475B" w:rsidP="008908BC">
    <w:pPr>
      <w:ind w:right="360"/>
      <w:jc w:val="right"/>
      <w:rPr>
        <w:rFonts w:cstheme="maj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5830803"/>
      <w:docPartObj>
        <w:docPartGallery w:val="Page Numbers (Bottom of Page)"/>
        <w:docPartUnique/>
      </w:docPartObj>
    </w:sdtPr>
    <w:sdtEndPr>
      <w:rPr>
        <w:noProof/>
      </w:rPr>
    </w:sdtEndPr>
    <w:sdtContent>
      <w:p w14:paraId="5EB2AFE3" w14:textId="77777777" w:rsidR="00A24105" w:rsidRDefault="00A24105">
        <w:pPr>
          <w:pStyle w:val="a6"/>
          <w:jc w:val="center"/>
        </w:pPr>
        <w:r>
          <w:fldChar w:fldCharType="begin"/>
        </w:r>
        <w:r>
          <w:instrText xml:space="preserve"> PAGE   \* MERGEFORMAT </w:instrText>
        </w:r>
        <w:r>
          <w:fldChar w:fldCharType="separate"/>
        </w:r>
        <w:r>
          <w:rPr>
            <w:noProof/>
          </w:rPr>
          <w:t>2</w:t>
        </w:r>
        <w:r>
          <w:rPr>
            <w:noProof/>
          </w:rPr>
          <w:fldChar w:fldCharType="end"/>
        </w:r>
      </w:p>
    </w:sdtContent>
  </w:sdt>
  <w:p w14:paraId="08127667" w14:textId="77777777" w:rsidR="00A24105" w:rsidRPr="00D84864" w:rsidRDefault="00A24105" w:rsidP="00A24105">
    <w:pPr>
      <w:ind w:right="360"/>
      <w:jc w:val="right"/>
      <w:rPr>
        <w:rFonts w:cstheme="majorHAnsi"/>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3A141" w14:textId="77777777" w:rsidR="00517DE9" w:rsidRDefault="00517DE9">
      <w:r>
        <w:separator/>
      </w:r>
    </w:p>
  </w:footnote>
  <w:footnote w:type="continuationSeparator" w:id="0">
    <w:p w14:paraId="614FFC5A" w14:textId="77777777" w:rsidR="00517DE9" w:rsidRDefault="00517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C6FF0" w14:textId="3D076F78" w:rsidR="0091475B" w:rsidRDefault="00C56596" w:rsidP="000E41CA">
    <w:pPr>
      <w:pBdr>
        <w:top w:val="nil"/>
        <w:left w:val="nil"/>
        <w:bottom w:val="nil"/>
        <w:right w:val="nil"/>
        <w:between w:val="nil"/>
      </w:pBdr>
      <w:tabs>
        <w:tab w:val="center" w:pos="4513"/>
        <w:tab w:val="right" w:pos="9026"/>
      </w:tabs>
    </w:pPr>
    <w:r>
      <w:fldChar w:fldCharType="begin"/>
    </w:r>
    <w:r>
      <w:instrText xml:space="preserve"> INCLUDEPICTURE "https://jtc1info.org/wp-content/uploads/2020/04/logo-JTC1.png" \* MERGEFORMATINET </w:instrText>
    </w:r>
    <w:r>
      <w:fldChar w:fldCharType="separate"/>
    </w:r>
    <w:r>
      <w:rPr>
        <w:noProof/>
      </w:rPr>
      <w:drawing>
        <wp:inline distT="0" distB="0" distL="0" distR="0" wp14:anchorId="614C1EEA" wp14:editId="404AEC6C">
          <wp:extent cx="2195349" cy="822960"/>
          <wp:effectExtent l="0" t="0" r="0" b="0"/>
          <wp:docPr id="931687709" name="Picture 2" descr="Home -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ome -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5349" cy="822960"/>
                  </a:xfrm>
                  <a:prstGeom prst="rect">
                    <a:avLst/>
                  </a:prstGeom>
                  <a:noFill/>
                  <a:ln>
                    <a:noFill/>
                  </a:ln>
                </pic:spPr>
              </pic:pic>
            </a:graphicData>
          </a:graphic>
        </wp:inline>
      </w:drawing>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264F9" w14:textId="25B28FF7" w:rsidR="0091475B" w:rsidRPr="000D4B28" w:rsidRDefault="00B76121" w:rsidP="00C56596">
    <w:pPr>
      <w:tabs>
        <w:tab w:val="center" w:pos="4500"/>
        <w:tab w:val="right" w:pos="9000"/>
      </w:tabs>
      <w:spacing w:line="360" w:lineRule="auto"/>
      <w:ind w:left="124" w:right="-20"/>
      <w:rPr>
        <w:rFonts w:ascii="Aptos Display" w:hAnsi="Aptos Display"/>
        <w:b/>
        <w:lang w:val="de-AT" w:eastAsia="ko-KR"/>
      </w:rPr>
    </w:pPr>
    <w:r>
      <w:fldChar w:fldCharType="begin"/>
    </w:r>
    <w:r w:rsidRPr="00C56596">
      <w:rPr>
        <w:lang w:val="de-AT"/>
      </w:rPr>
      <w:instrText xml:space="preserve"> INCLUDEPICTURE "https://encrypted-tbn0.gstatic.com/images?q=tbn:ANd9GcTRh9yf4lfz4sZ_Q1EgcY8BaeFZrSpj7jBfFzipAICDA-0oOwPvRmHNMkQotrT0obZZG9Q&amp;usqp=CAU" \* MERGEFORMATINET </w:instrText>
    </w:r>
    <w:r>
      <w:fldChar w:fldCharType="separate"/>
    </w:r>
    <w:r>
      <w:rPr>
        <w:noProof/>
      </w:rPr>
      <w:drawing>
        <wp:inline distT="0" distB="0" distL="0" distR="0" wp14:anchorId="6EA54C7F" wp14:editId="6F607AE8">
          <wp:extent cx="1225571" cy="640080"/>
          <wp:effectExtent l="0" t="0" r="6350" b="0"/>
          <wp:docPr id="595797796" name="Picture 5" descr="IEC/ISO/ITU Policy on Standardization and accessi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EC/ISO/ITU Policy on Standardization and accessibility"/>
                  <pic:cNvPicPr>
                    <a:picLocks noChangeAspect="1" noChangeArrowheads="1"/>
                  </pic:cNvPicPr>
                </pic:nvPicPr>
                <pic:blipFill rotWithShape="1">
                  <a:blip r:embed="rId1">
                    <a:extLst>
                      <a:ext uri="{28A0092B-C50C-407E-A947-70E740481C1C}">
                        <a14:useLocalDpi xmlns:a14="http://schemas.microsoft.com/office/drawing/2010/main" val="0"/>
                      </a:ext>
                    </a:extLst>
                  </a:blip>
                  <a:srcRect r="32784"/>
                  <a:stretch/>
                </pic:blipFill>
                <pic:spPr bwMode="auto">
                  <a:xfrm>
                    <a:off x="0" y="0"/>
                    <a:ext cx="1225571" cy="640080"/>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r w:rsidR="00975D91" w:rsidRPr="000D4B28">
      <w:rPr>
        <w:rFonts w:ascii="Aptos Display" w:hAnsi="Aptos Display"/>
        <w:b/>
        <w:sz w:val="29"/>
        <w:szCs w:val="29"/>
        <w:lang w:val="de-AT"/>
      </w:rPr>
      <w:tab/>
      <w:t>ISO/IEC JTC 1/SC 29/AG 3</w:t>
    </w:r>
    <w:r w:rsidR="00975D91" w:rsidRPr="000D4B28">
      <w:rPr>
        <w:rFonts w:ascii="Aptos Display" w:hAnsi="Aptos Display"/>
        <w:b/>
        <w:sz w:val="29"/>
        <w:szCs w:val="29"/>
        <w:lang w:val="de-AT"/>
      </w:rPr>
      <w:tab/>
    </w:r>
    <w:r w:rsidR="00975D91" w:rsidRPr="000D4B28">
      <w:rPr>
        <w:rFonts w:ascii="Aptos Display" w:hAnsi="Aptos Display"/>
        <w:b/>
        <w:sz w:val="44"/>
        <w:szCs w:val="44"/>
        <w:lang w:val="de-AT"/>
      </w:rPr>
      <w:t>N</w:t>
    </w:r>
    <w:r w:rsidR="005A7D47">
      <w:rPr>
        <w:rFonts w:ascii="Aptos Display" w:hAnsi="Aptos Display"/>
        <w:b/>
        <w:sz w:val="44"/>
        <w:szCs w:val="44"/>
        <w:lang w:val="de-AT"/>
      </w:rPr>
      <w:t>1</w:t>
    </w:r>
    <w:r w:rsidR="00C57EF1">
      <w:rPr>
        <w:rFonts w:ascii="Aptos Display" w:hAnsi="Aptos Display" w:hint="eastAsia"/>
        <w:b/>
        <w:sz w:val="44"/>
        <w:szCs w:val="44"/>
        <w:lang w:val="de-AT" w:eastAsia="ko-KR"/>
      </w:rPr>
      <w:t>93</w:t>
    </w:r>
  </w:p>
  <w:p w14:paraId="08E86C2B" w14:textId="77777777" w:rsidR="0091475B" w:rsidRPr="000D4B28" w:rsidRDefault="0091475B">
    <w:pPr>
      <w:widowControl w:val="0"/>
      <w:pBdr>
        <w:top w:val="nil"/>
        <w:left w:val="nil"/>
        <w:bottom w:val="nil"/>
        <w:right w:val="nil"/>
        <w:between w:val="nil"/>
      </w:pBdr>
      <w:spacing w:line="276" w:lineRule="auto"/>
      <w:rPr>
        <w:rFonts w:ascii="Aptos Display" w:hAnsi="Aptos Display"/>
        <w:b/>
        <w:lang w:val="de-A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DC083" w14:textId="155CB6EA" w:rsidR="00C56596" w:rsidRPr="000D4B28" w:rsidRDefault="00C56596" w:rsidP="00C56596">
    <w:pPr>
      <w:tabs>
        <w:tab w:val="center" w:pos="4500"/>
        <w:tab w:val="right" w:pos="9000"/>
      </w:tabs>
      <w:spacing w:line="360" w:lineRule="auto"/>
      <w:ind w:right="-20"/>
      <w:rPr>
        <w:rFonts w:ascii="Aptos Display" w:hAnsi="Aptos Display"/>
        <w:b/>
        <w:lang w:val="de-AT"/>
      </w:rPr>
    </w:pPr>
    <w:r>
      <w:fldChar w:fldCharType="begin"/>
    </w:r>
    <w:r>
      <w:instrText xml:space="preserve"> INCLUDEPICTURE "https://jtc1info.org/wp-content/uploads/2020/04/logo-JTC1.png" \* MERGEFORMATINET </w:instrText>
    </w:r>
    <w:r>
      <w:fldChar w:fldCharType="separate"/>
    </w:r>
    <w:r>
      <w:rPr>
        <w:noProof/>
      </w:rPr>
      <w:drawing>
        <wp:inline distT="0" distB="0" distL="0" distR="0" wp14:anchorId="0644B2C7" wp14:editId="148B3F48">
          <wp:extent cx="2195349" cy="822960"/>
          <wp:effectExtent l="0" t="0" r="0" b="0"/>
          <wp:docPr id="37429279" name="Picture 2" descr="Home -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ome -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5349" cy="822960"/>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114F5"/>
    <w:multiLevelType w:val="hybridMultilevel"/>
    <w:tmpl w:val="53EE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528CE"/>
    <w:multiLevelType w:val="hybridMultilevel"/>
    <w:tmpl w:val="2788DF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209C0"/>
    <w:multiLevelType w:val="multilevel"/>
    <w:tmpl w:val="97F2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E67AC"/>
    <w:multiLevelType w:val="hybridMultilevel"/>
    <w:tmpl w:val="EF36B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1F60FC"/>
    <w:multiLevelType w:val="hybridMultilevel"/>
    <w:tmpl w:val="C930B7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A1433"/>
    <w:multiLevelType w:val="hybridMultilevel"/>
    <w:tmpl w:val="22300780"/>
    <w:lvl w:ilvl="0" w:tplc="04090011">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7" w15:restartNumberingAfterBreak="0">
    <w:nsid w:val="1F2211BF"/>
    <w:multiLevelType w:val="multilevel"/>
    <w:tmpl w:val="C7D81CD6"/>
    <w:lvl w:ilvl="0">
      <w:start w:val="1"/>
      <w:numFmt w:val="bullet"/>
      <w:lvlText w:val=""/>
      <w:lvlJc w:val="left"/>
      <w:pPr>
        <w:ind w:left="880" w:hanging="44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DD5F7A"/>
    <w:multiLevelType w:val="multilevel"/>
    <w:tmpl w:val="0F5CC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2A4F4B"/>
    <w:multiLevelType w:val="multilevel"/>
    <w:tmpl w:val="464E7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2872CD"/>
    <w:multiLevelType w:val="hybridMultilevel"/>
    <w:tmpl w:val="E26E3F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6D532B"/>
    <w:multiLevelType w:val="hybridMultilevel"/>
    <w:tmpl w:val="BBCC2C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8D40290"/>
    <w:multiLevelType w:val="hybridMultilevel"/>
    <w:tmpl w:val="F50A04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AD592D"/>
    <w:multiLevelType w:val="multilevel"/>
    <w:tmpl w:val="9FF2A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C95BF5"/>
    <w:multiLevelType w:val="hybridMultilevel"/>
    <w:tmpl w:val="2F2C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0E7CCB"/>
    <w:multiLevelType w:val="hybridMultilevel"/>
    <w:tmpl w:val="8C6699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BD3B53"/>
    <w:multiLevelType w:val="hybridMultilevel"/>
    <w:tmpl w:val="3DAC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A219A"/>
    <w:multiLevelType w:val="multilevel"/>
    <w:tmpl w:val="C7D81CD6"/>
    <w:styleLink w:val="1"/>
    <w:lvl w:ilvl="0">
      <w:start w:val="1"/>
      <w:numFmt w:val="bullet"/>
      <w:lvlText w:val=""/>
      <w:lvlJc w:val="left"/>
      <w:pPr>
        <w:ind w:left="880" w:hanging="44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886451"/>
    <w:multiLevelType w:val="hybridMultilevel"/>
    <w:tmpl w:val="6DD4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FF2A27"/>
    <w:multiLevelType w:val="hybridMultilevel"/>
    <w:tmpl w:val="937A4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164C78"/>
    <w:multiLevelType w:val="multilevel"/>
    <w:tmpl w:val="CCDA47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F6A318D"/>
    <w:multiLevelType w:val="hybridMultilevel"/>
    <w:tmpl w:val="48EA9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E97AB5"/>
    <w:multiLevelType w:val="hybridMultilevel"/>
    <w:tmpl w:val="4198BE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30BCE"/>
    <w:multiLevelType w:val="multilevel"/>
    <w:tmpl w:val="2828D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A1C142F"/>
    <w:multiLevelType w:val="hybridMultilevel"/>
    <w:tmpl w:val="27E268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F31802"/>
    <w:multiLevelType w:val="hybridMultilevel"/>
    <w:tmpl w:val="63D2CC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E133A2"/>
    <w:multiLevelType w:val="multilevel"/>
    <w:tmpl w:val="1D1A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712C63"/>
    <w:multiLevelType w:val="hybridMultilevel"/>
    <w:tmpl w:val="0A50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D73DA2"/>
    <w:multiLevelType w:val="hybridMultilevel"/>
    <w:tmpl w:val="3A5432A6"/>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280964436">
    <w:abstractNumId w:val="23"/>
  </w:num>
  <w:num w:numId="2" w16cid:durableId="48262573">
    <w:abstractNumId w:val="27"/>
  </w:num>
  <w:num w:numId="3" w16cid:durableId="370612139">
    <w:abstractNumId w:val="20"/>
  </w:num>
  <w:num w:numId="4" w16cid:durableId="1984190704">
    <w:abstractNumId w:val="1"/>
  </w:num>
  <w:num w:numId="5" w16cid:durableId="1303122034">
    <w:abstractNumId w:val="18"/>
  </w:num>
  <w:num w:numId="6" w16cid:durableId="656569662">
    <w:abstractNumId w:val="11"/>
  </w:num>
  <w:num w:numId="7" w16cid:durableId="252209180">
    <w:abstractNumId w:val="21"/>
  </w:num>
  <w:num w:numId="8" w16cid:durableId="450560127">
    <w:abstractNumId w:val="4"/>
  </w:num>
  <w:num w:numId="9" w16cid:durableId="1071463971">
    <w:abstractNumId w:val="16"/>
  </w:num>
  <w:num w:numId="10" w16cid:durableId="1055080570">
    <w:abstractNumId w:val="14"/>
  </w:num>
  <w:num w:numId="11" w16cid:durableId="1917935947">
    <w:abstractNumId w:val="26"/>
  </w:num>
  <w:num w:numId="12" w16cid:durableId="564876608">
    <w:abstractNumId w:val="0"/>
  </w:num>
  <w:num w:numId="13" w16cid:durableId="2059931774">
    <w:abstractNumId w:val="24"/>
  </w:num>
  <w:num w:numId="14" w16cid:durableId="1795783113">
    <w:abstractNumId w:val="25"/>
  </w:num>
  <w:num w:numId="15" w16cid:durableId="1790052425">
    <w:abstractNumId w:val="6"/>
  </w:num>
  <w:num w:numId="16" w16cid:durableId="1903827658">
    <w:abstractNumId w:val="2"/>
  </w:num>
  <w:num w:numId="17" w16cid:durableId="895163264">
    <w:abstractNumId w:val="10"/>
  </w:num>
  <w:num w:numId="18" w16cid:durableId="1579822737">
    <w:abstractNumId w:val="22"/>
  </w:num>
  <w:num w:numId="19" w16cid:durableId="726877968">
    <w:abstractNumId w:val="12"/>
  </w:num>
  <w:num w:numId="20" w16cid:durableId="2100759023">
    <w:abstractNumId w:val="5"/>
  </w:num>
  <w:num w:numId="21" w16cid:durableId="1477456336">
    <w:abstractNumId w:val="15"/>
  </w:num>
  <w:num w:numId="22" w16cid:durableId="1207255636">
    <w:abstractNumId w:val="19"/>
  </w:num>
  <w:num w:numId="23" w16cid:durableId="1852915760">
    <w:abstractNumId w:val="8"/>
  </w:num>
  <w:num w:numId="24" w16cid:durableId="701974447">
    <w:abstractNumId w:val="3"/>
  </w:num>
  <w:num w:numId="25" w16cid:durableId="1331982780">
    <w:abstractNumId w:val="13"/>
  </w:num>
  <w:num w:numId="26" w16cid:durableId="1078752258">
    <w:abstractNumId w:val="9"/>
  </w:num>
  <w:num w:numId="27" w16cid:durableId="559446095">
    <w:abstractNumId w:val="7"/>
  </w:num>
  <w:num w:numId="28" w16cid:durableId="887104714">
    <w:abstractNumId w:val="28"/>
  </w:num>
  <w:num w:numId="29" w16cid:durableId="113482968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yuheon Kim">
    <w15:presenceInfo w15:providerId="AD" w15:userId="S::kyuheonkim@office.khu.ac.kr::a6d2a758-cf7b-4521-ab7c-3cf9eeb76a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3"/>
  <w:bordersDoNotSurroundHeader/>
  <w:bordersDoNotSurroundFooter/>
  <w:activeWritingStyle w:appName="MSWord" w:lang="en-US" w:vendorID="64" w:dllVersion="0" w:nlCheck="1" w:checkStyle="0"/>
  <w:activeWritingStyle w:appName="MSWord" w:lang="en-CA" w:vendorID="64" w:dllVersion="0" w:nlCheck="1" w:checkStyle="0"/>
  <w:activeWritingStyle w:appName="MSWord" w:lang="en-CA" w:vendorID="64" w:dllVersion="4096" w:nlCheck="1" w:checkStyle="0"/>
  <w:activeWritingStyle w:appName="MSWord" w:lang="de-AT" w:vendorID="64" w:dllVersion="4096" w:nlCheck="1" w:checkStyle="0"/>
  <w:activeWritingStyle w:appName="MSWord" w:lang="en-US" w:vendorID="64" w:dllVersion="4096" w:nlCheck="1" w:checkStyle="0"/>
  <w:activeWritingStyle w:appName="MSWord" w:lang="de-AT" w:vendorID="64" w:dllVersion="0" w:nlCheck="1" w:checkStyle="0"/>
  <w:activeWritingStyle w:appName="MSWord" w:lang="de-DE" w:vendorID="64" w:dllVersion="4096" w:nlCheck="1" w:checkStyle="0"/>
  <w:activeWritingStyle w:appName="MSWord" w:lang="de-DE" w:vendorID="64" w:dllVersion="0" w:nlCheck="1" w:checkStyle="0"/>
  <w:activeWritingStyle w:appName="MSWord" w:lang="fr-FR" w:vendorID="64" w:dllVersion="0" w:nlCheck="1" w:checkStyle="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5B"/>
    <w:rsid w:val="00004921"/>
    <w:rsid w:val="00006B4D"/>
    <w:rsid w:val="00007B38"/>
    <w:rsid w:val="000107A0"/>
    <w:rsid w:val="000116FA"/>
    <w:rsid w:val="0001209E"/>
    <w:rsid w:val="00014209"/>
    <w:rsid w:val="000174AC"/>
    <w:rsid w:val="0001799B"/>
    <w:rsid w:val="00017B3A"/>
    <w:rsid w:val="000241CA"/>
    <w:rsid w:val="0002630C"/>
    <w:rsid w:val="000336B1"/>
    <w:rsid w:val="00033813"/>
    <w:rsid w:val="0003480D"/>
    <w:rsid w:val="00040457"/>
    <w:rsid w:val="00044D4C"/>
    <w:rsid w:val="00044DB6"/>
    <w:rsid w:val="00046705"/>
    <w:rsid w:val="00047B57"/>
    <w:rsid w:val="00060B43"/>
    <w:rsid w:val="0006310B"/>
    <w:rsid w:val="00064155"/>
    <w:rsid w:val="000656E2"/>
    <w:rsid w:val="00065C7E"/>
    <w:rsid w:val="00071885"/>
    <w:rsid w:val="00087617"/>
    <w:rsid w:val="0009496F"/>
    <w:rsid w:val="00096426"/>
    <w:rsid w:val="000A475B"/>
    <w:rsid w:val="000A5455"/>
    <w:rsid w:val="000A6882"/>
    <w:rsid w:val="000B534B"/>
    <w:rsid w:val="000B6F1C"/>
    <w:rsid w:val="000C1970"/>
    <w:rsid w:val="000C3868"/>
    <w:rsid w:val="000C74FF"/>
    <w:rsid w:val="000D3507"/>
    <w:rsid w:val="000D4B28"/>
    <w:rsid w:val="000D6BFF"/>
    <w:rsid w:val="000E26F7"/>
    <w:rsid w:val="000E2702"/>
    <w:rsid w:val="000E3715"/>
    <w:rsid w:val="000E41CA"/>
    <w:rsid w:val="000E5ECE"/>
    <w:rsid w:val="000E68C2"/>
    <w:rsid w:val="000F156B"/>
    <w:rsid w:val="000F3389"/>
    <w:rsid w:val="000F5871"/>
    <w:rsid w:val="000F6EC5"/>
    <w:rsid w:val="000F7EC6"/>
    <w:rsid w:val="00101E6B"/>
    <w:rsid w:val="00102DF2"/>
    <w:rsid w:val="0010354E"/>
    <w:rsid w:val="001108F4"/>
    <w:rsid w:val="001111C7"/>
    <w:rsid w:val="001141AD"/>
    <w:rsid w:val="001154EA"/>
    <w:rsid w:val="00131ADA"/>
    <w:rsid w:val="0013553D"/>
    <w:rsid w:val="001424D8"/>
    <w:rsid w:val="00146D5A"/>
    <w:rsid w:val="0014751C"/>
    <w:rsid w:val="001515DE"/>
    <w:rsid w:val="00153AEA"/>
    <w:rsid w:val="00161210"/>
    <w:rsid w:val="00165739"/>
    <w:rsid w:val="00165826"/>
    <w:rsid w:val="00165992"/>
    <w:rsid w:val="0016610C"/>
    <w:rsid w:val="00166BCC"/>
    <w:rsid w:val="00170C6D"/>
    <w:rsid w:val="00172378"/>
    <w:rsid w:val="00172A31"/>
    <w:rsid w:val="00176994"/>
    <w:rsid w:val="00177D5B"/>
    <w:rsid w:val="0018035B"/>
    <w:rsid w:val="00184119"/>
    <w:rsid w:val="00185775"/>
    <w:rsid w:val="0019077E"/>
    <w:rsid w:val="00192ABD"/>
    <w:rsid w:val="001A0D21"/>
    <w:rsid w:val="001A11F9"/>
    <w:rsid w:val="001A26DC"/>
    <w:rsid w:val="001A65C0"/>
    <w:rsid w:val="001B108E"/>
    <w:rsid w:val="001B1AAE"/>
    <w:rsid w:val="001B4041"/>
    <w:rsid w:val="001B60C5"/>
    <w:rsid w:val="001C38E9"/>
    <w:rsid w:val="001C6429"/>
    <w:rsid w:val="001C65C0"/>
    <w:rsid w:val="001D29E5"/>
    <w:rsid w:val="001D2F1E"/>
    <w:rsid w:val="001D529A"/>
    <w:rsid w:val="001D5BDF"/>
    <w:rsid w:val="001D6741"/>
    <w:rsid w:val="001D685E"/>
    <w:rsid w:val="001D6CF7"/>
    <w:rsid w:val="001D74B9"/>
    <w:rsid w:val="001E0DBE"/>
    <w:rsid w:val="001E2406"/>
    <w:rsid w:val="00200721"/>
    <w:rsid w:val="00205C74"/>
    <w:rsid w:val="00215A44"/>
    <w:rsid w:val="0021626C"/>
    <w:rsid w:val="002265A0"/>
    <w:rsid w:val="00227233"/>
    <w:rsid w:val="00230AE9"/>
    <w:rsid w:val="00235933"/>
    <w:rsid w:val="00235E4D"/>
    <w:rsid w:val="00240CD3"/>
    <w:rsid w:val="002414ED"/>
    <w:rsid w:val="00247226"/>
    <w:rsid w:val="002502B4"/>
    <w:rsid w:val="00252C24"/>
    <w:rsid w:val="0025370C"/>
    <w:rsid w:val="00255DFC"/>
    <w:rsid w:val="00256BE1"/>
    <w:rsid w:val="002575F3"/>
    <w:rsid w:val="00262FB7"/>
    <w:rsid w:val="00265C47"/>
    <w:rsid w:val="00277936"/>
    <w:rsid w:val="00285C37"/>
    <w:rsid w:val="002878EA"/>
    <w:rsid w:val="002920EF"/>
    <w:rsid w:val="00293754"/>
    <w:rsid w:val="00297EDB"/>
    <w:rsid w:val="002A34CC"/>
    <w:rsid w:val="002A4652"/>
    <w:rsid w:val="002A5B0C"/>
    <w:rsid w:val="002A67CB"/>
    <w:rsid w:val="002A74AD"/>
    <w:rsid w:val="002B12F8"/>
    <w:rsid w:val="002B5319"/>
    <w:rsid w:val="002B5411"/>
    <w:rsid w:val="002B6DE8"/>
    <w:rsid w:val="002C41DB"/>
    <w:rsid w:val="002C5B01"/>
    <w:rsid w:val="002D13AD"/>
    <w:rsid w:val="002D2CED"/>
    <w:rsid w:val="002D3FCF"/>
    <w:rsid w:val="002E1E18"/>
    <w:rsid w:val="002E65EC"/>
    <w:rsid w:val="002F0F08"/>
    <w:rsid w:val="002F2B26"/>
    <w:rsid w:val="00301D70"/>
    <w:rsid w:val="00301DFF"/>
    <w:rsid w:val="00304A45"/>
    <w:rsid w:val="00306917"/>
    <w:rsid w:val="00306BBC"/>
    <w:rsid w:val="00314E21"/>
    <w:rsid w:val="003160CA"/>
    <w:rsid w:val="003172D5"/>
    <w:rsid w:val="00317C1E"/>
    <w:rsid w:val="00324882"/>
    <w:rsid w:val="00327776"/>
    <w:rsid w:val="00332387"/>
    <w:rsid w:val="00344162"/>
    <w:rsid w:val="00346064"/>
    <w:rsid w:val="00346A18"/>
    <w:rsid w:val="00346B14"/>
    <w:rsid w:val="00346BC2"/>
    <w:rsid w:val="0035215F"/>
    <w:rsid w:val="00362BB8"/>
    <w:rsid w:val="003649EF"/>
    <w:rsid w:val="00365D6A"/>
    <w:rsid w:val="00372BD7"/>
    <w:rsid w:val="00374A21"/>
    <w:rsid w:val="0038599C"/>
    <w:rsid w:val="00390D83"/>
    <w:rsid w:val="00391E83"/>
    <w:rsid w:val="003935D3"/>
    <w:rsid w:val="00394D7E"/>
    <w:rsid w:val="003A35A1"/>
    <w:rsid w:val="003A4617"/>
    <w:rsid w:val="003B529D"/>
    <w:rsid w:val="003B6EE3"/>
    <w:rsid w:val="003B771C"/>
    <w:rsid w:val="003B78E8"/>
    <w:rsid w:val="003C2BE6"/>
    <w:rsid w:val="003C38E7"/>
    <w:rsid w:val="003C5721"/>
    <w:rsid w:val="003D3B81"/>
    <w:rsid w:val="003D3E37"/>
    <w:rsid w:val="003D5788"/>
    <w:rsid w:val="003E2121"/>
    <w:rsid w:val="003E2704"/>
    <w:rsid w:val="003E5716"/>
    <w:rsid w:val="003F0374"/>
    <w:rsid w:val="003F133E"/>
    <w:rsid w:val="003F291D"/>
    <w:rsid w:val="003F37EF"/>
    <w:rsid w:val="003F69DD"/>
    <w:rsid w:val="0040294E"/>
    <w:rsid w:val="00425F4C"/>
    <w:rsid w:val="00427F08"/>
    <w:rsid w:val="004326AC"/>
    <w:rsid w:val="00435603"/>
    <w:rsid w:val="0043565F"/>
    <w:rsid w:val="00435D02"/>
    <w:rsid w:val="00436C86"/>
    <w:rsid w:val="00437A2A"/>
    <w:rsid w:val="00440425"/>
    <w:rsid w:val="004404FE"/>
    <w:rsid w:val="00444210"/>
    <w:rsid w:val="00446D79"/>
    <w:rsid w:val="0044777A"/>
    <w:rsid w:val="00450067"/>
    <w:rsid w:val="004512BB"/>
    <w:rsid w:val="0045459F"/>
    <w:rsid w:val="00457AD4"/>
    <w:rsid w:val="00461FC6"/>
    <w:rsid w:val="0047147F"/>
    <w:rsid w:val="00474D8E"/>
    <w:rsid w:val="00475CE4"/>
    <w:rsid w:val="004761F7"/>
    <w:rsid w:val="00482567"/>
    <w:rsid w:val="00483DF9"/>
    <w:rsid w:val="00486F65"/>
    <w:rsid w:val="004874D4"/>
    <w:rsid w:val="00497FD7"/>
    <w:rsid w:val="004A01A0"/>
    <w:rsid w:val="004A362D"/>
    <w:rsid w:val="004A4D26"/>
    <w:rsid w:val="004A58EF"/>
    <w:rsid w:val="004A6609"/>
    <w:rsid w:val="004B23A1"/>
    <w:rsid w:val="004B7ACE"/>
    <w:rsid w:val="004C670B"/>
    <w:rsid w:val="004D047E"/>
    <w:rsid w:val="004D0B48"/>
    <w:rsid w:val="004D6368"/>
    <w:rsid w:val="004D6E85"/>
    <w:rsid w:val="004E1263"/>
    <w:rsid w:val="004E678B"/>
    <w:rsid w:val="00502DA2"/>
    <w:rsid w:val="005052C4"/>
    <w:rsid w:val="005056B3"/>
    <w:rsid w:val="00506C47"/>
    <w:rsid w:val="005108D4"/>
    <w:rsid w:val="0051309D"/>
    <w:rsid w:val="005155E5"/>
    <w:rsid w:val="00517DE9"/>
    <w:rsid w:val="00523EA4"/>
    <w:rsid w:val="005257B7"/>
    <w:rsid w:val="005273B8"/>
    <w:rsid w:val="0053066B"/>
    <w:rsid w:val="005406FC"/>
    <w:rsid w:val="005409C0"/>
    <w:rsid w:val="00545E55"/>
    <w:rsid w:val="005479E8"/>
    <w:rsid w:val="005577D9"/>
    <w:rsid w:val="00567174"/>
    <w:rsid w:val="00580982"/>
    <w:rsid w:val="00580A2A"/>
    <w:rsid w:val="00580FFF"/>
    <w:rsid w:val="00584C69"/>
    <w:rsid w:val="00594A64"/>
    <w:rsid w:val="005975CE"/>
    <w:rsid w:val="005A69C4"/>
    <w:rsid w:val="005A7D47"/>
    <w:rsid w:val="005B1728"/>
    <w:rsid w:val="005B6616"/>
    <w:rsid w:val="005C3F94"/>
    <w:rsid w:val="005D2112"/>
    <w:rsid w:val="005D2B5F"/>
    <w:rsid w:val="005D368F"/>
    <w:rsid w:val="005D5128"/>
    <w:rsid w:val="005D62B4"/>
    <w:rsid w:val="005E1231"/>
    <w:rsid w:val="005E1561"/>
    <w:rsid w:val="005E4420"/>
    <w:rsid w:val="005E4DC3"/>
    <w:rsid w:val="005E6261"/>
    <w:rsid w:val="005F095E"/>
    <w:rsid w:val="005F2FD6"/>
    <w:rsid w:val="005F4D1A"/>
    <w:rsid w:val="005F58DA"/>
    <w:rsid w:val="00600462"/>
    <w:rsid w:val="00610152"/>
    <w:rsid w:val="0061129E"/>
    <w:rsid w:val="00616FC5"/>
    <w:rsid w:val="00620250"/>
    <w:rsid w:val="00624A70"/>
    <w:rsid w:val="006257E1"/>
    <w:rsid w:val="00626294"/>
    <w:rsid w:val="0063792D"/>
    <w:rsid w:val="0064366A"/>
    <w:rsid w:val="0064398C"/>
    <w:rsid w:val="00644B72"/>
    <w:rsid w:val="00651B35"/>
    <w:rsid w:val="00661C4E"/>
    <w:rsid w:val="00664800"/>
    <w:rsid w:val="00664D3F"/>
    <w:rsid w:val="00670EC3"/>
    <w:rsid w:val="006744AA"/>
    <w:rsid w:val="00680189"/>
    <w:rsid w:val="0068027F"/>
    <w:rsid w:val="00683573"/>
    <w:rsid w:val="00684A2E"/>
    <w:rsid w:val="006854E1"/>
    <w:rsid w:val="00686D42"/>
    <w:rsid w:val="00693EE6"/>
    <w:rsid w:val="00695E53"/>
    <w:rsid w:val="00697C72"/>
    <w:rsid w:val="006A2B3D"/>
    <w:rsid w:val="006A3230"/>
    <w:rsid w:val="006A69D4"/>
    <w:rsid w:val="006B0632"/>
    <w:rsid w:val="006B26E7"/>
    <w:rsid w:val="006B45F0"/>
    <w:rsid w:val="006C4BF8"/>
    <w:rsid w:val="006D2A2A"/>
    <w:rsid w:val="006E136B"/>
    <w:rsid w:val="006F5DE6"/>
    <w:rsid w:val="006F5FA9"/>
    <w:rsid w:val="007035A0"/>
    <w:rsid w:val="007059E6"/>
    <w:rsid w:val="0071483D"/>
    <w:rsid w:val="00715D61"/>
    <w:rsid w:val="007172BC"/>
    <w:rsid w:val="00724CF1"/>
    <w:rsid w:val="00726665"/>
    <w:rsid w:val="00730938"/>
    <w:rsid w:val="007315CB"/>
    <w:rsid w:val="00732021"/>
    <w:rsid w:val="00733936"/>
    <w:rsid w:val="00733AED"/>
    <w:rsid w:val="00741C5A"/>
    <w:rsid w:val="00753DA9"/>
    <w:rsid w:val="00754A0C"/>
    <w:rsid w:val="0076227E"/>
    <w:rsid w:val="00764DD6"/>
    <w:rsid w:val="007665D6"/>
    <w:rsid w:val="00767AC3"/>
    <w:rsid w:val="00773B02"/>
    <w:rsid w:val="00774697"/>
    <w:rsid w:val="007762BB"/>
    <w:rsid w:val="0077645B"/>
    <w:rsid w:val="007875F5"/>
    <w:rsid w:val="00790610"/>
    <w:rsid w:val="00793536"/>
    <w:rsid w:val="00793966"/>
    <w:rsid w:val="007A5E0D"/>
    <w:rsid w:val="007A6052"/>
    <w:rsid w:val="007B4CED"/>
    <w:rsid w:val="007C2887"/>
    <w:rsid w:val="007C49DB"/>
    <w:rsid w:val="007C78D6"/>
    <w:rsid w:val="007C7E0F"/>
    <w:rsid w:val="007D30BD"/>
    <w:rsid w:val="007D327B"/>
    <w:rsid w:val="007E1015"/>
    <w:rsid w:val="007E20D2"/>
    <w:rsid w:val="007E2E91"/>
    <w:rsid w:val="007E55E9"/>
    <w:rsid w:val="007E6FDC"/>
    <w:rsid w:val="007E7173"/>
    <w:rsid w:val="007F669C"/>
    <w:rsid w:val="007F6A5C"/>
    <w:rsid w:val="00800599"/>
    <w:rsid w:val="00801E7E"/>
    <w:rsid w:val="00802FC8"/>
    <w:rsid w:val="0080575F"/>
    <w:rsid w:val="00810AFA"/>
    <w:rsid w:val="00816707"/>
    <w:rsid w:val="008220BF"/>
    <w:rsid w:val="00823841"/>
    <w:rsid w:val="00825604"/>
    <w:rsid w:val="00831659"/>
    <w:rsid w:val="00840A0D"/>
    <w:rsid w:val="00840FB6"/>
    <w:rsid w:val="008444A4"/>
    <w:rsid w:val="00844695"/>
    <w:rsid w:val="00845A33"/>
    <w:rsid w:val="0085038F"/>
    <w:rsid w:val="00853961"/>
    <w:rsid w:val="00854B30"/>
    <w:rsid w:val="00874E90"/>
    <w:rsid w:val="00881583"/>
    <w:rsid w:val="00882BB7"/>
    <w:rsid w:val="008863A1"/>
    <w:rsid w:val="008908BC"/>
    <w:rsid w:val="00894426"/>
    <w:rsid w:val="008970AE"/>
    <w:rsid w:val="00897166"/>
    <w:rsid w:val="008B4EBF"/>
    <w:rsid w:val="008B6015"/>
    <w:rsid w:val="008B7161"/>
    <w:rsid w:val="008C020A"/>
    <w:rsid w:val="008C3935"/>
    <w:rsid w:val="008C4E91"/>
    <w:rsid w:val="008C5FED"/>
    <w:rsid w:val="008C6917"/>
    <w:rsid w:val="008C7B97"/>
    <w:rsid w:val="008D2370"/>
    <w:rsid w:val="008D2A03"/>
    <w:rsid w:val="008D46C0"/>
    <w:rsid w:val="008E2339"/>
    <w:rsid w:val="00900F68"/>
    <w:rsid w:val="009019A2"/>
    <w:rsid w:val="00902E48"/>
    <w:rsid w:val="00905122"/>
    <w:rsid w:val="00910173"/>
    <w:rsid w:val="009129AA"/>
    <w:rsid w:val="0091475B"/>
    <w:rsid w:val="00921BE5"/>
    <w:rsid w:val="00925E3F"/>
    <w:rsid w:val="009321C2"/>
    <w:rsid w:val="00935258"/>
    <w:rsid w:val="00940E93"/>
    <w:rsid w:val="00942933"/>
    <w:rsid w:val="00946896"/>
    <w:rsid w:val="009543DD"/>
    <w:rsid w:val="00957416"/>
    <w:rsid w:val="00960C84"/>
    <w:rsid w:val="0096331A"/>
    <w:rsid w:val="00970E99"/>
    <w:rsid w:val="00975D91"/>
    <w:rsid w:val="0097680A"/>
    <w:rsid w:val="0098048A"/>
    <w:rsid w:val="00980621"/>
    <w:rsid w:val="00981C96"/>
    <w:rsid w:val="00985854"/>
    <w:rsid w:val="00992A7E"/>
    <w:rsid w:val="0099355E"/>
    <w:rsid w:val="00994A99"/>
    <w:rsid w:val="00996FE9"/>
    <w:rsid w:val="00997717"/>
    <w:rsid w:val="009B6FCD"/>
    <w:rsid w:val="009D090E"/>
    <w:rsid w:val="009D1932"/>
    <w:rsid w:val="009D1DC5"/>
    <w:rsid w:val="009D36D4"/>
    <w:rsid w:val="009D59D1"/>
    <w:rsid w:val="009E4E6C"/>
    <w:rsid w:val="009E51CA"/>
    <w:rsid w:val="009E753F"/>
    <w:rsid w:val="009F233A"/>
    <w:rsid w:val="009F4803"/>
    <w:rsid w:val="009F6661"/>
    <w:rsid w:val="00A024C0"/>
    <w:rsid w:val="00A02750"/>
    <w:rsid w:val="00A03EA7"/>
    <w:rsid w:val="00A144BC"/>
    <w:rsid w:val="00A20BAE"/>
    <w:rsid w:val="00A21A1B"/>
    <w:rsid w:val="00A225A2"/>
    <w:rsid w:val="00A23E8A"/>
    <w:rsid w:val="00A24105"/>
    <w:rsid w:val="00A32180"/>
    <w:rsid w:val="00A35912"/>
    <w:rsid w:val="00A361A2"/>
    <w:rsid w:val="00A424FC"/>
    <w:rsid w:val="00A44832"/>
    <w:rsid w:val="00A45957"/>
    <w:rsid w:val="00A513A7"/>
    <w:rsid w:val="00A56045"/>
    <w:rsid w:val="00A62B42"/>
    <w:rsid w:val="00A63FC1"/>
    <w:rsid w:val="00A64B90"/>
    <w:rsid w:val="00A70660"/>
    <w:rsid w:val="00A7271A"/>
    <w:rsid w:val="00A8085E"/>
    <w:rsid w:val="00A811BF"/>
    <w:rsid w:val="00A82B9F"/>
    <w:rsid w:val="00A85CB4"/>
    <w:rsid w:val="00A8759B"/>
    <w:rsid w:val="00AA10FC"/>
    <w:rsid w:val="00AA61AB"/>
    <w:rsid w:val="00AA7CDA"/>
    <w:rsid w:val="00AB3C9F"/>
    <w:rsid w:val="00AB61F5"/>
    <w:rsid w:val="00AC1473"/>
    <w:rsid w:val="00AC49AC"/>
    <w:rsid w:val="00AC7AEA"/>
    <w:rsid w:val="00AD281B"/>
    <w:rsid w:val="00AD6666"/>
    <w:rsid w:val="00AE1F66"/>
    <w:rsid w:val="00AE7BFC"/>
    <w:rsid w:val="00AF14F2"/>
    <w:rsid w:val="00AF4DA5"/>
    <w:rsid w:val="00AF5E79"/>
    <w:rsid w:val="00AF6444"/>
    <w:rsid w:val="00AF739E"/>
    <w:rsid w:val="00B1001B"/>
    <w:rsid w:val="00B102D0"/>
    <w:rsid w:val="00B118A8"/>
    <w:rsid w:val="00B142A1"/>
    <w:rsid w:val="00B20428"/>
    <w:rsid w:val="00B24D2C"/>
    <w:rsid w:val="00B447F3"/>
    <w:rsid w:val="00B46761"/>
    <w:rsid w:val="00B47B68"/>
    <w:rsid w:val="00B53FF4"/>
    <w:rsid w:val="00B54082"/>
    <w:rsid w:val="00B56EDF"/>
    <w:rsid w:val="00B6226C"/>
    <w:rsid w:val="00B65E4A"/>
    <w:rsid w:val="00B667BD"/>
    <w:rsid w:val="00B66E40"/>
    <w:rsid w:val="00B70BD9"/>
    <w:rsid w:val="00B71308"/>
    <w:rsid w:val="00B76121"/>
    <w:rsid w:val="00B76EE0"/>
    <w:rsid w:val="00B84FFE"/>
    <w:rsid w:val="00B858C4"/>
    <w:rsid w:val="00B86C1D"/>
    <w:rsid w:val="00B879EB"/>
    <w:rsid w:val="00B90D0F"/>
    <w:rsid w:val="00B918D0"/>
    <w:rsid w:val="00B91934"/>
    <w:rsid w:val="00BA7CDA"/>
    <w:rsid w:val="00BB10C6"/>
    <w:rsid w:val="00BB504D"/>
    <w:rsid w:val="00BB5FAD"/>
    <w:rsid w:val="00BC011C"/>
    <w:rsid w:val="00BC1EC2"/>
    <w:rsid w:val="00BC2A75"/>
    <w:rsid w:val="00BC3147"/>
    <w:rsid w:val="00BC5A36"/>
    <w:rsid w:val="00BC66C5"/>
    <w:rsid w:val="00BC6C35"/>
    <w:rsid w:val="00BD4609"/>
    <w:rsid w:val="00BD5727"/>
    <w:rsid w:val="00BD7AB4"/>
    <w:rsid w:val="00BE104D"/>
    <w:rsid w:val="00BE13A0"/>
    <w:rsid w:val="00BE3346"/>
    <w:rsid w:val="00BE34C8"/>
    <w:rsid w:val="00BE3F88"/>
    <w:rsid w:val="00BE4692"/>
    <w:rsid w:val="00BE7C46"/>
    <w:rsid w:val="00BF4A2E"/>
    <w:rsid w:val="00BF5007"/>
    <w:rsid w:val="00BF7B05"/>
    <w:rsid w:val="00C10F38"/>
    <w:rsid w:val="00C24B6C"/>
    <w:rsid w:val="00C304C6"/>
    <w:rsid w:val="00C31BBC"/>
    <w:rsid w:val="00C353CE"/>
    <w:rsid w:val="00C40349"/>
    <w:rsid w:val="00C47993"/>
    <w:rsid w:val="00C50080"/>
    <w:rsid w:val="00C5474C"/>
    <w:rsid w:val="00C55B2A"/>
    <w:rsid w:val="00C56596"/>
    <w:rsid w:val="00C57EF1"/>
    <w:rsid w:val="00C72A57"/>
    <w:rsid w:val="00C74244"/>
    <w:rsid w:val="00C75F30"/>
    <w:rsid w:val="00C81EF2"/>
    <w:rsid w:val="00C8684B"/>
    <w:rsid w:val="00CA0443"/>
    <w:rsid w:val="00CA181F"/>
    <w:rsid w:val="00CA239A"/>
    <w:rsid w:val="00CB1F99"/>
    <w:rsid w:val="00CB6B32"/>
    <w:rsid w:val="00CC1E7E"/>
    <w:rsid w:val="00CC301F"/>
    <w:rsid w:val="00CC3448"/>
    <w:rsid w:val="00CC397E"/>
    <w:rsid w:val="00CD0CED"/>
    <w:rsid w:val="00CD6D0E"/>
    <w:rsid w:val="00CE000F"/>
    <w:rsid w:val="00CE4D22"/>
    <w:rsid w:val="00CE6F36"/>
    <w:rsid w:val="00D00378"/>
    <w:rsid w:val="00D012BA"/>
    <w:rsid w:val="00D07C39"/>
    <w:rsid w:val="00D12673"/>
    <w:rsid w:val="00D1389A"/>
    <w:rsid w:val="00D17025"/>
    <w:rsid w:val="00D268DE"/>
    <w:rsid w:val="00D31D82"/>
    <w:rsid w:val="00D33FEA"/>
    <w:rsid w:val="00D37164"/>
    <w:rsid w:val="00D4002F"/>
    <w:rsid w:val="00D441D1"/>
    <w:rsid w:val="00D46BF2"/>
    <w:rsid w:val="00D47194"/>
    <w:rsid w:val="00D51132"/>
    <w:rsid w:val="00D520A9"/>
    <w:rsid w:val="00D55C9A"/>
    <w:rsid w:val="00D624FE"/>
    <w:rsid w:val="00D639E1"/>
    <w:rsid w:val="00D66041"/>
    <w:rsid w:val="00D66A14"/>
    <w:rsid w:val="00D70AEF"/>
    <w:rsid w:val="00D717D1"/>
    <w:rsid w:val="00D72475"/>
    <w:rsid w:val="00D73E0E"/>
    <w:rsid w:val="00D82903"/>
    <w:rsid w:val="00D84395"/>
    <w:rsid w:val="00D84864"/>
    <w:rsid w:val="00D918E0"/>
    <w:rsid w:val="00D95941"/>
    <w:rsid w:val="00D95DDB"/>
    <w:rsid w:val="00DA29BF"/>
    <w:rsid w:val="00DA5D80"/>
    <w:rsid w:val="00DB21ED"/>
    <w:rsid w:val="00DC15B6"/>
    <w:rsid w:val="00DC18A1"/>
    <w:rsid w:val="00DC1AF9"/>
    <w:rsid w:val="00DC1EF3"/>
    <w:rsid w:val="00DC3231"/>
    <w:rsid w:val="00DC46A0"/>
    <w:rsid w:val="00DD0AB9"/>
    <w:rsid w:val="00DD4228"/>
    <w:rsid w:val="00DE19CD"/>
    <w:rsid w:val="00DE1A7E"/>
    <w:rsid w:val="00DE5651"/>
    <w:rsid w:val="00DE7E7B"/>
    <w:rsid w:val="00DF03A3"/>
    <w:rsid w:val="00DF1323"/>
    <w:rsid w:val="00DF2F41"/>
    <w:rsid w:val="00DF7D52"/>
    <w:rsid w:val="00E00CA8"/>
    <w:rsid w:val="00E05718"/>
    <w:rsid w:val="00E06428"/>
    <w:rsid w:val="00E1006D"/>
    <w:rsid w:val="00E129D0"/>
    <w:rsid w:val="00E13D1D"/>
    <w:rsid w:val="00E2017A"/>
    <w:rsid w:val="00E221A4"/>
    <w:rsid w:val="00E34CA1"/>
    <w:rsid w:val="00E43D68"/>
    <w:rsid w:val="00E50007"/>
    <w:rsid w:val="00E60A0F"/>
    <w:rsid w:val="00E60F40"/>
    <w:rsid w:val="00E615F0"/>
    <w:rsid w:val="00E62592"/>
    <w:rsid w:val="00E72A2B"/>
    <w:rsid w:val="00E73ACD"/>
    <w:rsid w:val="00E74262"/>
    <w:rsid w:val="00E74886"/>
    <w:rsid w:val="00E77B14"/>
    <w:rsid w:val="00E84A8C"/>
    <w:rsid w:val="00E8707D"/>
    <w:rsid w:val="00E87F27"/>
    <w:rsid w:val="00E9196D"/>
    <w:rsid w:val="00EA0E5E"/>
    <w:rsid w:val="00EA5BBA"/>
    <w:rsid w:val="00EA656F"/>
    <w:rsid w:val="00EB022C"/>
    <w:rsid w:val="00EB1DA7"/>
    <w:rsid w:val="00EB226F"/>
    <w:rsid w:val="00EB3129"/>
    <w:rsid w:val="00EB74B5"/>
    <w:rsid w:val="00EB7E52"/>
    <w:rsid w:val="00EC4783"/>
    <w:rsid w:val="00EC4D5E"/>
    <w:rsid w:val="00ED1FDD"/>
    <w:rsid w:val="00ED3905"/>
    <w:rsid w:val="00ED44C5"/>
    <w:rsid w:val="00ED7773"/>
    <w:rsid w:val="00EE0C79"/>
    <w:rsid w:val="00EE1B8F"/>
    <w:rsid w:val="00EE1D10"/>
    <w:rsid w:val="00EE7A12"/>
    <w:rsid w:val="00EF41C2"/>
    <w:rsid w:val="00EF46FF"/>
    <w:rsid w:val="00EF5A79"/>
    <w:rsid w:val="00EF60DF"/>
    <w:rsid w:val="00F06D50"/>
    <w:rsid w:val="00F133A3"/>
    <w:rsid w:val="00F23AA8"/>
    <w:rsid w:val="00F2496D"/>
    <w:rsid w:val="00F26DFA"/>
    <w:rsid w:val="00F2795C"/>
    <w:rsid w:val="00F32B65"/>
    <w:rsid w:val="00F34BC5"/>
    <w:rsid w:val="00F36B78"/>
    <w:rsid w:val="00F42515"/>
    <w:rsid w:val="00F546AE"/>
    <w:rsid w:val="00F560D1"/>
    <w:rsid w:val="00F56601"/>
    <w:rsid w:val="00F57629"/>
    <w:rsid w:val="00F60702"/>
    <w:rsid w:val="00F62D00"/>
    <w:rsid w:val="00F63C93"/>
    <w:rsid w:val="00F65A11"/>
    <w:rsid w:val="00F703DE"/>
    <w:rsid w:val="00F76309"/>
    <w:rsid w:val="00F802F5"/>
    <w:rsid w:val="00F8067E"/>
    <w:rsid w:val="00F81403"/>
    <w:rsid w:val="00F82E10"/>
    <w:rsid w:val="00F82EAB"/>
    <w:rsid w:val="00F87B51"/>
    <w:rsid w:val="00F904FF"/>
    <w:rsid w:val="00F978B2"/>
    <w:rsid w:val="00FA7924"/>
    <w:rsid w:val="00FA7D83"/>
    <w:rsid w:val="00FB0FD4"/>
    <w:rsid w:val="00FB1118"/>
    <w:rsid w:val="00FB2849"/>
    <w:rsid w:val="00FB33C3"/>
    <w:rsid w:val="00FB5A16"/>
    <w:rsid w:val="00FB6AFA"/>
    <w:rsid w:val="00FC0AA3"/>
    <w:rsid w:val="00FC15D0"/>
    <w:rsid w:val="00FC1CB8"/>
    <w:rsid w:val="00FC341E"/>
    <w:rsid w:val="00FD0FE5"/>
    <w:rsid w:val="00FD4DF7"/>
    <w:rsid w:val="00FD7F95"/>
    <w:rsid w:val="00FE010B"/>
    <w:rsid w:val="00FE0EB0"/>
    <w:rsid w:val="00FE2459"/>
    <w:rsid w:val="00FE4656"/>
    <w:rsid w:val="00FE60FC"/>
    <w:rsid w:val="00FE6456"/>
    <w:rsid w:val="00FF2E67"/>
    <w:rsid w:val="00FF473C"/>
    <w:rsid w:val="00FF4A18"/>
    <w:rsid w:val="00FF61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2BE13"/>
  <w15:docId w15:val="{EF69EBC7-59B0-4B32-AB53-1B1801A9B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4B28"/>
    <w:rPr>
      <w:rFonts w:ascii="Aptos" w:hAnsi="Aptos"/>
      <w:sz w:val="22"/>
    </w:rPr>
  </w:style>
  <w:style w:type="paragraph" w:styleId="10">
    <w:name w:val="heading 1"/>
    <w:basedOn w:val="a"/>
    <w:next w:val="a"/>
    <w:uiPriority w:val="9"/>
    <w:qFormat/>
    <w:rsid w:val="00A225A2"/>
    <w:pPr>
      <w:keepNext/>
      <w:spacing w:before="240" w:after="60"/>
      <w:jc w:val="center"/>
      <w:outlineLvl w:val="0"/>
    </w:pPr>
    <w:rPr>
      <w:b/>
      <w:sz w:val="28"/>
    </w:rPr>
  </w:style>
  <w:style w:type="paragraph" w:styleId="2">
    <w:name w:val="heading 2"/>
    <w:basedOn w:val="a"/>
    <w:next w:val="a"/>
    <w:uiPriority w:val="9"/>
    <w:unhideWhenUsed/>
    <w:qFormat/>
    <w:rsid w:val="00A225A2"/>
    <w:pPr>
      <w:keepNext/>
      <w:spacing w:before="240" w:after="60"/>
      <w:ind w:left="576" w:hanging="576"/>
      <w:outlineLvl w:val="1"/>
    </w:pPr>
    <w:rPr>
      <w:b/>
      <w:sz w:val="24"/>
      <w:szCs w:val="26"/>
    </w:rPr>
  </w:style>
  <w:style w:type="paragraph" w:styleId="3">
    <w:name w:val="heading 3"/>
    <w:basedOn w:val="a"/>
    <w:next w:val="a"/>
    <w:uiPriority w:val="9"/>
    <w:semiHidden/>
    <w:unhideWhenUsed/>
    <w:qFormat/>
    <w:pPr>
      <w:keepNext/>
      <w:spacing w:before="240" w:after="60"/>
      <w:ind w:left="720" w:hanging="720"/>
      <w:outlineLvl w:val="2"/>
    </w:pPr>
    <w:rPr>
      <w:b/>
    </w:rPr>
  </w:style>
  <w:style w:type="paragraph" w:styleId="4">
    <w:name w:val="heading 4"/>
    <w:basedOn w:val="a"/>
    <w:next w:val="a"/>
    <w:uiPriority w:val="9"/>
    <w:semiHidden/>
    <w:unhideWhenUsed/>
    <w:qFormat/>
    <w:pPr>
      <w:keepNext/>
      <w:spacing w:before="240" w:after="60"/>
      <w:ind w:left="864" w:hanging="864"/>
      <w:outlineLvl w:val="3"/>
    </w:pPr>
    <w:rPr>
      <w:b/>
      <w:i/>
    </w:rPr>
  </w:style>
  <w:style w:type="paragraph" w:styleId="5">
    <w:name w:val="heading 5"/>
    <w:basedOn w:val="a"/>
    <w:next w:val="a"/>
    <w:uiPriority w:val="9"/>
    <w:semiHidden/>
    <w:unhideWhenUsed/>
    <w:qFormat/>
    <w:pPr>
      <w:spacing w:before="240" w:after="60"/>
      <w:ind w:left="1008" w:hanging="1008"/>
      <w:outlineLvl w:val="4"/>
    </w:pPr>
    <w:rPr>
      <w:b/>
      <w:i/>
      <w:sz w:val="26"/>
      <w:szCs w:val="26"/>
    </w:rPr>
  </w:style>
  <w:style w:type="paragraph" w:styleId="6">
    <w:name w:val="heading 6"/>
    <w:basedOn w:val="a"/>
    <w:next w:val="a"/>
    <w:uiPriority w:val="9"/>
    <w:semiHidden/>
    <w:unhideWhenUsed/>
    <w:qFormat/>
    <w:pPr>
      <w:spacing w:before="240" w:after="60"/>
      <w:ind w:left="1152" w:hanging="1152"/>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rPr>
      <w:rFonts w:ascii="Cambria" w:eastAsia="Cambria" w:hAnsi="Cambria" w:cs="Cambria"/>
      <w:i/>
      <w:color w:val="4F81BD"/>
    </w:rPr>
  </w:style>
  <w:style w:type="table" w:customStyle="1" w:styleId="11">
    <w:name w:val="1"/>
    <w:basedOn w:val="a1"/>
    <w:tblPr>
      <w:tblStyleRowBandSize w:val="1"/>
      <w:tblStyleColBandSize w:val="1"/>
      <w:tblCellMar>
        <w:left w:w="115" w:type="dxa"/>
        <w:right w:w="115" w:type="dxa"/>
      </w:tblCellMar>
    </w:tblPr>
  </w:style>
  <w:style w:type="paragraph" w:styleId="a5">
    <w:name w:val="header"/>
    <w:basedOn w:val="a"/>
    <w:link w:val="Char"/>
    <w:uiPriority w:val="99"/>
    <w:unhideWhenUsed/>
    <w:rsid w:val="008908BC"/>
    <w:pPr>
      <w:tabs>
        <w:tab w:val="center" w:pos="4680"/>
        <w:tab w:val="right" w:pos="9360"/>
      </w:tabs>
    </w:pPr>
  </w:style>
  <w:style w:type="character" w:customStyle="1" w:styleId="Char">
    <w:name w:val="머리글 Char"/>
    <w:basedOn w:val="a0"/>
    <w:link w:val="a5"/>
    <w:uiPriority w:val="99"/>
    <w:rsid w:val="008908BC"/>
  </w:style>
  <w:style w:type="paragraph" w:styleId="a6">
    <w:name w:val="footer"/>
    <w:basedOn w:val="a"/>
    <w:link w:val="Char0"/>
    <w:uiPriority w:val="99"/>
    <w:unhideWhenUsed/>
    <w:rsid w:val="008908BC"/>
    <w:pPr>
      <w:tabs>
        <w:tab w:val="center" w:pos="4680"/>
        <w:tab w:val="right" w:pos="9360"/>
      </w:tabs>
    </w:pPr>
  </w:style>
  <w:style w:type="character" w:customStyle="1" w:styleId="Char0">
    <w:name w:val="바닥글 Char"/>
    <w:basedOn w:val="a0"/>
    <w:link w:val="a6"/>
    <w:uiPriority w:val="99"/>
    <w:rsid w:val="008908BC"/>
  </w:style>
  <w:style w:type="paragraph" w:styleId="a7">
    <w:name w:val="List Paragraph"/>
    <w:basedOn w:val="a"/>
    <w:uiPriority w:val="34"/>
    <w:qFormat/>
    <w:rsid w:val="008908BC"/>
    <w:pPr>
      <w:ind w:left="720"/>
      <w:contextualSpacing/>
    </w:pPr>
  </w:style>
  <w:style w:type="character" w:styleId="a8">
    <w:name w:val="page number"/>
    <w:basedOn w:val="a0"/>
    <w:uiPriority w:val="99"/>
    <w:semiHidden/>
    <w:unhideWhenUsed/>
    <w:rsid w:val="008908BC"/>
  </w:style>
  <w:style w:type="paragraph" w:styleId="12">
    <w:name w:val="toc 1"/>
    <w:basedOn w:val="a"/>
    <w:next w:val="a"/>
    <w:autoRedefine/>
    <w:uiPriority w:val="39"/>
    <w:unhideWhenUsed/>
    <w:rsid w:val="00FD4DF7"/>
    <w:pPr>
      <w:tabs>
        <w:tab w:val="right" w:leader="dot" w:pos="9276"/>
      </w:tabs>
      <w:spacing w:before="120" w:after="120"/>
    </w:pPr>
    <w:rPr>
      <w:rFonts w:eastAsia="Calibri" w:cstheme="majorHAnsi"/>
      <w:b/>
      <w:bCs/>
      <w:caps/>
      <w:noProof/>
      <w:sz w:val="20"/>
      <w:szCs w:val="20"/>
      <w:lang w:val="en-CA"/>
    </w:rPr>
  </w:style>
  <w:style w:type="paragraph" w:styleId="20">
    <w:name w:val="toc 2"/>
    <w:basedOn w:val="a"/>
    <w:next w:val="a"/>
    <w:autoRedefine/>
    <w:uiPriority w:val="39"/>
    <w:unhideWhenUsed/>
    <w:rsid w:val="00D84864"/>
    <w:pPr>
      <w:ind w:left="240"/>
    </w:pPr>
    <w:rPr>
      <w:rFonts w:asciiTheme="minorHAnsi" w:hAnsiTheme="minorHAnsi"/>
      <w:smallCaps/>
      <w:sz w:val="20"/>
      <w:szCs w:val="20"/>
    </w:rPr>
  </w:style>
  <w:style w:type="paragraph" w:styleId="30">
    <w:name w:val="toc 3"/>
    <w:basedOn w:val="a"/>
    <w:next w:val="a"/>
    <w:autoRedefine/>
    <w:uiPriority w:val="39"/>
    <w:unhideWhenUsed/>
    <w:rsid w:val="00D84864"/>
    <w:pPr>
      <w:ind w:left="480"/>
    </w:pPr>
    <w:rPr>
      <w:rFonts w:asciiTheme="minorHAnsi" w:hAnsiTheme="minorHAnsi"/>
      <w:i/>
      <w:iCs/>
      <w:sz w:val="20"/>
      <w:szCs w:val="20"/>
    </w:rPr>
  </w:style>
  <w:style w:type="paragraph" w:styleId="40">
    <w:name w:val="toc 4"/>
    <w:basedOn w:val="a"/>
    <w:next w:val="a"/>
    <w:autoRedefine/>
    <w:uiPriority w:val="39"/>
    <w:unhideWhenUsed/>
    <w:rsid w:val="00D84864"/>
    <w:pPr>
      <w:ind w:left="720"/>
    </w:pPr>
    <w:rPr>
      <w:rFonts w:asciiTheme="minorHAnsi" w:hAnsiTheme="minorHAnsi"/>
      <w:sz w:val="18"/>
      <w:szCs w:val="18"/>
    </w:rPr>
  </w:style>
  <w:style w:type="paragraph" w:styleId="50">
    <w:name w:val="toc 5"/>
    <w:basedOn w:val="a"/>
    <w:next w:val="a"/>
    <w:autoRedefine/>
    <w:uiPriority w:val="39"/>
    <w:unhideWhenUsed/>
    <w:rsid w:val="00D84864"/>
    <w:pPr>
      <w:ind w:left="960"/>
    </w:pPr>
    <w:rPr>
      <w:rFonts w:asciiTheme="minorHAnsi" w:hAnsiTheme="minorHAnsi"/>
      <w:sz w:val="18"/>
      <w:szCs w:val="18"/>
    </w:rPr>
  </w:style>
  <w:style w:type="paragraph" w:styleId="60">
    <w:name w:val="toc 6"/>
    <w:basedOn w:val="a"/>
    <w:next w:val="a"/>
    <w:autoRedefine/>
    <w:uiPriority w:val="39"/>
    <w:unhideWhenUsed/>
    <w:rsid w:val="00D84864"/>
    <w:pPr>
      <w:ind w:left="1200"/>
    </w:pPr>
    <w:rPr>
      <w:rFonts w:asciiTheme="minorHAnsi" w:hAnsiTheme="minorHAnsi"/>
      <w:sz w:val="18"/>
      <w:szCs w:val="18"/>
    </w:rPr>
  </w:style>
  <w:style w:type="paragraph" w:styleId="7">
    <w:name w:val="toc 7"/>
    <w:basedOn w:val="a"/>
    <w:next w:val="a"/>
    <w:autoRedefine/>
    <w:uiPriority w:val="39"/>
    <w:unhideWhenUsed/>
    <w:rsid w:val="00D84864"/>
    <w:pPr>
      <w:ind w:left="1440"/>
    </w:pPr>
    <w:rPr>
      <w:rFonts w:asciiTheme="minorHAnsi" w:hAnsiTheme="minorHAnsi"/>
      <w:sz w:val="18"/>
      <w:szCs w:val="18"/>
    </w:rPr>
  </w:style>
  <w:style w:type="paragraph" w:styleId="8">
    <w:name w:val="toc 8"/>
    <w:basedOn w:val="a"/>
    <w:next w:val="a"/>
    <w:autoRedefine/>
    <w:uiPriority w:val="39"/>
    <w:unhideWhenUsed/>
    <w:rsid w:val="00D84864"/>
    <w:pPr>
      <w:ind w:left="1680"/>
    </w:pPr>
    <w:rPr>
      <w:rFonts w:asciiTheme="minorHAnsi" w:hAnsiTheme="minorHAnsi"/>
      <w:sz w:val="18"/>
      <w:szCs w:val="18"/>
    </w:rPr>
  </w:style>
  <w:style w:type="paragraph" w:styleId="9">
    <w:name w:val="toc 9"/>
    <w:basedOn w:val="a"/>
    <w:next w:val="a"/>
    <w:autoRedefine/>
    <w:uiPriority w:val="39"/>
    <w:unhideWhenUsed/>
    <w:rsid w:val="00D84864"/>
    <w:pPr>
      <w:ind w:left="1920"/>
    </w:pPr>
    <w:rPr>
      <w:rFonts w:asciiTheme="minorHAnsi" w:hAnsiTheme="minorHAnsi"/>
      <w:sz w:val="18"/>
      <w:szCs w:val="18"/>
    </w:rPr>
  </w:style>
  <w:style w:type="character" w:styleId="a9">
    <w:name w:val="Hyperlink"/>
    <w:basedOn w:val="a0"/>
    <w:uiPriority w:val="99"/>
    <w:unhideWhenUsed/>
    <w:rsid w:val="00D84864"/>
    <w:rPr>
      <w:color w:val="0000FF" w:themeColor="hyperlink"/>
      <w:u w:val="single"/>
    </w:rPr>
  </w:style>
  <w:style w:type="character" w:styleId="aa">
    <w:name w:val="Unresolved Mention"/>
    <w:basedOn w:val="a0"/>
    <w:uiPriority w:val="99"/>
    <w:semiHidden/>
    <w:unhideWhenUsed/>
    <w:rsid w:val="00FE0EB0"/>
    <w:rPr>
      <w:color w:val="605E5C"/>
      <w:shd w:val="clear" w:color="auto" w:fill="E1DFDD"/>
    </w:rPr>
  </w:style>
  <w:style w:type="character" w:styleId="ab">
    <w:name w:val="FollowedHyperlink"/>
    <w:basedOn w:val="a0"/>
    <w:uiPriority w:val="99"/>
    <w:semiHidden/>
    <w:unhideWhenUsed/>
    <w:rsid w:val="00436C86"/>
    <w:rPr>
      <w:color w:val="800080" w:themeColor="followedHyperlink"/>
      <w:u w:val="single"/>
    </w:rPr>
  </w:style>
  <w:style w:type="paragraph" w:styleId="ac">
    <w:name w:val="Revision"/>
    <w:hidden/>
    <w:uiPriority w:val="99"/>
    <w:semiHidden/>
    <w:rsid w:val="004404FE"/>
    <w:rPr>
      <w:sz w:val="22"/>
    </w:rPr>
  </w:style>
  <w:style w:type="paragraph" w:styleId="ad">
    <w:name w:val="Balloon Text"/>
    <w:basedOn w:val="a"/>
    <w:link w:val="Char1"/>
    <w:uiPriority w:val="99"/>
    <w:semiHidden/>
    <w:unhideWhenUsed/>
    <w:rsid w:val="00EF41C2"/>
    <w:rPr>
      <w:rFonts w:ascii="Segoe UI" w:hAnsi="Segoe UI" w:cs="Segoe UI"/>
      <w:sz w:val="18"/>
      <w:szCs w:val="18"/>
    </w:rPr>
  </w:style>
  <w:style w:type="character" w:customStyle="1" w:styleId="Char1">
    <w:name w:val="풍선 도움말 텍스트 Char"/>
    <w:basedOn w:val="a0"/>
    <w:link w:val="ad"/>
    <w:uiPriority w:val="99"/>
    <w:semiHidden/>
    <w:rsid w:val="00EF41C2"/>
    <w:rPr>
      <w:rFonts w:ascii="Segoe UI" w:hAnsi="Segoe UI" w:cs="Segoe UI"/>
      <w:sz w:val="18"/>
      <w:szCs w:val="18"/>
    </w:rPr>
  </w:style>
  <w:style w:type="character" w:styleId="ae">
    <w:name w:val="annotation reference"/>
    <w:basedOn w:val="a0"/>
    <w:uiPriority w:val="99"/>
    <w:semiHidden/>
    <w:unhideWhenUsed/>
    <w:rsid w:val="00332387"/>
    <w:rPr>
      <w:sz w:val="16"/>
      <w:szCs w:val="16"/>
    </w:rPr>
  </w:style>
  <w:style w:type="paragraph" w:styleId="af">
    <w:name w:val="annotation text"/>
    <w:basedOn w:val="a"/>
    <w:link w:val="Char2"/>
    <w:uiPriority w:val="99"/>
    <w:unhideWhenUsed/>
    <w:rsid w:val="00332387"/>
    <w:rPr>
      <w:sz w:val="20"/>
      <w:szCs w:val="20"/>
    </w:rPr>
  </w:style>
  <w:style w:type="character" w:customStyle="1" w:styleId="Char2">
    <w:name w:val="메모 텍스트 Char"/>
    <w:basedOn w:val="a0"/>
    <w:link w:val="af"/>
    <w:uiPriority w:val="99"/>
    <w:rsid w:val="00332387"/>
    <w:rPr>
      <w:sz w:val="20"/>
      <w:szCs w:val="20"/>
    </w:rPr>
  </w:style>
  <w:style w:type="paragraph" w:styleId="af0">
    <w:name w:val="annotation subject"/>
    <w:basedOn w:val="af"/>
    <w:next w:val="af"/>
    <w:link w:val="Char3"/>
    <w:uiPriority w:val="99"/>
    <w:semiHidden/>
    <w:unhideWhenUsed/>
    <w:rsid w:val="00332387"/>
    <w:rPr>
      <w:b/>
      <w:bCs/>
    </w:rPr>
  </w:style>
  <w:style w:type="character" w:customStyle="1" w:styleId="Char3">
    <w:name w:val="메모 주제 Char"/>
    <w:basedOn w:val="Char2"/>
    <w:link w:val="af0"/>
    <w:uiPriority w:val="99"/>
    <w:semiHidden/>
    <w:rsid w:val="00332387"/>
    <w:rPr>
      <w:b/>
      <w:bCs/>
      <w:sz w:val="20"/>
      <w:szCs w:val="20"/>
    </w:rPr>
  </w:style>
  <w:style w:type="paragraph" w:styleId="af1">
    <w:name w:val="footnote text"/>
    <w:basedOn w:val="a"/>
    <w:link w:val="Char4"/>
    <w:uiPriority w:val="99"/>
    <w:semiHidden/>
    <w:unhideWhenUsed/>
    <w:rsid w:val="00594A64"/>
    <w:pPr>
      <w:spacing w:after="200" w:line="276" w:lineRule="auto"/>
    </w:pPr>
    <w:rPr>
      <w:rFonts w:asciiTheme="minorHAnsi" w:hAnsiTheme="minorHAnsi" w:cstheme="minorBidi"/>
      <w:sz w:val="20"/>
      <w:szCs w:val="20"/>
    </w:rPr>
  </w:style>
  <w:style w:type="character" w:customStyle="1" w:styleId="Char4">
    <w:name w:val="각주 텍스트 Char"/>
    <w:basedOn w:val="a0"/>
    <w:link w:val="af1"/>
    <w:uiPriority w:val="99"/>
    <w:semiHidden/>
    <w:rsid w:val="00594A64"/>
    <w:rPr>
      <w:rFonts w:asciiTheme="minorHAnsi" w:hAnsiTheme="minorHAnsi" w:cstheme="minorBidi"/>
      <w:sz w:val="20"/>
      <w:szCs w:val="20"/>
    </w:rPr>
  </w:style>
  <w:style w:type="character" w:styleId="af2">
    <w:name w:val="footnote reference"/>
    <w:basedOn w:val="a0"/>
    <w:uiPriority w:val="99"/>
    <w:semiHidden/>
    <w:unhideWhenUsed/>
    <w:rsid w:val="00594A64"/>
    <w:rPr>
      <w:vertAlign w:val="superscript"/>
    </w:rPr>
  </w:style>
  <w:style w:type="character" w:styleId="af3">
    <w:name w:val="Emphasis"/>
    <w:basedOn w:val="a0"/>
    <w:uiPriority w:val="20"/>
    <w:qFormat/>
    <w:rsid w:val="00810AFA"/>
    <w:rPr>
      <w:i/>
      <w:iCs/>
    </w:rPr>
  </w:style>
  <w:style w:type="paragraph" w:styleId="af4">
    <w:name w:val="caption"/>
    <w:basedOn w:val="a"/>
    <w:next w:val="a"/>
    <w:uiPriority w:val="35"/>
    <w:unhideWhenUsed/>
    <w:qFormat/>
    <w:rsid w:val="00014209"/>
    <w:pPr>
      <w:spacing w:after="200"/>
    </w:pPr>
    <w:rPr>
      <w:i/>
      <w:iCs/>
      <w:color w:val="1F497D" w:themeColor="text2"/>
      <w:sz w:val="18"/>
      <w:szCs w:val="18"/>
    </w:rPr>
  </w:style>
  <w:style w:type="numbering" w:customStyle="1" w:styleId="1">
    <w:name w:val="현재 목록1"/>
    <w:uiPriority w:val="99"/>
    <w:rsid w:val="00346064"/>
    <w:pPr>
      <w:numPr>
        <w:numId w:val="29"/>
      </w:numPr>
    </w:pPr>
  </w:style>
  <w:style w:type="paragraph" w:styleId="af5">
    <w:name w:val="Normal (Web)"/>
    <w:basedOn w:val="a"/>
    <w:uiPriority w:val="99"/>
    <w:semiHidden/>
    <w:unhideWhenUsed/>
    <w:rsid w:val="001B60C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65184">
      <w:bodyDiv w:val="1"/>
      <w:marLeft w:val="0"/>
      <w:marRight w:val="0"/>
      <w:marTop w:val="0"/>
      <w:marBottom w:val="0"/>
      <w:divBdr>
        <w:top w:val="none" w:sz="0" w:space="0" w:color="auto"/>
        <w:left w:val="none" w:sz="0" w:space="0" w:color="auto"/>
        <w:bottom w:val="none" w:sz="0" w:space="0" w:color="auto"/>
        <w:right w:val="none" w:sz="0" w:space="0" w:color="auto"/>
      </w:divBdr>
      <w:divsChild>
        <w:div w:id="727647655">
          <w:marLeft w:val="1166"/>
          <w:marRight w:val="0"/>
          <w:marTop w:val="96"/>
          <w:marBottom w:val="0"/>
          <w:divBdr>
            <w:top w:val="none" w:sz="0" w:space="0" w:color="auto"/>
            <w:left w:val="none" w:sz="0" w:space="0" w:color="auto"/>
            <w:bottom w:val="none" w:sz="0" w:space="0" w:color="auto"/>
            <w:right w:val="none" w:sz="0" w:space="0" w:color="auto"/>
          </w:divBdr>
        </w:div>
        <w:div w:id="1459758296">
          <w:marLeft w:val="1166"/>
          <w:marRight w:val="0"/>
          <w:marTop w:val="96"/>
          <w:marBottom w:val="0"/>
          <w:divBdr>
            <w:top w:val="none" w:sz="0" w:space="0" w:color="auto"/>
            <w:left w:val="none" w:sz="0" w:space="0" w:color="auto"/>
            <w:bottom w:val="none" w:sz="0" w:space="0" w:color="auto"/>
            <w:right w:val="none" w:sz="0" w:space="0" w:color="auto"/>
          </w:divBdr>
        </w:div>
        <w:div w:id="1558281017">
          <w:marLeft w:val="1166"/>
          <w:marRight w:val="0"/>
          <w:marTop w:val="96"/>
          <w:marBottom w:val="0"/>
          <w:divBdr>
            <w:top w:val="none" w:sz="0" w:space="0" w:color="auto"/>
            <w:left w:val="none" w:sz="0" w:space="0" w:color="auto"/>
            <w:bottom w:val="none" w:sz="0" w:space="0" w:color="auto"/>
            <w:right w:val="none" w:sz="0" w:space="0" w:color="auto"/>
          </w:divBdr>
        </w:div>
      </w:divsChild>
    </w:div>
    <w:div w:id="170264809">
      <w:bodyDiv w:val="1"/>
      <w:marLeft w:val="0"/>
      <w:marRight w:val="0"/>
      <w:marTop w:val="0"/>
      <w:marBottom w:val="0"/>
      <w:divBdr>
        <w:top w:val="none" w:sz="0" w:space="0" w:color="auto"/>
        <w:left w:val="none" w:sz="0" w:space="0" w:color="auto"/>
        <w:bottom w:val="none" w:sz="0" w:space="0" w:color="auto"/>
        <w:right w:val="none" w:sz="0" w:space="0" w:color="auto"/>
      </w:divBdr>
    </w:div>
    <w:div w:id="170410421">
      <w:bodyDiv w:val="1"/>
      <w:marLeft w:val="0"/>
      <w:marRight w:val="0"/>
      <w:marTop w:val="0"/>
      <w:marBottom w:val="0"/>
      <w:divBdr>
        <w:top w:val="none" w:sz="0" w:space="0" w:color="auto"/>
        <w:left w:val="none" w:sz="0" w:space="0" w:color="auto"/>
        <w:bottom w:val="none" w:sz="0" w:space="0" w:color="auto"/>
        <w:right w:val="none" w:sz="0" w:space="0" w:color="auto"/>
      </w:divBdr>
    </w:div>
    <w:div w:id="179315849">
      <w:bodyDiv w:val="1"/>
      <w:marLeft w:val="0"/>
      <w:marRight w:val="0"/>
      <w:marTop w:val="0"/>
      <w:marBottom w:val="0"/>
      <w:divBdr>
        <w:top w:val="none" w:sz="0" w:space="0" w:color="auto"/>
        <w:left w:val="none" w:sz="0" w:space="0" w:color="auto"/>
        <w:bottom w:val="none" w:sz="0" w:space="0" w:color="auto"/>
        <w:right w:val="none" w:sz="0" w:space="0" w:color="auto"/>
      </w:divBdr>
    </w:div>
    <w:div w:id="247618124">
      <w:bodyDiv w:val="1"/>
      <w:marLeft w:val="0"/>
      <w:marRight w:val="0"/>
      <w:marTop w:val="0"/>
      <w:marBottom w:val="0"/>
      <w:divBdr>
        <w:top w:val="none" w:sz="0" w:space="0" w:color="auto"/>
        <w:left w:val="none" w:sz="0" w:space="0" w:color="auto"/>
        <w:bottom w:val="none" w:sz="0" w:space="0" w:color="auto"/>
        <w:right w:val="none" w:sz="0" w:space="0" w:color="auto"/>
      </w:divBdr>
    </w:div>
    <w:div w:id="320542224">
      <w:bodyDiv w:val="1"/>
      <w:marLeft w:val="0"/>
      <w:marRight w:val="0"/>
      <w:marTop w:val="0"/>
      <w:marBottom w:val="0"/>
      <w:divBdr>
        <w:top w:val="none" w:sz="0" w:space="0" w:color="auto"/>
        <w:left w:val="none" w:sz="0" w:space="0" w:color="auto"/>
        <w:bottom w:val="none" w:sz="0" w:space="0" w:color="auto"/>
        <w:right w:val="none" w:sz="0" w:space="0" w:color="auto"/>
      </w:divBdr>
    </w:div>
    <w:div w:id="386413571">
      <w:bodyDiv w:val="1"/>
      <w:marLeft w:val="0"/>
      <w:marRight w:val="0"/>
      <w:marTop w:val="0"/>
      <w:marBottom w:val="0"/>
      <w:divBdr>
        <w:top w:val="none" w:sz="0" w:space="0" w:color="auto"/>
        <w:left w:val="none" w:sz="0" w:space="0" w:color="auto"/>
        <w:bottom w:val="none" w:sz="0" w:space="0" w:color="auto"/>
        <w:right w:val="none" w:sz="0" w:space="0" w:color="auto"/>
      </w:divBdr>
    </w:div>
    <w:div w:id="426392794">
      <w:bodyDiv w:val="1"/>
      <w:marLeft w:val="0"/>
      <w:marRight w:val="0"/>
      <w:marTop w:val="0"/>
      <w:marBottom w:val="0"/>
      <w:divBdr>
        <w:top w:val="none" w:sz="0" w:space="0" w:color="auto"/>
        <w:left w:val="none" w:sz="0" w:space="0" w:color="auto"/>
        <w:bottom w:val="none" w:sz="0" w:space="0" w:color="auto"/>
        <w:right w:val="none" w:sz="0" w:space="0" w:color="auto"/>
      </w:divBdr>
    </w:div>
    <w:div w:id="440028082">
      <w:bodyDiv w:val="1"/>
      <w:marLeft w:val="0"/>
      <w:marRight w:val="0"/>
      <w:marTop w:val="0"/>
      <w:marBottom w:val="0"/>
      <w:divBdr>
        <w:top w:val="none" w:sz="0" w:space="0" w:color="auto"/>
        <w:left w:val="none" w:sz="0" w:space="0" w:color="auto"/>
        <w:bottom w:val="none" w:sz="0" w:space="0" w:color="auto"/>
        <w:right w:val="none" w:sz="0" w:space="0" w:color="auto"/>
      </w:divBdr>
    </w:div>
    <w:div w:id="441145663">
      <w:bodyDiv w:val="1"/>
      <w:marLeft w:val="0"/>
      <w:marRight w:val="0"/>
      <w:marTop w:val="0"/>
      <w:marBottom w:val="0"/>
      <w:divBdr>
        <w:top w:val="none" w:sz="0" w:space="0" w:color="auto"/>
        <w:left w:val="none" w:sz="0" w:space="0" w:color="auto"/>
        <w:bottom w:val="none" w:sz="0" w:space="0" w:color="auto"/>
        <w:right w:val="none" w:sz="0" w:space="0" w:color="auto"/>
      </w:divBdr>
    </w:div>
    <w:div w:id="444272368">
      <w:bodyDiv w:val="1"/>
      <w:marLeft w:val="0"/>
      <w:marRight w:val="0"/>
      <w:marTop w:val="0"/>
      <w:marBottom w:val="0"/>
      <w:divBdr>
        <w:top w:val="none" w:sz="0" w:space="0" w:color="auto"/>
        <w:left w:val="none" w:sz="0" w:space="0" w:color="auto"/>
        <w:bottom w:val="none" w:sz="0" w:space="0" w:color="auto"/>
        <w:right w:val="none" w:sz="0" w:space="0" w:color="auto"/>
      </w:divBdr>
    </w:div>
    <w:div w:id="506484337">
      <w:bodyDiv w:val="1"/>
      <w:marLeft w:val="0"/>
      <w:marRight w:val="0"/>
      <w:marTop w:val="0"/>
      <w:marBottom w:val="0"/>
      <w:divBdr>
        <w:top w:val="none" w:sz="0" w:space="0" w:color="auto"/>
        <w:left w:val="none" w:sz="0" w:space="0" w:color="auto"/>
        <w:bottom w:val="none" w:sz="0" w:space="0" w:color="auto"/>
        <w:right w:val="none" w:sz="0" w:space="0" w:color="auto"/>
      </w:divBdr>
    </w:div>
    <w:div w:id="532576667">
      <w:bodyDiv w:val="1"/>
      <w:marLeft w:val="0"/>
      <w:marRight w:val="0"/>
      <w:marTop w:val="0"/>
      <w:marBottom w:val="0"/>
      <w:divBdr>
        <w:top w:val="none" w:sz="0" w:space="0" w:color="auto"/>
        <w:left w:val="none" w:sz="0" w:space="0" w:color="auto"/>
        <w:bottom w:val="none" w:sz="0" w:space="0" w:color="auto"/>
        <w:right w:val="none" w:sz="0" w:space="0" w:color="auto"/>
      </w:divBdr>
    </w:div>
    <w:div w:id="539054708">
      <w:bodyDiv w:val="1"/>
      <w:marLeft w:val="0"/>
      <w:marRight w:val="0"/>
      <w:marTop w:val="0"/>
      <w:marBottom w:val="0"/>
      <w:divBdr>
        <w:top w:val="none" w:sz="0" w:space="0" w:color="auto"/>
        <w:left w:val="none" w:sz="0" w:space="0" w:color="auto"/>
        <w:bottom w:val="none" w:sz="0" w:space="0" w:color="auto"/>
        <w:right w:val="none" w:sz="0" w:space="0" w:color="auto"/>
      </w:divBdr>
    </w:div>
    <w:div w:id="571431453">
      <w:bodyDiv w:val="1"/>
      <w:marLeft w:val="0"/>
      <w:marRight w:val="0"/>
      <w:marTop w:val="0"/>
      <w:marBottom w:val="0"/>
      <w:divBdr>
        <w:top w:val="none" w:sz="0" w:space="0" w:color="auto"/>
        <w:left w:val="none" w:sz="0" w:space="0" w:color="auto"/>
        <w:bottom w:val="none" w:sz="0" w:space="0" w:color="auto"/>
        <w:right w:val="none" w:sz="0" w:space="0" w:color="auto"/>
      </w:divBdr>
    </w:div>
    <w:div w:id="639581454">
      <w:bodyDiv w:val="1"/>
      <w:marLeft w:val="0"/>
      <w:marRight w:val="0"/>
      <w:marTop w:val="0"/>
      <w:marBottom w:val="0"/>
      <w:divBdr>
        <w:top w:val="none" w:sz="0" w:space="0" w:color="auto"/>
        <w:left w:val="none" w:sz="0" w:space="0" w:color="auto"/>
        <w:bottom w:val="none" w:sz="0" w:space="0" w:color="auto"/>
        <w:right w:val="none" w:sz="0" w:space="0" w:color="auto"/>
      </w:divBdr>
    </w:div>
    <w:div w:id="646789026">
      <w:bodyDiv w:val="1"/>
      <w:marLeft w:val="0"/>
      <w:marRight w:val="0"/>
      <w:marTop w:val="0"/>
      <w:marBottom w:val="0"/>
      <w:divBdr>
        <w:top w:val="none" w:sz="0" w:space="0" w:color="auto"/>
        <w:left w:val="none" w:sz="0" w:space="0" w:color="auto"/>
        <w:bottom w:val="none" w:sz="0" w:space="0" w:color="auto"/>
        <w:right w:val="none" w:sz="0" w:space="0" w:color="auto"/>
      </w:divBdr>
    </w:div>
    <w:div w:id="751589165">
      <w:bodyDiv w:val="1"/>
      <w:marLeft w:val="0"/>
      <w:marRight w:val="0"/>
      <w:marTop w:val="0"/>
      <w:marBottom w:val="0"/>
      <w:divBdr>
        <w:top w:val="none" w:sz="0" w:space="0" w:color="auto"/>
        <w:left w:val="none" w:sz="0" w:space="0" w:color="auto"/>
        <w:bottom w:val="none" w:sz="0" w:space="0" w:color="auto"/>
        <w:right w:val="none" w:sz="0" w:space="0" w:color="auto"/>
      </w:divBdr>
    </w:div>
    <w:div w:id="775441501">
      <w:bodyDiv w:val="1"/>
      <w:marLeft w:val="0"/>
      <w:marRight w:val="0"/>
      <w:marTop w:val="0"/>
      <w:marBottom w:val="0"/>
      <w:divBdr>
        <w:top w:val="none" w:sz="0" w:space="0" w:color="auto"/>
        <w:left w:val="none" w:sz="0" w:space="0" w:color="auto"/>
        <w:bottom w:val="none" w:sz="0" w:space="0" w:color="auto"/>
        <w:right w:val="none" w:sz="0" w:space="0" w:color="auto"/>
      </w:divBdr>
    </w:div>
    <w:div w:id="826089941">
      <w:bodyDiv w:val="1"/>
      <w:marLeft w:val="0"/>
      <w:marRight w:val="0"/>
      <w:marTop w:val="0"/>
      <w:marBottom w:val="0"/>
      <w:divBdr>
        <w:top w:val="none" w:sz="0" w:space="0" w:color="auto"/>
        <w:left w:val="none" w:sz="0" w:space="0" w:color="auto"/>
        <w:bottom w:val="none" w:sz="0" w:space="0" w:color="auto"/>
        <w:right w:val="none" w:sz="0" w:space="0" w:color="auto"/>
      </w:divBdr>
    </w:div>
    <w:div w:id="850922287">
      <w:bodyDiv w:val="1"/>
      <w:marLeft w:val="0"/>
      <w:marRight w:val="0"/>
      <w:marTop w:val="0"/>
      <w:marBottom w:val="0"/>
      <w:divBdr>
        <w:top w:val="none" w:sz="0" w:space="0" w:color="auto"/>
        <w:left w:val="none" w:sz="0" w:space="0" w:color="auto"/>
        <w:bottom w:val="none" w:sz="0" w:space="0" w:color="auto"/>
        <w:right w:val="none" w:sz="0" w:space="0" w:color="auto"/>
      </w:divBdr>
    </w:div>
    <w:div w:id="866135215">
      <w:bodyDiv w:val="1"/>
      <w:marLeft w:val="0"/>
      <w:marRight w:val="0"/>
      <w:marTop w:val="0"/>
      <w:marBottom w:val="0"/>
      <w:divBdr>
        <w:top w:val="none" w:sz="0" w:space="0" w:color="auto"/>
        <w:left w:val="none" w:sz="0" w:space="0" w:color="auto"/>
        <w:bottom w:val="none" w:sz="0" w:space="0" w:color="auto"/>
        <w:right w:val="none" w:sz="0" w:space="0" w:color="auto"/>
      </w:divBdr>
      <w:divsChild>
        <w:div w:id="1839225300">
          <w:marLeft w:val="0"/>
          <w:marRight w:val="0"/>
          <w:marTop w:val="0"/>
          <w:marBottom w:val="0"/>
          <w:divBdr>
            <w:top w:val="none" w:sz="0" w:space="0" w:color="auto"/>
            <w:left w:val="none" w:sz="0" w:space="0" w:color="auto"/>
            <w:bottom w:val="none" w:sz="0" w:space="0" w:color="auto"/>
            <w:right w:val="none" w:sz="0" w:space="0" w:color="auto"/>
          </w:divBdr>
        </w:div>
      </w:divsChild>
    </w:div>
    <w:div w:id="879587576">
      <w:bodyDiv w:val="1"/>
      <w:marLeft w:val="0"/>
      <w:marRight w:val="0"/>
      <w:marTop w:val="0"/>
      <w:marBottom w:val="0"/>
      <w:divBdr>
        <w:top w:val="none" w:sz="0" w:space="0" w:color="auto"/>
        <w:left w:val="none" w:sz="0" w:space="0" w:color="auto"/>
        <w:bottom w:val="none" w:sz="0" w:space="0" w:color="auto"/>
        <w:right w:val="none" w:sz="0" w:space="0" w:color="auto"/>
      </w:divBdr>
    </w:div>
    <w:div w:id="911354341">
      <w:bodyDiv w:val="1"/>
      <w:marLeft w:val="0"/>
      <w:marRight w:val="0"/>
      <w:marTop w:val="0"/>
      <w:marBottom w:val="0"/>
      <w:divBdr>
        <w:top w:val="none" w:sz="0" w:space="0" w:color="auto"/>
        <w:left w:val="none" w:sz="0" w:space="0" w:color="auto"/>
        <w:bottom w:val="none" w:sz="0" w:space="0" w:color="auto"/>
        <w:right w:val="none" w:sz="0" w:space="0" w:color="auto"/>
      </w:divBdr>
    </w:div>
    <w:div w:id="939334869">
      <w:bodyDiv w:val="1"/>
      <w:marLeft w:val="0"/>
      <w:marRight w:val="0"/>
      <w:marTop w:val="0"/>
      <w:marBottom w:val="0"/>
      <w:divBdr>
        <w:top w:val="none" w:sz="0" w:space="0" w:color="auto"/>
        <w:left w:val="none" w:sz="0" w:space="0" w:color="auto"/>
        <w:bottom w:val="none" w:sz="0" w:space="0" w:color="auto"/>
        <w:right w:val="none" w:sz="0" w:space="0" w:color="auto"/>
      </w:divBdr>
    </w:div>
    <w:div w:id="953830069">
      <w:bodyDiv w:val="1"/>
      <w:marLeft w:val="0"/>
      <w:marRight w:val="0"/>
      <w:marTop w:val="0"/>
      <w:marBottom w:val="0"/>
      <w:divBdr>
        <w:top w:val="none" w:sz="0" w:space="0" w:color="auto"/>
        <w:left w:val="none" w:sz="0" w:space="0" w:color="auto"/>
        <w:bottom w:val="none" w:sz="0" w:space="0" w:color="auto"/>
        <w:right w:val="none" w:sz="0" w:space="0" w:color="auto"/>
      </w:divBdr>
    </w:div>
    <w:div w:id="1014721454">
      <w:bodyDiv w:val="1"/>
      <w:marLeft w:val="0"/>
      <w:marRight w:val="0"/>
      <w:marTop w:val="0"/>
      <w:marBottom w:val="0"/>
      <w:divBdr>
        <w:top w:val="none" w:sz="0" w:space="0" w:color="auto"/>
        <w:left w:val="none" w:sz="0" w:space="0" w:color="auto"/>
        <w:bottom w:val="none" w:sz="0" w:space="0" w:color="auto"/>
        <w:right w:val="none" w:sz="0" w:space="0" w:color="auto"/>
      </w:divBdr>
    </w:div>
    <w:div w:id="1046874634">
      <w:bodyDiv w:val="1"/>
      <w:marLeft w:val="0"/>
      <w:marRight w:val="0"/>
      <w:marTop w:val="0"/>
      <w:marBottom w:val="0"/>
      <w:divBdr>
        <w:top w:val="none" w:sz="0" w:space="0" w:color="auto"/>
        <w:left w:val="none" w:sz="0" w:space="0" w:color="auto"/>
        <w:bottom w:val="none" w:sz="0" w:space="0" w:color="auto"/>
        <w:right w:val="none" w:sz="0" w:space="0" w:color="auto"/>
      </w:divBdr>
    </w:div>
    <w:div w:id="1060981162">
      <w:bodyDiv w:val="1"/>
      <w:marLeft w:val="0"/>
      <w:marRight w:val="0"/>
      <w:marTop w:val="0"/>
      <w:marBottom w:val="0"/>
      <w:divBdr>
        <w:top w:val="none" w:sz="0" w:space="0" w:color="auto"/>
        <w:left w:val="none" w:sz="0" w:space="0" w:color="auto"/>
        <w:bottom w:val="none" w:sz="0" w:space="0" w:color="auto"/>
        <w:right w:val="none" w:sz="0" w:space="0" w:color="auto"/>
      </w:divBdr>
    </w:div>
    <w:div w:id="1065295873">
      <w:bodyDiv w:val="1"/>
      <w:marLeft w:val="0"/>
      <w:marRight w:val="0"/>
      <w:marTop w:val="0"/>
      <w:marBottom w:val="0"/>
      <w:divBdr>
        <w:top w:val="none" w:sz="0" w:space="0" w:color="auto"/>
        <w:left w:val="none" w:sz="0" w:space="0" w:color="auto"/>
        <w:bottom w:val="none" w:sz="0" w:space="0" w:color="auto"/>
        <w:right w:val="none" w:sz="0" w:space="0" w:color="auto"/>
      </w:divBdr>
    </w:div>
    <w:div w:id="1106193623">
      <w:bodyDiv w:val="1"/>
      <w:marLeft w:val="0"/>
      <w:marRight w:val="0"/>
      <w:marTop w:val="0"/>
      <w:marBottom w:val="0"/>
      <w:divBdr>
        <w:top w:val="none" w:sz="0" w:space="0" w:color="auto"/>
        <w:left w:val="none" w:sz="0" w:space="0" w:color="auto"/>
        <w:bottom w:val="none" w:sz="0" w:space="0" w:color="auto"/>
        <w:right w:val="none" w:sz="0" w:space="0" w:color="auto"/>
      </w:divBdr>
    </w:div>
    <w:div w:id="1136335135">
      <w:bodyDiv w:val="1"/>
      <w:marLeft w:val="0"/>
      <w:marRight w:val="0"/>
      <w:marTop w:val="0"/>
      <w:marBottom w:val="0"/>
      <w:divBdr>
        <w:top w:val="none" w:sz="0" w:space="0" w:color="auto"/>
        <w:left w:val="none" w:sz="0" w:space="0" w:color="auto"/>
        <w:bottom w:val="none" w:sz="0" w:space="0" w:color="auto"/>
        <w:right w:val="none" w:sz="0" w:space="0" w:color="auto"/>
      </w:divBdr>
    </w:div>
    <w:div w:id="1186677217">
      <w:bodyDiv w:val="1"/>
      <w:marLeft w:val="0"/>
      <w:marRight w:val="0"/>
      <w:marTop w:val="0"/>
      <w:marBottom w:val="0"/>
      <w:divBdr>
        <w:top w:val="none" w:sz="0" w:space="0" w:color="auto"/>
        <w:left w:val="none" w:sz="0" w:space="0" w:color="auto"/>
        <w:bottom w:val="none" w:sz="0" w:space="0" w:color="auto"/>
        <w:right w:val="none" w:sz="0" w:space="0" w:color="auto"/>
      </w:divBdr>
    </w:div>
    <w:div w:id="1228688492">
      <w:bodyDiv w:val="1"/>
      <w:marLeft w:val="0"/>
      <w:marRight w:val="0"/>
      <w:marTop w:val="0"/>
      <w:marBottom w:val="0"/>
      <w:divBdr>
        <w:top w:val="none" w:sz="0" w:space="0" w:color="auto"/>
        <w:left w:val="none" w:sz="0" w:space="0" w:color="auto"/>
        <w:bottom w:val="none" w:sz="0" w:space="0" w:color="auto"/>
        <w:right w:val="none" w:sz="0" w:space="0" w:color="auto"/>
      </w:divBdr>
    </w:div>
    <w:div w:id="1237321335">
      <w:bodyDiv w:val="1"/>
      <w:marLeft w:val="0"/>
      <w:marRight w:val="0"/>
      <w:marTop w:val="0"/>
      <w:marBottom w:val="0"/>
      <w:divBdr>
        <w:top w:val="none" w:sz="0" w:space="0" w:color="auto"/>
        <w:left w:val="none" w:sz="0" w:space="0" w:color="auto"/>
        <w:bottom w:val="none" w:sz="0" w:space="0" w:color="auto"/>
        <w:right w:val="none" w:sz="0" w:space="0" w:color="auto"/>
      </w:divBdr>
    </w:div>
    <w:div w:id="1328291315">
      <w:bodyDiv w:val="1"/>
      <w:marLeft w:val="0"/>
      <w:marRight w:val="0"/>
      <w:marTop w:val="0"/>
      <w:marBottom w:val="0"/>
      <w:divBdr>
        <w:top w:val="none" w:sz="0" w:space="0" w:color="auto"/>
        <w:left w:val="none" w:sz="0" w:space="0" w:color="auto"/>
        <w:bottom w:val="none" w:sz="0" w:space="0" w:color="auto"/>
        <w:right w:val="none" w:sz="0" w:space="0" w:color="auto"/>
      </w:divBdr>
      <w:divsChild>
        <w:div w:id="1764835925">
          <w:marLeft w:val="0"/>
          <w:marRight w:val="0"/>
          <w:marTop w:val="0"/>
          <w:marBottom w:val="0"/>
          <w:divBdr>
            <w:top w:val="none" w:sz="0" w:space="0" w:color="auto"/>
            <w:left w:val="none" w:sz="0" w:space="0" w:color="auto"/>
            <w:bottom w:val="none" w:sz="0" w:space="0" w:color="auto"/>
            <w:right w:val="none" w:sz="0" w:space="0" w:color="auto"/>
          </w:divBdr>
        </w:div>
      </w:divsChild>
    </w:div>
    <w:div w:id="1435247664">
      <w:bodyDiv w:val="1"/>
      <w:marLeft w:val="0"/>
      <w:marRight w:val="0"/>
      <w:marTop w:val="0"/>
      <w:marBottom w:val="0"/>
      <w:divBdr>
        <w:top w:val="none" w:sz="0" w:space="0" w:color="auto"/>
        <w:left w:val="none" w:sz="0" w:space="0" w:color="auto"/>
        <w:bottom w:val="none" w:sz="0" w:space="0" w:color="auto"/>
        <w:right w:val="none" w:sz="0" w:space="0" w:color="auto"/>
      </w:divBdr>
    </w:div>
    <w:div w:id="1572692099">
      <w:bodyDiv w:val="1"/>
      <w:marLeft w:val="0"/>
      <w:marRight w:val="0"/>
      <w:marTop w:val="0"/>
      <w:marBottom w:val="0"/>
      <w:divBdr>
        <w:top w:val="none" w:sz="0" w:space="0" w:color="auto"/>
        <w:left w:val="none" w:sz="0" w:space="0" w:color="auto"/>
        <w:bottom w:val="none" w:sz="0" w:space="0" w:color="auto"/>
        <w:right w:val="none" w:sz="0" w:space="0" w:color="auto"/>
      </w:divBdr>
      <w:divsChild>
        <w:div w:id="1877111058">
          <w:marLeft w:val="0"/>
          <w:marRight w:val="0"/>
          <w:marTop w:val="0"/>
          <w:marBottom w:val="0"/>
          <w:divBdr>
            <w:top w:val="none" w:sz="0" w:space="0" w:color="auto"/>
            <w:left w:val="none" w:sz="0" w:space="0" w:color="auto"/>
            <w:bottom w:val="none" w:sz="0" w:space="0" w:color="auto"/>
            <w:right w:val="none" w:sz="0" w:space="0" w:color="auto"/>
          </w:divBdr>
        </w:div>
      </w:divsChild>
    </w:div>
    <w:div w:id="1721515355">
      <w:bodyDiv w:val="1"/>
      <w:marLeft w:val="0"/>
      <w:marRight w:val="0"/>
      <w:marTop w:val="0"/>
      <w:marBottom w:val="0"/>
      <w:divBdr>
        <w:top w:val="none" w:sz="0" w:space="0" w:color="auto"/>
        <w:left w:val="none" w:sz="0" w:space="0" w:color="auto"/>
        <w:bottom w:val="none" w:sz="0" w:space="0" w:color="auto"/>
        <w:right w:val="none" w:sz="0" w:space="0" w:color="auto"/>
      </w:divBdr>
    </w:div>
    <w:div w:id="1734112513">
      <w:bodyDiv w:val="1"/>
      <w:marLeft w:val="0"/>
      <w:marRight w:val="0"/>
      <w:marTop w:val="0"/>
      <w:marBottom w:val="0"/>
      <w:divBdr>
        <w:top w:val="none" w:sz="0" w:space="0" w:color="auto"/>
        <w:left w:val="none" w:sz="0" w:space="0" w:color="auto"/>
        <w:bottom w:val="none" w:sz="0" w:space="0" w:color="auto"/>
        <w:right w:val="none" w:sz="0" w:space="0" w:color="auto"/>
      </w:divBdr>
    </w:div>
    <w:div w:id="1753970890">
      <w:bodyDiv w:val="1"/>
      <w:marLeft w:val="0"/>
      <w:marRight w:val="0"/>
      <w:marTop w:val="0"/>
      <w:marBottom w:val="0"/>
      <w:divBdr>
        <w:top w:val="none" w:sz="0" w:space="0" w:color="auto"/>
        <w:left w:val="none" w:sz="0" w:space="0" w:color="auto"/>
        <w:bottom w:val="none" w:sz="0" w:space="0" w:color="auto"/>
        <w:right w:val="none" w:sz="0" w:space="0" w:color="auto"/>
      </w:divBdr>
    </w:div>
    <w:div w:id="1794591718">
      <w:bodyDiv w:val="1"/>
      <w:marLeft w:val="0"/>
      <w:marRight w:val="0"/>
      <w:marTop w:val="0"/>
      <w:marBottom w:val="0"/>
      <w:divBdr>
        <w:top w:val="none" w:sz="0" w:space="0" w:color="auto"/>
        <w:left w:val="none" w:sz="0" w:space="0" w:color="auto"/>
        <w:bottom w:val="none" w:sz="0" w:space="0" w:color="auto"/>
        <w:right w:val="none" w:sz="0" w:space="0" w:color="auto"/>
      </w:divBdr>
    </w:div>
    <w:div w:id="1875576953">
      <w:bodyDiv w:val="1"/>
      <w:marLeft w:val="0"/>
      <w:marRight w:val="0"/>
      <w:marTop w:val="0"/>
      <w:marBottom w:val="0"/>
      <w:divBdr>
        <w:top w:val="none" w:sz="0" w:space="0" w:color="auto"/>
        <w:left w:val="none" w:sz="0" w:space="0" w:color="auto"/>
        <w:bottom w:val="none" w:sz="0" w:space="0" w:color="auto"/>
        <w:right w:val="none" w:sz="0" w:space="0" w:color="auto"/>
      </w:divBdr>
    </w:div>
    <w:div w:id="1881554785">
      <w:bodyDiv w:val="1"/>
      <w:marLeft w:val="0"/>
      <w:marRight w:val="0"/>
      <w:marTop w:val="0"/>
      <w:marBottom w:val="0"/>
      <w:divBdr>
        <w:top w:val="none" w:sz="0" w:space="0" w:color="auto"/>
        <w:left w:val="none" w:sz="0" w:space="0" w:color="auto"/>
        <w:bottom w:val="none" w:sz="0" w:space="0" w:color="auto"/>
        <w:right w:val="none" w:sz="0" w:space="0" w:color="auto"/>
      </w:divBdr>
    </w:div>
    <w:div w:id="1933199525">
      <w:bodyDiv w:val="1"/>
      <w:marLeft w:val="0"/>
      <w:marRight w:val="0"/>
      <w:marTop w:val="0"/>
      <w:marBottom w:val="0"/>
      <w:divBdr>
        <w:top w:val="none" w:sz="0" w:space="0" w:color="auto"/>
        <w:left w:val="none" w:sz="0" w:space="0" w:color="auto"/>
        <w:bottom w:val="none" w:sz="0" w:space="0" w:color="auto"/>
        <w:right w:val="none" w:sz="0" w:space="0" w:color="auto"/>
      </w:divBdr>
    </w:div>
    <w:div w:id="2057587097">
      <w:bodyDiv w:val="1"/>
      <w:marLeft w:val="0"/>
      <w:marRight w:val="0"/>
      <w:marTop w:val="0"/>
      <w:marBottom w:val="0"/>
      <w:divBdr>
        <w:top w:val="none" w:sz="0" w:space="0" w:color="auto"/>
        <w:left w:val="none" w:sz="0" w:space="0" w:color="auto"/>
        <w:bottom w:val="none" w:sz="0" w:space="0" w:color="auto"/>
        <w:right w:val="none" w:sz="0" w:space="0" w:color="auto"/>
      </w:divBdr>
    </w:div>
    <w:div w:id="2083720444">
      <w:bodyDiv w:val="1"/>
      <w:marLeft w:val="0"/>
      <w:marRight w:val="0"/>
      <w:marTop w:val="0"/>
      <w:marBottom w:val="0"/>
      <w:divBdr>
        <w:top w:val="none" w:sz="0" w:space="0" w:color="auto"/>
        <w:left w:val="none" w:sz="0" w:space="0" w:color="auto"/>
        <w:bottom w:val="none" w:sz="0" w:space="0" w:color="auto"/>
        <w:right w:val="none" w:sz="0" w:space="0" w:color="auto"/>
      </w:divBdr>
    </w:div>
    <w:div w:id="2084714775">
      <w:bodyDiv w:val="1"/>
      <w:marLeft w:val="0"/>
      <w:marRight w:val="0"/>
      <w:marTop w:val="0"/>
      <w:marBottom w:val="0"/>
      <w:divBdr>
        <w:top w:val="none" w:sz="0" w:space="0" w:color="auto"/>
        <w:left w:val="none" w:sz="0" w:space="0" w:color="auto"/>
        <w:bottom w:val="none" w:sz="0" w:space="0" w:color="auto"/>
        <w:right w:val="none" w:sz="0" w:space="0" w:color="auto"/>
      </w:divBdr>
    </w:div>
    <w:div w:id="2087026442">
      <w:bodyDiv w:val="1"/>
      <w:marLeft w:val="0"/>
      <w:marRight w:val="0"/>
      <w:marTop w:val="0"/>
      <w:marBottom w:val="0"/>
      <w:divBdr>
        <w:top w:val="none" w:sz="0" w:space="0" w:color="auto"/>
        <w:left w:val="none" w:sz="0" w:space="0" w:color="auto"/>
        <w:bottom w:val="none" w:sz="0" w:space="0" w:color="auto"/>
        <w:right w:val="none" w:sz="0" w:space="0" w:color="auto"/>
      </w:divBdr>
    </w:div>
    <w:div w:id="2110730592">
      <w:bodyDiv w:val="1"/>
      <w:marLeft w:val="0"/>
      <w:marRight w:val="0"/>
      <w:marTop w:val="0"/>
      <w:marBottom w:val="0"/>
      <w:divBdr>
        <w:top w:val="none" w:sz="0" w:space="0" w:color="auto"/>
        <w:left w:val="none" w:sz="0" w:space="0" w:color="auto"/>
        <w:bottom w:val="none" w:sz="0" w:space="0" w:color="auto"/>
        <w:right w:val="none" w:sz="0" w:space="0" w:color="auto"/>
      </w:divBdr>
    </w:div>
    <w:div w:id="214014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peg.org/" TargetMode="External"/><Relationship Id="rId18" Type="http://schemas.openxmlformats.org/officeDocument/2006/relationships/hyperlink" Target="http://www.mpeg.org/"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lists.aau.at/mailman/listinfo/mpeg-p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yuheonkim@khu.ac.kr" TargetMode="External"/><Relationship Id="rId20" Type="http://schemas.openxmlformats.org/officeDocument/2006/relationships/hyperlink" Target="mailto:kyuheonkim@khu.ac.k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github.com/MPEGGroup/HapticReferenceSoftwar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ostermann@tnt.uni-hannover.d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peg.org/"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0B90BE-5854-40CB-948A-A1EA2AB7ED6C}">
  <we:reference id="wa200002017" version="1.0.0.1" store="en-001" storeType="OMEX"/>
  <we:alternateReferences>
    <we:reference id="wa200002017" version="1.0.0.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16553-FA3A-4CFC-B2F0-1F3C7841B920}">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8</Pages>
  <Words>2718</Words>
  <Characters>15495</Characters>
  <Application>Microsoft Office Word</Application>
  <DocSecurity>0</DocSecurity>
  <Lines>129</Lines>
  <Paragraphs>36</Paragraphs>
  <ScaleCrop>false</ScaleCrop>
  <HeadingPairs>
    <vt:vector size="6" baseType="variant">
      <vt:variant>
        <vt:lpstr>Titel</vt:lpstr>
      </vt:variant>
      <vt:variant>
        <vt:i4>1</vt:i4>
      </vt:variant>
      <vt:variant>
        <vt:lpstr>제목</vt:lpstr>
      </vt:variant>
      <vt:variant>
        <vt:i4>1</vt:i4>
      </vt:variant>
      <vt:variant>
        <vt:lpstr>Title</vt:lpstr>
      </vt:variant>
      <vt:variant>
        <vt:i4>1</vt:i4>
      </vt:variant>
    </vt:vector>
  </HeadingPairs>
  <TitlesOfParts>
    <vt:vector size="3" baseType="lpstr">
      <vt:lpstr>Press Release of 147th MPEG Meeting</vt:lpstr>
      <vt:lpstr>Press Release of 147th MPEG Meeting</vt:lpstr>
      <vt:lpstr>Press Release of 147th MPEG Meeting</vt:lpstr>
    </vt:vector>
  </TitlesOfParts>
  <Manager/>
  <Company>MPEG</Company>
  <LinksUpToDate>false</LinksUpToDate>
  <CharactersWithSpaces>18177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of 147th MPEG Meeting</dc:title>
  <dc:subject/>
  <dc:creator>Christian Timmerer</dc:creator>
  <cp:keywords/>
  <dc:description/>
  <cp:lastModifiedBy>Kyuheon Kim</cp:lastModifiedBy>
  <cp:revision>2</cp:revision>
  <cp:lastPrinted>2025-05-22T13:27:00Z</cp:lastPrinted>
  <dcterms:created xsi:type="dcterms:W3CDTF">2025-05-29T10:06:00Z</dcterms:created>
  <dcterms:modified xsi:type="dcterms:W3CDTF">2025-05-29T10:06:00Z</dcterms:modified>
  <cp:category/>
</cp:coreProperties>
</file>