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8A8A2" w14:textId="4893D9E1" w:rsidR="00B26E75" w:rsidRPr="00A906A6" w:rsidRDefault="00B26E75" w:rsidP="00B26E75">
      <w:pPr>
        <w:pStyle w:val="Title"/>
        <w:tabs>
          <w:tab w:val="left" w:pos="4589"/>
        </w:tabs>
        <w:jc w:val="right"/>
        <w:rPr>
          <w:rFonts w:ascii="Times New Roman" w:hAnsi="Times New Roman" w:cs="Times New Roman"/>
          <w:sz w:val="28"/>
          <w:szCs w:val="28"/>
          <w:u w:val="none"/>
          <w:lang w:val="en-GB"/>
        </w:rPr>
      </w:pPr>
      <w:r w:rsidRPr="00A906A6">
        <w:rPr>
          <w:rFonts w:eastAsiaTheme="minorHAnsi"/>
          <w:noProof/>
          <w:lang w:val="en-GB" w:eastAsia="ja-JP"/>
        </w:rPr>
        <w:drawing>
          <wp:anchor distT="0" distB="0" distL="114300" distR="114300" simplePos="0" relativeHeight="251658241" behindDoc="0" locked="0" layoutInCell="1" allowOverlap="1" wp14:anchorId="64507893" wp14:editId="57250EBC">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6A6">
        <w:rPr>
          <w:rFonts w:ascii="Times New Roman" w:hAnsi="Times New Roman" w:cs="Times New Roman"/>
          <w:w w:val="115"/>
          <w:sz w:val="28"/>
          <w:szCs w:val="28"/>
          <w:u w:val="thick"/>
          <w:lang w:val="en-GB"/>
        </w:rPr>
        <w:t>ISO/IEC JTC 1/SC</w:t>
      </w:r>
      <w:r w:rsidRPr="00A906A6">
        <w:rPr>
          <w:rFonts w:ascii="Times New Roman" w:hAnsi="Times New Roman" w:cs="Times New Roman"/>
          <w:spacing w:val="-25"/>
          <w:w w:val="115"/>
          <w:sz w:val="28"/>
          <w:szCs w:val="28"/>
          <w:u w:val="thick"/>
          <w:lang w:val="en-GB"/>
        </w:rPr>
        <w:t xml:space="preserve"> </w:t>
      </w:r>
      <w:r w:rsidRPr="00A906A6">
        <w:rPr>
          <w:rFonts w:ascii="Times New Roman" w:hAnsi="Times New Roman" w:cs="Times New Roman"/>
          <w:w w:val="115"/>
          <w:sz w:val="28"/>
          <w:szCs w:val="28"/>
          <w:u w:val="thick"/>
          <w:lang w:val="en-GB"/>
        </w:rPr>
        <w:t xml:space="preserve">29/WG 03 </w:t>
      </w:r>
      <w:r w:rsidRPr="00A906A6">
        <w:rPr>
          <w:rFonts w:ascii="Times New Roman" w:hAnsi="Times New Roman" w:cs="Times New Roman"/>
          <w:w w:val="115"/>
          <w:sz w:val="48"/>
          <w:szCs w:val="48"/>
          <w:u w:val="thick"/>
          <w:lang w:val="en-GB"/>
        </w:rPr>
        <w:t>N</w:t>
      </w:r>
      <w:r w:rsidR="0011256F">
        <w:rPr>
          <w:rFonts w:ascii="Times New Roman" w:hAnsi="Times New Roman" w:cs="Times New Roman"/>
          <w:w w:val="115"/>
          <w:sz w:val="48"/>
          <w:szCs w:val="48"/>
          <w:u w:val="thick"/>
          <w:lang w:val="en-GB"/>
        </w:rPr>
        <w:t>0</w:t>
      </w:r>
      <w:r w:rsidR="006C21C2">
        <w:rPr>
          <w:rFonts w:ascii="Times New Roman" w:hAnsi="Times New Roman" w:cs="Times New Roman"/>
          <w:spacing w:val="28"/>
          <w:w w:val="115"/>
          <w:sz w:val="48"/>
          <w:szCs w:val="48"/>
          <w:u w:val="thick"/>
          <w:lang w:val="en-GB"/>
        </w:rPr>
        <w:t>14</w:t>
      </w:r>
      <w:r w:rsidR="00FC2292">
        <w:rPr>
          <w:rFonts w:ascii="Times New Roman" w:hAnsi="Times New Roman" w:cs="Times New Roman"/>
          <w:spacing w:val="28"/>
          <w:w w:val="115"/>
          <w:sz w:val="48"/>
          <w:szCs w:val="48"/>
          <w:u w:val="thick"/>
          <w:lang w:val="en-GB"/>
        </w:rPr>
        <w:t>56</w:t>
      </w:r>
    </w:p>
    <w:p w14:paraId="616A325B" w14:textId="77777777" w:rsidR="00B26E75" w:rsidRPr="00A906A6" w:rsidRDefault="00B26E75" w:rsidP="00B26E75">
      <w:pPr>
        <w:rPr>
          <w:b/>
          <w:sz w:val="20"/>
          <w:lang w:val="en-GB"/>
        </w:rPr>
      </w:pPr>
    </w:p>
    <w:p w14:paraId="421AAF4A" w14:textId="77777777" w:rsidR="00B26E75" w:rsidRPr="00A906A6" w:rsidRDefault="00B26E75" w:rsidP="00B26E75">
      <w:pPr>
        <w:rPr>
          <w:b/>
          <w:sz w:val="20"/>
          <w:lang w:val="en-GB"/>
        </w:rPr>
      </w:pPr>
    </w:p>
    <w:p w14:paraId="14C388BF" w14:textId="77777777" w:rsidR="00B26E75" w:rsidRPr="00A906A6" w:rsidRDefault="00B26E75" w:rsidP="00B26E75">
      <w:pPr>
        <w:spacing w:before="3"/>
        <w:rPr>
          <w:b/>
          <w:sz w:val="23"/>
          <w:lang w:val="en-GB"/>
        </w:rPr>
      </w:pPr>
      <w:r w:rsidRPr="00A906A6">
        <w:rPr>
          <w:noProof/>
          <w:lang w:val="en-GB"/>
        </w:rPr>
        <mc:AlternateContent>
          <mc:Choice Requires="wps">
            <w:drawing>
              <wp:anchor distT="0" distB="0" distL="0" distR="0" simplePos="0" relativeHeight="251658240" behindDoc="1" locked="0" layoutInCell="1" allowOverlap="1" wp14:anchorId="5B63695D" wp14:editId="43B3384F">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9B2574" w14:textId="77777777" w:rsidR="00B26E75" w:rsidRPr="00196997" w:rsidRDefault="00B26E75" w:rsidP="00B26E75">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3695D"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499B2574" w14:textId="77777777" w:rsidR="00B26E75" w:rsidRPr="00196997" w:rsidRDefault="00B26E75" w:rsidP="00B26E75">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C61B937"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Document</w:t>
      </w:r>
      <w:r w:rsidRPr="00A906A6">
        <w:rPr>
          <w:rFonts w:ascii="Times New Roman" w:hAnsi="Times New Roman" w:cs="Times New Roman"/>
          <w:b/>
          <w:snapToGrid w:val="0"/>
          <w:spacing w:val="14"/>
          <w:sz w:val="24"/>
          <w:szCs w:val="24"/>
          <w:lang w:val="en-GB"/>
        </w:rPr>
        <w:t xml:space="preserve"> </w:t>
      </w:r>
      <w:r w:rsidRPr="00A906A6">
        <w:rPr>
          <w:rFonts w:ascii="Times New Roman" w:hAnsi="Times New Roman" w:cs="Times New Roman"/>
          <w:b/>
          <w:snapToGrid w:val="0"/>
          <w:sz w:val="24"/>
          <w:szCs w:val="24"/>
          <w:lang w:val="en-GB"/>
        </w:rPr>
        <w:t>type:</w:t>
      </w:r>
      <w:r w:rsidRPr="00A906A6">
        <w:rPr>
          <w:rFonts w:ascii="Times New Roman" w:hAnsi="Times New Roman" w:cs="Times New Roman"/>
          <w:snapToGrid w:val="0"/>
          <w:sz w:val="24"/>
          <w:szCs w:val="24"/>
          <w:lang w:val="en-GB"/>
        </w:rPr>
        <w:tab/>
        <w:t>Output Document</w:t>
      </w:r>
    </w:p>
    <w:p w14:paraId="3C0B44CD" w14:textId="714CCB1C"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Title:</w:t>
      </w:r>
      <w:r w:rsidRPr="00A906A6">
        <w:rPr>
          <w:rFonts w:ascii="Times New Roman" w:hAnsi="Times New Roman" w:cs="Times New Roman"/>
          <w:snapToGrid w:val="0"/>
          <w:lang w:val="en-GB"/>
        </w:rPr>
        <w:tab/>
      </w:r>
      <w:r w:rsidR="006C21C2" w:rsidRPr="006C21C2">
        <w:rPr>
          <w:rFonts w:ascii="Times New Roman" w:hAnsi="Times New Roman" w:cs="Times New Roman"/>
          <w:snapToGrid w:val="0"/>
          <w:lang w:val="en-GB"/>
        </w:rPr>
        <w:t>Preliminary Draft of ISO/IEC 23001-10 AMD 3 Support for VMAF quality metric</w:t>
      </w:r>
    </w:p>
    <w:p w14:paraId="175B53CD" w14:textId="77777777"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Status:</w:t>
      </w:r>
      <w:r w:rsidRPr="00A906A6">
        <w:rPr>
          <w:rFonts w:ascii="Times New Roman" w:hAnsi="Times New Roman" w:cs="Times New Roman"/>
          <w:snapToGrid w:val="0"/>
          <w:lang w:val="en-GB"/>
        </w:rPr>
        <w:tab/>
        <w:t>Approved</w:t>
      </w:r>
    </w:p>
    <w:p w14:paraId="25AAA575" w14:textId="5D8126DE"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Date</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document:</w:t>
      </w:r>
      <w:r w:rsidRPr="00A906A6">
        <w:rPr>
          <w:rFonts w:ascii="Times New Roman" w:hAnsi="Times New Roman" w:cs="Times New Roman"/>
          <w:snapToGrid w:val="0"/>
          <w:sz w:val="24"/>
          <w:szCs w:val="24"/>
          <w:lang w:val="en-GB"/>
        </w:rPr>
        <w:tab/>
      </w:r>
      <w:r w:rsidR="00D16F82" w:rsidRPr="00C20D44">
        <w:rPr>
          <w:rFonts w:ascii="Times New Roman" w:hAnsi="Times New Roman" w:cs="Times New Roman"/>
          <w:snapToGrid w:val="0"/>
          <w:sz w:val="24"/>
          <w:szCs w:val="24"/>
          <w:lang w:val="en-GB"/>
        </w:rPr>
        <w:t>2023-</w:t>
      </w:r>
      <w:r w:rsidR="00AD6112">
        <w:rPr>
          <w:rFonts w:ascii="Times New Roman" w:hAnsi="Times New Roman" w:cs="Times New Roman"/>
          <w:snapToGrid w:val="0"/>
          <w:sz w:val="24"/>
          <w:szCs w:val="24"/>
          <w:lang w:val="en-GB"/>
        </w:rPr>
        <w:t>12</w:t>
      </w:r>
      <w:r w:rsidR="00D16F82" w:rsidRPr="00C20D44">
        <w:rPr>
          <w:rFonts w:ascii="Times New Roman" w:hAnsi="Times New Roman" w:cs="Times New Roman"/>
          <w:snapToGrid w:val="0"/>
          <w:sz w:val="24"/>
          <w:szCs w:val="24"/>
          <w:lang w:val="en-GB"/>
        </w:rPr>
        <w:t>-</w:t>
      </w:r>
      <w:r w:rsidR="00AD6112">
        <w:rPr>
          <w:rFonts w:ascii="Times New Roman" w:hAnsi="Times New Roman" w:cs="Times New Roman"/>
          <w:snapToGrid w:val="0"/>
          <w:sz w:val="24"/>
          <w:szCs w:val="24"/>
          <w:lang w:val="en-GB"/>
        </w:rPr>
        <w:t>12</w:t>
      </w:r>
    </w:p>
    <w:p w14:paraId="1E9A4602"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Source:</w:t>
      </w:r>
      <w:r w:rsidRPr="00A906A6">
        <w:rPr>
          <w:rFonts w:ascii="Times New Roman" w:hAnsi="Times New Roman" w:cs="Times New Roman"/>
          <w:snapToGrid w:val="0"/>
          <w:sz w:val="24"/>
          <w:szCs w:val="24"/>
          <w:lang w:val="en-GB"/>
        </w:rPr>
        <w:tab/>
        <w:t>ISO/IEC JTC 1/SC 29/WG 03</w:t>
      </w:r>
    </w:p>
    <w:p w14:paraId="1F7C7FAA" w14:textId="6FCFC116"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No.</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pages:</w:t>
      </w:r>
      <w:r w:rsidRPr="00A906A6">
        <w:rPr>
          <w:rFonts w:ascii="Times New Roman" w:hAnsi="Times New Roman" w:cs="Times New Roman"/>
          <w:snapToGrid w:val="0"/>
          <w:sz w:val="24"/>
          <w:szCs w:val="24"/>
          <w:lang w:val="en-GB"/>
        </w:rPr>
        <w:tab/>
      </w:r>
      <w:r w:rsidR="004D4D81">
        <w:rPr>
          <w:rFonts w:ascii="Times New Roman" w:hAnsi="Times New Roman" w:cs="Times New Roman"/>
          <w:snapToGrid w:val="0"/>
          <w:sz w:val="24"/>
          <w:szCs w:val="24"/>
          <w:lang w:val="en-GB"/>
        </w:rPr>
        <w:t>7</w:t>
      </w:r>
      <w:r w:rsidR="006876B0" w:rsidRPr="00A906A6">
        <w:rPr>
          <w:rFonts w:ascii="Times New Roman" w:hAnsi="Times New Roman" w:cs="Times New Roman"/>
          <w:snapToGrid w:val="0"/>
          <w:sz w:val="24"/>
          <w:szCs w:val="24"/>
          <w:lang w:val="en-GB"/>
        </w:rPr>
        <w:t xml:space="preserve"> </w:t>
      </w:r>
      <w:r w:rsidRPr="00A906A6">
        <w:rPr>
          <w:rFonts w:ascii="Times New Roman" w:hAnsi="Times New Roman" w:cs="Times New Roman"/>
          <w:snapToGrid w:val="0"/>
          <w:sz w:val="24"/>
          <w:szCs w:val="24"/>
          <w:lang w:val="en-GB"/>
        </w:rPr>
        <w:t>(with cover</w:t>
      </w:r>
      <w:r w:rsidRPr="00A906A6">
        <w:rPr>
          <w:rFonts w:ascii="Times New Roman" w:hAnsi="Times New Roman" w:cs="Times New Roman"/>
          <w:snapToGrid w:val="0"/>
          <w:spacing w:val="-10"/>
          <w:sz w:val="24"/>
          <w:szCs w:val="24"/>
          <w:lang w:val="en-GB"/>
        </w:rPr>
        <w:t xml:space="preserve"> </w:t>
      </w:r>
      <w:r w:rsidRPr="00A906A6">
        <w:rPr>
          <w:rFonts w:ascii="Times New Roman" w:hAnsi="Times New Roman" w:cs="Times New Roman"/>
          <w:snapToGrid w:val="0"/>
          <w:sz w:val="24"/>
          <w:szCs w:val="24"/>
          <w:lang w:val="en-GB"/>
        </w:rPr>
        <w:t>page)</w:t>
      </w:r>
    </w:p>
    <w:p w14:paraId="063A546F"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Email</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Convenor:</w:t>
      </w:r>
      <w:r w:rsidRPr="00A906A6">
        <w:rPr>
          <w:rFonts w:ascii="Times New Roman" w:hAnsi="Times New Roman" w:cs="Times New Roman"/>
          <w:snapToGrid w:val="0"/>
          <w:sz w:val="24"/>
          <w:szCs w:val="24"/>
          <w:lang w:val="en-GB"/>
        </w:rPr>
        <w:tab/>
      </w:r>
      <w:proofErr w:type="spellStart"/>
      <w:proofErr w:type="gramStart"/>
      <w:r w:rsidRPr="00A906A6">
        <w:rPr>
          <w:rFonts w:ascii="Times New Roman" w:hAnsi="Times New Roman" w:cs="Times New Roman"/>
          <w:snapToGrid w:val="0"/>
          <w:sz w:val="24"/>
          <w:szCs w:val="24"/>
          <w:lang w:val="en-GB"/>
        </w:rPr>
        <w:t>young.L</w:t>
      </w:r>
      <w:proofErr w:type="spellEnd"/>
      <w:proofErr w:type="gramEnd"/>
      <w:r w:rsidRPr="00A906A6">
        <w:rPr>
          <w:rFonts w:ascii="Times New Roman" w:hAnsi="Times New Roman" w:cs="Times New Roman"/>
          <w:snapToGrid w:val="0"/>
          <w:sz w:val="24"/>
          <w:szCs w:val="24"/>
          <w:lang w:val="en-GB"/>
        </w:rPr>
        <w:t xml:space="preserve"> @ </w:t>
      </w:r>
      <w:proofErr w:type="spellStart"/>
      <w:r w:rsidRPr="00A906A6">
        <w:rPr>
          <w:rFonts w:ascii="Times New Roman" w:hAnsi="Times New Roman" w:cs="Times New Roman"/>
          <w:snapToGrid w:val="0"/>
          <w:sz w:val="24"/>
          <w:szCs w:val="24"/>
          <w:lang w:val="en-GB"/>
        </w:rPr>
        <w:t>samsung</w:t>
      </w:r>
      <w:proofErr w:type="spellEnd"/>
      <w:r w:rsidRPr="00A906A6">
        <w:rPr>
          <w:rFonts w:ascii="Times New Roman" w:hAnsi="Times New Roman" w:cs="Times New Roman"/>
          <w:snapToGrid w:val="0"/>
          <w:sz w:val="24"/>
          <w:szCs w:val="24"/>
          <w:lang w:val="en-GB"/>
        </w:rPr>
        <w:t xml:space="preserve"> . com</w:t>
      </w:r>
    </w:p>
    <w:p w14:paraId="06C5D83B" w14:textId="623E5FA8" w:rsidR="00B26E75" w:rsidRPr="00A906A6" w:rsidRDefault="00B26E75" w:rsidP="00B26E75">
      <w:pPr>
        <w:tabs>
          <w:tab w:val="left" w:pos="3099"/>
        </w:tabs>
        <w:spacing w:before="240"/>
        <w:ind w:left="104"/>
        <w:rPr>
          <w:rFonts w:ascii="Times New Roman" w:hAnsi="Times New Roman" w:cs="Times New Roman"/>
          <w:snapToGrid w:val="0"/>
          <w:color w:val="0000EE"/>
          <w:sz w:val="24"/>
          <w:szCs w:val="24"/>
          <w:u w:color="0000EE"/>
          <w:lang w:val="en-GB"/>
        </w:rPr>
      </w:pPr>
      <w:r w:rsidRPr="00A906A6">
        <w:rPr>
          <w:rFonts w:ascii="Times New Roman" w:hAnsi="Times New Roman" w:cs="Times New Roman"/>
          <w:b/>
          <w:snapToGrid w:val="0"/>
          <w:sz w:val="24"/>
          <w:szCs w:val="24"/>
          <w:lang w:val="en-GB"/>
        </w:rPr>
        <w:t>Committee</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URL:</w:t>
      </w:r>
      <w:r w:rsidRPr="00A906A6">
        <w:rPr>
          <w:rFonts w:ascii="Times New Roman" w:hAnsi="Times New Roman" w:cs="Times New Roman"/>
          <w:snapToGrid w:val="0"/>
          <w:sz w:val="24"/>
          <w:szCs w:val="24"/>
          <w:lang w:val="en-GB"/>
        </w:rPr>
        <w:tab/>
      </w:r>
      <w:hyperlink r:id="rId12" w:history="1">
        <w:r w:rsidRPr="00A906A6">
          <w:rPr>
            <w:rStyle w:val="Hyperlink"/>
            <w:rFonts w:ascii="Times New Roman" w:hAnsi="Times New Roman" w:cs="Times New Roman"/>
            <w:snapToGrid w:val="0"/>
            <w:sz w:val="24"/>
            <w:szCs w:val="24"/>
            <w:u w:val="none"/>
            <w:lang w:val="en-GB"/>
          </w:rPr>
          <w:t>https://isotc.iso.org/livelink/livelink/open/jtc1sc29wg3</w:t>
        </w:r>
      </w:hyperlink>
    </w:p>
    <w:p w14:paraId="6F0501DC" w14:textId="77777777" w:rsidR="00B26E75" w:rsidRPr="00A906A6" w:rsidRDefault="00B26E75" w:rsidP="00B26E75">
      <w:pPr>
        <w:tabs>
          <w:tab w:val="left" w:pos="3099"/>
        </w:tabs>
        <w:ind w:left="104"/>
        <w:rPr>
          <w:color w:val="0000EE"/>
          <w:w w:val="120"/>
          <w:sz w:val="24"/>
          <w:u w:val="single" w:color="0000EE"/>
          <w:lang w:val="en-GB"/>
        </w:rPr>
      </w:pPr>
    </w:p>
    <w:p w14:paraId="2E253821" w14:textId="77777777" w:rsidR="00B26E75" w:rsidRPr="00A906A6" w:rsidRDefault="00B26E75" w:rsidP="00B26E75">
      <w:pPr>
        <w:tabs>
          <w:tab w:val="left" w:pos="3099"/>
        </w:tabs>
        <w:ind w:left="104"/>
        <w:rPr>
          <w:color w:val="0000EE"/>
          <w:w w:val="120"/>
          <w:sz w:val="24"/>
          <w:u w:val="single" w:color="0000EE"/>
          <w:lang w:val="en-GB"/>
        </w:rPr>
        <w:sectPr w:rsidR="00B26E75" w:rsidRPr="00A906A6" w:rsidSect="001F7451">
          <w:type w:val="continuous"/>
          <w:pgSz w:w="11900" w:h="16840"/>
          <w:pgMar w:top="540" w:right="980" w:bottom="280" w:left="1000" w:header="720" w:footer="720" w:gutter="0"/>
          <w:cols w:space="720"/>
        </w:sectPr>
      </w:pPr>
    </w:p>
    <w:p w14:paraId="64E71058"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lastRenderedPageBreak/>
        <w:t>INTERNATIONAL ORGANIZATION FOR STANDARDIZATION</w:t>
      </w:r>
    </w:p>
    <w:p w14:paraId="0F6AEF51"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ORGANISATION INTERNATIONALE DE NORMALISATION</w:t>
      </w:r>
    </w:p>
    <w:p w14:paraId="146BA6C2"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ISO/IEC JTC 1/SC 29/WG 03 MPEG SYSTEMS</w:t>
      </w:r>
    </w:p>
    <w:p w14:paraId="00E91A07" w14:textId="749E7366" w:rsidR="00B26E75" w:rsidRPr="00A906A6" w:rsidRDefault="00B26E75" w:rsidP="00B26E75">
      <w:pPr>
        <w:widowControl/>
        <w:jc w:val="right"/>
        <w:rPr>
          <w:rFonts w:ascii="Times New Roman" w:eastAsia="SimSun" w:hAnsi="Times New Roman" w:cs="Times New Roman"/>
          <w:b/>
          <w:sz w:val="48"/>
          <w:szCs w:val="24"/>
          <w:lang w:val="en-GB" w:eastAsia="zh-CN"/>
        </w:rPr>
      </w:pPr>
      <w:r w:rsidRPr="00A906A6">
        <w:rPr>
          <w:rFonts w:ascii="Times New Roman" w:eastAsia="SimSun" w:hAnsi="Times New Roman" w:cs="Times New Roman"/>
          <w:b/>
          <w:sz w:val="28"/>
          <w:szCs w:val="24"/>
          <w:lang w:val="en-GB" w:eastAsia="zh-CN"/>
        </w:rPr>
        <w:t xml:space="preserve">ISO/IEC JTC 1/SC 29/WG 03 </w:t>
      </w:r>
      <w:r w:rsidRPr="00A906A6">
        <w:rPr>
          <w:rFonts w:ascii="Times New Roman" w:eastAsia="SimSun" w:hAnsi="Times New Roman" w:cs="Times New Roman"/>
          <w:b/>
          <w:sz w:val="48"/>
          <w:szCs w:val="24"/>
          <w:lang w:val="en-GB" w:eastAsia="zh-CN"/>
        </w:rPr>
        <w:t>N</w:t>
      </w:r>
      <w:r w:rsidR="0011256F">
        <w:rPr>
          <w:rFonts w:ascii="Times New Roman" w:eastAsia="SimSun" w:hAnsi="Times New Roman" w:cs="Times New Roman"/>
          <w:b/>
          <w:sz w:val="48"/>
          <w:szCs w:val="24"/>
          <w:lang w:val="en-GB" w:eastAsia="zh-CN"/>
        </w:rPr>
        <w:t>0</w:t>
      </w:r>
      <w:r w:rsidR="00AD6112">
        <w:rPr>
          <w:rFonts w:ascii="Times New Roman" w:eastAsia="SimSun" w:hAnsi="Times New Roman" w:cs="Times New Roman"/>
          <w:b/>
          <w:sz w:val="48"/>
          <w:szCs w:val="24"/>
          <w:lang w:val="en-GB" w:eastAsia="zh-CN"/>
        </w:rPr>
        <w:t>1404</w:t>
      </w:r>
    </w:p>
    <w:p w14:paraId="09981ED7" w14:textId="00432ACD" w:rsidR="00B26E75" w:rsidRPr="00A906A6" w:rsidRDefault="00FC2292" w:rsidP="00B26E75">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D16F82">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5</w:t>
      </w:r>
      <w:r w:rsidR="00B26E75" w:rsidRPr="00A906A6">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Geneva</w:t>
      </w:r>
      <w:r w:rsidR="00F57233">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CH</w:t>
      </w:r>
    </w:p>
    <w:tbl>
      <w:tblPr>
        <w:tblW w:w="10169" w:type="dxa"/>
        <w:tblLook w:val="01E0" w:firstRow="1" w:lastRow="1" w:firstColumn="1" w:lastColumn="1" w:noHBand="0" w:noVBand="0"/>
      </w:tblPr>
      <w:tblGrid>
        <w:gridCol w:w="1890"/>
        <w:gridCol w:w="8279"/>
      </w:tblGrid>
      <w:tr w:rsidR="00B26E75" w:rsidRPr="00A906A6" w14:paraId="18C225F1" w14:textId="77777777">
        <w:tc>
          <w:tcPr>
            <w:tcW w:w="1890" w:type="dxa"/>
            <w:hideMark/>
          </w:tcPr>
          <w:p w14:paraId="2BE3DC99"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Title</w:t>
            </w:r>
          </w:p>
        </w:tc>
        <w:tc>
          <w:tcPr>
            <w:tcW w:w="8279" w:type="dxa"/>
            <w:hideMark/>
          </w:tcPr>
          <w:p w14:paraId="5F92AB4A" w14:textId="5BC48587" w:rsidR="00B26E75" w:rsidRPr="002B3EBC" w:rsidRDefault="00AD6112">
            <w:pPr>
              <w:suppressAutoHyphens/>
              <w:rPr>
                <w:rFonts w:ascii="Times New Roman" w:hAnsi="Times New Roman" w:cs="Times New Roman"/>
                <w:bCs/>
                <w:sz w:val="24"/>
                <w:szCs w:val="24"/>
                <w:lang w:val="en-GB"/>
              </w:rPr>
            </w:pPr>
            <w:r w:rsidRPr="006C21C2">
              <w:rPr>
                <w:rFonts w:ascii="Times New Roman" w:hAnsi="Times New Roman" w:cs="Times New Roman"/>
                <w:snapToGrid w:val="0"/>
                <w:lang w:val="en-GB"/>
              </w:rPr>
              <w:t>Preliminary Draft of ISO/IEC 23001-10 AMD 3 Support for VMAF quality metric</w:t>
            </w:r>
          </w:p>
        </w:tc>
      </w:tr>
      <w:tr w:rsidR="00B26E75" w:rsidRPr="00A906A6" w14:paraId="6A7AC176" w14:textId="77777777">
        <w:tc>
          <w:tcPr>
            <w:tcW w:w="1890" w:type="dxa"/>
            <w:hideMark/>
          </w:tcPr>
          <w:p w14:paraId="6B36477E"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Source</w:t>
            </w:r>
          </w:p>
        </w:tc>
        <w:tc>
          <w:tcPr>
            <w:tcW w:w="8279" w:type="dxa"/>
            <w:hideMark/>
          </w:tcPr>
          <w:p w14:paraId="1C61AEC7"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WG 03, MPEG Systems</w:t>
            </w:r>
          </w:p>
        </w:tc>
      </w:tr>
      <w:tr w:rsidR="00B26E75" w:rsidRPr="00A906A6" w14:paraId="474B9DDC" w14:textId="77777777">
        <w:tc>
          <w:tcPr>
            <w:tcW w:w="1890" w:type="dxa"/>
            <w:hideMark/>
          </w:tcPr>
          <w:p w14:paraId="025CBC6A"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Status</w:t>
            </w:r>
          </w:p>
        </w:tc>
        <w:tc>
          <w:tcPr>
            <w:tcW w:w="8279" w:type="dxa"/>
            <w:hideMark/>
          </w:tcPr>
          <w:p w14:paraId="3AB4DB3E"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Approved</w:t>
            </w:r>
          </w:p>
        </w:tc>
      </w:tr>
      <w:tr w:rsidR="00B26E75" w:rsidRPr="00A906A6" w14:paraId="1C5276A9" w14:textId="77777777">
        <w:tc>
          <w:tcPr>
            <w:tcW w:w="1890" w:type="dxa"/>
            <w:hideMark/>
          </w:tcPr>
          <w:p w14:paraId="3AF3E494"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Serial Number</w:t>
            </w:r>
          </w:p>
        </w:tc>
        <w:tc>
          <w:tcPr>
            <w:tcW w:w="8279" w:type="dxa"/>
            <w:hideMark/>
          </w:tcPr>
          <w:p w14:paraId="3994CB92" w14:textId="7A9314EA" w:rsidR="00B26E75" w:rsidRPr="002B3EBC" w:rsidRDefault="00AD6112">
            <w:pPr>
              <w:suppressAutoHyphens/>
              <w:rPr>
                <w:rFonts w:ascii="Times New Roman" w:hAnsi="Times New Roman" w:cs="Times New Roman"/>
                <w:bCs/>
                <w:sz w:val="24"/>
                <w:szCs w:val="24"/>
                <w:lang w:val="en-GB"/>
              </w:rPr>
            </w:pPr>
            <w:r>
              <w:rPr>
                <w:rFonts w:ascii="Times New Roman" w:hAnsi="Times New Roman" w:cs="Times New Roman"/>
                <w:bCs/>
                <w:sz w:val="24"/>
                <w:szCs w:val="24"/>
                <w:lang w:val="en-GB"/>
              </w:rPr>
              <w:t>24</w:t>
            </w:r>
            <w:r w:rsidR="00FC2292">
              <w:rPr>
                <w:rFonts w:ascii="Times New Roman" w:hAnsi="Times New Roman" w:cs="Times New Roman"/>
                <w:bCs/>
                <w:sz w:val="24"/>
                <w:szCs w:val="24"/>
                <w:lang w:val="en-GB"/>
              </w:rPr>
              <w:t>756</w:t>
            </w:r>
          </w:p>
        </w:tc>
      </w:tr>
    </w:tbl>
    <w:p w14:paraId="229EE3F9" w14:textId="77777777" w:rsidR="00B26E75" w:rsidRPr="00A906A6" w:rsidRDefault="00B26E75" w:rsidP="00B26E75">
      <w:pPr>
        <w:rPr>
          <w:rFonts w:ascii="Times New Roman" w:hAnsi="Times New Roman" w:cs="Times New Roman"/>
          <w:sz w:val="24"/>
          <w:lang w:val="en-GB"/>
        </w:rPr>
      </w:pPr>
    </w:p>
    <w:p w14:paraId="449C923C" w14:textId="77777777" w:rsidR="00B26E75" w:rsidRPr="00A906A6" w:rsidRDefault="00B26E75" w:rsidP="00B26E75">
      <w:pPr>
        <w:rPr>
          <w:rFonts w:ascii="Times New Roman" w:hAnsi="Times New Roman" w:cs="Times New Roman"/>
          <w:sz w:val="24"/>
          <w:lang w:val="en-GB"/>
        </w:rPr>
      </w:pPr>
    </w:p>
    <w:p w14:paraId="45A2EC47" w14:textId="77777777" w:rsidR="00B26E75" w:rsidRPr="00A906A6" w:rsidRDefault="00B26E75" w:rsidP="00B26E75">
      <w:pPr>
        <w:rPr>
          <w:rFonts w:ascii="Times New Roman" w:hAnsi="Times New Roman" w:cs="Times New Roman"/>
          <w:sz w:val="24"/>
          <w:lang w:val="en-GB"/>
        </w:rPr>
      </w:pPr>
    </w:p>
    <w:p w14:paraId="164F2986" w14:textId="77777777" w:rsidR="00B26E75" w:rsidRPr="00A906A6" w:rsidRDefault="00B26E75" w:rsidP="00B26E75">
      <w:pPr>
        <w:rPr>
          <w:rFonts w:ascii="Times New Roman" w:hAnsi="Times New Roman" w:cs="Times New Roman"/>
          <w:sz w:val="24"/>
          <w:lang w:val="en-GB"/>
        </w:rPr>
      </w:pPr>
    </w:p>
    <w:p w14:paraId="75F8C953" w14:textId="77777777" w:rsidR="00B26E75" w:rsidRPr="00A906A6" w:rsidRDefault="00B26E75" w:rsidP="00B26E75">
      <w:pPr>
        <w:rPr>
          <w:rFonts w:ascii="Times New Roman" w:hAnsi="Times New Roman" w:cs="Times New Roman"/>
          <w:sz w:val="24"/>
          <w:lang w:val="en-GB"/>
        </w:rPr>
      </w:pPr>
      <w:r w:rsidRPr="00A906A6">
        <w:rPr>
          <w:rFonts w:ascii="Times New Roman" w:hAnsi="Times New Roman" w:cs="Times New Roman"/>
          <w:sz w:val="24"/>
          <w:lang w:val="en-GB"/>
        </w:rPr>
        <w:br w:type="page"/>
      </w:r>
    </w:p>
    <w:p w14:paraId="16F733E0" w14:textId="6312E773" w:rsidR="00263031" w:rsidRPr="00A906A6" w:rsidRDefault="00151A96" w:rsidP="00263031">
      <w:pPr>
        <w:jc w:val="right"/>
        <w:rPr>
          <w:b/>
          <w:sz w:val="28"/>
          <w:szCs w:val="28"/>
        </w:rPr>
      </w:pPr>
      <w:r w:rsidRPr="00A906A6">
        <w:rPr>
          <w:b/>
          <w:noProof/>
          <w:sz w:val="28"/>
          <w:szCs w:val="28"/>
        </w:rPr>
        <w:lastRenderedPageBreak/>
        <w:t>ISO/IEC 230</w:t>
      </w:r>
      <w:r w:rsidR="00613D57">
        <w:rPr>
          <w:b/>
          <w:noProof/>
          <w:sz w:val="28"/>
          <w:szCs w:val="28"/>
        </w:rPr>
        <w:t>01</w:t>
      </w:r>
      <w:r w:rsidRPr="00A906A6">
        <w:rPr>
          <w:b/>
          <w:noProof/>
          <w:sz w:val="28"/>
          <w:szCs w:val="28"/>
        </w:rPr>
        <w:t>-10:202</w:t>
      </w:r>
      <w:r w:rsidR="00613D57">
        <w:rPr>
          <w:b/>
          <w:noProof/>
          <w:sz w:val="28"/>
          <w:szCs w:val="28"/>
        </w:rPr>
        <w:t>0</w:t>
      </w:r>
      <w:r w:rsidRPr="00A906A6">
        <w:rPr>
          <w:b/>
          <w:noProof/>
          <w:sz w:val="28"/>
          <w:szCs w:val="28"/>
        </w:rPr>
        <w:t>/AMD</w:t>
      </w:r>
      <w:r w:rsidR="00402FFA">
        <w:rPr>
          <w:b/>
          <w:noProof/>
          <w:sz w:val="28"/>
          <w:szCs w:val="28"/>
        </w:rPr>
        <w:t>3</w:t>
      </w:r>
    </w:p>
    <w:p w14:paraId="248DC9C1" w14:textId="21ECD4B8" w:rsidR="00263031" w:rsidRPr="00A906A6" w:rsidRDefault="00D534D6" w:rsidP="00263031">
      <w:pPr>
        <w:jc w:val="right"/>
      </w:pPr>
      <w:r w:rsidRPr="00A906A6">
        <w:rPr>
          <w:noProof/>
        </w:rPr>
        <w:t>ISO/IEC TC JTC 1/SC 29/WG3</w:t>
      </w:r>
    </w:p>
    <w:p w14:paraId="6E81BF7C" w14:textId="77815011" w:rsidR="00263031" w:rsidRPr="00A906A6" w:rsidRDefault="00263031" w:rsidP="00263031">
      <w:pPr>
        <w:spacing w:after="2000"/>
        <w:jc w:val="right"/>
      </w:pPr>
      <w:bookmarkStart w:id="0" w:name="CVP_Secretariat_Loca"/>
      <w:r w:rsidRPr="00A906A6">
        <w:t>Secretariat</w:t>
      </w:r>
      <w:bookmarkEnd w:id="0"/>
      <w:r w:rsidRPr="00A906A6">
        <w:t xml:space="preserve">: </w:t>
      </w:r>
      <w:r w:rsidR="005C5EEE" w:rsidRPr="00A906A6">
        <w:rPr>
          <w:noProof/>
        </w:rPr>
        <w:t>JISC</w:t>
      </w:r>
    </w:p>
    <w:p w14:paraId="029BF81A" w14:textId="0FEECA3F" w:rsidR="00263031" w:rsidRPr="00613D57" w:rsidRDefault="00500B81" w:rsidP="00263031">
      <w:pPr>
        <w:spacing w:line="360" w:lineRule="atLeast"/>
        <w:rPr>
          <w:rFonts w:asciiTheme="majorHAnsi" w:hAnsiTheme="majorHAnsi"/>
          <w:b/>
          <w:sz w:val="32"/>
          <w:szCs w:val="32"/>
        </w:rPr>
      </w:pPr>
      <w:r w:rsidRPr="00613D57">
        <w:rPr>
          <w:rFonts w:asciiTheme="majorHAnsi" w:hAnsiTheme="majorHAnsi"/>
          <w:b/>
          <w:sz w:val="32"/>
          <w:szCs w:val="32"/>
        </w:rPr>
        <w:t xml:space="preserve">Information technology — </w:t>
      </w:r>
      <w:r w:rsidR="0029131B" w:rsidRPr="00613D57">
        <w:rPr>
          <w:rFonts w:asciiTheme="majorHAnsi" w:hAnsiTheme="majorHAnsi"/>
          <w:b/>
          <w:sz w:val="32"/>
          <w:szCs w:val="32"/>
        </w:rPr>
        <w:t>MPEG systems technologies</w:t>
      </w:r>
      <w:r w:rsidRPr="00613D57">
        <w:rPr>
          <w:rFonts w:asciiTheme="majorHAnsi" w:hAnsiTheme="majorHAnsi"/>
          <w:b/>
          <w:sz w:val="32"/>
          <w:szCs w:val="32"/>
        </w:rPr>
        <w:t xml:space="preserve"> — Part 10: Carriage of </w:t>
      </w:r>
      <w:r w:rsidR="0029131B" w:rsidRPr="00613D57">
        <w:rPr>
          <w:rFonts w:asciiTheme="majorHAnsi" w:hAnsiTheme="majorHAnsi"/>
          <w:b/>
          <w:sz w:val="32"/>
          <w:szCs w:val="32"/>
        </w:rPr>
        <w:t xml:space="preserve">timed metadata metrics of media in ISO </w:t>
      </w:r>
      <w:r w:rsidR="00613D57" w:rsidRPr="00613D57">
        <w:rPr>
          <w:rFonts w:asciiTheme="majorHAnsi" w:hAnsiTheme="majorHAnsi"/>
          <w:b/>
          <w:sz w:val="32"/>
          <w:szCs w:val="32"/>
        </w:rPr>
        <w:t>base media file format</w:t>
      </w:r>
      <w:r w:rsidR="00961F05" w:rsidRPr="00613D57">
        <w:rPr>
          <w:rFonts w:asciiTheme="majorHAnsi" w:hAnsiTheme="majorHAnsi"/>
          <w:b/>
          <w:sz w:val="32"/>
          <w:szCs w:val="32"/>
        </w:rPr>
        <w:t xml:space="preserve"> — Amendment </w:t>
      </w:r>
      <w:r w:rsidR="003D1885">
        <w:rPr>
          <w:rFonts w:asciiTheme="majorHAnsi" w:hAnsiTheme="majorHAnsi"/>
          <w:b/>
          <w:sz w:val="32"/>
          <w:szCs w:val="32"/>
        </w:rPr>
        <w:t>3</w:t>
      </w:r>
      <w:r w:rsidR="00961F05" w:rsidRPr="00613D57">
        <w:rPr>
          <w:rFonts w:asciiTheme="majorHAnsi" w:hAnsiTheme="majorHAnsi"/>
          <w:b/>
          <w:sz w:val="32"/>
          <w:szCs w:val="32"/>
        </w:rPr>
        <w:t xml:space="preserve">: </w:t>
      </w:r>
      <w:r w:rsidR="00613D57" w:rsidRPr="00613D57">
        <w:rPr>
          <w:rFonts w:asciiTheme="majorHAnsi" w:hAnsiTheme="majorHAnsi"/>
          <w:b/>
          <w:sz w:val="32"/>
          <w:szCs w:val="32"/>
        </w:rPr>
        <w:t xml:space="preserve">Support for </w:t>
      </w:r>
      <w:r w:rsidR="003D1885">
        <w:rPr>
          <w:rFonts w:asciiTheme="majorHAnsi" w:hAnsiTheme="majorHAnsi"/>
          <w:b/>
          <w:sz w:val="32"/>
          <w:szCs w:val="32"/>
        </w:rPr>
        <w:t>VMAF quality metric</w:t>
      </w:r>
    </w:p>
    <w:p w14:paraId="3489C142" w14:textId="77777777" w:rsidR="00263031" w:rsidRPr="00A906A6" w:rsidRDefault="00263031" w:rsidP="00263031">
      <w:pPr>
        <w:spacing w:before="2000"/>
      </w:pPr>
    </w:p>
    <w:p w14:paraId="23C7C338" w14:textId="50E9CB46" w:rsidR="00263031" w:rsidRPr="00613D57" w:rsidRDefault="00613D57" w:rsidP="00263031">
      <w:pPr>
        <w:pBdr>
          <w:top w:val="single" w:sz="4" w:space="1" w:color="auto"/>
          <w:left w:val="single" w:sz="4" w:space="4" w:color="auto"/>
          <w:bottom w:val="single" w:sz="4" w:space="1" w:color="auto"/>
          <w:right w:val="single" w:sz="4" w:space="4" w:color="auto"/>
        </w:pBdr>
        <w:ind w:left="85" w:right="85"/>
        <w:jc w:val="center"/>
        <w:rPr>
          <w:rFonts w:asciiTheme="majorHAnsi" w:hAnsiTheme="majorHAnsi"/>
          <w:sz w:val="80"/>
          <w:szCs w:val="80"/>
        </w:rPr>
      </w:pPr>
      <w:r w:rsidRPr="00613D57">
        <w:rPr>
          <w:rFonts w:asciiTheme="majorHAnsi" w:hAnsiTheme="majorHAnsi"/>
          <w:sz w:val="80"/>
          <w:szCs w:val="80"/>
        </w:rPr>
        <w:t>W</w:t>
      </w:r>
      <w:r w:rsidR="00F57233" w:rsidRPr="00613D57">
        <w:rPr>
          <w:rFonts w:asciiTheme="majorHAnsi" w:hAnsiTheme="majorHAnsi"/>
          <w:sz w:val="80"/>
          <w:szCs w:val="80"/>
        </w:rPr>
        <w:t>D</w:t>
      </w:r>
      <w:r w:rsidR="00263031" w:rsidRPr="00613D57">
        <w:rPr>
          <w:rFonts w:asciiTheme="majorHAnsi" w:hAnsiTheme="majorHAnsi"/>
          <w:sz w:val="80"/>
          <w:szCs w:val="80"/>
        </w:rPr>
        <w:t xml:space="preserve"> stage</w:t>
      </w:r>
    </w:p>
    <w:p w14:paraId="4198F557" w14:textId="77777777" w:rsidR="00263031" w:rsidRPr="00A906A6" w:rsidRDefault="00263031" w:rsidP="00263031">
      <w:pPr>
        <w:spacing w:after="120"/>
      </w:pPr>
    </w:p>
    <w:p w14:paraId="2408D4B6"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A906A6">
        <w:rPr>
          <w:b/>
          <w:sz w:val="20"/>
        </w:rPr>
        <w:t>Warning for WDs and CDs</w:t>
      </w:r>
    </w:p>
    <w:p w14:paraId="01D51640"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rPr>
          <w:bCs/>
          <w:sz w:val="20"/>
        </w:rPr>
      </w:pPr>
      <w:r w:rsidRPr="00A906A6">
        <w:rPr>
          <w:bCs/>
          <w:sz w:val="20"/>
        </w:rPr>
        <w:t>This document is not an ISO International Standard. It is distributed for review and comment. It is subject to change without notice and may not be referred to as an International Standard.</w:t>
      </w:r>
    </w:p>
    <w:p w14:paraId="66C33757" w14:textId="77777777" w:rsidR="00263031" w:rsidRPr="00A906A6" w:rsidRDefault="00263031" w:rsidP="00263031">
      <w:pPr>
        <w:pBdr>
          <w:top w:val="single" w:sz="4" w:space="1" w:color="auto"/>
          <w:left w:val="single" w:sz="4" w:space="4" w:color="auto"/>
          <w:bottom w:val="single" w:sz="4" w:space="1" w:color="auto"/>
          <w:right w:val="single" w:sz="4" w:space="4" w:color="auto"/>
        </w:pBdr>
        <w:ind w:left="85" w:right="85"/>
        <w:rPr>
          <w:sz w:val="20"/>
        </w:rPr>
      </w:pPr>
      <w:r w:rsidRPr="00A906A6">
        <w:rPr>
          <w:bCs/>
          <w:sz w:val="20"/>
        </w:rPr>
        <w:t>Recipients of this draft are invited to submit, with their comments, notification of any relevant patent rights of which they are aware and to provide supporting documentation.</w:t>
      </w:r>
    </w:p>
    <w:p w14:paraId="6A2EF73F" w14:textId="43B5EC4B" w:rsidR="00263031" w:rsidRPr="00A906A6" w:rsidRDefault="00263031" w:rsidP="00263031">
      <w:pPr>
        <w:spacing w:before="1200" w:after="120"/>
        <w:rPr>
          <w:rStyle w:val="Hyperlink"/>
          <w:i/>
          <w:color w:val="0070C0"/>
          <w:sz w:val="20"/>
          <w:szCs w:val="20"/>
          <w:lang w:val="en-GB"/>
        </w:rPr>
      </w:pPr>
    </w:p>
    <w:p w14:paraId="26D01949" w14:textId="643AA0F6" w:rsidR="00263031" w:rsidRPr="00A906A6" w:rsidRDefault="00263031" w:rsidP="00263031">
      <w:pPr>
        <w:spacing w:before="240" w:after="120"/>
        <w:rPr>
          <w:rStyle w:val="Hyperlink"/>
          <w:i/>
          <w:color w:val="0070C0"/>
          <w:sz w:val="20"/>
          <w:szCs w:val="20"/>
          <w:lang w:val="en-GB"/>
        </w:rPr>
      </w:pPr>
      <w:r w:rsidRPr="00A906A6">
        <w:rPr>
          <w:i/>
          <w:color w:val="0070C0"/>
          <w:sz w:val="20"/>
          <w:szCs w:val="20"/>
        </w:rPr>
        <w:t xml:space="preserve">A model manuscript of a draft International Standard (known as “The Rice Model”) is available at </w:t>
      </w:r>
      <w:hyperlink r:id="rId13" w:history="1">
        <w:r w:rsidRPr="00A906A6">
          <w:rPr>
            <w:rStyle w:val="Hyperlink"/>
            <w:rFonts w:eastAsia="Times New Roman"/>
            <w:i/>
            <w:sz w:val="20"/>
            <w:szCs w:val="20"/>
            <w:lang w:val="en-GB"/>
          </w:rPr>
          <w:t>https://www.iso.org/iso/model_document-rice_model.pdf</w:t>
        </w:r>
      </w:hyperlink>
    </w:p>
    <w:p w14:paraId="1866C07E" w14:textId="77777777" w:rsidR="00263031" w:rsidRPr="00A906A6" w:rsidRDefault="00263031" w:rsidP="00263031"/>
    <w:p w14:paraId="38F35360" w14:textId="77777777" w:rsidR="00263031" w:rsidRPr="00A906A6" w:rsidRDefault="00263031" w:rsidP="00263031">
      <w:pPr>
        <w:sectPr w:rsidR="00263031" w:rsidRPr="00A906A6" w:rsidSect="001F7451">
          <w:headerReference w:type="even" r:id="rId14"/>
          <w:headerReference w:type="default" r:id="rId15"/>
          <w:footerReference w:type="even" r:id="rId16"/>
          <w:footerReference w:type="default" r:id="rId17"/>
          <w:headerReference w:type="first" r:id="rId18"/>
          <w:footerReference w:type="first" r:id="rId19"/>
          <w:pgSz w:w="11906" w:h="16838" w:code="9"/>
          <w:pgMar w:top="794" w:right="737" w:bottom="284" w:left="851" w:header="709" w:footer="0" w:gutter="567"/>
          <w:cols w:space="720"/>
        </w:sectPr>
      </w:pPr>
    </w:p>
    <w:p w14:paraId="69D26D27" w14:textId="2490D31F" w:rsidR="00263031" w:rsidRPr="00A906A6" w:rsidRDefault="00263031" w:rsidP="0026303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A906A6">
        <w:rPr>
          <w:color w:val="auto"/>
        </w:rPr>
        <w:lastRenderedPageBreak/>
        <w:t>© ISO 20</w:t>
      </w:r>
      <w:r w:rsidR="00910127" w:rsidRPr="00A906A6">
        <w:rPr>
          <w:color w:val="auto"/>
        </w:rPr>
        <w:t>2</w:t>
      </w:r>
      <w:r w:rsidR="004E6A5C">
        <w:rPr>
          <w:color w:val="auto"/>
        </w:rPr>
        <w:t>5</w:t>
      </w:r>
    </w:p>
    <w:p w14:paraId="48B264DB"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A906A6">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ED410C7"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ISO copyright office</w:t>
      </w:r>
    </w:p>
    <w:p w14:paraId="28949FBA"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 xml:space="preserve">CP 401 • Ch. de </w:t>
      </w:r>
      <w:proofErr w:type="spellStart"/>
      <w:r w:rsidRPr="00A906A6">
        <w:rPr>
          <w:color w:val="auto"/>
          <w:sz w:val="20"/>
        </w:rPr>
        <w:t>Blandonnet</w:t>
      </w:r>
      <w:proofErr w:type="spellEnd"/>
      <w:r w:rsidRPr="00A906A6">
        <w:rPr>
          <w:color w:val="auto"/>
          <w:sz w:val="20"/>
        </w:rPr>
        <w:t xml:space="preserve"> 8</w:t>
      </w:r>
    </w:p>
    <w:p w14:paraId="68C058BE"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CH-1214 Vernier, Geneva</w:t>
      </w:r>
    </w:p>
    <w:p w14:paraId="36195760"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Phone: +41 22 749 01 11</w:t>
      </w:r>
    </w:p>
    <w:p w14:paraId="0539DC5D"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Email: copyright@iso.org</w:t>
      </w:r>
    </w:p>
    <w:p w14:paraId="17C79123"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A906A6">
        <w:rPr>
          <w:color w:val="auto"/>
          <w:sz w:val="20"/>
          <w:lang w:val="de-DE"/>
        </w:rPr>
        <w:t>Website: www.iso.org</w:t>
      </w:r>
    </w:p>
    <w:p w14:paraId="5E17ABC7"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A906A6">
        <w:rPr>
          <w:color w:val="auto"/>
          <w:sz w:val="20"/>
          <w:lang w:val="de-DE"/>
        </w:rPr>
        <w:t>Published</w:t>
      </w:r>
      <w:proofErr w:type="spellEnd"/>
      <w:r w:rsidRPr="00A906A6">
        <w:rPr>
          <w:color w:val="auto"/>
          <w:sz w:val="20"/>
          <w:lang w:val="de-DE"/>
        </w:rPr>
        <w:t xml:space="preserve"> in </w:t>
      </w:r>
      <w:proofErr w:type="spellStart"/>
      <w:r w:rsidRPr="00A906A6">
        <w:rPr>
          <w:color w:val="auto"/>
          <w:sz w:val="20"/>
          <w:lang w:val="de-DE"/>
        </w:rPr>
        <w:t>Switzerland</w:t>
      </w:r>
      <w:proofErr w:type="spellEnd"/>
    </w:p>
    <w:p w14:paraId="404E4D45" w14:textId="5B2DBDA8" w:rsidR="00263031" w:rsidRPr="00A906A6" w:rsidRDefault="00263031">
      <w:pPr>
        <w:rPr>
          <w:rFonts w:ascii="Times New Roman" w:hAnsi="Times New Roman" w:cs="Times New Roman"/>
          <w:i/>
          <w:iCs/>
          <w:lang w:val="de-DE"/>
        </w:rPr>
      </w:pPr>
      <w:r w:rsidRPr="00A906A6">
        <w:rPr>
          <w:rFonts w:ascii="Times New Roman" w:hAnsi="Times New Roman" w:cs="Times New Roman"/>
          <w:i/>
          <w:iCs/>
          <w:lang w:val="de-DE"/>
        </w:rPr>
        <w:br w:type="page"/>
      </w:r>
    </w:p>
    <w:p w14:paraId="4FDE27CD" w14:textId="2B31CE90" w:rsidR="0095607D" w:rsidRPr="00613D57" w:rsidRDefault="00613D57" w:rsidP="00613D57">
      <w:pPr>
        <w:pStyle w:val="zzSTDTitle"/>
        <w:spacing w:before="0" w:after="360"/>
        <w:rPr>
          <w:color w:val="auto"/>
          <w:szCs w:val="32"/>
        </w:rPr>
      </w:pPr>
      <w:r w:rsidRPr="00613D57">
        <w:rPr>
          <w:color w:val="auto"/>
          <w:szCs w:val="32"/>
        </w:rPr>
        <w:lastRenderedPageBreak/>
        <w:t xml:space="preserve">Information technology — MPEG systems technologies — Part 10: Carriage of timed metadata metrics of media in ISO base media file format — Amendment 2: Support for </w:t>
      </w:r>
      <w:r w:rsidR="00C775CA">
        <w:rPr>
          <w:color w:val="auto"/>
          <w:szCs w:val="32"/>
        </w:rPr>
        <w:t>VMAF quality metric</w:t>
      </w:r>
    </w:p>
    <w:p w14:paraId="145F69E8" w14:textId="77777777" w:rsidR="007811EA" w:rsidRDefault="007811EA" w:rsidP="00FB5B60">
      <w:pPr>
        <w:pStyle w:val="Atom"/>
        <w:rPr>
          <w:rFonts w:ascii="Cambria" w:eastAsiaTheme="minorEastAsia" w:hAnsi="Cambria"/>
          <w:szCs w:val="22"/>
          <w:lang w:eastAsia="ko-KR"/>
        </w:rPr>
      </w:pPr>
    </w:p>
    <w:p w14:paraId="5BE3CE92"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Clause 4.3 </w:t>
      </w:r>
    </w:p>
    <w:p w14:paraId="4D789A52"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26C5091E"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6FFB88C1" w14:textId="77777777" w:rsidR="00F20980" w:rsidRPr="00BB5939" w:rsidRDefault="00F20980" w:rsidP="00F20980">
      <w:pPr>
        <w:pStyle w:val="Heading3"/>
        <w:rPr>
          <w:color w:val="000000" w:themeColor="text1"/>
        </w:rPr>
      </w:pPr>
      <w:r w:rsidRPr="00BB5939">
        <w:rPr>
          <w:color w:val="000000" w:themeColor="text1"/>
        </w:rPr>
        <w:t>4.3.x VMAF</w:t>
      </w:r>
    </w:p>
    <w:p w14:paraId="1FBA518C" w14:textId="77777777" w:rsidR="00F20980" w:rsidRPr="00BB5939" w:rsidRDefault="00F20980" w:rsidP="00F20980">
      <w:pPr>
        <w:pStyle w:val="Heading4"/>
        <w:rPr>
          <w:color w:val="000000" w:themeColor="text1"/>
        </w:rPr>
      </w:pPr>
      <w:bookmarkStart w:id="1" w:name="_Toc252808959"/>
      <w:bookmarkStart w:id="2" w:name="_Toc379372623"/>
      <w:bookmarkStart w:id="3" w:name="_Toc379372669"/>
      <w:bookmarkStart w:id="4" w:name="_Toc253211962"/>
    </w:p>
    <w:p w14:paraId="49D71E08" w14:textId="77777777" w:rsidR="00F20980" w:rsidRPr="00BB5939" w:rsidRDefault="00F20980" w:rsidP="00F20980">
      <w:pPr>
        <w:pStyle w:val="Heading4"/>
        <w:rPr>
          <w:color w:val="000000" w:themeColor="text1"/>
        </w:rPr>
      </w:pPr>
      <w:r w:rsidRPr="00BB5939">
        <w:rPr>
          <w:color w:val="000000" w:themeColor="text1"/>
        </w:rPr>
        <w:t>Definition</w:t>
      </w:r>
      <w:bookmarkEnd w:id="1"/>
      <w:bookmarkEnd w:id="2"/>
      <w:bookmarkEnd w:id="3"/>
      <w:bookmarkEnd w:id="4"/>
    </w:p>
    <w:p w14:paraId="5CA7FF42" w14:textId="77777777" w:rsidR="00F20980" w:rsidRPr="00BB5939" w:rsidRDefault="00F20980" w:rsidP="00F20980">
      <w:pPr>
        <w:rPr>
          <w:rFonts w:asciiTheme="majorHAnsi" w:hAnsiTheme="majorHAnsi"/>
          <w:color w:val="000000" w:themeColor="text1"/>
        </w:rPr>
      </w:pPr>
    </w:p>
    <w:p w14:paraId="33F86576" w14:textId="5E35429E" w:rsidR="00F20980" w:rsidRPr="00BB5939" w:rsidRDefault="00F20980" w:rsidP="00F20980">
      <w:pPr>
        <w:jc w:val="both"/>
        <w:rPr>
          <w:rFonts w:asciiTheme="majorHAnsi" w:hAnsiTheme="majorHAnsi"/>
          <w:color w:val="000000" w:themeColor="text1"/>
        </w:rPr>
      </w:pPr>
      <w:r w:rsidRPr="00BB5939">
        <w:rPr>
          <w:rFonts w:asciiTheme="majorHAnsi" w:eastAsia="Times New Roman" w:hAnsiTheme="majorHAnsi" w:cs="Times New Roman"/>
          <w:color w:val="000000" w:themeColor="text1"/>
        </w:rPr>
        <w:t xml:space="preserve">VMAF metric is a full reference quality metric using machine learning to fuse the scores from </w:t>
      </w:r>
      <w:r>
        <w:rPr>
          <w:rFonts w:asciiTheme="majorHAnsi" w:eastAsia="Times New Roman" w:hAnsiTheme="majorHAnsi" w:cs="Times New Roman"/>
          <w:color w:val="000000" w:themeColor="text1"/>
        </w:rPr>
        <w:t>several</w:t>
      </w:r>
      <w:r w:rsidRPr="00BB5939">
        <w:rPr>
          <w:rFonts w:asciiTheme="majorHAnsi" w:eastAsia="Times New Roman" w:hAnsiTheme="majorHAnsi" w:cs="Times New Roman"/>
          <w:color w:val="000000" w:themeColor="text1"/>
        </w:rPr>
        <w:t xml:space="preserve"> elementary quality metrics to produce the quality score for the video. The metric is trained to simulate the quality assessment obtained as </w:t>
      </w:r>
      <w:r>
        <w:rPr>
          <w:rFonts w:asciiTheme="majorHAnsi" w:eastAsia="Times New Roman" w:hAnsiTheme="majorHAnsi" w:cs="Times New Roman"/>
          <w:color w:val="000000" w:themeColor="text1"/>
        </w:rPr>
        <w:t>the</w:t>
      </w:r>
      <w:r w:rsidRPr="00BB5939">
        <w:rPr>
          <w:rFonts w:asciiTheme="majorHAnsi" w:eastAsia="Times New Roman" w:hAnsiTheme="majorHAnsi" w:cs="Times New Roman"/>
          <w:color w:val="000000" w:themeColor="text1"/>
        </w:rPr>
        <w:t xml:space="preserve"> result of a subjective test. </w:t>
      </w:r>
      <w:r w:rsidRPr="00F20980">
        <w:rPr>
          <w:rFonts w:asciiTheme="majorHAnsi" w:eastAsia="Times New Roman" w:hAnsiTheme="majorHAnsi" w:cs="Times New Roman"/>
          <w:color w:val="000000" w:themeColor="text1"/>
        </w:rPr>
        <w:t>The full implementation of the metric is available in</w:t>
      </w:r>
      <w:r w:rsidRPr="00F20980">
        <w:rPr>
          <w:rFonts w:asciiTheme="majorHAnsi" w:eastAsia="Times New Roman" w:hAnsiTheme="majorHAnsi" w:cs="Times New Roman"/>
          <w:color w:val="000000" w:themeColor="text1"/>
          <w:sz w:val="20"/>
          <w:szCs w:val="20"/>
        </w:rPr>
        <w:t xml:space="preserve"> [6].</w:t>
      </w:r>
    </w:p>
    <w:p w14:paraId="5B593B94" w14:textId="77777777" w:rsidR="00F20980" w:rsidRPr="00BB5939" w:rsidRDefault="00F20980" w:rsidP="00F20980">
      <w:pPr>
        <w:pStyle w:val="Heading4"/>
        <w:jc w:val="both"/>
        <w:rPr>
          <w:i w:val="0"/>
          <w:iCs w:val="0"/>
          <w:color w:val="000000" w:themeColor="text1"/>
        </w:rPr>
      </w:pPr>
      <w:bookmarkStart w:id="5" w:name="_Toc252808960"/>
      <w:bookmarkStart w:id="6" w:name="_Toc379372624"/>
      <w:bookmarkStart w:id="7" w:name="_Toc379372670"/>
      <w:bookmarkStart w:id="8" w:name="_Toc253211963"/>
    </w:p>
    <w:p w14:paraId="094F8332" w14:textId="77777777" w:rsidR="00F20980" w:rsidRPr="001B05EE" w:rsidRDefault="00F20980" w:rsidP="00F20980">
      <w:pPr>
        <w:jc w:val="both"/>
        <w:rPr>
          <w:rFonts w:asciiTheme="majorHAnsi" w:hAnsiTheme="majorHAnsi"/>
        </w:rPr>
      </w:pPr>
      <w:r w:rsidRPr="001B05EE">
        <w:rPr>
          <w:rFonts w:asciiTheme="majorHAnsi" w:hAnsiTheme="majorHAnsi"/>
        </w:rPr>
        <w:t>VMAF objective quality is obtained by merging values obtained from several elementary features into a single score using a Support Vector Regression (SVR). The metrics is trained to approximate the subjective quality test scores obtained on a variety of video material with compression distortions. The elementary features used in VMAF are: Mean Co-Located Pixel Difference (MCPD), visual information fidelity (VIF), and detail loss measure (DLM). VMAF is only determined based on the luma component. The calculation of the VMAF features is performed as follows.</w:t>
      </w:r>
    </w:p>
    <w:p w14:paraId="4A68D441" w14:textId="77777777" w:rsidR="00F20980" w:rsidRPr="00BB5939" w:rsidRDefault="00F20980" w:rsidP="00F20980">
      <w:pPr>
        <w:jc w:val="both"/>
        <w:rPr>
          <w:rFonts w:asciiTheme="majorHAnsi" w:eastAsia="Times New Roman" w:hAnsiTheme="majorHAnsi" w:cs="Times New Roman"/>
          <w:color w:val="000000" w:themeColor="text1"/>
        </w:rPr>
      </w:pPr>
    </w:p>
    <w:p w14:paraId="32A39935" w14:textId="77777777" w:rsidR="00F20980" w:rsidRPr="00BB5939" w:rsidRDefault="00F20980" w:rsidP="00F20980">
      <w:pPr>
        <w:pStyle w:val="Heading2"/>
        <w:jc w:val="both"/>
        <w:rPr>
          <w:rFonts w:eastAsia="Times New Roman" w:cs="Times New Roman"/>
          <w:color w:val="000000" w:themeColor="text1"/>
          <w:sz w:val="24"/>
          <w:szCs w:val="24"/>
        </w:rPr>
      </w:pPr>
      <w:bookmarkStart w:id="9" w:name="_7icxdado3ifo" w:colFirst="0" w:colLast="0"/>
      <w:bookmarkEnd w:id="9"/>
      <w:r w:rsidRPr="00BB5939">
        <w:rPr>
          <w:rFonts w:eastAsia="Times New Roman" w:cs="Times New Roman"/>
          <w:color w:val="000000" w:themeColor="text1"/>
          <w:sz w:val="24"/>
          <w:szCs w:val="24"/>
        </w:rPr>
        <w:t>Mean Co-Located Pixel Difference (MCPD)</w:t>
      </w:r>
    </w:p>
    <w:p w14:paraId="493946B1"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This feature is calculated as the mean absolute difference between the co-located samples in the current and previous frames. </w:t>
      </w:r>
    </w:p>
    <w:p w14:paraId="3559D63C" w14:textId="77777777" w:rsidR="00F20980" w:rsidRPr="00BB5939" w:rsidRDefault="00F20980" w:rsidP="00F20980">
      <w:pPr>
        <w:rPr>
          <w:rFonts w:asciiTheme="majorHAnsi" w:eastAsia="Times New Roman" w:hAnsiTheme="majorHAnsi" w:cs="Times New Roman"/>
          <w:color w:val="000000" w:themeColor="text1"/>
        </w:rPr>
      </w:pPr>
    </w:p>
    <w:p w14:paraId="527C7EC8" w14:textId="77777777" w:rsidR="00F20980" w:rsidRPr="00BB5939" w:rsidRDefault="00F20980" w:rsidP="00F20980">
      <w:pPr>
        <w:ind w:left="1440" w:firstLine="720"/>
        <w:rPr>
          <w:rFonts w:asciiTheme="majorHAnsi" w:eastAsia="Times New Roman" w:hAnsiTheme="majorHAnsi" w:cs="Times New Roman"/>
          <w:color w:val="000000" w:themeColor="text1"/>
          <w:lang w:val="sv-SE"/>
        </w:rPr>
      </w:pPr>
      <w:r w:rsidRPr="00BB5939">
        <w:rPr>
          <w:rFonts w:asciiTheme="majorHAnsi" w:eastAsia="Times New Roman" w:hAnsiTheme="majorHAnsi" w:cs="Times New Roman"/>
          <w:i/>
          <w:color w:val="000000" w:themeColor="text1"/>
          <w:lang w:val="sv-SE"/>
        </w:rPr>
        <w:t>MCPD</w:t>
      </w:r>
      <w:r w:rsidRPr="00BB5939">
        <w:rPr>
          <w:rFonts w:asciiTheme="majorHAnsi" w:eastAsia="Gungsuh" w:hAnsiTheme="majorHAnsi" w:cs="Gungsuh"/>
          <w:color w:val="000000" w:themeColor="text1"/>
          <w:lang w:val="sv-SE"/>
        </w:rPr>
        <w:t xml:space="preserve"> = 1 / (M * N) * ∑</w:t>
      </w:r>
      <w:proofErr w:type="spellStart"/>
      <w:proofErr w:type="gramStart"/>
      <w:r w:rsidRPr="00BB5939">
        <w:rPr>
          <w:rFonts w:asciiTheme="majorHAnsi" w:eastAsia="Times New Roman" w:hAnsiTheme="majorHAnsi" w:cs="Times New Roman"/>
          <w:color w:val="000000" w:themeColor="text1"/>
          <w:vertAlign w:val="subscript"/>
          <w:lang w:val="sv-SE"/>
        </w:rPr>
        <w:t>i,j</w:t>
      </w:r>
      <w:proofErr w:type="spellEnd"/>
      <w:proofErr w:type="gramEnd"/>
      <w:r w:rsidRPr="00BB5939">
        <w:rPr>
          <w:rFonts w:asciiTheme="majorHAnsi" w:eastAsia="Times New Roman" w:hAnsiTheme="majorHAnsi" w:cs="Times New Roman"/>
          <w:color w:val="000000" w:themeColor="text1"/>
          <w:lang w:val="sv-SE"/>
        </w:rPr>
        <w:t xml:space="preserve"> | </w:t>
      </w:r>
      <w:r w:rsidRPr="00BB5939">
        <w:rPr>
          <w:rFonts w:asciiTheme="majorHAnsi" w:eastAsia="Times New Roman" w:hAnsiTheme="majorHAnsi" w:cs="Times New Roman"/>
          <w:i/>
          <w:color w:val="000000" w:themeColor="text1"/>
          <w:lang w:val="sv-SE"/>
        </w:rPr>
        <w:t>x</w:t>
      </w:r>
      <w:r w:rsidRPr="00BB5939">
        <w:rPr>
          <w:rFonts w:asciiTheme="majorHAnsi" w:eastAsia="Times New Roman" w:hAnsiTheme="majorHAnsi" w:cs="Times New Roman"/>
          <w:color w:val="000000" w:themeColor="text1"/>
          <w:vertAlign w:val="subscript"/>
          <w:lang w:val="sv-SE"/>
        </w:rPr>
        <w:t>c</w:t>
      </w:r>
      <w:r w:rsidRPr="00BB5939">
        <w:rPr>
          <w:rFonts w:asciiTheme="majorHAnsi" w:eastAsia="Times New Roman" w:hAnsiTheme="majorHAnsi" w:cs="Times New Roman"/>
          <w:color w:val="000000" w:themeColor="text1"/>
          <w:lang w:val="sv-SE"/>
        </w:rPr>
        <w:t xml:space="preserve">( </w:t>
      </w:r>
      <w:r w:rsidRPr="00BB5939">
        <w:rPr>
          <w:rFonts w:asciiTheme="majorHAnsi" w:eastAsia="Times New Roman" w:hAnsiTheme="majorHAnsi" w:cs="Times New Roman"/>
          <w:i/>
          <w:iCs/>
          <w:color w:val="000000" w:themeColor="text1"/>
          <w:lang w:val="sv-SE"/>
        </w:rPr>
        <w:t>i, j</w:t>
      </w:r>
      <w:r w:rsidRPr="00BB5939">
        <w:rPr>
          <w:rFonts w:asciiTheme="majorHAnsi" w:eastAsia="Times New Roman" w:hAnsiTheme="majorHAnsi" w:cs="Times New Roman"/>
          <w:color w:val="000000" w:themeColor="text1"/>
          <w:lang w:val="sv-SE"/>
        </w:rPr>
        <w:t xml:space="preserve"> ) - </w:t>
      </w:r>
      <w:r w:rsidRPr="00BB5939">
        <w:rPr>
          <w:rFonts w:asciiTheme="majorHAnsi" w:eastAsia="Times New Roman" w:hAnsiTheme="majorHAnsi" w:cs="Times New Roman"/>
          <w:i/>
          <w:color w:val="000000" w:themeColor="text1"/>
          <w:lang w:val="sv-SE"/>
        </w:rPr>
        <w:t>x</w:t>
      </w:r>
      <w:r w:rsidRPr="00BB5939">
        <w:rPr>
          <w:rFonts w:asciiTheme="majorHAnsi" w:eastAsia="Times New Roman" w:hAnsiTheme="majorHAnsi" w:cs="Times New Roman"/>
          <w:color w:val="000000" w:themeColor="text1"/>
          <w:vertAlign w:val="subscript"/>
          <w:lang w:val="sv-SE"/>
        </w:rPr>
        <w:t>c-1</w:t>
      </w:r>
      <w:r w:rsidRPr="00BB5939">
        <w:rPr>
          <w:rFonts w:asciiTheme="majorHAnsi" w:eastAsia="Times New Roman" w:hAnsiTheme="majorHAnsi" w:cs="Times New Roman"/>
          <w:color w:val="000000" w:themeColor="text1"/>
          <w:lang w:val="sv-SE"/>
        </w:rPr>
        <w:t xml:space="preserve">( </w:t>
      </w:r>
      <w:r w:rsidRPr="00BB5939">
        <w:rPr>
          <w:rFonts w:asciiTheme="majorHAnsi" w:eastAsia="Times New Roman" w:hAnsiTheme="majorHAnsi" w:cs="Times New Roman"/>
          <w:i/>
          <w:color w:val="000000" w:themeColor="text1"/>
          <w:lang w:val="sv-SE"/>
        </w:rPr>
        <w:t>i, j</w:t>
      </w:r>
      <w:r w:rsidRPr="00BB5939">
        <w:rPr>
          <w:rFonts w:asciiTheme="majorHAnsi" w:eastAsia="Times New Roman" w:hAnsiTheme="majorHAnsi" w:cs="Times New Roman"/>
          <w:color w:val="000000" w:themeColor="text1"/>
          <w:lang w:val="sv-SE"/>
        </w:rPr>
        <w:t xml:space="preserve"> ) |</w:t>
      </w:r>
    </w:p>
    <w:p w14:paraId="0D18A756" w14:textId="77777777" w:rsidR="00F20980" w:rsidRPr="00BB5939" w:rsidRDefault="00F20980" w:rsidP="00F20980">
      <w:pPr>
        <w:rPr>
          <w:rFonts w:asciiTheme="majorHAnsi" w:eastAsia="Times New Roman" w:hAnsiTheme="majorHAnsi" w:cs="Times New Roman"/>
          <w:color w:val="000000" w:themeColor="text1"/>
          <w:lang w:val="sv-SE"/>
        </w:rPr>
      </w:pPr>
    </w:p>
    <w:p w14:paraId="05D83835" w14:textId="013E3F2C" w:rsidR="00F20980" w:rsidRPr="00BB5939" w:rsidRDefault="00F20980" w:rsidP="00F20980">
      <w:pPr>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where, </w:t>
      </w:r>
      <w:r w:rsidRPr="00BB5939">
        <w:rPr>
          <w:rFonts w:asciiTheme="majorHAnsi" w:eastAsia="Times New Roman" w:hAnsiTheme="majorHAnsi" w:cs="Times New Roman"/>
          <w:i/>
          <w:color w:val="000000" w:themeColor="text1"/>
        </w:rPr>
        <w:t>M</w:t>
      </w:r>
      <w:r w:rsidRPr="00BB5939">
        <w:rPr>
          <w:rFonts w:asciiTheme="majorHAnsi" w:eastAsia="Times New Roman" w:hAnsiTheme="majorHAnsi" w:cs="Times New Roman"/>
          <w:color w:val="000000" w:themeColor="text1"/>
        </w:rPr>
        <w:t xml:space="preserve"> is picture width, </w:t>
      </w:r>
      <w:r w:rsidRPr="00BB5939">
        <w:rPr>
          <w:rFonts w:asciiTheme="majorHAnsi" w:eastAsia="Times New Roman" w:hAnsiTheme="majorHAnsi" w:cs="Times New Roman"/>
          <w:i/>
          <w:color w:val="000000" w:themeColor="text1"/>
        </w:rPr>
        <w:t>N</w:t>
      </w:r>
      <w:r w:rsidRPr="00BB5939">
        <w:rPr>
          <w:rFonts w:asciiTheme="majorHAnsi" w:eastAsia="Times New Roman" w:hAnsiTheme="majorHAnsi" w:cs="Times New Roman"/>
          <w:color w:val="000000" w:themeColor="text1"/>
        </w:rPr>
        <w:t xml:space="preserve"> is picture height,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is the current frame, </w:t>
      </w:r>
      <w:proofErr w:type="gramStart"/>
      <w:r w:rsidRPr="00BB5939">
        <w:rPr>
          <w:rFonts w:asciiTheme="majorHAnsi" w:eastAsia="Times New Roman" w:hAnsiTheme="majorHAnsi" w:cs="Times New Roman"/>
          <w:i/>
          <w:color w:val="000000" w:themeColor="text1"/>
        </w:rPr>
        <w:t>x</w:t>
      </w:r>
      <w:r w:rsidRPr="00BB5939">
        <w:rPr>
          <w:rFonts w:asciiTheme="majorHAnsi" w:eastAsia="Times New Roman" w:hAnsiTheme="majorHAnsi" w:cs="Times New Roman"/>
          <w:color w:val="000000" w:themeColor="text1"/>
        </w:rPr>
        <w:t xml:space="preserve">( </w:t>
      </w:r>
      <w:proofErr w:type="spellStart"/>
      <w:r w:rsidRPr="00BB5939">
        <w:rPr>
          <w:rFonts w:asciiTheme="majorHAnsi" w:eastAsia="Times New Roman" w:hAnsiTheme="majorHAnsi" w:cs="Times New Roman"/>
          <w:i/>
          <w:color w:val="000000" w:themeColor="text1"/>
        </w:rPr>
        <w:t>i</w:t>
      </w:r>
      <w:proofErr w:type="spellEnd"/>
      <w:proofErr w:type="gramEnd"/>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 xml:space="preserve">j </w:t>
      </w:r>
      <w:r w:rsidRPr="00BB5939">
        <w:rPr>
          <w:rFonts w:asciiTheme="majorHAnsi" w:eastAsia="Times New Roman" w:hAnsiTheme="majorHAnsi" w:cs="Times New Roman"/>
          <w:color w:val="000000" w:themeColor="text1"/>
        </w:rPr>
        <w:t>) is the Gaussian</w:t>
      </w:r>
      <w:r>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color w:val="000000" w:themeColor="text1"/>
        </w:rPr>
        <w:t xml:space="preserve">filtered sample value at location </w:t>
      </w:r>
      <w:proofErr w:type="spellStart"/>
      <w:r w:rsidRPr="00BB5939">
        <w:rPr>
          <w:rFonts w:asciiTheme="majorHAnsi" w:eastAsia="Times New Roman" w:hAnsiTheme="majorHAnsi" w:cs="Times New Roman"/>
          <w:i/>
          <w:color w:val="000000" w:themeColor="text1"/>
        </w:rPr>
        <w:t>i</w:t>
      </w:r>
      <w:proofErr w:type="spellEnd"/>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j</w:t>
      </w:r>
      <w:r w:rsidRPr="00BB5939">
        <w:rPr>
          <w:rFonts w:asciiTheme="majorHAnsi" w:eastAsia="Times New Roman" w:hAnsiTheme="majorHAnsi" w:cs="Times New Roman"/>
          <w:color w:val="000000" w:themeColor="text1"/>
        </w:rPr>
        <w:t xml:space="preserve">. The Gaussian filtering uses a 5-tap Gaussian kernel with </w:t>
      </w:r>
      <m:oMath>
        <m:r>
          <w:rPr>
            <w:rFonts w:ascii="Cambria Math" w:hAnsi="Cambria Math"/>
            <w:color w:val="000000" w:themeColor="text1"/>
          </w:rPr>
          <m:t>σ</m:t>
        </m:r>
      </m:oMath>
      <w:r w:rsidRPr="00BB5939">
        <w:rPr>
          <w:rFonts w:asciiTheme="majorHAnsi" w:eastAsia="Times New Roman" w:hAnsiTheme="majorHAnsi" w:cs="Times New Roman"/>
          <w:color w:val="000000" w:themeColor="text1"/>
          <w:sz w:val="24"/>
          <w:szCs w:val="24"/>
        </w:rPr>
        <w:t xml:space="preserve"> = 0.5</w:t>
      </w:r>
      <w:r w:rsidRPr="00BB5939">
        <w:rPr>
          <w:rFonts w:asciiTheme="majorHAnsi" w:eastAsia="Times New Roman" w:hAnsiTheme="majorHAnsi" w:cs="Times New Roman"/>
          <w:color w:val="000000" w:themeColor="text1"/>
        </w:rPr>
        <w:t>.</w:t>
      </w:r>
    </w:p>
    <w:p w14:paraId="52F0F1F0" w14:textId="77777777" w:rsidR="00F20980" w:rsidRPr="00BB5939" w:rsidRDefault="00F20980" w:rsidP="00F20980">
      <w:pPr>
        <w:rPr>
          <w:rFonts w:asciiTheme="majorHAnsi" w:hAnsiTheme="majorHAnsi"/>
          <w:color w:val="000000" w:themeColor="text1"/>
        </w:rPr>
      </w:pPr>
    </w:p>
    <w:p w14:paraId="007E763C" w14:textId="77777777" w:rsidR="00F20980" w:rsidRPr="00BB5939" w:rsidRDefault="00F20980" w:rsidP="00F20980">
      <w:pPr>
        <w:pStyle w:val="Heading2"/>
        <w:jc w:val="both"/>
        <w:rPr>
          <w:rFonts w:eastAsia="Times New Roman" w:cs="Times New Roman"/>
          <w:color w:val="000000" w:themeColor="text1"/>
          <w:sz w:val="24"/>
          <w:szCs w:val="24"/>
        </w:rPr>
      </w:pPr>
      <w:bookmarkStart w:id="10" w:name="_gsqffqvin6jy" w:colFirst="0" w:colLast="0"/>
      <w:bookmarkEnd w:id="10"/>
      <w:r w:rsidRPr="00BB5939">
        <w:rPr>
          <w:rFonts w:eastAsia="Times New Roman" w:cs="Times New Roman"/>
          <w:color w:val="000000" w:themeColor="text1"/>
          <w:sz w:val="24"/>
          <w:szCs w:val="24"/>
        </w:rPr>
        <w:t>Video Information Fidelity (VIF)</w:t>
      </w:r>
    </w:p>
    <w:p w14:paraId="0E8A7A72"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VIF models the image quality assessment problem as a communication channel, and the final VIF score can be considered as the ratio between two mutual information measures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F</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This is illustrated in the system diagram below:</w:t>
      </w:r>
    </w:p>
    <w:p w14:paraId="7188260D" w14:textId="77777777" w:rsidR="00F20980" w:rsidRPr="00BB5939" w:rsidRDefault="00F20980" w:rsidP="00F20980">
      <w:pPr>
        <w:jc w:val="center"/>
        <w:rPr>
          <w:rFonts w:asciiTheme="majorHAnsi" w:eastAsia="Netflix Sans" w:hAnsiTheme="majorHAnsi" w:cs="Netflix Sans"/>
          <w:color w:val="000000" w:themeColor="text1"/>
        </w:rPr>
      </w:pPr>
      <w:r w:rsidRPr="00BB5939">
        <w:rPr>
          <w:rFonts w:asciiTheme="majorHAnsi" w:eastAsia="Netflix Sans" w:hAnsiTheme="majorHAnsi" w:cs="Netflix Sans"/>
          <w:noProof/>
          <w:color w:val="000000" w:themeColor="text1"/>
        </w:rPr>
        <w:lastRenderedPageBreak/>
        <w:drawing>
          <wp:inline distT="114300" distB="114300" distL="114300" distR="114300" wp14:anchorId="5008B857" wp14:editId="7994C0B0">
            <wp:extent cx="3976688" cy="2109429"/>
            <wp:effectExtent l="0" t="0" r="0" b="0"/>
            <wp:docPr id="1" name="image1.png" descr="A diagram of a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diagram of a network&#10;&#10;Description automatically generated"/>
                    <pic:cNvPicPr preferRelativeResize="0"/>
                  </pic:nvPicPr>
                  <pic:blipFill>
                    <a:blip r:embed="rId20"/>
                    <a:srcRect/>
                    <a:stretch>
                      <a:fillRect/>
                    </a:stretch>
                  </pic:blipFill>
                  <pic:spPr>
                    <a:xfrm>
                      <a:off x="0" y="0"/>
                      <a:ext cx="3976688" cy="2109429"/>
                    </a:xfrm>
                    <a:prstGeom prst="rect">
                      <a:avLst/>
                    </a:prstGeom>
                    <a:ln/>
                  </pic:spPr>
                </pic:pic>
              </a:graphicData>
            </a:graphic>
          </wp:inline>
        </w:drawing>
      </w:r>
    </w:p>
    <w:p w14:paraId="0F28C6B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Here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represents the original source signal, and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presents the source signal as perceived by the human vision system (HVS). The source follows a model of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 </w:t>
      </w:r>
      <w:proofErr w:type="spellStart"/>
      <w:r w:rsidRPr="00BB5939">
        <w:rPr>
          <w:rFonts w:asciiTheme="majorHAnsi" w:eastAsia="Times New Roman" w:hAnsiTheme="majorHAnsi" w:cs="Times New Roman"/>
          <w:i/>
          <w:color w:val="000000" w:themeColor="text1"/>
        </w:rPr>
        <w:t>sU</w:t>
      </w:r>
      <w:proofErr w:type="spellEnd"/>
      <w:r w:rsidRPr="00BB5939">
        <w:rPr>
          <w:rFonts w:asciiTheme="majorHAnsi" w:eastAsia="Times New Roman" w:hAnsiTheme="majorHAnsi" w:cs="Times New Roman"/>
          <w:color w:val="000000" w:themeColor="text1"/>
        </w:rPr>
        <w:t xml:space="preserve">, where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is estimated through low-pass filtering, and </w:t>
      </w:r>
      <w:r w:rsidRPr="00BB5939">
        <w:rPr>
          <w:rFonts w:asciiTheme="majorHAnsi" w:eastAsia="Times New Roman" w:hAnsiTheme="majorHAnsi" w:cs="Times New Roman"/>
          <w:i/>
          <w:color w:val="000000" w:themeColor="text1"/>
        </w:rPr>
        <w:t>U</w:t>
      </w:r>
      <w:r w:rsidRPr="00BB5939">
        <w:rPr>
          <w:rFonts w:asciiTheme="majorHAnsi" w:eastAsia="Times New Roman" w:hAnsiTheme="majorHAnsi" w:cs="Times New Roman"/>
          <w:color w:val="000000" w:themeColor="text1"/>
        </w:rPr>
        <w:t xml:space="preserve"> is a Gaussian random variable characterizing the local variability. The HVS is modeled as white additive noise channel with noise </w:t>
      </w:r>
      <w:r w:rsidRPr="00BB5939">
        <w:rPr>
          <w:rFonts w:asciiTheme="majorHAnsi" w:eastAsia="Times New Roman" w:hAnsiTheme="majorHAnsi" w:cs="Times New Roman"/>
          <w:i/>
          <w:color w:val="000000" w:themeColor="text1"/>
        </w:rPr>
        <w:t>N</w:t>
      </w:r>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represents the maximum information that can be conveyed through this channel. Similarly,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represents the distorted </w:t>
      </w:r>
      <w:proofErr w:type="gramStart"/>
      <w:r w:rsidRPr="00BB5939">
        <w:rPr>
          <w:rFonts w:asciiTheme="majorHAnsi" w:eastAsia="Times New Roman" w:hAnsiTheme="majorHAnsi" w:cs="Times New Roman"/>
          <w:color w:val="000000" w:themeColor="text1"/>
        </w:rPr>
        <w:t>signal</w:t>
      </w:r>
      <w:proofErr w:type="gramEnd"/>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F</w:t>
      </w:r>
      <w:r w:rsidRPr="00BB5939">
        <w:rPr>
          <w:rFonts w:asciiTheme="majorHAnsi" w:eastAsia="Times New Roman" w:hAnsiTheme="majorHAnsi" w:cs="Times New Roman"/>
          <w:color w:val="000000" w:themeColor="text1"/>
        </w:rPr>
        <w:t xml:space="preserve"> represents the distorted signal as perceived by the HVS. The distortion is modeled by two terms: 1) a gain term </w:t>
      </w:r>
      <w:r w:rsidRPr="00BB5939">
        <w:rPr>
          <w:rFonts w:asciiTheme="majorHAnsi" w:eastAsia="Times New Roman" w:hAnsiTheme="majorHAnsi" w:cs="Times New Roman"/>
          <w:i/>
          <w:color w:val="000000" w:themeColor="text1"/>
        </w:rPr>
        <w:t>g</w:t>
      </w:r>
      <w:r w:rsidRPr="00BB5939">
        <w:rPr>
          <w:rFonts w:asciiTheme="majorHAnsi" w:eastAsia="Times New Roman" w:hAnsiTheme="majorHAnsi" w:cs="Times New Roman"/>
          <w:color w:val="000000" w:themeColor="text1"/>
        </w:rPr>
        <w:t xml:space="preserve">, and 2) an additive noise term </w:t>
      </w:r>
      <w:r w:rsidRPr="00BB5939">
        <w:rPr>
          <w:rFonts w:asciiTheme="majorHAnsi" w:eastAsia="Times New Roman" w:hAnsiTheme="majorHAnsi" w:cs="Times New Roman"/>
          <w:i/>
          <w:color w:val="000000" w:themeColor="text1"/>
        </w:rPr>
        <w:t xml:space="preserve">V </w:t>
      </w:r>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color w:val="000000" w:themeColor="text1"/>
        </w:rPr>
        <w:t>N(</w:t>
      </w:r>
      <w:proofErr w:type="gramEnd"/>
      <w:r w:rsidRPr="00BB5939">
        <w:rPr>
          <w:rFonts w:asciiTheme="majorHAnsi" w:eastAsia="Times New Roman" w:hAnsiTheme="majorHAnsi" w:cs="Times New Roman"/>
          <w:color w:val="000000" w:themeColor="text1"/>
        </w:rPr>
        <w:t>0, σ</w:t>
      </w:r>
      <w:r w:rsidRPr="00BB5939">
        <w:rPr>
          <w:rFonts w:asciiTheme="majorHAnsi" w:eastAsia="Times New Roman" w:hAnsiTheme="majorHAnsi" w:cs="Times New Roman"/>
          <w:i/>
          <w:color w:val="000000" w:themeColor="text1"/>
          <w:vertAlign w:val="subscript"/>
        </w:rPr>
        <w:t>V</w:t>
      </w:r>
      <w:r w:rsidRPr="00BB5939">
        <w:rPr>
          <w:rFonts w:asciiTheme="majorHAnsi" w:eastAsia="Times New Roman" w:hAnsiTheme="majorHAnsi" w:cs="Times New Roman"/>
          <w:color w:val="000000" w:themeColor="text1"/>
          <w:vertAlign w:val="superscript"/>
        </w:rPr>
        <w:t>2</w:t>
      </w:r>
      <w:r w:rsidRPr="00BB5939">
        <w:rPr>
          <w:rFonts w:asciiTheme="majorHAnsi" w:eastAsia="Times New Roman" w:hAnsiTheme="majorHAnsi" w:cs="Times New Roman"/>
          <w:color w:val="000000" w:themeColor="text1"/>
        </w:rPr>
        <w:t xml:space="preserve">). Given the input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and the output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the parameters </w:t>
      </w:r>
      <w:r w:rsidRPr="00BB5939">
        <w:rPr>
          <w:rFonts w:asciiTheme="majorHAnsi" w:eastAsia="Times New Roman" w:hAnsiTheme="majorHAnsi" w:cs="Times New Roman"/>
          <w:i/>
          <w:color w:val="000000" w:themeColor="text1"/>
        </w:rPr>
        <w:t>g</w:t>
      </w:r>
      <w:r w:rsidRPr="00BB5939">
        <w:rPr>
          <w:rFonts w:asciiTheme="majorHAnsi" w:eastAsia="Times New Roman" w:hAnsiTheme="majorHAnsi" w:cs="Times New Roman"/>
          <w:color w:val="000000" w:themeColor="text1"/>
        </w:rPr>
        <w:t xml:space="preserve"> and </w:t>
      </w:r>
      <w:proofErr w:type="spellStart"/>
      <w:r w:rsidRPr="00BB5939">
        <w:rPr>
          <w:rFonts w:asciiTheme="majorHAnsi" w:eastAsia="Times New Roman" w:hAnsiTheme="majorHAnsi" w:cs="Times New Roman"/>
          <w:color w:val="000000" w:themeColor="text1"/>
        </w:rPr>
        <w:t>σ</w:t>
      </w:r>
      <w:r w:rsidRPr="00BB5939">
        <w:rPr>
          <w:rFonts w:asciiTheme="majorHAnsi" w:eastAsia="Times New Roman" w:hAnsiTheme="majorHAnsi" w:cs="Times New Roman"/>
          <w:i/>
          <w:color w:val="000000" w:themeColor="text1"/>
          <w:vertAlign w:val="subscript"/>
        </w:rPr>
        <w:t>V</w:t>
      </w:r>
      <w:proofErr w:type="spellEnd"/>
      <w:r w:rsidRPr="00BB5939">
        <w:rPr>
          <w:rFonts w:asciiTheme="majorHAnsi" w:eastAsia="Times New Roman" w:hAnsiTheme="majorHAnsi" w:cs="Times New Roman"/>
          <w:color w:val="000000" w:themeColor="text1"/>
        </w:rPr>
        <w:t xml:space="preserve"> can be solved by maximum likelihood estimation (MLE) with the following solution:</w:t>
      </w:r>
    </w:p>
    <w:p w14:paraId="2A5CDBDC" w14:textId="77777777" w:rsidR="00F20980" w:rsidRPr="00BB5939" w:rsidRDefault="00F20980" w:rsidP="00F20980">
      <w:pPr>
        <w:jc w:val="both"/>
        <w:rPr>
          <w:rFonts w:asciiTheme="majorHAnsi" w:eastAsia="Netflix Sans" w:hAnsiTheme="majorHAnsi" w:cs="Netflix Sans"/>
          <w:color w:val="000000" w:themeColor="text1"/>
        </w:rPr>
      </w:pPr>
    </w:p>
    <w:p w14:paraId="476B5E4A"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4"/>
            <w:szCs w:val="24"/>
          </w:rPr>
          <m:t>g=</m:t>
        </m:r>
        <m:sSub>
          <m:sSubPr>
            <m:ctrlPr>
              <w:ins w:id="11"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CD</m:t>
            </m:r>
          </m:sub>
        </m:sSub>
        <m:r>
          <w:rPr>
            <w:rFonts w:ascii="Cambria Math" w:eastAsia="Times New Roman" w:hAnsi="Cambria Math" w:cs="Times New Roman"/>
            <w:color w:val="000000" w:themeColor="text1"/>
            <w:sz w:val="24"/>
            <w:szCs w:val="24"/>
          </w:rPr>
          <m:t>/</m:t>
        </m:r>
        <m:sSup>
          <m:sSupPr>
            <m:ctrlPr>
              <w:ins w:id="12"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3"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m:t>
                </m:r>
              </m:sub>
            </m:sSub>
          </m:e>
          <m:sup>
            <m:r>
              <w:rPr>
                <w:rFonts w:ascii="Cambria Math" w:eastAsia="Times New Roman" w:hAnsi="Cambria Math" w:cs="Times New Roman"/>
                <w:color w:val="000000" w:themeColor="text1"/>
                <w:sz w:val="24"/>
                <w:szCs w:val="24"/>
              </w:rPr>
              <m:t>2</m:t>
            </m:r>
          </m:sup>
        </m:sSup>
      </m:oMath>
      <w:r w:rsidRPr="00BB5939">
        <w:rPr>
          <w:rFonts w:asciiTheme="majorHAnsi" w:eastAsia="Times New Roman" w:hAnsiTheme="majorHAnsi" w:cs="Times New Roman"/>
          <w:color w:val="000000" w:themeColor="text1"/>
          <w:sz w:val="24"/>
          <w:szCs w:val="24"/>
        </w:rPr>
        <w:tab/>
      </w:r>
    </w:p>
    <w:p w14:paraId="7D0D0EC7" w14:textId="77777777" w:rsidR="00F20980" w:rsidRPr="00BB5939" w:rsidRDefault="00000000" w:rsidP="00F20980">
      <w:pPr>
        <w:jc w:val="center"/>
        <w:rPr>
          <w:rFonts w:asciiTheme="majorHAnsi" w:eastAsia="Times New Roman" w:hAnsiTheme="majorHAnsi" w:cs="Times New Roman"/>
          <w:color w:val="000000" w:themeColor="text1"/>
          <w:sz w:val="24"/>
          <w:szCs w:val="24"/>
        </w:rPr>
      </w:pPr>
      <m:oMath>
        <m:sSup>
          <m:sSupPr>
            <m:ctrlPr>
              <w:ins w:id="14"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5"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hAnsi="Cambria Math"/>
                    <w:color w:val="000000" w:themeColor="text1"/>
                  </w:rPr>
                  <m:t>σ</m:t>
                </m:r>
              </m:e>
              <m:sub>
                <m:r>
                  <w:rPr>
                    <w:rFonts w:ascii="Cambria Math" w:eastAsia="Times New Roman" w:hAnsi="Cambria Math" w:cs="Times New Roman"/>
                    <w:color w:val="000000" w:themeColor="text1"/>
                    <w:sz w:val="24"/>
                    <w:szCs w:val="24"/>
                  </w:rPr>
                  <m:t>V</m:t>
                </m:r>
              </m:sub>
            </m:sSub>
          </m:e>
          <m:sup>
            <m:r>
              <w:rPr>
                <w:rFonts w:ascii="Cambria Math" w:eastAsia="Times New Roman" w:hAnsi="Cambria Math" w:cs="Times New Roman"/>
                <w:color w:val="000000" w:themeColor="text1"/>
                <w:sz w:val="24"/>
                <w:szCs w:val="24"/>
              </w:rPr>
              <m:t>2</m:t>
            </m:r>
          </m:sup>
        </m:sSup>
        <m:r>
          <w:rPr>
            <w:rFonts w:ascii="Cambria Math" w:eastAsia="Times New Roman" w:hAnsi="Cambria Math" w:cs="Times New Roman"/>
            <w:color w:val="000000" w:themeColor="text1"/>
            <w:sz w:val="24"/>
            <w:szCs w:val="24"/>
          </w:rPr>
          <m:t>=</m:t>
        </m:r>
        <m:sSup>
          <m:sSupPr>
            <m:ctrlPr>
              <w:ins w:id="16"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7"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D</m:t>
                </m:r>
              </m:sub>
            </m:sSub>
          </m:e>
          <m:sup>
            <m:r>
              <w:rPr>
                <w:rFonts w:ascii="Cambria Math" w:eastAsia="Times New Roman" w:hAnsi="Cambria Math" w:cs="Times New Roman"/>
                <w:color w:val="000000" w:themeColor="text1"/>
                <w:sz w:val="24"/>
                <w:szCs w:val="24"/>
              </w:rPr>
              <m:t>2</m:t>
            </m:r>
          </m:sup>
        </m:sSup>
        <m:r>
          <w:rPr>
            <w:rFonts w:ascii="Cambria Math" w:eastAsia="Times New Roman" w:hAnsi="Cambria Math" w:cs="Times New Roman"/>
            <w:color w:val="000000" w:themeColor="text1"/>
            <w:sz w:val="24"/>
            <w:szCs w:val="24"/>
          </w:rPr>
          <m:t>-g</m:t>
        </m:r>
        <m:sSub>
          <m:sSubPr>
            <m:ctrlPr>
              <w:ins w:id="18"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CD</m:t>
            </m:r>
          </m:sub>
        </m:sSub>
      </m:oMath>
      <w:r w:rsidR="00F20980" w:rsidRPr="00BB5939">
        <w:rPr>
          <w:rFonts w:asciiTheme="majorHAnsi" w:eastAsia="Times New Roman" w:hAnsiTheme="majorHAnsi" w:cs="Times New Roman"/>
          <w:color w:val="000000" w:themeColor="text1"/>
          <w:sz w:val="24"/>
          <w:szCs w:val="24"/>
        </w:rPr>
        <w:t>,</w:t>
      </w:r>
    </w:p>
    <w:p w14:paraId="78FCD696" w14:textId="77777777" w:rsidR="00F20980" w:rsidRPr="00BB5939" w:rsidRDefault="00F20980" w:rsidP="00F20980">
      <w:pPr>
        <w:jc w:val="both"/>
        <w:rPr>
          <w:rFonts w:asciiTheme="majorHAnsi" w:eastAsia="Netflix Sans" w:hAnsiTheme="majorHAnsi" w:cs="Netflix Sans"/>
          <w:color w:val="000000" w:themeColor="text1"/>
        </w:rPr>
      </w:pPr>
    </w:p>
    <w:p w14:paraId="16C120B8"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where </w:t>
      </w:r>
      <m:oMath>
        <m:sSub>
          <m:sSubPr>
            <m:ctrlPr>
              <w:ins w:id="19" w:author="Andrey Norkin" w:date="2024-12-06T18:36:00Z" w16du:dateUtc="2024-12-07T02:36:00Z">
                <w:rPr>
                  <w:rFonts w:ascii="Cambria Math" w:eastAsia="Times New Roman" w:hAnsi="Cambria Math" w:cs="Times New Roman"/>
                  <w:color w:val="000000" w:themeColor="text1"/>
                </w:rPr>
              </w:ins>
            </m:ctrlPr>
          </m:sSubPr>
          <m:e>
            <m:r>
              <w:rPr>
                <w:rFonts w:ascii="Cambria Math" w:hAnsi="Cambria Math"/>
                <w:color w:val="000000" w:themeColor="text1"/>
              </w:rPr>
              <m:t>σ</m:t>
            </m:r>
          </m:e>
          <m:sub>
            <m:r>
              <w:rPr>
                <w:rFonts w:ascii="Cambria Math" w:eastAsia="Times New Roman" w:hAnsi="Cambria Math" w:cs="Times New Roman"/>
                <w:color w:val="000000" w:themeColor="text1"/>
              </w:rPr>
              <m:t>CD</m:t>
            </m:r>
          </m:sub>
        </m:sSub>
      </m:oMath>
      <w:r w:rsidRPr="00BB5939">
        <w:rPr>
          <w:rFonts w:asciiTheme="majorHAnsi" w:eastAsia="Times New Roman" w:hAnsiTheme="majorHAnsi" w:cs="Times New Roman"/>
          <w:color w:val="000000" w:themeColor="text1"/>
        </w:rPr>
        <w:t xml:space="preserve"> is the covariance between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w:t>
      </w:r>
    </w:p>
    <w:p w14:paraId="0A10FFC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VMAF implements the pixel-domain version of VIF, where the coefficients are calculated in the pixel domain after successive Gaussian filtering. In total, coefficients are calculated in 4 different scales. The VIF value at scale </w:t>
      </w:r>
      <m:oMath>
        <m:r>
          <w:rPr>
            <w:rFonts w:ascii="Cambria Math" w:hAnsi="Cambria Math"/>
            <w:color w:val="000000" w:themeColor="text1"/>
          </w:rPr>
          <m:t>λ</m:t>
        </m:r>
      </m:oMath>
      <w:r w:rsidRPr="00BB5939">
        <w:rPr>
          <w:rFonts w:asciiTheme="majorHAnsi" w:eastAsia="Times New Roman" w:hAnsiTheme="majorHAnsi" w:cs="Times New Roman"/>
          <w:color w:val="000000" w:themeColor="text1"/>
        </w:rPr>
        <w:t xml:space="preserve"> (</w:t>
      </w:r>
      <m:oMath>
        <m:r>
          <w:rPr>
            <w:rFonts w:ascii="Cambria Math" w:hAnsi="Cambria Math"/>
            <w:color w:val="000000" w:themeColor="text1"/>
          </w:rPr>
          <m:t>λ</m:t>
        </m:r>
        <m:r>
          <w:rPr>
            <w:rFonts w:ascii="Cambria Math" w:eastAsia="Times New Roman" w:hAnsi="Cambria Math" w:cs="Times New Roman"/>
            <w:color w:val="000000" w:themeColor="text1"/>
          </w:rPr>
          <m:t>=1,...,4</m:t>
        </m:r>
      </m:oMath>
      <w:r w:rsidRPr="00BB5939">
        <w:rPr>
          <w:rFonts w:asciiTheme="majorHAnsi" w:eastAsia="Times New Roman" w:hAnsiTheme="majorHAnsi" w:cs="Times New Roman"/>
          <w:color w:val="000000" w:themeColor="text1"/>
        </w:rPr>
        <w:t>) is calculated as:</w:t>
      </w:r>
    </w:p>
    <w:p w14:paraId="4931FD7D" w14:textId="77777777" w:rsidR="00F20980" w:rsidRPr="00BB5939" w:rsidRDefault="00F20980" w:rsidP="00F20980">
      <w:pPr>
        <w:jc w:val="both"/>
        <w:rPr>
          <w:rFonts w:asciiTheme="majorHAnsi" w:eastAsia="Netflix Sans" w:hAnsiTheme="majorHAnsi" w:cs="Netflix Sans"/>
          <w:color w:val="000000" w:themeColor="text1"/>
        </w:rPr>
      </w:pPr>
    </w:p>
    <w:p w14:paraId="1DD69016" w14:textId="77777777" w:rsidR="00F20980" w:rsidRPr="00BB5939" w:rsidRDefault="00F20980" w:rsidP="00F20980">
      <w:pPr>
        <w:jc w:val="center"/>
        <w:rPr>
          <w:rFonts w:asciiTheme="majorHAnsi" w:eastAsia="Times New Roman" w:hAnsiTheme="majorHAnsi" w:cs="Times New Roman"/>
          <w:color w:val="000000" w:themeColor="text1"/>
        </w:rPr>
      </w:pPr>
      <m:oMath>
        <m:r>
          <w:rPr>
            <w:rFonts w:ascii="Cambria Math" w:eastAsia="Times New Roman" w:hAnsi="Cambria Math" w:cs="Times New Roman"/>
            <w:color w:val="000000" w:themeColor="text1"/>
            <w:sz w:val="34"/>
            <w:szCs w:val="34"/>
          </w:rPr>
          <m:t>VI</m:t>
        </m:r>
        <m:sSub>
          <m:sSubPr>
            <m:ctrlPr>
              <w:ins w:id="20"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F</m:t>
            </m:r>
          </m:e>
          <m:sub>
            <m:r>
              <w:rPr>
                <w:rFonts w:ascii="Cambria Math" w:eastAsia="Times New Roman" w:hAnsi="Cambria Math" w:cs="Times New Roman"/>
                <w:color w:val="000000" w:themeColor="text1"/>
                <w:sz w:val="34"/>
                <w:szCs w:val="34"/>
              </w:rPr>
              <m:t>λ</m:t>
            </m:r>
          </m:sub>
        </m:sSub>
        <m:r>
          <w:rPr>
            <w:rFonts w:ascii="Cambria Math" w:eastAsia="Times New Roman" w:hAnsi="Cambria Math" w:cs="Times New Roman"/>
            <w:color w:val="000000" w:themeColor="text1"/>
            <w:sz w:val="34"/>
            <w:szCs w:val="34"/>
          </w:rPr>
          <m:t>=</m:t>
        </m:r>
        <m:f>
          <m:fPr>
            <m:ctrlPr>
              <w:ins w:id="21" w:author="Andrey Norkin" w:date="2024-12-06T18:36:00Z" w16du:dateUtc="2024-12-07T02:36:00Z">
                <w:rPr>
                  <w:rFonts w:ascii="Cambria Math" w:eastAsia="Times New Roman" w:hAnsi="Cambria Math" w:cs="Times New Roman"/>
                  <w:color w:val="000000" w:themeColor="text1"/>
                  <w:sz w:val="34"/>
                  <w:szCs w:val="34"/>
                </w:rPr>
              </w:ins>
            </m:ctrlPr>
          </m:fPr>
          <m:num>
            <m:nary>
              <m:naryPr>
                <m:chr m:val="∑"/>
                <m:ctrlPr>
                  <w:ins w:id="22" w:author="Andrey Norkin" w:date="2024-12-06T18:36:00Z" w16du:dateUtc="2024-12-07T02:36:00Z">
                    <w:rPr>
                      <w:rFonts w:ascii="Cambria Math" w:eastAsia="Times New Roman" w:hAnsi="Cambria Math" w:cs="Times New Roman"/>
                      <w:color w:val="000000" w:themeColor="text1"/>
                      <w:sz w:val="34"/>
                      <w:szCs w:val="34"/>
                    </w:rPr>
                  </w:ins>
                </m:ctrlPr>
              </m:naryPr>
              <m:sub>
                <m:r>
                  <w:rPr>
                    <w:rFonts w:ascii="Cambria Math" w:eastAsia="Times New Roman" w:hAnsi="Cambria Math" w:cs="Times New Roman"/>
                    <w:color w:val="000000" w:themeColor="text1"/>
                    <w:sz w:val="34"/>
                    <w:szCs w:val="34"/>
                  </w:rPr>
                  <m:t>i=1</m:t>
                </m:r>
              </m:sub>
              <m:sup>
                <m:r>
                  <w:rPr>
                    <w:rFonts w:ascii="Cambria Math" w:eastAsia="Times New Roman" w:hAnsi="Cambria Math" w:cs="Times New Roman"/>
                    <w:color w:val="000000" w:themeColor="text1"/>
                    <w:sz w:val="34"/>
                    <w:szCs w:val="34"/>
                  </w:rPr>
                  <m:t>N</m:t>
                </m:r>
              </m:sup>
              <m:e>
                <m:sSub>
                  <m:sSubPr>
                    <m:ctrlPr>
                      <w:ins w:id="23" w:author="Andrey Norkin" w:date="2024-12-06T18:36:00Z" w16du:dateUtc="2024-12-07T02:36:00Z">
                        <w:rPr>
                          <w:rFonts w:ascii="Cambria Math" w:eastAsia="Times New Roman" w:hAnsi="Cambria Math" w:cs="Times New Roman"/>
                          <w:color w:val="000000" w:themeColor="text1"/>
                          <w:sz w:val="34"/>
                          <w:szCs w:val="34"/>
                        </w:rPr>
                      </w:ins>
                    </m:ctrlPr>
                  </m:sSubPr>
                  <m:e>
                    <m:box>
                      <m:boxPr>
                        <m:opEmu m:val="1"/>
                        <m:ctrlPr>
                          <w:ins w:id="24" w:author="Andrey Norkin" w:date="2024-12-06T18:36:00Z" w16du:dateUtc="2024-12-07T02:36:00Z">
                            <w:rPr>
                              <w:rFonts w:ascii="Cambria Math" w:eastAsia="Times New Roman" w:hAnsi="Cambria Math" w:cs="Times New Roman"/>
                              <w:color w:val="000000" w:themeColor="text1"/>
                              <w:sz w:val="34"/>
                              <w:szCs w:val="34"/>
                            </w:rPr>
                          </w:ins>
                        </m:ctrlPr>
                      </m:boxPr>
                      <m:e>
                        <m:r>
                          <w:rPr>
                            <w:rFonts w:ascii="Cambria Math" w:eastAsia="Times New Roman" w:hAnsi="Cambria Math" w:cs="Times New Roman"/>
                            <w:color w:val="000000" w:themeColor="text1"/>
                            <w:sz w:val="34"/>
                            <w:szCs w:val="34"/>
                          </w:rPr>
                          <m:t>log</m:t>
                        </m:r>
                      </m:e>
                    </m:box>
                  </m:e>
                  <m:sub>
                    <m:r>
                      <w:rPr>
                        <w:rFonts w:ascii="Cambria Math" w:eastAsia="Times New Roman" w:hAnsi="Cambria Math" w:cs="Times New Roman"/>
                        <w:color w:val="000000" w:themeColor="text1"/>
                        <w:sz w:val="34"/>
                        <w:szCs w:val="34"/>
                      </w:rPr>
                      <m:t>2</m:t>
                    </m:r>
                  </m:sub>
                </m:sSub>
                <m:d>
                  <m:dPr>
                    <m:ctrlPr>
                      <w:ins w:id="25" w:author="Andrey Norkin" w:date="2024-12-06T18:36:00Z" w16du:dateUtc="2024-12-07T02:36:00Z">
                        <w:rPr>
                          <w:rFonts w:ascii="Cambria Math" w:eastAsia="Times New Roman" w:hAnsi="Cambria Math" w:cs="Times New Roman"/>
                          <w:color w:val="000000" w:themeColor="text1"/>
                          <w:sz w:val="34"/>
                          <w:szCs w:val="34"/>
                        </w:rPr>
                      </w:ins>
                    </m:ctrlPr>
                  </m:dPr>
                  <m:e>
                    <m:r>
                      <w:rPr>
                        <w:rFonts w:ascii="Cambria Math" w:eastAsia="Times New Roman" w:hAnsi="Cambria Math" w:cs="Times New Roman"/>
                        <w:color w:val="000000" w:themeColor="text1"/>
                        <w:sz w:val="34"/>
                        <w:szCs w:val="34"/>
                      </w:rPr>
                      <m:t>1+</m:t>
                    </m:r>
                    <m:f>
                      <m:fPr>
                        <m:ctrlPr>
                          <w:ins w:id="26" w:author="Andrey Norkin" w:date="2024-12-06T18:36:00Z" w16du:dateUtc="2024-12-07T02:36:00Z">
                            <w:rPr>
                              <w:rFonts w:ascii="Cambria Math" w:eastAsia="Times New Roman" w:hAnsi="Cambria Math" w:cs="Times New Roman"/>
                              <w:color w:val="000000" w:themeColor="text1"/>
                              <w:sz w:val="34"/>
                              <w:szCs w:val="34"/>
                            </w:rPr>
                          </w:ins>
                        </m:ctrlPr>
                      </m:fPr>
                      <m:num>
                        <m:sSup>
                          <m:sSupPr>
                            <m:ctrlPr>
                              <w:ins w:id="27"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28"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g</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29"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0"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s</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31"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2"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u</m:t>
                                </m:r>
                              </m:sub>
                            </m:sSub>
                          </m:e>
                          <m:sup>
                            <m:r>
                              <w:rPr>
                                <w:rFonts w:ascii="Cambria Math" w:eastAsia="Times New Roman" w:hAnsi="Cambria Math" w:cs="Times New Roman"/>
                                <w:color w:val="000000" w:themeColor="text1"/>
                                <w:sz w:val="34"/>
                                <w:szCs w:val="34"/>
                              </w:rPr>
                              <m:t>2</m:t>
                            </m:r>
                          </m:sup>
                        </m:sSup>
                      </m:num>
                      <m:den>
                        <m:sSup>
                          <m:sSupPr>
                            <m:ctrlPr>
                              <w:ins w:id="33"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4"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sSub>
                                  <m:sSubPr>
                                    <m:ctrlPr>
                                      <w:ins w:id="35"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v</m:t>
                                    </m:r>
                                  </m:e>
                                  <m:sub>
                                    <m:r>
                                      <w:rPr>
                                        <w:rFonts w:ascii="Cambria Math" w:eastAsia="Times New Roman" w:hAnsi="Cambria Math" w:cs="Times New Roman"/>
                                        <w:color w:val="000000" w:themeColor="text1"/>
                                        <w:sz w:val="34"/>
                                        <w:szCs w:val="34"/>
                                      </w:rPr>
                                      <m:t>i</m:t>
                                    </m:r>
                                  </m:sub>
                                </m:sSub>
                              </m:sub>
                            </m:sSub>
                          </m:e>
                          <m:sup>
                            <m:r>
                              <w:rPr>
                                <w:rFonts w:ascii="Cambria Math" w:eastAsia="Times New Roman" w:hAnsi="Cambria Math" w:cs="Times New Roman"/>
                                <w:color w:val="000000" w:themeColor="text1"/>
                                <w:sz w:val="34"/>
                                <w:szCs w:val="34"/>
                              </w:rPr>
                              <m:t>2</m:t>
                            </m:r>
                          </m:sup>
                        </m:sSup>
                        <m:r>
                          <w:rPr>
                            <w:rFonts w:ascii="Cambria Math" w:eastAsia="Times New Roman" w:hAnsi="Cambria Math" w:cs="Times New Roman"/>
                            <w:color w:val="000000" w:themeColor="text1"/>
                            <w:sz w:val="34"/>
                            <w:szCs w:val="34"/>
                          </w:rPr>
                          <m:t>+</m:t>
                        </m:r>
                        <m:sSup>
                          <m:sSupPr>
                            <m:ctrlPr>
                              <w:ins w:id="36"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7"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N</m:t>
                                </m:r>
                              </m:sub>
                            </m:sSub>
                          </m:e>
                          <m:sup>
                            <m:r>
                              <w:rPr>
                                <w:rFonts w:ascii="Cambria Math" w:eastAsia="Times New Roman" w:hAnsi="Cambria Math" w:cs="Times New Roman"/>
                                <w:color w:val="000000" w:themeColor="text1"/>
                                <w:sz w:val="34"/>
                                <w:szCs w:val="34"/>
                              </w:rPr>
                              <m:t>2</m:t>
                            </m:r>
                          </m:sup>
                        </m:sSup>
                      </m:den>
                    </m:f>
                  </m:e>
                </m:d>
              </m:e>
            </m:nary>
            <m:r>
              <w:rPr>
                <w:rFonts w:ascii="Cambria Math" w:eastAsia="Times New Roman" w:hAnsi="Cambria Math" w:cs="Times New Roman"/>
                <w:color w:val="000000" w:themeColor="text1"/>
                <w:sz w:val="34"/>
                <w:szCs w:val="34"/>
              </w:rPr>
              <m:t xml:space="preserve"> </m:t>
            </m:r>
          </m:num>
          <m:den>
            <m:nary>
              <m:naryPr>
                <m:chr m:val="∑"/>
                <m:ctrlPr>
                  <w:ins w:id="38" w:author="Andrey Norkin" w:date="2024-12-06T18:36:00Z" w16du:dateUtc="2024-12-07T02:36:00Z">
                    <w:rPr>
                      <w:rFonts w:ascii="Cambria Math" w:eastAsia="Times New Roman" w:hAnsi="Cambria Math" w:cs="Times New Roman"/>
                      <w:color w:val="000000" w:themeColor="text1"/>
                      <w:sz w:val="34"/>
                      <w:szCs w:val="34"/>
                    </w:rPr>
                  </w:ins>
                </m:ctrlPr>
              </m:naryPr>
              <m:sub>
                <m:r>
                  <w:rPr>
                    <w:rFonts w:ascii="Cambria Math" w:eastAsia="Times New Roman" w:hAnsi="Cambria Math" w:cs="Times New Roman"/>
                    <w:color w:val="000000" w:themeColor="text1"/>
                    <w:sz w:val="34"/>
                    <w:szCs w:val="34"/>
                  </w:rPr>
                  <m:t>i=1</m:t>
                </m:r>
              </m:sub>
              <m:sup>
                <m:r>
                  <w:rPr>
                    <w:rFonts w:ascii="Cambria Math" w:eastAsia="Times New Roman" w:hAnsi="Cambria Math" w:cs="Times New Roman"/>
                    <w:color w:val="000000" w:themeColor="text1"/>
                    <w:sz w:val="34"/>
                    <w:szCs w:val="34"/>
                  </w:rPr>
                  <m:t>N</m:t>
                </m:r>
              </m:sup>
              <m:e>
                <m:sSub>
                  <m:sSubPr>
                    <m:ctrlPr>
                      <w:ins w:id="39" w:author="Andrey Norkin" w:date="2024-12-06T18:36:00Z" w16du:dateUtc="2024-12-07T02:36:00Z">
                        <w:rPr>
                          <w:rFonts w:ascii="Cambria Math" w:eastAsia="Times New Roman" w:hAnsi="Cambria Math" w:cs="Times New Roman"/>
                          <w:color w:val="000000" w:themeColor="text1"/>
                          <w:sz w:val="34"/>
                          <w:szCs w:val="34"/>
                        </w:rPr>
                      </w:ins>
                    </m:ctrlPr>
                  </m:sSubPr>
                  <m:e>
                    <m:box>
                      <m:boxPr>
                        <m:opEmu m:val="1"/>
                        <m:ctrlPr>
                          <w:ins w:id="40" w:author="Andrey Norkin" w:date="2024-12-06T18:36:00Z" w16du:dateUtc="2024-12-07T02:36:00Z">
                            <w:rPr>
                              <w:rFonts w:ascii="Cambria Math" w:eastAsia="Times New Roman" w:hAnsi="Cambria Math" w:cs="Times New Roman"/>
                              <w:color w:val="000000" w:themeColor="text1"/>
                              <w:sz w:val="34"/>
                              <w:szCs w:val="34"/>
                            </w:rPr>
                          </w:ins>
                        </m:ctrlPr>
                      </m:boxPr>
                      <m:e>
                        <m:r>
                          <w:rPr>
                            <w:rFonts w:ascii="Cambria Math" w:eastAsia="Times New Roman" w:hAnsi="Cambria Math" w:cs="Times New Roman"/>
                            <w:color w:val="000000" w:themeColor="text1"/>
                            <w:sz w:val="34"/>
                            <w:szCs w:val="34"/>
                          </w:rPr>
                          <m:t>log</m:t>
                        </m:r>
                      </m:e>
                    </m:box>
                  </m:e>
                  <m:sub>
                    <m:r>
                      <w:rPr>
                        <w:rFonts w:ascii="Cambria Math" w:eastAsia="Times New Roman" w:hAnsi="Cambria Math" w:cs="Times New Roman"/>
                        <w:color w:val="000000" w:themeColor="text1"/>
                        <w:sz w:val="34"/>
                        <w:szCs w:val="34"/>
                      </w:rPr>
                      <m:t>2</m:t>
                    </m:r>
                  </m:sub>
                </m:sSub>
                <m:d>
                  <m:dPr>
                    <m:ctrlPr>
                      <w:ins w:id="41" w:author="Andrey Norkin" w:date="2024-12-06T18:36:00Z" w16du:dateUtc="2024-12-07T02:36:00Z">
                        <w:rPr>
                          <w:rFonts w:ascii="Cambria Math" w:eastAsia="Times New Roman" w:hAnsi="Cambria Math" w:cs="Times New Roman"/>
                          <w:color w:val="000000" w:themeColor="text1"/>
                          <w:sz w:val="34"/>
                          <w:szCs w:val="34"/>
                        </w:rPr>
                      </w:ins>
                    </m:ctrlPr>
                  </m:dPr>
                  <m:e>
                    <m:r>
                      <w:rPr>
                        <w:rFonts w:ascii="Cambria Math" w:eastAsia="Times New Roman" w:hAnsi="Cambria Math" w:cs="Times New Roman"/>
                        <w:color w:val="000000" w:themeColor="text1"/>
                        <w:sz w:val="34"/>
                        <w:szCs w:val="34"/>
                      </w:rPr>
                      <m:t>1+</m:t>
                    </m:r>
                    <m:f>
                      <m:fPr>
                        <m:ctrlPr>
                          <w:ins w:id="42" w:author="Andrey Norkin" w:date="2024-12-06T18:36:00Z" w16du:dateUtc="2024-12-07T02:36:00Z">
                            <w:rPr>
                              <w:rFonts w:ascii="Cambria Math" w:eastAsia="Times New Roman" w:hAnsi="Cambria Math" w:cs="Times New Roman"/>
                              <w:color w:val="000000" w:themeColor="text1"/>
                              <w:sz w:val="34"/>
                              <w:szCs w:val="34"/>
                            </w:rPr>
                          </w:ins>
                        </m:ctrlPr>
                      </m:fPr>
                      <m:num>
                        <m:sSup>
                          <m:sSupPr>
                            <m:ctrlPr>
                              <w:ins w:id="43"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4"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s</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45"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6"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u</m:t>
                                </m:r>
                              </m:sub>
                            </m:sSub>
                          </m:e>
                          <m:sup>
                            <m:r>
                              <w:rPr>
                                <w:rFonts w:ascii="Cambria Math" w:eastAsia="Times New Roman" w:hAnsi="Cambria Math" w:cs="Times New Roman"/>
                                <w:color w:val="000000" w:themeColor="text1"/>
                                <w:sz w:val="34"/>
                                <w:szCs w:val="34"/>
                              </w:rPr>
                              <m:t>2</m:t>
                            </m:r>
                          </m:sup>
                        </m:sSup>
                      </m:num>
                      <m:den>
                        <m:sSup>
                          <m:sSupPr>
                            <m:ctrlPr>
                              <w:ins w:id="47"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8"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N</m:t>
                                </m:r>
                              </m:sub>
                            </m:sSub>
                          </m:e>
                          <m:sup>
                            <m:r>
                              <w:rPr>
                                <w:rFonts w:ascii="Cambria Math" w:eastAsia="Times New Roman" w:hAnsi="Cambria Math" w:cs="Times New Roman"/>
                                <w:color w:val="000000" w:themeColor="text1"/>
                                <w:sz w:val="34"/>
                                <w:szCs w:val="34"/>
                              </w:rPr>
                              <m:t>2</m:t>
                            </m:r>
                          </m:sup>
                        </m:sSup>
                      </m:den>
                    </m:f>
                  </m:e>
                </m:d>
              </m:e>
            </m:nary>
          </m:den>
        </m:f>
      </m:oMath>
      <w:r w:rsidRPr="00BB5939">
        <w:rPr>
          <w:rFonts w:asciiTheme="majorHAnsi" w:eastAsia="Netflix Sans" w:hAnsiTheme="majorHAnsi" w:cs="Netflix Sans"/>
          <w:color w:val="000000" w:themeColor="text1"/>
          <w:sz w:val="36"/>
          <w:szCs w:val="36"/>
        </w:rPr>
        <w:t xml:space="preserve">     </w:t>
      </w:r>
    </w:p>
    <w:p w14:paraId="4B625024" w14:textId="77777777" w:rsidR="00F20980" w:rsidRPr="00BB5939" w:rsidRDefault="00F20980" w:rsidP="00F20980">
      <w:pPr>
        <w:jc w:val="both"/>
        <w:rPr>
          <w:rFonts w:asciiTheme="majorHAnsi" w:eastAsia="Netflix Sans" w:hAnsiTheme="majorHAnsi" w:cs="Netflix Sans"/>
          <w:color w:val="000000" w:themeColor="text1"/>
        </w:rPr>
      </w:pPr>
    </w:p>
    <w:p w14:paraId="15A95F1B"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VIF scores calculated in the 4 different scales are submitted into the SVR as 4 distinct features. </w:t>
      </w:r>
    </w:p>
    <w:p w14:paraId="1DB2431C" w14:textId="77777777" w:rsidR="00F20980" w:rsidRPr="00BB5939" w:rsidRDefault="00F20980" w:rsidP="00F20980">
      <w:pPr>
        <w:jc w:val="both"/>
        <w:rPr>
          <w:rFonts w:asciiTheme="majorHAnsi" w:eastAsia="Times New Roman" w:hAnsiTheme="majorHAnsi" w:cs="Times New Roman"/>
          <w:color w:val="000000" w:themeColor="text1"/>
        </w:rPr>
      </w:pPr>
    </w:p>
    <w:p w14:paraId="5AC55AC4" w14:textId="77777777" w:rsidR="00F20980" w:rsidRPr="00BB5939" w:rsidRDefault="00F20980" w:rsidP="00F20980">
      <w:pPr>
        <w:pStyle w:val="Heading2"/>
        <w:jc w:val="both"/>
        <w:rPr>
          <w:rFonts w:eastAsia="Times New Roman" w:cs="Times New Roman"/>
          <w:color w:val="000000" w:themeColor="text1"/>
          <w:sz w:val="24"/>
          <w:szCs w:val="24"/>
        </w:rPr>
      </w:pPr>
      <w:bookmarkStart w:id="49" w:name="_v8gmetr8m3iu" w:colFirst="0" w:colLast="0"/>
      <w:bookmarkEnd w:id="49"/>
      <w:r w:rsidRPr="00BB5939">
        <w:rPr>
          <w:rFonts w:eastAsia="Times New Roman" w:cs="Times New Roman"/>
          <w:color w:val="000000" w:themeColor="text1"/>
          <w:sz w:val="24"/>
          <w:szCs w:val="24"/>
        </w:rPr>
        <w:t>Detail loss measure (DLM)</w:t>
      </w:r>
    </w:p>
    <w:p w14:paraId="603809F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DLM uses 4-scale Daubechies 2 (db2) wavelets. After the wavelet decomposition, the target image </w:t>
      </w:r>
      <w:r w:rsidRPr="00BB5939">
        <w:rPr>
          <w:rFonts w:asciiTheme="majorHAnsi" w:eastAsia="Times New Roman" w:hAnsiTheme="majorHAnsi" w:cs="Times New Roman"/>
          <w:i/>
          <w:color w:val="000000" w:themeColor="text1"/>
        </w:rPr>
        <w:t>T</w:t>
      </w:r>
      <w:r w:rsidRPr="00BB5939">
        <w:rPr>
          <w:rFonts w:asciiTheme="majorHAnsi" w:eastAsia="Times New Roman" w:hAnsiTheme="majorHAnsi" w:cs="Times New Roman"/>
          <w:color w:val="000000" w:themeColor="text1"/>
        </w:rPr>
        <w:t xml:space="preserve"> is decomposed into a restored image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and an additive impairment image </w:t>
      </w:r>
      <w:r w:rsidRPr="00BB5939">
        <w:rPr>
          <w:rFonts w:asciiTheme="majorHAnsi" w:eastAsia="Times New Roman" w:hAnsiTheme="majorHAnsi" w:cs="Times New Roman"/>
          <w:i/>
          <w:color w:val="000000" w:themeColor="text1"/>
        </w:rPr>
        <w:t>A</w:t>
      </w:r>
      <w:r w:rsidRPr="00BB5939">
        <w:rPr>
          <w:rFonts w:asciiTheme="majorHAnsi" w:eastAsia="Times New Roman" w:hAnsiTheme="majorHAnsi" w:cs="Times New Roman"/>
          <w:color w:val="000000" w:themeColor="text1"/>
        </w:rPr>
        <w:t xml:space="preserve">, guided by the original image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Specifically: </w:t>
      </w:r>
      <m:oMath>
        <m:r>
          <w:rPr>
            <w:rFonts w:ascii="Cambria Math" w:eastAsia="Times New Roman" w:hAnsi="Cambria Math" w:cs="Times New Roman"/>
            <w:color w:val="000000" w:themeColor="text1"/>
          </w:rPr>
          <m:t>T=R + A</m:t>
        </m:r>
      </m:oMath>
      <w:r w:rsidRPr="00BB5939">
        <w:rPr>
          <w:rFonts w:asciiTheme="majorHAnsi" w:eastAsia="Times New Roman" w:hAnsiTheme="majorHAnsi" w:cs="Times New Roman"/>
          <w:color w:val="000000" w:themeColor="text1"/>
        </w:rPr>
        <w:t>, where the restored image is calculated as:</w:t>
      </w:r>
    </w:p>
    <w:p w14:paraId="60E40141" w14:textId="77777777" w:rsidR="00F20980" w:rsidRPr="00BB5939" w:rsidRDefault="00F20980" w:rsidP="00F20980">
      <w:pPr>
        <w:jc w:val="both"/>
        <w:rPr>
          <w:rFonts w:asciiTheme="majorHAnsi" w:eastAsia="Times New Roman" w:hAnsiTheme="majorHAnsi" w:cs="Times New Roman"/>
          <w:color w:val="000000" w:themeColor="text1"/>
        </w:rPr>
      </w:pPr>
    </w:p>
    <w:p w14:paraId="26110C5B"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8"/>
            <w:szCs w:val="28"/>
          </w:rPr>
          <m:t>R=cli</m:t>
        </m:r>
        <m:sSub>
          <m:sSubPr>
            <m:ctrlPr>
              <w:ins w:id="50" w:author="Andrey Norkin" w:date="2024-12-06T18:36:00Z" w16du:dateUtc="2024-12-07T02:36:00Z">
                <w:rPr>
                  <w:rFonts w:ascii="Cambria Math" w:eastAsia="Times New Roman" w:hAnsi="Cambria Math" w:cs="Times New Roman"/>
                  <w:color w:val="000000" w:themeColor="text1"/>
                  <w:sz w:val="28"/>
                  <w:szCs w:val="28"/>
                </w:rPr>
              </w:ins>
            </m:ctrlPr>
          </m:sSubPr>
          <m:e>
            <m:r>
              <w:rPr>
                <w:rFonts w:ascii="Cambria Math" w:eastAsia="Times New Roman" w:hAnsi="Cambria Math" w:cs="Times New Roman"/>
                <w:color w:val="000000" w:themeColor="text1"/>
                <w:sz w:val="28"/>
                <w:szCs w:val="28"/>
              </w:rPr>
              <m:t>p</m:t>
            </m:r>
          </m:e>
          <m:sub>
            <m:r>
              <w:rPr>
                <w:rFonts w:ascii="Cambria Math" w:eastAsia="Times New Roman" w:hAnsi="Cambria Math" w:cs="Times New Roman"/>
                <w:color w:val="000000" w:themeColor="text1"/>
                <w:sz w:val="28"/>
                <w:szCs w:val="28"/>
              </w:rPr>
              <m:t>[0,1]</m:t>
            </m:r>
          </m:sub>
        </m:sSub>
        <m:d>
          <m:dPr>
            <m:ctrlPr>
              <w:ins w:id="51" w:author="Andrey Norkin" w:date="2024-12-06T18:36:00Z" w16du:dateUtc="2024-12-07T02:36:00Z">
                <w:rPr>
                  <w:rFonts w:ascii="Cambria Math" w:eastAsia="Times New Roman" w:hAnsi="Cambria Math" w:cs="Times New Roman"/>
                  <w:color w:val="000000" w:themeColor="text1"/>
                  <w:sz w:val="28"/>
                  <w:szCs w:val="28"/>
                </w:rPr>
              </w:ins>
            </m:ctrlPr>
          </m:dPr>
          <m:e>
            <m:f>
              <m:fPr>
                <m:ctrlPr>
                  <w:ins w:id="52" w:author="Andrey Norkin" w:date="2024-12-06T18:36:00Z" w16du:dateUtc="2024-12-07T02:36:00Z">
                    <w:rPr>
                      <w:rFonts w:ascii="Cambria Math" w:eastAsia="Times New Roman" w:hAnsi="Cambria Math" w:cs="Times New Roman"/>
                      <w:color w:val="000000" w:themeColor="text1"/>
                      <w:sz w:val="28"/>
                      <w:szCs w:val="28"/>
                    </w:rPr>
                  </w:ins>
                </m:ctrlPr>
              </m:fPr>
              <m:num>
                <m:r>
                  <w:rPr>
                    <w:rFonts w:ascii="Cambria Math" w:eastAsia="Times New Roman" w:hAnsi="Cambria Math" w:cs="Times New Roman"/>
                    <w:color w:val="000000" w:themeColor="text1"/>
                    <w:sz w:val="28"/>
                    <w:szCs w:val="28"/>
                  </w:rPr>
                  <m:t>T</m:t>
                </m:r>
              </m:num>
              <m:den>
                <m:r>
                  <w:rPr>
                    <w:rFonts w:ascii="Cambria Math" w:eastAsia="Times New Roman" w:hAnsi="Cambria Math" w:cs="Times New Roman"/>
                    <w:color w:val="000000" w:themeColor="text1"/>
                    <w:sz w:val="28"/>
                    <w:szCs w:val="28"/>
                  </w:rPr>
                  <m:t>O</m:t>
                </m:r>
              </m:den>
            </m:f>
          </m:e>
        </m:d>
        <m:r>
          <w:rPr>
            <w:rFonts w:ascii="Cambria Math" w:eastAsia="Times New Roman" w:hAnsi="Cambria Math" w:cs="Times New Roman"/>
            <w:color w:val="000000" w:themeColor="text1"/>
            <w:sz w:val="28"/>
            <w:szCs w:val="28"/>
          </w:rPr>
          <m:t>⋅O</m:t>
        </m:r>
      </m:oMath>
      <w:r w:rsidRPr="00BB5939">
        <w:rPr>
          <w:rFonts w:asciiTheme="majorHAnsi" w:eastAsia="Times New Roman" w:hAnsiTheme="majorHAnsi" w:cs="Times New Roman"/>
          <w:color w:val="000000" w:themeColor="text1"/>
          <w:sz w:val="28"/>
          <w:szCs w:val="28"/>
        </w:rPr>
        <w:t xml:space="preserve">     </w:t>
      </w:r>
    </w:p>
    <w:p w14:paraId="7713CE8E" w14:textId="77777777" w:rsidR="00F20980" w:rsidRPr="00BB5939" w:rsidRDefault="00F20980" w:rsidP="00F20980">
      <w:pPr>
        <w:jc w:val="center"/>
        <w:rPr>
          <w:rFonts w:asciiTheme="majorHAnsi" w:eastAsia="Times New Roman" w:hAnsiTheme="majorHAnsi" w:cs="Times New Roman"/>
          <w:color w:val="000000" w:themeColor="text1"/>
        </w:rPr>
      </w:pPr>
    </w:p>
    <w:p w14:paraId="4DE81313"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Here </w:t>
      </w:r>
      <w:r w:rsidRPr="00BB5939">
        <w:rPr>
          <w:rFonts w:asciiTheme="majorHAnsi" w:eastAsia="Times New Roman" w:hAnsiTheme="majorHAnsi" w:cs="Times New Roman"/>
          <w:i/>
          <w:color w:val="000000" w:themeColor="text1"/>
        </w:rPr>
        <w:t>T</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A</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each represents a coefficient of a location (</w:t>
      </w:r>
      <w:r w:rsidRPr="00BB5939">
        <w:rPr>
          <w:rFonts w:asciiTheme="majorHAnsi" w:eastAsia="Times New Roman" w:hAnsiTheme="majorHAnsi" w:cs="Times New Roman"/>
          <w:i/>
          <w:color w:val="000000" w:themeColor="text1"/>
        </w:rPr>
        <w:t>x</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y</w:t>
      </w:r>
      <w:r w:rsidRPr="00BB5939">
        <w:rPr>
          <w:rFonts w:asciiTheme="majorHAnsi" w:eastAsia="Times New Roman" w:hAnsiTheme="majorHAnsi" w:cs="Times New Roman"/>
          <w:color w:val="000000" w:themeColor="text1"/>
        </w:rPr>
        <w:t xml:space="preserve">) in a sub-band </w:t>
      </w:r>
      <m:oMath>
        <m:r>
          <w:rPr>
            <w:rFonts w:ascii="Cambria Math" w:hAnsi="Cambria Math"/>
            <w:color w:val="000000" w:themeColor="text1"/>
          </w:rPr>
          <m:t>θ</m:t>
        </m:r>
      </m:oMath>
      <w:r w:rsidRPr="00BB5939">
        <w:rPr>
          <w:rFonts w:asciiTheme="majorHAnsi" w:eastAsia="Times New Roman" w:hAnsiTheme="majorHAnsi" w:cs="Times New Roman"/>
          <w:color w:val="000000" w:themeColor="text1"/>
        </w:rPr>
        <w:t xml:space="preserve"> of scale </w:t>
      </w:r>
      <m:oMath>
        <m:r>
          <w:rPr>
            <w:rFonts w:ascii="Cambria Math" w:hAnsi="Cambria Math"/>
            <w:color w:val="000000" w:themeColor="text1"/>
          </w:rPr>
          <m:t>λ</m:t>
        </m:r>
      </m:oMath>
      <w:r w:rsidRPr="00BB5939">
        <w:rPr>
          <w:rFonts w:asciiTheme="majorHAnsi" w:eastAsia="Times New Roman" w:hAnsiTheme="majorHAnsi" w:cs="Times New Roman"/>
          <w:color w:val="000000" w:themeColor="text1"/>
        </w:rPr>
        <w:t xml:space="preserve">. </w:t>
      </w:r>
    </w:p>
    <w:p w14:paraId="5B30928C" w14:textId="77777777" w:rsidR="00F20980" w:rsidRPr="00BB5939" w:rsidRDefault="00F20980" w:rsidP="00F20980">
      <w:pPr>
        <w:jc w:val="both"/>
        <w:rPr>
          <w:rFonts w:asciiTheme="majorHAnsi" w:eastAsia="Times New Roman" w:hAnsiTheme="majorHAnsi" w:cs="Times New Roman"/>
          <w:color w:val="000000" w:themeColor="text1"/>
        </w:rPr>
      </w:pPr>
    </w:p>
    <w:p w14:paraId="7172EC1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restored signal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and the original signal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go through a contrast sensitivity function (CSF) and a contrast masking (CM) function. The formula of DLM is summarized as:</w:t>
      </w:r>
    </w:p>
    <w:p w14:paraId="60D8D38C"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6"/>
            <w:szCs w:val="26"/>
          </w:rPr>
          <w:lastRenderedPageBreak/>
          <m:t>DLM=</m:t>
        </m:r>
        <m:f>
          <m:fPr>
            <m:ctrlPr>
              <w:ins w:id="53" w:author="Andrey Norkin" w:date="2024-12-06T18:36:00Z" w16du:dateUtc="2024-12-07T02:36:00Z">
                <w:rPr>
                  <w:rFonts w:ascii="Cambria Math" w:eastAsia="Times New Roman" w:hAnsi="Cambria Math" w:cs="Times New Roman"/>
                  <w:color w:val="000000" w:themeColor="text1"/>
                  <w:sz w:val="26"/>
                  <w:szCs w:val="26"/>
                </w:rPr>
              </w:ins>
            </m:ctrlPr>
          </m:fPr>
          <m:num>
            <m:nary>
              <m:naryPr>
                <m:chr m:val="∑"/>
                <m:ctrlPr>
                  <w:ins w:id="54"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26"/>
                    <w:szCs w:val="26"/>
                  </w:rPr>
                  <m:t>λ</m:t>
                </m:r>
                <m:r>
                  <w:rPr>
                    <w:rFonts w:ascii="Cambria Math" w:eastAsia="Times New Roman" w:hAnsi="Cambria Math" w:cs="Times New Roman"/>
                    <w:color w:val="000000" w:themeColor="text1"/>
                    <w:sz w:val="32"/>
                    <w:szCs w:val="32"/>
                  </w:rPr>
                  <m:t>=1</m:t>
                </m:r>
              </m:sub>
              <m:sup>
                <m:r>
                  <w:rPr>
                    <w:rFonts w:ascii="Cambria Math" w:eastAsia="Times New Roman" w:hAnsi="Cambria Math" w:cs="Times New Roman"/>
                    <w:color w:val="000000" w:themeColor="text1"/>
                    <w:sz w:val="32"/>
                    <w:szCs w:val="32"/>
                  </w:rPr>
                  <m:t>4</m:t>
                </m:r>
              </m:sup>
              <m:e>
                <m:nary>
                  <m:naryPr>
                    <m:chr m:val="∑"/>
                    <m:ctrlPr>
                      <w:ins w:id="55"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θ=2</m:t>
                    </m:r>
                  </m:sub>
                  <m:sup>
                    <m:r>
                      <w:rPr>
                        <w:rFonts w:ascii="Cambria Math" w:eastAsia="Times New Roman" w:hAnsi="Cambria Math" w:cs="Times New Roman"/>
                        <w:color w:val="000000" w:themeColor="text1"/>
                        <w:sz w:val="32"/>
                        <w:szCs w:val="32"/>
                      </w:rPr>
                      <m:t>4</m:t>
                    </m:r>
                  </m:sup>
                  <m:e>
                    <m:sSup>
                      <m:sSupPr>
                        <m:ctrlPr>
                          <w:ins w:id="56"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57" w:author="Andrey Norkin" w:date="2024-12-06T18:36:00Z" w16du:dateUtc="2024-12-07T02:36:00Z">
                                <w:rPr>
                                  <w:rFonts w:ascii="Cambria Math" w:eastAsia="Times New Roman" w:hAnsi="Cambria Math" w:cs="Times New Roman"/>
                                  <w:color w:val="000000" w:themeColor="text1"/>
                                  <w:sz w:val="32"/>
                                  <w:szCs w:val="32"/>
                                </w:rPr>
                              </w:ins>
                            </m:ctrlPr>
                          </m:dPr>
                          <m:e>
                            <m:nary>
                              <m:naryPr>
                                <m:chr m:val="∑"/>
                                <m:ctrlPr>
                                  <w:ins w:id="58"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i,j∈center</m:t>
                                </m:r>
                              </m:sub>
                              <m:sup>
                                <m:r>
                                  <w:rPr>
                                    <w:rFonts w:ascii="Cambria Math" w:eastAsia="Times New Roman" w:hAnsi="Cambria Math" w:cs="Times New Roman"/>
                                    <w:color w:val="000000" w:themeColor="text1"/>
                                    <w:sz w:val="32"/>
                                    <w:szCs w:val="32"/>
                                  </w:rPr>
                                  <m:t xml:space="preserve"> </m:t>
                                </m:r>
                              </m:sup>
                              <m:e>
                                <m:r>
                                  <w:rPr>
                                    <w:rFonts w:ascii="Cambria Math" w:eastAsia="Times New Roman" w:hAnsi="Cambria Math" w:cs="Times New Roman"/>
                                    <w:color w:val="000000" w:themeColor="text1"/>
                                    <w:sz w:val="32"/>
                                    <w:szCs w:val="32"/>
                                  </w:rPr>
                                  <m:t>CM</m:t>
                                </m:r>
                                <m:sSup>
                                  <m:sSupPr>
                                    <m:ctrlPr>
                                      <w:ins w:id="59"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60"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CSF</m:t>
                                        </m:r>
                                        <m:d>
                                          <m:dPr>
                                            <m:ctrlPr>
                                              <w:ins w:id="61"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R(λ,θ,i,j)</m:t>
                                            </m:r>
                                          </m:e>
                                        </m:d>
                                      </m:e>
                                    </m:d>
                                  </m:e>
                                  <m:sup>
                                    <m:r>
                                      <w:rPr>
                                        <w:rFonts w:ascii="Cambria Math" w:eastAsia="Times New Roman" w:hAnsi="Cambria Math" w:cs="Times New Roman"/>
                                        <w:color w:val="000000" w:themeColor="text1"/>
                                        <w:sz w:val="32"/>
                                        <w:szCs w:val="32"/>
                                      </w:rPr>
                                      <m:t>3</m:t>
                                    </m:r>
                                  </m:sup>
                                </m:sSup>
                              </m:e>
                            </m:nary>
                          </m:e>
                        </m:d>
                      </m:e>
                      <m:sup>
                        <m:f>
                          <m:fPr>
                            <m:ctrlPr>
                              <w:ins w:id="62" w:author="Andrey Norkin" w:date="2024-12-06T18:36:00Z" w16du:dateUtc="2024-12-07T02:36:00Z">
                                <w:rPr>
                                  <w:rFonts w:ascii="Cambria Math" w:eastAsia="Times New Roman" w:hAnsi="Cambria Math" w:cs="Times New Roman"/>
                                  <w:color w:val="000000" w:themeColor="text1"/>
                                  <w:sz w:val="32"/>
                                  <w:szCs w:val="32"/>
                                </w:rPr>
                              </w:ins>
                            </m:ctrlPr>
                          </m:fPr>
                          <m:num>
                            <m:r>
                              <w:rPr>
                                <w:rFonts w:ascii="Cambria Math" w:eastAsia="Times New Roman" w:hAnsi="Cambria Math" w:cs="Times New Roman"/>
                                <w:color w:val="000000" w:themeColor="text1"/>
                                <w:sz w:val="32"/>
                                <w:szCs w:val="32"/>
                              </w:rPr>
                              <m:t>1</m:t>
                            </m:r>
                          </m:num>
                          <m:den>
                            <m:r>
                              <w:rPr>
                                <w:rFonts w:ascii="Cambria Math" w:eastAsia="Times New Roman" w:hAnsi="Cambria Math" w:cs="Times New Roman"/>
                                <w:color w:val="000000" w:themeColor="text1"/>
                                <w:sz w:val="32"/>
                                <w:szCs w:val="32"/>
                              </w:rPr>
                              <m:t>3</m:t>
                            </m:r>
                          </m:den>
                        </m:f>
                      </m:sup>
                    </m:sSup>
                  </m:e>
                </m:nary>
              </m:e>
            </m:nary>
          </m:num>
          <m:den>
            <m:nary>
              <m:naryPr>
                <m:chr m:val="∑"/>
                <m:ctrlPr>
                  <w:ins w:id="63"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λ=1</m:t>
                </m:r>
              </m:sub>
              <m:sup>
                <m:r>
                  <w:rPr>
                    <w:rFonts w:ascii="Cambria Math" w:eastAsia="Times New Roman" w:hAnsi="Cambria Math" w:cs="Times New Roman"/>
                    <w:color w:val="000000" w:themeColor="text1"/>
                    <w:sz w:val="32"/>
                    <w:szCs w:val="32"/>
                  </w:rPr>
                  <m:t>4</m:t>
                </m:r>
              </m:sup>
              <m:e>
                <m:nary>
                  <m:naryPr>
                    <m:chr m:val="∑"/>
                    <m:ctrlPr>
                      <w:ins w:id="64"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θ=2</m:t>
                    </m:r>
                  </m:sub>
                  <m:sup>
                    <m:r>
                      <w:rPr>
                        <w:rFonts w:ascii="Cambria Math" w:eastAsia="Times New Roman" w:hAnsi="Cambria Math" w:cs="Times New Roman"/>
                        <w:color w:val="000000" w:themeColor="text1"/>
                        <w:sz w:val="32"/>
                        <w:szCs w:val="32"/>
                      </w:rPr>
                      <m:t>4</m:t>
                    </m:r>
                  </m:sup>
                  <m:e>
                    <m:sSup>
                      <m:sSupPr>
                        <m:ctrlPr>
                          <w:ins w:id="65"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66" w:author="Andrey Norkin" w:date="2024-12-06T18:36:00Z" w16du:dateUtc="2024-12-07T02:36:00Z">
                                <w:rPr>
                                  <w:rFonts w:ascii="Cambria Math" w:eastAsia="Times New Roman" w:hAnsi="Cambria Math" w:cs="Times New Roman"/>
                                  <w:color w:val="000000" w:themeColor="text1"/>
                                  <w:sz w:val="32"/>
                                  <w:szCs w:val="32"/>
                                </w:rPr>
                              </w:ins>
                            </m:ctrlPr>
                          </m:dPr>
                          <m:e>
                            <m:nary>
                              <m:naryPr>
                                <m:chr m:val="∑"/>
                                <m:ctrlPr>
                                  <w:ins w:id="67"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i,j∈center</m:t>
                                </m:r>
                              </m:sub>
                              <m:sup>
                                <m:r>
                                  <w:rPr>
                                    <w:rFonts w:ascii="Cambria Math" w:eastAsia="Times New Roman" w:hAnsi="Cambria Math" w:cs="Times New Roman"/>
                                    <w:color w:val="000000" w:themeColor="text1"/>
                                    <w:sz w:val="32"/>
                                    <w:szCs w:val="32"/>
                                  </w:rPr>
                                  <m:t xml:space="preserve"> </m:t>
                                </m:r>
                              </m:sup>
                              <m:e>
                                <m:sSup>
                                  <m:sSupPr>
                                    <m:ctrlPr>
                                      <w:ins w:id="68" w:author="Andrey Norkin" w:date="2024-12-06T18:36:00Z" w16du:dateUtc="2024-12-07T02:36:00Z">
                                        <w:rPr>
                                          <w:rFonts w:ascii="Cambria Math" w:eastAsia="Times New Roman" w:hAnsi="Cambria Math" w:cs="Times New Roman"/>
                                          <w:color w:val="000000" w:themeColor="text1"/>
                                          <w:sz w:val="32"/>
                                          <w:szCs w:val="32"/>
                                        </w:rPr>
                                      </w:ins>
                                    </m:ctrlPr>
                                  </m:sSupPr>
                                  <m:e>
                                    <m:r>
                                      <w:rPr>
                                        <w:rFonts w:ascii="Cambria Math" w:eastAsia="Times New Roman" w:hAnsi="Cambria Math" w:cs="Times New Roman"/>
                                        <w:color w:val="000000" w:themeColor="text1"/>
                                        <w:sz w:val="32"/>
                                        <w:szCs w:val="32"/>
                                      </w:rPr>
                                      <m:t>CSF</m:t>
                                    </m:r>
                                    <m:d>
                                      <m:dPr>
                                        <m:ctrlPr>
                                          <w:ins w:id="69"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O(λ,θ,i,j)</m:t>
                                        </m:r>
                                      </m:e>
                                    </m:d>
                                  </m:e>
                                  <m:sup>
                                    <m:r>
                                      <w:rPr>
                                        <w:rFonts w:ascii="Cambria Math" w:eastAsia="Times New Roman" w:hAnsi="Cambria Math" w:cs="Times New Roman"/>
                                        <w:color w:val="000000" w:themeColor="text1"/>
                                        <w:sz w:val="32"/>
                                        <w:szCs w:val="32"/>
                                      </w:rPr>
                                      <m:t>3</m:t>
                                    </m:r>
                                  </m:sup>
                                </m:sSup>
                              </m:e>
                            </m:nary>
                          </m:e>
                        </m:d>
                      </m:e>
                      <m:sup>
                        <m:f>
                          <m:fPr>
                            <m:ctrlPr>
                              <w:ins w:id="70" w:author="Andrey Norkin" w:date="2024-12-06T18:36:00Z" w16du:dateUtc="2024-12-07T02:36:00Z">
                                <w:rPr>
                                  <w:rFonts w:ascii="Cambria Math" w:eastAsia="Times New Roman" w:hAnsi="Cambria Math" w:cs="Times New Roman"/>
                                  <w:color w:val="000000" w:themeColor="text1"/>
                                  <w:sz w:val="32"/>
                                  <w:szCs w:val="32"/>
                                </w:rPr>
                              </w:ins>
                            </m:ctrlPr>
                          </m:fPr>
                          <m:num>
                            <m:r>
                              <w:rPr>
                                <w:rFonts w:ascii="Cambria Math" w:eastAsia="Times New Roman" w:hAnsi="Cambria Math" w:cs="Times New Roman"/>
                                <w:color w:val="000000" w:themeColor="text1"/>
                                <w:sz w:val="32"/>
                                <w:szCs w:val="32"/>
                              </w:rPr>
                              <m:t>1</m:t>
                            </m:r>
                          </m:num>
                          <m:den>
                            <m:r>
                              <w:rPr>
                                <w:rFonts w:ascii="Cambria Math" w:eastAsia="Times New Roman" w:hAnsi="Cambria Math" w:cs="Times New Roman"/>
                                <w:color w:val="000000" w:themeColor="text1"/>
                                <w:sz w:val="32"/>
                                <w:szCs w:val="32"/>
                              </w:rPr>
                              <m:t>3</m:t>
                            </m:r>
                          </m:den>
                        </m:f>
                      </m:sup>
                    </m:sSup>
                  </m:e>
                </m:nary>
              </m:e>
            </m:nary>
          </m:den>
        </m:f>
      </m:oMath>
      <w:r w:rsidRPr="00BB5939">
        <w:rPr>
          <w:rFonts w:asciiTheme="majorHAnsi" w:eastAsia="Netflix Sans" w:hAnsiTheme="majorHAnsi" w:cs="Netflix Sans"/>
          <w:color w:val="000000" w:themeColor="text1"/>
          <w:sz w:val="36"/>
          <w:szCs w:val="36"/>
        </w:rPr>
        <w:t xml:space="preserve">   </w:t>
      </w:r>
    </w:p>
    <w:p w14:paraId="793898EB" w14:textId="77777777" w:rsidR="00F20980" w:rsidRPr="00BB5939" w:rsidRDefault="00F20980" w:rsidP="00F20980">
      <w:pPr>
        <w:jc w:val="both"/>
        <w:rPr>
          <w:rFonts w:asciiTheme="majorHAnsi" w:eastAsia="Times New Roman" w:hAnsiTheme="majorHAnsi" w:cs="Times New Roman"/>
          <w:color w:val="000000" w:themeColor="text1"/>
        </w:rPr>
      </w:pPr>
    </w:p>
    <w:p w14:paraId="0B4F6144"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coefficients in </w:t>
      </w:r>
      <w:proofErr w:type="spellStart"/>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after</w:t>
      </w:r>
      <w:proofErr w:type="spellEnd"/>
      <w:r w:rsidRPr="00BB5939">
        <w:rPr>
          <w:rFonts w:asciiTheme="majorHAnsi" w:eastAsia="Times New Roman" w:hAnsiTheme="majorHAnsi" w:cs="Times New Roman"/>
          <w:color w:val="000000" w:themeColor="text1"/>
        </w:rPr>
        <w:t xml:space="preserve"> CSF and CM (and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after CSF) are then Minkowski-pooled with power 3 and summed within the center region of each </w:t>
      </w:r>
      <w:proofErr w:type="spellStart"/>
      <w:r w:rsidRPr="00BB5939">
        <w:rPr>
          <w:rFonts w:asciiTheme="majorHAnsi" w:eastAsia="Times New Roman" w:hAnsiTheme="majorHAnsi" w:cs="Times New Roman"/>
          <w:color w:val="000000" w:themeColor="text1"/>
        </w:rPr>
        <w:t>subband</w:t>
      </w:r>
      <w:proofErr w:type="spellEnd"/>
      <w:r w:rsidRPr="00BB5939">
        <w:rPr>
          <w:rFonts w:asciiTheme="majorHAnsi" w:eastAsia="Times New Roman" w:hAnsiTheme="majorHAnsi" w:cs="Times New Roman"/>
          <w:color w:val="000000" w:themeColor="text1"/>
        </w:rPr>
        <w:t xml:space="preserve"> with a border factor 0.1. The results are then summed over the vertical (</w:t>
      </w:r>
      <m:oMath>
        <m:r>
          <w:rPr>
            <w:rFonts w:ascii="Cambria Math" w:hAnsi="Cambria Math"/>
            <w:color w:val="000000" w:themeColor="text1"/>
          </w:rPr>
          <m:t>θ</m:t>
        </m:r>
        <m:r>
          <w:rPr>
            <w:rFonts w:ascii="Cambria Math" w:eastAsia="Times New Roman" w:hAnsi="Cambria Math" w:cs="Times New Roman"/>
            <w:color w:val="000000" w:themeColor="text1"/>
          </w:rPr>
          <m:t>=2</m:t>
        </m:r>
      </m:oMath>
      <w:r w:rsidRPr="00BB5939">
        <w:rPr>
          <w:rFonts w:asciiTheme="majorHAnsi" w:eastAsia="Times New Roman" w:hAnsiTheme="majorHAnsi" w:cs="Times New Roman"/>
          <w:color w:val="000000" w:themeColor="text1"/>
        </w:rPr>
        <w:t>), horizontal (</w:t>
      </w:r>
      <m:oMath>
        <m:r>
          <w:rPr>
            <w:rFonts w:ascii="Cambria Math" w:hAnsi="Cambria Math"/>
            <w:color w:val="000000" w:themeColor="text1"/>
          </w:rPr>
          <m:t>θ</m:t>
        </m:r>
        <m:r>
          <w:rPr>
            <w:rFonts w:ascii="Cambria Math" w:eastAsia="Times New Roman" w:hAnsi="Cambria Math" w:cs="Times New Roman"/>
            <w:color w:val="000000" w:themeColor="text1"/>
          </w:rPr>
          <m:t>=4</m:t>
        </m:r>
      </m:oMath>
      <w:r w:rsidRPr="00BB5939">
        <w:rPr>
          <w:rFonts w:asciiTheme="majorHAnsi" w:eastAsia="Times New Roman" w:hAnsiTheme="majorHAnsi" w:cs="Times New Roman"/>
          <w:color w:val="000000" w:themeColor="text1"/>
        </w:rPr>
        <w:t>) and diagonal (</w:t>
      </w:r>
      <m:oMath>
        <m:r>
          <w:rPr>
            <w:rFonts w:ascii="Cambria Math" w:hAnsi="Cambria Math"/>
            <w:color w:val="000000" w:themeColor="text1"/>
          </w:rPr>
          <m:t>θ</m:t>
        </m:r>
        <m:r>
          <w:rPr>
            <w:rFonts w:ascii="Cambria Math" w:eastAsia="Times New Roman" w:hAnsi="Cambria Math" w:cs="Times New Roman"/>
            <w:color w:val="000000" w:themeColor="text1"/>
          </w:rPr>
          <m:t>=3</m:t>
        </m:r>
      </m:oMath>
      <w:r w:rsidRPr="00BB5939">
        <w:rPr>
          <w:rFonts w:asciiTheme="majorHAnsi" w:eastAsia="Times New Roman" w:hAnsiTheme="majorHAnsi" w:cs="Times New Roman"/>
          <w:color w:val="000000" w:themeColor="text1"/>
        </w:rPr>
        <w:t>) subbands, and then over the 4 scales (</w:t>
      </w:r>
      <m:oMath>
        <m:r>
          <w:rPr>
            <w:rFonts w:ascii="Cambria Math" w:hAnsi="Cambria Math"/>
            <w:color w:val="000000" w:themeColor="text1"/>
          </w:rPr>
          <m:t>λ</m:t>
        </m:r>
        <m:r>
          <w:rPr>
            <w:rFonts w:ascii="Cambria Math" w:eastAsia="Times New Roman" w:hAnsi="Cambria Math" w:cs="Times New Roman"/>
            <w:color w:val="000000" w:themeColor="text1"/>
          </w:rPr>
          <m:t>=1,...,4</m:t>
        </m:r>
      </m:oMath>
      <w:r w:rsidRPr="00BB5939">
        <w:rPr>
          <w:rFonts w:asciiTheme="majorHAnsi" w:eastAsia="Times New Roman" w:hAnsiTheme="majorHAnsi" w:cs="Times New Roman"/>
          <w:color w:val="000000" w:themeColor="text1"/>
        </w:rPr>
        <w:t xml:space="preserve">). </w:t>
      </w:r>
    </w:p>
    <w:p w14:paraId="7F5324C6" w14:textId="77777777" w:rsidR="00F20980" w:rsidRPr="00BB5939" w:rsidRDefault="00F20980" w:rsidP="00F20980">
      <w:pPr>
        <w:rPr>
          <w:rFonts w:asciiTheme="majorHAnsi" w:hAnsiTheme="majorHAnsi"/>
          <w:color w:val="000000" w:themeColor="text1"/>
        </w:rPr>
      </w:pPr>
    </w:p>
    <w:p w14:paraId="33B6AD2D" w14:textId="77777777" w:rsidR="00F20980" w:rsidRPr="00BB5939" w:rsidRDefault="00F20980" w:rsidP="00F20980">
      <w:pPr>
        <w:rPr>
          <w:rFonts w:asciiTheme="majorHAnsi" w:hAnsiTheme="majorHAnsi" w:cs="Times New Roman"/>
          <w:i/>
          <w:iCs/>
          <w:color w:val="000000" w:themeColor="text1"/>
        </w:rPr>
      </w:pPr>
      <w:r w:rsidRPr="00BB5939">
        <w:rPr>
          <w:rFonts w:asciiTheme="majorHAnsi" w:hAnsiTheme="majorHAnsi" w:cs="Times New Roman"/>
          <w:i/>
          <w:iCs/>
          <w:color w:val="000000" w:themeColor="text1"/>
        </w:rPr>
        <w:t>Temporal pooling</w:t>
      </w:r>
    </w:p>
    <w:p w14:paraId="021E6AE6" w14:textId="77777777" w:rsidR="00F20980" w:rsidRPr="00BB5939" w:rsidRDefault="00F20980" w:rsidP="00F20980">
      <w:pPr>
        <w:rPr>
          <w:rFonts w:asciiTheme="majorHAnsi" w:hAnsiTheme="majorHAnsi" w:cs="Times New Roman"/>
          <w:color w:val="000000" w:themeColor="text1"/>
        </w:rPr>
      </w:pPr>
    </w:p>
    <w:p w14:paraId="63F79AF9" w14:textId="77777777" w:rsidR="00F20980" w:rsidRPr="00BB5939" w:rsidRDefault="00F20980" w:rsidP="00F20980">
      <w:pPr>
        <w:rPr>
          <w:rFonts w:asciiTheme="majorHAnsi" w:hAnsiTheme="majorHAnsi" w:cs="Times New Roman"/>
          <w:color w:val="000000" w:themeColor="text1"/>
        </w:rPr>
      </w:pPr>
      <w:r w:rsidRPr="00BB5939">
        <w:rPr>
          <w:rFonts w:asciiTheme="majorHAnsi" w:hAnsiTheme="majorHAnsi" w:cs="Times New Roman"/>
          <w:color w:val="000000" w:themeColor="text1"/>
        </w:rPr>
        <w:t>The sequence VMAF value is obtained as an average of the corresponding frame VMAF values.</w:t>
      </w:r>
    </w:p>
    <w:p w14:paraId="2D011CC0" w14:textId="77777777" w:rsidR="00F20980" w:rsidRPr="00BB5939" w:rsidRDefault="00F20980" w:rsidP="00F20980">
      <w:pPr>
        <w:rPr>
          <w:color w:val="000000" w:themeColor="text1"/>
        </w:rPr>
      </w:pPr>
    </w:p>
    <w:p w14:paraId="1EB8B783" w14:textId="77777777" w:rsidR="00F20980" w:rsidRPr="00BB5939" w:rsidRDefault="00F20980" w:rsidP="00F20980">
      <w:pPr>
        <w:pStyle w:val="Heading4"/>
        <w:rPr>
          <w:color w:val="000000" w:themeColor="text1"/>
        </w:rPr>
      </w:pPr>
      <w:r w:rsidRPr="00BB5939">
        <w:rPr>
          <w:color w:val="000000" w:themeColor="text1"/>
        </w:rPr>
        <w:t>Metric code name</w:t>
      </w:r>
      <w:bookmarkEnd w:id="5"/>
      <w:bookmarkEnd w:id="6"/>
      <w:bookmarkEnd w:id="7"/>
      <w:bookmarkEnd w:id="8"/>
    </w:p>
    <w:p w14:paraId="2F64D430" w14:textId="77777777" w:rsidR="00F20980" w:rsidRPr="00BB5939" w:rsidRDefault="00F20980" w:rsidP="00F20980">
      <w:pPr>
        <w:rPr>
          <w:rFonts w:asciiTheme="majorHAnsi" w:hAnsiTheme="majorHAnsi"/>
          <w:color w:val="000000" w:themeColor="text1"/>
        </w:rPr>
      </w:pPr>
      <w:r w:rsidRPr="00BB5939">
        <w:rPr>
          <w:rFonts w:asciiTheme="majorHAnsi" w:hAnsiTheme="majorHAnsi"/>
          <w:color w:val="000000" w:themeColor="text1"/>
        </w:rPr>
        <w:t>VMAF quality metric values shall be provided under the ‘</w:t>
      </w:r>
      <w:proofErr w:type="spellStart"/>
      <w:r w:rsidRPr="00BB5939">
        <w:rPr>
          <w:rFonts w:asciiTheme="majorHAnsi" w:hAnsiTheme="majorHAnsi"/>
          <w:color w:val="000000" w:themeColor="text1"/>
        </w:rPr>
        <w:t>vmaf</w:t>
      </w:r>
      <w:proofErr w:type="spellEnd"/>
      <w:r w:rsidRPr="00BB5939">
        <w:rPr>
          <w:rFonts w:asciiTheme="majorHAnsi" w:hAnsiTheme="majorHAnsi"/>
          <w:color w:val="000000" w:themeColor="text1"/>
        </w:rPr>
        <w:t>’ metric code name.</w:t>
      </w:r>
    </w:p>
    <w:p w14:paraId="4A2D06BC" w14:textId="77777777" w:rsidR="00F20980" w:rsidRPr="00BB5939" w:rsidRDefault="00F20980" w:rsidP="00F20980">
      <w:pPr>
        <w:pStyle w:val="Heading4"/>
        <w:rPr>
          <w:color w:val="000000" w:themeColor="text1"/>
        </w:rPr>
      </w:pPr>
      <w:bookmarkStart w:id="71" w:name="_Toc252808961"/>
      <w:bookmarkStart w:id="72" w:name="_Toc379372625"/>
      <w:bookmarkStart w:id="73" w:name="_Toc379372671"/>
      <w:bookmarkStart w:id="74" w:name="_Toc253211964"/>
    </w:p>
    <w:p w14:paraId="3C683735" w14:textId="77777777" w:rsidR="00F20980" w:rsidRPr="00BB5939" w:rsidRDefault="00F20980" w:rsidP="00F20980">
      <w:pPr>
        <w:pStyle w:val="Heading4"/>
        <w:rPr>
          <w:color w:val="000000" w:themeColor="text1"/>
        </w:rPr>
      </w:pPr>
      <w:r w:rsidRPr="00BB5939">
        <w:rPr>
          <w:color w:val="000000" w:themeColor="text1"/>
        </w:rPr>
        <w:t>Sample storage format</w:t>
      </w:r>
      <w:bookmarkEnd w:id="71"/>
      <w:bookmarkEnd w:id="72"/>
      <w:bookmarkEnd w:id="73"/>
      <w:bookmarkEnd w:id="74"/>
    </w:p>
    <w:p w14:paraId="051ACF17" w14:textId="77777777" w:rsidR="00F20980" w:rsidRPr="00BB5939" w:rsidRDefault="00F20980" w:rsidP="00F20980">
      <w:pPr>
        <w:rPr>
          <w:rFonts w:asciiTheme="majorHAnsi" w:hAnsiTheme="majorHAnsi"/>
          <w:color w:val="000000" w:themeColor="text1"/>
        </w:rPr>
      </w:pPr>
      <w:r w:rsidRPr="00BB5939">
        <w:rPr>
          <w:rFonts w:asciiTheme="majorHAnsi" w:hAnsiTheme="majorHAnsi"/>
          <w:color w:val="000000" w:themeColor="text1"/>
        </w:rPr>
        <w:t>Each VMAF metric value shall be stored as an unsigned 16-bit integer value.</w:t>
      </w:r>
    </w:p>
    <w:p w14:paraId="708748DE" w14:textId="77777777" w:rsidR="00F20980" w:rsidRPr="00BB5939" w:rsidRDefault="00F20980" w:rsidP="00F20980">
      <w:pPr>
        <w:rPr>
          <w:rFonts w:asciiTheme="majorHAnsi" w:hAnsiTheme="majorHAnsi"/>
          <w:color w:val="000000" w:themeColor="text1"/>
        </w:rPr>
      </w:pPr>
    </w:p>
    <w:p w14:paraId="1103709A" w14:textId="77777777" w:rsidR="00F20980" w:rsidRPr="00BB5939" w:rsidRDefault="00F20980" w:rsidP="00F20980">
      <w:pPr>
        <w:pStyle w:val="Heading4"/>
        <w:rPr>
          <w:color w:val="000000" w:themeColor="text1"/>
        </w:rPr>
      </w:pPr>
      <w:bookmarkStart w:id="75" w:name="_Toc252808962"/>
      <w:bookmarkStart w:id="76" w:name="_Toc379372626"/>
      <w:bookmarkStart w:id="77" w:name="_Toc379372672"/>
      <w:bookmarkStart w:id="78" w:name="_Toc253211965"/>
      <w:r w:rsidRPr="00BB5939">
        <w:rPr>
          <w:color w:val="000000" w:themeColor="text1"/>
        </w:rPr>
        <w:t>Decoding operation</w:t>
      </w:r>
      <w:bookmarkEnd w:id="75"/>
      <w:bookmarkEnd w:id="76"/>
      <w:bookmarkEnd w:id="77"/>
      <w:bookmarkEnd w:id="78"/>
    </w:p>
    <w:p w14:paraId="4C03727A" w14:textId="77777777" w:rsidR="00F20980" w:rsidRPr="00BB5939" w:rsidRDefault="00F20980" w:rsidP="00F20980">
      <w:pPr>
        <w:rPr>
          <w:rFonts w:asciiTheme="majorHAnsi" w:hAnsiTheme="majorHAnsi"/>
          <w:color w:val="000000" w:themeColor="text1"/>
        </w:rPr>
      </w:pPr>
      <w:r w:rsidRPr="00BB5939">
        <w:rPr>
          <w:rFonts w:asciiTheme="majorHAnsi" w:hAnsiTheme="majorHAnsi"/>
          <w:color w:val="000000" w:themeColor="text1"/>
        </w:rPr>
        <w:t xml:space="preserve">Given stored 16-bit integer value x, the corresponding </w:t>
      </w:r>
      <w:r w:rsidRPr="00BB5939">
        <w:rPr>
          <w:rFonts w:asciiTheme="majorHAnsi" w:eastAsia="SimSun" w:hAnsiTheme="majorHAnsi"/>
          <w:color w:val="000000" w:themeColor="text1"/>
          <w:lang w:eastAsia="zh-CN"/>
        </w:rPr>
        <w:t xml:space="preserve">VMAF </w:t>
      </w:r>
      <w:r w:rsidRPr="00BB5939">
        <w:rPr>
          <w:rFonts w:asciiTheme="majorHAnsi" w:hAnsiTheme="majorHAnsi"/>
          <w:color w:val="000000" w:themeColor="text1"/>
        </w:rPr>
        <w:t>value shall be derived as follows (expressed in floating point):</w:t>
      </w:r>
    </w:p>
    <w:p w14:paraId="3B4B8471" w14:textId="77777777" w:rsidR="00F20980" w:rsidRPr="00BB5939" w:rsidRDefault="00F20980" w:rsidP="00F20980">
      <w:pPr>
        <w:rPr>
          <w:rFonts w:asciiTheme="majorHAnsi" w:hAnsiTheme="majorHAnsi"/>
          <w:color w:val="000000" w:themeColor="text1"/>
        </w:rPr>
      </w:pPr>
    </w:p>
    <w:p w14:paraId="5B24BFE3" w14:textId="77777777" w:rsidR="00F20980" w:rsidRPr="00BB5939" w:rsidRDefault="00F20980" w:rsidP="00F20980">
      <w:pPr>
        <w:ind w:firstLine="720"/>
        <w:rPr>
          <w:rFonts w:asciiTheme="majorHAnsi" w:hAnsiTheme="majorHAnsi"/>
          <w:color w:val="000000" w:themeColor="text1"/>
        </w:rPr>
      </w:pPr>
      <w:r w:rsidRPr="00BB5939">
        <w:rPr>
          <w:rFonts w:asciiTheme="majorHAnsi" w:hAnsiTheme="majorHAnsi"/>
          <w:color w:val="000000" w:themeColor="text1"/>
        </w:rPr>
        <w:t xml:space="preserve">VMAF = (real) (x) / </w:t>
      </w:r>
      <w:proofErr w:type="gramStart"/>
      <w:r w:rsidRPr="00BB5939">
        <w:rPr>
          <w:rFonts w:asciiTheme="majorHAnsi" w:hAnsiTheme="majorHAnsi"/>
          <w:color w:val="000000" w:themeColor="text1"/>
        </w:rPr>
        <w:t>512;</w:t>
      </w:r>
      <w:proofErr w:type="gramEnd"/>
    </w:p>
    <w:p w14:paraId="2BE24354"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223DBB85" w14:textId="77777777" w:rsidR="00F20980"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bookmarkStart w:id="79" w:name="_l7ub3uz948eg" w:colFirst="0" w:colLast="0"/>
      <w:bookmarkStart w:id="80" w:name="_ytjeg9fgdosu" w:colFirst="0" w:colLast="0"/>
      <w:bookmarkStart w:id="81" w:name="_fqlfz2ruvpx4" w:colFirst="0" w:colLast="0"/>
      <w:bookmarkEnd w:id="79"/>
      <w:bookmarkEnd w:id="80"/>
      <w:bookmarkEnd w:id="81"/>
    </w:p>
    <w:p w14:paraId="4C522653" w14:textId="1A4601AB"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Pr>
          <w:rFonts w:ascii="Cambria" w:eastAsia="Calibri" w:hAnsi="Cambria" w:cs="Times New Roman"/>
          <w:i/>
          <w:iCs/>
          <w:color w:val="000000" w:themeColor="text1"/>
          <w:lang w:val="en-GB"/>
        </w:rPr>
        <w:t>Bibliography</w:t>
      </w:r>
      <w:r w:rsidRPr="00BB5939">
        <w:rPr>
          <w:rFonts w:ascii="Cambria" w:eastAsia="Calibri" w:hAnsi="Cambria" w:cs="Times New Roman"/>
          <w:i/>
          <w:iCs/>
          <w:color w:val="000000" w:themeColor="text1"/>
          <w:lang w:val="en-GB"/>
        </w:rPr>
        <w:t xml:space="preserve"> </w:t>
      </w:r>
    </w:p>
    <w:p w14:paraId="06952D5A"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05E20E7B"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48F3E799" w14:textId="707027EE" w:rsidR="00F20980" w:rsidRPr="00BB5939" w:rsidRDefault="00F20980" w:rsidP="00F20980">
      <w:pPr>
        <w:rPr>
          <w:rFonts w:ascii="Times New Roman" w:eastAsia="Times New Roman" w:hAnsi="Times New Roman" w:cs="Times New Roman"/>
          <w:color w:val="000000" w:themeColor="text1"/>
        </w:rPr>
      </w:pPr>
      <w:r w:rsidRPr="00F20980">
        <w:rPr>
          <w:rFonts w:ascii="Times New Roman" w:eastAsia="Times New Roman" w:hAnsi="Times New Roman" w:cs="Times New Roman"/>
          <w:color w:val="000000" w:themeColor="text1"/>
        </w:rPr>
        <w:t xml:space="preserve">[ </w:t>
      </w:r>
      <w:proofErr w:type="gramStart"/>
      <w:r w:rsidRPr="00F20980">
        <w:rPr>
          <w:rFonts w:ascii="Times New Roman" w:eastAsia="Times New Roman" w:hAnsi="Times New Roman" w:cs="Times New Roman"/>
          <w:color w:val="000000" w:themeColor="text1"/>
        </w:rPr>
        <w:t>6 ]</w:t>
      </w:r>
      <w:proofErr w:type="gramEnd"/>
      <w:r w:rsidRPr="00F20980">
        <w:rPr>
          <w:rFonts w:ascii="Times New Roman" w:eastAsia="Times New Roman" w:hAnsi="Times New Roman" w:cs="Times New Roman"/>
          <w:color w:val="000000" w:themeColor="text1"/>
        </w:rPr>
        <w:t xml:space="preserve"> VMAF metric implementation:  </w:t>
      </w:r>
      <w:hyperlink r:id="rId21">
        <w:r w:rsidRPr="00F20980">
          <w:rPr>
            <w:rFonts w:ascii="Times New Roman" w:eastAsia="Times New Roman" w:hAnsi="Times New Roman" w:cs="Times New Roman"/>
            <w:color w:val="000000" w:themeColor="text1"/>
            <w:u w:val="single"/>
          </w:rPr>
          <w:t>https://github.com/Netflix/vmaf</w:t>
        </w:r>
      </w:hyperlink>
      <w:r w:rsidRPr="00BB5939">
        <w:rPr>
          <w:rFonts w:ascii="Times New Roman" w:eastAsia="Times New Roman" w:hAnsi="Times New Roman" w:cs="Times New Roman"/>
          <w:color w:val="000000" w:themeColor="text1"/>
        </w:rPr>
        <w:t xml:space="preserve"> </w:t>
      </w:r>
    </w:p>
    <w:p w14:paraId="44D7C567" w14:textId="77777777" w:rsidR="00F20980" w:rsidRPr="00F20980" w:rsidRDefault="00F20980" w:rsidP="00FB5B60">
      <w:pPr>
        <w:pStyle w:val="Atom"/>
        <w:rPr>
          <w:rFonts w:ascii="Cambria" w:eastAsiaTheme="minorEastAsia" w:hAnsi="Cambria"/>
          <w:szCs w:val="22"/>
          <w:lang w:val="en-US" w:eastAsia="ko-KR"/>
        </w:rPr>
      </w:pPr>
    </w:p>
    <w:p w14:paraId="7CAEE067" w14:textId="77777777" w:rsidR="00F20980" w:rsidRDefault="00F20980" w:rsidP="00FB5B60">
      <w:pPr>
        <w:pStyle w:val="Atom"/>
        <w:rPr>
          <w:rFonts w:ascii="Cambria" w:eastAsiaTheme="minorEastAsia" w:hAnsi="Cambria"/>
          <w:szCs w:val="22"/>
          <w:lang w:eastAsia="ko-KR"/>
        </w:rPr>
      </w:pPr>
    </w:p>
    <w:sectPr w:rsidR="00F20980" w:rsidSect="001F7451">
      <w:footerReference w:type="default" r:id="rId2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E95D" w14:textId="77777777" w:rsidR="009008A3" w:rsidRDefault="009008A3" w:rsidP="009E784A">
      <w:r>
        <w:separator/>
      </w:r>
    </w:p>
  </w:endnote>
  <w:endnote w:type="continuationSeparator" w:id="0">
    <w:p w14:paraId="03D9FED8" w14:textId="77777777" w:rsidR="009008A3" w:rsidRDefault="009008A3" w:rsidP="009E784A">
      <w:r>
        <w:continuationSeparator/>
      </w:r>
    </w:p>
  </w:endnote>
  <w:endnote w:type="continuationNotice" w:id="1">
    <w:p w14:paraId="21FE8506" w14:textId="77777777" w:rsidR="009008A3" w:rsidRDefault="009008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Netflix Sans">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39A6" w14:textId="77777777" w:rsidR="00263031" w:rsidRPr="00BA1CC8" w:rsidRDefault="00263031">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p w14:paraId="3DE059AE"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9D696" w14:textId="77777777" w:rsidR="00263031" w:rsidRDefault="00263031">
    <w:pPr>
      <w:pStyle w:val="Footer"/>
      <w:spacing w:before="240" w:after="480"/>
    </w:pPr>
  </w:p>
  <w:p w14:paraId="02054264"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C9D1B" w14:textId="77777777" w:rsidR="00263031" w:rsidRDefault="00263031">
    <w:pPr>
      <w:pStyle w:val="Footer"/>
    </w:pPr>
  </w:p>
  <w:p w14:paraId="34B5818D" w14:textId="77777777" w:rsidR="00000000" w:rsidRDefault="000000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8A1E3" w14:textId="77777777" w:rsidR="009008A3" w:rsidRDefault="009008A3" w:rsidP="009E784A">
      <w:r>
        <w:separator/>
      </w:r>
    </w:p>
  </w:footnote>
  <w:footnote w:type="continuationSeparator" w:id="0">
    <w:p w14:paraId="1E6286DF" w14:textId="77777777" w:rsidR="009008A3" w:rsidRDefault="009008A3" w:rsidP="009E784A">
      <w:r>
        <w:continuationSeparator/>
      </w:r>
    </w:p>
  </w:footnote>
  <w:footnote w:type="continuationNotice" w:id="1">
    <w:p w14:paraId="66E83A35" w14:textId="77777777" w:rsidR="009008A3" w:rsidRDefault="009008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5D6BF" w14:textId="77777777" w:rsidR="00263031" w:rsidRPr="00151316" w:rsidRDefault="00263031">
    <w:pPr>
      <w:pStyle w:val="Header"/>
      <w:spacing w:line="240" w:lineRule="exact"/>
    </w:pPr>
    <w:r w:rsidRPr="00151316">
      <w:t>ISO #####-</w:t>
    </w:r>
    <w:proofErr w:type="gramStart"/>
    <w:r w:rsidRPr="00151316">
      <w:t>#:#</w:t>
    </w:r>
    <w:proofErr w:type="gramEnd"/>
    <w:r w:rsidRPr="00151316">
      <w:t>###(X)</w:t>
    </w:r>
  </w:p>
  <w:p w14:paraId="26486CB9"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9419F" w14:textId="5AB6A40E" w:rsidR="00263031" w:rsidRPr="004D16C0" w:rsidRDefault="00263031">
    <w:pPr>
      <w:pStyle w:val="Header"/>
      <w:spacing w:after="360"/>
      <w:rPr>
        <w:b/>
        <w:sz w:val="24"/>
        <w:szCs w:val="24"/>
      </w:rPr>
    </w:pPr>
    <w:r w:rsidRPr="004D16C0">
      <w:rPr>
        <w:sz w:val="24"/>
        <w:szCs w:val="24"/>
      </w:rPr>
      <w:t>© ISO </w:t>
    </w:r>
    <w:r w:rsidR="00ED1196">
      <w:rPr>
        <w:sz w:val="24"/>
        <w:szCs w:val="24"/>
      </w:rPr>
      <w:t>202</w:t>
    </w:r>
    <w:r w:rsidR="00FC2292">
      <w:rPr>
        <w:sz w:val="24"/>
        <w:szCs w:val="24"/>
      </w:rPr>
      <w:t>5</w:t>
    </w:r>
    <w:r w:rsidRPr="004D16C0">
      <w:rPr>
        <w:sz w:val="24"/>
        <w:szCs w:val="24"/>
      </w:rPr>
      <w:t> – All rights reserved</w:t>
    </w:r>
  </w:p>
  <w:p w14:paraId="4377734F"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C15D" w14:textId="77777777" w:rsidR="00263031" w:rsidRDefault="00263031">
    <w:pPr>
      <w:pStyle w:val="Header"/>
    </w:pPr>
  </w:p>
  <w:p w14:paraId="3DBE443F"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67E2"/>
    <w:multiLevelType w:val="multilevel"/>
    <w:tmpl w:val="B11C2E7A"/>
    <w:styleLink w:val="CurrentList2"/>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 w15:restartNumberingAfterBreak="0">
    <w:nsid w:val="17763F64"/>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1A7C42EA"/>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5" w15:restartNumberingAfterBreak="0">
    <w:nsid w:val="240A3C8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6" w15:restartNumberingAfterBreak="0">
    <w:nsid w:val="28730288"/>
    <w:multiLevelType w:val="multilevel"/>
    <w:tmpl w:val="DEF8530A"/>
    <w:lvl w:ilvl="0">
      <w:start w:val="5"/>
      <w:numFmt w:val="decimal"/>
      <w:lvlText w:val="%1."/>
      <w:lvlJc w:val="left"/>
      <w:pPr>
        <w:ind w:left="360" w:hanging="360"/>
      </w:pPr>
      <w:rPr>
        <w:rFonts w:hint="default"/>
      </w:rPr>
    </w:lvl>
    <w:lvl w:ilvl="1">
      <w:start w:val="4"/>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A86617"/>
    <w:multiLevelType w:val="multilevel"/>
    <w:tmpl w:val="D92CED72"/>
    <w:lvl w:ilvl="0">
      <w:start w:val="1"/>
      <w:numFmt w:val="bullet"/>
      <w:pStyle w:val="List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45A26AC"/>
    <w:multiLevelType w:val="hybridMultilevel"/>
    <w:tmpl w:val="1D382ECC"/>
    <w:lvl w:ilvl="0" w:tplc="5E2AEEA6">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B640AE"/>
    <w:multiLevelType w:val="hybridMultilevel"/>
    <w:tmpl w:val="0264F7F6"/>
    <w:lvl w:ilvl="0" w:tplc="AA4805D6">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41057A1"/>
    <w:multiLevelType w:val="multilevel"/>
    <w:tmpl w:val="B11C2E7A"/>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2" w15:restartNumberingAfterBreak="0">
    <w:nsid w:val="5F28591E"/>
    <w:multiLevelType w:val="hybridMultilevel"/>
    <w:tmpl w:val="9BBAD4A6"/>
    <w:lvl w:ilvl="0" w:tplc="AA4805D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F7256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5" w15:restartNumberingAfterBreak="0">
    <w:nsid w:val="6C943425"/>
    <w:multiLevelType w:val="hybridMultilevel"/>
    <w:tmpl w:val="93A244FA"/>
    <w:lvl w:ilvl="0" w:tplc="ADECE8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797D0347"/>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8" w15:restartNumberingAfterBreak="0">
    <w:nsid w:val="7B873F53"/>
    <w:multiLevelType w:val="hybridMultilevel"/>
    <w:tmpl w:val="12DE2940"/>
    <w:lvl w:ilvl="0" w:tplc="38DE115E">
      <w:start w:val="1"/>
      <w:numFmt w:val="decimal"/>
      <w:lvlText w:val="%1."/>
      <w:lvlJc w:val="left"/>
      <w:pPr>
        <w:tabs>
          <w:tab w:val="num" w:pos="720"/>
        </w:tabs>
        <w:ind w:left="720" w:hanging="720"/>
      </w:pPr>
    </w:lvl>
    <w:lvl w:ilvl="1" w:tplc="B1F6DBF2">
      <w:start w:val="1"/>
      <w:numFmt w:val="decimal"/>
      <w:pStyle w:val="AnnexA2"/>
      <w:lvlText w:val="%2."/>
      <w:lvlJc w:val="left"/>
      <w:pPr>
        <w:tabs>
          <w:tab w:val="num" w:pos="1440"/>
        </w:tabs>
        <w:ind w:left="1440" w:hanging="720"/>
      </w:pPr>
    </w:lvl>
    <w:lvl w:ilvl="2" w:tplc="5C42E6AE">
      <w:start w:val="1"/>
      <w:numFmt w:val="decimal"/>
      <w:lvlText w:val="%3."/>
      <w:lvlJc w:val="left"/>
      <w:pPr>
        <w:tabs>
          <w:tab w:val="num" w:pos="2160"/>
        </w:tabs>
        <w:ind w:left="2160" w:hanging="720"/>
      </w:pPr>
    </w:lvl>
    <w:lvl w:ilvl="3" w:tplc="20F48EF4">
      <w:start w:val="1"/>
      <w:numFmt w:val="decimal"/>
      <w:lvlText w:val="%4."/>
      <w:lvlJc w:val="left"/>
      <w:pPr>
        <w:tabs>
          <w:tab w:val="num" w:pos="2880"/>
        </w:tabs>
        <w:ind w:left="2880" w:hanging="720"/>
      </w:pPr>
    </w:lvl>
    <w:lvl w:ilvl="4" w:tplc="8AECF90A">
      <w:start w:val="1"/>
      <w:numFmt w:val="decimal"/>
      <w:lvlText w:val="%5."/>
      <w:lvlJc w:val="left"/>
      <w:pPr>
        <w:tabs>
          <w:tab w:val="num" w:pos="3600"/>
        </w:tabs>
        <w:ind w:left="3600" w:hanging="720"/>
      </w:pPr>
    </w:lvl>
    <w:lvl w:ilvl="5" w:tplc="93A81626">
      <w:start w:val="1"/>
      <w:numFmt w:val="decimal"/>
      <w:lvlText w:val="%6."/>
      <w:lvlJc w:val="left"/>
      <w:pPr>
        <w:tabs>
          <w:tab w:val="num" w:pos="4320"/>
        </w:tabs>
        <w:ind w:left="4320" w:hanging="720"/>
      </w:pPr>
    </w:lvl>
    <w:lvl w:ilvl="6" w:tplc="F23A6306">
      <w:start w:val="1"/>
      <w:numFmt w:val="decimal"/>
      <w:lvlText w:val="%7."/>
      <w:lvlJc w:val="left"/>
      <w:pPr>
        <w:tabs>
          <w:tab w:val="num" w:pos="5040"/>
        </w:tabs>
        <w:ind w:left="5040" w:hanging="720"/>
      </w:pPr>
    </w:lvl>
    <w:lvl w:ilvl="7" w:tplc="3E6AB490">
      <w:start w:val="1"/>
      <w:numFmt w:val="decimal"/>
      <w:lvlText w:val="%8."/>
      <w:lvlJc w:val="left"/>
      <w:pPr>
        <w:tabs>
          <w:tab w:val="num" w:pos="5760"/>
        </w:tabs>
        <w:ind w:left="5760" w:hanging="720"/>
      </w:pPr>
    </w:lvl>
    <w:lvl w:ilvl="8" w:tplc="ACE67DB4">
      <w:start w:val="1"/>
      <w:numFmt w:val="decimal"/>
      <w:lvlText w:val="%9."/>
      <w:lvlJc w:val="left"/>
      <w:pPr>
        <w:tabs>
          <w:tab w:val="num" w:pos="6480"/>
        </w:tabs>
        <w:ind w:left="6480" w:hanging="720"/>
      </w:pPr>
    </w:lvl>
  </w:abstractNum>
  <w:abstractNum w:abstractNumId="19" w15:restartNumberingAfterBreak="0">
    <w:nsid w:val="7C5D5F54"/>
    <w:multiLevelType w:val="multilevel"/>
    <w:tmpl w:val="B11C2E7A"/>
    <w:styleLink w:val="CurrentList1"/>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79007456">
    <w:abstractNumId w:val="13"/>
  </w:num>
  <w:num w:numId="2" w16cid:durableId="1155488109">
    <w:abstractNumId w:val="7"/>
  </w:num>
  <w:num w:numId="3" w16cid:durableId="616447951">
    <w:abstractNumId w:val="12"/>
  </w:num>
  <w:num w:numId="4" w16cid:durableId="259266672">
    <w:abstractNumId w:val="7"/>
    <w:lvlOverride w:ilvl="0">
      <w:startOverride w:val="1"/>
    </w:lvlOverride>
  </w:num>
  <w:num w:numId="5" w16cid:durableId="1251549811">
    <w:abstractNumId w:val="7"/>
  </w:num>
  <w:num w:numId="6" w16cid:durableId="349337963">
    <w:abstractNumId w:val="7"/>
  </w:num>
  <w:num w:numId="7" w16cid:durableId="131869952">
    <w:abstractNumId w:val="9"/>
  </w:num>
  <w:num w:numId="8" w16cid:durableId="272175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6632777">
    <w:abstractNumId w:val="5"/>
  </w:num>
  <w:num w:numId="10" w16cid:durableId="1712001703">
    <w:abstractNumId w:val="17"/>
  </w:num>
  <w:num w:numId="11" w16cid:durableId="334379864">
    <w:abstractNumId w:val="15"/>
  </w:num>
  <w:num w:numId="12" w16cid:durableId="1404449345">
    <w:abstractNumId w:val="3"/>
  </w:num>
  <w:num w:numId="13" w16cid:durableId="688219156">
    <w:abstractNumId w:val="2"/>
  </w:num>
  <w:num w:numId="14" w16cid:durableId="907153475">
    <w:abstractNumId w:val="14"/>
  </w:num>
  <w:num w:numId="15" w16cid:durableId="1360619044">
    <w:abstractNumId w:val="8"/>
  </w:num>
  <w:num w:numId="16" w16cid:durableId="996032028">
    <w:abstractNumId w:val="20"/>
  </w:num>
  <w:num w:numId="17" w16cid:durableId="572010918">
    <w:abstractNumId w:val="11"/>
  </w:num>
  <w:num w:numId="18" w16cid:durableId="1357540840">
    <w:abstractNumId w:val="4"/>
  </w:num>
  <w:num w:numId="19" w16cid:durableId="378743193">
    <w:abstractNumId w:val="1"/>
  </w:num>
  <w:num w:numId="20" w16cid:durableId="770009958">
    <w:abstractNumId w:val="21"/>
  </w:num>
  <w:num w:numId="21" w16cid:durableId="771709371">
    <w:abstractNumId w:val="6"/>
  </w:num>
  <w:num w:numId="22" w16cid:durableId="651522924">
    <w:abstractNumId w:val="10"/>
  </w:num>
  <w:num w:numId="23" w16cid:durableId="1518273927">
    <w:abstractNumId w:val="19"/>
  </w:num>
  <w:num w:numId="24" w16cid:durableId="388382492">
    <w:abstractNumId w:val="16"/>
  </w:num>
  <w:num w:numId="25" w16cid:durableId="3058605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y Norkin">
    <w15:presenceInfo w15:providerId="AD" w15:userId="S::anorkin@netflix.com::6fac6483-dc5f-4d4a-864a-0bef3a285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A50"/>
    <w:rsid w:val="00007699"/>
    <w:rsid w:val="00012CED"/>
    <w:rsid w:val="00021C78"/>
    <w:rsid w:val="00036B22"/>
    <w:rsid w:val="000421B8"/>
    <w:rsid w:val="00055897"/>
    <w:rsid w:val="00061D57"/>
    <w:rsid w:val="0006604B"/>
    <w:rsid w:val="00071B25"/>
    <w:rsid w:val="000842FE"/>
    <w:rsid w:val="000855A4"/>
    <w:rsid w:val="00090F91"/>
    <w:rsid w:val="000968DA"/>
    <w:rsid w:val="000A1554"/>
    <w:rsid w:val="000C78E6"/>
    <w:rsid w:val="000D0C56"/>
    <w:rsid w:val="000D1DEB"/>
    <w:rsid w:val="000D48CA"/>
    <w:rsid w:val="000F1C70"/>
    <w:rsid w:val="0010415C"/>
    <w:rsid w:val="0011256F"/>
    <w:rsid w:val="00115F07"/>
    <w:rsid w:val="00151A96"/>
    <w:rsid w:val="0017051E"/>
    <w:rsid w:val="00170AE3"/>
    <w:rsid w:val="00172E44"/>
    <w:rsid w:val="0018563E"/>
    <w:rsid w:val="0018712D"/>
    <w:rsid w:val="00196997"/>
    <w:rsid w:val="001A4D87"/>
    <w:rsid w:val="001C4832"/>
    <w:rsid w:val="001D71E0"/>
    <w:rsid w:val="001E1587"/>
    <w:rsid w:val="001E18A9"/>
    <w:rsid w:val="001F271E"/>
    <w:rsid w:val="001F7451"/>
    <w:rsid w:val="00202D71"/>
    <w:rsid w:val="00207212"/>
    <w:rsid w:val="00214BE2"/>
    <w:rsid w:val="0022321A"/>
    <w:rsid w:val="002411C2"/>
    <w:rsid w:val="00242417"/>
    <w:rsid w:val="0025367A"/>
    <w:rsid w:val="00263031"/>
    <w:rsid w:val="00263789"/>
    <w:rsid w:val="002651BC"/>
    <w:rsid w:val="0029131B"/>
    <w:rsid w:val="00292A4D"/>
    <w:rsid w:val="00295C41"/>
    <w:rsid w:val="002A0436"/>
    <w:rsid w:val="002B3EBC"/>
    <w:rsid w:val="003044B7"/>
    <w:rsid w:val="00305404"/>
    <w:rsid w:val="003226C8"/>
    <w:rsid w:val="003239A9"/>
    <w:rsid w:val="00330AA7"/>
    <w:rsid w:val="003574F5"/>
    <w:rsid w:val="00373D02"/>
    <w:rsid w:val="00382DE2"/>
    <w:rsid w:val="00385C5D"/>
    <w:rsid w:val="003A5C9F"/>
    <w:rsid w:val="003B0FC6"/>
    <w:rsid w:val="003C04A2"/>
    <w:rsid w:val="003C1B4A"/>
    <w:rsid w:val="003D1885"/>
    <w:rsid w:val="00402FFA"/>
    <w:rsid w:val="00413A92"/>
    <w:rsid w:val="004222EB"/>
    <w:rsid w:val="00434150"/>
    <w:rsid w:val="004350D4"/>
    <w:rsid w:val="004353B5"/>
    <w:rsid w:val="00457603"/>
    <w:rsid w:val="00481711"/>
    <w:rsid w:val="00487342"/>
    <w:rsid w:val="004A1CF9"/>
    <w:rsid w:val="004B2807"/>
    <w:rsid w:val="004B322A"/>
    <w:rsid w:val="004C581F"/>
    <w:rsid w:val="004D4D81"/>
    <w:rsid w:val="004E45B6"/>
    <w:rsid w:val="004E6A5C"/>
    <w:rsid w:val="004E7EBF"/>
    <w:rsid w:val="004F5473"/>
    <w:rsid w:val="00500B81"/>
    <w:rsid w:val="00505367"/>
    <w:rsid w:val="00516784"/>
    <w:rsid w:val="00535AB6"/>
    <w:rsid w:val="00540DEA"/>
    <w:rsid w:val="005612C2"/>
    <w:rsid w:val="00581B34"/>
    <w:rsid w:val="005869C1"/>
    <w:rsid w:val="00586F8F"/>
    <w:rsid w:val="005B45E4"/>
    <w:rsid w:val="005B6F4A"/>
    <w:rsid w:val="005C1341"/>
    <w:rsid w:val="005C2A51"/>
    <w:rsid w:val="005C5EEE"/>
    <w:rsid w:val="005C71B0"/>
    <w:rsid w:val="005D1F9C"/>
    <w:rsid w:val="005D5897"/>
    <w:rsid w:val="005D7FE3"/>
    <w:rsid w:val="005E1016"/>
    <w:rsid w:val="005F6344"/>
    <w:rsid w:val="00606C05"/>
    <w:rsid w:val="0061034D"/>
    <w:rsid w:val="00613D57"/>
    <w:rsid w:val="0061651F"/>
    <w:rsid w:val="00622C6C"/>
    <w:rsid w:val="00623FAB"/>
    <w:rsid w:val="00624E27"/>
    <w:rsid w:val="00630FD3"/>
    <w:rsid w:val="0063127E"/>
    <w:rsid w:val="00631A8E"/>
    <w:rsid w:val="00636F47"/>
    <w:rsid w:val="006501ED"/>
    <w:rsid w:val="00651912"/>
    <w:rsid w:val="00665F50"/>
    <w:rsid w:val="006876B0"/>
    <w:rsid w:val="006C1D5E"/>
    <w:rsid w:val="006C21C2"/>
    <w:rsid w:val="006D2BE2"/>
    <w:rsid w:val="006D505C"/>
    <w:rsid w:val="006D5084"/>
    <w:rsid w:val="006D7915"/>
    <w:rsid w:val="007205D0"/>
    <w:rsid w:val="0073524C"/>
    <w:rsid w:val="00736180"/>
    <w:rsid w:val="007408CE"/>
    <w:rsid w:val="00764C46"/>
    <w:rsid w:val="00770ED2"/>
    <w:rsid w:val="00776695"/>
    <w:rsid w:val="007800AE"/>
    <w:rsid w:val="007811EA"/>
    <w:rsid w:val="00782BDF"/>
    <w:rsid w:val="007A401E"/>
    <w:rsid w:val="007D3A84"/>
    <w:rsid w:val="007D5517"/>
    <w:rsid w:val="007D6228"/>
    <w:rsid w:val="007E20CE"/>
    <w:rsid w:val="007E2A18"/>
    <w:rsid w:val="007E55C8"/>
    <w:rsid w:val="007F537F"/>
    <w:rsid w:val="008033E3"/>
    <w:rsid w:val="00815658"/>
    <w:rsid w:val="00817BEB"/>
    <w:rsid w:val="00822DEA"/>
    <w:rsid w:val="00833476"/>
    <w:rsid w:val="00837144"/>
    <w:rsid w:val="00856445"/>
    <w:rsid w:val="0086596E"/>
    <w:rsid w:val="00881CCB"/>
    <w:rsid w:val="008D039F"/>
    <w:rsid w:val="008E5D10"/>
    <w:rsid w:val="008E7795"/>
    <w:rsid w:val="009008A3"/>
    <w:rsid w:val="00905A19"/>
    <w:rsid w:val="00910127"/>
    <w:rsid w:val="009147EA"/>
    <w:rsid w:val="00917C62"/>
    <w:rsid w:val="00954B0D"/>
    <w:rsid w:val="0095607D"/>
    <w:rsid w:val="00961F05"/>
    <w:rsid w:val="009636E0"/>
    <w:rsid w:val="00980E7B"/>
    <w:rsid w:val="00990826"/>
    <w:rsid w:val="009B09C2"/>
    <w:rsid w:val="009B37B9"/>
    <w:rsid w:val="009C197F"/>
    <w:rsid w:val="009C22E4"/>
    <w:rsid w:val="009C464E"/>
    <w:rsid w:val="009C5AAC"/>
    <w:rsid w:val="009D1165"/>
    <w:rsid w:val="009D5D9F"/>
    <w:rsid w:val="009D6980"/>
    <w:rsid w:val="009E784A"/>
    <w:rsid w:val="00A17739"/>
    <w:rsid w:val="00A23A02"/>
    <w:rsid w:val="00A25488"/>
    <w:rsid w:val="00A40A75"/>
    <w:rsid w:val="00A46D71"/>
    <w:rsid w:val="00A510F0"/>
    <w:rsid w:val="00A60DFB"/>
    <w:rsid w:val="00A7571B"/>
    <w:rsid w:val="00A8528A"/>
    <w:rsid w:val="00A906A6"/>
    <w:rsid w:val="00A9401A"/>
    <w:rsid w:val="00A97C51"/>
    <w:rsid w:val="00AA20E3"/>
    <w:rsid w:val="00AA46B2"/>
    <w:rsid w:val="00AB5831"/>
    <w:rsid w:val="00AD4469"/>
    <w:rsid w:val="00AD6112"/>
    <w:rsid w:val="00AE661F"/>
    <w:rsid w:val="00AF6529"/>
    <w:rsid w:val="00B03CCB"/>
    <w:rsid w:val="00B110FA"/>
    <w:rsid w:val="00B16F8C"/>
    <w:rsid w:val="00B24CCE"/>
    <w:rsid w:val="00B26E75"/>
    <w:rsid w:val="00B37FB1"/>
    <w:rsid w:val="00B61E7F"/>
    <w:rsid w:val="00B800D2"/>
    <w:rsid w:val="00BB3081"/>
    <w:rsid w:val="00BB443A"/>
    <w:rsid w:val="00BB4CE5"/>
    <w:rsid w:val="00BB616A"/>
    <w:rsid w:val="00BC2BD0"/>
    <w:rsid w:val="00BE0BE5"/>
    <w:rsid w:val="00C00388"/>
    <w:rsid w:val="00C02A28"/>
    <w:rsid w:val="00C06246"/>
    <w:rsid w:val="00C20D44"/>
    <w:rsid w:val="00C358D6"/>
    <w:rsid w:val="00C43B61"/>
    <w:rsid w:val="00C46828"/>
    <w:rsid w:val="00C60D89"/>
    <w:rsid w:val="00C7171E"/>
    <w:rsid w:val="00C717E2"/>
    <w:rsid w:val="00C775CA"/>
    <w:rsid w:val="00C83679"/>
    <w:rsid w:val="00C94B2C"/>
    <w:rsid w:val="00C955C7"/>
    <w:rsid w:val="00CA4022"/>
    <w:rsid w:val="00CB798F"/>
    <w:rsid w:val="00CD36BE"/>
    <w:rsid w:val="00CD75B5"/>
    <w:rsid w:val="00CF1629"/>
    <w:rsid w:val="00D16F82"/>
    <w:rsid w:val="00D179F6"/>
    <w:rsid w:val="00D22CBD"/>
    <w:rsid w:val="00D45370"/>
    <w:rsid w:val="00D50527"/>
    <w:rsid w:val="00D534D6"/>
    <w:rsid w:val="00D62B9A"/>
    <w:rsid w:val="00D709E9"/>
    <w:rsid w:val="00D904A9"/>
    <w:rsid w:val="00D96893"/>
    <w:rsid w:val="00DA4923"/>
    <w:rsid w:val="00DD3541"/>
    <w:rsid w:val="00DD6F29"/>
    <w:rsid w:val="00DF0A25"/>
    <w:rsid w:val="00E01411"/>
    <w:rsid w:val="00E043A4"/>
    <w:rsid w:val="00E1560B"/>
    <w:rsid w:val="00E4193C"/>
    <w:rsid w:val="00E42EB7"/>
    <w:rsid w:val="00E46ED4"/>
    <w:rsid w:val="00E5315B"/>
    <w:rsid w:val="00E540E3"/>
    <w:rsid w:val="00E565AB"/>
    <w:rsid w:val="00E80275"/>
    <w:rsid w:val="00E843CE"/>
    <w:rsid w:val="00E844C5"/>
    <w:rsid w:val="00E87E35"/>
    <w:rsid w:val="00E9507F"/>
    <w:rsid w:val="00E965CC"/>
    <w:rsid w:val="00E978B5"/>
    <w:rsid w:val="00EA23D5"/>
    <w:rsid w:val="00ED1196"/>
    <w:rsid w:val="00EE449C"/>
    <w:rsid w:val="00EF2D59"/>
    <w:rsid w:val="00F008CF"/>
    <w:rsid w:val="00F03F9B"/>
    <w:rsid w:val="00F15280"/>
    <w:rsid w:val="00F20980"/>
    <w:rsid w:val="00F419DA"/>
    <w:rsid w:val="00F424F9"/>
    <w:rsid w:val="00F4282A"/>
    <w:rsid w:val="00F57233"/>
    <w:rsid w:val="00F62E3B"/>
    <w:rsid w:val="00F73309"/>
    <w:rsid w:val="00F870BE"/>
    <w:rsid w:val="00FA056C"/>
    <w:rsid w:val="00FB5B60"/>
    <w:rsid w:val="00FC2292"/>
    <w:rsid w:val="00FD325A"/>
    <w:rsid w:val="00FD5EA0"/>
    <w:rsid w:val="00FE0C85"/>
    <w:rsid w:val="00FF2653"/>
    <w:rsid w:val="46DAAAAB"/>
    <w:rsid w:val="5FF674FE"/>
    <w:rsid w:val="6AE7F31C"/>
    <w:rsid w:val="6DE9D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667DE0C-7DDF-4BA9-8CB4-E0BC630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781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C2BD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C2BD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リスト段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0421B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table" w:styleId="TableGrid">
    <w:name w:val="Table Grid"/>
    <w:basedOn w:val="TableNormal"/>
    <w:uiPriority w:val="39"/>
    <w:rsid w:val="000421B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421B8"/>
    <w:rPr>
      <w:rFonts w:ascii="Cambria" w:hAnsi="Cambria" w:cs="Times New Roman"/>
      <w:lang w:val="en-GB" w:eastAsia="ko-KR"/>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505367"/>
    <w:rPr>
      <w:rFonts w:ascii="Arial" w:eastAsia="Arial" w:hAnsi="Arial" w:cs="Arial"/>
    </w:rPr>
  </w:style>
  <w:style w:type="paragraph" w:styleId="List2">
    <w:name w:val="List 2"/>
    <w:basedOn w:val="Normal"/>
    <w:uiPriority w:val="99"/>
    <w:unhideWhenUsed/>
    <w:rsid w:val="00505367"/>
    <w:pPr>
      <w:widowControl/>
      <w:numPr>
        <w:numId w:val="2"/>
      </w:numPr>
      <w:tabs>
        <w:tab w:val="left" w:pos="403"/>
      </w:tabs>
      <w:autoSpaceDE/>
      <w:autoSpaceDN/>
      <w:spacing w:after="240" w:line="240" w:lineRule="atLeast"/>
      <w:contextualSpacing/>
      <w:jc w:val="both"/>
    </w:pPr>
    <w:rPr>
      <w:rFonts w:ascii="Cambria" w:eastAsiaTheme="minorEastAsia" w:hAnsi="Cambria" w:cs="Times New Roman"/>
      <w:lang w:val="en-GB"/>
    </w:rPr>
  </w:style>
  <w:style w:type="character" w:customStyle="1" w:styleId="codeChar">
    <w:name w:val="code Char"/>
    <w:qFormat/>
    <w:rsid w:val="00F870BE"/>
    <w:rPr>
      <w:rFonts w:ascii="Courier New" w:hAnsi="Courier New"/>
      <w:lang w:val="en-GB" w:eastAsia="ja-JP" w:bidi="ar-SA"/>
    </w:rPr>
  </w:style>
  <w:style w:type="paragraph" w:customStyle="1" w:styleId="Atom">
    <w:name w:val="Atom"/>
    <w:basedOn w:val="Normal"/>
    <w:qFormat/>
    <w:rsid w:val="00F870BE"/>
    <w:pPr>
      <w:widowControl/>
      <w:tabs>
        <w:tab w:val="left" w:pos="403"/>
      </w:tabs>
      <w:autoSpaceDE/>
      <w:autoSpaceDN/>
      <w:spacing w:before="120" w:after="220"/>
    </w:pPr>
    <w:rPr>
      <w:rFonts w:asciiTheme="majorHAnsi" w:eastAsia="Times New Roman" w:hAnsiTheme="majorHAnsi" w:cs="Times New Roman"/>
      <w:szCs w:val="24"/>
      <w:lang w:val="en-GB"/>
    </w:rPr>
  </w:style>
  <w:style w:type="character" w:customStyle="1" w:styleId="CommentTextChar1">
    <w:name w:val="Comment Text Char1"/>
    <w:link w:val="CommentText"/>
    <w:uiPriority w:val="99"/>
    <w:qFormat/>
    <w:rsid w:val="00FA056C"/>
    <w:rPr>
      <w:rFonts w:asciiTheme="majorHAnsi" w:eastAsia="MS Mincho" w:hAnsiTheme="majorHAnsi"/>
      <w:lang w:val="en-GB" w:eastAsia="ja-JP"/>
    </w:rPr>
  </w:style>
  <w:style w:type="paragraph" w:styleId="CommentText">
    <w:name w:val="annotation text"/>
    <w:basedOn w:val="Normal"/>
    <w:link w:val="CommentTextChar1"/>
    <w:uiPriority w:val="99"/>
    <w:qFormat/>
    <w:rsid w:val="00FA056C"/>
    <w:pPr>
      <w:widowControl/>
      <w:tabs>
        <w:tab w:val="left" w:pos="403"/>
      </w:tabs>
      <w:autoSpaceDE/>
      <w:autoSpaceDN/>
      <w:spacing w:after="240" w:line="230" w:lineRule="atLeast"/>
      <w:jc w:val="both"/>
    </w:pPr>
    <w:rPr>
      <w:rFonts w:asciiTheme="majorHAnsi" w:eastAsia="MS Mincho" w:hAnsiTheme="majorHAnsi" w:cstheme="minorBidi"/>
      <w:lang w:val="en-GB" w:eastAsia="ja-JP"/>
    </w:rPr>
  </w:style>
  <w:style w:type="character" w:customStyle="1" w:styleId="CommentTextChar">
    <w:name w:val="Comment Text Char"/>
    <w:basedOn w:val="DefaultParagraphFont"/>
    <w:uiPriority w:val="99"/>
    <w:rsid w:val="00FA056C"/>
    <w:rPr>
      <w:rFonts w:ascii="Arial" w:eastAsia="Arial" w:hAnsi="Arial" w:cs="Arial"/>
      <w:sz w:val="20"/>
      <w:szCs w:val="20"/>
    </w:rPr>
  </w:style>
  <w:style w:type="character" w:styleId="CommentReference">
    <w:name w:val="annotation reference"/>
    <w:uiPriority w:val="99"/>
    <w:qFormat/>
    <w:rsid w:val="00214BE2"/>
    <w:rPr>
      <w:sz w:val="16"/>
      <w:lang w:val="fr-FR"/>
    </w:rPr>
  </w:style>
  <w:style w:type="paragraph" w:customStyle="1" w:styleId="zzCopyright">
    <w:name w:val="zzCopyright"/>
    <w:basedOn w:val="Normal"/>
    <w:next w:val="Normal"/>
    <w:semiHidden/>
    <w:rsid w:val="0026303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styleId="BalloonText">
    <w:name w:val="Balloon Text"/>
    <w:basedOn w:val="Normal"/>
    <w:link w:val="BalloonTextChar"/>
    <w:uiPriority w:val="99"/>
    <w:semiHidden/>
    <w:unhideWhenUsed/>
    <w:rsid w:val="007D55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17"/>
    <w:rPr>
      <w:rFonts w:ascii="Segoe UI" w:eastAsia="Arial" w:hAnsi="Segoe UI" w:cs="Segoe UI"/>
      <w:sz w:val="18"/>
      <w:szCs w:val="18"/>
    </w:rPr>
  </w:style>
  <w:style w:type="paragraph" w:styleId="Revision">
    <w:name w:val="Revision"/>
    <w:hidden/>
    <w:uiPriority w:val="99"/>
    <w:semiHidden/>
    <w:rsid w:val="005869C1"/>
    <w:pPr>
      <w:widowControl/>
      <w:autoSpaceDE/>
      <w:autoSpaceDN/>
    </w:pPr>
    <w:rPr>
      <w:rFonts w:ascii="Arial" w:eastAsia="Arial" w:hAnsi="Arial" w:cs="Arial"/>
    </w:rPr>
  </w:style>
  <w:style w:type="paragraph" w:customStyle="1" w:styleId="AnnexA2">
    <w:name w:val="Annex A2"/>
    <w:basedOn w:val="Normal"/>
    <w:next w:val="Normal"/>
    <w:qFormat/>
    <w:rsid w:val="00FD5EA0"/>
    <w:pPr>
      <w:keepNext/>
      <w:keepLines/>
      <w:widowControl/>
      <w:numPr>
        <w:ilvl w:val="1"/>
        <w:numId w:val="8"/>
      </w:numPr>
      <w:autoSpaceDE/>
      <w:autoSpaceDN/>
      <w:spacing w:before="360" w:after="120"/>
      <w:outlineLvl w:val="1"/>
    </w:pPr>
    <w:rPr>
      <w:rFonts w:ascii="Times New Roman" w:eastAsia="Candara" w:hAnsi="Times New Roman" w:cs="Times New Roman"/>
      <w:b/>
      <w:bCs/>
      <w:color w:val="000000"/>
      <w:spacing w:val="15"/>
      <w:sz w:val="28"/>
      <w:szCs w:val="28"/>
    </w:rPr>
  </w:style>
  <w:style w:type="paragraph" w:customStyle="1" w:styleId="Tabletitle">
    <w:name w:val="Table title"/>
    <w:basedOn w:val="Normal"/>
    <w:rsid w:val="00FD5EA0"/>
    <w:pPr>
      <w:widowControl/>
      <w:suppressAutoHyphens/>
      <w:autoSpaceDE/>
      <w:autoSpaceDN/>
      <w:spacing w:before="120" w:after="120" w:line="240" w:lineRule="atLeast"/>
      <w:jc w:val="center"/>
    </w:pPr>
    <w:rPr>
      <w:rFonts w:ascii="Cambria" w:eastAsia="Calibri" w:hAnsi="Cambria" w:cs="Times New Roman"/>
      <w:b/>
      <w:lang w:val="en-GB"/>
    </w:rPr>
  </w:style>
  <w:style w:type="paragraph" w:customStyle="1" w:styleId="Tablebody">
    <w:name w:val="Table body"/>
    <w:basedOn w:val="Normal"/>
    <w:link w:val="TablebodyChar"/>
    <w:rsid w:val="00FD5EA0"/>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before="60" w:after="60" w:line="210" w:lineRule="atLeast"/>
    </w:pPr>
    <w:rPr>
      <w:rFonts w:ascii="Cambria" w:eastAsia="Calibri" w:hAnsi="Cambria" w:cs="Times New Roman"/>
      <w:sz w:val="20"/>
      <w:lang w:val="en-GB"/>
    </w:rPr>
  </w:style>
  <w:style w:type="paragraph" w:customStyle="1" w:styleId="Tableheader">
    <w:name w:val="Table header"/>
    <w:basedOn w:val="Tablebody"/>
    <w:rsid w:val="00FD5EA0"/>
  </w:style>
  <w:style w:type="character" w:customStyle="1" w:styleId="TablebodyChar">
    <w:name w:val="Table body Char"/>
    <w:basedOn w:val="DefaultParagraphFont"/>
    <w:link w:val="Tablebody"/>
    <w:rsid w:val="00FD5EA0"/>
    <w:rPr>
      <w:rFonts w:ascii="Cambria" w:eastAsia="Calibri" w:hAnsi="Cambria" w:cs="Times New Roman"/>
      <w:sz w:val="20"/>
      <w:lang w:val="en-GB"/>
    </w:rPr>
  </w:style>
  <w:style w:type="character" w:customStyle="1" w:styleId="ISOCode">
    <w:name w:val="ISOCode"/>
    <w:rsid w:val="00FD5EA0"/>
    <w:rPr>
      <w:rFonts w:ascii="Courier New" w:hAnsi="Courier New" w:cs="Courier New"/>
      <w:b w:val="0"/>
      <w:i w:val="0"/>
      <w:sz w:val="22"/>
    </w:rPr>
  </w:style>
  <w:style w:type="paragraph" w:customStyle="1" w:styleId="Tablefooter">
    <w:name w:val="Table footer"/>
    <w:basedOn w:val="Normal"/>
    <w:rsid w:val="0095607D"/>
    <w:pPr>
      <w:widowControl/>
      <w:tabs>
        <w:tab w:val="left" w:pos="346"/>
      </w:tabs>
      <w:autoSpaceDE/>
      <w:autoSpaceDN/>
      <w:spacing w:before="60" w:after="60" w:line="200" w:lineRule="atLeast"/>
      <w:jc w:val="both"/>
    </w:pPr>
    <w:rPr>
      <w:rFonts w:ascii="Cambria" w:eastAsia="Calibri" w:hAnsi="Cambria" w:cs="Times New Roman"/>
      <w:sz w:val="18"/>
      <w:lang w:val="en-GB"/>
    </w:rPr>
  </w:style>
  <w:style w:type="character" w:customStyle="1" w:styleId="Heading3Char">
    <w:name w:val="Heading 3 Char"/>
    <w:basedOn w:val="DefaultParagraphFont"/>
    <w:link w:val="Heading3"/>
    <w:uiPriority w:val="9"/>
    <w:semiHidden/>
    <w:rsid w:val="00BC2BD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BC2BD0"/>
    <w:rPr>
      <w:rFonts w:asciiTheme="majorHAnsi" w:eastAsiaTheme="majorEastAsia" w:hAnsiTheme="majorHAnsi" w:cstheme="majorBidi"/>
      <w:i/>
      <w:iCs/>
      <w:color w:val="365F91" w:themeColor="accent1" w:themeShade="BF"/>
    </w:rPr>
  </w:style>
  <w:style w:type="paragraph" w:customStyle="1" w:styleId="fields">
    <w:name w:val="fields"/>
    <w:basedOn w:val="Normal"/>
    <w:qFormat/>
    <w:rsid w:val="00BC2BD0"/>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paragraph" w:customStyle="1" w:styleId="code">
    <w:name w:val="code"/>
    <w:basedOn w:val="Normal"/>
    <w:next w:val="Normal"/>
    <w:qFormat/>
    <w:rsid w:val="00BC2BD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paragraph" w:customStyle="1" w:styleId="Note1">
    <w:name w:val="Note 1"/>
    <w:basedOn w:val="Normal"/>
    <w:link w:val="Note1Char"/>
    <w:qFormat/>
    <w:rsid w:val="00BC2BD0"/>
    <w:pPr>
      <w:widowControl/>
      <w:overflowPunct w:val="0"/>
      <w:adjustRightInd w:val="0"/>
      <w:spacing w:before="120" w:after="120" w:line="199" w:lineRule="exact"/>
      <w:ind w:left="284"/>
      <w:jc w:val="both"/>
      <w:textAlignment w:val="baseline"/>
    </w:pPr>
    <w:rPr>
      <w:rFonts w:ascii="Times New Roman" w:eastAsia="Times New Roman" w:hAnsi="Times New Roman" w:cs="Times New Roman"/>
      <w:sz w:val="18"/>
      <w:szCs w:val="18"/>
      <w:lang w:val="en-GB"/>
    </w:rPr>
  </w:style>
  <w:style w:type="character" w:customStyle="1" w:styleId="Note1Char">
    <w:name w:val="Note 1 Char"/>
    <w:link w:val="Note1"/>
    <w:locked/>
    <w:rsid w:val="00BC2BD0"/>
    <w:rPr>
      <w:rFonts w:ascii="Times New Roman" w:eastAsia="Times New Roman" w:hAnsi="Times New Roman" w:cs="Times New Roman"/>
      <w:sz w:val="18"/>
      <w:szCs w:val="18"/>
      <w:lang w:val="en-GB"/>
    </w:rPr>
  </w:style>
  <w:style w:type="paragraph" w:customStyle="1" w:styleId="zzSTDTitle">
    <w:name w:val="zzSTDTitle"/>
    <w:basedOn w:val="Normal"/>
    <w:next w:val="Normal"/>
    <w:semiHidden/>
    <w:rsid w:val="00613D57"/>
    <w:pPr>
      <w:widowControl/>
      <w:tabs>
        <w:tab w:val="left" w:pos="403"/>
      </w:tabs>
      <w:suppressAutoHyphens/>
      <w:autoSpaceDE/>
      <w:autoSpaceDN/>
      <w:spacing w:before="400" w:after="760" w:line="350" w:lineRule="exact"/>
    </w:pPr>
    <w:rPr>
      <w:rFonts w:ascii="Cambria" w:eastAsia="Calibri" w:hAnsi="Cambria" w:cs="Times New Roman"/>
      <w:b/>
      <w:color w:val="0000FF"/>
      <w:sz w:val="32"/>
      <w:lang w:val="en-GB"/>
    </w:rPr>
  </w:style>
  <w:style w:type="character" w:customStyle="1" w:styleId="Heading2Char">
    <w:name w:val="Heading 2 Char"/>
    <w:basedOn w:val="DefaultParagraphFont"/>
    <w:link w:val="Heading2"/>
    <w:uiPriority w:val="9"/>
    <w:semiHidden/>
    <w:rsid w:val="007811EA"/>
    <w:rPr>
      <w:rFonts w:asciiTheme="majorHAnsi" w:eastAsiaTheme="majorEastAsia" w:hAnsiTheme="majorHAnsi" w:cstheme="majorBidi"/>
      <w:color w:val="365F91" w:themeColor="accent1" w:themeShade="BF"/>
      <w:sz w:val="26"/>
      <w:szCs w:val="26"/>
    </w:rPr>
  </w:style>
  <w:style w:type="table" w:customStyle="1" w:styleId="TableGrid1">
    <w:name w:val="Table Grid1"/>
    <w:basedOn w:val="TableNormal"/>
    <w:next w:val="TableGrid"/>
    <w:uiPriority w:val="39"/>
    <w:rsid w:val="007811E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7811EA"/>
    <w:pPr>
      <w:numPr>
        <w:numId w:val="23"/>
      </w:numPr>
    </w:pPr>
  </w:style>
  <w:style w:type="numbering" w:customStyle="1" w:styleId="CurrentList2">
    <w:name w:val="Current List2"/>
    <w:uiPriority w:val="99"/>
    <w:rsid w:val="00413A92"/>
    <w:pPr>
      <w:numPr>
        <w:numId w:val="25"/>
      </w:numPr>
    </w:pPr>
  </w:style>
  <w:style w:type="paragraph" w:styleId="CommentSubject">
    <w:name w:val="annotation subject"/>
    <w:basedOn w:val="CommentText"/>
    <w:next w:val="CommentText"/>
    <w:link w:val="CommentSubjectChar"/>
    <w:uiPriority w:val="99"/>
    <w:semiHidden/>
    <w:unhideWhenUsed/>
    <w:rsid w:val="00295C41"/>
    <w:pPr>
      <w:widowControl w:val="0"/>
      <w:tabs>
        <w:tab w:val="clear" w:pos="403"/>
      </w:tabs>
      <w:autoSpaceDE w:val="0"/>
      <w:autoSpaceDN w:val="0"/>
      <w:spacing w:after="0" w:line="240" w:lineRule="auto"/>
      <w:jc w:val="left"/>
    </w:pPr>
    <w:rPr>
      <w:rFonts w:ascii="Arial" w:eastAsia="Arial" w:hAnsi="Arial" w:cs="Arial"/>
      <w:b/>
      <w:bCs/>
      <w:sz w:val="20"/>
      <w:szCs w:val="20"/>
      <w:lang w:val="en-US" w:eastAsia="en-US"/>
    </w:rPr>
  </w:style>
  <w:style w:type="character" w:customStyle="1" w:styleId="CommentSubjectChar">
    <w:name w:val="Comment Subject Char"/>
    <w:basedOn w:val="CommentTextChar1"/>
    <w:link w:val="CommentSubject"/>
    <w:uiPriority w:val="99"/>
    <w:semiHidden/>
    <w:rsid w:val="00295C41"/>
    <w:rPr>
      <w:rFonts w:ascii="Arial" w:eastAsia="Arial" w:hAnsi="Arial" w:cs="Arial"/>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2358604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558589">
      <w:bodyDiv w:val="1"/>
      <w:marLeft w:val="0"/>
      <w:marRight w:val="0"/>
      <w:marTop w:val="0"/>
      <w:marBottom w:val="0"/>
      <w:divBdr>
        <w:top w:val="none" w:sz="0" w:space="0" w:color="auto"/>
        <w:left w:val="none" w:sz="0" w:space="0" w:color="auto"/>
        <w:bottom w:val="none" w:sz="0" w:space="0" w:color="auto"/>
        <w:right w:val="none" w:sz="0" w:space="0" w:color="auto"/>
      </w:divBdr>
    </w:div>
    <w:div w:id="939724860">
      <w:bodyDiv w:val="1"/>
      <w:marLeft w:val="0"/>
      <w:marRight w:val="0"/>
      <w:marTop w:val="0"/>
      <w:marBottom w:val="0"/>
      <w:divBdr>
        <w:top w:val="none" w:sz="0" w:space="0" w:color="auto"/>
        <w:left w:val="none" w:sz="0" w:space="0" w:color="auto"/>
        <w:bottom w:val="none" w:sz="0" w:space="0" w:color="auto"/>
        <w:right w:val="none" w:sz="0" w:space="0" w:color="auto"/>
      </w:divBdr>
    </w:div>
    <w:div w:id="1744714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model_document-rice_model.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github.com/Netflix/vmaf"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7" ma:contentTypeDescription="Create a new document." ma:contentTypeScope="" ma:versionID="5db4c723de895a9f7a11a49660ca427d">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d6dd1c832a10ac5bd5910f77520f44f5"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CEFDE-0373-440F-893E-59650D184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D042F-35FF-9742-B237-BC1F8524D092}">
  <ds:schemaRefs>
    <ds:schemaRef ds:uri="http://schemas.openxmlformats.org/officeDocument/2006/bibliography"/>
  </ds:schemaRefs>
</ds:datastoreItem>
</file>

<file path=customXml/itemProps3.xml><?xml version="1.0" encoding="utf-8"?>
<ds:datastoreItem xmlns:ds="http://schemas.openxmlformats.org/officeDocument/2006/customXml" ds:itemID="{6423A35E-826D-418C-94FA-8F6E304564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7B72AD-8A96-4E06-AA0C-736ED2876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1108</Words>
  <Characters>6320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Preliminary Draft of ISO/IEC 23001-10 AMD 2 Support for display attenuation maps</vt:lpstr>
    </vt:vector>
  </TitlesOfParts>
  <Manager/>
  <Company/>
  <LinksUpToDate>false</LinksUpToDate>
  <CharactersWithSpaces>7414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23001-10 AMD 2 Support for display attenuation maps</dc:title>
  <dc:subject/>
  <dc:creator>Ahmed Hamza</dc:creator>
  <cp:keywords/>
  <dc:description/>
  <cp:lastModifiedBy>Andrey Norkin</cp:lastModifiedBy>
  <cp:revision>2</cp:revision>
  <dcterms:created xsi:type="dcterms:W3CDTF">2025-04-01T06:39:00Z</dcterms:created>
  <dcterms:modified xsi:type="dcterms:W3CDTF">2025-04-01T06:39:00Z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01085</vt:lpwstr>
  </property>
  <property fmtid="{D5CDD505-2E9C-101B-9397-08002B2CF9AE}" pid="3" name="MDMSNumber">
    <vt:lpwstr>23383</vt:lpwstr>
  </property>
  <property fmtid="{D5CDD505-2E9C-101B-9397-08002B2CF9AE}" pid="4" name="ContentTypeId">
    <vt:lpwstr>0x010100E9DF4663B346214AA113078E9EE5D352</vt:lpwstr>
  </property>
</Properties>
</file>