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66992E37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426BB8">
        <w:rPr>
          <w:spacing w:val="28"/>
          <w:w w:val="115"/>
          <w:sz w:val="48"/>
          <w:szCs w:val="48"/>
          <w:u w:val="thick"/>
          <w:lang w:val="en-CA"/>
        </w:rPr>
        <w:t>1447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390D8479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426BB8">
        <w:rPr>
          <w:snapToGrid w:val="0"/>
          <w:lang w:val="en-CA"/>
        </w:rPr>
        <w:t>Text of ISO/IEC 14496-12 8th edition CDAM 2 Tools for enhanced CMAF and DASH integration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2AC0611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</w:t>
      </w:r>
      <w:r w:rsidR="00D760F8">
        <w:rPr>
          <w:snapToGrid w:val="0"/>
          <w:lang w:val="en-CA"/>
        </w:rPr>
        <w:t>2</w:t>
      </w:r>
      <w:r w:rsidR="00C325CC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2</w:t>
      </w:r>
      <w:r w:rsidR="00D760F8">
        <w:rPr>
          <w:snapToGrid w:val="0"/>
          <w:lang w:val="en-CA"/>
        </w:rPr>
        <w:t>8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5885B0A5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710864">
        <w:rPr>
          <w:snapToGrid w:val="0"/>
          <w:lang w:val="en-CA"/>
        </w:rPr>
        <w:t>37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0BD0D393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426BB8">
        <w:rPr>
          <w:rFonts w:eastAsia="SimSun"/>
          <w:b/>
          <w:sz w:val="48"/>
          <w:lang w:val="en-CA" w:eastAsia="zh-CN"/>
        </w:rPr>
        <w:t>1447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35AA84F9" w:rsidR="00954B0D" w:rsidRPr="006E4D98" w:rsidRDefault="002A01C9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January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</w:t>
      </w:r>
      <w:r>
        <w:rPr>
          <w:rFonts w:eastAsia="SimSun"/>
          <w:b/>
          <w:sz w:val="28"/>
          <w:lang w:val="en-CA" w:eastAsia="zh-CN"/>
        </w:rPr>
        <w:t>5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– </w:t>
      </w:r>
      <w:r>
        <w:rPr>
          <w:rFonts w:eastAsia="SimSun"/>
          <w:b/>
          <w:sz w:val="28"/>
          <w:lang w:val="en-CA" w:eastAsia="zh-CN"/>
        </w:rPr>
        <w:t>Geneva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, </w:t>
      </w:r>
      <w:r>
        <w:rPr>
          <w:rFonts w:eastAsia="SimSun"/>
          <w:b/>
          <w:sz w:val="28"/>
          <w:lang w:val="en-CA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00FDEAB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426BB8">
              <w:rPr>
                <w:b/>
                <w:lang w:val="en-CA"/>
              </w:rPr>
              <w:t>Text of ISO/IEC 14496-12 8th edition CDAM 2 Tools for enhanced CMAF and DASH integration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AABD603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D325BC">
              <w:rPr>
                <w:b/>
                <w:lang w:val="en-CA"/>
              </w:rPr>
              <w:t>24747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734604BA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426BB8" w:rsidRPr="00426BB8">
        <w:rPr>
          <w:lang w:val="en-CA"/>
        </w:rPr>
        <w:t>ISOBMFF_8th_AMD1_draftCD.docx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B2FE6" w14:textId="77777777" w:rsidR="00975513" w:rsidRDefault="00975513" w:rsidP="009E784A">
      <w:r>
        <w:separator/>
      </w:r>
    </w:p>
  </w:endnote>
  <w:endnote w:type="continuationSeparator" w:id="0">
    <w:p w14:paraId="56FCB107" w14:textId="77777777" w:rsidR="00975513" w:rsidRDefault="0097551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0178" w14:textId="77777777" w:rsidR="00975513" w:rsidRDefault="00975513" w:rsidP="009E784A">
      <w:r>
        <w:separator/>
      </w:r>
    </w:p>
  </w:footnote>
  <w:footnote w:type="continuationSeparator" w:id="0">
    <w:p w14:paraId="64E1367A" w14:textId="77777777" w:rsidR="00975513" w:rsidRDefault="0097551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oNotDisplayPageBoundarie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70AA4"/>
    <w:rsid w:val="0018563E"/>
    <w:rsid w:val="00195FF0"/>
    <w:rsid w:val="00196997"/>
    <w:rsid w:val="001E045E"/>
    <w:rsid w:val="001E18A9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31388E"/>
    <w:rsid w:val="003226C8"/>
    <w:rsid w:val="00322F50"/>
    <w:rsid w:val="00343C5C"/>
    <w:rsid w:val="00385C5D"/>
    <w:rsid w:val="00396FD6"/>
    <w:rsid w:val="003B0FC6"/>
    <w:rsid w:val="003F1F3F"/>
    <w:rsid w:val="003F4C08"/>
    <w:rsid w:val="004037DA"/>
    <w:rsid w:val="00426BB8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44437"/>
    <w:rsid w:val="005612C2"/>
    <w:rsid w:val="005A38C9"/>
    <w:rsid w:val="005A62A1"/>
    <w:rsid w:val="005C2A51"/>
    <w:rsid w:val="005C3BDE"/>
    <w:rsid w:val="00602D75"/>
    <w:rsid w:val="00622C6C"/>
    <w:rsid w:val="0063127E"/>
    <w:rsid w:val="0064508F"/>
    <w:rsid w:val="00651912"/>
    <w:rsid w:val="006B05C8"/>
    <w:rsid w:val="006E4D98"/>
    <w:rsid w:val="00710864"/>
    <w:rsid w:val="00734F32"/>
    <w:rsid w:val="00741271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8F3DB0"/>
    <w:rsid w:val="009202AC"/>
    <w:rsid w:val="009360EB"/>
    <w:rsid w:val="00952A96"/>
    <w:rsid w:val="00954B0D"/>
    <w:rsid w:val="009636E0"/>
    <w:rsid w:val="00975513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2712A"/>
    <w:rsid w:val="00B332AC"/>
    <w:rsid w:val="00B37E22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34FA8"/>
    <w:rsid w:val="00C955C7"/>
    <w:rsid w:val="00CB798F"/>
    <w:rsid w:val="00CD36BE"/>
    <w:rsid w:val="00CE05CC"/>
    <w:rsid w:val="00CF1629"/>
    <w:rsid w:val="00D158A1"/>
    <w:rsid w:val="00D325BC"/>
    <w:rsid w:val="00D437AA"/>
    <w:rsid w:val="00D43814"/>
    <w:rsid w:val="00D46C72"/>
    <w:rsid w:val="00D709E9"/>
    <w:rsid w:val="00D760F8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1054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14496-12 8th edition CDAM 2 Tools for enhanced CMAF and DASH integration</dc:title>
  <dc:subject/>
  <dc:creator>Dimitri Podborski</dc:creator>
  <cp:keywords/>
  <dc:description/>
  <cp:lastModifiedBy>Dimitri Podborski</cp:lastModifiedBy>
  <cp:revision>51</cp:revision>
  <dcterms:created xsi:type="dcterms:W3CDTF">2023-01-20T08:18:00Z</dcterms:created>
  <dcterms:modified xsi:type="dcterms:W3CDTF">2025-03-31T19:02:00Z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1447</vt:lpwstr>
  </property>
  <property fmtid="{D5CDD505-2E9C-101B-9397-08002B2CF9AE}" pid="3" name="MDMSNumber">
    <vt:lpwstr>24747</vt:lpwstr>
  </property>
</Properties>
</file>