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19B1FEE"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A90367">
        <w:rPr>
          <w:rFonts w:ascii="Times New Roman" w:hAnsi="Times New Roman" w:cs="Times New Roman"/>
          <w:spacing w:val="28"/>
          <w:w w:val="115"/>
          <w:sz w:val="48"/>
          <w:szCs w:val="48"/>
          <w:u w:val="thick"/>
          <w:lang w:val="en-GB"/>
        </w:rPr>
        <w:t>1440</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33C6D14E"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D42498">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75432BCE"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B0423E">
        <w:rPr>
          <w:rFonts w:ascii="Times New Roman" w:hAnsi="Times New Roman" w:cs="Times New Roman"/>
          <w:noProof/>
          <w:snapToGrid w:val="0"/>
          <w:sz w:val="24"/>
          <w:szCs w:val="24"/>
          <w:lang w:val="en-GB"/>
        </w:rPr>
        <w:t>2025-01-24</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372759D5"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D42498">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3F829B2D"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5177DEF3"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A90367">
        <w:rPr>
          <w:rFonts w:ascii="Times New Roman" w:eastAsia="SimSun" w:hAnsi="Times New Roman" w:cs="Times New Roman"/>
          <w:b/>
          <w:sz w:val="48"/>
          <w:szCs w:val="24"/>
          <w:lang w:val="en-GB" w:eastAsia="zh-CN"/>
        </w:rPr>
        <w:t>1440</w:t>
      </w:r>
      <w:r w:rsidR="004C352E" w:rsidRPr="0056436A">
        <w:rPr>
          <w:rFonts w:ascii="Times New Roman" w:eastAsia="SimSun" w:hAnsi="Times New Roman" w:cs="Times New Roman"/>
          <w:b/>
          <w:sz w:val="48"/>
          <w:szCs w:val="24"/>
          <w:lang w:val="en-GB" w:eastAsia="zh-CN"/>
        </w:rPr>
        <w:fldChar w:fldCharType="end"/>
      </w:r>
    </w:p>
    <w:p w14:paraId="40403B12" w14:textId="0FD37D06"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B0423E">
        <w:rPr>
          <w:rFonts w:ascii="Times New Roman" w:eastAsia="SimSun" w:hAnsi="Times New Roman" w:cs="Times New Roman"/>
          <w:b/>
          <w:noProof/>
          <w:sz w:val="28"/>
          <w:szCs w:val="24"/>
          <w:lang w:val="en-GB" w:eastAsia="zh-CN"/>
        </w:rPr>
        <w:t>January 2025</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A90367">
        <w:rPr>
          <w:rFonts w:ascii="Times New Roman" w:eastAsia="SimSun" w:hAnsi="Times New Roman" w:cs="Times New Roman"/>
          <w:b/>
          <w:sz w:val="28"/>
          <w:szCs w:val="24"/>
          <w:lang w:val="en-GB" w:eastAsia="zh-CN"/>
        </w:rPr>
        <w:t>Geneva</w:t>
      </w:r>
      <w:r w:rsidR="004130AA">
        <w:rPr>
          <w:rFonts w:ascii="Times New Roman" w:eastAsia="SimSun" w:hAnsi="Times New Roman" w:cs="Times New Roman"/>
          <w:b/>
          <w:sz w:val="28"/>
          <w:szCs w:val="24"/>
          <w:lang w:val="en-GB" w:eastAsia="zh-CN"/>
        </w:rPr>
        <w:t xml:space="preserve">, </w:t>
      </w:r>
      <w:r w:rsidR="00A90367">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28B64BCC"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D42498">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4D6724CD"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356414">
              <w:rPr>
                <w:rFonts w:ascii="Times New Roman" w:hAnsi="Times New Roman" w:cs="Times New Roman"/>
                <w:b/>
                <w:sz w:val="24"/>
                <w:szCs w:val="24"/>
                <w:lang w:val="en-GB"/>
              </w:rPr>
              <w:t>24740</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1E12831A" w14:textId="2C477408" w:rsidR="00FA6D62" w:rsidRPr="00CE475E" w:rsidRDefault="00FA6D62" w:rsidP="00FA6D62">
      <w:pPr>
        <w:pStyle w:val="Heading1"/>
        <w:ind w:hanging="104"/>
        <w:rPr>
          <w:ins w:id="0" w:author="Oh, Sejin" w:date="2024-12-02T19:08:00Z" w16du:dateUtc="2024-12-03T03:08:00Z"/>
          <w:rFonts w:ascii="Malgun Gothic" w:eastAsia="Malgun Gothic" w:hAnsi="Malgun Gothic" w:cs="Malgun Gothic"/>
          <w:i/>
          <w:iCs/>
          <w:u w:val="single"/>
          <w:lang w:eastAsia="ko-KR"/>
        </w:rPr>
      </w:pPr>
      <w:ins w:id="1" w:author="Oh, Sejin" w:date="2024-12-02T19:08:00Z" w16du:dateUtc="2024-12-03T03:08:00Z">
        <w:r w:rsidRPr="00CE475E">
          <w:rPr>
            <w:i/>
            <w:iCs/>
            <w:u w:val="single"/>
          </w:rPr>
          <w:lastRenderedPageBreak/>
          <w:t>Change 1:</w:t>
        </w:r>
        <w:bookmarkStart w:id="2" w:name="_Toc39010819"/>
        <w:r w:rsidRPr="00CE475E">
          <w:rPr>
            <w:i/>
            <w:iCs/>
            <w:u w:val="single"/>
          </w:rPr>
          <w:t xml:space="preserve"> </w:t>
        </w:r>
        <w:r>
          <w:rPr>
            <w:i/>
            <w:iCs/>
            <w:u w:val="single"/>
          </w:rPr>
          <w:t>Point reliability indication</w:t>
        </w:r>
        <w:r w:rsidRPr="00CE475E">
          <w:rPr>
            <w:i/>
            <w:iCs/>
            <w:u w:val="single"/>
          </w:rPr>
          <w:t xml:space="preserve"> </w:t>
        </w:r>
        <w:bookmarkEnd w:id="2"/>
      </w:ins>
    </w:p>
    <w:p w14:paraId="5D0EE71B" w14:textId="77777777" w:rsidR="0056436A" w:rsidRPr="00FA6D62" w:rsidRDefault="0056436A" w:rsidP="0018563E">
      <w:pPr>
        <w:rPr>
          <w:rFonts w:ascii="Times New Roman" w:hAnsi="Times New Roman" w:cs="Times New Roman"/>
          <w:sz w:val="24"/>
          <w:rPrChange w:id="3" w:author="Oh, Sejin" w:date="2024-12-02T19:08:00Z" w16du:dateUtc="2024-12-03T03:08:00Z">
            <w:rPr>
              <w:rFonts w:ascii="Times New Roman" w:hAnsi="Times New Roman" w:cs="Times New Roman"/>
              <w:sz w:val="24"/>
              <w:lang w:val="en-GB"/>
            </w:rPr>
          </w:rPrChange>
        </w:rPr>
      </w:pPr>
    </w:p>
    <w:p w14:paraId="647FEAFD" w14:textId="01887760"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 xml:space="preserve">Add </w:t>
      </w:r>
      <w:del w:id="4" w:author="Oh, Sejin" w:date="2024-12-02T18:44:00Z" w16du:dateUtc="2024-12-03T02:44:00Z">
        <w:r w:rsidRPr="0056436A" w:rsidDel="004F1DB3">
          <w:rPr>
            <w:rFonts w:ascii="Times New Roman" w:hAnsi="Times New Roman" w:cs="Times New Roman"/>
            <w:i/>
            <w:iCs/>
            <w:sz w:val="24"/>
            <w:lang w:val="en-GB"/>
          </w:rPr>
          <w:delText>section</w:delText>
        </w:r>
      </w:del>
      <w:ins w:id="5" w:author="Oh, Sejin" w:date="2024-12-02T18:44:00Z" w16du:dateUtc="2024-12-03T02:44:00Z">
        <w:r w:rsidR="004F1DB3">
          <w:rPr>
            <w:rFonts w:ascii="Times New Roman" w:hAnsi="Times New Roman" w:cs="Times New Roman"/>
            <w:i/>
            <w:iCs/>
            <w:sz w:val="24"/>
            <w:lang w:val="en-GB"/>
          </w:rPr>
          <w:t>following clauses after clause 9.2</w:t>
        </w:r>
      </w:ins>
    </w:p>
    <w:p w14:paraId="700A7CD2" w14:textId="77777777" w:rsidR="0056436A" w:rsidRDefault="0056436A" w:rsidP="0018563E">
      <w:pPr>
        <w:rPr>
          <w:rFonts w:ascii="Times New Roman" w:hAnsi="Times New Roman" w:cs="Times New Roman"/>
          <w:sz w:val="24"/>
          <w:lang w:val="en-GB"/>
        </w:rPr>
      </w:pPr>
    </w:p>
    <w:p w14:paraId="5E2D9C6A" w14:textId="6479EDB9"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6"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 xml:space="preserve"> </w:t>
      </w:r>
      <w:del w:id="7" w:author="Oh, Sejin" w:date="2024-12-02T19:00:00Z" w16du:dateUtc="2024-12-03T03:00:00Z">
        <w:r w:rsidDel="00B81AEE">
          <w:rPr>
            <w:rFonts w:asciiTheme="majorHAnsi" w:eastAsia="MS Mincho" w:hAnsiTheme="majorHAnsi" w:cs="Times New Roman"/>
            <w:b/>
            <w:lang w:val="en-GB" w:eastAsia="ja-JP"/>
          </w:rPr>
          <w:delText>Signalling of</w:delText>
        </w:r>
      </w:del>
      <w:ins w:id="8" w:author="Oh, Sejin" w:date="2024-12-02T19:00:00Z" w16du:dateUtc="2024-12-03T03:00:00Z">
        <w:r w:rsidR="00B81AEE">
          <w:rPr>
            <w:rFonts w:asciiTheme="majorHAnsi" w:eastAsia="MS Mincho" w:hAnsiTheme="majorHAnsi" w:cs="Times New Roman"/>
            <w:b/>
            <w:lang w:val="en-GB" w:eastAsia="ja-JP"/>
          </w:rPr>
          <w:t>G-PCC</w:t>
        </w:r>
      </w:ins>
      <w:r>
        <w:rPr>
          <w:rFonts w:asciiTheme="majorHAnsi" w:eastAsia="MS Mincho" w:hAnsiTheme="majorHAnsi" w:cs="Times New Roman"/>
          <w:b/>
          <w:lang w:val="en-GB" w:eastAsia="ja-JP"/>
        </w:rPr>
        <w:t xml:space="preserve"> </w:t>
      </w:r>
      <w:del w:id="9" w:author="Oh, Sejin" w:date="2024-12-02T19:00:00Z" w16du:dateUtc="2024-12-03T03:00:00Z">
        <w:r w:rsidDel="00B81AEE">
          <w:rPr>
            <w:rFonts w:asciiTheme="majorHAnsi" w:eastAsia="MS Mincho" w:hAnsiTheme="majorHAnsi" w:cs="Times New Roman"/>
            <w:b/>
            <w:lang w:val="en-GB" w:eastAsia="ja-JP"/>
          </w:rPr>
          <w:delText xml:space="preserve">confidence </w:delText>
        </w:r>
      </w:del>
      <w:ins w:id="10" w:author="Emmanuel Thomas" w:date="2024-12-04T10:26:00Z" w16du:dateUtc="2024-12-04T09:26:00Z">
        <w:r w:rsidR="00E86000">
          <w:rPr>
            <w:rFonts w:asciiTheme="majorHAnsi" w:eastAsia="MS Mincho" w:hAnsiTheme="majorHAnsi" w:cs="Times New Roman"/>
            <w:b/>
            <w:lang w:val="en-GB" w:eastAsia="ja-JP"/>
          </w:rPr>
          <w:t>c</w:t>
        </w:r>
      </w:ins>
      <w:ins w:id="11" w:author="Oh, Sejin" w:date="2024-12-02T19:00:00Z" w16du:dateUtc="2024-12-03T03:00:00Z">
        <w:del w:id="12" w:author="Emmanuel Thomas" w:date="2024-12-04T10:26:00Z" w16du:dateUtc="2024-12-04T09:26:00Z">
          <w:r w:rsidR="00B81AEE" w:rsidDel="00E86000">
            <w:rPr>
              <w:rFonts w:asciiTheme="majorHAnsi" w:eastAsia="MS Mincho" w:hAnsiTheme="majorHAnsi" w:cs="Times New Roman"/>
              <w:b/>
              <w:lang w:val="en-GB" w:eastAsia="ja-JP"/>
            </w:rPr>
            <w:delText>C</w:delText>
          </w:r>
        </w:del>
        <w:r w:rsidR="00B81AEE">
          <w:rPr>
            <w:rFonts w:asciiTheme="majorHAnsi" w:eastAsia="MS Mincho" w:hAnsiTheme="majorHAnsi" w:cs="Times New Roman"/>
            <w:b/>
            <w:lang w:val="en-GB" w:eastAsia="ja-JP"/>
          </w:rPr>
          <w:t xml:space="preserve">onfidence </w:t>
        </w:r>
      </w:ins>
      <w:del w:id="13" w:author="Oh, Sejin" w:date="2024-12-02T19:00:00Z" w16du:dateUtc="2024-12-03T03:00:00Z">
        <w:r w:rsidDel="00B81AEE">
          <w:rPr>
            <w:rFonts w:asciiTheme="majorHAnsi" w:eastAsia="MS Mincho" w:hAnsiTheme="majorHAnsi" w:cs="Times New Roman"/>
            <w:b/>
            <w:lang w:val="en-GB" w:eastAsia="ja-JP"/>
          </w:rPr>
          <w:delText xml:space="preserve">score </w:delText>
        </w:r>
      </w:del>
      <w:ins w:id="14" w:author="Emmanuel Thomas" w:date="2024-12-04T10:26:00Z" w16du:dateUtc="2024-12-04T09:26:00Z">
        <w:r w:rsidR="00E86000">
          <w:rPr>
            <w:rFonts w:asciiTheme="majorHAnsi" w:eastAsia="MS Mincho" w:hAnsiTheme="majorHAnsi" w:cs="Times New Roman"/>
            <w:b/>
            <w:lang w:val="en-GB" w:eastAsia="ja-JP"/>
          </w:rPr>
          <w:t>s</w:t>
        </w:r>
      </w:ins>
      <w:ins w:id="15" w:author="Oh, Sejin" w:date="2024-12-02T19:00:00Z" w16du:dateUtc="2024-12-03T03:00:00Z">
        <w:del w:id="16" w:author="Emmanuel Thomas" w:date="2024-12-04T10:26:00Z" w16du:dateUtc="2024-12-04T09:26:00Z">
          <w:r w:rsidR="00B81AEE" w:rsidDel="00E86000">
            <w:rPr>
              <w:rFonts w:asciiTheme="majorHAnsi" w:eastAsia="MS Mincho" w:hAnsiTheme="majorHAnsi" w:cs="Times New Roman"/>
              <w:b/>
              <w:lang w:val="en-GB" w:eastAsia="ja-JP"/>
            </w:rPr>
            <w:delText>S</w:delText>
          </w:r>
        </w:del>
        <w:r w:rsidR="00B81AEE">
          <w:rPr>
            <w:rFonts w:asciiTheme="majorHAnsi" w:eastAsia="MS Mincho" w:hAnsiTheme="majorHAnsi" w:cs="Times New Roman"/>
            <w:b/>
            <w:lang w:val="en-GB" w:eastAsia="ja-JP"/>
          </w:rPr>
          <w:t>core</w:t>
        </w:r>
      </w:ins>
      <w:del w:id="17" w:author="Oh, Sejin" w:date="2024-12-04T09:51:00Z" w16du:dateUtc="2024-12-04T17:51:00Z">
        <w:r w:rsidDel="00FD6F17">
          <w:rPr>
            <w:rFonts w:asciiTheme="majorHAnsi" w:eastAsia="MS Mincho" w:hAnsiTheme="majorHAnsi" w:cs="Times New Roman"/>
            <w:b/>
            <w:lang w:val="en-GB" w:eastAsia="ja-JP"/>
          </w:rPr>
          <w:delText>region</w:delText>
        </w:r>
      </w:del>
      <w:del w:id="18" w:author="Oh, Sejin" w:date="2024-12-02T19:00:00Z" w16du:dateUtc="2024-12-03T03:00:00Z">
        <w:r w:rsidDel="00B81AEE">
          <w:rPr>
            <w:rFonts w:asciiTheme="majorHAnsi" w:eastAsia="MS Mincho" w:hAnsiTheme="majorHAnsi" w:cs="Times New Roman"/>
            <w:b/>
            <w:lang w:val="en-GB" w:eastAsia="ja-JP"/>
          </w:rPr>
          <w:delText xml:space="preserve"> in  ISOBMFF</w:delText>
        </w:r>
      </w:del>
    </w:p>
    <w:p w14:paraId="16D66ABF" w14:textId="51D1D0FA" w:rsidR="0056436A" w:rsidRDefault="0056436A" w:rsidP="0056436A">
      <w:pPr>
        <w:keepNext/>
        <w:tabs>
          <w:tab w:val="left" w:pos="1021"/>
          <w:tab w:val="left" w:pos="1140"/>
          <w:tab w:val="left" w:pos="1360"/>
        </w:tabs>
        <w:suppressAutoHyphens/>
        <w:spacing w:before="60" w:after="240" w:line="240" w:lineRule="atLeast"/>
        <w:outlineLvl w:val="3"/>
        <w:rPr>
          <w:ins w:id="19" w:author="Oh, Sejin" w:date="2024-12-02T18:47:00Z" w16du:dateUtc="2024-12-03T02:47:00Z"/>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0"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.1 General</w:t>
      </w:r>
    </w:p>
    <w:p w14:paraId="7327BAD5" w14:textId="66C7B53D" w:rsidR="00DE1B7C" w:rsidRDefault="001A6740">
      <w:pPr>
        <w:jc w:val="both"/>
        <w:rPr>
          <w:ins w:id="21" w:author="Emmanuel Thomas" w:date="2024-12-04T10:12:00Z" w16du:dateUtc="2024-12-04T09:12:00Z"/>
          <w:rFonts w:asciiTheme="majorHAnsi" w:eastAsia="Malgun Gothic" w:hAnsiTheme="majorHAnsi" w:cs="Times New Roman"/>
          <w:lang w:eastAsia="ko-KR"/>
        </w:rPr>
        <w:pPrChange w:id="22" w:author="Oh, Sejin" w:date="2024-12-04T09:51:00Z" w16du:dateUtc="2024-12-04T17:51:00Z">
          <w:pPr/>
        </w:pPrChange>
      </w:pPr>
      <w:ins w:id="23" w:author="Emmanuel Thomas" w:date="2024-12-04T10:14:00Z" w16du:dateUtc="2024-12-04T09:14:00Z">
        <w:r>
          <w:rPr>
            <w:rFonts w:asciiTheme="majorHAnsi" w:eastAsia="Malgun Gothic" w:hAnsiTheme="majorHAnsi" w:cs="Times New Roman"/>
            <w:lang w:eastAsia="ko-KR"/>
          </w:rPr>
          <w:t xml:space="preserve">When a </w:t>
        </w:r>
      </w:ins>
      <w:ins w:id="24" w:author="Emmanuel Thomas" w:date="2024-12-04T10:13:00Z" w16du:dateUtc="2024-12-04T09:13:00Z">
        <w:r w:rsidR="00A26B04">
          <w:rPr>
            <w:rFonts w:asciiTheme="majorHAnsi" w:eastAsia="Malgun Gothic" w:hAnsiTheme="majorHAnsi" w:cs="Times New Roman"/>
            <w:lang w:eastAsia="ko-KR"/>
          </w:rPr>
          <w:t>point cloud scene</w:t>
        </w:r>
      </w:ins>
      <w:ins w:id="25" w:author="Emmanuel Thomas" w:date="2024-12-04T10:14:00Z" w16du:dateUtc="2024-12-04T09:14:00Z">
        <w:r>
          <w:rPr>
            <w:rFonts w:asciiTheme="majorHAnsi" w:eastAsia="Malgun Gothic" w:hAnsiTheme="majorHAnsi" w:cs="Times New Roman"/>
            <w:lang w:eastAsia="ko-KR"/>
          </w:rPr>
          <w:t xml:space="preserve"> is acquired and transmitted</w:t>
        </w:r>
      </w:ins>
      <w:ins w:id="26" w:author="Emmanuel Thomas" w:date="2024-12-04T10:15:00Z" w16du:dateUtc="2024-12-04T09:15:00Z">
        <w:r>
          <w:rPr>
            <w:rFonts w:asciiTheme="majorHAnsi" w:eastAsia="Malgun Gothic" w:hAnsiTheme="majorHAnsi" w:cs="Times New Roman"/>
            <w:lang w:eastAsia="ko-KR"/>
          </w:rPr>
          <w:t xml:space="preserve"> in real-world conditions</w:t>
        </w:r>
      </w:ins>
      <w:ins w:id="27" w:author="Emmanuel Thomas" w:date="2024-12-04T10:12:00Z" w16du:dateUtc="2024-12-04T09:12:00Z">
        <w:r w:rsidR="00DE1B7C" w:rsidRPr="00DE1B7C">
          <w:rPr>
            <w:rFonts w:asciiTheme="majorHAnsi" w:eastAsia="Malgun Gothic" w:hAnsiTheme="majorHAnsi" w:cs="Times New Roman"/>
            <w:lang w:eastAsia="ko-KR"/>
          </w:rPr>
          <w:t xml:space="preserve">, </w:t>
        </w:r>
      </w:ins>
      <w:ins w:id="28" w:author="Emmanuel Thomas" w:date="2024-12-04T10:14:00Z" w16du:dateUtc="2024-12-04T09:14:00Z">
        <w:r w:rsidR="001C5F2A">
          <w:rPr>
            <w:rFonts w:asciiTheme="majorHAnsi" w:eastAsia="Malgun Gothic" w:hAnsiTheme="majorHAnsi" w:cs="Times New Roman"/>
            <w:lang w:eastAsia="ko-KR"/>
          </w:rPr>
          <w:t>scanning or transmission failure</w:t>
        </w:r>
      </w:ins>
      <w:ins w:id="29" w:author="Emmanuel Thomas" w:date="2024-12-04T10:15:00Z" w16du:dateUtc="2024-12-04T09:15:00Z">
        <w:r w:rsidR="00495E13">
          <w:rPr>
            <w:rFonts w:asciiTheme="majorHAnsi" w:eastAsia="Malgun Gothic" w:hAnsiTheme="majorHAnsi" w:cs="Times New Roman"/>
            <w:lang w:eastAsia="ko-KR"/>
          </w:rPr>
          <w:t xml:space="preserve"> can occur</w:t>
        </w:r>
      </w:ins>
      <w:ins w:id="30" w:author="Emmanuel Thomas" w:date="2024-12-04T10:18:00Z" w16du:dateUtc="2024-12-04T09:18:00Z">
        <w:r w:rsidR="00D91CC1">
          <w:rPr>
            <w:rFonts w:asciiTheme="majorHAnsi" w:eastAsia="Malgun Gothic" w:hAnsiTheme="majorHAnsi" w:cs="Times New Roman"/>
            <w:lang w:eastAsia="ko-KR"/>
          </w:rPr>
          <w:t xml:space="preserve"> which </w:t>
        </w:r>
      </w:ins>
      <w:ins w:id="31" w:author="Emmanuel Thomas" w:date="2024-12-04T10:19:00Z" w16du:dateUtc="2024-12-04T09:19:00Z">
        <w:r w:rsidR="00D91CC1">
          <w:rPr>
            <w:rFonts w:asciiTheme="majorHAnsi" w:eastAsia="Malgun Gothic" w:hAnsiTheme="majorHAnsi" w:cs="Times New Roman"/>
            <w:lang w:eastAsia="ko-KR"/>
          </w:rPr>
          <w:t>degrade</w:t>
        </w:r>
      </w:ins>
      <w:ins w:id="32" w:author="Emmanuel Thomas" w:date="2024-12-04T10:18:00Z" w16du:dateUtc="2024-12-04T09:18:00Z">
        <w:r w:rsidR="00D91CC1">
          <w:rPr>
            <w:rFonts w:asciiTheme="majorHAnsi" w:eastAsia="Malgun Gothic" w:hAnsiTheme="majorHAnsi" w:cs="Times New Roman"/>
            <w:lang w:eastAsia="ko-KR"/>
          </w:rPr>
          <w:t xml:space="preserve"> the acquired da</w:t>
        </w:r>
      </w:ins>
      <w:ins w:id="33" w:author="Emmanuel Thomas" w:date="2024-12-04T10:19:00Z" w16du:dateUtc="2024-12-04T09:19:00Z">
        <w:r w:rsidR="00D91CC1">
          <w:rPr>
            <w:rFonts w:asciiTheme="majorHAnsi" w:eastAsia="Malgun Gothic" w:hAnsiTheme="majorHAnsi" w:cs="Times New Roman"/>
            <w:lang w:eastAsia="ko-KR"/>
          </w:rPr>
          <w:t>ta, e.g. inaccuracy of points’ position, missing points</w:t>
        </w:r>
      </w:ins>
      <w:ins w:id="34" w:author="Oh, Sejin" w:date="2024-12-04T09:51:00Z" w16du:dateUtc="2024-12-04T17:51:00Z">
        <w:r w:rsidR="00FD6F17">
          <w:rPr>
            <w:rFonts w:asciiTheme="majorHAnsi" w:eastAsia="Malgun Gothic" w:hAnsiTheme="majorHAnsi" w:cs="Times New Roman"/>
            <w:lang w:eastAsia="ko-KR"/>
          </w:rPr>
          <w:t xml:space="preserve">. </w:t>
        </w:r>
      </w:ins>
      <w:ins w:id="35" w:author="Emmanuel Thomas" w:date="2024-12-04T10:19:00Z" w16du:dateUtc="2024-12-04T09:19:00Z">
        <w:del w:id="36" w:author="Oh, Sejin" w:date="2024-12-04T09:51:00Z" w16du:dateUtc="2024-12-04T17:51:00Z">
          <w:r w:rsidR="00D91CC1" w:rsidDel="00FD6F17">
            <w:rPr>
              <w:rFonts w:asciiTheme="majorHAnsi" w:eastAsia="Malgun Gothic" w:hAnsiTheme="majorHAnsi" w:cs="Times New Roman"/>
              <w:lang w:eastAsia="ko-KR"/>
            </w:rPr>
            <w:delText xml:space="preserve">, etc… </w:delText>
          </w:r>
        </w:del>
        <w:r w:rsidR="00D91CC1">
          <w:rPr>
            <w:rFonts w:asciiTheme="majorHAnsi" w:eastAsia="Malgun Gothic" w:hAnsiTheme="majorHAnsi" w:cs="Times New Roman"/>
            <w:lang w:eastAsia="ko-KR"/>
          </w:rPr>
          <w:t>In this case,</w:t>
        </w:r>
      </w:ins>
      <w:ins w:id="37" w:author="Emmanuel Thomas" w:date="2024-12-04T10:15:00Z" w16du:dateUtc="2024-12-04T09:15:00Z">
        <w:r w:rsidR="00495E13">
          <w:rPr>
            <w:rFonts w:asciiTheme="majorHAnsi" w:eastAsia="Malgun Gothic" w:hAnsiTheme="majorHAnsi" w:cs="Times New Roman"/>
            <w:lang w:eastAsia="ko-KR"/>
          </w:rPr>
          <w:t xml:space="preserve"> </w:t>
        </w:r>
      </w:ins>
      <w:ins w:id="38" w:author="Emmanuel Thomas" w:date="2024-12-04T10:16:00Z" w16du:dateUtc="2024-12-04T09:16:00Z">
        <w:r w:rsidR="006F7A5B">
          <w:rPr>
            <w:rFonts w:asciiTheme="majorHAnsi" w:eastAsia="Malgun Gothic" w:hAnsiTheme="majorHAnsi" w:cs="Times New Roman"/>
            <w:lang w:eastAsia="ko-KR"/>
          </w:rPr>
          <w:t xml:space="preserve">the </w:t>
        </w:r>
      </w:ins>
      <w:ins w:id="39" w:author="Emmanuel Thomas" w:date="2024-12-04T10:17:00Z" w16du:dateUtc="2024-12-04T09:17:00Z">
        <w:r w:rsidR="006F7A5B">
          <w:rPr>
            <w:rFonts w:asciiTheme="majorHAnsi" w:eastAsia="Malgun Gothic" w:hAnsiTheme="majorHAnsi" w:cs="Times New Roman"/>
            <w:lang w:eastAsia="ko-KR"/>
          </w:rPr>
          <w:t xml:space="preserve">acquiring system can </w:t>
        </w:r>
      </w:ins>
      <w:ins w:id="40" w:author="Emmanuel Thomas" w:date="2024-12-04T10:21:00Z" w16du:dateUtc="2024-12-04T09:21:00Z">
        <w:r w:rsidR="00D36F1D">
          <w:rPr>
            <w:rFonts w:asciiTheme="majorHAnsi" w:eastAsia="Malgun Gothic" w:hAnsiTheme="majorHAnsi" w:cs="Times New Roman"/>
            <w:lang w:eastAsia="ko-KR"/>
          </w:rPr>
          <w:t>provide confidence score associated wit</w:t>
        </w:r>
      </w:ins>
      <w:ins w:id="41" w:author="Emmanuel Thomas" w:date="2024-12-04T10:22:00Z" w16du:dateUtc="2024-12-04T09:22:00Z">
        <w:r w:rsidR="00D36F1D">
          <w:rPr>
            <w:rFonts w:asciiTheme="majorHAnsi" w:eastAsia="Malgun Gothic" w:hAnsiTheme="majorHAnsi" w:cs="Times New Roman"/>
            <w:lang w:eastAsia="ko-KR"/>
          </w:rPr>
          <w:t>h</w:t>
        </w:r>
      </w:ins>
      <w:ins w:id="42" w:author="Emmanuel Thomas" w:date="2024-12-04T10:17:00Z" w16du:dateUtc="2024-12-04T09:17:00Z">
        <w:r w:rsidR="006F7A5B">
          <w:rPr>
            <w:rFonts w:asciiTheme="majorHAnsi" w:eastAsia="Malgun Gothic" w:hAnsiTheme="majorHAnsi" w:cs="Times New Roman"/>
            <w:lang w:eastAsia="ko-KR"/>
          </w:rPr>
          <w:t xml:space="preserve"> </w:t>
        </w:r>
        <w:r w:rsidR="00084D96">
          <w:rPr>
            <w:rFonts w:asciiTheme="majorHAnsi" w:eastAsia="Malgun Gothic" w:hAnsiTheme="majorHAnsi" w:cs="Times New Roman"/>
            <w:lang w:eastAsia="ko-KR"/>
          </w:rPr>
          <w:t xml:space="preserve">different regions of the </w:t>
        </w:r>
      </w:ins>
      <w:ins w:id="43" w:author="Emmanuel Thomas" w:date="2024-12-04T10:16:00Z" w16du:dateUtc="2024-12-04T09:16:00Z">
        <w:r w:rsidR="006F7A5B">
          <w:rPr>
            <w:rFonts w:asciiTheme="majorHAnsi" w:eastAsia="Malgun Gothic" w:hAnsiTheme="majorHAnsi" w:cs="Times New Roman"/>
            <w:lang w:eastAsia="ko-KR"/>
          </w:rPr>
          <w:t xml:space="preserve">point cloud </w:t>
        </w:r>
      </w:ins>
      <w:ins w:id="44" w:author="Emmanuel Thomas" w:date="2024-12-04T10:17:00Z" w16du:dateUtc="2024-12-04T09:17:00Z">
        <w:r w:rsidR="00084D96">
          <w:rPr>
            <w:rFonts w:asciiTheme="majorHAnsi" w:eastAsia="Malgun Gothic" w:hAnsiTheme="majorHAnsi" w:cs="Times New Roman"/>
            <w:lang w:eastAsia="ko-KR"/>
          </w:rPr>
          <w:t>data</w:t>
        </w:r>
      </w:ins>
      <w:ins w:id="45" w:author="Emmanuel Thomas" w:date="2024-12-04T10:20:00Z" w16du:dateUtc="2024-12-04T09:20:00Z">
        <w:r w:rsidR="00E11299">
          <w:rPr>
            <w:rFonts w:asciiTheme="majorHAnsi" w:eastAsia="Malgun Gothic" w:hAnsiTheme="majorHAnsi" w:cs="Times New Roman"/>
            <w:lang w:eastAsia="ko-KR"/>
          </w:rPr>
          <w:t>.</w:t>
        </w:r>
      </w:ins>
      <w:ins w:id="46" w:author="Emmanuel Thomas" w:date="2024-12-04T10:22:00Z" w16du:dateUtc="2024-12-04T09:22:00Z">
        <w:r w:rsidR="00F90BDB">
          <w:rPr>
            <w:rFonts w:asciiTheme="majorHAnsi" w:eastAsia="Malgun Gothic" w:hAnsiTheme="majorHAnsi" w:cs="Times New Roman"/>
            <w:lang w:eastAsia="ko-KR"/>
          </w:rPr>
          <w:t xml:space="preserve"> Upon reception of this information, the application can process </w:t>
        </w:r>
        <w:r w:rsidR="009C6A41">
          <w:rPr>
            <w:rFonts w:asciiTheme="majorHAnsi" w:eastAsia="Malgun Gothic" w:hAnsiTheme="majorHAnsi" w:cs="Times New Roman"/>
            <w:lang w:eastAsia="ko-KR"/>
          </w:rPr>
          <w:t xml:space="preserve">the point cloud </w:t>
        </w:r>
      </w:ins>
      <w:ins w:id="47" w:author="Emmanuel Thomas" w:date="2024-12-04T10:23:00Z" w16du:dateUtc="2024-12-04T09:23:00Z">
        <w:r w:rsidR="009C6A41">
          <w:rPr>
            <w:rFonts w:asciiTheme="majorHAnsi" w:eastAsia="Malgun Gothic" w:hAnsiTheme="majorHAnsi" w:cs="Times New Roman"/>
            <w:lang w:eastAsia="ko-KR"/>
          </w:rPr>
          <w:t>data differently whether the confidence score is high or low.</w:t>
        </w:r>
      </w:ins>
      <w:ins w:id="48" w:author="Emmanuel Thomas" w:date="2024-12-04T10:22:00Z" w16du:dateUtc="2024-12-04T09:22:00Z">
        <w:r w:rsidR="00F90BDB">
          <w:rPr>
            <w:rFonts w:asciiTheme="majorHAnsi" w:eastAsia="Malgun Gothic" w:hAnsiTheme="majorHAnsi" w:cs="Times New Roman"/>
            <w:lang w:eastAsia="ko-KR"/>
          </w:rPr>
          <w:t xml:space="preserve"> </w:t>
        </w:r>
      </w:ins>
    </w:p>
    <w:p w14:paraId="7E18672E" w14:textId="77777777" w:rsidR="00C44A1F" w:rsidRDefault="00C44A1F">
      <w:pPr>
        <w:rPr>
          <w:ins w:id="49" w:author="Emmanuel Thomas" w:date="2024-12-04T10:12:00Z" w16du:dateUtc="2024-12-04T09:12:00Z"/>
          <w:rFonts w:asciiTheme="majorHAnsi" w:eastAsia="Malgun Gothic" w:hAnsiTheme="majorHAnsi" w:cs="Times New Roman"/>
          <w:lang w:eastAsia="ko-KR"/>
        </w:rPr>
      </w:pPr>
    </w:p>
    <w:p w14:paraId="5C5B5AFC" w14:textId="77F0DA38" w:rsidR="00DE1B7C" w:rsidRPr="004F1DB3" w:rsidRDefault="004F1DB3">
      <w:pPr>
        <w:spacing w:after="240"/>
        <w:jc w:val="both"/>
        <w:rPr>
          <w:rFonts w:asciiTheme="majorHAnsi" w:eastAsia="Malgun Gothic" w:hAnsiTheme="majorHAnsi" w:cs="Times New Roman"/>
          <w:lang w:eastAsia="ko-KR"/>
          <w:rPrChange w:id="50" w:author="Oh, Sejin" w:date="2024-12-02T18:48:00Z" w16du:dateUtc="2024-12-03T02:48:00Z">
            <w:rPr>
              <w:rFonts w:asciiTheme="majorHAnsi" w:eastAsia="MS Mincho" w:hAnsiTheme="majorHAnsi" w:cs="Times New Roman"/>
              <w:b/>
              <w:lang w:val="en-GB" w:eastAsia="ja-JP"/>
            </w:rPr>
          </w:rPrChange>
        </w:rPr>
        <w:pPrChange w:id="51" w:author="Oh, Sejin" w:date="2024-12-04T09:52:00Z" w16du:dateUtc="2024-12-04T17:52:00Z">
          <w:pPr>
            <w:keepNext/>
            <w:tabs>
              <w:tab w:val="left" w:pos="1021"/>
              <w:tab w:val="left" w:pos="1140"/>
              <w:tab w:val="left" w:pos="1360"/>
            </w:tabs>
            <w:suppressAutoHyphens/>
            <w:spacing w:before="60" w:after="240" w:line="240" w:lineRule="atLeast"/>
            <w:outlineLvl w:val="3"/>
          </w:pPr>
        </w:pPrChange>
      </w:pPr>
      <w:ins w:id="52" w:author="Oh, Sejin" w:date="2024-12-02T18:48:00Z" w16du:dateUtc="2024-12-03T02:48:00Z">
        <w:r w:rsidRPr="004F1DB3">
          <w:rPr>
            <w:rFonts w:asciiTheme="majorHAnsi" w:eastAsia="Malgun Gothic" w:hAnsiTheme="majorHAnsi" w:cs="Times New Roman"/>
            <w:lang w:eastAsia="ko-KR"/>
            <w:rPrChange w:id="53" w:author="Oh, Sejin" w:date="2024-12-02T18:48:00Z" w16du:dateUtc="2024-12-03T02:48:00Z">
              <w:rPr/>
            </w:rPrChange>
          </w:rPr>
          <w:t>This subclause specifies</w:t>
        </w:r>
        <w:r>
          <w:rPr>
            <w:rFonts w:asciiTheme="majorHAnsi" w:eastAsia="Malgun Gothic" w:hAnsiTheme="majorHAnsi" w:cs="Times New Roman"/>
            <w:lang w:eastAsia="ko-KR"/>
          </w:rPr>
          <w:t xml:space="preserve"> </w:t>
        </w:r>
      </w:ins>
      <w:ins w:id="54" w:author="Oh, Sejin" w:date="2024-12-02T19:00:00Z" w16du:dateUtc="2024-12-03T03:00:00Z">
        <w:r w:rsidR="00B81AEE">
          <w:rPr>
            <w:rFonts w:asciiTheme="majorHAnsi" w:eastAsia="Malgun Gothic" w:hAnsiTheme="majorHAnsi" w:cs="Times New Roman"/>
            <w:lang w:eastAsia="ko-KR"/>
          </w:rPr>
          <w:t xml:space="preserve">signaling of confidence score </w:t>
        </w:r>
      </w:ins>
      <w:ins w:id="55" w:author="Oh, Sejin" w:date="2024-12-02T19:01:00Z" w16du:dateUtc="2024-12-03T03:01:00Z">
        <w:r w:rsidR="00B81AEE">
          <w:rPr>
            <w:rFonts w:asciiTheme="majorHAnsi" w:eastAsia="Malgun Gothic" w:hAnsiTheme="majorHAnsi" w:cs="Times New Roman"/>
            <w:lang w:eastAsia="ko-KR"/>
          </w:rPr>
          <w:t xml:space="preserve">information of points in a particular region in ISOBMFF. </w:t>
        </w:r>
      </w:ins>
    </w:p>
    <w:p w14:paraId="3AC9EBDE" w14:textId="537AF29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56"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 xml:space="preserve">.2  G-PCC </w:t>
      </w:r>
      <w:ins w:id="57" w:author="Emmanuel Thomas" w:date="2024-12-04T10:26:00Z" w16du:dateUtc="2024-12-04T09:26:00Z">
        <w:r w:rsidR="00E86000">
          <w:rPr>
            <w:rFonts w:asciiTheme="majorHAnsi" w:eastAsia="MS Mincho" w:hAnsiTheme="majorHAnsi" w:cs="Times New Roman"/>
            <w:b/>
            <w:lang w:val="en-GB" w:eastAsia="ja-JP"/>
          </w:rPr>
          <w:t>c</w:t>
        </w:r>
      </w:ins>
      <w:del w:id="58" w:author="Emmanuel Thomas" w:date="2024-12-04T10:26:00Z" w16du:dateUtc="2024-12-04T09:26:00Z">
        <w:r w:rsidDel="00E86000">
          <w:rPr>
            <w:rFonts w:asciiTheme="majorHAnsi" w:eastAsia="MS Mincho" w:hAnsiTheme="majorHAnsi" w:cs="Times New Roman"/>
            <w:b/>
            <w:lang w:val="en-GB" w:eastAsia="ja-JP"/>
          </w:rPr>
          <w:delText>C</w:delText>
        </w:r>
      </w:del>
      <w:r>
        <w:rPr>
          <w:rFonts w:asciiTheme="majorHAnsi" w:eastAsia="MS Mincho" w:hAnsiTheme="majorHAnsi" w:cs="Times New Roman"/>
          <w:b/>
          <w:lang w:val="en-GB" w:eastAsia="ja-JP"/>
        </w:rPr>
        <w:t xml:space="preserve">onfidence </w:t>
      </w:r>
      <w:ins w:id="59" w:author="Emmanuel Thomas" w:date="2024-12-04T10:26:00Z" w16du:dateUtc="2024-12-04T09:26:00Z">
        <w:r w:rsidR="00E86000">
          <w:rPr>
            <w:rFonts w:asciiTheme="majorHAnsi" w:eastAsia="MS Mincho" w:hAnsiTheme="majorHAnsi" w:cs="Times New Roman"/>
            <w:b/>
            <w:lang w:val="en-GB" w:eastAsia="ja-JP"/>
          </w:rPr>
          <w:t>s</w:t>
        </w:r>
      </w:ins>
      <w:del w:id="60" w:author="Emmanuel Thomas" w:date="2024-12-04T10:26:00Z" w16du:dateUtc="2024-12-04T09:26: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core</w:t>
      </w:r>
      <w:del w:id="61" w:author="Oh, Sejin" w:date="2024-12-04T09:55:00Z" w16du:dateUtc="2024-12-04T17:55:00Z">
        <w:r w:rsidDel="00FD6F17">
          <w:rPr>
            <w:rFonts w:asciiTheme="majorHAnsi" w:eastAsia="MS Mincho" w:hAnsiTheme="majorHAnsi" w:cs="Times New Roman"/>
            <w:b/>
            <w:lang w:val="en-GB" w:eastAsia="ja-JP"/>
          </w:rPr>
          <w:delText xml:space="preserve"> </w:delText>
        </w:r>
      </w:del>
      <w:del w:id="62" w:author="Emmanuel Thomas" w:date="2024-12-04T10:26:00Z" w16du:dateUtc="2024-12-04T09:26:00Z">
        <w:r w:rsidDel="00E86000">
          <w:rPr>
            <w:rFonts w:asciiTheme="majorHAnsi" w:eastAsia="MS Mincho" w:hAnsiTheme="majorHAnsi" w:cs="Times New Roman"/>
            <w:b/>
            <w:lang w:val="en-GB" w:eastAsia="ja-JP"/>
          </w:rPr>
          <w:delText>R</w:delText>
        </w:r>
      </w:del>
      <w:ins w:id="63" w:author="Emmanuel Thomas" w:date="2024-12-04T10:26:00Z" w16du:dateUtc="2024-12-04T09:26:00Z">
        <w:del w:id="64" w:author="Oh, Sejin" w:date="2024-12-04T09:55:00Z" w16du:dateUtc="2024-12-04T17:55:00Z">
          <w:r w:rsidR="00E86000" w:rsidDel="00FD6F17">
            <w:rPr>
              <w:rFonts w:asciiTheme="majorHAnsi" w:eastAsia="MS Mincho" w:hAnsiTheme="majorHAnsi" w:cs="Times New Roman"/>
              <w:b/>
              <w:lang w:val="en-GB" w:eastAsia="ja-JP"/>
            </w:rPr>
            <w:delText>r</w:delText>
          </w:r>
        </w:del>
      </w:ins>
      <w:del w:id="65" w:author="Oh, Sejin" w:date="2024-12-04T09:54:00Z" w16du:dateUtc="2024-12-04T17:54:00Z">
        <w:r w:rsidDel="00FD6F17">
          <w:rPr>
            <w:rFonts w:asciiTheme="majorHAnsi" w:eastAsia="MS Mincho" w:hAnsiTheme="majorHAnsi" w:cs="Times New Roman"/>
            <w:b/>
            <w:lang w:val="en-GB" w:eastAsia="ja-JP"/>
          </w:rPr>
          <w:delText>egion</w:delText>
        </w:r>
      </w:del>
      <w:r>
        <w:rPr>
          <w:rFonts w:asciiTheme="majorHAnsi" w:eastAsia="MS Mincho" w:hAnsiTheme="majorHAnsi" w:cs="Times New Roman"/>
          <w:b/>
          <w:lang w:val="en-GB" w:eastAsia="ja-JP"/>
        </w:rPr>
        <w:t xml:space="preserve"> structure </w:t>
      </w:r>
    </w:p>
    <w:p w14:paraId="6F6A6C40" w14:textId="3B67BA71" w:rsidR="0056436A" w:rsidRDefault="0056436A">
      <w:pPr>
        <w:spacing w:after="240" w:line="240" w:lineRule="atLeast"/>
        <w:jc w:val="both"/>
        <w:rPr>
          <w:rFonts w:asciiTheme="majorHAnsi" w:eastAsia="Malgun Gothic" w:hAnsiTheme="majorHAnsi" w:cs="Times New Roman"/>
          <w:lang w:eastAsia="ko-KR"/>
        </w:rPr>
        <w:pPrChange w:id="66" w:author="Oh, Sejin" w:date="2024-12-04T09:55:00Z" w16du:dateUtc="2024-12-04T17:55:00Z">
          <w:pPr>
            <w:spacing w:after="240" w:line="240" w:lineRule="atLeast"/>
          </w:pPr>
        </w:pPrChange>
      </w:pPr>
      <w:proofErr w:type="spellStart"/>
      <w:r>
        <w:rPr>
          <w:rFonts w:ascii="Courier New" w:eastAsia="Times New Roman" w:hAnsi="Courier New" w:cs="Courier New"/>
          <w:sz w:val="20"/>
          <w:szCs w:val="20"/>
          <w:lang w:eastAsia="zh-CN"/>
        </w:rPr>
        <w:t>GPCCConfidenceScore</w:t>
      </w:r>
      <w:del w:id="67" w:author="Oh, Sejin" w:date="2024-12-04T09:55:00Z" w16du:dateUtc="2024-12-04T17:55:00Z">
        <w:r w:rsidDel="00FD6F17">
          <w:rPr>
            <w:rFonts w:ascii="Courier New" w:eastAsia="Times New Roman" w:hAnsi="Courier New" w:cs="Courier New"/>
            <w:sz w:val="20"/>
            <w:szCs w:val="20"/>
            <w:lang w:eastAsia="zh-CN"/>
          </w:rPr>
          <w:delText>Region</w:delText>
        </w:r>
      </w:del>
      <w:r>
        <w:rPr>
          <w:rFonts w:ascii="Courier New" w:eastAsia="Times New Roman" w:hAnsi="Courier New" w:cs="Courier New"/>
          <w:sz w:val="20"/>
          <w:szCs w:val="20"/>
          <w:lang w:eastAsia="zh-CN"/>
        </w:rPr>
        <w:t>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06EDF326"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68"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.2.1 Syntax</w:t>
      </w:r>
    </w:p>
    <w:p w14:paraId="6D163A2A" w14:textId="09B31F2F" w:rsidR="0056436A" w:rsidDel="008648F9" w:rsidRDefault="0056436A" w:rsidP="0056436A">
      <w:pPr>
        <w:spacing w:after="240" w:line="240" w:lineRule="atLeast"/>
        <w:rPr>
          <w:del w:id="69" w:author="Emmanuel Thomas" w:date="2024-12-05T14:00:00Z" w16du:dateUtc="2024-12-05T13:00:00Z"/>
          <w:rFonts w:ascii="Courier New" w:eastAsia="Times New Roman" w:hAnsi="Courier New" w:cs="Courier New"/>
          <w:sz w:val="20"/>
          <w:szCs w:val="20"/>
          <w:lang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w:t>
      </w:r>
      <w:del w:id="70" w:author="Oh, Sejin" w:date="2024-12-04T09:55:00Z" w16du:dateUtc="2024-12-04T17:55:00Z">
        <w:r w:rsidDel="00FD6F17">
          <w:rPr>
            <w:rFonts w:ascii="Courier New" w:eastAsia="Times New Roman" w:hAnsi="Courier New" w:cs="Courier New"/>
            <w:sz w:val="20"/>
            <w:szCs w:val="20"/>
            <w:lang w:eastAsia="zh-CN"/>
          </w:rPr>
          <w:delText>Region</w:delText>
        </w:r>
      </w:del>
      <w:r>
        <w:rPr>
          <w:rFonts w:ascii="Courier New" w:eastAsia="Times New Roman" w:hAnsi="Courier New" w:cs="Courier New"/>
          <w:sz w:val="20"/>
          <w:szCs w:val="20"/>
          <w:lang w:eastAsia="zh-CN"/>
        </w:rPr>
        <w:t>Struct</w:t>
      </w:r>
      <w:proofErr w:type="spellEnd"/>
      <w:r>
        <w:rPr>
          <w:rFonts w:ascii="Courier New" w:eastAsia="Times New Roman" w:hAnsi="Courier New" w:cs="Courier New"/>
          <w:sz w:val="20"/>
          <w:szCs w:val="20"/>
          <w:lang w:eastAsia="zh-CN"/>
        </w:rPr>
        <w:t>() {</w:t>
      </w:r>
      <w:ins w:id="71" w:author="Emmanuel Thomas" w:date="2024-12-05T14:00:00Z" w16du:dateUtc="2024-12-05T13:00:00Z">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p>
    <w:p w14:paraId="08C24869" w14:textId="71E2CE23" w:rsidR="0056436A" w:rsidDel="008648F9" w:rsidRDefault="0056436A">
      <w:pPr>
        <w:spacing w:after="240" w:line="240" w:lineRule="atLeast"/>
        <w:rPr>
          <w:del w:id="72" w:author="Emmanuel Thomas" w:date="2024-12-05T14:00:00Z" w16du:dateUtc="2024-12-05T13:00:00Z"/>
          <w:rFonts w:ascii="Courier New" w:eastAsia="Times New Roman" w:hAnsi="Courier New" w:cs="Courier New"/>
          <w:sz w:val="20"/>
          <w:szCs w:val="20"/>
          <w:lang w:eastAsia="zh-CN"/>
        </w:rPr>
        <w:pPrChange w:id="73"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74"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int(16)</w:t>
      </w:r>
      <w:ins w:id="75" w:author="Emmanuel Thomas" w:date="2024-12-05T14:00:00Z" w16du:dateUtc="2024-12-05T13:00:00Z">
        <w:r w:rsidR="007747BA">
          <w:rPr>
            <w:rFonts w:ascii="Courier New" w:eastAsia="Times New Roman" w:hAnsi="Courier New" w:cs="Courier New"/>
            <w:sz w:val="20"/>
            <w:szCs w:val="20"/>
            <w:lang w:eastAsia="zh-CN"/>
          </w:rPr>
          <w:t xml:space="preserve"> </w:t>
        </w:r>
      </w:ins>
      <w:del w:id="76"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region_id</w:t>
      </w:r>
      <w:proofErr w:type="spellEnd"/>
      <w:r>
        <w:rPr>
          <w:rFonts w:ascii="Courier New" w:eastAsia="Times New Roman" w:hAnsi="Courier New" w:cs="Courier New"/>
          <w:sz w:val="20"/>
          <w:szCs w:val="20"/>
          <w:lang w:eastAsia="zh-CN"/>
        </w:rPr>
        <w:t>;</w:t>
      </w:r>
      <w:ins w:id="77" w:author="Emmanuel Thomas" w:date="2024-12-05T14:00:00Z" w16du:dateUtc="2024-12-05T13:00:00Z">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p>
    <w:p w14:paraId="20608E08" w14:textId="202EFA58" w:rsidR="0056436A" w:rsidDel="008648F9" w:rsidRDefault="0056436A">
      <w:pPr>
        <w:spacing w:after="240" w:line="240" w:lineRule="atLeast"/>
        <w:rPr>
          <w:del w:id="78" w:author="Emmanuel Thomas" w:date="2024-12-05T14:00:00Z" w16du:dateUtc="2024-12-05T13:00:00Z"/>
          <w:rFonts w:ascii="Courier New" w:eastAsia="Times New Roman" w:hAnsi="Courier New" w:cs="Courier New"/>
          <w:sz w:val="20"/>
          <w:szCs w:val="20"/>
          <w:lang w:eastAsia="zh-CN"/>
        </w:rPr>
        <w:pPrChange w:id="79"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80"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w:t>
      </w:r>
      <w:ins w:id="81" w:author="Emmanuel Thomas" w:date="2024-12-05T14:00:00Z" w16du:dateUtc="2024-12-05T13:00:00Z">
        <w:r w:rsidR="007747BA">
          <w:rPr>
            <w:rFonts w:ascii="Courier New" w:eastAsia="Times New Roman" w:hAnsi="Courier New" w:cs="Courier New"/>
            <w:sz w:val="20"/>
            <w:szCs w:val="20"/>
            <w:lang w:eastAsia="zh-CN"/>
          </w:rPr>
          <w:t xml:space="preserve"> </w:t>
        </w:r>
      </w:ins>
      <w:del w:id="82"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bounding_box_present_flag</w:t>
      </w:r>
      <w:proofErr w:type="spellEnd"/>
      <w:ins w:id="83" w:author="Emmanuel Thomas" w:date="2024-12-05T14:00:00Z" w16du:dateUtc="2024-12-05T13:00:00Z">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ins>
      <w:ins w:id="84" w:author="Emmanuel Thomas" w:date="2024-12-05T14:01:00Z" w16du:dateUtc="2024-12-05T13:01:00Z">
        <w:r w:rsidR="008648F9">
          <w:rPr>
            <w:rFonts w:ascii="Courier New" w:eastAsia="Times New Roman" w:hAnsi="Courier New" w:cs="Courier New"/>
            <w:sz w:val="20"/>
            <w:szCs w:val="20"/>
            <w:lang w:eastAsia="zh-CN"/>
          </w:rPr>
          <w:tab/>
        </w:r>
      </w:ins>
      <w:del w:id="85" w:author="Emmanuel Thomas" w:date="2024-12-05T14:00:00Z" w16du:dateUtc="2024-12-05T13:00:00Z">
        <w:r w:rsidDel="008648F9">
          <w:rPr>
            <w:rFonts w:ascii="Courier New" w:eastAsia="Times New Roman" w:hAnsi="Courier New" w:cs="Courier New"/>
            <w:sz w:val="20"/>
            <w:szCs w:val="20"/>
            <w:lang w:eastAsia="zh-CN"/>
          </w:rPr>
          <w:delText>;</w:delText>
        </w:r>
      </w:del>
    </w:p>
    <w:p w14:paraId="333590FD" w14:textId="75245F9C" w:rsidR="0056436A" w:rsidDel="008648F9" w:rsidRDefault="0056436A">
      <w:pPr>
        <w:spacing w:after="240" w:line="240" w:lineRule="atLeast"/>
        <w:rPr>
          <w:del w:id="86" w:author="Emmanuel Thomas" w:date="2024-12-05T14:01:00Z" w16du:dateUtc="2024-12-05T13:01:00Z"/>
          <w:rFonts w:ascii="Courier New" w:eastAsia="Times New Roman" w:hAnsi="Courier New" w:cs="Courier New"/>
          <w:sz w:val="20"/>
          <w:szCs w:val="20"/>
          <w:lang w:eastAsia="zh-CN"/>
        </w:rPr>
        <w:pPrChange w:id="87"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88"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w:t>
      </w:r>
      <w:ins w:id="89" w:author="Emmanuel Thomas" w:date="2024-12-05T14:00:00Z" w16du:dateUtc="2024-12-05T13:00:00Z">
        <w:r w:rsidR="007747BA">
          <w:rPr>
            <w:rFonts w:ascii="Courier New" w:eastAsia="Times New Roman" w:hAnsi="Courier New" w:cs="Courier New"/>
            <w:sz w:val="20"/>
            <w:szCs w:val="20"/>
            <w:lang w:eastAsia="zh-CN"/>
          </w:rPr>
          <w:t xml:space="preserve"> </w:t>
        </w:r>
      </w:ins>
      <w:del w:id="90"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dimensions_included_flag</w:t>
      </w:r>
      <w:proofErr w:type="spellEnd"/>
      <w:ins w:id="91" w:author="Emmanuel Thomas" w:date="2024-12-05T14:01:00Z" w16du:dateUtc="2024-12-05T13:01:00Z">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del w:id="92" w:author="Emmanuel Thomas" w:date="2024-12-05T14:01:00Z" w16du:dateUtc="2024-12-05T13:01:00Z">
        <w:r w:rsidDel="008648F9">
          <w:rPr>
            <w:rFonts w:ascii="Courier New" w:eastAsia="Times New Roman" w:hAnsi="Courier New" w:cs="Courier New"/>
            <w:sz w:val="20"/>
            <w:szCs w:val="20"/>
            <w:lang w:eastAsia="zh-CN"/>
          </w:rPr>
          <w:delText>;</w:delText>
        </w:r>
      </w:del>
    </w:p>
    <w:p w14:paraId="290809B6" w14:textId="0E42FB9A" w:rsidR="0056436A" w:rsidDel="008648F9" w:rsidRDefault="0056436A">
      <w:pPr>
        <w:spacing w:after="240" w:line="240" w:lineRule="atLeast"/>
        <w:rPr>
          <w:del w:id="93" w:author="Emmanuel Thomas" w:date="2024-12-05T14:01:00Z" w16du:dateUtc="2024-12-05T13:01:00Z"/>
          <w:rFonts w:ascii="Courier New" w:eastAsia="Times New Roman" w:hAnsi="Courier New" w:cs="Courier New"/>
          <w:sz w:val="20"/>
          <w:szCs w:val="20"/>
          <w:lang w:eastAsia="zh-CN"/>
        </w:rPr>
        <w:pPrChange w:id="94"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95" w:author="Emmanuel Thomas" w:date="2024-12-05T14:01:00Z" w16du:dateUtc="2024-12-05T13:01:00Z">
        <w:r w:rsidDel="008648F9">
          <w:rPr>
            <w:rFonts w:ascii="Courier New" w:eastAsia="Times New Roman" w:hAnsi="Courier New" w:cs="Courier New"/>
            <w:sz w:val="20"/>
            <w:szCs w:val="20"/>
            <w:lang w:eastAsia="zh-CN"/>
          </w:rPr>
          <w:delText xml:space="preserve">       </w:delText>
        </w:r>
      </w:del>
      <w:del w:id="96" w:author="Emmanuel Thomas" w:date="2024-12-05T14:00:00Z" w16du:dateUtc="2024-12-05T13:00:00Z">
        <w:r w:rsidDel="008648F9">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unsigned int(1)</w:t>
      </w:r>
      <w:ins w:id="97" w:author="Emmanuel Thomas" w:date="2024-12-05T14:00:00Z" w16du:dateUtc="2024-12-05T13:00:00Z">
        <w:r w:rsidR="007747BA">
          <w:rPr>
            <w:rFonts w:ascii="Courier New" w:eastAsia="Times New Roman" w:hAnsi="Courier New" w:cs="Courier New"/>
            <w:sz w:val="20"/>
            <w:szCs w:val="20"/>
            <w:lang w:eastAsia="zh-CN"/>
          </w:rPr>
          <w:t xml:space="preserve"> </w:t>
        </w:r>
      </w:ins>
      <w:del w:id="98"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confidence_score_present_flag</w:t>
      </w:r>
      <w:proofErr w:type="spellEnd"/>
      <w:ins w:id="99" w:author="Emmanuel Thomas" w:date="2024-12-05T14:01:00Z" w16du:dateUtc="2024-12-05T13:01:00Z">
        <w:r w:rsidR="008648F9">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del w:id="100" w:author="Emmanuel Thomas" w:date="2024-12-05T14:01:00Z" w16du:dateUtc="2024-12-05T13:01:00Z">
        <w:r w:rsidDel="008648F9">
          <w:rPr>
            <w:rFonts w:ascii="Courier New" w:eastAsia="Times New Roman" w:hAnsi="Courier New" w:cs="Courier New"/>
            <w:sz w:val="20"/>
            <w:szCs w:val="20"/>
            <w:lang w:eastAsia="zh-CN"/>
          </w:rPr>
          <w:delText>;</w:delText>
        </w:r>
      </w:del>
    </w:p>
    <w:p w14:paraId="34694FC1" w14:textId="7E11CBDF" w:rsidR="0056436A" w:rsidDel="00C90B23" w:rsidRDefault="0056436A">
      <w:pPr>
        <w:spacing w:after="240" w:line="240" w:lineRule="atLeast"/>
        <w:rPr>
          <w:del w:id="101" w:author="Emmanuel Thomas" w:date="2024-12-05T14:01:00Z" w16du:dateUtc="2024-12-05T13:01:00Z"/>
          <w:rFonts w:ascii="Courier New" w:eastAsia="Times New Roman" w:hAnsi="Courier New" w:cs="Courier New"/>
          <w:sz w:val="20"/>
          <w:szCs w:val="20"/>
          <w:lang w:eastAsia="zh-CN"/>
        </w:rPr>
        <w:pPrChange w:id="102"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03" w:author="Emmanuel Thomas" w:date="2024-12-05T14:01:00Z" w16du:dateUtc="2024-12-05T13:01: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int(5)</w:t>
      </w:r>
      <w:ins w:id="104" w:author="Emmanuel Thomas" w:date="2024-12-05T14:00:00Z" w16du:dateUtc="2024-12-05T13:00:00Z">
        <w:r w:rsidR="007747BA">
          <w:rPr>
            <w:rFonts w:ascii="Courier New" w:eastAsia="Times New Roman" w:hAnsi="Courier New" w:cs="Courier New"/>
            <w:sz w:val="20"/>
            <w:szCs w:val="20"/>
            <w:lang w:eastAsia="zh-CN"/>
          </w:rPr>
          <w:t xml:space="preserve"> </w:t>
        </w:r>
      </w:ins>
      <w:del w:id="105" w:author="Emmanuel Thomas" w:date="2024-12-05T14:00:00Z" w16du:dateUtc="2024-12-05T13:00:00Z">
        <w:r w:rsidDel="007747BA">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reserved;</w:t>
      </w:r>
      <w:ins w:id="106" w:author="Emmanuel Thomas" w:date="2024-12-05T14:01:00Z" w16du:dateUtc="2024-12-05T13:01: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47256146" w14:textId="6B02763D" w:rsidR="0056436A" w:rsidDel="00C90B23" w:rsidRDefault="0056436A">
      <w:pPr>
        <w:spacing w:after="240" w:line="240" w:lineRule="atLeast"/>
        <w:rPr>
          <w:del w:id="107" w:author="Emmanuel Thomas" w:date="2024-12-05T14:01:00Z" w16du:dateUtc="2024-12-05T13:01:00Z"/>
          <w:rFonts w:ascii="Courier New" w:eastAsia="Times New Roman" w:hAnsi="Courier New" w:cs="Courier New"/>
          <w:sz w:val="20"/>
          <w:szCs w:val="20"/>
          <w:lang w:eastAsia="zh-CN"/>
        </w:rPr>
        <w:pPrChange w:id="108"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09" w:author="Emmanuel Thomas" w:date="2024-12-05T14:01:00Z" w16du:dateUtc="2024-12-05T13:01:00Z">
        <w:r w:rsidDel="00C90B23">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bounding_box_present_flag</w:t>
      </w:r>
      <w:proofErr w:type="spellEnd"/>
      <w:r>
        <w:rPr>
          <w:rFonts w:ascii="Courier New" w:eastAsia="Times New Roman" w:hAnsi="Courier New" w:cs="Courier New"/>
          <w:sz w:val="20"/>
          <w:szCs w:val="20"/>
          <w:lang w:eastAsia="zh-CN"/>
        </w:rPr>
        <w:t>)</w:t>
      </w:r>
      <w:ins w:id="110" w:author="Emmanuel Thomas" w:date="2024-12-05T14:01:00Z" w16du:dateUtc="2024-12-05T13:01:00Z">
        <w:r w:rsidR="00C90B23">
          <w:rPr>
            <w:rFonts w:ascii="Courier New" w:eastAsia="Times New Roman" w:hAnsi="Courier New" w:cs="Courier New"/>
            <w:sz w:val="20"/>
            <w:szCs w:val="20"/>
            <w:lang w:eastAsia="zh-CN"/>
          </w:rPr>
          <w:t xml:space="preserve">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ins>
    </w:p>
    <w:p w14:paraId="0011A32F" w14:textId="3EADB225" w:rsidR="0056436A" w:rsidDel="00C90B23" w:rsidRDefault="0056436A">
      <w:pPr>
        <w:spacing w:after="240" w:line="240" w:lineRule="atLeast"/>
        <w:rPr>
          <w:del w:id="111" w:author="Emmanuel Thomas" w:date="2024-12-05T14:01:00Z" w16du:dateUtc="2024-12-05T13:01:00Z"/>
          <w:rFonts w:ascii="Courier New" w:eastAsia="Times New Roman" w:hAnsi="Courier New" w:cs="Courier New"/>
          <w:sz w:val="20"/>
          <w:szCs w:val="20"/>
          <w:lang w:eastAsia="zh-CN"/>
        </w:rPr>
        <w:pPrChange w:id="112"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13" w:author="Emmanuel Thomas" w:date="2024-12-05T14:01:00Z" w16du:dateUtc="2024-12-05T13:01:00Z">
        <w:r w:rsidDel="00C90B23">
          <w:rPr>
            <w:rFonts w:ascii="Courier New" w:eastAsia="Times New Roman" w:hAnsi="Courier New" w:cs="Courier New"/>
            <w:sz w:val="20"/>
            <w:szCs w:val="20"/>
            <w:lang w:eastAsia="zh-CN"/>
          </w:rPr>
          <w:tab/>
          <w:delText xml:space="preserve">    </w:delText>
        </w:r>
      </w:del>
      <w:proofErr w:type="spellStart"/>
      <w:r>
        <w:rPr>
          <w:rFonts w:ascii="Courier New" w:eastAsia="Times New Roman" w:hAnsi="Courier New" w:cs="Courier New"/>
          <w:sz w:val="20"/>
          <w:szCs w:val="20"/>
          <w:lang w:eastAsia="zh-CN"/>
        </w:rPr>
        <w:t>GPCCBoundingBox</w:t>
      </w:r>
      <w:proofErr w:type="spellEnd"/>
      <w:r>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bounding_box</w:t>
      </w:r>
      <w:proofErr w:type="spellEnd"/>
      <w:r>
        <w:rPr>
          <w:rFonts w:ascii="Courier New" w:eastAsia="Times New Roman" w:hAnsi="Courier New" w:cs="Courier New"/>
          <w:sz w:val="20"/>
          <w:szCs w:val="20"/>
          <w:lang w:eastAsia="zh-CN"/>
        </w:rPr>
        <w:t>(</w:t>
      </w:r>
      <w:proofErr w:type="spellStart"/>
      <w:r>
        <w:rPr>
          <w:rFonts w:ascii="Courier New" w:eastAsia="Times New Roman" w:hAnsi="Courier New" w:cs="Courier New"/>
          <w:sz w:val="20"/>
          <w:szCs w:val="20"/>
          <w:lang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eastAsia="zh-CN"/>
        </w:rPr>
        <w:t>);</w:t>
      </w:r>
      <w:ins w:id="114" w:author="Emmanuel Thomas" w:date="2024-12-05T14:04:00Z" w16du:dateUtc="2024-12-05T13:04:00Z">
        <w:r w:rsidR="003148DE">
          <w:rPr>
            <w:rFonts w:ascii="Courier New" w:eastAsia="Times New Roman" w:hAnsi="Courier New" w:cs="Courier New"/>
            <w:sz w:val="20"/>
            <w:szCs w:val="20"/>
            <w:lang w:eastAsia="zh-CN"/>
          </w:rPr>
          <w:br/>
        </w:r>
        <w:r w:rsidR="003148DE">
          <w:rPr>
            <w:rFonts w:ascii="Courier New" w:eastAsia="Times New Roman" w:hAnsi="Courier New" w:cs="Courier New"/>
            <w:sz w:val="20"/>
            <w:szCs w:val="20"/>
            <w:lang w:eastAsia="zh-CN"/>
          </w:rPr>
          <w:tab/>
        </w:r>
      </w:ins>
      <w:ins w:id="115" w:author="Emmanuel Thomas" w:date="2024-12-05T14:03:00Z" w16du:dateUtc="2024-12-05T13:03:00Z">
        <w:r w:rsidR="003148DE">
          <w:rPr>
            <w:rFonts w:ascii="Courier New" w:eastAsia="Times New Roman" w:hAnsi="Courier New" w:cs="Courier New"/>
            <w:sz w:val="20"/>
            <w:szCs w:val="20"/>
            <w:lang w:eastAsia="zh-CN"/>
          </w:rPr>
          <w:t>}</w:t>
        </w:r>
      </w:ins>
      <w:ins w:id="116" w:author="Emmanuel Thomas" w:date="2024-12-05T14:04:00Z" w16du:dateUtc="2024-12-05T13:04:00Z">
        <w:r w:rsidR="003148DE">
          <w:rPr>
            <w:rFonts w:ascii="Courier New" w:eastAsia="Times New Roman" w:hAnsi="Courier New" w:cs="Courier New"/>
            <w:sz w:val="20"/>
            <w:szCs w:val="20"/>
            <w:lang w:eastAsia="zh-CN"/>
          </w:rPr>
          <w:br/>
        </w:r>
      </w:ins>
      <w:ins w:id="117" w:author="Emmanuel Thomas" w:date="2024-12-05T14:01:00Z" w16du:dateUtc="2024-12-05T13:01: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3FADF301" w14:textId="77777777" w:rsidR="0056436A" w:rsidDel="00C90B23"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8" w:author="Emmanuel Thomas" w:date="2024-12-05T14:01:00Z" w16du:dateUtc="2024-12-05T13:01:00Z"/>
          <w:rFonts w:ascii="Courier New" w:eastAsia="Times New Roman" w:hAnsi="Courier New" w:cs="Courier New"/>
          <w:sz w:val="20"/>
          <w:szCs w:val="20"/>
          <w:lang w:eastAsia="zh-CN"/>
        </w:rPr>
      </w:pPr>
      <w:del w:id="119" w:author="Emmanuel Thomas" w:date="2024-12-05T14:01:00Z" w16du:dateUtc="2024-12-05T13:01:00Z">
        <w:r w:rsidDel="00C90B23">
          <w:rPr>
            <w:rFonts w:ascii="Courier New" w:eastAsia="Times New Roman" w:hAnsi="Courier New" w:cs="Courier New"/>
            <w:sz w:val="20"/>
            <w:szCs w:val="20"/>
            <w:lang w:eastAsia="zh-CN"/>
          </w:rPr>
          <w:delText xml:space="preserve">        </w:delText>
        </w:r>
      </w:del>
    </w:p>
    <w:p w14:paraId="0F50384C" w14:textId="37721768" w:rsidR="0056436A" w:rsidDel="00C90B23" w:rsidRDefault="0056436A">
      <w:pPr>
        <w:spacing w:after="240" w:line="240" w:lineRule="atLeast"/>
        <w:rPr>
          <w:del w:id="120" w:author="Emmanuel Thomas" w:date="2024-12-05T14:02:00Z" w16du:dateUtc="2024-12-05T13:02:00Z"/>
          <w:rFonts w:ascii="Courier New" w:eastAsia="Times New Roman" w:hAnsi="Courier New" w:cs="Courier New"/>
          <w:sz w:val="20"/>
          <w:szCs w:val="20"/>
          <w:lang w:eastAsia="zh-CN"/>
        </w:rPr>
        <w:pPrChange w:id="121"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22" w:author="Emmanuel Thomas" w:date="2024-12-05T14:01:00Z" w16du:dateUtc="2024-12-05T13:01:00Z">
        <w:r w:rsidDel="00C90B23">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confidence_score_present_flag</w:t>
      </w:r>
      <w:proofErr w:type="spellEnd"/>
      <w:r>
        <w:rPr>
          <w:rFonts w:ascii="Courier New" w:eastAsia="Times New Roman" w:hAnsi="Courier New" w:cs="Courier New"/>
          <w:sz w:val="20"/>
          <w:szCs w:val="20"/>
          <w:lang w:eastAsia="zh-CN"/>
        </w:rPr>
        <w:t>) {</w:t>
      </w:r>
      <w:ins w:id="123" w:author="Emmanuel Thomas" w:date="2024-12-05T14:02:00Z" w16du:dateUtc="2024-12-05T13:02: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ins>
    </w:p>
    <w:p w14:paraId="138C6EF0" w14:textId="33F653FD" w:rsidR="0056436A" w:rsidDel="00C90B23" w:rsidRDefault="0056436A">
      <w:pPr>
        <w:spacing w:after="240" w:line="240" w:lineRule="atLeast"/>
        <w:rPr>
          <w:del w:id="124" w:author="Emmanuel Thomas" w:date="2024-12-05T14:02:00Z" w16du:dateUtc="2024-12-05T13:02:00Z"/>
          <w:rFonts w:ascii="Courier New" w:eastAsia="Times New Roman" w:hAnsi="Courier New" w:cs="Courier New"/>
          <w:sz w:val="20"/>
          <w:szCs w:val="20"/>
          <w:lang w:eastAsia="zh-CN"/>
        </w:rPr>
        <w:pPrChange w:id="125" w:author="Emmanuel Thomas" w:date="2024-12-05T14:02:00Z" w16du:dateUtc="2024-12-05T13:02: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26" w:author="Emmanuel Thomas" w:date="2024-12-05T14:02:00Z" w16du:dateUtc="2024-12-05T13:02:00Z">
        <w:r w:rsidDel="00C90B23">
          <w:rPr>
            <w:rFonts w:ascii="Courier New" w:eastAsia="Times New Roman" w:hAnsi="Courier New" w:cs="Courier New"/>
            <w:sz w:val="20"/>
            <w:szCs w:val="20"/>
            <w:lang w:eastAsia="zh-CN"/>
          </w:rPr>
          <w:tab/>
          <w:delText xml:space="preserve">    </w:delText>
        </w:r>
      </w:del>
      <w:r>
        <w:rPr>
          <w:rFonts w:ascii="Courier New" w:eastAsia="Times New Roman" w:hAnsi="Courier New" w:cs="Courier New"/>
          <w:sz w:val="20"/>
          <w:szCs w:val="20"/>
          <w:lang w:eastAsia="zh-CN"/>
        </w:rPr>
        <w:t xml:space="preserve">unsigned int(8) </w:t>
      </w:r>
      <w:proofErr w:type="spellStart"/>
      <w:r>
        <w:rPr>
          <w:rFonts w:ascii="Courier New" w:eastAsia="Times New Roman" w:hAnsi="Courier New" w:cs="Courier New"/>
          <w:sz w:val="20"/>
          <w:szCs w:val="20"/>
          <w:lang w:eastAsia="zh-CN"/>
        </w:rPr>
        <w:t>confidence_score</w:t>
      </w:r>
      <w:proofErr w:type="spellEnd"/>
      <w:r>
        <w:rPr>
          <w:rFonts w:ascii="Courier New" w:eastAsia="Times New Roman" w:hAnsi="Courier New" w:cs="Courier New"/>
          <w:sz w:val="20"/>
          <w:szCs w:val="20"/>
          <w:lang w:eastAsia="zh-CN"/>
        </w:rPr>
        <w:t>;</w:t>
      </w:r>
      <w:ins w:id="127" w:author="Emmanuel Thomas" w:date="2024-12-05T14:02:00Z" w16du:dateUtc="2024-12-05T13:02: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0D88B0ED" w14:textId="77777777" w:rsidR="0056436A" w:rsidDel="00C90B23" w:rsidRDefault="0056436A" w:rsidP="00C90B23">
      <w:pPr>
        <w:spacing w:after="240" w:line="240" w:lineRule="atLeast"/>
        <w:rPr>
          <w:del w:id="128" w:author="Emmanuel Thomas" w:date="2024-12-05T14:02:00Z" w16du:dateUtc="2024-12-05T13:02:00Z"/>
          <w:rFonts w:ascii="Courier New" w:eastAsia="Times New Roman" w:hAnsi="Courier New" w:cs="Courier New"/>
          <w:sz w:val="20"/>
          <w:szCs w:val="20"/>
          <w:lang w:eastAsia="zh-CN"/>
        </w:rPr>
      </w:pPr>
      <w:del w:id="129" w:author="Emmanuel Thomas" w:date="2024-12-05T14:02:00Z" w16du:dateUtc="2024-12-05T13:02:00Z">
        <w:r w:rsidDel="00C90B23">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w:t>
      </w:r>
    </w:p>
    <w:p w14:paraId="4FF82F5E" w14:textId="0767AEE5" w:rsidR="0056436A" w:rsidDel="005163B4" w:rsidRDefault="0056436A">
      <w:pPr>
        <w:spacing w:after="240" w:line="240" w:lineRule="atLeast"/>
        <w:rPr>
          <w:del w:id="130" w:author="Emmanuel Thomas" w:date="2024-12-05T14:02:00Z" w16du:dateUtc="2024-12-05T13:02:00Z"/>
          <w:rFonts w:ascii="Courier New" w:eastAsia="Times New Roman" w:hAnsi="Courier New" w:cs="Courier New"/>
          <w:sz w:val="20"/>
          <w:szCs w:val="20"/>
          <w:lang w:eastAsia="zh-CN"/>
        </w:rPr>
        <w:pPrChange w:id="131" w:author="Emmanuel Thomas" w:date="2024-12-05T14:02:00Z" w16du:dateUtc="2024-12-05T13:02: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32" w:author="Emmanuel Thomas" w:date="2024-12-05T14:04:00Z" w16du:dateUtc="2024-12-05T13:04:00Z">
        <w:r w:rsidDel="003148DE">
          <w:rPr>
            <w:rFonts w:ascii="Courier New" w:eastAsia="Times New Roman" w:hAnsi="Courier New" w:cs="Courier New"/>
            <w:sz w:val="20"/>
            <w:szCs w:val="20"/>
            <w:lang w:eastAsia="zh-CN"/>
          </w:rPr>
          <w:delText>}</w:delText>
        </w:r>
      </w:del>
      <w:ins w:id="133" w:author="Emmanuel Thomas" w:date="2024-12-05T14:02:00Z" w16du:dateUtc="2024-12-05T13:02:00Z">
        <w:r w:rsidR="005163B4">
          <w:rPr>
            <w:rFonts w:ascii="Courier New" w:eastAsia="Times New Roman" w:hAnsi="Courier New" w:cs="Courier New"/>
            <w:sz w:val="20"/>
            <w:szCs w:val="20"/>
            <w:lang w:eastAsia="zh-CN"/>
          </w:rPr>
          <w:br/>
          <w:t>}</w:t>
        </w:r>
      </w:ins>
    </w:p>
    <w:p w14:paraId="7F3DF69F" w14:textId="77777777" w:rsidR="0056436A" w:rsidRDefault="0056436A">
      <w:pPr>
        <w:spacing w:after="240" w:line="240" w:lineRule="atLeast"/>
        <w:rPr>
          <w:rFonts w:ascii="Times New Roman" w:eastAsiaTheme="minorEastAsia" w:hAnsi="Times New Roman"/>
          <w:sz w:val="24"/>
          <w:szCs w:val="24"/>
        </w:rPr>
        <w:pPrChange w:id="134" w:author="Emmanuel Thomas" w:date="2024-12-05T14:02:00Z" w16du:dateUtc="2024-12-05T13:02:00Z">
          <w:pPr/>
        </w:pPrChange>
      </w:pPr>
    </w:p>
    <w:p w14:paraId="072B2AED" w14:textId="05F43C7E" w:rsidR="0056436A" w:rsidRDefault="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Change w:id="135" w:author="Oh, Sejin" w:date="2024-12-02T18:59:00Z" w16du:dateUtc="2024-12-03T02:59:00Z">
          <w:pPr>
            <w:keepNext/>
            <w:tabs>
              <w:tab w:val="left" w:pos="1021"/>
            </w:tabs>
            <w:suppressAutoHyphens/>
            <w:spacing w:before="60" w:after="240" w:line="240" w:lineRule="atLeast"/>
            <w:outlineLvl w:val="4"/>
          </w:pPr>
        </w:pPrChange>
      </w:pPr>
      <w:del w:id="136" w:author="Oh, Sejin" w:date="2024-12-02T18:49:00Z" w16du:dateUtc="2024-12-03T02:49:00Z">
        <w:r w:rsidDel="004F1DB3">
          <w:rPr>
            <w:rFonts w:asciiTheme="majorHAnsi" w:eastAsia="MS Mincho" w:hAnsiTheme="majorHAnsi" w:cs="Times New Roman"/>
            <w:b/>
            <w:lang w:val="en-GB" w:eastAsia="ja-JP"/>
          </w:rPr>
          <w:delText>x</w:delText>
        </w:r>
      </w:del>
      <w:ins w:id="137" w:author="Oh, Sejin" w:date="2024-12-02T18:49:00Z" w16du:dateUtc="2024-12-03T02:49:00Z">
        <w:r w:rsidR="004F1DB3">
          <w:rPr>
            <w:rFonts w:asciiTheme="majorHAnsi" w:eastAsia="MS Mincho" w:hAnsiTheme="majorHAnsi" w:cs="Times New Roman"/>
            <w:b/>
            <w:lang w:val="en-GB" w:eastAsia="ja-JP"/>
          </w:rPr>
          <w:t>9</w:t>
        </w:r>
      </w:ins>
      <w:r>
        <w:rPr>
          <w:rFonts w:asciiTheme="majorHAnsi" w:eastAsia="MS Mincho" w:hAnsiTheme="majorHAnsi" w:cs="Times New Roman"/>
          <w:b/>
          <w:lang w:val="en-GB" w:eastAsia="ja-JP"/>
        </w:rPr>
        <w:t>.x</w:t>
      </w:r>
      <w:del w:id="138"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.2.2 Semantics</w:t>
      </w:r>
    </w:p>
    <w:p w14:paraId="1E1A6EA3" w14:textId="77777777" w:rsidR="0056436A" w:rsidRDefault="0056436A">
      <w:pPr>
        <w:tabs>
          <w:tab w:val="left" w:pos="1701"/>
        </w:tabs>
        <w:spacing w:after="120"/>
        <w:ind w:left="720" w:hanging="360"/>
        <w:jc w:val="both"/>
        <w:rPr>
          <w:rFonts w:ascii="Times New Roman" w:eastAsia="Times New Roman" w:hAnsi="Times New Roman" w:cs="Times New Roman"/>
          <w:sz w:val="24"/>
          <w:szCs w:val="20"/>
          <w:lang w:eastAsia="ko-KR"/>
        </w:rPr>
        <w:pPrChange w:id="139"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del w:id="140" w:author="Emmanuel Thomas" w:date="2024-12-05T14:04:00Z" w16du:dateUtc="2024-12-05T13:04:00Z">
        <w:r w:rsidDel="008E06B4">
          <w:rPr>
            <w:rFonts w:eastAsia="Times New Roman" w:cs="Times New Roman"/>
            <w:szCs w:val="20"/>
            <w:lang w:eastAsia="ko-KR"/>
          </w:rPr>
          <w:delText xml:space="preserve"> </w:delText>
        </w:r>
      </w:del>
    </w:p>
    <w:p w14:paraId="771320F4" w14:textId="77777777" w:rsidR="0056436A" w:rsidRDefault="0056436A">
      <w:pPr>
        <w:tabs>
          <w:tab w:val="left" w:pos="1701"/>
        </w:tabs>
        <w:spacing w:after="120"/>
        <w:ind w:left="720" w:hanging="360"/>
        <w:jc w:val="both"/>
        <w:rPr>
          <w:rFonts w:ascii="Courier" w:eastAsia="Times New Roman" w:hAnsi="Courier" w:cs="Times New Roman"/>
          <w:sz w:val="20"/>
          <w:szCs w:val="24"/>
          <w:lang w:eastAsia="ko-KR"/>
        </w:rPr>
        <w:pPrChange w:id="141"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pPr>
        <w:tabs>
          <w:tab w:val="left" w:pos="1701"/>
        </w:tabs>
        <w:spacing w:after="120"/>
        <w:ind w:left="720" w:hanging="360"/>
        <w:jc w:val="both"/>
        <w:rPr>
          <w:rFonts w:ascii="Times New Roman" w:eastAsia="Times New Roman" w:hAnsi="Times New Roman" w:cs="Times New Roman"/>
          <w:sz w:val="24"/>
          <w:szCs w:val="20"/>
          <w:lang w:eastAsia="ko-KR"/>
        </w:rPr>
        <w:pPrChange w:id="142"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pPr>
        <w:tabs>
          <w:tab w:val="left" w:pos="1701"/>
        </w:tabs>
        <w:ind w:left="714" w:hanging="357"/>
        <w:jc w:val="both"/>
        <w:rPr>
          <w:rFonts w:ascii="Cambria" w:eastAsia="MS Mincho" w:hAnsi="Cambria"/>
          <w:sz w:val="20"/>
          <w:szCs w:val="20"/>
          <w:lang w:eastAsia="ko-KR"/>
        </w:rPr>
        <w:pPrChange w:id="143" w:author="Oh, Sejin" w:date="2024-12-04T09:55:00Z" w16du:dateUtc="2024-12-04T17:55:00Z">
          <w:pPr>
            <w:tabs>
              <w:tab w:val="left" w:pos="1701"/>
            </w:tabs>
            <w:ind w:left="714" w:hanging="357"/>
          </w:pPr>
        </w:pPrChange>
      </w:pPr>
      <w:proofErr w:type="spellStart"/>
      <w:r>
        <w:rPr>
          <w:rFonts w:ascii="Courier" w:eastAsia="MS Mincho" w:hAnsi="Courier"/>
          <w:sz w:val="20"/>
          <w:szCs w:val="20"/>
        </w:rPr>
        <w:lastRenderedPageBreak/>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pPr>
        <w:tabs>
          <w:tab w:val="left" w:pos="1701"/>
        </w:tabs>
        <w:ind w:left="714" w:hanging="357"/>
        <w:jc w:val="both"/>
        <w:rPr>
          <w:rFonts w:ascii="Cambria" w:eastAsia="MS Mincho" w:hAnsi="Cambria"/>
          <w:sz w:val="20"/>
          <w:szCs w:val="20"/>
          <w:lang w:eastAsia="ko-KR"/>
        </w:rPr>
        <w:pPrChange w:id="144" w:author="Oh, Sejin" w:date="2024-12-04T09:55:00Z" w16du:dateUtc="2024-12-04T17:55:00Z">
          <w:pPr>
            <w:tabs>
              <w:tab w:val="left" w:pos="1701"/>
            </w:tabs>
            <w:ind w:left="714" w:hanging="357"/>
          </w:pPr>
        </w:pPrChange>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w:t>
      </w:r>
      <w:r w:rsidRPr="00E86000">
        <w:rPr>
          <w:rFonts w:ascii="Cambria" w:eastAsia="MS Mincho" w:hAnsi="Cambria"/>
          <w:sz w:val="20"/>
          <w:szCs w:val="20"/>
          <w:lang w:eastAsia="ko-KR"/>
        </w:rPr>
        <w:t xml:space="preserve">of confidence in unit of 1/255 in the range of 0 to 1 for </w:t>
      </w:r>
      <w:r w:rsidRPr="00E86000">
        <w:rPr>
          <w:rFonts w:ascii="Cambria" w:eastAsia="MS Mincho" w:hAnsi="Cambria"/>
          <w:sz w:val="20"/>
          <w:szCs w:val="20"/>
          <w:lang w:eastAsia="ko-KR"/>
          <w:rPrChange w:id="145" w:author="Emmanuel Thomas" w:date="2024-12-04T10:26:00Z" w16du:dateUtc="2024-12-04T09:26:00Z">
            <w:rPr>
              <w:rFonts w:ascii="Cambria" w:eastAsia="MS Mincho" w:hAnsi="Cambria"/>
              <w:lang w:eastAsia="ko-KR"/>
            </w:rPr>
          </w:rPrChange>
        </w:rPr>
        <w:t xml:space="preserve">the data in the </w:t>
      </w:r>
      <w:r w:rsidRPr="00E86000">
        <w:rPr>
          <w:rFonts w:asciiTheme="majorHAnsi" w:eastAsia="Malgun Gothic" w:hAnsiTheme="majorHAnsi" w:cs="Times New Roman"/>
          <w:sz w:val="20"/>
          <w:szCs w:val="20"/>
          <w:lang w:eastAsia="ko-KR"/>
          <w:rPrChange w:id="146"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47" w:author="Emmanuel Thomas" w:date="2024-12-04T10:26:00Z" w16du:dateUtc="2024-12-04T09:26:00Z">
            <w:rPr>
              <w:rFonts w:ascii="Cambria" w:eastAsia="MS Mincho" w:hAnsi="Cambria"/>
              <w:lang w:eastAsia="ko-KR"/>
            </w:rPr>
          </w:rPrChange>
        </w:rPr>
        <w:t xml:space="preserve">region. A signaled value of 0 expresses a score of 0 which means the confidence in the data in the </w:t>
      </w:r>
      <w:r w:rsidRPr="00E86000">
        <w:rPr>
          <w:rFonts w:asciiTheme="majorHAnsi" w:eastAsia="Malgun Gothic" w:hAnsiTheme="majorHAnsi" w:cs="Times New Roman"/>
          <w:sz w:val="20"/>
          <w:szCs w:val="20"/>
          <w:lang w:eastAsia="ko-KR"/>
          <w:rPrChange w:id="148"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49" w:author="Emmanuel Thomas" w:date="2024-12-04T10:26:00Z" w16du:dateUtc="2024-12-04T09:26:00Z">
            <w:rPr>
              <w:rFonts w:ascii="Cambria" w:eastAsia="MS Mincho" w:hAnsi="Cambria"/>
              <w:lang w:eastAsia="ko-KR"/>
            </w:rPr>
          </w:rPrChange>
        </w:rPr>
        <w:t xml:space="preserve">region is the lowest. A signaled value of 255 expresses a score of 1 which means the confidence in the data in the </w:t>
      </w:r>
      <w:r w:rsidRPr="00E86000">
        <w:rPr>
          <w:rFonts w:asciiTheme="majorHAnsi" w:eastAsia="Malgun Gothic" w:hAnsiTheme="majorHAnsi" w:cs="Times New Roman"/>
          <w:sz w:val="20"/>
          <w:szCs w:val="20"/>
          <w:lang w:eastAsia="ko-KR"/>
          <w:rPrChange w:id="150"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51" w:author="Emmanuel Thomas" w:date="2024-12-04T10:26:00Z" w16du:dateUtc="2024-12-04T09:26:00Z">
            <w:rPr>
              <w:rFonts w:ascii="Cambria" w:eastAsia="MS Mincho" w:hAnsi="Cambria"/>
              <w:lang w:eastAsia="ko-KR"/>
            </w:rPr>
          </w:rPrChange>
        </w:rPr>
        <w:t xml:space="preserve">region is the highest. An application should take into account the confidence score when processing the data and deriving actions, results, interpretations, </w:t>
      </w:r>
      <w:proofErr w:type="spellStart"/>
      <w:r w:rsidRPr="00E86000">
        <w:rPr>
          <w:rFonts w:ascii="Cambria" w:eastAsia="MS Mincho" w:hAnsi="Cambria"/>
          <w:sz w:val="20"/>
          <w:szCs w:val="20"/>
          <w:lang w:eastAsia="ko-KR"/>
          <w:rPrChange w:id="152" w:author="Emmanuel Thomas" w:date="2024-12-04T10:26:00Z" w16du:dateUtc="2024-12-04T09:26:00Z">
            <w:rPr>
              <w:rFonts w:ascii="Cambria" w:eastAsia="MS Mincho" w:hAnsi="Cambria"/>
              <w:lang w:eastAsia="ko-KR"/>
            </w:rPr>
          </w:rPrChange>
        </w:rPr>
        <w:t>etc</w:t>
      </w:r>
      <w:proofErr w:type="spellEnd"/>
      <w:r w:rsidRPr="00E86000">
        <w:rPr>
          <w:rFonts w:ascii="Cambria" w:eastAsia="MS Mincho" w:hAnsi="Cambria"/>
          <w:sz w:val="20"/>
          <w:szCs w:val="20"/>
          <w:lang w:eastAsia="ko-KR"/>
          <w:rPrChange w:id="153" w:author="Emmanuel Thomas" w:date="2024-12-04T10:26:00Z" w16du:dateUtc="2024-12-04T09:26:00Z">
            <w:rPr>
              <w:rFonts w:ascii="Cambria" w:eastAsia="MS Mincho" w:hAnsi="Cambria"/>
              <w:lang w:eastAsia="ko-KR"/>
            </w:rPr>
          </w:rPrChange>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14AAF05B"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54" w:author="Oh, Sejin" w:date="2024-12-02T18:49:00Z" w16du:dateUtc="2024-12-03T02:49:00Z">
        <w:r w:rsidDel="004F1DB3">
          <w:rPr>
            <w:rFonts w:asciiTheme="majorHAnsi" w:eastAsia="MS Mincho" w:hAnsiTheme="majorHAnsi" w:cs="Times New Roman"/>
            <w:b/>
            <w:lang w:val="en-GB" w:eastAsia="ja-JP"/>
          </w:rPr>
          <w:delText>x</w:delText>
        </w:r>
      </w:del>
      <w:del w:id="155" w:author="Oh, Sejin" w:date="2024-12-02T18:59:00Z" w16du:dateUtc="2024-12-03T02:59:00Z">
        <w:r w:rsidDel="00B81AEE">
          <w:rPr>
            <w:rFonts w:asciiTheme="majorHAnsi" w:eastAsia="MS Mincho" w:hAnsiTheme="majorHAnsi" w:cs="Times New Roman"/>
            <w:b/>
            <w:lang w:val="en-GB" w:eastAsia="ja-JP"/>
          </w:rPr>
          <w:delText>.</w:delText>
        </w:r>
      </w:del>
      <w:r>
        <w:rPr>
          <w:rFonts w:asciiTheme="majorHAnsi" w:eastAsia="MS Mincho" w:hAnsiTheme="majorHAnsi" w:cs="Times New Roman"/>
          <w:b/>
          <w:lang w:val="en-GB" w:eastAsia="ja-JP"/>
        </w:rPr>
        <w:t xml:space="preserve">3 </w:t>
      </w:r>
      <w:ins w:id="156" w:author="Oh, Sejin" w:date="2024-12-02T18:59:00Z" w16du:dateUtc="2024-12-03T02:59:00Z">
        <w:r w:rsidR="00B81AEE">
          <w:rPr>
            <w:rFonts w:asciiTheme="majorHAnsi" w:eastAsia="MS Mincho" w:hAnsiTheme="majorHAnsi" w:cs="Times New Roman"/>
            <w:b/>
            <w:lang w:val="en-GB" w:eastAsia="ja-JP"/>
          </w:rPr>
          <w:t xml:space="preserve">Signalling of </w:t>
        </w:r>
      </w:ins>
      <w:del w:id="157" w:author="Oh, Sejin" w:date="2024-12-02T19:00:00Z" w16du:dateUtc="2024-12-03T03:00:00Z">
        <w:r w:rsidDel="00B81AEE">
          <w:rPr>
            <w:rFonts w:asciiTheme="majorHAnsi" w:eastAsia="MS Mincho" w:hAnsiTheme="majorHAnsi" w:cs="Times New Roman"/>
            <w:b/>
            <w:lang w:val="en-GB" w:eastAsia="ja-JP"/>
          </w:rPr>
          <w:delText xml:space="preserve">G-PCC </w:delText>
        </w:r>
      </w:del>
      <w:ins w:id="158" w:author="Emmanuel Thomas" w:date="2024-12-04T10:26:00Z" w16du:dateUtc="2024-12-04T09:26:00Z">
        <w:r w:rsidR="00E86000">
          <w:rPr>
            <w:rFonts w:asciiTheme="majorHAnsi" w:eastAsia="MS Mincho" w:hAnsiTheme="majorHAnsi" w:cs="Times New Roman"/>
            <w:b/>
            <w:lang w:val="en-GB" w:eastAsia="ja-JP"/>
          </w:rPr>
          <w:t>c</w:t>
        </w:r>
      </w:ins>
      <w:del w:id="159" w:author="Emmanuel Thomas" w:date="2024-12-04T10:26:00Z" w16du:dateUtc="2024-12-04T09:26:00Z">
        <w:r w:rsidDel="00E86000">
          <w:rPr>
            <w:rFonts w:asciiTheme="majorHAnsi" w:eastAsia="MS Mincho" w:hAnsiTheme="majorHAnsi" w:cs="Times New Roman"/>
            <w:b/>
            <w:lang w:val="en-GB" w:eastAsia="ja-JP"/>
          </w:rPr>
          <w:delText>C</w:delText>
        </w:r>
      </w:del>
      <w:r>
        <w:rPr>
          <w:rFonts w:asciiTheme="majorHAnsi" w:eastAsia="MS Mincho" w:hAnsiTheme="majorHAnsi" w:cs="Times New Roman"/>
          <w:b/>
          <w:lang w:val="en-GB" w:eastAsia="ja-JP"/>
        </w:rPr>
        <w:t xml:space="preserve">onfidence </w:t>
      </w:r>
      <w:ins w:id="160" w:author="Emmanuel Thomas" w:date="2024-12-04T10:26:00Z" w16du:dateUtc="2024-12-04T09:26:00Z">
        <w:r w:rsidR="00E86000">
          <w:rPr>
            <w:rFonts w:asciiTheme="majorHAnsi" w:eastAsia="MS Mincho" w:hAnsiTheme="majorHAnsi" w:cs="Times New Roman"/>
            <w:b/>
            <w:lang w:val="en-GB" w:eastAsia="ja-JP"/>
          </w:rPr>
          <w:t>s</w:t>
        </w:r>
      </w:ins>
      <w:del w:id="161" w:author="Emmanuel Thomas" w:date="2024-12-04T10:26:00Z" w16du:dateUtc="2024-12-04T09:26: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 xml:space="preserve">core </w:t>
      </w:r>
      <w:ins w:id="162" w:author="Emmanuel Thomas" w:date="2024-12-04T10:26:00Z" w16du:dateUtc="2024-12-04T09:26:00Z">
        <w:r w:rsidR="00E86000">
          <w:rPr>
            <w:rFonts w:asciiTheme="majorHAnsi" w:eastAsia="MS Mincho" w:hAnsiTheme="majorHAnsi" w:cs="Times New Roman"/>
            <w:b/>
            <w:lang w:val="en-GB" w:eastAsia="ja-JP"/>
          </w:rPr>
          <w:t>i</w:t>
        </w:r>
      </w:ins>
      <w:del w:id="163" w:author="Emmanuel Thomas" w:date="2024-12-04T10:26:00Z" w16du:dateUtc="2024-12-04T09:26:00Z">
        <w:r w:rsidDel="00E86000">
          <w:rPr>
            <w:rFonts w:asciiTheme="majorHAnsi" w:eastAsia="MS Mincho" w:hAnsiTheme="majorHAnsi" w:cs="Times New Roman"/>
            <w:b/>
            <w:lang w:val="en-GB" w:eastAsia="ja-JP"/>
          </w:rPr>
          <w:delText>I</w:delText>
        </w:r>
      </w:del>
      <w:r>
        <w:rPr>
          <w:rFonts w:asciiTheme="majorHAnsi" w:eastAsia="MS Mincho" w:hAnsiTheme="majorHAnsi" w:cs="Times New Roman"/>
          <w:b/>
          <w:lang w:val="en-GB" w:eastAsia="ja-JP"/>
        </w:rPr>
        <w:t>nformation</w:t>
      </w:r>
    </w:p>
    <w:p w14:paraId="09D0BC10" w14:textId="386CFF2E"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64"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3AE4CD70" w:rsidR="0056436A" w:rsidRDefault="0056436A">
      <w:pPr>
        <w:spacing w:after="240" w:line="240" w:lineRule="atLeast"/>
        <w:jc w:val="both"/>
        <w:rPr>
          <w:ins w:id="165" w:author="Emmanuel Thomas" w:date="2024-12-05T14:21:00Z" w16du:dateUtc="2024-12-05T13:21:00Z"/>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confidence score</w:t>
      </w:r>
      <w:ins w:id="166" w:author="Oh, Sejin" w:date="2024-12-04T09:56:00Z" w16du:dateUtc="2024-12-04T17:56:00Z">
        <w:r w:rsidR="00FD6F17">
          <w:rPr>
            <w:rFonts w:asciiTheme="majorHAnsi" w:eastAsia="Malgun Gothic" w:hAnsiTheme="majorHAnsi" w:cs="Times New Roman"/>
            <w:lang w:eastAsia="ko-KR"/>
          </w:rPr>
          <w:t>s</w:t>
        </w:r>
      </w:ins>
      <w:del w:id="167" w:author="Oh, Sejin" w:date="2024-12-04T09:56:00Z" w16du:dateUtc="2024-12-04T17:56:00Z">
        <w:r w:rsidDel="00FD6F17">
          <w:rPr>
            <w:rFonts w:asciiTheme="majorHAnsi" w:eastAsia="Malgun Gothic" w:hAnsiTheme="majorHAnsi" w:cs="Times New Roman"/>
            <w:lang w:eastAsia="ko-KR"/>
          </w:rPr>
          <w:delText xml:space="preserve"> </w:delText>
        </w:r>
        <w:r w:rsidDel="00FD6F17">
          <w:rPr>
            <w:rFonts w:asciiTheme="majorHAnsi" w:eastAsia="Malgun Gothic" w:hAnsiTheme="majorHAnsi"/>
          </w:rPr>
          <w:delText>regions</w:delText>
        </w:r>
      </w:del>
      <w:r>
        <w:rPr>
          <w:rFonts w:asciiTheme="majorHAnsi" w:eastAsia="Malgun Gothic" w:hAnsiTheme="majorHAnsi"/>
        </w:rPr>
        <w:t>.</w:t>
      </w:r>
      <w:del w:id="168" w:author="Emmanuel Thomas" w:date="2024-12-05T14:21:00Z" w16du:dateUtc="2024-12-05T13:21:00Z">
        <w:r w:rsidDel="00653305">
          <w:rPr>
            <w:rFonts w:asciiTheme="majorHAnsi" w:eastAsia="Malgun Gothic" w:hAnsiTheme="majorHAnsi"/>
          </w:rPr>
          <w:delText xml:space="preserve"> </w:delText>
        </w:r>
      </w:del>
    </w:p>
    <w:p w14:paraId="52F3B453" w14:textId="18DE43C1" w:rsidR="00653305" w:rsidRPr="00653305" w:rsidRDefault="00653305" w:rsidP="00653305">
      <w:pPr>
        <w:spacing w:after="240" w:line="240" w:lineRule="atLeast"/>
        <w:jc w:val="both"/>
        <w:rPr>
          <w:ins w:id="169" w:author="Emmanuel Thomas" w:date="2024-12-05T14:21:00Z" w16du:dateUtc="2024-12-05T13:21:00Z"/>
          <w:rFonts w:asciiTheme="majorHAnsi" w:eastAsia="Malgun Gothic" w:hAnsiTheme="majorHAnsi"/>
        </w:rPr>
      </w:pPr>
      <w:ins w:id="170"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bitstream track, it</w:t>
        </w:r>
        <w:r>
          <w:rPr>
            <w:rFonts w:asciiTheme="majorHAnsi" w:eastAsia="Malgun Gothic" w:hAnsiTheme="majorHAnsi"/>
          </w:rPr>
          <w:t xml:space="preserve"> </w:t>
        </w:r>
        <w:r w:rsidRPr="00653305">
          <w:rPr>
            <w:rFonts w:asciiTheme="majorHAnsi" w:eastAsia="Malgun Gothic" w:hAnsiTheme="majorHAnsi"/>
          </w:rPr>
          <w:t xml:space="preserve">provides the static </w:t>
        </w:r>
      </w:ins>
      <w:ins w:id="171" w:author="Emmanuel Thomas" w:date="2024-12-05T14:23:00Z" w16du:dateUtc="2024-12-05T13:23:00Z">
        <w:r w:rsidR="00377041">
          <w:rPr>
            <w:rFonts w:asciiTheme="majorHAnsi" w:eastAsia="Malgun Gothic" w:hAnsiTheme="majorHAnsi" w:cs="Times New Roman"/>
            <w:lang w:eastAsia="ko-KR"/>
          </w:rPr>
          <w:t>confidence score information</w:t>
        </w:r>
      </w:ins>
      <w:ins w:id="172" w:author="Emmanuel Thomas" w:date="2024-12-05T14:21:00Z" w16du:dateUtc="2024-12-05T13:21:00Z">
        <w:r w:rsidRPr="00653305">
          <w:rPr>
            <w:rFonts w:asciiTheme="majorHAnsi" w:eastAsia="Malgun Gothic" w:hAnsiTheme="majorHAnsi"/>
          </w:rPr>
          <w:t xml:space="preserve"> of G-PCC bitstream carried in the track.</w:t>
        </w:r>
      </w:ins>
    </w:p>
    <w:p w14:paraId="0CFEE040" w14:textId="735D6413" w:rsidR="00653305" w:rsidRPr="00653305" w:rsidRDefault="00653305" w:rsidP="00653305">
      <w:pPr>
        <w:spacing w:after="240" w:line="240" w:lineRule="atLeast"/>
        <w:jc w:val="both"/>
        <w:rPr>
          <w:ins w:id="173" w:author="Emmanuel Thomas" w:date="2024-12-05T14:21:00Z" w16du:dateUtc="2024-12-05T13:21:00Z"/>
          <w:rFonts w:asciiTheme="majorHAnsi" w:eastAsia="Malgun Gothic" w:hAnsiTheme="majorHAnsi"/>
        </w:rPr>
      </w:pPr>
      <w:ins w:id="174"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geometry track, it</w:t>
        </w:r>
        <w:r w:rsidR="00956604">
          <w:rPr>
            <w:rFonts w:asciiTheme="majorHAnsi" w:eastAsia="Malgun Gothic" w:hAnsiTheme="majorHAnsi"/>
          </w:rPr>
          <w:t xml:space="preserve"> </w:t>
        </w:r>
        <w:r w:rsidRPr="00653305">
          <w:rPr>
            <w:rFonts w:asciiTheme="majorHAnsi" w:eastAsia="Malgun Gothic" w:hAnsiTheme="majorHAnsi"/>
          </w:rPr>
          <w:t xml:space="preserve">indicates the static </w:t>
        </w:r>
      </w:ins>
      <w:ins w:id="175" w:author="Emmanuel Thomas" w:date="2024-12-05T14:23:00Z" w16du:dateUtc="2024-12-05T13:23:00Z">
        <w:r w:rsidR="00377041">
          <w:rPr>
            <w:rFonts w:asciiTheme="majorHAnsi" w:eastAsia="Malgun Gothic" w:hAnsiTheme="majorHAnsi" w:cs="Times New Roman"/>
            <w:lang w:eastAsia="ko-KR"/>
          </w:rPr>
          <w:t>confidence score</w:t>
        </w:r>
      </w:ins>
      <w:ins w:id="176" w:author="Emmanuel Thomas" w:date="2024-12-05T14:21:00Z" w16du:dateUtc="2024-12-05T13:21:00Z">
        <w:r w:rsidRPr="00653305">
          <w:rPr>
            <w:rFonts w:asciiTheme="majorHAnsi" w:eastAsia="Malgun Gothic" w:hAnsiTheme="majorHAnsi"/>
          </w:rPr>
          <w:t xml:space="preserve"> information of G-PCC bitstream carried in the G-PCC geometry track and associated G-PCC attribute tracks. It shall not be present in the sample entry of any G-PCC attribute tracks.</w:t>
        </w:r>
      </w:ins>
    </w:p>
    <w:p w14:paraId="119D0BEB" w14:textId="56CC0B17" w:rsidR="00653305" w:rsidRDefault="00653305">
      <w:pPr>
        <w:spacing w:after="240" w:line="240" w:lineRule="atLeast"/>
        <w:jc w:val="both"/>
        <w:rPr>
          <w:rFonts w:asciiTheme="majorHAnsi" w:eastAsia="Malgun Gothic" w:hAnsiTheme="majorHAnsi"/>
        </w:rPr>
        <w:pPrChange w:id="177" w:author="Oh, Sejin" w:date="2024-12-04T09:56:00Z" w16du:dateUtc="2024-12-04T17:56:00Z">
          <w:pPr>
            <w:spacing w:after="240" w:line="240" w:lineRule="atLeast"/>
          </w:pPr>
        </w:pPrChange>
      </w:pPr>
      <w:ins w:id="178"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tile base track, it provides</w:t>
        </w:r>
        <w:r w:rsidR="00956604">
          <w:rPr>
            <w:rFonts w:asciiTheme="majorHAnsi" w:eastAsia="Malgun Gothic" w:hAnsiTheme="majorHAnsi"/>
          </w:rPr>
          <w:t xml:space="preserve"> </w:t>
        </w:r>
        <w:r w:rsidRPr="00653305">
          <w:rPr>
            <w:rFonts w:asciiTheme="majorHAnsi" w:eastAsia="Malgun Gothic" w:hAnsiTheme="majorHAnsi"/>
          </w:rPr>
          <w:t xml:space="preserve">the static </w:t>
        </w:r>
      </w:ins>
      <w:ins w:id="179" w:author="Emmanuel Thomas" w:date="2024-12-05T14:31:00Z" w16du:dateUtc="2024-12-05T13:31:00Z">
        <w:r w:rsidR="00CB5D38">
          <w:rPr>
            <w:rFonts w:asciiTheme="majorHAnsi" w:eastAsia="Malgun Gothic" w:hAnsiTheme="majorHAnsi" w:cs="Times New Roman"/>
            <w:lang w:eastAsia="ko-KR"/>
          </w:rPr>
          <w:t>confidence score</w:t>
        </w:r>
        <w:r w:rsidR="00CB5D38" w:rsidRPr="00653305">
          <w:rPr>
            <w:rFonts w:asciiTheme="majorHAnsi" w:eastAsia="Malgun Gothic" w:hAnsiTheme="majorHAnsi"/>
          </w:rPr>
          <w:t xml:space="preserve"> information </w:t>
        </w:r>
      </w:ins>
      <w:ins w:id="180" w:author="Emmanuel Thomas" w:date="2024-12-05T14:21:00Z" w16du:dateUtc="2024-12-05T13:21:00Z">
        <w:r w:rsidRPr="00653305">
          <w:rPr>
            <w:rFonts w:asciiTheme="majorHAnsi" w:eastAsia="Malgun Gothic" w:hAnsiTheme="majorHAnsi"/>
          </w:rPr>
          <w:t>of G-PCC bitstream carried in all G-PCC tile tracks. It shall</w:t>
        </w:r>
        <w:r w:rsidR="00956604">
          <w:rPr>
            <w:rFonts w:asciiTheme="majorHAnsi" w:eastAsia="Malgun Gothic" w:hAnsiTheme="majorHAnsi"/>
          </w:rPr>
          <w:t xml:space="preserve"> </w:t>
        </w:r>
        <w:r w:rsidRPr="00653305">
          <w:rPr>
            <w:rFonts w:asciiTheme="majorHAnsi" w:eastAsia="Malgun Gothic" w:hAnsiTheme="majorHAnsi"/>
          </w:rPr>
          <w:t>not be present in the sample entry of any G-PCC tile tracks.</w:t>
        </w:r>
      </w:ins>
    </w:p>
    <w:p w14:paraId="64F12412" w14:textId="2E788B5D" w:rsidR="0056436A" w:rsidRDefault="0056436A">
      <w:pPr>
        <w:spacing w:after="240" w:line="240" w:lineRule="atLeast"/>
        <w:jc w:val="both"/>
        <w:rPr>
          <w:rFonts w:asciiTheme="majorHAnsi" w:eastAsia="Malgun Gothic" w:hAnsiTheme="majorHAnsi"/>
        </w:rPr>
        <w:pPrChange w:id="181" w:author="Oh, Sejin" w:date="2024-12-04T09:56:00Z" w16du:dateUtc="2024-12-04T17:56:00Z">
          <w:pPr>
            <w:spacing w:after="240" w:line="240" w:lineRule="atLeast"/>
          </w:pPr>
        </w:pPrChange>
      </w:pPr>
      <w:del w:id="182" w:author="Emmanuel Thomas" w:date="2024-12-05T14:32:00Z" w16du:dateUtc="2024-12-05T13:32:00Z">
        <w:r w:rsidDel="00CB5D38">
          <w:rPr>
            <w:rFonts w:asciiTheme="majorHAnsi" w:eastAsia="Malgun Gothic" w:hAnsiTheme="majorHAnsi"/>
          </w:rPr>
          <w:delText xml:space="preserve">When the </w:delText>
        </w:r>
        <w:r w:rsidDel="00CB5D38">
          <w:rPr>
            <w:rStyle w:val="codeChar"/>
            <w:rFonts w:ascii="Courier" w:eastAsia="Batang" w:hAnsi="Courier"/>
            <w:sz w:val="20"/>
            <w:szCs w:val="20"/>
          </w:rPr>
          <w:delText xml:space="preserve">GPCCConfidenceScoreInfoBox </w:delText>
        </w:r>
        <w:r w:rsidDel="00CB5D38">
          <w:rPr>
            <w:rFonts w:asciiTheme="majorHAnsi" w:eastAsia="Malgun Gothic" w:hAnsiTheme="majorHAnsi"/>
          </w:rPr>
          <w:delText>is present in the sample entry of either a G</w:delText>
        </w:r>
      </w:del>
      <w:del w:id="183" w:author="Emmanuel Thomas" w:date="2024-12-04T10:30:00Z" w16du:dateUtc="2024-12-04T09:30:00Z">
        <w:r w:rsidDel="00556A06">
          <w:rPr>
            <w:rFonts w:asciiTheme="majorHAnsi" w:eastAsia="Malgun Gothic" w:hAnsiTheme="majorHAnsi"/>
          </w:rPr>
          <w:delText>-</w:delText>
        </w:r>
      </w:del>
      <w:del w:id="184" w:author="Emmanuel Thomas" w:date="2024-12-05T14:32:00Z" w16du:dateUtc="2024-12-05T13:32:00Z">
        <w:r w:rsidDel="00CB5D38">
          <w:rPr>
            <w:rFonts w:asciiTheme="majorHAnsi" w:eastAsia="Malgun Gothic" w:hAnsiTheme="majorHAnsi"/>
          </w:rPr>
          <w:delText>PCC track carrying all G</w:delText>
        </w:r>
      </w:del>
      <w:del w:id="185" w:author="Emmanuel Thomas" w:date="2024-12-04T10:30:00Z" w16du:dateUtc="2024-12-04T09:30:00Z">
        <w:r w:rsidDel="00556A06">
          <w:rPr>
            <w:rFonts w:asciiTheme="majorHAnsi" w:eastAsia="Malgun Gothic" w:hAnsiTheme="majorHAnsi"/>
          </w:rPr>
          <w:delText>-</w:delText>
        </w:r>
      </w:del>
      <w:del w:id="186" w:author="Emmanuel Thomas" w:date="2024-12-05T14:32:00Z" w16du:dateUtc="2024-12-05T13:32:00Z">
        <w:r w:rsidDel="00CB5D38">
          <w:rPr>
            <w:rFonts w:asciiTheme="majorHAnsi" w:eastAsia="Malgun Gothic" w:hAnsiTheme="majorHAnsi"/>
          </w:rPr>
          <w:delText>PCC bitstream or a G</w:delText>
        </w:r>
      </w:del>
      <w:del w:id="187" w:author="Emmanuel Thomas" w:date="2024-12-04T10:30:00Z" w16du:dateUtc="2024-12-04T09:30:00Z">
        <w:r w:rsidDel="00556A06">
          <w:rPr>
            <w:rFonts w:asciiTheme="majorHAnsi" w:eastAsia="Malgun Gothic" w:hAnsiTheme="majorHAnsi"/>
          </w:rPr>
          <w:delText>-</w:delText>
        </w:r>
      </w:del>
      <w:del w:id="188" w:author="Emmanuel Thomas" w:date="2024-12-05T14:32:00Z" w16du:dateUtc="2024-12-05T13:32:00Z">
        <w:r w:rsidDel="00CB5D38">
          <w:rPr>
            <w:rFonts w:asciiTheme="majorHAnsi" w:eastAsia="Malgun Gothic" w:hAnsiTheme="majorHAnsi"/>
          </w:rPr>
          <w:delText xml:space="preserve">PCC tile base track, it indicates the static </w:delText>
        </w:r>
        <w:r w:rsidDel="00CB5D38">
          <w:rPr>
            <w:rFonts w:asciiTheme="majorHAnsi" w:eastAsia="Malgun Gothic" w:hAnsiTheme="majorHAnsi" w:cs="Times New Roman"/>
            <w:lang w:eastAsia="ko-KR"/>
          </w:rPr>
          <w:delText>confidence score</w:delText>
        </w:r>
        <w:r w:rsidDel="00CB5D38">
          <w:rPr>
            <w:rFonts w:asciiTheme="majorHAnsi" w:eastAsia="Malgun Gothic" w:hAnsiTheme="majorHAnsi"/>
          </w:rPr>
          <w:delText xml:space="preserve"> region information of G</w:delText>
        </w:r>
      </w:del>
      <w:del w:id="189" w:author="Emmanuel Thomas" w:date="2024-12-04T10:30:00Z" w16du:dateUtc="2024-12-04T09:30:00Z">
        <w:r w:rsidDel="00556A06">
          <w:rPr>
            <w:rFonts w:asciiTheme="majorHAnsi" w:eastAsia="Malgun Gothic" w:hAnsiTheme="majorHAnsi"/>
          </w:rPr>
          <w:delText>-</w:delText>
        </w:r>
      </w:del>
      <w:del w:id="190" w:author="Emmanuel Thomas" w:date="2024-12-05T14:32:00Z" w16du:dateUtc="2024-12-05T13:32:00Z">
        <w:r w:rsidDel="00CB5D38">
          <w:rPr>
            <w:rFonts w:asciiTheme="majorHAnsi" w:eastAsia="Malgun Gothic" w:hAnsiTheme="majorHAnsi"/>
          </w:rPr>
          <w:delText>PCC data carried in either the track or all G</w:delText>
        </w:r>
      </w:del>
      <w:del w:id="191" w:author="Emmanuel Thomas" w:date="2024-12-04T10:30:00Z" w16du:dateUtc="2024-12-04T09:30:00Z">
        <w:r w:rsidDel="00556A06">
          <w:rPr>
            <w:rFonts w:asciiTheme="majorHAnsi" w:eastAsia="Malgun Gothic" w:hAnsiTheme="majorHAnsi"/>
          </w:rPr>
          <w:delText>-</w:delText>
        </w:r>
      </w:del>
      <w:del w:id="192" w:author="Emmanuel Thomas" w:date="2024-12-05T14:32:00Z" w16du:dateUtc="2024-12-05T13:32:00Z">
        <w:r w:rsidDel="00CB5D38">
          <w:rPr>
            <w:rFonts w:asciiTheme="majorHAnsi" w:eastAsia="Malgun Gothic" w:hAnsiTheme="majorHAnsi"/>
          </w:rPr>
          <w:delText>PCC tile tracks, respectively.</w:delText>
        </w:r>
      </w:del>
      <w:del w:id="193" w:author="Oh, Sejin" w:date="2024-12-05T10:05:00Z" w16du:dateUtc="2024-12-05T18:05:00Z">
        <w:r w:rsidDel="005C7722">
          <w:rPr>
            <w:rFonts w:asciiTheme="majorHAnsi" w:eastAsia="Malgun Gothic" w:hAnsiTheme="majorHAnsi"/>
          </w:rPr>
          <w:delText xml:space="preserve"> </w:delText>
        </w:r>
      </w:del>
      <w:ins w:id="194" w:author="Oh, Sejin" w:date="2024-12-05T10:05:00Z" w16du:dateUtc="2024-12-05T18:05:00Z">
        <w:r w:rsidR="005C7722" w:rsidDel="005C7722">
          <w:rPr>
            <w:rStyle w:val="CommentReference"/>
          </w:rPr>
          <w:t xml:space="preserve"> </w:t>
        </w:r>
      </w:ins>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95"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3.2 Syntax</w:t>
      </w:r>
    </w:p>
    <w:p w14:paraId="68046646" w14:textId="573B43B8" w:rsidR="0056436A" w:rsidDel="006771C0" w:rsidRDefault="0056436A" w:rsidP="0056436A">
      <w:pPr>
        <w:pStyle w:val="HTMLPreformatted"/>
        <w:rPr>
          <w:del w:id="196" w:author="Emmanuel Thomas" w:date="2024-12-05T14:05:00Z" w16du:dateUtc="2024-12-05T13:05: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Del="006771C0" w:rsidRDefault="0056436A" w:rsidP="0056436A">
      <w:pPr>
        <w:pStyle w:val="HTMLPreformatted"/>
        <w:rPr>
          <w:del w:id="197" w:author="Emmanuel Thomas" w:date="2024-12-05T14:05:00Z" w16du:dateUtc="2024-12-05T13:05:00Z"/>
          <w:rStyle w:val="line"/>
        </w:rPr>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361313B3" w:rsidR="0056436A" w:rsidDel="006771C0" w:rsidRDefault="006771C0" w:rsidP="0056436A">
      <w:pPr>
        <w:pStyle w:val="HTMLPreformatted"/>
        <w:rPr>
          <w:del w:id="198" w:author="Emmanuel Thomas" w:date="2024-12-05T14:05:00Z" w16du:dateUtc="2024-12-05T13:05:00Z"/>
        </w:rPr>
      </w:pPr>
      <w:ins w:id="199" w:author="Emmanuel Thomas" w:date="2024-12-05T14:05:00Z" w16du:dateUtc="2024-12-05T13:05:00Z">
        <w:r>
          <w:rPr>
            <w:rStyle w:val="line"/>
          </w:rPr>
          <w:br/>
        </w:r>
        <w:r>
          <w:rPr>
            <w:rStyle w:val="line"/>
          </w:rPr>
          <w:tab/>
        </w:r>
      </w:ins>
      <w:del w:id="200" w:author="Emmanuel Thomas" w:date="2024-12-05T14:05:00Z" w16du:dateUtc="2024-12-05T13:05:00Z">
        <w:r w:rsidR="0056436A" w:rsidDel="006771C0">
          <w:rPr>
            <w:rStyle w:val="line"/>
          </w:rPr>
          <w:tab/>
        </w:r>
      </w:del>
      <w:r w:rsidR="0056436A">
        <w:rPr>
          <w:rStyle w:val="kt"/>
        </w:rPr>
        <w:t>unsigned</w:t>
      </w:r>
      <w:r w:rsidR="0056436A">
        <w:rPr>
          <w:rStyle w:val="line"/>
        </w:rPr>
        <w:t xml:space="preserve"> </w:t>
      </w:r>
      <w:r w:rsidR="0056436A">
        <w:rPr>
          <w:rStyle w:val="kt"/>
        </w:rPr>
        <w:t>int</w:t>
      </w:r>
      <w:r w:rsidR="0056436A">
        <w:rPr>
          <w:rStyle w:val="p"/>
        </w:rPr>
        <w:t>(</w:t>
      </w:r>
      <w:r w:rsidR="0056436A">
        <w:rPr>
          <w:rStyle w:val="mi"/>
          <w:rFonts w:eastAsia="Arial"/>
        </w:rPr>
        <w:t>16</w:t>
      </w:r>
      <w:r w:rsidR="0056436A">
        <w:rPr>
          <w:rStyle w:val="p"/>
        </w:rPr>
        <w:t>)</w:t>
      </w:r>
      <w:ins w:id="201" w:author="Emmanuel Thomas" w:date="2024-12-05T14:06:00Z" w16du:dateUtc="2024-12-05T13:06:00Z">
        <w:r w:rsidR="006F281B">
          <w:rPr>
            <w:rStyle w:val="p"/>
          </w:rPr>
          <w:t xml:space="preserve"> </w:t>
        </w:r>
      </w:ins>
      <w:del w:id="202" w:author="Emmanuel Thomas" w:date="2024-12-05T14:06:00Z" w16du:dateUtc="2024-12-05T13:06:00Z">
        <w:r w:rsidR="0056436A" w:rsidDel="006F281B">
          <w:rPr>
            <w:rStyle w:val="line"/>
          </w:rPr>
          <w:delText xml:space="preserve"> </w:delText>
        </w:r>
      </w:del>
      <w:proofErr w:type="spellStart"/>
      <w:r w:rsidR="0056436A">
        <w:rPr>
          <w:rStyle w:val="n"/>
        </w:rPr>
        <w:t>num_regions</w:t>
      </w:r>
      <w:proofErr w:type="spellEnd"/>
      <w:r w:rsidR="0056436A">
        <w:rPr>
          <w:rStyle w:val="p"/>
        </w:rPr>
        <w:t>;</w:t>
      </w:r>
      <w:ins w:id="203" w:author="Emmanuel Thomas" w:date="2024-12-05T14:05:00Z" w16du:dateUtc="2024-12-05T13:05:00Z">
        <w:r>
          <w:rPr>
            <w:rStyle w:val="line"/>
          </w:rPr>
          <w:br/>
        </w:r>
        <w:r>
          <w:rPr>
            <w:rStyle w:val="line"/>
          </w:rPr>
          <w:tab/>
        </w:r>
      </w:ins>
    </w:p>
    <w:p w14:paraId="5985AC12" w14:textId="605342FD" w:rsidR="0056436A" w:rsidDel="006771C0" w:rsidRDefault="0056436A" w:rsidP="0056436A">
      <w:pPr>
        <w:pStyle w:val="HTMLPreformatted"/>
        <w:rPr>
          <w:del w:id="204" w:author="Emmanuel Thomas" w:date="2024-12-05T14:05:00Z" w16du:dateUtc="2024-12-05T13:05:00Z"/>
        </w:rPr>
      </w:pPr>
      <w:del w:id="205" w:author="Emmanuel Thomas" w:date="2024-12-05T14:05:00Z" w16du:dateUtc="2024-12-05T13:05:00Z">
        <w:r w:rsidDel="006771C0">
          <w:rPr>
            <w:rStyle w:val="line"/>
          </w:rPr>
          <w:tab/>
        </w:r>
      </w:del>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ins w:id="206" w:author="Emmanuel Thomas" w:date="2024-12-05T14:05:00Z" w16du:dateUtc="2024-12-05T13:05:00Z">
        <w:r w:rsidR="006771C0">
          <w:rPr>
            <w:rStyle w:val="line"/>
          </w:rPr>
          <w:br/>
        </w:r>
        <w:r w:rsidR="006771C0">
          <w:rPr>
            <w:rStyle w:val="line"/>
          </w:rPr>
          <w:tab/>
        </w:r>
        <w:r w:rsidR="006771C0">
          <w:rPr>
            <w:rStyle w:val="line"/>
          </w:rPr>
          <w:tab/>
        </w:r>
      </w:ins>
    </w:p>
    <w:p w14:paraId="782709E0" w14:textId="6B95D8E7" w:rsidR="0056436A" w:rsidDel="006771C0" w:rsidRDefault="0056436A" w:rsidP="0056436A">
      <w:pPr>
        <w:pStyle w:val="HTMLPreformatted"/>
        <w:rPr>
          <w:del w:id="207" w:author="Emmanuel Thomas" w:date="2024-12-05T14:05:00Z" w16du:dateUtc="2024-12-05T13:05:00Z"/>
        </w:rPr>
      </w:pPr>
      <w:del w:id="208" w:author="Emmanuel Thomas" w:date="2024-12-05T14:05:00Z" w16du:dateUtc="2024-12-05T13:05:00Z">
        <w:r w:rsidDel="006771C0">
          <w:rPr>
            <w:rStyle w:val="line"/>
          </w:rPr>
          <w:delText xml:space="preserve">            </w:delText>
        </w:r>
      </w:del>
      <w:proofErr w:type="spellStart"/>
      <w:r>
        <w:rPr>
          <w:rStyle w:val="n"/>
        </w:rPr>
        <w:t>GPCCConfidenceScore</w:t>
      </w:r>
      <w:del w:id="209" w:author="Oh, Sejin" w:date="2024-12-04T09:57:00Z" w16du:dateUtc="2024-12-04T17:57:00Z">
        <w:r w:rsidDel="00FD6F17">
          <w:rPr>
            <w:rStyle w:val="n"/>
          </w:rPr>
          <w:delText>Region</w:delText>
        </w:r>
      </w:del>
      <w:r>
        <w:rPr>
          <w:rStyle w:val="n"/>
        </w:rPr>
        <w:t>Struct</w:t>
      </w:r>
      <w:proofErr w:type="spellEnd"/>
      <w:r>
        <w:rPr>
          <w:rStyle w:val="line"/>
        </w:rPr>
        <w:t xml:space="preserve"> </w:t>
      </w:r>
      <w:del w:id="210" w:author="Oh, Sejin" w:date="2024-12-04T09:57:00Z" w16du:dateUtc="2024-12-04T17:57:00Z">
        <w:r w:rsidDel="00FD6F17">
          <w:rPr>
            <w:rStyle w:val="n"/>
          </w:rPr>
          <w:delText>region</w:delText>
        </w:r>
      </w:del>
      <w:ins w:id="211" w:author="Oh, Sejin" w:date="2024-12-04T09:57:00Z" w16du:dateUtc="2024-12-04T17:57:00Z">
        <w:r w:rsidR="00FD6F17">
          <w:rPr>
            <w:rStyle w:val="n"/>
          </w:rPr>
          <w:t>score</w:t>
        </w:r>
      </w:ins>
      <w:r>
        <w:rPr>
          <w:rStyle w:val="p"/>
        </w:rPr>
        <w:t>();</w:t>
      </w:r>
      <w:ins w:id="212" w:author="Emmanuel Thomas" w:date="2024-12-05T14:05:00Z" w16du:dateUtc="2024-12-05T13:05:00Z">
        <w:r w:rsidR="006771C0">
          <w:rPr>
            <w:rStyle w:val="line"/>
          </w:rPr>
          <w:br/>
        </w:r>
        <w:r w:rsidR="006771C0">
          <w:rPr>
            <w:rStyle w:val="line"/>
          </w:rPr>
          <w:tab/>
        </w:r>
      </w:ins>
    </w:p>
    <w:p w14:paraId="0CB2C054" w14:textId="411B8BF8" w:rsidR="0056436A" w:rsidDel="006771C0" w:rsidRDefault="0056436A" w:rsidP="0056436A">
      <w:pPr>
        <w:pStyle w:val="HTMLPreformatted"/>
        <w:rPr>
          <w:del w:id="213" w:author="Emmanuel Thomas" w:date="2024-12-05T14:06:00Z" w16du:dateUtc="2024-12-05T13:06:00Z"/>
        </w:rPr>
      </w:pPr>
      <w:del w:id="214" w:author="Emmanuel Thomas" w:date="2024-12-05T14:05:00Z" w16du:dateUtc="2024-12-05T13:05:00Z">
        <w:r w:rsidDel="006771C0">
          <w:rPr>
            <w:rStyle w:val="line"/>
          </w:rPr>
          <w:delText xml:space="preserve">        </w:delText>
        </w:r>
      </w:del>
      <w:r>
        <w:rPr>
          <w:rStyle w:val="p"/>
        </w:rPr>
        <w:t>}</w:t>
      </w:r>
      <w:ins w:id="215" w:author="Emmanuel Thomas" w:date="2024-12-05T14:06:00Z" w16du:dateUtc="2024-12-05T13:06:00Z">
        <w:r w:rsidR="006771C0">
          <w:rPr>
            <w:rStyle w:val="p"/>
          </w:rPr>
          <w:br/>
        </w:r>
      </w:ins>
    </w:p>
    <w:p w14:paraId="408903FF" w14:textId="77777777" w:rsidR="0056436A" w:rsidDel="006771C0" w:rsidRDefault="0056436A" w:rsidP="006771C0">
      <w:pPr>
        <w:pStyle w:val="HTMLPreformatted"/>
        <w:rPr>
          <w:del w:id="216" w:author="Emmanuel Thomas" w:date="2024-12-05T14:06:00Z" w16du:dateUtc="2024-12-05T13:06:00Z"/>
          <w:rStyle w:val="p"/>
        </w:rPr>
      </w:pPr>
      <w:r>
        <w:rPr>
          <w:rStyle w:val="p"/>
        </w:rPr>
        <w:t>}</w:t>
      </w:r>
    </w:p>
    <w:p w14:paraId="3023F438" w14:textId="77777777" w:rsidR="006771C0" w:rsidRDefault="006771C0" w:rsidP="0056436A">
      <w:pPr>
        <w:pStyle w:val="HTMLPreformatted"/>
        <w:rPr>
          <w:ins w:id="217" w:author="Emmanuel Thomas" w:date="2024-12-05T14:06:00Z" w16du:dateUtc="2024-12-05T13:06:00Z"/>
        </w:rPr>
      </w:pPr>
    </w:p>
    <w:p w14:paraId="636B314A" w14:textId="77777777" w:rsidR="0056436A" w:rsidRDefault="0056436A">
      <w:pPr>
        <w:pStyle w:val="HTMLPreformatted"/>
        <w:pPrChange w:id="218" w:author="Emmanuel Thomas" w:date="2024-12-05T14:06:00Z" w16du:dateUtc="2024-12-05T13:06:00Z">
          <w:pPr/>
        </w:pPrChange>
      </w:pPr>
    </w:p>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19"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3.3 Semantics</w:t>
      </w:r>
    </w:p>
    <w:p w14:paraId="4529CD57" w14:textId="5D3D3E8A"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w:t>
      </w:r>
      <w:del w:id="220" w:author="Oh, Sejin" w:date="2024-12-04T10:01:00Z" w16du:dateUtc="2024-12-04T18:01:00Z">
        <w:r w:rsidDel="00B953D2">
          <w:rPr>
            <w:rFonts w:asciiTheme="majorHAnsi" w:hAnsiTheme="majorHAnsi"/>
            <w:sz w:val="20"/>
            <w:szCs w:val="20"/>
          </w:rPr>
          <w:delText>regions</w:delText>
        </w:r>
      </w:del>
      <w:ins w:id="221" w:author="Oh, Sejin" w:date="2024-12-04T10:01:00Z" w16du:dateUtc="2024-12-04T18:01:00Z">
        <w:r w:rsidR="00B953D2">
          <w:rPr>
            <w:rFonts w:asciiTheme="majorHAnsi" w:hAnsiTheme="majorHAnsi"/>
            <w:sz w:val="20"/>
            <w:szCs w:val="20"/>
          </w:rPr>
          <w:t xml:space="preserve">structure presented in </w:t>
        </w:r>
      </w:ins>
      <w:ins w:id="222" w:author="Oh, Sejin" w:date="2024-12-04T10:02:00Z" w16du:dateUtc="2024-12-04T18:02:00Z">
        <w:r w:rsidR="00B953D2">
          <w:rPr>
            <w:rFonts w:asciiTheme="majorHAnsi" w:hAnsiTheme="majorHAnsi"/>
            <w:sz w:val="20"/>
            <w:szCs w:val="20"/>
          </w:rPr>
          <w:t>the</w:t>
        </w:r>
      </w:ins>
      <w:ins w:id="223" w:author="Oh, Sejin" w:date="2024-12-04T10:01:00Z" w16du:dateUtc="2024-12-04T18:01:00Z">
        <w:r w:rsidR="00B953D2">
          <w:rPr>
            <w:rFonts w:asciiTheme="majorHAnsi" w:hAnsiTheme="majorHAnsi"/>
            <w:sz w:val="20"/>
            <w:szCs w:val="20"/>
          </w:rPr>
          <w:t xml:space="preserve"> box</w:t>
        </w:r>
      </w:ins>
      <w:r>
        <w:rPr>
          <w:rFonts w:asciiTheme="majorHAnsi" w:hAnsiTheme="majorHAnsi"/>
          <w:sz w:val="20"/>
          <w:szCs w:val="20"/>
        </w:rPr>
        <w:t>.</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C0DD6" w:rsidR="0056436A" w:rsidRDefault="0056436A" w:rsidP="0056436A">
      <w:pPr>
        <w:tabs>
          <w:tab w:val="left" w:pos="1701"/>
        </w:tabs>
        <w:ind w:left="540" w:hanging="360"/>
        <w:rPr>
          <w:rFonts w:asciiTheme="majorHAnsi" w:hAnsiTheme="majorHAnsi"/>
          <w:sz w:val="24"/>
          <w:szCs w:val="20"/>
        </w:rPr>
      </w:pPr>
      <w:del w:id="224" w:author="Oh, Sejin" w:date="2024-12-04T09:58:00Z" w16du:dateUtc="2024-12-04T17:58:00Z">
        <w:r w:rsidDel="00FD6F17">
          <w:rPr>
            <w:rStyle w:val="codeChar"/>
            <w:rFonts w:ascii="Courier" w:eastAsia="Batang" w:hAnsi="Courier"/>
            <w:sz w:val="20"/>
            <w:szCs w:val="20"/>
          </w:rPr>
          <w:delText xml:space="preserve">region </w:delText>
        </w:r>
      </w:del>
      <w:ins w:id="225" w:author="Oh, Sejin" w:date="2024-12-04T09:58:00Z" w16du:dateUtc="2024-12-04T17:58:00Z">
        <w:r w:rsidR="00FD6F17">
          <w:rPr>
            <w:rStyle w:val="codeChar"/>
            <w:rFonts w:ascii="Courier" w:eastAsia="Batang" w:hAnsi="Courier"/>
            <w:sz w:val="20"/>
            <w:szCs w:val="20"/>
          </w:rPr>
          <w:t xml:space="preserve">score </w:t>
        </w:r>
      </w:ins>
      <w:r>
        <w:rPr>
          <w:rFonts w:asciiTheme="majorHAnsi" w:hAnsiTheme="majorHAnsi"/>
          <w:sz w:val="20"/>
          <w:szCs w:val="20"/>
        </w:rPr>
        <w:t>provides the confidence score</w:t>
      </w:r>
      <w:del w:id="226" w:author="Oh, Sejin" w:date="2024-12-04T09:58:00Z" w16du:dateUtc="2024-12-04T17:58:00Z">
        <w:r w:rsidDel="00FD6F17">
          <w:rPr>
            <w:rFonts w:asciiTheme="majorHAnsi" w:hAnsiTheme="majorHAnsi"/>
            <w:sz w:val="20"/>
            <w:szCs w:val="20"/>
          </w:rPr>
          <w:delText xml:space="preserve"> </w:delText>
        </w:r>
      </w:del>
      <w:ins w:id="227" w:author="Oh, Sejin" w:date="2024-12-04T10:01:00Z" w16du:dateUtc="2024-12-04T18:01:00Z">
        <w:r w:rsidR="00B953D2">
          <w:rPr>
            <w:rFonts w:asciiTheme="majorHAnsi" w:hAnsiTheme="majorHAnsi"/>
            <w:sz w:val="20"/>
            <w:szCs w:val="20"/>
          </w:rPr>
          <w:t xml:space="preserve"> information</w:t>
        </w:r>
      </w:ins>
      <w:del w:id="228" w:author="Oh, Sejin" w:date="2024-12-04T09:58:00Z" w16du:dateUtc="2024-12-04T17:58:00Z">
        <w:r w:rsidDel="00FD6F17">
          <w:rPr>
            <w:rFonts w:asciiTheme="majorHAnsi" w:hAnsiTheme="majorHAnsi"/>
            <w:sz w:val="20"/>
            <w:szCs w:val="20"/>
          </w:rPr>
          <w:delText>region</w:delText>
        </w:r>
      </w:del>
      <w:r>
        <w:rPr>
          <w:rFonts w:asciiTheme="majorHAnsi" w:hAnsiTheme="majorHAnsi"/>
          <w:sz w:val="20"/>
          <w:szCs w:val="20"/>
        </w:rPr>
        <w:t>.</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w:t>
      </w:r>
      <w:del w:id="229"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045E45D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30" w:author="Oh, Sejin" w:date="2024-12-02T18:50:00Z" w16du:dateUtc="2024-12-03T02:50:00Z">
        <w:r w:rsidDel="004F1DB3">
          <w:rPr>
            <w:rFonts w:asciiTheme="majorHAnsi" w:eastAsia="MS Mincho" w:hAnsiTheme="majorHAnsi" w:cs="Times New Roman"/>
            <w:b/>
            <w:lang w:val="en-GB" w:eastAsia="ja-JP"/>
          </w:rPr>
          <w:delText>x.3</w:delText>
        </w:r>
      </w:del>
      <w:ins w:id="231" w:author="Oh, Sejin" w:date="2024-12-02T18:50:00Z" w16du:dateUtc="2024-12-03T02:50:00Z">
        <w:r w:rsidR="004F1DB3">
          <w:rPr>
            <w:rFonts w:asciiTheme="majorHAnsi" w:eastAsia="MS Mincho" w:hAnsiTheme="majorHAnsi" w:cs="Times New Roman"/>
            <w:b/>
            <w:lang w:val="en-GB" w:eastAsia="ja-JP"/>
          </w:rPr>
          <w:t>4</w:t>
        </w:r>
      </w:ins>
      <w:r>
        <w:rPr>
          <w:rFonts w:asciiTheme="majorHAnsi" w:eastAsia="MS Mincho" w:hAnsiTheme="majorHAnsi" w:cs="Times New Roman"/>
          <w:b/>
          <w:lang w:val="en-GB" w:eastAsia="ja-JP"/>
        </w:rPr>
        <w:t>.1  Syntax</w:t>
      </w:r>
    </w:p>
    <w:p w14:paraId="272AFBE7" w14:textId="1C86AAA4" w:rsidR="0056436A" w:rsidRPr="00D87EFC" w:rsidDel="006F281B" w:rsidRDefault="0056436A" w:rsidP="0056436A">
      <w:pPr>
        <w:spacing w:after="240" w:line="240" w:lineRule="atLeast"/>
        <w:rPr>
          <w:del w:id="232" w:author="Emmanuel Thomas" w:date="2024-12-05T14:06:00Z" w16du:dateUtc="2024-12-05T13:06:00Z"/>
          <w:rStyle w:val="n"/>
          <w:rPrChange w:id="233" w:author="Oh, Sejin" w:date="2024-12-05T10:05:00Z" w16du:dateUtc="2024-12-05T18:05:00Z">
            <w:rPr>
              <w:del w:id="234" w:author="Emmanuel Thomas" w:date="2024-12-05T14:06:00Z" w16du:dateUtc="2024-12-05T13:06:00Z"/>
              <w:rFonts w:ascii="Courier New" w:eastAsia="Times New Roman" w:hAnsi="Courier New" w:cs="Courier New"/>
              <w:sz w:val="20"/>
              <w:szCs w:val="20"/>
              <w:lang w:eastAsia="zh-CN"/>
            </w:rPr>
          </w:rPrChange>
        </w:rPr>
      </w:pP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eastAsia="zh-CN"/>
        </w:rPr>
        <w:t>() {</w:t>
      </w:r>
      <w:ins w:id="235" w:author="Emmanuel Thomas" w:date="2024-12-05T14:06:00Z" w16du:dateUtc="2024-12-05T13:06:00Z">
        <w:r w:rsidR="006F281B">
          <w:rPr>
            <w:rFonts w:ascii="Courier New" w:eastAsia="Times New Roman" w:hAnsi="Courier New" w:cs="Courier New"/>
            <w:sz w:val="20"/>
            <w:szCs w:val="20"/>
            <w:lang w:eastAsia="zh-CN"/>
          </w:rPr>
          <w:br/>
        </w:r>
        <w:r w:rsidR="006F281B">
          <w:rPr>
            <w:rFonts w:ascii="Courier New" w:eastAsia="Times New Roman" w:hAnsi="Courier New" w:cs="Courier New"/>
            <w:sz w:val="20"/>
            <w:szCs w:val="20"/>
            <w:lang w:eastAsia="zh-CN"/>
          </w:rPr>
          <w:tab/>
        </w:r>
      </w:ins>
    </w:p>
    <w:p w14:paraId="370E8198" w14:textId="227608E3" w:rsidR="0056436A" w:rsidRPr="00D87EFC" w:rsidDel="006F281B" w:rsidRDefault="0056436A">
      <w:pPr>
        <w:spacing w:after="240" w:line="240" w:lineRule="atLeast"/>
        <w:rPr>
          <w:del w:id="236" w:author="Emmanuel Thomas" w:date="2024-12-05T14:06:00Z" w16du:dateUtc="2024-12-05T13:06:00Z"/>
          <w:rStyle w:val="n"/>
          <w:rPrChange w:id="237" w:author="Oh, Sejin" w:date="2024-12-05T10:05:00Z" w16du:dateUtc="2024-12-05T18:05:00Z">
            <w:rPr>
              <w:del w:id="238" w:author="Emmanuel Thomas" w:date="2024-12-05T14:06:00Z" w16du:dateUtc="2024-12-05T13:06:00Z"/>
            </w:rPr>
          </w:rPrChange>
        </w:rPr>
        <w:pPrChange w:id="239" w:author="Emmanuel Thomas" w:date="2024-12-05T14:06:00Z" w16du:dateUtc="2024-12-05T13:06:00Z">
          <w:pPr>
            <w:pStyle w:val="HTMLPreformatted"/>
          </w:pPr>
        </w:pPrChange>
      </w:pPr>
      <w:del w:id="240" w:author="Emmanuel Thomas" w:date="2024-12-05T14:06:00Z" w16du:dateUtc="2024-12-05T13:06:00Z">
        <w:r w:rsidRPr="00D87EFC" w:rsidDel="006F281B">
          <w:rPr>
            <w:rStyle w:val="n"/>
            <w:rFonts w:ascii="Courier New" w:eastAsia="Times New Roman" w:hAnsi="Courier New" w:cs="Courier New"/>
            <w:sz w:val="20"/>
            <w:szCs w:val="20"/>
            <w:lang w:eastAsia="zh-CN"/>
          </w:rPr>
          <w:tab/>
        </w:r>
      </w:del>
      <w:r w:rsidRPr="00D87EFC">
        <w:rPr>
          <w:rStyle w:val="n"/>
          <w:rFonts w:ascii="Courier New" w:eastAsia="Times New Roman" w:hAnsi="Courier New" w:cs="Courier New"/>
          <w:sz w:val="20"/>
          <w:szCs w:val="20"/>
          <w:lang w:eastAsia="zh-CN"/>
        </w:rPr>
        <w:t>bit</w:t>
      </w:r>
      <w:r w:rsidRPr="00D87EFC">
        <w:rPr>
          <w:rStyle w:val="n"/>
          <w:rPrChange w:id="241" w:author="Oh, Sejin" w:date="2024-12-05T10:05:00Z" w16du:dateUtc="2024-12-05T18:05:00Z">
            <w:rPr>
              <w:rStyle w:val="p"/>
            </w:rPr>
          </w:rPrChange>
        </w:rPr>
        <w:t>(</w:t>
      </w:r>
      <w:r w:rsidRPr="00D87EFC">
        <w:rPr>
          <w:rStyle w:val="n"/>
          <w:rPrChange w:id="242" w:author="Oh, Sejin" w:date="2024-12-05T10:05:00Z" w16du:dateUtc="2024-12-05T18:05:00Z">
            <w:rPr>
              <w:rStyle w:val="mi"/>
            </w:rPr>
          </w:rPrChange>
        </w:rPr>
        <w:t>7</w:t>
      </w:r>
      <w:r w:rsidRPr="00D87EFC">
        <w:rPr>
          <w:rStyle w:val="n"/>
          <w:rPrChange w:id="243" w:author="Oh, Sejin" w:date="2024-12-05T10:05:00Z" w16du:dateUtc="2024-12-05T18:05:00Z">
            <w:rPr>
              <w:rStyle w:val="p"/>
            </w:rPr>
          </w:rPrChange>
        </w:rPr>
        <w:t>)</w:t>
      </w:r>
      <w:r w:rsidRPr="00D87EFC">
        <w:rPr>
          <w:rStyle w:val="n"/>
          <w:rPrChange w:id="244" w:author="Oh, Sejin" w:date="2024-12-05T10:05:00Z" w16du:dateUtc="2024-12-05T18:05:00Z">
            <w:rPr>
              <w:rStyle w:val="line"/>
            </w:rPr>
          </w:rPrChange>
        </w:rPr>
        <w:tab/>
      </w:r>
      <w:r w:rsidRPr="00D87EFC">
        <w:rPr>
          <w:rStyle w:val="n"/>
          <w:rPrChange w:id="245" w:author="Oh, Sejin" w:date="2024-12-05T10:05:00Z" w16du:dateUtc="2024-12-05T18:05:00Z">
            <w:rPr>
              <w:rStyle w:val="line"/>
            </w:rPr>
          </w:rPrChange>
        </w:rPr>
        <w:tab/>
      </w:r>
      <w:r w:rsidRPr="00D87EFC">
        <w:rPr>
          <w:rStyle w:val="n"/>
          <w:rFonts w:ascii="Courier New" w:eastAsia="Times New Roman" w:hAnsi="Courier New" w:cs="Courier New"/>
          <w:sz w:val="20"/>
          <w:szCs w:val="20"/>
          <w:lang w:eastAsia="zh-CN"/>
        </w:rPr>
        <w:t>reserved</w:t>
      </w:r>
      <w:r w:rsidRPr="00D87EFC">
        <w:rPr>
          <w:rStyle w:val="n"/>
          <w:rPrChange w:id="246" w:author="Oh, Sejin" w:date="2024-12-05T10:05:00Z" w16du:dateUtc="2024-12-05T18:05:00Z">
            <w:rPr>
              <w:rStyle w:val="o"/>
            </w:rPr>
          </w:rPrChange>
        </w:rPr>
        <w:t>=</w:t>
      </w:r>
      <w:r w:rsidRPr="00D87EFC">
        <w:rPr>
          <w:rStyle w:val="n"/>
          <w:rPrChange w:id="247" w:author="Oh, Sejin" w:date="2024-12-05T10:05:00Z" w16du:dateUtc="2024-12-05T18:05:00Z">
            <w:rPr>
              <w:rStyle w:val="mi"/>
            </w:rPr>
          </w:rPrChange>
        </w:rPr>
        <w:t>0</w:t>
      </w:r>
      <w:r w:rsidRPr="00D87EFC">
        <w:rPr>
          <w:rStyle w:val="n"/>
          <w:rPrChange w:id="248" w:author="Oh, Sejin" w:date="2024-12-05T10:05:00Z" w16du:dateUtc="2024-12-05T18:05:00Z">
            <w:rPr>
              <w:rStyle w:val="p"/>
            </w:rPr>
          </w:rPrChange>
        </w:rPr>
        <w:t>;</w:t>
      </w:r>
      <w:ins w:id="249" w:author="Emmanuel Thomas" w:date="2024-12-05T14:06:00Z" w16du:dateUtc="2024-12-05T13:06:00Z">
        <w:r w:rsidR="006F281B" w:rsidRPr="00D87EFC">
          <w:rPr>
            <w:rStyle w:val="n"/>
            <w:rPrChange w:id="250" w:author="Oh, Sejin" w:date="2024-12-05T10:05:00Z" w16du:dateUtc="2024-12-05T18:05:00Z">
              <w:rPr/>
            </w:rPrChange>
          </w:rPr>
          <w:br/>
        </w:r>
        <w:r w:rsidR="006F281B" w:rsidRPr="00D87EFC">
          <w:rPr>
            <w:rStyle w:val="n"/>
            <w:rPrChange w:id="251" w:author="Oh, Sejin" w:date="2024-12-05T10:05:00Z" w16du:dateUtc="2024-12-05T18:05:00Z">
              <w:rPr/>
            </w:rPrChange>
          </w:rPr>
          <w:tab/>
        </w:r>
      </w:ins>
    </w:p>
    <w:p w14:paraId="428E724B" w14:textId="1680FD96" w:rsidR="0056436A" w:rsidDel="006F281B" w:rsidRDefault="0056436A">
      <w:pPr>
        <w:spacing w:after="240" w:line="240" w:lineRule="atLeast"/>
        <w:rPr>
          <w:del w:id="252" w:author="Emmanuel Thomas" w:date="2024-12-05T14:06:00Z" w16du:dateUtc="2024-12-05T13:06:00Z"/>
        </w:rPr>
        <w:pPrChange w:id="253" w:author="Emmanuel Thomas" w:date="2024-12-05T14:06:00Z" w16du:dateUtc="2024-12-05T13:06:00Z">
          <w:pPr>
            <w:pStyle w:val="HTMLPreformatted"/>
          </w:pPr>
        </w:pPrChange>
      </w:pPr>
      <w:del w:id="254" w:author="Emmanuel Thomas" w:date="2024-12-05T14:06:00Z" w16du:dateUtc="2024-12-05T13:06:00Z">
        <w:r w:rsidRPr="00D87EFC" w:rsidDel="006F281B">
          <w:rPr>
            <w:rStyle w:val="n"/>
            <w:rPrChange w:id="255" w:author="Oh, Sejin" w:date="2024-12-05T10:05:00Z" w16du:dateUtc="2024-12-05T18:05:00Z">
              <w:rPr>
                <w:rStyle w:val="line"/>
              </w:rPr>
            </w:rPrChange>
          </w:rPr>
          <w:tab/>
        </w:r>
      </w:del>
      <w:r w:rsidRPr="00D87EFC">
        <w:rPr>
          <w:rStyle w:val="n"/>
          <w:rPrChange w:id="256" w:author="Oh, Sejin" w:date="2024-12-05T10:05:00Z" w16du:dateUtc="2024-12-05T18:05:00Z">
            <w:rPr>
              <w:rStyle w:val="kt"/>
            </w:rPr>
          </w:rPrChange>
        </w:rPr>
        <w:t>unsigned</w:t>
      </w:r>
      <w:r w:rsidRPr="00D87EFC">
        <w:rPr>
          <w:rStyle w:val="n"/>
          <w:rPrChange w:id="257" w:author="Oh, Sejin" w:date="2024-12-05T10:05:00Z" w16du:dateUtc="2024-12-05T18:05:00Z">
            <w:rPr>
              <w:rStyle w:val="line"/>
            </w:rPr>
          </w:rPrChange>
        </w:rPr>
        <w:t xml:space="preserve"> </w:t>
      </w:r>
      <w:r w:rsidRPr="00D87EFC">
        <w:rPr>
          <w:rStyle w:val="n"/>
          <w:rPrChange w:id="258" w:author="Oh, Sejin" w:date="2024-12-05T10:05:00Z" w16du:dateUtc="2024-12-05T18:05:00Z">
            <w:rPr>
              <w:rStyle w:val="kt"/>
            </w:rPr>
          </w:rPrChange>
        </w:rPr>
        <w:t>int</w:t>
      </w:r>
      <w:r w:rsidRPr="00D87EFC">
        <w:rPr>
          <w:rStyle w:val="n"/>
          <w:rPrChange w:id="259" w:author="Oh, Sejin" w:date="2024-12-05T10:05:00Z" w16du:dateUtc="2024-12-05T18:05:00Z">
            <w:rPr>
              <w:rStyle w:val="p"/>
            </w:rPr>
          </w:rPrChange>
        </w:rPr>
        <w:t>(</w:t>
      </w:r>
      <w:r w:rsidRPr="00D87EFC">
        <w:rPr>
          <w:rStyle w:val="n"/>
          <w:rPrChange w:id="260" w:author="Oh, Sejin" w:date="2024-12-05T10:05:00Z" w16du:dateUtc="2024-12-05T18:05:00Z">
            <w:rPr>
              <w:rStyle w:val="mi"/>
            </w:rPr>
          </w:rPrChange>
        </w:rPr>
        <w:t>1</w:t>
      </w:r>
      <w:r w:rsidRPr="00D87EFC">
        <w:rPr>
          <w:rStyle w:val="n"/>
          <w:rPrChange w:id="261" w:author="Oh, Sejin" w:date="2024-12-05T10:05:00Z" w16du:dateUtc="2024-12-05T18:05:00Z">
            <w:rPr>
              <w:rStyle w:val="p"/>
            </w:rPr>
          </w:rPrChange>
        </w:rPr>
        <w:t>)</w:t>
      </w:r>
      <w:r w:rsidRPr="00D87EFC">
        <w:rPr>
          <w:rStyle w:val="n"/>
          <w:rPrChange w:id="262" w:author="Oh, Sejin" w:date="2024-12-05T10:05:00Z" w16du:dateUtc="2024-12-05T18:05:00Z">
            <w:rPr>
              <w:rStyle w:val="line"/>
            </w:rPr>
          </w:rPrChange>
        </w:rPr>
        <w:tab/>
      </w:r>
      <w:proofErr w:type="spellStart"/>
      <w:r w:rsidRPr="00D87EFC">
        <w:rPr>
          <w:rStyle w:val="n"/>
          <w:rFonts w:ascii="Courier New" w:eastAsia="Times New Roman" w:hAnsi="Courier New" w:cs="Courier New"/>
          <w:sz w:val="20"/>
          <w:szCs w:val="20"/>
          <w:lang w:eastAsia="zh-CN"/>
        </w:rPr>
        <w:t>dynamic_dimension_flag</w:t>
      </w:r>
      <w:proofErr w:type="spellEnd"/>
      <w:r w:rsidRPr="00D87EFC">
        <w:rPr>
          <w:rStyle w:val="n"/>
          <w:rPrChange w:id="263" w:author="Oh, Sejin" w:date="2024-12-05T10:05:00Z" w16du:dateUtc="2024-12-05T18:05:00Z">
            <w:rPr>
              <w:rStyle w:val="p"/>
            </w:rPr>
          </w:rPrChange>
        </w:rPr>
        <w:t>;</w:t>
      </w:r>
      <w:ins w:id="264" w:author="Emmanuel Thomas" w:date="2024-12-05T14:06:00Z" w16du:dateUtc="2024-12-05T13:06:00Z">
        <w:r w:rsidR="006F281B">
          <w:rPr>
            <w:rFonts w:ascii="Courier New" w:eastAsia="Times New Roman" w:hAnsi="Courier New" w:cs="Courier New"/>
            <w:sz w:val="20"/>
            <w:szCs w:val="20"/>
            <w:lang w:eastAsia="zh-CN"/>
          </w:rPr>
          <w:br/>
        </w:r>
      </w:ins>
    </w:p>
    <w:p w14:paraId="6DC38B6C" w14:textId="77777777" w:rsidR="0056436A" w:rsidDel="006F281B" w:rsidRDefault="0056436A">
      <w:pPr>
        <w:spacing w:after="240" w:line="240" w:lineRule="atLeast"/>
        <w:rPr>
          <w:del w:id="265" w:author="Emmanuel Thomas" w:date="2024-12-05T14:06:00Z" w16du:dateUtc="2024-12-05T13:06:00Z"/>
          <w:rFonts w:ascii="Courier New" w:eastAsia="Times New Roman" w:hAnsi="Courier New" w:cs="Courier New"/>
          <w:sz w:val="20"/>
          <w:szCs w:val="20"/>
          <w:lang w:eastAsia="zh-CN"/>
        </w:rPr>
        <w:pPrChange w:id="266" w:author="Emmanuel Thomas" w:date="2024-12-05T14:06:00Z" w16du:dateUtc="2024-12-05T13:06: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Pr>
          <w:rFonts w:ascii="Courier New" w:eastAsia="Times New Roman" w:hAnsi="Courier New" w:cs="Courier New"/>
          <w:sz w:val="20"/>
          <w:szCs w:val="20"/>
          <w:lang w:eastAsia="zh-CN"/>
        </w:rPr>
        <w:t>}</w:t>
      </w:r>
    </w:p>
    <w:p w14:paraId="01C8A8D2" w14:textId="77777777" w:rsidR="0056436A" w:rsidDel="00FA6D62" w:rsidRDefault="0056436A" w:rsidP="0056436A">
      <w:pPr>
        <w:rPr>
          <w:del w:id="267" w:author="Oh, Sejin" w:date="2024-12-02T19:07:00Z" w16du:dateUtc="2024-12-03T03:07:00Z"/>
          <w:rFonts w:asciiTheme="majorHAnsi" w:eastAsia="MS Mincho" w:hAnsiTheme="majorHAnsi" w:cs="Times New Roman"/>
          <w:b/>
          <w:lang w:val="en-GB" w:eastAsia="ja-JP"/>
        </w:rPr>
      </w:pPr>
    </w:p>
    <w:p w14:paraId="0A013A10" w14:textId="77777777" w:rsidR="0056436A" w:rsidRDefault="0056436A">
      <w:pPr>
        <w:spacing w:after="240" w:line="240" w:lineRule="atLeast"/>
        <w:rPr>
          <w:rFonts w:ascii="Times New Roman" w:eastAsiaTheme="minorEastAsia" w:hAnsi="Times New Roman"/>
          <w:sz w:val="24"/>
          <w:szCs w:val="24"/>
        </w:rPr>
        <w:pPrChange w:id="268" w:author="Emmanuel Thomas" w:date="2024-12-05T14:06:00Z" w16du:dateUtc="2024-12-05T13:06:00Z">
          <w:pPr/>
        </w:pPrChange>
      </w:pPr>
    </w:p>
    <w:p w14:paraId="6C1D2D03" w14:textId="4EAD9386" w:rsidR="0056436A" w:rsidDel="006F281B" w:rsidRDefault="0056436A" w:rsidP="0056436A">
      <w:pPr>
        <w:pStyle w:val="HTMLPreformatted"/>
        <w:rPr>
          <w:del w:id="269" w:author="Emmanuel Thomas" w:date="2024-12-05T14:06:00Z" w16du:dateUtc="2024-12-05T13:06:00Z"/>
        </w:rPr>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ins w:id="270" w:author="Emmanuel Thomas" w:date="2024-12-05T14:06:00Z" w16du:dateUtc="2024-12-05T13:06:00Z">
        <w:r w:rsidR="006F281B">
          <w:rPr>
            <w:rStyle w:val="line"/>
          </w:rPr>
          <w:br/>
        </w:r>
      </w:ins>
      <w:ins w:id="271" w:author="Emmanuel Thomas" w:date="2024-12-05T14:07:00Z" w16du:dateUtc="2024-12-05T13:07:00Z">
        <w:r w:rsidR="006F281B">
          <w:rPr>
            <w:rStyle w:val="line"/>
          </w:rPr>
          <w:tab/>
        </w:r>
      </w:ins>
    </w:p>
    <w:p w14:paraId="3654BB93" w14:textId="39DF560C" w:rsidR="0056436A" w:rsidDel="006F281B" w:rsidRDefault="0056436A" w:rsidP="0056436A">
      <w:pPr>
        <w:pStyle w:val="HTMLPreformatted"/>
        <w:rPr>
          <w:del w:id="272" w:author="Emmanuel Thomas" w:date="2024-12-05T14:07:00Z" w16du:dateUtc="2024-12-05T13:07:00Z"/>
        </w:rPr>
      </w:pPr>
      <w:del w:id="273" w:author="Emmanuel Thomas" w:date="2024-12-05T14:06:00Z" w16du:dateUtc="2024-12-05T13:06:00Z">
        <w:r w:rsidDel="006F281B">
          <w:rPr>
            <w:rStyle w:val="line"/>
          </w:rPr>
          <w:tab/>
        </w:r>
      </w:del>
      <w:proofErr w:type="spellStart"/>
      <w:r>
        <w:rPr>
          <w:rStyle w:val="n"/>
        </w:rPr>
        <w:t>GPCCConfidenceScoreInfoBox</w:t>
      </w:r>
      <w:proofErr w:type="spellEnd"/>
      <w:r>
        <w:rPr>
          <w:rStyle w:val="line"/>
        </w:rPr>
        <w:t xml:space="preserve"> </w:t>
      </w:r>
      <w:bookmarkStart w:id="274" w:name="_Hlk132837268"/>
      <w:proofErr w:type="spellStart"/>
      <w:r>
        <w:rPr>
          <w:rStyle w:val="n"/>
          <w:lang w:val="en-GB"/>
        </w:rPr>
        <w:t>info</w:t>
      </w:r>
      <w:r>
        <w:rPr>
          <w:rStyle w:val="p"/>
          <w:lang w:val="en-GB"/>
        </w:rPr>
        <w:t>_box</w:t>
      </w:r>
      <w:bookmarkEnd w:id="274"/>
      <w:proofErr w:type="spellEnd"/>
      <w:r>
        <w:rPr>
          <w:rStyle w:val="p"/>
        </w:rPr>
        <w:t>;</w:t>
      </w:r>
      <w:ins w:id="275" w:author="Emmanuel Thomas" w:date="2024-12-05T14:07:00Z" w16du:dateUtc="2024-12-05T13:07:00Z">
        <w:r w:rsidR="006F281B">
          <w:rPr>
            <w:rStyle w:val="line"/>
          </w:rPr>
          <w:br/>
        </w:r>
        <w:r w:rsidR="006F281B">
          <w:rPr>
            <w:rStyle w:val="line"/>
          </w:rPr>
          <w:tab/>
        </w:r>
      </w:ins>
    </w:p>
    <w:p w14:paraId="6BACCBE5" w14:textId="6E463DC3" w:rsidR="0056436A" w:rsidDel="006F281B" w:rsidRDefault="0056436A" w:rsidP="0056436A">
      <w:pPr>
        <w:pStyle w:val="HTMLPreformatted"/>
        <w:rPr>
          <w:del w:id="276" w:author="Emmanuel Thomas" w:date="2024-12-05T14:07:00Z" w16du:dateUtc="2024-12-05T13:07:00Z"/>
        </w:rPr>
      </w:pPr>
      <w:del w:id="277" w:author="Emmanuel Thomas" w:date="2024-12-05T14:07:00Z" w16du:dateUtc="2024-12-05T13:07:00Z">
        <w:r w:rsidDel="006F281B">
          <w:rPr>
            <w:rStyle w:val="line"/>
          </w:rPr>
          <w:tab/>
        </w:r>
      </w:del>
      <w:proofErr w:type="spellStart"/>
      <w:r>
        <w:t>GPCCConfidenceScore</w:t>
      </w:r>
      <w:r>
        <w:rPr>
          <w:lang w:val="en-GB"/>
        </w:rPr>
        <w:t>ConfigurationStruct</w:t>
      </w:r>
      <w:proofErr w:type="spellEnd"/>
      <w:r>
        <w:rPr>
          <w:lang w:val="en-GB"/>
        </w:rPr>
        <w:t xml:space="preserve"> configuration;</w:t>
      </w:r>
      <w:ins w:id="278" w:author="Emmanuel Thomas" w:date="2024-12-05T14:07:00Z" w16du:dateUtc="2024-12-05T13:07:00Z">
        <w:r w:rsidR="006F281B">
          <w:rPr>
            <w:rStyle w:val="p"/>
          </w:rPr>
          <w:br/>
        </w:r>
      </w:ins>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2FE22E2A"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79" w:author="Oh, Sejin" w:date="2024-12-02T18:50:00Z" w16du:dateUtc="2024-12-03T02:50:00Z">
        <w:r w:rsidDel="004F1DB3">
          <w:rPr>
            <w:rFonts w:asciiTheme="majorHAnsi" w:eastAsia="MS Mincho" w:hAnsiTheme="majorHAnsi" w:cs="Times New Roman"/>
            <w:b/>
            <w:lang w:val="en-GB" w:eastAsia="ja-JP"/>
          </w:rPr>
          <w:delText>x.</w:delText>
        </w:r>
      </w:del>
      <w:ins w:id="280" w:author="Oh, Sejin" w:date="2024-12-02T18:50:00Z" w16du:dateUtc="2024-12-03T02:50:00Z">
        <w:r w:rsidR="004F1DB3">
          <w:rPr>
            <w:rFonts w:asciiTheme="majorHAnsi" w:eastAsia="MS Mincho" w:hAnsiTheme="majorHAnsi" w:cs="Times New Roman"/>
            <w:b/>
            <w:lang w:val="en-GB" w:eastAsia="ja-JP"/>
          </w:rPr>
          <w:t>4</w:t>
        </w:r>
      </w:ins>
      <w:del w:id="281" w:author="Oh, Sejin" w:date="2024-12-02T18:50:00Z" w16du:dateUtc="2024-12-03T02:50:00Z">
        <w:r w:rsidDel="004F1DB3">
          <w:rPr>
            <w:rFonts w:asciiTheme="majorHAnsi" w:eastAsia="MS Mincho" w:hAnsiTheme="majorHAnsi" w:cs="Times New Roman"/>
            <w:b/>
            <w:lang w:val="en-GB" w:eastAsia="ja-JP"/>
          </w:rPr>
          <w:delText>3</w:delText>
        </w:r>
      </w:del>
      <w:r>
        <w:rPr>
          <w:rFonts w:asciiTheme="majorHAnsi" w:eastAsia="MS Mincho" w:hAnsiTheme="majorHAnsi" w:cs="Times New Roman"/>
          <w:b/>
          <w:lang w:val="en-GB" w:eastAsia="ja-JP"/>
        </w:rPr>
        <w:t>.2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Del="00FA6D62" w:rsidRDefault="0056436A">
      <w:pPr>
        <w:tabs>
          <w:tab w:val="left" w:pos="1701"/>
        </w:tabs>
        <w:spacing w:after="240"/>
        <w:ind w:left="540" w:hanging="360"/>
        <w:rPr>
          <w:del w:id="282" w:author="Oh, Sejin" w:date="2024-12-02T19:07:00Z" w16du:dateUtc="2024-12-03T03:07:00Z"/>
          <w:rFonts w:asciiTheme="majorHAnsi" w:eastAsia="Yu Mincho" w:hAnsiTheme="majorHAnsi"/>
          <w:sz w:val="20"/>
          <w:szCs w:val="20"/>
        </w:rPr>
        <w:pPrChange w:id="283" w:author="Oh, Sejin" w:date="2024-12-02T19:07:00Z" w16du:dateUtc="2024-12-03T03:07:00Z">
          <w:pPr>
            <w:tabs>
              <w:tab w:val="left" w:pos="1701"/>
            </w:tabs>
            <w:ind w:left="540" w:hanging="360"/>
          </w:pPr>
        </w:pPrChange>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Del="00FA6D62" w:rsidRDefault="0056436A">
      <w:pPr>
        <w:spacing w:after="240"/>
        <w:rPr>
          <w:del w:id="284" w:author="Oh, Sejin" w:date="2024-12-02T19:07:00Z" w16du:dateUtc="2024-12-03T03:07:00Z"/>
          <w:rFonts w:asciiTheme="majorHAnsi" w:eastAsia="MS Mincho" w:hAnsiTheme="majorHAnsi" w:cs="Times New Roman"/>
          <w:b/>
          <w:lang w:val="en-GB" w:eastAsia="ja-JP"/>
        </w:rPr>
        <w:pPrChange w:id="285" w:author="Oh, Sejin" w:date="2024-12-02T19:07:00Z" w16du:dateUtc="2024-12-03T03:07:00Z">
          <w:pPr/>
        </w:pPrChange>
      </w:pPr>
    </w:p>
    <w:p w14:paraId="0ED336F5" w14:textId="77777777" w:rsidR="0056436A" w:rsidRDefault="0056436A">
      <w:pPr>
        <w:tabs>
          <w:tab w:val="left" w:pos="1701"/>
        </w:tabs>
        <w:spacing w:after="240"/>
        <w:ind w:left="540" w:hanging="360"/>
        <w:rPr>
          <w:rFonts w:asciiTheme="majorHAnsi" w:eastAsia="MS Mincho" w:hAnsiTheme="majorHAnsi" w:cs="Times New Roman"/>
          <w:b/>
          <w:lang w:val="en-GB" w:eastAsia="ja-JP"/>
        </w:rPr>
        <w:pPrChange w:id="286" w:author="Oh, Sejin" w:date="2024-12-02T19:07:00Z" w16du:dateUtc="2024-12-03T03:07:00Z">
          <w:pPr/>
        </w:pPrChange>
      </w:pPr>
    </w:p>
    <w:p w14:paraId="57EFFB24" w14:textId="77777777" w:rsidR="0056436A" w:rsidRDefault="0056436A">
      <w:pPr>
        <w:tabs>
          <w:tab w:val="left" w:pos="1701"/>
        </w:tabs>
        <w:spacing w:after="240"/>
        <w:ind w:left="540" w:hanging="360"/>
        <w:rPr>
          <w:rFonts w:asciiTheme="majorHAnsi" w:eastAsiaTheme="minorEastAsia" w:hAnsiTheme="majorHAnsi"/>
          <w:color w:val="000000" w:themeColor="text1"/>
          <w:sz w:val="20"/>
          <w:szCs w:val="20"/>
        </w:rPr>
        <w:pPrChange w:id="287" w:author="Oh, Sejin" w:date="2024-12-02T19:07:00Z" w16du:dateUtc="2024-12-03T03:07:00Z">
          <w:pPr>
            <w:tabs>
              <w:tab w:val="left" w:pos="1701"/>
            </w:tabs>
            <w:ind w:left="540" w:hanging="360"/>
          </w:pPr>
        </w:pPrChange>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Del="00FA6D62" w:rsidRDefault="0056436A">
      <w:pPr>
        <w:tabs>
          <w:tab w:val="left" w:pos="1701"/>
        </w:tabs>
        <w:spacing w:after="240"/>
        <w:ind w:left="540" w:hanging="360"/>
        <w:rPr>
          <w:del w:id="288" w:author="Oh, Sejin" w:date="2024-12-02T19:07:00Z" w16du:dateUtc="2024-12-03T03:07:00Z"/>
          <w:rFonts w:asciiTheme="majorHAnsi" w:hAnsiTheme="majorHAnsi"/>
          <w:sz w:val="20"/>
          <w:szCs w:val="20"/>
        </w:rPr>
        <w:pPrChange w:id="289" w:author="Oh, Sejin" w:date="2024-12-02T19:07:00Z" w16du:dateUtc="2024-12-03T03:07:00Z">
          <w:pPr>
            <w:tabs>
              <w:tab w:val="left" w:pos="1701"/>
            </w:tabs>
            <w:ind w:left="540" w:hanging="360"/>
          </w:pPr>
        </w:pPrChange>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Del="00FA6D62" w:rsidRDefault="0056436A" w:rsidP="0056436A">
      <w:pPr>
        <w:rPr>
          <w:del w:id="290" w:author="Oh, Sejin" w:date="2024-12-02T19:07:00Z" w16du:dateUtc="2024-12-03T03:07:00Z"/>
          <w:rFonts w:ascii="Times New Roman" w:hAnsi="Times New Roman"/>
          <w:sz w:val="24"/>
          <w:szCs w:val="24"/>
        </w:rPr>
      </w:pPr>
    </w:p>
    <w:p w14:paraId="0ACEB9EA" w14:textId="77777777" w:rsidR="0056436A" w:rsidRDefault="0056436A">
      <w:pPr>
        <w:tabs>
          <w:tab w:val="left" w:pos="1701"/>
        </w:tabs>
        <w:spacing w:after="240"/>
        <w:ind w:left="540" w:hanging="360"/>
        <w:pPrChange w:id="291" w:author="Oh, Sejin" w:date="2024-12-02T19:07:00Z" w16du:dateUtc="2024-12-03T03:07:00Z">
          <w:pPr/>
        </w:pPrChange>
      </w:pPr>
    </w:p>
    <w:p w14:paraId="37BEF86F" w14:textId="282C044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92"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293" w:author="Oh, Sejin" w:date="2024-12-02T18:50:00Z" w16du:dateUtc="2024-12-03T02:50:00Z">
        <w:r w:rsidR="004F1DB3">
          <w:rPr>
            <w:rFonts w:asciiTheme="majorHAnsi" w:eastAsia="MS Mincho" w:hAnsiTheme="majorHAnsi" w:cs="Times New Roman"/>
            <w:b/>
            <w:lang w:val="en-GB" w:eastAsia="ja-JP"/>
          </w:rPr>
          <w:t>5</w:t>
        </w:r>
      </w:ins>
      <w:del w:id="294"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 xml:space="preserve">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623AEFD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95"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296" w:author="Oh, Sejin" w:date="2024-12-02T18:50:00Z" w16du:dateUtc="2024-12-03T02:50:00Z">
        <w:r w:rsidR="004F1DB3">
          <w:rPr>
            <w:rFonts w:asciiTheme="majorHAnsi" w:eastAsia="MS Mincho" w:hAnsiTheme="majorHAnsi" w:cs="Times New Roman"/>
            <w:b/>
            <w:lang w:val="en-GB" w:eastAsia="ja-JP"/>
          </w:rPr>
          <w:t>5</w:t>
        </w:r>
      </w:ins>
      <w:del w:id="297"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pPr>
        <w:spacing w:after="120"/>
        <w:jc w:val="both"/>
        <w:rPr>
          <w:rFonts w:ascii="Cambria" w:eastAsiaTheme="minorEastAsia" w:hAnsi="Cambria"/>
          <w:sz w:val="24"/>
          <w:szCs w:val="24"/>
        </w:rPr>
        <w:pPrChange w:id="298" w:author="Oh, Sejin" w:date="2024-12-02T19:08:00Z" w16du:dateUtc="2024-12-03T03:08:00Z">
          <w:pPr>
            <w:spacing w:after="120"/>
          </w:pPr>
        </w:pPrChange>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0DF9135E" w:rsidR="0056436A" w:rsidRDefault="0056436A">
      <w:pPr>
        <w:spacing w:after="120"/>
        <w:jc w:val="both"/>
        <w:rPr>
          <w:rFonts w:ascii="Cambria" w:hAnsi="Cambria"/>
        </w:rPr>
        <w:pPrChange w:id="299" w:author="Oh, Sejin" w:date="2024-12-02T19:08:00Z" w16du:dateUtc="2024-12-03T03:08:00Z">
          <w:pPr>
            <w:spacing w:after="120"/>
          </w:pPr>
        </w:pPrChange>
      </w:pPr>
      <w:r>
        <w:rPr>
          <w:rFonts w:ascii="Cambria" w:hAnsi="Cambria"/>
        </w:rPr>
        <w:t>Sync samples in the confidence score region timed metadata shall carry the dimension for all</w:t>
      </w:r>
      <w:ins w:id="300" w:author="Emmanuel Thomas" w:date="2024-12-04T10:29:00Z" w16du:dateUtc="2024-12-04T09:29:00Z">
        <w:r w:rsidR="00A9374A">
          <w:rPr>
            <w:rFonts w:ascii="Cambria" w:hAnsi="Cambria"/>
          </w:rPr>
          <w:t xml:space="preserve"> </w:t>
        </w:r>
      </w:ins>
      <w:del w:id="301" w:author="Emmanuel Thomas" w:date="2024-12-04T10:29:00Z" w16du:dateUtc="2024-12-04T09:29:00Z">
        <w:r w:rsidDel="00A9374A">
          <w:rPr>
            <w:rFonts w:ascii="Cambria" w:hAnsi="Cambria"/>
          </w:rPr>
          <w:delText xml:space="preserve"> </w:delText>
        </w:r>
      </w:del>
      <w:r>
        <w:rPr>
          <w:rFonts w:ascii="Cambria" w:hAnsi="Cambria"/>
        </w:rPr>
        <w:t>G</w:t>
      </w:r>
      <w:ins w:id="302" w:author="Emmanuel Thomas" w:date="2024-12-04T10:30:00Z" w16du:dateUtc="2024-12-04T09:30:00Z">
        <w:r w:rsidR="00556A06">
          <w:rPr>
            <w:rFonts w:ascii="Cambria" w:hAnsi="Cambria"/>
          </w:rPr>
          <w:noBreakHyphen/>
        </w:r>
      </w:ins>
      <w:del w:id="303" w:author="Emmanuel Thomas" w:date="2024-12-04T10:28:00Z" w16du:dateUtc="2024-12-04T09:28:00Z">
        <w:r w:rsidDel="00C3696A">
          <w:rPr>
            <w:rFonts w:ascii="Cambria" w:hAnsi="Cambria"/>
          </w:rPr>
          <w:delText>-</w:delText>
        </w:r>
      </w:del>
      <w:r>
        <w:rPr>
          <w:rFonts w:ascii="Cambria" w:hAnsi="Cambria"/>
        </w:rPr>
        <w:t xml:space="preserve">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pPr>
        <w:spacing w:after="120"/>
        <w:jc w:val="both"/>
        <w:rPr>
          <w:rFonts w:ascii="Cambria" w:hAnsi="Cambria"/>
        </w:rPr>
        <w:pPrChange w:id="304" w:author="Oh, Sejin" w:date="2024-12-02T19:08:00Z" w16du:dateUtc="2024-12-03T03:08:00Z">
          <w:pPr>
            <w:spacing w:after="120"/>
          </w:pPr>
        </w:pPrChange>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pPr>
        <w:spacing w:after="120"/>
        <w:jc w:val="both"/>
        <w:rPr>
          <w:rFonts w:asciiTheme="majorHAnsi" w:eastAsia="MS Mincho" w:hAnsiTheme="majorHAnsi" w:cs="Times New Roman"/>
          <w:b/>
          <w:lang w:val="en-GB" w:eastAsia="ja-JP"/>
        </w:rPr>
        <w:pPrChange w:id="305" w:author="Oh, Sejin" w:date="2024-12-02T19:08:00Z" w16du:dateUtc="2024-12-03T03:08:00Z">
          <w:pPr>
            <w:spacing w:after="120"/>
          </w:pPr>
        </w:pPrChange>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F6F73E9"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06"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307" w:author="Oh, Sejin" w:date="2024-12-02T18:50:00Z" w16du:dateUtc="2024-12-03T02:50:00Z">
        <w:r w:rsidR="004F1DB3">
          <w:rPr>
            <w:rFonts w:asciiTheme="majorHAnsi" w:eastAsia="MS Mincho" w:hAnsiTheme="majorHAnsi" w:cs="Times New Roman"/>
            <w:b/>
            <w:lang w:val="en-GB" w:eastAsia="ja-JP"/>
          </w:rPr>
          <w:t>5</w:t>
        </w:r>
      </w:ins>
      <w:del w:id="308"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.2  Sync samples</w:t>
      </w:r>
    </w:p>
    <w:p w14:paraId="45D4574F" w14:textId="77777777" w:rsidR="0056436A" w:rsidRDefault="0056436A" w:rsidP="0056436A">
      <w:pPr>
        <w:rPr>
          <w:rFonts w:ascii="Times New Roman" w:eastAsiaTheme="minorEastAsia" w:hAnsi="Times New Roman"/>
          <w:sz w:val="24"/>
          <w:szCs w:val="24"/>
        </w:rPr>
      </w:pPr>
    </w:p>
    <w:p w14:paraId="7E264863" w14:textId="7EA745F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ins w:id="309" w:author="Oh, Sejin" w:date="2024-12-02T18:50:00Z" w16du:dateUtc="2024-12-03T02:50:00Z">
        <w:r w:rsidR="004F1DB3">
          <w:rPr>
            <w:rFonts w:asciiTheme="majorHAnsi" w:eastAsia="MS Mincho" w:hAnsiTheme="majorHAnsi" w:cs="Times New Roman"/>
            <w:b/>
            <w:lang w:val="en-GB" w:eastAsia="ja-JP"/>
          </w:rPr>
          <w:t>5</w:t>
        </w:r>
      </w:ins>
      <w:del w:id="310" w:author="Oh, Sejin" w:date="2024-12-02T18:50:00Z" w16du:dateUtc="2024-12-03T02:50:00Z">
        <w:r w:rsidDel="004F1DB3">
          <w:rPr>
            <w:rFonts w:asciiTheme="majorHAnsi" w:eastAsia="MS Mincho" w:hAnsiTheme="majorHAnsi" w:cs="Times New Roman"/>
            <w:b/>
            <w:lang w:val="en-GB" w:eastAsia="ja-JP"/>
          </w:rPr>
          <w:delText>x.4</w:delText>
        </w:r>
      </w:del>
      <w:r>
        <w:rPr>
          <w:rFonts w:asciiTheme="majorHAnsi" w:eastAsia="MS Mincho" w:hAnsiTheme="majorHAnsi" w:cs="Times New Roman"/>
          <w:b/>
          <w:lang w:val="en-GB" w:eastAsia="ja-JP"/>
        </w:rPr>
        <w:t>.2.1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42442394" w:rsidR="0056436A" w:rsidDel="006D7DD4" w:rsidRDefault="0056436A" w:rsidP="0056436A">
      <w:pPr>
        <w:pStyle w:val="HTMLPreformatted"/>
        <w:rPr>
          <w:del w:id="311" w:author="Emmanuel Thomas" w:date="2024-12-05T14:07:00Z" w16du:dateUtc="2024-12-05T13:07: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ins w:id="312" w:author="Emmanuel Thomas" w:date="2024-12-05T14:07:00Z" w16du:dateUtc="2024-12-05T13:07:00Z">
        <w:r w:rsidR="006D7DD4">
          <w:rPr>
            <w:rStyle w:val="line"/>
          </w:rPr>
          <w:br/>
        </w:r>
        <w:r w:rsidR="006D7DD4">
          <w:rPr>
            <w:rStyle w:val="line"/>
          </w:rPr>
          <w:tab/>
        </w:r>
      </w:ins>
    </w:p>
    <w:p w14:paraId="15D92ADE" w14:textId="77777777" w:rsidR="0056436A" w:rsidDel="00FA6D62" w:rsidRDefault="0056436A" w:rsidP="0056436A">
      <w:pPr>
        <w:pStyle w:val="HTMLPreformatted"/>
        <w:rPr>
          <w:del w:id="313" w:author="Oh, Sejin" w:date="2024-12-02T19:08:00Z" w16du:dateUtc="2024-12-03T03:08:00Z"/>
          <w:rStyle w:val="p"/>
        </w:rPr>
      </w:pPr>
      <w:del w:id="314" w:author="Emmanuel Thomas" w:date="2024-12-05T14:07:00Z" w16du:dateUtc="2024-12-05T13:07:00Z">
        <w:r w:rsidDel="006D7DD4">
          <w:rPr>
            <w:rStyle w:val="line"/>
          </w:rPr>
          <w:delText xml:space="preserve"> </w:delText>
        </w:r>
        <w:r w:rsidDel="006D7DD4">
          <w:rPr>
            <w:rStyle w:val="line"/>
          </w:rPr>
          <w:tab/>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del w:id="315" w:author="Oh, Sejin" w:date="2024-12-02T19:08:00Z" w16du:dateUtc="2024-12-03T03:08:00Z">
        <w:r w:rsidDel="00FA6D62">
          <w:br/>
        </w:r>
      </w:del>
    </w:p>
    <w:p w14:paraId="474E41B1" w14:textId="266A35C8" w:rsidR="0056436A" w:rsidRPr="00FA6D62" w:rsidDel="006D7DD4" w:rsidRDefault="006D7DD4" w:rsidP="0056436A">
      <w:pPr>
        <w:pStyle w:val="HTMLPreformatted"/>
        <w:rPr>
          <w:del w:id="316" w:author="Emmanuel Thomas" w:date="2024-12-05T14:07:00Z" w16du:dateUtc="2024-12-05T13:07:00Z"/>
        </w:rPr>
      </w:pPr>
      <w:ins w:id="317" w:author="Emmanuel Thomas" w:date="2024-12-05T14:07:00Z" w16du:dateUtc="2024-12-05T13:07:00Z">
        <w:r>
          <w:rPr>
            <w:rStyle w:val="line"/>
          </w:rPr>
          <w:br/>
        </w:r>
        <w:r>
          <w:rPr>
            <w:rStyle w:val="line"/>
          </w:rPr>
          <w:tab/>
        </w:r>
      </w:ins>
    </w:p>
    <w:p w14:paraId="203B023D" w14:textId="3236F0DE" w:rsidR="0056436A" w:rsidDel="006D7DD4" w:rsidRDefault="0056436A" w:rsidP="0056436A">
      <w:pPr>
        <w:pStyle w:val="HTMLPreformatted"/>
        <w:rPr>
          <w:del w:id="318" w:author="Emmanuel Thomas" w:date="2024-12-05T14:07:00Z" w16du:dateUtc="2024-12-05T13:07:00Z"/>
        </w:rPr>
      </w:pPr>
      <w:del w:id="319" w:author="Emmanuel Thomas" w:date="2024-12-05T14:07:00Z" w16du:dateUtc="2024-12-05T13:07:00Z">
        <w:r w:rsidDel="006D7DD4">
          <w:rPr>
            <w:rStyle w:val="line"/>
          </w:rPr>
          <w:tab/>
        </w:r>
      </w:del>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ins w:id="320" w:author="Emmanuel Thomas" w:date="2024-12-05T14:07:00Z" w16du:dateUtc="2024-12-05T13:07:00Z">
        <w:r w:rsidR="006D7DD4">
          <w:rPr>
            <w:rStyle w:val="line"/>
          </w:rPr>
          <w:br/>
        </w:r>
        <w:r w:rsidR="006D7DD4">
          <w:rPr>
            <w:rStyle w:val="line"/>
          </w:rPr>
          <w:tab/>
        </w:r>
        <w:r w:rsidR="006D7DD4">
          <w:rPr>
            <w:rStyle w:val="line"/>
          </w:rPr>
          <w:tab/>
        </w:r>
      </w:ins>
    </w:p>
    <w:p w14:paraId="12D196F5" w14:textId="0B9805C7" w:rsidR="0056436A" w:rsidDel="00FA6D62" w:rsidRDefault="0056436A" w:rsidP="0056436A">
      <w:pPr>
        <w:pStyle w:val="HTMLPreformatted"/>
        <w:rPr>
          <w:del w:id="321" w:author="Oh, Sejin" w:date="2024-12-02T19:08:00Z" w16du:dateUtc="2024-12-03T03:08:00Z"/>
        </w:rPr>
      </w:pPr>
      <w:del w:id="322" w:author="Emmanuel Thomas" w:date="2024-12-05T14:07:00Z" w16du:dateUtc="2024-12-05T13:07:00Z">
        <w:r w:rsidDel="006D7DD4">
          <w:rPr>
            <w:rStyle w:val="line"/>
          </w:rPr>
          <w:delText xml:space="preserve">        </w:delText>
        </w:r>
        <w:r w:rsidDel="006D7DD4">
          <w:rPr>
            <w:rStyle w:val="line"/>
          </w:rPr>
          <w:tab/>
        </w:r>
      </w:del>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ins w:id="323" w:author="Emmanuel Thomas" w:date="2024-12-05T14:07:00Z" w16du:dateUtc="2024-12-05T13:07:00Z">
        <w:r w:rsidR="006D7DD4">
          <w:rPr>
            <w:rStyle w:val="line"/>
          </w:rPr>
          <w:br/>
        </w:r>
        <w:r w:rsidR="006D7DD4">
          <w:rPr>
            <w:rStyle w:val="line"/>
          </w:rPr>
          <w:tab/>
        </w:r>
      </w:ins>
    </w:p>
    <w:p w14:paraId="0D9902B5" w14:textId="77777777" w:rsidR="0056436A" w:rsidRPr="00FA6D62" w:rsidDel="006D7DD4" w:rsidRDefault="0056436A" w:rsidP="0056436A">
      <w:pPr>
        <w:pStyle w:val="HTMLPreformatted"/>
        <w:rPr>
          <w:del w:id="324" w:author="Emmanuel Thomas" w:date="2024-12-05T14:07:00Z" w16du:dateUtc="2024-12-05T13:07:00Z"/>
        </w:rPr>
      </w:pPr>
    </w:p>
    <w:p w14:paraId="42099B17" w14:textId="329BD0DD" w:rsidR="0056436A" w:rsidDel="006D7DD4" w:rsidRDefault="0056436A" w:rsidP="0056436A">
      <w:pPr>
        <w:pStyle w:val="HTMLPreformatted"/>
        <w:rPr>
          <w:del w:id="325" w:author="Emmanuel Thomas" w:date="2024-12-05T14:07:00Z" w16du:dateUtc="2024-12-05T13:07:00Z"/>
        </w:rPr>
      </w:pPr>
      <w:del w:id="326" w:author="Emmanuel Thomas" w:date="2024-12-05T14:07:00Z" w16du:dateUtc="2024-12-05T13:07:00Z">
        <w:r w:rsidDel="006D7DD4">
          <w:rPr>
            <w:rStyle w:val="line"/>
          </w:rPr>
          <w:tab/>
        </w:r>
      </w:del>
      <w:r>
        <w:rPr>
          <w:rStyle w:val="p"/>
        </w:rPr>
        <w:t>}</w:t>
      </w:r>
      <w:ins w:id="327" w:author="Emmanuel Thomas" w:date="2024-12-05T14:07:00Z" w16du:dateUtc="2024-12-05T13:07:00Z">
        <w:r w:rsidR="006D7DD4">
          <w:rPr>
            <w:rStyle w:val="p"/>
          </w:rPr>
          <w:br/>
        </w:r>
      </w:ins>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25D55F03"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28" w:author="Oh, Sejin" w:date="2024-12-02T18:50:00Z" w16du:dateUtc="2024-12-03T02:50:00Z">
        <w:r w:rsidDel="004F1DB3">
          <w:rPr>
            <w:rFonts w:asciiTheme="majorHAnsi" w:eastAsia="MS Mincho" w:hAnsiTheme="majorHAnsi" w:cs="Times New Roman"/>
            <w:b/>
            <w:lang w:val="en-GB" w:eastAsia="ja-JP"/>
          </w:rPr>
          <w:delText>x.</w:delText>
        </w:r>
      </w:del>
      <w:ins w:id="329" w:author="Oh, Sejin" w:date="2024-12-02T18:50:00Z" w16du:dateUtc="2024-12-03T02:50:00Z">
        <w:r w:rsidR="004F1DB3">
          <w:rPr>
            <w:rFonts w:asciiTheme="majorHAnsi" w:eastAsia="MS Mincho" w:hAnsiTheme="majorHAnsi" w:cs="Times New Roman"/>
            <w:b/>
            <w:lang w:val="en-GB" w:eastAsia="ja-JP"/>
          </w:rPr>
          <w:t>5</w:t>
        </w:r>
      </w:ins>
      <w:del w:id="330"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.2.2  Semantics</w:t>
      </w:r>
    </w:p>
    <w:p w14:paraId="790EFC34" w14:textId="77777777" w:rsidR="0056436A" w:rsidRDefault="0056436A" w:rsidP="0056436A">
      <w:pPr>
        <w:pStyle w:val="HTMLPreformatted"/>
      </w:pPr>
    </w:p>
    <w:p w14:paraId="4EEE4230" w14:textId="77777777" w:rsidR="0056436A" w:rsidDel="00FA6D62" w:rsidRDefault="0056436A" w:rsidP="0056436A">
      <w:pPr>
        <w:tabs>
          <w:tab w:val="left" w:pos="1701"/>
        </w:tabs>
        <w:ind w:left="720" w:hanging="360"/>
        <w:rPr>
          <w:del w:id="331" w:author="Oh, Sejin" w:date="2024-12-02T19:08:00Z" w16du:dateUtc="2024-12-03T03:08:00Z"/>
        </w:rPr>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FA6D62">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6D19673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32" w:author="Oh, Sejin" w:date="2024-12-02T18:51:00Z" w16du:dateUtc="2024-12-03T02:51:00Z">
        <w:r w:rsidDel="004F1DB3">
          <w:rPr>
            <w:rFonts w:asciiTheme="majorHAnsi" w:eastAsia="MS Mincho" w:hAnsiTheme="majorHAnsi" w:cs="Times New Roman"/>
            <w:b/>
            <w:lang w:val="en-GB" w:eastAsia="ja-JP"/>
          </w:rPr>
          <w:delText>x.</w:delText>
        </w:r>
      </w:del>
      <w:ins w:id="333" w:author="Oh, Sejin" w:date="2024-12-02T18:51:00Z" w16du:dateUtc="2024-12-03T02:51:00Z">
        <w:r w:rsidR="004F1DB3">
          <w:rPr>
            <w:rFonts w:asciiTheme="majorHAnsi" w:eastAsia="MS Mincho" w:hAnsiTheme="majorHAnsi" w:cs="Times New Roman"/>
            <w:b/>
            <w:lang w:val="en-GB" w:eastAsia="ja-JP"/>
          </w:rPr>
          <w:t>5</w:t>
        </w:r>
      </w:ins>
      <w:del w:id="334"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  Non-</w:t>
      </w:r>
      <w:ins w:id="335" w:author="Emmanuel Thomas" w:date="2024-12-04T10:27:00Z" w16du:dateUtc="2024-12-04T09:27:00Z">
        <w:r w:rsidR="00E86000">
          <w:rPr>
            <w:rFonts w:asciiTheme="majorHAnsi" w:eastAsia="MS Mincho" w:hAnsiTheme="majorHAnsi" w:cs="Times New Roman"/>
            <w:b/>
            <w:lang w:val="en-GB" w:eastAsia="ja-JP"/>
          </w:rPr>
          <w:t>s</w:t>
        </w:r>
      </w:ins>
      <w:del w:id="336" w:author="Emmanuel Thomas" w:date="2024-12-04T10:27:00Z" w16du:dateUtc="2024-12-04T09:27: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61F3D318"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37" w:author="Oh, Sejin" w:date="2024-12-02T18:51:00Z" w16du:dateUtc="2024-12-03T02:51: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338" w:author="Oh, Sejin" w:date="2024-12-02T18:51:00Z" w16du:dateUtc="2024-12-03T02:51:00Z">
        <w:r w:rsidR="004F1DB3">
          <w:rPr>
            <w:rFonts w:asciiTheme="majorHAnsi" w:eastAsia="MS Mincho" w:hAnsiTheme="majorHAnsi" w:cs="Times New Roman"/>
            <w:b/>
            <w:lang w:val="en-GB" w:eastAsia="ja-JP"/>
          </w:rPr>
          <w:t>5</w:t>
        </w:r>
      </w:ins>
      <w:del w:id="339"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46736F13" w:rsidR="0056436A" w:rsidDel="006D7DD4" w:rsidRDefault="0056436A" w:rsidP="0056436A">
      <w:pPr>
        <w:pStyle w:val="HTMLPreformatted"/>
        <w:rPr>
          <w:del w:id="340" w:author="Emmanuel Thomas" w:date="2024-12-05T14:07:00Z" w16du:dateUtc="2024-12-05T13:07: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ins w:id="341" w:author="Emmanuel Thomas" w:date="2024-12-05T14:07:00Z" w16du:dateUtc="2024-12-05T13:07:00Z">
        <w:r w:rsidR="006D7DD4">
          <w:rPr>
            <w:rStyle w:val="line"/>
          </w:rPr>
          <w:br/>
        </w:r>
        <w:r w:rsidR="006D7DD4">
          <w:rPr>
            <w:rStyle w:val="line"/>
          </w:rPr>
          <w:tab/>
        </w:r>
      </w:ins>
    </w:p>
    <w:p w14:paraId="12FD9309" w14:textId="0861D0DF" w:rsidR="0056436A" w:rsidDel="006D7DD4" w:rsidRDefault="0056436A" w:rsidP="0056436A">
      <w:pPr>
        <w:pStyle w:val="HTMLPreformatted"/>
        <w:rPr>
          <w:del w:id="342" w:author="Emmanuel Thomas" w:date="2024-12-05T14:07:00Z" w16du:dateUtc="2024-12-05T13:07:00Z"/>
        </w:rPr>
      </w:pPr>
      <w:del w:id="343" w:author="Emmanuel Thomas" w:date="2024-12-05T14:07:00Z" w16du:dateUtc="2024-12-05T13:07:00Z">
        <w:r w:rsidDel="006D7DD4">
          <w:rPr>
            <w:rStyle w:val="line"/>
          </w:rPr>
          <w:delText xml:space="preserve"> </w:delText>
        </w:r>
        <w:r w:rsidDel="006D7DD4">
          <w:rPr>
            <w:rStyle w:val="line"/>
          </w:rPr>
          <w:tab/>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ins w:id="344" w:author="Emmanuel Thomas" w:date="2024-12-05T14:07:00Z" w16du:dateUtc="2024-12-05T13:07:00Z">
        <w:r w:rsidR="006D7DD4">
          <w:rPr>
            <w:rStyle w:val="line"/>
          </w:rPr>
          <w:br/>
        </w:r>
        <w:r w:rsidR="006D7DD4">
          <w:rPr>
            <w:rStyle w:val="line"/>
          </w:rPr>
          <w:tab/>
        </w:r>
      </w:ins>
    </w:p>
    <w:p w14:paraId="24FE8235" w14:textId="7B3BE93A" w:rsidR="0056436A" w:rsidDel="006D7DD4" w:rsidRDefault="0056436A" w:rsidP="0056436A">
      <w:pPr>
        <w:pStyle w:val="HTMLPreformatted"/>
        <w:rPr>
          <w:del w:id="345" w:author="Emmanuel Thomas" w:date="2024-12-05T14:07:00Z" w16du:dateUtc="2024-12-05T13:07:00Z"/>
        </w:rPr>
      </w:pPr>
      <w:del w:id="346" w:author="Emmanuel Thomas" w:date="2024-12-05T14:07:00Z" w16du:dateUtc="2024-12-05T13:07:00Z">
        <w:r w:rsidDel="006D7DD4">
          <w:rPr>
            <w:rStyle w:val="line"/>
          </w:rPr>
          <w:tab/>
        </w:r>
      </w:del>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ins w:id="347" w:author="Emmanuel Thomas" w:date="2024-12-05T14:07:00Z" w16du:dateUtc="2024-12-05T13:07:00Z">
        <w:r w:rsidR="006D7DD4">
          <w:rPr>
            <w:rStyle w:val="line"/>
          </w:rPr>
          <w:br/>
        </w:r>
      </w:ins>
      <w:ins w:id="348" w:author="Emmanuel Thomas" w:date="2024-12-05T14:08:00Z" w16du:dateUtc="2024-12-05T13:08:00Z">
        <w:r w:rsidR="006D7DD4">
          <w:rPr>
            <w:rStyle w:val="line"/>
          </w:rPr>
          <w:tab/>
        </w:r>
        <w:r w:rsidR="006D7DD4">
          <w:rPr>
            <w:rStyle w:val="line"/>
          </w:rPr>
          <w:tab/>
        </w:r>
      </w:ins>
    </w:p>
    <w:p w14:paraId="52D5FF19" w14:textId="7E2AB37C" w:rsidR="0056436A" w:rsidDel="006D7DD4" w:rsidRDefault="0056436A" w:rsidP="0056436A">
      <w:pPr>
        <w:pStyle w:val="HTMLPreformatted"/>
        <w:rPr>
          <w:del w:id="349" w:author="Emmanuel Thomas" w:date="2024-12-05T14:08:00Z" w16du:dateUtc="2024-12-05T13:08:00Z"/>
        </w:rPr>
      </w:pPr>
      <w:del w:id="350" w:author="Emmanuel Thomas" w:date="2024-12-05T14:07:00Z" w16du:dateUtc="2024-12-05T13:07: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ins w:id="351" w:author="Emmanuel Thomas" w:date="2024-12-05T14:08:00Z" w16du:dateUtc="2024-12-05T13:08:00Z">
        <w:r w:rsidR="006D7DD4">
          <w:rPr>
            <w:rStyle w:val="line"/>
          </w:rPr>
          <w:br/>
        </w:r>
        <w:r w:rsidR="006D7DD4">
          <w:rPr>
            <w:rStyle w:val="line"/>
          </w:rPr>
          <w:tab/>
        </w:r>
        <w:r w:rsidR="006D7DD4">
          <w:rPr>
            <w:rStyle w:val="line"/>
          </w:rPr>
          <w:tab/>
        </w:r>
      </w:ins>
    </w:p>
    <w:p w14:paraId="76A845BC" w14:textId="50B70D23" w:rsidR="0056436A" w:rsidDel="006D7DD4" w:rsidRDefault="0056436A" w:rsidP="0056436A">
      <w:pPr>
        <w:pStyle w:val="HTMLPreformatted"/>
        <w:rPr>
          <w:del w:id="352" w:author="Emmanuel Thomas" w:date="2024-12-05T14:08:00Z" w16du:dateUtc="2024-12-05T13:08:00Z"/>
        </w:rPr>
      </w:pPr>
      <w:del w:id="353" w:author="Emmanuel Thomas" w:date="2024-12-05T14:08:00Z" w16du:dateUtc="2024-12-05T13:08: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ins w:id="354" w:author="Emmanuel Thomas" w:date="2024-12-05T14:08:00Z" w16du:dateUtc="2024-12-05T13:08:00Z">
        <w:r w:rsidR="006D7DD4">
          <w:rPr>
            <w:rStyle w:val="line"/>
          </w:rPr>
          <w:br/>
        </w:r>
        <w:r w:rsidR="006D7DD4">
          <w:rPr>
            <w:rStyle w:val="line"/>
          </w:rPr>
          <w:tab/>
        </w:r>
        <w:r w:rsidR="006D7DD4">
          <w:rPr>
            <w:rStyle w:val="line"/>
          </w:rPr>
          <w:tab/>
        </w:r>
      </w:ins>
    </w:p>
    <w:p w14:paraId="30882D77" w14:textId="498424A1" w:rsidR="0056436A" w:rsidDel="006D7DD4" w:rsidRDefault="0056436A" w:rsidP="0056436A">
      <w:pPr>
        <w:pStyle w:val="HTMLPreformatted"/>
        <w:rPr>
          <w:del w:id="355" w:author="Emmanuel Thomas" w:date="2024-12-05T14:08:00Z" w16du:dateUtc="2024-12-05T13:08:00Z"/>
        </w:rPr>
      </w:pPr>
      <w:del w:id="356" w:author="Emmanuel Thomas" w:date="2024-12-05T14:08:00Z" w16du:dateUtc="2024-12-05T13:08:00Z">
        <w:r w:rsidDel="006D7DD4">
          <w:rPr>
            <w:rStyle w:val="line"/>
          </w:rPr>
          <w:delText xml:space="preserve">            </w:delText>
        </w:r>
      </w:del>
      <w:r>
        <w:rPr>
          <w:rStyle w:val="k"/>
        </w:rPr>
        <w:t>if</w:t>
      </w:r>
      <w:r>
        <w:rPr>
          <w:rStyle w:val="p"/>
        </w:rPr>
        <w:t>(</w:t>
      </w:r>
      <w:r>
        <w:rPr>
          <w:rStyle w:val="o"/>
        </w:rPr>
        <w:t>!</w:t>
      </w:r>
      <w:proofErr w:type="spellStart"/>
      <w:r>
        <w:rPr>
          <w:rStyle w:val="n"/>
        </w:rPr>
        <w:t>canceled_region_flag</w:t>
      </w:r>
      <w:proofErr w:type="spellEnd"/>
      <w:r>
        <w:rPr>
          <w:rStyle w:val="p"/>
        </w:rPr>
        <w:t>)</w:t>
      </w:r>
      <w:ins w:id="357" w:author="Emmanuel Thomas" w:date="2024-12-05T14:08:00Z" w16du:dateUtc="2024-12-05T13:08:00Z">
        <w:r w:rsidR="006D7DD4">
          <w:rPr>
            <w:rStyle w:val="line"/>
          </w:rPr>
          <w:br/>
        </w:r>
        <w:r w:rsidR="006D7DD4">
          <w:rPr>
            <w:rStyle w:val="line"/>
          </w:rPr>
          <w:tab/>
        </w:r>
        <w:r w:rsidR="006D7DD4">
          <w:rPr>
            <w:rStyle w:val="line"/>
          </w:rPr>
          <w:tab/>
        </w:r>
        <w:r w:rsidR="006D7DD4">
          <w:rPr>
            <w:rStyle w:val="line"/>
          </w:rPr>
          <w:tab/>
        </w:r>
      </w:ins>
    </w:p>
    <w:p w14:paraId="734504EB" w14:textId="5EF400D7" w:rsidR="0056436A" w:rsidDel="006D7DD4" w:rsidRDefault="0056436A" w:rsidP="0056436A">
      <w:pPr>
        <w:pStyle w:val="HTMLPreformatted"/>
        <w:rPr>
          <w:del w:id="358" w:author="Emmanuel Thomas" w:date="2024-12-05T14:08:00Z" w16du:dateUtc="2024-12-05T13:08:00Z"/>
        </w:rPr>
      </w:pPr>
      <w:del w:id="359" w:author="Emmanuel Thomas" w:date="2024-12-05T14:08:00Z" w16du:dateUtc="2024-12-05T13:08:00Z">
        <w:r w:rsidDel="006D7DD4">
          <w:rPr>
            <w:rStyle w:val="line"/>
          </w:rPr>
          <w:delText xml:space="preserve">                </w:delText>
        </w:r>
      </w:del>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ins w:id="360" w:author="Emmanuel Thomas" w:date="2024-12-05T14:08:00Z" w16du:dateUtc="2024-12-05T13:08:00Z">
        <w:r w:rsidR="006D7DD4">
          <w:rPr>
            <w:rStyle w:val="line"/>
          </w:rPr>
          <w:br/>
        </w:r>
        <w:r w:rsidR="006D7DD4">
          <w:rPr>
            <w:rStyle w:val="line"/>
          </w:rPr>
          <w:tab/>
        </w:r>
        <w:r w:rsidR="006D7DD4">
          <w:rPr>
            <w:rStyle w:val="line"/>
          </w:rPr>
          <w:tab/>
          <w:t xml:space="preserve">} </w:t>
        </w:r>
      </w:ins>
    </w:p>
    <w:p w14:paraId="39DAB1A5" w14:textId="52BEFD74" w:rsidR="0056436A" w:rsidDel="006D7DD4" w:rsidRDefault="0056436A" w:rsidP="0056436A">
      <w:pPr>
        <w:pStyle w:val="HTMLPreformatted"/>
        <w:rPr>
          <w:del w:id="361" w:author="Emmanuel Thomas" w:date="2024-12-05T14:08:00Z" w16du:dateUtc="2024-12-05T13:08:00Z"/>
        </w:rPr>
      </w:pPr>
      <w:del w:id="362" w:author="Emmanuel Thomas" w:date="2024-12-05T14:08:00Z" w16du:dateUtc="2024-12-05T13:08:00Z">
        <w:r w:rsidDel="006D7DD4">
          <w:rPr>
            <w:rStyle w:val="line"/>
          </w:rPr>
          <w:delText xml:space="preserve">            </w:delText>
        </w:r>
      </w:del>
      <w:r>
        <w:rPr>
          <w:rStyle w:val="k"/>
        </w:rPr>
        <w:t>else</w:t>
      </w:r>
      <w:ins w:id="363" w:author="Emmanuel Thomas" w:date="2024-12-05T14:08:00Z" w16du:dateUtc="2024-12-05T13:08:00Z">
        <w:r w:rsidR="006D7DD4">
          <w:rPr>
            <w:rStyle w:val="k"/>
          </w:rPr>
          <w:t xml:space="preserve"> {</w:t>
        </w:r>
        <w:r w:rsidR="006D7DD4">
          <w:rPr>
            <w:rStyle w:val="line"/>
          </w:rPr>
          <w:br/>
        </w:r>
        <w:r w:rsidR="006D7DD4">
          <w:rPr>
            <w:rStyle w:val="line"/>
          </w:rPr>
          <w:tab/>
        </w:r>
        <w:r w:rsidR="006D7DD4">
          <w:rPr>
            <w:rStyle w:val="line"/>
          </w:rPr>
          <w:tab/>
        </w:r>
        <w:r w:rsidR="006D7DD4">
          <w:rPr>
            <w:rStyle w:val="line"/>
          </w:rPr>
          <w:tab/>
        </w:r>
      </w:ins>
    </w:p>
    <w:p w14:paraId="15DDCD9A" w14:textId="77777777" w:rsidR="0056436A" w:rsidDel="006D7DD4" w:rsidRDefault="0056436A" w:rsidP="0056436A">
      <w:pPr>
        <w:pStyle w:val="HTMLPreformatted"/>
        <w:rPr>
          <w:del w:id="364" w:author="Emmanuel Thomas" w:date="2024-12-05T14:08:00Z" w16du:dateUtc="2024-12-05T13:08:00Z"/>
        </w:rPr>
      </w:pPr>
      <w:del w:id="365" w:author="Emmanuel Thomas" w:date="2024-12-05T14:08:00Z" w16du:dateUtc="2024-12-05T13:08: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51631F7A" w:rsidR="0056436A" w:rsidDel="006D7DD4" w:rsidRDefault="0056436A" w:rsidP="0056436A">
      <w:pPr>
        <w:pStyle w:val="HTMLPreformatted"/>
        <w:rPr>
          <w:del w:id="366" w:author="Emmanuel Thomas" w:date="2024-12-05T14:08:00Z" w16du:dateUtc="2024-12-05T13:08:00Z"/>
        </w:rPr>
      </w:pPr>
    </w:p>
    <w:p w14:paraId="78752CB5" w14:textId="0A39F296" w:rsidR="006D7DD4" w:rsidDel="006D7DD4" w:rsidRDefault="0056436A" w:rsidP="0056436A">
      <w:pPr>
        <w:pStyle w:val="HTMLPreformatted"/>
        <w:rPr>
          <w:del w:id="367" w:author="Emmanuel Thomas" w:date="2024-12-05T14:08:00Z" w16du:dateUtc="2024-12-05T13:08:00Z"/>
        </w:rPr>
      </w:pPr>
      <w:del w:id="368" w:author="Emmanuel Thomas" w:date="2024-12-05T14:08:00Z" w16du:dateUtc="2024-12-05T13:08:00Z">
        <w:r w:rsidDel="006D7DD4">
          <w:rPr>
            <w:rStyle w:val="line"/>
          </w:rPr>
          <w:tab/>
        </w:r>
      </w:del>
      <w:ins w:id="369" w:author="Emmanuel Thomas" w:date="2024-12-05T14:08:00Z" w16du:dateUtc="2024-12-05T13:08:00Z">
        <w:r w:rsidR="006D7DD4">
          <w:rPr>
            <w:rStyle w:val="line"/>
          </w:rPr>
          <w:br/>
        </w:r>
        <w:r w:rsidR="006D7DD4">
          <w:rPr>
            <w:rStyle w:val="line"/>
          </w:rPr>
          <w:tab/>
        </w:r>
        <w:r w:rsidR="006D7DD4">
          <w:rPr>
            <w:rStyle w:val="line"/>
          </w:rPr>
          <w:tab/>
        </w:r>
      </w:ins>
      <w:r>
        <w:rPr>
          <w:rStyle w:val="p"/>
        </w:rPr>
        <w:t>}</w:t>
      </w:r>
      <w:ins w:id="370" w:author="Emmanuel Thomas" w:date="2024-12-05T14:08:00Z" w16du:dateUtc="2024-12-05T13:08:00Z">
        <w:r w:rsidR="006D7DD4">
          <w:rPr>
            <w:rStyle w:val="p"/>
          </w:rPr>
          <w:br/>
        </w:r>
      </w:ins>
      <w:ins w:id="371" w:author="Emmanuel Thomas" w:date="2024-12-05T14:09:00Z" w16du:dateUtc="2024-12-05T13:09:00Z">
        <w:r w:rsidR="006D7DD4">
          <w:rPr>
            <w:rStyle w:val="p"/>
          </w:rPr>
          <w:tab/>
        </w:r>
      </w:ins>
      <w:ins w:id="372" w:author="Emmanuel Thomas" w:date="2024-12-05T14:08:00Z" w16du:dateUtc="2024-12-05T13:08:00Z">
        <w:r w:rsidR="006D7DD4">
          <w:rPr>
            <w:rStyle w:val="p"/>
          </w:rPr>
          <w:t>}</w:t>
        </w:r>
        <w:r w:rsidR="006D7DD4">
          <w:rPr>
            <w:rStyle w:val="p"/>
          </w:rPr>
          <w:br/>
        </w:r>
      </w:ins>
    </w:p>
    <w:p w14:paraId="73A6ABAC" w14:textId="77777777" w:rsidR="0056436A" w:rsidDel="006D7DD4" w:rsidRDefault="0056436A" w:rsidP="0056436A">
      <w:pPr>
        <w:pStyle w:val="HTMLPreformatted"/>
        <w:rPr>
          <w:del w:id="373" w:author="Emmanuel Thomas" w:date="2024-12-05T14:09:00Z" w16du:dateUtc="2024-12-05T13:09:00Z"/>
        </w:rPr>
      </w:pPr>
      <w:r>
        <w:rPr>
          <w:rStyle w:val="p"/>
        </w:rPr>
        <w:t>}</w:t>
      </w:r>
    </w:p>
    <w:p w14:paraId="5C14CB63" w14:textId="77777777" w:rsidR="0056436A" w:rsidRDefault="0056436A">
      <w:pPr>
        <w:pStyle w:val="HTMLPreformatted"/>
        <w:rPr>
          <w:rFonts w:eastAsia="MS Mincho"/>
          <w:lang w:val="en-GB"/>
        </w:rPr>
        <w:pPrChange w:id="374" w:author="Emmanuel Thomas" w:date="2024-12-05T14:09:00Z" w16du:dateUtc="2024-12-05T13:09:00Z">
          <w:pPr/>
        </w:pPrChange>
      </w:pPr>
    </w:p>
    <w:p w14:paraId="24CB7001" w14:textId="77777777" w:rsidR="0056436A" w:rsidRDefault="0056436A" w:rsidP="0056436A">
      <w:pPr>
        <w:pStyle w:val="HTMLPreformatted"/>
      </w:pPr>
    </w:p>
    <w:p w14:paraId="2B94A471" w14:textId="5244BD5D"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75" w:author="Oh, Sejin" w:date="2024-12-02T18:51:00Z" w16du:dateUtc="2024-12-03T02:51:00Z">
        <w:r w:rsidDel="004F1DB3">
          <w:rPr>
            <w:rFonts w:asciiTheme="majorHAnsi" w:eastAsia="MS Mincho" w:hAnsiTheme="majorHAnsi" w:cs="Times New Roman"/>
            <w:b/>
            <w:lang w:val="en-GB" w:eastAsia="ja-JP"/>
          </w:rPr>
          <w:delText>x.</w:delText>
        </w:r>
      </w:del>
      <w:ins w:id="376" w:author="Oh, Sejin" w:date="2024-12-02T18:51:00Z" w16du:dateUtc="2024-12-03T02:51:00Z">
        <w:r w:rsidR="004F1DB3">
          <w:rPr>
            <w:rFonts w:asciiTheme="majorHAnsi" w:eastAsia="MS Mincho" w:hAnsiTheme="majorHAnsi" w:cs="Times New Roman"/>
            <w:b/>
            <w:lang w:val="en-GB" w:eastAsia="ja-JP"/>
          </w:rPr>
          <w:t>5</w:t>
        </w:r>
      </w:ins>
      <w:del w:id="377"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rPr>
          <w:ins w:id="378" w:author="Emmanuel Thomas" w:date="2024-12-05T14:09:00Z" w16du:dateUtc="2024-12-05T13:09:00Z"/>
          <w:rFonts w:asciiTheme="majorHAnsi" w:eastAsia="Malgun Gothic" w:hAnsiTheme="majorHAnsi"/>
        </w:rPr>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FE8B572" w14:textId="77777777" w:rsidR="009A6198" w:rsidRDefault="009A6198" w:rsidP="0056436A">
      <w:pPr>
        <w:tabs>
          <w:tab w:val="left" w:pos="1701"/>
        </w:tabs>
        <w:ind w:left="720" w:hanging="360"/>
      </w:pPr>
    </w:p>
    <w:p w14:paraId="7ECC1CC7" w14:textId="77777777" w:rsidR="0056436A" w:rsidDel="009A6198" w:rsidRDefault="0056436A" w:rsidP="009A6198">
      <w:pPr>
        <w:tabs>
          <w:tab w:val="left" w:pos="1701"/>
        </w:tabs>
        <w:ind w:left="720" w:hanging="360"/>
        <w:rPr>
          <w:del w:id="379" w:author="Emmanuel Thomas" w:date="2024-12-05T14:09:00Z" w16du:dateUtc="2024-12-05T13:09:00Z"/>
        </w:rPr>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41CBA302" w14:textId="77777777" w:rsidR="009A6198" w:rsidRDefault="009A6198" w:rsidP="0056436A">
      <w:pPr>
        <w:tabs>
          <w:tab w:val="left" w:pos="1701"/>
        </w:tabs>
        <w:ind w:left="720" w:hanging="360"/>
        <w:rPr>
          <w:ins w:id="380" w:author="Emmanuel Thomas" w:date="2024-12-05T14:09:00Z" w16du:dateUtc="2024-12-05T13:09:00Z"/>
        </w:rPr>
      </w:pPr>
    </w:p>
    <w:p w14:paraId="77790BB8" w14:textId="77777777" w:rsidR="0056436A" w:rsidRDefault="0056436A" w:rsidP="009A6198">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w:t>
      </w:r>
      <w:r>
        <w:rPr>
          <w:rFonts w:ascii="Cambria" w:hAnsi="Cambria"/>
        </w:rPr>
        <w:lastRenderedPageBreak/>
        <w:t xml:space="preserve">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Del="00FA6D62" w:rsidRDefault="00BA60FC" w:rsidP="0018563E">
      <w:pPr>
        <w:rPr>
          <w:del w:id="381" w:author="Oh, Sejin" w:date="2024-12-02T19:08:00Z" w16du:dateUtc="2024-12-03T03:08:00Z"/>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502A55CD" w14:textId="43B4DC4F" w:rsidR="00FA6D62" w:rsidRPr="00611FD3" w:rsidRDefault="00FA6D62">
      <w:pPr>
        <w:pStyle w:val="Heading1"/>
        <w:spacing w:after="240"/>
        <w:ind w:hanging="104"/>
        <w:rPr>
          <w:ins w:id="382" w:author="Oh, Sejin" w:date="2024-12-02T19:09:00Z" w16du:dateUtc="2024-12-03T03:09:00Z"/>
          <w:i/>
          <w:iCs/>
          <w:u w:val="single"/>
        </w:rPr>
        <w:pPrChange w:id="383" w:author="Oh, Sejin" w:date="2024-12-02T19:09:00Z" w16du:dateUtc="2024-12-03T03:09:00Z">
          <w:pPr>
            <w:pStyle w:val="Heading1"/>
            <w:ind w:hanging="104"/>
          </w:pPr>
        </w:pPrChange>
      </w:pPr>
      <w:ins w:id="384" w:author="Oh, Sejin" w:date="2024-12-02T19:09:00Z" w16du:dateUtc="2024-12-03T03:09:00Z">
        <w:r w:rsidRPr="00CE475E">
          <w:rPr>
            <w:i/>
            <w:iCs/>
            <w:u w:val="single"/>
          </w:rPr>
          <w:t xml:space="preserve">Change </w:t>
        </w:r>
        <w:r>
          <w:rPr>
            <w:i/>
            <w:iCs/>
            <w:u w:val="single"/>
          </w:rPr>
          <w:t>2</w:t>
        </w:r>
        <w:r w:rsidRPr="00CE475E">
          <w:rPr>
            <w:i/>
            <w:iCs/>
            <w:u w:val="single"/>
          </w:rPr>
          <w:t>:</w:t>
        </w:r>
        <w:r>
          <w:rPr>
            <w:i/>
            <w:iCs/>
            <w:u w:val="single"/>
          </w:rPr>
          <w:t xml:space="preserve"> Alternative indication when temporal scalability is </w:t>
        </w:r>
      </w:ins>
      <w:ins w:id="385" w:author="Oh, Sejin" w:date="2024-12-02T19:10:00Z" w16du:dateUtc="2024-12-03T03:10:00Z">
        <w:r>
          <w:rPr>
            <w:i/>
            <w:iCs/>
            <w:u w:val="single"/>
          </w:rPr>
          <w:t>applied</w:t>
        </w:r>
      </w:ins>
    </w:p>
    <w:p w14:paraId="2340F71C" w14:textId="457EFC8B" w:rsidR="007A0D18" w:rsidRPr="007A0D18" w:rsidDel="00FA6D62" w:rsidRDefault="007A0D18" w:rsidP="0018563E">
      <w:pPr>
        <w:rPr>
          <w:del w:id="386" w:author="Oh, Sejin" w:date="2024-12-02T19:09:00Z" w16du:dateUtc="2024-12-03T03:09:00Z"/>
          <w:rFonts w:ascii="Times New Roman" w:hAnsi="Times New Roman" w:cs="Times New Roman"/>
          <w:i/>
          <w:iCs/>
          <w:sz w:val="24"/>
          <w:lang w:val="en-GB"/>
        </w:rPr>
      </w:pPr>
      <w:r w:rsidRPr="007A0D18">
        <w:rPr>
          <w:rFonts w:ascii="Times New Roman" w:hAnsi="Times New Roman" w:cs="Times New Roman"/>
          <w:i/>
          <w:iCs/>
          <w:sz w:val="24"/>
          <w:lang w:val="en-GB"/>
        </w:rPr>
        <w:t xml:space="preserve">Add </w:t>
      </w:r>
      <w:del w:id="387" w:author="Oh, Sejin" w:date="2024-12-02T18:55:00Z" w16du:dateUtc="2024-12-03T02:55:00Z">
        <w:r w:rsidRPr="007A0D18" w:rsidDel="00C035CE">
          <w:rPr>
            <w:rFonts w:ascii="Times New Roman" w:hAnsi="Times New Roman" w:cs="Times New Roman"/>
            <w:i/>
            <w:iCs/>
            <w:sz w:val="24"/>
            <w:lang w:val="en-GB"/>
          </w:rPr>
          <w:delText>section</w:delText>
        </w:r>
      </w:del>
      <w:ins w:id="388" w:author="Oh, Sejin" w:date="2024-12-02T18:55:00Z" w16du:dateUtc="2024-12-03T02:55:00Z">
        <w:r w:rsidR="00C035CE">
          <w:rPr>
            <w:rFonts w:ascii="Times New Roman" w:hAnsi="Times New Roman" w:cs="Times New Roman"/>
            <w:i/>
            <w:iCs/>
            <w:sz w:val="24"/>
            <w:lang w:val="en-GB"/>
          </w:rPr>
          <w:t>the following clause</w:t>
        </w:r>
      </w:ins>
    </w:p>
    <w:p w14:paraId="768E2F43" w14:textId="77777777" w:rsidR="007A0D18" w:rsidRDefault="007A0D18" w:rsidP="0018563E">
      <w:pPr>
        <w:rPr>
          <w:rFonts w:ascii="Times New Roman" w:hAnsi="Times New Roman" w:cs="Times New Roman"/>
          <w:sz w:val="24"/>
          <w:lang w:val="en-GB"/>
        </w:rPr>
      </w:pPr>
    </w:p>
    <w:p w14:paraId="4AEC5522" w14:textId="35C49AAF"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389" w:name="_Ref36215497"/>
      <w:bookmarkStart w:id="390" w:name="_Toc46906037"/>
      <w:r>
        <w:rPr>
          <w:rFonts w:ascii="Cambria" w:eastAsia="MS Mincho" w:hAnsi="Cambria" w:cs="Times New Roman"/>
          <w:b/>
          <w:color w:val="auto"/>
          <w:szCs w:val="22"/>
          <w:lang w:val="en-GB" w:eastAsia="ja-JP"/>
        </w:rPr>
        <w:t xml:space="preserve">X.X.X </w:t>
      </w:r>
      <w:bookmarkEnd w:id="389"/>
      <w:bookmarkEnd w:id="390"/>
      <w:ins w:id="391" w:author="Oh, Sejin" w:date="2024-12-02T18:54:00Z" w16du:dateUtc="2024-12-03T02:54:00Z">
        <w:r w:rsidR="00C035CE">
          <w:rPr>
            <w:rFonts w:ascii="Cambria" w:eastAsia="MS Mincho" w:hAnsi="Cambria" w:cs="Times New Roman"/>
            <w:b/>
            <w:color w:val="auto"/>
            <w:szCs w:val="22"/>
            <w:lang w:val="en-GB" w:eastAsia="ja-JP"/>
          </w:rPr>
          <w:t xml:space="preserve">Indication of </w:t>
        </w:r>
      </w:ins>
      <w:del w:id="392" w:author="Oh, Sejin" w:date="2024-12-02T18:54:00Z" w16du:dateUtc="2024-12-03T02:54:00Z">
        <w:r w:rsidDel="00C035CE">
          <w:rPr>
            <w:rFonts w:ascii="Cambria" w:eastAsia="MS Mincho" w:hAnsi="Cambria" w:cs="Times New Roman"/>
            <w:b/>
            <w:color w:val="auto"/>
            <w:szCs w:val="22"/>
            <w:lang w:val="en-GB" w:eastAsia="ja-JP"/>
          </w:rPr>
          <w:delText xml:space="preserve">Alternative </w:delText>
        </w:r>
      </w:del>
      <w:ins w:id="393" w:author="Oh, Sejin" w:date="2024-12-02T18:54:00Z" w16du:dateUtc="2024-12-03T02:54:00Z">
        <w:r w:rsidR="00C035CE">
          <w:rPr>
            <w:rFonts w:ascii="Cambria" w:eastAsia="MS Mincho" w:hAnsi="Cambria" w:cs="Times New Roman"/>
            <w:b/>
            <w:color w:val="auto"/>
            <w:szCs w:val="22"/>
            <w:lang w:val="en-GB" w:eastAsia="ja-JP"/>
          </w:rPr>
          <w:t xml:space="preserve">alternatives </w:t>
        </w:r>
      </w:ins>
      <w:del w:id="394" w:author="Oh, Sejin" w:date="2024-12-02T18:55:00Z" w16du:dateUtc="2024-12-03T02:55:00Z">
        <w:r w:rsidDel="00C035CE">
          <w:rPr>
            <w:rFonts w:ascii="Cambria" w:eastAsia="MS Mincho" w:hAnsi="Cambria" w:cs="Times New Roman"/>
            <w:b/>
            <w:color w:val="auto"/>
            <w:szCs w:val="22"/>
            <w:lang w:val="en-GB" w:eastAsia="ja-JP"/>
          </w:rPr>
          <w:delText>indication</w:delText>
        </w:r>
      </w:del>
    </w:p>
    <w:p w14:paraId="678AE193" w14:textId="77777777" w:rsidR="007A0D18" w:rsidRPr="009A2EF7" w:rsidRDefault="007A0D18">
      <w:pPr>
        <w:spacing w:after="240"/>
        <w:jc w:val="both"/>
        <w:rPr>
          <w:rFonts w:asciiTheme="majorHAnsi" w:eastAsia="Malgun Gothic" w:hAnsiTheme="majorHAnsi"/>
        </w:rPr>
        <w:pPrChange w:id="395" w:author="Oh, Sejin" w:date="2024-12-02T18:53:00Z" w16du:dateUtc="2024-12-03T02:53:00Z">
          <w:pPr>
            <w:jc w:val="both"/>
          </w:pPr>
        </w:pPrChange>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pPr>
        <w:spacing w:after="240"/>
        <w:jc w:val="both"/>
        <w:rPr>
          <w:rFonts w:asciiTheme="majorHAnsi" w:eastAsia="Malgun Gothic" w:hAnsiTheme="majorHAnsi"/>
        </w:rPr>
        <w:pPrChange w:id="396" w:author="Oh, Sejin" w:date="2024-12-02T18:53:00Z" w16du:dateUtc="2024-12-03T02:53:00Z">
          <w:pPr>
            <w:jc w:val="both"/>
          </w:pPr>
        </w:pPrChange>
      </w:pPr>
      <w:r w:rsidRPr="009A2EF7">
        <w:rPr>
          <w:rFonts w:asciiTheme="majorHAnsi" w:eastAsia="Malgun Gothic" w:hAnsiTheme="majorHAnsi"/>
        </w:rPr>
        <w:t xml:space="preserve">When one of alternatives, which is encapsulated into temporal level tracks, is selected among same alternate group, </w:t>
      </w:r>
      <w:r w:rsidRPr="00C035CE">
        <w:rPr>
          <w:rFonts w:ascii="Cambria" w:eastAsia="SimSun" w:hAnsi="Cambria" w:cs="Times New Roman"/>
          <w:lang w:eastAsia="zh-CN"/>
          <w:rPrChange w:id="397" w:author="Oh, Sejin" w:date="2024-12-02T18:53:00Z" w16du:dateUtc="2024-12-03T02:53:00Z">
            <w:rPr>
              <w:rFonts w:eastAsia="SimSun" w:cs="Times New Roman"/>
              <w:lang w:eastAsia="zh-CN"/>
            </w:rPr>
          </w:rPrChange>
        </w:rPr>
        <w:t>only the tracks with the same</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C035CE">
        <w:rPr>
          <w:rFonts w:ascii="Cambria" w:eastAsia="SimSun" w:hAnsi="Cambria" w:cs="Times New Roman"/>
          <w:lang w:eastAsia="zh-CN"/>
          <w:rPrChange w:id="398" w:author="Oh, Sejin" w:date="2024-12-02T18:53:00Z" w16du:dateUtc="2024-12-03T02:53:00Z">
            <w:rPr>
              <w:rFonts w:eastAsia="SimSun" w:cs="Times New Roman"/>
              <w:lang w:eastAsia="zh-CN"/>
            </w:rPr>
          </w:rPrChange>
        </w:rPr>
        <w:t>of a</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C035CE">
        <w:rPr>
          <w:rFonts w:ascii="Cambria" w:eastAsia="SimSun" w:hAnsi="Cambria" w:cs="Times New Roman"/>
          <w:lang w:eastAsia="zh-CN"/>
          <w:rPrChange w:id="399" w:author="Oh, Sejin" w:date="2024-12-02T18:53:00Z" w16du:dateUtc="2024-12-03T02:53:00Z">
            <w:rPr>
              <w:rFonts w:eastAsia="SimSun" w:cs="Times New Roman"/>
              <w:lang w:eastAsia="zh-CN"/>
            </w:rPr>
          </w:rPrChange>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C035CE">
        <w:rPr>
          <w:rFonts w:ascii="Cambria" w:eastAsia="MS Mincho" w:hAnsi="Cambria"/>
          <w:bCs/>
          <w:sz w:val="20"/>
          <w:szCs w:val="20"/>
          <w:lang w:val="en-CA" w:eastAsia="ja-JP"/>
          <w:rPrChange w:id="400" w:author="Oh, Sejin" w:date="2024-12-02T18:53:00Z" w16du:dateUtc="2024-12-03T02:53:00Z">
            <w:rPr>
              <w:rFonts w:eastAsia="MS Mincho"/>
              <w:bCs/>
              <w:sz w:val="20"/>
              <w:szCs w:val="20"/>
              <w:lang w:val="en-CA" w:eastAsia="ja-JP"/>
            </w:rPr>
          </w:rPrChange>
        </w:rPr>
        <w:t xml:space="preserve">NOTE </w:t>
      </w:r>
      <w:r w:rsidRPr="00C035CE">
        <w:rPr>
          <w:rFonts w:ascii="Cambria" w:hAnsi="Cambria"/>
          <w:lang w:eastAsia="zh-CN"/>
          <w:rPrChange w:id="401" w:author="Oh, Sejin" w:date="2024-12-02T18:53:00Z" w16du:dateUtc="2024-12-03T02:53:00Z">
            <w:rPr>
              <w:lang w:eastAsia="zh-CN"/>
            </w:rPr>
          </w:rPrChange>
        </w:rPr>
        <w:t xml:space="preserve">– </w:t>
      </w:r>
      <w:r w:rsidRPr="00C035CE">
        <w:rPr>
          <w:rFonts w:ascii="Cambria" w:eastAsia="MS Mincho" w:hAnsi="Cambria"/>
          <w:bCs/>
          <w:sz w:val="20"/>
          <w:szCs w:val="20"/>
          <w:lang w:val="en-CA" w:eastAsia="ja-JP"/>
          <w:rPrChange w:id="402" w:author="Oh, Sejin" w:date="2024-12-02T18:53:00Z" w16du:dateUtc="2024-12-03T02:53:00Z">
            <w:rPr>
              <w:rFonts w:eastAsia="MS Mincho"/>
              <w:bCs/>
              <w:sz w:val="20"/>
              <w:szCs w:val="20"/>
              <w:lang w:val="en-CA" w:eastAsia="ja-JP"/>
            </w:rPr>
          </w:rPrChange>
        </w:rPr>
        <w:t>The G-PCC player combines the bitstream from more temporal level tracks in same temporal scalability group when temporal level track carrying temporal level equal to 0 is selected among alternatives</w:t>
      </w:r>
      <w:r w:rsidRPr="009A2EF7">
        <w:rPr>
          <w:rFonts w:eastAsia="MS Mincho"/>
          <w:bCs/>
          <w:sz w:val="20"/>
          <w:szCs w:val="20"/>
          <w:lang w:val="en-CA" w:eastAsia="ja-JP"/>
        </w:rPr>
        <w:t xml:space="preserve">. </w:t>
      </w:r>
      <w:bookmarkStart w:id="403" w:name="_Toc41904764"/>
      <w:r w:rsidRPr="009A2EF7">
        <w:rPr>
          <w:rStyle w:val="codeChar"/>
          <w:rFonts w:eastAsia="Batang"/>
          <w:sz w:val="20"/>
          <w:szCs w:val="20"/>
        </w:rPr>
        <w:t xml:space="preserve"> </w:t>
      </w:r>
    </w:p>
    <w:p w14:paraId="2780CA7D" w14:textId="77777777" w:rsidR="007A0D18" w:rsidRDefault="007A0D18">
      <w:pPr>
        <w:spacing w:after="240"/>
        <w:jc w:val="both"/>
        <w:rPr>
          <w:rFonts w:asciiTheme="majorHAnsi" w:eastAsia="Malgun Gothic" w:hAnsiTheme="majorHAnsi"/>
        </w:rPr>
        <w:pPrChange w:id="404" w:author="Oh, Sejin" w:date="2024-12-02T18:54:00Z" w16du:dateUtc="2024-12-03T02:54:00Z">
          <w:pPr>
            <w:jc w:val="both"/>
          </w:pPr>
        </w:pPrChange>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pPr>
        <w:spacing w:after="240"/>
        <w:jc w:val="both"/>
        <w:rPr>
          <w:rFonts w:eastAsia="Times New Roman"/>
          <w:lang w:val="en-CA" w:eastAsia="ko-KR"/>
        </w:rPr>
        <w:pPrChange w:id="405" w:author="Oh, Sejin" w:date="2024-12-02T18:54:00Z" w16du:dateUtc="2024-12-03T02:54:00Z">
          <w:pPr>
            <w:jc w:val="both"/>
          </w:pPr>
        </w:pPrChange>
      </w:pPr>
      <w:r w:rsidRPr="00C035CE">
        <w:rPr>
          <w:rFonts w:asciiTheme="majorHAnsi" w:eastAsia="Malgun Gothic" w:hAnsiTheme="majorHAnsi"/>
          <w:rPrChange w:id="406" w:author="Oh, Sejin" w:date="2024-12-02T18:52:00Z" w16du:dateUtc="2024-12-03T02:52:00Z">
            <w:rPr>
              <w:rFonts w:eastAsia="Times New Roman"/>
              <w:lang w:eastAsia="ko-KR"/>
            </w:rPr>
          </w:rPrChange>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C035CE">
        <w:rPr>
          <w:rFonts w:asciiTheme="majorHAnsi" w:eastAsia="Malgun Gothic" w:hAnsiTheme="majorHAnsi"/>
          <w:rPrChange w:id="407" w:author="Oh, Sejin" w:date="2024-12-02T18:52:00Z" w16du:dateUtc="2024-12-03T02:52:00Z">
            <w:rPr>
              <w:rFonts w:eastAsia="Times New Roman"/>
              <w:lang w:eastAsia="ko-KR"/>
            </w:rPr>
          </w:rPrChange>
        </w:rPr>
        <w:t>value in the</w:t>
      </w:r>
      <w:r w:rsidRPr="00B56BDC">
        <w:rPr>
          <w:rFonts w:eastAsia="Times New Roman"/>
          <w:lang w:eastAsia="ko-KR"/>
        </w:rPr>
        <w:t> </w:t>
      </w:r>
      <w:proofErr w:type="spellStart"/>
      <w:r w:rsidRPr="00B56BDC">
        <w:rPr>
          <w:rStyle w:val="codeChar"/>
          <w:rFonts w:eastAsia="Batang"/>
          <w:sz w:val="20"/>
          <w:szCs w:val="20"/>
        </w:rPr>
        <w:t>TrackHeaderBox</w:t>
      </w:r>
      <w:proofErr w:type="spellEnd"/>
      <w:r w:rsidRPr="00B56BDC">
        <w:rPr>
          <w:rStyle w:val="codeChar"/>
          <w:rFonts w:eastAsia="Batang"/>
        </w:rPr>
        <w:t> </w:t>
      </w:r>
      <w:r w:rsidRPr="00C035CE">
        <w:rPr>
          <w:rFonts w:ascii="Cambria" w:eastAsia="Times New Roman" w:hAnsi="Cambria"/>
          <w:lang w:eastAsia="ko-KR"/>
          <w:rPrChange w:id="408" w:author="Oh, Sejin" w:date="2024-12-02T18:53:00Z" w16du:dateUtc="2024-12-03T02:53:00Z">
            <w:rPr>
              <w:rFonts w:eastAsia="Times New Roman"/>
              <w:lang w:eastAsia="ko-KR"/>
            </w:rPr>
          </w:rPrChange>
        </w:rPr>
        <w:t>with other alternatives of G-PCC geometry temporal level track with temporal level identifier value 0. The associated temporal level tile tracks shall not have non-zero</w:t>
      </w:r>
      <w:r w:rsidRPr="00B56BDC">
        <w:rPr>
          <w:rFonts w:eastAsia="Times New Roman"/>
          <w:lang w:eastAsia="ko-KR"/>
        </w:rPr>
        <w:t>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C035CE">
        <w:rPr>
          <w:rFonts w:ascii="Cambria" w:eastAsia="Times New Roman" w:hAnsi="Cambria"/>
          <w:lang w:eastAsia="ko-KR"/>
          <w:rPrChange w:id="409" w:author="Oh, Sejin" w:date="2024-12-02T18:53:00Z" w16du:dateUtc="2024-12-03T02:53:00Z">
            <w:rPr>
              <w:rFonts w:eastAsia="Times New Roman"/>
              <w:lang w:eastAsia="ko-KR"/>
            </w:rPr>
          </w:rPrChange>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B56BDC">
        <w:rPr>
          <w:rFonts w:eastAsia="Times New Roman"/>
          <w:lang w:eastAsia="ko-KR"/>
        </w:rPr>
        <w:t xml:space="preserve">. </w:t>
      </w:r>
      <w:r w:rsidRPr="00C035CE">
        <w:rPr>
          <w:rFonts w:ascii="Cambria" w:eastAsia="Times New Roman" w:hAnsi="Cambria"/>
          <w:lang w:eastAsia="ko-KR"/>
          <w:rPrChange w:id="410" w:author="Oh, Sejin" w:date="2024-12-02T18:53:00Z" w16du:dateUtc="2024-12-03T02:53:00Z">
            <w:rPr>
              <w:rFonts w:eastAsia="Times New Roman"/>
              <w:lang w:eastAsia="ko-KR"/>
            </w:rPr>
          </w:rPrChange>
        </w:rPr>
        <w:t>The associated temporal level tracks with temporal level id greater than 0 and the attribute temporal level tracks shall not have non-zero</w:t>
      </w:r>
      <w:r w:rsidRPr="00B56BDC">
        <w:rPr>
          <w:rFonts w:eastAsia="Times New Roman"/>
          <w:lang w:eastAsia="ko-KR"/>
        </w:rPr>
        <w:t>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C035CE">
        <w:rPr>
          <w:rFonts w:ascii="Cambria" w:eastAsia="Times New Roman" w:hAnsi="Cambria"/>
          <w:lang w:eastAsia="ko-KR"/>
          <w:rPrChange w:id="411" w:author="Oh, Sejin" w:date="2024-12-02T18:53:00Z" w16du:dateUtc="2024-12-03T02:53:00Z">
            <w:rPr>
              <w:rFonts w:eastAsia="Times New Roman"/>
              <w:lang w:eastAsia="ko-KR"/>
            </w:rPr>
          </w:rPrChange>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3D8C56DE" w14:textId="5E8CD634" w:rsidR="00C035CE" w:rsidRDefault="007A0D18" w:rsidP="00C035CE">
      <w:pPr>
        <w:tabs>
          <w:tab w:val="left" w:pos="8010"/>
        </w:tabs>
        <w:spacing w:after="240"/>
        <w:contextualSpacing/>
        <w:jc w:val="both"/>
        <w:rPr>
          <w:ins w:id="412" w:author="Oh, Sejin" w:date="2024-12-02T18:56:00Z" w16du:dateUtc="2024-12-03T02:56:00Z"/>
          <w:rFonts w:eastAsia="Times New Roman"/>
          <w:lang w:eastAsia="ko-KR"/>
        </w:rPr>
      </w:pPr>
      <w:r w:rsidRPr="00C035CE">
        <w:rPr>
          <w:rFonts w:ascii="Cambria" w:eastAsia="Times New Roman" w:hAnsi="Cambria"/>
          <w:lang w:val="en-CA" w:eastAsia="ko-KR"/>
          <w:rPrChange w:id="413" w:author="Oh, Sejin" w:date="2024-12-02T18:53:00Z" w16du:dateUtc="2024-12-03T02:53:00Z">
            <w:rPr>
              <w:rFonts w:eastAsia="Times New Roman"/>
              <w:lang w:val="en-CA" w:eastAsia="ko-KR"/>
            </w:rPr>
          </w:rPrChange>
        </w:rPr>
        <w:t xml:space="preserve">Annex XXX </w:t>
      </w:r>
      <w:r w:rsidRPr="00C035CE">
        <w:rPr>
          <w:rFonts w:ascii="Cambria" w:eastAsia="Times New Roman" w:hAnsi="Cambria"/>
          <w:lang w:eastAsia="ko-KR"/>
          <w:rPrChange w:id="414" w:author="Oh, Sejin" w:date="2024-12-02T18:53:00Z" w16du:dateUtc="2024-12-03T02:53:00Z">
            <w:rPr>
              <w:rFonts w:eastAsia="Times New Roman"/>
              <w:lang w:eastAsia="ko-KR"/>
            </w:rPr>
          </w:rPrChange>
        </w:rPr>
        <w:t>contains examples of how alternatives are indicated in temporal level tracks or temporal level tile tracks when alternatives are stored in a same file with various encapsulations</w:t>
      </w:r>
      <w:r>
        <w:rPr>
          <w:rFonts w:eastAsia="Times New Roman"/>
          <w:lang w:eastAsia="ko-KR"/>
        </w:rPr>
        <w:t xml:space="preserve">.  </w:t>
      </w:r>
    </w:p>
    <w:p w14:paraId="6CB3D93D" w14:textId="77777777" w:rsidR="00C035CE" w:rsidRPr="00C035CE" w:rsidRDefault="00C035CE">
      <w:pPr>
        <w:tabs>
          <w:tab w:val="left" w:pos="8010"/>
        </w:tabs>
        <w:spacing w:after="240"/>
        <w:contextualSpacing/>
        <w:jc w:val="both"/>
        <w:rPr>
          <w:ins w:id="415" w:author="Oh, Sejin" w:date="2024-12-02T18:56:00Z" w16du:dateUtc="2024-12-03T02:56:00Z"/>
          <w:rFonts w:eastAsia="Times New Roman"/>
          <w:lang w:eastAsia="ko-KR"/>
          <w:rPrChange w:id="416" w:author="Oh, Sejin" w:date="2024-12-02T18:56:00Z" w16du:dateUtc="2024-12-03T02:56:00Z">
            <w:rPr>
              <w:ins w:id="417" w:author="Oh, Sejin" w:date="2024-12-02T18:56:00Z" w16du:dateUtc="2024-12-03T02:56:00Z"/>
              <w:rFonts w:ascii="Times New Roman" w:hAnsi="Times New Roman" w:cs="Times New Roman"/>
              <w:i/>
              <w:iCs/>
              <w:sz w:val="24"/>
              <w:lang w:val="en-GB"/>
            </w:rPr>
          </w:rPrChange>
        </w:rPr>
        <w:pPrChange w:id="418" w:author="Oh, Sejin" w:date="2024-12-02T18:56:00Z" w16du:dateUtc="2024-12-03T02:56:00Z">
          <w:pPr/>
        </w:pPrChange>
      </w:pPr>
    </w:p>
    <w:p w14:paraId="17B782E9" w14:textId="0CC2EEE6" w:rsidR="00C035CE" w:rsidRPr="00C035CE" w:rsidRDefault="00C035CE">
      <w:pPr>
        <w:spacing w:after="240"/>
        <w:rPr>
          <w:rFonts w:ascii="Times New Roman" w:hAnsi="Times New Roman" w:cs="Times New Roman"/>
          <w:i/>
          <w:iCs/>
          <w:sz w:val="24"/>
          <w:lang w:val="en-GB"/>
          <w:rPrChange w:id="419" w:author="Oh, Sejin" w:date="2024-12-02T18:56:00Z" w16du:dateUtc="2024-12-03T02:56:00Z">
            <w:rPr>
              <w:rFonts w:eastAsia="Times New Roman"/>
              <w:lang w:eastAsia="ko-KR"/>
            </w:rPr>
          </w:rPrChange>
        </w:rPr>
        <w:pPrChange w:id="420" w:author="Oh, Sejin" w:date="2024-12-02T18:56:00Z" w16du:dateUtc="2024-12-03T02:56:00Z">
          <w:pPr>
            <w:tabs>
              <w:tab w:val="left" w:pos="8010"/>
            </w:tabs>
            <w:spacing w:after="160"/>
            <w:contextualSpacing/>
            <w:jc w:val="both"/>
          </w:pPr>
        </w:pPrChange>
      </w:pPr>
      <w:ins w:id="421" w:author="Oh, Sejin" w:date="2024-12-02T18:56:00Z" w16du:dateUtc="2024-12-03T02:56:00Z">
        <w:r w:rsidRPr="007A0D18">
          <w:rPr>
            <w:rFonts w:ascii="Times New Roman" w:hAnsi="Times New Roman" w:cs="Times New Roman"/>
            <w:i/>
            <w:iCs/>
            <w:sz w:val="24"/>
            <w:lang w:val="en-GB"/>
          </w:rPr>
          <w:t xml:space="preserve">Add </w:t>
        </w:r>
        <w:r>
          <w:rPr>
            <w:rFonts w:ascii="Times New Roman" w:hAnsi="Times New Roman" w:cs="Times New Roman"/>
            <w:i/>
            <w:iCs/>
            <w:sz w:val="24"/>
            <w:lang w:val="en-GB"/>
          </w:rPr>
          <w:t>the following clause in Annex</w:t>
        </w:r>
      </w:ins>
      <w:ins w:id="422" w:author="Oh, Sejin" w:date="2024-12-02T18:57:00Z" w16du:dateUtc="2024-12-03T02:57:00Z">
        <w:r>
          <w:rPr>
            <w:rFonts w:ascii="Times New Roman" w:hAnsi="Times New Roman" w:cs="Times New Roman"/>
            <w:i/>
            <w:iCs/>
            <w:sz w:val="24"/>
            <w:lang w:val="en-GB"/>
          </w:rPr>
          <w:t xml:space="preserve"> E</w:t>
        </w:r>
      </w:ins>
    </w:p>
    <w:p w14:paraId="27FE95B0" w14:textId="0C46B91F" w:rsidR="007A0D18" w:rsidRPr="00171AFF" w:rsidRDefault="007A0D18" w:rsidP="00C035CE">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lastRenderedPageBreak/>
        <w:t xml:space="preserve">Annex XXX: Alternative indication </w:t>
      </w:r>
      <w:ins w:id="423" w:author="Emmanuel Thomas" w:date="2024-12-04T10:27:00Z" w16du:dateUtc="2024-12-04T09:27:00Z">
        <w:r w:rsidR="00E86000">
          <w:rPr>
            <w:rFonts w:ascii="Cambria" w:eastAsia="MS Mincho" w:hAnsi="Cambria" w:cs="Times New Roman"/>
            <w:b/>
            <w:color w:val="auto"/>
            <w:szCs w:val="22"/>
            <w:lang w:val="en-GB" w:eastAsia="ja-JP"/>
          </w:rPr>
          <w:t>e</w:t>
        </w:r>
      </w:ins>
      <w:del w:id="424" w:author="Emmanuel Thomas" w:date="2024-12-04T10:27:00Z" w16du:dateUtc="2024-12-04T09:27:00Z">
        <w:r w:rsidDel="00E86000">
          <w:rPr>
            <w:rFonts w:ascii="Cambria" w:eastAsia="MS Mincho" w:hAnsi="Cambria" w:cs="Times New Roman"/>
            <w:b/>
            <w:color w:val="auto"/>
            <w:szCs w:val="22"/>
            <w:lang w:val="en-GB" w:eastAsia="ja-JP"/>
          </w:rPr>
          <w:delText>E</w:delText>
        </w:r>
      </w:del>
      <w:r>
        <w:rPr>
          <w:rFonts w:ascii="Cambria" w:eastAsia="MS Mincho" w:hAnsi="Cambria" w:cs="Times New Roman"/>
          <w:b/>
          <w:color w:val="auto"/>
          <w:szCs w:val="22"/>
          <w:lang w:val="en-GB" w:eastAsia="ja-JP"/>
        </w:rPr>
        <w:t>xamples</w:t>
      </w:r>
    </w:p>
    <w:p w14:paraId="6CC150BC" w14:textId="77777777" w:rsidR="007A0D18" w:rsidRPr="000F2960" w:rsidRDefault="007A0D18">
      <w:pPr>
        <w:keepNext/>
        <w:tabs>
          <w:tab w:val="left" w:pos="8010"/>
        </w:tabs>
        <w:spacing w:after="240"/>
        <w:contextualSpacing/>
        <w:jc w:val="both"/>
        <w:rPr>
          <w:rFonts w:asciiTheme="majorHAnsi" w:eastAsia="Malgun Gothic" w:hAnsiTheme="majorHAnsi"/>
        </w:rPr>
        <w:pPrChange w:id="425" w:author="Oh, Sejin" w:date="2024-12-02T18:56:00Z" w16du:dateUtc="2024-12-03T02:56:00Z">
          <w:pPr>
            <w:keepNext/>
            <w:tabs>
              <w:tab w:val="left" w:pos="8010"/>
            </w:tabs>
            <w:spacing w:after="160"/>
            <w:contextualSpacing/>
            <w:jc w:val="both"/>
          </w:pPr>
        </w:pPrChange>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same file. </w:t>
      </w:r>
    </w:p>
    <w:p w14:paraId="4F43274B" w14:textId="5626BCA9" w:rsidR="007A0D18" w:rsidRDefault="007A0D18" w:rsidP="007A0D18">
      <w:pPr>
        <w:keepNext/>
        <w:tabs>
          <w:tab w:val="left" w:pos="8010"/>
        </w:tabs>
        <w:spacing w:after="160"/>
        <w:contextualSpacing/>
        <w:jc w:val="center"/>
        <w:rPr>
          <w:ins w:id="426" w:author="Emmanuel Thomas" w:date="2025-01-28T14:07:00Z" w16du:dateUtc="2025-01-28T13:07:00Z"/>
        </w:rPr>
      </w:pPr>
      <w:del w:id="427" w:author="Emmanuel Thomas" w:date="2025-01-28T14:08:00Z" w16du:dateUtc="2025-01-28T13:08:00Z">
        <w:r w:rsidDel="006A3E36">
          <w:rPr>
            <w:noProof/>
            <w:lang w:eastAsia="ja-JP"/>
          </w:rPr>
          <w:drawing>
            <wp:inline distT="0" distB="0" distL="0" distR="0" wp14:anchorId="42F5F6C1" wp14:editId="2720811A">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del>
    </w:p>
    <w:p w14:paraId="02BEAB25" w14:textId="6F6A0BAC" w:rsidR="00B0423E" w:rsidRDefault="00B0423E" w:rsidP="007A0D18">
      <w:pPr>
        <w:keepNext/>
        <w:tabs>
          <w:tab w:val="left" w:pos="8010"/>
        </w:tabs>
        <w:spacing w:after="160"/>
        <w:contextualSpacing/>
        <w:jc w:val="center"/>
      </w:pPr>
      <w:ins w:id="428" w:author="Emmanuel Thomas" w:date="2025-01-28T14:07:00Z" w16du:dateUtc="2025-01-28T13:07:00Z">
        <w:r>
          <w:rPr>
            <w:noProof/>
          </w:rPr>
          <w:drawing>
            <wp:inline distT="0" distB="0" distL="0" distR="0" wp14:anchorId="49B4B957" wp14:editId="62BC59CA">
              <wp:extent cx="4700629" cy="1982268"/>
              <wp:effectExtent l="0" t="0" r="5080" b="0"/>
              <wp:docPr id="11917020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19466" cy="1990212"/>
                      </a:xfrm>
                      <a:prstGeom prst="rect">
                        <a:avLst/>
                      </a:prstGeom>
                      <a:noFill/>
                    </pic:spPr>
                  </pic:pic>
                </a:graphicData>
              </a:graphic>
            </wp:inline>
          </w:drawing>
        </w:r>
      </w:ins>
    </w:p>
    <w:p w14:paraId="5E4750C5" w14:textId="3788A682" w:rsidR="007A0D18" w:rsidRDefault="007A0D18" w:rsidP="007A0D18">
      <w:pPr>
        <w:pStyle w:val="Caption"/>
      </w:pPr>
      <w:r>
        <w:t xml:space="preserve">Figure X.1. </w:t>
      </w:r>
      <w:ins w:id="429" w:author="Emmanuel Thomas" w:date="2025-01-28T14:08:00Z" w16du:dateUtc="2025-01-28T13:08:00Z">
        <w:r w:rsidR="006A3E36">
          <w:t>A</w:t>
        </w:r>
      </w:ins>
      <w:del w:id="430" w:author="Emmanuel Thomas" w:date="2025-01-28T14:08:00Z" w16du:dateUtc="2025-01-28T13:08:00Z">
        <w:r w:rsidDel="006A3E36">
          <w:delText>a</w:delText>
        </w:r>
      </w:del>
      <w:r>
        <w:t xml:space="preserve">lternative indication when one is encapsulated into temporal level tracks and the other is encapsulated into a single G-PCC bitstream track. </w:t>
      </w:r>
    </w:p>
    <w:p w14:paraId="70F27E50" w14:textId="697B9E71" w:rsidR="007A0D18" w:rsidRDefault="007A0D18" w:rsidP="007A0D18">
      <w:pPr>
        <w:pStyle w:val="Caption"/>
        <w:rPr>
          <w:ins w:id="431" w:author="Emmanuel Thomas" w:date="2025-01-28T14:08:00Z" w16du:dateUtc="2025-01-28T13:08:00Z"/>
        </w:rPr>
      </w:pPr>
      <w:del w:id="432" w:author="Emmanuel Thomas" w:date="2025-01-28T14:08:00Z" w16du:dateUtc="2025-01-28T13:08:00Z">
        <w:r w:rsidDel="00E970FB">
          <w:rPr>
            <w:noProof/>
          </w:rPr>
          <w:drawing>
            <wp:inline distT="0" distB="0" distL="0" distR="0" wp14:anchorId="5EDCAA62" wp14:editId="467A4106">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del>
    </w:p>
    <w:p w14:paraId="5AF91C11" w14:textId="0C9BC85D" w:rsidR="00E970FB" w:rsidRDefault="00E970FB" w:rsidP="007A0D18">
      <w:pPr>
        <w:pStyle w:val="Caption"/>
      </w:pPr>
      <w:ins w:id="433" w:author="Emmanuel Thomas" w:date="2025-01-28T14:08:00Z" w16du:dateUtc="2025-01-28T13:08:00Z">
        <w:r>
          <w:rPr>
            <w:noProof/>
          </w:rPr>
          <w:drawing>
            <wp:inline distT="0" distB="0" distL="0" distR="0" wp14:anchorId="5F2152CA" wp14:editId="5350D36C">
              <wp:extent cx="4510943" cy="2122446"/>
              <wp:effectExtent l="0" t="0" r="4445" b="0"/>
              <wp:docPr id="11638517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31930" cy="2132321"/>
                      </a:xfrm>
                      <a:prstGeom prst="rect">
                        <a:avLst/>
                      </a:prstGeom>
                      <a:noFill/>
                    </pic:spPr>
                  </pic:pic>
                </a:graphicData>
              </a:graphic>
            </wp:inline>
          </w:drawing>
        </w:r>
      </w:ins>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26172016" w:rsidR="007A0D18" w:rsidRDefault="007A0D18" w:rsidP="007E0212">
      <w:pPr>
        <w:keepNext/>
        <w:tabs>
          <w:tab w:val="left" w:pos="8010"/>
        </w:tabs>
        <w:spacing w:after="160"/>
        <w:contextualSpacing/>
        <w:rPr>
          <w:ins w:id="434" w:author="Emmanuel Thomas" w:date="2025-01-28T14:08:00Z" w16du:dateUtc="2025-01-28T13:08:00Z"/>
        </w:rPr>
        <w:pPrChange w:id="435" w:author="Emmanuel Thomas" w:date="2025-01-28T14:09:00Z" w16du:dateUtc="2025-01-28T13:09:00Z">
          <w:pPr>
            <w:keepNext/>
            <w:tabs>
              <w:tab w:val="left" w:pos="8010"/>
            </w:tabs>
            <w:spacing w:after="160"/>
            <w:contextualSpacing/>
            <w:jc w:val="center"/>
          </w:pPr>
        </w:pPrChange>
      </w:pPr>
      <w:del w:id="436" w:author="Emmanuel Thomas" w:date="2025-01-28T14:09:00Z" w16du:dateUtc="2025-01-28T13:09:00Z">
        <w:r w:rsidDel="007E0212">
          <w:rPr>
            <w:noProof/>
            <w:lang w:eastAsia="ja-JP"/>
          </w:rPr>
          <w:lastRenderedPageBreak/>
          <w:drawing>
            <wp:inline distT="0" distB="0" distL="0" distR="0" wp14:anchorId="4634F458" wp14:editId="6036B340">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del>
    </w:p>
    <w:p w14:paraId="75D80938" w14:textId="1776DAB2" w:rsidR="00E970FB" w:rsidRDefault="00E970FB" w:rsidP="007A0D18">
      <w:pPr>
        <w:keepNext/>
        <w:tabs>
          <w:tab w:val="left" w:pos="8010"/>
        </w:tabs>
        <w:spacing w:after="160"/>
        <w:contextualSpacing/>
        <w:jc w:val="center"/>
      </w:pPr>
      <w:ins w:id="437" w:author="Emmanuel Thomas" w:date="2025-01-28T14:08:00Z" w16du:dateUtc="2025-01-28T13:08:00Z">
        <w:r>
          <w:rPr>
            <w:noProof/>
          </w:rPr>
          <w:drawing>
            <wp:inline distT="0" distB="0" distL="0" distR="0" wp14:anchorId="300CD7C5" wp14:editId="1DF48CD4">
              <wp:extent cx="4358723" cy="2407215"/>
              <wp:effectExtent l="0" t="0" r="3810" b="0"/>
              <wp:docPr id="15934393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64678" cy="2410504"/>
                      </a:xfrm>
                      <a:prstGeom prst="rect">
                        <a:avLst/>
                      </a:prstGeom>
                      <a:noFill/>
                    </pic:spPr>
                  </pic:pic>
                </a:graphicData>
              </a:graphic>
            </wp:inline>
          </w:drawing>
        </w:r>
      </w:ins>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33B10BE5" w:rsidR="007A0D18" w:rsidRDefault="007A0D18" w:rsidP="007A0D18">
      <w:pPr>
        <w:keepNext/>
        <w:tabs>
          <w:tab w:val="left" w:pos="8010"/>
        </w:tabs>
        <w:spacing w:after="160"/>
        <w:contextualSpacing/>
        <w:jc w:val="center"/>
      </w:pPr>
      <w:del w:id="438" w:author="Emmanuel Thomas" w:date="2025-01-28T14:09:00Z" w16du:dateUtc="2025-01-28T13:09:00Z">
        <w:r w:rsidDel="007E0212">
          <w:rPr>
            <w:noProof/>
            <w:lang w:eastAsia="ja-JP"/>
          </w:rPr>
          <w:drawing>
            <wp:inline distT="0" distB="0" distL="0" distR="0" wp14:anchorId="12028EA7" wp14:editId="77CFB523">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del>
      <w:ins w:id="439" w:author="Emmanuel Thomas" w:date="2025-01-28T14:09:00Z" w16du:dateUtc="2025-01-28T13:09:00Z">
        <w:r w:rsidR="007E0212">
          <w:rPr>
            <w:noProof/>
          </w:rPr>
          <w:drawing>
            <wp:inline distT="0" distB="0" distL="0" distR="0" wp14:anchorId="2CD5B4C2" wp14:editId="5D2F77ED">
              <wp:extent cx="4572083" cy="2267169"/>
              <wp:effectExtent l="0" t="0" r="0" b="0"/>
              <wp:docPr id="4915207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4712" cy="2273432"/>
                      </a:xfrm>
                      <a:prstGeom prst="rect">
                        <a:avLst/>
                      </a:prstGeom>
                      <a:noFill/>
                    </pic:spPr>
                  </pic:pic>
                </a:graphicData>
              </a:graphic>
            </wp:inline>
          </w:drawing>
        </w:r>
      </w:ins>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AEE36F2" w:rsidR="007A0D18" w:rsidRDefault="007A0D18" w:rsidP="00D81A92">
      <w:pPr>
        <w:pStyle w:val="Caption"/>
        <w:jc w:val="left"/>
        <w:rPr>
          <w:ins w:id="440" w:author="Emmanuel Thomas" w:date="2025-01-28T14:09:00Z" w16du:dateUtc="2025-01-28T13:09:00Z"/>
          <w:lang w:eastAsia="ja-JP"/>
        </w:rPr>
        <w:pPrChange w:id="441" w:author="Emmanuel Thomas" w:date="2025-01-28T14:10:00Z" w16du:dateUtc="2025-01-28T13:10:00Z">
          <w:pPr>
            <w:pStyle w:val="Caption"/>
          </w:pPr>
        </w:pPrChange>
      </w:pPr>
      <w:del w:id="442" w:author="Emmanuel Thomas" w:date="2025-01-28T14:10:00Z" w16du:dateUtc="2025-01-28T13:10:00Z">
        <w:r w:rsidDel="00D81A92">
          <w:rPr>
            <w:noProof/>
            <w:lang w:eastAsia="ja-JP"/>
          </w:rPr>
          <w:drawing>
            <wp:inline distT="0" distB="0" distL="0" distR="0" wp14:anchorId="0D6AC863" wp14:editId="1FBEE557">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del>
    </w:p>
    <w:p w14:paraId="3819D0E4" w14:textId="584F138E" w:rsidR="00DD381D" w:rsidRDefault="00DD381D" w:rsidP="007A0D18">
      <w:pPr>
        <w:pStyle w:val="Caption"/>
        <w:rPr>
          <w:lang w:eastAsia="ja-JP"/>
        </w:rPr>
      </w:pPr>
      <w:ins w:id="443" w:author="Emmanuel Thomas" w:date="2025-01-28T14:09:00Z" w16du:dateUtc="2025-01-28T13:09:00Z">
        <w:r>
          <w:rPr>
            <w:noProof/>
            <w:lang w:eastAsia="ja-JP"/>
          </w:rPr>
          <w:lastRenderedPageBreak/>
          <w:drawing>
            <wp:inline distT="0" distB="0" distL="0" distR="0" wp14:anchorId="09FAC2AA" wp14:editId="22657CA6">
              <wp:extent cx="4691270" cy="3278095"/>
              <wp:effectExtent l="0" t="0" r="0" b="0"/>
              <wp:docPr id="38951630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516304"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14016" cy="3293989"/>
                      </a:xfrm>
                      <a:prstGeom prst="rect">
                        <a:avLst/>
                      </a:prstGeom>
                      <a:noFill/>
                    </pic:spPr>
                  </pic:pic>
                </a:graphicData>
              </a:graphic>
            </wp:inline>
          </w:drawing>
        </w:r>
      </w:ins>
    </w:p>
    <w:p w14:paraId="2E3E7174" w14:textId="5B1812EC" w:rsidR="00BC1590" w:rsidRPr="004B2F7E" w:rsidRDefault="007A0D18" w:rsidP="004B2F7E">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bookmarkEnd w:id="403"/>
    </w:p>
    <w:sectPr w:rsidR="00BC1590" w:rsidRPr="004B2F7E" w:rsidSect="003D0CD4">
      <w:headerReference w:type="default" r:id="rId22"/>
      <w:footerReference w:type="default" r:id="rId2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FC677" w14:textId="77777777" w:rsidR="00F904FA" w:rsidRDefault="00F904FA" w:rsidP="009E784A">
      <w:r>
        <w:separator/>
      </w:r>
    </w:p>
  </w:endnote>
  <w:endnote w:type="continuationSeparator" w:id="0">
    <w:p w14:paraId="5633E85E" w14:textId="77777777" w:rsidR="00F904FA" w:rsidRDefault="00F904FA" w:rsidP="009E784A">
      <w:r>
        <w:continuationSeparator/>
      </w:r>
    </w:p>
  </w:endnote>
  <w:endnote w:type="continuationNotice" w:id="1">
    <w:p w14:paraId="0FA39260" w14:textId="77777777" w:rsidR="00F904FA" w:rsidRDefault="00F90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B4AEB" w14:textId="77777777" w:rsidR="00F904FA" w:rsidRDefault="00F904FA" w:rsidP="009E784A">
      <w:r>
        <w:separator/>
      </w:r>
    </w:p>
  </w:footnote>
  <w:footnote w:type="continuationSeparator" w:id="0">
    <w:p w14:paraId="68D6470C" w14:textId="77777777" w:rsidR="00F904FA" w:rsidRDefault="00F904FA" w:rsidP="009E784A">
      <w:r>
        <w:continuationSeparator/>
      </w:r>
    </w:p>
  </w:footnote>
  <w:footnote w:type="continuationNotice" w:id="1">
    <w:p w14:paraId="1CD807F8" w14:textId="77777777" w:rsidR="00F904FA" w:rsidRDefault="00F904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h, Sejin">
    <w15:presenceInfo w15:providerId="AD" w15:userId="S::soh@dolby.com::08b3e564-66d6-4db9-97fe-982ec7e938aa"/>
  </w15:person>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FE1"/>
    <w:rsid w:val="0006086E"/>
    <w:rsid w:val="00073172"/>
    <w:rsid w:val="00084D96"/>
    <w:rsid w:val="000968DA"/>
    <w:rsid w:val="000C78E6"/>
    <w:rsid w:val="000E0751"/>
    <w:rsid w:val="000E7D99"/>
    <w:rsid w:val="001370E3"/>
    <w:rsid w:val="0017051E"/>
    <w:rsid w:val="0018563E"/>
    <w:rsid w:val="00195FF0"/>
    <w:rsid w:val="00196997"/>
    <w:rsid w:val="001A6740"/>
    <w:rsid w:val="001C5F2A"/>
    <w:rsid w:val="001E1330"/>
    <w:rsid w:val="001E18A9"/>
    <w:rsid w:val="002006E4"/>
    <w:rsid w:val="00237443"/>
    <w:rsid w:val="002565EA"/>
    <w:rsid w:val="00263789"/>
    <w:rsid w:val="00274DB2"/>
    <w:rsid w:val="002A4F63"/>
    <w:rsid w:val="002D5311"/>
    <w:rsid w:val="003148DE"/>
    <w:rsid w:val="003226C8"/>
    <w:rsid w:val="00356414"/>
    <w:rsid w:val="0036045C"/>
    <w:rsid w:val="00363827"/>
    <w:rsid w:val="00377041"/>
    <w:rsid w:val="00381BFE"/>
    <w:rsid w:val="00385C5D"/>
    <w:rsid w:val="003947BC"/>
    <w:rsid w:val="003B0FC6"/>
    <w:rsid w:val="003D0CD4"/>
    <w:rsid w:val="003F4B1D"/>
    <w:rsid w:val="003F4C08"/>
    <w:rsid w:val="004130AA"/>
    <w:rsid w:val="00432C8B"/>
    <w:rsid w:val="00441DD4"/>
    <w:rsid w:val="00450D45"/>
    <w:rsid w:val="00495E13"/>
    <w:rsid w:val="004B2F7E"/>
    <w:rsid w:val="004C352E"/>
    <w:rsid w:val="004E459B"/>
    <w:rsid w:val="004E45B6"/>
    <w:rsid w:val="004F1DB3"/>
    <w:rsid w:val="004F5473"/>
    <w:rsid w:val="0051486E"/>
    <w:rsid w:val="005163B4"/>
    <w:rsid w:val="0052074C"/>
    <w:rsid w:val="00540DEA"/>
    <w:rsid w:val="00546505"/>
    <w:rsid w:val="00556A06"/>
    <w:rsid w:val="005612C2"/>
    <w:rsid w:val="0056436A"/>
    <w:rsid w:val="005C2A51"/>
    <w:rsid w:val="005C7722"/>
    <w:rsid w:val="00622C6C"/>
    <w:rsid w:val="0063127E"/>
    <w:rsid w:val="00651780"/>
    <w:rsid w:val="00651912"/>
    <w:rsid w:val="00653305"/>
    <w:rsid w:val="006771C0"/>
    <w:rsid w:val="006A3E36"/>
    <w:rsid w:val="006A5C7C"/>
    <w:rsid w:val="006D7DD4"/>
    <w:rsid w:val="006F281B"/>
    <w:rsid w:val="006F7A5B"/>
    <w:rsid w:val="007254C9"/>
    <w:rsid w:val="00726BD6"/>
    <w:rsid w:val="007747BA"/>
    <w:rsid w:val="00794754"/>
    <w:rsid w:val="00796AD4"/>
    <w:rsid w:val="007A0D18"/>
    <w:rsid w:val="007D680B"/>
    <w:rsid w:val="007E0212"/>
    <w:rsid w:val="007F537F"/>
    <w:rsid w:val="00804D88"/>
    <w:rsid w:val="00805670"/>
    <w:rsid w:val="008111CD"/>
    <w:rsid w:val="00827179"/>
    <w:rsid w:val="008648F9"/>
    <w:rsid w:val="00881CCB"/>
    <w:rsid w:val="00892FA7"/>
    <w:rsid w:val="008E06B4"/>
    <w:rsid w:val="008E7795"/>
    <w:rsid w:val="008F4F99"/>
    <w:rsid w:val="008F7F85"/>
    <w:rsid w:val="00936186"/>
    <w:rsid w:val="009518F9"/>
    <w:rsid w:val="0095474E"/>
    <w:rsid w:val="00954B0D"/>
    <w:rsid w:val="00956604"/>
    <w:rsid w:val="009636E0"/>
    <w:rsid w:val="00980E7B"/>
    <w:rsid w:val="00992BAC"/>
    <w:rsid w:val="009A6198"/>
    <w:rsid w:val="009B09C2"/>
    <w:rsid w:val="009C0DD5"/>
    <w:rsid w:val="009C464E"/>
    <w:rsid w:val="009C5AAC"/>
    <w:rsid w:val="009C6A41"/>
    <w:rsid w:val="009D154E"/>
    <w:rsid w:val="009D5D9F"/>
    <w:rsid w:val="009E29B3"/>
    <w:rsid w:val="009E784A"/>
    <w:rsid w:val="00A26B04"/>
    <w:rsid w:val="00A34CA3"/>
    <w:rsid w:val="00A90367"/>
    <w:rsid w:val="00A91D63"/>
    <w:rsid w:val="00A9374A"/>
    <w:rsid w:val="00AC2BC8"/>
    <w:rsid w:val="00B0423E"/>
    <w:rsid w:val="00B10D58"/>
    <w:rsid w:val="00B12322"/>
    <w:rsid w:val="00B23C1F"/>
    <w:rsid w:val="00B24CCE"/>
    <w:rsid w:val="00B62642"/>
    <w:rsid w:val="00B7080A"/>
    <w:rsid w:val="00B81AEE"/>
    <w:rsid w:val="00B84FE1"/>
    <w:rsid w:val="00B953D2"/>
    <w:rsid w:val="00BA60FC"/>
    <w:rsid w:val="00BB08F7"/>
    <w:rsid w:val="00BC1590"/>
    <w:rsid w:val="00C00EE5"/>
    <w:rsid w:val="00C035CE"/>
    <w:rsid w:val="00C24F1A"/>
    <w:rsid w:val="00C3696A"/>
    <w:rsid w:val="00C40FC1"/>
    <w:rsid w:val="00C44A1F"/>
    <w:rsid w:val="00C67D55"/>
    <w:rsid w:val="00C90B23"/>
    <w:rsid w:val="00C955C7"/>
    <w:rsid w:val="00CB5D38"/>
    <w:rsid w:val="00CB798F"/>
    <w:rsid w:val="00CD36BE"/>
    <w:rsid w:val="00CE0EAC"/>
    <w:rsid w:val="00CF0B18"/>
    <w:rsid w:val="00CF1629"/>
    <w:rsid w:val="00D10094"/>
    <w:rsid w:val="00D327AA"/>
    <w:rsid w:val="00D36F1D"/>
    <w:rsid w:val="00D42498"/>
    <w:rsid w:val="00D437AA"/>
    <w:rsid w:val="00D709E9"/>
    <w:rsid w:val="00D81A92"/>
    <w:rsid w:val="00D87EFC"/>
    <w:rsid w:val="00D91CC1"/>
    <w:rsid w:val="00DD381D"/>
    <w:rsid w:val="00DE1B7C"/>
    <w:rsid w:val="00DF06A4"/>
    <w:rsid w:val="00E000E9"/>
    <w:rsid w:val="00E046EA"/>
    <w:rsid w:val="00E11299"/>
    <w:rsid w:val="00E14251"/>
    <w:rsid w:val="00E26615"/>
    <w:rsid w:val="00E320F0"/>
    <w:rsid w:val="00E54718"/>
    <w:rsid w:val="00E565AB"/>
    <w:rsid w:val="00E66316"/>
    <w:rsid w:val="00E843CE"/>
    <w:rsid w:val="00E86000"/>
    <w:rsid w:val="00E9507F"/>
    <w:rsid w:val="00E965CC"/>
    <w:rsid w:val="00E970FB"/>
    <w:rsid w:val="00EA12EF"/>
    <w:rsid w:val="00EE1225"/>
    <w:rsid w:val="00EF2D59"/>
    <w:rsid w:val="00EF3FC0"/>
    <w:rsid w:val="00F03F9B"/>
    <w:rsid w:val="00F073EF"/>
    <w:rsid w:val="00F2468D"/>
    <w:rsid w:val="00F419DA"/>
    <w:rsid w:val="00F73309"/>
    <w:rsid w:val="00F904FA"/>
    <w:rsid w:val="00F90BDB"/>
    <w:rsid w:val="00FA6D62"/>
    <w:rsid w:val="00FB4402"/>
    <w:rsid w:val="00FD1604"/>
    <w:rsid w:val="00FD3834"/>
    <w:rsid w:val="00FD6F17"/>
    <w:rsid w:val="00FF1A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56436A"/>
    <w:rPr>
      <w:rFonts w:ascii="Courier New" w:eastAsia="Times New Roman" w:hAnsi="Courier New" w:cs="Courier New"/>
      <w:sz w:val="20"/>
      <w:szCs w:val="20"/>
      <w:lang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 w:type="paragraph" w:styleId="Revision">
    <w:name w:val="Revision"/>
    <w:hidden/>
    <w:uiPriority w:val="99"/>
    <w:semiHidden/>
    <w:rsid w:val="004F1DB3"/>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81AEE"/>
    <w:rPr>
      <w:sz w:val="16"/>
      <w:szCs w:val="16"/>
    </w:rPr>
  </w:style>
  <w:style w:type="paragraph" w:styleId="CommentText">
    <w:name w:val="annotation text"/>
    <w:basedOn w:val="Normal"/>
    <w:link w:val="CommentTextChar"/>
    <w:uiPriority w:val="99"/>
    <w:unhideWhenUsed/>
    <w:rsid w:val="00B81AEE"/>
    <w:rPr>
      <w:sz w:val="20"/>
      <w:szCs w:val="20"/>
    </w:rPr>
  </w:style>
  <w:style w:type="character" w:customStyle="1" w:styleId="CommentTextChar">
    <w:name w:val="Comment Text Char"/>
    <w:basedOn w:val="DefaultParagraphFont"/>
    <w:link w:val="CommentText"/>
    <w:uiPriority w:val="99"/>
    <w:rsid w:val="00B81A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81AEE"/>
    <w:rPr>
      <w:b/>
      <w:bCs/>
    </w:rPr>
  </w:style>
  <w:style w:type="character" w:customStyle="1" w:styleId="CommentSubjectChar">
    <w:name w:val="Comment Subject Char"/>
    <w:basedOn w:val="CommentTextChar"/>
    <w:link w:val="CommentSubject"/>
    <w:uiPriority w:val="99"/>
    <w:semiHidden/>
    <w:rsid w:val="00B81AE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2488505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012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AA5ADC9C-955B-47D5-B3F1-35CBCEEF550C}">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DDAAAC73-5EE7-4AAB-A78A-D32B4F2F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2237</Words>
  <Characters>12754</Characters>
  <Application>Microsoft Office Word</Application>
  <DocSecurity>0</DocSecurity>
  <Lines>106</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14962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93</cp:revision>
  <dcterms:created xsi:type="dcterms:W3CDTF">2023-01-20T08:18:00Z</dcterms:created>
  <dcterms:modified xsi:type="dcterms:W3CDTF">2025-01-28T13:11:00Z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1440</vt:lpwstr>
  </property>
  <property fmtid="{D5CDD505-2E9C-101B-9397-08002B2CF9AE}" pid="3" name="MDMSNumber">
    <vt:lpwstr>24740</vt:lpwstr>
  </property>
  <property fmtid="{D5CDD505-2E9C-101B-9397-08002B2CF9AE}" pid="4" name="ContentTypeId">
    <vt:lpwstr>0x010100598371A9B2F58942932503DC52E58014</vt:lpwstr>
  </property>
  <property fmtid="{D5CDD505-2E9C-101B-9397-08002B2CF9AE}" pid="5" name="MediaServiceImageTags">
    <vt:lpwstr/>
  </property>
</Properties>
</file>