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8D155D6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61539B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E851B0">
        <w:rPr>
          <w:rFonts w:ascii="Times New Roman" w:hAnsi="Times New Roman" w:cs="Times New Roman"/>
          <w:w w:val="115"/>
          <w:sz w:val="48"/>
          <w:szCs w:val="48"/>
          <w:u w:val="thick"/>
        </w:rPr>
        <w:t>1</w:t>
      </w:r>
      <w:r w:rsidR="00286349">
        <w:rPr>
          <w:rFonts w:ascii="Times New Roman" w:hAnsi="Times New Roman" w:cs="Times New Roman"/>
          <w:w w:val="115"/>
          <w:sz w:val="48"/>
          <w:szCs w:val="48"/>
          <w:u w:val="thick"/>
        </w:rPr>
        <w:t>7</w:t>
      </w:r>
      <w:r w:rsidR="00E851B0">
        <w:rPr>
          <w:rFonts w:ascii="Times New Roman" w:hAnsi="Times New Roman" w:cs="Times New Roman"/>
          <w:w w:val="115"/>
          <w:sz w:val="48"/>
          <w:szCs w:val="48"/>
          <w:u w:val="thick"/>
        </w:rPr>
        <w:t>5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DF83AAB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38305D" w:rsidRPr="0038305D">
        <w:rPr>
          <w:rFonts w:ascii="Times New Roman" w:hAnsi="Times New Roman" w:cs="Times New Roman"/>
          <w:snapToGrid w:val="0"/>
        </w:rPr>
        <w:t>Assets of Communication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676B495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B75C6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286349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286349">
        <w:rPr>
          <w:rFonts w:ascii="Times New Roman" w:hAnsi="Times New Roman" w:cs="Times New Roman"/>
          <w:snapToGrid w:val="0"/>
          <w:sz w:val="24"/>
          <w:szCs w:val="24"/>
        </w:rPr>
        <w:t>08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BA7379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eastAsia="ko-KR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305D" w:rsidRPr="00BD60B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C96097" w:rsidRPr="00BD60B6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D60B6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 w:rsidSect="008F255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4AD778D1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886B2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286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7</w:t>
      </w:r>
      <w:r w:rsidR="00886B2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5</w:t>
      </w:r>
      <w:r w:rsidRPr="0061539B">
        <w:rPr>
          <w:rFonts w:ascii="Times New Roman" w:hAnsi="Times New Roman" w:cs="Times New Roman"/>
          <w:lang w:val="en-GB"/>
        </w:rPr>
        <w:t xml:space="preserve"> </w:t>
      </w:r>
    </w:p>
    <w:p w14:paraId="1E14C2FC" w14:textId="25E0629D" w:rsidR="00385C5D" w:rsidRDefault="0028634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proofErr w:type="spellStart"/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Kermer</w:t>
      </w:r>
      <w:proofErr w:type="spellEnd"/>
      <w:r w:rsidR="00CF327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TR</w:t>
      </w:r>
      <w:r w:rsidR="00B75C6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.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Nov. 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B75C6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C04E244" w:rsidR="00954B0D" w:rsidRPr="00785173" w:rsidRDefault="00886B20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 w:eastAsia="ko-KR"/>
              </w:rPr>
            </w:pPr>
            <w:r w:rsidRPr="00886B20">
              <w:rPr>
                <w:rFonts w:ascii="Times New Roman" w:hAnsi="Times New Roman" w:cs="Times New Roman" w:hint="eastAsia"/>
                <w:b/>
                <w:sz w:val="24"/>
                <w:szCs w:val="24"/>
                <w:lang w:val="fr-FR" w:eastAsia="ko-KR"/>
              </w:rPr>
              <w:t>2</w:t>
            </w:r>
            <w:r w:rsidRPr="00886B20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4</w:t>
            </w:r>
            <w:r w:rsidR="00286349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643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2ABFE216" w14:textId="15A7010A" w:rsidR="00FE7D66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 xml:space="preserve">Assets produced </w:t>
      </w:r>
      <w:proofErr w:type="spellStart"/>
      <w:r w:rsidR="00B75C6F">
        <w:t>upto</w:t>
      </w:r>
      <w:proofErr w:type="spellEnd"/>
      <w:r w:rsidR="00B75C6F">
        <w:t xml:space="preserve"> the</w:t>
      </w:r>
      <w:r>
        <w:t xml:space="preserve"> </w:t>
      </w:r>
      <w:r w:rsidR="00CF3275">
        <w:t>1</w:t>
      </w:r>
      <w:r w:rsidR="00B75C6F">
        <w:t>4</w:t>
      </w:r>
      <w:r w:rsidR="004C2E98">
        <w:t>7</w:t>
      </w:r>
      <w:r w:rsidR="0038305D">
        <w:t>th</w:t>
      </w:r>
      <w:r>
        <w:t xml:space="preserve"> MPEG meetings.</w:t>
      </w:r>
    </w:p>
    <w:p w14:paraId="78F60F91" w14:textId="77777777" w:rsidR="00FE7D66" w:rsidRDefault="00FE7D66" w:rsidP="00FE7D66"/>
    <w:p w14:paraId="12C01E25" w14:textId="79D0960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</w:t>
      </w:r>
      <w:r w:rsidR="007D6BF6">
        <w:t>8</w:t>
      </w:r>
      <w:r w:rsidR="00286349">
        <w:t>1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56DC334F" w14:textId="27ACC178" w:rsidR="00886B20" w:rsidRDefault="00886B20" w:rsidP="0038305D">
      <w:pPr>
        <w:numPr>
          <w:ilvl w:val="1"/>
          <w:numId w:val="4"/>
        </w:numPr>
      </w:pPr>
      <w:r>
        <w:rPr>
          <w:rFonts w:hint="eastAsia"/>
        </w:rPr>
        <w:t>W</w:t>
      </w:r>
      <w:r>
        <w:t>G 2</w:t>
      </w:r>
    </w:p>
    <w:p w14:paraId="447DD43A" w14:textId="469B8222" w:rsidR="0038305D" w:rsidRDefault="00EA3514" w:rsidP="00886B20">
      <w:pPr>
        <w:numPr>
          <w:ilvl w:val="2"/>
          <w:numId w:val="4"/>
        </w:numPr>
      </w:pPr>
      <w:r>
        <w:t xml:space="preserve">MPEG Metaverse, </w:t>
      </w:r>
    </w:p>
    <w:p w14:paraId="1EB46E45" w14:textId="77777777" w:rsidR="00886B20" w:rsidRPr="00886B20" w:rsidRDefault="00886B20" w:rsidP="00886B20">
      <w:pPr>
        <w:numPr>
          <w:ilvl w:val="1"/>
          <w:numId w:val="4"/>
        </w:numPr>
      </w:pPr>
      <w:r w:rsidRPr="00886B20">
        <w:rPr>
          <w:rFonts w:hint="eastAsia"/>
        </w:rPr>
        <w:t>WG3</w:t>
      </w:r>
    </w:p>
    <w:p w14:paraId="0AF70784" w14:textId="77777777" w:rsidR="00886B20" w:rsidRPr="00886B20" w:rsidRDefault="00886B20" w:rsidP="00886B20">
      <w:pPr>
        <w:numPr>
          <w:ilvl w:val="2"/>
          <w:numId w:val="4"/>
        </w:numPr>
      </w:pPr>
      <w:r w:rsidRPr="00886B20">
        <w:rPr>
          <w:rFonts w:hint="eastAsia"/>
        </w:rPr>
        <w:t>2nd edition of ISO/IEC 23090-14 Scene description</w:t>
      </w:r>
    </w:p>
    <w:p w14:paraId="41E7FA24" w14:textId="77777777" w:rsidR="00886B20" w:rsidRPr="00886B20" w:rsidRDefault="00886B20" w:rsidP="00886B20">
      <w:pPr>
        <w:numPr>
          <w:ilvl w:val="2"/>
          <w:numId w:val="4"/>
        </w:numPr>
      </w:pPr>
      <w:r w:rsidRPr="00886B20">
        <w:rPr>
          <w:rFonts w:hint="eastAsia"/>
        </w:rPr>
        <w:t>High Efficiency Image Format (HEIF; ISO/IEC 23008-12: Image file format)</w:t>
      </w:r>
    </w:p>
    <w:p w14:paraId="7B7410D7" w14:textId="77777777" w:rsidR="00886B20" w:rsidRPr="00886B20" w:rsidRDefault="00886B20" w:rsidP="00886B20">
      <w:pPr>
        <w:numPr>
          <w:ilvl w:val="2"/>
          <w:numId w:val="4"/>
        </w:numPr>
      </w:pPr>
      <w:r w:rsidRPr="00886B20">
        <w:rPr>
          <w:rFonts w:hint="eastAsia"/>
        </w:rPr>
        <w:t>7th edition of ISO/IEC 14496-</w:t>
      </w:r>
      <w:proofErr w:type="gramStart"/>
      <w:r w:rsidRPr="00886B20">
        <w:rPr>
          <w:rFonts w:hint="eastAsia"/>
        </w:rPr>
        <w:t>15  Final</w:t>
      </w:r>
      <w:proofErr w:type="gramEnd"/>
      <w:r w:rsidRPr="00886B20">
        <w:rPr>
          <w:rFonts w:hint="eastAsia"/>
        </w:rPr>
        <w:t xml:space="preserve"> Draft Amendment</w:t>
      </w:r>
    </w:p>
    <w:p w14:paraId="2EB6F92C" w14:textId="77777777" w:rsidR="00886B20" w:rsidRPr="00886B20" w:rsidRDefault="00886B20" w:rsidP="00886B20">
      <w:pPr>
        <w:numPr>
          <w:ilvl w:val="2"/>
          <w:numId w:val="4"/>
        </w:numPr>
      </w:pPr>
      <w:r w:rsidRPr="00886B20">
        <w:rPr>
          <w:rFonts w:hint="eastAsia"/>
        </w:rPr>
        <w:t>ISO/IEC 23001-11 Amendment 1 (energy-efficient media consumption (green metadata) for Essential Video Coding (EVC))</w:t>
      </w:r>
    </w:p>
    <w:p w14:paraId="3C81EA92" w14:textId="77777777" w:rsidR="00886B20" w:rsidRPr="00886B20" w:rsidRDefault="00886B20" w:rsidP="00886B20">
      <w:pPr>
        <w:numPr>
          <w:ilvl w:val="2"/>
          <w:numId w:val="4"/>
        </w:numPr>
      </w:pPr>
      <w:r w:rsidRPr="00886B20">
        <w:rPr>
          <w:rFonts w:hint="eastAsia"/>
        </w:rPr>
        <w:t>ISO/IEC 23090-18 Amendment 1 (support of temporal scalability) to Final Draft Amendment</w:t>
      </w:r>
    </w:p>
    <w:p w14:paraId="49DC3FDC" w14:textId="52188E44" w:rsidR="00886B20" w:rsidRPr="00886B20" w:rsidRDefault="00886B20" w:rsidP="00886B20">
      <w:pPr>
        <w:numPr>
          <w:ilvl w:val="1"/>
          <w:numId w:val="4"/>
        </w:numPr>
      </w:pPr>
      <w:r w:rsidRPr="00886B20">
        <w:rPr>
          <w:rFonts w:hint="eastAsia"/>
        </w:rPr>
        <w:t>WG6</w:t>
      </w:r>
    </w:p>
    <w:p w14:paraId="0E294E23" w14:textId="1368828E" w:rsidR="00886B20" w:rsidRPr="0038305D" w:rsidRDefault="00886B20" w:rsidP="00886B20">
      <w:pPr>
        <w:numPr>
          <w:ilvl w:val="2"/>
          <w:numId w:val="4"/>
        </w:numPr>
      </w:pPr>
      <w:r w:rsidRPr="00886B20">
        <w:rPr>
          <w:rFonts w:hint="eastAsia"/>
        </w:rPr>
        <w:t>3rd edition of ISO/IEC 23003-4, Dynamic range control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010" w:type="dxa"/>
        <w:tblLook w:val="04A0" w:firstRow="1" w:lastRow="0" w:firstColumn="1" w:lastColumn="0" w:noHBand="0" w:noVBand="1"/>
      </w:tblPr>
      <w:tblGrid>
        <w:gridCol w:w="562"/>
        <w:gridCol w:w="1699"/>
        <w:gridCol w:w="1751"/>
        <w:gridCol w:w="4998"/>
      </w:tblGrid>
      <w:tr w:rsidR="00B52544" w14:paraId="04662BE6" w14:textId="77777777" w:rsidTr="00B52544">
        <w:tc>
          <w:tcPr>
            <w:tcW w:w="562" w:type="dxa"/>
          </w:tcPr>
          <w:p w14:paraId="3CFA1B66" w14:textId="40FFF1A5" w:rsidR="00B52544" w:rsidRDefault="00B52544" w:rsidP="00165D31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99" w:type="dxa"/>
          </w:tcPr>
          <w:p w14:paraId="3F7DF244" w14:textId="5ED56E6C" w:rsidR="00B52544" w:rsidRPr="00717C80" w:rsidRDefault="00B52544" w:rsidP="00165D31">
            <w:pPr>
              <w:jc w:val="center"/>
            </w:pPr>
            <w:r>
              <w:t>M</w:t>
            </w:r>
            <w:r>
              <w:rPr>
                <w:rFonts w:hint="eastAsia"/>
              </w:rPr>
              <w:t>eetings</w:t>
            </w:r>
          </w:p>
        </w:tc>
        <w:tc>
          <w:tcPr>
            <w:tcW w:w="1751" w:type="dxa"/>
          </w:tcPr>
          <w:p w14:paraId="5DC3E63B" w14:textId="77777777" w:rsidR="00B52544" w:rsidRDefault="00B52544" w:rsidP="00165D31">
            <w:pPr>
              <w:jc w:val="center"/>
            </w:pPr>
            <w:r>
              <w:rPr>
                <w:rFonts w:hint="eastAsia"/>
              </w:rPr>
              <w:t>Output No (MDS)</w:t>
            </w:r>
          </w:p>
        </w:tc>
        <w:tc>
          <w:tcPr>
            <w:tcW w:w="4998" w:type="dxa"/>
          </w:tcPr>
          <w:p w14:paraId="3F6442DF" w14:textId="77777777" w:rsidR="00B52544" w:rsidRDefault="00B52544" w:rsidP="00165D31"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286349" w14:paraId="2904D1E1" w14:textId="77777777" w:rsidTr="00B52544">
        <w:tc>
          <w:tcPr>
            <w:tcW w:w="562" w:type="dxa"/>
          </w:tcPr>
          <w:p w14:paraId="08D2A32C" w14:textId="14897DE2" w:rsidR="00286349" w:rsidRDefault="00286349" w:rsidP="00165D3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t>1</w:t>
            </w:r>
          </w:p>
        </w:tc>
        <w:tc>
          <w:tcPr>
            <w:tcW w:w="1699" w:type="dxa"/>
          </w:tcPr>
          <w:p w14:paraId="13CA91F9" w14:textId="4B244FFF" w:rsidR="00286349" w:rsidRDefault="00286349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7 (148)</w:t>
            </w:r>
          </w:p>
        </w:tc>
        <w:tc>
          <w:tcPr>
            <w:tcW w:w="1751" w:type="dxa"/>
          </w:tcPr>
          <w:p w14:paraId="5D4EBFC4" w14:textId="7828A13F" w:rsidR="00286349" w:rsidRDefault="00286349" w:rsidP="00165D3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74 (24642)</w:t>
            </w:r>
          </w:p>
        </w:tc>
        <w:tc>
          <w:tcPr>
            <w:tcW w:w="4998" w:type="dxa"/>
          </w:tcPr>
          <w:p w14:paraId="311FB8E4" w14:textId="094E61B8" w:rsidR="00286349" w:rsidRPr="00091928" w:rsidRDefault="00286349" w:rsidP="00165D31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HEVC</w:t>
            </w:r>
          </w:p>
        </w:tc>
      </w:tr>
      <w:tr w:rsidR="007D6BF6" w14:paraId="68D536FA" w14:textId="77777777" w:rsidTr="00B52544">
        <w:tc>
          <w:tcPr>
            <w:tcW w:w="562" w:type="dxa"/>
          </w:tcPr>
          <w:p w14:paraId="020DB802" w14:textId="76FCF647" w:rsidR="007D6BF6" w:rsidRDefault="007D6BF6" w:rsidP="00165D31">
            <w:pPr>
              <w:jc w:val="center"/>
            </w:pPr>
            <w:r>
              <w:rPr>
                <w:rFonts w:hint="eastAsia"/>
              </w:rPr>
              <w:t>8</w:t>
            </w:r>
            <w:r>
              <w:t>0</w:t>
            </w:r>
          </w:p>
        </w:tc>
        <w:tc>
          <w:tcPr>
            <w:tcW w:w="1699" w:type="dxa"/>
          </w:tcPr>
          <w:p w14:paraId="6358C445" w14:textId="033D22F8" w:rsidR="007D6BF6" w:rsidRDefault="007D6BF6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5 (146)</w:t>
            </w:r>
          </w:p>
        </w:tc>
        <w:tc>
          <w:tcPr>
            <w:tcW w:w="1751" w:type="dxa"/>
          </w:tcPr>
          <w:p w14:paraId="5F6E76F7" w14:textId="3A104192" w:rsidR="007D6BF6" w:rsidRDefault="007D6BF6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50 (23975)</w:t>
            </w:r>
          </w:p>
        </w:tc>
        <w:tc>
          <w:tcPr>
            <w:tcW w:w="4998" w:type="dxa"/>
          </w:tcPr>
          <w:p w14:paraId="2BD6C1CA" w14:textId="6412CF63" w:rsidR="007D6BF6" w:rsidRPr="007D6BF6" w:rsidRDefault="007D6BF6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7D6BF6">
              <w:rPr>
                <w:rFonts w:eastAsia="맑은 고딕"/>
                <w:color w:val="000000"/>
                <w:lang w:eastAsia="ko-KR"/>
              </w:rPr>
              <w:t>White Paper on MPEG-I Immersive Audio</w:t>
            </w:r>
          </w:p>
        </w:tc>
      </w:tr>
      <w:tr w:rsidR="00B75C6F" w14:paraId="5891B3E2" w14:textId="77777777" w:rsidTr="00B52544">
        <w:tc>
          <w:tcPr>
            <w:tcW w:w="562" w:type="dxa"/>
          </w:tcPr>
          <w:p w14:paraId="12666D4E" w14:textId="168BEAF0" w:rsidR="00B75C6F" w:rsidRDefault="00B75C6F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9</w:t>
            </w:r>
          </w:p>
        </w:tc>
        <w:tc>
          <w:tcPr>
            <w:tcW w:w="1699" w:type="dxa"/>
          </w:tcPr>
          <w:p w14:paraId="7E7C0BA5" w14:textId="158FDDEF" w:rsidR="00B75C6F" w:rsidRDefault="00B75C6F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4 (145)</w:t>
            </w:r>
          </w:p>
        </w:tc>
        <w:tc>
          <w:tcPr>
            <w:tcW w:w="1751" w:type="dxa"/>
          </w:tcPr>
          <w:p w14:paraId="77D7AFA0" w14:textId="636FBBF1" w:rsidR="00B75C6F" w:rsidRDefault="00B75C6F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39 (23564)</w:t>
            </w:r>
          </w:p>
        </w:tc>
        <w:tc>
          <w:tcPr>
            <w:tcW w:w="4998" w:type="dxa"/>
          </w:tcPr>
          <w:p w14:paraId="2879828A" w14:textId="70D109D2" w:rsidR="00B75C6F" w:rsidRPr="00091928" w:rsidRDefault="00B75C6F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B75C6F">
              <w:rPr>
                <w:rFonts w:eastAsia="맑은 고딕"/>
                <w:color w:val="000000"/>
                <w:lang w:eastAsia="ko-KR"/>
              </w:rPr>
              <w:t>White paper on Neural Network Compression</w:t>
            </w:r>
          </w:p>
        </w:tc>
      </w:tr>
      <w:tr w:rsidR="004C0D1A" w14:paraId="45050DF5" w14:textId="77777777" w:rsidTr="00B52544">
        <w:tc>
          <w:tcPr>
            <w:tcW w:w="562" w:type="dxa"/>
          </w:tcPr>
          <w:p w14:paraId="7C1AEBF3" w14:textId="6390DF90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8</w:t>
            </w:r>
          </w:p>
        </w:tc>
        <w:tc>
          <w:tcPr>
            <w:tcW w:w="1699" w:type="dxa"/>
          </w:tcPr>
          <w:p w14:paraId="2FDAB46D" w14:textId="5028B804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744889D8" w14:textId="6F145535" w:rsidR="004C0D1A" w:rsidRDefault="00EA3514" w:rsidP="00165D31">
            <w:pPr>
              <w:jc w:val="center"/>
            </w:pPr>
            <w:r>
              <w:t xml:space="preserve">113 </w:t>
            </w:r>
            <w:r w:rsidR="004C0D1A">
              <w:rPr>
                <w:rFonts w:hint="eastAsia"/>
              </w:rPr>
              <w:t>(</w:t>
            </w:r>
            <w:r>
              <w:t>22806</w:t>
            </w:r>
            <w:r w:rsidR="004C0D1A">
              <w:t>)</w:t>
            </w:r>
          </w:p>
        </w:tc>
        <w:tc>
          <w:tcPr>
            <w:tcW w:w="4998" w:type="dxa"/>
          </w:tcPr>
          <w:p w14:paraId="1DDD11EA" w14:textId="572D7DF6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proofErr w:type="spellStart"/>
            <w:r w:rsidRPr="004C0D1A"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4C0D1A" w14:paraId="091DA538" w14:textId="77777777" w:rsidTr="00B52544">
        <w:tc>
          <w:tcPr>
            <w:tcW w:w="562" w:type="dxa"/>
          </w:tcPr>
          <w:p w14:paraId="56E2B984" w14:textId="048DBB7E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7</w:t>
            </w:r>
          </w:p>
        </w:tc>
        <w:tc>
          <w:tcPr>
            <w:tcW w:w="1699" w:type="dxa"/>
          </w:tcPr>
          <w:p w14:paraId="52F3E866" w14:textId="0952FFB7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72277D06" w14:textId="66425D90" w:rsidR="004C0D1A" w:rsidRDefault="00EA3514" w:rsidP="00165D31">
            <w:pPr>
              <w:jc w:val="center"/>
            </w:pPr>
            <w:r>
              <w:t xml:space="preserve">112 </w:t>
            </w:r>
            <w:r w:rsidR="004C0D1A">
              <w:rPr>
                <w:rFonts w:hint="eastAsia"/>
              </w:rPr>
              <w:t>(</w:t>
            </w:r>
            <w:r>
              <w:t>22805</w:t>
            </w:r>
            <w:r w:rsidR="004C0D1A">
              <w:t>)</w:t>
            </w:r>
          </w:p>
        </w:tc>
        <w:tc>
          <w:tcPr>
            <w:tcW w:w="4998" w:type="dxa"/>
          </w:tcPr>
          <w:p w14:paraId="6FF44590" w14:textId="006822F2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Coding of Genomic Annotations</w:t>
            </w:r>
          </w:p>
        </w:tc>
      </w:tr>
      <w:tr w:rsidR="004C0D1A" w14:paraId="7998B388" w14:textId="77777777" w:rsidTr="00B52544">
        <w:tc>
          <w:tcPr>
            <w:tcW w:w="562" w:type="dxa"/>
          </w:tcPr>
          <w:p w14:paraId="5200814D" w14:textId="7507E1AF" w:rsidR="004C0D1A" w:rsidRDefault="004C0D1A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1699" w:type="dxa"/>
          </w:tcPr>
          <w:p w14:paraId="786D4827" w14:textId="58DF961B" w:rsidR="004C0D1A" w:rsidRDefault="004C0D1A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 (142)</w:t>
            </w:r>
          </w:p>
        </w:tc>
        <w:tc>
          <w:tcPr>
            <w:tcW w:w="1751" w:type="dxa"/>
          </w:tcPr>
          <w:p w14:paraId="1375F090" w14:textId="398B3F08" w:rsidR="004C0D1A" w:rsidRDefault="00EA3514" w:rsidP="00165D31">
            <w:pPr>
              <w:jc w:val="center"/>
            </w:pPr>
            <w:r>
              <w:t xml:space="preserve">111 </w:t>
            </w:r>
            <w:r w:rsidR="004C0D1A">
              <w:rPr>
                <w:rFonts w:hint="eastAsia"/>
              </w:rPr>
              <w:t>(</w:t>
            </w:r>
            <w:r>
              <w:t>22804</w:t>
            </w:r>
            <w:r w:rsidR="004C0D1A">
              <w:t>)</w:t>
            </w:r>
          </w:p>
        </w:tc>
        <w:tc>
          <w:tcPr>
            <w:tcW w:w="4998" w:type="dxa"/>
          </w:tcPr>
          <w:p w14:paraId="2E9A8979" w14:textId="652C7E10" w:rsidR="004C0D1A" w:rsidRPr="002E4B8E" w:rsidRDefault="004C0D1A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4C0D1A">
              <w:rPr>
                <w:rFonts w:eastAsia="맑은 고딕"/>
                <w:color w:val="000000"/>
                <w:lang w:eastAsia="ko-KR"/>
              </w:rPr>
              <w:t>White paper on G-PCC</w:t>
            </w:r>
          </w:p>
        </w:tc>
      </w:tr>
      <w:tr w:rsidR="00CF3275" w14:paraId="1C808EE4" w14:textId="77777777" w:rsidTr="00B52544">
        <w:tc>
          <w:tcPr>
            <w:tcW w:w="562" w:type="dxa"/>
          </w:tcPr>
          <w:p w14:paraId="329D5E12" w14:textId="11B1A5B2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1699" w:type="dxa"/>
          </w:tcPr>
          <w:p w14:paraId="5A2EB227" w14:textId="0EC551BB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4C75654C" w14:textId="4054689F" w:rsidR="00CF3275" w:rsidRDefault="00CF3275" w:rsidP="00165D31">
            <w:pPr>
              <w:jc w:val="center"/>
            </w:pPr>
            <w:r>
              <w:t>102 (22351)</w:t>
            </w:r>
          </w:p>
        </w:tc>
        <w:tc>
          <w:tcPr>
            <w:tcW w:w="4998" w:type="dxa"/>
          </w:tcPr>
          <w:p w14:paraId="4EBBFA5D" w14:textId="23442086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>Coding of Genomic Annotations</w:t>
            </w:r>
          </w:p>
        </w:tc>
      </w:tr>
      <w:tr w:rsidR="00CF3275" w14:paraId="209EA7AB" w14:textId="77777777" w:rsidTr="00B52544">
        <w:tc>
          <w:tcPr>
            <w:tcW w:w="562" w:type="dxa"/>
          </w:tcPr>
          <w:p w14:paraId="1FF9796A" w14:textId="666FBA5A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4</w:t>
            </w:r>
          </w:p>
        </w:tc>
        <w:tc>
          <w:tcPr>
            <w:tcW w:w="1699" w:type="dxa"/>
          </w:tcPr>
          <w:p w14:paraId="40B3A489" w14:textId="06FF64A9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46BBEB1E" w14:textId="25E0454B" w:rsidR="00CF3275" w:rsidRDefault="00CF3275" w:rsidP="00165D31">
            <w:pPr>
              <w:jc w:val="center"/>
            </w:pPr>
            <w:r>
              <w:t>101 (22350)</w:t>
            </w:r>
          </w:p>
        </w:tc>
        <w:tc>
          <w:tcPr>
            <w:tcW w:w="4998" w:type="dxa"/>
          </w:tcPr>
          <w:p w14:paraId="3237C573" w14:textId="099A2D2C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proofErr w:type="spellStart"/>
            <w:r>
              <w:rPr>
                <w:rFonts w:eastAsia="맑은 고딕"/>
                <w:color w:val="000000"/>
                <w:lang w:eastAsia="ko-KR"/>
              </w:rPr>
              <w:t>REaP</w:t>
            </w:r>
            <w:proofErr w:type="spellEnd"/>
          </w:p>
        </w:tc>
      </w:tr>
      <w:tr w:rsidR="00CF3275" w14:paraId="4C30A5F5" w14:textId="77777777" w:rsidTr="00B52544">
        <w:tc>
          <w:tcPr>
            <w:tcW w:w="562" w:type="dxa"/>
          </w:tcPr>
          <w:p w14:paraId="058D1A1D" w14:textId="0123CF67" w:rsidR="00CF3275" w:rsidRDefault="00CF3275" w:rsidP="00165D31">
            <w:pPr>
              <w:jc w:val="center"/>
            </w:pPr>
            <w:r>
              <w:rPr>
                <w:rFonts w:hint="eastAsia"/>
              </w:rPr>
              <w:t>7</w:t>
            </w:r>
            <w:r>
              <w:t>3</w:t>
            </w:r>
          </w:p>
        </w:tc>
        <w:tc>
          <w:tcPr>
            <w:tcW w:w="1699" w:type="dxa"/>
          </w:tcPr>
          <w:p w14:paraId="112F807D" w14:textId="6BAC1294" w:rsidR="00CF3275" w:rsidRDefault="00CF3275" w:rsidP="00165D31">
            <w:pPr>
              <w:jc w:val="center"/>
            </w:pPr>
            <w:r>
              <w:t>10 (141)</w:t>
            </w:r>
          </w:p>
        </w:tc>
        <w:tc>
          <w:tcPr>
            <w:tcW w:w="1751" w:type="dxa"/>
          </w:tcPr>
          <w:p w14:paraId="6660F1FD" w14:textId="6FC6D28D" w:rsidR="00CF3275" w:rsidRDefault="00CF3275" w:rsidP="00165D31">
            <w:pPr>
              <w:jc w:val="center"/>
            </w:pPr>
            <w:r>
              <w:t>100 (22349)</w:t>
            </w:r>
          </w:p>
        </w:tc>
        <w:tc>
          <w:tcPr>
            <w:tcW w:w="4998" w:type="dxa"/>
          </w:tcPr>
          <w:p w14:paraId="303068C9" w14:textId="442C3A00" w:rsidR="00CF3275" w:rsidRPr="00091928" w:rsidRDefault="00CF3275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 xml:space="preserve">Draft White Paper on </w:t>
            </w:r>
            <w:r>
              <w:rPr>
                <w:rFonts w:eastAsia="맑은 고딕"/>
                <w:color w:val="000000"/>
                <w:lang w:eastAsia="ko-KR"/>
              </w:rPr>
              <w:t>G-PCC</w:t>
            </w:r>
          </w:p>
        </w:tc>
      </w:tr>
      <w:tr w:rsidR="004A17A0" w14:paraId="05212934" w14:textId="77777777" w:rsidTr="00B52544">
        <w:tc>
          <w:tcPr>
            <w:tcW w:w="562" w:type="dxa"/>
          </w:tcPr>
          <w:p w14:paraId="43D8E9D1" w14:textId="0E801513" w:rsidR="004A17A0" w:rsidRDefault="004A17A0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2</w:t>
            </w:r>
          </w:p>
        </w:tc>
        <w:tc>
          <w:tcPr>
            <w:tcW w:w="1699" w:type="dxa"/>
          </w:tcPr>
          <w:p w14:paraId="738EC898" w14:textId="54CF7F26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47B26EF9" w14:textId="3F2158D1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>1 (22138)</w:t>
            </w:r>
          </w:p>
        </w:tc>
        <w:tc>
          <w:tcPr>
            <w:tcW w:w="4998" w:type="dxa"/>
          </w:tcPr>
          <w:p w14:paraId="235814C2" w14:textId="7BE7F65A" w:rsidR="004A17A0" w:rsidRPr="002E4B8E" w:rsidRDefault="004A17A0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MPEG-I Scene Description</w:t>
            </w:r>
          </w:p>
        </w:tc>
      </w:tr>
      <w:tr w:rsidR="004A17A0" w14:paraId="01E4A56B" w14:textId="77777777" w:rsidTr="00B52544">
        <w:tc>
          <w:tcPr>
            <w:tcW w:w="562" w:type="dxa"/>
          </w:tcPr>
          <w:p w14:paraId="5B170728" w14:textId="12DCFDDD" w:rsidR="004A17A0" w:rsidRDefault="004A17A0" w:rsidP="002E4B8E">
            <w:pPr>
              <w:jc w:val="center"/>
            </w:pPr>
            <w:r>
              <w:rPr>
                <w:rFonts w:hint="eastAsia"/>
              </w:rPr>
              <w:lastRenderedPageBreak/>
              <w:t>7</w:t>
            </w:r>
            <w:r>
              <w:t>1</w:t>
            </w:r>
          </w:p>
        </w:tc>
        <w:tc>
          <w:tcPr>
            <w:tcW w:w="1699" w:type="dxa"/>
          </w:tcPr>
          <w:p w14:paraId="1D7A7B5A" w14:textId="71F97343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7EDADBCC" w14:textId="42C7523B" w:rsidR="004A17A0" w:rsidRDefault="004A17A0" w:rsidP="002E4B8E">
            <w:pPr>
              <w:jc w:val="center"/>
            </w:pPr>
            <w:r>
              <w:rPr>
                <w:rFonts w:hint="eastAsia"/>
              </w:rPr>
              <w:t>9</w:t>
            </w:r>
            <w:r>
              <w:t>0 (22135)</w:t>
            </w:r>
          </w:p>
        </w:tc>
        <w:tc>
          <w:tcPr>
            <w:tcW w:w="4998" w:type="dxa"/>
          </w:tcPr>
          <w:p w14:paraId="2D2F127A" w14:textId="709A28B8" w:rsidR="004A17A0" w:rsidRPr="002E4B8E" w:rsidRDefault="004A17A0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4A17A0">
              <w:rPr>
                <w:rFonts w:eastAsia="맑은 고딕"/>
                <w:color w:val="000000"/>
                <w:lang w:eastAsia="ko-KR"/>
              </w:rPr>
              <w:t>White paper on MPEG-H 3D Audio</w:t>
            </w:r>
          </w:p>
        </w:tc>
      </w:tr>
      <w:tr w:rsidR="002E4B8E" w14:paraId="0D1D7505" w14:textId="77777777" w:rsidTr="00B52544">
        <w:tc>
          <w:tcPr>
            <w:tcW w:w="562" w:type="dxa"/>
          </w:tcPr>
          <w:p w14:paraId="1377C090" w14:textId="3085995E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0</w:t>
            </w:r>
          </w:p>
        </w:tc>
        <w:tc>
          <w:tcPr>
            <w:tcW w:w="1699" w:type="dxa"/>
          </w:tcPr>
          <w:p w14:paraId="74231486" w14:textId="49FE8AB3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00D74C13" w14:textId="1034E9C6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>1 (21854)</w:t>
            </w:r>
          </w:p>
        </w:tc>
        <w:tc>
          <w:tcPr>
            <w:tcW w:w="4998" w:type="dxa"/>
          </w:tcPr>
          <w:p w14:paraId="5E8E1DE3" w14:textId="44D97A9F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Draft of White Paper on MPEG-I Scene Description</w:t>
            </w:r>
          </w:p>
        </w:tc>
      </w:tr>
      <w:tr w:rsidR="002E4B8E" w14:paraId="054E97D5" w14:textId="77777777" w:rsidTr="00B52544">
        <w:tc>
          <w:tcPr>
            <w:tcW w:w="562" w:type="dxa"/>
          </w:tcPr>
          <w:p w14:paraId="55B06B8D" w14:textId="753FBE9F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9</w:t>
            </w:r>
          </w:p>
        </w:tc>
        <w:tc>
          <w:tcPr>
            <w:tcW w:w="1699" w:type="dxa"/>
          </w:tcPr>
          <w:p w14:paraId="6C1AD7D0" w14:textId="336E2D90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5CD62D5D" w14:textId="4D7FF26A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>0 (21852)</w:t>
            </w:r>
          </w:p>
        </w:tc>
        <w:tc>
          <w:tcPr>
            <w:tcW w:w="4998" w:type="dxa"/>
          </w:tcPr>
          <w:p w14:paraId="1F972AB8" w14:textId="164E98D5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CMAF media profiles for VVC, EVC and MPEG-H audio</w:t>
            </w:r>
          </w:p>
        </w:tc>
      </w:tr>
      <w:tr w:rsidR="002E4B8E" w14:paraId="26160AC5" w14:textId="77777777" w:rsidTr="00B52544">
        <w:tc>
          <w:tcPr>
            <w:tcW w:w="562" w:type="dxa"/>
          </w:tcPr>
          <w:p w14:paraId="7B63F2D8" w14:textId="2E6F3203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8</w:t>
            </w:r>
          </w:p>
        </w:tc>
        <w:tc>
          <w:tcPr>
            <w:tcW w:w="1699" w:type="dxa"/>
          </w:tcPr>
          <w:p w14:paraId="4468466C" w14:textId="244ADED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F62841C" w14:textId="4B4B58E5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2 (21604)</w:t>
            </w:r>
          </w:p>
        </w:tc>
        <w:tc>
          <w:tcPr>
            <w:tcW w:w="4998" w:type="dxa"/>
          </w:tcPr>
          <w:p w14:paraId="31730F13" w14:textId="28F89FF4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A25D0B">
              <w:rPr>
                <w:rFonts w:eastAsia="맑은 고딕"/>
                <w:color w:val="000000"/>
                <w:lang w:eastAsia="ko-KR"/>
              </w:rPr>
              <w:t>Draft of White Paper on CMAF media profiles for VVC, EVC and MPEG-H audio</w:t>
            </w:r>
          </w:p>
        </w:tc>
      </w:tr>
      <w:tr w:rsidR="002E4B8E" w14:paraId="721C697D" w14:textId="77777777" w:rsidTr="00B52544">
        <w:tc>
          <w:tcPr>
            <w:tcW w:w="562" w:type="dxa"/>
          </w:tcPr>
          <w:p w14:paraId="3EB299AB" w14:textId="3CEAF111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7</w:t>
            </w:r>
          </w:p>
        </w:tc>
        <w:tc>
          <w:tcPr>
            <w:tcW w:w="1699" w:type="dxa"/>
          </w:tcPr>
          <w:p w14:paraId="64BE1981" w14:textId="1AE8EA8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BE55ADA" w14:textId="7BA6867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1 (21538)</w:t>
            </w:r>
          </w:p>
        </w:tc>
        <w:tc>
          <w:tcPr>
            <w:tcW w:w="4998" w:type="dxa"/>
          </w:tcPr>
          <w:p w14:paraId="58DB5A19" w14:textId="0C734F61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/>
                <w:color w:val="000000"/>
                <w:lang w:eastAsia="ko-KR"/>
              </w:rPr>
              <w:t>W</w:t>
            </w:r>
            <w:r w:rsidRPr="00F528FD">
              <w:rPr>
                <w:rFonts w:eastAsia="맑은 고딕"/>
                <w:color w:val="000000"/>
                <w:lang w:eastAsia="ko-KR"/>
              </w:rPr>
              <w:t>hite paper on MPEG Smart Contracts for Media</w:t>
            </w:r>
          </w:p>
        </w:tc>
      </w:tr>
      <w:tr w:rsidR="002E4B8E" w14:paraId="2F7FC364" w14:textId="77777777" w:rsidTr="00B52544">
        <w:tc>
          <w:tcPr>
            <w:tcW w:w="562" w:type="dxa"/>
          </w:tcPr>
          <w:p w14:paraId="24AC91D5" w14:textId="7E8E6CC8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6</w:t>
            </w:r>
          </w:p>
        </w:tc>
        <w:tc>
          <w:tcPr>
            <w:tcW w:w="1699" w:type="dxa"/>
          </w:tcPr>
          <w:p w14:paraId="0B6354B4" w14:textId="165205C7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529F8" w14:textId="3C1CAD7D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 (21275)</w:t>
            </w:r>
          </w:p>
        </w:tc>
        <w:tc>
          <w:tcPr>
            <w:tcW w:w="4998" w:type="dxa"/>
          </w:tcPr>
          <w:p w14:paraId="4D181238" w14:textId="40B7C0C3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Draft white paper on MPEG Smart Contracts for Media</w:t>
            </w:r>
          </w:p>
        </w:tc>
      </w:tr>
      <w:tr w:rsidR="002E4B8E" w14:paraId="261F44CA" w14:textId="77777777" w:rsidTr="00B52544">
        <w:tc>
          <w:tcPr>
            <w:tcW w:w="562" w:type="dxa"/>
          </w:tcPr>
          <w:p w14:paraId="5EDCFDE3" w14:textId="7260D4BA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5</w:t>
            </w:r>
          </w:p>
        </w:tc>
        <w:tc>
          <w:tcPr>
            <w:tcW w:w="1699" w:type="dxa"/>
          </w:tcPr>
          <w:p w14:paraId="5F04C907" w14:textId="63B470E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5A0EA08" w14:textId="3621707F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9 (21274)</w:t>
            </w:r>
          </w:p>
        </w:tc>
        <w:tc>
          <w:tcPr>
            <w:tcW w:w="4998" w:type="dxa"/>
          </w:tcPr>
          <w:p w14:paraId="193F229B" w14:textId="414934E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MPEG Immersive video</w:t>
            </w:r>
          </w:p>
        </w:tc>
      </w:tr>
      <w:tr w:rsidR="002E4B8E" w14:paraId="0CC19B15" w14:textId="77777777" w:rsidTr="00B52544">
        <w:tc>
          <w:tcPr>
            <w:tcW w:w="562" w:type="dxa"/>
          </w:tcPr>
          <w:p w14:paraId="0673B35F" w14:textId="4D582BB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4</w:t>
            </w:r>
          </w:p>
        </w:tc>
        <w:tc>
          <w:tcPr>
            <w:tcW w:w="1699" w:type="dxa"/>
          </w:tcPr>
          <w:p w14:paraId="1FB4F8A3" w14:textId="1C5CC81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356BC" w14:textId="76721CF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 (21273)</w:t>
            </w:r>
          </w:p>
        </w:tc>
        <w:tc>
          <w:tcPr>
            <w:tcW w:w="4998" w:type="dxa"/>
          </w:tcPr>
          <w:p w14:paraId="07135C1E" w14:textId="65DC7802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Low Complexity Enhancement Video Coding (LCEVC)</w:t>
            </w:r>
          </w:p>
        </w:tc>
      </w:tr>
      <w:tr w:rsidR="002E4B8E" w14:paraId="54425510" w14:textId="77777777" w:rsidTr="00B52544">
        <w:tc>
          <w:tcPr>
            <w:tcW w:w="562" w:type="dxa"/>
          </w:tcPr>
          <w:p w14:paraId="539EC78D" w14:textId="6BE52C36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3</w:t>
            </w:r>
          </w:p>
        </w:tc>
        <w:tc>
          <w:tcPr>
            <w:tcW w:w="1699" w:type="dxa"/>
          </w:tcPr>
          <w:p w14:paraId="0D5A4A30" w14:textId="770D4912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BDCBE5F" w14:textId="1B1AD31D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7 (21272)</w:t>
            </w:r>
          </w:p>
        </w:tc>
        <w:tc>
          <w:tcPr>
            <w:tcW w:w="4998" w:type="dxa"/>
          </w:tcPr>
          <w:p w14:paraId="3E801F6C" w14:textId="5197F0F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Neural Network Coding</w:t>
            </w:r>
          </w:p>
        </w:tc>
      </w:tr>
      <w:tr w:rsidR="002E4B8E" w14:paraId="162F2CA7" w14:textId="77777777" w:rsidTr="00B52544">
        <w:tc>
          <w:tcPr>
            <w:tcW w:w="562" w:type="dxa"/>
          </w:tcPr>
          <w:p w14:paraId="0CDD2BE3" w14:textId="54C85B80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2</w:t>
            </w:r>
          </w:p>
        </w:tc>
        <w:tc>
          <w:tcPr>
            <w:tcW w:w="1699" w:type="dxa"/>
          </w:tcPr>
          <w:p w14:paraId="1BE96B06" w14:textId="200F0C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64BB8A90" w14:textId="330167F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 (21039)</w:t>
            </w:r>
          </w:p>
        </w:tc>
        <w:tc>
          <w:tcPr>
            <w:tcW w:w="4998" w:type="dxa"/>
          </w:tcPr>
          <w:p w14:paraId="09BF97CC" w14:textId="541F971F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Low Complexity Enhancement Video Coding (LCEVC)</w:t>
            </w:r>
          </w:p>
        </w:tc>
      </w:tr>
      <w:tr w:rsidR="002E4B8E" w14:paraId="57735F9E" w14:textId="77777777" w:rsidTr="00B52544">
        <w:tc>
          <w:tcPr>
            <w:tcW w:w="562" w:type="dxa"/>
          </w:tcPr>
          <w:p w14:paraId="647C018C" w14:textId="182B1924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  <w:tc>
          <w:tcPr>
            <w:tcW w:w="1699" w:type="dxa"/>
          </w:tcPr>
          <w:p w14:paraId="04544AA7" w14:textId="6B7E6A24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30C0A6A3" w14:textId="092E35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 (21038)</w:t>
            </w:r>
          </w:p>
        </w:tc>
        <w:tc>
          <w:tcPr>
            <w:tcW w:w="4998" w:type="dxa"/>
          </w:tcPr>
          <w:p w14:paraId="69C57701" w14:textId="47B291E0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Multiview Immersive Video (MV)</w:t>
            </w:r>
            <w:r>
              <w:rPr>
                <w:rFonts w:eastAsia="맑은 고딕"/>
                <w:color w:val="000000"/>
                <w:lang w:eastAsia="ko-KR"/>
              </w:rPr>
              <w:t xml:space="preserve"> Coding</w:t>
            </w:r>
          </w:p>
        </w:tc>
      </w:tr>
      <w:tr w:rsidR="002E4B8E" w14:paraId="701876ED" w14:textId="77777777" w:rsidTr="00B52544">
        <w:tc>
          <w:tcPr>
            <w:tcW w:w="562" w:type="dxa"/>
          </w:tcPr>
          <w:p w14:paraId="762B5006" w14:textId="662E8EFE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699" w:type="dxa"/>
          </w:tcPr>
          <w:p w14:paraId="76A9F34F" w14:textId="6BBAC90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70E804B9" w14:textId="5BB5AB0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 (21037)</w:t>
            </w:r>
          </w:p>
        </w:tc>
        <w:tc>
          <w:tcPr>
            <w:tcW w:w="4998" w:type="dxa"/>
          </w:tcPr>
          <w:p w14:paraId="100A241F" w14:textId="2BD73879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Neural Network Coding (NNC)</w:t>
            </w:r>
          </w:p>
        </w:tc>
      </w:tr>
      <w:tr w:rsidR="002E4B8E" w14:paraId="189CFF51" w14:textId="77777777" w:rsidTr="00B52544">
        <w:tc>
          <w:tcPr>
            <w:tcW w:w="562" w:type="dxa"/>
          </w:tcPr>
          <w:p w14:paraId="3CB7E455" w14:textId="15263FBC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9</w:t>
            </w:r>
          </w:p>
        </w:tc>
        <w:tc>
          <w:tcPr>
            <w:tcW w:w="1699" w:type="dxa"/>
          </w:tcPr>
          <w:p w14:paraId="75BF5848" w14:textId="77BE3B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48AAC654" w14:textId="110F83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 (21036)</w:t>
            </w:r>
          </w:p>
        </w:tc>
        <w:tc>
          <w:tcPr>
            <w:tcW w:w="4998" w:type="dxa"/>
          </w:tcPr>
          <w:p w14:paraId="5A876E3D" w14:textId="5E4460FF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2C25F7D" w14:textId="77777777" w:rsidTr="00B52544">
        <w:tc>
          <w:tcPr>
            <w:tcW w:w="562" w:type="dxa"/>
          </w:tcPr>
          <w:p w14:paraId="4B9E92E5" w14:textId="2BCA21D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699" w:type="dxa"/>
          </w:tcPr>
          <w:p w14:paraId="1D763316" w14:textId="6D007E5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5A9288F0" w14:textId="1844C336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 (20745)</w:t>
            </w:r>
          </w:p>
        </w:tc>
        <w:tc>
          <w:tcPr>
            <w:tcW w:w="4998" w:type="dxa"/>
          </w:tcPr>
          <w:p w14:paraId="429C56FF" w14:textId="11784CBC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 xml:space="preserve">Motivation and Requirements for </w:t>
            </w:r>
            <w:r w:rsidRPr="00864903">
              <w:rPr>
                <w:rFonts w:eastAsia="맑은 고딕"/>
                <w:color w:val="000000"/>
                <w:lang w:eastAsia="ko-KR"/>
              </w:rPr>
              <w:t>Video Coding for Machine</w:t>
            </w:r>
          </w:p>
        </w:tc>
      </w:tr>
      <w:tr w:rsidR="002E4B8E" w14:paraId="48B5F1F3" w14:textId="77777777" w:rsidTr="00B52544">
        <w:tc>
          <w:tcPr>
            <w:tcW w:w="562" w:type="dxa"/>
          </w:tcPr>
          <w:p w14:paraId="21B17775" w14:textId="4DC26355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7</w:t>
            </w:r>
          </w:p>
        </w:tc>
        <w:tc>
          <w:tcPr>
            <w:tcW w:w="1699" w:type="dxa"/>
          </w:tcPr>
          <w:p w14:paraId="304098C6" w14:textId="3C780AB8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3931B288" w14:textId="4D733A7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 (20737)</w:t>
            </w:r>
          </w:p>
        </w:tc>
        <w:tc>
          <w:tcPr>
            <w:tcW w:w="4998" w:type="dxa"/>
          </w:tcPr>
          <w:p w14:paraId="429AD3A3" w14:textId="7B185D25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>White paper on MPEG-G and its application of regulations and privacy</w:t>
            </w:r>
          </w:p>
        </w:tc>
      </w:tr>
      <w:tr w:rsidR="002E4B8E" w14:paraId="66AF2179" w14:textId="77777777" w:rsidTr="00B52544">
        <w:tc>
          <w:tcPr>
            <w:tcW w:w="562" w:type="dxa"/>
          </w:tcPr>
          <w:p w14:paraId="58E5372D" w14:textId="0F6314D7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6</w:t>
            </w:r>
          </w:p>
        </w:tc>
        <w:tc>
          <w:tcPr>
            <w:tcW w:w="1699" w:type="dxa"/>
          </w:tcPr>
          <w:p w14:paraId="6C828F83" w14:textId="06161D0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67C89072" w14:textId="613110F5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 (20736)</w:t>
            </w:r>
          </w:p>
        </w:tc>
        <w:tc>
          <w:tcPr>
            <w:tcW w:w="4998" w:type="dxa"/>
          </w:tcPr>
          <w:p w14:paraId="145A48FF" w14:textId="08D717ED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Versatile Video Coding (VVC)</w:t>
            </w:r>
          </w:p>
        </w:tc>
      </w:tr>
      <w:tr w:rsidR="002E4B8E" w14:paraId="4D5D224B" w14:textId="77777777" w:rsidTr="00B52544">
        <w:tc>
          <w:tcPr>
            <w:tcW w:w="562" w:type="dxa"/>
          </w:tcPr>
          <w:p w14:paraId="255699AD" w14:textId="446A432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1699" w:type="dxa"/>
          </w:tcPr>
          <w:p w14:paraId="06523CBF" w14:textId="600BE16C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1BF11606" w14:textId="70653C19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 (20735)</w:t>
            </w:r>
          </w:p>
        </w:tc>
        <w:tc>
          <w:tcPr>
            <w:tcW w:w="4998" w:type="dxa"/>
          </w:tcPr>
          <w:p w14:paraId="0AE6A539" w14:textId="3328B0AE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6627C66" w14:textId="77777777" w:rsidTr="00B52544">
        <w:tc>
          <w:tcPr>
            <w:tcW w:w="562" w:type="dxa"/>
          </w:tcPr>
          <w:p w14:paraId="49943476" w14:textId="0164DBB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699" w:type="dxa"/>
          </w:tcPr>
          <w:p w14:paraId="5EAEC396" w14:textId="2C0F284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 xml:space="preserve"> (134)</w:t>
            </w:r>
          </w:p>
        </w:tc>
        <w:tc>
          <w:tcPr>
            <w:tcW w:w="1751" w:type="dxa"/>
          </w:tcPr>
          <w:p w14:paraId="719231B3" w14:textId="2395D116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4 (20390)</w:t>
            </w:r>
          </w:p>
        </w:tc>
        <w:tc>
          <w:tcPr>
            <w:tcW w:w="4998" w:type="dxa"/>
          </w:tcPr>
          <w:p w14:paraId="10898290" w14:textId="77777777" w:rsidR="002E4B8E" w:rsidRDefault="002E4B8E" w:rsidP="002E4B8E"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Video based Point Cloud Compression (V-PCC)</w:t>
            </w:r>
          </w:p>
        </w:tc>
      </w:tr>
      <w:tr w:rsidR="002E4B8E" w14:paraId="29FBF80C" w14:textId="77777777" w:rsidTr="00B52544">
        <w:tc>
          <w:tcPr>
            <w:tcW w:w="562" w:type="dxa"/>
          </w:tcPr>
          <w:p w14:paraId="7B6C33B0" w14:textId="1E1F519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3</w:t>
            </w:r>
          </w:p>
        </w:tc>
        <w:tc>
          <w:tcPr>
            <w:tcW w:w="1699" w:type="dxa"/>
          </w:tcPr>
          <w:p w14:paraId="0B4AFD5F" w14:textId="2E81F46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56E6CE59" w14:textId="38D97456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 (20113)</w:t>
            </w:r>
          </w:p>
        </w:tc>
        <w:tc>
          <w:tcPr>
            <w:tcW w:w="4998" w:type="dxa"/>
          </w:tcPr>
          <w:p w14:paraId="6F8705F2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D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raft of White paper on Video based Point Cloud Compression (V-PCC)</w:t>
            </w:r>
          </w:p>
        </w:tc>
      </w:tr>
      <w:tr w:rsidR="002E4B8E" w14:paraId="4DE68339" w14:textId="77777777" w:rsidTr="00B52544">
        <w:tc>
          <w:tcPr>
            <w:tcW w:w="562" w:type="dxa"/>
          </w:tcPr>
          <w:p w14:paraId="24FF1B7D" w14:textId="12DCF17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2</w:t>
            </w:r>
          </w:p>
        </w:tc>
        <w:tc>
          <w:tcPr>
            <w:tcW w:w="1699" w:type="dxa"/>
          </w:tcPr>
          <w:p w14:paraId="4267A3D3" w14:textId="7E32F60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1D04A9B9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  <w:r>
              <w:rPr>
                <w:rFonts w:eastAsia="맑은 고딕"/>
                <w:color w:val="000000"/>
                <w:lang w:eastAsia="ko-KR"/>
              </w:rPr>
              <w:t>5 (20112)</w:t>
            </w:r>
          </w:p>
        </w:tc>
        <w:tc>
          <w:tcPr>
            <w:tcW w:w="4998" w:type="dxa"/>
          </w:tcPr>
          <w:p w14:paraId="56EFF067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hite paper on Network Based Media Processing (NBMP)</w:t>
            </w:r>
          </w:p>
        </w:tc>
      </w:tr>
      <w:tr w:rsidR="002E4B8E" w14:paraId="5F16BFA8" w14:textId="77777777" w:rsidTr="00B52544">
        <w:tc>
          <w:tcPr>
            <w:tcW w:w="562" w:type="dxa"/>
          </w:tcPr>
          <w:p w14:paraId="2A429275" w14:textId="0B74B19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1699" w:type="dxa"/>
          </w:tcPr>
          <w:p w14:paraId="1F44F973" w14:textId="689A1CA0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 xml:space="preserve"> (132)</w:t>
            </w:r>
          </w:p>
        </w:tc>
        <w:tc>
          <w:tcPr>
            <w:tcW w:w="1751" w:type="dxa"/>
          </w:tcPr>
          <w:p w14:paraId="34227F27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4998" w:type="dxa"/>
          </w:tcPr>
          <w:p w14:paraId="2A74D4DC" w14:textId="77777777" w:rsidR="002E4B8E" w:rsidRDefault="002E4B8E" w:rsidP="002E4B8E"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2E4B8E" w14:paraId="30821A0B" w14:textId="77777777" w:rsidTr="00B52544">
        <w:tc>
          <w:tcPr>
            <w:tcW w:w="562" w:type="dxa"/>
          </w:tcPr>
          <w:p w14:paraId="359F4D1B" w14:textId="34EB8FC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699" w:type="dxa"/>
          </w:tcPr>
          <w:p w14:paraId="06C371AB" w14:textId="56F950D8" w:rsidR="002E4B8E" w:rsidRDefault="002E4B8E" w:rsidP="002E4B8E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751" w:type="dxa"/>
          </w:tcPr>
          <w:p w14:paraId="12EC54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4998" w:type="dxa"/>
          </w:tcPr>
          <w:p w14:paraId="0F68549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IoMT</w:t>
            </w:r>
          </w:p>
        </w:tc>
      </w:tr>
      <w:tr w:rsidR="002E4B8E" w14:paraId="5A81EDB3" w14:textId="77777777" w:rsidTr="00B52544">
        <w:tc>
          <w:tcPr>
            <w:tcW w:w="562" w:type="dxa"/>
          </w:tcPr>
          <w:p w14:paraId="17D21EE8" w14:textId="4C7D18B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1699" w:type="dxa"/>
          </w:tcPr>
          <w:p w14:paraId="0A2DF523" w14:textId="3B5DC818" w:rsidR="002E4B8E" w:rsidRDefault="002E4B8E" w:rsidP="002E4B8E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1751" w:type="dxa"/>
          </w:tcPr>
          <w:p w14:paraId="2021EAB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4998" w:type="dxa"/>
          </w:tcPr>
          <w:p w14:paraId="50369F1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2E4B8E" w14:paraId="7507C693" w14:textId="77777777" w:rsidTr="00B52544">
        <w:tc>
          <w:tcPr>
            <w:tcW w:w="562" w:type="dxa"/>
          </w:tcPr>
          <w:p w14:paraId="3F0BF7CF" w14:textId="237C109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1699" w:type="dxa"/>
            <w:vMerge w:val="restart"/>
          </w:tcPr>
          <w:p w14:paraId="4588DCA5" w14:textId="72F86A1E" w:rsidR="002E4B8E" w:rsidRDefault="002E4B8E" w:rsidP="002E4B8E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751" w:type="dxa"/>
          </w:tcPr>
          <w:p w14:paraId="2E85800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4998" w:type="dxa"/>
          </w:tcPr>
          <w:p w14:paraId="528C8CF0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2E4B8E" w14:paraId="511BAD22" w14:textId="77777777" w:rsidTr="00B52544">
        <w:tc>
          <w:tcPr>
            <w:tcW w:w="562" w:type="dxa"/>
          </w:tcPr>
          <w:p w14:paraId="1D5F31B8" w14:textId="638DDE4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1699" w:type="dxa"/>
            <w:vMerge/>
          </w:tcPr>
          <w:p w14:paraId="4659EB1D" w14:textId="492EA43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29D9F2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4998" w:type="dxa"/>
          </w:tcPr>
          <w:p w14:paraId="73EFC9B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2E4B8E" w14:paraId="65A2854A" w14:textId="77777777" w:rsidTr="00B52544">
        <w:tc>
          <w:tcPr>
            <w:tcW w:w="562" w:type="dxa"/>
          </w:tcPr>
          <w:p w14:paraId="5B36A95F" w14:textId="0B4D254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2DCDCECA" w14:textId="680321DA" w:rsidR="002E4B8E" w:rsidRDefault="002E4B8E" w:rsidP="002E4B8E">
            <w:pPr>
              <w:jc w:val="center"/>
            </w:pPr>
            <w:r>
              <w:rPr>
                <w:rFonts w:hint="eastAsia"/>
              </w:rPr>
              <w:t>125</w:t>
            </w:r>
          </w:p>
        </w:tc>
        <w:tc>
          <w:tcPr>
            <w:tcW w:w="1751" w:type="dxa"/>
          </w:tcPr>
          <w:p w14:paraId="4B82E24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4998" w:type="dxa"/>
          </w:tcPr>
          <w:p w14:paraId="772F1E1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2E4B8E" w14:paraId="21F663BD" w14:textId="77777777" w:rsidTr="00B52544">
        <w:tc>
          <w:tcPr>
            <w:tcW w:w="562" w:type="dxa"/>
          </w:tcPr>
          <w:p w14:paraId="09BF738B" w14:textId="5E7316C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699" w:type="dxa"/>
            <w:vMerge/>
          </w:tcPr>
          <w:p w14:paraId="26E04A6A" w14:textId="5B0C810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59398E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4998" w:type="dxa"/>
          </w:tcPr>
          <w:p w14:paraId="0A5CB77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2E4B8E" w14:paraId="3F3803BD" w14:textId="77777777" w:rsidTr="00B52544">
        <w:tc>
          <w:tcPr>
            <w:tcW w:w="562" w:type="dxa"/>
          </w:tcPr>
          <w:p w14:paraId="3B9FC3C5" w14:textId="5914BBEA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1699" w:type="dxa"/>
          </w:tcPr>
          <w:p w14:paraId="045CFC8A" w14:textId="10C0483B" w:rsidR="002E4B8E" w:rsidRDefault="002E4B8E" w:rsidP="002E4B8E"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751" w:type="dxa"/>
          </w:tcPr>
          <w:p w14:paraId="7E50FA6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4998" w:type="dxa"/>
          </w:tcPr>
          <w:p w14:paraId="03A3D53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2E4B8E" w14:paraId="42522E43" w14:textId="77777777" w:rsidTr="00B52544">
        <w:tc>
          <w:tcPr>
            <w:tcW w:w="562" w:type="dxa"/>
          </w:tcPr>
          <w:p w14:paraId="02081C38" w14:textId="4436843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1699" w:type="dxa"/>
          </w:tcPr>
          <w:p w14:paraId="62F43230" w14:textId="7B262937" w:rsidR="002E4B8E" w:rsidRDefault="002E4B8E" w:rsidP="002E4B8E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751" w:type="dxa"/>
          </w:tcPr>
          <w:p w14:paraId="4D36550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4998" w:type="dxa"/>
          </w:tcPr>
          <w:p w14:paraId="38697FA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2E4B8E" w14:paraId="5DA92DAB" w14:textId="77777777" w:rsidTr="00B52544">
        <w:tc>
          <w:tcPr>
            <w:tcW w:w="562" w:type="dxa"/>
          </w:tcPr>
          <w:p w14:paraId="0BB427B1" w14:textId="5ED37D4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65C593F5" w14:textId="0C2F3FED" w:rsidR="002E4B8E" w:rsidRDefault="002E4B8E" w:rsidP="002E4B8E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1751" w:type="dxa"/>
          </w:tcPr>
          <w:p w14:paraId="67CA131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4998" w:type="dxa"/>
          </w:tcPr>
          <w:p w14:paraId="4E4C3C1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2E4B8E" w14:paraId="4CA4F490" w14:textId="77777777" w:rsidTr="00B52544">
        <w:tc>
          <w:tcPr>
            <w:tcW w:w="562" w:type="dxa"/>
          </w:tcPr>
          <w:p w14:paraId="161D7079" w14:textId="145CA5F7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1699" w:type="dxa"/>
            <w:vMerge/>
          </w:tcPr>
          <w:p w14:paraId="3E49DCA0" w14:textId="19636B7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A1C85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4998" w:type="dxa"/>
          </w:tcPr>
          <w:p w14:paraId="039029E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2E4B8E" w14:paraId="72016889" w14:textId="77777777" w:rsidTr="00B52544">
        <w:tc>
          <w:tcPr>
            <w:tcW w:w="562" w:type="dxa"/>
          </w:tcPr>
          <w:p w14:paraId="34FD5F7E" w14:textId="2D09337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1699" w:type="dxa"/>
          </w:tcPr>
          <w:p w14:paraId="6F470A22" w14:textId="02709B2B" w:rsidR="002E4B8E" w:rsidRDefault="002E4B8E" w:rsidP="002E4B8E"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751" w:type="dxa"/>
          </w:tcPr>
          <w:p w14:paraId="135CA1A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4998" w:type="dxa"/>
          </w:tcPr>
          <w:p w14:paraId="63B356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2E4B8E" w14:paraId="12FE19A2" w14:textId="77777777" w:rsidTr="00B52544">
        <w:tc>
          <w:tcPr>
            <w:tcW w:w="562" w:type="dxa"/>
          </w:tcPr>
          <w:p w14:paraId="358E8093" w14:textId="1EDFB3DA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1699" w:type="dxa"/>
            <w:vMerge w:val="restart"/>
          </w:tcPr>
          <w:p w14:paraId="3B1436F2" w14:textId="77453851" w:rsidR="002E4B8E" w:rsidRDefault="002E4B8E" w:rsidP="002E4B8E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751" w:type="dxa"/>
          </w:tcPr>
          <w:p w14:paraId="118CC06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4998" w:type="dxa"/>
          </w:tcPr>
          <w:p w14:paraId="5FBDE4C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2E4B8E" w14:paraId="6169B7AB" w14:textId="77777777" w:rsidTr="00B52544">
        <w:tc>
          <w:tcPr>
            <w:tcW w:w="562" w:type="dxa"/>
          </w:tcPr>
          <w:p w14:paraId="6442A7F0" w14:textId="7CFC000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1699" w:type="dxa"/>
            <w:vMerge/>
          </w:tcPr>
          <w:p w14:paraId="392A1AF1" w14:textId="36E758B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F58672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4998" w:type="dxa"/>
          </w:tcPr>
          <w:p w14:paraId="1D79B6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2E4B8E" w14:paraId="159C0E61" w14:textId="77777777" w:rsidTr="00B52544">
        <w:tc>
          <w:tcPr>
            <w:tcW w:w="562" w:type="dxa"/>
          </w:tcPr>
          <w:p w14:paraId="42C8DAB2" w14:textId="5FFF9712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3</w:t>
            </w:r>
            <w:r>
              <w:t>7</w:t>
            </w:r>
          </w:p>
        </w:tc>
        <w:tc>
          <w:tcPr>
            <w:tcW w:w="1699" w:type="dxa"/>
            <w:vMerge/>
          </w:tcPr>
          <w:p w14:paraId="2FB80479" w14:textId="6C318504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190584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4998" w:type="dxa"/>
          </w:tcPr>
          <w:p w14:paraId="59971F6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2E4B8E" w14:paraId="1B4C02AC" w14:textId="77777777" w:rsidTr="00B52544">
        <w:tc>
          <w:tcPr>
            <w:tcW w:w="562" w:type="dxa"/>
          </w:tcPr>
          <w:p w14:paraId="359A77D0" w14:textId="1109788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1699" w:type="dxa"/>
          </w:tcPr>
          <w:p w14:paraId="1EE06AEB" w14:textId="2E7ABC67" w:rsidR="002E4B8E" w:rsidRDefault="002E4B8E" w:rsidP="002E4B8E"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1751" w:type="dxa"/>
          </w:tcPr>
          <w:p w14:paraId="22727E6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4998" w:type="dxa"/>
          </w:tcPr>
          <w:p w14:paraId="1D67343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2E4B8E" w14:paraId="7B249D94" w14:textId="77777777" w:rsidTr="00B52544">
        <w:tc>
          <w:tcPr>
            <w:tcW w:w="562" w:type="dxa"/>
          </w:tcPr>
          <w:p w14:paraId="688AE8A9" w14:textId="6B6A201D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1699" w:type="dxa"/>
            <w:vMerge w:val="restart"/>
          </w:tcPr>
          <w:p w14:paraId="4E0F3349" w14:textId="01F3297A" w:rsidR="002E4B8E" w:rsidRDefault="002E4B8E" w:rsidP="002E4B8E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1751" w:type="dxa"/>
          </w:tcPr>
          <w:p w14:paraId="382F573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4998" w:type="dxa"/>
          </w:tcPr>
          <w:p w14:paraId="0B313E0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2E4B8E" w14:paraId="0C381A10" w14:textId="77777777" w:rsidTr="00B52544">
        <w:tc>
          <w:tcPr>
            <w:tcW w:w="562" w:type="dxa"/>
          </w:tcPr>
          <w:p w14:paraId="61EB2E91" w14:textId="559F7DAB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1699" w:type="dxa"/>
            <w:vMerge/>
          </w:tcPr>
          <w:p w14:paraId="46BE2236" w14:textId="340C963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7335DB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4998" w:type="dxa"/>
          </w:tcPr>
          <w:p w14:paraId="589FF99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gramStart"/>
            <w:r w:rsidRPr="00091928">
              <w:rPr>
                <w:rFonts w:eastAsia="맑은 고딕"/>
                <w:bCs/>
                <w:color w:val="000000"/>
                <w:lang w:eastAsia="ko-KR"/>
              </w:rPr>
              <w:t>New</w:t>
            </w:r>
            <w:proofErr w:type="gram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features in DASH</w:t>
            </w:r>
          </w:p>
        </w:tc>
      </w:tr>
      <w:tr w:rsidR="002E4B8E" w14:paraId="4CB49C5C" w14:textId="77777777" w:rsidTr="00B52544">
        <w:tc>
          <w:tcPr>
            <w:tcW w:w="562" w:type="dxa"/>
          </w:tcPr>
          <w:p w14:paraId="70113B6C" w14:textId="15A0BB68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1699" w:type="dxa"/>
          </w:tcPr>
          <w:p w14:paraId="5F4C8E5C" w14:textId="16665D2D" w:rsidR="002E4B8E" w:rsidRDefault="002E4B8E" w:rsidP="002E4B8E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1751" w:type="dxa"/>
          </w:tcPr>
          <w:p w14:paraId="16FE42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4998" w:type="dxa"/>
          </w:tcPr>
          <w:p w14:paraId="3340817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4EB62253" w14:textId="77777777" w:rsidTr="00B52544">
        <w:tc>
          <w:tcPr>
            <w:tcW w:w="562" w:type="dxa"/>
          </w:tcPr>
          <w:p w14:paraId="0069D2D2" w14:textId="29A91AC0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47DF4A3E" w14:textId="6021814A" w:rsidR="002E4B8E" w:rsidRDefault="002E4B8E" w:rsidP="002E4B8E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1751" w:type="dxa"/>
          </w:tcPr>
          <w:p w14:paraId="5C2FF7A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4998" w:type="dxa"/>
          </w:tcPr>
          <w:p w14:paraId="373D88C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2E4B8E" w14:paraId="601D190D" w14:textId="77777777" w:rsidTr="00B52544">
        <w:tc>
          <w:tcPr>
            <w:tcW w:w="562" w:type="dxa"/>
          </w:tcPr>
          <w:p w14:paraId="2A83C8B2" w14:textId="433B5C9F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1699" w:type="dxa"/>
            <w:vMerge/>
          </w:tcPr>
          <w:p w14:paraId="3C4F9BAD" w14:textId="76C97B1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514074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4998" w:type="dxa"/>
          </w:tcPr>
          <w:p w14:paraId="7C68EB70" w14:textId="77777777" w:rsidR="002E4B8E" w:rsidRDefault="002E4B8E" w:rsidP="002E4B8E"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2E4B8E" w14:paraId="049458FC" w14:textId="77777777" w:rsidTr="00B52544">
        <w:tc>
          <w:tcPr>
            <w:tcW w:w="562" w:type="dxa"/>
          </w:tcPr>
          <w:p w14:paraId="38FEADDE" w14:textId="3B655E67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1699" w:type="dxa"/>
            <w:vMerge/>
          </w:tcPr>
          <w:p w14:paraId="5757012E" w14:textId="1CB7247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FD52C6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4998" w:type="dxa"/>
          </w:tcPr>
          <w:p w14:paraId="701584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2E4B8E" w14:paraId="6E1BCC2C" w14:textId="77777777" w:rsidTr="00B52544">
        <w:tc>
          <w:tcPr>
            <w:tcW w:w="562" w:type="dxa"/>
          </w:tcPr>
          <w:p w14:paraId="2876F0F3" w14:textId="5BC28759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699" w:type="dxa"/>
            <w:vMerge/>
          </w:tcPr>
          <w:p w14:paraId="4A266B20" w14:textId="1D60DFD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EE8919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4998" w:type="dxa"/>
          </w:tcPr>
          <w:p w14:paraId="7B25A4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2E4B8E" w14:paraId="73716CC9" w14:textId="77777777" w:rsidTr="00B52544">
        <w:tc>
          <w:tcPr>
            <w:tcW w:w="562" w:type="dxa"/>
          </w:tcPr>
          <w:p w14:paraId="703FB8F7" w14:textId="003AA9D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699" w:type="dxa"/>
            <w:vMerge/>
          </w:tcPr>
          <w:p w14:paraId="3B749D69" w14:textId="76067191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3C78E8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4998" w:type="dxa"/>
          </w:tcPr>
          <w:p w14:paraId="19B297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2E4B8E" w14:paraId="5E952CDF" w14:textId="77777777" w:rsidTr="00B52544">
        <w:tc>
          <w:tcPr>
            <w:tcW w:w="562" w:type="dxa"/>
          </w:tcPr>
          <w:p w14:paraId="5B9C495E" w14:textId="225AA2D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699" w:type="dxa"/>
          </w:tcPr>
          <w:p w14:paraId="616749E9" w14:textId="57A7CE25" w:rsidR="002E4B8E" w:rsidRDefault="002E4B8E" w:rsidP="002E4B8E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1751" w:type="dxa"/>
          </w:tcPr>
          <w:p w14:paraId="528B69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4998" w:type="dxa"/>
          </w:tcPr>
          <w:p w14:paraId="4951B4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2E4B8E" w14:paraId="3EEC36D8" w14:textId="77777777" w:rsidTr="00B52544">
        <w:tc>
          <w:tcPr>
            <w:tcW w:w="562" w:type="dxa"/>
          </w:tcPr>
          <w:p w14:paraId="39B103DA" w14:textId="31CCAD9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1BE760FF" w14:textId="15B77285" w:rsidR="002E4B8E" w:rsidRDefault="002E4B8E" w:rsidP="002E4B8E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751" w:type="dxa"/>
          </w:tcPr>
          <w:p w14:paraId="1680E56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4998" w:type="dxa"/>
          </w:tcPr>
          <w:p w14:paraId="69ECDD2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2E4B8E" w14:paraId="21308D4D" w14:textId="77777777" w:rsidTr="00B52544">
        <w:tc>
          <w:tcPr>
            <w:tcW w:w="562" w:type="dxa"/>
          </w:tcPr>
          <w:p w14:paraId="71D8D5D9" w14:textId="3036740C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699" w:type="dxa"/>
            <w:vMerge/>
          </w:tcPr>
          <w:p w14:paraId="0700DFFA" w14:textId="56ED8A2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79D35B0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4998" w:type="dxa"/>
          </w:tcPr>
          <w:p w14:paraId="75217F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2E4B8E" w14:paraId="53D6962B" w14:textId="77777777" w:rsidTr="00B52544">
        <w:tc>
          <w:tcPr>
            <w:tcW w:w="562" w:type="dxa"/>
          </w:tcPr>
          <w:p w14:paraId="1DE46F78" w14:textId="705C51B3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699" w:type="dxa"/>
            <w:vMerge/>
          </w:tcPr>
          <w:p w14:paraId="5EA994DE" w14:textId="2690D91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AC0F6F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4998" w:type="dxa"/>
          </w:tcPr>
          <w:p w14:paraId="47CE63C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2E4B8E" w14:paraId="18C0A0B2" w14:textId="77777777" w:rsidTr="00B52544">
        <w:tc>
          <w:tcPr>
            <w:tcW w:w="562" w:type="dxa"/>
          </w:tcPr>
          <w:p w14:paraId="721E627A" w14:textId="40C3B3F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699" w:type="dxa"/>
            <w:vMerge/>
          </w:tcPr>
          <w:p w14:paraId="6A4BD765" w14:textId="5F94FF9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A932D7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4998" w:type="dxa"/>
          </w:tcPr>
          <w:p w14:paraId="7B44C8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29A3E95B" w14:textId="77777777" w:rsidTr="00B52544">
        <w:tc>
          <w:tcPr>
            <w:tcW w:w="562" w:type="dxa"/>
          </w:tcPr>
          <w:p w14:paraId="3DB3FF43" w14:textId="77A48D4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699" w:type="dxa"/>
            <w:vMerge/>
          </w:tcPr>
          <w:p w14:paraId="30E19C9D" w14:textId="12B4D09E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A42059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4998" w:type="dxa"/>
          </w:tcPr>
          <w:p w14:paraId="31DDEB9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2E4B8E" w14:paraId="343F7B37" w14:textId="77777777" w:rsidTr="00B52544">
        <w:tc>
          <w:tcPr>
            <w:tcW w:w="562" w:type="dxa"/>
          </w:tcPr>
          <w:p w14:paraId="6CE177C1" w14:textId="3EDE822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699" w:type="dxa"/>
            <w:vMerge/>
          </w:tcPr>
          <w:p w14:paraId="103C184F" w14:textId="3D547A3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C7D56C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4998" w:type="dxa"/>
          </w:tcPr>
          <w:p w14:paraId="1F770675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2E4B8E" w14:paraId="051F677E" w14:textId="77777777" w:rsidTr="00B52544">
        <w:tc>
          <w:tcPr>
            <w:tcW w:w="562" w:type="dxa"/>
          </w:tcPr>
          <w:p w14:paraId="6AC79C6B" w14:textId="241BFBF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699" w:type="dxa"/>
            <w:vMerge/>
          </w:tcPr>
          <w:p w14:paraId="0266B61D" w14:textId="20BC16E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6534C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4998" w:type="dxa"/>
          </w:tcPr>
          <w:p w14:paraId="7AA7742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2E4B8E" w14:paraId="5EF3EF0F" w14:textId="77777777" w:rsidTr="00B52544">
        <w:tc>
          <w:tcPr>
            <w:tcW w:w="562" w:type="dxa"/>
          </w:tcPr>
          <w:p w14:paraId="5A0BABED" w14:textId="070B0A3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699" w:type="dxa"/>
            <w:vMerge/>
          </w:tcPr>
          <w:p w14:paraId="20D1FB28" w14:textId="06C8A26C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9CF1B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4998" w:type="dxa"/>
          </w:tcPr>
          <w:p w14:paraId="49F1DE8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2E4B8E" w14:paraId="491403E2" w14:textId="77777777" w:rsidTr="00B52544">
        <w:tc>
          <w:tcPr>
            <w:tcW w:w="562" w:type="dxa"/>
          </w:tcPr>
          <w:p w14:paraId="0F8B6E44" w14:textId="4DD2BA63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699" w:type="dxa"/>
            <w:vMerge/>
          </w:tcPr>
          <w:p w14:paraId="4F270DDB" w14:textId="0CCF80C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84B6A9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4998" w:type="dxa"/>
          </w:tcPr>
          <w:p w14:paraId="704603F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2E4B8E" w14:paraId="357B0307" w14:textId="77777777" w:rsidTr="00B52544">
        <w:tc>
          <w:tcPr>
            <w:tcW w:w="562" w:type="dxa"/>
          </w:tcPr>
          <w:p w14:paraId="11DA26A2" w14:textId="43D6C89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699" w:type="dxa"/>
            <w:vMerge/>
          </w:tcPr>
          <w:p w14:paraId="1FE5E26D" w14:textId="7311EDB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12C239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4998" w:type="dxa"/>
          </w:tcPr>
          <w:p w14:paraId="255E80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3012262F" w14:textId="77777777" w:rsidTr="00B52544">
        <w:tc>
          <w:tcPr>
            <w:tcW w:w="562" w:type="dxa"/>
          </w:tcPr>
          <w:p w14:paraId="60B5134A" w14:textId="7FE96272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4B2FF464" w14:textId="7908C687" w:rsidR="002E4B8E" w:rsidRDefault="002E4B8E" w:rsidP="002E4B8E">
            <w:pPr>
              <w:jc w:val="center"/>
            </w:pPr>
            <w:r>
              <w:rPr>
                <w:rFonts w:hint="eastAsia"/>
              </w:rPr>
              <w:t>109</w:t>
            </w:r>
          </w:p>
        </w:tc>
        <w:tc>
          <w:tcPr>
            <w:tcW w:w="1751" w:type="dxa"/>
          </w:tcPr>
          <w:p w14:paraId="09BF79C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4998" w:type="dxa"/>
          </w:tcPr>
          <w:p w14:paraId="11B035F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2E4B8E" w14:paraId="07B825AD" w14:textId="77777777" w:rsidTr="00B52544">
        <w:tc>
          <w:tcPr>
            <w:tcW w:w="562" w:type="dxa"/>
          </w:tcPr>
          <w:p w14:paraId="4DF5001D" w14:textId="57AA842A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99" w:type="dxa"/>
            <w:vMerge/>
          </w:tcPr>
          <w:p w14:paraId="434FA56D" w14:textId="1DB1ED9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18A23F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4998" w:type="dxa"/>
          </w:tcPr>
          <w:p w14:paraId="0B92544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2E4B8E" w14:paraId="1FAA7A72" w14:textId="77777777" w:rsidTr="00B52544">
        <w:tc>
          <w:tcPr>
            <w:tcW w:w="562" w:type="dxa"/>
          </w:tcPr>
          <w:p w14:paraId="17B5756D" w14:textId="080E9BA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699" w:type="dxa"/>
            <w:vMerge w:val="restart"/>
          </w:tcPr>
          <w:p w14:paraId="3E8A1751" w14:textId="4B124A33" w:rsidR="002E4B8E" w:rsidRDefault="002E4B8E" w:rsidP="002E4B8E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1751" w:type="dxa"/>
          </w:tcPr>
          <w:p w14:paraId="52AD647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4998" w:type="dxa"/>
          </w:tcPr>
          <w:p w14:paraId="60F4854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2E4B8E" w14:paraId="00024011" w14:textId="77777777" w:rsidTr="00B52544">
        <w:tc>
          <w:tcPr>
            <w:tcW w:w="562" w:type="dxa"/>
          </w:tcPr>
          <w:p w14:paraId="22CED7F5" w14:textId="13B7DA6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699" w:type="dxa"/>
            <w:vMerge/>
          </w:tcPr>
          <w:p w14:paraId="6A2825FA" w14:textId="2766837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145DB5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4998" w:type="dxa"/>
          </w:tcPr>
          <w:p w14:paraId="0FFD35B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2E4B8E" w14:paraId="4CAD5EAC" w14:textId="77777777" w:rsidTr="00B52544">
        <w:tc>
          <w:tcPr>
            <w:tcW w:w="562" w:type="dxa"/>
          </w:tcPr>
          <w:p w14:paraId="467A3421" w14:textId="00AB5F2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699" w:type="dxa"/>
            <w:vMerge/>
          </w:tcPr>
          <w:p w14:paraId="71608172" w14:textId="743F966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E52F8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4998" w:type="dxa"/>
          </w:tcPr>
          <w:p w14:paraId="700A0D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2E4B8E" w14:paraId="2B1CA244" w14:textId="77777777" w:rsidTr="00B52544">
        <w:tc>
          <w:tcPr>
            <w:tcW w:w="562" w:type="dxa"/>
          </w:tcPr>
          <w:p w14:paraId="6D72BCD3" w14:textId="578E744B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699" w:type="dxa"/>
          </w:tcPr>
          <w:p w14:paraId="3215D7B5" w14:textId="592EA4BD" w:rsidR="002E4B8E" w:rsidRDefault="002E4B8E" w:rsidP="002E4B8E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751" w:type="dxa"/>
          </w:tcPr>
          <w:p w14:paraId="0B0111D3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4998" w:type="dxa"/>
          </w:tcPr>
          <w:p w14:paraId="431581A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2E4B8E" w14:paraId="28A1C560" w14:textId="77777777" w:rsidTr="00B52544">
        <w:tc>
          <w:tcPr>
            <w:tcW w:w="562" w:type="dxa"/>
          </w:tcPr>
          <w:p w14:paraId="0111ECCF" w14:textId="2D3C2EBD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699" w:type="dxa"/>
            <w:vMerge w:val="restart"/>
          </w:tcPr>
          <w:p w14:paraId="0489CB12" w14:textId="65C2E682" w:rsidR="002E4B8E" w:rsidRDefault="002E4B8E" w:rsidP="002E4B8E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1751" w:type="dxa"/>
          </w:tcPr>
          <w:p w14:paraId="3540262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4998" w:type="dxa"/>
          </w:tcPr>
          <w:p w14:paraId="7903FA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2E4B8E" w14:paraId="1E7527F5" w14:textId="77777777" w:rsidTr="00B52544">
        <w:tc>
          <w:tcPr>
            <w:tcW w:w="562" w:type="dxa"/>
          </w:tcPr>
          <w:p w14:paraId="1FF42803" w14:textId="1A5E44C0" w:rsidR="002E4B8E" w:rsidRDefault="002E4B8E" w:rsidP="002E4B8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99" w:type="dxa"/>
            <w:vMerge/>
          </w:tcPr>
          <w:p w14:paraId="611DC7B8" w14:textId="27B6840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E83C17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4998" w:type="dxa"/>
          </w:tcPr>
          <w:p w14:paraId="2FA315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2E4B8E" w14:paraId="39777C92" w14:textId="77777777" w:rsidTr="00B52544">
        <w:tc>
          <w:tcPr>
            <w:tcW w:w="562" w:type="dxa"/>
          </w:tcPr>
          <w:p w14:paraId="145120B3" w14:textId="72D2C1B5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99" w:type="dxa"/>
            <w:vMerge w:val="restart"/>
          </w:tcPr>
          <w:p w14:paraId="0F8A9495" w14:textId="74AFB8CA" w:rsidR="002E4B8E" w:rsidRDefault="002E4B8E" w:rsidP="002E4B8E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751" w:type="dxa"/>
          </w:tcPr>
          <w:p w14:paraId="5272E2E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4998" w:type="dxa"/>
          </w:tcPr>
          <w:p w14:paraId="1C77C2C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2E4B8E" w14:paraId="50334A7E" w14:textId="77777777" w:rsidTr="00B52544">
        <w:tc>
          <w:tcPr>
            <w:tcW w:w="562" w:type="dxa"/>
          </w:tcPr>
          <w:p w14:paraId="0DB4FFEB" w14:textId="6D23006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99" w:type="dxa"/>
            <w:vMerge/>
          </w:tcPr>
          <w:p w14:paraId="37F2BCB0" w14:textId="07601FE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63D88F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4998" w:type="dxa"/>
          </w:tcPr>
          <w:p w14:paraId="31BD8F6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2E4B8E" w14:paraId="7C06E6B0" w14:textId="77777777" w:rsidTr="00B52544">
        <w:tc>
          <w:tcPr>
            <w:tcW w:w="562" w:type="dxa"/>
          </w:tcPr>
          <w:p w14:paraId="3F3A3247" w14:textId="408944D9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99" w:type="dxa"/>
            <w:vMerge/>
          </w:tcPr>
          <w:p w14:paraId="5ABDA913" w14:textId="73CA9EC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0C2DE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4998" w:type="dxa"/>
          </w:tcPr>
          <w:p w14:paraId="234A7F6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2E4B8E" w14:paraId="1EFFE786" w14:textId="77777777" w:rsidTr="00B52544">
        <w:tc>
          <w:tcPr>
            <w:tcW w:w="562" w:type="dxa"/>
          </w:tcPr>
          <w:p w14:paraId="572D56AA" w14:textId="701714E3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99" w:type="dxa"/>
          </w:tcPr>
          <w:p w14:paraId="2FCCDE55" w14:textId="36A79C8B" w:rsidR="002E4B8E" w:rsidRDefault="002E4B8E" w:rsidP="002E4B8E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1751" w:type="dxa"/>
          </w:tcPr>
          <w:p w14:paraId="617A2809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4998" w:type="dxa"/>
          </w:tcPr>
          <w:p w14:paraId="265ED43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2E4B8E" w14:paraId="7B514BBB" w14:textId="77777777" w:rsidTr="00B52544">
        <w:tc>
          <w:tcPr>
            <w:tcW w:w="562" w:type="dxa"/>
          </w:tcPr>
          <w:p w14:paraId="3CD1B3C1" w14:textId="4CB2529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99" w:type="dxa"/>
            <w:vMerge w:val="restart"/>
          </w:tcPr>
          <w:p w14:paraId="5A61B33B" w14:textId="01628D41" w:rsidR="002E4B8E" w:rsidRDefault="002E4B8E" w:rsidP="002E4B8E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751" w:type="dxa"/>
          </w:tcPr>
          <w:p w14:paraId="7125B712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4998" w:type="dxa"/>
          </w:tcPr>
          <w:p w14:paraId="4EED292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2E4B8E" w14:paraId="1B1E4701" w14:textId="77777777" w:rsidTr="00B52544">
        <w:tc>
          <w:tcPr>
            <w:tcW w:w="562" w:type="dxa"/>
          </w:tcPr>
          <w:p w14:paraId="4CAA7B4B" w14:textId="708580FD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1699" w:type="dxa"/>
            <w:vMerge/>
          </w:tcPr>
          <w:p w14:paraId="78D34176" w14:textId="53E9D55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B8347DF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4998" w:type="dxa"/>
          </w:tcPr>
          <w:p w14:paraId="5669278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02AA5057" w14:textId="77777777" w:rsidTr="00B52544">
        <w:tc>
          <w:tcPr>
            <w:tcW w:w="562" w:type="dxa"/>
          </w:tcPr>
          <w:p w14:paraId="58713C59" w14:textId="5A75B3F4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99" w:type="dxa"/>
          </w:tcPr>
          <w:p w14:paraId="7396A67C" w14:textId="4348BC6B" w:rsidR="002E4B8E" w:rsidRDefault="002E4B8E" w:rsidP="002E4B8E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1751" w:type="dxa"/>
          </w:tcPr>
          <w:p w14:paraId="757DDAEE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4998" w:type="dxa"/>
          </w:tcPr>
          <w:p w14:paraId="7844CE46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2E4B8E" w14:paraId="2D628839" w14:textId="77777777" w:rsidTr="00B52544">
        <w:tc>
          <w:tcPr>
            <w:tcW w:w="562" w:type="dxa"/>
          </w:tcPr>
          <w:p w14:paraId="2407DFE0" w14:textId="35E62DBE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99" w:type="dxa"/>
          </w:tcPr>
          <w:p w14:paraId="5AD8C54A" w14:textId="0B24F641" w:rsidR="002E4B8E" w:rsidRDefault="002E4B8E" w:rsidP="002E4B8E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751" w:type="dxa"/>
          </w:tcPr>
          <w:p w14:paraId="49157DC1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4998" w:type="dxa"/>
          </w:tcPr>
          <w:p w14:paraId="588625BC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="00FE7D66"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A Dataflow Network</w:t>
        </w:r>
      </w:hyperlink>
    </w:p>
    <w:p w14:paraId="26390A89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="00FE7D66"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="00FE7D66"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="00FE7D66"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Richer Visual Displays With HEVC (HDR)</w:t>
        </w:r>
      </w:hyperlink>
    </w:p>
    <w:p w14:paraId="0163EA6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="00FE7D66"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="00FE7D66"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For Visual Analysis</w:t>
      </w:r>
    </w:p>
    <w:p w14:paraId="6DE4D992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="00FE7D66"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The Internet Of Things</w:t>
        </w:r>
      </w:hyperlink>
    </w:p>
    <w:p w14:paraId="7F7BA8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굴림"/>
          <w:color w:val="000000"/>
          <w:lang w:eastAsia="ko-KR"/>
        </w:rPr>
      </w:pPr>
      <w:hyperlink r:id="rId16" w:history="1">
        <w:r w:rsidR="00FE7D66"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1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8F2557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98A0A" w14:textId="77777777" w:rsidR="0049452B" w:rsidRDefault="0049452B" w:rsidP="009E784A">
      <w:r>
        <w:separator/>
      </w:r>
    </w:p>
  </w:endnote>
  <w:endnote w:type="continuationSeparator" w:id="0">
    <w:p w14:paraId="1CD6C5C0" w14:textId="77777777" w:rsidR="0049452B" w:rsidRDefault="0049452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B8B0" w14:textId="77777777" w:rsidR="0049452B" w:rsidRDefault="0049452B" w:rsidP="009E784A">
      <w:r>
        <w:separator/>
      </w:r>
    </w:p>
  </w:footnote>
  <w:footnote w:type="continuationSeparator" w:id="0">
    <w:p w14:paraId="18E53CBC" w14:textId="77777777" w:rsidR="0049452B" w:rsidRDefault="0049452B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0FF0F1A"/>
    <w:multiLevelType w:val="hybridMultilevel"/>
    <w:tmpl w:val="06CAC862"/>
    <w:lvl w:ilvl="0" w:tplc="D9C87DBA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630CA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C8963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220064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B4478C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BC840C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106504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1A6AFA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EAA212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8" w15:restartNumberingAfterBreak="0">
    <w:nsid w:val="763D44A8"/>
    <w:multiLevelType w:val="hybridMultilevel"/>
    <w:tmpl w:val="37D07606"/>
    <w:lvl w:ilvl="0" w:tplc="4F5258CA">
      <w:start w:val="1"/>
      <w:numFmt w:val="bullet"/>
      <w:lvlText w:val="⁃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B0F2E110">
      <w:start w:val="1"/>
      <w:numFmt w:val="bullet"/>
      <w:lvlText w:val="⁃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E16EF17C" w:tentative="1">
      <w:start w:val="1"/>
      <w:numFmt w:val="bullet"/>
      <w:lvlText w:val="⁃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D5BAEB74" w:tentative="1">
      <w:start w:val="1"/>
      <w:numFmt w:val="bullet"/>
      <w:lvlText w:val="⁃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5DD640F6" w:tentative="1">
      <w:start w:val="1"/>
      <w:numFmt w:val="bullet"/>
      <w:lvlText w:val="⁃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8DC8D2D6" w:tentative="1">
      <w:start w:val="1"/>
      <w:numFmt w:val="bullet"/>
      <w:lvlText w:val="⁃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04EAF720" w:tentative="1">
      <w:start w:val="1"/>
      <w:numFmt w:val="bullet"/>
      <w:lvlText w:val="⁃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52866CC6" w:tentative="1">
      <w:start w:val="1"/>
      <w:numFmt w:val="bullet"/>
      <w:lvlText w:val="⁃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738415F4" w:tentative="1">
      <w:start w:val="1"/>
      <w:numFmt w:val="bullet"/>
      <w:lvlText w:val="⁃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 w16cid:durableId="1534689128">
    <w:abstractNumId w:val="5"/>
  </w:num>
  <w:num w:numId="2" w16cid:durableId="2134515855">
    <w:abstractNumId w:val="2"/>
  </w:num>
  <w:num w:numId="3" w16cid:durableId="589462212">
    <w:abstractNumId w:val="3"/>
  </w:num>
  <w:num w:numId="4" w16cid:durableId="124080502">
    <w:abstractNumId w:val="6"/>
  </w:num>
  <w:num w:numId="5" w16cid:durableId="451244128">
    <w:abstractNumId w:val="4"/>
  </w:num>
  <w:num w:numId="6" w16cid:durableId="310671041">
    <w:abstractNumId w:val="0"/>
  </w:num>
  <w:num w:numId="7" w16cid:durableId="1782803853">
    <w:abstractNumId w:val="7"/>
  </w:num>
  <w:num w:numId="8" w16cid:durableId="807749461">
    <w:abstractNumId w:val="8"/>
  </w:num>
  <w:num w:numId="9" w16cid:durableId="21392763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3B5"/>
    <w:rsid w:val="00081430"/>
    <w:rsid w:val="000968DA"/>
    <w:rsid w:val="000C78E6"/>
    <w:rsid w:val="000E121D"/>
    <w:rsid w:val="00162DEB"/>
    <w:rsid w:val="0017051E"/>
    <w:rsid w:val="0018563E"/>
    <w:rsid w:val="00196997"/>
    <w:rsid w:val="001B335E"/>
    <w:rsid w:val="00263789"/>
    <w:rsid w:val="00266BDB"/>
    <w:rsid w:val="00271C41"/>
    <w:rsid w:val="00286349"/>
    <w:rsid w:val="002A5C6F"/>
    <w:rsid w:val="002D797F"/>
    <w:rsid w:val="002E4B8E"/>
    <w:rsid w:val="002F3D5B"/>
    <w:rsid w:val="003226C8"/>
    <w:rsid w:val="00340908"/>
    <w:rsid w:val="003520A2"/>
    <w:rsid w:val="0038305D"/>
    <w:rsid w:val="00385C5D"/>
    <w:rsid w:val="00390CBB"/>
    <w:rsid w:val="003B0FC6"/>
    <w:rsid w:val="004246D3"/>
    <w:rsid w:val="004453B2"/>
    <w:rsid w:val="0047397F"/>
    <w:rsid w:val="0049452B"/>
    <w:rsid w:val="004A17A0"/>
    <w:rsid w:val="004C0D1A"/>
    <w:rsid w:val="004C2E98"/>
    <w:rsid w:val="004E45B6"/>
    <w:rsid w:val="004F5473"/>
    <w:rsid w:val="0054209D"/>
    <w:rsid w:val="005612C2"/>
    <w:rsid w:val="00577488"/>
    <w:rsid w:val="005951FA"/>
    <w:rsid w:val="005C2A51"/>
    <w:rsid w:val="0061539B"/>
    <w:rsid w:val="0063127E"/>
    <w:rsid w:val="00676F7F"/>
    <w:rsid w:val="00702B9F"/>
    <w:rsid w:val="00751A8E"/>
    <w:rsid w:val="00785173"/>
    <w:rsid w:val="00785A20"/>
    <w:rsid w:val="007A0987"/>
    <w:rsid w:val="007A260F"/>
    <w:rsid w:val="007B1977"/>
    <w:rsid w:val="007D6BF6"/>
    <w:rsid w:val="007F3639"/>
    <w:rsid w:val="00842C22"/>
    <w:rsid w:val="00852340"/>
    <w:rsid w:val="00864903"/>
    <w:rsid w:val="008840C1"/>
    <w:rsid w:val="00886B20"/>
    <w:rsid w:val="008A21EA"/>
    <w:rsid w:val="008E7795"/>
    <w:rsid w:val="008F2557"/>
    <w:rsid w:val="00913733"/>
    <w:rsid w:val="00954B0D"/>
    <w:rsid w:val="009636E0"/>
    <w:rsid w:val="00963C5D"/>
    <w:rsid w:val="00980E7B"/>
    <w:rsid w:val="009935E6"/>
    <w:rsid w:val="009B09C2"/>
    <w:rsid w:val="009C5AAC"/>
    <w:rsid w:val="009D5D9F"/>
    <w:rsid w:val="009E784A"/>
    <w:rsid w:val="00A25D0B"/>
    <w:rsid w:val="00AE54F7"/>
    <w:rsid w:val="00B07B30"/>
    <w:rsid w:val="00B16535"/>
    <w:rsid w:val="00B24CCE"/>
    <w:rsid w:val="00B52544"/>
    <w:rsid w:val="00B60A76"/>
    <w:rsid w:val="00B7591A"/>
    <w:rsid w:val="00B75C6F"/>
    <w:rsid w:val="00BA2C7E"/>
    <w:rsid w:val="00BA35CB"/>
    <w:rsid w:val="00BD5931"/>
    <w:rsid w:val="00BD60B6"/>
    <w:rsid w:val="00C1012D"/>
    <w:rsid w:val="00C74BEF"/>
    <w:rsid w:val="00C96097"/>
    <w:rsid w:val="00CB798F"/>
    <w:rsid w:val="00CD36BE"/>
    <w:rsid w:val="00CE28DF"/>
    <w:rsid w:val="00CF1629"/>
    <w:rsid w:val="00CF3275"/>
    <w:rsid w:val="00CF657E"/>
    <w:rsid w:val="00D42B66"/>
    <w:rsid w:val="00D6764F"/>
    <w:rsid w:val="00D709E9"/>
    <w:rsid w:val="00D7777B"/>
    <w:rsid w:val="00DC1022"/>
    <w:rsid w:val="00E36844"/>
    <w:rsid w:val="00E565AB"/>
    <w:rsid w:val="00E843CE"/>
    <w:rsid w:val="00E851B0"/>
    <w:rsid w:val="00E9507F"/>
    <w:rsid w:val="00E965CC"/>
    <w:rsid w:val="00EA3514"/>
    <w:rsid w:val="00EF1354"/>
    <w:rsid w:val="00EF2D59"/>
    <w:rsid w:val="00F03F9B"/>
    <w:rsid w:val="00F419DA"/>
    <w:rsid w:val="00F528FD"/>
    <w:rsid w:val="00F545FB"/>
    <w:rsid w:val="00F73309"/>
    <w:rsid w:val="00F81D02"/>
    <w:rsid w:val="00FE7D66"/>
    <w:rsid w:val="00FF2653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7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072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37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6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55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9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00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60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6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665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40015">
          <w:marLeft w:val="188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4106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3589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3388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3894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81859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3334">
          <w:marLeft w:val="188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6515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8672">
          <w:marLeft w:val="188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8970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75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2424</Words>
  <Characters>13823</Characters>
  <Application>Microsoft Office Word</Application>
  <DocSecurity>0</DocSecurity>
  <Lines>115</Lines>
  <Paragraphs>32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Microsoft Office User</cp:lastModifiedBy>
  <cp:revision>5</cp:revision>
  <dcterms:created xsi:type="dcterms:W3CDTF">2024-07-18T10:51:00Z</dcterms:created>
  <dcterms:modified xsi:type="dcterms:W3CDTF">2024-11-08T07:42:00Z</dcterms:modified>
</cp:coreProperties>
</file>