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0E660" w14:textId="4464771C" w:rsidR="001A33D0" w:rsidRPr="00AE3765" w:rsidRDefault="001A33D0" w:rsidP="001A33D0">
      <w:pPr>
        <w:jc w:val="right"/>
        <w:rPr>
          <w:b/>
          <w:sz w:val="28"/>
          <w:szCs w:val="28"/>
          <w:lang w:val="en-CA"/>
        </w:rPr>
      </w:pPr>
      <w:r w:rsidRPr="00AE3765">
        <w:rPr>
          <w:b/>
          <w:noProof/>
          <w:sz w:val="28"/>
          <w:szCs w:val="28"/>
          <w:lang w:val="en-CA"/>
        </w:rPr>
        <w:t>ISO</w:t>
      </w:r>
      <w:r w:rsidR="00E148DD" w:rsidRPr="00AE3765">
        <w:rPr>
          <w:b/>
          <w:noProof/>
          <w:sz w:val="28"/>
          <w:szCs w:val="28"/>
          <w:lang w:val="en-CA"/>
        </w:rPr>
        <w:t>/IEC</w:t>
      </w:r>
      <w:r w:rsidRPr="00AE3765">
        <w:rPr>
          <w:b/>
          <w:noProof/>
          <w:sz w:val="28"/>
          <w:szCs w:val="28"/>
          <w:lang w:val="en-CA"/>
        </w:rPr>
        <w:t> </w:t>
      </w:r>
      <w:r w:rsidR="00EA5E64">
        <w:rPr>
          <w:b/>
          <w:noProof/>
          <w:sz w:val="28"/>
          <w:szCs w:val="28"/>
          <w:lang w:val="en-CA"/>
        </w:rPr>
        <w:t>14496</w:t>
      </w:r>
      <w:r w:rsidRPr="00AE3765">
        <w:rPr>
          <w:b/>
          <w:noProof/>
          <w:sz w:val="28"/>
          <w:szCs w:val="28"/>
          <w:lang w:val="en-CA"/>
        </w:rPr>
        <w:t>-</w:t>
      </w:r>
      <w:r w:rsidR="00E148DD" w:rsidRPr="00AE3765">
        <w:rPr>
          <w:b/>
          <w:noProof/>
          <w:sz w:val="28"/>
          <w:szCs w:val="28"/>
          <w:lang w:val="en-CA"/>
        </w:rPr>
        <w:t>12</w:t>
      </w:r>
      <w:r w:rsidRPr="00AE3765">
        <w:rPr>
          <w:b/>
          <w:noProof/>
          <w:sz w:val="28"/>
          <w:szCs w:val="28"/>
          <w:lang w:val="en-CA"/>
        </w:rPr>
        <w:t>:</w:t>
      </w:r>
      <w:r w:rsidR="00E56A1E" w:rsidRPr="00AE3765">
        <w:rPr>
          <w:b/>
          <w:noProof/>
          <w:sz w:val="28"/>
          <w:szCs w:val="28"/>
          <w:lang w:val="en-CA"/>
        </w:rPr>
        <w:t>20</w:t>
      </w:r>
      <w:r w:rsidR="00783DF8">
        <w:rPr>
          <w:b/>
          <w:noProof/>
          <w:sz w:val="28"/>
          <w:szCs w:val="28"/>
          <w:lang w:val="en-CA"/>
        </w:rPr>
        <w:t>24</w:t>
      </w:r>
      <w:r w:rsidR="006E0234" w:rsidRPr="00AE3765">
        <w:rPr>
          <w:b/>
          <w:noProof/>
          <w:sz w:val="28"/>
          <w:szCs w:val="28"/>
          <w:lang w:val="en-CA"/>
        </w:rPr>
        <w:t>/</w:t>
      </w:r>
      <w:r w:rsidR="0042084A" w:rsidRPr="00AE3765">
        <w:rPr>
          <w:b/>
          <w:noProof/>
          <w:sz w:val="28"/>
          <w:szCs w:val="28"/>
          <w:lang w:val="en-CA"/>
        </w:rPr>
        <w:t xml:space="preserve">AMD </w:t>
      </w:r>
      <w:r w:rsidR="004648DB">
        <w:rPr>
          <w:b/>
          <w:noProof/>
          <w:sz w:val="28"/>
          <w:szCs w:val="28"/>
          <w:lang w:val="en-CA"/>
        </w:rPr>
        <w:t>2</w:t>
      </w:r>
      <w:r w:rsidR="006E0234" w:rsidRPr="00AE3765">
        <w:rPr>
          <w:b/>
          <w:noProof/>
          <w:sz w:val="28"/>
          <w:szCs w:val="28"/>
          <w:lang w:val="en-CA"/>
        </w:rPr>
        <w:t>:</w:t>
      </w:r>
      <w:r w:rsidR="00E56A1E" w:rsidRPr="00AE3765">
        <w:rPr>
          <w:b/>
          <w:noProof/>
          <w:sz w:val="28"/>
          <w:szCs w:val="28"/>
          <w:lang w:val="en-CA"/>
        </w:rPr>
        <w:t>20</w:t>
      </w:r>
      <w:r w:rsidR="004853A2">
        <w:rPr>
          <w:b/>
          <w:noProof/>
          <w:sz w:val="28"/>
          <w:szCs w:val="28"/>
          <w:lang w:val="en-CA"/>
        </w:rPr>
        <w:t>2</w:t>
      </w:r>
      <w:r w:rsidR="00F047D4" w:rsidRPr="00AE3765">
        <w:rPr>
          <w:b/>
          <w:noProof/>
          <w:sz w:val="28"/>
          <w:szCs w:val="28"/>
          <w:lang w:val="en-CA"/>
        </w:rPr>
        <w:t>x</w:t>
      </w:r>
      <w:r w:rsidR="006E0234" w:rsidRPr="00AE3765">
        <w:rPr>
          <w:b/>
          <w:noProof/>
          <w:sz w:val="28"/>
          <w:szCs w:val="28"/>
          <w:lang w:val="en-CA"/>
        </w:rPr>
        <w:t>(E)</w:t>
      </w:r>
    </w:p>
    <w:p w14:paraId="0892C326" w14:textId="5DA86220" w:rsidR="001A33D0" w:rsidRPr="00AE3765" w:rsidRDefault="001A33D0" w:rsidP="001A33D0">
      <w:pPr>
        <w:jc w:val="right"/>
        <w:rPr>
          <w:lang w:val="en-CA"/>
        </w:rPr>
      </w:pPr>
      <w:r w:rsidRPr="00AE3765">
        <w:rPr>
          <w:noProof/>
          <w:lang w:val="en-CA"/>
        </w:rPr>
        <w:t>ISO</w:t>
      </w:r>
      <w:r w:rsidR="00E148DD" w:rsidRPr="00AE3765">
        <w:rPr>
          <w:noProof/>
          <w:lang w:val="en-CA"/>
        </w:rPr>
        <w:t>/IEC</w:t>
      </w:r>
      <w:r w:rsidRPr="00AE3765">
        <w:rPr>
          <w:noProof/>
          <w:lang w:val="en-CA"/>
        </w:rPr>
        <w:t> </w:t>
      </w:r>
      <w:r w:rsidR="00E148DD" w:rsidRPr="00AE3765">
        <w:rPr>
          <w:noProof/>
          <w:lang w:val="en-CA"/>
        </w:rPr>
        <w:t>J</w:t>
      </w:r>
      <w:r w:rsidRPr="00AE3765">
        <w:rPr>
          <w:lang w:val="en-CA"/>
        </w:rPr>
        <w:t>TC</w:t>
      </w:r>
      <w:r w:rsidR="00E148DD" w:rsidRPr="00AE3765">
        <w:rPr>
          <w:lang w:val="en-CA"/>
        </w:rPr>
        <w:t>1</w:t>
      </w:r>
      <w:r w:rsidRPr="00AE3765">
        <w:rPr>
          <w:lang w:val="en-CA"/>
        </w:rPr>
        <w:t>/SC </w:t>
      </w:r>
      <w:r w:rsidR="00E148DD" w:rsidRPr="00AE3765">
        <w:rPr>
          <w:noProof/>
          <w:lang w:val="en-CA"/>
        </w:rPr>
        <w:t>29</w:t>
      </w:r>
    </w:p>
    <w:p w14:paraId="01554D38" w14:textId="77777777" w:rsidR="001A33D0" w:rsidRPr="00AE3765" w:rsidRDefault="001A33D0" w:rsidP="001A33D0">
      <w:pPr>
        <w:spacing w:after="2000"/>
        <w:jc w:val="right"/>
        <w:rPr>
          <w:lang w:val="en-CA"/>
        </w:rPr>
      </w:pPr>
      <w:bookmarkStart w:id="1" w:name="CVP_Secretariat_Loca"/>
      <w:r w:rsidRPr="00AE3765">
        <w:rPr>
          <w:lang w:val="en-CA"/>
        </w:rPr>
        <w:t>Secretariat</w:t>
      </w:r>
      <w:bookmarkEnd w:id="1"/>
      <w:r w:rsidRPr="00AE3765">
        <w:rPr>
          <w:lang w:val="en-CA"/>
        </w:rPr>
        <w:t xml:space="preserve">: </w:t>
      </w:r>
      <w:r w:rsidR="00E148DD" w:rsidRPr="00AE3765">
        <w:rPr>
          <w:noProof/>
          <w:lang w:val="en-CA"/>
        </w:rPr>
        <w:t>JISC</w:t>
      </w:r>
    </w:p>
    <w:p w14:paraId="40800A9A" w14:textId="24B3E3B4" w:rsidR="001A33D0" w:rsidRPr="00AE3765" w:rsidRDefault="00100FE2" w:rsidP="001A33D0">
      <w:pPr>
        <w:spacing w:line="360" w:lineRule="atLeast"/>
        <w:jc w:val="left"/>
        <w:rPr>
          <w:b/>
          <w:sz w:val="32"/>
          <w:szCs w:val="32"/>
          <w:lang w:val="en-CA"/>
        </w:rPr>
      </w:pPr>
      <w:r w:rsidRPr="00100FE2">
        <w:rPr>
          <w:b/>
          <w:sz w:val="32"/>
          <w:szCs w:val="32"/>
          <w:lang w:val="en-CA"/>
        </w:rPr>
        <w:t>Information technology — Coding of audio-visual objects — Part 12: ISO base media file format</w:t>
      </w:r>
      <w:r w:rsidR="00B83540">
        <w:rPr>
          <w:b/>
          <w:sz w:val="32"/>
          <w:szCs w:val="32"/>
          <w:lang w:val="en-CA"/>
        </w:rPr>
        <w:t xml:space="preserve"> </w:t>
      </w:r>
      <w:r w:rsidR="00E148DD" w:rsidRPr="00AE3765">
        <w:rPr>
          <w:b/>
          <w:sz w:val="32"/>
          <w:szCs w:val="32"/>
          <w:lang w:val="en-CA"/>
        </w:rPr>
        <w:t xml:space="preserve">— Amendment </w:t>
      </w:r>
      <w:r w:rsidR="00F11E82">
        <w:rPr>
          <w:b/>
          <w:sz w:val="32"/>
          <w:szCs w:val="32"/>
          <w:lang w:val="en-CA"/>
        </w:rPr>
        <w:t>2</w:t>
      </w:r>
      <w:r w:rsidR="00E148DD" w:rsidRPr="00AE3765">
        <w:rPr>
          <w:b/>
          <w:sz w:val="32"/>
          <w:szCs w:val="32"/>
          <w:lang w:val="en-CA"/>
        </w:rPr>
        <w:t xml:space="preserve">: </w:t>
      </w:r>
      <w:r w:rsidR="00B83540" w:rsidRPr="00B83540">
        <w:rPr>
          <w:b/>
          <w:sz w:val="32"/>
          <w:szCs w:val="32"/>
          <w:lang w:val="en-CA"/>
        </w:rPr>
        <w:t>Tools for enhanced CMAF and DASH integration</w:t>
      </w:r>
    </w:p>
    <w:p w14:paraId="0B2384B3" w14:textId="77777777" w:rsidR="001A33D0" w:rsidRPr="00AE3765" w:rsidRDefault="001A33D0" w:rsidP="001A33D0">
      <w:pPr>
        <w:spacing w:before="2000"/>
        <w:rPr>
          <w:lang w:val="en-CA"/>
        </w:rPr>
      </w:pPr>
    </w:p>
    <w:p w14:paraId="6CA6824B" w14:textId="148051F3" w:rsidR="001A33D0" w:rsidRPr="00AE3765" w:rsidRDefault="00752104" w:rsidP="001A33D0">
      <w:pPr>
        <w:pBdr>
          <w:top w:val="single" w:sz="4" w:space="1" w:color="auto"/>
          <w:left w:val="single" w:sz="4" w:space="4" w:color="auto"/>
          <w:bottom w:val="single" w:sz="4" w:space="1" w:color="auto"/>
          <w:right w:val="single" w:sz="4" w:space="4" w:color="auto"/>
        </w:pBdr>
        <w:ind w:left="85" w:right="85"/>
        <w:jc w:val="center"/>
        <w:rPr>
          <w:sz w:val="80"/>
          <w:szCs w:val="80"/>
          <w:lang w:val="en-CA"/>
        </w:rPr>
      </w:pPr>
      <w:r w:rsidRPr="00AE3765">
        <w:rPr>
          <w:sz w:val="80"/>
          <w:szCs w:val="80"/>
          <w:lang w:val="en-CA"/>
        </w:rPr>
        <w:t>WD</w:t>
      </w:r>
      <w:r w:rsidR="00E56A1E" w:rsidRPr="00AE3765">
        <w:rPr>
          <w:sz w:val="80"/>
          <w:szCs w:val="80"/>
          <w:lang w:val="en-CA"/>
        </w:rPr>
        <w:t xml:space="preserve"> </w:t>
      </w:r>
      <w:r w:rsidR="001A33D0" w:rsidRPr="00AE3765">
        <w:rPr>
          <w:sz w:val="80"/>
          <w:szCs w:val="80"/>
          <w:lang w:val="en-CA"/>
        </w:rPr>
        <w:t>stage</w:t>
      </w:r>
    </w:p>
    <w:p w14:paraId="4AE16B16" w14:textId="77777777" w:rsidR="001A33D0" w:rsidRPr="00AE3765" w:rsidRDefault="001A33D0" w:rsidP="001A33D0">
      <w:pPr>
        <w:spacing w:after="120"/>
        <w:rPr>
          <w:lang w:val="en-CA"/>
        </w:rPr>
      </w:pPr>
    </w:p>
    <w:p w14:paraId="2A43E91C" w14:textId="77777777" w:rsidR="001A33D0" w:rsidRPr="00AE3765" w:rsidRDefault="001A33D0" w:rsidP="001A33D0">
      <w:pPr>
        <w:rPr>
          <w:lang w:val="en-CA"/>
        </w:rPr>
      </w:pPr>
    </w:p>
    <w:p w14:paraId="0A528DA6" w14:textId="77777777" w:rsidR="001A33D0" w:rsidRPr="00AE3765" w:rsidRDefault="001A33D0" w:rsidP="001A33D0">
      <w:pPr>
        <w:rPr>
          <w:lang w:val="en-CA"/>
        </w:rPr>
        <w:sectPr w:rsidR="001A33D0" w:rsidRPr="00AE3765" w:rsidSect="00B5343E">
          <w:headerReference w:type="even" r:id="rId11"/>
          <w:headerReference w:type="default" r:id="rId12"/>
          <w:footerReference w:type="even" r:id="rId13"/>
          <w:footerReference w:type="default" r:id="rId14"/>
          <w:headerReference w:type="first" r:id="rId15"/>
          <w:footerReference w:type="first" r:id="rId16"/>
          <w:type w:val="oddPage"/>
          <w:pgSz w:w="11906" w:h="16838" w:code="9"/>
          <w:pgMar w:top="794" w:right="737" w:bottom="284" w:left="851" w:header="709" w:footer="0" w:gutter="567"/>
          <w:cols w:space="720"/>
        </w:sectPr>
      </w:pPr>
    </w:p>
    <w:p w14:paraId="41C57883" w14:textId="77777777" w:rsidR="00985D9D" w:rsidRPr="00AE3765" w:rsidRDefault="00985D9D" w:rsidP="00985D9D">
      <w:pPr>
        <w:pStyle w:val="zzCopyright"/>
        <w:autoSpaceDE w:val="0"/>
        <w:autoSpaceDN w:val="0"/>
        <w:adjustRightInd w:val="0"/>
        <w:spacing w:line="270" w:lineRule="exact"/>
        <w:jc w:val="center"/>
        <w:rPr>
          <w:szCs w:val="24"/>
          <w:lang w:val="en-CA"/>
        </w:rPr>
      </w:pPr>
      <w:r w:rsidRPr="00AE3765">
        <w:rPr>
          <w:b/>
          <w:szCs w:val="24"/>
          <w:lang w:val="en-CA"/>
        </w:rPr>
        <w:t>Copyright notice</w:t>
      </w:r>
    </w:p>
    <w:p w14:paraId="4FAD045E"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3B8D6EA1"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Requests for permission to reproduce this document for the purpose of selling it should be addressed as shown below or to ISO's member body in the country of the requester:</w:t>
      </w:r>
    </w:p>
    <w:p w14:paraId="3BD9E038"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ISO copyright office</w:t>
      </w:r>
    </w:p>
    <w:p w14:paraId="307B93FE"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 xml:space="preserve">Case </w:t>
      </w:r>
      <w:proofErr w:type="spellStart"/>
      <w:r w:rsidRPr="00AE3765">
        <w:rPr>
          <w:szCs w:val="24"/>
          <w:lang w:val="en-CA"/>
        </w:rPr>
        <w:t>postale</w:t>
      </w:r>
      <w:proofErr w:type="spellEnd"/>
      <w:r w:rsidRPr="00AE3765">
        <w:rPr>
          <w:szCs w:val="24"/>
          <w:lang w:val="en-CA"/>
        </w:rPr>
        <w:t xml:space="preserve"> 56 • CH-1211 Geneva 20</w:t>
      </w:r>
    </w:p>
    <w:p w14:paraId="0FE95456"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Tel. + 41 22 749 01 11</w:t>
      </w:r>
    </w:p>
    <w:p w14:paraId="055531A6"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Fax + 41 22 749 09 47</w:t>
      </w:r>
    </w:p>
    <w:p w14:paraId="305E6EF1"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E-mail copyright@iso.org</w:t>
      </w:r>
    </w:p>
    <w:p w14:paraId="31D2F1E3"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Web www.iso.org</w:t>
      </w:r>
    </w:p>
    <w:p w14:paraId="04965F3F"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Reproduction for sales purposes may be subject to royalty payments or a licensing agreement.</w:t>
      </w:r>
    </w:p>
    <w:p w14:paraId="17D095D5"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Violators may be prosecuted.</w:t>
      </w:r>
    </w:p>
    <w:p w14:paraId="3E510047" w14:textId="77777777" w:rsidR="0033616F" w:rsidRPr="00AE3765" w:rsidRDefault="0033616F">
      <w:pPr>
        <w:tabs>
          <w:tab w:val="clear" w:pos="403"/>
        </w:tabs>
        <w:spacing w:after="0" w:line="240" w:lineRule="auto"/>
        <w:jc w:val="left"/>
        <w:rPr>
          <w:b/>
          <w:sz w:val="28"/>
          <w:lang w:val="en-CA"/>
        </w:rPr>
      </w:pPr>
      <w:r w:rsidRPr="00AE3765">
        <w:rPr>
          <w:lang w:val="en-CA"/>
        </w:rPr>
        <w:br w:type="page"/>
      </w:r>
    </w:p>
    <w:p w14:paraId="0EAFA32C" w14:textId="07C8D2F0" w:rsidR="001A33D0" w:rsidRPr="00AE3765" w:rsidRDefault="001A33D0" w:rsidP="001A33D0">
      <w:pPr>
        <w:pStyle w:val="zzContents"/>
        <w:spacing w:before="0"/>
        <w:rPr>
          <w:lang w:val="en-CA"/>
        </w:rPr>
      </w:pPr>
      <w:r w:rsidRPr="00AE3765">
        <w:rPr>
          <w:lang w:val="en-CA"/>
        </w:rPr>
        <w:t>Contents</w:t>
      </w:r>
    </w:p>
    <w:p w14:paraId="2618D9E9" w14:textId="2F067257" w:rsidR="006C60FD" w:rsidRDefault="00812959">
      <w:pPr>
        <w:pStyle w:val="TOC1"/>
        <w:tabs>
          <w:tab w:val="right" w:leader="dot" w:pos="9741"/>
        </w:tabs>
        <w:rPr>
          <w:ins w:id="2" w:author="Dimitri Podborski" w:date="2024-11-03T13:30:00Z" w16du:dateUtc="2024-11-03T10:30:00Z"/>
          <w:rFonts w:eastAsiaTheme="minorEastAsia" w:cstheme="minorBidi"/>
          <w:b w:val="0"/>
          <w:bCs w:val="0"/>
          <w:i w:val="0"/>
          <w:iCs w:val="0"/>
          <w:noProof/>
          <w:kern w:val="2"/>
          <w:lang w:val="en-US"/>
          <w14:ligatures w14:val="standardContextual"/>
        </w:rPr>
      </w:pPr>
      <w:r w:rsidRPr="00AE3765">
        <w:rPr>
          <w:lang w:val="en-CA"/>
        </w:rPr>
        <w:fldChar w:fldCharType="begin"/>
      </w:r>
      <w:r w:rsidRPr="00AE3765">
        <w:rPr>
          <w:lang w:val="en-CA"/>
        </w:rPr>
        <w:instrText xml:space="preserve"> TOC \o "</w:instrText>
      </w:r>
      <w:r w:rsidR="004B4759" w:rsidRPr="00AE3765">
        <w:rPr>
          <w:lang w:val="en-CA"/>
        </w:rPr>
        <w:instrText>1</w:instrText>
      </w:r>
      <w:r w:rsidRPr="00AE3765">
        <w:rPr>
          <w:lang w:val="en-CA"/>
        </w:rPr>
        <w:instrText xml:space="preserve">-3" \h \z \t "Heading 1;1;a2;2;a3;3;ANNEX;1;Biblio Title;1;Foreword Title;1;Intro Title;1" </w:instrText>
      </w:r>
      <w:r w:rsidRPr="00AE3765">
        <w:rPr>
          <w:lang w:val="en-CA"/>
        </w:rPr>
        <w:fldChar w:fldCharType="separate"/>
      </w:r>
      <w:ins w:id="3" w:author="Dimitri Podborski" w:date="2024-11-03T13:30:00Z" w16du:dateUtc="2024-11-03T10:30:00Z">
        <w:r w:rsidR="006C60FD" w:rsidRPr="00742969">
          <w:rPr>
            <w:rStyle w:val="Hyperlink"/>
            <w:noProof/>
          </w:rPr>
          <w:fldChar w:fldCharType="begin"/>
        </w:r>
        <w:r w:rsidR="006C60FD" w:rsidRPr="00742969">
          <w:rPr>
            <w:rStyle w:val="Hyperlink"/>
            <w:noProof/>
          </w:rPr>
          <w:instrText xml:space="preserve"> </w:instrText>
        </w:r>
        <w:r w:rsidR="006C60FD">
          <w:rPr>
            <w:noProof/>
          </w:rPr>
          <w:instrText>HYPERLINK \l "_Toc181533028"</w:instrText>
        </w:r>
        <w:r w:rsidR="006C60FD" w:rsidRPr="00742969">
          <w:rPr>
            <w:rStyle w:val="Hyperlink"/>
            <w:noProof/>
          </w:rPr>
          <w:instrText xml:space="preserve"> </w:instrText>
        </w:r>
        <w:r w:rsidR="006C60FD" w:rsidRPr="00742969">
          <w:rPr>
            <w:rStyle w:val="Hyperlink"/>
            <w:noProof/>
          </w:rPr>
        </w:r>
        <w:r w:rsidR="006C60FD" w:rsidRPr="00742969">
          <w:rPr>
            <w:rStyle w:val="Hyperlink"/>
            <w:noProof/>
          </w:rPr>
          <w:fldChar w:fldCharType="separate"/>
        </w:r>
        <w:r w:rsidR="006C60FD" w:rsidRPr="00742969">
          <w:rPr>
            <w:rStyle w:val="Hyperlink"/>
            <w:noProof/>
            <w:lang w:val="en-CA"/>
          </w:rPr>
          <w:t>Foreword</w:t>
        </w:r>
        <w:r w:rsidR="006C60FD">
          <w:rPr>
            <w:noProof/>
            <w:webHidden/>
          </w:rPr>
          <w:tab/>
        </w:r>
        <w:r w:rsidR="006C60FD">
          <w:rPr>
            <w:noProof/>
            <w:webHidden/>
          </w:rPr>
          <w:fldChar w:fldCharType="begin"/>
        </w:r>
        <w:r w:rsidR="006C60FD">
          <w:rPr>
            <w:noProof/>
            <w:webHidden/>
          </w:rPr>
          <w:instrText xml:space="preserve"> PAGEREF _Toc181533028 \h </w:instrText>
        </w:r>
      </w:ins>
      <w:r w:rsidR="006C60FD">
        <w:rPr>
          <w:noProof/>
          <w:webHidden/>
        </w:rPr>
      </w:r>
      <w:r w:rsidR="006C60FD">
        <w:rPr>
          <w:noProof/>
          <w:webHidden/>
        </w:rPr>
        <w:fldChar w:fldCharType="separate"/>
      </w:r>
      <w:ins w:id="4" w:author="Dimitri Podborski" w:date="2024-11-03T13:30:00Z" w16du:dateUtc="2024-11-03T10:30:00Z">
        <w:r w:rsidR="006C60FD">
          <w:rPr>
            <w:noProof/>
            <w:webHidden/>
          </w:rPr>
          <w:t>iv</w:t>
        </w:r>
        <w:r w:rsidR="006C60FD">
          <w:rPr>
            <w:noProof/>
            <w:webHidden/>
          </w:rPr>
          <w:fldChar w:fldCharType="end"/>
        </w:r>
        <w:r w:rsidR="006C60FD" w:rsidRPr="00742969">
          <w:rPr>
            <w:rStyle w:val="Hyperlink"/>
            <w:noProof/>
          </w:rPr>
          <w:fldChar w:fldCharType="end"/>
        </w:r>
      </w:ins>
    </w:p>
    <w:p w14:paraId="226C773E" w14:textId="2DF0E84E" w:rsidR="006C60FD" w:rsidRDefault="006C60FD">
      <w:pPr>
        <w:pStyle w:val="TOC1"/>
        <w:tabs>
          <w:tab w:val="left" w:pos="440"/>
          <w:tab w:val="right" w:leader="dot" w:pos="9741"/>
        </w:tabs>
        <w:rPr>
          <w:ins w:id="5" w:author="Dimitri Podborski" w:date="2024-11-03T13:30:00Z" w16du:dateUtc="2024-11-03T10:30:00Z"/>
          <w:rFonts w:eastAsiaTheme="minorEastAsia" w:cstheme="minorBidi"/>
          <w:b w:val="0"/>
          <w:bCs w:val="0"/>
          <w:i w:val="0"/>
          <w:iCs w:val="0"/>
          <w:noProof/>
          <w:kern w:val="2"/>
          <w:lang w:val="en-US"/>
          <w14:ligatures w14:val="standardContextual"/>
        </w:rPr>
      </w:pPr>
      <w:ins w:id="6"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"_Toc181533029"</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lang w:val="en-CA"/>
          </w:rPr>
          <w:t>1</w:t>
        </w:r>
        <w:r>
          <w:rPr>
            <w:rFonts w:eastAsiaTheme="minorEastAsia" w:cstheme="minorBidi"/>
            <w:b w:val="0"/>
            <w:bCs w:val="0"/>
            <w:i w:val="0"/>
            <w:iCs w:val="0"/>
            <w:noProof/>
            <w:kern w:val="2"/>
            <w:lang w:val="en-US"/>
            <w14:ligatures w14:val="standardContextual"/>
          </w:rPr>
          <w:tab/>
        </w:r>
        <w:r w:rsidRPr="00742969">
          <w:rPr>
            <w:rStyle w:val="Hyperlink"/>
            <w:noProof/>
            <w:lang w:val="en-CA"/>
          </w:rPr>
          <w:t>Add restrictions on 'altr' groups</w:t>
        </w:r>
        <w:r>
          <w:rPr>
            <w:noProof/>
            <w:webHidden/>
          </w:rPr>
          <w:tab/>
        </w:r>
        <w:r>
          <w:rPr>
            <w:noProof/>
            <w:webHidden/>
          </w:rPr>
          <w:fldChar w:fldCharType="begin"/>
        </w:r>
        <w:r>
          <w:rPr>
            <w:noProof/>
            <w:webHidden/>
          </w:rPr>
          <w:instrText xml:space="preserve"> PAGEREF _Toc181533029 \h </w:instrText>
        </w:r>
      </w:ins>
      <w:r>
        <w:rPr>
          <w:noProof/>
          <w:webHidden/>
        </w:rPr>
      </w:r>
      <w:r>
        <w:rPr>
          <w:noProof/>
          <w:webHidden/>
        </w:rPr>
        <w:fldChar w:fldCharType="separate"/>
      </w:r>
      <w:ins w:id="7" w:author="Dimitri Podborski" w:date="2024-11-03T13:30:00Z" w16du:dateUtc="2024-11-03T10:30:00Z">
        <w:r>
          <w:rPr>
            <w:noProof/>
            <w:webHidden/>
          </w:rPr>
          <w:t>1</w:t>
        </w:r>
        <w:r>
          <w:rPr>
            <w:noProof/>
            <w:webHidden/>
          </w:rPr>
          <w:fldChar w:fldCharType="end"/>
        </w:r>
        <w:r w:rsidRPr="00742969">
          <w:rPr>
            <w:rStyle w:val="Hyperlink"/>
            <w:noProof/>
          </w:rPr>
          <w:fldChar w:fldCharType="end"/>
        </w:r>
      </w:ins>
    </w:p>
    <w:p w14:paraId="362756D2" w14:textId="551E9CC1" w:rsidR="006C60FD" w:rsidRDefault="006C60FD">
      <w:pPr>
        <w:pStyle w:val="TOC1"/>
        <w:tabs>
          <w:tab w:val="left" w:pos="440"/>
          <w:tab w:val="right" w:leader="dot" w:pos="9741"/>
        </w:tabs>
        <w:rPr>
          <w:ins w:id="8" w:author="Dimitri Podborski" w:date="2024-11-03T13:30:00Z" w16du:dateUtc="2024-11-03T10:30:00Z"/>
          <w:rFonts w:eastAsiaTheme="minorEastAsia" w:cstheme="minorBidi"/>
          <w:b w:val="0"/>
          <w:bCs w:val="0"/>
          <w:i w:val="0"/>
          <w:iCs w:val="0"/>
          <w:noProof/>
          <w:kern w:val="2"/>
          <w:lang w:val="en-US"/>
          <w14:ligatures w14:val="standardContextual"/>
        </w:rPr>
      </w:pPr>
      <w:ins w:id="9"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"_Toc181533030"</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lang w:val="en-CA"/>
          </w:rPr>
          <w:t>2</w:t>
        </w:r>
        <w:r>
          <w:rPr>
            <w:rFonts w:eastAsiaTheme="minorEastAsia" w:cstheme="minorBidi"/>
            <w:b w:val="0"/>
            <w:bCs w:val="0"/>
            <w:i w:val="0"/>
            <w:iCs w:val="0"/>
            <w:noProof/>
            <w:kern w:val="2"/>
            <w:lang w:val="en-US"/>
            <w14:ligatures w14:val="standardContextual"/>
          </w:rPr>
          <w:tab/>
        </w:r>
        <w:r w:rsidRPr="00742969">
          <w:rPr>
            <w:rStyle w:val="Hyperlink"/>
            <w:noProof/>
            <w:lang w:val="en-CA"/>
          </w:rPr>
          <w:t>New switching group box</w:t>
        </w:r>
        <w:r>
          <w:rPr>
            <w:noProof/>
            <w:webHidden/>
          </w:rPr>
          <w:tab/>
        </w:r>
        <w:r>
          <w:rPr>
            <w:noProof/>
            <w:webHidden/>
          </w:rPr>
          <w:fldChar w:fldCharType="begin"/>
        </w:r>
        <w:r>
          <w:rPr>
            <w:noProof/>
            <w:webHidden/>
          </w:rPr>
          <w:instrText xml:space="preserve"> PAGEREF _Toc181533030 \h </w:instrText>
        </w:r>
      </w:ins>
      <w:r>
        <w:rPr>
          <w:noProof/>
          <w:webHidden/>
        </w:rPr>
      </w:r>
      <w:r>
        <w:rPr>
          <w:noProof/>
          <w:webHidden/>
        </w:rPr>
        <w:fldChar w:fldCharType="separate"/>
      </w:r>
      <w:ins w:id="10" w:author="Dimitri Podborski" w:date="2024-11-03T13:30:00Z" w16du:dateUtc="2024-11-03T10:30:00Z">
        <w:r>
          <w:rPr>
            <w:noProof/>
            <w:webHidden/>
          </w:rPr>
          <w:t>2</w:t>
        </w:r>
        <w:r>
          <w:rPr>
            <w:noProof/>
            <w:webHidden/>
          </w:rPr>
          <w:fldChar w:fldCharType="end"/>
        </w:r>
        <w:r w:rsidRPr="00742969">
          <w:rPr>
            <w:rStyle w:val="Hyperlink"/>
            <w:noProof/>
          </w:rPr>
          <w:fldChar w:fldCharType="end"/>
        </w:r>
      </w:ins>
    </w:p>
    <w:p w14:paraId="1E3A9334" w14:textId="195E4438" w:rsidR="006C60FD" w:rsidRDefault="006C60FD">
      <w:pPr>
        <w:pStyle w:val="TOC1"/>
        <w:tabs>
          <w:tab w:val="left" w:pos="440"/>
          <w:tab w:val="right" w:leader="dot" w:pos="9741"/>
        </w:tabs>
        <w:rPr>
          <w:ins w:id="11" w:author="Dimitri Podborski" w:date="2024-11-03T13:30:00Z" w16du:dateUtc="2024-11-03T10:30:00Z"/>
          <w:rFonts w:eastAsiaTheme="minorEastAsia" w:cstheme="minorBidi"/>
          <w:b w:val="0"/>
          <w:bCs w:val="0"/>
          <w:i w:val="0"/>
          <w:iCs w:val="0"/>
          <w:noProof/>
          <w:kern w:val="2"/>
          <w:lang w:val="en-US"/>
          <w14:ligatures w14:val="standardContextual"/>
        </w:rPr>
      </w:pPr>
      <w:ins w:id="12"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"_Toc181533031"</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lang w:val="en-CA"/>
          </w:rPr>
          <w:t>3</w:t>
        </w:r>
        <w:r>
          <w:rPr>
            <w:rFonts w:eastAsiaTheme="minorEastAsia" w:cstheme="minorBidi"/>
            <w:b w:val="0"/>
            <w:bCs w:val="0"/>
            <w:i w:val="0"/>
            <w:iCs w:val="0"/>
            <w:noProof/>
            <w:kern w:val="2"/>
            <w:lang w:val="en-US"/>
            <w14:ligatures w14:val="standardContextual"/>
          </w:rPr>
          <w:tab/>
        </w:r>
        <w:r w:rsidRPr="00742969">
          <w:rPr>
            <w:rStyle w:val="Hyperlink"/>
            <w:noProof/>
            <w:lang w:val="en-CA"/>
          </w:rPr>
          <w:t>New screen target orientation</w:t>
        </w:r>
        <w:r>
          <w:rPr>
            <w:noProof/>
            <w:webHidden/>
          </w:rPr>
          <w:tab/>
        </w:r>
        <w:r>
          <w:rPr>
            <w:noProof/>
            <w:webHidden/>
          </w:rPr>
          <w:fldChar w:fldCharType="begin"/>
        </w:r>
        <w:r>
          <w:rPr>
            <w:noProof/>
            <w:webHidden/>
          </w:rPr>
          <w:instrText xml:space="preserve"> PAGEREF _Toc181533031 \h </w:instrText>
        </w:r>
      </w:ins>
      <w:r>
        <w:rPr>
          <w:noProof/>
          <w:webHidden/>
        </w:rPr>
      </w:r>
      <w:r>
        <w:rPr>
          <w:noProof/>
          <w:webHidden/>
        </w:rPr>
        <w:fldChar w:fldCharType="separate"/>
      </w:r>
      <w:ins w:id="13" w:author="Dimitri Podborski" w:date="2024-11-03T13:30:00Z" w16du:dateUtc="2024-11-03T10:30:00Z">
        <w:r>
          <w:rPr>
            <w:noProof/>
            <w:webHidden/>
          </w:rPr>
          <w:t>4</w:t>
        </w:r>
        <w:r>
          <w:rPr>
            <w:noProof/>
            <w:webHidden/>
          </w:rPr>
          <w:fldChar w:fldCharType="end"/>
        </w:r>
        <w:r w:rsidRPr="00742969">
          <w:rPr>
            <w:rStyle w:val="Hyperlink"/>
            <w:noProof/>
          </w:rPr>
          <w:fldChar w:fldCharType="end"/>
        </w:r>
      </w:ins>
    </w:p>
    <w:p w14:paraId="482DEE5C" w14:textId="7030CF8C" w:rsidR="006C60FD" w:rsidRDefault="006C60FD">
      <w:pPr>
        <w:pStyle w:val="TOC1"/>
        <w:tabs>
          <w:tab w:val="left" w:pos="440"/>
          <w:tab w:val="right" w:leader="dot" w:pos="9741"/>
        </w:tabs>
        <w:rPr>
          <w:ins w:id="14" w:author="Dimitri Podborski" w:date="2024-11-03T13:30:00Z" w16du:dateUtc="2024-11-03T10:30:00Z"/>
          <w:rFonts w:eastAsiaTheme="minorEastAsia" w:cstheme="minorBidi"/>
          <w:b w:val="0"/>
          <w:bCs w:val="0"/>
          <w:i w:val="0"/>
          <w:iCs w:val="0"/>
          <w:noProof/>
          <w:kern w:val="2"/>
          <w:lang w:val="en-US"/>
          <w14:ligatures w14:val="standardContextual"/>
        </w:rPr>
      </w:pPr>
      <w:ins w:id="15"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"_Toc181533032"</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rPr>
          <w:t>4</w:t>
        </w:r>
        <w:r>
          <w:rPr>
            <w:rFonts w:eastAsiaTheme="minorEastAsia" w:cstheme="minorBidi"/>
            <w:b w:val="0"/>
            <w:bCs w:val="0"/>
            <w:i w:val="0"/>
            <w:iCs w:val="0"/>
            <w:noProof/>
            <w:kern w:val="2"/>
            <w:lang w:val="en-US"/>
            <w14:ligatures w14:val="standardContextual"/>
          </w:rPr>
          <w:tab/>
        </w:r>
        <w:r w:rsidRPr="00742969">
          <w:rPr>
            <w:rStyle w:val="Hyperlink"/>
            <w:noProof/>
          </w:rPr>
          <w:t>Forbid other MetaBox versions and flags</w:t>
        </w:r>
        <w:r>
          <w:rPr>
            <w:noProof/>
            <w:webHidden/>
          </w:rPr>
          <w:tab/>
        </w:r>
        <w:r>
          <w:rPr>
            <w:noProof/>
            <w:webHidden/>
          </w:rPr>
          <w:fldChar w:fldCharType="begin"/>
        </w:r>
        <w:r>
          <w:rPr>
            <w:noProof/>
            <w:webHidden/>
          </w:rPr>
          <w:instrText xml:space="preserve"> PAGEREF _Toc181533032 \h </w:instrText>
        </w:r>
      </w:ins>
      <w:r>
        <w:rPr>
          <w:noProof/>
          <w:webHidden/>
        </w:rPr>
      </w:r>
      <w:r>
        <w:rPr>
          <w:noProof/>
          <w:webHidden/>
        </w:rPr>
        <w:fldChar w:fldCharType="separate"/>
      </w:r>
      <w:ins w:id="16" w:author="Dimitri Podborski" w:date="2024-11-03T13:30:00Z" w16du:dateUtc="2024-11-03T10:30:00Z">
        <w:r>
          <w:rPr>
            <w:noProof/>
            <w:webHidden/>
          </w:rPr>
          <w:t>6</w:t>
        </w:r>
        <w:r>
          <w:rPr>
            <w:noProof/>
            <w:webHidden/>
          </w:rPr>
          <w:fldChar w:fldCharType="end"/>
        </w:r>
        <w:r w:rsidRPr="00742969">
          <w:rPr>
            <w:rStyle w:val="Hyperlink"/>
            <w:noProof/>
          </w:rPr>
          <w:fldChar w:fldCharType="end"/>
        </w:r>
      </w:ins>
    </w:p>
    <w:p w14:paraId="251E094E" w14:textId="6632064A" w:rsidR="006C60FD" w:rsidRDefault="006C60FD">
      <w:pPr>
        <w:pStyle w:val="TOC1"/>
        <w:tabs>
          <w:tab w:val="left" w:pos="440"/>
          <w:tab w:val="right" w:leader="dot" w:pos="9741"/>
        </w:tabs>
        <w:rPr>
          <w:ins w:id="17" w:author="Dimitri Podborski" w:date="2024-11-03T13:30:00Z" w16du:dateUtc="2024-11-03T10:30:00Z"/>
          <w:rFonts w:eastAsiaTheme="minorEastAsia" w:cstheme="minorBidi"/>
          <w:b w:val="0"/>
          <w:bCs w:val="0"/>
          <w:i w:val="0"/>
          <w:iCs w:val="0"/>
          <w:noProof/>
          <w:kern w:val="2"/>
          <w:lang w:val="en-US"/>
          <w14:ligatures w14:val="standardContextual"/>
        </w:rPr>
      </w:pPr>
      <w:ins w:id="18"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"_Toc181533033"</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rPr>
          <w:t>5</w:t>
        </w:r>
        <w:r>
          <w:rPr>
            <w:rFonts w:eastAsiaTheme="minorEastAsia" w:cstheme="minorBidi"/>
            <w:b w:val="0"/>
            <w:bCs w:val="0"/>
            <w:i w:val="0"/>
            <w:iCs w:val="0"/>
            <w:noProof/>
            <w:kern w:val="2"/>
            <w:lang w:val="en-US"/>
            <w14:ligatures w14:val="standardContextual"/>
          </w:rPr>
          <w:tab/>
        </w:r>
        <w:r w:rsidRPr="00742969">
          <w:rPr>
            <w:rStyle w:val="Hyperlink"/>
            <w:noProof/>
          </w:rPr>
          <w:t>Explicitly mention preprocessing</w:t>
        </w:r>
        <w:r>
          <w:rPr>
            <w:noProof/>
            <w:webHidden/>
          </w:rPr>
          <w:tab/>
        </w:r>
        <w:r>
          <w:rPr>
            <w:noProof/>
            <w:webHidden/>
          </w:rPr>
          <w:fldChar w:fldCharType="begin"/>
        </w:r>
        <w:r>
          <w:rPr>
            <w:noProof/>
            <w:webHidden/>
          </w:rPr>
          <w:instrText xml:space="preserve"> PAGEREF _Toc181533033 \h </w:instrText>
        </w:r>
      </w:ins>
      <w:r>
        <w:rPr>
          <w:noProof/>
          <w:webHidden/>
        </w:rPr>
      </w:r>
      <w:r>
        <w:rPr>
          <w:noProof/>
          <w:webHidden/>
        </w:rPr>
        <w:fldChar w:fldCharType="separate"/>
      </w:r>
      <w:ins w:id="19" w:author="Dimitri Podborski" w:date="2024-11-03T13:30:00Z" w16du:dateUtc="2024-11-03T10:30:00Z">
        <w:r>
          <w:rPr>
            <w:noProof/>
            <w:webHidden/>
          </w:rPr>
          <w:t>6</w:t>
        </w:r>
        <w:r>
          <w:rPr>
            <w:noProof/>
            <w:webHidden/>
          </w:rPr>
          <w:fldChar w:fldCharType="end"/>
        </w:r>
        <w:r w:rsidRPr="00742969">
          <w:rPr>
            <w:rStyle w:val="Hyperlink"/>
            <w:noProof/>
          </w:rPr>
          <w:fldChar w:fldCharType="end"/>
        </w:r>
      </w:ins>
    </w:p>
    <w:p w14:paraId="0C57AC90" w14:textId="64AA2E65" w:rsidR="006C60FD" w:rsidRDefault="006C60FD">
      <w:pPr>
        <w:pStyle w:val="TOC1"/>
        <w:tabs>
          <w:tab w:val="left" w:pos="440"/>
          <w:tab w:val="right" w:leader="dot" w:pos="9741"/>
        </w:tabs>
        <w:rPr>
          <w:ins w:id="20" w:author="Dimitri Podborski" w:date="2024-11-03T13:30:00Z" w16du:dateUtc="2024-11-03T10:30:00Z"/>
          <w:rFonts w:eastAsiaTheme="minorEastAsia" w:cstheme="minorBidi"/>
          <w:b w:val="0"/>
          <w:bCs w:val="0"/>
          <w:i w:val="0"/>
          <w:iCs w:val="0"/>
          <w:noProof/>
          <w:kern w:val="2"/>
          <w:lang w:val="en-US"/>
          <w14:ligatures w14:val="standardContextual"/>
        </w:rPr>
      </w:pPr>
      <w:ins w:id="21"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"_Toc181533034"</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rPr>
          <w:t>6</w:t>
        </w:r>
        <w:r>
          <w:rPr>
            <w:rFonts w:eastAsiaTheme="minorEastAsia" w:cstheme="minorBidi"/>
            <w:b w:val="0"/>
            <w:bCs w:val="0"/>
            <w:i w:val="0"/>
            <w:iCs w:val="0"/>
            <w:noProof/>
            <w:kern w:val="2"/>
            <w:lang w:val="en-US"/>
            <w14:ligatures w14:val="standardContextual"/>
          </w:rPr>
          <w:tab/>
        </w:r>
        <w:r w:rsidRPr="00742969">
          <w:rPr>
            <w:rStyle w:val="Hyperlink"/>
            <w:noProof/>
          </w:rPr>
          <w:t>Additional track reference types</w:t>
        </w:r>
        <w:r>
          <w:rPr>
            <w:noProof/>
            <w:webHidden/>
          </w:rPr>
          <w:tab/>
        </w:r>
        <w:r>
          <w:rPr>
            <w:noProof/>
            <w:webHidden/>
          </w:rPr>
          <w:fldChar w:fldCharType="begin"/>
        </w:r>
        <w:r>
          <w:rPr>
            <w:noProof/>
            <w:webHidden/>
          </w:rPr>
          <w:instrText xml:space="preserve"> PAGEREF _Toc181533034 \h </w:instrText>
        </w:r>
      </w:ins>
      <w:r>
        <w:rPr>
          <w:noProof/>
          <w:webHidden/>
        </w:rPr>
      </w:r>
      <w:r>
        <w:rPr>
          <w:noProof/>
          <w:webHidden/>
        </w:rPr>
        <w:fldChar w:fldCharType="separate"/>
      </w:r>
      <w:ins w:id="22" w:author="Dimitri Podborski" w:date="2024-11-03T13:30:00Z" w16du:dateUtc="2024-11-03T10:30:00Z">
        <w:r>
          <w:rPr>
            <w:noProof/>
            <w:webHidden/>
          </w:rPr>
          <w:t>7</w:t>
        </w:r>
        <w:r>
          <w:rPr>
            <w:noProof/>
            <w:webHidden/>
          </w:rPr>
          <w:fldChar w:fldCharType="end"/>
        </w:r>
        <w:r w:rsidRPr="00742969">
          <w:rPr>
            <w:rStyle w:val="Hyperlink"/>
            <w:noProof/>
          </w:rPr>
          <w:fldChar w:fldCharType="end"/>
        </w:r>
      </w:ins>
    </w:p>
    <w:p w14:paraId="1A83BEC5" w14:textId="152786F1" w:rsidR="006C60FD" w:rsidRDefault="006C60FD">
      <w:pPr>
        <w:pStyle w:val="TOC1"/>
        <w:tabs>
          <w:tab w:val="left" w:pos="440"/>
          <w:tab w:val="right" w:leader="dot" w:pos="9741"/>
        </w:tabs>
        <w:rPr>
          <w:ins w:id="23" w:author="Dimitri Podborski" w:date="2024-11-03T13:30:00Z" w16du:dateUtc="2024-11-03T10:30:00Z"/>
          <w:rFonts w:eastAsiaTheme="minorEastAsia" w:cstheme="minorBidi"/>
          <w:b w:val="0"/>
          <w:bCs w:val="0"/>
          <w:i w:val="0"/>
          <w:iCs w:val="0"/>
          <w:noProof/>
          <w:kern w:val="2"/>
          <w:lang w:val="en-US"/>
          <w14:ligatures w14:val="standardContextual"/>
        </w:rPr>
      </w:pPr>
      <w:ins w:id="24"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"_Toc181533035"</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rPr>
          <w:t>7</w:t>
        </w:r>
        <w:r>
          <w:rPr>
            <w:rFonts w:eastAsiaTheme="minorEastAsia" w:cstheme="minorBidi"/>
            <w:b w:val="0"/>
            <w:bCs w:val="0"/>
            <w:i w:val="0"/>
            <w:iCs w:val="0"/>
            <w:noProof/>
            <w:kern w:val="2"/>
            <w:lang w:val="en-US"/>
            <w14:ligatures w14:val="standardContextual"/>
          </w:rPr>
          <w:tab/>
        </w:r>
        <w:r w:rsidRPr="00742969">
          <w:rPr>
            <w:rStyle w:val="Hyperlink"/>
            <w:noProof/>
          </w:rPr>
          <w:t>An entry for encs</w:t>
        </w:r>
        <w:r>
          <w:rPr>
            <w:noProof/>
            <w:webHidden/>
          </w:rPr>
          <w:tab/>
        </w:r>
        <w:r>
          <w:rPr>
            <w:noProof/>
            <w:webHidden/>
          </w:rPr>
          <w:fldChar w:fldCharType="begin"/>
        </w:r>
        <w:r>
          <w:rPr>
            <w:noProof/>
            <w:webHidden/>
          </w:rPr>
          <w:instrText xml:space="preserve"> PAGEREF _Toc181533035 \h </w:instrText>
        </w:r>
      </w:ins>
      <w:r>
        <w:rPr>
          <w:noProof/>
          <w:webHidden/>
        </w:rPr>
      </w:r>
      <w:r>
        <w:rPr>
          <w:noProof/>
          <w:webHidden/>
        </w:rPr>
        <w:fldChar w:fldCharType="separate"/>
      </w:r>
      <w:ins w:id="25" w:author="Dimitri Podborski" w:date="2024-11-03T13:30:00Z" w16du:dateUtc="2024-11-03T10:30:00Z">
        <w:r>
          <w:rPr>
            <w:noProof/>
            <w:webHidden/>
          </w:rPr>
          <w:t>7</w:t>
        </w:r>
        <w:r>
          <w:rPr>
            <w:noProof/>
            <w:webHidden/>
          </w:rPr>
          <w:fldChar w:fldCharType="end"/>
        </w:r>
        <w:r w:rsidRPr="00742969">
          <w:rPr>
            <w:rStyle w:val="Hyperlink"/>
            <w:noProof/>
          </w:rPr>
          <w:fldChar w:fldCharType="end"/>
        </w:r>
      </w:ins>
    </w:p>
    <w:p w14:paraId="4B3A56B8" w14:textId="4A30012B" w:rsidR="006C60FD" w:rsidRDefault="006C60FD">
      <w:pPr>
        <w:pStyle w:val="TOC1"/>
        <w:tabs>
          <w:tab w:val="left" w:pos="440"/>
          <w:tab w:val="right" w:leader="dot" w:pos="9741"/>
        </w:tabs>
        <w:rPr>
          <w:ins w:id="26" w:author="Dimitri Podborski" w:date="2024-11-03T13:30:00Z" w16du:dateUtc="2024-11-03T10:30:00Z"/>
          <w:rFonts w:eastAsiaTheme="minorEastAsia" w:cstheme="minorBidi"/>
          <w:b w:val="0"/>
          <w:bCs w:val="0"/>
          <w:i w:val="0"/>
          <w:iCs w:val="0"/>
          <w:noProof/>
          <w:kern w:val="2"/>
          <w:lang w:val="en-US"/>
          <w14:ligatures w14:val="standardContextual"/>
        </w:rPr>
      </w:pPr>
      <w:ins w:id="27"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"_Toc181533036"</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rPr>
          <w:t>8</w:t>
        </w:r>
        <w:r>
          <w:rPr>
            <w:rFonts w:eastAsiaTheme="minorEastAsia" w:cstheme="minorBidi"/>
            <w:b w:val="0"/>
            <w:bCs w:val="0"/>
            <w:i w:val="0"/>
            <w:iCs w:val="0"/>
            <w:noProof/>
            <w:kern w:val="2"/>
            <w:lang w:val="en-US"/>
            <w14:ligatures w14:val="standardContextual"/>
          </w:rPr>
          <w:tab/>
        </w:r>
        <w:r w:rsidRPr="00742969">
          <w:rPr>
            <w:rStyle w:val="Hyperlink"/>
            <w:noProof/>
          </w:rPr>
          <w:t>FullBox definition headers</w:t>
        </w:r>
        <w:r>
          <w:rPr>
            <w:noProof/>
            <w:webHidden/>
          </w:rPr>
          <w:tab/>
        </w:r>
        <w:r>
          <w:rPr>
            <w:noProof/>
            <w:webHidden/>
          </w:rPr>
          <w:fldChar w:fldCharType="begin"/>
        </w:r>
        <w:r>
          <w:rPr>
            <w:noProof/>
            <w:webHidden/>
          </w:rPr>
          <w:instrText xml:space="preserve"> PAGEREF _Toc181533036 \h </w:instrText>
        </w:r>
      </w:ins>
      <w:r>
        <w:rPr>
          <w:noProof/>
          <w:webHidden/>
        </w:rPr>
      </w:r>
      <w:r>
        <w:rPr>
          <w:noProof/>
          <w:webHidden/>
        </w:rPr>
        <w:fldChar w:fldCharType="separate"/>
      </w:r>
      <w:ins w:id="28" w:author="Dimitri Podborski" w:date="2024-11-03T13:30:00Z" w16du:dateUtc="2024-11-03T10:30:00Z">
        <w:r>
          <w:rPr>
            <w:noProof/>
            <w:webHidden/>
          </w:rPr>
          <w:t>7</w:t>
        </w:r>
        <w:r>
          <w:rPr>
            <w:noProof/>
            <w:webHidden/>
          </w:rPr>
          <w:fldChar w:fldCharType="end"/>
        </w:r>
        <w:r w:rsidRPr="00742969">
          <w:rPr>
            <w:rStyle w:val="Hyperlink"/>
            <w:noProof/>
          </w:rPr>
          <w:fldChar w:fldCharType="end"/>
        </w:r>
      </w:ins>
    </w:p>
    <w:p w14:paraId="181DB1CE" w14:textId="24F19275" w:rsidR="006C60FD" w:rsidRDefault="006C60FD">
      <w:pPr>
        <w:pStyle w:val="TOC1"/>
        <w:tabs>
          <w:tab w:val="left" w:pos="440"/>
          <w:tab w:val="right" w:leader="dot" w:pos="9741"/>
        </w:tabs>
        <w:rPr>
          <w:ins w:id="29" w:author="Dimitri Podborski" w:date="2024-11-03T13:30:00Z" w16du:dateUtc="2024-11-03T10:30:00Z"/>
          <w:rFonts w:eastAsiaTheme="minorEastAsia" w:cstheme="minorBidi"/>
          <w:b w:val="0"/>
          <w:bCs w:val="0"/>
          <w:i w:val="0"/>
          <w:iCs w:val="0"/>
          <w:noProof/>
          <w:kern w:val="2"/>
          <w:lang w:val="en-US"/>
          <w14:ligatures w14:val="standardContextual"/>
        </w:rPr>
      </w:pPr>
      <w:ins w:id="30"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"_Toc181533037"</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rPr>
          <w:t>9</w:t>
        </w:r>
        <w:r>
          <w:rPr>
            <w:rFonts w:eastAsiaTheme="minorEastAsia" w:cstheme="minorBidi"/>
            <w:b w:val="0"/>
            <w:bCs w:val="0"/>
            <w:i w:val="0"/>
            <w:iCs w:val="0"/>
            <w:noProof/>
            <w:kern w:val="2"/>
            <w:lang w:val="en-US"/>
            <w14:ligatures w14:val="standardContextual"/>
          </w:rPr>
          <w:tab/>
        </w:r>
        <w:r w:rsidRPr="00742969">
          <w:rPr>
            <w:rStyle w:val="Hyperlink"/>
            <w:noProof/>
          </w:rPr>
          <w:t>Missing definitions</w:t>
        </w:r>
        <w:r>
          <w:rPr>
            <w:noProof/>
            <w:webHidden/>
          </w:rPr>
          <w:tab/>
        </w:r>
        <w:r>
          <w:rPr>
            <w:noProof/>
            <w:webHidden/>
          </w:rPr>
          <w:fldChar w:fldCharType="begin"/>
        </w:r>
        <w:r>
          <w:rPr>
            <w:noProof/>
            <w:webHidden/>
          </w:rPr>
          <w:instrText xml:space="preserve"> PAGEREF _Toc181533037 \h </w:instrText>
        </w:r>
      </w:ins>
      <w:r>
        <w:rPr>
          <w:noProof/>
          <w:webHidden/>
        </w:rPr>
      </w:r>
      <w:r>
        <w:rPr>
          <w:noProof/>
          <w:webHidden/>
        </w:rPr>
        <w:fldChar w:fldCharType="separate"/>
      </w:r>
      <w:ins w:id="31" w:author="Dimitri Podborski" w:date="2024-11-03T13:30:00Z" w16du:dateUtc="2024-11-03T10:30:00Z">
        <w:r>
          <w:rPr>
            <w:noProof/>
            <w:webHidden/>
          </w:rPr>
          <w:t>8</w:t>
        </w:r>
        <w:r>
          <w:rPr>
            <w:noProof/>
            <w:webHidden/>
          </w:rPr>
          <w:fldChar w:fldCharType="end"/>
        </w:r>
        <w:r w:rsidRPr="00742969">
          <w:rPr>
            <w:rStyle w:val="Hyperlink"/>
            <w:noProof/>
          </w:rPr>
          <w:fldChar w:fldCharType="end"/>
        </w:r>
      </w:ins>
    </w:p>
    <w:p w14:paraId="463AE0F6" w14:textId="56656F9A" w:rsidR="006C60FD" w:rsidRDefault="006C60FD">
      <w:pPr>
        <w:pStyle w:val="TOC3"/>
        <w:tabs>
          <w:tab w:val="left" w:pos="1320"/>
          <w:tab w:val="right" w:leader="dot" w:pos="9741"/>
        </w:tabs>
        <w:rPr>
          <w:ins w:id="32" w:author="Dimitri Podborski" w:date="2024-11-03T13:30:00Z" w16du:dateUtc="2024-11-03T10:30:00Z"/>
          <w:rFonts w:eastAsiaTheme="minorEastAsia" w:cstheme="minorBidi"/>
          <w:noProof/>
          <w:kern w:val="2"/>
          <w:sz w:val="24"/>
          <w:szCs w:val="24"/>
          <w:lang w:val="en-US"/>
          <w14:ligatures w14:val="standardContextual"/>
        </w:rPr>
      </w:pPr>
      <w:ins w:id="33"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"_Toc181533038"</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rPr>
          <w:t>6.5.37</w:t>
        </w:r>
        <w:r>
          <w:rPr>
            <w:rFonts w:eastAsiaTheme="minorEastAsia" w:cstheme="minorBidi"/>
            <w:noProof/>
            <w:kern w:val="2"/>
            <w:sz w:val="24"/>
            <w:szCs w:val="24"/>
            <w:lang w:val="en-US"/>
            <w14:ligatures w14:val="standardContextual"/>
          </w:rPr>
          <w:tab/>
        </w:r>
        <w:r w:rsidRPr="00742969">
          <w:rPr>
            <w:rStyle w:val="Hyperlink"/>
            <w:noProof/>
          </w:rPr>
          <w:t>Track groups</w:t>
        </w:r>
        <w:r>
          <w:rPr>
            <w:noProof/>
            <w:webHidden/>
          </w:rPr>
          <w:tab/>
        </w:r>
        <w:r>
          <w:rPr>
            <w:noProof/>
            <w:webHidden/>
          </w:rPr>
          <w:fldChar w:fldCharType="begin"/>
        </w:r>
        <w:r>
          <w:rPr>
            <w:noProof/>
            <w:webHidden/>
          </w:rPr>
          <w:instrText xml:space="preserve"> PAGEREF _Toc181533038 \h </w:instrText>
        </w:r>
      </w:ins>
      <w:r>
        <w:rPr>
          <w:noProof/>
          <w:webHidden/>
        </w:rPr>
      </w:r>
      <w:r>
        <w:rPr>
          <w:noProof/>
          <w:webHidden/>
        </w:rPr>
        <w:fldChar w:fldCharType="separate"/>
      </w:r>
      <w:ins w:id="34" w:author="Dimitri Podborski" w:date="2024-11-03T13:30:00Z" w16du:dateUtc="2024-11-03T10:30:00Z">
        <w:r>
          <w:rPr>
            <w:noProof/>
            <w:webHidden/>
          </w:rPr>
          <w:t>8</w:t>
        </w:r>
        <w:r>
          <w:rPr>
            <w:noProof/>
            <w:webHidden/>
          </w:rPr>
          <w:fldChar w:fldCharType="end"/>
        </w:r>
        <w:r w:rsidRPr="00742969">
          <w:rPr>
            <w:rStyle w:val="Hyperlink"/>
            <w:noProof/>
          </w:rPr>
          <w:fldChar w:fldCharType="end"/>
        </w:r>
      </w:ins>
    </w:p>
    <w:p w14:paraId="5BD50EE3" w14:textId="439D82DA" w:rsidR="006C60FD" w:rsidRDefault="006C60FD">
      <w:pPr>
        <w:pStyle w:val="TOC3"/>
        <w:tabs>
          <w:tab w:val="left" w:pos="1320"/>
          <w:tab w:val="right" w:leader="dot" w:pos="9741"/>
        </w:tabs>
        <w:rPr>
          <w:ins w:id="35" w:author="Dimitri Podborski" w:date="2024-11-03T13:30:00Z" w16du:dateUtc="2024-11-03T10:30:00Z"/>
          <w:rFonts w:eastAsiaTheme="minorEastAsia" w:cstheme="minorBidi"/>
          <w:noProof/>
          <w:kern w:val="2"/>
          <w:sz w:val="24"/>
          <w:szCs w:val="24"/>
          <w:lang w:val="en-US"/>
          <w14:ligatures w14:val="standardContextual"/>
        </w:rPr>
      </w:pPr>
      <w:ins w:id="36"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"_Toc181533039"</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rPr>
          <w:t>6.5.38</w:t>
        </w:r>
        <w:r>
          <w:rPr>
            <w:rFonts w:eastAsiaTheme="minorEastAsia" w:cstheme="minorBidi"/>
            <w:noProof/>
            <w:kern w:val="2"/>
            <w:sz w:val="24"/>
            <w:szCs w:val="24"/>
            <w:lang w:val="en-US"/>
            <w14:ligatures w14:val="standardContextual"/>
          </w:rPr>
          <w:tab/>
        </w:r>
        <w:r w:rsidRPr="00742969">
          <w:rPr>
            <w:rStyle w:val="Hyperlink"/>
            <w:noProof/>
          </w:rPr>
          <w:t>Sample Description Boxes</w:t>
        </w:r>
        <w:r>
          <w:rPr>
            <w:noProof/>
            <w:webHidden/>
          </w:rPr>
          <w:tab/>
        </w:r>
        <w:r>
          <w:rPr>
            <w:noProof/>
            <w:webHidden/>
          </w:rPr>
          <w:fldChar w:fldCharType="begin"/>
        </w:r>
        <w:r>
          <w:rPr>
            <w:noProof/>
            <w:webHidden/>
          </w:rPr>
          <w:instrText xml:space="preserve"> PAGEREF _Toc181533039 \h </w:instrText>
        </w:r>
      </w:ins>
      <w:r>
        <w:rPr>
          <w:noProof/>
          <w:webHidden/>
        </w:rPr>
      </w:r>
      <w:r>
        <w:rPr>
          <w:noProof/>
          <w:webHidden/>
        </w:rPr>
        <w:fldChar w:fldCharType="separate"/>
      </w:r>
      <w:ins w:id="37" w:author="Dimitri Podborski" w:date="2024-11-03T13:30:00Z" w16du:dateUtc="2024-11-03T10:30:00Z">
        <w:r>
          <w:rPr>
            <w:noProof/>
            <w:webHidden/>
          </w:rPr>
          <w:t>9</w:t>
        </w:r>
        <w:r>
          <w:rPr>
            <w:noProof/>
            <w:webHidden/>
          </w:rPr>
          <w:fldChar w:fldCharType="end"/>
        </w:r>
        <w:r w:rsidRPr="00742969">
          <w:rPr>
            <w:rStyle w:val="Hyperlink"/>
            <w:noProof/>
          </w:rPr>
          <w:fldChar w:fldCharType="end"/>
        </w:r>
      </w:ins>
    </w:p>
    <w:p w14:paraId="17A90C49" w14:textId="1A78CAAE" w:rsidR="006C60FD" w:rsidRDefault="006C60FD">
      <w:pPr>
        <w:pStyle w:val="TOC3"/>
        <w:tabs>
          <w:tab w:val="left" w:pos="1320"/>
          <w:tab w:val="right" w:leader="dot" w:pos="9741"/>
        </w:tabs>
        <w:rPr>
          <w:ins w:id="38" w:author="Dimitri Podborski" w:date="2024-11-03T13:30:00Z" w16du:dateUtc="2024-11-03T10:30:00Z"/>
          <w:rFonts w:eastAsiaTheme="minorEastAsia" w:cstheme="minorBidi"/>
          <w:noProof/>
          <w:kern w:val="2"/>
          <w:sz w:val="24"/>
          <w:szCs w:val="24"/>
          <w:lang w:val="en-US"/>
          <w14:ligatures w14:val="standardContextual"/>
        </w:rPr>
      </w:pPr>
      <w:ins w:id="39"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"_Toc181533040"</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rPr>
          <w:t>6.5.39</w:t>
        </w:r>
        <w:r>
          <w:rPr>
            <w:rFonts w:eastAsiaTheme="minorEastAsia" w:cstheme="minorBidi"/>
            <w:noProof/>
            <w:kern w:val="2"/>
            <w:sz w:val="24"/>
            <w:szCs w:val="24"/>
            <w:lang w:val="en-US"/>
            <w14:ligatures w14:val="standardContextual"/>
          </w:rPr>
          <w:tab/>
        </w:r>
        <w:r w:rsidRPr="00742969">
          <w:rPr>
            <w:rStyle w:val="Hyperlink"/>
            <w:noProof/>
          </w:rPr>
          <w:t>Video media</w:t>
        </w:r>
        <w:r>
          <w:rPr>
            <w:noProof/>
            <w:webHidden/>
          </w:rPr>
          <w:tab/>
        </w:r>
        <w:r>
          <w:rPr>
            <w:noProof/>
            <w:webHidden/>
          </w:rPr>
          <w:fldChar w:fldCharType="begin"/>
        </w:r>
        <w:r>
          <w:rPr>
            <w:noProof/>
            <w:webHidden/>
          </w:rPr>
          <w:instrText xml:space="preserve"> PAGEREF _Toc181533040 \h </w:instrText>
        </w:r>
      </w:ins>
      <w:r>
        <w:rPr>
          <w:noProof/>
          <w:webHidden/>
        </w:rPr>
      </w:r>
      <w:r>
        <w:rPr>
          <w:noProof/>
          <w:webHidden/>
        </w:rPr>
        <w:fldChar w:fldCharType="separate"/>
      </w:r>
      <w:ins w:id="40" w:author="Dimitri Podborski" w:date="2024-11-03T13:30:00Z" w16du:dateUtc="2024-11-03T10:30:00Z">
        <w:r>
          <w:rPr>
            <w:noProof/>
            <w:webHidden/>
          </w:rPr>
          <w:t>11</w:t>
        </w:r>
        <w:r>
          <w:rPr>
            <w:noProof/>
            <w:webHidden/>
          </w:rPr>
          <w:fldChar w:fldCharType="end"/>
        </w:r>
        <w:r w:rsidRPr="00742969">
          <w:rPr>
            <w:rStyle w:val="Hyperlink"/>
            <w:noProof/>
          </w:rPr>
          <w:fldChar w:fldCharType="end"/>
        </w:r>
      </w:ins>
    </w:p>
    <w:p w14:paraId="4B48FCA0" w14:textId="687757B3" w:rsidR="006C60FD" w:rsidRDefault="006C60FD">
      <w:pPr>
        <w:pStyle w:val="TOC1"/>
        <w:tabs>
          <w:tab w:val="left" w:pos="660"/>
          <w:tab w:val="right" w:leader="dot" w:pos="9741"/>
        </w:tabs>
        <w:rPr>
          <w:ins w:id="41" w:author="Dimitri Podborski" w:date="2024-11-03T13:30:00Z" w16du:dateUtc="2024-11-03T10:30:00Z"/>
          <w:rFonts w:eastAsiaTheme="minorEastAsia" w:cstheme="minorBidi"/>
          <w:b w:val="0"/>
          <w:bCs w:val="0"/>
          <w:i w:val="0"/>
          <w:iCs w:val="0"/>
          <w:noProof/>
          <w:kern w:val="2"/>
          <w:lang w:val="en-US"/>
          <w14:ligatures w14:val="standardContextual"/>
        </w:rPr>
      </w:pPr>
      <w:ins w:id="42"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"_Toc181533041"</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rPr>
          <w:t>10</w:t>
        </w:r>
        <w:r>
          <w:rPr>
            <w:rFonts w:eastAsiaTheme="minorEastAsia" w:cstheme="minorBidi"/>
            <w:b w:val="0"/>
            <w:bCs w:val="0"/>
            <w:i w:val="0"/>
            <w:iCs w:val="0"/>
            <w:noProof/>
            <w:kern w:val="2"/>
            <w:lang w:val="en-US"/>
            <w14:ligatures w14:val="standardContextual"/>
          </w:rPr>
          <w:tab/>
        </w:r>
        <w:r w:rsidRPr="00742969">
          <w:rPr>
            <w:rStyle w:val="Hyperlink"/>
            <w:noProof/>
          </w:rPr>
          <w:t>Item_name clarifications</w:t>
        </w:r>
        <w:r>
          <w:rPr>
            <w:noProof/>
            <w:webHidden/>
          </w:rPr>
          <w:tab/>
        </w:r>
        <w:r>
          <w:rPr>
            <w:noProof/>
            <w:webHidden/>
          </w:rPr>
          <w:fldChar w:fldCharType="begin"/>
        </w:r>
        <w:r>
          <w:rPr>
            <w:noProof/>
            <w:webHidden/>
          </w:rPr>
          <w:instrText xml:space="preserve"> PAGEREF _Toc181533041 \h </w:instrText>
        </w:r>
      </w:ins>
      <w:r>
        <w:rPr>
          <w:noProof/>
          <w:webHidden/>
        </w:rPr>
      </w:r>
      <w:r>
        <w:rPr>
          <w:noProof/>
          <w:webHidden/>
        </w:rPr>
        <w:fldChar w:fldCharType="separate"/>
      </w:r>
      <w:ins w:id="43" w:author="Dimitri Podborski" w:date="2024-11-03T13:30:00Z" w16du:dateUtc="2024-11-03T10:30:00Z">
        <w:r>
          <w:rPr>
            <w:noProof/>
            <w:webHidden/>
          </w:rPr>
          <w:t>13</w:t>
        </w:r>
        <w:r>
          <w:rPr>
            <w:noProof/>
            <w:webHidden/>
          </w:rPr>
          <w:fldChar w:fldCharType="end"/>
        </w:r>
        <w:r w:rsidRPr="00742969">
          <w:rPr>
            <w:rStyle w:val="Hyperlink"/>
            <w:noProof/>
          </w:rPr>
          <w:fldChar w:fldCharType="end"/>
        </w:r>
      </w:ins>
    </w:p>
    <w:p w14:paraId="4A105121" w14:textId="3184F643" w:rsidR="006C60FD" w:rsidRDefault="006C60FD">
      <w:pPr>
        <w:pStyle w:val="TOC1"/>
        <w:tabs>
          <w:tab w:val="left" w:pos="660"/>
          <w:tab w:val="right" w:leader="dot" w:pos="9741"/>
        </w:tabs>
        <w:rPr>
          <w:ins w:id="44" w:author="Dimitri Podborski" w:date="2024-11-03T13:30:00Z" w16du:dateUtc="2024-11-03T10:30:00Z"/>
          <w:rFonts w:eastAsiaTheme="minorEastAsia" w:cstheme="minorBidi"/>
          <w:b w:val="0"/>
          <w:bCs w:val="0"/>
          <w:i w:val="0"/>
          <w:iCs w:val="0"/>
          <w:noProof/>
          <w:kern w:val="2"/>
          <w:lang w:val="en-US"/>
          <w14:ligatures w14:val="standardContextual"/>
        </w:rPr>
      </w:pPr>
      <w:ins w:id="45"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"_Toc181533042"</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rPr>
          <w:t>11</w:t>
        </w:r>
        <w:r>
          <w:rPr>
            <w:rFonts w:eastAsiaTheme="minorEastAsia" w:cstheme="minorBidi"/>
            <w:b w:val="0"/>
            <w:bCs w:val="0"/>
            <w:i w:val="0"/>
            <w:iCs w:val="0"/>
            <w:noProof/>
            <w:kern w:val="2"/>
            <w:lang w:val="en-US"/>
            <w14:ligatures w14:val="standardContextual"/>
          </w:rPr>
          <w:tab/>
        </w:r>
        <w:r w:rsidRPr="00742969">
          <w:rPr>
            <w:rStyle w:val="Hyperlink"/>
            <w:noProof/>
          </w:rPr>
          <w:t>On codecs string</w:t>
        </w:r>
        <w:r>
          <w:rPr>
            <w:noProof/>
            <w:webHidden/>
          </w:rPr>
          <w:tab/>
        </w:r>
        <w:r>
          <w:rPr>
            <w:noProof/>
            <w:webHidden/>
          </w:rPr>
          <w:fldChar w:fldCharType="begin"/>
        </w:r>
        <w:r>
          <w:rPr>
            <w:noProof/>
            <w:webHidden/>
          </w:rPr>
          <w:instrText xml:space="preserve"> PAGEREF _Toc181533042 \h </w:instrText>
        </w:r>
      </w:ins>
      <w:r>
        <w:rPr>
          <w:noProof/>
          <w:webHidden/>
        </w:rPr>
      </w:r>
      <w:r>
        <w:rPr>
          <w:noProof/>
          <w:webHidden/>
        </w:rPr>
        <w:fldChar w:fldCharType="separate"/>
      </w:r>
      <w:ins w:id="46" w:author="Dimitri Podborski" w:date="2024-11-03T13:30:00Z" w16du:dateUtc="2024-11-03T10:30:00Z">
        <w:r>
          <w:rPr>
            <w:noProof/>
            <w:webHidden/>
          </w:rPr>
          <w:t>13</w:t>
        </w:r>
        <w:r>
          <w:rPr>
            <w:noProof/>
            <w:webHidden/>
          </w:rPr>
          <w:fldChar w:fldCharType="end"/>
        </w:r>
        <w:r w:rsidRPr="00742969">
          <w:rPr>
            <w:rStyle w:val="Hyperlink"/>
            <w:noProof/>
          </w:rPr>
          <w:fldChar w:fldCharType="end"/>
        </w:r>
      </w:ins>
    </w:p>
    <w:p w14:paraId="6F053202" w14:textId="31D00255" w:rsidR="006C60FD" w:rsidRDefault="006C60FD">
      <w:pPr>
        <w:pStyle w:val="TOC1"/>
        <w:tabs>
          <w:tab w:val="left" w:pos="660"/>
          <w:tab w:val="right" w:leader="dot" w:pos="9741"/>
        </w:tabs>
        <w:rPr>
          <w:ins w:id="47" w:author="Dimitri Podborski" w:date="2024-11-03T13:30:00Z" w16du:dateUtc="2024-11-03T10:30:00Z"/>
          <w:rFonts w:eastAsiaTheme="minorEastAsia" w:cstheme="minorBidi"/>
          <w:b w:val="0"/>
          <w:bCs w:val="0"/>
          <w:i w:val="0"/>
          <w:iCs w:val="0"/>
          <w:noProof/>
          <w:kern w:val="2"/>
          <w:lang w:val="en-US"/>
          <w14:ligatures w14:val="standardContextual"/>
        </w:rPr>
      </w:pPr>
      <w:ins w:id="48"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"_Toc181533043"</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rPr>
          <w:t>12</w:t>
        </w:r>
        <w:r>
          <w:rPr>
            <w:rFonts w:eastAsiaTheme="minorEastAsia" w:cstheme="minorBidi"/>
            <w:b w:val="0"/>
            <w:bCs w:val="0"/>
            <w:i w:val="0"/>
            <w:iCs w:val="0"/>
            <w:noProof/>
            <w:kern w:val="2"/>
            <w:lang w:val="en-US"/>
            <w14:ligatures w14:val="standardContextual"/>
          </w:rPr>
          <w:tab/>
        </w:r>
        <w:r w:rsidRPr="00742969">
          <w:rPr>
            <w:rStyle w:val="Hyperlink"/>
            <w:noProof/>
          </w:rPr>
          <w:t>ExternalTracks</w:t>
        </w:r>
        <w:r>
          <w:rPr>
            <w:noProof/>
            <w:webHidden/>
          </w:rPr>
          <w:tab/>
        </w:r>
        <w:r>
          <w:rPr>
            <w:noProof/>
            <w:webHidden/>
          </w:rPr>
          <w:fldChar w:fldCharType="begin"/>
        </w:r>
        <w:r>
          <w:rPr>
            <w:noProof/>
            <w:webHidden/>
          </w:rPr>
          <w:instrText xml:space="preserve"> PAGEREF _Toc181533043 \h </w:instrText>
        </w:r>
      </w:ins>
      <w:r>
        <w:rPr>
          <w:noProof/>
          <w:webHidden/>
        </w:rPr>
      </w:r>
      <w:r>
        <w:rPr>
          <w:noProof/>
          <w:webHidden/>
        </w:rPr>
        <w:fldChar w:fldCharType="separate"/>
      </w:r>
      <w:ins w:id="49" w:author="Dimitri Podborski" w:date="2024-11-03T13:30:00Z" w16du:dateUtc="2024-11-03T10:30:00Z">
        <w:r>
          <w:rPr>
            <w:noProof/>
            <w:webHidden/>
          </w:rPr>
          <w:t>14</w:t>
        </w:r>
        <w:r>
          <w:rPr>
            <w:noProof/>
            <w:webHidden/>
          </w:rPr>
          <w:fldChar w:fldCharType="end"/>
        </w:r>
        <w:r w:rsidRPr="00742969">
          <w:rPr>
            <w:rStyle w:val="Hyperlink"/>
            <w:noProof/>
          </w:rPr>
          <w:fldChar w:fldCharType="end"/>
        </w:r>
      </w:ins>
    </w:p>
    <w:p w14:paraId="355C5A75" w14:textId="1FC988E6" w:rsidR="006C60FD" w:rsidRDefault="006C60FD">
      <w:pPr>
        <w:pStyle w:val="TOC1"/>
        <w:tabs>
          <w:tab w:val="left" w:pos="660"/>
          <w:tab w:val="right" w:leader="dot" w:pos="9741"/>
        </w:tabs>
        <w:rPr>
          <w:ins w:id="50" w:author="Dimitri Podborski" w:date="2024-11-03T13:30:00Z" w16du:dateUtc="2024-11-03T10:30:00Z"/>
          <w:rFonts w:eastAsiaTheme="minorEastAsia" w:cstheme="minorBidi"/>
          <w:b w:val="0"/>
          <w:bCs w:val="0"/>
          <w:i w:val="0"/>
          <w:iCs w:val="0"/>
          <w:noProof/>
          <w:kern w:val="2"/>
          <w:lang w:val="en-US"/>
          <w14:ligatures w14:val="standardContextual"/>
        </w:rPr>
      </w:pPr>
      <w:ins w:id="51"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"_Toc181533044"</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rPr>
          <w:t>13</w:t>
        </w:r>
        <w:r>
          <w:rPr>
            <w:rFonts w:eastAsiaTheme="minorEastAsia" w:cstheme="minorBidi"/>
            <w:b w:val="0"/>
            <w:bCs w:val="0"/>
            <w:i w:val="0"/>
            <w:iCs w:val="0"/>
            <w:noProof/>
            <w:kern w:val="2"/>
            <w:lang w:val="en-US"/>
            <w14:ligatures w14:val="standardContextual"/>
          </w:rPr>
          <w:tab/>
        </w:r>
        <w:r w:rsidRPr="00742969">
          <w:rPr>
            <w:rStyle w:val="Hyperlink"/>
            <w:noProof/>
          </w:rPr>
          <w:t>Change to ‘kind’ box containers</w:t>
        </w:r>
        <w:r>
          <w:rPr>
            <w:noProof/>
            <w:webHidden/>
          </w:rPr>
          <w:tab/>
        </w:r>
        <w:r>
          <w:rPr>
            <w:noProof/>
            <w:webHidden/>
          </w:rPr>
          <w:fldChar w:fldCharType="begin"/>
        </w:r>
        <w:r>
          <w:rPr>
            <w:noProof/>
            <w:webHidden/>
          </w:rPr>
          <w:instrText xml:space="preserve"> PAGEREF _Toc181533044 \h </w:instrText>
        </w:r>
      </w:ins>
      <w:r>
        <w:rPr>
          <w:noProof/>
          <w:webHidden/>
        </w:rPr>
      </w:r>
      <w:r>
        <w:rPr>
          <w:noProof/>
          <w:webHidden/>
        </w:rPr>
        <w:fldChar w:fldCharType="separate"/>
      </w:r>
      <w:ins w:id="52" w:author="Dimitri Podborski" w:date="2024-11-03T13:30:00Z" w16du:dateUtc="2024-11-03T10:30:00Z">
        <w:r>
          <w:rPr>
            <w:noProof/>
            <w:webHidden/>
          </w:rPr>
          <w:t>17</w:t>
        </w:r>
        <w:r>
          <w:rPr>
            <w:noProof/>
            <w:webHidden/>
          </w:rPr>
          <w:fldChar w:fldCharType="end"/>
        </w:r>
        <w:r w:rsidRPr="00742969">
          <w:rPr>
            <w:rStyle w:val="Hyperlink"/>
            <w:noProof/>
          </w:rPr>
          <w:fldChar w:fldCharType="end"/>
        </w:r>
      </w:ins>
    </w:p>
    <w:p w14:paraId="33070B5A" w14:textId="0C11F2EE" w:rsidR="006C60FD" w:rsidRDefault="006C60FD">
      <w:pPr>
        <w:pStyle w:val="TOC1"/>
        <w:tabs>
          <w:tab w:val="left" w:pos="660"/>
          <w:tab w:val="right" w:leader="dot" w:pos="9741"/>
        </w:tabs>
        <w:rPr>
          <w:ins w:id="53" w:author="Dimitri Podborski" w:date="2024-11-03T13:30:00Z" w16du:dateUtc="2024-11-03T10:30:00Z"/>
          <w:rFonts w:eastAsiaTheme="minorEastAsia" w:cstheme="minorBidi"/>
          <w:b w:val="0"/>
          <w:bCs w:val="0"/>
          <w:i w:val="0"/>
          <w:iCs w:val="0"/>
          <w:noProof/>
          <w:kern w:val="2"/>
          <w:lang w:val="en-US"/>
          <w14:ligatures w14:val="standardContextual"/>
        </w:rPr>
      </w:pPr>
      <w:ins w:id="54"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"_Toc181533045"</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rPr>
          <w:t>14</w:t>
        </w:r>
        <w:r>
          <w:rPr>
            <w:rFonts w:eastAsiaTheme="minorEastAsia" w:cstheme="minorBidi"/>
            <w:b w:val="0"/>
            <w:bCs w:val="0"/>
            <w:i w:val="0"/>
            <w:iCs w:val="0"/>
            <w:noProof/>
            <w:kern w:val="2"/>
            <w:lang w:val="en-US"/>
            <w14:ligatures w14:val="standardContextual"/>
          </w:rPr>
          <w:tab/>
        </w:r>
        <w:r w:rsidRPr="00742969">
          <w:rPr>
            <w:rStyle w:val="Hyperlink"/>
            <w:noProof/>
          </w:rPr>
          <w:t>Sidx change</w:t>
        </w:r>
        <w:r>
          <w:rPr>
            <w:noProof/>
            <w:webHidden/>
          </w:rPr>
          <w:tab/>
        </w:r>
        <w:r>
          <w:rPr>
            <w:noProof/>
            <w:webHidden/>
          </w:rPr>
          <w:fldChar w:fldCharType="begin"/>
        </w:r>
        <w:r>
          <w:rPr>
            <w:noProof/>
            <w:webHidden/>
          </w:rPr>
          <w:instrText xml:space="preserve"> PAGEREF _Toc181533045 \h </w:instrText>
        </w:r>
      </w:ins>
      <w:r>
        <w:rPr>
          <w:noProof/>
          <w:webHidden/>
        </w:rPr>
      </w:r>
      <w:r>
        <w:rPr>
          <w:noProof/>
          <w:webHidden/>
        </w:rPr>
        <w:fldChar w:fldCharType="separate"/>
      </w:r>
      <w:ins w:id="55" w:author="Dimitri Podborski" w:date="2024-11-03T13:30:00Z" w16du:dateUtc="2024-11-03T10:30:00Z">
        <w:r>
          <w:rPr>
            <w:noProof/>
            <w:webHidden/>
          </w:rPr>
          <w:t>18</w:t>
        </w:r>
        <w:r>
          <w:rPr>
            <w:noProof/>
            <w:webHidden/>
          </w:rPr>
          <w:fldChar w:fldCharType="end"/>
        </w:r>
        <w:r w:rsidRPr="00742969">
          <w:rPr>
            <w:rStyle w:val="Hyperlink"/>
            <w:noProof/>
          </w:rPr>
          <w:fldChar w:fldCharType="end"/>
        </w:r>
      </w:ins>
    </w:p>
    <w:p w14:paraId="304B5529" w14:textId="2C949317" w:rsidR="006C60FD" w:rsidRDefault="006C60FD">
      <w:pPr>
        <w:pStyle w:val="TOC1"/>
        <w:tabs>
          <w:tab w:val="left" w:pos="660"/>
          <w:tab w:val="right" w:leader="dot" w:pos="9741"/>
        </w:tabs>
        <w:rPr>
          <w:ins w:id="56" w:author="Dimitri Podborski" w:date="2024-11-03T13:30:00Z" w16du:dateUtc="2024-11-03T10:30:00Z"/>
          <w:rFonts w:eastAsiaTheme="minorEastAsia" w:cstheme="minorBidi"/>
          <w:b w:val="0"/>
          <w:bCs w:val="0"/>
          <w:i w:val="0"/>
          <w:iCs w:val="0"/>
          <w:noProof/>
          <w:kern w:val="2"/>
          <w:lang w:val="en-US"/>
          <w14:ligatures w14:val="standardContextual"/>
        </w:rPr>
      </w:pPr>
      <w:ins w:id="57" w:author="Dimitri Podborski" w:date="2024-11-03T13:30:00Z" w16du:dateUtc="2024-11-03T10:30:00Z">
        <w:r w:rsidRPr="00742969">
          <w:rPr>
            <w:rStyle w:val="Hyperlink"/>
            <w:noProof/>
          </w:rPr>
          <w:fldChar w:fldCharType="begin"/>
        </w:r>
        <w:r w:rsidRPr="00742969">
          <w:rPr>
            <w:rStyle w:val="Hyperlink"/>
            <w:noProof/>
          </w:rPr>
          <w:instrText xml:space="preserve"> </w:instrText>
        </w:r>
        <w:r>
          <w:rPr>
            <w:noProof/>
          </w:rPr>
          <w:instrText>HYPERLINK \l "_Toc181533046"</w:instrText>
        </w:r>
        <w:r w:rsidRPr="00742969">
          <w:rPr>
            <w:rStyle w:val="Hyperlink"/>
            <w:noProof/>
          </w:rPr>
          <w:instrText xml:space="preserve"> </w:instrText>
        </w:r>
        <w:r w:rsidRPr="00742969">
          <w:rPr>
            <w:rStyle w:val="Hyperlink"/>
            <w:noProof/>
          </w:rPr>
        </w:r>
        <w:r w:rsidRPr="00742969">
          <w:rPr>
            <w:rStyle w:val="Hyperlink"/>
            <w:noProof/>
          </w:rPr>
          <w:fldChar w:fldCharType="separate"/>
        </w:r>
        <w:r w:rsidRPr="00742969">
          <w:rPr>
            <w:rStyle w:val="Hyperlink"/>
            <w:noProof/>
          </w:rPr>
          <w:t>15</w:t>
        </w:r>
        <w:r>
          <w:rPr>
            <w:rFonts w:eastAsiaTheme="minorEastAsia" w:cstheme="minorBidi"/>
            <w:b w:val="0"/>
            <w:bCs w:val="0"/>
            <w:i w:val="0"/>
            <w:iCs w:val="0"/>
            <w:noProof/>
            <w:kern w:val="2"/>
            <w:lang w:val="en-US"/>
            <w14:ligatures w14:val="standardContextual"/>
          </w:rPr>
          <w:tab/>
        </w:r>
        <w:r w:rsidRPr="00742969">
          <w:rPr>
            <w:rStyle w:val="Hyperlink"/>
            <w:noProof/>
          </w:rPr>
          <w:t>Unif clarifications</w:t>
        </w:r>
        <w:r>
          <w:rPr>
            <w:noProof/>
            <w:webHidden/>
          </w:rPr>
          <w:tab/>
        </w:r>
        <w:r>
          <w:rPr>
            <w:noProof/>
            <w:webHidden/>
          </w:rPr>
          <w:fldChar w:fldCharType="begin"/>
        </w:r>
        <w:r>
          <w:rPr>
            <w:noProof/>
            <w:webHidden/>
          </w:rPr>
          <w:instrText xml:space="preserve"> PAGEREF _Toc181533046 \h </w:instrText>
        </w:r>
      </w:ins>
      <w:r>
        <w:rPr>
          <w:noProof/>
          <w:webHidden/>
        </w:rPr>
      </w:r>
      <w:r>
        <w:rPr>
          <w:noProof/>
          <w:webHidden/>
        </w:rPr>
        <w:fldChar w:fldCharType="separate"/>
      </w:r>
      <w:ins w:id="58" w:author="Dimitri Podborski" w:date="2024-11-03T13:30:00Z" w16du:dateUtc="2024-11-03T10:30:00Z">
        <w:r>
          <w:rPr>
            <w:noProof/>
            <w:webHidden/>
          </w:rPr>
          <w:t>19</w:t>
        </w:r>
        <w:r>
          <w:rPr>
            <w:noProof/>
            <w:webHidden/>
          </w:rPr>
          <w:fldChar w:fldCharType="end"/>
        </w:r>
        <w:r w:rsidRPr="00742969">
          <w:rPr>
            <w:rStyle w:val="Hyperlink"/>
            <w:noProof/>
          </w:rPr>
          <w:fldChar w:fldCharType="end"/>
        </w:r>
      </w:ins>
    </w:p>
    <w:p w14:paraId="6AB2ACAD" w14:textId="550EDB16" w:rsidR="00B81EC0" w:rsidDel="006C60FD" w:rsidRDefault="00B81EC0">
      <w:pPr>
        <w:pStyle w:val="TOC1"/>
        <w:tabs>
          <w:tab w:val="right" w:leader="dot" w:pos="9741"/>
        </w:tabs>
        <w:rPr>
          <w:del w:id="59" w:author="Dimitri Podborski" w:date="2024-11-03T13:30:00Z" w16du:dateUtc="2024-11-03T10:30:00Z"/>
          <w:rFonts w:eastAsiaTheme="minorEastAsia" w:cstheme="minorBidi"/>
          <w:b w:val="0"/>
          <w:bCs w:val="0"/>
          <w:i w:val="0"/>
          <w:iCs w:val="0"/>
          <w:noProof/>
          <w:kern w:val="2"/>
          <w:lang w:val="en-US"/>
          <w14:ligatures w14:val="standardContextual"/>
        </w:rPr>
      </w:pPr>
      <w:del w:id="60" w:author="Dimitri Podborski" w:date="2024-11-03T13:30:00Z" w16du:dateUtc="2024-11-03T10:30:00Z">
        <w:r w:rsidRPr="006C60FD" w:rsidDel="006C60FD">
          <w:rPr>
            <w:rPrChange w:id="61" w:author="Dimitri Podborski" w:date="2024-11-03T13:30:00Z" w16du:dateUtc="2024-11-03T10:30:00Z">
              <w:rPr>
                <w:rStyle w:val="Hyperlink"/>
                <w:noProof/>
                <w:lang w:val="en-CA"/>
              </w:rPr>
            </w:rPrChange>
          </w:rPr>
          <w:delText>Foreword</w:delText>
        </w:r>
        <w:r w:rsidDel="006C60FD">
          <w:rPr>
            <w:noProof/>
            <w:webHidden/>
          </w:rPr>
          <w:tab/>
          <w:delText>iv</w:delText>
        </w:r>
      </w:del>
    </w:p>
    <w:p w14:paraId="63974BFA" w14:textId="609F4911" w:rsidR="00B81EC0" w:rsidDel="006C60FD" w:rsidRDefault="00B81EC0">
      <w:pPr>
        <w:pStyle w:val="TOC1"/>
        <w:tabs>
          <w:tab w:val="left" w:pos="440"/>
          <w:tab w:val="right" w:leader="dot" w:pos="9741"/>
        </w:tabs>
        <w:rPr>
          <w:del w:id="62" w:author="Dimitri Podborski" w:date="2024-11-03T13:30:00Z" w16du:dateUtc="2024-11-03T10:30:00Z"/>
          <w:rFonts w:eastAsiaTheme="minorEastAsia" w:cstheme="minorBidi"/>
          <w:b w:val="0"/>
          <w:bCs w:val="0"/>
          <w:i w:val="0"/>
          <w:iCs w:val="0"/>
          <w:noProof/>
          <w:kern w:val="2"/>
          <w:lang w:val="en-US"/>
          <w14:ligatures w14:val="standardContextual"/>
        </w:rPr>
      </w:pPr>
      <w:del w:id="63" w:author="Dimitri Podborski" w:date="2024-11-03T13:30:00Z" w16du:dateUtc="2024-11-03T10:30:00Z">
        <w:r w:rsidRPr="006C60FD" w:rsidDel="006C60FD">
          <w:rPr>
            <w:rPrChange w:id="64" w:author="Dimitri Podborski" w:date="2024-11-03T13:30:00Z" w16du:dateUtc="2024-11-03T10:30:00Z">
              <w:rPr>
                <w:rStyle w:val="Hyperlink"/>
                <w:noProof/>
                <w:lang w:val="en-CA"/>
              </w:rPr>
            </w:rPrChange>
          </w:rPr>
          <w:delText>1</w:delText>
        </w:r>
        <w:r w:rsidDel="006C60FD">
          <w:rPr>
            <w:rFonts w:eastAsiaTheme="minorEastAsia" w:cstheme="minorBidi"/>
            <w:b w:val="0"/>
            <w:bCs w:val="0"/>
            <w:i w:val="0"/>
            <w:iCs w:val="0"/>
            <w:noProof/>
            <w:kern w:val="2"/>
            <w:lang w:val="en-US"/>
            <w14:ligatures w14:val="standardContextual"/>
          </w:rPr>
          <w:tab/>
        </w:r>
        <w:r w:rsidRPr="006C60FD" w:rsidDel="006C60FD">
          <w:rPr>
            <w:rPrChange w:id="65" w:author="Dimitri Podborski" w:date="2024-11-03T13:30:00Z" w16du:dateUtc="2024-11-03T10:30:00Z">
              <w:rPr>
                <w:rStyle w:val="Hyperlink"/>
                <w:noProof/>
                <w:lang w:val="en-CA"/>
              </w:rPr>
            </w:rPrChange>
          </w:rPr>
          <w:delText>Add restrictions on 'altr' groups</w:delText>
        </w:r>
        <w:r w:rsidDel="006C60FD">
          <w:rPr>
            <w:noProof/>
            <w:webHidden/>
          </w:rPr>
          <w:tab/>
          <w:delText>1</w:delText>
        </w:r>
      </w:del>
    </w:p>
    <w:p w14:paraId="3E4A9B93" w14:textId="55E280BD" w:rsidR="00B81EC0" w:rsidDel="006C60FD" w:rsidRDefault="00B81EC0">
      <w:pPr>
        <w:pStyle w:val="TOC1"/>
        <w:tabs>
          <w:tab w:val="left" w:pos="440"/>
          <w:tab w:val="right" w:leader="dot" w:pos="9741"/>
        </w:tabs>
        <w:rPr>
          <w:del w:id="66" w:author="Dimitri Podborski" w:date="2024-11-03T13:30:00Z" w16du:dateUtc="2024-11-03T10:30:00Z"/>
          <w:rFonts w:eastAsiaTheme="minorEastAsia" w:cstheme="minorBidi"/>
          <w:b w:val="0"/>
          <w:bCs w:val="0"/>
          <w:i w:val="0"/>
          <w:iCs w:val="0"/>
          <w:noProof/>
          <w:kern w:val="2"/>
          <w:lang w:val="en-US"/>
          <w14:ligatures w14:val="standardContextual"/>
        </w:rPr>
      </w:pPr>
      <w:del w:id="67" w:author="Dimitri Podborski" w:date="2024-11-03T13:30:00Z" w16du:dateUtc="2024-11-03T10:30:00Z">
        <w:r w:rsidRPr="006C60FD" w:rsidDel="006C60FD">
          <w:rPr>
            <w:rPrChange w:id="68" w:author="Dimitri Podborski" w:date="2024-11-03T13:30:00Z" w16du:dateUtc="2024-11-03T10:30:00Z">
              <w:rPr>
                <w:rStyle w:val="Hyperlink"/>
                <w:noProof/>
                <w:lang w:val="en-CA"/>
              </w:rPr>
            </w:rPrChange>
          </w:rPr>
          <w:delText>2</w:delText>
        </w:r>
        <w:r w:rsidDel="006C60FD">
          <w:rPr>
            <w:rFonts w:eastAsiaTheme="minorEastAsia" w:cstheme="minorBidi"/>
            <w:b w:val="0"/>
            <w:bCs w:val="0"/>
            <w:i w:val="0"/>
            <w:iCs w:val="0"/>
            <w:noProof/>
            <w:kern w:val="2"/>
            <w:lang w:val="en-US"/>
            <w14:ligatures w14:val="standardContextual"/>
          </w:rPr>
          <w:tab/>
        </w:r>
        <w:r w:rsidRPr="006C60FD" w:rsidDel="006C60FD">
          <w:rPr>
            <w:rPrChange w:id="69" w:author="Dimitri Podborski" w:date="2024-11-03T13:30:00Z" w16du:dateUtc="2024-11-03T10:30:00Z">
              <w:rPr>
                <w:rStyle w:val="Hyperlink"/>
                <w:noProof/>
                <w:lang w:val="en-CA"/>
              </w:rPr>
            </w:rPrChange>
          </w:rPr>
          <w:delText>New switching group box</w:delText>
        </w:r>
        <w:r w:rsidDel="006C60FD">
          <w:rPr>
            <w:noProof/>
            <w:webHidden/>
          </w:rPr>
          <w:tab/>
          <w:delText>2</w:delText>
        </w:r>
      </w:del>
    </w:p>
    <w:p w14:paraId="4F3F2381" w14:textId="2CDDE56E" w:rsidR="00B81EC0" w:rsidDel="006C60FD" w:rsidRDefault="00B81EC0">
      <w:pPr>
        <w:pStyle w:val="TOC1"/>
        <w:tabs>
          <w:tab w:val="left" w:pos="440"/>
          <w:tab w:val="right" w:leader="dot" w:pos="9741"/>
        </w:tabs>
        <w:rPr>
          <w:del w:id="70" w:author="Dimitri Podborski" w:date="2024-11-03T13:30:00Z" w16du:dateUtc="2024-11-03T10:30:00Z"/>
          <w:rFonts w:eastAsiaTheme="minorEastAsia" w:cstheme="minorBidi"/>
          <w:b w:val="0"/>
          <w:bCs w:val="0"/>
          <w:i w:val="0"/>
          <w:iCs w:val="0"/>
          <w:noProof/>
          <w:kern w:val="2"/>
          <w:lang w:val="en-US"/>
          <w14:ligatures w14:val="standardContextual"/>
        </w:rPr>
      </w:pPr>
      <w:del w:id="71" w:author="Dimitri Podborski" w:date="2024-11-03T13:30:00Z" w16du:dateUtc="2024-11-03T10:30:00Z">
        <w:r w:rsidRPr="006C60FD" w:rsidDel="006C60FD">
          <w:rPr>
            <w:rPrChange w:id="72" w:author="Dimitri Podborski" w:date="2024-11-03T13:30:00Z" w16du:dateUtc="2024-11-03T10:30:00Z">
              <w:rPr>
                <w:rStyle w:val="Hyperlink"/>
                <w:noProof/>
                <w:lang w:val="en-CA"/>
              </w:rPr>
            </w:rPrChange>
          </w:rPr>
          <w:delText>3</w:delText>
        </w:r>
        <w:r w:rsidDel="006C60FD">
          <w:rPr>
            <w:rFonts w:eastAsiaTheme="minorEastAsia" w:cstheme="minorBidi"/>
            <w:b w:val="0"/>
            <w:bCs w:val="0"/>
            <w:i w:val="0"/>
            <w:iCs w:val="0"/>
            <w:noProof/>
            <w:kern w:val="2"/>
            <w:lang w:val="en-US"/>
            <w14:ligatures w14:val="standardContextual"/>
          </w:rPr>
          <w:tab/>
        </w:r>
        <w:r w:rsidRPr="006C60FD" w:rsidDel="006C60FD">
          <w:rPr>
            <w:rPrChange w:id="73" w:author="Dimitri Podborski" w:date="2024-11-03T13:30:00Z" w16du:dateUtc="2024-11-03T10:30:00Z">
              <w:rPr>
                <w:rStyle w:val="Hyperlink"/>
                <w:noProof/>
                <w:lang w:val="en-CA"/>
              </w:rPr>
            </w:rPrChange>
          </w:rPr>
          <w:delText>New screen target orientation</w:delText>
        </w:r>
        <w:r w:rsidDel="006C60FD">
          <w:rPr>
            <w:noProof/>
            <w:webHidden/>
          </w:rPr>
          <w:tab/>
          <w:delText>5</w:delText>
        </w:r>
      </w:del>
    </w:p>
    <w:p w14:paraId="76036389" w14:textId="4441E22E" w:rsidR="005166EC" w:rsidRPr="00AE3765" w:rsidRDefault="00812959" w:rsidP="00260458">
      <w:pPr>
        <w:pStyle w:val="TOC1"/>
        <w:rPr>
          <w:lang w:val="en-CA"/>
        </w:rPr>
      </w:pPr>
      <w:r w:rsidRPr="00AE3765">
        <w:rPr>
          <w:b w:val="0"/>
          <w:bCs w:val="0"/>
          <w:i w:val="0"/>
          <w:iCs w:val="0"/>
          <w:lang w:val="en-CA"/>
        </w:rPr>
        <w:fldChar w:fldCharType="end"/>
      </w:r>
    </w:p>
    <w:p w14:paraId="01455352" w14:textId="77777777" w:rsidR="001A33D0" w:rsidRPr="00AE3765" w:rsidRDefault="001A33D0" w:rsidP="001A33D0">
      <w:pPr>
        <w:pStyle w:val="ForewordTitle"/>
        <w:rPr>
          <w:lang w:val="en-CA"/>
        </w:rPr>
      </w:pPr>
      <w:bookmarkStart w:id="74" w:name="_Toc353342667"/>
      <w:bookmarkStart w:id="75" w:name="_Toc181533028"/>
      <w:r w:rsidRPr="00AE3765">
        <w:rPr>
          <w:lang w:val="en-CA"/>
        </w:rPr>
        <w:t>Foreword</w:t>
      </w:r>
      <w:bookmarkEnd w:id="74"/>
      <w:bookmarkEnd w:id="75"/>
    </w:p>
    <w:p w14:paraId="2F8E9E79"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AE3765">
        <w:rPr>
          <w:szCs w:val="24"/>
          <w:lang w:val="en-CA"/>
        </w:rPr>
        <w:t>particular fields</w:t>
      </w:r>
      <w:proofErr w:type="gramEnd"/>
      <w:r w:rsidRPr="00AE3765">
        <w:rPr>
          <w:szCs w:val="24"/>
          <w:lang w:val="en-CA"/>
        </w:rPr>
        <w:t xml:space="preserve"> of technical activity. ISO and IEC technical committees collaborate in fields of mutual interest. Other international organizations, governmental and non-governmental, in liaison with ISO and IEC, also take part in the work. </w:t>
      </w:r>
    </w:p>
    <w:p w14:paraId="0D6242C7"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 xml:space="preserve">The procedures used to develop this document and those intended for its further maintenance are described in the ISO/IEC Directives, Part 1.  </w:t>
      </w:r>
      <w:proofErr w:type="gramStart"/>
      <w:r w:rsidRPr="00AE3765">
        <w:rPr>
          <w:szCs w:val="24"/>
          <w:lang w:val="en-CA"/>
        </w:rPr>
        <w:t>In particular the</w:t>
      </w:r>
      <w:proofErr w:type="gramEnd"/>
      <w:r w:rsidRPr="00AE3765">
        <w:rPr>
          <w:szCs w:val="24"/>
          <w:lang w:val="en-CA"/>
        </w:rPr>
        <w:t xml:space="preserve"> different approval criteria needed for the different types of documents should be noted.  This document was drafted in accordance with the editorial rules of the ISO/IEC Directives, Part 2 (see </w:t>
      </w:r>
      <w:hyperlink r:id="rId17" w:history="1">
        <w:r w:rsidRPr="00AE3765">
          <w:rPr>
            <w:rStyle w:val="Hyperlink"/>
            <w:szCs w:val="24"/>
            <w:lang w:val="en-CA"/>
          </w:rPr>
          <w:t>www.iso.org/directives</w:t>
        </w:r>
      </w:hyperlink>
      <w:r w:rsidRPr="00AE3765">
        <w:rPr>
          <w:szCs w:val="24"/>
          <w:lang w:val="en-CA"/>
        </w:rPr>
        <w:t xml:space="preserve"> or </w:t>
      </w:r>
      <w:hyperlink r:id="rId18" w:history="1">
        <w:r w:rsidRPr="00AE3765">
          <w:rPr>
            <w:rStyle w:val="Hyperlink"/>
            <w:szCs w:val="24"/>
            <w:lang w:val="en-CA"/>
          </w:rPr>
          <w:t>www.iec.ch/members_experts/refdocs</w:t>
        </w:r>
      </w:hyperlink>
      <w:r w:rsidRPr="00AE3765">
        <w:rPr>
          <w:szCs w:val="24"/>
          <w:lang w:val="en-CA"/>
        </w:rPr>
        <w:t>).</w:t>
      </w:r>
    </w:p>
    <w:p w14:paraId="0DA89653"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9" w:history="1">
        <w:r w:rsidRPr="00AE3765">
          <w:rPr>
            <w:rStyle w:val="Hyperlink"/>
            <w:szCs w:val="24"/>
            <w:lang w:val="en-CA"/>
          </w:rPr>
          <w:t>www.iso.org/patents</w:t>
        </w:r>
      </w:hyperlink>
      <w:r w:rsidRPr="00AE3765">
        <w:rPr>
          <w:szCs w:val="24"/>
          <w:lang w:val="en-CA"/>
        </w:rPr>
        <w:t xml:space="preserve">) </w:t>
      </w:r>
      <w:r w:rsidRPr="00AE3765">
        <w:rPr>
          <w:lang w:val="en-CA"/>
        </w:rPr>
        <w:t xml:space="preserve">or the IEC list of patent declarations received (see </w:t>
      </w:r>
      <w:hyperlink r:id="rId20" w:history="1">
        <w:r w:rsidRPr="00AE3765">
          <w:rPr>
            <w:rStyle w:val="Hyperlink"/>
            <w:lang w:val="en-CA"/>
          </w:rPr>
          <w:t>patents.iec.ch</w:t>
        </w:r>
      </w:hyperlink>
      <w:r w:rsidRPr="00AE3765">
        <w:rPr>
          <w:lang w:val="en-CA"/>
        </w:rPr>
        <w:t>).</w:t>
      </w:r>
    </w:p>
    <w:p w14:paraId="179BB350"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Any trade name used in this document is information given for the convenience of users and does not constitute an endorsement.</w:t>
      </w:r>
    </w:p>
    <w:p w14:paraId="4B3AD0A4"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 xml:space="preserve">For an explanation of the </w:t>
      </w:r>
      <w:r w:rsidRPr="00AE3765">
        <w:rPr>
          <w:lang w:val="en-CA"/>
        </w:rPr>
        <w:t xml:space="preserve">voluntary nature of standards, the </w:t>
      </w:r>
      <w:r w:rsidRPr="00AE3765">
        <w:rPr>
          <w:szCs w:val="24"/>
          <w:lang w:val="en-CA"/>
        </w:rPr>
        <w:t xml:space="preserve">meaning of ISO specific terms and expressions related to conformity assessment, as well as information about ISO's adherence to the </w:t>
      </w:r>
      <w:r w:rsidRPr="00AE3765">
        <w:rPr>
          <w:lang w:val="en-CA"/>
        </w:rPr>
        <w:t>World Trade Organization (</w:t>
      </w:r>
      <w:r w:rsidRPr="00AE3765">
        <w:rPr>
          <w:szCs w:val="24"/>
          <w:lang w:val="en-CA"/>
        </w:rPr>
        <w:t>WTO</w:t>
      </w:r>
      <w:r w:rsidRPr="00AE3765">
        <w:rPr>
          <w:lang w:val="en-CA"/>
        </w:rPr>
        <w:t>)</w:t>
      </w:r>
      <w:r w:rsidRPr="00AE3765">
        <w:rPr>
          <w:szCs w:val="24"/>
          <w:lang w:val="en-CA"/>
        </w:rPr>
        <w:t xml:space="preserve"> principles in the Technical Barriers to Trade (TBT) see the following URL:  </w:t>
      </w:r>
      <w:hyperlink r:id="rId21" w:history="1">
        <w:r w:rsidRPr="00AE3765">
          <w:rPr>
            <w:rStyle w:val="Hyperlink"/>
            <w:lang w:val="en-CA"/>
          </w:rPr>
          <w:t>www.iso.org/iso/foreword.html</w:t>
        </w:r>
      </w:hyperlink>
      <w:r w:rsidRPr="00AE3765">
        <w:rPr>
          <w:lang w:val="en-CA"/>
        </w:rPr>
        <w:t>.</w:t>
      </w:r>
      <w:r w:rsidRPr="00AE3765">
        <w:rPr>
          <w:szCs w:val="24"/>
          <w:lang w:val="en-CA"/>
        </w:rPr>
        <w:t xml:space="preserve"> In the IEC, see </w:t>
      </w:r>
      <w:hyperlink r:id="rId22" w:history="1">
        <w:r w:rsidRPr="00AE3765">
          <w:rPr>
            <w:rStyle w:val="Hyperlink"/>
            <w:rFonts w:eastAsia="Malgun Gothic"/>
            <w:szCs w:val="24"/>
            <w:lang w:val="en-CA"/>
          </w:rPr>
          <w:t>www.iec.ch/understanding-standards</w:t>
        </w:r>
      </w:hyperlink>
    </w:p>
    <w:p w14:paraId="2A62EF7B" w14:textId="77777777" w:rsidR="0042084A" w:rsidRPr="00AE3765" w:rsidRDefault="0042084A" w:rsidP="0042084A">
      <w:pPr>
        <w:pStyle w:val="ForewordText"/>
        <w:autoSpaceDE w:val="0"/>
        <w:autoSpaceDN w:val="0"/>
        <w:adjustRightInd w:val="0"/>
        <w:rPr>
          <w:szCs w:val="24"/>
          <w:lang w:val="en-CA"/>
        </w:rPr>
      </w:pPr>
      <w:r w:rsidRPr="00AE3765">
        <w:rPr>
          <w:lang w:val="en-CA"/>
        </w:rPr>
        <w:t xml:space="preserve">This document was prepared by Joint Technical Committee </w:t>
      </w:r>
      <w:r w:rsidRPr="00AE3765">
        <w:rPr>
          <w:szCs w:val="24"/>
          <w:lang w:val="en-CA"/>
        </w:rPr>
        <w:t xml:space="preserve">ISO/IEC JTC 1, </w:t>
      </w:r>
      <w:r w:rsidRPr="00AE3765">
        <w:rPr>
          <w:i/>
          <w:szCs w:val="24"/>
          <w:lang w:val="en-CA"/>
        </w:rPr>
        <w:t>Information technology</w:t>
      </w:r>
      <w:r w:rsidRPr="00AE3765">
        <w:rPr>
          <w:szCs w:val="24"/>
          <w:lang w:val="en-CA"/>
        </w:rPr>
        <w:t xml:space="preserve">, SC 29, </w:t>
      </w:r>
      <w:r w:rsidRPr="00AE3765">
        <w:rPr>
          <w:i/>
          <w:szCs w:val="24"/>
          <w:lang w:val="en-CA"/>
        </w:rPr>
        <w:t>Coding of audio, picture, multimedia and hypermedia information</w:t>
      </w:r>
      <w:r w:rsidRPr="00AE3765">
        <w:rPr>
          <w:szCs w:val="24"/>
          <w:lang w:val="en-CA"/>
        </w:rPr>
        <w:t>.</w:t>
      </w:r>
    </w:p>
    <w:p w14:paraId="308A1B99" w14:textId="714DFDB0" w:rsidR="0042084A" w:rsidRPr="00AE3765" w:rsidRDefault="0042084A" w:rsidP="0042084A">
      <w:pPr>
        <w:pStyle w:val="ForewordText"/>
        <w:autoSpaceDE w:val="0"/>
        <w:autoSpaceDN w:val="0"/>
        <w:adjustRightInd w:val="0"/>
        <w:rPr>
          <w:lang w:val="en-CA"/>
        </w:rPr>
      </w:pPr>
      <w:r w:rsidRPr="00AE3765">
        <w:rPr>
          <w:lang w:val="en-CA"/>
        </w:rPr>
        <w:t xml:space="preserve">A list of all parts in the </w:t>
      </w:r>
      <w:r w:rsidRPr="00AE3765">
        <w:rPr>
          <w:rStyle w:val="stdpublisher"/>
          <w:szCs w:val="24"/>
          <w:lang w:val="en-CA"/>
        </w:rPr>
        <w:t>ISO/IEC</w:t>
      </w:r>
      <w:r w:rsidRPr="00AE3765">
        <w:rPr>
          <w:szCs w:val="24"/>
          <w:lang w:val="en-CA"/>
        </w:rPr>
        <w:t> </w:t>
      </w:r>
      <w:r w:rsidR="007D50A5">
        <w:rPr>
          <w:rStyle w:val="stddocNumber"/>
          <w:szCs w:val="24"/>
          <w:lang w:val="en-CA"/>
        </w:rPr>
        <w:t>14496</w:t>
      </w:r>
      <w:r w:rsidRPr="00AE3765">
        <w:rPr>
          <w:szCs w:val="24"/>
          <w:lang w:val="en-CA"/>
        </w:rPr>
        <w:t xml:space="preserve"> </w:t>
      </w:r>
      <w:r w:rsidRPr="00AE3765">
        <w:rPr>
          <w:lang w:val="en-CA"/>
        </w:rPr>
        <w:t>series can be found on the ISO and IEC websites.</w:t>
      </w:r>
    </w:p>
    <w:p w14:paraId="3D519539" w14:textId="77777777" w:rsidR="0042084A" w:rsidRPr="00AE3765" w:rsidRDefault="0042084A" w:rsidP="0042084A">
      <w:pPr>
        <w:rPr>
          <w:iCs/>
          <w:lang w:val="en-CA"/>
        </w:rPr>
      </w:pPr>
      <w:r w:rsidRPr="00AE3765">
        <w:rPr>
          <w:iCs/>
          <w:lang w:val="en-CA"/>
        </w:rPr>
        <w:t xml:space="preserve">Any feedback or questions on this document should be directed to the user’s national standards body. A complete listing of these bodies can be found at </w:t>
      </w:r>
      <w:hyperlink r:id="rId23" w:history="1">
        <w:r w:rsidRPr="00AE3765">
          <w:rPr>
            <w:rStyle w:val="Hyperlink"/>
            <w:iCs/>
            <w:lang w:val="en-CA"/>
          </w:rPr>
          <w:t>www.iso.org/members.html</w:t>
        </w:r>
      </w:hyperlink>
      <w:r w:rsidRPr="00AE3765">
        <w:rPr>
          <w:iCs/>
          <w:lang w:val="en-CA"/>
        </w:rPr>
        <w:t xml:space="preserve"> </w:t>
      </w:r>
      <w:r w:rsidRPr="00AE3765">
        <w:rPr>
          <w:szCs w:val="24"/>
          <w:lang w:val="en-CA"/>
        </w:rPr>
        <w:t xml:space="preserve">and </w:t>
      </w:r>
      <w:hyperlink r:id="rId24" w:history="1">
        <w:r w:rsidRPr="00AE3765">
          <w:rPr>
            <w:rStyle w:val="Hyperlink"/>
            <w:szCs w:val="24"/>
            <w:lang w:val="en-CA"/>
          </w:rPr>
          <w:t>www.iec.ch/national-committees</w:t>
        </w:r>
      </w:hyperlink>
      <w:r w:rsidRPr="00AE3765">
        <w:rPr>
          <w:szCs w:val="24"/>
          <w:lang w:val="en-CA"/>
        </w:rPr>
        <w:t>.</w:t>
      </w:r>
    </w:p>
    <w:p w14:paraId="3DBDE3E7" w14:textId="77777777" w:rsidR="002F4CA0" w:rsidRPr="00AE3765" w:rsidRDefault="002F4CA0" w:rsidP="002F4CA0">
      <w:pPr>
        <w:rPr>
          <w:lang w:val="en-CA"/>
        </w:rPr>
      </w:pPr>
    </w:p>
    <w:p w14:paraId="7D9FDCFD" w14:textId="38E6FC95" w:rsidR="001A33D0" w:rsidRPr="00AE3765" w:rsidRDefault="001A33D0" w:rsidP="00E8292B">
      <w:pPr>
        <w:rPr>
          <w:b/>
          <w:sz w:val="32"/>
          <w:szCs w:val="32"/>
          <w:lang w:val="en-CA"/>
        </w:rPr>
        <w:sectPr w:rsidR="001A33D0" w:rsidRPr="00AE3765" w:rsidSect="00B5343E">
          <w:headerReference w:type="even" r:id="rId25"/>
          <w:headerReference w:type="default" r:id="rId26"/>
          <w:footerReference w:type="even" r:id="rId27"/>
          <w:footerReference w:type="default" r:id="rId28"/>
          <w:pgSz w:w="11906" w:h="16838" w:code="9"/>
          <w:pgMar w:top="794" w:right="737" w:bottom="284" w:left="851" w:header="709" w:footer="0" w:gutter="567"/>
          <w:pgNumType w:fmt="lowerRoman"/>
          <w:cols w:space="720"/>
        </w:sectPr>
      </w:pPr>
    </w:p>
    <w:p w14:paraId="6E185C9F" w14:textId="0DF51096" w:rsidR="006042A2" w:rsidRDefault="00C46A33" w:rsidP="00A220FA">
      <w:pPr>
        <w:rPr>
          <w:b/>
          <w:sz w:val="26"/>
          <w:lang w:val="en-CA" w:eastAsia="ja-JP"/>
        </w:rPr>
      </w:pPr>
      <w:r w:rsidRPr="00C46A33">
        <w:rPr>
          <w:b/>
          <w:sz w:val="32"/>
          <w:szCs w:val="32"/>
          <w:lang w:val="en-CA"/>
        </w:rPr>
        <w:t>Information technology — Coding of audio-visual objects — Part 12: ISO base media file format — Amendment 2: Tools for enhanced CMAF and DASH integration</w:t>
      </w:r>
    </w:p>
    <w:p w14:paraId="274D53EC" w14:textId="07AC0A6B" w:rsidR="00A220FA" w:rsidRDefault="006042A2" w:rsidP="006042A2">
      <w:pPr>
        <w:pStyle w:val="Heading1"/>
        <w:rPr>
          <w:lang w:val="en-CA"/>
        </w:rPr>
      </w:pPr>
      <w:bookmarkStart w:id="76" w:name="_Toc181533029"/>
      <w:r w:rsidRPr="006042A2">
        <w:rPr>
          <w:lang w:val="en-CA"/>
        </w:rPr>
        <w:t>Add restrictions on '</w:t>
      </w:r>
      <w:proofErr w:type="spellStart"/>
      <w:r w:rsidRPr="006042A2">
        <w:rPr>
          <w:lang w:val="en-CA"/>
        </w:rPr>
        <w:t>altr</w:t>
      </w:r>
      <w:proofErr w:type="spellEnd"/>
      <w:r w:rsidRPr="006042A2">
        <w:rPr>
          <w:lang w:val="en-CA"/>
        </w:rPr>
        <w:t>' groups</w:t>
      </w:r>
      <w:bookmarkEnd w:id="76"/>
    </w:p>
    <w:p w14:paraId="28B58BB6" w14:textId="75930177" w:rsidR="006042A2" w:rsidRPr="00AE3765" w:rsidRDefault="006042A2" w:rsidP="006042A2">
      <w:pPr>
        <w:pStyle w:val="AMDInstruction"/>
      </w:pPr>
      <w:r w:rsidRPr="006042A2">
        <w:t xml:space="preserve">In clause 8.18.3.1, </w:t>
      </w:r>
      <w:bookmarkStart w:id="77" w:name="_Hlk165456775"/>
      <w:r w:rsidRPr="006042A2">
        <w:t>change</w:t>
      </w:r>
      <w:r>
        <w:t>:</w:t>
      </w:r>
      <w:bookmarkEnd w:id="77"/>
    </w:p>
    <w:p w14:paraId="7BE08A36" w14:textId="77777777" w:rsidR="00A220FA" w:rsidRDefault="00A220FA" w:rsidP="00A220FA">
      <w:pPr>
        <w:ind w:left="432"/>
        <w:rPr>
          <w:lang w:val="en-US"/>
        </w:rPr>
      </w:pPr>
      <w:r>
        <w:t>'</w:t>
      </w:r>
      <w:proofErr w:type="spellStart"/>
      <w:r>
        <w:t>altr</w:t>
      </w:r>
      <w:proofErr w:type="spellEnd"/>
      <w:r>
        <w:t xml:space="preserve">': The items and tracks mapped to this grouping are alternatives to each other, and only one of them should be played (when the mapped items and tracks are part of the presentation; e.g. are displayable items or tracks) or processed by other means (when the mapped items or tracks are not part of the presentation; e.g. are metadata). A player should select the first entity from the list of </w:t>
      </w:r>
      <w:proofErr w:type="spellStart"/>
      <w:r>
        <w:t>entity_id</w:t>
      </w:r>
      <w:proofErr w:type="spellEnd"/>
      <w:r>
        <w:t xml:space="preserve"> values that it can process (e.g. decode and play for mapped items and tracks that are part of the presentation) and that suits the application needs. Any </w:t>
      </w:r>
      <w:proofErr w:type="spellStart"/>
      <w:r>
        <w:t>entity_id</w:t>
      </w:r>
      <w:proofErr w:type="spellEnd"/>
      <w:r>
        <w:t xml:space="preserve"> value shall be mapped to only one grouping of type '</w:t>
      </w:r>
      <w:proofErr w:type="spellStart"/>
      <w:r>
        <w:t>altr</w:t>
      </w:r>
      <w:proofErr w:type="spellEnd"/>
      <w:r>
        <w:t>'. An alternate group of entities consists of those items and tracks that are mapped to the same entity group of type '</w:t>
      </w:r>
      <w:proofErr w:type="spellStart"/>
      <w:r>
        <w:t>altr</w:t>
      </w:r>
      <w:proofErr w:type="spellEnd"/>
      <w:r>
        <w:t xml:space="preserve">'. </w:t>
      </w:r>
    </w:p>
    <w:p w14:paraId="1158B4E8" w14:textId="4BA3A04A" w:rsidR="006042A2" w:rsidRPr="00AE3765" w:rsidRDefault="006042A2" w:rsidP="006042A2">
      <w:pPr>
        <w:pStyle w:val="AMDInstruction"/>
      </w:pPr>
      <w:r>
        <w:t>To:</w:t>
      </w:r>
    </w:p>
    <w:p w14:paraId="0F5D426C" w14:textId="1476D5A3" w:rsidR="00A220FA" w:rsidRPr="00160E9D" w:rsidRDefault="00A220FA" w:rsidP="00FD3D25">
      <w:pPr>
        <w:ind w:left="432"/>
        <w:rPr>
          <w:color w:val="000000" w:themeColor="text1"/>
        </w:rPr>
      </w:pPr>
      <w:r w:rsidRPr="00160E9D">
        <w:rPr>
          <w:rFonts w:ascii="Courier New" w:hAnsi="Courier New" w:cs="Courier New"/>
        </w:rPr>
        <w:t>'</w:t>
      </w:r>
      <w:proofErr w:type="spellStart"/>
      <w:r w:rsidRPr="00160E9D">
        <w:rPr>
          <w:rFonts w:ascii="Courier New" w:hAnsi="Courier New" w:cs="Courier New"/>
        </w:rPr>
        <w:t>altr</w:t>
      </w:r>
      <w:proofErr w:type="spellEnd"/>
      <w:r w:rsidRPr="00160E9D">
        <w:rPr>
          <w:rFonts w:ascii="Courier New" w:hAnsi="Courier New" w:cs="Courier New"/>
        </w:rPr>
        <w:t>'</w:t>
      </w:r>
      <w:r>
        <w:t xml:space="preserve">: The items and tracks mapped to this grouping are alternatives to each other, and only one of them should be played (when the mapped items and tracks are part of the presentation; e.g. are displayable items or tracks) or processed by other means (when the mapped items or tracks are not part of the presentation; e.g. are metadata). A player should select the first entity from the list of </w:t>
      </w:r>
      <w:proofErr w:type="spellStart"/>
      <w:r w:rsidRPr="00160E9D">
        <w:rPr>
          <w:rFonts w:ascii="Courier New" w:hAnsi="Courier New" w:cs="Courier New"/>
        </w:rPr>
        <w:t>entity_id</w:t>
      </w:r>
      <w:proofErr w:type="spellEnd"/>
      <w:r>
        <w:t xml:space="preserve"> values that it can process (e.g. decode and play for mapped items and tracks that are part of the presentation) and that suits the application needs. Any </w:t>
      </w:r>
      <w:proofErr w:type="spellStart"/>
      <w:r w:rsidRPr="00160E9D">
        <w:rPr>
          <w:rFonts w:ascii="Courier New" w:hAnsi="Courier New" w:cs="Courier New"/>
        </w:rPr>
        <w:t>entity_id</w:t>
      </w:r>
      <w:proofErr w:type="spellEnd"/>
      <w:r>
        <w:t xml:space="preserve"> value shall be mapped to only one grouping of type </w:t>
      </w:r>
      <w:r w:rsidRPr="00160E9D">
        <w:rPr>
          <w:rFonts w:ascii="Courier New" w:hAnsi="Courier New" w:cs="Courier New"/>
        </w:rPr>
        <w:t>'</w:t>
      </w:r>
      <w:proofErr w:type="spellStart"/>
      <w:r w:rsidRPr="00160E9D">
        <w:rPr>
          <w:rFonts w:ascii="Courier New" w:hAnsi="Courier New" w:cs="Courier New"/>
        </w:rPr>
        <w:t>altr</w:t>
      </w:r>
      <w:proofErr w:type="spellEnd"/>
      <w:r w:rsidRPr="00160E9D">
        <w:rPr>
          <w:rFonts w:ascii="Courier New" w:hAnsi="Courier New" w:cs="Courier New"/>
        </w:rPr>
        <w:t>'</w:t>
      </w:r>
      <w:r>
        <w:t xml:space="preserve">. An alternate group of entities consists of those items and tracks that are mapped to the same entity group of type </w:t>
      </w:r>
      <w:r w:rsidRPr="00160E9D">
        <w:rPr>
          <w:rFonts w:ascii="Courier New" w:hAnsi="Courier New" w:cs="Courier New"/>
        </w:rPr>
        <w:t>'</w:t>
      </w:r>
      <w:proofErr w:type="spellStart"/>
      <w:r w:rsidRPr="00160E9D">
        <w:rPr>
          <w:rFonts w:ascii="Courier New" w:hAnsi="Courier New" w:cs="Courier New"/>
        </w:rPr>
        <w:t>altr</w:t>
      </w:r>
      <w:proofErr w:type="spellEnd"/>
      <w:r w:rsidRPr="00160E9D">
        <w:rPr>
          <w:rFonts w:ascii="Courier New" w:hAnsi="Courier New" w:cs="Courier New"/>
        </w:rPr>
        <w:t>'</w:t>
      </w:r>
      <w:r>
        <w:t xml:space="preserve">. </w:t>
      </w:r>
      <w:r w:rsidR="00FD3D25" w:rsidRPr="00160E9D">
        <w:rPr>
          <w:color w:val="000000" w:themeColor="text1"/>
        </w:rPr>
        <w:t xml:space="preserve">None of the </w:t>
      </w:r>
      <w:proofErr w:type="spellStart"/>
      <w:r w:rsidR="00FD3D25" w:rsidRPr="00160E9D">
        <w:rPr>
          <w:rFonts w:ascii="Courier New" w:hAnsi="Courier New" w:cs="Courier New"/>
          <w:color w:val="000000" w:themeColor="text1"/>
        </w:rPr>
        <w:t>entity_id</w:t>
      </w:r>
      <w:proofErr w:type="spellEnd"/>
      <w:r w:rsidR="00FD3D25" w:rsidRPr="00160E9D">
        <w:rPr>
          <w:color w:val="000000" w:themeColor="text1"/>
        </w:rPr>
        <w:t xml:space="preserve"> values in an </w:t>
      </w:r>
      <w:r w:rsidR="00FD3D25" w:rsidRPr="00160E9D">
        <w:rPr>
          <w:rFonts w:ascii="Courier New" w:hAnsi="Courier New" w:cs="Courier New"/>
          <w:color w:val="000000" w:themeColor="text1"/>
        </w:rPr>
        <w:t>'</w:t>
      </w:r>
      <w:proofErr w:type="spellStart"/>
      <w:r w:rsidR="00FD3D25" w:rsidRPr="00160E9D">
        <w:rPr>
          <w:rFonts w:ascii="Courier New" w:hAnsi="Courier New" w:cs="Courier New"/>
          <w:color w:val="000000" w:themeColor="text1"/>
        </w:rPr>
        <w:t>altr</w:t>
      </w:r>
      <w:proofErr w:type="spellEnd"/>
      <w:r w:rsidR="00FD3D25" w:rsidRPr="00160E9D">
        <w:rPr>
          <w:rFonts w:ascii="Courier New" w:hAnsi="Courier New" w:cs="Courier New"/>
          <w:color w:val="000000" w:themeColor="text1"/>
        </w:rPr>
        <w:t>'</w:t>
      </w:r>
      <w:r w:rsidR="00FD3D25" w:rsidRPr="00160E9D">
        <w:rPr>
          <w:color w:val="000000" w:themeColor="text1"/>
        </w:rPr>
        <w:t xml:space="preserve"> group shall map to another </w:t>
      </w:r>
      <w:r w:rsidR="00FD3D25" w:rsidRPr="00160E9D">
        <w:rPr>
          <w:rFonts w:ascii="Courier New" w:hAnsi="Courier New" w:cs="Courier New"/>
          <w:color w:val="000000" w:themeColor="text1"/>
        </w:rPr>
        <w:t>'</w:t>
      </w:r>
      <w:proofErr w:type="spellStart"/>
      <w:r w:rsidR="00FD3D25" w:rsidRPr="00160E9D">
        <w:rPr>
          <w:rFonts w:ascii="Courier New" w:hAnsi="Courier New" w:cs="Courier New"/>
          <w:color w:val="000000" w:themeColor="text1"/>
        </w:rPr>
        <w:t>altr</w:t>
      </w:r>
      <w:proofErr w:type="spellEnd"/>
      <w:r w:rsidR="00FD3D25" w:rsidRPr="00160E9D">
        <w:rPr>
          <w:rFonts w:ascii="Courier New" w:hAnsi="Courier New" w:cs="Courier New"/>
          <w:color w:val="000000" w:themeColor="text1"/>
        </w:rPr>
        <w:t>'</w:t>
      </w:r>
      <w:r w:rsidR="00FD3D25" w:rsidRPr="00160E9D">
        <w:rPr>
          <w:color w:val="000000" w:themeColor="text1"/>
        </w:rPr>
        <w:t xml:space="preserve"> group. An </w:t>
      </w:r>
      <w:r w:rsidR="00FD3D25" w:rsidRPr="00160E9D">
        <w:rPr>
          <w:rFonts w:ascii="Courier New" w:hAnsi="Courier New" w:cs="Courier New"/>
          <w:color w:val="000000" w:themeColor="text1"/>
        </w:rPr>
        <w:t>'</w:t>
      </w:r>
      <w:proofErr w:type="spellStart"/>
      <w:r w:rsidR="00FD3D25" w:rsidRPr="00160E9D">
        <w:rPr>
          <w:rFonts w:ascii="Courier New" w:hAnsi="Courier New" w:cs="Courier New"/>
          <w:color w:val="000000" w:themeColor="text1"/>
        </w:rPr>
        <w:t>altr</w:t>
      </w:r>
      <w:proofErr w:type="spellEnd"/>
      <w:r w:rsidR="00FD3D25" w:rsidRPr="00160E9D">
        <w:rPr>
          <w:rFonts w:ascii="Courier New" w:hAnsi="Courier New" w:cs="Courier New"/>
          <w:color w:val="000000" w:themeColor="text1"/>
        </w:rPr>
        <w:t>'</w:t>
      </w:r>
      <w:r w:rsidR="00FD3D25" w:rsidRPr="00160E9D">
        <w:rPr>
          <w:color w:val="000000" w:themeColor="text1"/>
        </w:rPr>
        <w:t xml:space="preserve"> group shall not contain both entity groups and items.</w:t>
      </w:r>
    </w:p>
    <w:p w14:paraId="24A78FAD" w14:textId="03A8D3D5" w:rsidR="00FD3D25" w:rsidRPr="00AE3765" w:rsidRDefault="00FD3D25" w:rsidP="00FD3D25">
      <w:pPr>
        <w:pStyle w:val="AMDInstruction"/>
      </w:pPr>
      <w:r w:rsidRPr="006042A2">
        <w:t>In clause 8.18.3.</w:t>
      </w:r>
      <w:r w:rsidR="00C716DB">
        <w:t>3</w:t>
      </w:r>
      <w:r w:rsidRPr="006042A2">
        <w:t>, change</w:t>
      </w:r>
      <w:r>
        <w:t>:</w:t>
      </w:r>
    </w:p>
    <w:p w14:paraId="644D98FF" w14:textId="77777777" w:rsidR="00A220FA" w:rsidRDefault="00A220FA" w:rsidP="00A220FA">
      <w:pPr>
        <w:ind w:left="432"/>
      </w:pPr>
      <w:proofErr w:type="spellStart"/>
      <w:r>
        <w:t>entity_id</w:t>
      </w:r>
      <w:proofErr w:type="spellEnd"/>
      <w:r>
        <w:t xml:space="preserve"> is resolved to an item, when an item with </w:t>
      </w:r>
      <w:proofErr w:type="spellStart"/>
      <w:r>
        <w:t>item_ID</w:t>
      </w:r>
      <w:proofErr w:type="spellEnd"/>
      <w:r>
        <w:t xml:space="preserve"> equal to </w:t>
      </w:r>
      <w:proofErr w:type="spellStart"/>
      <w:r>
        <w:t>entity_id</w:t>
      </w:r>
      <w:proofErr w:type="spellEnd"/>
      <w:r>
        <w:t xml:space="preserve"> is present in the hierarchy level (file, movie or track) that contains the </w:t>
      </w:r>
      <w:proofErr w:type="spellStart"/>
      <w:r>
        <w:t>GroupsListBox</w:t>
      </w:r>
      <w:proofErr w:type="spellEnd"/>
      <w:r>
        <w:t xml:space="preserve">, or to a track, when a track with </w:t>
      </w:r>
      <w:proofErr w:type="spellStart"/>
      <w:r>
        <w:t>track_ID</w:t>
      </w:r>
      <w:proofErr w:type="spellEnd"/>
      <w:r>
        <w:t xml:space="preserve"> equal to </w:t>
      </w:r>
      <w:proofErr w:type="spellStart"/>
      <w:r>
        <w:t>entity_id</w:t>
      </w:r>
      <w:proofErr w:type="spellEnd"/>
      <w:r>
        <w:t xml:space="preserve"> is present and the </w:t>
      </w:r>
      <w:proofErr w:type="spellStart"/>
      <w:r>
        <w:t>GroupsListBox</w:t>
      </w:r>
      <w:proofErr w:type="spellEnd"/>
      <w:r>
        <w:t xml:space="preserve"> is contained in the file level.</w:t>
      </w:r>
    </w:p>
    <w:p w14:paraId="54E01A47" w14:textId="77777777" w:rsidR="00FD3D25" w:rsidRPr="00AE3765" w:rsidRDefault="00FD3D25" w:rsidP="00FD3D25">
      <w:pPr>
        <w:pStyle w:val="AMDInstruction"/>
      </w:pPr>
      <w:r>
        <w:t>To:</w:t>
      </w:r>
    </w:p>
    <w:p w14:paraId="06AB59E8" w14:textId="4DD7DB8D" w:rsidR="00A220FA" w:rsidRDefault="00A220FA" w:rsidP="00A220FA">
      <w:pPr>
        <w:ind w:left="432"/>
      </w:pPr>
      <w:proofErr w:type="spellStart"/>
      <w:r w:rsidRPr="00160E9D">
        <w:rPr>
          <w:rFonts w:ascii="Courier New" w:hAnsi="Courier New" w:cs="Courier New"/>
        </w:rPr>
        <w:t>entity_id</w:t>
      </w:r>
      <w:proofErr w:type="spellEnd"/>
      <w:r>
        <w:t xml:space="preserve"> is resolved to an item, when an item with </w:t>
      </w:r>
      <w:proofErr w:type="spellStart"/>
      <w:r w:rsidRPr="00160E9D">
        <w:rPr>
          <w:rFonts w:ascii="Courier New" w:hAnsi="Courier New" w:cs="Courier New"/>
        </w:rPr>
        <w:t>item_ID</w:t>
      </w:r>
      <w:proofErr w:type="spellEnd"/>
      <w:r>
        <w:t xml:space="preserve"> equal to </w:t>
      </w:r>
      <w:proofErr w:type="spellStart"/>
      <w:r w:rsidRPr="00160E9D">
        <w:rPr>
          <w:rFonts w:ascii="Courier New" w:hAnsi="Courier New" w:cs="Courier New"/>
        </w:rPr>
        <w:t>entity_id</w:t>
      </w:r>
      <w:proofErr w:type="spellEnd"/>
      <w:r>
        <w:t xml:space="preserve"> is present in the hierarchy level (file, movie or track) that contains the </w:t>
      </w:r>
      <w:proofErr w:type="spellStart"/>
      <w:r w:rsidRPr="00160E9D">
        <w:rPr>
          <w:rFonts w:ascii="Courier New" w:hAnsi="Courier New" w:cs="Courier New"/>
        </w:rPr>
        <w:t>GroupsListBox</w:t>
      </w:r>
      <w:proofErr w:type="spellEnd"/>
      <w:r>
        <w:t xml:space="preserve">, or to a track, when a track with </w:t>
      </w:r>
      <w:proofErr w:type="spellStart"/>
      <w:r w:rsidRPr="00160E9D">
        <w:rPr>
          <w:rFonts w:ascii="Courier New" w:hAnsi="Courier New" w:cs="Courier New"/>
        </w:rPr>
        <w:t>track_ID</w:t>
      </w:r>
      <w:proofErr w:type="spellEnd"/>
      <w:r>
        <w:t xml:space="preserve"> equal to </w:t>
      </w:r>
      <w:proofErr w:type="spellStart"/>
      <w:r w:rsidRPr="00160E9D">
        <w:rPr>
          <w:rFonts w:ascii="Courier New" w:hAnsi="Courier New" w:cs="Courier New"/>
        </w:rPr>
        <w:t>entity_id</w:t>
      </w:r>
      <w:proofErr w:type="spellEnd"/>
      <w:r>
        <w:t xml:space="preserve"> is present and the </w:t>
      </w:r>
      <w:proofErr w:type="spellStart"/>
      <w:r w:rsidRPr="00160E9D">
        <w:rPr>
          <w:rFonts w:ascii="Courier New" w:hAnsi="Courier New" w:cs="Courier New"/>
        </w:rPr>
        <w:t>GroupsListBox</w:t>
      </w:r>
      <w:proofErr w:type="spellEnd"/>
      <w:r>
        <w:t xml:space="preserve"> is contained in the file level. </w:t>
      </w:r>
      <w:proofErr w:type="spellStart"/>
      <w:r w:rsidR="00C716DB" w:rsidRPr="00160E9D">
        <w:rPr>
          <w:rFonts w:ascii="Courier New" w:hAnsi="Courier New" w:cs="Courier New"/>
          <w:color w:val="FF0000"/>
        </w:rPr>
        <w:t>entity_id</w:t>
      </w:r>
      <w:proofErr w:type="spellEnd"/>
      <w:r w:rsidR="00C716DB">
        <w:rPr>
          <w:color w:val="FF0000"/>
        </w:rPr>
        <w:t xml:space="preserve"> shall not have the same value as </w:t>
      </w:r>
      <w:proofErr w:type="spellStart"/>
      <w:r w:rsidR="00C716DB" w:rsidRPr="00160E9D">
        <w:rPr>
          <w:rFonts w:ascii="Courier New" w:hAnsi="Courier New" w:cs="Courier New"/>
          <w:color w:val="FF0000"/>
        </w:rPr>
        <w:t>group_id</w:t>
      </w:r>
      <w:proofErr w:type="spellEnd"/>
      <w:r w:rsidR="00C716DB">
        <w:rPr>
          <w:color w:val="FF0000"/>
        </w:rPr>
        <w:t>.</w:t>
      </w:r>
    </w:p>
    <w:p w14:paraId="53E5D4D5" w14:textId="77777777" w:rsidR="00C24311" w:rsidRDefault="00C24311">
      <w:pPr>
        <w:tabs>
          <w:tab w:val="clear" w:pos="403"/>
        </w:tabs>
        <w:spacing w:after="0" w:line="240" w:lineRule="auto"/>
        <w:jc w:val="left"/>
        <w:rPr>
          <w:b/>
          <w:sz w:val="26"/>
          <w:lang w:val="en-CA" w:eastAsia="ja-JP"/>
        </w:rPr>
      </w:pPr>
      <w:r>
        <w:rPr>
          <w:lang w:val="en-CA"/>
        </w:rPr>
        <w:br w:type="page"/>
      </w:r>
    </w:p>
    <w:p w14:paraId="3AA86048" w14:textId="7FD2C53E" w:rsidR="001B7DCB" w:rsidRPr="00314835" w:rsidRDefault="0039765A" w:rsidP="00E2660F">
      <w:pPr>
        <w:pStyle w:val="Heading1"/>
        <w:numPr>
          <w:ilvl w:val="0"/>
          <w:numId w:val="46"/>
        </w:numPr>
        <w:rPr>
          <w:lang w:val="en-CA"/>
        </w:rPr>
      </w:pPr>
      <w:bookmarkStart w:id="78" w:name="_Toc181533030"/>
      <w:r w:rsidRPr="00AE3765">
        <w:rPr>
          <w:lang w:val="en-CA"/>
        </w:rPr>
        <w:t xml:space="preserve">New </w:t>
      </w:r>
      <w:r w:rsidR="00145F43">
        <w:rPr>
          <w:lang w:val="en-CA"/>
        </w:rPr>
        <w:t>switching group box</w:t>
      </w:r>
      <w:bookmarkEnd w:id="78"/>
    </w:p>
    <w:p w14:paraId="4D8879FF" w14:textId="6A82D83B" w:rsidR="00F467C0" w:rsidRDefault="00F467C0" w:rsidP="00E6121A">
      <w:pPr>
        <w:pStyle w:val="AMDInstruction"/>
      </w:pPr>
      <w:r w:rsidRPr="006042A2">
        <w:t xml:space="preserve">In clause </w:t>
      </w:r>
      <w:r w:rsidR="00D96F30">
        <w:t>8</w:t>
      </w:r>
      <w:r w:rsidRPr="006042A2">
        <w:t>.</w:t>
      </w:r>
      <w:r w:rsidR="00D96F30">
        <w:t>18</w:t>
      </w:r>
      <w:r w:rsidRPr="006042A2">
        <w:t>.</w:t>
      </w:r>
      <w:r w:rsidR="00D96F30">
        <w:t>3</w:t>
      </w:r>
      <w:r w:rsidRPr="006042A2">
        <w:t>, change</w:t>
      </w:r>
      <w:r>
        <w:t>:</w:t>
      </w:r>
    </w:p>
    <w:p w14:paraId="68A37E21" w14:textId="77777777" w:rsidR="00D62874" w:rsidRDefault="00D62874" w:rsidP="00D62874">
      <w:pPr>
        <w:pStyle w:val="fields"/>
      </w:pPr>
      <w:r w:rsidRPr="00A3770E">
        <w:rPr>
          <w:rStyle w:val="codeChar1"/>
        </w:rPr>
        <w:t>'</w:t>
      </w:r>
      <w:r>
        <w:rPr>
          <w:rStyle w:val="codeChar1"/>
        </w:rPr>
        <w:t>prsl</w:t>
      </w:r>
      <w:r w:rsidRPr="00A3770E">
        <w:rPr>
          <w:rStyle w:val="codeChar1"/>
        </w:rPr>
        <w:t>'</w:t>
      </w:r>
      <w:r>
        <w:t xml:space="preserve">: The </w:t>
      </w:r>
      <w:r w:rsidRPr="006F4E32">
        <w:t>tracks mapped to this grouping are belonging to a preselection as specified in</w:t>
      </w:r>
      <w:r>
        <w:t xml:space="preserve"> </w:t>
      </w:r>
      <w:r>
        <w:fldChar w:fldCharType="begin"/>
      </w:r>
      <w:r>
        <w:instrText xml:space="preserve"> REF _Ref141865537 \r \h </w:instrText>
      </w:r>
      <w:r>
        <w:fldChar w:fldCharType="separate"/>
      </w:r>
      <w:r>
        <w:t>8.18.4.1</w:t>
      </w:r>
      <w:r>
        <w:fldChar w:fldCharType="end"/>
      </w:r>
      <w:r w:rsidRPr="006F4E32">
        <w:t>.</w:t>
      </w:r>
    </w:p>
    <w:p w14:paraId="632AB172" w14:textId="77777777" w:rsidR="00D62874" w:rsidRPr="004E5873" w:rsidRDefault="00D62874" w:rsidP="00D62874">
      <w:pPr>
        <w:tabs>
          <w:tab w:val="left" w:pos="1710"/>
          <w:tab w:val="left" w:pos="2160"/>
        </w:tabs>
        <w:spacing w:line="210" w:lineRule="atLeast"/>
        <w:ind w:left="720" w:right="360"/>
        <w:rPr>
          <w:rFonts w:eastAsia="Calibri"/>
          <w:sz w:val="18"/>
          <w:szCs w:val="18"/>
        </w:rPr>
      </w:pPr>
      <w:r w:rsidRPr="004E5873">
        <w:rPr>
          <w:rFonts w:eastAsia="Calibri"/>
          <w:sz w:val="18"/>
          <w:szCs w:val="18"/>
        </w:rPr>
        <w:t>NOTE</w:t>
      </w:r>
      <w:r w:rsidRPr="004E5873">
        <w:rPr>
          <w:rFonts w:eastAsia="Calibri"/>
          <w:sz w:val="18"/>
          <w:szCs w:val="18"/>
        </w:rPr>
        <w:tab/>
      </w:r>
      <w:r w:rsidRPr="00622F25">
        <w:rPr>
          <w:rStyle w:val="codeChar1"/>
          <w:sz w:val="18"/>
          <w:szCs w:val="18"/>
        </w:rPr>
        <w:t>EntityToGroupBox</w:t>
      </w:r>
      <w:r w:rsidRPr="004E5873">
        <w:rPr>
          <w:rFonts w:eastAsia="Calibri"/>
          <w:sz w:val="18"/>
          <w:szCs w:val="18"/>
        </w:rPr>
        <w:t xml:space="preserve"> can have </w:t>
      </w:r>
      <w:r w:rsidRPr="00622F25">
        <w:rPr>
          <w:rStyle w:val="codeChar1"/>
          <w:sz w:val="18"/>
          <w:szCs w:val="18"/>
        </w:rPr>
        <w:t>grouping_type</w:t>
      </w:r>
      <w:r w:rsidRPr="004E5873">
        <w:rPr>
          <w:rFonts w:eastAsia="Calibri"/>
          <w:sz w:val="18"/>
          <w:szCs w:val="18"/>
        </w:rPr>
        <w:t xml:space="preserve"> specific extensions.</w:t>
      </w:r>
    </w:p>
    <w:p w14:paraId="1B289331" w14:textId="2D100E66" w:rsidR="00E6121A" w:rsidRDefault="00E6121A" w:rsidP="00E6121A">
      <w:pPr>
        <w:pStyle w:val="AMDInstruction"/>
      </w:pPr>
      <w:r>
        <w:t>To:</w:t>
      </w:r>
    </w:p>
    <w:p w14:paraId="3C5CD8F6" w14:textId="171B7F10" w:rsidR="00D62874" w:rsidRDefault="70B96FA7" w:rsidP="00D62874">
      <w:pPr>
        <w:pStyle w:val="fields"/>
      </w:pPr>
      <w:r w:rsidRPr="70B96FA7">
        <w:rPr>
          <w:rStyle w:val="codeChar1"/>
        </w:rPr>
        <w:t>'prsl'</w:t>
      </w:r>
      <w:r>
        <w:t xml:space="preserve">: The tracks mapped to this grouping belong to a preselection as specified in </w:t>
      </w:r>
      <w:r w:rsidR="00D62874">
        <w:fldChar w:fldCharType="begin"/>
      </w:r>
      <w:r w:rsidR="00D62874">
        <w:instrText xml:space="preserve"> REF _Ref141865537 \r \h </w:instrText>
      </w:r>
      <w:r w:rsidR="00D62874">
        <w:fldChar w:fldCharType="separate"/>
      </w:r>
      <w:r>
        <w:t>8.18.4.1</w:t>
      </w:r>
      <w:r w:rsidR="00D62874">
        <w:fldChar w:fldCharType="end"/>
      </w:r>
      <w:r>
        <w:t>.</w:t>
      </w:r>
    </w:p>
    <w:p w14:paraId="58B1D02B" w14:textId="609AE96E" w:rsidR="000107AC" w:rsidRDefault="70B96FA7" w:rsidP="00D62874">
      <w:pPr>
        <w:pStyle w:val="fields"/>
      </w:pPr>
      <w:r w:rsidRPr="70B96FA7">
        <w:rPr>
          <w:rStyle w:val="codeChar1"/>
        </w:rPr>
        <w:t>'swit'</w:t>
      </w:r>
      <w:r>
        <w:t xml:space="preserve">: The tracks mapped to this grouping belong to a switching group as specified in </w:t>
      </w:r>
      <w:r w:rsidR="000107AC">
        <w:fldChar w:fldCharType="begin"/>
      </w:r>
      <w:r w:rsidR="000107AC">
        <w:instrText xml:space="preserve"> REF _Ref141865537 \r \h </w:instrText>
      </w:r>
      <w:r w:rsidR="000107AC">
        <w:fldChar w:fldCharType="separate"/>
      </w:r>
      <w:r>
        <w:t>8.18.4.2</w:t>
      </w:r>
      <w:r w:rsidR="000107AC">
        <w:fldChar w:fldCharType="end"/>
      </w:r>
    </w:p>
    <w:p w14:paraId="50FC3A38" w14:textId="77777777" w:rsidR="00D62874" w:rsidRPr="004E5873" w:rsidRDefault="00D62874" w:rsidP="00D62874">
      <w:pPr>
        <w:tabs>
          <w:tab w:val="left" w:pos="1710"/>
          <w:tab w:val="left" w:pos="2160"/>
        </w:tabs>
        <w:spacing w:line="210" w:lineRule="atLeast"/>
        <w:ind w:left="720" w:right="360"/>
        <w:rPr>
          <w:rFonts w:eastAsia="Calibri"/>
          <w:sz w:val="18"/>
          <w:szCs w:val="18"/>
        </w:rPr>
      </w:pPr>
      <w:r w:rsidRPr="004E5873">
        <w:rPr>
          <w:rFonts w:eastAsia="Calibri"/>
          <w:sz w:val="18"/>
          <w:szCs w:val="18"/>
        </w:rPr>
        <w:t>NOTE</w:t>
      </w:r>
      <w:r w:rsidRPr="004E5873">
        <w:rPr>
          <w:rFonts w:eastAsia="Calibri"/>
          <w:sz w:val="18"/>
          <w:szCs w:val="18"/>
        </w:rPr>
        <w:tab/>
      </w:r>
      <w:r w:rsidRPr="00622F25">
        <w:rPr>
          <w:rStyle w:val="codeChar1"/>
          <w:sz w:val="18"/>
          <w:szCs w:val="18"/>
        </w:rPr>
        <w:t>EntityToGroupBox</w:t>
      </w:r>
      <w:r w:rsidRPr="004E5873">
        <w:rPr>
          <w:rFonts w:eastAsia="Calibri"/>
          <w:sz w:val="18"/>
          <w:szCs w:val="18"/>
        </w:rPr>
        <w:t xml:space="preserve"> can have </w:t>
      </w:r>
      <w:r w:rsidRPr="00622F25">
        <w:rPr>
          <w:rStyle w:val="codeChar1"/>
          <w:sz w:val="18"/>
          <w:szCs w:val="18"/>
        </w:rPr>
        <w:t>grouping_type</w:t>
      </w:r>
      <w:r w:rsidRPr="004E5873">
        <w:rPr>
          <w:rFonts w:eastAsia="Calibri"/>
          <w:sz w:val="18"/>
          <w:szCs w:val="18"/>
        </w:rPr>
        <w:t xml:space="preserve"> specific extensions.</w:t>
      </w:r>
    </w:p>
    <w:p w14:paraId="48FE1373" w14:textId="77777777" w:rsidR="00D62874" w:rsidRDefault="00D62874" w:rsidP="00C24311">
      <w:pPr>
        <w:pStyle w:val="AMDInstruction"/>
      </w:pPr>
    </w:p>
    <w:p w14:paraId="1DEEC705" w14:textId="71603AB2" w:rsidR="00C24311" w:rsidRPr="00C24311" w:rsidRDefault="00750258" w:rsidP="001624FD">
      <w:pPr>
        <w:pStyle w:val="AMDInstruction"/>
        <w:rPr>
          <w:noProof/>
          <w:lang w:eastAsia="ja-JP"/>
        </w:rPr>
      </w:pPr>
      <w:r w:rsidRPr="00AE3765">
        <w:t xml:space="preserve">Add the following new subclause after subclause </w:t>
      </w:r>
      <w:r w:rsidR="007A61E5">
        <w:t>8.18.4.</w:t>
      </w:r>
      <w:r w:rsidR="00087C62">
        <w:t>1</w:t>
      </w:r>
      <w:r w:rsidRPr="00AE3765">
        <w:t>:</w:t>
      </w:r>
      <w:bookmarkStart w:id="79" w:name="_Ref141865537"/>
    </w:p>
    <w:p w14:paraId="51DFB058" w14:textId="4D23373A" w:rsidR="00C24311" w:rsidRPr="001624FD" w:rsidRDefault="001524CC" w:rsidP="001624FD">
      <w:pPr>
        <w:rPr>
          <w:b/>
          <w:bCs/>
        </w:rPr>
      </w:pPr>
      <w:proofErr w:type="spellStart"/>
      <w:r w:rsidRPr="001624FD">
        <w:rPr>
          <w:b/>
          <w:bCs/>
        </w:rPr>
        <w:t>x.x.x.x</w:t>
      </w:r>
      <w:proofErr w:type="spellEnd"/>
      <w:r w:rsidRPr="001624FD">
        <w:rPr>
          <w:b/>
          <w:bCs/>
        </w:rPr>
        <w:tab/>
      </w:r>
      <w:r w:rsidR="00C24311" w:rsidRPr="001624FD">
        <w:rPr>
          <w:b/>
          <w:bCs/>
        </w:rPr>
        <w:t>Switching group box</w:t>
      </w:r>
      <w:bookmarkEnd w:id="79"/>
    </w:p>
    <w:p w14:paraId="0D7CEE90" w14:textId="3FDB9059" w:rsidR="00C24311" w:rsidRPr="001624FD" w:rsidRDefault="001524CC" w:rsidP="001624FD">
      <w:pPr>
        <w:rPr>
          <w:b/>
          <w:bCs/>
        </w:rPr>
      </w:pPr>
      <w:r w:rsidRPr="001624FD">
        <w:rPr>
          <w:b/>
          <w:bCs/>
        </w:rPr>
        <w:t xml:space="preserve">x.x.x.x.1 </w:t>
      </w:r>
      <w:r w:rsidR="00C24311" w:rsidRPr="001624FD">
        <w:rPr>
          <w:b/>
          <w:bCs/>
        </w:rPr>
        <w:t>Definition</w:t>
      </w:r>
    </w:p>
    <w:p w14:paraId="0CD8C343" w14:textId="45AA93A7" w:rsidR="00C24311" w:rsidRPr="00C24311" w:rsidRDefault="00C24311" w:rsidP="00C24311">
      <w:pPr>
        <w:keepNext/>
        <w:keepLines/>
        <w:tabs>
          <w:tab w:val="clear" w:pos="403"/>
        </w:tabs>
        <w:spacing w:after="220" w:line="240" w:lineRule="auto"/>
        <w:jc w:val="left"/>
        <w:rPr>
          <w:rFonts w:eastAsia="Times New Roman"/>
          <w:noProof/>
        </w:rPr>
      </w:pPr>
      <w:r w:rsidRPr="00C24311">
        <w:rPr>
          <w:rFonts w:eastAsia="Times New Roman"/>
          <w:noProof/>
        </w:rPr>
        <w:t xml:space="preserve">Box Type: </w:t>
      </w:r>
      <w:r w:rsidRPr="00C24311">
        <w:rPr>
          <w:rFonts w:eastAsia="Times New Roman"/>
          <w:noProof/>
        </w:rPr>
        <w:tab/>
      </w:r>
      <w:r w:rsidRPr="00C24311">
        <w:rPr>
          <w:rFonts w:ascii="Courier New" w:eastAsia="Malgun Gothic" w:hAnsi="Courier New"/>
          <w:noProof/>
          <w:lang w:eastAsia="ja-JP"/>
        </w:rPr>
        <w:t>'</w:t>
      </w:r>
      <w:r w:rsidR="00741EB9">
        <w:rPr>
          <w:rFonts w:ascii="Courier New" w:eastAsia="Malgun Gothic" w:hAnsi="Courier New"/>
          <w:noProof/>
          <w:lang w:eastAsia="ja-JP"/>
        </w:rPr>
        <w:t>swit</w:t>
      </w:r>
      <w:r w:rsidRPr="00C24311">
        <w:rPr>
          <w:rFonts w:ascii="Courier New" w:eastAsia="Malgun Gothic" w:hAnsi="Courier New"/>
          <w:noProof/>
          <w:lang w:eastAsia="ja-JP"/>
        </w:rPr>
        <w:t>'</w:t>
      </w:r>
      <w:r w:rsidRPr="00C24311">
        <w:rPr>
          <w:rFonts w:eastAsia="Times New Roman"/>
          <w:noProof/>
        </w:rPr>
        <w:br/>
        <w:t>Container:</w:t>
      </w:r>
      <w:r w:rsidRPr="00C24311">
        <w:rPr>
          <w:rFonts w:eastAsia="Times New Roman"/>
          <w:noProof/>
        </w:rPr>
        <w:tab/>
      </w:r>
      <w:r w:rsidRPr="00C24311">
        <w:rPr>
          <w:rFonts w:ascii="Courier New" w:eastAsia="Times New Roman" w:hAnsi="Courier New"/>
          <w:noProof/>
          <w:lang w:eastAsia="ja-JP"/>
        </w:rPr>
        <w:t>GroupsList</w:t>
      </w:r>
      <w:r w:rsidRPr="00C24311">
        <w:rPr>
          <w:rFonts w:ascii="Courier New" w:eastAsia="Malgun Gothic" w:hAnsi="Courier New"/>
          <w:noProof/>
          <w:lang w:eastAsia="ja-JP"/>
        </w:rPr>
        <w:t>Box</w:t>
      </w:r>
      <w:r w:rsidRPr="00C24311">
        <w:rPr>
          <w:rFonts w:ascii="Courier New" w:eastAsia="Times New Roman" w:hAnsi="Courier New"/>
          <w:noProof/>
          <w:lang w:eastAsia="ja-JP"/>
        </w:rPr>
        <w:t xml:space="preserve"> </w:t>
      </w:r>
      <w:r w:rsidRPr="00C24311">
        <w:rPr>
          <w:rFonts w:eastAsia="Times New Roman"/>
          <w:noProof/>
        </w:rPr>
        <w:t>in a</w:t>
      </w:r>
      <w:r w:rsidRPr="00C24311">
        <w:rPr>
          <w:rFonts w:ascii="Courier New" w:eastAsia="Times New Roman" w:hAnsi="Courier New"/>
          <w:noProof/>
          <w:lang w:eastAsia="ja-JP"/>
        </w:rPr>
        <w:t xml:space="preserve"> MetaBox </w:t>
      </w:r>
      <w:r w:rsidRPr="00C24311">
        <w:rPr>
          <w:rFonts w:eastAsia="Times New Roman"/>
          <w:noProof/>
        </w:rPr>
        <w:t>on movie level</w:t>
      </w:r>
      <w:r w:rsidRPr="00C24311">
        <w:rPr>
          <w:rFonts w:eastAsia="Times New Roman"/>
          <w:noProof/>
        </w:rPr>
        <w:br/>
        <w:t>Mandatory:</w:t>
      </w:r>
      <w:r w:rsidRPr="00C24311">
        <w:rPr>
          <w:rFonts w:eastAsia="Times New Roman"/>
          <w:noProof/>
        </w:rPr>
        <w:tab/>
        <w:t>No</w:t>
      </w:r>
      <w:r w:rsidRPr="00C24311">
        <w:rPr>
          <w:rFonts w:eastAsia="Times New Roman"/>
          <w:noProof/>
        </w:rPr>
        <w:br/>
        <w:t>Quantity:</w:t>
      </w:r>
      <w:r w:rsidRPr="00C24311">
        <w:rPr>
          <w:rFonts w:eastAsia="Times New Roman"/>
          <w:noProof/>
        </w:rPr>
        <w:tab/>
        <w:t>Zero or more</w:t>
      </w:r>
    </w:p>
    <w:p w14:paraId="63DD3050" w14:textId="0F640A53" w:rsidR="000F068E" w:rsidRDefault="319B60C9" w:rsidP="70B96FA7">
      <w:pPr>
        <w:tabs>
          <w:tab w:val="clear" w:pos="403"/>
        </w:tabs>
        <w:spacing w:after="120" w:line="230" w:lineRule="atLeast"/>
        <w:rPr>
          <w:noProof/>
          <w:lang w:val="en-CA" w:eastAsia="ja-JP"/>
        </w:rPr>
      </w:pPr>
      <w:r w:rsidRPr="319B60C9">
        <w:rPr>
          <w:noProof/>
          <w:lang w:val="en-CA" w:eastAsia="ja-JP"/>
        </w:rPr>
        <w:t xml:space="preserve">The </w:t>
      </w:r>
      <w:r w:rsidRPr="319B60C9">
        <w:rPr>
          <w:rFonts w:ascii="Courier New" w:hAnsi="Courier New"/>
          <w:noProof/>
          <w:lang w:val="en-CA" w:eastAsia="ja-JP"/>
        </w:rPr>
        <w:t>SwitchingGroupBox</w:t>
      </w:r>
      <w:r w:rsidRPr="319B60C9">
        <w:rPr>
          <w:noProof/>
          <w:lang w:val="en-CA" w:eastAsia="ja-JP"/>
        </w:rPr>
        <w:t xml:space="preserve"> is used to facilitate the generation of adaptive streaming manifests or descriptions such as DASH MPD. Generating DASH or CMAF groupings, such as CMAF Switching Sets or DASH Adaptation Sets, from a set of ISOBMFF tracks may require out-of-band knowledge, e.g. knowing which tracks contain the same source content meant to be used in adaptive streaming switching, or may require deep parsing of the tracks to determine if a decoder can decode all the tracks only with the sample description of a single track. This box allows signaling of generic properties used in adaptive streaming such as switching, time alignment or initialization characteristics, where the precise semantics of the properties are deferred to DASH or CMAF, and identified by identifiers defined in these specifications. </w:t>
      </w:r>
    </w:p>
    <w:p w14:paraId="502B5470" w14:textId="26CDB68B" w:rsidR="00C24311" w:rsidRPr="001624FD" w:rsidRDefault="001524CC" w:rsidP="001624FD">
      <w:pPr>
        <w:rPr>
          <w:b/>
          <w:bCs/>
        </w:rPr>
      </w:pPr>
      <w:r w:rsidRPr="001524CC">
        <w:rPr>
          <w:b/>
          <w:bCs/>
        </w:rPr>
        <w:t xml:space="preserve">x.x.x.x.2 </w:t>
      </w:r>
      <w:r w:rsidR="00C24311" w:rsidRPr="001624FD">
        <w:rPr>
          <w:b/>
          <w:bCs/>
        </w:rPr>
        <w:t>Syntax</w:t>
      </w:r>
    </w:p>
    <w:p w14:paraId="61E16317"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aligned(8) class SwitchingGroupBox</w:t>
      </w:r>
    </w:p>
    <w:p w14:paraId="05DB3AFE" w14:textId="77777777" w:rsidR="00B51041" w:rsidRDefault="00B51041"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Pr>
          <w:rFonts w:ascii="Courier New" w:eastAsia="Times New Roman" w:hAnsi="Courier New" w:cs="Courier New"/>
          <w:noProof/>
          <w:szCs w:val="20"/>
        </w:rPr>
        <w:tab/>
      </w:r>
      <w:r w:rsidR="0067545B" w:rsidRPr="0067545B">
        <w:rPr>
          <w:rFonts w:ascii="Courier New" w:eastAsia="Times New Roman" w:hAnsi="Courier New" w:cs="Courier New"/>
          <w:noProof/>
          <w:szCs w:val="20"/>
        </w:rPr>
        <w:t>extends EntityToGroupBox('swit', version=0, flags)</w:t>
      </w:r>
    </w:p>
    <w:p w14:paraId="1EA35002" w14:textId="01CBE34A"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w:t>
      </w:r>
    </w:p>
    <w:p w14:paraId="7A4130B8" w14:textId="3566F4FD"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unsigned int(1)  switch_flag;</w:t>
      </w:r>
    </w:p>
    <w:p w14:paraId="31F6F470"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unsigned int(1)  timed_aligned_flag;</w:t>
      </w:r>
    </w:p>
    <w:p w14:paraId="6A0C2E3F"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unsigned int(2)  init_type;</w:t>
      </w:r>
    </w:p>
    <w:p w14:paraId="7057249D"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unsigned int(4)  reserved;</w:t>
      </w:r>
    </w:p>
    <w:p w14:paraId="5A24934B"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if (flags &amp; 0x001000) utf8string tag;</w:t>
      </w:r>
    </w:p>
    <w:p w14:paraId="4833929E"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if (flags &amp; 0x002000) utf8string int(32) structural_brand;</w:t>
      </w:r>
    </w:p>
    <w:p w14:paraId="7D8C803A"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if (flags &amp; 0x004000) utf8string int(32) mediaprofile_brand;</w:t>
      </w:r>
    </w:p>
    <w:p w14:paraId="12202031" w14:textId="77777777" w:rsidR="0067545B" w:rsidRPr="0067545B" w:rsidRDefault="0067545B" w:rsidP="0067545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rPr>
          <w:rFonts w:ascii="Courier New" w:eastAsia="Times New Roman" w:hAnsi="Courier New" w:cs="Courier New"/>
          <w:noProof/>
          <w:szCs w:val="20"/>
        </w:rPr>
      </w:pPr>
      <w:r w:rsidRPr="0067545B">
        <w:rPr>
          <w:rFonts w:ascii="Courier New" w:eastAsia="Times New Roman" w:hAnsi="Courier New" w:cs="Courier New"/>
          <w:noProof/>
          <w:szCs w:val="20"/>
        </w:rPr>
        <w:tab/>
        <w:t xml:space="preserve">Box boxes[]; // optional other boxes e.g. ExtendedLanguageBox </w:t>
      </w:r>
    </w:p>
    <w:p w14:paraId="44C9D478" w14:textId="77777777" w:rsidR="0067545B" w:rsidRDefault="70B96FA7" w:rsidP="70B96FA7">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rPr>
          <w:rFonts w:ascii="Courier New" w:eastAsia="Times New Roman" w:hAnsi="Courier New" w:cs="Courier New"/>
          <w:noProof/>
        </w:rPr>
      </w:pPr>
      <w:r w:rsidRPr="70B96FA7">
        <w:rPr>
          <w:rFonts w:ascii="Courier New" w:eastAsia="Times New Roman" w:hAnsi="Courier New" w:cs="Courier New"/>
          <w:noProof/>
        </w:rPr>
        <w:t>}</w:t>
      </w:r>
    </w:p>
    <w:p w14:paraId="15C11C0E" w14:textId="769B63A7" w:rsidR="70B96FA7" w:rsidRDefault="70B96FA7" w:rsidP="70B96FA7">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rPr>
          <w:rFonts w:ascii="Courier New" w:eastAsia="Times New Roman" w:hAnsi="Courier New" w:cs="Courier New"/>
          <w:noProof/>
        </w:rPr>
      </w:pPr>
    </w:p>
    <w:p w14:paraId="59291060" w14:textId="31A49024" w:rsidR="70B96FA7" w:rsidRDefault="319B60C9" w:rsidP="70B96FA7">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rPr>
          <w:rFonts w:ascii="Courier New" w:eastAsia="Times New Roman" w:hAnsi="Courier New" w:cs="Courier New"/>
          <w:noProof/>
        </w:rPr>
      </w:pPr>
      <w:r w:rsidRPr="00160E9D">
        <w:rPr>
          <w:rFonts w:ascii="Courier New" w:eastAsia="Times New Roman" w:hAnsi="Courier New" w:cs="Courier New"/>
          <w:noProof/>
          <w:highlight w:val="yellow"/>
        </w:rPr>
        <w:t>Editor’s note: We should consider using the ‘flags’ of the box instead of defining bit fields in the box payload.</w:t>
      </w:r>
    </w:p>
    <w:p w14:paraId="776CAA07" w14:textId="22936D62" w:rsidR="00C24311" w:rsidRPr="001624FD" w:rsidRDefault="001524CC" w:rsidP="001624FD">
      <w:pPr>
        <w:rPr>
          <w:b/>
          <w:bCs/>
        </w:rPr>
      </w:pPr>
      <w:r w:rsidRPr="001524CC">
        <w:rPr>
          <w:b/>
          <w:bCs/>
        </w:rPr>
        <w:t xml:space="preserve">x.x.x.x.3 </w:t>
      </w:r>
      <w:r w:rsidR="00C24311" w:rsidRPr="001624FD">
        <w:rPr>
          <w:b/>
          <w:bCs/>
        </w:rPr>
        <w:t>Semantics</w:t>
      </w:r>
    </w:p>
    <w:p w14:paraId="7EBF2BAF" w14:textId="375EC8B9" w:rsidR="00BB3CB3" w:rsidRDefault="10E33412" w:rsidP="319B60C9">
      <w:pPr>
        <w:pStyle w:val="fields"/>
      </w:pPr>
      <w:commentRangeStart w:id="80"/>
      <w:commentRangeStart w:id="81"/>
      <w:commentRangeStart w:id="82"/>
      <w:commentRangeStart w:id="83"/>
      <w:commentRangeStart w:id="84"/>
      <w:r w:rsidRPr="10E33412">
        <w:rPr>
          <w:rStyle w:val="codeChar1"/>
        </w:rPr>
        <w:t xml:space="preserve">switch_flag </w:t>
      </w:r>
      <w:r>
        <w:t>equal 1 indicates that the track of this group are alternative encodings of the same source content intended for adaptive streaming switching. The normative requirements applying to tracks belonging to such group are defined by DASH or CMAF and identified by the structural brand and/or media profile brand fields.</w:t>
      </w:r>
      <w:commentRangeEnd w:id="80"/>
      <w:r w:rsidR="006139C0">
        <w:rPr>
          <w:rStyle w:val="CommentReference"/>
        </w:rPr>
        <w:commentReference w:id="80"/>
      </w:r>
      <w:commentRangeEnd w:id="81"/>
      <w:r w:rsidR="006139C0">
        <w:rPr>
          <w:rStyle w:val="CommentReference"/>
        </w:rPr>
        <w:commentReference w:id="81"/>
      </w:r>
      <w:commentRangeEnd w:id="82"/>
      <w:r w:rsidR="006139C0">
        <w:rPr>
          <w:rStyle w:val="CommentReference"/>
        </w:rPr>
        <w:commentReference w:id="82"/>
      </w:r>
      <w:commentRangeEnd w:id="83"/>
      <w:r w:rsidR="006139C0">
        <w:rPr>
          <w:rStyle w:val="CommentReference"/>
        </w:rPr>
        <w:commentReference w:id="83"/>
      </w:r>
      <w:commentRangeEnd w:id="84"/>
      <w:r w:rsidR="00B36DDA">
        <w:rPr>
          <w:rStyle w:val="CommentReference"/>
          <w:lang w:eastAsia="en-US"/>
        </w:rPr>
        <w:commentReference w:id="84"/>
      </w:r>
    </w:p>
    <w:p w14:paraId="06FBDDCD" w14:textId="3EC757A1" w:rsidR="00BB3CB3" w:rsidRDefault="10E33412">
      <w:pPr>
        <w:pStyle w:val="fields"/>
        <w:rPr>
          <w:lang w:val="en-US"/>
        </w:rPr>
      </w:pPr>
      <w:r w:rsidRPr="10E33412">
        <w:rPr>
          <w:rStyle w:val="codeChar1"/>
        </w:rPr>
        <w:t xml:space="preserve">time_aligned_flag </w:t>
      </w:r>
      <w:r w:rsidRPr="10E33412">
        <w:rPr>
          <w:lang w:val="en-US"/>
        </w:rPr>
        <w:t>equal 1 indicates the tracks of this group have some timed alignment characteristics. The normative requirements applying to tracks belonging to such group are defined by  DASH and CMAF and identified by the structural brand and/or the media profile brand fields.</w:t>
      </w:r>
    </w:p>
    <w:p w14:paraId="0778B374" w14:textId="77777777" w:rsidR="00BB3CB3" w:rsidRDefault="00BB3CB3" w:rsidP="00BB3CB3">
      <w:pPr>
        <w:pStyle w:val="fields"/>
        <w:spacing w:after="0"/>
        <w:rPr>
          <w:lang w:val="en-US"/>
        </w:rPr>
      </w:pPr>
      <w:proofErr w:type="spellStart"/>
      <w:r>
        <w:rPr>
          <w:rFonts w:ascii="Courier New" w:hAnsi="Courier New" w:cs="Courier New"/>
          <w:sz w:val="20"/>
          <w:lang w:val="en-US"/>
        </w:rPr>
        <w:t>init_type</w:t>
      </w:r>
      <w:proofErr w:type="spellEnd"/>
      <w:r>
        <w:rPr>
          <w:rFonts w:ascii="Courier New" w:hAnsi="Courier New" w:cs="Courier New"/>
          <w:sz w:val="20"/>
          <w:lang w:val="en-US"/>
        </w:rPr>
        <w:t xml:space="preserve"> </w:t>
      </w:r>
      <w:r>
        <w:rPr>
          <w:lang w:val="en-US"/>
        </w:rPr>
        <w:t>with the following values:</w:t>
      </w:r>
    </w:p>
    <w:p w14:paraId="3C892289" w14:textId="71293B08" w:rsidR="00BB3CB3" w:rsidRDefault="10E33412" w:rsidP="004911BD">
      <w:pPr>
        <w:numPr>
          <w:ilvl w:val="0"/>
          <w:numId w:val="82"/>
        </w:numPr>
        <w:tabs>
          <w:tab w:val="clear" w:pos="403"/>
        </w:tabs>
        <w:spacing w:after="0" w:line="240" w:lineRule="auto"/>
        <w:jc w:val="left"/>
        <w:rPr>
          <w:rFonts w:eastAsia="Times New Roman"/>
          <w:lang w:val="de-DE"/>
        </w:rPr>
      </w:pPr>
      <w:r w:rsidRPr="10E33412">
        <w:rPr>
          <w:rFonts w:ascii="Courier New" w:eastAsia="Times New Roman" w:hAnsi="Courier New" w:cs="Courier New"/>
          <w:sz w:val="24"/>
          <w:szCs w:val="24"/>
        </w:rPr>
        <w:t>0</w:t>
      </w:r>
      <w:r w:rsidRPr="10E33412">
        <w:rPr>
          <w:rFonts w:ascii="Times New Roman" w:eastAsia="Times New Roman" w:hAnsi="Times New Roman"/>
          <w:sz w:val="24"/>
          <w:szCs w:val="24"/>
        </w:rPr>
        <w:t xml:space="preserve">: </w:t>
      </w:r>
      <w:commentRangeStart w:id="85"/>
      <w:commentRangeStart w:id="86"/>
      <w:commentRangeStart w:id="87"/>
      <w:r w:rsidRPr="10E33412">
        <w:rPr>
          <w:rFonts w:eastAsia="Times New Roman"/>
        </w:rPr>
        <w:t xml:space="preserve">The entity which its </w:t>
      </w:r>
      <w:proofErr w:type="spellStart"/>
      <w:r w:rsidRPr="00160E9D">
        <w:rPr>
          <w:rFonts w:ascii="Courier New" w:hAnsi="Courier New" w:cs="Courier New"/>
        </w:rPr>
        <w:t>entity_id</w:t>
      </w:r>
      <w:proofErr w:type="spellEnd"/>
      <w:r>
        <w:t xml:space="preserve"> is first listed </w:t>
      </w:r>
      <w:commentRangeEnd w:id="85"/>
      <w:r w:rsidR="319B60C9">
        <w:rPr>
          <w:rStyle w:val="CommentReference"/>
        </w:rPr>
        <w:commentReference w:id="85"/>
      </w:r>
      <w:commentRangeEnd w:id="86"/>
      <w:r w:rsidR="319B60C9">
        <w:rPr>
          <w:rStyle w:val="CommentReference"/>
        </w:rPr>
        <w:commentReference w:id="86"/>
      </w:r>
      <w:commentRangeEnd w:id="87"/>
      <w:r w:rsidR="319B60C9">
        <w:rPr>
          <w:rStyle w:val="CommentReference"/>
        </w:rPr>
        <w:commentReference w:id="87"/>
      </w:r>
      <w:r w:rsidRPr="10E33412">
        <w:rPr>
          <w:rFonts w:eastAsia="Times New Roman"/>
        </w:rPr>
        <w:t xml:space="preserve">in this box can be used to initialize a decoder for decoding any track </w:t>
      </w:r>
      <w:r>
        <w:t xml:space="preserve">that directly or indirectly belongs </w:t>
      </w:r>
      <w:r w:rsidRPr="10E33412">
        <w:rPr>
          <w:rFonts w:eastAsia="Times New Roman"/>
        </w:rPr>
        <w:t xml:space="preserve">to this group. </w:t>
      </w:r>
    </w:p>
    <w:p w14:paraId="73FEC0DA" w14:textId="77777777" w:rsidR="00BB3CB3" w:rsidRDefault="00BB3CB3" w:rsidP="004911BD">
      <w:pPr>
        <w:numPr>
          <w:ilvl w:val="0"/>
          <w:numId w:val="82"/>
        </w:numPr>
        <w:tabs>
          <w:tab w:val="clear" w:pos="403"/>
        </w:tabs>
        <w:spacing w:after="0" w:line="240" w:lineRule="auto"/>
        <w:jc w:val="left"/>
        <w:rPr>
          <w:rFonts w:eastAsia="Times New Roman"/>
        </w:rPr>
      </w:pPr>
      <w:r>
        <w:rPr>
          <w:rFonts w:ascii="Courier New" w:eastAsia="Times New Roman" w:hAnsi="Courier New" w:cs="Courier New"/>
          <w:sz w:val="24"/>
          <w:szCs w:val="24"/>
        </w:rPr>
        <w:t>1</w:t>
      </w:r>
      <w:r>
        <w:rPr>
          <w:rFonts w:ascii="Times New Roman" w:eastAsia="Times New Roman" w:hAnsi="Times New Roman"/>
          <w:sz w:val="24"/>
          <w:szCs w:val="24"/>
        </w:rPr>
        <w:t xml:space="preserve">: </w:t>
      </w:r>
      <w:r>
        <w:rPr>
          <w:rFonts w:eastAsia="Times New Roman"/>
        </w:rPr>
        <w:t>Every track directly or indirectly belonging to this group can be used to initialize a decoder for decoding any track that directly or indirectly belongs to this group.</w:t>
      </w:r>
    </w:p>
    <w:p w14:paraId="7DE6F435" w14:textId="14B89DCF" w:rsidR="00BB3CB3" w:rsidDel="00A7422E" w:rsidRDefault="10E33412" w:rsidP="004911BD">
      <w:pPr>
        <w:numPr>
          <w:ilvl w:val="0"/>
          <w:numId w:val="82"/>
        </w:numPr>
        <w:tabs>
          <w:tab w:val="clear" w:pos="403"/>
        </w:tabs>
        <w:spacing w:after="0" w:line="240" w:lineRule="auto"/>
        <w:jc w:val="left"/>
        <w:rPr>
          <w:rFonts w:ascii="Times New Roman" w:eastAsia="Times New Roman" w:hAnsi="Times New Roman"/>
          <w:sz w:val="24"/>
          <w:szCs w:val="24"/>
        </w:rPr>
      </w:pPr>
      <w:commentRangeStart w:id="88"/>
      <w:commentRangeStart w:id="89"/>
      <w:commentRangeStart w:id="90"/>
      <w:r w:rsidRPr="10E33412">
        <w:rPr>
          <w:rFonts w:ascii="Courier New" w:eastAsia="Times New Roman" w:hAnsi="Courier New" w:cs="Courier New"/>
          <w:sz w:val="24"/>
          <w:szCs w:val="24"/>
        </w:rPr>
        <w:t>2</w:t>
      </w:r>
      <w:commentRangeEnd w:id="88"/>
      <w:r w:rsidR="319B60C9">
        <w:rPr>
          <w:rStyle w:val="CommentReference"/>
        </w:rPr>
        <w:commentReference w:id="88"/>
      </w:r>
      <w:commentRangeEnd w:id="89"/>
      <w:r w:rsidR="319B60C9">
        <w:rPr>
          <w:rStyle w:val="CommentReference"/>
        </w:rPr>
        <w:commentReference w:id="89"/>
      </w:r>
      <w:commentRangeEnd w:id="90"/>
      <w:r w:rsidR="319B60C9">
        <w:rPr>
          <w:rStyle w:val="CommentReference"/>
        </w:rPr>
        <w:commentReference w:id="90"/>
      </w:r>
      <w:r w:rsidRPr="10E33412">
        <w:rPr>
          <w:rFonts w:ascii="Times New Roman" w:eastAsia="Times New Roman" w:hAnsi="Times New Roman"/>
          <w:sz w:val="24"/>
          <w:szCs w:val="24"/>
        </w:rPr>
        <w:t>: reserved</w:t>
      </w:r>
    </w:p>
    <w:p w14:paraId="25FCFAB5" w14:textId="77777777" w:rsidR="00BB3CB3" w:rsidRPr="00A7422E" w:rsidRDefault="6AFB68F3" w:rsidP="00A7422E">
      <w:pPr>
        <w:numPr>
          <w:ilvl w:val="0"/>
          <w:numId w:val="82"/>
        </w:numPr>
        <w:tabs>
          <w:tab w:val="clear" w:pos="403"/>
        </w:tabs>
        <w:spacing w:after="0" w:line="240" w:lineRule="auto"/>
        <w:jc w:val="left"/>
        <w:rPr>
          <w:rFonts w:ascii="Times New Roman" w:eastAsia="Times New Roman" w:hAnsi="Times New Roman"/>
          <w:sz w:val="24"/>
          <w:szCs w:val="24"/>
        </w:rPr>
      </w:pPr>
      <w:r w:rsidRPr="6AFB68F3">
        <w:rPr>
          <w:rFonts w:ascii="Courier New" w:eastAsia="Times New Roman" w:hAnsi="Courier New" w:cs="Courier New"/>
          <w:sz w:val="24"/>
          <w:szCs w:val="24"/>
        </w:rPr>
        <w:t>3</w:t>
      </w:r>
      <w:r w:rsidRPr="6AFB68F3">
        <w:rPr>
          <w:rFonts w:ascii="Times New Roman" w:eastAsia="Times New Roman" w:hAnsi="Times New Roman"/>
          <w:sz w:val="24"/>
          <w:szCs w:val="24"/>
        </w:rPr>
        <w:t>: reserved</w:t>
      </w:r>
    </w:p>
    <w:p w14:paraId="752AB3D6" w14:textId="2E9334B9" w:rsidR="00BB3CB3" w:rsidRDefault="10E33412" w:rsidP="10E33412">
      <w:pPr>
        <w:spacing w:before="100" w:beforeAutospacing="1" w:after="100" w:afterAutospacing="1"/>
        <w:ind w:left="720" w:hanging="360"/>
      </w:pPr>
      <w:r w:rsidRPr="10E33412">
        <w:rPr>
          <w:rFonts w:ascii="Courier New" w:eastAsia="Times New Roman" w:hAnsi="Courier New" w:cs="Courier New"/>
          <w:lang w:eastAsia="en-GB"/>
        </w:rPr>
        <w:t>tag</w:t>
      </w:r>
      <w:r w:rsidRPr="10E33412">
        <w:rPr>
          <w:rFonts w:eastAsia="Times New Roman"/>
          <w:lang w:eastAsia="en-GB"/>
        </w:rPr>
        <w:t xml:space="preserve"> specifies additional information about the entity group which may be used for selection </w:t>
      </w:r>
      <w:proofErr w:type="gramStart"/>
      <w:r w:rsidRPr="10E33412">
        <w:rPr>
          <w:rFonts w:eastAsia="Times New Roman"/>
          <w:lang w:eastAsia="en-GB"/>
        </w:rPr>
        <w:t>purposes .</w:t>
      </w:r>
      <w:proofErr w:type="gramEnd"/>
      <w:r w:rsidRPr="10E33412">
        <w:rPr>
          <w:rFonts w:eastAsia="Times New Roman"/>
          <w:lang w:eastAsia="en-GB"/>
        </w:rPr>
        <w:t xml:space="preserve"> Derived specifications define the use of this field. </w:t>
      </w:r>
      <w:commentRangeStart w:id="91"/>
      <w:commentRangeStart w:id="92"/>
      <w:commentRangeStart w:id="93"/>
      <w:r w:rsidRPr="10E33412">
        <w:rPr>
          <w:rFonts w:eastAsia="Times New Roman"/>
          <w:lang w:eastAsia="en-GB"/>
        </w:rPr>
        <w:t xml:space="preserve">For MPEG-H Audio the value of this field shall contain the whitespace-separated list of </w:t>
      </w:r>
      <w:proofErr w:type="spellStart"/>
      <w:r w:rsidRPr="10E33412">
        <w:rPr>
          <w:rFonts w:eastAsia="Times New Roman"/>
          <w:lang w:eastAsia="en-GB"/>
        </w:rPr>
        <w:t>mae_GroupIDs</w:t>
      </w:r>
      <w:proofErr w:type="spellEnd"/>
      <w:r w:rsidRPr="10E33412">
        <w:rPr>
          <w:rFonts w:eastAsia="Times New Roman"/>
          <w:lang w:eastAsia="en-GB"/>
        </w:rPr>
        <w:t xml:space="preserve"> that are contained in the described switching group. </w:t>
      </w:r>
      <w:commentRangeEnd w:id="91"/>
      <w:r w:rsidR="319B60C9">
        <w:rPr>
          <w:rStyle w:val="CommentReference"/>
        </w:rPr>
        <w:commentReference w:id="91"/>
      </w:r>
      <w:commentRangeEnd w:id="92"/>
      <w:r w:rsidR="319B60C9">
        <w:rPr>
          <w:rStyle w:val="CommentReference"/>
        </w:rPr>
        <w:commentReference w:id="92"/>
      </w:r>
      <w:commentRangeEnd w:id="93"/>
      <w:r w:rsidR="319B60C9">
        <w:rPr>
          <w:rStyle w:val="CommentReference"/>
        </w:rPr>
        <w:commentReference w:id="93"/>
      </w:r>
      <w:r w:rsidRPr="10E33412">
        <w:rPr>
          <w:rFonts w:eastAsia="Times New Roman"/>
          <w:lang w:eastAsia="en-GB"/>
        </w:rPr>
        <w:t> </w:t>
      </w:r>
    </w:p>
    <w:p w14:paraId="024220E4" w14:textId="605A6DE7" w:rsidR="00BB3CB3" w:rsidRDefault="10E33412" w:rsidP="00BB3CB3">
      <w:pPr>
        <w:pStyle w:val="fields"/>
      </w:pPr>
      <w:commentRangeStart w:id="94"/>
      <w:commentRangeStart w:id="95"/>
      <w:commentRangeStart w:id="96"/>
      <w:proofErr w:type="spellStart"/>
      <w:r w:rsidRPr="10E33412">
        <w:rPr>
          <w:rFonts w:ascii="Courier New" w:hAnsi="Courier New" w:cs="Courier New"/>
        </w:rPr>
        <w:t>structural_brand</w:t>
      </w:r>
      <w:proofErr w:type="spellEnd"/>
      <w:r w:rsidRPr="10E33412">
        <w:rPr>
          <w:rFonts w:ascii="Courier New" w:hAnsi="Courier New"/>
          <w:noProof/>
        </w:rPr>
        <w:t xml:space="preserve"> </w:t>
      </w:r>
      <w:r>
        <w:t>specifies an identifier defined in derived specifications that corresponds to structural constraints of all direct and indirect entities of this group.</w:t>
      </w:r>
    </w:p>
    <w:p w14:paraId="19C9A273" w14:textId="58FB8C04" w:rsidR="00C24311" w:rsidRDefault="10E33412" w:rsidP="00E97DBD">
      <w:pPr>
        <w:pStyle w:val="fields"/>
      </w:pPr>
      <w:proofErr w:type="spellStart"/>
      <w:r w:rsidRPr="10E33412">
        <w:rPr>
          <w:rFonts w:ascii="Courier New" w:hAnsi="Courier New" w:cs="Courier New"/>
        </w:rPr>
        <w:t>mediaprofile_brand</w:t>
      </w:r>
      <w:proofErr w:type="spellEnd"/>
      <w:r w:rsidRPr="10E33412">
        <w:rPr>
          <w:rFonts w:ascii="Courier New" w:hAnsi="Courier New"/>
          <w:noProof/>
        </w:rPr>
        <w:t xml:space="preserve"> </w:t>
      </w:r>
      <w:r>
        <w:t>specifies the media profile brand that all direct and indirect entities of this group conform to.</w:t>
      </w:r>
      <w:commentRangeEnd w:id="94"/>
      <w:r w:rsidR="319B60C9">
        <w:rPr>
          <w:rStyle w:val="CommentReference"/>
        </w:rPr>
        <w:commentReference w:id="94"/>
      </w:r>
      <w:commentRangeEnd w:id="95"/>
      <w:r w:rsidR="319B60C9">
        <w:rPr>
          <w:rStyle w:val="CommentReference"/>
        </w:rPr>
        <w:commentReference w:id="95"/>
      </w:r>
      <w:commentRangeEnd w:id="96"/>
      <w:r w:rsidR="319B60C9">
        <w:rPr>
          <w:rStyle w:val="CommentReference"/>
        </w:rPr>
        <w:commentReference w:id="96"/>
      </w:r>
    </w:p>
    <w:p w14:paraId="094F2FE8" w14:textId="0178B61A" w:rsidR="00307C44" w:rsidRPr="00D60CDF" w:rsidRDefault="319B60C9" w:rsidP="00307C44">
      <w:pPr>
        <w:pStyle w:val="fields"/>
        <w:rPr>
          <w:lang w:val="de-DE"/>
        </w:rPr>
      </w:pPr>
      <w:r w:rsidRPr="319B60C9">
        <w:rPr>
          <w:rFonts w:ascii="Courier New" w:hAnsi="Courier New" w:cs="Courier New"/>
        </w:rPr>
        <w:t xml:space="preserve">boxes </w:t>
      </w:r>
      <w:proofErr w:type="gramStart"/>
      <w:r>
        <w:t>is</w:t>
      </w:r>
      <w:proofErr w:type="gramEnd"/>
      <w:r>
        <w:t xml:space="preserve"> an array of boxes providing information about the group that can be used to generate DASH or CMAF groupings. </w:t>
      </w:r>
      <w:r w:rsidRPr="319B60C9">
        <w:rPr>
          <w:lang w:val="de-DE"/>
        </w:rPr>
        <w:t xml:space="preserve">Boxes </w:t>
      </w:r>
      <w:proofErr w:type="gramStart"/>
      <w:r w:rsidRPr="319B60C9">
        <w:rPr>
          <w:lang w:val="de-DE"/>
        </w:rPr>
        <w:t>suitable  include</w:t>
      </w:r>
      <w:proofErr w:type="gramEnd"/>
      <w:r w:rsidRPr="319B60C9">
        <w:rPr>
          <w:lang w:val="de-DE"/>
        </w:rPr>
        <w:t xml:space="preserve"> but are not limited to the following list of boxes defined in this document:</w:t>
      </w:r>
    </w:p>
    <w:p w14:paraId="3DED7AB9" w14:textId="77777777" w:rsidR="00307C44" w:rsidRPr="00D60CDF" w:rsidRDefault="00307C44" w:rsidP="00307C44">
      <w:pPr>
        <w:pStyle w:val="fields"/>
        <w:numPr>
          <w:ilvl w:val="1"/>
          <w:numId w:val="79"/>
        </w:numPr>
        <w:jc w:val="left"/>
        <w:rPr>
          <w:lang w:val="de-DE"/>
        </w:rPr>
      </w:pPr>
      <w:r w:rsidRPr="00D60CDF">
        <w:rPr>
          <w:rStyle w:val="codeChar1"/>
        </w:rPr>
        <w:t>ExtendedLanguageBox</w:t>
      </w:r>
      <w:r w:rsidRPr="00D60CDF">
        <w:rPr>
          <w:lang w:val="de-DE"/>
        </w:rPr>
        <w:t xml:space="preserve"> (</w:t>
      </w:r>
      <w:proofErr w:type="spellStart"/>
      <w:r w:rsidRPr="00D60CDF">
        <w:rPr>
          <w:lang w:val="de-DE"/>
        </w:rPr>
        <w:t>subclause</w:t>
      </w:r>
      <w:proofErr w:type="spellEnd"/>
      <w:r w:rsidRPr="00D60CDF">
        <w:rPr>
          <w:lang w:val="de-DE"/>
        </w:rPr>
        <w:t xml:space="preserve"> </w:t>
      </w:r>
      <w:r w:rsidRPr="00D60CDF">
        <w:rPr>
          <w:lang w:val="de-DE"/>
        </w:rPr>
        <w:fldChar w:fldCharType="begin"/>
      </w:r>
      <w:r w:rsidRPr="00D60CDF">
        <w:rPr>
          <w:lang w:val="de-DE"/>
        </w:rPr>
        <w:instrText xml:space="preserve"> REF _Ref287106563 \r \h  \* MERGEFORMAT </w:instrText>
      </w:r>
      <w:r w:rsidRPr="00D60CDF">
        <w:rPr>
          <w:lang w:val="de-DE"/>
        </w:rPr>
      </w:r>
      <w:r w:rsidRPr="00D60CDF">
        <w:rPr>
          <w:lang w:val="de-DE"/>
        </w:rPr>
        <w:fldChar w:fldCharType="separate"/>
      </w:r>
      <w:r>
        <w:rPr>
          <w:lang w:val="de-DE"/>
        </w:rPr>
        <w:t>8.4.6</w:t>
      </w:r>
      <w:r w:rsidRPr="00D60CDF">
        <w:fldChar w:fldCharType="end"/>
      </w:r>
      <w:r w:rsidRPr="00D60CDF">
        <w:rPr>
          <w:lang w:val="de-DE"/>
        </w:rPr>
        <w:t>)</w:t>
      </w:r>
    </w:p>
    <w:p w14:paraId="5A89E1D3" w14:textId="77777777" w:rsidR="00307C44" w:rsidRPr="00D60CDF" w:rsidRDefault="00307C44" w:rsidP="00307C44">
      <w:pPr>
        <w:pStyle w:val="fields"/>
        <w:numPr>
          <w:ilvl w:val="1"/>
          <w:numId w:val="79"/>
        </w:numPr>
        <w:jc w:val="left"/>
        <w:rPr>
          <w:lang w:val="de-DE"/>
        </w:rPr>
      </w:pPr>
      <w:r w:rsidRPr="00D60CDF">
        <w:rPr>
          <w:rStyle w:val="codeChar1"/>
        </w:rPr>
        <w:t>UserDataBox</w:t>
      </w:r>
      <w:r w:rsidRPr="00D60CDF">
        <w:rPr>
          <w:lang w:val="de-DE"/>
        </w:rPr>
        <w:t xml:space="preserve"> (</w:t>
      </w:r>
      <w:proofErr w:type="spellStart"/>
      <w:r w:rsidRPr="00D60CDF">
        <w:rPr>
          <w:lang w:val="de-DE"/>
        </w:rPr>
        <w:t>subclause</w:t>
      </w:r>
      <w:proofErr w:type="spellEnd"/>
      <w:r w:rsidRPr="00D60CDF">
        <w:rPr>
          <w:lang w:val="de-DE"/>
        </w:rPr>
        <w:t xml:space="preserve"> </w:t>
      </w:r>
      <w:r w:rsidRPr="00D60CDF">
        <w:rPr>
          <w:lang w:val="de-DE"/>
        </w:rPr>
        <w:fldChar w:fldCharType="begin"/>
      </w:r>
      <w:r w:rsidRPr="00D60CDF">
        <w:rPr>
          <w:lang w:val="de-DE"/>
        </w:rPr>
        <w:instrText xml:space="preserve"> REF _Ref112857043 \r \h  \* MERGEFORMAT </w:instrText>
      </w:r>
      <w:r w:rsidRPr="00D60CDF">
        <w:rPr>
          <w:lang w:val="de-DE"/>
        </w:rPr>
      </w:r>
      <w:r w:rsidRPr="00D60CDF">
        <w:rPr>
          <w:lang w:val="de-DE"/>
        </w:rPr>
        <w:fldChar w:fldCharType="separate"/>
      </w:r>
      <w:r>
        <w:rPr>
          <w:lang w:val="de-DE"/>
        </w:rPr>
        <w:t>8.10.1</w:t>
      </w:r>
      <w:r w:rsidRPr="00D60CDF">
        <w:fldChar w:fldCharType="end"/>
      </w:r>
      <w:r w:rsidRPr="00D60CDF">
        <w:rPr>
          <w:lang w:val="de-DE"/>
        </w:rPr>
        <w:t>)</w:t>
      </w:r>
    </w:p>
    <w:p w14:paraId="76A93497" w14:textId="77777777" w:rsidR="00307C44" w:rsidRPr="00D60CDF" w:rsidRDefault="00307C44" w:rsidP="00307C44">
      <w:pPr>
        <w:pStyle w:val="fields"/>
        <w:numPr>
          <w:ilvl w:val="1"/>
          <w:numId w:val="79"/>
        </w:numPr>
        <w:jc w:val="left"/>
        <w:rPr>
          <w:lang w:val="de-DE"/>
        </w:rPr>
      </w:pPr>
      <w:r w:rsidRPr="00D60CDF">
        <w:rPr>
          <w:rStyle w:val="codeChar1"/>
        </w:rPr>
        <w:t>KindBox</w:t>
      </w:r>
      <w:r w:rsidRPr="00D60CDF">
        <w:rPr>
          <w:lang w:val="de-DE"/>
        </w:rPr>
        <w:t xml:space="preserve"> (</w:t>
      </w:r>
      <w:proofErr w:type="spellStart"/>
      <w:r w:rsidRPr="00D60CDF">
        <w:rPr>
          <w:lang w:val="de-DE"/>
        </w:rPr>
        <w:t>subclause</w:t>
      </w:r>
      <w:proofErr w:type="spellEnd"/>
      <w:r w:rsidRPr="00D60CDF">
        <w:rPr>
          <w:lang w:val="de-DE"/>
        </w:rPr>
        <w:t xml:space="preserve"> </w:t>
      </w:r>
      <w:r w:rsidRPr="00D60CDF">
        <w:rPr>
          <w:lang w:val="de-DE"/>
        </w:rPr>
        <w:fldChar w:fldCharType="begin"/>
      </w:r>
      <w:r w:rsidRPr="00D60CDF">
        <w:rPr>
          <w:lang w:val="de-DE"/>
        </w:rPr>
        <w:instrText xml:space="preserve"> REF _Ref453158979 \r \h </w:instrText>
      </w:r>
      <w:r w:rsidRPr="00D60CDF">
        <w:rPr>
          <w:lang w:val="de-DE"/>
        </w:rPr>
      </w:r>
      <w:r w:rsidRPr="00D60CDF">
        <w:rPr>
          <w:lang w:val="de-DE"/>
        </w:rPr>
        <w:fldChar w:fldCharType="separate"/>
      </w:r>
      <w:r>
        <w:rPr>
          <w:lang w:val="de-DE"/>
        </w:rPr>
        <w:t>8.10.4</w:t>
      </w:r>
      <w:r w:rsidRPr="00D60CDF">
        <w:fldChar w:fldCharType="end"/>
      </w:r>
      <w:r w:rsidRPr="00D60CDF">
        <w:rPr>
          <w:lang w:val="de-DE"/>
        </w:rPr>
        <w:t>)</w:t>
      </w:r>
    </w:p>
    <w:p w14:paraId="06144F0E" w14:textId="77777777" w:rsidR="00255C35" w:rsidRDefault="00307C44" w:rsidP="00B81EC0">
      <w:pPr>
        <w:pStyle w:val="fields"/>
        <w:numPr>
          <w:ilvl w:val="1"/>
          <w:numId w:val="79"/>
        </w:numPr>
        <w:jc w:val="left"/>
        <w:rPr>
          <w:lang w:val="de-DE"/>
        </w:rPr>
      </w:pPr>
      <w:r w:rsidRPr="00D60CDF">
        <w:rPr>
          <w:rStyle w:val="codeChar1"/>
        </w:rPr>
        <w:t>LabelBox</w:t>
      </w:r>
      <w:r w:rsidRPr="00D60CDF">
        <w:rPr>
          <w:lang w:val="de-DE"/>
        </w:rPr>
        <w:t xml:space="preserve"> (</w:t>
      </w:r>
      <w:proofErr w:type="spellStart"/>
      <w:r w:rsidRPr="00D60CDF">
        <w:rPr>
          <w:lang w:val="de-DE"/>
        </w:rPr>
        <w:t>subclause</w:t>
      </w:r>
      <w:proofErr w:type="spellEnd"/>
      <w:r w:rsidRPr="00D60CDF">
        <w:rPr>
          <w:lang w:val="de-DE"/>
        </w:rPr>
        <w:t xml:space="preserve"> </w:t>
      </w:r>
      <w:r w:rsidRPr="00D60CDF">
        <w:rPr>
          <w:lang w:val="de-DE"/>
        </w:rPr>
        <w:fldChar w:fldCharType="begin"/>
      </w:r>
      <w:r w:rsidRPr="00D60CDF">
        <w:rPr>
          <w:lang w:val="de-DE"/>
        </w:rPr>
        <w:instrText xml:space="preserve"> REF _Ref112857081 \r \h </w:instrText>
      </w:r>
      <w:r w:rsidRPr="00D60CDF">
        <w:rPr>
          <w:lang w:val="de-DE"/>
        </w:rPr>
      </w:r>
      <w:r w:rsidRPr="00D60CDF">
        <w:rPr>
          <w:lang w:val="de-DE"/>
        </w:rPr>
        <w:fldChar w:fldCharType="separate"/>
      </w:r>
      <w:r>
        <w:rPr>
          <w:lang w:val="de-DE"/>
        </w:rPr>
        <w:t>8.10.5</w:t>
      </w:r>
      <w:r w:rsidRPr="00D60CDF">
        <w:fldChar w:fldCharType="end"/>
      </w:r>
      <w:r w:rsidRPr="00D60CDF">
        <w:rPr>
          <w:lang w:val="de-DE"/>
        </w:rPr>
        <w:t>)</w:t>
      </w:r>
    </w:p>
    <w:p w14:paraId="550CE541" w14:textId="77777777" w:rsidR="00255C35" w:rsidRDefault="00255C35" w:rsidP="00255C35">
      <w:pPr>
        <w:pStyle w:val="fields"/>
        <w:jc w:val="left"/>
        <w:rPr>
          <w:lang w:val="de-DE"/>
        </w:rPr>
      </w:pPr>
    </w:p>
    <w:p w14:paraId="4E8D3D6D" w14:textId="4048E213" w:rsidR="0097508F" w:rsidRPr="00160E9D" w:rsidRDefault="00255C35" w:rsidP="00160E9D">
      <w:pPr>
        <w:pStyle w:val="fields"/>
        <w:jc w:val="left"/>
        <w:rPr>
          <w:highlight w:val="yellow"/>
          <w:lang w:val="de-DE"/>
        </w:rPr>
      </w:pPr>
      <w:r w:rsidRPr="00160E9D">
        <w:rPr>
          <w:highlight w:val="yellow"/>
          <w:lang w:val="de-DE"/>
        </w:rPr>
        <w:t xml:space="preserve">Editor’s note: </w:t>
      </w:r>
      <w:r w:rsidR="0054719A" w:rsidRPr="00160E9D">
        <w:rPr>
          <w:highlight w:val="yellow"/>
        </w:rPr>
        <w:t>Changing the name is under consideration. One candidate</w:t>
      </w:r>
      <w:r w:rsidR="0097508F" w:rsidRPr="00160E9D">
        <w:rPr>
          <w:highlight w:val="yellow"/>
        </w:rPr>
        <w:t>:</w:t>
      </w:r>
    </w:p>
    <w:p w14:paraId="1DD53C21" w14:textId="6B91AC56" w:rsidR="00263CD9" w:rsidRPr="00B81EC0" w:rsidRDefault="6AFB68F3" w:rsidP="00160E9D">
      <w:pPr>
        <w:pStyle w:val="fields"/>
        <w:ind w:left="4230" w:firstLine="0"/>
        <w:jc w:val="left"/>
        <w:rPr>
          <w:lang w:val="de-DE"/>
        </w:rPr>
      </w:pPr>
      <w:proofErr w:type="spellStart"/>
      <w:r w:rsidRPr="00160E9D">
        <w:rPr>
          <w:highlight w:val="yellow"/>
        </w:rPr>
        <w:t>AdaptiveStreamingEntityGrouping</w:t>
      </w:r>
      <w:proofErr w:type="spellEnd"/>
      <w:r w:rsidRPr="00160E9D">
        <w:rPr>
          <w:highlight w:val="yellow"/>
        </w:rPr>
        <w:t xml:space="preserve"> '</w:t>
      </w:r>
      <w:proofErr w:type="spellStart"/>
      <w:r w:rsidRPr="00160E9D">
        <w:rPr>
          <w:highlight w:val="yellow"/>
        </w:rPr>
        <w:t>aseg</w:t>
      </w:r>
      <w:proofErr w:type="spellEnd"/>
      <w:r w:rsidRPr="00160E9D">
        <w:rPr>
          <w:highlight w:val="yellow"/>
        </w:rPr>
        <w:t>'</w:t>
      </w:r>
      <w:r>
        <w:t xml:space="preserve"> </w:t>
      </w:r>
      <w:r w:rsidR="10E33412">
        <w:br w:type="page"/>
      </w:r>
    </w:p>
    <w:p w14:paraId="3604EF89" w14:textId="2DB6E7FC" w:rsidR="00263CD9" w:rsidRPr="00314835" w:rsidRDefault="00DC6BB2" w:rsidP="00263CD9">
      <w:pPr>
        <w:pStyle w:val="Heading1"/>
        <w:numPr>
          <w:ilvl w:val="0"/>
          <w:numId w:val="46"/>
        </w:numPr>
        <w:rPr>
          <w:lang w:val="en-CA"/>
        </w:rPr>
      </w:pPr>
      <w:bookmarkStart w:id="97" w:name="_Toc181533031"/>
      <w:r>
        <w:rPr>
          <w:lang w:val="en-CA"/>
        </w:rPr>
        <w:t>New screen target orientation</w:t>
      </w:r>
      <w:bookmarkEnd w:id="97"/>
    </w:p>
    <w:p w14:paraId="67332BC3" w14:textId="1AE19A23" w:rsidR="003C0238" w:rsidRDefault="004C13A5" w:rsidP="004C13A5">
      <w:pPr>
        <w:pStyle w:val="AMDInstruction"/>
      </w:pPr>
      <w:r w:rsidRPr="006042A2">
        <w:t xml:space="preserve">In clause </w:t>
      </w:r>
      <w:r>
        <w:t>12</w:t>
      </w:r>
      <w:r w:rsidRPr="006042A2">
        <w:t>.1.3.</w:t>
      </w:r>
      <w:r>
        <w:t>2</w:t>
      </w:r>
      <w:r w:rsidRPr="006042A2">
        <w:t>, change</w:t>
      </w:r>
      <w:r>
        <w:t>:</w:t>
      </w:r>
    </w:p>
    <w:p w14:paraId="2E8A1870" w14:textId="77777777" w:rsidR="004C555E" w:rsidRDefault="004C555E" w:rsidP="004C13A5">
      <w:pPr>
        <w:pStyle w:val="code0"/>
      </w:pPr>
      <w:r>
        <w:t>class VisualSampleEntry(codingname) extends SampleEntry (codingname)</w:t>
      </w:r>
      <w:r>
        <w:br/>
        <w:t>{</w:t>
      </w:r>
      <w:r>
        <w:br/>
      </w:r>
      <w:r>
        <w:tab/>
        <w:t>unsigned int(16) pre_defined = 0;</w:t>
      </w:r>
      <w:r>
        <w:br/>
      </w:r>
      <w:r>
        <w:tab/>
        <w:t>const unsigned int(16) reserved = 0;</w:t>
      </w:r>
      <w:r>
        <w:br/>
      </w:r>
      <w:r>
        <w:tab/>
        <w:t>unsigned int(32)</w:t>
      </w:r>
      <w:r>
        <w:tab/>
        <w:t>pre_defined[3] = 0;</w:t>
      </w:r>
      <w:r>
        <w:br/>
      </w:r>
      <w:r>
        <w:tab/>
        <w:t>unsigned int(16)</w:t>
      </w:r>
      <w:r>
        <w:tab/>
        <w:t>width;</w:t>
      </w:r>
      <w:r>
        <w:br/>
      </w:r>
      <w:r>
        <w:tab/>
        <w:t>unsigned int(16)</w:t>
      </w:r>
      <w:r>
        <w:tab/>
        <w:t>height;</w:t>
      </w:r>
      <w:r>
        <w:br/>
      </w:r>
      <w:r>
        <w:tab/>
        <w:t>template unsigned int(32)</w:t>
      </w:r>
      <w:r>
        <w:tab/>
        <w:t>horizresolution = 0x00480000;</w:t>
      </w:r>
      <w:r>
        <w:tab/>
        <w:t>// 72 dpi</w:t>
      </w:r>
      <w:r>
        <w:br/>
      </w:r>
      <w:r>
        <w:tab/>
        <w:t>template unsigned int(32)</w:t>
      </w:r>
      <w:r>
        <w:tab/>
        <w:t>vertresolution  = 0x00480000;</w:t>
      </w:r>
      <w:r>
        <w:tab/>
        <w:t>// 72 dpi</w:t>
      </w:r>
      <w:r>
        <w:br/>
      </w:r>
      <w:r>
        <w:tab/>
        <w:t>const unsigned int(32)</w:t>
      </w:r>
      <w:r>
        <w:tab/>
        <w:t>reserved = 0;</w:t>
      </w:r>
      <w:r>
        <w:br/>
      </w:r>
      <w:r>
        <w:tab/>
        <w:t>template unsigned int(16)</w:t>
      </w:r>
      <w:r>
        <w:tab/>
        <w:t>frame_count = 1;</w:t>
      </w:r>
      <w:r>
        <w:br/>
      </w:r>
      <w:r>
        <w:tab/>
      </w:r>
      <w:r>
        <w:rPr>
          <w:lang w:val="en-US"/>
        </w:rPr>
        <w:t>uint(8)</w:t>
      </w:r>
      <w:r>
        <w:tab/>
        <w:t>compressorname</w:t>
      </w:r>
      <w:r w:rsidRPr="00B64B4B">
        <w:rPr>
          <w:lang w:val="en-US"/>
        </w:rPr>
        <w:t>[32]</w:t>
      </w:r>
      <w:r>
        <w:t>;</w:t>
      </w:r>
      <w:r>
        <w:br/>
      </w:r>
      <w:r>
        <w:tab/>
        <w:t>template unsigned int(16)</w:t>
      </w:r>
      <w:r>
        <w:tab/>
        <w:t>depth = 0x0018;</w:t>
      </w:r>
      <w:r>
        <w:br/>
      </w:r>
      <w:r>
        <w:tab/>
        <w:t>int(16)</w:t>
      </w:r>
      <w:r>
        <w:tab/>
        <w:t>pre_defined = -1;</w:t>
      </w:r>
      <w:r>
        <w:br/>
      </w:r>
      <w:r>
        <w:tab/>
        <w:t>// other boxes from derived specifications</w:t>
      </w:r>
      <w:r>
        <w:br/>
      </w:r>
      <w:r>
        <w:tab/>
        <w:t>CleanApertureBox</w:t>
      </w:r>
      <w:r>
        <w:tab/>
      </w:r>
      <w:r>
        <w:tab/>
      </w:r>
      <w:r>
        <w:tab/>
        <w:t>clap;</w:t>
      </w:r>
      <w:r>
        <w:tab/>
      </w:r>
      <w:r>
        <w:tab/>
        <w:t>// optional</w:t>
      </w:r>
      <w:r>
        <w:br/>
      </w:r>
      <w:r>
        <w:tab/>
        <w:t>PixelAspectRatioBox</w:t>
      </w:r>
      <w:r>
        <w:tab/>
      </w:r>
      <w:r>
        <w:tab/>
        <w:t>pasp;</w:t>
      </w:r>
      <w:r>
        <w:tab/>
      </w:r>
      <w:r>
        <w:tab/>
        <w:t>// optional</w:t>
      </w:r>
      <w:r>
        <w:br/>
        <w:t>}</w:t>
      </w:r>
    </w:p>
    <w:p w14:paraId="1BE1A80E" w14:textId="2093E534" w:rsidR="003C0238" w:rsidRDefault="004C13A5" w:rsidP="004C13A5">
      <w:pPr>
        <w:pStyle w:val="AMDInstruction"/>
      </w:pPr>
      <w:r>
        <w:t>To:</w:t>
      </w:r>
    </w:p>
    <w:p w14:paraId="4089355E" w14:textId="0D31130D" w:rsidR="00192EE5" w:rsidRDefault="6AFB68F3" w:rsidP="4523DD21">
      <w:pPr>
        <w:pStyle w:val="code0"/>
        <w:ind w:left="0"/>
      </w:pPr>
      <w:r>
        <w:t>class VisualSampleEntry(codingname) extends SampleEntry (codingname)</w:t>
      </w:r>
      <w:r w:rsidR="0A9F1D51">
        <w:br/>
      </w:r>
      <w:r>
        <w:t>{</w:t>
      </w:r>
      <w:r w:rsidR="0A9F1D51">
        <w:br/>
      </w:r>
      <w:r w:rsidR="0A9F1D51">
        <w:tab/>
      </w:r>
      <w:r>
        <w:t>unsigned int(16) pre_defined = 0;</w:t>
      </w:r>
      <w:r w:rsidR="0A9F1D51">
        <w:br/>
      </w:r>
      <w:r w:rsidR="0A9F1D51">
        <w:tab/>
      </w:r>
      <w:r>
        <w:t>const unsigned int(16) reserved = 0;</w:t>
      </w:r>
      <w:r w:rsidR="0A9F1D51">
        <w:br/>
      </w:r>
      <w:r w:rsidR="0A9F1D51">
        <w:tab/>
      </w:r>
      <w:r>
        <w:t>unsigned int(32)</w:t>
      </w:r>
      <w:r w:rsidR="0A9F1D51">
        <w:tab/>
      </w:r>
      <w:r>
        <w:t>pre_defined[3] = 0;</w:t>
      </w:r>
      <w:r w:rsidR="0A9F1D51">
        <w:br/>
      </w:r>
      <w:r w:rsidR="0A9F1D51">
        <w:tab/>
      </w:r>
      <w:r>
        <w:t>unsigned int(16)</w:t>
      </w:r>
      <w:r w:rsidR="0A9F1D51">
        <w:tab/>
      </w:r>
      <w:r>
        <w:t>width;</w:t>
      </w:r>
      <w:r w:rsidR="0A9F1D51">
        <w:br/>
      </w:r>
      <w:r w:rsidR="0A9F1D51">
        <w:tab/>
      </w:r>
      <w:r>
        <w:t>unsigned int(16)</w:t>
      </w:r>
      <w:r w:rsidR="0A9F1D51">
        <w:tab/>
      </w:r>
      <w:r>
        <w:t>height;</w:t>
      </w:r>
      <w:r w:rsidR="0A9F1D51">
        <w:br/>
      </w:r>
      <w:r w:rsidR="0A9F1D51">
        <w:tab/>
      </w:r>
      <w:r>
        <w:t>template unsigned int(32)</w:t>
      </w:r>
      <w:r w:rsidR="0A9F1D51">
        <w:tab/>
      </w:r>
      <w:r>
        <w:t>horizresolution = 0x00480000;</w:t>
      </w:r>
      <w:r w:rsidR="0A9F1D51">
        <w:tab/>
      </w:r>
      <w:r>
        <w:t>// 72 dpi</w:t>
      </w:r>
      <w:r w:rsidR="0A9F1D51">
        <w:br/>
      </w:r>
      <w:r w:rsidR="0A9F1D51">
        <w:tab/>
      </w:r>
      <w:r>
        <w:t>template unsigned int(32)</w:t>
      </w:r>
      <w:r w:rsidR="0A9F1D51">
        <w:tab/>
      </w:r>
      <w:r>
        <w:t>vertresolution  = 0x00480000;</w:t>
      </w:r>
      <w:r w:rsidR="0A9F1D51">
        <w:tab/>
      </w:r>
      <w:r>
        <w:t>// 72 dpi</w:t>
      </w:r>
      <w:r w:rsidR="0A9F1D51">
        <w:br/>
      </w:r>
      <w:r w:rsidR="0A9F1D51">
        <w:tab/>
      </w:r>
      <w:r>
        <w:t>const unsigned int(32)</w:t>
      </w:r>
      <w:r w:rsidR="0A9F1D51">
        <w:tab/>
      </w:r>
      <w:r>
        <w:t>reserved = 0;</w:t>
      </w:r>
      <w:r w:rsidR="0A9F1D51">
        <w:br/>
      </w:r>
      <w:r w:rsidR="0A9F1D51">
        <w:tab/>
      </w:r>
      <w:r>
        <w:t>template unsigned int(16)</w:t>
      </w:r>
      <w:r w:rsidR="0A9F1D51">
        <w:tab/>
      </w:r>
      <w:r>
        <w:t>frame_count = 1;</w:t>
      </w:r>
      <w:r w:rsidR="0A9F1D51">
        <w:br/>
      </w:r>
      <w:r w:rsidR="0A9F1D51">
        <w:tab/>
      </w:r>
      <w:r w:rsidRPr="6AFB68F3">
        <w:rPr>
          <w:lang w:val="en-US"/>
        </w:rPr>
        <w:t>uint(8)</w:t>
      </w:r>
      <w:r w:rsidR="0A9F1D51">
        <w:tab/>
      </w:r>
      <w:r>
        <w:t>compressorname</w:t>
      </w:r>
      <w:r w:rsidRPr="6AFB68F3">
        <w:rPr>
          <w:lang w:val="en-US"/>
        </w:rPr>
        <w:t>[32]</w:t>
      </w:r>
      <w:r>
        <w:t>;</w:t>
      </w:r>
      <w:r w:rsidR="0A9F1D51">
        <w:br/>
      </w:r>
      <w:r w:rsidR="0A9F1D51">
        <w:tab/>
      </w:r>
      <w:commentRangeStart w:id="98"/>
      <w:r>
        <w:t>template unsigned int(16)</w:t>
      </w:r>
      <w:r w:rsidR="0A9F1D51">
        <w:tab/>
      </w:r>
      <w:r>
        <w:t>depth;</w:t>
      </w:r>
      <w:commentRangeEnd w:id="98"/>
      <w:r w:rsidR="0A9F1D51">
        <w:rPr>
          <w:rStyle w:val="CommentReference"/>
        </w:rPr>
        <w:commentReference w:id="98"/>
      </w:r>
      <w:r w:rsidR="0A9F1D51">
        <w:br/>
      </w:r>
      <w:r w:rsidR="0A9F1D51">
        <w:tab/>
      </w:r>
      <w:r>
        <w:t>int(16)</w:t>
      </w:r>
      <w:r w:rsidR="0A9F1D51">
        <w:tab/>
      </w:r>
      <w:r>
        <w:t>pre_defined = -1;</w:t>
      </w:r>
      <w:r w:rsidR="0A9F1D51">
        <w:br/>
      </w:r>
      <w:r w:rsidR="0A9F1D51">
        <w:tab/>
      </w:r>
      <w:commentRangeStart w:id="99"/>
      <w:r>
        <w:t>// other boxes from derived specifications</w:t>
      </w:r>
      <w:commentRangeEnd w:id="99"/>
      <w:r w:rsidR="0A9F1D51">
        <w:rPr>
          <w:rStyle w:val="CommentReference"/>
        </w:rPr>
        <w:commentReference w:id="99"/>
      </w:r>
      <w:r w:rsidR="0A9F1D51">
        <w:br/>
      </w:r>
      <w:r w:rsidR="0A9F1D51">
        <w:tab/>
      </w:r>
      <w:commentRangeStart w:id="100"/>
      <w:r>
        <w:t>CleanApertureBox</w:t>
      </w:r>
      <w:r w:rsidR="0A9F1D51">
        <w:tab/>
      </w:r>
      <w:r w:rsidR="0A9F1D51">
        <w:tab/>
      </w:r>
      <w:r w:rsidR="0A9F1D51">
        <w:tab/>
      </w:r>
      <w:r>
        <w:t>clap;</w:t>
      </w:r>
      <w:r w:rsidR="0A9F1D51">
        <w:tab/>
      </w:r>
      <w:r w:rsidR="0A9F1D51">
        <w:tab/>
      </w:r>
      <w:r>
        <w:t>// optional</w:t>
      </w:r>
      <w:r w:rsidR="0A9F1D51">
        <w:br/>
      </w:r>
      <w:r w:rsidR="0A9F1D51">
        <w:tab/>
      </w:r>
      <w:r>
        <w:t>PixelAspectRatioBox</w:t>
      </w:r>
      <w:r w:rsidR="0A9F1D51">
        <w:tab/>
      </w:r>
      <w:r w:rsidR="0A9F1D51">
        <w:tab/>
      </w:r>
      <w:r>
        <w:t>pasp;</w:t>
      </w:r>
      <w:r w:rsidR="0A9F1D51">
        <w:tab/>
      </w:r>
      <w:r w:rsidR="0A9F1D51">
        <w:tab/>
      </w:r>
      <w:r>
        <w:t>// optional</w:t>
      </w:r>
      <w:r w:rsidR="0A9F1D51">
        <w:br/>
      </w:r>
      <w:r w:rsidR="0A9F1D51">
        <w:tab/>
      </w:r>
      <w:r>
        <w:t>// other optional boxes</w:t>
      </w:r>
      <w:r w:rsidR="0A9F1D51">
        <w:br/>
      </w:r>
      <w:r w:rsidR="0A9F1D51">
        <w:tab/>
      </w:r>
      <w:r>
        <w:t>ScreenOrientationBox</w:t>
      </w:r>
      <w:r w:rsidR="0A9F1D51">
        <w:tab/>
      </w:r>
      <w:r w:rsidR="0A9F1D51">
        <w:tab/>
      </w:r>
      <w:r>
        <w:t>ornt;</w:t>
      </w:r>
      <w:r w:rsidR="0A9F1D51">
        <w:tab/>
      </w:r>
      <w:r w:rsidR="0A9F1D51">
        <w:tab/>
      </w:r>
      <w:r>
        <w:t>// optional</w:t>
      </w:r>
      <w:commentRangeEnd w:id="100"/>
      <w:r w:rsidR="0A9F1D51">
        <w:rPr>
          <w:rStyle w:val="CommentReference"/>
        </w:rPr>
        <w:commentReference w:id="100"/>
      </w:r>
      <w:r w:rsidR="004C13A5">
        <w:tab/>
      </w:r>
    </w:p>
    <w:p w14:paraId="237C9DB4" w14:textId="46F2E4A5" w:rsidR="004C13A5" w:rsidRDefault="4523DD21" w:rsidP="00871B46">
      <w:pPr>
        <w:pStyle w:val="code0"/>
        <w:ind w:left="0"/>
      </w:pPr>
      <w:r>
        <w:t>}</w:t>
      </w:r>
    </w:p>
    <w:p w14:paraId="4596180E" w14:textId="77777777" w:rsidR="003C0238" w:rsidRDefault="003C0238" w:rsidP="00DC6BB2">
      <w:pPr>
        <w:pStyle w:val="AMDInstruction"/>
      </w:pPr>
    </w:p>
    <w:p w14:paraId="41B8B8C3" w14:textId="20F60EC3" w:rsidR="00BA1547" w:rsidRDefault="00F20B71" w:rsidP="00DC6BB2">
      <w:pPr>
        <w:pStyle w:val="AMDInstruction"/>
      </w:pPr>
      <w:r w:rsidRPr="00160E9D">
        <w:rPr>
          <w:highlight w:val="yellow"/>
        </w:rPr>
        <w:t xml:space="preserve">Editors’ Note: </w:t>
      </w:r>
      <w:proofErr w:type="spellStart"/>
      <w:r w:rsidRPr="00160E9D">
        <w:rPr>
          <w:highlight w:val="yellow"/>
        </w:rPr>
        <w:t>lisiting</w:t>
      </w:r>
      <w:proofErr w:type="spellEnd"/>
      <w:r w:rsidRPr="00160E9D">
        <w:rPr>
          <w:highlight w:val="yellow"/>
        </w:rPr>
        <w:t xml:space="preserve"> the optional boxes i</w:t>
      </w:r>
      <w:r w:rsidR="00CD34AF" w:rsidRPr="00160E9D">
        <w:rPr>
          <w:highlight w:val="yellow"/>
        </w:rPr>
        <w:t xml:space="preserve">s under discussion: whether to list them here, or whether in the definitions of the box, list the boxes </w:t>
      </w:r>
      <w:r w:rsidR="00BE62BB" w:rsidRPr="00160E9D">
        <w:rPr>
          <w:highlight w:val="yellow"/>
        </w:rPr>
        <w:t>in which they can be included. More input is welcomed.</w:t>
      </w:r>
    </w:p>
    <w:p w14:paraId="755CCCAD" w14:textId="7B076F3F" w:rsidR="000465B7" w:rsidRDefault="000465B7" w:rsidP="000465B7">
      <w:pPr>
        <w:pStyle w:val="AMDInstruction"/>
      </w:pPr>
      <w:r w:rsidRPr="006042A2">
        <w:t xml:space="preserve">In clause </w:t>
      </w:r>
      <w:r>
        <w:t>12</w:t>
      </w:r>
      <w:r w:rsidRPr="006042A2">
        <w:t>.1.3.</w:t>
      </w:r>
      <w:r w:rsidR="00072879">
        <w:t>3</w:t>
      </w:r>
      <w:r w:rsidRPr="006042A2">
        <w:t>, change</w:t>
      </w:r>
      <w:r>
        <w:t>:</w:t>
      </w:r>
    </w:p>
    <w:p w14:paraId="0E4E84FD" w14:textId="77777777" w:rsidR="000465B7" w:rsidRDefault="000465B7" w:rsidP="000465B7">
      <w:pPr>
        <w:pStyle w:val="fields"/>
      </w:pPr>
      <w:r w:rsidRPr="00A3770E">
        <w:rPr>
          <w:rStyle w:val="codeChar1"/>
        </w:rPr>
        <w:t>resolution</w:t>
      </w:r>
      <w:r>
        <w:t xml:space="preserve"> fields give the resolution of the image in pixels-per-inch, as a fixed 16.16 number</w:t>
      </w:r>
    </w:p>
    <w:p w14:paraId="75509C8C" w14:textId="77777777" w:rsidR="000465B7" w:rsidRDefault="000465B7" w:rsidP="000465B7">
      <w:pPr>
        <w:pStyle w:val="fields"/>
      </w:pPr>
      <w:r w:rsidRPr="00A3770E">
        <w:rPr>
          <w:rStyle w:val="codeChar1"/>
        </w:rPr>
        <w:t>frame_count</w:t>
      </w:r>
      <w:r>
        <w:t xml:space="preserve"> indicates how many frames of</w:t>
      </w:r>
      <w:r>
        <w:rPr>
          <w:rFonts w:hint="eastAsia"/>
        </w:rPr>
        <w:t xml:space="preserve"> </w:t>
      </w:r>
      <w:r>
        <w:t xml:space="preserve">compressed video are stored in each sample. The default is 1, for </w:t>
      </w:r>
      <w:r>
        <w:rPr>
          <w:rFonts w:hint="eastAsia"/>
        </w:rPr>
        <w:t xml:space="preserve">one </w:t>
      </w:r>
      <w:r>
        <w:t>f</w:t>
      </w:r>
      <w:r>
        <w:rPr>
          <w:rFonts w:hint="eastAsia"/>
        </w:rPr>
        <w:t>rame per sample</w:t>
      </w:r>
      <w:r>
        <w:t>; it may be</w:t>
      </w:r>
      <w:r>
        <w:rPr>
          <w:rFonts w:hint="eastAsia"/>
        </w:rPr>
        <w:t xml:space="preserve"> more than 1 for multiple frames per sample</w:t>
      </w:r>
    </w:p>
    <w:p w14:paraId="3092A15E" w14:textId="77777777" w:rsidR="000465B7" w:rsidRPr="00876328" w:rsidRDefault="000465B7" w:rsidP="000465B7">
      <w:pPr>
        <w:pStyle w:val="fields"/>
      </w:pPr>
      <w:r w:rsidRPr="00EB20F2">
        <w:rPr>
          <w:rStyle w:val="codeChar1"/>
        </w:rPr>
        <w:t>compressorname</w:t>
      </w:r>
      <w:r w:rsidRPr="00876328">
        <w:t xml:space="preserve"> is a name, for informative purposes. It is formatted in a fixed 32-byte field, with the first byte set to the number of bytes to be displayed, followed by that number of bytes of displayable data encoded using UTF-8, and then padding to complete 32 bytes total (including the size byte). The field may be set to 0.</w:t>
      </w:r>
    </w:p>
    <w:p w14:paraId="04456C64" w14:textId="77777777" w:rsidR="000465B7" w:rsidRDefault="000465B7" w:rsidP="000465B7">
      <w:pPr>
        <w:pStyle w:val="fields"/>
      </w:pPr>
      <w:r w:rsidRPr="00A3770E">
        <w:rPr>
          <w:rStyle w:val="codeChar1"/>
        </w:rPr>
        <w:t>depth</w:t>
      </w:r>
      <w:r>
        <w:t xml:space="preserve"> takes one of the following values</w:t>
      </w:r>
    </w:p>
    <w:p w14:paraId="6255EBE7" w14:textId="6F3A629C" w:rsidR="00072879" w:rsidRDefault="6AFB68F3" w:rsidP="00072879">
      <w:pPr>
        <w:pStyle w:val="fields"/>
      </w:pPr>
      <w:r>
        <w:t>0x0018 – images are in colour with no alpha</w:t>
      </w:r>
      <w:r>
        <w:br/>
      </w:r>
      <w:r w:rsidR="000465B7" w:rsidRPr="00A3770E">
        <w:rPr>
          <w:rStyle w:val="codeChar1"/>
        </w:rPr>
        <w:t xml:space="preserve">width </w:t>
      </w:r>
      <w:r w:rsidR="000465B7" w:rsidRPr="003E075D">
        <w:t>and</w:t>
      </w:r>
      <w:r w:rsidR="000465B7" w:rsidRPr="00A3770E">
        <w:rPr>
          <w:rStyle w:val="codeChar1"/>
        </w:rPr>
        <w:t xml:space="preserve"> height</w:t>
      </w:r>
      <w:r w:rsidR="000465B7">
        <w:t xml:space="preserve"> are the maximum visual width and height of the stream described by this sample entry, in pixels</w:t>
      </w:r>
    </w:p>
    <w:p w14:paraId="6E7A4337" w14:textId="77777777" w:rsidR="00072879" w:rsidRDefault="00072879" w:rsidP="00072879">
      <w:pPr>
        <w:pStyle w:val="AMDInstruction"/>
      </w:pPr>
      <w:r>
        <w:t>To:</w:t>
      </w:r>
    </w:p>
    <w:p w14:paraId="48B98FB4" w14:textId="77777777" w:rsidR="00072879" w:rsidRDefault="00072879" w:rsidP="00072879">
      <w:pPr>
        <w:pStyle w:val="fields"/>
      </w:pPr>
      <w:r w:rsidRPr="00A3770E">
        <w:rPr>
          <w:rStyle w:val="codeChar1"/>
        </w:rPr>
        <w:t>resolution</w:t>
      </w:r>
      <w:r>
        <w:t xml:space="preserve"> fields give the resolution of the image in pixels-per-inch, as a fixed 16.16 number</w:t>
      </w:r>
    </w:p>
    <w:p w14:paraId="11CAD49E" w14:textId="77777777" w:rsidR="00072879" w:rsidRDefault="00072879" w:rsidP="00072879">
      <w:pPr>
        <w:pStyle w:val="fields"/>
      </w:pPr>
      <w:r w:rsidRPr="00A3770E">
        <w:rPr>
          <w:rStyle w:val="codeChar1"/>
        </w:rPr>
        <w:t>frame_count</w:t>
      </w:r>
      <w:r>
        <w:t xml:space="preserve"> indicates how many frames of</w:t>
      </w:r>
      <w:r>
        <w:rPr>
          <w:rFonts w:hint="eastAsia"/>
        </w:rPr>
        <w:t xml:space="preserve"> </w:t>
      </w:r>
      <w:r>
        <w:t xml:space="preserve">compressed video are stored in each sample. The default is 1, for </w:t>
      </w:r>
      <w:r>
        <w:rPr>
          <w:rFonts w:hint="eastAsia"/>
        </w:rPr>
        <w:t xml:space="preserve">one </w:t>
      </w:r>
      <w:r>
        <w:t>f</w:t>
      </w:r>
      <w:r>
        <w:rPr>
          <w:rFonts w:hint="eastAsia"/>
        </w:rPr>
        <w:t>rame per sample</w:t>
      </w:r>
      <w:r>
        <w:t>; it may be</w:t>
      </w:r>
      <w:r>
        <w:rPr>
          <w:rFonts w:hint="eastAsia"/>
        </w:rPr>
        <w:t xml:space="preserve"> more than 1 for multiple frames per sample</w:t>
      </w:r>
    </w:p>
    <w:p w14:paraId="2D4B7E47" w14:textId="77777777" w:rsidR="00072879" w:rsidRPr="00876328" w:rsidRDefault="00072879" w:rsidP="00072879">
      <w:pPr>
        <w:pStyle w:val="fields"/>
      </w:pPr>
      <w:r w:rsidRPr="00EB20F2">
        <w:rPr>
          <w:rStyle w:val="codeChar1"/>
        </w:rPr>
        <w:t>compressorname</w:t>
      </w:r>
      <w:r w:rsidRPr="00876328">
        <w:t xml:space="preserve"> is a name, for informative purposes. It is formatted in a fixed 32-byte field, with the first byte set to the number of bytes to be displayed, followed by that number of bytes of displayable data encoded using UTF-8, and then padding to complete 32 bytes total (including the size byte). The field may be set to 0.</w:t>
      </w:r>
    </w:p>
    <w:p w14:paraId="44382B35" w14:textId="77777777" w:rsidR="00072879" w:rsidRDefault="00072879" w:rsidP="00072879">
      <w:pPr>
        <w:pStyle w:val="fields"/>
      </w:pPr>
      <w:r w:rsidRPr="00A3770E">
        <w:rPr>
          <w:rStyle w:val="codeChar1"/>
        </w:rPr>
        <w:t>depth</w:t>
      </w:r>
      <w:r>
        <w:t xml:space="preserve"> takes one of the following values</w:t>
      </w:r>
    </w:p>
    <w:p w14:paraId="39DE59AF" w14:textId="668C2686" w:rsidR="00072879" w:rsidRDefault="6AFB68F3" w:rsidP="00072879">
      <w:pPr>
        <w:pStyle w:val="fields"/>
        <w:ind w:left="1080"/>
      </w:pPr>
      <w:r>
        <w:t>0x0018 – the video sequence is in colour with no alpha</w:t>
      </w:r>
    </w:p>
    <w:p w14:paraId="580D2E34" w14:textId="20E17D4B" w:rsidR="6AFB68F3" w:rsidRDefault="6AFB68F3" w:rsidP="6AFB68F3">
      <w:pPr>
        <w:pStyle w:val="fields"/>
        <w:ind w:left="1080"/>
        <w:rPr>
          <w:rFonts w:eastAsia="Cambria" w:cs="Cambria"/>
          <w:szCs w:val="22"/>
          <w:lang w:val="en-US"/>
        </w:rPr>
      </w:pPr>
      <w:r>
        <w:t xml:space="preserve">0x0028 </w:t>
      </w:r>
      <w:r w:rsidRPr="6AFB68F3">
        <w:rPr>
          <w:rFonts w:eastAsia="Cambria" w:cs="Cambria"/>
          <w:szCs w:val="22"/>
          <w:lang w:val="en-US"/>
        </w:rPr>
        <w:t>– the video sequence is in grayscale with no alpha</w:t>
      </w:r>
    </w:p>
    <w:p w14:paraId="7639EFCA" w14:textId="4CF8C6BD" w:rsidR="6AFB68F3" w:rsidRDefault="6AFB68F3" w:rsidP="6AFB68F3">
      <w:pPr>
        <w:pStyle w:val="fields"/>
        <w:ind w:left="1080"/>
        <w:rPr>
          <w:rFonts w:eastAsia="Cambria" w:cs="Cambria"/>
          <w:szCs w:val="22"/>
          <w:lang w:val="en-US"/>
        </w:rPr>
      </w:pPr>
      <w:r w:rsidRPr="6AFB68F3">
        <w:rPr>
          <w:rFonts w:eastAsia="Cambria" w:cs="Cambria"/>
          <w:szCs w:val="22"/>
          <w:lang w:val="en-US"/>
        </w:rPr>
        <w:t xml:space="preserve">0x0020 – the video sequence has alpha (gray or </w:t>
      </w:r>
      <w:proofErr w:type="spellStart"/>
      <w:r w:rsidRPr="6AFB68F3">
        <w:rPr>
          <w:rFonts w:eastAsia="Cambria" w:cs="Cambria"/>
          <w:szCs w:val="22"/>
          <w:lang w:val="en-US"/>
        </w:rPr>
        <w:t>colour</w:t>
      </w:r>
      <w:proofErr w:type="spellEnd"/>
      <w:r w:rsidRPr="6AFB68F3">
        <w:rPr>
          <w:rFonts w:eastAsia="Cambria" w:cs="Cambria"/>
          <w:szCs w:val="22"/>
          <w:lang w:val="en-US"/>
        </w:rPr>
        <w:t>)</w:t>
      </w:r>
    </w:p>
    <w:p w14:paraId="222368B7" w14:textId="77777777" w:rsidR="00072879" w:rsidRDefault="00072879" w:rsidP="00072879">
      <w:pPr>
        <w:pStyle w:val="fields"/>
      </w:pPr>
      <w:r w:rsidRPr="00A3770E">
        <w:rPr>
          <w:rStyle w:val="codeChar1"/>
        </w:rPr>
        <w:t xml:space="preserve">width </w:t>
      </w:r>
      <w:r w:rsidRPr="003E075D">
        <w:t>and</w:t>
      </w:r>
      <w:r w:rsidRPr="00A3770E">
        <w:rPr>
          <w:rStyle w:val="codeChar1"/>
        </w:rPr>
        <w:t xml:space="preserve"> height</w:t>
      </w:r>
      <w:r>
        <w:t xml:space="preserve"> are the maximum visual width and height of the stream described by this sample entry, in pixels</w:t>
      </w:r>
    </w:p>
    <w:p w14:paraId="657BF16E" w14:textId="0A637C1E" w:rsidR="00072879" w:rsidRDefault="199C54CA" w:rsidP="00072879">
      <w:pPr>
        <w:pStyle w:val="fields"/>
      </w:pPr>
      <w:commentRangeStart w:id="101"/>
      <w:commentRangeStart w:id="102"/>
      <w:commentRangeStart w:id="103"/>
      <w:commentRangeStart w:id="104"/>
      <w:commentRangeEnd w:id="101"/>
      <w:r>
        <w:rPr>
          <w:rStyle w:val="CommentReference"/>
        </w:rPr>
        <w:commentReference w:id="101"/>
      </w:r>
      <w:commentRangeEnd w:id="102"/>
      <w:r>
        <w:rPr>
          <w:rStyle w:val="CommentReference"/>
        </w:rPr>
        <w:commentReference w:id="102"/>
      </w:r>
      <w:commentRangeEnd w:id="103"/>
      <w:r>
        <w:rPr>
          <w:rStyle w:val="CommentReference"/>
        </w:rPr>
        <w:commentReference w:id="103"/>
      </w:r>
      <w:commentRangeEnd w:id="104"/>
      <w:r>
        <w:rPr>
          <w:rStyle w:val="CommentReference"/>
        </w:rPr>
        <w:commentReference w:id="104"/>
      </w:r>
    </w:p>
    <w:p w14:paraId="762E2906" w14:textId="0D5C522E" w:rsidR="6AFB68F3" w:rsidRDefault="5616FE90" w:rsidP="00160E9D">
      <w:pPr>
        <w:pStyle w:val="fields"/>
        <w:rPr>
          <w:highlight w:val="yellow"/>
        </w:rPr>
      </w:pPr>
      <w:r w:rsidRPr="5616FE90">
        <w:rPr>
          <w:highlight w:val="yellow"/>
        </w:rPr>
        <w:t xml:space="preserve">Editors’ Note: Other boxes that are allowed to be inserted in a </w:t>
      </w:r>
      <w:proofErr w:type="spellStart"/>
      <w:r w:rsidRPr="5616FE90">
        <w:rPr>
          <w:highlight w:val="yellow"/>
        </w:rPr>
        <w:t>VisualSampleEntry</w:t>
      </w:r>
      <w:proofErr w:type="spellEnd"/>
      <w:r w:rsidRPr="5616FE90">
        <w:rPr>
          <w:highlight w:val="yellow"/>
        </w:rPr>
        <w:t xml:space="preserve"> need a definition table (as we define for all other boxes) which will tell information about the Container, Quantity, Presence (mandatory vs not) etc.</w:t>
      </w:r>
    </w:p>
    <w:p w14:paraId="6D717E3E" w14:textId="4DC38F1B" w:rsidR="00263CD9" w:rsidRDefault="00263CD9" w:rsidP="00DC6BB2">
      <w:pPr>
        <w:pStyle w:val="AMDInstruction"/>
      </w:pPr>
      <w:r w:rsidRPr="00AE3765">
        <w:t xml:space="preserve">Add the following new subclause after subclause </w:t>
      </w:r>
      <w:r w:rsidR="00DC6BB2">
        <w:t>12</w:t>
      </w:r>
      <w:r>
        <w:t>.1</w:t>
      </w:r>
      <w:r w:rsidR="00DC6BB2">
        <w:t>.9</w:t>
      </w:r>
      <w:r w:rsidRPr="00AE3765">
        <w:t>:</w:t>
      </w:r>
    </w:p>
    <w:p w14:paraId="0A2A69FD" w14:textId="12EEC7BE" w:rsidR="00263CD9" w:rsidRDefault="00263CD9" w:rsidP="00263CD9">
      <w:pPr>
        <w:pStyle w:val="BoxHeading5"/>
        <w:ind w:left="0" w:firstLine="0"/>
        <w:outlineLvl w:val="5"/>
      </w:pPr>
      <w:r>
        <w:t>12.1.10 Screen Orientation Box</w:t>
      </w:r>
    </w:p>
    <w:p w14:paraId="1830D858" w14:textId="77777777" w:rsidR="00263CD9" w:rsidRDefault="00263CD9" w:rsidP="00263CD9">
      <w:pPr>
        <w:pStyle w:val="BoxHeading5"/>
      </w:pPr>
      <w:r>
        <w:t>12.1.10.1 Definition</w:t>
      </w:r>
    </w:p>
    <w:p w14:paraId="01147593" w14:textId="1B4987BE" w:rsidR="00263CD9" w:rsidRDefault="4523DD21" w:rsidP="00DC6BB2">
      <w:r>
        <w:t xml:space="preserve">When a video track is intended for a specific screen orientation for consumption, this creator’s intent is signalled using the </w:t>
      </w:r>
      <w:proofErr w:type="spellStart"/>
      <w:r w:rsidRPr="00160E9D">
        <w:rPr>
          <w:rFonts w:ascii="Courier New" w:hAnsi="Courier New" w:cs="Courier New"/>
        </w:rPr>
        <w:t>ScreenOrientationBox</w:t>
      </w:r>
      <w:proofErr w:type="spellEnd"/>
      <w:r>
        <w:t>. A player is expected to detect the current screen orientation of the device and then select an appropriate track based on this information.</w:t>
      </w:r>
    </w:p>
    <w:p w14:paraId="5A4F55A3" w14:textId="7431214F" w:rsidR="00263CD9" w:rsidRDefault="00263CD9" w:rsidP="00DC6BB2">
      <w:r>
        <w:t xml:space="preserve">When multiple video tracks are alternative of the same content but for different screen orientations, those tracks may be grouped in the same </w:t>
      </w:r>
      <w:r>
        <w:rPr>
          <w:rStyle w:val="NoteChar"/>
          <w:rFonts w:ascii="Courier New" w:hAnsi="Courier New" w:cs="Courier New"/>
          <w:sz w:val="24"/>
        </w:rPr>
        <w:t>'</w:t>
      </w:r>
      <w:proofErr w:type="spellStart"/>
      <w:r>
        <w:rPr>
          <w:rStyle w:val="NoteChar"/>
          <w:rFonts w:ascii="Courier New" w:hAnsi="Courier New" w:cs="Courier New"/>
          <w:sz w:val="24"/>
        </w:rPr>
        <w:t>altr</w:t>
      </w:r>
      <w:proofErr w:type="spellEnd"/>
      <w:r>
        <w:rPr>
          <w:rStyle w:val="NoteChar"/>
          <w:rFonts w:ascii="Courier New" w:hAnsi="Courier New" w:cs="Courier New"/>
          <w:sz w:val="24"/>
        </w:rPr>
        <w:t>'</w:t>
      </w:r>
      <w:r>
        <w:rPr>
          <w:rStyle w:val="NoteChar"/>
          <w:sz w:val="18"/>
          <w:szCs w:val="18"/>
        </w:rPr>
        <w:t xml:space="preserve"> </w:t>
      </w:r>
      <w:r>
        <w:t>entity group.</w:t>
      </w:r>
    </w:p>
    <w:p w14:paraId="686E9D5A" w14:textId="6EE93566" w:rsidR="00263CD9" w:rsidRDefault="4523DD21">
      <w:r>
        <w:t>A given video track can be suitable for multiple screen orientations.</w:t>
      </w:r>
    </w:p>
    <w:p w14:paraId="76978525" w14:textId="77777777" w:rsidR="00263CD9" w:rsidRDefault="0E5F2BC4" w:rsidP="0E5F2BC4">
      <w:pPr>
        <w:pStyle w:val="BoxHeading5"/>
        <w:ind w:left="0" w:firstLine="0"/>
        <w:rPr>
          <w:lang w:val="en-US"/>
        </w:rPr>
      </w:pPr>
      <w:r w:rsidRPr="0E5F2BC4">
        <w:rPr>
          <w:lang w:val="en-US"/>
        </w:rPr>
        <w:t>12.1.10.2  Syntax</w:t>
      </w:r>
    </w:p>
    <w:p w14:paraId="7E83A1DF" w14:textId="2EC1F916" w:rsidR="00A27ED7" w:rsidRDefault="00A27ED7" w:rsidP="00A27ED7">
      <w:r w:rsidRPr="00BA2F5B">
        <w:rPr>
          <w:highlight w:val="yellow"/>
        </w:rPr>
        <w:t xml:space="preserve">[Ed. (MH): Why does </w:t>
      </w:r>
      <w:r w:rsidRPr="00BA2F5B">
        <w:rPr>
          <w:rFonts w:ascii="Courier New" w:hAnsi="Courier New" w:cs="Courier New"/>
          <w:highlight w:val="yellow"/>
        </w:rPr>
        <w:t>'</w:t>
      </w:r>
      <w:proofErr w:type="spellStart"/>
      <w:r w:rsidRPr="00BA2F5B">
        <w:rPr>
          <w:rFonts w:ascii="Courier New" w:hAnsi="Courier New" w:cs="Courier New"/>
          <w:highlight w:val="yellow"/>
        </w:rPr>
        <w:t>ornt</w:t>
      </w:r>
      <w:proofErr w:type="spellEnd"/>
      <w:r w:rsidRPr="00BA2F5B">
        <w:rPr>
          <w:rFonts w:ascii="Courier New" w:hAnsi="Courier New" w:cs="Courier New"/>
          <w:highlight w:val="yellow"/>
        </w:rPr>
        <w:t>'</w:t>
      </w:r>
      <w:r w:rsidRPr="00BA2F5B">
        <w:rPr>
          <w:highlight w:val="yellow"/>
        </w:rPr>
        <w:t xml:space="preserve"> extend a </w:t>
      </w:r>
      <w:r w:rsidRPr="00BA2F5B">
        <w:rPr>
          <w:rFonts w:ascii="Courier New" w:hAnsi="Courier New" w:cs="Courier New"/>
          <w:highlight w:val="yellow"/>
        </w:rPr>
        <w:t>Box</w:t>
      </w:r>
      <w:r w:rsidRPr="00BA2F5B">
        <w:rPr>
          <w:highlight w:val="yellow"/>
        </w:rPr>
        <w:t xml:space="preserve"> rather than a </w:t>
      </w:r>
      <w:proofErr w:type="spellStart"/>
      <w:r w:rsidRPr="00BA2F5B">
        <w:rPr>
          <w:rFonts w:ascii="Courier New" w:hAnsi="Courier New" w:cs="Courier New"/>
          <w:highlight w:val="yellow"/>
        </w:rPr>
        <w:t>FullBox</w:t>
      </w:r>
      <w:proofErr w:type="spellEnd"/>
      <w:r w:rsidRPr="00BA2F5B">
        <w:rPr>
          <w:highlight w:val="yellow"/>
        </w:rPr>
        <w:t>?]</w:t>
      </w:r>
    </w:p>
    <w:p w14:paraId="2DDBDB85" w14:textId="77777777" w:rsidR="00263CD9" w:rsidRDefault="00263CD9" w:rsidP="004C13A5">
      <w:pPr>
        <w:pStyle w:val="code0"/>
      </w:pPr>
      <w:r>
        <w:t xml:space="preserve">aligned(8) class ScreenOrientationBox extends Box('ornt') </w:t>
      </w:r>
      <w:r>
        <w:br/>
        <w:t>{</w:t>
      </w:r>
      <w:r>
        <w:br/>
      </w:r>
      <w:r>
        <w:tab/>
        <w:t>bit(1)</w:t>
      </w:r>
      <w:r>
        <w:tab/>
        <w:t>target_screen_orientation_landscape;</w:t>
      </w:r>
      <w:r>
        <w:br/>
      </w:r>
      <w:r>
        <w:tab/>
        <w:t>bit(1)</w:t>
      </w:r>
      <w:r>
        <w:tab/>
        <w:t>target_screen_orientation_portrait;</w:t>
      </w:r>
      <w:r>
        <w:br/>
      </w:r>
      <w:r>
        <w:tab/>
        <w:t>bit(1)</w:t>
      </w:r>
      <w:r>
        <w:tab/>
        <w:t>target_screen_orientation_square;</w:t>
      </w:r>
      <w:r>
        <w:br/>
      </w:r>
      <w:r>
        <w:tab/>
        <w:t>bit(5)</w:t>
      </w:r>
      <w:r>
        <w:tab/>
        <w:t>reserved;</w:t>
      </w:r>
      <w:r>
        <w:br/>
        <w:t>}</w:t>
      </w:r>
    </w:p>
    <w:p w14:paraId="6681598D" w14:textId="77777777" w:rsidR="00263CD9" w:rsidRDefault="00263CD9" w:rsidP="00263CD9">
      <w:pPr>
        <w:pStyle w:val="BoxHeading5"/>
        <w:ind w:left="0" w:firstLine="0"/>
      </w:pPr>
      <w:r>
        <w:t>12.1.10.3 Semantics</w:t>
      </w:r>
    </w:p>
    <w:p w14:paraId="34C4D64A" w14:textId="55DC3450" w:rsidR="006825B6" w:rsidRDefault="4523DD21" w:rsidP="00E337EA">
      <w:pPr>
        <w:pStyle w:val="fields"/>
        <w:ind w:left="360" w:firstLine="0"/>
        <w:rPr>
          <w:rFonts w:eastAsia="Cambria" w:cs="Cambria"/>
          <w:szCs w:val="22"/>
          <w:lang w:val="en-US" w:eastAsia="en-US"/>
        </w:rPr>
      </w:pPr>
      <w:r w:rsidRPr="4523DD21">
        <w:rPr>
          <w:rStyle w:val="codeChar1"/>
          <w:rFonts w:eastAsia="Batang"/>
        </w:rPr>
        <w:t>target_screen_orientation_landscape</w:t>
      </w:r>
      <w:r w:rsidRPr="00160E9D">
        <w:rPr>
          <w:rStyle w:val="codeChar1"/>
          <w:rFonts w:ascii="Cambria" w:eastAsia="Cambria" w:hAnsi="Cambria" w:cs="Cambria"/>
          <w:sz w:val="20"/>
        </w:rPr>
        <w:t xml:space="preserve"> </w:t>
      </w:r>
      <w:r w:rsidRPr="00160E9D">
        <w:rPr>
          <w:rFonts w:eastAsia="Cambria" w:cs="Cambria"/>
          <w:szCs w:val="22"/>
          <w:lang w:val="en-US" w:eastAsia="en-US"/>
        </w:rPr>
        <w:t>equal to 1 indicates that landscape is a suitable screen orientation,</w:t>
      </w:r>
      <w:r w:rsidRPr="00160E9D">
        <w:rPr>
          <w:rFonts w:ascii="Times New Roman" w:eastAsiaTheme="minorEastAsia" w:hAnsi="Times New Roman" w:cs="Arial"/>
          <w:szCs w:val="22"/>
          <w:lang w:val="en-US" w:eastAsia="en-US"/>
        </w:rPr>
        <w:t xml:space="preserve"> </w:t>
      </w:r>
      <w:r w:rsidRPr="4523DD21">
        <w:rPr>
          <w:rStyle w:val="codeChar1"/>
          <w:rFonts w:eastAsia="Batang"/>
        </w:rPr>
        <w:t>target_screen_orientation_portrait</w:t>
      </w:r>
      <w:r w:rsidRPr="00160E9D">
        <w:rPr>
          <w:rStyle w:val="codeChar1"/>
          <w:rFonts w:ascii="Cambria" w:eastAsia="Cambria" w:hAnsi="Cambria" w:cs="Cambria"/>
          <w:sz w:val="20"/>
        </w:rPr>
        <w:t xml:space="preserve"> </w:t>
      </w:r>
      <w:r w:rsidRPr="00160E9D">
        <w:rPr>
          <w:rFonts w:eastAsia="Cambria" w:cs="Cambria"/>
          <w:szCs w:val="22"/>
          <w:lang w:val="en-US" w:eastAsia="en-US"/>
        </w:rPr>
        <w:t>equal to 1 indicates that portrait is a suitable screen orientation and</w:t>
      </w:r>
      <w:r w:rsidRPr="00160E9D">
        <w:rPr>
          <w:rFonts w:eastAsia="Cambria" w:cs="Cambria"/>
          <w:sz w:val="24"/>
          <w:szCs w:val="24"/>
          <w:lang w:val="en-US" w:eastAsia="en-US"/>
        </w:rPr>
        <w:t xml:space="preserve"> </w:t>
      </w:r>
      <w:r w:rsidRPr="4523DD21">
        <w:rPr>
          <w:rStyle w:val="codeChar1"/>
          <w:rFonts w:eastAsia="Batang"/>
        </w:rPr>
        <w:t>target_screen_orientation_square</w:t>
      </w:r>
      <w:r w:rsidRPr="00160E9D">
        <w:rPr>
          <w:rStyle w:val="codeChar1"/>
          <w:rFonts w:ascii="Cambria" w:eastAsia="Cambria" w:hAnsi="Cambria" w:cs="Cambria"/>
        </w:rPr>
        <w:t xml:space="preserve"> </w:t>
      </w:r>
      <w:r w:rsidRPr="00160E9D">
        <w:rPr>
          <w:rFonts w:eastAsia="Cambria" w:cs="Cambria"/>
          <w:szCs w:val="22"/>
          <w:lang w:val="en-US" w:eastAsia="en-US"/>
        </w:rPr>
        <w:t>equal to 1 indicates that square is a suitable screen orientation.</w:t>
      </w:r>
    </w:p>
    <w:p w14:paraId="02C5863C" w14:textId="77777777" w:rsidR="00205D83" w:rsidRDefault="00205D83" w:rsidP="00E337EA">
      <w:pPr>
        <w:pStyle w:val="fields"/>
        <w:ind w:left="360" w:firstLine="0"/>
      </w:pPr>
    </w:p>
    <w:p w14:paraId="0D6BA3D1" w14:textId="77777777" w:rsidR="00205D83" w:rsidRDefault="00205D83" w:rsidP="001624FD">
      <w:pPr>
        <w:pStyle w:val="Heading1"/>
      </w:pPr>
      <w:bookmarkStart w:id="105" w:name="_Toc181533032"/>
      <w:commentRangeStart w:id="106"/>
      <w:r>
        <w:t xml:space="preserve">Forbid other </w:t>
      </w:r>
      <w:proofErr w:type="spellStart"/>
      <w:r>
        <w:t>MetaBox</w:t>
      </w:r>
      <w:proofErr w:type="spellEnd"/>
      <w:r>
        <w:t xml:space="preserve"> versions and flags</w:t>
      </w:r>
      <w:commentRangeEnd w:id="106"/>
      <w:r>
        <w:commentReference w:id="106"/>
      </w:r>
      <w:bookmarkEnd w:id="105"/>
    </w:p>
    <w:p w14:paraId="75783F05" w14:textId="0E2CE15C" w:rsidR="00205D83" w:rsidRDefault="00205D83" w:rsidP="00205D83">
      <w:pPr>
        <w:pStyle w:val="normal1"/>
        <w:tabs>
          <w:tab w:val="left" w:pos="403"/>
        </w:tabs>
        <w:spacing w:after="240" w:line="240" w:lineRule="auto"/>
        <w:jc w:val="both"/>
        <w:rPr>
          <w:rFonts w:ascii="Cambria" w:eastAsia="Cambria" w:hAnsi="Cambria" w:cs="Cambria"/>
          <w:color w:val="666666"/>
        </w:rPr>
      </w:pPr>
      <w:r>
        <w:rPr>
          <w:rFonts w:ascii="Cambria" w:eastAsia="Cambria" w:hAnsi="Cambria" w:cs="Cambria"/>
          <w:i/>
          <w:color w:val="2E75B5"/>
          <w:sz w:val="24"/>
          <w:szCs w:val="24"/>
        </w:rPr>
        <w:t xml:space="preserve">In subclause 8.11.1.1, replace </w:t>
      </w:r>
      <w:del w:id="107" w:author="Dimitri Podborski" w:date="2024-12-22T08:15:00Z" w16du:dateUtc="2024-12-22T16:15:00Z">
        <w:r w:rsidDel="00AC1D73">
          <w:rPr>
            <w:rFonts w:ascii="Cambria" w:eastAsia="Cambria" w:hAnsi="Cambria" w:cs="Cambria"/>
            <w:i/>
            <w:color w:val="2E75B5"/>
            <w:sz w:val="24"/>
            <w:szCs w:val="24"/>
          </w:rPr>
          <w:delText xml:space="preserve">the </w:delText>
        </w:r>
      </w:del>
      <w:ins w:id="108" w:author="Dimitri Podborski" w:date="2024-12-22T08:15:00Z" w16du:dateUtc="2024-12-22T16:15:00Z">
        <w:r w:rsidR="00AC1D73">
          <w:rPr>
            <w:rFonts w:ascii="Cambria" w:eastAsia="Cambria" w:hAnsi="Cambria" w:cs="Cambria"/>
            <w:i/>
            <w:color w:val="2E75B5"/>
            <w:sz w:val="24"/>
            <w:szCs w:val="24"/>
          </w:rPr>
          <w:t>NOTE 2</w:t>
        </w:r>
      </w:ins>
      <w:del w:id="109" w:author="Dimitri Podborski" w:date="2024-12-22T08:27:00Z" w16du:dateUtc="2024-12-22T16:27:00Z">
        <w:r w:rsidDel="00321737">
          <w:rPr>
            <w:rFonts w:ascii="Cambria" w:eastAsia="Cambria" w:hAnsi="Cambria" w:cs="Cambria"/>
            <w:i/>
            <w:color w:val="2E75B5"/>
            <w:sz w:val="24"/>
            <w:szCs w:val="24"/>
          </w:rPr>
          <w:delText>following</w:delText>
        </w:r>
      </w:del>
      <w:del w:id="110" w:author="Dimitri Podborski" w:date="2024-12-22T08:15:00Z" w16du:dateUtc="2024-12-22T16:15:00Z">
        <w:r w:rsidDel="00AC1D73">
          <w:rPr>
            <w:rFonts w:ascii="Cambria" w:eastAsia="Cambria" w:hAnsi="Cambria" w:cs="Cambria"/>
            <w:i/>
            <w:color w:val="2E75B5"/>
            <w:sz w:val="24"/>
            <w:szCs w:val="24"/>
          </w:rPr>
          <w:delText xml:space="preserve"> text</w:delText>
        </w:r>
      </w:del>
      <w:r>
        <w:rPr>
          <w:rFonts w:ascii="Cambria" w:eastAsia="Cambria" w:hAnsi="Cambria" w:cs="Cambria"/>
          <w:i/>
          <w:color w:val="2E75B5"/>
          <w:sz w:val="24"/>
          <w:szCs w:val="24"/>
        </w:rPr>
        <w:t>:</w:t>
      </w:r>
    </w:p>
    <w:p w14:paraId="2116A891" w14:textId="67716789" w:rsidR="00205D83" w:rsidDel="00321737" w:rsidRDefault="00205D83" w:rsidP="00205D83">
      <w:pPr>
        <w:pStyle w:val="normal1"/>
        <w:spacing w:after="240" w:line="240" w:lineRule="auto"/>
        <w:jc w:val="both"/>
        <w:rPr>
          <w:del w:id="111" w:author="Dimitri Podborski" w:date="2024-12-22T08:21:00Z" w16du:dateUtc="2024-12-22T16:21:00Z"/>
          <w:rFonts w:ascii="Cambria" w:eastAsia="Cambria" w:hAnsi="Cambria" w:cs="Cambria"/>
          <w:color w:val="666666"/>
          <w:sz w:val="18"/>
          <w:szCs w:val="18"/>
        </w:rPr>
      </w:pPr>
      <w:del w:id="112" w:author="Dimitri Podborski" w:date="2024-12-22T08:21:00Z" w16du:dateUtc="2024-12-22T16:21:00Z">
        <w:r w:rsidDel="00321737">
          <w:rPr>
            <w:rFonts w:ascii="Cambria" w:eastAsia="Cambria" w:hAnsi="Cambria" w:cs="Cambria"/>
            <w:color w:val="666666"/>
          </w:rPr>
          <w:delText xml:space="preserve">If an </w:delText>
        </w:r>
        <w:r w:rsidDel="00321737">
          <w:rPr>
            <w:rFonts w:ascii="Courier New" w:eastAsia="Courier New" w:hAnsi="Courier New" w:cs="Courier New"/>
            <w:color w:val="666666"/>
          </w:rPr>
          <w:delText>ItemProtectionBox</w:delText>
        </w:r>
        <w:r w:rsidDel="00321737">
          <w:rPr>
            <w:rFonts w:ascii="Cambria" w:eastAsia="Cambria" w:hAnsi="Cambria" w:cs="Cambria"/>
            <w:color w:val="666666"/>
          </w:rPr>
          <w:delText xml:space="preserve"> occurs, then some or all of the metadata, including possibly the primary resource, may have been protected and be un-readable unless the protection system is taken into account.</w:delText>
        </w:r>
      </w:del>
    </w:p>
    <w:p w14:paraId="7D4D7EFD" w14:textId="4ED3D076" w:rsidR="00205D83" w:rsidRDefault="00205D83" w:rsidP="00205D83">
      <w:pPr>
        <w:pStyle w:val="normal1"/>
        <w:tabs>
          <w:tab w:val="left" w:pos="1685"/>
          <w:tab w:val="left" w:pos="2160"/>
        </w:tabs>
        <w:spacing w:after="240" w:line="240" w:lineRule="auto"/>
        <w:ind w:right="720"/>
        <w:jc w:val="both"/>
        <w:rPr>
          <w:rFonts w:ascii="Cambria" w:eastAsia="Cambria" w:hAnsi="Cambria" w:cs="Cambria"/>
          <w:color w:val="666666"/>
        </w:rPr>
      </w:pPr>
      <w:r>
        <w:rPr>
          <w:rFonts w:ascii="Cambria" w:eastAsia="Cambria" w:hAnsi="Cambria" w:cs="Cambria"/>
          <w:color w:val="666666"/>
          <w:sz w:val="18"/>
          <w:szCs w:val="18"/>
        </w:rPr>
        <w:t>NOTE</w:t>
      </w:r>
      <w:ins w:id="113" w:author="Dimitri Podborski" w:date="2024-12-22T08:28:00Z" w16du:dateUtc="2024-12-22T16:28:00Z">
        <w:r w:rsidR="00321737">
          <w:rPr>
            <w:rFonts w:ascii="Cambria" w:eastAsia="Cambria" w:hAnsi="Cambria" w:cs="Cambria"/>
            <w:color w:val="666666"/>
            <w:sz w:val="18"/>
            <w:szCs w:val="18"/>
          </w:rPr>
          <w:t> 2</w:t>
        </w:r>
      </w:ins>
      <w:r>
        <w:rPr>
          <w:rFonts w:ascii="Cambria" w:eastAsia="Cambria" w:hAnsi="Cambria" w:cs="Cambria"/>
          <w:color w:val="666666"/>
          <w:sz w:val="18"/>
          <w:szCs w:val="18"/>
        </w:rPr>
        <w:t xml:space="preserve">   The </w:t>
      </w:r>
      <w:proofErr w:type="spellStart"/>
      <w:r>
        <w:rPr>
          <w:rFonts w:ascii="Courier New" w:eastAsia="Courier New" w:hAnsi="Courier New" w:cs="Courier New"/>
          <w:color w:val="666666"/>
          <w:sz w:val="18"/>
          <w:szCs w:val="18"/>
        </w:rPr>
        <w:t>MetaBox</w:t>
      </w:r>
      <w:proofErr w:type="spellEnd"/>
      <w:r>
        <w:rPr>
          <w:rFonts w:ascii="Cambria" w:eastAsia="Cambria" w:hAnsi="Cambria" w:cs="Cambria"/>
          <w:color w:val="666666"/>
          <w:sz w:val="18"/>
          <w:szCs w:val="18"/>
        </w:rPr>
        <w:t xml:space="preserve"> is unusual in that it is a container box yet extends </w:t>
      </w:r>
      <w:proofErr w:type="spellStart"/>
      <w:r>
        <w:rPr>
          <w:rFonts w:ascii="Courier New" w:eastAsia="Courier New" w:hAnsi="Courier New" w:cs="Courier New"/>
          <w:color w:val="666666"/>
          <w:sz w:val="18"/>
          <w:szCs w:val="18"/>
        </w:rPr>
        <w:t>FullBox</w:t>
      </w:r>
      <w:proofErr w:type="spellEnd"/>
      <w:r>
        <w:rPr>
          <w:rFonts w:ascii="Cambria" w:eastAsia="Cambria" w:hAnsi="Cambria" w:cs="Cambria"/>
          <w:color w:val="666666"/>
          <w:sz w:val="18"/>
          <w:szCs w:val="18"/>
        </w:rPr>
        <w:t xml:space="preserve">, not </w:t>
      </w:r>
      <w:r>
        <w:rPr>
          <w:rFonts w:ascii="Courier New" w:eastAsia="Courier New" w:hAnsi="Courier New" w:cs="Courier New"/>
          <w:color w:val="666666"/>
          <w:sz w:val="18"/>
          <w:szCs w:val="18"/>
        </w:rPr>
        <w:t>Box</w:t>
      </w:r>
      <w:r>
        <w:rPr>
          <w:rFonts w:ascii="Cambria" w:eastAsia="Cambria" w:hAnsi="Cambria" w:cs="Cambria"/>
          <w:color w:val="666666"/>
          <w:sz w:val="18"/>
          <w:szCs w:val="18"/>
        </w:rPr>
        <w:t>.</w:t>
      </w:r>
    </w:p>
    <w:p w14:paraId="210DB895" w14:textId="4326338C" w:rsidR="00205D83" w:rsidRDefault="00205D83" w:rsidP="00205D83">
      <w:pPr>
        <w:pStyle w:val="normal1"/>
        <w:tabs>
          <w:tab w:val="left" w:pos="403"/>
        </w:tabs>
        <w:spacing w:after="240" w:line="240" w:lineRule="auto"/>
        <w:jc w:val="both"/>
        <w:rPr>
          <w:rFonts w:ascii="Cambria" w:eastAsia="Cambria" w:hAnsi="Cambria" w:cs="Cambria"/>
        </w:rPr>
      </w:pPr>
      <w:r>
        <w:rPr>
          <w:rFonts w:ascii="Cambria" w:eastAsia="Cambria" w:hAnsi="Cambria" w:cs="Cambria"/>
          <w:i/>
          <w:color w:val="2E75B5"/>
          <w:sz w:val="24"/>
          <w:szCs w:val="24"/>
        </w:rPr>
        <w:t>with the following</w:t>
      </w:r>
      <w:del w:id="114" w:author="Dimitri Podborski" w:date="2024-12-22T08:30:00Z" w16du:dateUtc="2024-12-22T16:30:00Z">
        <w:r w:rsidDel="00B37085">
          <w:rPr>
            <w:rFonts w:ascii="Cambria" w:eastAsia="Cambria" w:hAnsi="Cambria" w:cs="Cambria"/>
            <w:i/>
            <w:color w:val="2E75B5"/>
            <w:sz w:val="24"/>
            <w:szCs w:val="24"/>
          </w:rPr>
          <w:delText xml:space="preserve"> text</w:delText>
        </w:r>
      </w:del>
      <w:r>
        <w:rPr>
          <w:rFonts w:ascii="Cambria" w:eastAsia="Cambria" w:hAnsi="Cambria" w:cs="Cambria"/>
          <w:i/>
          <w:color w:val="2E75B5"/>
          <w:sz w:val="24"/>
          <w:szCs w:val="24"/>
        </w:rPr>
        <w:t>:</w:t>
      </w:r>
    </w:p>
    <w:p w14:paraId="6A81C05E" w14:textId="3BA33D4A" w:rsidR="00B37085" w:rsidRPr="00AC1D73" w:rsidRDefault="00B37085" w:rsidP="00B37085">
      <w:pPr>
        <w:pStyle w:val="Note"/>
        <w:rPr>
          <w:ins w:id="115" w:author="Dimitri Podborski" w:date="2024-12-22T08:30:00Z" w16du:dateUtc="2024-12-22T16:30:00Z"/>
        </w:rPr>
      </w:pPr>
      <w:ins w:id="116" w:author="Dimitri Podborski" w:date="2024-12-22T08:30:00Z" w16du:dateUtc="2024-12-22T16:30:00Z">
        <w:r w:rsidRPr="00AC1D73">
          <w:t>NOTE</w:t>
        </w:r>
        <w:r>
          <w:t> 2</w:t>
        </w:r>
        <w:r w:rsidRPr="00AC1D73">
          <w:t xml:space="preserve">: </w:t>
        </w:r>
        <w:r w:rsidRPr="00321737">
          <w:t xml:space="preserve">In some previous editions of this document </w:t>
        </w:r>
        <w:r w:rsidRPr="00B37085">
          <w:rPr>
            <w:rStyle w:val="codeZchn"/>
            <w:rPrChange w:id="117" w:author="Dimitri Podborski" w:date="2024-12-22T08:30:00Z" w16du:dateUtc="2024-12-22T16:30:00Z">
              <w:rPr/>
            </w:rPrChange>
          </w:rPr>
          <w:t>MetaBox</w:t>
        </w:r>
        <w:r w:rsidRPr="00321737">
          <w:t xml:space="preserve"> was defined as a </w:t>
        </w:r>
        <w:r w:rsidRPr="00B37085">
          <w:rPr>
            <w:rStyle w:val="codeZchn"/>
            <w:rPrChange w:id="118" w:author="Dimitri Podborski" w:date="2024-12-22T08:30:00Z" w16du:dateUtc="2024-12-22T16:30:00Z">
              <w:rPr/>
            </w:rPrChange>
          </w:rPr>
          <w:t>FullBox</w:t>
        </w:r>
        <w:r w:rsidRPr="00321737">
          <w:t>.</w:t>
        </w:r>
        <w:r>
          <w:t xml:space="preserve"> O</w:t>
        </w:r>
        <w:r w:rsidRPr="00AC1D73">
          <w:t xml:space="preserve">ther specifications based on the box structure defined in this document use a </w:t>
        </w:r>
        <w:r w:rsidRPr="00B37085">
          <w:rPr>
            <w:rStyle w:val="codeZchn"/>
            <w:rPrChange w:id="119" w:author="Dimitri Podborski" w:date="2024-12-22T08:31:00Z" w16du:dateUtc="2024-12-22T16:31:00Z">
              <w:rPr/>
            </w:rPrChange>
          </w:rPr>
          <w:t>Box</w:t>
        </w:r>
        <w:r w:rsidRPr="00AC1D73">
          <w:t xml:space="preserve"> instead of a </w:t>
        </w:r>
        <w:r w:rsidRPr="00B37085">
          <w:rPr>
            <w:rStyle w:val="codeZchn"/>
            <w:rPrChange w:id="120" w:author="Dimitri Podborski" w:date="2024-12-22T08:30:00Z" w16du:dateUtc="2024-12-22T16:30:00Z">
              <w:rPr/>
            </w:rPrChange>
          </w:rPr>
          <w:t>FullBox</w:t>
        </w:r>
        <w:r w:rsidRPr="00AC1D73">
          <w:t xml:space="preserve"> for </w:t>
        </w:r>
        <w:r w:rsidRPr="00B37085">
          <w:rPr>
            <w:rStyle w:val="codeZchn"/>
            <w:rPrChange w:id="121" w:author="Dimitri Podborski" w:date="2024-12-22T08:31:00Z" w16du:dateUtc="2024-12-22T16:31:00Z">
              <w:rPr/>
            </w:rPrChange>
          </w:rPr>
          <w:t>meta</w:t>
        </w:r>
        <w:r w:rsidRPr="00AC1D73">
          <w:t>. Readers supporting several of these specifications need to be careful when parsing th</w:t>
        </w:r>
      </w:ins>
      <w:ins w:id="122" w:author="Dimitri Podborski" w:date="2024-12-22T08:31:00Z" w16du:dateUtc="2024-12-22T16:31:00Z">
        <w:r>
          <w:t xml:space="preserve">e </w:t>
        </w:r>
        <w:r w:rsidRPr="00B37085">
          <w:rPr>
            <w:rStyle w:val="codeZchn"/>
            <w:rPrChange w:id="123" w:author="Dimitri Podborski" w:date="2024-12-22T08:31:00Z" w16du:dateUtc="2024-12-22T16:31:00Z">
              <w:rPr/>
            </w:rPrChange>
          </w:rPr>
          <w:t>MetaBox</w:t>
        </w:r>
        <w:r>
          <w:t>.</w:t>
        </w:r>
      </w:ins>
    </w:p>
    <w:p w14:paraId="266EEB98" w14:textId="3BA55844" w:rsidR="00205D83" w:rsidDel="00B37085" w:rsidRDefault="00205D83" w:rsidP="00205D83">
      <w:pPr>
        <w:pStyle w:val="normal1"/>
        <w:spacing w:after="240" w:line="240" w:lineRule="auto"/>
        <w:jc w:val="both"/>
        <w:rPr>
          <w:del w:id="124" w:author="Dimitri Podborski" w:date="2024-12-22T08:21:00Z" w16du:dateUtc="2024-12-22T16:21:00Z"/>
          <w:rFonts w:ascii="Cambria" w:eastAsia="Cambria" w:hAnsi="Cambria" w:cs="Cambria"/>
          <w:color w:val="666666"/>
        </w:rPr>
      </w:pPr>
      <w:del w:id="125" w:author="Dimitri Podborski" w:date="2024-12-22T08:21:00Z" w16du:dateUtc="2024-12-22T16:21:00Z">
        <w:r w:rsidDel="00321737">
          <w:rPr>
            <w:rFonts w:ascii="Cambria" w:eastAsia="Cambria" w:hAnsi="Cambria" w:cs="Cambria"/>
            <w:color w:val="666666"/>
          </w:rPr>
          <w:delText xml:space="preserve">If an </w:delText>
        </w:r>
        <w:r w:rsidDel="00321737">
          <w:rPr>
            <w:rFonts w:ascii="Courier New" w:eastAsia="Courier New" w:hAnsi="Courier New" w:cs="Courier New"/>
            <w:color w:val="666666"/>
          </w:rPr>
          <w:delText>ItemProtectionBox</w:delText>
        </w:r>
        <w:r w:rsidDel="00321737">
          <w:rPr>
            <w:rFonts w:ascii="Cambria" w:eastAsia="Cambria" w:hAnsi="Cambria" w:cs="Cambria"/>
            <w:color w:val="666666"/>
          </w:rPr>
          <w:delText xml:space="preserve"> occurs, then some or all of the metadata, including possibly the primary resource, may have been protected and be un-readable unless the protection system is taken into account.</w:delText>
        </w:r>
      </w:del>
    </w:p>
    <w:p w14:paraId="0850FA4B" w14:textId="63B9AE2A" w:rsidR="00205D83" w:rsidDel="00B37085" w:rsidRDefault="00205D83" w:rsidP="00205D83">
      <w:pPr>
        <w:pStyle w:val="normal1"/>
        <w:spacing w:after="240" w:line="240" w:lineRule="auto"/>
        <w:jc w:val="both"/>
        <w:rPr>
          <w:del w:id="126" w:author="Dimitri Podborski" w:date="2024-12-22T08:32:00Z" w16du:dateUtc="2024-12-22T16:32:00Z"/>
          <w:rFonts w:ascii="Cambria" w:eastAsia="Cambria" w:hAnsi="Cambria" w:cs="Cambria"/>
        </w:rPr>
      </w:pPr>
      <w:commentRangeStart w:id="127"/>
      <w:del w:id="128" w:author="Dimitri Podborski" w:date="2024-12-22T08:35:00Z" w16du:dateUtc="2024-12-22T16:35:00Z">
        <w:r w:rsidDel="00B37085">
          <w:rPr>
            <w:rFonts w:ascii="Cambria" w:eastAsia="Cambria" w:hAnsi="Cambria" w:cs="Cambria"/>
          </w:rPr>
          <w:delText xml:space="preserve">Files shall not contain a </w:delText>
        </w:r>
        <w:r w:rsidDel="00B37085">
          <w:rPr>
            <w:rFonts w:ascii="Courier New" w:eastAsia="Courier New" w:hAnsi="Courier New" w:cs="Courier New"/>
          </w:rPr>
          <w:delText>MetaBox</w:delText>
        </w:r>
        <w:r w:rsidDel="00B37085">
          <w:rPr>
            <w:rFonts w:ascii="Cambria" w:eastAsia="Cambria" w:hAnsi="Cambria" w:cs="Cambria"/>
          </w:rPr>
          <w:delText xml:space="preserve"> with </w:delText>
        </w:r>
        <w:r w:rsidDel="00B37085">
          <w:rPr>
            <w:rFonts w:ascii="Courier New" w:eastAsia="Courier New" w:hAnsi="Courier New" w:cs="Courier New"/>
          </w:rPr>
          <w:delText>version</w:delText>
        </w:r>
        <w:r w:rsidDel="00B37085">
          <w:rPr>
            <w:rFonts w:ascii="Cambria" w:eastAsia="Cambria" w:hAnsi="Cambria" w:cs="Cambria"/>
          </w:rPr>
          <w:delText xml:space="preserve"> or </w:delText>
        </w:r>
        <w:r w:rsidDel="00B37085">
          <w:rPr>
            <w:rFonts w:ascii="Courier New" w:eastAsia="Courier New" w:hAnsi="Courier New" w:cs="Courier New"/>
          </w:rPr>
          <w:delText>flags</w:delText>
        </w:r>
        <w:r w:rsidDel="00B37085">
          <w:rPr>
            <w:rFonts w:ascii="Cambria" w:eastAsia="Cambria" w:hAnsi="Cambria" w:cs="Cambria"/>
          </w:rPr>
          <w:delText xml:space="preserve"> fields set to other values than 0. Readers shall ignore any </w:delText>
        </w:r>
        <w:r w:rsidDel="00B37085">
          <w:rPr>
            <w:rFonts w:ascii="Courier New" w:eastAsia="Courier New" w:hAnsi="Courier New" w:cs="Courier New"/>
          </w:rPr>
          <w:delText>MetaBox</w:delText>
        </w:r>
        <w:r w:rsidDel="00B37085">
          <w:rPr>
            <w:rFonts w:ascii="Cambria" w:eastAsia="Cambria" w:hAnsi="Cambria" w:cs="Cambria"/>
          </w:rPr>
          <w:delText xml:space="preserve"> with the </w:delText>
        </w:r>
        <w:r w:rsidDel="00B37085">
          <w:rPr>
            <w:rFonts w:ascii="Courier New" w:eastAsia="Courier New" w:hAnsi="Courier New" w:cs="Courier New"/>
          </w:rPr>
          <w:delText>version</w:delText>
        </w:r>
        <w:r w:rsidDel="00B37085">
          <w:rPr>
            <w:rFonts w:ascii="Cambria" w:eastAsia="Cambria" w:hAnsi="Cambria" w:cs="Cambria"/>
          </w:rPr>
          <w:delText xml:space="preserve"> field set to another value than 0.</w:delText>
        </w:r>
        <w:commentRangeEnd w:id="127"/>
        <w:r w:rsidDel="00B37085">
          <w:commentReference w:id="127"/>
        </w:r>
      </w:del>
    </w:p>
    <w:p w14:paraId="66843232" w14:textId="1B719C32" w:rsidR="00AC1D73" w:rsidRPr="00B37085" w:rsidRDefault="00205D83" w:rsidP="00B37085">
      <w:pPr>
        <w:rPr>
          <w:ins w:id="129" w:author="Dimitri Podborski" w:date="2024-12-22T08:12:00Z" w16du:dateUtc="2024-12-22T16:12:00Z"/>
          <w:rFonts w:eastAsia="Cambria" w:cs="Cambria"/>
          <w:i/>
          <w:color w:val="2E75B5"/>
          <w:sz w:val="24"/>
          <w:szCs w:val="24"/>
          <w:rPrChange w:id="130" w:author="Dimitri Podborski" w:date="2024-12-22T08:34:00Z" w16du:dateUtc="2024-12-22T16:34:00Z">
            <w:rPr>
              <w:ins w:id="131" w:author="Dimitri Podborski" w:date="2024-12-22T08:12:00Z" w16du:dateUtc="2024-12-22T16:12:00Z"/>
            </w:rPr>
          </w:rPrChange>
        </w:rPr>
      </w:pPr>
      <w:del w:id="132" w:author="Dimitri Podborski" w:date="2024-12-22T08:32:00Z" w16du:dateUtc="2024-12-22T16:32:00Z">
        <w:r w:rsidDel="00B37085">
          <w:delText xml:space="preserve">NOTE   The </w:delText>
        </w:r>
        <w:r w:rsidDel="00B37085">
          <w:rPr>
            <w:rFonts w:ascii="Courier New" w:eastAsia="Courier New" w:hAnsi="Courier New" w:cs="Courier New"/>
          </w:rPr>
          <w:delText>MetaBox</w:delText>
        </w:r>
        <w:r w:rsidDel="00B37085">
          <w:delText xml:space="preserve"> is unusual in that it is a container box yet extends </w:delText>
        </w:r>
        <w:r w:rsidDel="00B37085">
          <w:rPr>
            <w:rFonts w:ascii="Courier New" w:eastAsia="Courier New" w:hAnsi="Courier New" w:cs="Courier New"/>
          </w:rPr>
          <w:delText>FullBox</w:delText>
        </w:r>
        <w:r w:rsidDel="00B37085">
          <w:delText xml:space="preserve">, not </w:delText>
        </w:r>
        <w:r w:rsidDel="00B37085">
          <w:rPr>
            <w:rFonts w:ascii="Courier New" w:eastAsia="Courier New" w:hAnsi="Courier New" w:cs="Courier New"/>
          </w:rPr>
          <w:delText>Box</w:delText>
        </w:r>
        <w:r w:rsidDel="00B37085">
          <w:delText>.</w:delText>
        </w:r>
      </w:del>
      <w:ins w:id="133" w:author="Dimitri Podborski" w:date="2024-12-22T08:13:00Z" w16du:dateUtc="2024-12-22T16:13:00Z">
        <w:r w:rsidR="00AC1D73" w:rsidRPr="00B37085">
          <w:rPr>
            <w:rFonts w:eastAsia="Cambria" w:cs="Cambria"/>
            <w:i/>
            <w:color w:val="2E75B5"/>
            <w:sz w:val="24"/>
            <w:szCs w:val="24"/>
            <w:rPrChange w:id="134" w:author="Dimitri Podborski" w:date="2024-12-22T08:34:00Z" w16du:dateUtc="2024-12-22T16:34:00Z">
              <w:rPr/>
            </w:rPrChange>
          </w:rPr>
          <w:t>R</w:t>
        </w:r>
      </w:ins>
      <w:ins w:id="135" w:author="Dimitri Podborski" w:date="2024-12-22T08:12:00Z" w16du:dateUtc="2024-12-22T16:12:00Z">
        <w:r w:rsidR="00AC1D73" w:rsidRPr="00B37085">
          <w:rPr>
            <w:rFonts w:eastAsia="Cambria" w:cs="Cambria"/>
            <w:i/>
            <w:color w:val="2E75B5"/>
            <w:sz w:val="24"/>
            <w:szCs w:val="24"/>
            <w:rPrChange w:id="136" w:author="Dimitri Podborski" w:date="2024-12-22T08:34:00Z" w16du:dateUtc="2024-12-22T16:34:00Z">
              <w:rPr/>
            </w:rPrChange>
          </w:rPr>
          <w:t>e</w:t>
        </w:r>
      </w:ins>
      <w:ins w:id="137" w:author="Dimitri Podborski" w:date="2024-12-22T08:33:00Z" w16du:dateUtc="2024-12-22T16:33:00Z">
        <w:r w:rsidR="00B37085" w:rsidRPr="00B37085">
          <w:rPr>
            <w:rFonts w:eastAsia="Cambria" w:cs="Cambria"/>
            <w:i/>
            <w:color w:val="2E75B5"/>
            <w:sz w:val="24"/>
            <w:szCs w:val="24"/>
            <w:rPrChange w:id="138" w:author="Dimitri Podborski" w:date="2024-12-22T08:34:00Z" w16du:dateUtc="2024-12-22T16:34:00Z">
              <w:rPr/>
            </w:rPrChange>
          </w:rPr>
          <w:t>place subclause 8.11.</w:t>
        </w:r>
      </w:ins>
      <w:ins w:id="139" w:author="Dimitri Podborski" w:date="2024-12-22T08:34:00Z" w16du:dateUtc="2024-12-22T16:34:00Z">
        <w:r w:rsidR="00B37085" w:rsidRPr="00B37085">
          <w:rPr>
            <w:rFonts w:eastAsia="Cambria" w:cs="Cambria"/>
            <w:i/>
            <w:color w:val="2E75B5"/>
            <w:sz w:val="24"/>
            <w:szCs w:val="24"/>
            <w:rPrChange w:id="140" w:author="Dimitri Podborski" w:date="2024-12-22T08:34:00Z" w16du:dateUtc="2024-12-22T16:34:00Z">
              <w:rPr/>
            </w:rPrChange>
          </w:rPr>
          <w:t>1.2 with the following:</w:t>
        </w:r>
      </w:ins>
    </w:p>
    <w:p w14:paraId="7CBE56CC" w14:textId="24A80B1A" w:rsidR="00B37085" w:rsidRPr="00DE5AAB" w:rsidRDefault="00B37085" w:rsidP="00B37085">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141" w:author="Dimitri Podborski" w:date="2024-12-22T08:32:00Z" w16du:dateUtc="2024-12-22T16:32:00Z"/>
          <w:szCs w:val="24"/>
        </w:rPr>
      </w:pPr>
      <w:proofErr w:type="gramStart"/>
      <w:ins w:id="142" w:author="Dimitri Podborski" w:date="2024-12-22T08:32:00Z" w16du:dateUtc="2024-12-22T16:32:00Z">
        <w:r w:rsidRPr="00DE5AAB">
          <w:rPr>
            <w:szCs w:val="24"/>
          </w:rPr>
          <w:t>aligned(</w:t>
        </w:r>
        <w:proofErr w:type="gramEnd"/>
        <w:r w:rsidRPr="00DE5AAB">
          <w:rPr>
            <w:szCs w:val="24"/>
          </w:rPr>
          <w:t xml:space="preserve">8) class </w:t>
        </w:r>
        <w:proofErr w:type="spellStart"/>
        <w:r w:rsidRPr="00DE5AAB">
          <w:rPr>
            <w:szCs w:val="24"/>
          </w:rPr>
          <w:t>MetaBox</w:t>
        </w:r>
        <w:proofErr w:type="spellEnd"/>
        <w:r w:rsidRPr="00DE5AAB">
          <w:rPr>
            <w:szCs w:val="24"/>
          </w:rPr>
          <w:t xml:space="preserve"> (</w:t>
        </w:r>
        <w:proofErr w:type="spellStart"/>
        <w:r w:rsidRPr="00DE5AAB">
          <w:rPr>
            <w:szCs w:val="24"/>
          </w:rPr>
          <w:t>handler_type</w:t>
        </w:r>
        <w:proofErr w:type="spellEnd"/>
        <w:r w:rsidRPr="00DE5AAB">
          <w:rPr>
            <w:szCs w:val="24"/>
          </w:rPr>
          <w:t>)</w:t>
        </w:r>
      </w:ins>
      <w:ins w:id="143" w:author="Dimitri Podborski" w:date="2024-12-22T08:34:00Z" w16du:dateUtc="2024-12-22T16:34:00Z">
        <w:r>
          <w:rPr>
            <w:szCs w:val="24"/>
          </w:rPr>
          <w:t xml:space="preserve"> </w:t>
        </w:r>
      </w:ins>
      <w:ins w:id="144" w:author="Dimitri Podborski" w:date="2024-12-22T08:32:00Z" w16du:dateUtc="2024-12-22T16:32:00Z">
        <w:r w:rsidRPr="00DE5AAB">
          <w:rPr>
            <w:szCs w:val="24"/>
          </w:rPr>
          <w:t>extends Box('meta')</w:t>
        </w:r>
      </w:ins>
    </w:p>
    <w:p w14:paraId="2D14C24D" w14:textId="77777777" w:rsidR="00B37085" w:rsidRDefault="00B37085" w:rsidP="00B37085">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145" w:author="Dimitri Podborski" w:date="2024-12-22T08:34:00Z" w16du:dateUtc="2024-12-22T16:34:00Z"/>
          <w:szCs w:val="24"/>
        </w:rPr>
      </w:pPr>
      <w:ins w:id="146" w:author="Dimitri Podborski" w:date="2024-12-22T08:32:00Z" w16du:dateUtc="2024-12-22T16:32:00Z">
        <w:r w:rsidRPr="00DE5AAB">
          <w:rPr>
            <w:szCs w:val="24"/>
          </w:rPr>
          <w:t>{</w:t>
        </w:r>
      </w:ins>
    </w:p>
    <w:p w14:paraId="43ADC801" w14:textId="05A4F9D2" w:rsidR="00B37085" w:rsidRPr="00DE5AAB" w:rsidRDefault="00B37085" w:rsidP="00B37085">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147" w:author="Dimitri Podborski" w:date="2024-12-22T08:32:00Z" w16du:dateUtc="2024-12-22T16:32:00Z"/>
          <w:szCs w:val="24"/>
        </w:rPr>
      </w:pPr>
      <w:ins w:id="148" w:author="Dimitri Podborski" w:date="2024-12-22T08:34:00Z" w16du:dateUtc="2024-12-22T16:34:00Z">
        <w:r>
          <w:rPr>
            <w:szCs w:val="24"/>
          </w:rPr>
          <w:t xml:space="preserve">   </w:t>
        </w:r>
        <w:proofErr w:type="gramStart"/>
        <w:r>
          <w:rPr>
            <w:szCs w:val="24"/>
          </w:rPr>
          <w:t>bit(</w:t>
        </w:r>
        <w:proofErr w:type="gramEnd"/>
        <w:r>
          <w:rPr>
            <w:szCs w:val="24"/>
          </w:rPr>
          <w:t xml:space="preserve">32) </w:t>
        </w:r>
      </w:ins>
      <w:proofErr w:type="spellStart"/>
      <w:ins w:id="149" w:author="Dimitri Podborski" w:date="2024-12-22T08:47:00Z" w16du:dateUtc="2024-12-22T16:47:00Z">
        <w:r w:rsidR="008721F1">
          <w:rPr>
            <w:szCs w:val="24"/>
          </w:rPr>
          <w:t>obsolete_</w:t>
        </w:r>
      </w:ins>
      <w:ins w:id="150" w:author="Dimitri Podborski" w:date="2024-12-22T08:41:00Z" w16du:dateUtc="2024-12-22T16:41:00Z">
        <w:r w:rsidR="008721F1">
          <w:rPr>
            <w:szCs w:val="24"/>
          </w:rPr>
          <w:t>full_box_fields</w:t>
        </w:r>
      </w:ins>
      <w:proofErr w:type="spellEnd"/>
      <w:ins w:id="151" w:author="Dimitri Podborski" w:date="2024-12-22T08:34:00Z" w16du:dateUtc="2024-12-22T16:34:00Z">
        <w:r>
          <w:rPr>
            <w:szCs w:val="24"/>
          </w:rPr>
          <w:t xml:space="preserve"> = 0;</w:t>
        </w:r>
      </w:ins>
    </w:p>
    <w:p w14:paraId="106ED6EC" w14:textId="77777777" w:rsidR="00B37085" w:rsidRPr="00DE5AAB" w:rsidRDefault="00B37085" w:rsidP="00B37085">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152" w:author="Dimitri Podborski" w:date="2024-12-22T08:32:00Z" w16du:dateUtc="2024-12-22T16:32:00Z"/>
          <w:szCs w:val="24"/>
        </w:rPr>
      </w:pPr>
      <w:ins w:id="153" w:author="Dimitri Podborski" w:date="2024-12-22T08:32:00Z" w16du:dateUtc="2024-12-22T16:32:00Z">
        <w:r w:rsidRPr="00DE5AAB">
          <w:rPr>
            <w:szCs w:val="24"/>
          </w:rPr>
          <w:t xml:space="preserve">   </w:t>
        </w:r>
        <w:proofErr w:type="spellStart"/>
        <w:r w:rsidRPr="00DE5AAB">
          <w:rPr>
            <w:szCs w:val="24"/>
          </w:rPr>
          <w:t>HandlerBox</w:t>
        </w:r>
        <w:proofErr w:type="spellEnd"/>
        <w:r w:rsidRPr="00DE5AAB">
          <w:rPr>
            <w:szCs w:val="24"/>
          </w:rPr>
          <w:t>(</w:t>
        </w:r>
        <w:proofErr w:type="spellStart"/>
        <w:r w:rsidRPr="00DE5AAB">
          <w:rPr>
            <w:szCs w:val="24"/>
          </w:rPr>
          <w:t>handler_type</w:t>
        </w:r>
        <w:proofErr w:type="spellEnd"/>
        <w:r w:rsidRPr="00DE5AAB">
          <w:rPr>
            <w:szCs w:val="24"/>
          </w:rPr>
          <w:t xml:space="preserve">) </w:t>
        </w:r>
        <w:proofErr w:type="spellStart"/>
        <w:proofErr w:type="gramStart"/>
        <w:r w:rsidRPr="00DE5AAB">
          <w:rPr>
            <w:szCs w:val="24"/>
          </w:rPr>
          <w:t>theHandler</w:t>
        </w:r>
        <w:proofErr w:type="spellEnd"/>
        <w:r w:rsidRPr="00DE5AAB">
          <w:rPr>
            <w:szCs w:val="24"/>
          </w:rPr>
          <w:t xml:space="preserve">;   </w:t>
        </w:r>
        <w:proofErr w:type="gramEnd"/>
        <w:r w:rsidRPr="00DE5AAB">
          <w:rPr>
            <w:szCs w:val="24"/>
          </w:rPr>
          <w:t xml:space="preserve"> // optional</w:t>
        </w:r>
      </w:ins>
    </w:p>
    <w:p w14:paraId="0737D223" w14:textId="77777777" w:rsidR="00B37085" w:rsidRPr="00DE5AAB" w:rsidRDefault="00B37085" w:rsidP="00B37085">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154" w:author="Dimitri Podborski" w:date="2024-12-22T08:32:00Z" w16du:dateUtc="2024-12-22T16:32:00Z"/>
          <w:szCs w:val="24"/>
        </w:rPr>
      </w:pPr>
      <w:ins w:id="155" w:author="Dimitri Podborski" w:date="2024-12-22T08:32:00Z" w16du:dateUtc="2024-12-22T16:32:00Z">
        <w:r w:rsidRPr="00DE5AAB">
          <w:rPr>
            <w:szCs w:val="24"/>
          </w:rPr>
          <w:t xml:space="preserve">   </w:t>
        </w:r>
        <w:proofErr w:type="spellStart"/>
        <w:r w:rsidRPr="00DE5AAB">
          <w:rPr>
            <w:szCs w:val="24"/>
          </w:rPr>
          <w:t>PrimaryItemBox</w:t>
        </w:r>
        <w:proofErr w:type="spellEnd"/>
        <w:r w:rsidRPr="00DE5AAB">
          <w:rPr>
            <w:szCs w:val="24"/>
          </w:rPr>
          <w:t xml:space="preserve">     </w:t>
        </w:r>
        <w:proofErr w:type="spellStart"/>
        <w:r w:rsidRPr="00DE5AAB">
          <w:rPr>
            <w:szCs w:val="24"/>
          </w:rPr>
          <w:t>primary_</w:t>
        </w:r>
        <w:proofErr w:type="gramStart"/>
        <w:r w:rsidRPr="00DE5AAB">
          <w:rPr>
            <w:szCs w:val="24"/>
          </w:rPr>
          <w:t>resource</w:t>
        </w:r>
        <w:proofErr w:type="spellEnd"/>
        <w:r w:rsidRPr="00DE5AAB">
          <w:rPr>
            <w:szCs w:val="24"/>
          </w:rPr>
          <w:t xml:space="preserve">;   </w:t>
        </w:r>
        <w:proofErr w:type="gramEnd"/>
        <w:r w:rsidRPr="00DE5AAB">
          <w:rPr>
            <w:szCs w:val="24"/>
          </w:rPr>
          <w:t xml:space="preserve"> // optional</w:t>
        </w:r>
      </w:ins>
    </w:p>
    <w:p w14:paraId="03853740" w14:textId="77777777" w:rsidR="00B37085" w:rsidRPr="00DE5AAB" w:rsidRDefault="00B37085" w:rsidP="00B37085">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156" w:author="Dimitri Podborski" w:date="2024-12-22T08:32:00Z" w16du:dateUtc="2024-12-22T16:32:00Z"/>
          <w:szCs w:val="24"/>
        </w:rPr>
      </w:pPr>
      <w:ins w:id="157" w:author="Dimitri Podborski" w:date="2024-12-22T08:32:00Z" w16du:dateUtc="2024-12-22T16:32:00Z">
        <w:r w:rsidRPr="00DE5AAB">
          <w:rPr>
            <w:szCs w:val="24"/>
          </w:rPr>
          <w:t xml:space="preserve">   </w:t>
        </w:r>
        <w:proofErr w:type="spellStart"/>
        <w:r w:rsidRPr="00DE5AAB">
          <w:rPr>
            <w:szCs w:val="24"/>
          </w:rPr>
          <w:t>DataInformationBox</w:t>
        </w:r>
        <w:proofErr w:type="spellEnd"/>
        <w:r w:rsidRPr="00DE5AAB">
          <w:rPr>
            <w:szCs w:val="24"/>
          </w:rPr>
          <w:t xml:space="preserve"> </w:t>
        </w:r>
        <w:proofErr w:type="spellStart"/>
        <w:r w:rsidRPr="00DE5AAB">
          <w:rPr>
            <w:szCs w:val="24"/>
          </w:rPr>
          <w:t>file_</w:t>
        </w:r>
        <w:proofErr w:type="gramStart"/>
        <w:r w:rsidRPr="00DE5AAB">
          <w:rPr>
            <w:szCs w:val="24"/>
          </w:rPr>
          <w:t>locations</w:t>
        </w:r>
        <w:proofErr w:type="spellEnd"/>
        <w:r w:rsidRPr="00DE5AAB">
          <w:rPr>
            <w:szCs w:val="24"/>
          </w:rPr>
          <w:t xml:space="preserve">;   </w:t>
        </w:r>
        <w:proofErr w:type="gramEnd"/>
        <w:r w:rsidRPr="00DE5AAB">
          <w:rPr>
            <w:szCs w:val="24"/>
          </w:rPr>
          <w:t xml:space="preserve">   // optional</w:t>
        </w:r>
      </w:ins>
    </w:p>
    <w:p w14:paraId="28A53E03" w14:textId="77777777" w:rsidR="00B37085" w:rsidRPr="00DE5AAB" w:rsidRDefault="00B37085" w:rsidP="00B37085">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158" w:author="Dimitri Podborski" w:date="2024-12-22T08:32:00Z" w16du:dateUtc="2024-12-22T16:32:00Z"/>
          <w:szCs w:val="24"/>
        </w:rPr>
      </w:pPr>
      <w:ins w:id="159" w:author="Dimitri Podborski" w:date="2024-12-22T08:32:00Z" w16du:dateUtc="2024-12-22T16:32:00Z">
        <w:r w:rsidRPr="00DE5AAB">
          <w:rPr>
            <w:szCs w:val="24"/>
          </w:rPr>
          <w:t xml:space="preserve">   </w:t>
        </w:r>
        <w:proofErr w:type="spellStart"/>
        <w:r w:rsidRPr="00DE5AAB">
          <w:rPr>
            <w:szCs w:val="24"/>
          </w:rPr>
          <w:t>ItemLocationBox</w:t>
        </w:r>
        <w:proofErr w:type="spellEnd"/>
        <w:r w:rsidRPr="00DE5AAB">
          <w:rPr>
            <w:szCs w:val="24"/>
          </w:rPr>
          <w:t xml:space="preserve">    </w:t>
        </w:r>
        <w:proofErr w:type="spellStart"/>
        <w:r w:rsidRPr="00DE5AAB">
          <w:rPr>
            <w:szCs w:val="24"/>
          </w:rPr>
          <w:t>item_</w:t>
        </w:r>
        <w:proofErr w:type="gramStart"/>
        <w:r w:rsidRPr="00DE5AAB">
          <w:rPr>
            <w:szCs w:val="24"/>
          </w:rPr>
          <w:t>locations</w:t>
        </w:r>
        <w:proofErr w:type="spellEnd"/>
        <w:r w:rsidRPr="00DE5AAB">
          <w:rPr>
            <w:szCs w:val="24"/>
          </w:rPr>
          <w:t xml:space="preserve">;   </w:t>
        </w:r>
        <w:proofErr w:type="gramEnd"/>
        <w:r w:rsidRPr="00DE5AAB">
          <w:rPr>
            <w:szCs w:val="24"/>
          </w:rPr>
          <w:t xml:space="preserve">   // optional</w:t>
        </w:r>
      </w:ins>
    </w:p>
    <w:p w14:paraId="6648AF90" w14:textId="77777777" w:rsidR="00B37085" w:rsidRPr="00DE5AAB" w:rsidRDefault="00B37085" w:rsidP="00B37085">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160" w:author="Dimitri Podborski" w:date="2024-12-22T08:32:00Z" w16du:dateUtc="2024-12-22T16:32:00Z"/>
          <w:szCs w:val="24"/>
        </w:rPr>
      </w:pPr>
      <w:ins w:id="161" w:author="Dimitri Podborski" w:date="2024-12-22T08:32:00Z" w16du:dateUtc="2024-12-22T16:32:00Z">
        <w:r w:rsidRPr="00DE5AAB">
          <w:rPr>
            <w:szCs w:val="24"/>
          </w:rPr>
          <w:t xml:space="preserve">   </w:t>
        </w:r>
        <w:proofErr w:type="spellStart"/>
        <w:proofErr w:type="gramStart"/>
        <w:r w:rsidRPr="00DE5AAB">
          <w:rPr>
            <w:szCs w:val="24"/>
          </w:rPr>
          <w:t>ItemProtectionBox</w:t>
        </w:r>
        <w:proofErr w:type="spellEnd"/>
        <w:r w:rsidRPr="00DE5AAB">
          <w:rPr>
            <w:szCs w:val="24"/>
          </w:rPr>
          <w:t xml:space="preserve">  protections</w:t>
        </w:r>
        <w:proofErr w:type="gramEnd"/>
        <w:r w:rsidRPr="00DE5AAB">
          <w:rPr>
            <w:szCs w:val="24"/>
          </w:rPr>
          <w:t>;         // optional</w:t>
        </w:r>
      </w:ins>
    </w:p>
    <w:p w14:paraId="0D84032E" w14:textId="77777777" w:rsidR="00B37085" w:rsidRPr="00DE5AAB" w:rsidRDefault="00B37085" w:rsidP="00B37085">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162" w:author="Dimitri Podborski" w:date="2024-12-22T08:32:00Z" w16du:dateUtc="2024-12-22T16:32:00Z"/>
          <w:szCs w:val="24"/>
        </w:rPr>
      </w:pPr>
      <w:ins w:id="163" w:author="Dimitri Podborski" w:date="2024-12-22T08:32:00Z" w16du:dateUtc="2024-12-22T16:32:00Z">
        <w:r w:rsidRPr="00DE5AAB">
          <w:rPr>
            <w:szCs w:val="24"/>
          </w:rPr>
          <w:t xml:space="preserve">   </w:t>
        </w:r>
        <w:proofErr w:type="spellStart"/>
        <w:r w:rsidRPr="00DE5AAB">
          <w:rPr>
            <w:szCs w:val="24"/>
          </w:rPr>
          <w:t>ItemInfoBox</w:t>
        </w:r>
        <w:proofErr w:type="spellEnd"/>
        <w:r w:rsidRPr="00DE5AAB">
          <w:rPr>
            <w:szCs w:val="24"/>
          </w:rPr>
          <w:t xml:space="preserve">        </w:t>
        </w:r>
        <w:proofErr w:type="spellStart"/>
        <w:r w:rsidRPr="00DE5AAB">
          <w:rPr>
            <w:szCs w:val="24"/>
          </w:rPr>
          <w:t>item_</w:t>
        </w:r>
        <w:proofErr w:type="gramStart"/>
        <w:r w:rsidRPr="00DE5AAB">
          <w:rPr>
            <w:szCs w:val="24"/>
          </w:rPr>
          <w:t>infos</w:t>
        </w:r>
        <w:proofErr w:type="spellEnd"/>
        <w:r w:rsidRPr="00DE5AAB">
          <w:rPr>
            <w:szCs w:val="24"/>
          </w:rPr>
          <w:t xml:space="preserve">;   </w:t>
        </w:r>
        <w:proofErr w:type="gramEnd"/>
        <w:r w:rsidRPr="00DE5AAB">
          <w:rPr>
            <w:szCs w:val="24"/>
          </w:rPr>
          <w:t xml:space="preserve">       // optional</w:t>
        </w:r>
      </w:ins>
    </w:p>
    <w:p w14:paraId="1C7AA35A" w14:textId="77777777" w:rsidR="00B37085" w:rsidRPr="00DE5AAB" w:rsidRDefault="00B37085" w:rsidP="00B37085">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164" w:author="Dimitri Podborski" w:date="2024-12-22T08:32:00Z" w16du:dateUtc="2024-12-22T16:32:00Z"/>
          <w:szCs w:val="24"/>
        </w:rPr>
      </w:pPr>
      <w:ins w:id="165" w:author="Dimitri Podborski" w:date="2024-12-22T08:32:00Z" w16du:dateUtc="2024-12-22T16:32:00Z">
        <w:r w:rsidRPr="00DE5AAB">
          <w:rPr>
            <w:szCs w:val="24"/>
          </w:rPr>
          <w:t xml:space="preserve">   </w:t>
        </w:r>
        <w:proofErr w:type="spellStart"/>
        <w:r w:rsidRPr="00DE5AAB">
          <w:rPr>
            <w:szCs w:val="24"/>
          </w:rPr>
          <w:t>IPMPControlBox</w:t>
        </w:r>
        <w:proofErr w:type="spellEnd"/>
        <w:r w:rsidRPr="00DE5AAB">
          <w:rPr>
            <w:szCs w:val="24"/>
          </w:rPr>
          <w:t xml:space="preserve">     </w:t>
        </w:r>
        <w:proofErr w:type="spellStart"/>
        <w:r w:rsidRPr="00DE5AAB">
          <w:rPr>
            <w:szCs w:val="24"/>
          </w:rPr>
          <w:t>IPMP_</w:t>
        </w:r>
        <w:proofErr w:type="gramStart"/>
        <w:r w:rsidRPr="00DE5AAB">
          <w:rPr>
            <w:szCs w:val="24"/>
          </w:rPr>
          <w:t>control</w:t>
        </w:r>
        <w:proofErr w:type="spellEnd"/>
        <w:r w:rsidRPr="00DE5AAB">
          <w:rPr>
            <w:szCs w:val="24"/>
          </w:rPr>
          <w:t xml:space="preserve">;   </w:t>
        </w:r>
        <w:proofErr w:type="gramEnd"/>
        <w:r w:rsidRPr="00DE5AAB">
          <w:rPr>
            <w:szCs w:val="24"/>
          </w:rPr>
          <w:t xml:space="preserve">     // optional</w:t>
        </w:r>
      </w:ins>
    </w:p>
    <w:p w14:paraId="27D96A8B" w14:textId="77777777" w:rsidR="00B37085" w:rsidRPr="00DE5AAB" w:rsidRDefault="00B37085" w:rsidP="00B37085">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166" w:author="Dimitri Podborski" w:date="2024-12-22T08:32:00Z" w16du:dateUtc="2024-12-22T16:32:00Z"/>
          <w:szCs w:val="24"/>
        </w:rPr>
      </w:pPr>
      <w:ins w:id="167" w:author="Dimitri Podborski" w:date="2024-12-22T08:32:00Z" w16du:dateUtc="2024-12-22T16:32:00Z">
        <w:r w:rsidRPr="00DE5AAB">
          <w:rPr>
            <w:szCs w:val="24"/>
          </w:rPr>
          <w:t xml:space="preserve">   </w:t>
        </w:r>
        <w:proofErr w:type="spellStart"/>
        <w:r w:rsidRPr="00DE5AAB">
          <w:rPr>
            <w:szCs w:val="24"/>
          </w:rPr>
          <w:t>ItemReferenceBox</w:t>
        </w:r>
        <w:proofErr w:type="spellEnd"/>
        <w:r w:rsidRPr="00DE5AAB">
          <w:rPr>
            <w:szCs w:val="24"/>
          </w:rPr>
          <w:t xml:space="preserve">   </w:t>
        </w:r>
        <w:proofErr w:type="spellStart"/>
        <w:r w:rsidRPr="00DE5AAB">
          <w:rPr>
            <w:szCs w:val="24"/>
          </w:rPr>
          <w:t>item_</w:t>
        </w:r>
        <w:proofErr w:type="gramStart"/>
        <w:r w:rsidRPr="00DE5AAB">
          <w:rPr>
            <w:szCs w:val="24"/>
          </w:rPr>
          <w:t>refs</w:t>
        </w:r>
        <w:proofErr w:type="spellEnd"/>
        <w:r w:rsidRPr="00DE5AAB">
          <w:rPr>
            <w:szCs w:val="24"/>
          </w:rPr>
          <w:t xml:space="preserve">;   </w:t>
        </w:r>
        <w:proofErr w:type="gramEnd"/>
        <w:r w:rsidRPr="00DE5AAB">
          <w:rPr>
            <w:szCs w:val="24"/>
          </w:rPr>
          <w:t xml:space="preserve">        // optional</w:t>
        </w:r>
      </w:ins>
    </w:p>
    <w:p w14:paraId="5AD92ED6" w14:textId="77777777" w:rsidR="00B37085" w:rsidRPr="00DE5AAB" w:rsidRDefault="00B37085" w:rsidP="00B37085">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168" w:author="Dimitri Podborski" w:date="2024-12-22T08:32:00Z" w16du:dateUtc="2024-12-22T16:32:00Z"/>
          <w:szCs w:val="24"/>
        </w:rPr>
      </w:pPr>
      <w:ins w:id="169" w:author="Dimitri Podborski" w:date="2024-12-22T08:32:00Z" w16du:dateUtc="2024-12-22T16:32:00Z">
        <w:r w:rsidRPr="00DE5AAB">
          <w:rPr>
            <w:szCs w:val="24"/>
          </w:rPr>
          <w:t xml:space="preserve">   </w:t>
        </w:r>
        <w:proofErr w:type="spellStart"/>
        <w:proofErr w:type="gramStart"/>
        <w:r w:rsidRPr="00DE5AAB">
          <w:rPr>
            <w:szCs w:val="24"/>
          </w:rPr>
          <w:t>ItemPropertiesBox</w:t>
        </w:r>
        <w:proofErr w:type="spellEnd"/>
        <w:r w:rsidRPr="00DE5AAB">
          <w:rPr>
            <w:szCs w:val="24"/>
          </w:rPr>
          <w:t xml:space="preserve">  </w:t>
        </w:r>
        <w:proofErr w:type="spellStart"/>
        <w:r w:rsidRPr="00DE5AAB">
          <w:rPr>
            <w:szCs w:val="24"/>
          </w:rPr>
          <w:t>item</w:t>
        </w:r>
        <w:proofErr w:type="gramEnd"/>
        <w:r w:rsidRPr="00DE5AAB">
          <w:rPr>
            <w:szCs w:val="24"/>
          </w:rPr>
          <w:t>_properties</w:t>
        </w:r>
        <w:proofErr w:type="spellEnd"/>
        <w:r w:rsidRPr="00DE5AAB">
          <w:rPr>
            <w:szCs w:val="24"/>
          </w:rPr>
          <w:t>;     // optional</w:t>
        </w:r>
      </w:ins>
    </w:p>
    <w:p w14:paraId="58E6A780" w14:textId="77777777" w:rsidR="00B37085" w:rsidRPr="00DE5AAB" w:rsidRDefault="00B37085" w:rsidP="00B37085">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170" w:author="Dimitri Podborski" w:date="2024-12-22T08:32:00Z" w16du:dateUtc="2024-12-22T16:32:00Z"/>
          <w:szCs w:val="24"/>
        </w:rPr>
      </w:pPr>
      <w:ins w:id="171" w:author="Dimitri Podborski" w:date="2024-12-22T08:32:00Z" w16du:dateUtc="2024-12-22T16:32:00Z">
        <w:r w:rsidRPr="00DE5AAB">
          <w:rPr>
            <w:szCs w:val="24"/>
          </w:rPr>
          <w:t xml:space="preserve">   </w:t>
        </w:r>
        <w:proofErr w:type="spellStart"/>
        <w:r w:rsidRPr="00DE5AAB">
          <w:rPr>
            <w:szCs w:val="24"/>
          </w:rPr>
          <w:t>ItemDataBox</w:t>
        </w:r>
        <w:proofErr w:type="spellEnd"/>
        <w:r w:rsidRPr="00DE5AAB">
          <w:rPr>
            <w:szCs w:val="24"/>
          </w:rPr>
          <w:t xml:space="preserve">        </w:t>
        </w:r>
        <w:proofErr w:type="spellStart"/>
        <w:r w:rsidRPr="00DE5AAB">
          <w:rPr>
            <w:szCs w:val="24"/>
          </w:rPr>
          <w:t>item_</w:t>
        </w:r>
        <w:proofErr w:type="gramStart"/>
        <w:r w:rsidRPr="00DE5AAB">
          <w:rPr>
            <w:szCs w:val="24"/>
          </w:rPr>
          <w:t>data</w:t>
        </w:r>
        <w:proofErr w:type="spellEnd"/>
        <w:r w:rsidRPr="00DE5AAB">
          <w:rPr>
            <w:szCs w:val="24"/>
          </w:rPr>
          <w:t xml:space="preserve">;   </w:t>
        </w:r>
        <w:proofErr w:type="gramEnd"/>
        <w:r w:rsidRPr="00DE5AAB">
          <w:rPr>
            <w:szCs w:val="24"/>
          </w:rPr>
          <w:t xml:space="preserve">        // optional</w:t>
        </w:r>
      </w:ins>
    </w:p>
    <w:p w14:paraId="23B4B896" w14:textId="77777777" w:rsidR="00B37085" w:rsidRPr="00DE5AAB" w:rsidRDefault="00B37085" w:rsidP="00B37085">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172" w:author="Dimitri Podborski" w:date="2024-12-22T08:32:00Z" w16du:dateUtc="2024-12-22T16:32:00Z"/>
          <w:szCs w:val="24"/>
        </w:rPr>
      </w:pPr>
      <w:ins w:id="173" w:author="Dimitri Podborski" w:date="2024-12-22T08:32:00Z" w16du:dateUtc="2024-12-22T16:32:00Z">
        <w:r w:rsidRPr="00DE5AAB">
          <w:rPr>
            <w:szCs w:val="24"/>
          </w:rPr>
          <w:t xml:space="preserve">   </w:t>
        </w:r>
        <w:proofErr w:type="spellStart"/>
        <w:r w:rsidRPr="00DE5AAB">
          <w:rPr>
            <w:szCs w:val="24"/>
          </w:rPr>
          <w:t>GroupsListBox</w:t>
        </w:r>
        <w:proofErr w:type="spellEnd"/>
        <w:r w:rsidRPr="00DE5AAB">
          <w:rPr>
            <w:szCs w:val="24"/>
          </w:rPr>
          <w:t xml:space="preserve">      </w:t>
        </w:r>
        <w:proofErr w:type="spellStart"/>
        <w:r w:rsidRPr="00DE5AAB">
          <w:rPr>
            <w:szCs w:val="24"/>
          </w:rPr>
          <w:t>entity_</w:t>
        </w:r>
        <w:proofErr w:type="gramStart"/>
        <w:r w:rsidRPr="00DE5AAB">
          <w:rPr>
            <w:szCs w:val="24"/>
          </w:rPr>
          <w:t>groups</w:t>
        </w:r>
        <w:proofErr w:type="spellEnd"/>
        <w:r w:rsidRPr="00DE5AAB">
          <w:rPr>
            <w:szCs w:val="24"/>
          </w:rPr>
          <w:t xml:space="preserve">;   </w:t>
        </w:r>
        <w:proofErr w:type="gramEnd"/>
        <w:r w:rsidRPr="00DE5AAB">
          <w:rPr>
            <w:szCs w:val="24"/>
          </w:rPr>
          <w:t xml:space="preserve">    // optional</w:t>
        </w:r>
      </w:ins>
    </w:p>
    <w:p w14:paraId="671A1939" w14:textId="77777777" w:rsidR="00B37085" w:rsidRPr="00DE5AAB" w:rsidRDefault="00B37085" w:rsidP="00B37085">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174" w:author="Dimitri Podborski" w:date="2024-12-22T08:32:00Z" w16du:dateUtc="2024-12-22T16:32:00Z"/>
          <w:szCs w:val="24"/>
        </w:rPr>
      </w:pPr>
      <w:ins w:id="175" w:author="Dimitri Podborski" w:date="2024-12-22T08:32:00Z" w16du:dateUtc="2024-12-22T16:32:00Z">
        <w:r w:rsidRPr="00DE5AAB">
          <w:rPr>
            <w:szCs w:val="24"/>
          </w:rPr>
          <w:t xml:space="preserve">   Box   </w:t>
        </w:r>
        <w:proofErr w:type="spellStart"/>
        <w:r w:rsidRPr="00DE5AAB">
          <w:rPr>
            <w:szCs w:val="24"/>
          </w:rPr>
          <w:t>other_</w:t>
        </w:r>
        <w:proofErr w:type="gramStart"/>
        <w:r w:rsidRPr="00DE5AAB">
          <w:rPr>
            <w:szCs w:val="24"/>
          </w:rPr>
          <w:t>boxes</w:t>
        </w:r>
        <w:proofErr w:type="spellEnd"/>
        <w:r w:rsidRPr="00DE5AAB">
          <w:rPr>
            <w:szCs w:val="24"/>
          </w:rPr>
          <w:t>[</w:t>
        </w:r>
        <w:proofErr w:type="gramEnd"/>
        <w:r w:rsidRPr="00DE5AAB">
          <w:rPr>
            <w:szCs w:val="24"/>
          </w:rPr>
          <w:t>];                    // optional</w:t>
        </w:r>
      </w:ins>
    </w:p>
    <w:p w14:paraId="402990F0" w14:textId="27901832" w:rsidR="00AC1D73" w:rsidRDefault="00B37085" w:rsidP="00B37085">
      <w:pPr>
        <w:pStyle w:val="Code"/>
        <w:tabs>
          <w:tab w:val="left" w:pos="397"/>
          <w:tab w:val="left" w:pos="794"/>
          <w:tab w:val="left" w:pos="1191"/>
          <w:tab w:val="left" w:pos="1588"/>
          <w:tab w:val="left" w:pos="1985"/>
          <w:tab w:val="left" w:pos="2381"/>
          <w:tab w:val="left" w:pos="2778"/>
          <w:tab w:val="left" w:pos="3175"/>
          <w:tab w:val="left" w:pos="3572"/>
        </w:tabs>
        <w:autoSpaceDE w:val="0"/>
        <w:autoSpaceDN w:val="0"/>
        <w:adjustRightInd w:val="0"/>
        <w:rPr>
          <w:ins w:id="176" w:author="Dimitri Podborski" w:date="2024-12-22T08:38:00Z" w16du:dateUtc="2024-12-22T16:38:00Z"/>
          <w:szCs w:val="24"/>
        </w:rPr>
      </w:pPr>
      <w:ins w:id="177" w:author="Dimitri Podborski" w:date="2024-12-22T08:32:00Z" w16du:dateUtc="2024-12-22T16:32:00Z">
        <w:r w:rsidRPr="00DE5AAB">
          <w:rPr>
            <w:szCs w:val="24"/>
          </w:rPr>
          <w:t>}</w:t>
        </w:r>
      </w:ins>
    </w:p>
    <w:p w14:paraId="03D0AB44" w14:textId="77777777" w:rsidR="00B37085" w:rsidRPr="00B37085" w:rsidRDefault="00B37085" w:rsidP="00B37085">
      <w:pPr>
        <w:rPr>
          <w:ins w:id="178" w:author="Dimitri Podborski" w:date="2024-12-22T08:35:00Z" w16du:dateUtc="2024-12-22T16:35:00Z"/>
        </w:rPr>
      </w:pPr>
    </w:p>
    <w:p w14:paraId="17F28E9C" w14:textId="0AD2A015" w:rsidR="00B37085" w:rsidRPr="00B37085" w:rsidRDefault="00B37085" w:rsidP="00AC1D73">
      <w:pPr>
        <w:rPr>
          <w:ins w:id="179" w:author="Dimitri Podborski" w:date="2024-12-22T08:36:00Z" w16du:dateUtc="2024-12-22T16:36:00Z"/>
          <w:rFonts w:eastAsia="Cambria" w:cs="Cambria"/>
          <w:i/>
          <w:color w:val="2E75B5"/>
          <w:sz w:val="24"/>
          <w:szCs w:val="24"/>
          <w:rPrChange w:id="180" w:author="Dimitri Podborski" w:date="2024-12-22T08:38:00Z" w16du:dateUtc="2024-12-22T16:38:00Z">
            <w:rPr>
              <w:ins w:id="181" w:author="Dimitri Podborski" w:date="2024-12-22T08:36:00Z" w16du:dateUtc="2024-12-22T16:36:00Z"/>
            </w:rPr>
          </w:rPrChange>
        </w:rPr>
      </w:pPr>
      <w:ins w:id="182" w:author="Dimitri Podborski" w:date="2024-12-22T08:35:00Z" w16du:dateUtc="2024-12-22T16:35:00Z">
        <w:r w:rsidRPr="00B37085">
          <w:rPr>
            <w:rFonts w:eastAsia="Cambria" w:cs="Cambria"/>
            <w:i/>
            <w:color w:val="2E75B5"/>
            <w:sz w:val="24"/>
            <w:szCs w:val="24"/>
            <w:rPrChange w:id="183" w:author="Dimitri Podborski" w:date="2024-12-22T08:38:00Z" w16du:dateUtc="2024-12-22T16:38:00Z">
              <w:rPr/>
            </w:rPrChange>
          </w:rPr>
          <w:t>Add subclause 8.11.1.</w:t>
        </w:r>
      </w:ins>
      <w:ins w:id="184" w:author="Dimitri Podborski" w:date="2024-12-22T08:36:00Z" w16du:dateUtc="2024-12-22T16:36:00Z">
        <w:r w:rsidRPr="00B37085">
          <w:rPr>
            <w:rFonts w:eastAsia="Cambria" w:cs="Cambria"/>
            <w:i/>
            <w:color w:val="2E75B5"/>
            <w:sz w:val="24"/>
            <w:szCs w:val="24"/>
            <w:rPrChange w:id="185" w:author="Dimitri Podborski" w:date="2024-12-22T08:38:00Z" w16du:dateUtc="2024-12-22T16:38:00Z">
              <w:rPr/>
            </w:rPrChange>
          </w:rPr>
          <w:t>3</w:t>
        </w:r>
      </w:ins>
    </w:p>
    <w:p w14:paraId="17E2B157" w14:textId="1180ECA6" w:rsidR="00B37085" w:rsidRPr="00B37085" w:rsidRDefault="00B37085" w:rsidP="00AC1D73">
      <w:pPr>
        <w:rPr>
          <w:ins w:id="186" w:author="Dimitri Podborski" w:date="2024-12-22T08:32:00Z" w16du:dateUtc="2024-12-22T16:32:00Z"/>
          <w:b/>
          <w:bCs/>
          <w:sz w:val="24"/>
          <w:szCs w:val="24"/>
          <w:rPrChange w:id="187" w:author="Dimitri Podborski" w:date="2024-12-22T08:38:00Z" w16du:dateUtc="2024-12-22T16:38:00Z">
            <w:rPr>
              <w:ins w:id="188" w:author="Dimitri Podborski" w:date="2024-12-22T08:32:00Z" w16du:dateUtc="2024-12-22T16:32:00Z"/>
            </w:rPr>
          </w:rPrChange>
        </w:rPr>
      </w:pPr>
      <w:ins w:id="189" w:author="Dimitri Podborski" w:date="2024-12-22T08:38:00Z" w16du:dateUtc="2024-12-22T16:38:00Z">
        <w:r w:rsidRPr="00B37085">
          <w:rPr>
            <w:b/>
            <w:bCs/>
            <w:sz w:val="24"/>
            <w:szCs w:val="24"/>
            <w:rPrChange w:id="190" w:author="Dimitri Podborski" w:date="2024-12-22T08:38:00Z" w16du:dateUtc="2024-12-22T16:38:00Z">
              <w:rPr/>
            </w:rPrChange>
          </w:rPr>
          <w:t>8.11.1.3 Semantics</w:t>
        </w:r>
      </w:ins>
    </w:p>
    <w:p w14:paraId="553B4D74" w14:textId="14159B71" w:rsidR="00AC1D73" w:rsidRDefault="008721F1" w:rsidP="00AC1D73">
      <w:pPr>
        <w:rPr>
          <w:ins w:id="191" w:author="Dimitri Podborski" w:date="2024-12-22T08:12:00Z" w16du:dateUtc="2024-12-22T16:12:00Z"/>
        </w:rPr>
      </w:pPr>
      <w:ins w:id="192" w:author="Dimitri Podborski" w:date="2024-12-22T08:49:00Z" w16du:dateUtc="2024-12-22T16:49:00Z">
        <w:r w:rsidRPr="008721F1">
          <w:rPr>
            <w:rStyle w:val="codeZchn"/>
            <w:rPrChange w:id="193" w:author="Dimitri Podborski" w:date="2024-12-22T08:49:00Z" w16du:dateUtc="2024-12-22T16:49:00Z">
              <w:rPr/>
            </w:rPrChange>
          </w:rPr>
          <w:t>obsolete_full_box_fields</w:t>
        </w:r>
        <w:r w:rsidRPr="008721F1">
          <w:t xml:space="preserve"> </w:t>
        </w:r>
      </w:ins>
      <w:ins w:id="194" w:author="Dimitri Podborski" w:date="2024-12-22T08:48:00Z" w16du:dateUtc="2024-12-22T16:48:00Z">
        <w:r w:rsidRPr="008721F1">
          <w:t xml:space="preserve">A 32-bit field that replaces the </w:t>
        </w:r>
        <w:r w:rsidRPr="00BB43D0">
          <w:rPr>
            <w:rStyle w:val="codeZchn"/>
            <w:rPrChange w:id="195" w:author="Dimitri Podborski" w:date="2024-12-22T08:49:00Z" w16du:dateUtc="2024-12-22T16:49:00Z">
              <w:rPr/>
            </w:rPrChange>
          </w:rPr>
          <w:t>version</w:t>
        </w:r>
        <w:r w:rsidRPr="008721F1">
          <w:t xml:space="preserve"> and </w:t>
        </w:r>
        <w:r w:rsidRPr="00BB43D0">
          <w:rPr>
            <w:rStyle w:val="codeZchn"/>
            <w:rPrChange w:id="196" w:author="Dimitri Podborski" w:date="2024-12-22T08:49:00Z" w16du:dateUtc="2024-12-22T16:49:00Z">
              <w:rPr/>
            </w:rPrChange>
          </w:rPr>
          <w:t>flags</w:t>
        </w:r>
        <w:r w:rsidRPr="008721F1">
          <w:t xml:space="preserve"> fields from the </w:t>
        </w:r>
        <w:r w:rsidRPr="00BB43D0">
          <w:rPr>
            <w:rStyle w:val="codeZchn"/>
            <w:rPrChange w:id="197" w:author="Dimitri Podborski" w:date="2024-12-22T08:49:00Z" w16du:dateUtc="2024-12-22T16:49:00Z">
              <w:rPr/>
            </w:rPrChange>
          </w:rPr>
          <w:t>FullBox</w:t>
        </w:r>
        <w:r w:rsidRPr="008721F1">
          <w:t xml:space="preserve"> definition in previous editions of this specification. The value of this field is set to 0 and has no defined semantics.</w:t>
        </w:r>
      </w:ins>
    </w:p>
    <w:p w14:paraId="52C51084" w14:textId="7DE954E7" w:rsidR="00AC1D73" w:rsidRDefault="00AC1D73" w:rsidP="00AC1D73">
      <w:pPr>
        <w:pStyle w:val="Note"/>
        <w:rPr>
          <w:ins w:id="198" w:author="Dimitri Podborski" w:date="2024-12-22T08:12:00Z" w16du:dateUtc="2024-12-22T16:12:00Z"/>
        </w:rPr>
        <w:pPrChange w:id="199" w:author="Dimitri Podborski" w:date="2024-12-22T08:14:00Z" w16du:dateUtc="2024-12-22T16:14:00Z">
          <w:pPr/>
        </w:pPrChange>
      </w:pPr>
      <w:commentRangeStart w:id="200"/>
      <w:ins w:id="201" w:author="Dimitri Podborski" w:date="2024-12-22T08:12:00Z" w16du:dateUtc="2024-12-22T16:12:00Z">
        <w:r>
          <w:t>NOTE</w:t>
        </w:r>
      </w:ins>
      <w:ins w:id="202" w:author="Dimitri Podborski" w:date="2024-12-22T08:37:00Z" w16du:dateUtc="2024-12-22T16:37:00Z">
        <w:r w:rsidR="00B37085">
          <w:t> </w:t>
        </w:r>
      </w:ins>
      <w:commentRangeEnd w:id="200"/>
      <w:ins w:id="203" w:author="Dimitri Podborski" w:date="2024-12-22T08:52:00Z" w16du:dateUtc="2024-12-22T16:52:00Z">
        <w:r w:rsidR="00BB43D0">
          <w:rPr>
            <w:rStyle w:val="CommentReference"/>
          </w:rPr>
          <w:commentReference w:id="200"/>
        </w:r>
      </w:ins>
      <w:ins w:id="204" w:author="Dimitri Podborski" w:date="2024-12-22T08:37:00Z" w16du:dateUtc="2024-12-22T16:37:00Z">
        <w:r w:rsidR="00B37085">
          <w:t>3</w:t>
        </w:r>
      </w:ins>
      <w:ins w:id="205" w:author="Dimitri Podborski" w:date="2024-12-22T08:12:00Z" w16du:dateUtc="2024-12-22T16:12:00Z">
        <w:r>
          <w:t>: future version</w:t>
        </w:r>
      </w:ins>
      <w:ins w:id="206" w:author="Dimitri Podborski" w:date="2024-12-22T08:37:00Z" w16du:dateUtc="2024-12-22T16:37:00Z">
        <w:r w:rsidR="00B37085">
          <w:t>s</w:t>
        </w:r>
      </w:ins>
      <w:ins w:id="207" w:author="Dimitri Podborski" w:date="2024-12-22T08:12:00Z" w16du:dateUtc="2024-12-22T16:12:00Z">
        <w:r>
          <w:t xml:space="preserve"> of this specification </w:t>
        </w:r>
      </w:ins>
      <w:ins w:id="208" w:author="Dimitri Podborski" w:date="2024-12-22T08:50:00Z" w16du:dateUtc="2024-12-22T16:50:00Z">
        <w:r w:rsidR="00BB43D0">
          <w:t>can</w:t>
        </w:r>
      </w:ins>
      <w:ins w:id="209" w:author="Dimitri Podborski" w:date="2024-12-22T08:12:00Z" w16du:dateUtc="2024-12-22T16:12:00Z">
        <w:r>
          <w:t xml:space="preserve"> only use value</w:t>
        </w:r>
      </w:ins>
      <w:ins w:id="210" w:author="Dimitri Podborski" w:date="2024-12-22T08:50:00Z" w16du:dateUtc="2024-12-22T16:50:00Z">
        <w:r w:rsidR="00BB43D0">
          <w:t>s</w:t>
        </w:r>
      </w:ins>
      <w:ins w:id="211" w:author="Dimitri Podborski" w:date="2024-12-22T08:12:00Z" w16du:dateUtc="2024-12-22T16:12:00Z">
        <w:r>
          <w:t xml:space="preserve"> 0, 2, 4, </w:t>
        </w:r>
      </w:ins>
      <w:ins w:id="212" w:author="Dimitri Podborski" w:date="2024-12-22T08:50:00Z" w16du:dateUtc="2024-12-22T16:50:00Z">
        <w:r w:rsidR="00BB43D0">
          <w:t xml:space="preserve">or </w:t>
        </w:r>
      </w:ins>
      <w:ins w:id="213" w:author="Dimitri Podborski" w:date="2024-12-22T08:12:00Z" w16du:dateUtc="2024-12-22T16:12:00Z">
        <w:r>
          <w:t>6</w:t>
        </w:r>
      </w:ins>
    </w:p>
    <w:p w14:paraId="2602C53C" w14:textId="77777777" w:rsidR="00AC1D73" w:rsidRPr="00AC1D73" w:rsidRDefault="00AC1D73" w:rsidP="00AC1D73">
      <w:pPr>
        <w:rPr>
          <w:rPrChange w:id="214" w:author="Dimitri Podborski" w:date="2024-12-22T08:08:00Z" w16du:dateUtc="2024-12-22T16:08:00Z">
            <w:rPr>
              <w:rFonts w:ascii="Cambria" w:eastAsia="Cambria" w:hAnsi="Cambria" w:cs="Cambria"/>
              <w:color w:val="666666"/>
              <w:sz w:val="18"/>
              <w:szCs w:val="18"/>
            </w:rPr>
          </w:rPrChange>
        </w:rPr>
        <w:pPrChange w:id="215" w:author="Dimitri Podborski" w:date="2024-12-22T08:08:00Z" w16du:dateUtc="2024-12-22T16:08:00Z">
          <w:pPr>
            <w:pStyle w:val="normal1"/>
            <w:tabs>
              <w:tab w:val="left" w:pos="1685"/>
              <w:tab w:val="left" w:pos="2160"/>
            </w:tabs>
            <w:spacing w:after="240" w:line="240" w:lineRule="auto"/>
            <w:ind w:right="720"/>
            <w:jc w:val="both"/>
          </w:pPr>
        </w:pPrChange>
      </w:pPr>
    </w:p>
    <w:p w14:paraId="557BD212" w14:textId="63F96130" w:rsidR="00205D83" w:rsidRDefault="00205D83" w:rsidP="001624FD">
      <w:pPr>
        <w:pStyle w:val="Heading1"/>
      </w:pPr>
      <w:bookmarkStart w:id="216" w:name="__RefHeading___Toc4048_3071272443"/>
      <w:bookmarkStart w:id="217" w:name="_vg8teuka234r"/>
      <w:bookmarkStart w:id="218" w:name="_Toc181533033"/>
      <w:bookmarkEnd w:id="216"/>
      <w:bookmarkEnd w:id="217"/>
      <w:r>
        <w:t>Explicitly mention preprocessing</w:t>
      </w:r>
      <w:bookmarkEnd w:id="218"/>
    </w:p>
    <w:p w14:paraId="0A36D449" w14:textId="77777777" w:rsidR="00205D83" w:rsidRDefault="00205D83" w:rsidP="00205D83">
      <w:pPr>
        <w:pStyle w:val="normal1"/>
        <w:tabs>
          <w:tab w:val="left" w:pos="403"/>
        </w:tabs>
        <w:spacing w:after="240" w:line="240" w:lineRule="auto"/>
        <w:jc w:val="both"/>
        <w:rPr>
          <w:rFonts w:ascii="Cambria" w:eastAsia="Cambria" w:hAnsi="Cambria" w:cs="Cambria"/>
          <w:color w:val="666666"/>
        </w:rPr>
      </w:pPr>
      <w:r>
        <w:rPr>
          <w:rFonts w:ascii="Cambria" w:eastAsia="Cambria" w:hAnsi="Cambria" w:cs="Cambria"/>
          <w:i/>
          <w:color w:val="2E75B5"/>
          <w:sz w:val="24"/>
          <w:szCs w:val="24"/>
        </w:rPr>
        <w:t>In clause 8.1, add the following text:</w:t>
      </w:r>
    </w:p>
    <w:p w14:paraId="747A9C87" w14:textId="77777777" w:rsidR="00205D83" w:rsidRDefault="00205D83" w:rsidP="00205D83">
      <w:pPr>
        <w:pStyle w:val="normal1"/>
        <w:spacing w:after="240" w:line="240" w:lineRule="auto"/>
        <w:jc w:val="both"/>
        <w:rPr>
          <w:rFonts w:ascii="Cambria" w:eastAsia="Cambria" w:hAnsi="Cambria" w:cs="Cambria"/>
        </w:rPr>
      </w:pPr>
      <w:commentRangeStart w:id="219"/>
      <w:r>
        <w:rPr>
          <w:rFonts w:ascii="Cambria" w:eastAsia="Cambria" w:hAnsi="Cambria" w:cs="Cambria"/>
        </w:rPr>
        <w:t>Some parts of the file may have to be pre-processed before being compliant with this document.</w:t>
      </w:r>
    </w:p>
    <w:p w14:paraId="1ED3E719" w14:textId="77777777" w:rsidR="00205D83" w:rsidRDefault="00205D83" w:rsidP="00205D83">
      <w:pPr>
        <w:pStyle w:val="normal1"/>
        <w:tabs>
          <w:tab w:val="left" w:pos="1685"/>
          <w:tab w:val="left" w:pos="2160"/>
        </w:tabs>
        <w:spacing w:after="240" w:line="240" w:lineRule="auto"/>
        <w:ind w:right="720"/>
        <w:jc w:val="both"/>
        <w:rPr>
          <w:rFonts w:ascii="Cambria" w:eastAsia="Cambria" w:hAnsi="Cambria" w:cs="Cambria"/>
        </w:rPr>
      </w:pPr>
      <w:r>
        <w:rPr>
          <w:rFonts w:ascii="Cambria" w:eastAsia="Cambria" w:hAnsi="Cambria" w:cs="Cambria"/>
          <w:sz w:val="18"/>
          <w:szCs w:val="18"/>
        </w:rPr>
        <w:t xml:space="preserve">NOTE   An example is a </w:t>
      </w:r>
      <w:proofErr w:type="spellStart"/>
      <w:r>
        <w:rPr>
          <w:rFonts w:ascii="Courier New" w:eastAsia="Courier New" w:hAnsi="Courier New" w:cs="Courier New"/>
          <w:sz w:val="18"/>
          <w:szCs w:val="18"/>
        </w:rPr>
        <w:t>CompressedMovieBox</w:t>
      </w:r>
      <w:proofErr w:type="spellEnd"/>
      <w:r>
        <w:rPr>
          <w:rFonts w:ascii="Cambria" w:eastAsia="Cambria" w:hAnsi="Cambria" w:cs="Cambria"/>
          <w:sz w:val="18"/>
          <w:szCs w:val="18"/>
        </w:rPr>
        <w:t xml:space="preserve"> that </w:t>
      </w:r>
      <w:proofErr w:type="gramStart"/>
      <w:r>
        <w:rPr>
          <w:rFonts w:ascii="Cambria" w:eastAsia="Cambria" w:hAnsi="Cambria" w:cs="Cambria"/>
          <w:sz w:val="18"/>
          <w:szCs w:val="18"/>
        </w:rPr>
        <w:t>has to</w:t>
      </w:r>
      <w:proofErr w:type="gramEnd"/>
      <w:r>
        <w:rPr>
          <w:rFonts w:ascii="Cambria" w:eastAsia="Cambria" w:hAnsi="Cambria" w:cs="Cambria"/>
          <w:sz w:val="18"/>
          <w:szCs w:val="18"/>
        </w:rPr>
        <w:t xml:space="preserve"> be pre-processed into a </w:t>
      </w:r>
      <w:proofErr w:type="spellStart"/>
      <w:r>
        <w:rPr>
          <w:rFonts w:ascii="Courier New" w:eastAsia="Courier New" w:hAnsi="Courier New" w:cs="Courier New"/>
          <w:sz w:val="18"/>
          <w:szCs w:val="18"/>
        </w:rPr>
        <w:t>MovieBox</w:t>
      </w:r>
      <w:proofErr w:type="spellEnd"/>
      <w:r>
        <w:rPr>
          <w:rFonts w:ascii="Cambria" w:eastAsia="Cambria" w:hAnsi="Cambria" w:cs="Cambria"/>
          <w:sz w:val="18"/>
          <w:szCs w:val="18"/>
        </w:rPr>
        <w:t xml:space="preserve"> for the file to be compliant with this document. Another example is an </w:t>
      </w:r>
      <w:proofErr w:type="spellStart"/>
      <w:r>
        <w:rPr>
          <w:rFonts w:ascii="Courier New" w:eastAsia="Courier New" w:hAnsi="Courier New" w:cs="Courier New"/>
          <w:sz w:val="18"/>
          <w:szCs w:val="18"/>
        </w:rPr>
        <w:t>ItemProtectionBox</w:t>
      </w:r>
      <w:proofErr w:type="spellEnd"/>
      <w:r>
        <w:rPr>
          <w:rFonts w:ascii="Cambria" w:eastAsia="Cambria" w:hAnsi="Cambria" w:cs="Cambria"/>
          <w:sz w:val="18"/>
          <w:szCs w:val="18"/>
        </w:rPr>
        <w:t>.</w:t>
      </w:r>
      <w:commentRangeEnd w:id="219"/>
      <w:r>
        <w:commentReference w:id="219"/>
      </w:r>
    </w:p>
    <w:p w14:paraId="42556DE4" w14:textId="77777777" w:rsidR="00205D83" w:rsidRDefault="00205D83" w:rsidP="00205D83">
      <w:pPr>
        <w:pStyle w:val="normal1"/>
        <w:tabs>
          <w:tab w:val="left" w:pos="403"/>
        </w:tabs>
        <w:spacing w:after="240" w:line="240" w:lineRule="auto"/>
        <w:jc w:val="both"/>
        <w:rPr>
          <w:rFonts w:ascii="Cambria" w:eastAsia="Cambria" w:hAnsi="Cambria" w:cs="Cambria"/>
          <w:i/>
          <w:color w:val="2E75B5"/>
          <w:sz w:val="24"/>
          <w:szCs w:val="24"/>
        </w:rPr>
      </w:pPr>
      <w:r>
        <w:rPr>
          <w:rFonts w:ascii="Cambria" w:eastAsia="Cambria" w:hAnsi="Cambria" w:cs="Cambria"/>
          <w:i/>
          <w:color w:val="2E75B5"/>
          <w:sz w:val="24"/>
          <w:szCs w:val="24"/>
        </w:rPr>
        <w:t>In subclause 8.2.1.1, replace the following text:</w:t>
      </w:r>
    </w:p>
    <w:p w14:paraId="6265AC6D" w14:textId="77777777" w:rsidR="00205D83" w:rsidRDefault="00205D83" w:rsidP="00205D83">
      <w:pPr>
        <w:pStyle w:val="normal1"/>
        <w:spacing w:after="240" w:line="240" w:lineRule="auto"/>
        <w:jc w:val="both"/>
        <w:rPr>
          <w:rFonts w:ascii="Cambria" w:eastAsia="Cambria" w:hAnsi="Cambria" w:cs="Cambria"/>
          <w:color w:val="666666"/>
        </w:rPr>
      </w:pPr>
      <w:r>
        <w:rPr>
          <w:rFonts w:ascii="Cambria" w:eastAsia="Cambria" w:hAnsi="Cambria" w:cs="Cambria"/>
          <w:color w:val="666666"/>
        </w:rPr>
        <w:t>Box Type:</w:t>
      </w:r>
      <w:r>
        <w:rPr>
          <w:rFonts w:ascii="Cambria" w:eastAsia="Cambria" w:hAnsi="Cambria" w:cs="Cambria"/>
          <w:color w:val="666666"/>
        </w:rPr>
        <w:tab/>
      </w:r>
      <w:r>
        <w:rPr>
          <w:rFonts w:ascii="Courier New" w:eastAsia="Courier New" w:hAnsi="Courier New" w:cs="Courier New"/>
          <w:color w:val="666666"/>
        </w:rPr>
        <w:t>'</w:t>
      </w:r>
      <w:proofErr w:type="spellStart"/>
      <w:r>
        <w:rPr>
          <w:rFonts w:ascii="Courier New" w:eastAsia="Courier New" w:hAnsi="Courier New" w:cs="Courier New"/>
          <w:color w:val="666666"/>
        </w:rPr>
        <w:t>moov</w:t>
      </w:r>
      <w:proofErr w:type="spellEnd"/>
      <w:r>
        <w:rPr>
          <w:rFonts w:ascii="Courier New" w:eastAsia="Courier New" w:hAnsi="Courier New" w:cs="Courier New"/>
          <w:color w:val="666666"/>
        </w:rPr>
        <w:t>'</w:t>
      </w:r>
      <w:r>
        <w:rPr>
          <w:rFonts w:ascii="Cambria" w:eastAsia="Cambria" w:hAnsi="Cambria" w:cs="Cambria"/>
          <w:color w:val="666666"/>
        </w:rPr>
        <w:br/>
        <w:t>Container:</w:t>
      </w:r>
      <w:r>
        <w:rPr>
          <w:rFonts w:ascii="Cambria" w:eastAsia="Cambria" w:hAnsi="Cambria" w:cs="Cambria"/>
          <w:color w:val="666666"/>
        </w:rPr>
        <w:tab/>
        <w:t>File</w:t>
      </w:r>
      <w:r>
        <w:rPr>
          <w:rFonts w:ascii="Cambria" w:eastAsia="Cambria" w:hAnsi="Cambria" w:cs="Cambria"/>
          <w:color w:val="666666"/>
        </w:rPr>
        <w:br/>
        <w:t>Mandatory:</w:t>
      </w:r>
      <w:r>
        <w:rPr>
          <w:rFonts w:ascii="Cambria" w:eastAsia="Cambria" w:hAnsi="Cambria" w:cs="Cambria"/>
          <w:color w:val="666666"/>
        </w:rPr>
        <w:tab/>
        <w:t>Yes</w:t>
      </w:r>
      <w:r>
        <w:rPr>
          <w:rFonts w:ascii="Cambria" w:eastAsia="Cambria" w:hAnsi="Cambria" w:cs="Cambria"/>
          <w:color w:val="666666"/>
        </w:rPr>
        <w:br/>
        <w:t>Quantity:</w:t>
      </w:r>
      <w:r>
        <w:rPr>
          <w:rFonts w:ascii="Cambria" w:eastAsia="Cambria" w:hAnsi="Cambria" w:cs="Cambria"/>
          <w:color w:val="666666"/>
        </w:rPr>
        <w:tab/>
        <w:t>Exactly one</w:t>
      </w:r>
    </w:p>
    <w:p w14:paraId="7194C150" w14:textId="77777777" w:rsidR="00205D83" w:rsidRDefault="00205D83" w:rsidP="00205D83">
      <w:pPr>
        <w:pStyle w:val="normal1"/>
        <w:tabs>
          <w:tab w:val="left" w:pos="403"/>
        </w:tabs>
        <w:spacing w:after="240" w:line="240" w:lineRule="auto"/>
        <w:jc w:val="both"/>
        <w:rPr>
          <w:rFonts w:ascii="Cambria" w:eastAsia="Cambria" w:hAnsi="Cambria" w:cs="Cambria"/>
          <w:i/>
          <w:color w:val="2E75B5"/>
          <w:sz w:val="24"/>
          <w:szCs w:val="24"/>
        </w:rPr>
      </w:pPr>
      <w:r>
        <w:rPr>
          <w:rFonts w:ascii="Cambria" w:eastAsia="Cambria" w:hAnsi="Cambria" w:cs="Cambria"/>
          <w:i/>
          <w:color w:val="2E75B5"/>
          <w:sz w:val="24"/>
          <w:szCs w:val="24"/>
        </w:rPr>
        <w:t>with the following text:</w:t>
      </w:r>
    </w:p>
    <w:p w14:paraId="612201C8" w14:textId="72C91398" w:rsidR="00205D83" w:rsidRDefault="00205D83" w:rsidP="00205D83">
      <w:pPr>
        <w:pStyle w:val="fields"/>
        <w:ind w:left="360" w:firstLine="0"/>
        <w:rPr>
          <w:rFonts w:eastAsia="Cambria" w:cs="Cambria"/>
          <w:color w:val="666666"/>
        </w:rPr>
      </w:pPr>
      <w:r>
        <w:rPr>
          <w:rFonts w:eastAsia="Cambria" w:cs="Cambria"/>
          <w:color w:val="666666"/>
        </w:rPr>
        <w:t>Box Type:</w:t>
      </w:r>
      <w:r>
        <w:rPr>
          <w:rFonts w:eastAsia="Cambria" w:cs="Cambria"/>
          <w:color w:val="666666"/>
        </w:rPr>
        <w:tab/>
      </w:r>
      <w:r>
        <w:rPr>
          <w:rFonts w:ascii="Courier New" w:eastAsia="Courier New" w:hAnsi="Courier New" w:cs="Courier New"/>
          <w:color w:val="666666"/>
        </w:rPr>
        <w:t>'</w:t>
      </w:r>
      <w:proofErr w:type="spellStart"/>
      <w:r>
        <w:rPr>
          <w:rFonts w:ascii="Courier New" w:eastAsia="Courier New" w:hAnsi="Courier New" w:cs="Courier New"/>
          <w:color w:val="666666"/>
        </w:rPr>
        <w:t>moov</w:t>
      </w:r>
      <w:proofErr w:type="spellEnd"/>
      <w:r>
        <w:rPr>
          <w:rFonts w:ascii="Courier New" w:eastAsia="Courier New" w:hAnsi="Courier New" w:cs="Courier New"/>
          <w:color w:val="666666"/>
        </w:rPr>
        <w:t>'</w:t>
      </w:r>
      <w:r>
        <w:rPr>
          <w:rFonts w:eastAsia="Cambria" w:cs="Cambria"/>
          <w:color w:val="666666"/>
        </w:rPr>
        <w:br/>
        <w:t>Container:</w:t>
      </w:r>
      <w:r>
        <w:rPr>
          <w:rFonts w:eastAsia="Cambria" w:cs="Cambria"/>
          <w:color w:val="666666"/>
        </w:rPr>
        <w:tab/>
      </w:r>
      <w:commentRangeStart w:id="220"/>
      <w:r>
        <w:rPr>
          <w:rFonts w:eastAsia="Cambria" w:cs="Cambria"/>
        </w:rPr>
        <w:t>Movie file</w:t>
      </w:r>
      <w:commentRangeEnd w:id="220"/>
      <w:r>
        <w:commentReference w:id="220"/>
      </w:r>
      <w:r>
        <w:rPr>
          <w:rFonts w:eastAsia="Cambria" w:cs="Cambria"/>
          <w:color w:val="666666"/>
        </w:rPr>
        <w:br/>
        <w:t>Mandatory:</w:t>
      </w:r>
      <w:r>
        <w:rPr>
          <w:rFonts w:eastAsia="Cambria" w:cs="Cambria"/>
          <w:color w:val="666666"/>
        </w:rPr>
        <w:tab/>
        <w:t>Yes</w:t>
      </w:r>
      <w:r>
        <w:rPr>
          <w:rFonts w:eastAsia="Cambria" w:cs="Cambria"/>
          <w:color w:val="666666"/>
        </w:rPr>
        <w:br/>
        <w:t>Quantity:</w:t>
      </w:r>
      <w:r>
        <w:rPr>
          <w:rFonts w:eastAsia="Cambria" w:cs="Cambria"/>
          <w:color w:val="666666"/>
        </w:rPr>
        <w:tab/>
        <w:t>Exactly</w:t>
      </w:r>
    </w:p>
    <w:p w14:paraId="07B3CDF0" w14:textId="31C65CC4" w:rsidR="006B6440" w:rsidRDefault="006B6440" w:rsidP="006B6440">
      <w:pPr>
        <w:pStyle w:val="normal1"/>
        <w:tabs>
          <w:tab w:val="left" w:pos="403"/>
        </w:tabs>
        <w:spacing w:after="240" w:line="240" w:lineRule="auto"/>
        <w:jc w:val="both"/>
        <w:rPr>
          <w:lang w:val="en-CA"/>
        </w:rPr>
      </w:pPr>
      <w:r>
        <w:rPr>
          <w:lang w:val="en-CA"/>
        </w:rPr>
        <w:t>1</w:t>
      </w:r>
      <w:commentRangeStart w:id="221"/>
      <w:commentRangeEnd w:id="221"/>
      <w:r>
        <w:commentReference w:id="221"/>
      </w:r>
    </w:p>
    <w:p w14:paraId="25E69556" w14:textId="12906BC3" w:rsidR="006B6440" w:rsidRDefault="006B6440" w:rsidP="006B6440">
      <w:pPr>
        <w:pStyle w:val="normal1"/>
        <w:tabs>
          <w:tab w:val="left" w:pos="403"/>
        </w:tabs>
        <w:spacing w:after="240" w:line="240" w:lineRule="auto"/>
        <w:jc w:val="both"/>
        <w:rPr>
          <w:rFonts w:ascii="Cambria" w:eastAsia="Cambria" w:hAnsi="Cambria" w:cs="Cambria"/>
          <w:lang w:val="en-CA"/>
        </w:rPr>
      </w:pPr>
      <w:r>
        <w:rPr>
          <w:rFonts w:ascii="Cambria" w:eastAsia="Cambria" w:hAnsi="Cambria" w:cs="Cambria"/>
          <w:color w:val="666666"/>
          <w:lang w:val="en-CA"/>
        </w:rPr>
        <w:t xml:space="preserve">If an </w:t>
      </w:r>
      <w:proofErr w:type="spellStart"/>
      <w:r>
        <w:rPr>
          <w:rFonts w:ascii="Courier New" w:eastAsia="Courier New" w:hAnsi="Courier New" w:cs="Courier New"/>
          <w:color w:val="666666"/>
          <w:lang w:val="en-CA"/>
        </w:rPr>
        <w:t>ItemProtectionBox</w:t>
      </w:r>
      <w:proofErr w:type="spellEnd"/>
      <w:r>
        <w:rPr>
          <w:rFonts w:ascii="Cambria" w:eastAsia="Cambria" w:hAnsi="Cambria" w:cs="Cambria"/>
          <w:color w:val="666666"/>
          <w:lang w:val="en-CA"/>
        </w:rPr>
        <w:t xml:space="preserve"> occurs, then some or </w:t>
      </w:r>
      <w:proofErr w:type="gramStart"/>
      <w:r>
        <w:rPr>
          <w:rFonts w:ascii="Cambria" w:eastAsia="Cambria" w:hAnsi="Cambria" w:cs="Cambria"/>
          <w:color w:val="666666"/>
          <w:lang w:val="en-CA"/>
        </w:rPr>
        <w:t>all of</w:t>
      </w:r>
      <w:proofErr w:type="gramEnd"/>
      <w:r>
        <w:rPr>
          <w:rFonts w:ascii="Cambria" w:eastAsia="Cambria" w:hAnsi="Cambria" w:cs="Cambria"/>
          <w:color w:val="666666"/>
          <w:lang w:val="en-CA"/>
        </w:rPr>
        <w:t xml:space="preserve"> the metadata, including possibly the primary resource, may have been protected and be un-readable unless the protection system is taken into account.</w:t>
      </w:r>
      <w:ins w:id="222" w:author="Dimitri Podborski" w:date="2024-12-22T07:56:00Z" w16du:dateUtc="2024-12-22T15:56:00Z">
        <w:r w:rsidR="003A2FE5">
          <w:rPr>
            <w:rFonts w:ascii="Cambria" w:eastAsia="Cambria" w:hAnsi="Cambria" w:cs="Cambria"/>
            <w:color w:val="666666"/>
            <w:lang w:val="en-CA"/>
          </w:rPr>
          <w:t xml:space="preserve"> </w:t>
        </w:r>
      </w:ins>
      <w:commentRangeStart w:id="223"/>
      <w:r>
        <w:rPr>
          <w:rFonts w:ascii="Cambria" w:eastAsia="Cambria" w:hAnsi="Cambria" w:cs="Cambria"/>
          <w:lang w:val="en-CA"/>
        </w:rPr>
        <w:t xml:space="preserve">Files shall not contain a </w:t>
      </w:r>
      <w:proofErr w:type="spellStart"/>
      <w:r>
        <w:rPr>
          <w:rFonts w:ascii="Courier New" w:eastAsia="Courier New" w:hAnsi="Courier New" w:cs="Courier New"/>
          <w:lang w:val="en-CA"/>
        </w:rPr>
        <w:t>MetaBox</w:t>
      </w:r>
      <w:proofErr w:type="spellEnd"/>
      <w:r>
        <w:rPr>
          <w:rFonts w:ascii="Cambria" w:eastAsia="Cambria" w:hAnsi="Cambria" w:cs="Cambria"/>
          <w:lang w:val="en-CA"/>
        </w:rPr>
        <w:t xml:space="preserve"> with </w:t>
      </w:r>
      <w:r>
        <w:rPr>
          <w:rFonts w:ascii="Courier New" w:eastAsia="Courier New" w:hAnsi="Courier New" w:cs="Courier New"/>
          <w:lang w:val="en-CA"/>
        </w:rPr>
        <w:t>version</w:t>
      </w:r>
      <w:r>
        <w:rPr>
          <w:rFonts w:ascii="Cambria" w:eastAsia="Cambria" w:hAnsi="Cambria" w:cs="Cambria"/>
          <w:lang w:val="en-CA"/>
        </w:rPr>
        <w:t xml:space="preserve"> or </w:t>
      </w:r>
      <w:r>
        <w:rPr>
          <w:rFonts w:ascii="Courier New" w:eastAsia="Courier New" w:hAnsi="Courier New" w:cs="Courier New"/>
          <w:lang w:val="en-CA"/>
        </w:rPr>
        <w:t>flags</w:t>
      </w:r>
      <w:r>
        <w:rPr>
          <w:rFonts w:ascii="Cambria" w:eastAsia="Cambria" w:hAnsi="Cambria" w:cs="Cambria"/>
          <w:lang w:val="en-CA"/>
        </w:rPr>
        <w:t xml:space="preserve"> fields set to other values than 0. Readers shall ignore any </w:t>
      </w:r>
      <w:proofErr w:type="spellStart"/>
      <w:r>
        <w:rPr>
          <w:rFonts w:ascii="Courier New" w:eastAsia="Courier New" w:hAnsi="Courier New" w:cs="Courier New"/>
          <w:lang w:val="en-CA"/>
        </w:rPr>
        <w:t>MetaBox</w:t>
      </w:r>
      <w:proofErr w:type="spellEnd"/>
      <w:r>
        <w:rPr>
          <w:rFonts w:ascii="Cambria" w:eastAsia="Cambria" w:hAnsi="Cambria" w:cs="Cambria"/>
          <w:lang w:val="en-CA"/>
        </w:rPr>
        <w:t xml:space="preserve"> with the </w:t>
      </w:r>
      <w:r>
        <w:rPr>
          <w:rFonts w:ascii="Courier New" w:eastAsia="Courier New" w:hAnsi="Courier New" w:cs="Courier New"/>
          <w:lang w:val="en-CA"/>
        </w:rPr>
        <w:t>version</w:t>
      </w:r>
      <w:r>
        <w:rPr>
          <w:rFonts w:ascii="Cambria" w:eastAsia="Cambria" w:hAnsi="Cambria" w:cs="Cambria"/>
          <w:lang w:val="en-CA"/>
        </w:rPr>
        <w:t xml:space="preserve"> field set to another value than 0.</w:t>
      </w:r>
      <w:commentRangeEnd w:id="223"/>
      <w:r>
        <w:commentReference w:id="223"/>
      </w:r>
    </w:p>
    <w:p w14:paraId="4AACE480" w14:textId="7DB714AA" w:rsidR="006B6440" w:rsidRDefault="006B6440" w:rsidP="006B6440">
      <w:pPr>
        <w:pStyle w:val="normal1"/>
        <w:tabs>
          <w:tab w:val="left" w:pos="403"/>
        </w:tabs>
        <w:spacing w:after="240" w:line="240" w:lineRule="auto"/>
        <w:jc w:val="both"/>
        <w:rPr>
          <w:rFonts w:ascii="Cambria" w:eastAsia="Cambria" w:hAnsi="Cambria" w:cs="Cambria"/>
          <w:lang w:val="en-CA"/>
        </w:rPr>
      </w:pPr>
      <w:r>
        <w:rPr>
          <w:lang w:val="en-CA"/>
        </w:rPr>
        <w:t>2</w:t>
      </w:r>
      <w:r>
        <w:rPr>
          <w:lang w:val="en-CA"/>
        </w:rPr>
        <w:tab/>
        <w:t xml:space="preserve">Explicitly mention </w:t>
      </w:r>
      <w:proofErr w:type="spellStart"/>
      <w:r>
        <w:rPr>
          <w:lang w:val="en-CA"/>
        </w:rPr>
        <w:t>preprocessing</w:t>
      </w:r>
      <w:r>
        <w:rPr>
          <w:rFonts w:ascii="Cambria" w:eastAsia="Cambria" w:hAnsi="Cambria" w:cs="Cambria"/>
          <w:i/>
          <w:color w:val="2E75B5"/>
          <w:sz w:val="24"/>
          <w:szCs w:val="24"/>
          <w:lang w:val="en-CA"/>
        </w:rPr>
        <w:t>In</w:t>
      </w:r>
      <w:proofErr w:type="spellEnd"/>
      <w:r>
        <w:rPr>
          <w:rFonts w:ascii="Cambria" w:eastAsia="Cambria" w:hAnsi="Cambria" w:cs="Cambria"/>
          <w:i/>
          <w:color w:val="2E75B5"/>
          <w:sz w:val="24"/>
          <w:szCs w:val="24"/>
          <w:lang w:val="en-CA"/>
        </w:rPr>
        <w:t xml:space="preserve"> clause 8.1, add the following </w:t>
      </w:r>
      <w:proofErr w:type="spellStart"/>
      <w:r>
        <w:rPr>
          <w:rFonts w:ascii="Cambria" w:eastAsia="Cambria" w:hAnsi="Cambria" w:cs="Cambria"/>
          <w:i/>
          <w:color w:val="2E75B5"/>
          <w:sz w:val="24"/>
          <w:szCs w:val="24"/>
          <w:lang w:val="en-CA"/>
        </w:rPr>
        <w:t>text:</w:t>
      </w:r>
      <w:commentRangeStart w:id="224"/>
      <w:r>
        <w:rPr>
          <w:rFonts w:ascii="Cambria" w:eastAsia="Cambria" w:hAnsi="Cambria" w:cs="Cambria"/>
          <w:lang w:val="en-CA"/>
        </w:rPr>
        <w:t>Some</w:t>
      </w:r>
      <w:proofErr w:type="spellEnd"/>
      <w:r>
        <w:rPr>
          <w:rFonts w:ascii="Cambria" w:eastAsia="Cambria" w:hAnsi="Cambria" w:cs="Cambria"/>
          <w:lang w:val="en-CA"/>
        </w:rPr>
        <w:t xml:space="preserve"> parts of the file may have to be pre-processed before being compliant with this </w:t>
      </w:r>
      <w:proofErr w:type="spellStart"/>
      <w:r>
        <w:rPr>
          <w:rFonts w:ascii="Cambria" w:eastAsia="Cambria" w:hAnsi="Cambria" w:cs="Cambria"/>
          <w:lang w:val="en-CA"/>
        </w:rPr>
        <w:t>document.</w:t>
      </w:r>
      <w:r>
        <w:rPr>
          <w:rFonts w:ascii="Cambria" w:eastAsia="Cambria" w:hAnsi="Cambria" w:cs="Cambria"/>
          <w:sz w:val="18"/>
          <w:szCs w:val="18"/>
          <w:lang w:val="en-CA"/>
        </w:rPr>
        <w:t>NOTE</w:t>
      </w:r>
      <w:proofErr w:type="spellEnd"/>
      <w:r>
        <w:rPr>
          <w:rFonts w:ascii="Cambria" w:eastAsia="Cambria" w:hAnsi="Cambria" w:cs="Cambria"/>
          <w:sz w:val="18"/>
          <w:szCs w:val="18"/>
          <w:lang w:val="en-CA"/>
        </w:rPr>
        <w:t xml:space="preserve">   An example is a </w:t>
      </w:r>
      <w:proofErr w:type="spellStart"/>
      <w:r>
        <w:rPr>
          <w:rFonts w:ascii="Courier New" w:eastAsia="Courier New" w:hAnsi="Courier New" w:cs="Courier New"/>
          <w:sz w:val="18"/>
          <w:szCs w:val="18"/>
          <w:lang w:val="en-CA"/>
        </w:rPr>
        <w:t>CompressedMovieBox</w:t>
      </w:r>
      <w:proofErr w:type="spellEnd"/>
      <w:r>
        <w:rPr>
          <w:rFonts w:ascii="Cambria" w:eastAsia="Cambria" w:hAnsi="Cambria" w:cs="Cambria"/>
          <w:sz w:val="18"/>
          <w:szCs w:val="18"/>
          <w:lang w:val="en-CA"/>
        </w:rPr>
        <w:t xml:space="preserve"> that </w:t>
      </w:r>
      <w:proofErr w:type="gramStart"/>
      <w:r>
        <w:rPr>
          <w:rFonts w:ascii="Cambria" w:eastAsia="Cambria" w:hAnsi="Cambria" w:cs="Cambria"/>
          <w:sz w:val="18"/>
          <w:szCs w:val="18"/>
          <w:lang w:val="en-CA"/>
        </w:rPr>
        <w:t>has to</w:t>
      </w:r>
      <w:proofErr w:type="gramEnd"/>
      <w:r>
        <w:rPr>
          <w:rFonts w:ascii="Cambria" w:eastAsia="Cambria" w:hAnsi="Cambria" w:cs="Cambria"/>
          <w:sz w:val="18"/>
          <w:szCs w:val="18"/>
          <w:lang w:val="en-CA"/>
        </w:rPr>
        <w:t xml:space="preserve"> be pre-processed into a </w:t>
      </w:r>
      <w:proofErr w:type="spellStart"/>
      <w:r>
        <w:rPr>
          <w:rFonts w:ascii="Courier New" w:eastAsia="Courier New" w:hAnsi="Courier New" w:cs="Courier New"/>
          <w:sz w:val="18"/>
          <w:szCs w:val="18"/>
          <w:lang w:val="en-CA"/>
        </w:rPr>
        <w:t>MovieBox</w:t>
      </w:r>
      <w:proofErr w:type="spellEnd"/>
      <w:r>
        <w:rPr>
          <w:rFonts w:ascii="Cambria" w:eastAsia="Cambria" w:hAnsi="Cambria" w:cs="Cambria"/>
          <w:sz w:val="18"/>
          <w:szCs w:val="18"/>
          <w:lang w:val="en-CA"/>
        </w:rPr>
        <w:t xml:space="preserve"> for the file to be compliant with this document. Another example is an </w:t>
      </w:r>
      <w:proofErr w:type="spellStart"/>
      <w:r>
        <w:rPr>
          <w:rFonts w:ascii="Courier New" w:eastAsia="Courier New" w:hAnsi="Courier New" w:cs="Courier New"/>
          <w:sz w:val="18"/>
          <w:szCs w:val="18"/>
          <w:lang w:val="en-CA"/>
        </w:rPr>
        <w:t>ItemProtectionBox</w:t>
      </w:r>
      <w:proofErr w:type="spellEnd"/>
      <w:r>
        <w:rPr>
          <w:rFonts w:ascii="Cambria" w:eastAsia="Cambria" w:hAnsi="Cambria" w:cs="Cambria"/>
          <w:sz w:val="18"/>
          <w:szCs w:val="18"/>
          <w:lang w:val="en-CA"/>
        </w:rPr>
        <w:t>.</w:t>
      </w:r>
      <w:commentRangeEnd w:id="224"/>
      <w:r>
        <w:commentReference w:id="224"/>
      </w:r>
    </w:p>
    <w:p w14:paraId="0CCF7A7B" w14:textId="3F5907C0" w:rsidR="006B6440" w:rsidRDefault="006B6440" w:rsidP="006B6440">
      <w:r>
        <w:rPr>
          <w:rFonts w:eastAsia="Cambria" w:cs="Cambria"/>
          <w:color w:val="666666"/>
          <w:lang w:val="en-CA"/>
        </w:rPr>
        <w:t>Box Type:</w:t>
      </w:r>
      <w:r>
        <w:rPr>
          <w:rFonts w:eastAsia="Cambria" w:cs="Cambria"/>
          <w:color w:val="666666"/>
          <w:lang w:val="en-CA"/>
        </w:rPr>
        <w:tab/>
      </w:r>
      <w:r>
        <w:rPr>
          <w:rFonts w:ascii="Courier New" w:eastAsia="Courier New" w:hAnsi="Courier New" w:cs="Courier New"/>
          <w:color w:val="666666"/>
          <w:lang w:val="en-CA"/>
        </w:rPr>
        <w:t>'</w:t>
      </w:r>
      <w:proofErr w:type="spellStart"/>
      <w:r>
        <w:rPr>
          <w:rFonts w:ascii="Courier New" w:eastAsia="Courier New" w:hAnsi="Courier New" w:cs="Courier New"/>
          <w:color w:val="666666"/>
          <w:lang w:val="en-CA"/>
        </w:rPr>
        <w:t>moov</w:t>
      </w:r>
      <w:proofErr w:type="spellEnd"/>
      <w:r>
        <w:rPr>
          <w:rFonts w:ascii="Courier New" w:eastAsia="Courier New" w:hAnsi="Courier New" w:cs="Courier New"/>
          <w:color w:val="666666"/>
          <w:lang w:val="en-CA"/>
        </w:rPr>
        <w:t>'</w:t>
      </w:r>
      <w:r>
        <w:rPr>
          <w:rFonts w:eastAsia="Cambria" w:cs="Cambria"/>
          <w:color w:val="666666"/>
          <w:lang w:val="en-CA"/>
        </w:rPr>
        <w:br/>
        <w:t>Container:</w:t>
      </w:r>
      <w:r>
        <w:rPr>
          <w:rFonts w:eastAsia="Cambria" w:cs="Cambria"/>
          <w:color w:val="666666"/>
          <w:lang w:val="en-CA"/>
        </w:rPr>
        <w:tab/>
      </w:r>
      <w:r>
        <w:rPr>
          <w:rFonts w:eastAsia="Cambria" w:cs="Cambria"/>
          <w:lang w:val="en-CA"/>
        </w:rPr>
        <w:t>Movie</w:t>
      </w:r>
    </w:p>
    <w:p w14:paraId="29E1EE54" w14:textId="175A0367" w:rsidR="00C910CD" w:rsidRDefault="00C910CD">
      <w:pPr>
        <w:pStyle w:val="Heading1"/>
        <w:rPr>
          <w:ins w:id="225" w:author="Dimitri Podborski" w:date="2024-11-03T11:01:00Z" w16du:dateUtc="2024-11-03T08:01:00Z"/>
        </w:rPr>
        <w:pPrChange w:id="226" w:author="Dimitri Podborski" w:date="2024-11-03T11:01:00Z" w16du:dateUtc="2024-11-03T08:01:00Z">
          <w:pPr>
            <w:pStyle w:val="normal1"/>
            <w:tabs>
              <w:tab w:val="left" w:pos="403"/>
            </w:tabs>
            <w:spacing w:after="240" w:line="240" w:lineRule="auto"/>
            <w:jc w:val="both"/>
          </w:pPr>
        </w:pPrChange>
      </w:pPr>
      <w:bookmarkStart w:id="227" w:name="_Toc181533034"/>
      <w:ins w:id="228" w:author="Dimitri Podborski" w:date="2024-11-03T11:01:00Z" w16du:dateUtc="2024-11-03T08:01:00Z">
        <w:r>
          <w:t xml:space="preserve">Additional </w:t>
        </w:r>
        <w:r w:rsidRPr="0060395C">
          <w:t>track reference types</w:t>
        </w:r>
        <w:bookmarkEnd w:id="227"/>
      </w:ins>
    </w:p>
    <w:p w14:paraId="03796ADB" w14:textId="1DED0B94" w:rsidR="001624FD" w:rsidRPr="001624FD" w:rsidRDefault="001624FD">
      <w:pPr>
        <w:pStyle w:val="normal1"/>
        <w:tabs>
          <w:tab w:val="left" w:pos="403"/>
        </w:tabs>
        <w:spacing w:after="240" w:line="240" w:lineRule="auto"/>
        <w:jc w:val="both"/>
        <w:rPr>
          <w:ins w:id="229" w:author="Dimitri Podborski" w:date="2024-11-03T10:16:00Z" w16du:dateUtc="2024-11-03T07:16:00Z"/>
          <w:rFonts w:eastAsia="Cambria" w:cs="Cambria"/>
          <w:i/>
          <w:color w:val="2E75B5"/>
          <w:sz w:val="24"/>
          <w:szCs w:val="24"/>
          <w:rPrChange w:id="230" w:author="Dimitri Podborski" w:date="2024-11-03T10:16:00Z" w16du:dateUtc="2024-11-03T07:16:00Z">
            <w:rPr>
              <w:ins w:id="231" w:author="Dimitri Podborski" w:date="2024-11-03T10:16:00Z" w16du:dateUtc="2024-11-03T07:16:00Z"/>
            </w:rPr>
          </w:rPrChange>
        </w:rPr>
        <w:pPrChange w:id="232" w:author="Dimitri Podborski" w:date="2024-11-03T10:16:00Z" w16du:dateUtc="2024-11-03T07:16:00Z">
          <w:pPr/>
        </w:pPrChange>
      </w:pPr>
      <w:ins w:id="233" w:author="Dimitri Podborski" w:date="2024-11-03T10:15:00Z" w16du:dateUtc="2024-11-03T07:15:00Z">
        <w:r w:rsidRPr="001624FD">
          <w:rPr>
            <w:rFonts w:ascii="Cambria" w:eastAsia="Cambria" w:hAnsi="Cambria" w:cs="Cambria"/>
            <w:i/>
            <w:color w:val="2E75B5"/>
            <w:sz w:val="24"/>
            <w:szCs w:val="24"/>
            <w:rPrChange w:id="234" w:author="Dimitri Podborski" w:date="2024-11-03T10:16:00Z" w16du:dateUtc="2024-11-03T07:16:00Z">
              <w:rPr/>
            </w:rPrChange>
          </w:rPr>
          <w:t>Add the following 2</w:t>
        </w:r>
      </w:ins>
      <w:ins w:id="235" w:author="Dimitri Podborski" w:date="2024-11-03T10:16:00Z" w16du:dateUtc="2024-11-03T07:16:00Z">
        <w:r w:rsidRPr="001624FD">
          <w:rPr>
            <w:rFonts w:ascii="Cambria" w:eastAsia="Cambria" w:hAnsi="Cambria" w:cs="Cambria"/>
            <w:i/>
            <w:color w:val="2E75B5"/>
            <w:sz w:val="24"/>
            <w:szCs w:val="24"/>
            <w:rPrChange w:id="236" w:author="Dimitri Podborski" w:date="2024-11-03T10:16:00Z" w16du:dateUtc="2024-11-03T07:16:00Z">
              <w:rPr/>
            </w:rPrChange>
          </w:rPr>
          <w:t xml:space="preserve"> track reference types in clause 8.3.3.3</w:t>
        </w:r>
      </w:ins>
    </w:p>
    <w:tbl>
      <w:tblPr>
        <w:tblStyle w:val="TableGrid"/>
        <w:tblW w:w="592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
        <w:gridCol w:w="1169"/>
        <w:gridCol w:w="9927"/>
      </w:tblGrid>
      <w:tr w:rsidR="001624FD" w:rsidRPr="00DE5AAB" w14:paraId="273DC14C" w14:textId="77777777" w:rsidTr="001624FD">
        <w:trPr>
          <w:ins w:id="237" w:author="Dimitri Podborski" w:date="2024-11-03T10:17:00Z"/>
        </w:trPr>
        <w:tc>
          <w:tcPr>
            <w:tcW w:w="197" w:type="pct"/>
          </w:tcPr>
          <w:p w14:paraId="7D5A9EA9" w14:textId="77777777" w:rsidR="001624FD" w:rsidRPr="00DE5AAB" w:rsidRDefault="001624FD" w:rsidP="0060395C">
            <w:pPr>
              <w:pStyle w:val="BodyText"/>
              <w:rPr>
                <w:ins w:id="238" w:author="Dimitri Podborski" w:date="2024-11-03T10:17:00Z" w16du:dateUtc="2024-11-03T07:17:00Z"/>
              </w:rPr>
            </w:pPr>
            <w:ins w:id="239" w:author="Dimitri Podborski" w:date="2024-11-03T10:17:00Z" w16du:dateUtc="2024-11-03T07:17:00Z">
              <w:r w:rsidRPr="00DE5AAB">
                <w:t>—</w:t>
              </w:r>
            </w:ins>
          </w:p>
        </w:tc>
        <w:tc>
          <w:tcPr>
            <w:tcW w:w="506" w:type="pct"/>
          </w:tcPr>
          <w:p w14:paraId="1885B003" w14:textId="0226B889" w:rsidR="001624FD" w:rsidRPr="00DE5AAB" w:rsidRDefault="001624FD" w:rsidP="0060395C">
            <w:pPr>
              <w:pStyle w:val="BodyText"/>
              <w:rPr>
                <w:ins w:id="240" w:author="Dimitri Podborski" w:date="2024-11-03T10:17:00Z" w16du:dateUtc="2024-11-03T07:17:00Z"/>
                <w:rFonts w:eastAsia="MS Mincho"/>
              </w:rPr>
            </w:pPr>
            <w:ins w:id="241" w:author="Dimitri Podborski" w:date="2024-11-03T10:17:00Z" w16du:dateUtc="2024-11-03T07:17:00Z">
              <w:r w:rsidRPr="00DE5AAB">
                <w:rPr>
                  <w:rStyle w:val="ISOCode"/>
                </w:rPr>
                <w:t>'</w:t>
              </w:r>
              <w:r>
                <w:rPr>
                  <w:rStyle w:val="ISOCode"/>
                </w:rPr>
                <w:t>adda</w:t>
              </w:r>
              <w:r w:rsidRPr="00DE5AAB">
                <w:rPr>
                  <w:rStyle w:val="ISOCode"/>
                </w:rPr>
                <w:t>'</w:t>
              </w:r>
            </w:ins>
          </w:p>
        </w:tc>
        <w:tc>
          <w:tcPr>
            <w:tcW w:w="4297" w:type="pct"/>
          </w:tcPr>
          <w:p w14:paraId="5BBE1BCF" w14:textId="1CC7B60C" w:rsidR="001624FD" w:rsidRPr="00DE5AAB" w:rsidRDefault="001624FD" w:rsidP="0060395C">
            <w:pPr>
              <w:pStyle w:val="BodyText"/>
              <w:rPr>
                <w:ins w:id="242" w:author="Dimitri Podborski" w:date="2024-11-03T10:17:00Z" w16du:dateUtc="2024-11-03T07:17:00Z"/>
              </w:rPr>
            </w:pPr>
            <w:ins w:id="243" w:author="Dimitri Podborski" w:date="2024-11-03T10:18:00Z" w16du:dateUtc="2024-11-03T07:18:00Z">
              <w:r w:rsidRPr="001624FD">
                <w:t>Track reference for additional audio track</w:t>
              </w:r>
            </w:ins>
          </w:p>
        </w:tc>
      </w:tr>
      <w:tr w:rsidR="001624FD" w:rsidRPr="00DE5AAB" w14:paraId="2010FFB3" w14:textId="77777777" w:rsidTr="001624FD">
        <w:trPr>
          <w:ins w:id="244" w:author="Dimitri Podborski" w:date="2024-11-03T10:17:00Z"/>
        </w:trPr>
        <w:tc>
          <w:tcPr>
            <w:tcW w:w="197" w:type="pct"/>
          </w:tcPr>
          <w:p w14:paraId="030C1AE7" w14:textId="102FD742" w:rsidR="001624FD" w:rsidRPr="00DE5AAB" w:rsidRDefault="001624FD" w:rsidP="001624FD">
            <w:pPr>
              <w:pStyle w:val="BodyText"/>
              <w:rPr>
                <w:ins w:id="245" w:author="Dimitri Podborski" w:date="2024-11-03T10:17:00Z" w16du:dateUtc="2024-11-03T07:17:00Z"/>
              </w:rPr>
            </w:pPr>
            <w:ins w:id="246" w:author="Dimitri Podborski" w:date="2024-11-03T10:17:00Z" w16du:dateUtc="2024-11-03T07:17:00Z">
              <w:r w:rsidRPr="00DE5AAB">
                <w:t>—</w:t>
              </w:r>
            </w:ins>
          </w:p>
        </w:tc>
        <w:tc>
          <w:tcPr>
            <w:tcW w:w="506" w:type="pct"/>
          </w:tcPr>
          <w:p w14:paraId="0270D4DB" w14:textId="6E79C88A" w:rsidR="001624FD" w:rsidRPr="00DE5AAB" w:rsidRDefault="001624FD" w:rsidP="001624FD">
            <w:pPr>
              <w:pStyle w:val="BodyText"/>
              <w:rPr>
                <w:ins w:id="247" w:author="Dimitri Podborski" w:date="2024-11-03T10:17:00Z" w16du:dateUtc="2024-11-03T07:17:00Z"/>
                <w:rStyle w:val="ISOCode"/>
              </w:rPr>
            </w:pPr>
            <w:ins w:id="248" w:author="Dimitri Podborski" w:date="2024-11-03T10:17:00Z" w16du:dateUtc="2024-11-03T07:17:00Z">
              <w:r w:rsidRPr="00DE5AAB">
                <w:rPr>
                  <w:rStyle w:val="ISOCode"/>
                </w:rPr>
                <w:t>'</w:t>
              </w:r>
              <w:proofErr w:type="spellStart"/>
              <w:r>
                <w:rPr>
                  <w:rStyle w:val="ISOCode"/>
                </w:rPr>
                <w:t>adrc</w:t>
              </w:r>
              <w:proofErr w:type="spellEnd"/>
              <w:r w:rsidRPr="00DE5AAB">
                <w:rPr>
                  <w:rStyle w:val="ISOCode"/>
                </w:rPr>
                <w:t>'</w:t>
              </w:r>
            </w:ins>
          </w:p>
        </w:tc>
        <w:tc>
          <w:tcPr>
            <w:tcW w:w="4297" w:type="pct"/>
          </w:tcPr>
          <w:p w14:paraId="3DA28D3C" w14:textId="5C748056" w:rsidR="001624FD" w:rsidRPr="00DE5AAB" w:rsidRDefault="001624FD" w:rsidP="001624FD">
            <w:pPr>
              <w:pStyle w:val="BodyText"/>
              <w:rPr>
                <w:ins w:id="249" w:author="Dimitri Podborski" w:date="2024-11-03T10:17:00Z" w16du:dateUtc="2024-11-03T07:17:00Z"/>
              </w:rPr>
            </w:pPr>
            <w:ins w:id="250" w:author="Dimitri Podborski" w:date="2024-11-03T10:18:00Z" w16du:dateUtc="2024-11-03T07:18:00Z">
              <w:r w:rsidRPr="001624FD">
                <w:t>Track reference for DRC metadata track</w:t>
              </w:r>
            </w:ins>
          </w:p>
        </w:tc>
      </w:tr>
    </w:tbl>
    <w:p w14:paraId="7700F94A" w14:textId="64B14C2A" w:rsidR="00C910CD" w:rsidRDefault="00C910CD">
      <w:pPr>
        <w:pStyle w:val="Heading1"/>
        <w:rPr>
          <w:ins w:id="251" w:author="Dimitri Podborski" w:date="2024-11-03T10:18:00Z" w16du:dateUtc="2024-11-03T07:18:00Z"/>
        </w:rPr>
        <w:pPrChange w:id="252" w:author="Dimitri Podborski" w:date="2024-11-03T11:01:00Z" w16du:dateUtc="2024-11-03T08:01:00Z">
          <w:pPr/>
        </w:pPrChange>
      </w:pPr>
      <w:bookmarkStart w:id="253" w:name="_Toc181533035"/>
      <w:ins w:id="254" w:author="Dimitri Podborski" w:date="2024-11-03T11:01:00Z" w16du:dateUtc="2024-11-03T08:01:00Z">
        <w:r>
          <w:t>An entry for encs</w:t>
        </w:r>
      </w:ins>
      <w:bookmarkEnd w:id="253"/>
    </w:p>
    <w:p w14:paraId="600F37CE" w14:textId="10EB151E" w:rsidR="00D91C41" w:rsidRPr="00D91C41" w:rsidRDefault="00D91C41">
      <w:pPr>
        <w:pStyle w:val="normal1"/>
        <w:tabs>
          <w:tab w:val="left" w:pos="403"/>
        </w:tabs>
        <w:spacing w:after="240" w:line="240" w:lineRule="auto"/>
        <w:jc w:val="both"/>
        <w:rPr>
          <w:ins w:id="255" w:author="Dimitri Podborski" w:date="2024-11-03T10:20:00Z" w16du:dateUtc="2024-11-03T07:20:00Z"/>
          <w:rFonts w:eastAsia="Cambria" w:cs="Cambria"/>
          <w:i/>
          <w:color w:val="2E75B5"/>
          <w:sz w:val="24"/>
          <w:szCs w:val="24"/>
          <w:rPrChange w:id="256" w:author="Dimitri Podborski" w:date="2024-11-03T10:21:00Z" w16du:dateUtc="2024-11-03T07:21:00Z">
            <w:rPr>
              <w:ins w:id="257" w:author="Dimitri Podborski" w:date="2024-11-03T10:20:00Z" w16du:dateUtc="2024-11-03T07:20:00Z"/>
              <w:lang w:val="en-CA"/>
            </w:rPr>
          </w:rPrChange>
        </w:rPr>
        <w:pPrChange w:id="258" w:author="Dimitri Podborski" w:date="2024-11-03T10:21:00Z" w16du:dateUtc="2024-11-03T07:21:00Z">
          <w:pPr/>
        </w:pPrChange>
      </w:pPr>
      <w:ins w:id="259" w:author="Dimitri Podborski" w:date="2024-11-03T10:20:00Z" w16du:dateUtc="2024-11-03T07:20:00Z">
        <w:r w:rsidRPr="00D91C41">
          <w:rPr>
            <w:rFonts w:ascii="Cambria" w:eastAsia="Cambria" w:hAnsi="Cambria" w:cs="Cambria"/>
            <w:i/>
            <w:color w:val="2E75B5"/>
            <w:sz w:val="24"/>
            <w:szCs w:val="24"/>
            <w:rPrChange w:id="260" w:author="Dimitri Podborski" w:date="2024-11-03T10:21:00Z" w16du:dateUtc="2024-11-03T07:21:00Z">
              <w:rPr>
                <w:lang w:val="en-CA"/>
              </w:rPr>
            </w:rPrChange>
          </w:rPr>
          <w:t xml:space="preserve">Add an entry for </w:t>
        </w:r>
        <w:r w:rsidRPr="00D91C41">
          <w:rPr>
            <w:rFonts w:ascii="Cambria" w:eastAsia="Cambria" w:hAnsi="Cambria" w:cs="Cambria"/>
            <w:i/>
            <w:color w:val="2E75B5"/>
            <w:sz w:val="24"/>
            <w:szCs w:val="24"/>
            <w:rPrChange w:id="261" w:author="Dimitri Podborski" w:date="2024-11-03T10:21:00Z" w16du:dateUtc="2024-11-03T07:21:00Z">
              <w:rPr>
                <w:rStyle w:val="codeZchn"/>
              </w:rPr>
            </w:rPrChange>
          </w:rPr>
          <w:t>encs</w:t>
        </w:r>
        <w:r w:rsidRPr="00D91C41">
          <w:rPr>
            <w:rFonts w:ascii="Cambria" w:eastAsia="Cambria" w:hAnsi="Cambria" w:cs="Cambria"/>
            <w:i/>
            <w:color w:val="2E75B5"/>
            <w:sz w:val="24"/>
            <w:szCs w:val="24"/>
            <w:rPrChange w:id="262" w:author="Dimitri Podborski" w:date="2024-11-03T10:21:00Z" w16du:dateUtc="2024-11-03T07:21:00Z">
              <w:rPr>
                <w:lang w:val="en-CA"/>
              </w:rPr>
            </w:rPrChange>
          </w:rPr>
          <w:t>:</w:t>
        </w:r>
      </w:ins>
    </w:p>
    <w:p w14:paraId="42DCCD3A" w14:textId="64768C92" w:rsidR="00D91C41" w:rsidRDefault="00D91C41" w:rsidP="00D91C41">
      <w:pPr>
        <w:pStyle w:val="Caption"/>
        <w:jc w:val="center"/>
        <w:rPr>
          <w:ins w:id="263" w:author="Dimitri Podborski" w:date="2024-11-03T10:20:00Z" w16du:dateUtc="2024-11-03T07:20:00Z"/>
        </w:rPr>
      </w:pPr>
      <w:bookmarkStart w:id="264" w:name="_Ref11056265"/>
      <w:ins w:id="265" w:author="Dimitri Podborski" w:date="2024-11-03T10:20:00Z" w16du:dateUtc="2024-11-03T07:20:00Z">
        <w:r>
          <w:t xml:space="preserve">Table </w:t>
        </w:r>
      </w:ins>
      <w:bookmarkEnd w:id="264"/>
      <w:ins w:id="266" w:author="Dimitri Podborski" w:date="2024-11-03T10:21:00Z" w16du:dateUtc="2024-11-03T07:21:00Z">
        <w:r>
          <w:t>13</w:t>
        </w:r>
      </w:ins>
      <w:ins w:id="267" w:author="Dimitri Podborski" w:date="2024-11-03T10:20:00Z" w16du:dateUtc="2024-11-03T07:20:00Z">
        <w:r>
          <w:t xml:space="preserve"> — Protected sample-entry codes</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Change w:id="268" w:author="Dimitri Podborski" w:date="2024-11-03T10:22:00Z" w16du:dateUtc="2024-11-03T07:22: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PrChange>
      </w:tblPr>
      <w:tblGrid>
        <w:gridCol w:w="2082"/>
        <w:gridCol w:w="1980"/>
        <w:gridCol w:w="3781"/>
        <w:tblGridChange w:id="269">
          <w:tblGrid>
            <w:gridCol w:w="2082"/>
            <w:gridCol w:w="1980"/>
            <w:gridCol w:w="3781"/>
          </w:tblGrid>
        </w:tblGridChange>
      </w:tblGrid>
      <w:tr w:rsidR="00D91C41" w:rsidRPr="00B64B4B" w14:paraId="5B2C7AC3" w14:textId="77777777" w:rsidTr="00D91C41">
        <w:trPr>
          <w:jc w:val="center"/>
          <w:ins w:id="270" w:author="Dimitri Podborski" w:date="2024-11-03T10:20:00Z"/>
          <w:trPrChange w:id="271" w:author="Dimitri Podborski" w:date="2024-11-03T10:22:00Z" w16du:dateUtc="2024-11-03T07:22:00Z">
            <w:trPr>
              <w:jc w:val="center"/>
            </w:trPr>
          </w:trPrChange>
        </w:trPr>
        <w:tc>
          <w:tcPr>
            <w:tcW w:w="2082" w:type="dxa"/>
            <w:tcPrChange w:id="272" w:author="Dimitri Podborski" w:date="2024-11-03T10:22:00Z" w16du:dateUtc="2024-11-03T07:22:00Z">
              <w:tcPr>
                <w:tcW w:w="2082" w:type="dxa"/>
              </w:tcPr>
            </w:tcPrChange>
          </w:tcPr>
          <w:p w14:paraId="2BB9F96C" w14:textId="77777777" w:rsidR="00D91C41" w:rsidRPr="00B64B4B" w:rsidRDefault="00D91C41" w:rsidP="0060395C">
            <w:pPr>
              <w:pStyle w:val="BodyText"/>
              <w:keepNext/>
              <w:keepLines/>
              <w:rPr>
                <w:ins w:id="273" w:author="Dimitri Podborski" w:date="2024-11-03T10:20:00Z" w16du:dateUtc="2024-11-03T07:20:00Z"/>
                <w:b/>
                <w:lang w:val="en-US" w:bidi="x-none"/>
              </w:rPr>
            </w:pPr>
            <w:ins w:id="274" w:author="Dimitri Podborski" w:date="2024-11-03T10:20:00Z" w16du:dateUtc="2024-11-03T07:20:00Z">
              <w:r w:rsidRPr="00B64B4B">
                <w:rPr>
                  <w:b/>
                  <w:lang w:val="en-US" w:bidi="x-none"/>
                </w:rPr>
                <w:t>Stream (Track) Type</w:t>
              </w:r>
            </w:ins>
          </w:p>
        </w:tc>
        <w:tc>
          <w:tcPr>
            <w:tcW w:w="1980" w:type="dxa"/>
            <w:tcPrChange w:id="275" w:author="Dimitri Podborski" w:date="2024-11-03T10:22:00Z" w16du:dateUtc="2024-11-03T07:22:00Z">
              <w:tcPr>
                <w:tcW w:w="1980" w:type="dxa"/>
              </w:tcPr>
            </w:tcPrChange>
          </w:tcPr>
          <w:p w14:paraId="18A2656D" w14:textId="77777777" w:rsidR="00D91C41" w:rsidRPr="00B64B4B" w:rsidRDefault="00D91C41" w:rsidP="0060395C">
            <w:pPr>
              <w:pStyle w:val="BodyText"/>
              <w:keepNext/>
              <w:keepLines/>
              <w:rPr>
                <w:ins w:id="276" w:author="Dimitri Podborski" w:date="2024-11-03T10:20:00Z" w16du:dateUtc="2024-11-03T07:20:00Z"/>
                <w:b/>
                <w:lang w:val="en-US" w:bidi="x-none"/>
              </w:rPr>
            </w:pPr>
            <w:ins w:id="277" w:author="Dimitri Podborski" w:date="2024-11-03T10:20:00Z" w16du:dateUtc="2024-11-03T07:20:00Z">
              <w:r w:rsidRPr="00B64B4B">
                <w:rPr>
                  <w:b/>
                  <w:lang w:val="en-US" w:bidi="x-none"/>
                </w:rPr>
                <w:t>Sample-Entry Code</w:t>
              </w:r>
            </w:ins>
          </w:p>
        </w:tc>
        <w:tc>
          <w:tcPr>
            <w:tcW w:w="3781" w:type="dxa"/>
            <w:tcPrChange w:id="278" w:author="Dimitri Podborski" w:date="2024-11-03T10:22:00Z" w16du:dateUtc="2024-11-03T07:22:00Z">
              <w:tcPr>
                <w:tcW w:w="3774" w:type="dxa"/>
              </w:tcPr>
            </w:tcPrChange>
          </w:tcPr>
          <w:p w14:paraId="2919BB20" w14:textId="77777777" w:rsidR="00D91C41" w:rsidRPr="00B64B4B" w:rsidRDefault="00D91C41" w:rsidP="0060395C">
            <w:pPr>
              <w:pStyle w:val="BodyText"/>
              <w:keepNext/>
              <w:keepLines/>
              <w:rPr>
                <w:ins w:id="279" w:author="Dimitri Podborski" w:date="2024-11-03T10:20:00Z" w16du:dateUtc="2024-11-03T07:20:00Z"/>
                <w:b/>
                <w:lang w:val="en-US" w:bidi="x-none"/>
              </w:rPr>
            </w:pPr>
            <w:proofErr w:type="spellStart"/>
            <w:ins w:id="280" w:author="Dimitri Podborski" w:date="2024-11-03T10:20:00Z" w16du:dateUtc="2024-11-03T07:20:00Z">
              <w:r w:rsidRPr="00B64B4B">
                <w:rPr>
                  <w:b/>
                  <w:lang w:val="en-US" w:bidi="x-none"/>
                </w:rPr>
                <w:t>SampleEntry</w:t>
              </w:r>
              <w:proofErr w:type="spellEnd"/>
              <w:r w:rsidRPr="00B64B4B">
                <w:rPr>
                  <w:b/>
                  <w:lang w:val="en-US" w:bidi="x-none"/>
                </w:rPr>
                <w:t xml:space="preserve"> Class</w:t>
              </w:r>
            </w:ins>
          </w:p>
        </w:tc>
      </w:tr>
      <w:tr w:rsidR="00D91C41" w:rsidRPr="00B64B4B" w14:paraId="1054D54A" w14:textId="77777777" w:rsidTr="00D91C41">
        <w:trPr>
          <w:jc w:val="center"/>
          <w:ins w:id="281" w:author="Dimitri Podborski" w:date="2024-11-03T10:20:00Z"/>
          <w:trPrChange w:id="282" w:author="Dimitri Podborski" w:date="2024-11-03T10:22:00Z" w16du:dateUtc="2024-11-03T07:22:00Z">
            <w:trPr>
              <w:jc w:val="center"/>
            </w:trPr>
          </w:trPrChange>
        </w:trPr>
        <w:tc>
          <w:tcPr>
            <w:tcW w:w="2082" w:type="dxa"/>
            <w:tcPrChange w:id="283" w:author="Dimitri Podborski" w:date="2024-11-03T10:22:00Z" w16du:dateUtc="2024-11-03T07:22:00Z">
              <w:tcPr>
                <w:tcW w:w="2082" w:type="dxa"/>
              </w:tcPr>
            </w:tcPrChange>
          </w:tcPr>
          <w:p w14:paraId="546E7743" w14:textId="1E8A53E1" w:rsidR="00D91C41" w:rsidRPr="00B64B4B" w:rsidRDefault="00D91C41" w:rsidP="0060395C">
            <w:pPr>
              <w:pStyle w:val="BodyText"/>
              <w:keepNext/>
              <w:keepLines/>
              <w:rPr>
                <w:ins w:id="284" w:author="Dimitri Podborski" w:date="2024-11-03T10:20:00Z" w16du:dateUtc="2024-11-03T07:20:00Z"/>
                <w:lang w:val="en-US" w:bidi="x-none"/>
              </w:rPr>
            </w:pPr>
            <w:ins w:id="285" w:author="Dimitri Podborski" w:date="2024-11-03T10:22:00Z" w16du:dateUtc="2024-11-03T07:22:00Z">
              <w:r>
                <w:rPr>
                  <w:lang w:val="en-US" w:bidi="x-none"/>
                </w:rPr>
                <w:t>...</w:t>
              </w:r>
            </w:ins>
          </w:p>
        </w:tc>
        <w:tc>
          <w:tcPr>
            <w:tcW w:w="1980" w:type="dxa"/>
            <w:tcPrChange w:id="286" w:author="Dimitri Podborski" w:date="2024-11-03T10:22:00Z" w16du:dateUtc="2024-11-03T07:22:00Z">
              <w:tcPr>
                <w:tcW w:w="1980" w:type="dxa"/>
              </w:tcPr>
            </w:tcPrChange>
          </w:tcPr>
          <w:p w14:paraId="2CE218D0" w14:textId="00D71C43" w:rsidR="00D91C41" w:rsidRPr="00B64B4B" w:rsidRDefault="00D91C41" w:rsidP="0060395C">
            <w:pPr>
              <w:pStyle w:val="BodyText"/>
              <w:keepNext/>
              <w:keepLines/>
              <w:rPr>
                <w:ins w:id="287" w:author="Dimitri Podborski" w:date="2024-11-03T10:20:00Z" w16du:dateUtc="2024-11-03T07:20:00Z"/>
                <w:noProof/>
                <w:lang w:val="en-US" w:bidi="x-none"/>
              </w:rPr>
            </w:pPr>
            <w:ins w:id="288" w:author="Dimitri Podborski" w:date="2024-11-03T10:22:00Z" w16du:dateUtc="2024-11-03T07:22:00Z">
              <w:r>
                <w:rPr>
                  <w:rStyle w:val="codeChar1"/>
                </w:rPr>
                <w:t>...</w:t>
              </w:r>
            </w:ins>
          </w:p>
        </w:tc>
        <w:tc>
          <w:tcPr>
            <w:tcW w:w="3781" w:type="dxa"/>
            <w:tcPrChange w:id="289" w:author="Dimitri Podborski" w:date="2024-11-03T10:22:00Z" w16du:dateUtc="2024-11-03T07:22:00Z">
              <w:tcPr>
                <w:tcW w:w="3774" w:type="dxa"/>
              </w:tcPr>
            </w:tcPrChange>
          </w:tcPr>
          <w:p w14:paraId="78DEA45F" w14:textId="64A28190" w:rsidR="00D91C41" w:rsidRPr="00A3770E" w:rsidRDefault="00D91C41" w:rsidP="0060395C">
            <w:pPr>
              <w:pStyle w:val="BodyText"/>
              <w:keepNext/>
              <w:keepLines/>
              <w:rPr>
                <w:ins w:id="290" w:author="Dimitri Podborski" w:date="2024-11-03T10:20:00Z" w16du:dateUtc="2024-11-03T07:20:00Z"/>
                <w:rStyle w:val="codeChar1"/>
              </w:rPr>
            </w:pPr>
            <w:ins w:id="291" w:author="Dimitri Podborski" w:date="2024-11-03T10:22:00Z" w16du:dateUtc="2024-11-03T07:22:00Z">
              <w:r>
                <w:rPr>
                  <w:rStyle w:val="codeChar1"/>
                </w:rPr>
                <w:t>...</w:t>
              </w:r>
            </w:ins>
          </w:p>
        </w:tc>
      </w:tr>
      <w:tr w:rsidR="00D91C41" w:rsidRPr="00B64B4B" w14:paraId="0AA13D57" w14:textId="77777777" w:rsidTr="00D91C41">
        <w:trPr>
          <w:jc w:val="center"/>
          <w:ins w:id="292" w:author="Dimitri Podborski" w:date="2024-11-03T10:20:00Z"/>
          <w:trPrChange w:id="293" w:author="Dimitri Podborski" w:date="2024-11-03T10:22:00Z" w16du:dateUtc="2024-11-03T07:22:00Z">
            <w:trPr>
              <w:jc w:val="center"/>
            </w:trPr>
          </w:trPrChange>
        </w:trPr>
        <w:tc>
          <w:tcPr>
            <w:tcW w:w="2082" w:type="dxa"/>
            <w:tcPrChange w:id="294" w:author="Dimitri Podborski" w:date="2024-11-03T10:22:00Z" w16du:dateUtc="2024-11-03T07:22:00Z">
              <w:tcPr>
                <w:tcW w:w="2082" w:type="dxa"/>
              </w:tcPr>
            </w:tcPrChange>
          </w:tcPr>
          <w:p w14:paraId="3710E38A" w14:textId="77777777" w:rsidR="00D91C41" w:rsidRPr="00D91C41" w:rsidRDefault="00D91C41" w:rsidP="0060395C">
            <w:pPr>
              <w:pStyle w:val="BodyText"/>
              <w:keepNext/>
              <w:rPr>
                <w:ins w:id="295" w:author="Dimitri Podborski" w:date="2024-11-03T10:20:00Z" w16du:dateUtc="2024-11-03T07:20:00Z"/>
                <w:highlight w:val="yellow"/>
                <w:lang w:val="en-US" w:bidi="x-none"/>
                <w:rPrChange w:id="296" w:author="Dimitri Podborski" w:date="2024-11-03T10:20:00Z" w16du:dateUtc="2024-11-03T07:20:00Z">
                  <w:rPr>
                    <w:ins w:id="297" w:author="Dimitri Podborski" w:date="2024-11-03T10:20:00Z" w16du:dateUtc="2024-11-03T07:20:00Z"/>
                    <w:lang w:val="en-US" w:bidi="x-none"/>
                  </w:rPr>
                </w:rPrChange>
              </w:rPr>
            </w:pPr>
            <w:ins w:id="298" w:author="Dimitri Podborski" w:date="2024-11-03T10:20:00Z" w16du:dateUtc="2024-11-03T07:20:00Z">
              <w:r w:rsidRPr="00D91C41">
                <w:rPr>
                  <w:highlight w:val="yellow"/>
                  <w:lang w:val="en-US" w:bidi="x-none"/>
                  <w:rPrChange w:id="299" w:author="Dimitri Podborski" w:date="2024-11-03T10:20:00Z" w16du:dateUtc="2024-11-03T07:20:00Z">
                    <w:rPr>
                      <w:lang w:val="en-US" w:bidi="x-none"/>
                    </w:rPr>
                  </w:rPrChange>
                </w:rPr>
                <w:t>System</w:t>
              </w:r>
              <w:r w:rsidRPr="00D91C41">
                <w:rPr>
                  <w:highlight w:val="yellow"/>
                  <w:vertAlign w:val="superscript"/>
                  <w:lang w:val="en-US" w:bidi="x-none"/>
                  <w:rPrChange w:id="300" w:author="Dimitri Podborski" w:date="2024-11-03T10:20:00Z" w16du:dateUtc="2024-11-03T07:20:00Z">
                    <w:rPr>
                      <w:vertAlign w:val="superscript"/>
                      <w:lang w:val="en-US" w:bidi="x-none"/>
                    </w:rPr>
                  </w:rPrChange>
                </w:rPr>
                <w:t>a</w:t>
              </w:r>
            </w:ins>
          </w:p>
        </w:tc>
        <w:tc>
          <w:tcPr>
            <w:tcW w:w="1980" w:type="dxa"/>
            <w:tcPrChange w:id="301" w:author="Dimitri Podborski" w:date="2024-11-03T10:22:00Z" w16du:dateUtc="2024-11-03T07:22:00Z">
              <w:tcPr>
                <w:tcW w:w="1980" w:type="dxa"/>
              </w:tcPr>
            </w:tcPrChange>
          </w:tcPr>
          <w:p w14:paraId="1DF5EA72" w14:textId="77777777" w:rsidR="00D91C41" w:rsidRPr="00D91C41" w:rsidRDefault="00D91C41" w:rsidP="0060395C">
            <w:pPr>
              <w:pStyle w:val="BodyText"/>
              <w:keepNext/>
              <w:rPr>
                <w:ins w:id="302" w:author="Dimitri Podborski" w:date="2024-11-03T10:20:00Z" w16du:dateUtc="2024-11-03T07:20:00Z"/>
                <w:rFonts w:ascii="Courier New" w:hAnsi="Courier New"/>
                <w:noProof/>
                <w:highlight w:val="yellow"/>
                <w:lang w:val="en-US" w:bidi="x-none"/>
                <w:rPrChange w:id="303" w:author="Dimitri Podborski" w:date="2024-11-03T10:20:00Z" w16du:dateUtc="2024-11-03T07:20:00Z">
                  <w:rPr>
                    <w:ins w:id="304" w:author="Dimitri Podborski" w:date="2024-11-03T10:20:00Z" w16du:dateUtc="2024-11-03T07:20:00Z"/>
                    <w:rFonts w:ascii="Courier New" w:hAnsi="Courier New"/>
                    <w:noProof/>
                    <w:lang w:val="en-US" w:bidi="x-none"/>
                  </w:rPr>
                </w:rPrChange>
              </w:rPr>
            </w:pPr>
            <w:ins w:id="305" w:author="Dimitri Podborski" w:date="2024-11-03T10:20:00Z" w16du:dateUtc="2024-11-03T07:20:00Z">
              <w:r w:rsidRPr="00D91C41">
                <w:rPr>
                  <w:rStyle w:val="codeChar1"/>
                  <w:highlight w:val="yellow"/>
                </w:rPr>
                <w:t>encs</w:t>
              </w:r>
            </w:ins>
          </w:p>
        </w:tc>
        <w:tc>
          <w:tcPr>
            <w:tcW w:w="3781" w:type="dxa"/>
            <w:tcPrChange w:id="306" w:author="Dimitri Podborski" w:date="2024-11-03T10:22:00Z" w16du:dateUtc="2024-11-03T07:22:00Z">
              <w:tcPr>
                <w:tcW w:w="3774" w:type="dxa"/>
              </w:tcPr>
            </w:tcPrChange>
          </w:tcPr>
          <w:p w14:paraId="7E2FCB90" w14:textId="34CC3D38" w:rsidR="00D91C41" w:rsidRPr="00A3770E" w:rsidRDefault="00D91C41" w:rsidP="0060395C">
            <w:pPr>
              <w:pStyle w:val="BodyText"/>
              <w:keepNext/>
              <w:rPr>
                <w:ins w:id="307" w:author="Dimitri Podborski" w:date="2024-11-03T10:20:00Z" w16du:dateUtc="2024-11-03T07:20:00Z"/>
                <w:rStyle w:val="codeChar1"/>
              </w:rPr>
            </w:pPr>
            <w:ins w:id="308" w:author="Dimitri Podborski" w:date="2024-11-03T10:20:00Z" w16du:dateUtc="2024-11-03T07:20:00Z">
              <w:r w:rsidRPr="00D91C41">
                <w:rPr>
                  <w:rStyle w:val="codeZchn"/>
                  <w:highlight w:val="yellow"/>
                  <w:rPrChange w:id="309" w:author="Dimitri Podborski" w:date="2024-11-03T10:20:00Z" w16du:dateUtc="2024-11-03T07:20:00Z">
                    <w:rPr>
                      <w:rStyle w:val="codeZchn"/>
                    </w:rPr>
                  </w:rPrChange>
                </w:rPr>
                <w:t>MpegSampleEntry</w:t>
              </w:r>
            </w:ins>
          </w:p>
        </w:tc>
      </w:tr>
      <w:tr w:rsidR="00D91C41" w:rsidRPr="00B64B4B" w14:paraId="3C2D2332" w14:textId="77777777" w:rsidTr="00D91C41">
        <w:trPr>
          <w:jc w:val="center"/>
          <w:ins w:id="310" w:author="Dimitri Podborski" w:date="2024-11-03T10:20:00Z"/>
          <w:trPrChange w:id="311" w:author="Dimitri Podborski" w:date="2024-11-03T10:22:00Z" w16du:dateUtc="2024-11-03T07:22:00Z">
            <w:trPr>
              <w:jc w:val="center"/>
            </w:trPr>
          </w:trPrChange>
        </w:trPr>
        <w:tc>
          <w:tcPr>
            <w:tcW w:w="2082" w:type="dxa"/>
            <w:tcPrChange w:id="312" w:author="Dimitri Podborski" w:date="2024-11-03T10:22:00Z" w16du:dateUtc="2024-11-03T07:22:00Z">
              <w:tcPr>
                <w:tcW w:w="2082" w:type="dxa"/>
              </w:tcPr>
            </w:tcPrChange>
          </w:tcPr>
          <w:p w14:paraId="685EF534" w14:textId="3673CA4C" w:rsidR="00D91C41" w:rsidRPr="00B64B4B" w:rsidRDefault="00D91C41" w:rsidP="0060395C">
            <w:pPr>
              <w:pStyle w:val="BodyText"/>
              <w:keepNext/>
              <w:rPr>
                <w:ins w:id="313" w:author="Dimitri Podborski" w:date="2024-11-03T10:20:00Z" w16du:dateUtc="2024-11-03T07:20:00Z"/>
                <w:lang w:val="en-US" w:bidi="x-none"/>
              </w:rPr>
            </w:pPr>
            <w:ins w:id="314" w:author="Dimitri Podborski" w:date="2024-11-03T10:22:00Z" w16du:dateUtc="2024-11-03T07:22:00Z">
              <w:r>
                <w:rPr>
                  <w:lang w:val="en-US" w:bidi="x-none"/>
                </w:rPr>
                <w:t>...</w:t>
              </w:r>
            </w:ins>
          </w:p>
        </w:tc>
        <w:tc>
          <w:tcPr>
            <w:tcW w:w="1980" w:type="dxa"/>
            <w:tcPrChange w:id="315" w:author="Dimitri Podborski" w:date="2024-11-03T10:22:00Z" w16du:dateUtc="2024-11-03T07:22:00Z">
              <w:tcPr>
                <w:tcW w:w="1980" w:type="dxa"/>
              </w:tcPr>
            </w:tcPrChange>
          </w:tcPr>
          <w:p w14:paraId="1DF1BAA3" w14:textId="71C30D8B" w:rsidR="00D91C41" w:rsidRPr="00B64B4B" w:rsidRDefault="00D91C41" w:rsidP="0060395C">
            <w:pPr>
              <w:pStyle w:val="BodyText"/>
              <w:keepNext/>
              <w:rPr>
                <w:ins w:id="316" w:author="Dimitri Podborski" w:date="2024-11-03T10:20:00Z" w16du:dateUtc="2024-11-03T07:20:00Z"/>
                <w:noProof/>
                <w:lang w:val="en-US" w:bidi="x-none"/>
              </w:rPr>
            </w:pPr>
            <w:ins w:id="317" w:author="Dimitri Podborski" w:date="2024-11-03T10:22:00Z" w16du:dateUtc="2024-11-03T07:22:00Z">
              <w:r>
                <w:rPr>
                  <w:rStyle w:val="codeChar1"/>
                </w:rPr>
                <w:t>...</w:t>
              </w:r>
            </w:ins>
          </w:p>
        </w:tc>
        <w:tc>
          <w:tcPr>
            <w:tcW w:w="3781" w:type="dxa"/>
            <w:tcPrChange w:id="318" w:author="Dimitri Podborski" w:date="2024-11-03T10:22:00Z" w16du:dateUtc="2024-11-03T07:22:00Z">
              <w:tcPr>
                <w:tcW w:w="3774" w:type="dxa"/>
              </w:tcPr>
            </w:tcPrChange>
          </w:tcPr>
          <w:p w14:paraId="5D91C486" w14:textId="1A85D1A2" w:rsidR="00D91C41" w:rsidRPr="00A3770E" w:rsidRDefault="00D91C41" w:rsidP="0060395C">
            <w:pPr>
              <w:pStyle w:val="BodyText"/>
              <w:keepNext/>
              <w:rPr>
                <w:ins w:id="319" w:author="Dimitri Podborski" w:date="2024-11-03T10:20:00Z" w16du:dateUtc="2024-11-03T07:20:00Z"/>
                <w:rStyle w:val="codeChar1"/>
              </w:rPr>
            </w:pPr>
            <w:ins w:id="320" w:author="Dimitri Podborski" w:date="2024-11-03T10:22:00Z" w16du:dateUtc="2024-11-03T07:22:00Z">
              <w:r>
                <w:rPr>
                  <w:rStyle w:val="codeChar1"/>
                </w:rPr>
                <w:t>...</w:t>
              </w:r>
            </w:ins>
          </w:p>
        </w:tc>
      </w:tr>
    </w:tbl>
    <w:p w14:paraId="1D7596E5" w14:textId="77777777" w:rsidR="00D91C41" w:rsidRDefault="00D91C41" w:rsidP="001624FD">
      <w:pPr>
        <w:rPr>
          <w:ins w:id="321" w:author="Dimitri Podborski" w:date="2024-11-03T11:01:00Z" w16du:dateUtc="2024-11-03T08:01:00Z"/>
        </w:rPr>
      </w:pPr>
    </w:p>
    <w:p w14:paraId="2C1868FC" w14:textId="56E065AD" w:rsidR="00C910CD" w:rsidRDefault="00C910CD">
      <w:pPr>
        <w:pStyle w:val="Heading1"/>
        <w:rPr>
          <w:ins w:id="322" w:author="Dimitri Podborski" w:date="2024-11-03T10:20:00Z" w16du:dateUtc="2024-11-03T07:20:00Z"/>
        </w:rPr>
        <w:pPrChange w:id="323" w:author="Dimitri Podborski" w:date="2024-11-03T11:01:00Z" w16du:dateUtc="2024-11-03T08:01:00Z">
          <w:pPr/>
        </w:pPrChange>
      </w:pPr>
      <w:bookmarkStart w:id="324" w:name="_Toc181533036"/>
      <w:proofErr w:type="spellStart"/>
      <w:ins w:id="325" w:author="Dimitri Podborski" w:date="2024-11-03T11:01:00Z" w16du:dateUtc="2024-11-03T08:01:00Z">
        <w:r>
          <w:t>FullBox</w:t>
        </w:r>
        <w:proofErr w:type="spellEnd"/>
        <w:r>
          <w:t xml:space="preserve"> definition headers</w:t>
        </w:r>
      </w:ins>
      <w:bookmarkEnd w:id="324"/>
    </w:p>
    <w:p w14:paraId="36DB20E5" w14:textId="2857F4BC" w:rsidR="00D91C41" w:rsidRPr="0041794A" w:rsidRDefault="0041794A">
      <w:pPr>
        <w:pStyle w:val="normal1"/>
        <w:tabs>
          <w:tab w:val="left" w:pos="403"/>
        </w:tabs>
        <w:spacing w:after="240" w:line="240" w:lineRule="auto"/>
        <w:jc w:val="both"/>
        <w:rPr>
          <w:ins w:id="326" w:author="Dimitri Podborski" w:date="2024-11-03T10:27:00Z" w16du:dateUtc="2024-11-03T07:27:00Z"/>
          <w:rFonts w:eastAsia="Cambria" w:cs="Cambria"/>
          <w:i/>
          <w:color w:val="2E75B5"/>
          <w:sz w:val="24"/>
          <w:szCs w:val="24"/>
          <w:rPrChange w:id="327" w:author="Dimitri Podborski" w:date="2024-11-03T10:28:00Z" w16du:dateUtc="2024-11-03T07:28:00Z">
            <w:rPr>
              <w:ins w:id="328" w:author="Dimitri Podborski" w:date="2024-11-03T10:27:00Z" w16du:dateUtc="2024-11-03T07:27:00Z"/>
            </w:rPr>
          </w:rPrChange>
        </w:rPr>
        <w:pPrChange w:id="329" w:author="Dimitri Podborski" w:date="2024-11-03T10:28:00Z" w16du:dateUtc="2024-11-03T07:28:00Z">
          <w:pPr/>
        </w:pPrChange>
      </w:pPr>
      <w:ins w:id="330" w:author="Dimitri Podborski" w:date="2024-11-03T10:27:00Z" w16du:dateUtc="2024-11-03T07:27:00Z">
        <w:r w:rsidRPr="0041794A">
          <w:rPr>
            <w:rFonts w:ascii="Cambria" w:eastAsia="Cambria" w:hAnsi="Cambria" w:cs="Cambria"/>
            <w:i/>
            <w:color w:val="2E75B5"/>
            <w:sz w:val="24"/>
            <w:szCs w:val="24"/>
            <w:rPrChange w:id="331" w:author="Dimitri Podborski" w:date="2024-11-03T10:28:00Z" w16du:dateUtc="2024-11-03T07:28:00Z">
              <w:rPr/>
            </w:rPrChange>
          </w:rPr>
          <w:t xml:space="preserve">Add max version and flags to </w:t>
        </w:r>
        <w:proofErr w:type="spellStart"/>
        <w:r w:rsidRPr="0041794A">
          <w:rPr>
            <w:rFonts w:ascii="Cambria" w:eastAsia="Cambria" w:hAnsi="Cambria" w:cs="Cambria"/>
            <w:i/>
            <w:color w:val="2E75B5"/>
            <w:sz w:val="24"/>
            <w:szCs w:val="24"/>
            <w:rPrChange w:id="332" w:author="Dimitri Podborski" w:date="2024-11-03T10:28:00Z" w16du:dateUtc="2024-11-03T07:28:00Z">
              <w:rPr/>
            </w:rPrChange>
          </w:rPr>
          <w:t>FullBox</w:t>
        </w:r>
        <w:proofErr w:type="spellEnd"/>
        <w:r w:rsidRPr="0041794A">
          <w:rPr>
            <w:rFonts w:ascii="Cambria" w:eastAsia="Cambria" w:hAnsi="Cambria" w:cs="Cambria"/>
            <w:i/>
            <w:color w:val="2E75B5"/>
            <w:sz w:val="24"/>
            <w:szCs w:val="24"/>
            <w:rPrChange w:id="333" w:author="Dimitri Podborski" w:date="2024-11-03T10:28:00Z" w16du:dateUtc="2024-11-03T07:28:00Z">
              <w:rPr/>
            </w:rPrChange>
          </w:rPr>
          <w:t xml:space="preserve"> definitions:</w:t>
        </w:r>
      </w:ins>
    </w:p>
    <w:p w14:paraId="555B75EE" w14:textId="3BC813AC" w:rsidR="0041794A" w:rsidRDefault="0041794A" w:rsidP="001624FD">
      <w:pPr>
        <w:rPr>
          <w:ins w:id="334" w:author="Dimitri Podborski" w:date="2024-11-03T10:29:00Z" w16du:dateUtc="2024-11-03T07:29:00Z"/>
        </w:rPr>
      </w:pPr>
      <w:ins w:id="335" w:author="Dimitri Podborski" w:date="2024-11-03T10:28:00Z" w16du:dateUtc="2024-11-03T07:28:00Z">
        <w:r w:rsidRPr="0041794A">
          <w:rPr>
            <w:highlight w:val="yellow"/>
            <w:rPrChange w:id="336" w:author="Dimitri Podborski" w:date="2024-11-03T10:30:00Z" w16du:dateUtc="2024-11-03T07:30:00Z">
              <w:rPr/>
            </w:rPrChange>
          </w:rPr>
          <w:t>[Ed. Note (DP): this document lists an example on how this should be implemented. The actual implementation of this proposal needs to happen in the next edition of the ISOBMFF specification</w:t>
        </w:r>
      </w:ins>
      <w:ins w:id="337" w:author="Dimitri Podborski" w:date="2024-11-03T10:30:00Z" w16du:dateUtc="2024-11-03T07:30:00Z">
        <w:r w:rsidRPr="0041794A">
          <w:rPr>
            <w:highlight w:val="yellow"/>
          </w:rPr>
          <w:t xml:space="preserve">. Refer to </w:t>
        </w:r>
        <w:r w:rsidRPr="0041794A">
          <w:rPr>
            <w:highlight w:val="yellow"/>
            <w:rPrChange w:id="338" w:author="Dimitri Podborski" w:date="2024-11-03T10:30:00Z" w16du:dateUtc="2024-11-03T07:30:00Z">
              <w:rPr/>
            </w:rPrChange>
          </w:rPr>
          <w:t>m69015 for more details</w:t>
        </w:r>
      </w:ins>
      <w:ins w:id="339" w:author="Dimitri Podborski" w:date="2024-11-03T10:28:00Z" w16du:dateUtc="2024-11-03T07:28:00Z">
        <w:r w:rsidRPr="0041794A">
          <w:rPr>
            <w:highlight w:val="yellow"/>
            <w:rPrChange w:id="340" w:author="Dimitri Podborski" w:date="2024-11-03T10:30:00Z" w16du:dateUtc="2024-11-03T07:30:00Z">
              <w:rPr/>
            </w:rPrChange>
          </w:rPr>
          <w:t>]</w:t>
        </w:r>
      </w:ins>
    </w:p>
    <w:p w14:paraId="145DA717" w14:textId="77777777" w:rsidR="0041794A" w:rsidRDefault="0041794A" w:rsidP="0041794A">
      <w:pPr>
        <w:pStyle w:val="Atom"/>
        <w:tabs>
          <w:tab w:val="left" w:pos="1134"/>
        </w:tabs>
        <w:rPr>
          <w:ins w:id="341" w:author="Dimitri Podborski" w:date="2024-11-03T10:29:00Z" w16du:dateUtc="2024-11-03T07:29:00Z"/>
          <w:rFonts w:eastAsia="ｺﾞｼｯｸ"/>
        </w:rPr>
      </w:pPr>
      <w:ins w:id="342" w:author="Dimitri Podborski" w:date="2024-11-03T10:29:00Z" w16du:dateUtc="2024-11-03T07:29:00Z">
        <w:r w:rsidRPr="00BA48BC">
          <w:t>Box Type:</w:t>
        </w:r>
        <w:r w:rsidRPr="00BA48BC">
          <w:tab/>
        </w:r>
        <w:r>
          <w:tab/>
        </w:r>
        <w:r w:rsidRPr="00BA48BC">
          <w:rPr>
            <w:rFonts w:ascii="Courier New" w:hAnsi="Courier New"/>
            <w:lang w:eastAsia="ja-JP"/>
          </w:rPr>
          <w:t>'iinf'</w:t>
        </w:r>
        <w:r w:rsidRPr="00BA48BC">
          <w:br/>
          <w:t>Container:</w:t>
        </w:r>
        <w:r w:rsidRPr="00BA48BC">
          <w:tab/>
        </w:r>
        <w:r>
          <w:tab/>
        </w:r>
        <w:r w:rsidRPr="00BA48BC">
          <w:rPr>
            <w:rFonts w:ascii="Courier New" w:hAnsi="Courier New"/>
            <w:lang w:eastAsia="ja-JP"/>
          </w:rPr>
          <w:t>MetaBox</w:t>
        </w:r>
        <w:r w:rsidRPr="00BA48BC">
          <w:br/>
          <w:t>Mandatory:</w:t>
        </w:r>
        <w:r w:rsidRPr="00BA48BC">
          <w:tab/>
        </w:r>
        <w:r>
          <w:tab/>
        </w:r>
        <w:r w:rsidRPr="00BA48BC">
          <w:t>No</w:t>
        </w:r>
        <w:r w:rsidRPr="00BA48BC">
          <w:br/>
          <w:t>Quantity:</w:t>
        </w:r>
        <w:r w:rsidRPr="00BA48BC">
          <w:tab/>
        </w:r>
        <w:r>
          <w:tab/>
        </w:r>
        <w:r w:rsidRPr="00BA48BC">
          <w:t>Zero or one</w:t>
        </w:r>
        <w:r>
          <w:br/>
        </w:r>
        <w:r w:rsidRPr="0041794A">
          <w:rPr>
            <w:highlight w:val="yellow"/>
            <w:rPrChange w:id="343" w:author="Dimitri Podborski" w:date="2024-11-03T10:29:00Z" w16du:dateUtc="2024-11-03T07:29:00Z">
              <w:rPr/>
            </w:rPrChange>
          </w:rPr>
          <w:t>Max Version:</w:t>
        </w:r>
        <w:r w:rsidRPr="0041794A">
          <w:rPr>
            <w:highlight w:val="yellow"/>
            <w:rPrChange w:id="344" w:author="Dimitri Podborski" w:date="2024-11-03T10:29:00Z" w16du:dateUtc="2024-11-03T07:29:00Z">
              <w:rPr/>
            </w:rPrChange>
          </w:rPr>
          <w:tab/>
          <w:t>1</w:t>
        </w:r>
        <w:r w:rsidRPr="0041794A">
          <w:rPr>
            <w:highlight w:val="yellow"/>
            <w:rPrChange w:id="345" w:author="Dimitri Podborski" w:date="2024-11-03T10:29:00Z" w16du:dateUtc="2024-11-03T07:29:00Z">
              <w:rPr/>
            </w:rPrChange>
          </w:rPr>
          <w:br/>
          <w:t>Flags:</w:t>
        </w:r>
        <w:r w:rsidRPr="0041794A">
          <w:rPr>
            <w:highlight w:val="yellow"/>
            <w:rPrChange w:id="346" w:author="Dimitri Podborski" w:date="2024-11-03T10:29:00Z" w16du:dateUtc="2024-11-03T07:29:00Z">
              <w:rPr/>
            </w:rPrChange>
          </w:rPr>
          <w:tab/>
        </w:r>
        <w:r w:rsidRPr="0041794A">
          <w:rPr>
            <w:highlight w:val="yellow"/>
            <w:rPrChange w:id="347" w:author="Dimitri Podborski" w:date="2024-11-03T10:29:00Z" w16du:dateUtc="2024-11-03T07:29:00Z">
              <w:rPr/>
            </w:rPrChange>
          </w:rPr>
          <w:tab/>
          <w:t>None</w:t>
        </w:r>
      </w:ins>
    </w:p>
    <w:p w14:paraId="0885099B" w14:textId="36B60DA8" w:rsidR="00C910CD" w:rsidRDefault="00C910CD">
      <w:pPr>
        <w:pStyle w:val="Heading1"/>
        <w:rPr>
          <w:ins w:id="348" w:author="Dimitri Podborski" w:date="2024-11-03T10:29:00Z" w16du:dateUtc="2024-11-03T07:29:00Z"/>
        </w:rPr>
        <w:pPrChange w:id="349" w:author="Dimitri Podborski" w:date="2024-11-03T11:02:00Z" w16du:dateUtc="2024-11-03T08:02:00Z">
          <w:pPr/>
        </w:pPrChange>
      </w:pPr>
      <w:bookmarkStart w:id="350" w:name="_Toc181533037"/>
      <w:ins w:id="351" w:author="Dimitri Podborski" w:date="2024-11-03T11:02:00Z" w16du:dateUtc="2024-11-03T08:02:00Z">
        <w:r>
          <w:t>Missing definitions</w:t>
        </w:r>
      </w:ins>
      <w:bookmarkEnd w:id="350"/>
    </w:p>
    <w:p w14:paraId="0287FA5B" w14:textId="7C7CA2ED" w:rsidR="0041794A" w:rsidRPr="0060395C" w:rsidRDefault="0041794A" w:rsidP="0041794A">
      <w:pPr>
        <w:pStyle w:val="normal1"/>
        <w:tabs>
          <w:tab w:val="left" w:pos="403"/>
        </w:tabs>
        <w:spacing w:after="240" w:line="240" w:lineRule="auto"/>
        <w:jc w:val="both"/>
        <w:rPr>
          <w:ins w:id="352" w:author="Dimitri Podborski" w:date="2024-11-03T10:31:00Z" w16du:dateUtc="2024-11-03T07:31:00Z"/>
          <w:rFonts w:ascii="Cambria" w:eastAsia="Cambria" w:hAnsi="Cambria" w:cs="Cambria"/>
          <w:i/>
          <w:color w:val="2E75B5"/>
          <w:sz w:val="24"/>
          <w:szCs w:val="24"/>
        </w:rPr>
      </w:pPr>
      <w:ins w:id="353" w:author="Dimitri Podborski" w:date="2024-11-03T10:31:00Z" w16du:dateUtc="2024-11-03T07:31:00Z">
        <w:r w:rsidRPr="0060395C">
          <w:rPr>
            <w:rFonts w:ascii="Cambria" w:eastAsia="Cambria" w:hAnsi="Cambria" w:cs="Cambria"/>
            <w:i/>
            <w:color w:val="2E75B5"/>
            <w:sz w:val="24"/>
            <w:szCs w:val="24"/>
          </w:rPr>
          <w:t xml:space="preserve">Add </w:t>
        </w:r>
        <w:r>
          <w:rPr>
            <w:rFonts w:ascii="Cambria" w:eastAsia="Cambria" w:hAnsi="Cambria" w:cs="Cambria"/>
            <w:i/>
            <w:color w:val="2E75B5"/>
            <w:sz w:val="24"/>
            <w:szCs w:val="24"/>
          </w:rPr>
          <w:t xml:space="preserve">missing </w:t>
        </w:r>
        <w:r w:rsidRPr="0060395C">
          <w:rPr>
            <w:rFonts w:ascii="Cambria" w:eastAsia="Cambria" w:hAnsi="Cambria" w:cs="Cambria"/>
            <w:i/>
            <w:color w:val="2E75B5"/>
            <w:sz w:val="24"/>
            <w:szCs w:val="24"/>
          </w:rPr>
          <w:t>definitions:</w:t>
        </w:r>
      </w:ins>
    </w:p>
    <w:p w14:paraId="4326D700" w14:textId="30258623" w:rsidR="0041794A" w:rsidRDefault="0041794A">
      <w:pPr>
        <w:pStyle w:val="Heading3"/>
        <w:rPr>
          <w:ins w:id="354" w:author="Dimitri Podborski" w:date="2024-11-03T10:34:00Z" w16du:dateUtc="2024-11-03T07:34:00Z"/>
        </w:rPr>
        <w:pPrChange w:id="355" w:author="Dimitri Podborski" w:date="2024-11-03T10:35:00Z" w16du:dateUtc="2024-11-03T07:35:00Z">
          <w:pPr/>
        </w:pPrChange>
      </w:pPr>
      <w:bookmarkStart w:id="356" w:name="_Toc181533038"/>
      <w:ins w:id="357" w:author="Dimitri Podborski" w:date="2024-11-03T10:34:00Z" w16du:dateUtc="2024-11-03T07:34:00Z">
        <w:r>
          <w:t xml:space="preserve">Track </w:t>
        </w:r>
        <w:r w:rsidRPr="001C4CF6">
          <w:t>groups</w:t>
        </w:r>
        <w:bookmarkEnd w:id="356"/>
      </w:ins>
    </w:p>
    <w:p w14:paraId="4412F032" w14:textId="77777777" w:rsidR="0041794A" w:rsidRPr="001C4CF6" w:rsidRDefault="0041794A" w:rsidP="0041794A">
      <w:pPr>
        <w:rPr>
          <w:ins w:id="358" w:author="Dimitri Podborski" w:date="2024-11-03T10:34:00Z" w16du:dateUtc="2024-11-03T07:34:00Z"/>
        </w:rPr>
      </w:pPr>
      <w:ins w:id="359" w:author="Dimitri Podborski" w:date="2024-11-03T10:34:00Z" w16du:dateUtc="2024-11-03T07:34:00Z">
        <w:r>
          <w:rPr>
            <w:b/>
          </w:rPr>
          <w:t>8.3.4.2</w:t>
        </w:r>
        <w:r>
          <w:rPr>
            <w:b/>
          </w:rPr>
          <w:tab/>
        </w:r>
        <w:r w:rsidRPr="001C4CF6">
          <w:rPr>
            <w:b/>
          </w:rPr>
          <w:t>Syntax</w:t>
        </w:r>
      </w:ins>
    </w:p>
    <w:p w14:paraId="259575CC" w14:textId="77777777" w:rsidR="0041794A" w:rsidRPr="001C4CF6" w:rsidRDefault="0041794A" w:rsidP="0041794A">
      <w:pPr>
        <w:pStyle w:val="code0"/>
        <w:rPr>
          <w:ins w:id="360" w:author="Dimitri Podborski" w:date="2024-11-03T10:34:00Z" w16du:dateUtc="2024-11-03T07:34:00Z"/>
        </w:rPr>
      </w:pPr>
      <w:ins w:id="361" w:author="Dimitri Podborski" w:date="2024-11-03T10:34:00Z" w16du:dateUtc="2024-11-03T07:34:00Z">
        <w:r w:rsidRPr="001C4CF6">
          <w:t>aligned(8) class TrackGroupBox extends Box('trgr')</w:t>
        </w:r>
        <w:r w:rsidRPr="001C4CF6">
          <w:br/>
          <w:t>{</w:t>
        </w:r>
        <w:r w:rsidRPr="001C4CF6">
          <w:br/>
        </w:r>
        <w:r w:rsidRPr="001C4CF6">
          <w:rPr>
            <w:strike/>
          </w:rPr>
          <w:tab/>
        </w:r>
        <w:r w:rsidRPr="001C4CF6">
          <w:rPr>
            <w:strike/>
            <w:highlight w:val="red"/>
          </w:rPr>
          <w:t>Box boxes[];</w:t>
        </w:r>
        <w:r w:rsidRPr="001C4CF6">
          <w:br/>
          <w:t>}</w:t>
        </w:r>
      </w:ins>
    </w:p>
    <w:p w14:paraId="71D4DF75" w14:textId="77777777" w:rsidR="0041794A" w:rsidRPr="001C4CF6" w:rsidRDefault="0041794A" w:rsidP="0041794A">
      <w:pPr>
        <w:rPr>
          <w:ins w:id="362" w:author="Dimitri Podborski" w:date="2024-11-03T10:34:00Z" w16du:dateUtc="2024-11-03T07:34:00Z"/>
        </w:rPr>
      </w:pPr>
      <w:ins w:id="363" w:author="Dimitri Podborski" w:date="2024-11-03T10:34:00Z" w16du:dateUtc="2024-11-03T07:34:00Z">
        <w:r>
          <w:t>...</w:t>
        </w:r>
      </w:ins>
    </w:p>
    <w:p w14:paraId="0E8D8F3B" w14:textId="77777777" w:rsidR="0041794A" w:rsidRPr="00C6334D" w:rsidRDefault="0041794A" w:rsidP="0041794A">
      <w:pPr>
        <w:rPr>
          <w:ins w:id="364" w:author="Dimitri Podborski" w:date="2024-11-03T10:34:00Z" w16du:dateUtc="2024-11-03T07:34:00Z"/>
          <w:b/>
          <w:bCs/>
        </w:rPr>
      </w:pPr>
      <w:bookmarkStart w:id="365" w:name="_Ref536540315"/>
      <w:ins w:id="366" w:author="Dimitri Podborski" w:date="2024-11-03T10:34:00Z" w16du:dateUtc="2024-11-03T07:34:00Z">
        <w:r w:rsidRPr="00C6334D">
          <w:rPr>
            <w:b/>
            <w:bCs/>
          </w:rPr>
          <w:t>8.3.4.4.1</w:t>
        </w:r>
        <w:r>
          <w:rPr>
            <w:b/>
            <w:bCs/>
          </w:rPr>
          <w:tab/>
        </w:r>
        <w:proofErr w:type="gramStart"/>
        <w:r w:rsidRPr="00C6334D">
          <w:rPr>
            <w:b/>
            <w:bCs/>
          </w:rPr>
          <w:t>Multi-source</w:t>
        </w:r>
        <w:proofErr w:type="gramEnd"/>
        <w:r w:rsidRPr="00C6334D">
          <w:rPr>
            <w:b/>
            <w:bCs/>
          </w:rPr>
          <w:t xml:space="preserve"> presentation</w:t>
        </w:r>
        <w:bookmarkEnd w:id="365"/>
      </w:ins>
    </w:p>
    <w:p w14:paraId="67BC8A58" w14:textId="77777777" w:rsidR="0041794A" w:rsidRPr="001C4CF6" w:rsidRDefault="0041794A" w:rsidP="0041794A">
      <w:pPr>
        <w:rPr>
          <w:ins w:id="367" w:author="Dimitri Podborski" w:date="2024-11-03T10:34:00Z" w16du:dateUtc="2024-11-03T07:34:00Z"/>
          <w:b/>
          <w:bCs/>
          <w:highlight w:val="yellow"/>
        </w:rPr>
      </w:pPr>
      <w:commentRangeStart w:id="368"/>
      <w:ins w:id="369" w:author="Dimitri Podborski" w:date="2024-11-03T10:34:00Z" w16du:dateUtc="2024-11-03T07:34:00Z">
        <w:r w:rsidRPr="001C4CF6">
          <w:rPr>
            <w:b/>
            <w:bCs/>
            <w:highlight w:val="yellow"/>
          </w:rPr>
          <w:t>Definition</w:t>
        </w:r>
        <w:commentRangeEnd w:id="368"/>
        <w:r>
          <w:rPr>
            <w:rStyle w:val="CommentReference"/>
          </w:rPr>
          <w:commentReference w:id="368"/>
        </w:r>
      </w:ins>
    </w:p>
    <w:p w14:paraId="47144FD9" w14:textId="77777777" w:rsidR="0041794A" w:rsidRDefault="0041794A" w:rsidP="0041794A">
      <w:pPr>
        <w:pStyle w:val="Atom"/>
        <w:rPr>
          <w:ins w:id="370" w:author="Dimitri Podborski" w:date="2024-11-03T10:34:00Z" w16du:dateUtc="2024-11-03T07:34:00Z"/>
        </w:rPr>
      </w:pPr>
      <w:ins w:id="371" w:author="Dimitri Podborski" w:date="2024-11-03T10:34:00Z" w16du:dateUtc="2024-11-03T07:34:00Z">
        <w:r w:rsidRPr="001C4CF6">
          <w:rPr>
            <w:highlight w:val="yellow"/>
          </w:rPr>
          <w:t>Box Type:</w:t>
        </w:r>
        <w:r w:rsidRPr="001C4CF6">
          <w:rPr>
            <w:highlight w:val="yellow"/>
          </w:rPr>
          <w:tab/>
        </w:r>
        <w:r w:rsidRPr="001C4CF6">
          <w:rPr>
            <w:rStyle w:val="codeChar1"/>
            <w:highlight w:val="yellow"/>
          </w:rPr>
          <w:t>'msrc'</w:t>
        </w:r>
        <w:r w:rsidRPr="001C4CF6">
          <w:rPr>
            <w:highlight w:val="yellow"/>
          </w:rPr>
          <w:br/>
          <w:t>Container:</w:t>
        </w:r>
        <w:r w:rsidRPr="001C4CF6">
          <w:rPr>
            <w:highlight w:val="yellow"/>
          </w:rPr>
          <w:tab/>
        </w:r>
        <w:r w:rsidRPr="001C4CF6">
          <w:rPr>
            <w:rFonts w:ascii="Courier New" w:hAnsi="Courier New"/>
            <w:highlight w:val="yellow"/>
            <w:lang w:val="de-DE" w:eastAsia="ja-JP"/>
          </w:rPr>
          <w:t>TrackGroupBox</w:t>
        </w:r>
        <w:r w:rsidRPr="001C4CF6">
          <w:rPr>
            <w:highlight w:val="yellow"/>
          </w:rPr>
          <w:br/>
          <w:t>Mandatory:</w:t>
        </w:r>
        <w:r w:rsidRPr="001C4CF6">
          <w:rPr>
            <w:highlight w:val="yellow"/>
          </w:rPr>
          <w:tab/>
          <w:t>No</w:t>
        </w:r>
        <w:r w:rsidRPr="001C4CF6">
          <w:rPr>
            <w:highlight w:val="yellow"/>
          </w:rPr>
          <w:br/>
          <w:t>Quantity:</w:t>
        </w:r>
        <w:r w:rsidRPr="001C4CF6">
          <w:rPr>
            <w:highlight w:val="yellow"/>
          </w:rPr>
          <w:tab/>
          <w:t>Zero or one</w:t>
        </w:r>
      </w:ins>
    </w:p>
    <w:p w14:paraId="714817AA" w14:textId="77777777" w:rsidR="0041794A" w:rsidRDefault="0041794A" w:rsidP="0041794A">
      <w:pPr>
        <w:rPr>
          <w:ins w:id="372" w:author="Dimitri Podborski" w:date="2024-11-03T10:34:00Z" w16du:dateUtc="2024-11-03T07:34:00Z"/>
        </w:rPr>
      </w:pPr>
      <w:ins w:id="373" w:author="Dimitri Podborski" w:date="2024-11-03T10:34:00Z" w16du:dateUtc="2024-11-03T07:34:00Z">
        <w:r w:rsidRPr="00A3770E">
          <w:rPr>
            <w:rStyle w:val="codeChar1"/>
          </w:rPr>
          <w:t>track_group_type</w:t>
        </w:r>
        <w:r>
          <w:t xml:space="preserve"> equal to </w:t>
        </w:r>
        <w:r w:rsidRPr="00A3770E">
          <w:rPr>
            <w:rStyle w:val="codeChar1"/>
          </w:rPr>
          <w:t>'msrc'</w:t>
        </w:r>
        <w:r>
          <w:t xml:space="preserve"> </w:t>
        </w:r>
        <w:r w:rsidRPr="00127C54">
          <w:t>indicates that this track belongs to a multi-source presentation</w:t>
        </w:r>
        <w:r>
          <w:t xml:space="preserve">. </w:t>
        </w:r>
        <w:r w:rsidRPr="00127C54">
          <w:t>The tracks that have the same value of</w:t>
        </w:r>
        <w:r w:rsidRPr="00B94355">
          <w:rPr>
            <w:rStyle w:val="codeChar1"/>
          </w:rPr>
          <w:t xml:space="preserve"> </w:t>
        </w:r>
        <w:r w:rsidRPr="00A3770E">
          <w:rPr>
            <w:rStyle w:val="codeChar1"/>
          </w:rPr>
          <w:t>track_group_id</w:t>
        </w:r>
        <w:r w:rsidRPr="00127C54">
          <w:t xml:space="preserve"> within a </w:t>
        </w:r>
        <w:r w:rsidRPr="00A3770E">
          <w:rPr>
            <w:rStyle w:val="codeChar1"/>
          </w:rPr>
          <w:t>TrackGroupTypeBox</w:t>
        </w:r>
        <w:r w:rsidRPr="00127C54">
          <w:t xml:space="preserve"> of </w:t>
        </w:r>
        <w:r w:rsidRPr="00A3770E">
          <w:rPr>
            <w:rStyle w:val="codeChar1"/>
          </w:rPr>
          <w:t>track_group_type</w:t>
        </w:r>
        <w:r w:rsidRPr="00127C54">
          <w:t xml:space="preserve"> </w:t>
        </w:r>
        <w:r w:rsidRPr="00A3770E">
          <w:rPr>
            <w:rStyle w:val="codeChar1"/>
          </w:rPr>
          <w:t>'msrc'</w:t>
        </w:r>
        <w:r w:rsidRPr="00127C54">
          <w:t xml:space="preserve"> are mapped as being originated from the same source. For example, a recording of a video telephony call may have both audio and video for both participants, and the value of </w:t>
        </w:r>
        <w:r w:rsidRPr="00A3770E">
          <w:rPr>
            <w:rStyle w:val="codeChar1"/>
          </w:rPr>
          <w:t>track_group_id</w:t>
        </w:r>
        <w:r w:rsidRPr="00127C54">
          <w:t xml:space="preserve"> associated with the audio track and the video track of one participant differs from value of </w:t>
        </w:r>
        <w:r w:rsidRPr="00A3770E">
          <w:rPr>
            <w:rStyle w:val="codeChar1"/>
          </w:rPr>
          <w:t>track_group_id</w:t>
        </w:r>
        <w:r w:rsidRPr="00127C54">
          <w:t xml:space="preserve"> associated with the tracks of the other participant.</w:t>
        </w:r>
      </w:ins>
    </w:p>
    <w:p w14:paraId="75C0BACF" w14:textId="77777777" w:rsidR="0041794A" w:rsidRPr="001C4CF6" w:rsidRDefault="0041794A" w:rsidP="0041794A">
      <w:pPr>
        <w:rPr>
          <w:ins w:id="374" w:author="Dimitri Podborski" w:date="2024-11-03T10:34:00Z" w16du:dateUtc="2024-11-03T07:34:00Z"/>
          <w:b/>
          <w:bCs/>
          <w:highlight w:val="yellow"/>
        </w:rPr>
      </w:pPr>
      <w:ins w:id="375" w:author="Dimitri Podborski" w:date="2024-11-03T10:34:00Z" w16du:dateUtc="2024-11-03T07:34:00Z">
        <w:r w:rsidRPr="001C4CF6">
          <w:rPr>
            <w:b/>
            <w:bCs/>
            <w:highlight w:val="yellow"/>
          </w:rPr>
          <w:t>Syntax</w:t>
        </w:r>
      </w:ins>
    </w:p>
    <w:p w14:paraId="7DCB802C" w14:textId="77777777" w:rsidR="0041794A" w:rsidRDefault="0041794A" w:rsidP="0041794A">
      <w:pPr>
        <w:pStyle w:val="code0"/>
        <w:rPr>
          <w:ins w:id="376" w:author="Dimitri Podborski" w:date="2024-11-03T10:34:00Z" w16du:dateUtc="2024-11-03T07:34:00Z"/>
        </w:rPr>
      </w:pPr>
      <w:ins w:id="377" w:author="Dimitri Podborski" w:date="2024-11-03T10:34:00Z" w16du:dateUtc="2024-11-03T07:34:00Z">
        <w:r w:rsidRPr="001C4CF6">
          <w:rPr>
            <w:highlight w:val="yellow"/>
          </w:rPr>
          <w:t xml:space="preserve">aligned(8) class MultiSourcePresentationBox extends TrackGroupTypeBox('msrc') </w:t>
        </w:r>
        <w:r w:rsidRPr="001C4CF6">
          <w:rPr>
            <w:highlight w:val="yellow"/>
          </w:rPr>
          <w:br/>
          <w:t>{</w:t>
        </w:r>
        <w:r w:rsidRPr="001C4CF6">
          <w:rPr>
            <w:highlight w:val="yellow"/>
          </w:rPr>
          <w:br/>
          <w:t>}</w:t>
        </w:r>
      </w:ins>
    </w:p>
    <w:p w14:paraId="03010443" w14:textId="77777777" w:rsidR="0041794A" w:rsidRPr="001C4CF6" w:rsidRDefault="0041794A" w:rsidP="0041794A">
      <w:pPr>
        <w:rPr>
          <w:ins w:id="378" w:author="Dimitri Podborski" w:date="2024-11-03T10:34:00Z" w16du:dateUtc="2024-11-03T07:34:00Z"/>
          <w:b/>
          <w:bCs/>
        </w:rPr>
      </w:pPr>
      <w:ins w:id="379" w:author="Dimitri Podborski" w:date="2024-11-03T10:34:00Z" w16du:dateUtc="2024-11-03T07:34:00Z">
        <w:r w:rsidRPr="001C4CF6">
          <w:rPr>
            <w:b/>
            <w:bCs/>
          </w:rPr>
          <w:t>8.3.4.4.2</w:t>
        </w:r>
        <w:r w:rsidRPr="001C4CF6">
          <w:rPr>
            <w:b/>
            <w:bCs/>
          </w:rPr>
          <w:tab/>
          <w:t>Stereoscopic pair</w:t>
        </w:r>
      </w:ins>
    </w:p>
    <w:p w14:paraId="590D1D95" w14:textId="77777777" w:rsidR="0041794A" w:rsidRPr="001C4CF6" w:rsidRDefault="0041794A" w:rsidP="0041794A">
      <w:pPr>
        <w:rPr>
          <w:ins w:id="380" w:author="Dimitri Podborski" w:date="2024-11-03T10:34:00Z" w16du:dateUtc="2024-11-03T07:34:00Z"/>
          <w:b/>
          <w:bCs/>
        </w:rPr>
      </w:pPr>
      <w:ins w:id="381" w:author="Dimitri Podborski" w:date="2024-11-03T10:34:00Z" w16du:dateUtc="2024-11-03T07:34:00Z">
        <w:r w:rsidRPr="001C4CF6">
          <w:rPr>
            <w:b/>
            <w:bCs/>
          </w:rPr>
          <w:t>8.3.4.4.2.1</w:t>
        </w:r>
        <w:r w:rsidRPr="001C4CF6">
          <w:rPr>
            <w:b/>
            <w:bCs/>
          </w:rPr>
          <w:tab/>
          <w:t>Definition</w:t>
        </w:r>
      </w:ins>
    </w:p>
    <w:p w14:paraId="6734D384" w14:textId="77777777" w:rsidR="0041794A" w:rsidRDefault="0041794A" w:rsidP="0041794A">
      <w:pPr>
        <w:pStyle w:val="Atom"/>
        <w:rPr>
          <w:ins w:id="382" w:author="Dimitri Podborski" w:date="2024-11-03T10:34:00Z" w16du:dateUtc="2024-11-03T07:34:00Z"/>
        </w:rPr>
      </w:pPr>
      <w:ins w:id="383" w:author="Dimitri Podborski" w:date="2024-11-03T10:34:00Z" w16du:dateUtc="2024-11-03T07:34:00Z">
        <w:r w:rsidRPr="001C4CF6">
          <w:rPr>
            <w:highlight w:val="yellow"/>
          </w:rPr>
          <w:t>Box Type:</w:t>
        </w:r>
        <w:r w:rsidRPr="001C4CF6">
          <w:rPr>
            <w:highlight w:val="yellow"/>
          </w:rPr>
          <w:tab/>
        </w:r>
        <w:r w:rsidRPr="001C4CF6">
          <w:rPr>
            <w:rStyle w:val="codeChar1"/>
            <w:highlight w:val="yellow"/>
          </w:rPr>
          <w:t>'ster'</w:t>
        </w:r>
        <w:r w:rsidRPr="001C4CF6">
          <w:rPr>
            <w:highlight w:val="yellow"/>
          </w:rPr>
          <w:br/>
          <w:t>Container:</w:t>
        </w:r>
        <w:r w:rsidRPr="001C4CF6">
          <w:rPr>
            <w:highlight w:val="yellow"/>
          </w:rPr>
          <w:tab/>
        </w:r>
        <w:r w:rsidRPr="001C4CF6">
          <w:rPr>
            <w:rFonts w:ascii="Courier New" w:hAnsi="Courier New"/>
            <w:highlight w:val="yellow"/>
            <w:lang w:val="de-DE" w:eastAsia="ja-JP"/>
          </w:rPr>
          <w:t>TrackGroupBox</w:t>
        </w:r>
        <w:r w:rsidRPr="001C4CF6">
          <w:rPr>
            <w:highlight w:val="yellow"/>
          </w:rPr>
          <w:br/>
          <w:t>Mandatory:</w:t>
        </w:r>
        <w:r w:rsidRPr="001C4CF6">
          <w:rPr>
            <w:highlight w:val="yellow"/>
          </w:rPr>
          <w:tab/>
          <w:t>No</w:t>
        </w:r>
        <w:r w:rsidRPr="001C4CF6">
          <w:rPr>
            <w:highlight w:val="yellow"/>
          </w:rPr>
          <w:br/>
          <w:t>Quantity:</w:t>
        </w:r>
        <w:r w:rsidRPr="001C4CF6">
          <w:rPr>
            <w:highlight w:val="yellow"/>
          </w:rPr>
          <w:tab/>
          <w:t>Zero or one</w:t>
        </w:r>
      </w:ins>
    </w:p>
    <w:p w14:paraId="70A35F7E" w14:textId="77777777" w:rsidR="0041794A" w:rsidRDefault="0041794A" w:rsidP="0041794A">
      <w:pPr>
        <w:rPr>
          <w:ins w:id="384" w:author="Dimitri Podborski" w:date="2024-11-03T10:34:00Z" w16du:dateUtc="2024-11-03T07:34:00Z"/>
        </w:rPr>
      </w:pPr>
      <w:ins w:id="385" w:author="Dimitri Podborski" w:date="2024-11-03T10:34:00Z" w16du:dateUtc="2024-11-03T07:34:00Z">
        <w:r w:rsidRPr="00A3770E">
          <w:rPr>
            <w:rStyle w:val="codeChar1"/>
          </w:rPr>
          <w:t>TrackGroupTypeBox</w:t>
        </w:r>
        <w:r w:rsidRPr="005346DB">
          <w:t xml:space="preserve"> with </w:t>
        </w:r>
        <w:r w:rsidRPr="00A3770E">
          <w:rPr>
            <w:rStyle w:val="codeChar1"/>
          </w:rPr>
          <w:t>track_group_type</w:t>
        </w:r>
        <w:r>
          <w:t xml:space="preserve"> equal to </w:t>
        </w:r>
        <w:r w:rsidRPr="00A3770E">
          <w:rPr>
            <w:rStyle w:val="codeChar1"/>
          </w:rPr>
          <w:t>'ster'</w:t>
        </w:r>
        <w:r>
          <w:t xml:space="preserve"> indicates that ...</w:t>
        </w:r>
      </w:ins>
    </w:p>
    <w:p w14:paraId="46935E3B" w14:textId="77777777" w:rsidR="0041794A" w:rsidRPr="006C4929" w:rsidRDefault="0041794A" w:rsidP="0041794A">
      <w:pPr>
        <w:rPr>
          <w:ins w:id="386" w:author="Dimitri Podborski" w:date="2024-11-03T10:34:00Z" w16du:dateUtc="2024-11-03T07:34:00Z"/>
          <w:b/>
          <w:bCs/>
        </w:rPr>
      </w:pPr>
      <w:ins w:id="387" w:author="Dimitri Podborski" w:date="2024-11-03T10:34:00Z" w16du:dateUtc="2024-11-03T07:34:00Z">
        <w:r w:rsidRPr="006C4929">
          <w:rPr>
            <w:b/>
            <w:bCs/>
          </w:rPr>
          <w:t>8.3.4.4.3</w:t>
        </w:r>
        <w:r w:rsidRPr="006C4929">
          <w:rPr>
            <w:b/>
            <w:bCs/>
          </w:rPr>
          <w:tab/>
          <w:t>Preselection group box</w:t>
        </w:r>
      </w:ins>
    </w:p>
    <w:p w14:paraId="1E92E835" w14:textId="77777777" w:rsidR="0041794A" w:rsidRPr="006C4929" w:rsidRDefault="0041794A" w:rsidP="0041794A">
      <w:pPr>
        <w:rPr>
          <w:ins w:id="388" w:author="Dimitri Podborski" w:date="2024-11-03T10:34:00Z" w16du:dateUtc="2024-11-03T07:34:00Z"/>
          <w:b/>
          <w:bCs/>
        </w:rPr>
      </w:pPr>
      <w:ins w:id="389" w:author="Dimitri Podborski" w:date="2024-11-03T10:34:00Z" w16du:dateUtc="2024-11-03T07:34:00Z">
        <w:r w:rsidRPr="006C4929">
          <w:rPr>
            <w:b/>
            <w:bCs/>
          </w:rPr>
          <w:t>8.3.4.4.3.1</w:t>
        </w:r>
        <w:r w:rsidRPr="006C4929">
          <w:rPr>
            <w:b/>
            <w:bCs/>
          </w:rPr>
          <w:tab/>
          <w:t>Definition</w:t>
        </w:r>
      </w:ins>
    </w:p>
    <w:p w14:paraId="04E30CE1" w14:textId="77777777" w:rsidR="0041794A" w:rsidRDefault="0041794A" w:rsidP="0041794A">
      <w:pPr>
        <w:pStyle w:val="Atom"/>
        <w:rPr>
          <w:ins w:id="390" w:author="Dimitri Podborski" w:date="2024-11-03T10:34:00Z" w16du:dateUtc="2024-11-03T07:34:00Z"/>
        </w:rPr>
      </w:pPr>
      <w:ins w:id="391" w:author="Dimitri Podborski" w:date="2024-11-03T10:34:00Z" w16du:dateUtc="2024-11-03T07:34:00Z">
        <w:r w:rsidRPr="001C4CF6">
          <w:rPr>
            <w:highlight w:val="yellow"/>
          </w:rPr>
          <w:t>Box Type:</w:t>
        </w:r>
        <w:r w:rsidRPr="001C4CF6">
          <w:rPr>
            <w:highlight w:val="yellow"/>
          </w:rPr>
          <w:tab/>
        </w:r>
        <w:r w:rsidRPr="001C4CF6">
          <w:rPr>
            <w:rStyle w:val="codeChar1"/>
            <w:highlight w:val="yellow"/>
          </w:rPr>
          <w:t>'</w:t>
        </w:r>
        <w:r>
          <w:rPr>
            <w:rStyle w:val="codeChar1"/>
            <w:highlight w:val="yellow"/>
          </w:rPr>
          <w:t>pres</w:t>
        </w:r>
        <w:r w:rsidRPr="001C4CF6">
          <w:rPr>
            <w:rStyle w:val="codeChar1"/>
            <w:highlight w:val="yellow"/>
          </w:rPr>
          <w:t>'</w:t>
        </w:r>
        <w:r w:rsidRPr="001C4CF6">
          <w:rPr>
            <w:highlight w:val="yellow"/>
          </w:rPr>
          <w:br/>
          <w:t>Container:</w:t>
        </w:r>
        <w:r w:rsidRPr="001C4CF6">
          <w:rPr>
            <w:highlight w:val="yellow"/>
          </w:rPr>
          <w:tab/>
        </w:r>
        <w:r w:rsidRPr="001C4CF6">
          <w:rPr>
            <w:rFonts w:ascii="Courier New" w:hAnsi="Courier New"/>
            <w:highlight w:val="yellow"/>
            <w:lang w:val="de-DE" w:eastAsia="ja-JP"/>
          </w:rPr>
          <w:t>TrackGroupBox</w:t>
        </w:r>
        <w:r w:rsidRPr="001C4CF6">
          <w:rPr>
            <w:highlight w:val="yellow"/>
          </w:rPr>
          <w:br/>
          <w:t>Mandatory:</w:t>
        </w:r>
        <w:r w:rsidRPr="001C4CF6">
          <w:rPr>
            <w:highlight w:val="yellow"/>
          </w:rPr>
          <w:tab/>
          <w:t>No</w:t>
        </w:r>
        <w:r w:rsidRPr="001C4CF6">
          <w:rPr>
            <w:highlight w:val="yellow"/>
          </w:rPr>
          <w:br/>
          <w:t>Quantity:</w:t>
        </w:r>
        <w:r w:rsidRPr="001C4CF6">
          <w:rPr>
            <w:highlight w:val="yellow"/>
          </w:rPr>
          <w:tab/>
          <w:t>Zero or one</w:t>
        </w:r>
      </w:ins>
    </w:p>
    <w:p w14:paraId="1571BC21" w14:textId="77777777" w:rsidR="0041794A" w:rsidRDefault="0041794A" w:rsidP="0041794A">
      <w:pPr>
        <w:rPr>
          <w:ins w:id="392" w:author="Dimitri Podborski" w:date="2024-11-03T10:34:00Z" w16du:dateUtc="2024-11-03T07:34:00Z"/>
        </w:rPr>
      </w:pPr>
      <w:ins w:id="393" w:author="Dimitri Podborski" w:date="2024-11-03T10:34:00Z" w16du:dateUtc="2024-11-03T07:34:00Z">
        <w:r w:rsidRPr="0075472B">
          <w:t xml:space="preserve">The presence of a </w:t>
        </w:r>
        <w:r w:rsidRPr="0075472B">
          <w:rPr>
            <w:rStyle w:val="codeChar1"/>
          </w:rPr>
          <w:t>TrackGroupTypeBox</w:t>
        </w:r>
        <w:r w:rsidRPr="0075472B">
          <w:t xml:space="preserve"> with </w:t>
        </w:r>
        <w:r w:rsidRPr="0075472B">
          <w:rPr>
            <w:rStyle w:val="codeChar1"/>
          </w:rPr>
          <w:t>track_group_type</w:t>
        </w:r>
        <w:r w:rsidRPr="0075472B">
          <w:t xml:space="preserve"> equal to </w:t>
        </w:r>
        <w:r w:rsidRPr="00B94355">
          <w:rPr>
            <w:rStyle w:val="codeChar1"/>
          </w:rPr>
          <w:t>'pres'</w:t>
        </w:r>
        <w:r w:rsidRPr="0075472B">
          <w:t>, which is also referred to as</w:t>
        </w:r>
        <w:r>
          <w:t xml:space="preserve"> ...</w:t>
        </w:r>
      </w:ins>
    </w:p>
    <w:p w14:paraId="3EFA487D" w14:textId="77777777" w:rsidR="0041794A" w:rsidRDefault="0041794A" w:rsidP="001624FD">
      <w:pPr>
        <w:rPr>
          <w:ins w:id="394" w:author="Dimitri Podborski" w:date="2024-11-03T10:31:00Z" w16du:dateUtc="2024-11-03T07:31:00Z"/>
        </w:rPr>
      </w:pPr>
    </w:p>
    <w:p w14:paraId="2EBF0C40" w14:textId="77777777" w:rsidR="0041794A" w:rsidRDefault="0041794A" w:rsidP="0041794A">
      <w:pPr>
        <w:pStyle w:val="Heading3"/>
        <w:rPr>
          <w:ins w:id="395" w:author="Dimitri Podborski" w:date="2024-11-03T10:36:00Z" w16du:dateUtc="2024-11-03T07:36:00Z"/>
        </w:rPr>
      </w:pPr>
      <w:bookmarkStart w:id="396" w:name="_Toc181533039"/>
      <w:ins w:id="397" w:author="Dimitri Podborski" w:date="2024-11-03T10:36:00Z" w16du:dateUtc="2024-11-03T07:36:00Z">
        <w:r>
          <w:t>Sample Description Boxes</w:t>
        </w:r>
        <w:bookmarkEnd w:id="396"/>
      </w:ins>
    </w:p>
    <w:p w14:paraId="7245B170" w14:textId="77777777" w:rsidR="0041794A" w:rsidRDefault="0041794A" w:rsidP="0041794A">
      <w:pPr>
        <w:rPr>
          <w:ins w:id="398" w:author="Dimitri Podborski" w:date="2024-11-03T10:36:00Z" w16du:dateUtc="2024-11-03T07:36:00Z"/>
        </w:rPr>
      </w:pPr>
      <w:ins w:id="399" w:author="Dimitri Podborski" w:date="2024-11-03T10:36:00Z" w16du:dateUtc="2024-11-03T07:36:00Z">
        <w:r w:rsidRPr="00860E4A">
          <w:rPr>
            <w:rStyle w:val="codeZchn"/>
          </w:rPr>
          <w:t>BitRateBox</w:t>
        </w:r>
        <w:r>
          <w:t xml:space="preserve"> is defined within the Sample description box. Below is the proposed clause 8.5.2 that was restructured and split into multiple subclauses.</w:t>
        </w:r>
      </w:ins>
    </w:p>
    <w:p w14:paraId="76B50CBF" w14:textId="77777777" w:rsidR="0041794A" w:rsidRPr="007432DE" w:rsidRDefault="0041794A" w:rsidP="0041794A">
      <w:pPr>
        <w:rPr>
          <w:ins w:id="400" w:author="Dimitri Podborski" w:date="2024-11-03T10:36:00Z" w16du:dateUtc="2024-11-03T07:36:00Z"/>
          <w:b/>
          <w:bCs/>
        </w:rPr>
      </w:pPr>
      <w:ins w:id="401" w:author="Dimitri Podborski" w:date="2024-11-03T10:36:00Z" w16du:dateUtc="2024-11-03T07:36:00Z">
        <w:r w:rsidRPr="007432DE">
          <w:rPr>
            <w:b/>
            <w:bCs/>
          </w:rPr>
          <w:t>8.5.2</w:t>
        </w:r>
        <w:r w:rsidRPr="007432DE">
          <w:rPr>
            <w:b/>
            <w:bCs/>
          </w:rPr>
          <w:tab/>
          <w:t>Sample description box</w:t>
        </w:r>
      </w:ins>
    </w:p>
    <w:p w14:paraId="1AB6ED5B" w14:textId="77777777" w:rsidR="0041794A" w:rsidRPr="007432DE" w:rsidRDefault="0041794A" w:rsidP="0041794A">
      <w:pPr>
        <w:rPr>
          <w:ins w:id="402" w:author="Dimitri Podborski" w:date="2024-11-03T10:36:00Z" w16du:dateUtc="2024-11-03T07:36:00Z"/>
          <w:b/>
          <w:bCs/>
        </w:rPr>
      </w:pPr>
      <w:ins w:id="403" w:author="Dimitri Podborski" w:date="2024-11-03T10:36:00Z" w16du:dateUtc="2024-11-03T07:36:00Z">
        <w:r w:rsidRPr="007432DE">
          <w:rPr>
            <w:b/>
            <w:bCs/>
          </w:rPr>
          <w:t>8.5.2.1</w:t>
        </w:r>
        <w:r w:rsidRPr="007432DE">
          <w:rPr>
            <w:b/>
            <w:bCs/>
          </w:rPr>
          <w:tab/>
          <w:t>Definition</w:t>
        </w:r>
      </w:ins>
    </w:p>
    <w:p w14:paraId="76BC7A2C" w14:textId="77777777" w:rsidR="0041794A" w:rsidRDefault="0041794A" w:rsidP="0041794A">
      <w:pPr>
        <w:pStyle w:val="Atom"/>
        <w:tabs>
          <w:tab w:val="left" w:pos="1134"/>
        </w:tabs>
        <w:rPr>
          <w:ins w:id="404" w:author="Dimitri Podborski" w:date="2024-11-03T10:36:00Z" w16du:dateUtc="2024-11-03T07:36:00Z"/>
        </w:rPr>
      </w:pPr>
      <w:ins w:id="405" w:author="Dimitri Podborski" w:date="2024-11-03T10:36:00Z" w16du:dateUtc="2024-11-03T07:36:00Z">
        <w:r>
          <w:t>Box Types:</w:t>
        </w:r>
        <w:r>
          <w:tab/>
        </w:r>
        <w:r w:rsidRPr="00A3770E">
          <w:rPr>
            <w:rStyle w:val="codeChar1"/>
          </w:rPr>
          <w:t>'stsd'</w:t>
        </w:r>
        <w:r>
          <w:br/>
          <w:t>Container:</w:t>
        </w:r>
        <w:r>
          <w:tab/>
        </w:r>
        <w:r w:rsidRPr="00A3770E">
          <w:rPr>
            <w:rStyle w:val="codeChar1"/>
          </w:rPr>
          <w:t>SampleTableBox</w:t>
        </w:r>
        <w:r>
          <w:br/>
          <w:t>Mandatory:</w:t>
        </w:r>
        <w:r>
          <w:tab/>
          <w:t>Yes</w:t>
        </w:r>
        <w:r>
          <w:br/>
          <w:t>Quantity:</w:t>
        </w:r>
        <w:r>
          <w:tab/>
          <w:t>Exactly one</w:t>
        </w:r>
      </w:ins>
    </w:p>
    <w:p w14:paraId="37A7DA14" w14:textId="77777777" w:rsidR="0041794A" w:rsidRPr="003176D3" w:rsidRDefault="0041794A" w:rsidP="0041794A">
      <w:pPr>
        <w:rPr>
          <w:ins w:id="406" w:author="Dimitri Podborski" w:date="2024-11-03T10:36:00Z" w16du:dateUtc="2024-11-03T07:36:00Z"/>
        </w:rPr>
      </w:pPr>
      <w:ins w:id="407" w:author="Dimitri Podborski" w:date="2024-11-03T10:36:00Z" w16du:dateUtc="2024-11-03T07:36:00Z">
        <w:r>
          <w:t>...</w:t>
        </w:r>
      </w:ins>
    </w:p>
    <w:p w14:paraId="3D6600EA" w14:textId="77777777" w:rsidR="0041794A" w:rsidRPr="003176D3" w:rsidRDefault="0041794A" w:rsidP="0041794A">
      <w:pPr>
        <w:rPr>
          <w:ins w:id="408" w:author="Dimitri Podborski" w:date="2024-11-03T10:36:00Z" w16du:dateUtc="2024-11-03T07:36:00Z"/>
        </w:rPr>
      </w:pPr>
      <w:commentRangeStart w:id="409"/>
      <w:ins w:id="410" w:author="Dimitri Podborski" w:date="2024-11-03T10:36:00Z" w16du:dateUtc="2024-11-03T07:36:00Z">
        <w:r w:rsidRPr="003176D3">
          <w:t xml:space="preserve">The definition of sample entries specifies boxes in a </w:t>
        </w:r>
        <w:r w:rsidRPr="00CF0789">
          <w:rPr>
            <w:highlight w:val="magenta"/>
          </w:rPr>
          <w:t>particular order</w:t>
        </w:r>
        <w:r w:rsidRPr="003176D3">
          <w:t>, and this is usually also followed in derived specifications. For maximum compatibility, writers should construct files respecting the order both within specifications and as implied by the inheritance, whereas readers should be prepared to accept any box order.</w:t>
        </w:r>
        <w:commentRangeEnd w:id="409"/>
        <w:r>
          <w:rPr>
            <w:rStyle w:val="CommentReference"/>
          </w:rPr>
          <w:commentReference w:id="409"/>
        </w:r>
      </w:ins>
    </w:p>
    <w:p w14:paraId="0D3DEE12" w14:textId="77777777" w:rsidR="0041794A" w:rsidRPr="003176D3" w:rsidRDefault="0041794A" w:rsidP="0041794A">
      <w:pPr>
        <w:rPr>
          <w:ins w:id="411" w:author="Dimitri Podborski" w:date="2024-11-03T10:36:00Z" w16du:dateUtc="2024-11-03T07:36:00Z"/>
        </w:rPr>
      </w:pPr>
      <w:ins w:id="412" w:author="Dimitri Podborski" w:date="2024-11-03T10:36:00Z" w16du:dateUtc="2024-11-03T07:36:00Z">
        <w:r w:rsidRPr="003176D3">
          <w:t xml:space="preserve">All </w:t>
        </w:r>
        <w:r w:rsidRPr="00A3770E">
          <w:rPr>
            <w:rStyle w:val="codeChar1"/>
          </w:rPr>
          <w:t>SampleEntry</w:t>
        </w:r>
        <w:r w:rsidRPr="003176D3">
          <w:t xml:space="preserve"> boxes may contain “extra boxes” not explicitly defined in the box syntax of this or derived specifications. When present, such boxes shall follow all defined fields and should follow any defined contained boxes. Decoders shall presume a sample entry box could contain extra boxes and shall continue parsing as though they are present until the containing box length is exhausted.</w:t>
        </w:r>
      </w:ins>
    </w:p>
    <w:p w14:paraId="1BE2F2F2" w14:textId="77777777" w:rsidR="0041794A" w:rsidRPr="00CF0789" w:rsidRDefault="0041794A" w:rsidP="0041794A">
      <w:pPr>
        <w:rPr>
          <w:ins w:id="413" w:author="Dimitri Podborski" w:date="2024-11-03T10:36:00Z" w16du:dateUtc="2024-11-03T07:36:00Z"/>
          <w:strike/>
        </w:rPr>
      </w:pPr>
      <w:ins w:id="414" w:author="Dimitri Podborski" w:date="2024-11-03T10:36:00Z" w16du:dateUtc="2024-11-03T07:36:00Z">
        <w:r w:rsidRPr="00CF0789">
          <w:rPr>
            <w:strike/>
            <w:highlight w:val="red"/>
          </w:rPr>
          <w:t xml:space="preserve">An optional </w:t>
        </w:r>
        <w:r w:rsidRPr="00CF0789">
          <w:rPr>
            <w:rStyle w:val="codeChar1"/>
            <w:strike/>
            <w:highlight w:val="red"/>
          </w:rPr>
          <w:t>BitRateBox</w:t>
        </w:r>
        <w:r w:rsidRPr="00CF0789">
          <w:rPr>
            <w:strike/>
            <w:highlight w:val="red"/>
          </w:rPr>
          <w:t xml:space="preserve"> may be present in any </w:t>
        </w:r>
        <w:r w:rsidRPr="00CF0789">
          <w:rPr>
            <w:rStyle w:val="codeChar1"/>
            <w:strike/>
            <w:highlight w:val="red"/>
          </w:rPr>
          <w:t>SampleEntry</w:t>
        </w:r>
        <w:r w:rsidRPr="00CF0789">
          <w:rPr>
            <w:strike/>
            <w:highlight w:val="red"/>
          </w:rPr>
          <w:t xml:space="preserve"> to signal the bit rate information of a stream. This can be used for buffer configuration.</w:t>
        </w:r>
      </w:ins>
    </w:p>
    <w:p w14:paraId="6C8EEF8D" w14:textId="77777777" w:rsidR="0041794A" w:rsidRPr="003176D3" w:rsidRDefault="0041794A" w:rsidP="0041794A">
      <w:pPr>
        <w:rPr>
          <w:ins w:id="415" w:author="Dimitri Podborski" w:date="2024-11-03T10:36:00Z" w16du:dateUtc="2024-11-03T07:36:00Z"/>
        </w:rPr>
      </w:pPr>
      <w:ins w:id="416" w:author="Dimitri Podborski" w:date="2024-11-03T10:36:00Z" w16du:dateUtc="2024-11-03T07:36:00Z">
        <w:r w:rsidRPr="00B64B4B">
          <w:t xml:space="preserve">All string fields shall be of type </w:t>
        </w:r>
        <w:r w:rsidRPr="00A3770E">
          <w:rPr>
            <w:rStyle w:val="codeChar1"/>
          </w:rPr>
          <w:t>utf8string</w:t>
        </w:r>
        <w:r w:rsidRPr="00B64B4B">
          <w:t xml:space="preserve"> and null-terminated, even if unused. “Optional” means there is at least one null byte.</w:t>
        </w:r>
      </w:ins>
    </w:p>
    <w:p w14:paraId="4288D28F" w14:textId="77777777" w:rsidR="0041794A" w:rsidRPr="00CF0789" w:rsidRDefault="0041794A" w:rsidP="0041794A">
      <w:pPr>
        <w:rPr>
          <w:ins w:id="417" w:author="Dimitri Podborski" w:date="2024-11-03T10:36:00Z" w16du:dateUtc="2024-11-03T07:36:00Z"/>
        </w:rPr>
      </w:pPr>
      <w:ins w:id="418" w:author="Dimitri Podborski" w:date="2024-11-03T10:36:00Z" w16du:dateUtc="2024-11-03T07:36:00Z">
        <w:r w:rsidRPr="003176D3">
          <w:t xml:space="preserve">Entries that identify the format by MIME type, such as </w:t>
        </w:r>
        <w:r>
          <w:t>...</w:t>
        </w:r>
      </w:ins>
    </w:p>
    <w:p w14:paraId="160285CD" w14:textId="77777777" w:rsidR="0041794A" w:rsidRPr="00CF0789" w:rsidRDefault="0041794A" w:rsidP="0041794A">
      <w:pPr>
        <w:rPr>
          <w:ins w:id="419" w:author="Dimitri Podborski" w:date="2024-11-03T10:36:00Z" w16du:dateUtc="2024-11-03T07:36:00Z"/>
          <w:b/>
          <w:bCs/>
        </w:rPr>
      </w:pPr>
      <w:ins w:id="420" w:author="Dimitri Podborski" w:date="2024-11-03T10:36:00Z" w16du:dateUtc="2024-11-03T07:36:00Z">
        <w:r w:rsidRPr="00CF0789">
          <w:rPr>
            <w:b/>
            <w:bCs/>
          </w:rPr>
          <w:t>8.5.2.2</w:t>
        </w:r>
        <w:r w:rsidRPr="00CF0789">
          <w:rPr>
            <w:b/>
            <w:bCs/>
          </w:rPr>
          <w:tab/>
          <w:t>Syntax</w:t>
        </w:r>
      </w:ins>
    </w:p>
    <w:p w14:paraId="79D3D8BE" w14:textId="77777777" w:rsidR="0041794A" w:rsidRDefault="0041794A" w:rsidP="0041794A">
      <w:pPr>
        <w:pStyle w:val="code0"/>
        <w:rPr>
          <w:ins w:id="421" w:author="Dimitri Podborski" w:date="2024-11-03T10:36:00Z" w16du:dateUtc="2024-11-03T07:36:00Z"/>
        </w:rPr>
      </w:pPr>
      <w:ins w:id="422" w:author="Dimitri Podborski" w:date="2024-11-03T10:36:00Z" w16du:dateUtc="2024-11-03T07:36:00Z">
        <w:r>
          <w:t>aligned(8) abstract class SampleEntry (unsigned int(32) format)</w:t>
        </w:r>
        <w:r>
          <w:br/>
        </w:r>
        <w:r>
          <w:tab/>
          <w:t>extends Box(format) {</w:t>
        </w:r>
        <w:r>
          <w:br/>
        </w:r>
        <w:r>
          <w:tab/>
          <w:t>const unsigned int(8)[6] reserved = 0;</w:t>
        </w:r>
        <w:r>
          <w:br/>
        </w:r>
        <w:r>
          <w:tab/>
          <w:t>unsigned int(16) data_reference_index;</w:t>
        </w:r>
        <w:r>
          <w:br/>
          <w:t>}</w:t>
        </w:r>
      </w:ins>
    </w:p>
    <w:p w14:paraId="4F2EF7F8" w14:textId="77777777" w:rsidR="0041794A" w:rsidRPr="00CF0789" w:rsidRDefault="0041794A" w:rsidP="0041794A">
      <w:pPr>
        <w:pStyle w:val="code0"/>
        <w:rPr>
          <w:ins w:id="423" w:author="Dimitri Podborski" w:date="2024-11-03T10:36:00Z" w16du:dateUtc="2024-11-03T07:36:00Z"/>
          <w:strike/>
        </w:rPr>
      </w:pPr>
      <w:ins w:id="424" w:author="Dimitri Podborski" w:date="2024-11-03T10:36:00Z" w16du:dateUtc="2024-11-03T07:36:00Z">
        <w:r w:rsidRPr="00CF0789">
          <w:rPr>
            <w:strike/>
            <w:highlight w:val="red"/>
          </w:rPr>
          <w:t>class BitRateBox extends Box('btrt'){</w:t>
        </w:r>
        <w:r w:rsidRPr="00CF0789">
          <w:rPr>
            <w:strike/>
            <w:highlight w:val="red"/>
          </w:rPr>
          <w:br/>
        </w:r>
        <w:r w:rsidRPr="00CF0789">
          <w:rPr>
            <w:strike/>
            <w:highlight w:val="red"/>
          </w:rPr>
          <w:tab/>
        </w:r>
        <w:r w:rsidRPr="00CF0789">
          <w:rPr>
            <w:rFonts w:hint="eastAsia"/>
            <w:strike/>
            <w:highlight w:val="red"/>
          </w:rPr>
          <w:t xml:space="preserve">unsigned int(32) </w:t>
        </w:r>
        <w:r w:rsidRPr="00CF0789">
          <w:rPr>
            <w:strike/>
            <w:highlight w:val="red"/>
          </w:rPr>
          <w:t>bufferSizeDB</w:t>
        </w:r>
        <w:r w:rsidRPr="00CF0789">
          <w:rPr>
            <w:rFonts w:hint="eastAsia"/>
            <w:strike/>
            <w:highlight w:val="red"/>
          </w:rPr>
          <w:t>;</w:t>
        </w:r>
        <w:r w:rsidRPr="00CF0789">
          <w:rPr>
            <w:strike/>
            <w:highlight w:val="red"/>
          </w:rPr>
          <w:br/>
        </w:r>
        <w:r w:rsidRPr="00CF0789">
          <w:rPr>
            <w:strike/>
            <w:highlight w:val="red"/>
          </w:rPr>
          <w:tab/>
          <w:t>unsigned int(32) maxBitrate;</w:t>
        </w:r>
        <w:r w:rsidRPr="00CF0789">
          <w:rPr>
            <w:strike/>
            <w:highlight w:val="red"/>
          </w:rPr>
          <w:br/>
        </w:r>
        <w:r w:rsidRPr="00CF0789">
          <w:rPr>
            <w:strike/>
            <w:highlight w:val="red"/>
          </w:rPr>
          <w:tab/>
          <w:t>unsigned int(32) avgBitrate;</w:t>
        </w:r>
        <w:r w:rsidRPr="00CF0789">
          <w:rPr>
            <w:strike/>
            <w:highlight w:val="red"/>
          </w:rPr>
          <w:br/>
          <w:t>}</w:t>
        </w:r>
      </w:ins>
    </w:p>
    <w:p w14:paraId="57EBC42D" w14:textId="77777777" w:rsidR="0041794A" w:rsidRDefault="0041794A" w:rsidP="0041794A">
      <w:pPr>
        <w:pStyle w:val="code0"/>
        <w:rPr>
          <w:ins w:id="425" w:author="Dimitri Podborski" w:date="2024-11-03T10:36:00Z" w16du:dateUtc="2024-11-03T07:36:00Z"/>
        </w:rPr>
      </w:pPr>
      <w:ins w:id="426" w:author="Dimitri Podborski" w:date="2024-11-03T10:36:00Z" w16du:dateUtc="2024-11-03T07:36:00Z">
        <w:r>
          <w:t>aligned(8) class SampleDescriptionBox ()</w:t>
        </w:r>
        <w:r>
          <w:br/>
        </w:r>
        <w:r>
          <w:tab/>
          <w:t>extends FullBox('stsd', version, 0){</w:t>
        </w:r>
        <w:r>
          <w:br/>
        </w:r>
        <w:r>
          <w:tab/>
          <w:t>int i;</w:t>
        </w:r>
        <w:r>
          <w:br/>
        </w:r>
        <w:r>
          <w:tab/>
          <w:t>unsigned int(32) entry_count;</w:t>
        </w:r>
        <w:r>
          <w:br/>
        </w:r>
        <w:r>
          <w:tab/>
          <w:t>for (i = 1 ; i &lt;= entry_count ; i++){</w:t>
        </w:r>
        <w:r>
          <w:br/>
        </w:r>
        <w:r>
          <w:tab/>
        </w:r>
        <w:r>
          <w:tab/>
          <w:t xml:space="preserve">SampleEntry </w:t>
        </w:r>
        <w:r w:rsidRPr="00CF0789">
          <w:rPr>
            <w:highlight w:val="yellow"/>
          </w:rPr>
          <w:t>sample_entry</w:t>
        </w:r>
        <w:r>
          <w:t>;</w:t>
        </w:r>
        <w:r w:rsidRPr="00CF0789">
          <w:rPr>
            <w:strike/>
            <w:highlight w:val="red"/>
          </w:rPr>
          <w:t>//</w:t>
        </w:r>
        <w:r>
          <w:rPr>
            <w:strike/>
            <w:highlight w:val="red"/>
          </w:rPr>
          <w:t xml:space="preserve"> </w:t>
        </w:r>
        <w:r w:rsidRPr="00CF0789">
          <w:rPr>
            <w:strike/>
            <w:highlight w:val="red"/>
          </w:rPr>
          <w:t>an instance of a class derived from SampleEntry</w:t>
        </w:r>
        <w:r>
          <w:br/>
        </w:r>
        <w:r>
          <w:tab/>
          <w:t>}</w:t>
        </w:r>
        <w:r>
          <w:br/>
          <w:t>}</w:t>
        </w:r>
      </w:ins>
    </w:p>
    <w:p w14:paraId="0AD1DF72" w14:textId="77777777" w:rsidR="0041794A" w:rsidRPr="00CF0789" w:rsidRDefault="0041794A" w:rsidP="0041794A">
      <w:pPr>
        <w:rPr>
          <w:ins w:id="427" w:author="Dimitri Podborski" w:date="2024-11-03T10:36:00Z" w16du:dateUtc="2024-11-03T07:36:00Z"/>
          <w:b/>
          <w:bCs/>
        </w:rPr>
      </w:pPr>
      <w:ins w:id="428" w:author="Dimitri Podborski" w:date="2024-11-03T10:36:00Z" w16du:dateUtc="2024-11-03T07:36:00Z">
        <w:r w:rsidRPr="00CF0789">
          <w:rPr>
            <w:b/>
            <w:bCs/>
          </w:rPr>
          <w:t>8.5.2.3</w:t>
        </w:r>
        <w:r w:rsidRPr="00CF0789">
          <w:rPr>
            <w:b/>
            <w:bCs/>
          </w:rPr>
          <w:tab/>
          <w:t>Semantics</w:t>
        </w:r>
      </w:ins>
    </w:p>
    <w:p w14:paraId="3075DDE0" w14:textId="77777777" w:rsidR="0041794A" w:rsidRDefault="0041794A" w:rsidP="0041794A">
      <w:pPr>
        <w:pStyle w:val="fields"/>
        <w:rPr>
          <w:ins w:id="429" w:author="Dimitri Podborski" w:date="2024-11-03T10:36:00Z" w16du:dateUtc="2024-11-03T07:36:00Z"/>
        </w:rPr>
      </w:pPr>
      <w:ins w:id="430" w:author="Dimitri Podborski" w:date="2024-11-03T10:36:00Z" w16du:dateUtc="2024-11-03T07:36:00Z">
        <w:r w:rsidRPr="00A3770E">
          <w:rPr>
            <w:rStyle w:val="codeChar1"/>
          </w:rPr>
          <w:t xml:space="preserve">version </w:t>
        </w:r>
        <w:r>
          <w:t>is set to zero. A version number of 1 shall be treated as a version of 0.</w:t>
        </w:r>
      </w:ins>
    </w:p>
    <w:p w14:paraId="34CD9C76" w14:textId="77777777" w:rsidR="0041794A" w:rsidRDefault="0041794A" w:rsidP="0041794A">
      <w:pPr>
        <w:pStyle w:val="fields"/>
        <w:rPr>
          <w:ins w:id="431" w:author="Dimitri Podborski" w:date="2024-11-03T10:36:00Z" w16du:dateUtc="2024-11-03T07:36:00Z"/>
        </w:rPr>
      </w:pPr>
      <w:ins w:id="432" w:author="Dimitri Podborski" w:date="2024-11-03T10:36:00Z" w16du:dateUtc="2024-11-03T07:36:00Z">
        <w:r w:rsidRPr="00A3770E">
          <w:rPr>
            <w:rStyle w:val="codeChar1"/>
          </w:rPr>
          <w:t>entry_count</w:t>
        </w:r>
        <w:r>
          <w:t xml:space="preserve"> is an integer that gives the number of entries in the following table.</w:t>
        </w:r>
      </w:ins>
    </w:p>
    <w:p w14:paraId="4EF83CA6" w14:textId="77777777" w:rsidR="0041794A" w:rsidRDefault="0041794A" w:rsidP="0041794A">
      <w:pPr>
        <w:pStyle w:val="fields"/>
        <w:rPr>
          <w:ins w:id="433" w:author="Dimitri Podborski" w:date="2024-11-03T10:36:00Z" w16du:dateUtc="2024-11-03T07:36:00Z"/>
        </w:rPr>
      </w:pPr>
      <w:ins w:id="434" w:author="Dimitri Podborski" w:date="2024-11-03T10:36:00Z" w16du:dateUtc="2024-11-03T07:36:00Z">
        <w:r w:rsidRPr="00CF0789">
          <w:rPr>
            <w:rStyle w:val="codeChar1"/>
            <w:highlight w:val="yellow"/>
          </w:rPr>
          <w:t>sample_entry</w:t>
        </w:r>
        <w:r w:rsidRPr="00CF0789">
          <w:rPr>
            <w:highlight w:val="yellow"/>
          </w:rPr>
          <w:t xml:space="preserve"> is an instance of a class derived from </w:t>
        </w:r>
        <w:r w:rsidRPr="00CF0789">
          <w:rPr>
            <w:rStyle w:val="codeZchn"/>
            <w:highlight w:val="yellow"/>
          </w:rPr>
          <w:t>SampleEntry</w:t>
        </w:r>
        <w:r w:rsidRPr="00CF0789">
          <w:rPr>
            <w:highlight w:val="yellow"/>
          </w:rPr>
          <w:t xml:space="preserve"> that represents the appropriate sample entry.</w:t>
        </w:r>
      </w:ins>
    </w:p>
    <w:p w14:paraId="243B87B8" w14:textId="77777777" w:rsidR="0041794A" w:rsidRDefault="0041794A" w:rsidP="0041794A">
      <w:pPr>
        <w:pStyle w:val="fields"/>
        <w:rPr>
          <w:ins w:id="435" w:author="Dimitri Podborski" w:date="2024-11-03T10:36:00Z" w16du:dateUtc="2024-11-03T07:36:00Z"/>
        </w:rPr>
      </w:pPr>
      <w:ins w:id="436" w:author="Dimitri Podborski" w:date="2024-11-03T10:36:00Z" w16du:dateUtc="2024-11-03T07:36:00Z">
        <w:r w:rsidRPr="00A3770E">
          <w:rPr>
            <w:rStyle w:val="codeChar1"/>
          </w:rPr>
          <w:t>data_reference_index</w:t>
        </w:r>
        <w:r>
          <w:t xml:space="preserve"> is an integer that contains the index of the </w:t>
        </w:r>
        <w:proofErr w:type="spellStart"/>
        <w:r w:rsidRPr="00FA7E64">
          <w:rPr>
            <w:rFonts w:ascii="Courier New" w:hAnsi="Courier New" w:cs="Courier New"/>
          </w:rPr>
          <w:t>DataEntry</w:t>
        </w:r>
        <w:proofErr w:type="spellEnd"/>
        <w:r>
          <w:t xml:space="preserve"> to use to retrieve data associated with samples that use this sample entry. Data entries are stored in </w:t>
        </w:r>
        <w:r w:rsidRPr="00A3770E">
          <w:rPr>
            <w:rStyle w:val="codeChar1"/>
          </w:rPr>
          <w:t>DataReferenceBox</w:t>
        </w:r>
        <w:r>
          <w:t>es. The index ranges from 1 to the number of data entries.</w:t>
        </w:r>
      </w:ins>
    </w:p>
    <w:p w14:paraId="1AD26866" w14:textId="77777777" w:rsidR="0041794A" w:rsidRPr="00CF0789" w:rsidRDefault="0041794A" w:rsidP="0041794A">
      <w:pPr>
        <w:pStyle w:val="fields"/>
        <w:rPr>
          <w:ins w:id="437" w:author="Dimitri Podborski" w:date="2024-11-03T10:36:00Z" w16du:dateUtc="2024-11-03T07:36:00Z"/>
          <w:strike/>
          <w:highlight w:val="red"/>
        </w:rPr>
      </w:pPr>
      <w:ins w:id="438" w:author="Dimitri Podborski" w:date="2024-11-03T10:36:00Z" w16du:dateUtc="2024-11-03T07:36:00Z">
        <w:r w:rsidRPr="00CF0789">
          <w:rPr>
            <w:rStyle w:val="codeChar1"/>
            <w:strike/>
            <w:highlight w:val="red"/>
          </w:rPr>
          <w:t>bufferSizeDB</w:t>
        </w:r>
        <w:r w:rsidRPr="00CF0789">
          <w:rPr>
            <w:strike/>
            <w:highlight w:val="red"/>
          </w:rPr>
          <w:t xml:space="preserve"> gives the size of the decoding buffer for the media stream in bytes.</w:t>
        </w:r>
      </w:ins>
    </w:p>
    <w:p w14:paraId="14FBE0A2" w14:textId="77777777" w:rsidR="0041794A" w:rsidRPr="00CF0789" w:rsidRDefault="0041794A" w:rsidP="0041794A">
      <w:pPr>
        <w:pStyle w:val="fields"/>
        <w:rPr>
          <w:ins w:id="439" w:author="Dimitri Podborski" w:date="2024-11-03T10:36:00Z" w16du:dateUtc="2024-11-03T07:36:00Z"/>
          <w:strike/>
          <w:highlight w:val="red"/>
        </w:rPr>
      </w:pPr>
      <w:ins w:id="440" w:author="Dimitri Podborski" w:date="2024-11-03T10:36:00Z" w16du:dateUtc="2024-11-03T07:36:00Z">
        <w:r w:rsidRPr="00CF0789">
          <w:rPr>
            <w:rStyle w:val="codeChar1"/>
            <w:strike/>
            <w:highlight w:val="red"/>
          </w:rPr>
          <w:t>maxBitrate</w:t>
        </w:r>
        <w:r w:rsidRPr="00CF0789">
          <w:rPr>
            <w:strike/>
            <w:highlight w:val="red"/>
          </w:rPr>
          <w:t xml:space="preserve"> </w:t>
        </w:r>
        <w:r w:rsidRPr="00CF0789">
          <w:rPr>
            <w:rFonts w:eastAsiaTheme="minorEastAsia"/>
            <w:strike/>
            <w:szCs w:val="24"/>
            <w:highlight w:val="red"/>
          </w:rPr>
          <w:t>gives the maximum rate in bits/second over any window of one second; this is a measured value for stored content, or a value that a stream is configured not to exceed; the stream shall not exceed this bitrate.</w:t>
        </w:r>
      </w:ins>
    </w:p>
    <w:p w14:paraId="1DE55695" w14:textId="77777777" w:rsidR="0041794A" w:rsidRPr="00CF0789" w:rsidRDefault="0041794A" w:rsidP="0041794A">
      <w:pPr>
        <w:pStyle w:val="fields"/>
        <w:rPr>
          <w:ins w:id="441" w:author="Dimitri Podborski" w:date="2024-11-03T10:36:00Z" w16du:dateUtc="2024-11-03T07:36:00Z"/>
          <w:strike/>
        </w:rPr>
      </w:pPr>
      <w:ins w:id="442" w:author="Dimitri Podborski" w:date="2024-11-03T10:36:00Z" w16du:dateUtc="2024-11-03T07:36:00Z">
        <w:r w:rsidRPr="00CF0789">
          <w:rPr>
            <w:rStyle w:val="codeChar1"/>
            <w:strike/>
            <w:highlight w:val="red"/>
          </w:rPr>
          <w:t>avgBitrate</w:t>
        </w:r>
        <w:r w:rsidRPr="00CF0789">
          <w:rPr>
            <w:strike/>
            <w:highlight w:val="red"/>
          </w:rPr>
          <w:t xml:space="preserve"> </w:t>
        </w:r>
        <w:r w:rsidRPr="00CF0789">
          <w:rPr>
            <w:rFonts w:eastAsiaTheme="minorEastAsia"/>
            <w:strike/>
            <w:szCs w:val="24"/>
            <w:highlight w:val="red"/>
          </w:rPr>
          <w:t>gives the average rate in bits/second of the stream; this is a measured value (cumulative over the entire presentation) for stored content, or the configured target average bitrate for a stream.</w:t>
        </w:r>
      </w:ins>
    </w:p>
    <w:p w14:paraId="023760A8" w14:textId="77777777" w:rsidR="0041794A" w:rsidRDefault="0041794A" w:rsidP="0041794A">
      <w:pPr>
        <w:rPr>
          <w:ins w:id="443" w:author="Dimitri Podborski" w:date="2024-11-03T10:36:00Z" w16du:dateUtc="2024-11-03T07:36:00Z"/>
        </w:rPr>
      </w:pPr>
    </w:p>
    <w:p w14:paraId="2183CE4C" w14:textId="77777777" w:rsidR="0041794A" w:rsidRPr="00DB1ED7" w:rsidRDefault="0041794A" w:rsidP="0041794A">
      <w:pPr>
        <w:rPr>
          <w:ins w:id="444" w:author="Dimitri Podborski" w:date="2024-11-03T10:36:00Z" w16du:dateUtc="2024-11-03T07:36:00Z"/>
          <w:b/>
          <w:bCs/>
          <w:highlight w:val="yellow"/>
        </w:rPr>
      </w:pPr>
      <w:ins w:id="445" w:author="Dimitri Podborski" w:date="2024-11-03T10:36:00Z" w16du:dateUtc="2024-11-03T07:36:00Z">
        <w:r w:rsidRPr="00DB1ED7">
          <w:rPr>
            <w:b/>
            <w:bCs/>
            <w:highlight w:val="yellow"/>
          </w:rPr>
          <w:t>8.5.2.4</w:t>
        </w:r>
        <w:r w:rsidRPr="00DB1ED7">
          <w:rPr>
            <w:b/>
            <w:bCs/>
            <w:highlight w:val="yellow"/>
          </w:rPr>
          <w:tab/>
          <w:t>Generic sample entry boxes</w:t>
        </w:r>
      </w:ins>
    </w:p>
    <w:p w14:paraId="588DF51B" w14:textId="77777777" w:rsidR="0041794A" w:rsidRPr="00DB1ED7" w:rsidRDefault="0041794A" w:rsidP="0041794A">
      <w:pPr>
        <w:rPr>
          <w:ins w:id="446" w:author="Dimitri Podborski" w:date="2024-11-03T10:36:00Z" w16du:dateUtc="2024-11-03T07:36:00Z"/>
          <w:b/>
          <w:bCs/>
          <w:highlight w:val="yellow"/>
        </w:rPr>
      </w:pPr>
      <w:ins w:id="447" w:author="Dimitri Podborski" w:date="2024-11-03T10:36:00Z" w16du:dateUtc="2024-11-03T07:36:00Z">
        <w:r w:rsidRPr="00DB1ED7">
          <w:rPr>
            <w:b/>
            <w:bCs/>
            <w:highlight w:val="yellow"/>
          </w:rPr>
          <w:t>8.5.2.4.1</w:t>
        </w:r>
        <w:r w:rsidRPr="00DB1ED7">
          <w:rPr>
            <w:b/>
            <w:bCs/>
            <w:highlight w:val="yellow"/>
          </w:rPr>
          <w:tab/>
          <w:t>Bitrate Box</w:t>
        </w:r>
      </w:ins>
    </w:p>
    <w:p w14:paraId="5900DFD4" w14:textId="77777777" w:rsidR="0041794A" w:rsidRPr="00DB1ED7" w:rsidRDefault="0041794A" w:rsidP="0041794A">
      <w:pPr>
        <w:rPr>
          <w:ins w:id="448" w:author="Dimitri Podborski" w:date="2024-11-03T10:36:00Z" w16du:dateUtc="2024-11-03T07:36:00Z"/>
          <w:b/>
          <w:bCs/>
          <w:highlight w:val="yellow"/>
        </w:rPr>
      </w:pPr>
      <w:ins w:id="449" w:author="Dimitri Podborski" w:date="2024-11-03T10:36:00Z" w16du:dateUtc="2024-11-03T07:36:00Z">
        <w:r w:rsidRPr="00DB1ED7">
          <w:rPr>
            <w:b/>
            <w:bCs/>
            <w:highlight w:val="yellow"/>
          </w:rPr>
          <w:t>Definition</w:t>
        </w:r>
      </w:ins>
    </w:p>
    <w:p w14:paraId="1197ABC0" w14:textId="77777777" w:rsidR="0041794A" w:rsidRPr="00DB1ED7" w:rsidRDefault="0041794A" w:rsidP="0041794A">
      <w:pPr>
        <w:pStyle w:val="Atom"/>
        <w:tabs>
          <w:tab w:val="left" w:pos="1134"/>
        </w:tabs>
        <w:rPr>
          <w:ins w:id="450" w:author="Dimitri Podborski" w:date="2024-11-03T10:36:00Z" w16du:dateUtc="2024-11-03T07:36:00Z"/>
          <w:highlight w:val="yellow"/>
        </w:rPr>
      </w:pPr>
      <w:ins w:id="451" w:author="Dimitri Podborski" w:date="2024-11-03T10:36:00Z" w16du:dateUtc="2024-11-03T07:36:00Z">
        <w:r w:rsidRPr="00DB1ED7">
          <w:rPr>
            <w:highlight w:val="yellow"/>
          </w:rPr>
          <w:t>Box Types:</w:t>
        </w:r>
        <w:r w:rsidRPr="00DB1ED7">
          <w:rPr>
            <w:highlight w:val="yellow"/>
          </w:rPr>
          <w:tab/>
        </w:r>
        <w:r w:rsidRPr="00DB1ED7">
          <w:rPr>
            <w:rStyle w:val="codeChar1"/>
            <w:highlight w:val="yellow"/>
          </w:rPr>
          <w:t>'btrt'</w:t>
        </w:r>
        <w:r w:rsidRPr="00DB1ED7">
          <w:rPr>
            <w:highlight w:val="yellow"/>
          </w:rPr>
          <w:br/>
          <w:t>Container:</w:t>
        </w:r>
        <w:r w:rsidRPr="00DB1ED7">
          <w:rPr>
            <w:highlight w:val="yellow"/>
          </w:rPr>
          <w:tab/>
        </w:r>
        <w:r w:rsidRPr="00DB1ED7">
          <w:rPr>
            <w:rStyle w:val="codeChar1"/>
            <w:highlight w:val="yellow"/>
          </w:rPr>
          <w:t>SampleEntry</w:t>
        </w:r>
        <w:r w:rsidRPr="00DB1ED7">
          <w:rPr>
            <w:highlight w:val="yellow"/>
          </w:rPr>
          <w:br/>
          <w:t>Mandatory:</w:t>
        </w:r>
        <w:r w:rsidRPr="00DB1ED7">
          <w:rPr>
            <w:highlight w:val="yellow"/>
          </w:rPr>
          <w:tab/>
          <w:t>No</w:t>
        </w:r>
        <w:r w:rsidRPr="00DB1ED7">
          <w:rPr>
            <w:highlight w:val="yellow"/>
          </w:rPr>
          <w:br/>
          <w:t>Quantity:</w:t>
        </w:r>
        <w:r w:rsidRPr="00DB1ED7">
          <w:rPr>
            <w:highlight w:val="yellow"/>
          </w:rPr>
          <w:tab/>
          <w:t>Zero or one</w:t>
        </w:r>
      </w:ins>
    </w:p>
    <w:p w14:paraId="02A48F2A" w14:textId="77777777" w:rsidR="0041794A" w:rsidRPr="00DB1ED7" w:rsidRDefault="0041794A" w:rsidP="0041794A">
      <w:pPr>
        <w:rPr>
          <w:ins w:id="452" w:author="Dimitri Podborski" w:date="2024-11-03T10:36:00Z" w16du:dateUtc="2024-11-03T07:36:00Z"/>
          <w:highlight w:val="yellow"/>
        </w:rPr>
      </w:pPr>
      <w:ins w:id="453" w:author="Dimitri Podborski" w:date="2024-11-03T10:36:00Z" w16du:dateUtc="2024-11-03T07:36:00Z">
        <w:r w:rsidRPr="00DB1ED7">
          <w:rPr>
            <w:highlight w:val="yellow"/>
          </w:rPr>
          <w:t xml:space="preserve">An optional </w:t>
        </w:r>
        <w:r w:rsidRPr="00DB1ED7">
          <w:rPr>
            <w:rStyle w:val="codeChar1"/>
            <w:highlight w:val="yellow"/>
          </w:rPr>
          <w:t>BitRateBox</w:t>
        </w:r>
        <w:r w:rsidRPr="00DB1ED7">
          <w:rPr>
            <w:highlight w:val="yellow"/>
          </w:rPr>
          <w:t xml:space="preserve"> may be present in any </w:t>
        </w:r>
        <w:r w:rsidRPr="00DB1ED7">
          <w:rPr>
            <w:rStyle w:val="codeChar1"/>
            <w:highlight w:val="yellow"/>
          </w:rPr>
          <w:t>SampleEntry</w:t>
        </w:r>
        <w:r w:rsidRPr="00DB1ED7">
          <w:rPr>
            <w:highlight w:val="yellow"/>
          </w:rPr>
          <w:t xml:space="preserve"> to signal the bit rate information of a stream. This can be used for buffer configuration.</w:t>
        </w:r>
      </w:ins>
    </w:p>
    <w:p w14:paraId="7E14EA63" w14:textId="77777777" w:rsidR="0041794A" w:rsidRPr="00DB1ED7" w:rsidRDefault="0041794A" w:rsidP="0041794A">
      <w:pPr>
        <w:rPr>
          <w:ins w:id="454" w:author="Dimitri Podborski" w:date="2024-11-03T10:36:00Z" w16du:dateUtc="2024-11-03T07:36:00Z"/>
          <w:b/>
          <w:bCs/>
          <w:highlight w:val="yellow"/>
        </w:rPr>
      </w:pPr>
      <w:ins w:id="455" w:author="Dimitri Podborski" w:date="2024-11-03T10:36:00Z" w16du:dateUtc="2024-11-03T07:36:00Z">
        <w:r w:rsidRPr="00DB1ED7">
          <w:rPr>
            <w:b/>
            <w:bCs/>
            <w:highlight w:val="yellow"/>
          </w:rPr>
          <w:t>Syntax</w:t>
        </w:r>
      </w:ins>
    </w:p>
    <w:p w14:paraId="0370D7A6" w14:textId="77777777" w:rsidR="0041794A" w:rsidRPr="00DB1ED7" w:rsidRDefault="0041794A" w:rsidP="0041794A">
      <w:pPr>
        <w:pStyle w:val="code0"/>
        <w:rPr>
          <w:ins w:id="456" w:author="Dimitri Podborski" w:date="2024-11-03T10:36:00Z" w16du:dateUtc="2024-11-03T07:36:00Z"/>
          <w:highlight w:val="yellow"/>
        </w:rPr>
      </w:pPr>
      <w:ins w:id="457" w:author="Dimitri Podborski" w:date="2024-11-03T10:36:00Z" w16du:dateUtc="2024-11-03T07:36:00Z">
        <w:r w:rsidRPr="00DB1ED7">
          <w:rPr>
            <w:highlight w:val="yellow"/>
          </w:rPr>
          <w:t>class BitRateBox extends Box('btrt'){</w:t>
        </w:r>
        <w:r w:rsidRPr="00DB1ED7">
          <w:rPr>
            <w:highlight w:val="yellow"/>
          </w:rPr>
          <w:br/>
        </w:r>
        <w:r w:rsidRPr="00DB1ED7">
          <w:rPr>
            <w:highlight w:val="yellow"/>
          </w:rPr>
          <w:tab/>
        </w:r>
        <w:r w:rsidRPr="00DB1ED7">
          <w:rPr>
            <w:rFonts w:hint="eastAsia"/>
            <w:highlight w:val="yellow"/>
          </w:rPr>
          <w:t xml:space="preserve">unsigned int(32) </w:t>
        </w:r>
        <w:r w:rsidRPr="00DB1ED7">
          <w:rPr>
            <w:highlight w:val="yellow"/>
          </w:rPr>
          <w:t>bufferSizeDB</w:t>
        </w:r>
        <w:r w:rsidRPr="00DB1ED7">
          <w:rPr>
            <w:rFonts w:hint="eastAsia"/>
            <w:highlight w:val="yellow"/>
          </w:rPr>
          <w:t>;</w:t>
        </w:r>
        <w:r w:rsidRPr="00DB1ED7">
          <w:rPr>
            <w:highlight w:val="yellow"/>
          </w:rPr>
          <w:br/>
        </w:r>
        <w:r w:rsidRPr="00DB1ED7">
          <w:rPr>
            <w:highlight w:val="yellow"/>
          </w:rPr>
          <w:tab/>
          <w:t>unsigned int(32) maxBitrate;</w:t>
        </w:r>
        <w:r w:rsidRPr="00DB1ED7">
          <w:rPr>
            <w:highlight w:val="yellow"/>
          </w:rPr>
          <w:br/>
        </w:r>
        <w:r w:rsidRPr="00DB1ED7">
          <w:rPr>
            <w:highlight w:val="yellow"/>
          </w:rPr>
          <w:tab/>
          <w:t>unsigned int(32) avgBitrate;</w:t>
        </w:r>
        <w:r w:rsidRPr="00DB1ED7">
          <w:rPr>
            <w:highlight w:val="yellow"/>
          </w:rPr>
          <w:br/>
          <w:t>}</w:t>
        </w:r>
      </w:ins>
    </w:p>
    <w:p w14:paraId="1B0DB321" w14:textId="77777777" w:rsidR="0041794A" w:rsidRPr="00DB1ED7" w:rsidRDefault="0041794A" w:rsidP="0041794A">
      <w:pPr>
        <w:rPr>
          <w:ins w:id="458" w:author="Dimitri Podborski" w:date="2024-11-03T10:36:00Z" w16du:dateUtc="2024-11-03T07:36:00Z"/>
          <w:b/>
          <w:bCs/>
          <w:highlight w:val="yellow"/>
        </w:rPr>
      </w:pPr>
      <w:ins w:id="459" w:author="Dimitri Podborski" w:date="2024-11-03T10:36:00Z" w16du:dateUtc="2024-11-03T07:36:00Z">
        <w:r w:rsidRPr="00DB1ED7">
          <w:rPr>
            <w:b/>
            <w:bCs/>
            <w:highlight w:val="yellow"/>
          </w:rPr>
          <w:t>Semantics</w:t>
        </w:r>
      </w:ins>
    </w:p>
    <w:p w14:paraId="779DB8D3" w14:textId="77777777" w:rsidR="0041794A" w:rsidRPr="00DB1ED7" w:rsidRDefault="0041794A" w:rsidP="0041794A">
      <w:pPr>
        <w:pStyle w:val="fields"/>
        <w:rPr>
          <w:ins w:id="460" w:author="Dimitri Podborski" w:date="2024-11-03T10:36:00Z" w16du:dateUtc="2024-11-03T07:36:00Z"/>
          <w:highlight w:val="yellow"/>
        </w:rPr>
      </w:pPr>
      <w:ins w:id="461" w:author="Dimitri Podborski" w:date="2024-11-03T10:36:00Z" w16du:dateUtc="2024-11-03T07:36:00Z">
        <w:r w:rsidRPr="00DB1ED7">
          <w:rPr>
            <w:rStyle w:val="codeChar1"/>
            <w:highlight w:val="yellow"/>
          </w:rPr>
          <w:t>bufferSizeDB</w:t>
        </w:r>
        <w:r w:rsidRPr="00DB1ED7">
          <w:rPr>
            <w:highlight w:val="yellow"/>
          </w:rPr>
          <w:t xml:space="preserve"> gives the size of the decoding buffer for the media stream in bytes.</w:t>
        </w:r>
      </w:ins>
    </w:p>
    <w:p w14:paraId="78C86D8F" w14:textId="77777777" w:rsidR="0041794A" w:rsidRPr="00DB1ED7" w:rsidRDefault="0041794A" w:rsidP="0041794A">
      <w:pPr>
        <w:pStyle w:val="fields"/>
        <w:rPr>
          <w:ins w:id="462" w:author="Dimitri Podborski" w:date="2024-11-03T10:36:00Z" w16du:dateUtc="2024-11-03T07:36:00Z"/>
          <w:highlight w:val="yellow"/>
        </w:rPr>
      </w:pPr>
      <w:ins w:id="463" w:author="Dimitri Podborski" w:date="2024-11-03T10:36:00Z" w16du:dateUtc="2024-11-03T07:36:00Z">
        <w:r w:rsidRPr="00DB1ED7">
          <w:rPr>
            <w:rStyle w:val="codeChar1"/>
            <w:highlight w:val="yellow"/>
          </w:rPr>
          <w:t>maxBitrate</w:t>
        </w:r>
        <w:r w:rsidRPr="00DB1ED7">
          <w:rPr>
            <w:highlight w:val="yellow"/>
          </w:rPr>
          <w:t xml:space="preserve"> </w:t>
        </w:r>
        <w:r w:rsidRPr="00DB1ED7">
          <w:rPr>
            <w:rFonts w:eastAsiaTheme="minorEastAsia"/>
            <w:szCs w:val="24"/>
            <w:highlight w:val="yellow"/>
          </w:rPr>
          <w:t>gives the maximum rate in bits/second over any window of one second; this is a measured value for stored content, or a value that a stream is configured not to exceed; the stream shall not exceed this bitrate.</w:t>
        </w:r>
      </w:ins>
    </w:p>
    <w:p w14:paraId="3C201158" w14:textId="77777777" w:rsidR="0041794A" w:rsidRDefault="0041794A" w:rsidP="0041794A">
      <w:pPr>
        <w:pStyle w:val="fields"/>
        <w:rPr>
          <w:ins w:id="464" w:author="Dimitri Podborski" w:date="2024-11-03T10:36:00Z" w16du:dateUtc="2024-11-03T07:36:00Z"/>
        </w:rPr>
      </w:pPr>
      <w:ins w:id="465" w:author="Dimitri Podborski" w:date="2024-11-03T10:36:00Z" w16du:dateUtc="2024-11-03T07:36:00Z">
        <w:r w:rsidRPr="00DB1ED7">
          <w:rPr>
            <w:rStyle w:val="codeChar1"/>
            <w:highlight w:val="yellow"/>
          </w:rPr>
          <w:t>avgBitrate</w:t>
        </w:r>
        <w:r w:rsidRPr="00DB1ED7">
          <w:rPr>
            <w:highlight w:val="yellow"/>
          </w:rPr>
          <w:t xml:space="preserve"> </w:t>
        </w:r>
        <w:r w:rsidRPr="00DB1ED7">
          <w:rPr>
            <w:rFonts w:eastAsiaTheme="minorEastAsia"/>
            <w:szCs w:val="24"/>
            <w:highlight w:val="yellow"/>
          </w:rPr>
          <w:t>gives the average rate in bits/second of the stream; this is a measured value (cumulative over the entire presentation) for stored content, or the configured target average bitrate for a stream.</w:t>
        </w:r>
      </w:ins>
    </w:p>
    <w:p w14:paraId="35462354" w14:textId="77777777" w:rsidR="0041794A" w:rsidRDefault="0041794A" w:rsidP="0041794A">
      <w:pPr>
        <w:pStyle w:val="Heading3"/>
        <w:rPr>
          <w:ins w:id="466" w:author="Dimitri Podborski" w:date="2024-11-03T10:36:00Z" w16du:dateUtc="2024-11-03T07:36:00Z"/>
        </w:rPr>
      </w:pPr>
      <w:bookmarkStart w:id="467" w:name="_Toc181533040"/>
      <w:ins w:id="468" w:author="Dimitri Podborski" w:date="2024-11-03T10:36:00Z" w16du:dateUtc="2024-11-03T07:36:00Z">
        <w:r>
          <w:t>Video media</w:t>
        </w:r>
        <w:bookmarkEnd w:id="467"/>
      </w:ins>
    </w:p>
    <w:p w14:paraId="5EC6167F" w14:textId="77777777" w:rsidR="0041794A" w:rsidRPr="00EC5202" w:rsidRDefault="0041794A" w:rsidP="0041794A">
      <w:pPr>
        <w:rPr>
          <w:ins w:id="469" w:author="Dimitri Podborski" w:date="2024-11-03T10:36:00Z" w16du:dateUtc="2024-11-03T07:36:00Z"/>
          <w:b/>
          <w:bCs/>
        </w:rPr>
      </w:pPr>
      <w:ins w:id="470" w:author="Dimitri Podborski" w:date="2024-11-03T10:36:00Z" w16du:dateUtc="2024-11-03T07:36:00Z">
        <w:r w:rsidRPr="00EC5202">
          <w:rPr>
            <w:b/>
            <w:bCs/>
          </w:rPr>
          <w:t>12.1.3</w:t>
        </w:r>
        <w:r w:rsidRPr="00EC5202">
          <w:rPr>
            <w:b/>
            <w:bCs/>
          </w:rPr>
          <w:tab/>
          <w:t>Sample entry</w:t>
        </w:r>
      </w:ins>
    </w:p>
    <w:p w14:paraId="7059DCD3" w14:textId="77777777" w:rsidR="0041794A" w:rsidRPr="00EC5202" w:rsidRDefault="0041794A" w:rsidP="0041794A">
      <w:pPr>
        <w:rPr>
          <w:ins w:id="471" w:author="Dimitri Podborski" w:date="2024-11-03T10:36:00Z" w16du:dateUtc="2024-11-03T07:36:00Z"/>
          <w:b/>
          <w:bCs/>
        </w:rPr>
      </w:pPr>
      <w:ins w:id="472" w:author="Dimitri Podborski" w:date="2024-11-03T10:36:00Z" w16du:dateUtc="2024-11-03T07:36:00Z">
        <w:r w:rsidRPr="00EC5202">
          <w:rPr>
            <w:b/>
            <w:bCs/>
          </w:rPr>
          <w:t>12.1.3.1</w:t>
        </w:r>
        <w:r w:rsidRPr="00EC5202">
          <w:rPr>
            <w:b/>
            <w:bCs/>
          </w:rPr>
          <w:tab/>
          <w:t>Definition</w:t>
        </w:r>
      </w:ins>
    </w:p>
    <w:p w14:paraId="427990ED" w14:textId="77777777" w:rsidR="0041794A" w:rsidRPr="00DB1ED7" w:rsidRDefault="0041794A" w:rsidP="0041794A">
      <w:pPr>
        <w:pStyle w:val="Atom"/>
        <w:tabs>
          <w:tab w:val="left" w:pos="1134"/>
        </w:tabs>
        <w:rPr>
          <w:ins w:id="473" w:author="Dimitri Podborski" w:date="2024-11-03T10:36:00Z" w16du:dateUtc="2024-11-03T07:36:00Z"/>
          <w:highlight w:val="yellow"/>
        </w:rPr>
      </w:pPr>
      <w:ins w:id="474" w:author="Dimitri Podborski" w:date="2024-11-03T10:36:00Z" w16du:dateUtc="2024-11-03T07:36:00Z">
        <w:r w:rsidRPr="00DB1ED7">
          <w:rPr>
            <w:highlight w:val="yellow"/>
          </w:rPr>
          <w:t>Box Types:</w:t>
        </w:r>
        <w:r w:rsidRPr="00DB1ED7">
          <w:rPr>
            <w:highlight w:val="yellow"/>
          </w:rPr>
          <w:tab/>
        </w:r>
        <w:r>
          <w:rPr>
            <w:rStyle w:val="codeChar1"/>
            <w:highlight w:val="yellow"/>
          </w:rPr>
          <w:t>codingname</w:t>
        </w:r>
        <w:r w:rsidRPr="00DB1ED7">
          <w:rPr>
            <w:highlight w:val="yellow"/>
          </w:rPr>
          <w:br/>
          <w:t>Container:</w:t>
        </w:r>
        <w:r w:rsidRPr="00DB1ED7">
          <w:rPr>
            <w:highlight w:val="yellow"/>
          </w:rPr>
          <w:tab/>
        </w:r>
        <w:r w:rsidRPr="00EC5202">
          <w:rPr>
            <w:rStyle w:val="codeChar1"/>
            <w:highlight w:val="yellow"/>
          </w:rPr>
          <w:t>SampleTableBox</w:t>
        </w:r>
        <w:r w:rsidRPr="00DB1ED7">
          <w:rPr>
            <w:highlight w:val="yellow"/>
          </w:rPr>
          <w:br/>
          <w:t>Mandatory:</w:t>
        </w:r>
        <w:r w:rsidRPr="00DB1ED7">
          <w:rPr>
            <w:highlight w:val="yellow"/>
          </w:rPr>
          <w:tab/>
        </w:r>
        <w:r>
          <w:rPr>
            <w:highlight w:val="yellow"/>
          </w:rPr>
          <w:t>Yes, for video tracks</w:t>
        </w:r>
        <w:r w:rsidRPr="00DB1ED7">
          <w:rPr>
            <w:highlight w:val="yellow"/>
          </w:rPr>
          <w:br/>
          <w:t>Quantity:</w:t>
        </w:r>
        <w:r w:rsidRPr="00DB1ED7">
          <w:rPr>
            <w:highlight w:val="yellow"/>
          </w:rPr>
          <w:tab/>
        </w:r>
        <w:r>
          <w:rPr>
            <w:highlight w:val="yellow"/>
          </w:rPr>
          <w:t>O</w:t>
        </w:r>
        <w:r w:rsidRPr="00DB1ED7">
          <w:rPr>
            <w:highlight w:val="yellow"/>
          </w:rPr>
          <w:t>ne</w:t>
        </w:r>
        <w:r>
          <w:rPr>
            <w:highlight w:val="yellow"/>
          </w:rPr>
          <w:t xml:space="preserve"> or More</w:t>
        </w:r>
      </w:ins>
    </w:p>
    <w:p w14:paraId="4CB99AC1" w14:textId="77777777" w:rsidR="0041794A" w:rsidRPr="003176D3" w:rsidRDefault="0041794A" w:rsidP="0041794A">
      <w:pPr>
        <w:rPr>
          <w:ins w:id="475" w:author="Dimitri Podborski" w:date="2024-11-03T10:36:00Z" w16du:dateUtc="2024-11-03T07:36:00Z"/>
        </w:rPr>
      </w:pPr>
      <w:ins w:id="476" w:author="Dimitri Podborski" w:date="2024-11-03T10:36:00Z" w16du:dateUtc="2024-11-03T07:36:00Z">
        <w:r w:rsidRPr="003176D3">
          <w:t xml:space="preserve">Video tracks use </w:t>
        </w:r>
        <w:r w:rsidRPr="00EB20F2">
          <w:rPr>
            <w:rStyle w:val="codeChar1"/>
          </w:rPr>
          <w:t>VisualSampleEntry</w:t>
        </w:r>
        <w:r w:rsidRPr="003176D3">
          <w:t>.</w:t>
        </w:r>
      </w:ins>
    </w:p>
    <w:p w14:paraId="0772C2F8" w14:textId="77777777" w:rsidR="0041794A" w:rsidRPr="003176D3" w:rsidRDefault="0041794A" w:rsidP="0041794A">
      <w:pPr>
        <w:rPr>
          <w:ins w:id="477" w:author="Dimitri Podborski" w:date="2024-11-03T10:36:00Z" w16du:dateUtc="2024-11-03T07:36:00Z"/>
        </w:rPr>
      </w:pPr>
      <w:ins w:id="478" w:author="Dimitri Podborski" w:date="2024-11-03T10:36:00Z" w16du:dateUtc="2024-11-03T07:36:00Z">
        <w:r w:rsidRPr="003176D3">
          <w:t xml:space="preserve">In video tracks, the </w:t>
        </w:r>
        <w:r w:rsidRPr="00456772">
          <w:rPr>
            <w:rStyle w:val="codeZchn"/>
          </w:rPr>
          <w:t>frame_count</w:t>
        </w:r>
        <w:r w:rsidRPr="003176D3">
          <w:t xml:space="preserve"> field</w:t>
        </w:r>
        <w:r>
          <w:t xml:space="preserve"> shall</w:t>
        </w:r>
        <w:r w:rsidRPr="003176D3">
          <w:t xml:space="preserve"> be 1 unless the specification for the media format explicitly documents this template field and permits larger values. That specification must document both how the individual frames of video are found (their size information) and their timing established. That timing might be as simple as dividing the sample duration by the frame count to establish the frame duration.</w:t>
        </w:r>
      </w:ins>
    </w:p>
    <w:p w14:paraId="58AE6A4D" w14:textId="77777777" w:rsidR="0041794A" w:rsidRPr="003176D3" w:rsidRDefault="0041794A" w:rsidP="0041794A">
      <w:pPr>
        <w:rPr>
          <w:ins w:id="479" w:author="Dimitri Podborski" w:date="2024-11-03T10:36:00Z" w16du:dateUtc="2024-11-03T07:36:00Z"/>
        </w:rPr>
      </w:pPr>
      <w:ins w:id="480" w:author="Dimitri Podborski" w:date="2024-11-03T10:36:00Z" w16du:dateUtc="2024-11-03T07:36:00Z">
        <w:r w:rsidRPr="003176D3">
          <w:t xml:space="preserve">The width and height in the video sample entry document the pixel counts that the codec will deliver; this enables the allocation of buffers. Since these are </w:t>
        </w:r>
        <w:proofErr w:type="gramStart"/>
        <w:r w:rsidRPr="003176D3">
          <w:t>counts</w:t>
        </w:r>
        <w:proofErr w:type="gramEnd"/>
        <w:r w:rsidRPr="003176D3">
          <w:t xml:space="preserve"> they do not take into account pixel aspect ratio.</w:t>
        </w:r>
      </w:ins>
    </w:p>
    <w:p w14:paraId="3630ED61" w14:textId="77777777" w:rsidR="0041794A" w:rsidRPr="00456772" w:rsidRDefault="0041794A" w:rsidP="0041794A">
      <w:pPr>
        <w:rPr>
          <w:ins w:id="481" w:author="Dimitri Podborski" w:date="2024-11-03T10:36:00Z" w16du:dateUtc="2024-11-03T07:36:00Z"/>
          <w:b/>
          <w:bCs/>
        </w:rPr>
      </w:pPr>
      <w:ins w:id="482" w:author="Dimitri Podborski" w:date="2024-11-03T10:36:00Z" w16du:dateUtc="2024-11-03T07:36:00Z">
        <w:r w:rsidRPr="00456772">
          <w:rPr>
            <w:b/>
            <w:bCs/>
          </w:rPr>
          <w:t>12.1.3.2</w:t>
        </w:r>
        <w:r w:rsidRPr="00456772">
          <w:rPr>
            <w:b/>
            <w:bCs/>
          </w:rPr>
          <w:tab/>
          <w:t>Syntax</w:t>
        </w:r>
      </w:ins>
    </w:p>
    <w:p w14:paraId="0E0F812D" w14:textId="77777777" w:rsidR="0041794A" w:rsidRDefault="0041794A" w:rsidP="0041794A">
      <w:pPr>
        <w:pStyle w:val="code0"/>
        <w:rPr>
          <w:ins w:id="483" w:author="Dimitri Podborski" w:date="2024-11-03T10:36:00Z" w16du:dateUtc="2024-11-03T07:36:00Z"/>
        </w:rPr>
      </w:pPr>
      <w:ins w:id="484" w:author="Dimitri Podborski" w:date="2024-11-03T10:36:00Z" w16du:dateUtc="2024-11-03T07:36:00Z">
        <w:r>
          <w:t>class VisualSampleEntry(codingname) extends SampleEntry (codingname){</w:t>
        </w:r>
        <w:r>
          <w:br/>
        </w:r>
        <w:r>
          <w:tab/>
          <w:t>unsigned int(16) pre_defined = 0;</w:t>
        </w:r>
        <w:r>
          <w:br/>
        </w:r>
        <w:r>
          <w:tab/>
          <w:t>const unsigned int(16) reserved = 0;</w:t>
        </w:r>
        <w:r>
          <w:br/>
        </w:r>
        <w:r>
          <w:tab/>
          <w:t>unsigned int(32)[3]</w:t>
        </w:r>
        <w:r>
          <w:tab/>
          <w:t>pre_defined = 0;</w:t>
        </w:r>
        <w:r>
          <w:br/>
        </w:r>
        <w:r>
          <w:tab/>
          <w:t>unsigned int(16)</w:t>
        </w:r>
        <w:r>
          <w:tab/>
          <w:t>width;</w:t>
        </w:r>
        <w:r>
          <w:br/>
        </w:r>
        <w:r>
          <w:tab/>
          <w:t>unsigned int(16)</w:t>
        </w:r>
        <w:r>
          <w:tab/>
          <w:t>height;</w:t>
        </w:r>
        <w:r>
          <w:br/>
        </w:r>
        <w:r>
          <w:tab/>
          <w:t>template unsigned int(32)</w:t>
        </w:r>
        <w:r>
          <w:tab/>
          <w:t>horizresolution = 0x00480000;</w:t>
        </w:r>
        <w:r>
          <w:tab/>
          <w:t>// 72 dpi</w:t>
        </w:r>
        <w:r>
          <w:br/>
        </w:r>
        <w:r>
          <w:tab/>
          <w:t>template unsigned int(32)</w:t>
        </w:r>
        <w:r>
          <w:tab/>
          <w:t>vertresolution  = 0x00480000;</w:t>
        </w:r>
        <w:r>
          <w:tab/>
          <w:t>// 72 dpi</w:t>
        </w:r>
        <w:r>
          <w:br/>
        </w:r>
        <w:r>
          <w:tab/>
          <w:t>const unsigned int(32)</w:t>
        </w:r>
        <w:r>
          <w:tab/>
          <w:t>reserved = 0;</w:t>
        </w:r>
        <w:r>
          <w:br/>
        </w:r>
        <w:r>
          <w:tab/>
          <w:t>template unsigned int(16)</w:t>
        </w:r>
        <w:r>
          <w:tab/>
          <w:t>frame_count = 1;</w:t>
        </w:r>
        <w:r>
          <w:br/>
        </w:r>
        <w:r>
          <w:tab/>
        </w:r>
        <w:r>
          <w:rPr>
            <w:lang w:val="en-US"/>
          </w:rPr>
          <w:t>uint(8)</w:t>
        </w:r>
        <w:r w:rsidRPr="00B64B4B">
          <w:rPr>
            <w:lang w:val="en-US"/>
          </w:rPr>
          <w:t>[32]</w:t>
        </w:r>
        <w:r>
          <w:tab/>
          <w:t>compressorname;</w:t>
        </w:r>
        <w:r>
          <w:br/>
        </w:r>
        <w:r>
          <w:tab/>
          <w:t>template unsigned int(16)</w:t>
        </w:r>
        <w:r>
          <w:tab/>
          <w:t>depth = 0x0018;</w:t>
        </w:r>
        <w:r>
          <w:br/>
        </w:r>
        <w:r>
          <w:tab/>
          <w:t>int(16)</w:t>
        </w:r>
        <w:r>
          <w:tab/>
          <w:t>pre_defined = -1;</w:t>
        </w:r>
        <w:r>
          <w:br/>
        </w:r>
        <w:r>
          <w:tab/>
          <w:t>// other boxes from derived specifications</w:t>
        </w:r>
        <w:r>
          <w:br/>
        </w:r>
        <w:r>
          <w:tab/>
        </w:r>
        <w:r w:rsidRPr="00456772">
          <w:rPr>
            <w:highlight w:val="yellow"/>
          </w:rPr>
          <w:t>Box other_boxes[];</w:t>
        </w:r>
        <w:r>
          <w:br/>
        </w:r>
        <w:r w:rsidRPr="00456772">
          <w:rPr>
            <w:strike/>
          </w:rPr>
          <w:tab/>
        </w:r>
        <w:r w:rsidRPr="00456772">
          <w:rPr>
            <w:strike/>
            <w:highlight w:val="red"/>
          </w:rPr>
          <w:t>CleanApertureBox</w:t>
        </w:r>
        <w:r w:rsidRPr="00456772">
          <w:rPr>
            <w:strike/>
            <w:highlight w:val="red"/>
          </w:rPr>
          <w:tab/>
        </w:r>
        <w:r w:rsidRPr="00456772">
          <w:rPr>
            <w:strike/>
            <w:highlight w:val="red"/>
          </w:rPr>
          <w:tab/>
        </w:r>
        <w:r w:rsidRPr="00456772">
          <w:rPr>
            <w:strike/>
            <w:highlight w:val="red"/>
          </w:rPr>
          <w:tab/>
          <w:t>clap;</w:t>
        </w:r>
        <w:r w:rsidRPr="00456772">
          <w:rPr>
            <w:strike/>
            <w:highlight w:val="red"/>
          </w:rPr>
          <w:tab/>
        </w:r>
        <w:r w:rsidRPr="00456772">
          <w:rPr>
            <w:strike/>
            <w:highlight w:val="red"/>
          </w:rPr>
          <w:tab/>
          <w:t>// optional</w:t>
        </w:r>
        <w:r w:rsidRPr="00456772">
          <w:rPr>
            <w:strike/>
            <w:highlight w:val="red"/>
          </w:rPr>
          <w:br/>
        </w:r>
        <w:r w:rsidRPr="00456772">
          <w:rPr>
            <w:strike/>
            <w:highlight w:val="red"/>
          </w:rPr>
          <w:tab/>
          <w:t>PixelAspectRatioBox</w:t>
        </w:r>
        <w:r w:rsidRPr="00456772">
          <w:rPr>
            <w:strike/>
            <w:highlight w:val="red"/>
          </w:rPr>
          <w:tab/>
        </w:r>
        <w:r w:rsidRPr="00456772">
          <w:rPr>
            <w:strike/>
            <w:highlight w:val="red"/>
          </w:rPr>
          <w:tab/>
          <w:t>pasp;</w:t>
        </w:r>
        <w:r w:rsidRPr="00456772">
          <w:rPr>
            <w:strike/>
            <w:highlight w:val="red"/>
          </w:rPr>
          <w:tab/>
        </w:r>
        <w:r w:rsidRPr="00456772">
          <w:rPr>
            <w:strike/>
            <w:highlight w:val="red"/>
          </w:rPr>
          <w:tab/>
          <w:t>// optional</w:t>
        </w:r>
        <w:r>
          <w:br/>
          <w:t>}</w:t>
        </w:r>
      </w:ins>
    </w:p>
    <w:p w14:paraId="03DB5426" w14:textId="77777777" w:rsidR="0041794A" w:rsidRDefault="0041794A" w:rsidP="0041794A">
      <w:pPr>
        <w:rPr>
          <w:ins w:id="485" w:author="Dimitri Podborski" w:date="2024-11-03T10:36:00Z" w16du:dateUtc="2024-11-03T07:36:00Z"/>
        </w:rPr>
      </w:pPr>
      <w:ins w:id="486" w:author="Dimitri Podborski" w:date="2024-11-03T10:36:00Z" w16du:dateUtc="2024-11-03T07:36:00Z">
        <w:r>
          <w:t>...</w:t>
        </w:r>
      </w:ins>
    </w:p>
    <w:p w14:paraId="1037DD25" w14:textId="77777777" w:rsidR="0041794A" w:rsidRPr="00AC065D" w:rsidRDefault="0041794A" w:rsidP="0041794A">
      <w:pPr>
        <w:rPr>
          <w:ins w:id="487" w:author="Dimitri Podborski" w:date="2024-11-03T10:36:00Z" w16du:dateUtc="2024-11-03T07:36:00Z"/>
          <w:b/>
          <w:bCs/>
        </w:rPr>
      </w:pPr>
      <w:ins w:id="488" w:author="Dimitri Podborski" w:date="2024-11-03T10:36:00Z" w16du:dateUtc="2024-11-03T07:36:00Z">
        <w:r w:rsidRPr="00AC065D">
          <w:rPr>
            <w:b/>
            <w:bCs/>
          </w:rPr>
          <w:t>12.1.4</w:t>
        </w:r>
        <w:r w:rsidRPr="00AC065D">
          <w:rPr>
            <w:b/>
            <w:bCs/>
          </w:rPr>
          <w:tab/>
          <w:t>Pixel aspect ratio and clean aperture</w:t>
        </w:r>
      </w:ins>
    </w:p>
    <w:p w14:paraId="4A2B95C7" w14:textId="77777777" w:rsidR="0041794A" w:rsidRPr="00AC065D" w:rsidRDefault="0041794A" w:rsidP="0041794A">
      <w:pPr>
        <w:rPr>
          <w:ins w:id="489" w:author="Dimitri Podborski" w:date="2024-11-03T10:36:00Z" w16du:dateUtc="2024-11-03T07:36:00Z"/>
          <w:b/>
          <w:bCs/>
        </w:rPr>
      </w:pPr>
      <w:ins w:id="490" w:author="Dimitri Podborski" w:date="2024-11-03T10:36:00Z" w16du:dateUtc="2024-11-03T07:36:00Z">
        <w:r w:rsidRPr="00AC065D">
          <w:rPr>
            <w:b/>
            <w:bCs/>
          </w:rPr>
          <w:t>12.1.4.1</w:t>
        </w:r>
        <w:r w:rsidRPr="00AC065D">
          <w:rPr>
            <w:b/>
            <w:bCs/>
          </w:rPr>
          <w:tab/>
          <w:t>Definition</w:t>
        </w:r>
      </w:ins>
    </w:p>
    <w:p w14:paraId="051DDC1F" w14:textId="77777777" w:rsidR="0041794A" w:rsidRPr="00DB1ED7" w:rsidRDefault="0041794A" w:rsidP="0041794A">
      <w:pPr>
        <w:pStyle w:val="Atom"/>
        <w:tabs>
          <w:tab w:val="left" w:pos="1134"/>
        </w:tabs>
        <w:rPr>
          <w:ins w:id="491" w:author="Dimitri Podborski" w:date="2024-11-03T10:36:00Z" w16du:dateUtc="2024-11-03T07:36:00Z"/>
          <w:highlight w:val="yellow"/>
        </w:rPr>
      </w:pPr>
      <w:ins w:id="492" w:author="Dimitri Podborski" w:date="2024-11-03T10:36:00Z" w16du:dateUtc="2024-11-03T07:36:00Z">
        <w:r w:rsidRPr="00DB1ED7">
          <w:rPr>
            <w:highlight w:val="yellow"/>
          </w:rPr>
          <w:t>Box Types:</w:t>
        </w:r>
        <w:r w:rsidRPr="00DB1ED7">
          <w:rPr>
            <w:highlight w:val="yellow"/>
          </w:rPr>
          <w:tab/>
        </w:r>
        <w:r>
          <w:rPr>
            <w:rStyle w:val="codeChar1"/>
            <w:highlight w:val="yellow"/>
          </w:rPr>
          <w:t>pasp</w:t>
        </w:r>
        <w:r w:rsidRPr="00DB1ED7">
          <w:rPr>
            <w:highlight w:val="yellow"/>
          </w:rPr>
          <w:br/>
          <w:t>Container:</w:t>
        </w:r>
        <w:r w:rsidRPr="00DB1ED7">
          <w:rPr>
            <w:highlight w:val="yellow"/>
          </w:rPr>
          <w:tab/>
        </w:r>
        <w:r w:rsidRPr="00AC065D">
          <w:rPr>
            <w:rStyle w:val="codeChar1"/>
            <w:highlight w:val="yellow"/>
          </w:rPr>
          <w:t>VisualSampleEntry</w:t>
        </w:r>
        <w:r w:rsidRPr="00DB1ED7">
          <w:rPr>
            <w:highlight w:val="yellow"/>
          </w:rPr>
          <w:br/>
          <w:t>Mandatory:</w:t>
        </w:r>
        <w:r w:rsidRPr="00DB1ED7">
          <w:rPr>
            <w:highlight w:val="yellow"/>
          </w:rPr>
          <w:tab/>
        </w:r>
        <w:r>
          <w:rPr>
            <w:highlight w:val="yellow"/>
          </w:rPr>
          <w:t>No</w:t>
        </w:r>
        <w:r w:rsidRPr="00DB1ED7">
          <w:rPr>
            <w:highlight w:val="yellow"/>
          </w:rPr>
          <w:br/>
          <w:t>Quantity:</w:t>
        </w:r>
        <w:r w:rsidRPr="00DB1ED7">
          <w:rPr>
            <w:highlight w:val="yellow"/>
          </w:rPr>
          <w:tab/>
        </w:r>
        <w:commentRangeStart w:id="493"/>
        <w:r>
          <w:rPr>
            <w:highlight w:val="yellow"/>
          </w:rPr>
          <w:t>Zero or one</w:t>
        </w:r>
        <w:commentRangeEnd w:id="493"/>
        <w:r>
          <w:rPr>
            <w:rStyle w:val="CommentReference"/>
            <w:rFonts w:ascii="Times New Roman" w:eastAsia="MS Mincho" w:hAnsi="Times New Roman"/>
            <w:lang w:val="en-US"/>
          </w:rPr>
          <w:commentReference w:id="493"/>
        </w:r>
      </w:ins>
    </w:p>
    <w:p w14:paraId="65924928" w14:textId="77777777" w:rsidR="0041794A" w:rsidRPr="00DB1ED7" w:rsidRDefault="0041794A" w:rsidP="0041794A">
      <w:pPr>
        <w:pStyle w:val="Atom"/>
        <w:tabs>
          <w:tab w:val="left" w:pos="1134"/>
        </w:tabs>
        <w:rPr>
          <w:ins w:id="494" w:author="Dimitri Podborski" w:date="2024-11-03T10:36:00Z" w16du:dateUtc="2024-11-03T07:36:00Z"/>
          <w:highlight w:val="yellow"/>
        </w:rPr>
      </w:pPr>
      <w:ins w:id="495" w:author="Dimitri Podborski" w:date="2024-11-03T10:36:00Z" w16du:dateUtc="2024-11-03T07:36:00Z">
        <w:r w:rsidRPr="00DB1ED7">
          <w:rPr>
            <w:highlight w:val="yellow"/>
          </w:rPr>
          <w:t>Box Types:</w:t>
        </w:r>
        <w:r w:rsidRPr="00DB1ED7">
          <w:rPr>
            <w:highlight w:val="yellow"/>
          </w:rPr>
          <w:tab/>
        </w:r>
        <w:r>
          <w:rPr>
            <w:rStyle w:val="codeChar1"/>
            <w:highlight w:val="yellow"/>
          </w:rPr>
          <w:t>clap</w:t>
        </w:r>
        <w:r w:rsidRPr="00DB1ED7">
          <w:rPr>
            <w:highlight w:val="yellow"/>
          </w:rPr>
          <w:br/>
          <w:t>Container:</w:t>
        </w:r>
        <w:r w:rsidRPr="00DB1ED7">
          <w:rPr>
            <w:highlight w:val="yellow"/>
          </w:rPr>
          <w:tab/>
        </w:r>
        <w:r w:rsidRPr="00AC065D">
          <w:rPr>
            <w:rStyle w:val="codeChar1"/>
            <w:highlight w:val="yellow"/>
          </w:rPr>
          <w:t>VisualSampleEntry</w:t>
        </w:r>
        <w:r w:rsidRPr="00DB1ED7">
          <w:rPr>
            <w:highlight w:val="yellow"/>
          </w:rPr>
          <w:br/>
          <w:t>Mandatory:</w:t>
        </w:r>
        <w:r w:rsidRPr="00DB1ED7">
          <w:rPr>
            <w:highlight w:val="yellow"/>
          </w:rPr>
          <w:tab/>
        </w:r>
        <w:r>
          <w:rPr>
            <w:highlight w:val="yellow"/>
          </w:rPr>
          <w:t>No</w:t>
        </w:r>
        <w:r w:rsidRPr="00DB1ED7">
          <w:rPr>
            <w:highlight w:val="yellow"/>
          </w:rPr>
          <w:br/>
          <w:t>Quantity:</w:t>
        </w:r>
        <w:r w:rsidRPr="00DB1ED7">
          <w:rPr>
            <w:highlight w:val="yellow"/>
          </w:rPr>
          <w:tab/>
        </w:r>
        <w:r>
          <w:rPr>
            <w:highlight w:val="yellow"/>
          </w:rPr>
          <w:t>Zero or one</w:t>
        </w:r>
      </w:ins>
    </w:p>
    <w:p w14:paraId="380D70B4" w14:textId="77777777" w:rsidR="0041794A" w:rsidRDefault="0041794A" w:rsidP="0041794A">
      <w:pPr>
        <w:rPr>
          <w:ins w:id="496" w:author="Dimitri Podborski" w:date="2024-11-03T10:36:00Z" w16du:dateUtc="2024-11-03T07:36:00Z"/>
        </w:rPr>
      </w:pPr>
      <w:ins w:id="497" w:author="Dimitri Podborski" w:date="2024-11-03T10:36:00Z" w16du:dateUtc="2024-11-03T07:36:00Z">
        <w:r>
          <w:t>...</w:t>
        </w:r>
      </w:ins>
    </w:p>
    <w:p w14:paraId="76A975D1" w14:textId="77777777" w:rsidR="0041794A" w:rsidRPr="00AC065D" w:rsidRDefault="0041794A" w:rsidP="0041794A">
      <w:pPr>
        <w:rPr>
          <w:ins w:id="498" w:author="Dimitri Podborski" w:date="2024-11-03T10:36:00Z" w16du:dateUtc="2024-11-03T07:36:00Z"/>
          <w:b/>
          <w:bCs/>
        </w:rPr>
      </w:pPr>
      <w:ins w:id="499" w:author="Dimitri Podborski" w:date="2024-11-03T10:36:00Z" w16du:dateUtc="2024-11-03T07:36:00Z">
        <w:r w:rsidRPr="00AC065D">
          <w:rPr>
            <w:b/>
            <w:bCs/>
          </w:rPr>
          <w:t>12.1.5</w:t>
        </w:r>
        <w:r w:rsidRPr="00AC065D">
          <w:rPr>
            <w:b/>
            <w:bCs/>
          </w:rPr>
          <w:tab/>
          <w:t>Colour information</w:t>
        </w:r>
      </w:ins>
    </w:p>
    <w:p w14:paraId="5E19B741" w14:textId="77777777" w:rsidR="0041794A" w:rsidRPr="00AC065D" w:rsidRDefault="0041794A" w:rsidP="0041794A">
      <w:pPr>
        <w:rPr>
          <w:ins w:id="500" w:author="Dimitri Podborski" w:date="2024-11-03T10:36:00Z" w16du:dateUtc="2024-11-03T07:36:00Z"/>
          <w:b/>
          <w:bCs/>
        </w:rPr>
      </w:pPr>
      <w:ins w:id="501" w:author="Dimitri Podborski" w:date="2024-11-03T10:36:00Z" w16du:dateUtc="2024-11-03T07:36:00Z">
        <w:r w:rsidRPr="00AC065D">
          <w:rPr>
            <w:b/>
            <w:bCs/>
          </w:rPr>
          <w:t>12.1.5.1</w:t>
        </w:r>
        <w:r w:rsidRPr="00AC065D">
          <w:rPr>
            <w:b/>
            <w:bCs/>
          </w:rPr>
          <w:tab/>
          <w:t>Definition</w:t>
        </w:r>
      </w:ins>
    </w:p>
    <w:p w14:paraId="1B981AD9" w14:textId="77777777" w:rsidR="0041794A" w:rsidRPr="00DB1ED7" w:rsidRDefault="0041794A" w:rsidP="0041794A">
      <w:pPr>
        <w:pStyle w:val="Atom"/>
        <w:tabs>
          <w:tab w:val="left" w:pos="1134"/>
        </w:tabs>
        <w:rPr>
          <w:ins w:id="502" w:author="Dimitri Podborski" w:date="2024-11-03T10:36:00Z" w16du:dateUtc="2024-11-03T07:36:00Z"/>
          <w:highlight w:val="yellow"/>
        </w:rPr>
      </w:pPr>
      <w:ins w:id="503" w:author="Dimitri Podborski" w:date="2024-11-03T10:36:00Z" w16du:dateUtc="2024-11-03T07:36:00Z">
        <w:r w:rsidRPr="00DB1ED7">
          <w:rPr>
            <w:highlight w:val="yellow"/>
          </w:rPr>
          <w:t>Box Types:</w:t>
        </w:r>
        <w:r w:rsidRPr="00DB1ED7">
          <w:rPr>
            <w:highlight w:val="yellow"/>
          </w:rPr>
          <w:tab/>
        </w:r>
        <w:r>
          <w:rPr>
            <w:rStyle w:val="codeChar1"/>
            <w:highlight w:val="yellow"/>
          </w:rPr>
          <w:t>colr</w:t>
        </w:r>
        <w:r w:rsidRPr="00DB1ED7">
          <w:rPr>
            <w:highlight w:val="yellow"/>
          </w:rPr>
          <w:br/>
          <w:t>Container:</w:t>
        </w:r>
        <w:r w:rsidRPr="00DB1ED7">
          <w:rPr>
            <w:highlight w:val="yellow"/>
          </w:rPr>
          <w:tab/>
        </w:r>
        <w:r w:rsidRPr="00AC065D">
          <w:rPr>
            <w:rStyle w:val="codeChar1"/>
            <w:highlight w:val="yellow"/>
          </w:rPr>
          <w:t>VisualSampleEntry</w:t>
        </w:r>
        <w:r w:rsidRPr="00DB1ED7">
          <w:rPr>
            <w:highlight w:val="yellow"/>
          </w:rPr>
          <w:br/>
          <w:t>Mandatory:</w:t>
        </w:r>
        <w:r w:rsidRPr="00DB1ED7">
          <w:rPr>
            <w:highlight w:val="yellow"/>
          </w:rPr>
          <w:tab/>
        </w:r>
        <w:r>
          <w:rPr>
            <w:highlight w:val="yellow"/>
          </w:rPr>
          <w:t>No</w:t>
        </w:r>
        <w:r w:rsidRPr="00DB1ED7">
          <w:rPr>
            <w:highlight w:val="yellow"/>
          </w:rPr>
          <w:br/>
          <w:t>Quantity:</w:t>
        </w:r>
        <w:r w:rsidRPr="00DB1ED7">
          <w:rPr>
            <w:highlight w:val="yellow"/>
          </w:rPr>
          <w:tab/>
        </w:r>
        <w:r>
          <w:rPr>
            <w:highlight w:val="yellow"/>
          </w:rPr>
          <w:t>Zero or more</w:t>
        </w:r>
      </w:ins>
    </w:p>
    <w:p w14:paraId="354AAF54" w14:textId="77777777" w:rsidR="0041794A" w:rsidRDefault="0041794A" w:rsidP="0041794A">
      <w:pPr>
        <w:rPr>
          <w:ins w:id="504" w:author="Dimitri Podborski" w:date="2024-11-03T10:36:00Z" w16du:dateUtc="2024-11-03T07:36:00Z"/>
        </w:rPr>
      </w:pPr>
      <w:ins w:id="505" w:author="Dimitri Podborski" w:date="2024-11-03T10:36:00Z" w16du:dateUtc="2024-11-03T07:36:00Z">
        <w:r>
          <w:t>...</w:t>
        </w:r>
      </w:ins>
    </w:p>
    <w:p w14:paraId="0D3501B6" w14:textId="77777777" w:rsidR="0041794A" w:rsidRDefault="0041794A" w:rsidP="0041794A">
      <w:pPr>
        <w:rPr>
          <w:ins w:id="506" w:author="Dimitri Podborski" w:date="2024-11-03T10:36:00Z" w16du:dateUtc="2024-11-03T07:36:00Z"/>
        </w:rPr>
      </w:pPr>
      <w:ins w:id="507" w:author="Dimitri Podborski" w:date="2024-11-03T10:36:00Z" w16du:dateUtc="2024-11-03T07:36:00Z">
        <w:r w:rsidRPr="00AC065D">
          <w:rPr>
            <w:highlight w:val="yellow"/>
          </w:rPr>
          <w:t>12.1.5.2</w:t>
        </w:r>
        <w:r w:rsidRPr="00AC065D">
          <w:rPr>
            <w:highlight w:val="yellow"/>
          </w:rPr>
          <w:tab/>
          <w:t>Syntax</w:t>
        </w:r>
      </w:ins>
    </w:p>
    <w:p w14:paraId="458F4E93" w14:textId="77777777" w:rsidR="0041794A" w:rsidRDefault="0041794A" w:rsidP="0041794A">
      <w:pPr>
        <w:rPr>
          <w:ins w:id="508" w:author="Dimitri Podborski" w:date="2024-11-03T10:36:00Z" w16du:dateUtc="2024-11-03T07:36:00Z"/>
          <w:lang w:val="de-DE"/>
        </w:rPr>
      </w:pPr>
      <w:proofErr w:type="spellStart"/>
      <w:ins w:id="509" w:author="Dimitri Podborski" w:date="2024-11-03T10:36:00Z" w16du:dateUtc="2024-11-03T07:36:00Z">
        <w:r w:rsidRPr="00AC065D">
          <w:rPr>
            <w:highlight w:val="magenta"/>
            <w:lang w:val="de-DE"/>
          </w:rPr>
          <w:t>ICC_profile</w:t>
        </w:r>
        <w:proofErr w:type="spellEnd"/>
        <w:r w:rsidRPr="00AC065D">
          <w:rPr>
            <w:highlight w:val="magenta"/>
            <w:lang w:val="de-DE"/>
          </w:rPr>
          <w:t xml:space="preserve"> </w:t>
        </w:r>
        <w:proofErr w:type="spellStart"/>
        <w:r w:rsidRPr="00AC065D">
          <w:rPr>
            <w:highlight w:val="magenta"/>
            <w:lang w:val="de-DE"/>
          </w:rPr>
          <w:t>should</w:t>
        </w:r>
        <w:proofErr w:type="spellEnd"/>
        <w:r w:rsidRPr="00AC065D">
          <w:rPr>
            <w:highlight w:val="magenta"/>
            <w:lang w:val="de-DE"/>
          </w:rPr>
          <w:t xml:space="preserve"> </w:t>
        </w:r>
        <w:proofErr w:type="spellStart"/>
        <w:r w:rsidRPr="00AC065D">
          <w:rPr>
            <w:highlight w:val="magenta"/>
            <w:lang w:val="de-DE"/>
          </w:rPr>
          <w:t>be</w:t>
        </w:r>
        <w:proofErr w:type="spellEnd"/>
        <w:r w:rsidRPr="00AC065D">
          <w:rPr>
            <w:highlight w:val="magenta"/>
            <w:lang w:val="de-DE"/>
          </w:rPr>
          <w:t xml:space="preserve"> </w:t>
        </w:r>
        <w:proofErr w:type="spellStart"/>
        <w:r w:rsidRPr="00AC065D">
          <w:rPr>
            <w:highlight w:val="magenta"/>
            <w:lang w:val="de-DE"/>
          </w:rPr>
          <w:t>defined</w:t>
        </w:r>
        <w:proofErr w:type="spellEnd"/>
        <w:r w:rsidRPr="00AC065D">
          <w:rPr>
            <w:highlight w:val="magenta"/>
            <w:lang w:val="de-DE"/>
          </w:rPr>
          <w:t xml:space="preserve"> </w:t>
        </w:r>
        <w:proofErr w:type="spellStart"/>
        <w:r w:rsidRPr="00AC065D">
          <w:rPr>
            <w:highlight w:val="magenta"/>
            <w:lang w:val="de-DE"/>
          </w:rPr>
          <w:t>as</w:t>
        </w:r>
        <w:proofErr w:type="spellEnd"/>
        <w:r w:rsidRPr="00AC065D">
          <w:rPr>
            <w:highlight w:val="magenta"/>
            <w:lang w:val="de-DE"/>
          </w:rPr>
          <w:t xml:space="preserve"> </w:t>
        </w:r>
        <w:proofErr w:type="spellStart"/>
        <w:proofErr w:type="gramStart"/>
        <w:r w:rsidRPr="00AC065D">
          <w:rPr>
            <w:highlight w:val="magenta"/>
            <w:lang w:val="de-DE"/>
          </w:rPr>
          <w:t>bit</w:t>
        </w:r>
        <w:proofErr w:type="spellEnd"/>
        <w:r w:rsidRPr="00AC065D">
          <w:rPr>
            <w:highlight w:val="magenta"/>
            <w:lang w:val="de-DE"/>
          </w:rPr>
          <w:t>(</w:t>
        </w:r>
        <w:proofErr w:type="gramEnd"/>
        <w:r w:rsidRPr="00AC065D">
          <w:rPr>
            <w:highlight w:val="magenta"/>
            <w:lang w:val="de-DE"/>
          </w:rPr>
          <w:t xml:space="preserve">8) </w:t>
        </w:r>
        <w:proofErr w:type="spellStart"/>
        <w:r w:rsidRPr="00AC065D">
          <w:rPr>
            <w:highlight w:val="magenta"/>
            <w:lang w:val="de-DE"/>
          </w:rPr>
          <w:t>icc_profile</w:t>
        </w:r>
        <w:proofErr w:type="spellEnd"/>
        <w:r w:rsidRPr="00AC065D">
          <w:rPr>
            <w:highlight w:val="magenta"/>
            <w:lang w:val="de-DE"/>
          </w:rPr>
          <w:t>[];</w:t>
        </w:r>
      </w:ins>
    </w:p>
    <w:p w14:paraId="25C644BB" w14:textId="77777777" w:rsidR="0041794A" w:rsidRDefault="0041794A" w:rsidP="0041794A">
      <w:pPr>
        <w:rPr>
          <w:ins w:id="510" w:author="Dimitri Podborski" w:date="2024-11-03T10:36:00Z" w16du:dateUtc="2024-11-03T07:36:00Z"/>
        </w:rPr>
      </w:pPr>
    </w:p>
    <w:p w14:paraId="42477FEB" w14:textId="77777777" w:rsidR="0041794A" w:rsidRPr="00AC065D" w:rsidRDefault="0041794A" w:rsidP="0041794A">
      <w:pPr>
        <w:rPr>
          <w:ins w:id="511" w:author="Dimitri Podborski" w:date="2024-11-03T10:36:00Z" w16du:dateUtc="2024-11-03T07:36:00Z"/>
          <w:b/>
          <w:bCs/>
        </w:rPr>
      </w:pPr>
      <w:ins w:id="512" w:author="Dimitri Podborski" w:date="2024-11-03T10:36:00Z" w16du:dateUtc="2024-11-03T07:36:00Z">
        <w:r w:rsidRPr="00AC065D">
          <w:rPr>
            <w:b/>
            <w:bCs/>
          </w:rPr>
          <w:t>12.1.6</w:t>
        </w:r>
        <w:r w:rsidRPr="00AC065D">
          <w:rPr>
            <w:b/>
            <w:bCs/>
          </w:rPr>
          <w:tab/>
          <w:t>Content light level</w:t>
        </w:r>
      </w:ins>
    </w:p>
    <w:p w14:paraId="4C0326DF" w14:textId="77777777" w:rsidR="0041794A" w:rsidRPr="00AC065D" w:rsidRDefault="0041794A" w:rsidP="0041794A">
      <w:pPr>
        <w:rPr>
          <w:ins w:id="513" w:author="Dimitri Podborski" w:date="2024-11-03T10:36:00Z" w16du:dateUtc="2024-11-03T07:36:00Z"/>
          <w:b/>
          <w:bCs/>
        </w:rPr>
      </w:pPr>
      <w:ins w:id="514" w:author="Dimitri Podborski" w:date="2024-11-03T10:36:00Z" w16du:dateUtc="2024-11-03T07:36:00Z">
        <w:r w:rsidRPr="00AC065D">
          <w:rPr>
            <w:b/>
            <w:bCs/>
          </w:rPr>
          <w:t>12.1.6.1</w:t>
        </w:r>
        <w:r w:rsidRPr="00AC065D">
          <w:rPr>
            <w:b/>
            <w:bCs/>
          </w:rPr>
          <w:tab/>
          <w:t>Definition</w:t>
        </w:r>
      </w:ins>
    </w:p>
    <w:p w14:paraId="2FF7244F" w14:textId="77777777" w:rsidR="0041794A" w:rsidRPr="00DB1ED7" w:rsidRDefault="0041794A" w:rsidP="0041794A">
      <w:pPr>
        <w:pStyle w:val="Atom"/>
        <w:tabs>
          <w:tab w:val="left" w:pos="1134"/>
        </w:tabs>
        <w:rPr>
          <w:ins w:id="515" w:author="Dimitri Podborski" w:date="2024-11-03T10:36:00Z" w16du:dateUtc="2024-11-03T07:36:00Z"/>
          <w:highlight w:val="yellow"/>
        </w:rPr>
      </w:pPr>
      <w:ins w:id="516" w:author="Dimitri Podborski" w:date="2024-11-03T10:36:00Z" w16du:dateUtc="2024-11-03T07:36:00Z">
        <w:r w:rsidRPr="00DB1ED7">
          <w:rPr>
            <w:highlight w:val="yellow"/>
          </w:rPr>
          <w:t>Box Types:</w:t>
        </w:r>
        <w:r w:rsidRPr="00DB1ED7">
          <w:rPr>
            <w:highlight w:val="yellow"/>
          </w:rPr>
          <w:tab/>
        </w:r>
        <w:r>
          <w:rPr>
            <w:rStyle w:val="codeChar1"/>
            <w:highlight w:val="yellow"/>
          </w:rPr>
          <w:t>clli</w:t>
        </w:r>
        <w:r w:rsidRPr="00DB1ED7">
          <w:rPr>
            <w:highlight w:val="yellow"/>
          </w:rPr>
          <w:br/>
          <w:t>Container:</w:t>
        </w:r>
        <w:r w:rsidRPr="00DB1ED7">
          <w:rPr>
            <w:highlight w:val="yellow"/>
          </w:rPr>
          <w:tab/>
        </w:r>
        <w:r w:rsidRPr="00AC065D">
          <w:rPr>
            <w:rStyle w:val="codeChar1"/>
            <w:highlight w:val="yellow"/>
          </w:rPr>
          <w:t>VisualSampleEntry</w:t>
        </w:r>
        <w:r w:rsidRPr="00DB1ED7">
          <w:rPr>
            <w:highlight w:val="yellow"/>
          </w:rPr>
          <w:br/>
          <w:t>Mandatory:</w:t>
        </w:r>
        <w:r w:rsidRPr="00DB1ED7">
          <w:rPr>
            <w:highlight w:val="yellow"/>
          </w:rPr>
          <w:tab/>
        </w:r>
        <w:r>
          <w:rPr>
            <w:highlight w:val="yellow"/>
          </w:rPr>
          <w:t>No</w:t>
        </w:r>
        <w:r w:rsidRPr="00DB1ED7">
          <w:rPr>
            <w:highlight w:val="yellow"/>
          </w:rPr>
          <w:br/>
          <w:t>Quantity:</w:t>
        </w:r>
        <w:r w:rsidRPr="00DB1ED7">
          <w:rPr>
            <w:highlight w:val="yellow"/>
          </w:rPr>
          <w:tab/>
        </w:r>
        <w:r>
          <w:rPr>
            <w:highlight w:val="yellow"/>
          </w:rPr>
          <w:t>Zero or one</w:t>
        </w:r>
      </w:ins>
    </w:p>
    <w:p w14:paraId="3738C8BC" w14:textId="77777777" w:rsidR="0041794A" w:rsidRDefault="0041794A" w:rsidP="0041794A">
      <w:pPr>
        <w:rPr>
          <w:ins w:id="517" w:author="Dimitri Podborski" w:date="2024-11-03T10:36:00Z" w16du:dateUtc="2024-11-03T07:36:00Z"/>
        </w:rPr>
      </w:pPr>
      <w:ins w:id="518" w:author="Dimitri Podborski" w:date="2024-11-03T10:36:00Z" w16du:dateUtc="2024-11-03T07:36:00Z">
        <w:r>
          <w:t>...</w:t>
        </w:r>
      </w:ins>
    </w:p>
    <w:p w14:paraId="1879AC91" w14:textId="77777777" w:rsidR="0041794A" w:rsidRPr="00B376B3" w:rsidRDefault="0041794A" w:rsidP="0041794A">
      <w:pPr>
        <w:rPr>
          <w:ins w:id="519" w:author="Dimitri Podborski" w:date="2024-11-03T10:36:00Z" w16du:dateUtc="2024-11-03T07:36:00Z"/>
          <w:b/>
          <w:bCs/>
          <w:highlight w:val="yellow"/>
        </w:rPr>
      </w:pPr>
      <w:ins w:id="520" w:author="Dimitri Podborski" w:date="2024-11-03T10:36:00Z" w16du:dateUtc="2024-11-03T07:36:00Z">
        <w:r w:rsidRPr="00B376B3">
          <w:rPr>
            <w:b/>
            <w:bCs/>
            <w:highlight w:val="yellow"/>
          </w:rPr>
          <w:t>12.1.6.3</w:t>
        </w:r>
        <w:r w:rsidRPr="00B376B3">
          <w:rPr>
            <w:b/>
            <w:bCs/>
            <w:highlight w:val="yellow"/>
          </w:rPr>
          <w:tab/>
          <w:t>Semantics</w:t>
        </w:r>
      </w:ins>
    </w:p>
    <w:p w14:paraId="0EDDE91B" w14:textId="77777777" w:rsidR="0041794A" w:rsidRPr="00B376B3" w:rsidRDefault="0041794A" w:rsidP="0041794A">
      <w:pPr>
        <w:pStyle w:val="fields"/>
        <w:rPr>
          <w:ins w:id="521" w:author="Dimitri Podborski" w:date="2024-11-03T10:36:00Z" w16du:dateUtc="2024-11-03T07:36:00Z"/>
          <w:highlight w:val="yellow"/>
        </w:rPr>
      </w:pPr>
      <w:ins w:id="522" w:author="Dimitri Podborski" w:date="2024-11-03T10:36:00Z" w16du:dateUtc="2024-11-03T07:36:00Z">
        <w:r w:rsidRPr="00B376B3">
          <w:rPr>
            <w:rFonts w:ascii="Courier New" w:hAnsi="Courier New"/>
            <w:noProof/>
            <w:highlight w:val="yellow"/>
            <w:lang w:val="de-DE"/>
          </w:rPr>
          <w:t>max_content_light_level</w:t>
        </w:r>
        <w:r w:rsidRPr="00B376B3">
          <w:rPr>
            <w:highlight w:val="yellow"/>
          </w:rPr>
          <w:t xml:space="preserve">: </w:t>
        </w:r>
        <w:r w:rsidRPr="005540D1">
          <w:rPr>
            <w:b/>
            <w:bCs/>
            <w:color w:val="FF0000"/>
            <w:highlight w:val="yellow"/>
          </w:rPr>
          <w:t>TBD</w:t>
        </w:r>
        <w:r w:rsidRPr="00B376B3">
          <w:rPr>
            <w:highlight w:val="yellow"/>
          </w:rPr>
          <w:t>.</w:t>
        </w:r>
      </w:ins>
    </w:p>
    <w:p w14:paraId="72446DA6" w14:textId="77777777" w:rsidR="0041794A" w:rsidRPr="00B376B3" w:rsidRDefault="0041794A" w:rsidP="0041794A">
      <w:pPr>
        <w:pStyle w:val="fields"/>
        <w:rPr>
          <w:ins w:id="523" w:author="Dimitri Podborski" w:date="2024-11-03T10:36:00Z" w16du:dateUtc="2024-11-03T07:36:00Z"/>
          <w:highlight w:val="yellow"/>
        </w:rPr>
      </w:pPr>
      <w:ins w:id="524" w:author="Dimitri Podborski" w:date="2024-11-03T10:36:00Z" w16du:dateUtc="2024-11-03T07:36:00Z">
        <w:r w:rsidRPr="00B376B3">
          <w:rPr>
            <w:rFonts w:ascii="Courier New" w:hAnsi="Courier New"/>
            <w:noProof/>
            <w:highlight w:val="yellow"/>
            <w:lang w:val="de-DE"/>
          </w:rPr>
          <w:t>max_pic_average_light_leve:</w:t>
        </w:r>
        <w:r w:rsidRPr="00B376B3">
          <w:rPr>
            <w:highlight w:val="yellow"/>
          </w:rPr>
          <w:t xml:space="preserve"> </w:t>
        </w:r>
        <w:r w:rsidRPr="005540D1">
          <w:rPr>
            <w:rFonts w:eastAsia="Batang"/>
            <w:b/>
            <w:bCs/>
            <w:color w:val="FF0000"/>
            <w:highlight w:val="yellow"/>
            <w:lang w:eastAsia="ko-KR"/>
          </w:rPr>
          <w:t>TBD</w:t>
        </w:r>
      </w:ins>
    </w:p>
    <w:p w14:paraId="462F6607" w14:textId="77777777" w:rsidR="0041794A" w:rsidRPr="00B376B3" w:rsidRDefault="0041794A" w:rsidP="0041794A">
      <w:pPr>
        <w:rPr>
          <w:ins w:id="525" w:author="Dimitri Podborski" w:date="2024-11-03T10:36:00Z" w16du:dateUtc="2024-11-03T07:36:00Z"/>
          <w:highlight w:val="yellow"/>
        </w:rPr>
      </w:pPr>
    </w:p>
    <w:p w14:paraId="2369E39A" w14:textId="77777777" w:rsidR="0041794A" w:rsidRPr="00B376B3" w:rsidRDefault="0041794A" w:rsidP="0041794A">
      <w:pPr>
        <w:rPr>
          <w:ins w:id="526" w:author="Dimitri Podborski" w:date="2024-11-03T10:36:00Z" w16du:dateUtc="2024-11-03T07:36:00Z"/>
          <w:color w:val="FF0000"/>
        </w:rPr>
      </w:pPr>
      <w:ins w:id="527" w:author="Dimitri Podborski" w:date="2024-11-03T10:36:00Z" w16du:dateUtc="2024-11-03T07:36:00Z">
        <w:r w:rsidRPr="005540D1">
          <w:rPr>
            <w:b/>
            <w:bCs/>
            <w:color w:val="FF0000"/>
            <w:highlight w:val="yellow"/>
          </w:rPr>
          <w:t>TBD</w:t>
        </w:r>
        <w:r w:rsidRPr="00B376B3">
          <w:rPr>
            <w:color w:val="FF0000"/>
            <w:highlight w:val="yellow"/>
          </w:rPr>
          <w:t xml:space="preserve"> same as above for mdcv, cclv and </w:t>
        </w:r>
        <w:proofErr w:type="spellStart"/>
        <w:r w:rsidRPr="00B376B3">
          <w:rPr>
            <w:color w:val="FF0000"/>
            <w:highlight w:val="yellow"/>
          </w:rPr>
          <w:t>amve</w:t>
        </w:r>
        <w:proofErr w:type="spellEnd"/>
      </w:ins>
    </w:p>
    <w:p w14:paraId="4C9A5014" w14:textId="62A9917A" w:rsidR="00C910CD" w:rsidRDefault="00C910CD">
      <w:pPr>
        <w:pStyle w:val="Heading1"/>
        <w:rPr>
          <w:ins w:id="528" w:author="Dimitri Podborski" w:date="2024-11-03T10:37:00Z" w16du:dateUtc="2024-11-03T07:37:00Z"/>
        </w:rPr>
        <w:pPrChange w:id="529" w:author="Dimitri Podborski" w:date="2024-11-03T11:02:00Z" w16du:dateUtc="2024-11-03T08:02:00Z">
          <w:pPr/>
        </w:pPrChange>
      </w:pPr>
      <w:bookmarkStart w:id="530" w:name="_Toc181533041"/>
      <w:proofErr w:type="spellStart"/>
      <w:ins w:id="531" w:author="Dimitri Podborski" w:date="2024-11-03T11:00:00Z" w16du:dateUtc="2024-11-03T08:00:00Z">
        <w:r>
          <w:t>Item_name</w:t>
        </w:r>
      </w:ins>
      <w:proofErr w:type="spellEnd"/>
      <w:ins w:id="532" w:author="Dimitri Podborski" w:date="2024-11-03T11:02:00Z" w16du:dateUtc="2024-11-03T08:02:00Z">
        <w:r>
          <w:t xml:space="preserve"> clarifications</w:t>
        </w:r>
      </w:ins>
      <w:bookmarkEnd w:id="530"/>
    </w:p>
    <w:p w14:paraId="68AE9E52" w14:textId="5043B5DD" w:rsidR="00846BCD" w:rsidRPr="0060395C" w:rsidRDefault="00846BCD" w:rsidP="00846BCD">
      <w:pPr>
        <w:pStyle w:val="normal1"/>
        <w:tabs>
          <w:tab w:val="left" w:pos="403"/>
        </w:tabs>
        <w:spacing w:after="240" w:line="240" w:lineRule="auto"/>
        <w:jc w:val="both"/>
        <w:rPr>
          <w:ins w:id="533" w:author="Dimitri Podborski" w:date="2024-11-03T10:39:00Z" w16du:dateUtc="2024-11-03T07:39:00Z"/>
          <w:rFonts w:ascii="Cambria" w:eastAsia="Cambria" w:hAnsi="Cambria" w:cs="Cambria"/>
          <w:i/>
          <w:color w:val="2E75B5"/>
          <w:sz w:val="24"/>
          <w:szCs w:val="24"/>
        </w:rPr>
      </w:pPr>
      <w:ins w:id="534" w:author="Dimitri Podborski" w:date="2024-11-03T10:41:00Z" w16du:dateUtc="2024-11-03T07:41:00Z">
        <w:r>
          <w:rPr>
            <w:rFonts w:ascii="Cambria" w:eastAsia="Cambria" w:hAnsi="Cambria" w:cs="Cambria"/>
            <w:i/>
            <w:color w:val="2E75B5"/>
            <w:sz w:val="24"/>
            <w:szCs w:val="24"/>
          </w:rPr>
          <w:t>C</w:t>
        </w:r>
        <w:r w:rsidRPr="00846BCD">
          <w:rPr>
            <w:rFonts w:ascii="Cambria" w:eastAsia="Cambria" w:hAnsi="Cambria" w:cs="Cambria"/>
            <w:i/>
            <w:color w:val="2E75B5"/>
            <w:sz w:val="24"/>
            <w:szCs w:val="24"/>
          </w:rPr>
          <w:t xml:space="preserve">larify the format and permissible values for </w:t>
        </w:r>
        <w:proofErr w:type="spellStart"/>
        <w:r w:rsidRPr="00846BCD">
          <w:rPr>
            <w:rFonts w:ascii="Cambria" w:eastAsia="Cambria" w:hAnsi="Cambria" w:cs="Cambria"/>
            <w:i/>
            <w:color w:val="2E75B5"/>
            <w:sz w:val="24"/>
            <w:szCs w:val="24"/>
          </w:rPr>
          <w:t>item_name</w:t>
        </w:r>
        <w:proofErr w:type="spellEnd"/>
        <w:r>
          <w:rPr>
            <w:rFonts w:ascii="Cambria" w:eastAsia="Cambria" w:hAnsi="Cambria" w:cs="Cambria"/>
            <w:i/>
            <w:color w:val="2E75B5"/>
            <w:sz w:val="24"/>
            <w:szCs w:val="24"/>
          </w:rPr>
          <w:t xml:space="preserve">. </w:t>
        </w:r>
      </w:ins>
      <w:ins w:id="535" w:author="Dimitri Podborski" w:date="2024-11-03T10:42:00Z" w16du:dateUtc="2024-11-03T07:42:00Z">
        <w:r>
          <w:rPr>
            <w:rFonts w:ascii="Cambria" w:eastAsia="Cambria" w:hAnsi="Cambria" w:cs="Cambria"/>
            <w:i/>
            <w:color w:val="2E75B5"/>
            <w:sz w:val="24"/>
            <w:szCs w:val="24"/>
          </w:rPr>
          <w:t>Remove the following from clause 8.11.6.1</w:t>
        </w:r>
      </w:ins>
      <w:ins w:id="536" w:author="Dimitri Podborski" w:date="2024-11-03T10:41:00Z" w16du:dateUtc="2024-11-03T07:41:00Z">
        <w:r>
          <w:rPr>
            <w:rFonts w:ascii="Cambria" w:eastAsia="Cambria" w:hAnsi="Cambria" w:cs="Cambria"/>
            <w:i/>
            <w:color w:val="2E75B5"/>
            <w:sz w:val="24"/>
            <w:szCs w:val="24"/>
          </w:rPr>
          <w:t>:</w:t>
        </w:r>
      </w:ins>
    </w:p>
    <w:p w14:paraId="50B67081" w14:textId="4700CFB1" w:rsidR="00B55DBC" w:rsidRDefault="00846BCD" w:rsidP="001624FD">
      <w:pPr>
        <w:rPr>
          <w:ins w:id="537" w:author="Dimitri Podborski" w:date="2024-11-03T10:29:00Z" w16du:dateUtc="2024-11-03T07:29:00Z"/>
        </w:rPr>
      </w:pPr>
      <w:ins w:id="538" w:author="Dimitri Podborski" w:date="2024-11-03T10:42:00Z" w16du:dateUtc="2024-11-03T07:42:00Z">
        <w:r w:rsidRPr="00DE5AAB">
          <w:rPr>
            <w:szCs w:val="24"/>
          </w:rPr>
          <w:t xml:space="preserve">The </w:t>
        </w:r>
        <w:proofErr w:type="spellStart"/>
        <w:r w:rsidRPr="00DE5AAB">
          <w:rPr>
            <w:rStyle w:val="ISOCode"/>
          </w:rPr>
          <w:t>item_name</w:t>
        </w:r>
        <w:proofErr w:type="spellEnd"/>
        <w:r w:rsidRPr="00DE5AAB">
          <w:rPr>
            <w:szCs w:val="24"/>
          </w:rPr>
          <w:t xml:space="preserve"> shall be a valid URL (e.g. a simple name, or path name) and shall not be an absolute URL.</w:t>
        </w:r>
      </w:ins>
    </w:p>
    <w:p w14:paraId="0346F74F" w14:textId="0E0A4363" w:rsidR="0041794A" w:rsidRDefault="00846BCD" w:rsidP="001624FD">
      <w:pPr>
        <w:rPr>
          <w:ins w:id="539" w:author="Dimitri Podborski" w:date="2024-11-03T10:42:00Z" w16du:dateUtc="2024-11-03T07:42:00Z"/>
        </w:rPr>
      </w:pPr>
      <w:ins w:id="540" w:author="Dimitri Podborski" w:date="2024-11-03T10:43:00Z" w16du:dateUtc="2024-11-03T07:43:00Z">
        <w:r>
          <w:rPr>
            <w:rFonts w:eastAsia="Cambria" w:cs="Cambria"/>
            <w:i/>
            <w:color w:val="2E75B5"/>
            <w:sz w:val="24"/>
            <w:szCs w:val="24"/>
          </w:rPr>
          <w:t xml:space="preserve">Replace the following in </w:t>
        </w:r>
        <w:r w:rsidRPr="00846BCD">
          <w:rPr>
            <w:rFonts w:eastAsia="Cambria" w:cs="Cambria"/>
            <w:i/>
            <w:color w:val="2E75B5"/>
            <w:sz w:val="24"/>
            <w:szCs w:val="24"/>
          </w:rPr>
          <w:t>clause 8.11.6.3.</w:t>
        </w:r>
      </w:ins>
    </w:p>
    <w:p w14:paraId="49905640" w14:textId="77777777" w:rsidR="00846BCD" w:rsidRPr="00DE5AAB" w:rsidRDefault="00846BCD" w:rsidP="00846BCD">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541" w:author="Dimitri Podborski" w:date="2024-11-03T10:44:00Z" w16du:dateUtc="2024-11-03T07:44:00Z"/>
          <w:rFonts w:eastAsia="MS Mincho"/>
          <w:szCs w:val="24"/>
        </w:rPr>
      </w:pPr>
      <w:proofErr w:type="spellStart"/>
      <w:ins w:id="542" w:author="Dimitri Podborski" w:date="2024-11-03T10:44:00Z" w16du:dateUtc="2024-11-03T07:44:00Z">
        <w:r w:rsidRPr="00DE5AAB">
          <w:rPr>
            <w:rStyle w:val="ISOCode"/>
          </w:rPr>
          <w:t>item_name</w:t>
        </w:r>
        <w:proofErr w:type="spellEnd"/>
        <w:r w:rsidRPr="00DE5AAB">
          <w:rPr>
            <w:rFonts w:eastAsia="MS Mincho"/>
            <w:szCs w:val="24"/>
          </w:rPr>
          <w:t xml:space="preserve"> is the symbolic name of the item (source file for file delivery transmissions).</w:t>
        </w:r>
      </w:ins>
    </w:p>
    <w:p w14:paraId="609F4648" w14:textId="276BBA7D" w:rsidR="00846BCD" w:rsidRDefault="00846BCD" w:rsidP="001624FD">
      <w:pPr>
        <w:rPr>
          <w:ins w:id="543" w:author="Dimitri Podborski" w:date="2024-11-03T10:42:00Z" w16du:dateUtc="2024-11-03T07:42:00Z"/>
        </w:rPr>
      </w:pPr>
      <w:ins w:id="544" w:author="Dimitri Podborski" w:date="2024-11-03T10:44:00Z" w16du:dateUtc="2024-11-03T07:44:00Z">
        <w:r>
          <w:rPr>
            <w:rFonts w:eastAsia="Cambria" w:cs="Cambria"/>
            <w:i/>
            <w:color w:val="2E75B5"/>
            <w:sz w:val="24"/>
            <w:szCs w:val="24"/>
          </w:rPr>
          <w:t>with</w:t>
        </w:r>
      </w:ins>
    </w:p>
    <w:p w14:paraId="27F253EE" w14:textId="58597FE4" w:rsidR="00846BCD" w:rsidRDefault="00846BCD" w:rsidP="00846BCD">
      <w:pPr>
        <w:rPr>
          <w:ins w:id="545" w:author="Dimitri Podborski" w:date="2024-11-03T10:44:00Z" w16du:dateUtc="2024-11-03T07:44:00Z"/>
        </w:rPr>
      </w:pPr>
      <w:ins w:id="546" w:author="Dimitri Podborski" w:date="2024-11-03T10:44:00Z" w16du:dateUtc="2024-11-03T07:44:00Z">
        <w:r w:rsidRPr="00846BCD">
          <w:rPr>
            <w:rStyle w:val="codeZchn"/>
            <w:rPrChange w:id="547" w:author="Dimitri Podborski" w:date="2024-11-03T10:44:00Z" w16du:dateUtc="2024-11-03T07:44:00Z">
              <w:rPr/>
            </w:rPrChange>
          </w:rPr>
          <w:t>item_name</w:t>
        </w:r>
        <w:r>
          <w:t xml:space="preserve"> shall be a string which when spaces and special characters (as defined in RFC 3986) are percent-encoded (as define in RFC 3986) represent a valid relative URL (e.g. a simple name, or path name). When </w:t>
        </w:r>
        <w:proofErr w:type="spellStart"/>
        <w:r>
          <w:t>item_name</w:t>
        </w:r>
        <w:proofErr w:type="spellEnd"/>
        <w:r>
          <w:t xml:space="preserve"> is used in the context of fragment identifiers as specified in Annex C, it shall be percent-encoded.</w:t>
        </w:r>
      </w:ins>
    </w:p>
    <w:p w14:paraId="2463820A" w14:textId="168AA10A" w:rsidR="00846BCD" w:rsidRDefault="00846BCD" w:rsidP="00846BCD">
      <w:pPr>
        <w:rPr>
          <w:ins w:id="548" w:author="Dimitri Podborski" w:date="2024-11-03T10:44:00Z" w16du:dateUtc="2024-11-03T07:44:00Z"/>
        </w:rPr>
      </w:pPr>
      <w:ins w:id="549" w:author="Dimitri Podborski" w:date="2024-11-03T10:44:00Z" w16du:dateUtc="2024-11-03T07:44:00Z">
        <w:r>
          <w:t xml:space="preserve">NOTE: The empty string is a valid value for </w:t>
        </w:r>
        <w:proofErr w:type="spellStart"/>
        <w:r>
          <w:t>item_</w:t>
        </w:r>
        <w:proofErr w:type="gramStart"/>
        <w:r>
          <w:t>name</w:t>
        </w:r>
        <w:proofErr w:type="spellEnd"/>
        <w:proofErr w:type="gramEnd"/>
        <w:r>
          <w:t xml:space="preserve"> but it cannot be used as value for the </w:t>
        </w:r>
        <w:proofErr w:type="spellStart"/>
        <w:r>
          <w:t>item_name</w:t>
        </w:r>
        <w:proofErr w:type="spellEnd"/>
        <w:r>
          <w:t xml:space="preserve"> fragment identifier.</w:t>
        </w:r>
      </w:ins>
    </w:p>
    <w:p w14:paraId="70BEA1DF" w14:textId="76FA1513" w:rsidR="00846BCD" w:rsidRDefault="00354D8C" w:rsidP="001624FD">
      <w:pPr>
        <w:rPr>
          <w:ins w:id="550" w:author="Dimitri Podborski" w:date="2024-11-03T10:46:00Z" w16du:dateUtc="2024-11-03T07:46:00Z"/>
        </w:rPr>
      </w:pPr>
      <w:ins w:id="551" w:author="Dimitri Podborski" w:date="2024-11-03T10:45:00Z" w16du:dateUtc="2024-11-03T07:45:00Z">
        <w:r w:rsidRPr="00354D8C">
          <w:rPr>
            <w:highlight w:val="yellow"/>
            <w:rPrChange w:id="552" w:author="Dimitri Podborski" w:date="2024-11-03T10:45:00Z" w16du:dateUtc="2024-11-03T07:45:00Z">
              <w:rPr/>
            </w:rPrChange>
          </w:rPr>
          <w:t>[Ed. note: We could add the examples to the spec and a NOTE indicating how a resource (e.g. HTML) and its sub-resources (e.g. PNG) can be packaged into multiple items while preserving the links.]</w:t>
        </w:r>
      </w:ins>
    </w:p>
    <w:p w14:paraId="3F2076ED" w14:textId="77777777" w:rsidR="00283E54" w:rsidRPr="00283E54" w:rsidRDefault="00283E54" w:rsidP="00283E54">
      <w:pPr>
        <w:rPr>
          <w:ins w:id="553" w:author="Dimitri Podborski" w:date="2024-11-03T10:46:00Z" w16du:dateUtc="2024-11-03T07:46:00Z"/>
          <w:rFonts w:eastAsia="Cambria" w:cs="Cambria"/>
          <w:i/>
          <w:color w:val="2E75B5"/>
          <w:sz w:val="24"/>
          <w:szCs w:val="24"/>
          <w:rPrChange w:id="554" w:author="Dimitri Podborski" w:date="2024-11-03T10:46:00Z" w16du:dateUtc="2024-11-03T07:46:00Z">
            <w:rPr>
              <w:ins w:id="555" w:author="Dimitri Podborski" w:date="2024-11-03T10:46:00Z" w16du:dateUtc="2024-11-03T07:46:00Z"/>
              <w:b/>
              <w:bCs/>
              <w:lang w:val="en-CA"/>
            </w:rPr>
          </w:rPrChange>
        </w:rPr>
      </w:pPr>
      <w:ins w:id="556" w:author="Dimitri Podborski" w:date="2024-11-03T10:46:00Z" w16du:dateUtc="2024-11-03T07:46:00Z">
        <w:r w:rsidRPr="00283E54">
          <w:rPr>
            <w:rFonts w:eastAsia="Cambria" w:cs="Cambria"/>
            <w:i/>
            <w:color w:val="2E75B5"/>
            <w:sz w:val="24"/>
            <w:szCs w:val="24"/>
            <w:rPrChange w:id="557" w:author="Dimitri Podborski" w:date="2024-11-03T10:46:00Z" w16du:dateUtc="2024-11-03T07:46:00Z">
              <w:rPr>
                <w:b/>
                <w:bCs/>
                <w:lang w:val="en-CA"/>
              </w:rPr>
            </w:rPrChange>
          </w:rPr>
          <w:t xml:space="preserve">To ensure consistency, update Annex C to clarify the handling of </w:t>
        </w:r>
        <w:r w:rsidRPr="00283E54">
          <w:rPr>
            <w:rFonts w:eastAsia="Cambria" w:cs="Cambria"/>
            <w:i/>
            <w:color w:val="2E75B5"/>
            <w:sz w:val="24"/>
            <w:szCs w:val="24"/>
            <w:rPrChange w:id="558" w:author="Dimitri Podborski" w:date="2024-11-03T10:46:00Z" w16du:dateUtc="2024-11-03T07:46:00Z">
              <w:rPr>
                <w:rStyle w:val="codeZchn"/>
                <w:b/>
                <w:bCs/>
              </w:rPr>
            </w:rPrChange>
          </w:rPr>
          <w:t>item_name</w:t>
        </w:r>
        <w:r w:rsidRPr="00283E54">
          <w:rPr>
            <w:rFonts w:eastAsia="Cambria" w:cs="Cambria"/>
            <w:i/>
            <w:color w:val="2E75B5"/>
            <w:sz w:val="24"/>
            <w:szCs w:val="24"/>
            <w:rPrChange w:id="559" w:author="Dimitri Podborski" w:date="2024-11-03T10:46:00Z" w16du:dateUtc="2024-11-03T07:46:00Z">
              <w:rPr>
                <w:b/>
                <w:bCs/>
                <w:lang w:val="en-CA"/>
              </w:rPr>
            </w:rPrChange>
          </w:rPr>
          <w:t xml:space="preserve"> in fragment identifiers:</w:t>
        </w:r>
      </w:ins>
    </w:p>
    <w:p w14:paraId="5B7F49DF" w14:textId="77777777" w:rsidR="00283E54" w:rsidRPr="00151FE2" w:rsidRDefault="00283E54" w:rsidP="00283E54">
      <w:pPr>
        <w:rPr>
          <w:ins w:id="560" w:author="Dimitri Podborski" w:date="2024-11-03T10:46:00Z" w16du:dateUtc="2024-11-03T07:46:00Z"/>
          <w:lang w:val="en-CA"/>
        </w:rPr>
      </w:pPr>
      <w:ins w:id="561" w:author="Dimitri Podborski" w:date="2024-11-03T10:46:00Z" w16du:dateUtc="2024-11-03T07:46:00Z">
        <w:r w:rsidRPr="00151FE2">
          <w:rPr>
            <w:lang w:val="en-CA"/>
          </w:rPr>
          <w:t xml:space="preserve">c) </w:t>
        </w:r>
        <w:r w:rsidRPr="00151FE2">
          <w:rPr>
            <w:rStyle w:val="codeZchn"/>
          </w:rPr>
          <w:t>item_name=&lt;item_name&gt;</w:t>
        </w:r>
        <w:r w:rsidRPr="00151FE2">
          <w:rPr>
            <w:lang w:val="en-CA"/>
          </w:rPr>
          <w:t xml:space="preserve">, identifying the item of the </w:t>
        </w:r>
        <w:r w:rsidRPr="00151FE2">
          <w:rPr>
            <w:rStyle w:val="codeZchn"/>
          </w:rPr>
          <w:t>MetaBox</w:t>
        </w:r>
        <w:r w:rsidRPr="00151FE2">
          <w:rPr>
            <w:lang w:val="en-CA"/>
          </w:rPr>
          <w:t xml:space="preserve"> at the file level that has the given name (as provided in the </w:t>
        </w:r>
        <w:r w:rsidRPr="00151FE2">
          <w:rPr>
            <w:rStyle w:val="codeZchn"/>
          </w:rPr>
          <w:t>ItemInfoBox</w:t>
        </w:r>
        <w:r w:rsidRPr="00151FE2">
          <w:rPr>
            <w:lang w:val="en-CA"/>
          </w:rPr>
          <w:t xml:space="preserve">). The </w:t>
        </w:r>
        <w:r w:rsidRPr="00151FE2">
          <w:rPr>
            <w:rStyle w:val="codeZchn"/>
          </w:rPr>
          <w:t>item_name</w:t>
        </w:r>
        <w:r w:rsidRPr="00151FE2">
          <w:rPr>
            <w:lang w:val="en-CA"/>
          </w:rPr>
          <w:t xml:space="preserve"> shall be percent-encoded in compliance with RFC 3986</w:t>
        </w:r>
        <w:r>
          <w:rPr>
            <w:lang w:val="en-CA"/>
          </w:rPr>
          <w:t xml:space="preserve"> and shall not be an empty string</w:t>
        </w:r>
        <w:r w:rsidRPr="00151FE2">
          <w:rPr>
            <w:lang w:val="en-CA"/>
          </w:rPr>
          <w:t>.</w:t>
        </w:r>
      </w:ins>
    </w:p>
    <w:p w14:paraId="3D41DFCE" w14:textId="77777777" w:rsidR="00283E54" w:rsidRPr="00151FE2" w:rsidRDefault="00283E54" w:rsidP="00283E54">
      <w:pPr>
        <w:rPr>
          <w:ins w:id="562" w:author="Dimitri Podborski" w:date="2024-11-03T10:46:00Z" w16du:dateUtc="2024-11-03T07:46:00Z"/>
          <w:lang w:val="en-CA"/>
        </w:rPr>
      </w:pPr>
      <w:ins w:id="563" w:author="Dimitri Podborski" w:date="2024-11-03T10:46:00Z" w16du:dateUtc="2024-11-03T07:46:00Z">
        <w:r w:rsidRPr="00151FE2">
          <w:rPr>
            <w:lang w:val="en-CA"/>
          </w:rPr>
          <w:t xml:space="preserve">e) </w:t>
        </w:r>
        <w:r w:rsidRPr="00151FE2">
          <w:rPr>
            <w:rStyle w:val="codeZchn"/>
          </w:rPr>
          <w:t>/item_name=&lt;item_name&gt;</w:t>
        </w:r>
        <w:r w:rsidRPr="00151FE2">
          <w:rPr>
            <w:lang w:val="en-CA"/>
          </w:rPr>
          <w:t xml:space="preserve">, identifying the item of the </w:t>
        </w:r>
        <w:r w:rsidRPr="00151FE2">
          <w:rPr>
            <w:rStyle w:val="codeZchn"/>
          </w:rPr>
          <w:t>MetaBox</w:t>
        </w:r>
        <w:r w:rsidRPr="00151FE2">
          <w:rPr>
            <w:lang w:val="en-CA"/>
          </w:rPr>
          <w:t xml:space="preserve"> at the movie level that has the given name (as provided in the </w:t>
        </w:r>
        <w:r w:rsidRPr="00151FE2">
          <w:rPr>
            <w:rStyle w:val="codeZchn"/>
          </w:rPr>
          <w:t>ItemInfoBox</w:t>
        </w:r>
        <w:r w:rsidRPr="00151FE2">
          <w:rPr>
            <w:lang w:val="en-CA"/>
          </w:rPr>
          <w:t xml:space="preserve">). The </w:t>
        </w:r>
        <w:r w:rsidRPr="00151FE2">
          <w:rPr>
            <w:rStyle w:val="codeZchn"/>
          </w:rPr>
          <w:t>item_name</w:t>
        </w:r>
        <w:r w:rsidRPr="00151FE2">
          <w:rPr>
            <w:lang w:val="en-CA"/>
          </w:rPr>
          <w:t xml:space="preserve"> shall be percent-encoded in compliance with RFC 3986</w:t>
        </w:r>
        <w:r>
          <w:rPr>
            <w:lang w:val="en-CA"/>
          </w:rPr>
          <w:t xml:space="preserve"> and shall not be an empty string</w:t>
        </w:r>
        <w:r w:rsidRPr="00151FE2">
          <w:rPr>
            <w:lang w:val="en-CA"/>
          </w:rPr>
          <w:t>.</w:t>
        </w:r>
      </w:ins>
    </w:p>
    <w:p w14:paraId="2333BBFA" w14:textId="77777777" w:rsidR="00283E54" w:rsidRDefault="00283E54" w:rsidP="00283E54">
      <w:pPr>
        <w:rPr>
          <w:ins w:id="564" w:author="Dimitri Podborski" w:date="2024-11-03T10:46:00Z" w16du:dateUtc="2024-11-03T07:46:00Z"/>
          <w:lang w:val="en-CA"/>
        </w:rPr>
      </w:pPr>
      <w:ins w:id="565" w:author="Dimitri Podborski" w:date="2024-11-03T10:46:00Z" w16du:dateUtc="2024-11-03T07:46:00Z">
        <w:r w:rsidRPr="00151FE2">
          <w:rPr>
            <w:lang w:val="en-CA"/>
          </w:rPr>
          <w:t xml:space="preserve">g) </w:t>
        </w:r>
        <w:r w:rsidRPr="00151FE2">
          <w:rPr>
            <w:rStyle w:val="codeZchn"/>
          </w:rPr>
          <w:t>track_ID=&lt;track_ID&gt;/item_name=&lt;item_name&gt;</w:t>
        </w:r>
        <w:r w:rsidRPr="00151FE2">
          <w:rPr>
            <w:lang w:val="en-CA"/>
          </w:rPr>
          <w:t xml:space="preserve">, identifying the item that has the given name (as provided in the </w:t>
        </w:r>
        <w:r w:rsidRPr="00151FE2">
          <w:rPr>
            <w:rStyle w:val="codeZchn"/>
          </w:rPr>
          <w:t>ItemInfoBox</w:t>
        </w:r>
        <w:r w:rsidRPr="00151FE2">
          <w:rPr>
            <w:lang w:val="en-CA"/>
          </w:rPr>
          <w:t xml:space="preserve">) in the </w:t>
        </w:r>
        <w:r w:rsidRPr="00151FE2">
          <w:rPr>
            <w:rStyle w:val="codeZchn"/>
          </w:rPr>
          <w:t>MetaBox</w:t>
        </w:r>
        <w:r w:rsidRPr="00151FE2">
          <w:rPr>
            <w:lang w:val="en-CA"/>
          </w:rPr>
          <w:t xml:space="preserve"> located in the track with the given </w:t>
        </w:r>
        <w:r w:rsidRPr="00151FE2">
          <w:rPr>
            <w:rStyle w:val="codeZchn"/>
          </w:rPr>
          <w:t>track_ID</w:t>
        </w:r>
        <w:r w:rsidRPr="00151FE2">
          <w:rPr>
            <w:lang w:val="en-CA"/>
          </w:rPr>
          <w:t xml:space="preserve">. The </w:t>
        </w:r>
        <w:r w:rsidRPr="00151FE2">
          <w:rPr>
            <w:rStyle w:val="codeZchn"/>
          </w:rPr>
          <w:t>item_name</w:t>
        </w:r>
        <w:r w:rsidRPr="00151FE2">
          <w:rPr>
            <w:lang w:val="en-CA"/>
          </w:rPr>
          <w:t xml:space="preserve"> shall be percent-encoded in compliance with RFC 3986</w:t>
        </w:r>
        <w:r>
          <w:rPr>
            <w:lang w:val="en-CA"/>
          </w:rPr>
          <w:t xml:space="preserve"> and shall not be an empty string.</w:t>
        </w:r>
      </w:ins>
    </w:p>
    <w:p w14:paraId="4B2E4845" w14:textId="77777777" w:rsidR="00283E54" w:rsidRPr="00A70E53" w:rsidRDefault="00283E54">
      <w:pPr>
        <w:spacing w:after="0"/>
        <w:rPr>
          <w:ins w:id="566" w:author="Dimitri Podborski" w:date="2024-11-03T10:46:00Z" w16du:dateUtc="2024-11-03T07:46:00Z"/>
          <w:lang w:val="en-CA"/>
        </w:rPr>
        <w:pPrChange w:id="567" w:author="Dimitri Podborski" w:date="2024-11-03T10:47:00Z" w16du:dateUtc="2024-11-03T07:47:00Z">
          <w:pPr/>
        </w:pPrChange>
      </w:pPr>
      <w:ins w:id="568" w:author="Dimitri Podborski" w:date="2024-11-03T10:46:00Z" w16du:dateUtc="2024-11-03T07:46:00Z">
        <w:r w:rsidRPr="00A70E53">
          <w:rPr>
            <w:lang w:val="en-CA"/>
          </w:rPr>
          <w:t xml:space="preserve">Examples of </w:t>
        </w:r>
        <w:r w:rsidRPr="00A70E53">
          <w:rPr>
            <w:rStyle w:val="codeZchn"/>
          </w:rPr>
          <w:t>item_name</w:t>
        </w:r>
        <w:r w:rsidRPr="00A70E53">
          <w:rPr>
            <w:lang w:val="en-CA"/>
          </w:rPr>
          <w:t xml:space="preserve"> usage in fragment identifiers:</w:t>
        </w:r>
      </w:ins>
    </w:p>
    <w:p w14:paraId="49974ECA" w14:textId="77777777" w:rsidR="00283E54" w:rsidRDefault="00283E54" w:rsidP="00283E54">
      <w:pPr>
        <w:pStyle w:val="ListParagraph"/>
        <w:numPr>
          <w:ilvl w:val="0"/>
          <w:numId w:val="90"/>
        </w:numPr>
        <w:tabs>
          <w:tab w:val="clear" w:pos="403"/>
        </w:tabs>
        <w:spacing w:before="120" w:after="120" w:line="240" w:lineRule="auto"/>
        <w:contextualSpacing/>
        <w:rPr>
          <w:ins w:id="569" w:author="Dimitri Podborski" w:date="2024-11-03T10:46:00Z" w16du:dateUtc="2024-11-03T07:46:00Z"/>
          <w:lang w:val="en-CA"/>
        </w:rPr>
      </w:pPr>
      <w:proofErr w:type="spellStart"/>
      <w:ins w:id="570" w:author="Dimitri Podborski" w:date="2024-11-03T10:46:00Z" w16du:dateUtc="2024-11-03T07:46:00Z">
        <w:r w:rsidRPr="00A70E53">
          <w:rPr>
            <w:lang w:val="en-CA"/>
          </w:rPr>
          <w:t>item_name</w:t>
        </w:r>
        <w:proofErr w:type="spellEnd"/>
        <w:r w:rsidRPr="00A70E53">
          <w:rPr>
            <w:lang w:val="en-CA"/>
          </w:rPr>
          <w:t>=simple-name</w:t>
        </w:r>
      </w:ins>
    </w:p>
    <w:p w14:paraId="4CB67F69" w14:textId="77777777" w:rsidR="00283E54" w:rsidRDefault="00283E54" w:rsidP="00283E54">
      <w:pPr>
        <w:pStyle w:val="ListParagraph"/>
        <w:numPr>
          <w:ilvl w:val="0"/>
          <w:numId w:val="90"/>
        </w:numPr>
        <w:tabs>
          <w:tab w:val="clear" w:pos="403"/>
        </w:tabs>
        <w:spacing w:before="120" w:after="120" w:line="240" w:lineRule="auto"/>
        <w:contextualSpacing/>
        <w:rPr>
          <w:ins w:id="571" w:author="Dimitri Podborski" w:date="2024-11-03T10:46:00Z" w16du:dateUtc="2024-11-03T07:46:00Z"/>
          <w:lang w:val="en-CA"/>
        </w:rPr>
      </w:pPr>
      <w:proofErr w:type="spellStart"/>
      <w:ins w:id="572" w:author="Dimitri Podborski" w:date="2024-11-03T10:46:00Z" w16du:dateUtc="2024-11-03T07:46:00Z">
        <w:r w:rsidRPr="00A70E53">
          <w:rPr>
            <w:lang w:val="en-CA"/>
          </w:rPr>
          <w:t>item_name</w:t>
        </w:r>
        <w:proofErr w:type="spellEnd"/>
        <w:r w:rsidRPr="00A70E53">
          <w:rPr>
            <w:lang w:val="en-CA"/>
          </w:rPr>
          <w:t>=path/to/resource</w:t>
        </w:r>
      </w:ins>
    </w:p>
    <w:p w14:paraId="1042CBCB" w14:textId="77777777" w:rsidR="00283E54" w:rsidRPr="000C59B7" w:rsidRDefault="00283E54" w:rsidP="00283E54">
      <w:pPr>
        <w:pStyle w:val="ListParagraph"/>
        <w:numPr>
          <w:ilvl w:val="0"/>
          <w:numId w:val="90"/>
        </w:numPr>
        <w:tabs>
          <w:tab w:val="clear" w:pos="403"/>
        </w:tabs>
        <w:spacing w:before="120" w:after="120" w:line="240" w:lineRule="auto"/>
        <w:contextualSpacing/>
        <w:rPr>
          <w:ins w:id="573" w:author="Dimitri Podborski" w:date="2024-11-03T10:46:00Z" w16du:dateUtc="2024-11-03T07:46:00Z"/>
          <w:b/>
          <w:bCs/>
          <w:lang w:val="en-CA"/>
        </w:rPr>
      </w:pPr>
      <w:proofErr w:type="spellStart"/>
      <w:ins w:id="574" w:author="Dimitri Podborski" w:date="2024-11-03T10:46:00Z" w16du:dateUtc="2024-11-03T07:46:00Z">
        <w:r>
          <w:rPr>
            <w:lang w:val="en-CA"/>
          </w:rPr>
          <w:t>item_name</w:t>
        </w:r>
        <w:proofErr w:type="spellEnd"/>
        <w:r>
          <w:rPr>
            <w:lang w:val="en-CA"/>
          </w:rPr>
          <w:t>="" -&gt;</w:t>
        </w:r>
        <w:r w:rsidRPr="000C59B7">
          <w:rPr>
            <w:color w:val="FF0000"/>
            <w:lang w:val="en-CA"/>
          </w:rPr>
          <w:t xml:space="preserve"> </w:t>
        </w:r>
        <w:r w:rsidRPr="000C59B7">
          <w:rPr>
            <w:b/>
            <w:bCs/>
            <w:color w:val="FF0000"/>
            <w:lang w:val="en-CA"/>
          </w:rPr>
          <w:t>not allowed</w:t>
        </w:r>
      </w:ins>
    </w:p>
    <w:p w14:paraId="6D90ECC1" w14:textId="77777777" w:rsidR="00283E54" w:rsidRPr="00A70E53" w:rsidRDefault="00283E54" w:rsidP="00283E54">
      <w:pPr>
        <w:pStyle w:val="ListParagraph"/>
        <w:numPr>
          <w:ilvl w:val="0"/>
          <w:numId w:val="90"/>
        </w:numPr>
        <w:tabs>
          <w:tab w:val="clear" w:pos="403"/>
        </w:tabs>
        <w:spacing w:before="120" w:after="120" w:line="240" w:lineRule="auto"/>
        <w:contextualSpacing/>
        <w:rPr>
          <w:ins w:id="575" w:author="Dimitri Podborski" w:date="2024-11-03T10:46:00Z" w16du:dateUtc="2024-11-03T07:46:00Z"/>
          <w:lang w:val="en-CA"/>
        </w:rPr>
      </w:pPr>
      <w:proofErr w:type="spellStart"/>
      <w:ins w:id="576" w:author="Dimitri Podborski" w:date="2024-11-03T10:46:00Z" w16du:dateUtc="2024-11-03T07:46:00Z">
        <w:r w:rsidRPr="00A70E53">
          <w:rPr>
            <w:lang w:val="en-CA"/>
          </w:rPr>
          <w:t>item_name</w:t>
        </w:r>
        <w:proofErr w:type="spellEnd"/>
        <w:r w:rsidRPr="00A70E53">
          <w:rPr>
            <w:lang w:val="en-CA"/>
          </w:rPr>
          <w:t>=HEVC%20Image</w:t>
        </w:r>
      </w:ins>
    </w:p>
    <w:p w14:paraId="7158C056" w14:textId="067FB60F" w:rsidR="009016ED" w:rsidRDefault="00631C4F">
      <w:pPr>
        <w:pStyle w:val="Heading1"/>
        <w:rPr>
          <w:ins w:id="577" w:author="Dimitri Podborski" w:date="2024-11-03T11:03:00Z" w16du:dateUtc="2024-11-03T08:03:00Z"/>
        </w:rPr>
        <w:pPrChange w:id="578" w:author="Dimitri Podborski" w:date="2024-11-03T11:03:00Z" w16du:dateUtc="2024-11-03T08:03:00Z">
          <w:pPr/>
        </w:pPrChange>
      </w:pPr>
      <w:bookmarkStart w:id="579" w:name="_Toc181533042"/>
      <w:ins w:id="580" w:author="Dimitri Podborski" w:date="2024-11-03T11:03:00Z" w16du:dateUtc="2024-11-03T08:03:00Z">
        <w:r>
          <w:t>On codecs string</w:t>
        </w:r>
        <w:bookmarkEnd w:id="579"/>
      </w:ins>
    </w:p>
    <w:p w14:paraId="30919E72" w14:textId="56AC67CC" w:rsidR="009B1399" w:rsidRPr="005D0287" w:rsidRDefault="005D0287" w:rsidP="001624FD">
      <w:pPr>
        <w:rPr>
          <w:ins w:id="581" w:author="Dimitri Podborski" w:date="2024-11-03T15:16:00Z" w16du:dateUtc="2024-11-03T12:16:00Z"/>
          <w:rFonts w:eastAsia="Cambria" w:cs="Cambria"/>
          <w:i/>
          <w:color w:val="2E75B5"/>
          <w:sz w:val="24"/>
          <w:szCs w:val="24"/>
          <w:rPrChange w:id="582" w:author="Dimitri Podborski" w:date="2024-11-03T15:16:00Z" w16du:dateUtc="2024-11-03T12:16:00Z">
            <w:rPr>
              <w:ins w:id="583" w:author="Dimitri Podborski" w:date="2024-11-03T15:16:00Z" w16du:dateUtc="2024-11-03T12:16:00Z"/>
            </w:rPr>
          </w:rPrChange>
        </w:rPr>
      </w:pPr>
      <w:ins w:id="584" w:author="Dimitri Podborski" w:date="2024-11-03T15:15:00Z" w16du:dateUtc="2024-11-03T12:15:00Z">
        <w:r w:rsidRPr="005D0287">
          <w:rPr>
            <w:rFonts w:eastAsia="Cambria" w:cs="Cambria"/>
            <w:i/>
            <w:color w:val="2E75B5"/>
            <w:sz w:val="24"/>
            <w:szCs w:val="24"/>
            <w:rPrChange w:id="585" w:author="Dimitri Podborski" w:date="2024-11-03T15:16:00Z" w16du:dateUtc="2024-11-03T12:16:00Z">
              <w:rPr/>
            </w:rPrChange>
          </w:rPr>
          <w:t>Add a new clause K.2.3</w:t>
        </w:r>
      </w:ins>
      <w:ins w:id="586" w:author="Dimitri Podborski" w:date="2024-11-03T15:16:00Z" w16du:dateUtc="2024-11-03T12:16:00Z">
        <w:r>
          <w:rPr>
            <w:rFonts w:eastAsia="Cambria" w:cs="Cambria"/>
            <w:i/>
            <w:color w:val="2E75B5"/>
            <w:sz w:val="24"/>
            <w:szCs w:val="24"/>
          </w:rPr>
          <w:t>:</w:t>
        </w:r>
      </w:ins>
    </w:p>
    <w:p w14:paraId="199092A9" w14:textId="183075E6" w:rsidR="005D0287" w:rsidRDefault="005D0287">
      <w:pPr>
        <w:pStyle w:val="Heading2"/>
        <w:numPr>
          <w:ilvl w:val="0"/>
          <w:numId w:val="0"/>
        </w:numPr>
        <w:rPr>
          <w:ins w:id="587" w:author="Dimitri Podborski" w:date="2024-11-03T15:17:00Z" w16du:dateUtc="2024-11-03T12:17:00Z"/>
        </w:rPr>
        <w:pPrChange w:id="588" w:author="Dimitri Podborski" w:date="2024-11-03T15:18:00Z" w16du:dateUtc="2024-11-03T12:18:00Z">
          <w:pPr/>
        </w:pPrChange>
      </w:pPr>
      <w:ins w:id="589" w:author="Dimitri Podborski" w:date="2024-11-03T15:17:00Z" w16du:dateUtc="2024-11-03T12:17:00Z">
        <w:r w:rsidRPr="005D0287">
          <w:t xml:space="preserve">K.2.3 Rendering Capabilities as an Extension of the </w:t>
        </w:r>
        <w:r w:rsidRPr="005D0287">
          <w:rPr>
            <w:rStyle w:val="codeZchn"/>
            <w:rPrChange w:id="590" w:author="Dimitri Podborski" w:date="2024-11-03T15:20:00Z" w16du:dateUtc="2024-11-03T12:20:00Z">
              <w:rPr>
                <w:b/>
              </w:rPr>
            </w:rPrChange>
          </w:rPr>
          <w:t>'codecs'</w:t>
        </w:r>
        <w:r w:rsidRPr="005D0287">
          <w:t xml:space="preserve"> parameter</w:t>
        </w:r>
      </w:ins>
    </w:p>
    <w:p w14:paraId="44C2F115" w14:textId="4FFB4BCA" w:rsidR="005D0287" w:rsidRDefault="00737623" w:rsidP="001624FD">
      <w:pPr>
        <w:rPr>
          <w:ins w:id="591" w:author="Dimitri Podborski" w:date="2024-11-03T15:17:00Z" w16du:dateUtc="2024-11-03T12:17:00Z"/>
        </w:rPr>
      </w:pPr>
      <w:ins w:id="592" w:author="Dimitri Podborski" w:date="2024-11-03T15:22:00Z" w16du:dateUtc="2024-11-03T12:22:00Z">
        <w:r w:rsidRPr="00737623">
          <w:t xml:space="preserve">To signal rendering requirements within the existing codecs parameter, this clause defines an optional syntax extension using the reserved four-character code </w:t>
        </w:r>
        <w:r w:rsidRPr="00737623">
          <w:rPr>
            <w:rStyle w:val="codeZchn"/>
            <w:rPrChange w:id="593" w:author="Dimitri Podborski" w:date="2024-11-03T15:22:00Z" w16du:dateUtc="2024-11-03T12:22:00Z">
              <w:rPr/>
            </w:rPrChange>
          </w:rPr>
          <w:t>'also'</w:t>
        </w:r>
        <w:r w:rsidRPr="00737623">
          <w:t xml:space="preserve">. This extension allows for rendering capabilities to be embedded directly in the codecs string, supporting codec-agnostic </w:t>
        </w:r>
      </w:ins>
      <w:ins w:id="594" w:author="Dimitri Podborski" w:date="2024-11-03T15:27:00Z" w16du:dateUtc="2024-11-03T12:27:00Z">
        <w:r w:rsidRPr="00737623">
          <w:t>signalling</w:t>
        </w:r>
      </w:ins>
      <w:ins w:id="595" w:author="Dimitri Podborski" w:date="2024-11-03T15:22:00Z" w16du:dateUtc="2024-11-03T12:22:00Z">
        <w:r w:rsidRPr="00737623">
          <w:t xml:space="preserve"> for media that requires specific rendering configurations.</w:t>
        </w:r>
      </w:ins>
    </w:p>
    <w:p w14:paraId="09BC79E5" w14:textId="5492121B" w:rsidR="005D0287" w:rsidRDefault="00E4215A">
      <w:pPr>
        <w:pStyle w:val="Heading3"/>
        <w:numPr>
          <w:ilvl w:val="0"/>
          <w:numId w:val="0"/>
        </w:numPr>
        <w:rPr>
          <w:ins w:id="596" w:author="Dimitri Podborski" w:date="2024-11-03T15:30:00Z" w16du:dateUtc="2024-11-03T12:30:00Z"/>
        </w:rPr>
        <w:pPrChange w:id="597" w:author="Dimitri Podborski" w:date="2024-11-03T15:31:00Z" w16du:dateUtc="2024-11-03T12:31:00Z">
          <w:pPr/>
        </w:pPrChange>
      </w:pPr>
      <w:ins w:id="598" w:author="Dimitri Podborski" w:date="2024-11-03T15:31:00Z" w16du:dateUtc="2024-11-03T12:31:00Z">
        <w:r w:rsidRPr="00E4215A">
          <w:t>K.2.3.1 Structure of the 'also' 4CC extension</w:t>
        </w:r>
      </w:ins>
    </w:p>
    <w:p w14:paraId="2E994132" w14:textId="02FA1E71" w:rsidR="00E4215A" w:rsidRDefault="00C40C5C" w:rsidP="001624FD">
      <w:pPr>
        <w:rPr>
          <w:ins w:id="599" w:author="Dimitri Podborski" w:date="2024-11-03T15:50:00Z" w16du:dateUtc="2024-11-03T12:50:00Z"/>
        </w:rPr>
      </w:pPr>
      <w:ins w:id="600" w:author="Dimitri Podborski" w:date="2024-11-03T15:49:00Z" w16du:dateUtc="2024-11-03T12:49:00Z">
        <w:r w:rsidRPr="00C40C5C">
          <w:t>Rendering capabilities are defined through key-value pairs, concatenated with plus signs (</w:t>
        </w:r>
        <w:r w:rsidRPr="00C40C5C">
          <w:rPr>
            <w:rStyle w:val="codeZchn"/>
            <w:rPrChange w:id="601" w:author="Dimitri Podborski" w:date="2024-11-03T15:49:00Z" w16du:dateUtc="2024-11-03T12:49:00Z">
              <w:rPr/>
            </w:rPrChange>
          </w:rPr>
          <w:t>+</w:t>
        </w:r>
        <w:r w:rsidRPr="00C40C5C">
          <w:t xml:space="preserve">), following the </w:t>
        </w:r>
        <w:r w:rsidRPr="00C40C5C">
          <w:rPr>
            <w:rStyle w:val="codeZchn"/>
            <w:rPrChange w:id="602" w:author="Dimitri Podborski" w:date="2024-11-03T15:49:00Z" w16du:dateUtc="2024-11-03T12:49:00Z">
              <w:rPr/>
            </w:rPrChange>
          </w:rPr>
          <w:t>'also'</w:t>
        </w:r>
        <w:r w:rsidRPr="00C40C5C">
          <w:t xml:space="preserve"> 4CC prefix. The supported parameters include:</w:t>
        </w:r>
      </w:ins>
    </w:p>
    <w:p w14:paraId="1548F52D" w14:textId="2ADDBE9F" w:rsidR="00C40C5C" w:rsidRDefault="00C40C5C" w:rsidP="001624FD">
      <w:pPr>
        <w:rPr>
          <w:ins w:id="603" w:author="Dimitri Podborski" w:date="2024-11-03T15:49:00Z" w16du:dateUtc="2024-11-03T12:49:00Z"/>
        </w:rPr>
      </w:pPr>
      <w:ins w:id="604" w:author="Dimitri Podborski" w:date="2024-11-03T15:50:00Z" w16du:dateUtc="2024-11-03T12:50:00Z">
        <w:r w:rsidRPr="00C40C5C">
          <w:rPr>
            <w:highlight w:val="yellow"/>
            <w:rPrChange w:id="605" w:author="Dimitri Podborski" w:date="2024-11-03T15:51:00Z" w16du:dateUtc="2024-11-03T12:51:00Z">
              <w:rPr/>
            </w:rPrChange>
          </w:rPr>
          <w:t xml:space="preserve">[Ed. note: the exact format and what separators to use is </w:t>
        </w:r>
      </w:ins>
      <w:ins w:id="606" w:author="Dimitri Podborski" w:date="2024-11-03T15:51:00Z" w16du:dateUtc="2024-11-03T12:51:00Z">
        <w:r w:rsidRPr="00C40C5C">
          <w:rPr>
            <w:highlight w:val="yellow"/>
            <w:rPrChange w:id="607" w:author="Dimitri Podborski" w:date="2024-11-03T15:51:00Z" w16du:dateUtc="2024-11-03T12:51:00Z">
              <w:rPr/>
            </w:rPrChange>
          </w:rPr>
          <w:t>a subject to change]</w:t>
        </w:r>
      </w:ins>
    </w:p>
    <w:p w14:paraId="72CB3D17" w14:textId="77777777" w:rsidR="00C40C5C" w:rsidRDefault="00C40C5C" w:rsidP="00C40C5C">
      <w:pPr>
        <w:pStyle w:val="ListParagraph"/>
        <w:numPr>
          <w:ilvl w:val="0"/>
          <w:numId w:val="95"/>
        </w:numPr>
        <w:rPr>
          <w:ins w:id="608" w:author="Dimitri Podborski" w:date="2024-11-03T15:49:00Z" w16du:dateUtc="2024-11-03T12:49:00Z"/>
        </w:rPr>
      </w:pPr>
      <w:ins w:id="609" w:author="Dimitri Podborski" w:date="2024-11-03T15:49:00Z" w16du:dateUtc="2024-11-03T12:49:00Z">
        <w:r>
          <w:t>Image Type: Specifies the image type (e.g., regular video/texture, alpha, or depth), potentially based on ISO/IEC 23091-2 values.</w:t>
        </w:r>
      </w:ins>
    </w:p>
    <w:p w14:paraId="26A8329A" w14:textId="77777777" w:rsidR="00C40C5C" w:rsidRDefault="00C40C5C" w:rsidP="00C40C5C">
      <w:pPr>
        <w:pStyle w:val="ListParagraph"/>
        <w:numPr>
          <w:ilvl w:val="0"/>
          <w:numId w:val="95"/>
        </w:numPr>
        <w:rPr>
          <w:ins w:id="610" w:author="Dimitri Podborski" w:date="2024-11-03T15:50:00Z" w16du:dateUtc="2024-11-03T12:50:00Z"/>
        </w:rPr>
      </w:pPr>
      <w:proofErr w:type="spellStart"/>
      <w:ins w:id="611" w:author="Dimitri Podborski" w:date="2024-11-03T15:49:00Z" w16du:dateUtc="2024-11-03T12:49:00Z">
        <w:r>
          <w:t>Color</w:t>
        </w:r>
        <w:proofErr w:type="spellEnd"/>
        <w:r>
          <w:t xml:space="preserve"> Space: Indicates the </w:t>
        </w:r>
        <w:proofErr w:type="spellStart"/>
        <w:r>
          <w:t>color</w:t>
        </w:r>
        <w:proofErr w:type="spellEnd"/>
        <w:r>
          <w:t xml:space="preserve"> space (e.g., BT709), aligned with ISO/IEC 23091-2.</w:t>
        </w:r>
      </w:ins>
    </w:p>
    <w:p w14:paraId="08CE493F" w14:textId="1F875A84" w:rsidR="00C40C5C" w:rsidRDefault="00C40C5C" w:rsidP="00C40C5C">
      <w:pPr>
        <w:pStyle w:val="ListParagraph"/>
        <w:numPr>
          <w:ilvl w:val="0"/>
          <w:numId w:val="95"/>
        </w:numPr>
        <w:rPr>
          <w:ins w:id="612" w:author="Dimitri Podborski" w:date="2024-11-03T15:50:00Z" w16du:dateUtc="2024-11-03T12:50:00Z"/>
        </w:rPr>
      </w:pPr>
      <w:ins w:id="613" w:author="Dimitri Podborski" w:date="2024-11-03T15:49:00Z" w16du:dateUtc="2024-11-03T12:49:00Z">
        <w:r>
          <w:t xml:space="preserve">Subsampling: Specifies the subsampling method (e.g., </w:t>
        </w:r>
        <w:proofErr w:type="spellStart"/>
        <w:r>
          <w:t>center</w:t>
        </w:r>
        <w:proofErr w:type="spellEnd"/>
        <w:r>
          <w:t>), also based on ISO/IEC 23091-2.</w:t>
        </w:r>
      </w:ins>
    </w:p>
    <w:p w14:paraId="19F8C5BA" w14:textId="60A60CF0" w:rsidR="00C40C5C" w:rsidRDefault="00C40C5C" w:rsidP="00C40C5C">
      <w:pPr>
        <w:rPr>
          <w:ins w:id="614" w:author="Dimitri Podborski" w:date="2024-11-03T15:53:00Z" w16du:dateUtc="2024-11-03T12:53:00Z"/>
        </w:rPr>
      </w:pPr>
      <w:ins w:id="615" w:author="Dimitri Podborski" w:date="2024-11-03T15:51:00Z" w16du:dateUtc="2024-11-03T12:51:00Z">
        <w:r w:rsidRPr="00785619">
          <w:rPr>
            <w:highlight w:val="yellow"/>
            <w:rPrChange w:id="616" w:author="Dimitri Podborski" w:date="2024-11-03T15:53:00Z" w16du:dateUtc="2024-11-03T12:53:00Z">
              <w:rPr/>
            </w:rPrChange>
          </w:rPr>
          <w:t xml:space="preserve">[Ed. note: other parameters may include film grain </w:t>
        </w:r>
      </w:ins>
      <w:ins w:id="617" w:author="Dimitri Podborski" w:date="2024-11-03T15:52:00Z" w16du:dateUtc="2024-11-03T12:52:00Z">
        <w:r w:rsidRPr="00785619">
          <w:rPr>
            <w:highlight w:val="yellow"/>
            <w:rPrChange w:id="618" w:author="Dimitri Podborski" w:date="2024-11-03T15:53:00Z" w16du:dateUtc="2024-11-03T12:53:00Z">
              <w:rPr/>
            </w:rPrChange>
          </w:rPr>
          <w:t xml:space="preserve">signalling or </w:t>
        </w:r>
        <w:r w:rsidR="00785619" w:rsidRPr="00785619">
          <w:rPr>
            <w:highlight w:val="yellow"/>
            <w:rPrChange w:id="619" w:author="Dimitri Podborski" w:date="2024-11-03T15:53:00Z" w16du:dateUtc="2024-11-03T12:53:00Z">
              <w:rPr/>
            </w:rPrChange>
          </w:rPr>
          <w:t xml:space="preserve">the group could even think about </w:t>
        </w:r>
      </w:ins>
      <w:ins w:id="620" w:author="Dimitri Podborski" w:date="2024-11-03T15:53:00Z" w16du:dateUtc="2024-11-03T12:53:00Z">
        <w:r w:rsidR="00785619" w:rsidRPr="00785619">
          <w:rPr>
            <w:highlight w:val="yellow"/>
            <w:rPrChange w:id="621" w:author="Dimitri Podborski" w:date="2024-11-03T15:53:00Z" w16du:dateUtc="2024-11-03T12:53:00Z">
              <w:rPr/>
            </w:rPrChange>
          </w:rPr>
          <w:t>signalling</w:t>
        </w:r>
      </w:ins>
      <w:ins w:id="622" w:author="Dimitri Podborski" w:date="2024-11-03T15:52:00Z" w16du:dateUtc="2024-11-03T12:52:00Z">
        <w:r w:rsidR="00785619" w:rsidRPr="00785619">
          <w:rPr>
            <w:highlight w:val="yellow"/>
            <w:rPrChange w:id="623" w:author="Dimitri Podborski" w:date="2024-11-03T15:53:00Z" w16du:dateUtc="2024-11-03T12:53:00Z">
              <w:rPr/>
            </w:rPrChange>
          </w:rPr>
          <w:t xml:space="preserve"> encrypt</w:t>
        </w:r>
      </w:ins>
      <w:ins w:id="624" w:author="Dimitri Podborski" w:date="2024-11-03T15:53:00Z" w16du:dateUtc="2024-11-03T12:53:00Z">
        <w:r w:rsidR="00785619" w:rsidRPr="00785619">
          <w:rPr>
            <w:highlight w:val="yellow"/>
            <w:rPrChange w:id="625" w:author="Dimitri Podborski" w:date="2024-11-03T15:53:00Z" w16du:dateUtc="2024-11-03T12:53:00Z">
              <w:rPr/>
            </w:rPrChange>
          </w:rPr>
          <w:t>ion related information]</w:t>
        </w:r>
      </w:ins>
    </w:p>
    <w:p w14:paraId="7C90EC94" w14:textId="77777777" w:rsidR="00785619" w:rsidRDefault="00785619" w:rsidP="00785619">
      <w:pPr>
        <w:rPr>
          <w:ins w:id="626" w:author="Dimitri Podborski" w:date="2024-11-03T15:56:00Z" w16du:dateUtc="2024-11-03T12:56:00Z"/>
        </w:rPr>
      </w:pPr>
      <w:ins w:id="627" w:author="Dimitri Podborski" w:date="2024-11-03T15:56:00Z" w16du:dateUtc="2024-11-03T12:56:00Z">
        <w:r>
          <w:t xml:space="preserve">Example of </w:t>
        </w:r>
        <w:r w:rsidRPr="00785619">
          <w:rPr>
            <w:rStyle w:val="codeZchn"/>
            <w:rPrChange w:id="628" w:author="Dimitri Podborski" w:date="2024-11-03T15:56:00Z" w16du:dateUtc="2024-11-03T12:56:00Z">
              <w:rPr/>
            </w:rPrChange>
          </w:rPr>
          <w:t>'codecs'</w:t>
        </w:r>
        <w:r>
          <w:t xml:space="preserve"> string with rendering capabilities:</w:t>
        </w:r>
      </w:ins>
    </w:p>
    <w:p w14:paraId="1F292151" w14:textId="5ED0D18A" w:rsidR="00785619" w:rsidRDefault="00785619">
      <w:pPr>
        <w:pStyle w:val="code0"/>
        <w:spacing w:after="240"/>
        <w:rPr>
          <w:ins w:id="629" w:author="Dimitri Podborski" w:date="2024-11-03T15:56:00Z" w16du:dateUtc="2024-11-03T12:56:00Z"/>
        </w:rPr>
        <w:pPrChange w:id="630" w:author="Dimitri Podborski" w:date="2024-11-03T15:58:00Z" w16du:dateUtc="2024-11-03T12:58:00Z">
          <w:pPr/>
        </w:pPrChange>
      </w:pPr>
      <w:ins w:id="631" w:author="Dimitri Podborski" w:date="2024-11-03T15:56:00Z" w16du:dateUtc="2024-11-03T12:56:00Z">
        <w:r>
          <w:t>codecs=”also.type=alpha+color=BT709+subsample=center.hev1….”</w:t>
        </w:r>
      </w:ins>
    </w:p>
    <w:p w14:paraId="610FD19F" w14:textId="242B1AEA" w:rsidR="00785619" w:rsidRPr="00C40C5C" w:rsidRDefault="00785619" w:rsidP="00785619">
      <w:pPr>
        <w:rPr>
          <w:ins w:id="632" w:author="Dimitri Podborski" w:date="2024-11-03T15:16:00Z" w16du:dateUtc="2024-11-03T12:16:00Z"/>
        </w:rPr>
      </w:pPr>
      <w:ins w:id="633" w:author="Dimitri Podborski" w:date="2024-11-03T15:57:00Z" w16du:dateUtc="2024-11-03T12:57:00Z">
        <w:r w:rsidRPr="00785619">
          <w:t xml:space="preserve">NOTE: Applications can choose this extension for a consolidated </w:t>
        </w:r>
        <w:proofErr w:type="spellStart"/>
        <w:r w:rsidRPr="00785619">
          <w:t>signaling</w:t>
        </w:r>
        <w:proofErr w:type="spellEnd"/>
        <w:r w:rsidRPr="00785619">
          <w:t xml:space="preserve"> method that combines rendering and codec information within a single </w:t>
        </w:r>
        <w:proofErr w:type="gramStart"/>
        <w:r w:rsidRPr="00785619">
          <w:t>codecs</w:t>
        </w:r>
        <w:proofErr w:type="gramEnd"/>
        <w:r w:rsidRPr="00785619">
          <w:t xml:space="preserve"> parameter. Alternatively, applications may use a separate rendering MIME type parameter as defined in K.7.</w:t>
        </w:r>
      </w:ins>
    </w:p>
    <w:p w14:paraId="615352AC" w14:textId="12EEE816" w:rsidR="005D0287" w:rsidRPr="005D0287" w:rsidRDefault="005D0287" w:rsidP="001624FD">
      <w:pPr>
        <w:rPr>
          <w:ins w:id="634" w:author="Dimitri Podborski" w:date="2024-11-03T15:15:00Z" w16du:dateUtc="2024-11-03T12:15:00Z"/>
          <w:rFonts w:eastAsia="Cambria" w:cs="Cambria"/>
          <w:i/>
          <w:color w:val="2E75B5"/>
          <w:sz w:val="24"/>
          <w:szCs w:val="24"/>
          <w:rPrChange w:id="635" w:author="Dimitri Podborski" w:date="2024-11-03T15:16:00Z" w16du:dateUtc="2024-11-03T12:16:00Z">
            <w:rPr>
              <w:ins w:id="636" w:author="Dimitri Podborski" w:date="2024-11-03T15:15:00Z" w16du:dateUtc="2024-11-03T12:15:00Z"/>
            </w:rPr>
          </w:rPrChange>
        </w:rPr>
      </w:pPr>
      <w:ins w:id="637" w:author="Dimitri Podborski" w:date="2024-11-03T15:16:00Z" w16du:dateUtc="2024-11-03T12:16:00Z">
        <w:r w:rsidRPr="005D0287">
          <w:rPr>
            <w:rFonts w:eastAsia="Cambria" w:cs="Cambria"/>
            <w:i/>
            <w:color w:val="2E75B5"/>
            <w:sz w:val="24"/>
            <w:szCs w:val="24"/>
            <w:rPrChange w:id="638" w:author="Dimitri Podborski" w:date="2024-11-03T15:16:00Z" w16du:dateUtc="2024-11-03T12:16:00Z">
              <w:rPr/>
            </w:rPrChange>
          </w:rPr>
          <w:t>Add a new clause K.7:</w:t>
        </w:r>
      </w:ins>
    </w:p>
    <w:p w14:paraId="0D3FC550" w14:textId="25FB780D" w:rsidR="005D0287" w:rsidRDefault="005D0287">
      <w:pPr>
        <w:pStyle w:val="Heading2"/>
        <w:numPr>
          <w:ilvl w:val="0"/>
          <w:numId w:val="0"/>
        </w:numPr>
        <w:rPr>
          <w:ins w:id="639" w:author="Dimitri Podborski" w:date="2024-11-03T15:19:00Z" w16du:dateUtc="2024-11-03T12:19:00Z"/>
        </w:rPr>
        <w:pPrChange w:id="640" w:author="Dimitri Podborski" w:date="2024-11-03T15:20:00Z" w16du:dateUtc="2024-11-03T12:20:00Z">
          <w:pPr/>
        </w:pPrChange>
      </w:pPr>
      <w:ins w:id="641" w:author="Dimitri Podborski" w:date="2024-11-03T15:19:00Z" w16du:dateUtc="2024-11-03T12:19:00Z">
        <w:r w:rsidRPr="005D0287">
          <w:t xml:space="preserve">K.7 Use of the </w:t>
        </w:r>
        <w:r w:rsidRPr="005D0287">
          <w:rPr>
            <w:rStyle w:val="codeZchn"/>
            <w:rPrChange w:id="642" w:author="Dimitri Podborski" w:date="2024-11-03T15:20:00Z" w16du:dateUtc="2024-11-03T12:20:00Z">
              <w:rPr>
                <w:b/>
              </w:rPr>
            </w:rPrChange>
          </w:rPr>
          <w:t xml:space="preserve">'rendering' </w:t>
        </w:r>
        <w:r w:rsidRPr="005D0287">
          <w:t>parameter</w:t>
        </w:r>
      </w:ins>
    </w:p>
    <w:p w14:paraId="29B36344" w14:textId="002C0CC4" w:rsidR="00E4215A" w:rsidRDefault="00737623" w:rsidP="001624FD">
      <w:pPr>
        <w:rPr>
          <w:ins w:id="643" w:author="Dimitri Podborski" w:date="2024-11-03T15:26:00Z" w16du:dateUtc="2024-11-03T12:26:00Z"/>
        </w:rPr>
      </w:pPr>
      <w:ins w:id="644" w:author="Dimitri Podborski" w:date="2024-11-03T15:26:00Z" w16du:dateUtc="2024-11-03T12:26:00Z">
        <w:r w:rsidRPr="00737623">
          <w:t xml:space="preserve">This clause introduces a new MIME type parameter, </w:t>
        </w:r>
        <w:r w:rsidRPr="00737623">
          <w:rPr>
            <w:rStyle w:val="codeZchn"/>
            <w:rPrChange w:id="645" w:author="Dimitri Podborski" w:date="2024-11-03T15:27:00Z" w16du:dateUtc="2024-11-03T12:27:00Z">
              <w:rPr/>
            </w:rPrChange>
          </w:rPr>
          <w:t>'rendering'</w:t>
        </w:r>
        <w:r w:rsidRPr="00737623">
          <w:t xml:space="preserve">, to provide a codec-agnostic </w:t>
        </w:r>
      </w:ins>
      <w:ins w:id="646" w:author="Dimitri Podborski" w:date="2024-11-03T15:27:00Z" w16du:dateUtc="2024-11-03T12:27:00Z">
        <w:r w:rsidRPr="00737623">
          <w:t>signalling</w:t>
        </w:r>
      </w:ins>
      <w:ins w:id="647" w:author="Dimitri Podborski" w:date="2024-11-03T15:26:00Z" w16du:dateUtc="2024-11-03T12:26:00Z">
        <w:r w:rsidRPr="00737623">
          <w:t xml:space="preserve"> mechanism for rendering capabilities. This parameter is intended for applications that prefer to separate rendering requirements from the 'codecs' parameter, offering a distinct location for rendering information without modifying the </w:t>
        </w:r>
        <w:r w:rsidRPr="00737623">
          <w:rPr>
            <w:rStyle w:val="codeZchn"/>
            <w:rPrChange w:id="648" w:author="Dimitri Podborski" w:date="2024-11-03T15:27:00Z" w16du:dateUtc="2024-11-03T12:27:00Z">
              <w:rPr/>
            </w:rPrChange>
          </w:rPr>
          <w:t>'codecs'</w:t>
        </w:r>
        <w:r w:rsidRPr="00737623">
          <w:t xml:space="preserve"> identifier.</w:t>
        </w:r>
      </w:ins>
    </w:p>
    <w:p w14:paraId="0421BEE8" w14:textId="68F59136" w:rsidR="00E4215A" w:rsidRDefault="00E4215A" w:rsidP="001624FD">
      <w:pPr>
        <w:rPr>
          <w:ins w:id="649" w:author="Dimitri Podborski" w:date="2024-11-03T15:31:00Z" w16du:dateUtc="2024-11-03T12:31:00Z"/>
        </w:rPr>
      </w:pPr>
      <w:ins w:id="650" w:author="Dimitri Podborski" w:date="2024-11-03T15:28:00Z" w16du:dateUtc="2024-11-03T12:28:00Z">
        <w:r w:rsidRPr="00E4215A">
          <w:t xml:space="preserve">Applications may choose between using the </w:t>
        </w:r>
        <w:r w:rsidRPr="00E4215A">
          <w:rPr>
            <w:rStyle w:val="codeZchn"/>
            <w:rPrChange w:id="651" w:author="Dimitri Podborski" w:date="2024-11-03T15:29:00Z" w16du:dateUtc="2024-11-03T12:29:00Z">
              <w:rPr/>
            </w:rPrChange>
          </w:rPr>
          <w:t>'rendering'</w:t>
        </w:r>
        <w:r w:rsidRPr="00E4215A">
          <w:t xml:space="preserve"> MIME type parameter defined in this clause or the </w:t>
        </w:r>
        <w:r w:rsidRPr="00E4215A">
          <w:rPr>
            <w:rStyle w:val="codeZchn"/>
            <w:rPrChange w:id="652" w:author="Dimitri Podborski" w:date="2024-11-03T15:29:00Z" w16du:dateUtc="2024-11-03T12:29:00Z">
              <w:rPr/>
            </w:rPrChange>
          </w:rPr>
          <w:t>'codecs'</w:t>
        </w:r>
        <w:r w:rsidRPr="00E4215A">
          <w:t xml:space="preserve"> parameter extension specified in K.2.3. The choice is application-specific, allowing flexibility based on playback requirements and compatibility considerations.</w:t>
        </w:r>
      </w:ins>
    </w:p>
    <w:p w14:paraId="1EEFA663" w14:textId="22726CB1" w:rsidR="004B4A33" w:rsidRDefault="004B4A33" w:rsidP="004B4A33">
      <w:pPr>
        <w:rPr>
          <w:ins w:id="653" w:author="Dimitri Podborski" w:date="2024-11-03T15:36:00Z" w16du:dateUtc="2024-11-03T12:36:00Z"/>
        </w:rPr>
      </w:pPr>
      <w:ins w:id="654" w:author="Dimitri Podborski" w:date="2024-11-03T15:36:00Z" w16du:dateUtc="2024-11-03T12:36:00Z">
        <w:r>
          <w:t xml:space="preserve">The </w:t>
        </w:r>
        <w:r w:rsidRPr="004B4A33">
          <w:rPr>
            <w:rStyle w:val="codeZchn"/>
            <w:rPrChange w:id="655" w:author="Dimitri Podborski" w:date="2024-11-03T15:37:00Z" w16du:dateUtc="2024-11-03T12:37:00Z">
              <w:rPr/>
            </w:rPrChange>
          </w:rPr>
          <w:t>'rendering'</w:t>
        </w:r>
        <w:r>
          <w:t xml:space="preserve"> parameter uses the same key-value pairs and syntax outlined in K.2.3.1, ensuring consistent and interoperable </w:t>
        </w:r>
      </w:ins>
      <w:ins w:id="656" w:author="Dimitri Podborski" w:date="2024-11-03T15:37:00Z" w16du:dateUtc="2024-11-03T12:37:00Z">
        <w:r>
          <w:t>signalling</w:t>
        </w:r>
      </w:ins>
      <w:ins w:id="657" w:author="Dimitri Podborski" w:date="2024-11-03T15:36:00Z" w16du:dateUtc="2024-11-03T12:36:00Z">
        <w:r>
          <w:t xml:space="preserve"> across implementations.</w:t>
        </w:r>
      </w:ins>
    </w:p>
    <w:p w14:paraId="1BEC9E92" w14:textId="14C70EB1" w:rsidR="004B4A33" w:rsidRDefault="004B4A33" w:rsidP="004B4A33">
      <w:pPr>
        <w:rPr>
          <w:ins w:id="658" w:author="Dimitri Podborski" w:date="2024-11-03T15:36:00Z" w16du:dateUtc="2024-11-03T12:36:00Z"/>
        </w:rPr>
      </w:pPr>
      <w:ins w:id="659" w:author="Dimitri Podborski" w:date="2024-11-03T15:36:00Z" w16du:dateUtc="2024-11-03T12:36:00Z">
        <w:r>
          <w:t xml:space="preserve">Example of Separate </w:t>
        </w:r>
      </w:ins>
      <w:ins w:id="660" w:author="Dimitri Podborski" w:date="2024-11-03T15:39:00Z" w16du:dateUtc="2024-11-03T12:39:00Z">
        <w:r w:rsidRPr="004B4A33">
          <w:rPr>
            <w:rStyle w:val="codeZchn"/>
            <w:rPrChange w:id="661" w:author="Dimitri Podborski" w:date="2024-11-03T15:39:00Z" w16du:dateUtc="2024-11-03T12:39:00Z">
              <w:rPr/>
            </w:rPrChange>
          </w:rPr>
          <w:t>'</w:t>
        </w:r>
      </w:ins>
      <w:ins w:id="662" w:author="Dimitri Podborski" w:date="2024-11-03T15:36:00Z" w16du:dateUtc="2024-11-03T12:36:00Z">
        <w:r w:rsidRPr="004B4A33">
          <w:rPr>
            <w:rStyle w:val="codeZchn"/>
            <w:rPrChange w:id="663" w:author="Dimitri Podborski" w:date="2024-11-03T15:39:00Z" w16du:dateUtc="2024-11-03T12:39:00Z">
              <w:rPr/>
            </w:rPrChange>
          </w:rPr>
          <w:t>rendering</w:t>
        </w:r>
      </w:ins>
      <w:ins w:id="664" w:author="Dimitri Podborski" w:date="2024-11-03T15:39:00Z" w16du:dateUtc="2024-11-03T12:39:00Z">
        <w:r w:rsidRPr="004B4A33">
          <w:rPr>
            <w:rStyle w:val="codeZchn"/>
            <w:rPrChange w:id="665" w:author="Dimitri Podborski" w:date="2024-11-03T15:39:00Z" w16du:dateUtc="2024-11-03T12:39:00Z">
              <w:rPr/>
            </w:rPrChange>
          </w:rPr>
          <w:t>'</w:t>
        </w:r>
      </w:ins>
      <w:ins w:id="666" w:author="Dimitri Podborski" w:date="2024-11-03T15:36:00Z" w16du:dateUtc="2024-11-03T12:36:00Z">
        <w:r>
          <w:t xml:space="preserve"> </w:t>
        </w:r>
      </w:ins>
      <w:ins w:id="667" w:author="Dimitri Podborski" w:date="2024-11-03T15:39:00Z" w16du:dateUtc="2024-11-03T12:39:00Z">
        <w:r>
          <w:t>p</w:t>
        </w:r>
      </w:ins>
      <w:ins w:id="668" w:author="Dimitri Podborski" w:date="2024-11-03T15:36:00Z" w16du:dateUtc="2024-11-03T12:36:00Z">
        <w:r>
          <w:t>arameter:</w:t>
        </w:r>
      </w:ins>
    </w:p>
    <w:p w14:paraId="57061C95" w14:textId="5F8C0800" w:rsidR="004B4A33" w:rsidRDefault="004B4A33">
      <w:pPr>
        <w:pStyle w:val="code0"/>
        <w:rPr>
          <w:ins w:id="669" w:author="Dimitri Podborski" w:date="2024-11-03T15:37:00Z" w16du:dateUtc="2024-11-03T12:37:00Z"/>
        </w:rPr>
        <w:pPrChange w:id="670" w:author="Dimitri Podborski" w:date="2024-11-03T15:37:00Z" w16du:dateUtc="2024-11-03T12:37:00Z">
          <w:pPr/>
        </w:pPrChange>
      </w:pPr>
      <w:ins w:id="671" w:author="Dimitri Podborski" w:date="2024-11-03T15:36:00Z" w16du:dateUtc="2024-11-03T12:36:00Z">
        <w:r>
          <w:t>rendering="type=alpha+color=BT709+subsample=center"</w:t>
        </w:r>
      </w:ins>
    </w:p>
    <w:p w14:paraId="6B06BB79" w14:textId="62FD9813" w:rsidR="004B4A33" w:rsidRDefault="004B4A33" w:rsidP="004B4A33">
      <w:pPr>
        <w:rPr>
          <w:ins w:id="672" w:author="Dimitri Podborski" w:date="2024-11-03T11:03:00Z" w16du:dateUtc="2024-11-03T08:03:00Z"/>
        </w:rPr>
      </w:pPr>
      <w:ins w:id="673" w:author="Dimitri Podborski" w:date="2024-11-03T15:37:00Z" w16du:dateUtc="2024-11-03T12:37:00Z">
        <w:r w:rsidRPr="004B4A33">
          <w:rPr>
            <w:highlight w:val="yellow"/>
            <w:rPrChange w:id="674" w:author="Dimitri Podborski" w:date="2024-11-03T15:39:00Z" w16du:dateUtc="2024-11-03T12:39:00Z">
              <w:rPr/>
            </w:rPrChange>
          </w:rPr>
          <w:t xml:space="preserve">[Ed. note: This is a preliminary example of the </w:t>
        </w:r>
      </w:ins>
      <w:ins w:id="675" w:author="Dimitri Podborski" w:date="2024-11-03T15:42:00Z" w16du:dateUtc="2024-11-03T12:42:00Z">
        <w:r w:rsidR="00C40C5C" w:rsidRPr="00C40C5C">
          <w:rPr>
            <w:highlight w:val="yellow"/>
          </w:rPr>
          <w:t>signalling</w:t>
        </w:r>
      </w:ins>
      <w:ins w:id="676" w:author="Dimitri Podborski" w:date="2024-11-03T15:37:00Z" w16du:dateUtc="2024-11-03T12:37:00Z">
        <w:r w:rsidRPr="004B4A33">
          <w:rPr>
            <w:highlight w:val="yellow"/>
            <w:rPrChange w:id="677" w:author="Dimitri Podborski" w:date="2024-11-03T15:39:00Z" w16du:dateUtc="2024-11-03T12:39:00Z">
              <w:rPr/>
            </w:rPrChange>
          </w:rPr>
          <w:t xml:space="preserve"> and is </w:t>
        </w:r>
      </w:ins>
      <w:ins w:id="678" w:author="Dimitri Podborski" w:date="2024-11-03T15:38:00Z" w16du:dateUtc="2024-11-03T12:38:00Z">
        <w:r w:rsidRPr="004B4A33">
          <w:rPr>
            <w:highlight w:val="yellow"/>
            <w:rPrChange w:id="679" w:author="Dimitri Podborski" w:date="2024-11-03T15:39:00Z" w16du:dateUtc="2024-11-03T12:39:00Z">
              <w:rPr/>
            </w:rPrChange>
          </w:rPr>
          <w:t>subject to change after a larger discussion on the format, separators, sub-parameters, etc.]</w:t>
        </w:r>
      </w:ins>
    </w:p>
    <w:p w14:paraId="357E040F" w14:textId="16D2B392" w:rsidR="00631C4F" w:rsidRDefault="00E84ADE">
      <w:pPr>
        <w:pStyle w:val="Heading1"/>
        <w:rPr>
          <w:ins w:id="680" w:author="Dimitri Podborski" w:date="2024-11-03T11:12:00Z" w16du:dateUtc="2024-11-03T08:12:00Z"/>
        </w:rPr>
        <w:pPrChange w:id="681" w:author="Dimitri Podborski" w:date="2024-11-03T11:13:00Z" w16du:dateUtc="2024-11-03T08:13:00Z">
          <w:pPr/>
        </w:pPrChange>
      </w:pPr>
      <w:bookmarkStart w:id="682" w:name="_Toc181533043"/>
      <w:proofErr w:type="spellStart"/>
      <w:ins w:id="683" w:author="Dimitri Podborski" w:date="2024-11-03T11:12:00Z" w16du:dateUtc="2024-11-03T08:12:00Z">
        <w:r w:rsidRPr="00E84ADE">
          <w:t>ExternalTracks</w:t>
        </w:r>
        <w:bookmarkEnd w:id="682"/>
        <w:proofErr w:type="spellEnd"/>
      </w:ins>
    </w:p>
    <w:p w14:paraId="348831A2" w14:textId="315752CD" w:rsidR="0094270A" w:rsidRPr="0094270A" w:rsidRDefault="0094270A" w:rsidP="0094270A">
      <w:pPr>
        <w:rPr>
          <w:ins w:id="684" w:author="Dimitri Podborski" w:date="2024-11-03T12:06:00Z" w16du:dateUtc="2024-11-03T09:06:00Z"/>
          <w:rFonts w:eastAsia="Cambria" w:cs="Cambria"/>
          <w:i/>
          <w:color w:val="2E75B5"/>
          <w:sz w:val="24"/>
          <w:szCs w:val="24"/>
          <w:rPrChange w:id="685" w:author="Dimitri Podborski" w:date="2024-11-03T12:07:00Z" w16du:dateUtc="2024-11-03T09:07:00Z">
            <w:rPr>
              <w:ins w:id="686" w:author="Dimitri Podborski" w:date="2024-11-03T12:06:00Z" w16du:dateUtc="2024-11-03T09:06:00Z"/>
            </w:rPr>
          </w:rPrChange>
        </w:rPr>
      </w:pPr>
      <w:ins w:id="687" w:author="Dimitri Podborski" w:date="2024-11-03T12:06:00Z" w16du:dateUtc="2024-11-03T09:06:00Z">
        <w:r w:rsidRPr="0094270A">
          <w:rPr>
            <w:rFonts w:eastAsia="Cambria" w:cs="Cambria"/>
            <w:i/>
            <w:color w:val="2E75B5"/>
            <w:sz w:val="24"/>
            <w:szCs w:val="24"/>
            <w:rPrChange w:id="688" w:author="Dimitri Podborski" w:date="2024-11-03T12:07:00Z" w16du:dateUtc="2024-11-03T09:07:00Z">
              <w:rPr/>
            </w:rPrChange>
          </w:rPr>
          <w:t>Add new section in track structure (section 8.3)</w:t>
        </w:r>
      </w:ins>
    </w:p>
    <w:p w14:paraId="67E4D14A" w14:textId="77777777" w:rsidR="0094270A" w:rsidRDefault="0094270A" w:rsidP="0094270A">
      <w:pPr>
        <w:rPr>
          <w:ins w:id="689" w:author="Dimitri Podborski" w:date="2024-11-03T12:06:00Z" w16du:dateUtc="2024-11-03T09:06:00Z"/>
        </w:rPr>
      </w:pPr>
      <w:ins w:id="690" w:author="Dimitri Podborski" w:date="2024-11-03T12:06:00Z" w16du:dateUtc="2024-11-03T09:06:00Z">
        <w:r>
          <w:t>8.3.7 External Tracks</w:t>
        </w:r>
      </w:ins>
    </w:p>
    <w:p w14:paraId="75DF1548" w14:textId="1948035D" w:rsidR="0094270A" w:rsidRDefault="0094270A" w:rsidP="0094270A">
      <w:pPr>
        <w:rPr>
          <w:ins w:id="691" w:author="Dimitri Podborski" w:date="2024-11-03T12:06:00Z" w16du:dateUtc="2024-11-03T09:06:00Z"/>
        </w:rPr>
      </w:pPr>
      <w:ins w:id="692" w:author="Dimitri Podborski" w:date="2024-11-03T12:06:00Z" w16du:dateUtc="2024-11-03T09:06:00Z">
        <w:r>
          <w:t>8.3.7.1 External Track Box</w:t>
        </w:r>
      </w:ins>
    </w:p>
    <w:p w14:paraId="0A406B36" w14:textId="77777777" w:rsidR="0094270A" w:rsidRDefault="0094270A" w:rsidP="0094270A">
      <w:pPr>
        <w:rPr>
          <w:ins w:id="693" w:author="Dimitri Podborski" w:date="2024-11-03T12:06:00Z" w16du:dateUtc="2024-11-03T09:06:00Z"/>
        </w:rPr>
      </w:pPr>
      <w:ins w:id="694" w:author="Dimitri Podborski" w:date="2024-11-03T12:06:00Z" w16du:dateUtc="2024-11-03T09:06:00Z">
        <w:r>
          <w:t>8.3.7.1.1 Definition</w:t>
        </w:r>
      </w:ins>
    </w:p>
    <w:p w14:paraId="645DBA6D" w14:textId="77777777" w:rsidR="0094270A" w:rsidRDefault="0094270A">
      <w:pPr>
        <w:spacing w:beforeAutospacing="1" w:afterAutospacing="1"/>
        <w:jc w:val="left"/>
        <w:rPr>
          <w:ins w:id="695" w:author="Dimitri Podborski" w:date="2024-11-03T12:06:00Z" w16du:dateUtc="2024-11-03T09:06:00Z"/>
          <w:lang w:eastAsia="fr-FR"/>
        </w:rPr>
        <w:pPrChange w:id="696" w:author="Dimitri Podborski" w:date="2024-11-03T12:07:00Z" w16du:dateUtc="2024-11-03T09:07:00Z">
          <w:pPr>
            <w:spacing w:beforeAutospacing="1" w:afterAutospacing="1"/>
          </w:pPr>
        </w:pPrChange>
      </w:pPr>
      <w:proofErr w:type="spellStart"/>
      <w:ins w:id="697" w:author="Dimitri Podborski" w:date="2024-11-03T12:06:00Z" w16du:dateUtc="2024-11-03T09:06:00Z">
        <w:r>
          <w:rPr>
            <w:lang w:eastAsia="fr-FR"/>
          </w:rPr>
          <w:t>BoxType</w:t>
        </w:r>
        <w:proofErr w:type="spellEnd"/>
        <w:r>
          <w:rPr>
            <w:lang w:eastAsia="fr-FR"/>
          </w:rPr>
          <w:t xml:space="preserve">: </w:t>
        </w:r>
        <w:r>
          <w:rPr>
            <w:rFonts w:ascii="CourierNewPSMT" w:hAnsi="CourierNewPSMT" w:cs="CourierNewPSMT"/>
            <w:lang w:eastAsia="fr-FR"/>
          </w:rPr>
          <w:t>'</w:t>
        </w:r>
        <w:proofErr w:type="spellStart"/>
        <w:r>
          <w:rPr>
            <w:rFonts w:ascii="CourierNewPSMT" w:hAnsi="CourierNewPSMT" w:cs="CourierNewPSMT"/>
            <w:lang w:eastAsia="fr-FR"/>
          </w:rPr>
          <w:t>extk</w:t>
        </w:r>
        <w:proofErr w:type="spellEnd"/>
        <w:r>
          <w:rPr>
            <w:rFonts w:ascii="CourierNewPSMT" w:hAnsi="CourierNewPSMT" w:cs="CourierNewPSMT"/>
            <w:lang w:eastAsia="fr-FR"/>
          </w:rPr>
          <w:t xml:space="preserve">' </w:t>
        </w:r>
        <w:r>
          <w:br/>
        </w:r>
        <w:r>
          <w:rPr>
            <w:lang w:eastAsia="fr-FR"/>
          </w:rPr>
          <w:t>Container: ‘</w:t>
        </w:r>
        <w:proofErr w:type="spellStart"/>
        <w:r>
          <w:rPr>
            <w:lang w:eastAsia="fr-FR"/>
          </w:rPr>
          <w:t>moov</w:t>
        </w:r>
        <w:proofErr w:type="spellEnd"/>
        <w:r>
          <w:rPr>
            <w:lang w:eastAsia="fr-FR"/>
          </w:rPr>
          <w:t xml:space="preserve">’ </w:t>
        </w:r>
        <w:r>
          <w:br/>
        </w:r>
        <w:r>
          <w:rPr>
            <w:lang w:eastAsia="fr-FR"/>
          </w:rPr>
          <w:t>Mandatory: No</w:t>
        </w:r>
        <w:r>
          <w:br/>
        </w:r>
        <w:r>
          <w:rPr>
            <w:lang w:eastAsia="fr-FR"/>
          </w:rPr>
          <w:t>Yes Quantity: zero or more</w:t>
        </w:r>
      </w:ins>
    </w:p>
    <w:p w14:paraId="7AC5D032" w14:textId="77777777" w:rsidR="0094270A" w:rsidRDefault="0094270A" w:rsidP="0094270A">
      <w:pPr>
        <w:spacing w:beforeAutospacing="1" w:afterAutospacing="1"/>
        <w:rPr>
          <w:ins w:id="698" w:author="Dimitri Podborski" w:date="2024-11-03T12:06:00Z" w16du:dateUtc="2024-11-03T09:06:00Z"/>
        </w:rPr>
      </w:pPr>
      <w:ins w:id="699" w:author="Dimitri Podborski" w:date="2024-11-03T12:06:00Z" w16du:dateUtc="2024-11-03T09:06:00Z">
        <w:r>
          <w:t xml:space="preserve">An </w:t>
        </w:r>
        <w:proofErr w:type="spellStart"/>
        <w:r>
          <w:rPr>
            <w:rFonts w:ascii="CourierNewPSMT" w:hAnsi="CourierNewPSMT" w:cs="CourierNewPSMT"/>
            <w:lang w:eastAsia="fr-FR"/>
          </w:rPr>
          <w:t>ExternalTrackBox</w:t>
        </w:r>
        <w:proofErr w:type="spellEnd"/>
        <w:r>
          <w:rPr>
            <w:rFonts w:ascii="CourierNewPSMT" w:hAnsi="CourierNewPSMT" w:cs="CourierNewPSMT"/>
            <w:sz w:val="16"/>
            <w:szCs w:val="16"/>
            <w:lang w:eastAsia="fr-FR"/>
          </w:rPr>
          <w:t xml:space="preserve"> </w:t>
        </w:r>
        <w:r>
          <w:t xml:space="preserve">can be used to include a track from another ISO Base Media file, as defined by its </w:t>
        </w:r>
        <w:proofErr w:type="spellStart"/>
        <w:r>
          <w:rPr>
            <w:rFonts w:ascii="CourierNewPSMT" w:hAnsi="CourierNewPSMT" w:cs="CourierNewPSMT"/>
            <w:lang w:eastAsia="fr-FR"/>
          </w:rPr>
          <w:t>TrackBox</w:t>
        </w:r>
        <w:proofErr w:type="spellEnd"/>
        <w:r>
          <w:t xml:space="preserve"> and other track-related structures. The track being referred to is called an external track. The file containing the </w:t>
        </w:r>
        <w:proofErr w:type="spellStart"/>
        <w:r>
          <w:rPr>
            <w:rFonts w:ascii="CourierNewPSMT" w:hAnsi="CourierNewPSMT" w:cs="CourierNewPSMT"/>
            <w:lang w:eastAsia="fr-FR"/>
          </w:rPr>
          <w:t>ExternalTrackBox</w:t>
        </w:r>
        <w:proofErr w:type="spellEnd"/>
        <w:r>
          <w:rPr>
            <w:rFonts w:ascii="CourierNewPSMT" w:hAnsi="CourierNewPSMT" w:cs="CourierNewPSMT"/>
            <w:sz w:val="16"/>
            <w:szCs w:val="16"/>
            <w:lang w:eastAsia="fr-FR"/>
          </w:rPr>
          <w:t xml:space="preserve"> </w:t>
        </w:r>
        <w:r>
          <w:t>is hereafter called the referring file, and the file containing the external track is called the referred file. Referred files shall be ISOBMFF compliant files.</w:t>
        </w:r>
      </w:ins>
    </w:p>
    <w:p w14:paraId="11D0FDE3" w14:textId="77777777" w:rsidR="0094270A" w:rsidRDefault="0094270A" w:rsidP="0094270A">
      <w:pPr>
        <w:spacing w:beforeAutospacing="1" w:afterAutospacing="1"/>
        <w:rPr>
          <w:ins w:id="700" w:author="Dimitri Podborski" w:date="2024-11-03T12:06:00Z" w16du:dateUtc="2024-11-03T09:06:00Z"/>
        </w:rPr>
      </w:pPr>
      <w:ins w:id="701" w:author="Dimitri Podborski" w:date="2024-11-03T12:06:00Z" w16du:dateUtc="2024-11-03T09:06:00Z">
        <w:r>
          <w:t>External tracks may be fragmented or not, independently of whether the referring file is fragmented or not. Derived specifications may further restrict possible combinations.</w:t>
        </w:r>
      </w:ins>
    </w:p>
    <w:p w14:paraId="19A89A59" w14:textId="77777777" w:rsidR="0094270A" w:rsidRDefault="0094270A" w:rsidP="0094270A">
      <w:pPr>
        <w:spacing w:beforeAutospacing="1" w:afterAutospacing="1"/>
        <w:rPr>
          <w:ins w:id="702" w:author="Dimitri Podborski" w:date="2024-11-03T12:06:00Z" w16du:dateUtc="2024-11-03T09:06:00Z"/>
        </w:rPr>
      </w:pPr>
      <w:ins w:id="703" w:author="Dimitri Podborski" w:date="2024-11-03T12:06:00Z" w16du:dateUtc="2024-11-03T09:06:00Z">
        <w:r>
          <w:t>The timeline of an external track may be modified by an edit list in the referring file.</w:t>
        </w:r>
      </w:ins>
    </w:p>
    <w:p w14:paraId="5AA770B8" w14:textId="3AAC5653" w:rsidR="0094270A" w:rsidRDefault="0094270A" w:rsidP="0094270A">
      <w:pPr>
        <w:rPr>
          <w:ins w:id="704" w:author="Dimitri Podborski" w:date="2024-11-03T12:06:00Z" w16du:dateUtc="2024-11-03T09:06:00Z"/>
        </w:rPr>
      </w:pPr>
      <w:ins w:id="705" w:author="Dimitri Podborski" w:date="2024-11-03T12:06:00Z" w16du:dateUtc="2024-11-03T09:06:00Z">
        <w:r>
          <w:t xml:space="preserve">The </w:t>
        </w:r>
        <w:proofErr w:type="spellStart"/>
        <w:r>
          <w:rPr>
            <w:rFonts w:ascii="CourierNewPSMT" w:hAnsi="CourierNewPSMT" w:cs="CourierNewPSMT"/>
            <w:lang w:eastAsia="fr-FR"/>
          </w:rPr>
          <w:t>UserDataBox</w:t>
        </w:r>
        <w:proofErr w:type="spellEnd"/>
        <w:r>
          <w:t xml:space="preserve"> and </w:t>
        </w:r>
        <w:proofErr w:type="spellStart"/>
        <w:r>
          <w:rPr>
            <w:rFonts w:ascii="CourierNewPSMT" w:hAnsi="CourierNewPSMT" w:cs="CourierNewPSMT"/>
            <w:lang w:eastAsia="fr-FR"/>
          </w:rPr>
          <w:t>MetaBox</w:t>
        </w:r>
        <w:proofErr w:type="spellEnd"/>
        <w:r>
          <w:t xml:space="preserve"> of an external track can be overridden or augmented.</w:t>
        </w:r>
        <w:r>
          <w:rPr>
            <w:color w:val="000000"/>
          </w:rPr>
          <w:t xml:space="preserve"> </w:t>
        </w:r>
        <w:proofErr w:type="spellStart"/>
        <w:r>
          <w:rPr>
            <w:rFonts w:ascii="CourierNewPSMT" w:hAnsi="CourierNewPSMT" w:cs="CourierNewPSMT"/>
            <w:lang w:eastAsia="zh-TW"/>
          </w:rPr>
          <w:t>UserDataBox</w:t>
        </w:r>
        <w:proofErr w:type="spellEnd"/>
        <w:r>
          <w:rPr>
            <w:color w:val="000000"/>
          </w:rPr>
          <w:t xml:space="preserve"> present at movie level or </w:t>
        </w:r>
        <w:proofErr w:type="spellStart"/>
        <w:r>
          <w:rPr>
            <w:rFonts w:ascii="CourierNewPSMT" w:hAnsi="CourierNewPSMT" w:cs="CourierNewPSMT"/>
            <w:lang w:eastAsia="zh-TW"/>
          </w:rPr>
          <w:t>MetaBox</w:t>
        </w:r>
        <w:proofErr w:type="spellEnd"/>
        <w:r>
          <w:rPr>
            <w:color w:val="000000"/>
          </w:rPr>
          <w:t xml:space="preserve"> present at file or movie level in the referred files shall be ignored</w:t>
        </w:r>
        <w:r>
          <w:t xml:space="preserve">, and only </w:t>
        </w:r>
        <w:proofErr w:type="spellStart"/>
        <w:r>
          <w:rPr>
            <w:rFonts w:ascii="CourierNewPSMT" w:hAnsi="CourierNewPSMT" w:cs="CourierNewPSMT"/>
            <w:lang w:eastAsia="zh-TW"/>
          </w:rPr>
          <w:t>UserDataBox</w:t>
        </w:r>
        <w:proofErr w:type="spellEnd"/>
        <w:r>
          <w:t xml:space="preserve"> present at movie level or </w:t>
        </w:r>
        <w:proofErr w:type="spellStart"/>
        <w:r>
          <w:rPr>
            <w:rFonts w:ascii="CourierNewPSMT" w:hAnsi="CourierNewPSMT" w:cs="CourierNewPSMT"/>
            <w:lang w:eastAsia="zh-TW"/>
          </w:rPr>
          <w:t>MetaBox</w:t>
        </w:r>
        <w:proofErr w:type="spellEnd"/>
        <w:r>
          <w:t xml:space="preserve"> present at file or movie level, if any, of the referring file shall apply.</w:t>
        </w:r>
      </w:ins>
    </w:p>
    <w:p w14:paraId="649C1689" w14:textId="77777777" w:rsidR="0094270A" w:rsidRDefault="0094270A" w:rsidP="0094270A">
      <w:pPr>
        <w:spacing w:beforeAutospacing="1" w:afterAutospacing="1"/>
        <w:rPr>
          <w:ins w:id="706" w:author="Dimitri Podborski" w:date="2024-11-03T12:06:00Z" w16du:dateUtc="2024-11-03T09:06:00Z"/>
        </w:rPr>
      </w:pPr>
      <w:ins w:id="707" w:author="Dimitri Podborski" w:date="2024-11-03T12:06:00Z" w16du:dateUtc="2024-11-03T09:06:00Z">
        <w:r>
          <w:t xml:space="preserve">Track references and track groups of the referred files are ignored and only track references and groups (track groups or entity groups) defined in the referring file are valid. </w:t>
        </w:r>
      </w:ins>
    </w:p>
    <w:p w14:paraId="14975A3F" w14:textId="168DFD79" w:rsidR="0094270A" w:rsidRDefault="0094270A" w:rsidP="0094270A">
      <w:pPr>
        <w:rPr>
          <w:ins w:id="708" w:author="Dimitri Podborski" w:date="2024-11-03T12:06:00Z" w16du:dateUtc="2024-11-03T09:06:00Z"/>
        </w:rPr>
      </w:pPr>
      <w:ins w:id="709" w:author="Dimitri Podborski" w:date="2024-11-03T12:06:00Z" w16du:dateUtc="2024-11-03T09:06:00Z">
        <w:r>
          <w:t xml:space="preserve">The </w:t>
        </w:r>
        <w:proofErr w:type="spellStart"/>
        <w:r>
          <w:rPr>
            <w:rFonts w:ascii="CourierNewPSMT" w:hAnsi="CourierNewPSMT" w:cs="CourierNewPSMT"/>
          </w:rPr>
          <w:t>track_ID</w:t>
        </w:r>
        <w:proofErr w:type="spellEnd"/>
        <w:r>
          <w:t xml:space="preserve"> of the </w:t>
        </w:r>
        <w:proofErr w:type="spellStart"/>
        <w:r>
          <w:rPr>
            <w:rFonts w:ascii="CourierNewPSMT" w:hAnsi="CourierNewPSMT" w:cs="CourierNewPSMT"/>
          </w:rPr>
          <w:t>TrackHeaderBox</w:t>
        </w:r>
        <w:proofErr w:type="spellEnd"/>
        <w:r>
          <w:rPr>
            <w:rFonts w:ascii="CourierNewPSMT" w:hAnsi="CourierNewPSMT" w:cs="CourierNewPSMT"/>
          </w:rPr>
          <w:t xml:space="preserve"> </w:t>
        </w:r>
        <w:r>
          <w:t xml:space="preserve">present in </w:t>
        </w:r>
        <w:proofErr w:type="spellStart"/>
        <w:r>
          <w:rPr>
            <w:rFonts w:ascii="CourierNewPSMT" w:hAnsi="CourierNewPSMT" w:cs="CourierNewPSMT"/>
          </w:rPr>
          <w:t>ExternalTrackBox</w:t>
        </w:r>
        <w:proofErr w:type="spellEnd"/>
        <w:r>
          <w:t xml:space="preserve"> gives the identifier of the track in the referring file and can be used to describe track references, track groups and other track relationships relying on track identifiers within the referring file. This allows defining track relations or track groups independently from the identifiers used in the referred file(s).</w:t>
        </w:r>
      </w:ins>
    </w:p>
    <w:p w14:paraId="492D2650" w14:textId="07DB3F2D" w:rsidR="0094270A" w:rsidRDefault="0094270A" w:rsidP="0094270A">
      <w:pPr>
        <w:rPr>
          <w:ins w:id="710" w:author="Dimitri Podborski" w:date="2024-11-03T12:06:00Z" w16du:dateUtc="2024-11-03T09:06:00Z"/>
        </w:rPr>
      </w:pPr>
      <w:ins w:id="711" w:author="Dimitri Podborski" w:date="2024-11-03T12:06:00Z" w16du:dateUtc="2024-11-03T09:06:00Z">
        <w:r>
          <w:t xml:space="preserve">Additionally, the </w:t>
        </w:r>
        <w:proofErr w:type="spellStart"/>
        <w:r>
          <w:rPr>
            <w:rFonts w:ascii="CourierNewPSMT" w:hAnsi="CourierNewPSMT" w:cs="CourierNewPSMT"/>
          </w:rPr>
          <w:t>TrackHeaderBox</w:t>
        </w:r>
        <w:proofErr w:type="spellEnd"/>
        <w:r>
          <w:t xml:space="preserve"> provides the presentation information of the external track within the presentation of the referring file, such as track width/height, matrix, volumes and track flags.</w:t>
        </w:r>
      </w:ins>
    </w:p>
    <w:p w14:paraId="642398B0" w14:textId="77777777" w:rsidR="0094270A" w:rsidRDefault="0094270A" w:rsidP="0094270A">
      <w:pPr>
        <w:rPr>
          <w:ins w:id="712" w:author="Dimitri Podborski" w:date="2024-11-03T12:06:00Z" w16du:dateUtc="2024-11-03T09:06:00Z"/>
        </w:rPr>
      </w:pPr>
      <w:ins w:id="713" w:author="Dimitri Podborski" w:date="2024-11-03T12:06:00Z" w16du:dateUtc="2024-11-03T09:06:00Z">
        <w:r>
          <w:t xml:space="preserve">The following restrictions are set on the </w:t>
        </w:r>
        <w:proofErr w:type="spellStart"/>
        <w:r>
          <w:rPr>
            <w:rFonts w:ascii="CourierNewPSMT" w:hAnsi="CourierNewPSMT" w:cs="CourierNewPSMT"/>
          </w:rPr>
          <w:t>TrackHeaderBox</w:t>
        </w:r>
        <w:proofErr w:type="spellEnd"/>
        <w:r>
          <w:t xml:space="preserve"> in the </w:t>
        </w:r>
        <w:proofErr w:type="spellStart"/>
        <w:r>
          <w:rPr>
            <w:rFonts w:ascii="CourierNewPSMT" w:hAnsi="CourierNewPSMT" w:cs="CourierNewPSMT"/>
          </w:rPr>
          <w:t>ExternalTrackBox</w:t>
        </w:r>
        <w:proofErr w:type="spellEnd"/>
        <w:r>
          <w:rPr>
            <w:rFonts w:ascii="CourierNewPSMT" w:hAnsi="CourierNewPSMT" w:cs="CourierNewPSMT"/>
            <w:sz w:val="16"/>
            <w:szCs w:val="16"/>
          </w:rPr>
          <w:t xml:space="preserve"> </w:t>
        </w:r>
        <w:r>
          <w:t>of an external track:</w:t>
        </w:r>
      </w:ins>
    </w:p>
    <w:p w14:paraId="1B132512" w14:textId="424F50A1" w:rsidR="0094270A" w:rsidRDefault="0094270A">
      <w:pPr>
        <w:pStyle w:val="ListParagraph"/>
        <w:numPr>
          <w:ilvl w:val="0"/>
          <w:numId w:val="93"/>
        </w:numPr>
        <w:tabs>
          <w:tab w:val="clear" w:pos="403"/>
        </w:tabs>
        <w:suppressAutoHyphens/>
        <w:spacing w:after="0" w:line="240" w:lineRule="auto"/>
        <w:contextualSpacing/>
        <w:jc w:val="left"/>
        <w:rPr>
          <w:ins w:id="714" w:author="Dimitri Podborski" w:date="2024-11-03T12:06:00Z" w16du:dateUtc="2024-11-03T09:06:00Z"/>
        </w:rPr>
        <w:pPrChange w:id="715" w:author="Dimitri Podborski" w:date="2024-11-03T12:15:00Z" w16du:dateUtc="2024-11-03T09:15:00Z">
          <w:pPr/>
        </w:pPrChange>
      </w:pPr>
      <w:ins w:id="716" w:author="Dimitri Podborski" w:date="2024-11-03T12:06:00Z" w16du:dateUtc="2024-11-03T09:06:00Z">
        <w:r>
          <w:t xml:space="preserve">If the duration field is undefined (all 1s) and there is no edit list for this track, then the duration of the track is the duration of the referenced track. </w:t>
        </w:r>
      </w:ins>
    </w:p>
    <w:p w14:paraId="38BDBF24" w14:textId="2DFAD636" w:rsidR="0094270A" w:rsidRDefault="0094270A">
      <w:pPr>
        <w:spacing w:before="240"/>
        <w:rPr>
          <w:ins w:id="717" w:author="Dimitri Podborski" w:date="2024-11-03T12:06:00Z" w16du:dateUtc="2024-11-03T09:06:00Z"/>
        </w:rPr>
        <w:pPrChange w:id="718" w:author="Dimitri Podborski" w:date="2024-11-03T12:15:00Z" w16du:dateUtc="2024-11-03T09:15:00Z">
          <w:pPr/>
        </w:pPrChange>
      </w:pPr>
      <w:ins w:id="719" w:author="Dimitri Podborski" w:date="2024-11-03T12:06:00Z" w16du:dateUtc="2024-11-03T09:06:00Z">
        <w:r>
          <w:t xml:space="preserve">The sample description, offsets, sizes… for an external track are the ones declared in the referred file indicated by location in the </w:t>
        </w:r>
        <w:proofErr w:type="spellStart"/>
        <w:r>
          <w:rPr>
            <w:rFonts w:ascii="CourierNewPSMT" w:hAnsi="CourierNewPSMT" w:cs="CourierNewPSMT"/>
          </w:rPr>
          <w:t>ExternalTrackLocationBox</w:t>
        </w:r>
        <w:proofErr w:type="spellEnd"/>
        <w:r>
          <w:t>.</w:t>
        </w:r>
      </w:ins>
    </w:p>
    <w:p w14:paraId="625AA91C" w14:textId="77777777" w:rsidR="0094270A" w:rsidRDefault="0094270A" w:rsidP="0094270A">
      <w:pPr>
        <w:rPr>
          <w:ins w:id="720" w:author="Dimitri Podborski" w:date="2024-11-03T12:06:00Z" w16du:dateUtc="2024-11-03T09:06:00Z"/>
        </w:rPr>
      </w:pPr>
      <w:ins w:id="721" w:author="Dimitri Podborski" w:date="2024-11-03T12:06:00Z" w16du:dateUtc="2024-11-03T09:06:00Z">
        <w:r>
          <w:t>8.3.7.1.2 Syntax</w:t>
        </w:r>
      </w:ins>
    </w:p>
    <w:p w14:paraId="4B1679A1" w14:textId="77777777" w:rsidR="0094270A" w:rsidRPr="00807543" w:rsidRDefault="0094270A">
      <w:pPr>
        <w:pStyle w:val="code0"/>
        <w:rPr>
          <w:ins w:id="722" w:author="Dimitri Podborski" w:date="2024-11-03T12:06:00Z" w16du:dateUtc="2024-11-03T09:06:00Z"/>
          <w:rPrChange w:id="723" w:author="Dimitri Podborski" w:date="2024-11-03T13:06:00Z" w16du:dateUtc="2024-11-03T10:06:00Z">
            <w:rPr>
              <w:ins w:id="724" w:author="Dimitri Podborski" w:date="2024-11-03T12:06:00Z" w16du:dateUtc="2024-11-03T09:06:00Z"/>
              <w:lang w:eastAsia="fr-FR"/>
            </w:rPr>
          </w:rPrChange>
        </w:rPr>
        <w:pPrChange w:id="725" w:author="Dimitri Podborski" w:date="2024-11-03T13:06:00Z" w16du:dateUtc="2024-11-03T10:06:00Z">
          <w:pPr>
            <w:spacing w:beforeAutospacing="1" w:afterAutospacing="1"/>
          </w:pPr>
        </w:pPrChange>
      </w:pPr>
      <w:ins w:id="726" w:author="Dimitri Podborski" w:date="2024-11-03T12:06:00Z" w16du:dateUtc="2024-11-03T09:06:00Z">
        <w:r w:rsidRPr="00807543">
          <w:rPr>
            <w:rPrChange w:id="727" w:author="Dimitri Podborski" w:date="2024-11-03T13:06:00Z" w16du:dateUtc="2024-11-03T10:06:00Z">
              <w:rPr>
                <w:lang w:eastAsia="fr-FR"/>
              </w:rPr>
            </w:rPrChange>
          </w:rPr>
          <w:t xml:space="preserve">aligned(8) class ExternalTrackBox extends Box('extk'){ </w:t>
        </w:r>
      </w:ins>
    </w:p>
    <w:p w14:paraId="3844E2E4" w14:textId="43EBA11A" w:rsidR="0094270A" w:rsidRPr="00807543" w:rsidRDefault="00807543">
      <w:pPr>
        <w:pStyle w:val="code0"/>
        <w:rPr>
          <w:ins w:id="728" w:author="Dimitri Podborski" w:date="2024-11-03T12:06:00Z" w16du:dateUtc="2024-11-03T09:06:00Z"/>
        </w:rPr>
        <w:pPrChange w:id="729" w:author="Dimitri Podborski" w:date="2024-11-03T13:06:00Z" w16du:dateUtc="2024-11-03T10:06:00Z">
          <w:pPr>
            <w:pStyle w:val="NormalWeb"/>
            <w:spacing w:beforeAutospacing="0" w:afterAutospacing="0"/>
          </w:pPr>
        </w:pPrChange>
      </w:pPr>
      <w:ins w:id="730" w:author="Dimitri Podborski" w:date="2024-11-03T13:06:00Z" w16du:dateUtc="2024-11-03T10:06:00Z">
        <w:r>
          <w:tab/>
        </w:r>
      </w:ins>
      <w:ins w:id="731" w:author="Dimitri Podborski" w:date="2024-11-03T12:06:00Z" w16du:dateUtc="2024-11-03T09:06:00Z">
        <w:r w:rsidR="0094270A" w:rsidRPr="00807543">
          <w:t>ExternalTrackLocationBox extl; //shall be first</w:t>
        </w:r>
      </w:ins>
    </w:p>
    <w:p w14:paraId="45C110A8" w14:textId="3DF281EB" w:rsidR="0094270A" w:rsidRPr="00807543" w:rsidRDefault="00807543">
      <w:pPr>
        <w:pStyle w:val="code0"/>
        <w:rPr>
          <w:ins w:id="732" w:author="Dimitri Podborski" w:date="2024-11-03T12:06:00Z" w16du:dateUtc="2024-11-03T09:06:00Z"/>
        </w:rPr>
        <w:pPrChange w:id="733" w:author="Dimitri Podborski" w:date="2024-11-03T13:06:00Z" w16du:dateUtc="2024-11-03T10:06:00Z">
          <w:pPr>
            <w:pStyle w:val="NormalWeb"/>
            <w:spacing w:beforeAutospacing="0" w:afterAutospacing="0"/>
          </w:pPr>
        </w:pPrChange>
      </w:pPr>
      <w:ins w:id="734" w:author="Dimitri Podborski" w:date="2024-11-03T13:06:00Z" w16du:dateUtc="2024-11-03T10:06:00Z">
        <w:r>
          <w:tab/>
        </w:r>
      </w:ins>
      <w:ins w:id="735" w:author="Dimitri Podborski" w:date="2024-11-03T12:06:00Z" w16du:dateUtc="2024-11-03T09:06:00Z">
        <w:r w:rsidR="0094270A" w:rsidRPr="00807543">
          <w:t>TrackHeaderBox tkhd; //shall be second</w:t>
        </w:r>
      </w:ins>
    </w:p>
    <w:p w14:paraId="1AA8CFFB" w14:textId="3F230D29" w:rsidR="0094270A" w:rsidRPr="00807543" w:rsidRDefault="00807543">
      <w:pPr>
        <w:pStyle w:val="code0"/>
        <w:rPr>
          <w:ins w:id="736" w:author="Dimitri Podborski" w:date="2024-11-03T12:06:00Z" w16du:dateUtc="2024-11-03T09:06:00Z"/>
          <w:rPrChange w:id="737" w:author="Dimitri Podborski" w:date="2024-11-03T13:06:00Z" w16du:dateUtc="2024-11-03T10:06:00Z">
            <w:rPr>
              <w:ins w:id="738" w:author="Dimitri Podborski" w:date="2024-11-03T12:06:00Z" w16du:dateUtc="2024-11-03T09:06:00Z"/>
              <w:sz w:val="22"/>
            </w:rPr>
          </w:rPrChange>
        </w:rPr>
        <w:pPrChange w:id="739" w:author="Dimitri Podborski" w:date="2024-11-03T13:06:00Z" w16du:dateUtc="2024-11-03T10:06:00Z">
          <w:pPr>
            <w:pStyle w:val="HTMLPreformatted"/>
          </w:pPr>
        </w:pPrChange>
      </w:pPr>
      <w:ins w:id="740" w:author="Dimitri Podborski" w:date="2024-11-03T13:06:00Z" w16du:dateUtc="2024-11-03T10:06:00Z">
        <w:r>
          <w:tab/>
        </w:r>
      </w:ins>
      <w:ins w:id="741" w:author="Dimitri Podborski" w:date="2024-11-03T12:06:00Z" w16du:dateUtc="2024-11-03T09:06:00Z">
        <w:r w:rsidR="0094270A" w:rsidRPr="00807543">
          <w:rPr>
            <w:rPrChange w:id="742" w:author="Dimitri Podborski" w:date="2024-11-03T13:06:00Z" w16du:dateUtc="2024-11-03T10:06:00Z">
              <w:rPr>
                <w:sz w:val="22"/>
              </w:rPr>
            </w:rPrChange>
          </w:rPr>
          <w:t>Box other[]; //</w:t>
        </w:r>
      </w:ins>
      <w:ins w:id="743" w:author="Dimitri Podborski" w:date="2024-11-03T13:06:00Z" w16du:dateUtc="2024-11-03T10:06:00Z">
        <w:r>
          <w:t xml:space="preserve"> </w:t>
        </w:r>
      </w:ins>
      <w:ins w:id="744" w:author="Dimitri Podborski" w:date="2024-11-03T12:06:00Z" w16du:dateUtc="2024-11-03T09:06:00Z">
        <w:r w:rsidR="0094270A" w:rsidRPr="00807543">
          <w:rPr>
            <w:rPrChange w:id="745" w:author="Dimitri Podborski" w:date="2024-11-03T13:06:00Z" w16du:dateUtc="2024-11-03T10:06:00Z">
              <w:rPr>
                <w:sz w:val="22"/>
              </w:rPr>
            </w:rPrChange>
          </w:rPr>
          <w:t xml:space="preserve">any valid children of ‘trak’ except ‘mdia’ and ‘tkhd’, or </w:t>
        </w:r>
        <w:r w:rsidR="0094270A" w:rsidRPr="00807543">
          <w:t>ExtendedLanguageBox</w:t>
        </w:r>
      </w:ins>
    </w:p>
    <w:p w14:paraId="593F8695" w14:textId="3C4685AD" w:rsidR="0094270A" w:rsidRPr="00807543" w:rsidRDefault="0094270A">
      <w:pPr>
        <w:pStyle w:val="code0"/>
        <w:rPr>
          <w:ins w:id="746" w:author="Dimitri Podborski" w:date="2024-11-03T12:06:00Z" w16du:dateUtc="2024-11-03T09:06:00Z"/>
          <w:rPrChange w:id="747" w:author="Dimitri Podborski" w:date="2024-11-03T13:06:00Z" w16du:dateUtc="2024-11-03T10:06:00Z">
            <w:rPr>
              <w:ins w:id="748" w:author="Dimitri Podborski" w:date="2024-11-03T12:06:00Z" w16du:dateUtc="2024-11-03T09:06:00Z"/>
              <w:sz w:val="22"/>
            </w:rPr>
          </w:rPrChange>
        </w:rPr>
        <w:pPrChange w:id="749" w:author="Dimitri Podborski" w:date="2024-11-03T13:06:00Z" w16du:dateUtc="2024-11-03T10:06:00Z">
          <w:pPr>
            <w:pStyle w:val="HTMLPreformatted"/>
          </w:pPr>
        </w:pPrChange>
      </w:pPr>
      <w:ins w:id="750" w:author="Dimitri Podborski" w:date="2024-11-03T12:06:00Z" w16du:dateUtc="2024-11-03T09:06:00Z">
        <w:r w:rsidRPr="00807543">
          <w:rPr>
            <w:rPrChange w:id="751" w:author="Dimitri Podborski" w:date="2024-11-03T13:06:00Z" w16du:dateUtc="2024-11-03T10:06:00Z">
              <w:rPr>
                <w:sz w:val="22"/>
              </w:rPr>
            </w:rPrChange>
          </w:rPr>
          <w:t>}</w:t>
        </w:r>
      </w:ins>
    </w:p>
    <w:p w14:paraId="751AD705" w14:textId="77777777" w:rsidR="0094270A" w:rsidRDefault="0094270A" w:rsidP="0094270A">
      <w:pPr>
        <w:rPr>
          <w:ins w:id="752" w:author="Dimitri Podborski" w:date="2024-11-03T12:06:00Z" w16du:dateUtc="2024-11-03T09:06:00Z"/>
        </w:rPr>
      </w:pPr>
      <w:ins w:id="753" w:author="Dimitri Podborski" w:date="2024-11-03T12:06:00Z" w16du:dateUtc="2024-11-03T09:06:00Z">
        <w:r>
          <w:t>8.3.7.1.3 Semantics</w:t>
        </w:r>
      </w:ins>
    </w:p>
    <w:p w14:paraId="2F489A10" w14:textId="3CD154EA" w:rsidR="0094270A" w:rsidRPr="0094270A" w:rsidRDefault="0094270A" w:rsidP="0094270A">
      <w:pPr>
        <w:rPr>
          <w:ins w:id="754" w:author="Dimitri Podborski" w:date="2024-11-03T12:06:00Z" w16du:dateUtc="2024-11-03T09:06:00Z"/>
          <w:rFonts w:ascii="CourierNewPSMT" w:hAnsi="CourierNewPSMT" w:cs="CourierNewPSMT"/>
          <w:sz w:val="16"/>
          <w:szCs w:val="16"/>
          <w:lang w:eastAsia="fr-FR"/>
          <w:rPrChange w:id="755" w:author="Dimitri Podborski" w:date="2024-11-03T12:08:00Z" w16du:dateUtc="2024-11-03T09:08:00Z">
            <w:rPr>
              <w:ins w:id="756" w:author="Dimitri Podborski" w:date="2024-11-03T12:06:00Z" w16du:dateUtc="2024-11-03T09:06:00Z"/>
            </w:rPr>
          </w:rPrChange>
        </w:rPr>
      </w:pPr>
      <w:proofErr w:type="spellStart"/>
      <w:ins w:id="757" w:author="Dimitri Podborski" w:date="2024-11-03T12:06:00Z" w16du:dateUtc="2024-11-03T09:06:00Z">
        <w:r>
          <w:rPr>
            <w:rFonts w:ascii="Courier New" w:hAnsi="Courier New" w:cs="Courier New"/>
          </w:rPr>
          <w:t>extl</w:t>
        </w:r>
        <w:proofErr w:type="spellEnd"/>
        <w:r>
          <w:t xml:space="preserve"> indicates the location of the external track. It shall be present and shall be the first box occurring in </w:t>
        </w:r>
        <w:proofErr w:type="spellStart"/>
        <w:r>
          <w:rPr>
            <w:rFonts w:ascii="CourierNewPSMT" w:hAnsi="CourierNewPSMT" w:cs="CourierNewPSMT"/>
            <w:lang w:eastAsia="fr-FR"/>
          </w:rPr>
          <w:t>ExternalTrackBox</w:t>
        </w:r>
        <w:proofErr w:type="spellEnd"/>
        <w:r>
          <w:rPr>
            <w:rFonts w:ascii="CourierNewPSMT" w:hAnsi="CourierNewPSMT" w:cs="CourierNewPSMT"/>
            <w:sz w:val="16"/>
            <w:szCs w:val="16"/>
            <w:lang w:eastAsia="fr-FR"/>
          </w:rPr>
          <w:t xml:space="preserve"> </w:t>
        </w:r>
      </w:ins>
    </w:p>
    <w:p w14:paraId="50F679C6" w14:textId="4342FACA" w:rsidR="0094270A" w:rsidRPr="0094270A" w:rsidRDefault="0094270A" w:rsidP="0094270A">
      <w:pPr>
        <w:rPr>
          <w:ins w:id="758" w:author="Dimitri Podborski" w:date="2024-11-03T12:06:00Z" w16du:dateUtc="2024-11-03T09:06:00Z"/>
          <w:rFonts w:ascii="CourierNewPSMT" w:hAnsi="CourierNewPSMT" w:cs="CourierNewPSMT"/>
          <w:lang w:eastAsia="fr-FR"/>
          <w:rPrChange w:id="759" w:author="Dimitri Podborski" w:date="2024-11-03T12:08:00Z" w16du:dateUtc="2024-11-03T09:08:00Z">
            <w:rPr>
              <w:ins w:id="760" w:author="Dimitri Podborski" w:date="2024-11-03T12:06:00Z" w16du:dateUtc="2024-11-03T09:06:00Z"/>
              <w:rFonts w:ascii="CourierNewPSMT" w:hAnsi="CourierNewPSMT" w:cs="CourierNewPSMT"/>
              <w:sz w:val="16"/>
              <w:szCs w:val="16"/>
              <w:lang w:eastAsia="fr-FR"/>
            </w:rPr>
          </w:rPrChange>
        </w:rPr>
      </w:pPr>
      <w:proofErr w:type="spellStart"/>
      <w:ins w:id="761" w:author="Dimitri Podborski" w:date="2024-11-03T12:06:00Z" w16du:dateUtc="2024-11-03T09:06:00Z">
        <w:r>
          <w:rPr>
            <w:rFonts w:ascii="Courier New" w:hAnsi="Courier New" w:cs="Courier New"/>
          </w:rPr>
          <w:t>tkhd</w:t>
        </w:r>
        <w:proofErr w:type="spellEnd"/>
        <w:r>
          <w:t xml:space="preserve"> indicates the track header of the external track within the context of the referring file. It shall be present and shall be the second box occurring in </w:t>
        </w:r>
        <w:proofErr w:type="spellStart"/>
        <w:r>
          <w:rPr>
            <w:rFonts w:ascii="CourierNewPSMT" w:hAnsi="CourierNewPSMT" w:cs="CourierNewPSMT"/>
            <w:lang w:eastAsia="fr-FR"/>
          </w:rPr>
          <w:t>ExternalTrackBox</w:t>
        </w:r>
        <w:proofErr w:type="spellEnd"/>
        <w:r>
          <w:rPr>
            <w:rFonts w:ascii="CourierNewPSMT" w:hAnsi="CourierNewPSMT" w:cs="CourierNewPSMT"/>
            <w:lang w:eastAsia="fr-FR"/>
          </w:rPr>
          <w:t>.</w:t>
        </w:r>
      </w:ins>
    </w:p>
    <w:p w14:paraId="18FB2BD4" w14:textId="494F4119" w:rsidR="0094270A" w:rsidRDefault="0094270A" w:rsidP="0094270A">
      <w:pPr>
        <w:rPr>
          <w:ins w:id="762" w:author="Dimitri Podborski" w:date="2024-11-03T12:06:00Z" w16du:dateUtc="2024-11-03T09:06:00Z"/>
        </w:rPr>
      </w:pPr>
      <w:ins w:id="763" w:author="Dimitri Podborski" w:date="2024-11-03T12:06:00Z" w16du:dateUtc="2024-11-03T09:06:00Z">
        <w:r>
          <w:rPr>
            <w:rFonts w:ascii="CourierNewPSMT" w:hAnsi="CourierNewPSMT" w:cs="CourierNewPSMT"/>
          </w:rPr>
          <w:t xml:space="preserve">other </w:t>
        </w:r>
        <w:r>
          <w:t xml:space="preserve">indicate any possible box allowed as child of </w:t>
        </w:r>
        <w:proofErr w:type="spellStart"/>
        <w:r>
          <w:rPr>
            <w:rFonts w:ascii="CourierNewPSMT" w:hAnsi="CourierNewPSMT" w:cs="CourierNewPSMT"/>
          </w:rPr>
          <w:t>TrackBox</w:t>
        </w:r>
        <w:proofErr w:type="spellEnd"/>
        <w:r>
          <w:t xml:space="preserve"> except </w:t>
        </w:r>
        <w:proofErr w:type="spellStart"/>
        <w:r>
          <w:rPr>
            <w:rFonts w:ascii="CourierNewPSMT" w:hAnsi="CourierNewPSMT" w:cs="CourierNewPSMT"/>
          </w:rPr>
          <w:t>MediaBox</w:t>
        </w:r>
        <w:proofErr w:type="spellEnd"/>
        <w:r>
          <w:t xml:space="preserve"> and </w:t>
        </w:r>
        <w:proofErr w:type="spellStart"/>
        <w:r>
          <w:rPr>
            <w:rFonts w:ascii="Courier New" w:hAnsi="Courier New" w:cs="Courier New"/>
          </w:rPr>
          <w:t>TrackHeaderBox</w:t>
        </w:r>
        <w:proofErr w:type="spellEnd"/>
        <w:r>
          <w:t xml:space="preserve">, or </w:t>
        </w:r>
        <w:proofErr w:type="spellStart"/>
        <w:r>
          <w:rPr>
            <w:rFonts w:ascii="Courier New" w:hAnsi="Courier New" w:cs="Courier New"/>
          </w:rPr>
          <w:t>ExtendedLanguageBox</w:t>
        </w:r>
        <w:proofErr w:type="spellEnd"/>
        <w:r>
          <w:t xml:space="preserve">. Further restrictions on the type of children allowed in </w:t>
        </w:r>
        <w:proofErr w:type="spellStart"/>
        <w:r>
          <w:rPr>
            <w:rFonts w:ascii="CourierNewPSMT" w:hAnsi="CourierNewPSMT" w:cs="CourierNewPSMT"/>
          </w:rPr>
          <w:t>ExternalTrackBox</w:t>
        </w:r>
        <w:proofErr w:type="spellEnd"/>
        <w:r>
          <w:t xml:space="preserve"> are given by the </w:t>
        </w:r>
        <w:proofErr w:type="spellStart"/>
        <w:r>
          <w:rPr>
            <w:rFonts w:ascii="CourierNewPSMT" w:hAnsi="CourierNewPSMT" w:cs="CourierNewPSMT"/>
          </w:rPr>
          <w:t>ExternalTrackLocationBox</w:t>
        </w:r>
        <w:proofErr w:type="spellEnd"/>
        <w:r>
          <w:rPr>
            <w:rFonts w:ascii="CourierNewPSMT" w:hAnsi="CourierNewPSMT" w:cs="CourierNewPSMT"/>
          </w:rPr>
          <w:t>.</w:t>
        </w:r>
      </w:ins>
    </w:p>
    <w:p w14:paraId="35D44565" w14:textId="371ACC8C" w:rsidR="0094270A" w:rsidRDefault="0094270A" w:rsidP="0094270A">
      <w:pPr>
        <w:rPr>
          <w:ins w:id="764" w:author="Dimitri Podborski" w:date="2024-11-03T12:06:00Z" w16du:dateUtc="2024-11-03T09:06:00Z"/>
        </w:rPr>
      </w:pPr>
      <w:ins w:id="765" w:author="Dimitri Podborski" w:date="2024-11-03T12:06:00Z" w16du:dateUtc="2024-11-03T09:06:00Z">
        <w:r>
          <w:t>8.3.7.2 External Track Location Box</w:t>
        </w:r>
      </w:ins>
    </w:p>
    <w:p w14:paraId="2B76F927" w14:textId="77777777" w:rsidR="0094270A" w:rsidRDefault="0094270A" w:rsidP="0094270A">
      <w:pPr>
        <w:rPr>
          <w:ins w:id="766" w:author="Dimitri Podborski" w:date="2024-11-03T12:06:00Z" w16du:dateUtc="2024-11-03T09:06:00Z"/>
        </w:rPr>
      </w:pPr>
      <w:ins w:id="767" w:author="Dimitri Podborski" w:date="2024-11-03T12:06:00Z" w16du:dateUtc="2024-11-03T09:06:00Z">
        <w:r>
          <w:t>8.3.7.2.1 Definition</w:t>
        </w:r>
      </w:ins>
    </w:p>
    <w:p w14:paraId="0E410F42" w14:textId="77777777" w:rsidR="0094270A" w:rsidRDefault="0094270A">
      <w:pPr>
        <w:spacing w:beforeAutospacing="1" w:afterAutospacing="1"/>
        <w:jc w:val="left"/>
        <w:rPr>
          <w:ins w:id="768" w:author="Dimitri Podborski" w:date="2024-11-03T12:06:00Z" w16du:dateUtc="2024-11-03T09:06:00Z"/>
        </w:rPr>
        <w:pPrChange w:id="769" w:author="Dimitri Podborski" w:date="2024-11-03T12:07:00Z" w16du:dateUtc="2024-11-03T09:07:00Z">
          <w:pPr>
            <w:spacing w:beforeAutospacing="1" w:afterAutospacing="1"/>
          </w:pPr>
        </w:pPrChange>
      </w:pPr>
      <w:proofErr w:type="spellStart"/>
      <w:ins w:id="770" w:author="Dimitri Podborski" w:date="2024-11-03T12:06:00Z" w16du:dateUtc="2024-11-03T09:06:00Z">
        <w:r>
          <w:rPr>
            <w:lang w:eastAsia="fr-FR"/>
          </w:rPr>
          <w:t>BoxType</w:t>
        </w:r>
        <w:proofErr w:type="spellEnd"/>
        <w:r>
          <w:rPr>
            <w:lang w:eastAsia="fr-FR"/>
          </w:rPr>
          <w:t xml:space="preserve">: </w:t>
        </w:r>
        <w:r>
          <w:rPr>
            <w:rFonts w:ascii="CourierNewPSMT" w:hAnsi="CourierNewPSMT" w:cs="CourierNewPSMT"/>
            <w:lang w:eastAsia="fr-FR"/>
          </w:rPr>
          <w:t>'</w:t>
        </w:r>
        <w:proofErr w:type="spellStart"/>
        <w:r>
          <w:rPr>
            <w:rFonts w:ascii="CourierNewPSMT" w:hAnsi="CourierNewPSMT" w:cs="CourierNewPSMT"/>
            <w:lang w:eastAsia="fr-FR"/>
          </w:rPr>
          <w:t>extl</w:t>
        </w:r>
        <w:proofErr w:type="spellEnd"/>
        <w:r>
          <w:rPr>
            <w:rFonts w:ascii="CourierNewPSMT" w:hAnsi="CourierNewPSMT" w:cs="CourierNewPSMT"/>
            <w:lang w:eastAsia="fr-FR"/>
          </w:rPr>
          <w:t>'</w:t>
        </w:r>
        <w:r>
          <w:br/>
        </w:r>
        <w:r>
          <w:rPr>
            <w:lang w:eastAsia="fr-FR"/>
          </w:rPr>
          <w:t>Container: ‘</w:t>
        </w:r>
        <w:proofErr w:type="spellStart"/>
        <w:r>
          <w:rPr>
            <w:lang w:eastAsia="fr-FR"/>
          </w:rPr>
          <w:t>extk</w:t>
        </w:r>
        <w:proofErr w:type="spellEnd"/>
        <w:r>
          <w:rPr>
            <w:lang w:eastAsia="fr-FR"/>
          </w:rPr>
          <w:t xml:space="preserve">’ </w:t>
        </w:r>
        <w:r>
          <w:br/>
        </w:r>
        <w:r>
          <w:rPr>
            <w:lang w:eastAsia="fr-FR"/>
          </w:rPr>
          <w:t xml:space="preserve">Mandatory: Yes </w:t>
        </w:r>
        <w:r>
          <w:br/>
        </w:r>
        <w:r>
          <w:rPr>
            <w:lang w:eastAsia="fr-FR"/>
          </w:rPr>
          <w:t>Quantity: one</w:t>
        </w:r>
        <w:r>
          <w:br/>
        </w:r>
      </w:ins>
    </w:p>
    <w:p w14:paraId="70F31264" w14:textId="77777777" w:rsidR="0094270A" w:rsidRDefault="0094270A" w:rsidP="0094270A">
      <w:pPr>
        <w:spacing w:beforeAutospacing="1" w:afterAutospacing="1"/>
        <w:rPr>
          <w:ins w:id="771" w:author="Dimitri Podborski" w:date="2024-11-03T12:06:00Z" w16du:dateUtc="2024-11-03T09:06:00Z"/>
        </w:rPr>
      </w:pPr>
      <w:ins w:id="772" w:author="Dimitri Podborski" w:date="2024-11-03T12:06:00Z" w16du:dateUtc="2024-11-03T09:06:00Z">
        <w:r>
          <w:t xml:space="preserve">The </w:t>
        </w:r>
        <w:proofErr w:type="spellStart"/>
        <w:r>
          <w:rPr>
            <w:rFonts w:ascii="CourierNewPSMT" w:hAnsi="CourierNewPSMT" w:cs="CourierNewPSMT"/>
          </w:rPr>
          <w:t>ExternalTrackLocationBox</w:t>
        </w:r>
        <w:proofErr w:type="spellEnd"/>
        <w:r>
          <w:rPr>
            <w:rFonts w:ascii="CourierNewPSMT" w:hAnsi="CourierNewPSMT" w:cs="CourierNewPSMT"/>
          </w:rPr>
          <w:t xml:space="preserve"> </w:t>
        </w:r>
        <w:r>
          <w:t xml:space="preserve">allows identifying an external track by its </w:t>
        </w:r>
        <w:proofErr w:type="spellStart"/>
        <w:r>
          <w:rPr>
            <w:rFonts w:ascii="CourierNewPSMT" w:hAnsi="CourierNewPSMT" w:cs="CourierNewPSMT"/>
          </w:rPr>
          <w:t>track_ID</w:t>
        </w:r>
        <w:proofErr w:type="spellEnd"/>
        <w:r>
          <w:t xml:space="preserve"> in a referred file. </w:t>
        </w:r>
      </w:ins>
    </w:p>
    <w:p w14:paraId="3815881B" w14:textId="77777777" w:rsidR="0094270A" w:rsidRDefault="0094270A" w:rsidP="0094270A">
      <w:pPr>
        <w:rPr>
          <w:ins w:id="773" w:author="Dimitri Podborski" w:date="2024-11-03T12:06:00Z" w16du:dateUtc="2024-11-03T09:06:00Z"/>
          <w:rFonts w:ascii="CourierNewPSMT" w:hAnsi="CourierNewPSMT" w:cs="CourierNewPSMT"/>
        </w:rPr>
      </w:pPr>
      <w:ins w:id="774" w:author="Dimitri Podborski" w:date="2024-11-03T12:06:00Z" w16du:dateUtc="2024-11-03T09:06:00Z">
        <w:r>
          <w:t xml:space="preserve">The following values are defined for the </w:t>
        </w:r>
        <w:r>
          <w:rPr>
            <w:rFonts w:ascii="CourierNewPSMT" w:hAnsi="CourierNewPSMT" w:cs="CourierNewPSMT"/>
          </w:rPr>
          <w:t xml:space="preserve">flags </w:t>
        </w:r>
        <w:r>
          <w:t>field of the</w:t>
        </w:r>
        <w:r>
          <w:rPr>
            <w:rFonts w:ascii="CourierNewPSMT" w:hAnsi="CourierNewPSMT" w:cs="CourierNewPSMT"/>
          </w:rPr>
          <w:t xml:space="preserve"> </w:t>
        </w:r>
        <w:proofErr w:type="spellStart"/>
        <w:r>
          <w:rPr>
            <w:rFonts w:ascii="CourierNewPSMT" w:hAnsi="CourierNewPSMT" w:cs="CourierNewPSMT"/>
          </w:rPr>
          <w:t>ExternalTrackLocationBox</w:t>
        </w:r>
        <w:proofErr w:type="spellEnd"/>
        <w:r>
          <w:rPr>
            <w:rFonts w:ascii="CourierNewPSMT" w:hAnsi="CourierNewPSMT" w:cs="CourierNewPSMT"/>
          </w:rPr>
          <w:t>:</w:t>
        </w:r>
      </w:ins>
    </w:p>
    <w:p w14:paraId="2D133E5D" w14:textId="77777777" w:rsidR="0094270A" w:rsidRDefault="0094270A" w:rsidP="0094270A">
      <w:pPr>
        <w:pStyle w:val="ListParagraph"/>
        <w:numPr>
          <w:ilvl w:val="0"/>
          <w:numId w:val="93"/>
        </w:numPr>
        <w:tabs>
          <w:tab w:val="clear" w:pos="403"/>
        </w:tabs>
        <w:suppressAutoHyphens/>
        <w:spacing w:after="0" w:line="240" w:lineRule="auto"/>
        <w:contextualSpacing/>
        <w:rPr>
          <w:ins w:id="775" w:author="Dimitri Podborski" w:date="2024-11-03T12:06:00Z" w16du:dateUtc="2024-11-03T09:06:00Z"/>
        </w:rPr>
      </w:pPr>
      <w:ins w:id="776" w:author="Dimitri Podborski" w:date="2024-11-03T12:06:00Z" w16du:dateUtc="2024-11-03T09:06:00Z">
        <w:r>
          <w:rPr>
            <w:rFonts w:ascii="CourierNewPSMT" w:eastAsia="Times New Roman" w:hAnsi="CourierNewPSMT" w:cs="CourierNewPSMT"/>
            <w:lang w:eastAsia="zh-TW"/>
          </w:rPr>
          <w:t xml:space="preserve">EXTERNAL_TRACK_EDTS_SKIP </w:t>
        </w:r>
        <w:r>
          <w:t xml:space="preserve">(flag mask is 0x000001): shall be set if any edit list present in the external track shall be ignored. </w:t>
        </w:r>
        <w:r>
          <w:rPr>
            <w:rFonts w:eastAsia="Times New Roman"/>
            <w:lang w:eastAsia="zh-TW"/>
          </w:rPr>
          <w:t xml:space="preserve">If an edit list is present in the container for the edit lists in the </w:t>
        </w:r>
        <w:proofErr w:type="spellStart"/>
        <w:r>
          <w:rPr>
            <w:rFonts w:ascii="Courier New" w:eastAsia="Times New Roman" w:hAnsi="Courier New" w:cs="Courier New"/>
            <w:lang w:eastAsia="zh-TW"/>
          </w:rPr>
          <w:t>ExternalTrackBox</w:t>
        </w:r>
        <w:proofErr w:type="spellEnd"/>
        <w:r>
          <w:rPr>
            <w:rFonts w:eastAsia="Times New Roman"/>
            <w:lang w:eastAsia="zh-TW"/>
          </w:rPr>
          <w:t xml:space="preserve"> for this track, flag shall be set and </w:t>
        </w:r>
        <w:r>
          <w:t>any edit list present in the external track shall be ignored</w:t>
        </w:r>
        <w:r>
          <w:rPr>
            <w:color w:val="000000"/>
          </w:rPr>
          <w:t xml:space="preserve">. </w:t>
        </w:r>
        <w:r>
          <w:t xml:space="preserve">Otherwise, (not set) there shall be no </w:t>
        </w:r>
        <w:proofErr w:type="spellStart"/>
        <w:r>
          <w:rPr>
            <w:rFonts w:ascii="CourierNewPSMT" w:eastAsia="Times New Roman" w:hAnsi="CourierNewPSMT" w:cs="CourierNewPSMT"/>
          </w:rPr>
          <w:t>EditBox</w:t>
        </w:r>
        <w:proofErr w:type="spellEnd"/>
        <w:r>
          <w:t xml:space="preserve"> in the </w:t>
        </w:r>
        <w:proofErr w:type="spellStart"/>
        <w:r>
          <w:rPr>
            <w:rFonts w:ascii="CourierNewPSMT" w:eastAsia="Times New Roman" w:hAnsi="CourierNewPSMT" w:cs="CourierNewPSMT"/>
          </w:rPr>
          <w:t>ExternalTrackBox</w:t>
        </w:r>
        <w:proofErr w:type="spellEnd"/>
        <w:r>
          <w:t>, and the edit lists of the external track apply.</w:t>
        </w:r>
      </w:ins>
    </w:p>
    <w:p w14:paraId="564C455C" w14:textId="77777777" w:rsidR="0094270A" w:rsidRDefault="0094270A" w:rsidP="0094270A">
      <w:pPr>
        <w:pStyle w:val="ListParagraph"/>
        <w:numPr>
          <w:ilvl w:val="0"/>
          <w:numId w:val="93"/>
        </w:numPr>
        <w:tabs>
          <w:tab w:val="clear" w:pos="403"/>
        </w:tabs>
        <w:suppressAutoHyphens/>
        <w:spacing w:after="0" w:line="240" w:lineRule="auto"/>
        <w:contextualSpacing/>
        <w:rPr>
          <w:ins w:id="777" w:author="Dimitri Podborski" w:date="2024-11-03T12:06:00Z" w16du:dateUtc="2024-11-03T09:06:00Z"/>
        </w:rPr>
      </w:pPr>
      <w:ins w:id="778" w:author="Dimitri Podborski" w:date="2024-11-03T12:06:00Z" w16du:dateUtc="2024-11-03T09:06:00Z">
        <w:r>
          <w:rPr>
            <w:rFonts w:ascii="CourierNewPSMT" w:eastAsia="Times New Roman" w:hAnsi="CourierNewPSMT" w:cs="CourierNewPSMT"/>
            <w:lang w:eastAsia="zh-TW"/>
          </w:rPr>
          <w:t>EXTERNAL_TRACK_URN</w:t>
        </w:r>
        <w:r>
          <w:t xml:space="preserve"> (flag mask is 0x000002): if this flag is set, it indicates that the location field is a URN string, otherwise (not set) the location string is a URL,</w:t>
        </w:r>
      </w:ins>
    </w:p>
    <w:p w14:paraId="470DB084" w14:textId="77777777" w:rsidR="0094270A" w:rsidRDefault="0094270A" w:rsidP="0094270A">
      <w:pPr>
        <w:pStyle w:val="ListParagraph"/>
        <w:numPr>
          <w:ilvl w:val="0"/>
          <w:numId w:val="93"/>
        </w:numPr>
        <w:tabs>
          <w:tab w:val="clear" w:pos="403"/>
        </w:tabs>
        <w:suppressAutoHyphens/>
        <w:spacing w:after="0" w:line="240" w:lineRule="auto"/>
        <w:contextualSpacing/>
        <w:rPr>
          <w:ins w:id="779" w:author="Dimitri Podborski" w:date="2024-11-03T12:06:00Z" w16du:dateUtc="2024-11-03T09:06:00Z"/>
        </w:rPr>
      </w:pPr>
      <w:ins w:id="780" w:author="Dimitri Podborski" w:date="2024-11-03T12:06:00Z" w16du:dateUtc="2024-11-03T09:06:00Z">
        <w:r>
          <w:rPr>
            <w:rFonts w:ascii="CourierNewPSMT" w:eastAsia="Times New Roman" w:hAnsi="CourierNewPSMT" w:cs="CourierNewPSMT"/>
            <w:lang w:eastAsia="zh-TW"/>
          </w:rPr>
          <w:t>EXTERNAL_TRACK_UDTA_IGNORE</w:t>
        </w:r>
        <w:r>
          <w:t xml:space="preserve"> (flag mask is 0x000004): if this flag is set, this indicates that any </w:t>
        </w:r>
        <w:proofErr w:type="spellStart"/>
        <w:r>
          <w:rPr>
            <w:rFonts w:ascii="CourierNewPSMT" w:eastAsia="Times New Roman" w:hAnsi="CourierNewPSMT" w:cs="CourierNewPSMT"/>
            <w:lang w:eastAsia="fr-FR"/>
          </w:rPr>
          <w:t>UserDataBox</w:t>
        </w:r>
        <w:proofErr w:type="spellEnd"/>
        <w:r>
          <w:t xml:space="preserve"> defined in the ‘</w:t>
        </w:r>
        <w:proofErr w:type="spellStart"/>
        <w:r>
          <w:t>trak</w:t>
        </w:r>
        <w:proofErr w:type="spellEnd"/>
        <w:r>
          <w:t xml:space="preserve">’ box of the external track shall be ignored. Otherwise (not set), </w:t>
        </w:r>
        <w:proofErr w:type="spellStart"/>
        <w:r>
          <w:rPr>
            <w:rFonts w:ascii="CourierNewPSMT" w:eastAsia="Times New Roman" w:hAnsi="CourierNewPSMT" w:cs="CourierNewPSMT"/>
            <w:lang w:eastAsia="fr-FR"/>
          </w:rPr>
          <w:t>UserDataBox</w:t>
        </w:r>
        <w:proofErr w:type="spellEnd"/>
        <w:r>
          <w:t xml:space="preserve"> present in the referring track completes </w:t>
        </w:r>
        <w:proofErr w:type="spellStart"/>
        <w:r>
          <w:rPr>
            <w:rFonts w:ascii="CourierNewPSMT" w:eastAsia="Times New Roman" w:hAnsi="CourierNewPSMT" w:cs="CourierNewPSMT"/>
            <w:lang w:eastAsia="fr-FR"/>
          </w:rPr>
          <w:t>UserDataBox</w:t>
        </w:r>
        <w:proofErr w:type="spellEnd"/>
        <w:r>
          <w:t xml:space="preserve"> information of the external track. The resulting user data consists in the union of the user data declared in the different </w:t>
        </w:r>
        <w:proofErr w:type="spellStart"/>
        <w:r>
          <w:rPr>
            <w:rFonts w:ascii="CourierNewPSMT" w:eastAsia="Times New Roman" w:hAnsi="CourierNewPSMT" w:cs="CourierNewPSMT"/>
            <w:lang w:eastAsia="fr-FR"/>
          </w:rPr>
          <w:t>UserDataBoxes</w:t>
        </w:r>
        <w:proofErr w:type="spellEnd"/>
        <w:r>
          <w:rPr>
            <w:rFonts w:ascii="CourierNewPSMT" w:eastAsia="Times New Roman" w:hAnsi="CourierNewPSMT" w:cs="CourierNewPSMT"/>
            <w:lang w:eastAsia="fr-FR"/>
          </w:rPr>
          <w:t>.</w:t>
        </w:r>
      </w:ins>
    </w:p>
    <w:p w14:paraId="7339867A" w14:textId="77777777" w:rsidR="0094270A" w:rsidRDefault="0094270A" w:rsidP="0094270A">
      <w:pPr>
        <w:pStyle w:val="ListParagraph"/>
        <w:numPr>
          <w:ilvl w:val="0"/>
          <w:numId w:val="93"/>
        </w:numPr>
        <w:tabs>
          <w:tab w:val="clear" w:pos="403"/>
        </w:tabs>
        <w:suppressAutoHyphens/>
        <w:spacing w:after="0" w:line="240" w:lineRule="auto"/>
        <w:contextualSpacing/>
        <w:rPr>
          <w:ins w:id="781" w:author="Dimitri Podborski" w:date="2024-11-03T12:06:00Z" w16du:dateUtc="2024-11-03T09:06:00Z"/>
        </w:rPr>
      </w:pPr>
      <w:ins w:id="782" w:author="Dimitri Podborski" w:date="2024-11-03T12:06:00Z" w16du:dateUtc="2024-11-03T09:06:00Z">
        <w:r>
          <w:rPr>
            <w:rFonts w:ascii="CourierNewPSMT" w:eastAsia="Times New Roman" w:hAnsi="CourierNewPSMT" w:cs="CourierNewPSMT"/>
            <w:lang w:eastAsia="zh-TW"/>
          </w:rPr>
          <w:t>EXTERNAL_TRACK_META_IGNORE</w:t>
        </w:r>
        <w:r>
          <w:t xml:space="preserve"> (flag mask is 0x000008): if this flag is set, this indicates that any </w:t>
        </w:r>
        <w:proofErr w:type="spellStart"/>
        <w:r>
          <w:rPr>
            <w:rFonts w:ascii="CourierNewPSMT" w:eastAsia="Times New Roman" w:hAnsi="CourierNewPSMT" w:cs="CourierNewPSMT"/>
            <w:lang w:eastAsia="fr-FR"/>
          </w:rPr>
          <w:t>MetaBox</w:t>
        </w:r>
        <w:proofErr w:type="spellEnd"/>
        <w:r>
          <w:t xml:space="preserve"> defined in the ‘</w:t>
        </w:r>
        <w:proofErr w:type="spellStart"/>
        <w:r>
          <w:t>trak</w:t>
        </w:r>
        <w:proofErr w:type="spellEnd"/>
        <w:r>
          <w:t xml:space="preserve">’ box of the external track shall be ignored. Otherwise (not set), </w:t>
        </w:r>
        <w:proofErr w:type="spellStart"/>
        <w:r>
          <w:rPr>
            <w:rFonts w:ascii="CourierNewPSMT" w:eastAsia="Times New Roman" w:hAnsi="CourierNewPSMT" w:cs="CourierNewPSMT"/>
            <w:lang w:eastAsia="fr-FR"/>
          </w:rPr>
          <w:t>MetaBox</w:t>
        </w:r>
        <w:proofErr w:type="spellEnd"/>
        <w:r>
          <w:t xml:space="preserve"> present in the referring track completes </w:t>
        </w:r>
        <w:proofErr w:type="spellStart"/>
        <w:r>
          <w:rPr>
            <w:rFonts w:ascii="CourierNewPSMT" w:eastAsia="Times New Roman" w:hAnsi="CourierNewPSMT" w:cs="CourierNewPSMT"/>
            <w:lang w:eastAsia="fr-FR"/>
          </w:rPr>
          <w:t>MetaBox</w:t>
        </w:r>
        <w:proofErr w:type="spellEnd"/>
        <w:r>
          <w:t xml:space="preserve"> information of the external track. The resulting meta data consists in the union of the meta data declared in the different </w:t>
        </w:r>
        <w:proofErr w:type="spellStart"/>
        <w:r>
          <w:rPr>
            <w:rFonts w:ascii="CourierNewPSMT" w:eastAsia="Times New Roman" w:hAnsi="CourierNewPSMT" w:cs="CourierNewPSMT"/>
            <w:lang w:eastAsia="fr-FR"/>
          </w:rPr>
          <w:t>MetaBoxes</w:t>
        </w:r>
        <w:proofErr w:type="spellEnd"/>
        <w:r>
          <w:rPr>
            <w:rFonts w:ascii="CourierNewPSMT" w:eastAsia="Times New Roman" w:hAnsi="CourierNewPSMT" w:cs="CourierNewPSMT"/>
            <w:lang w:eastAsia="fr-FR"/>
          </w:rPr>
          <w:t>.</w:t>
        </w:r>
      </w:ins>
    </w:p>
    <w:p w14:paraId="00976ED9" w14:textId="77777777" w:rsidR="0094270A" w:rsidRDefault="0094270A" w:rsidP="0094270A">
      <w:pPr>
        <w:rPr>
          <w:ins w:id="783" w:author="Dimitri Podborski" w:date="2024-11-03T12:06:00Z" w16du:dateUtc="2024-11-03T09:06:00Z"/>
        </w:rPr>
      </w:pPr>
    </w:p>
    <w:p w14:paraId="08446F1A" w14:textId="7A26FEF4" w:rsidR="0094270A" w:rsidRDefault="0094270A" w:rsidP="0094270A">
      <w:pPr>
        <w:rPr>
          <w:ins w:id="784" w:author="Dimitri Podborski" w:date="2024-11-03T12:06:00Z" w16du:dateUtc="2024-11-03T09:06:00Z"/>
        </w:rPr>
      </w:pPr>
      <w:ins w:id="785" w:author="Dimitri Podborski" w:date="2024-11-03T12:06:00Z" w16du:dateUtc="2024-11-03T09:06:00Z">
        <w:r>
          <w:t>If the indicated location is a URL, it can be an absolute or a relative URL, and the located resource shall be a compliant ISOBMF file. Relative URLs are relative to the file that contains this location.</w:t>
        </w:r>
      </w:ins>
    </w:p>
    <w:p w14:paraId="3E892AF9" w14:textId="4DA9F9CD" w:rsidR="0094270A" w:rsidRDefault="0094270A" w:rsidP="0094270A">
      <w:pPr>
        <w:rPr>
          <w:ins w:id="786" w:author="Dimitri Podborski" w:date="2024-11-03T12:06:00Z" w16du:dateUtc="2024-11-03T09:06:00Z"/>
        </w:rPr>
      </w:pPr>
      <w:ins w:id="787" w:author="Dimitri Podborski" w:date="2024-11-03T12:06:00Z" w16du:dateUtc="2024-11-03T09:06:00Z">
        <w:r>
          <w:t xml:space="preserve">When </w:t>
        </w:r>
        <w:r>
          <w:rPr>
            <w:rFonts w:ascii="CourierNewPSMT" w:hAnsi="CourierNewPSMT" w:cs="CourierNewPSMT"/>
            <w:lang w:eastAsia="zh-TW"/>
          </w:rPr>
          <w:t xml:space="preserve">EXTERNAL_TRACK_EDTS_SKIP </w:t>
        </w:r>
        <w:r>
          <w:rPr>
            <w:color w:val="000000"/>
          </w:rPr>
          <w:t xml:space="preserve">is set and no edit list is present in the </w:t>
        </w:r>
        <w:proofErr w:type="spellStart"/>
        <w:r>
          <w:rPr>
            <w:rFonts w:ascii="CourierNewPSMT" w:hAnsi="CourierNewPSMT" w:cs="CourierNewPSMT"/>
          </w:rPr>
          <w:t>ExternalTrackBox</w:t>
        </w:r>
        <w:proofErr w:type="spellEnd"/>
        <w:r>
          <w:rPr>
            <w:color w:val="000000"/>
          </w:rPr>
          <w:t xml:space="preserve">, this implies that any edit present in the referred track is </w:t>
        </w:r>
        <w:proofErr w:type="gramStart"/>
        <w:r>
          <w:rPr>
            <w:color w:val="000000"/>
          </w:rPr>
          <w:t>ignored</w:t>
        </w:r>
        <w:proofErr w:type="gramEnd"/>
        <w:r>
          <w:rPr>
            <w:color w:val="000000"/>
          </w:rPr>
          <w:t xml:space="preserve"> and no edit is applied to the track.</w:t>
        </w:r>
        <w:r>
          <w:t xml:space="preserve"> </w:t>
        </w:r>
      </w:ins>
    </w:p>
    <w:p w14:paraId="1FB20EC5" w14:textId="2DA4200C" w:rsidR="0094270A" w:rsidRDefault="0094270A" w:rsidP="0094270A">
      <w:pPr>
        <w:rPr>
          <w:ins w:id="788" w:author="Dimitri Podborski" w:date="2024-11-03T12:06:00Z" w16du:dateUtc="2024-11-03T09:06:00Z"/>
        </w:rPr>
      </w:pPr>
      <w:ins w:id="789" w:author="Dimitri Podborski" w:date="2024-11-03T12:06:00Z" w16du:dateUtc="2024-11-03T09:06:00Z">
        <w:r>
          <w:rPr>
            <w:color w:val="000000"/>
          </w:rPr>
          <w:t>If edits from the referred track are used, file readers may need to remap the edit list durations from the timescale of the referred movie to the timescale of the referring movie, if these timescales differ.</w:t>
        </w:r>
        <w:r>
          <w:t xml:space="preserve"> </w:t>
        </w:r>
      </w:ins>
    </w:p>
    <w:p w14:paraId="09C14ADB" w14:textId="675D545D" w:rsidR="0094270A" w:rsidRPr="0094270A" w:rsidRDefault="0094270A">
      <w:pPr>
        <w:rPr>
          <w:ins w:id="790" w:author="Dimitri Podborski" w:date="2024-11-03T12:06:00Z" w16du:dateUtc="2024-11-03T09:06:00Z"/>
          <w:rPrChange w:id="791" w:author="Dimitri Podborski" w:date="2024-11-03T12:08:00Z" w16du:dateUtc="2024-11-03T09:08:00Z">
            <w:rPr>
              <w:ins w:id="792" w:author="Dimitri Podborski" w:date="2024-11-03T12:06:00Z" w16du:dateUtc="2024-11-03T09:06:00Z"/>
              <w:rFonts w:ascii="CourierNewPSMT" w:hAnsi="CourierNewPSMT" w:cs="CourierNewPSMT"/>
            </w:rPr>
          </w:rPrChange>
        </w:rPr>
        <w:pPrChange w:id="793" w:author="Dimitri Podborski" w:date="2024-11-03T12:08:00Z" w16du:dateUtc="2024-11-03T09:08:00Z">
          <w:pPr>
            <w:pStyle w:val="NormalWeb"/>
            <w:spacing w:beforeAutospacing="0" w:afterAutospacing="0"/>
          </w:pPr>
        </w:pPrChange>
      </w:pPr>
      <w:ins w:id="794" w:author="Dimitri Podborski" w:date="2024-11-03T12:06:00Z" w16du:dateUtc="2024-11-03T09:06:00Z">
        <w:r>
          <w:t>8.3.7.2.2 Syntax</w:t>
        </w:r>
      </w:ins>
    </w:p>
    <w:p w14:paraId="57617C9D" w14:textId="77777777" w:rsidR="0094270A" w:rsidRDefault="0094270A">
      <w:pPr>
        <w:pStyle w:val="code0"/>
        <w:rPr>
          <w:ins w:id="795" w:author="Dimitri Podborski" w:date="2024-11-03T12:06:00Z" w16du:dateUtc="2024-11-03T09:06:00Z"/>
        </w:rPr>
        <w:pPrChange w:id="796" w:author="Dimitri Podborski" w:date="2024-11-03T13:06:00Z" w16du:dateUtc="2024-11-03T10:06:00Z">
          <w:pPr>
            <w:pStyle w:val="NormalWeb"/>
            <w:spacing w:beforeAutospacing="0" w:afterAutospacing="0"/>
          </w:pPr>
        </w:pPrChange>
      </w:pPr>
      <w:ins w:id="797" w:author="Dimitri Podborski" w:date="2024-11-03T12:06:00Z" w16du:dateUtc="2024-11-03T09:06:00Z">
        <w:r>
          <w:t>class ExternalTrackLocationBox extends FullBox ('extl', version=0, flags)</w:t>
        </w:r>
        <w:r>
          <w:br/>
          <w:t>{</w:t>
        </w:r>
        <w:r>
          <w:br/>
        </w:r>
        <w:r>
          <w:tab/>
          <w:t>unsigned int(32) referenced_track_ID;</w:t>
        </w:r>
        <w:r>
          <w:br/>
        </w:r>
        <w:r>
          <w:tab/>
          <w:t xml:space="preserve">unsigned int(32) referenced_handler_type; </w:t>
        </w:r>
        <w:r>
          <w:br/>
        </w:r>
        <w:r>
          <w:tab/>
          <w:t xml:space="preserve">unsigned int(32) media_timescale; </w:t>
        </w:r>
        <w:r>
          <w:br/>
        </w:r>
        <w:r>
          <w:tab/>
          <w:t xml:space="preserve">utf8string location; </w:t>
        </w:r>
        <w:r>
          <w:br/>
          <w:t>}</w:t>
        </w:r>
      </w:ins>
    </w:p>
    <w:p w14:paraId="51F670B2" w14:textId="77777777" w:rsidR="0094270A" w:rsidRDefault="0094270A" w:rsidP="0094270A">
      <w:pPr>
        <w:rPr>
          <w:ins w:id="798" w:author="Dimitri Podborski" w:date="2024-11-03T12:06:00Z" w16du:dateUtc="2024-11-03T09:06:00Z"/>
        </w:rPr>
      </w:pPr>
    </w:p>
    <w:p w14:paraId="59E05651" w14:textId="76BB8512" w:rsidR="0094270A" w:rsidRDefault="0094270A" w:rsidP="0094270A">
      <w:pPr>
        <w:rPr>
          <w:ins w:id="799" w:author="Dimitri Podborski" w:date="2024-11-03T12:06:00Z" w16du:dateUtc="2024-11-03T09:06:00Z"/>
        </w:rPr>
      </w:pPr>
      <w:ins w:id="800" w:author="Dimitri Podborski" w:date="2024-11-03T12:06:00Z" w16du:dateUtc="2024-11-03T09:06:00Z">
        <w:r>
          <w:t>8.3.7.2.3 Semantics</w:t>
        </w:r>
      </w:ins>
    </w:p>
    <w:p w14:paraId="0E5C3965" w14:textId="77777777" w:rsidR="0094270A" w:rsidRDefault="0094270A" w:rsidP="0094270A">
      <w:pPr>
        <w:rPr>
          <w:ins w:id="801" w:author="Dimitri Podborski" w:date="2024-11-03T12:06:00Z" w16du:dateUtc="2024-11-03T09:06:00Z"/>
        </w:rPr>
      </w:pPr>
      <w:proofErr w:type="spellStart"/>
      <w:ins w:id="802" w:author="Dimitri Podborski" w:date="2024-11-03T12:06:00Z" w16du:dateUtc="2024-11-03T09:06:00Z">
        <w:r>
          <w:rPr>
            <w:rFonts w:ascii="CourierNewPSMT" w:hAnsi="CourierNewPSMT" w:cs="CourierNewPSMT"/>
          </w:rPr>
          <w:t>referenced_track_ID</w:t>
        </w:r>
        <w:proofErr w:type="spellEnd"/>
        <w:r>
          <w:t xml:space="preserve"> indicates the identifier (</w:t>
        </w:r>
        <w:proofErr w:type="spellStart"/>
        <w:r>
          <w:rPr>
            <w:rFonts w:ascii="CourierNewPSMT" w:hAnsi="CourierNewPSMT" w:cs="CourierNewPSMT"/>
          </w:rPr>
          <w:t>track_ID</w:t>
        </w:r>
        <w:proofErr w:type="spellEnd"/>
        <w:r>
          <w:t xml:space="preserve">) of the external track in the referred file. If value is 0, this indicates that the referenced track is the first </w:t>
        </w:r>
        <w:proofErr w:type="spellStart"/>
        <w:r>
          <w:rPr>
            <w:rFonts w:ascii="CourierNewPSMT" w:hAnsi="CourierNewPSMT" w:cs="CourierNewPSMT"/>
          </w:rPr>
          <w:t>TrackBox</w:t>
        </w:r>
        <w:proofErr w:type="spellEnd"/>
        <w:r>
          <w:t xml:space="preserve"> present in the </w:t>
        </w:r>
        <w:proofErr w:type="spellStart"/>
        <w:r>
          <w:rPr>
            <w:rFonts w:ascii="CourierNewPSMT" w:hAnsi="CourierNewPSMT" w:cs="CourierNewPSMT"/>
          </w:rPr>
          <w:t>MovieBox</w:t>
        </w:r>
        <w:proofErr w:type="spellEnd"/>
        <w:r>
          <w:t xml:space="preserve"> of the referred file. The external track shall be declared through a </w:t>
        </w:r>
        <w:proofErr w:type="spellStart"/>
        <w:r>
          <w:rPr>
            <w:rFonts w:ascii="CourierNewPSMT" w:hAnsi="CourierNewPSMT" w:cs="CourierNewPSMT"/>
          </w:rPr>
          <w:t>TrackBox</w:t>
        </w:r>
        <w:proofErr w:type="spellEnd"/>
        <w:r>
          <w:t xml:space="preserve">, i.e. recursively referencing external track is forbidden. The external track can use external data references or not; this can be constrained by derived specifications. </w:t>
        </w:r>
      </w:ins>
    </w:p>
    <w:p w14:paraId="0312949D" w14:textId="77777777" w:rsidR="0094270A" w:rsidRDefault="0094270A" w:rsidP="0094270A">
      <w:pPr>
        <w:rPr>
          <w:ins w:id="803" w:author="Dimitri Podborski" w:date="2024-11-03T12:06:00Z" w16du:dateUtc="2024-11-03T09:06:00Z"/>
        </w:rPr>
      </w:pPr>
      <w:proofErr w:type="spellStart"/>
      <w:ins w:id="804" w:author="Dimitri Podborski" w:date="2024-11-03T12:06:00Z" w16du:dateUtc="2024-11-03T09:06:00Z">
        <w:r>
          <w:rPr>
            <w:rFonts w:ascii="CourierNewPSMT" w:hAnsi="CourierNewPSMT" w:cs="CourierNewPSMT"/>
          </w:rPr>
          <w:t>referenced_handler_type</w:t>
        </w:r>
        <w:proofErr w:type="spellEnd"/>
        <w:r>
          <w:rPr>
            <w:rFonts w:asciiTheme="minorHAnsi" w:eastAsiaTheme="minorHAnsi" w:hAnsiTheme="minorHAnsi" w:cstheme="minorBidi"/>
          </w:rPr>
          <w:t xml:space="preserve"> </w:t>
        </w:r>
        <w:r>
          <w:rPr>
            <w:rFonts w:eastAsiaTheme="minorHAnsi"/>
          </w:rPr>
          <w:t xml:space="preserve">indicates the handler (media) type of the </w:t>
        </w:r>
        <w:proofErr w:type="gramStart"/>
        <w:r>
          <w:rPr>
            <w:rFonts w:eastAsiaTheme="minorHAnsi"/>
          </w:rPr>
          <w:t>track, and</w:t>
        </w:r>
        <w:proofErr w:type="gramEnd"/>
        <w:r>
          <w:rPr>
            <w:rFonts w:eastAsiaTheme="minorHAnsi"/>
          </w:rPr>
          <w:t xml:space="preserve"> </w:t>
        </w:r>
        <w:r>
          <w:t xml:space="preserve">shall be equal to the </w:t>
        </w:r>
        <w:r>
          <w:rPr>
            <w:rFonts w:eastAsiaTheme="minorHAnsi"/>
          </w:rPr>
          <w:t xml:space="preserve">handler </w:t>
        </w:r>
        <w:r>
          <w:t xml:space="preserve">type </w:t>
        </w:r>
        <w:r>
          <w:rPr>
            <w:rFonts w:eastAsiaTheme="minorHAnsi"/>
          </w:rPr>
          <w:t>of the external track</w:t>
        </w:r>
        <w:r>
          <w:t xml:space="preserve"> in the referred file.</w:t>
        </w:r>
      </w:ins>
    </w:p>
    <w:p w14:paraId="7ADBF1FF" w14:textId="77777777" w:rsidR="0094270A" w:rsidRDefault="0094270A" w:rsidP="0094270A">
      <w:pPr>
        <w:rPr>
          <w:ins w:id="805" w:author="Dimitri Podborski" w:date="2024-11-03T12:06:00Z" w16du:dateUtc="2024-11-03T09:06:00Z"/>
        </w:rPr>
      </w:pPr>
      <w:proofErr w:type="spellStart"/>
      <w:ins w:id="806" w:author="Dimitri Podborski" w:date="2024-11-03T12:06:00Z" w16du:dateUtc="2024-11-03T09:06:00Z">
        <w:r>
          <w:rPr>
            <w:rFonts w:ascii="CourierNewPSMT" w:hAnsi="CourierNewPSMT" w:cs="CourierNewPSMT"/>
          </w:rPr>
          <w:t>media_timescale</w:t>
        </w:r>
        <w:proofErr w:type="spellEnd"/>
        <w:r>
          <w:rPr>
            <w:rFonts w:ascii="CourierNewPSMT" w:hAnsi="CourierNewPSMT" w:cs="CourierNewPSMT"/>
            <w:sz w:val="16"/>
            <w:szCs w:val="16"/>
          </w:rPr>
          <w:t xml:space="preserve"> </w:t>
        </w:r>
        <w:r>
          <w:t xml:space="preserve">indicates the timescale used to express edit list contained in this external track. Value may be 0 when no edit list is declared in the </w:t>
        </w:r>
        <w:proofErr w:type="spellStart"/>
        <w:r>
          <w:t>ExternalTrackBox</w:t>
        </w:r>
        <w:proofErr w:type="spellEnd"/>
        <w:r>
          <w:t xml:space="preserve">, or a different value expressing a preferred timescale in case of future insertion of an edit list. Otherwise (an edit list is declared in the </w:t>
        </w:r>
        <w:proofErr w:type="spellStart"/>
        <w:r>
          <w:t>ExternalTrackBox</w:t>
        </w:r>
        <w:proofErr w:type="spellEnd"/>
        <w:r>
          <w:t>), value shall not be 0.</w:t>
        </w:r>
      </w:ins>
    </w:p>
    <w:p w14:paraId="62DFAEDC" w14:textId="77777777" w:rsidR="0094270A" w:rsidRDefault="0094270A" w:rsidP="0094270A">
      <w:pPr>
        <w:pStyle w:val="Note"/>
        <w:rPr>
          <w:ins w:id="807" w:author="Dimitri Podborski" w:date="2024-11-03T12:06:00Z" w16du:dateUtc="2024-11-03T09:06:00Z"/>
        </w:rPr>
      </w:pPr>
      <w:ins w:id="808" w:author="Dimitri Podborski" w:date="2024-11-03T12:06:00Z" w16du:dateUtc="2024-11-03T09:06:00Z">
        <w:r>
          <w:t xml:space="preserve">NOTE: this value may be different from the timescale in the </w:t>
        </w:r>
        <w:proofErr w:type="spellStart"/>
        <w:r>
          <w:t>MediaHeader</w:t>
        </w:r>
        <w:proofErr w:type="spellEnd"/>
        <w:r>
          <w:t xml:space="preserve"> in the external track.</w:t>
        </w:r>
      </w:ins>
    </w:p>
    <w:p w14:paraId="3A441BFE" w14:textId="77777777" w:rsidR="0094270A" w:rsidRDefault="0094270A" w:rsidP="0094270A">
      <w:pPr>
        <w:pStyle w:val="NormalWeb"/>
        <w:spacing w:beforeAutospacing="0" w:afterAutospacing="0"/>
        <w:rPr>
          <w:ins w:id="809" w:author="Dimitri Podborski" w:date="2024-11-03T12:06:00Z" w16du:dateUtc="2024-11-03T09:06:00Z"/>
          <w:rFonts w:ascii="Arial" w:eastAsia="Arial" w:hAnsi="Arial" w:cs="Arial"/>
        </w:rPr>
      </w:pPr>
      <w:ins w:id="810" w:author="Dimitri Podborski" w:date="2024-11-03T12:06:00Z" w16du:dateUtc="2024-11-03T09:06:00Z">
        <w:r>
          <w:rPr>
            <w:rFonts w:ascii="CourierNewPSMT" w:hAnsi="CourierNewPSMT" w:cs="CourierNewPSMT"/>
          </w:rPr>
          <w:t>location</w:t>
        </w:r>
        <w:r>
          <w:t xml:space="preserve"> </w:t>
        </w:r>
        <w:r>
          <w:rPr>
            <w:rFonts w:ascii="Arial" w:eastAsia="Arial" w:hAnsi="Arial" w:cs="Arial"/>
          </w:rPr>
          <w:t xml:space="preserve">indicates the location of the referred file as a URN or URN, depending on the flags </w:t>
        </w:r>
        <w:r>
          <w:rPr>
            <w:rFonts w:ascii="CourierNewPSMT" w:hAnsi="CourierNewPSMT" w:cs="CourierNewPSMT"/>
          </w:rPr>
          <w:t>EXTERNAL_TRACK_URN</w:t>
        </w:r>
        <w:r>
          <w:rPr>
            <w:rFonts w:ascii="Arial" w:eastAsia="Arial" w:hAnsi="Arial" w:cs="Arial"/>
          </w:rPr>
          <w:t xml:space="preserve">. </w:t>
        </w:r>
      </w:ins>
    </w:p>
    <w:p w14:paraId="61F2B298" w14:textId="77777777" w:rsidR="0094270A" w:rsidRDefault="0094270A" w:rsidP="0094270A">
      <w:pPr>
        <w:rPr>
          <w:ins w:id="811" w:author="Dimitri Podborski" w:date="2024-11-03T12:06:00Z" w16du:dateUtc="2024-11-03T09:06:00Z"/>
        </w:rPr>
      </w:pPr>
    </w:p>
    <w:p w14:paraId="23C75128" w14:textId="1927157B" w:rsidR="0094270A" w:rsidRDefault="0094270A" w:rsidP="0094270A">
      <w:pPr>
        <w:rPr>
          <w:ins w:id="812" w:author="Dimitri Podborski" w:date="2024-11-03T12:06:00Z" w16du:dateUtc="2024-11-03T09:06:00Z"/>
        </w:rPr>
      </w:pPr>
      <w:ins w:id="813" w:author="Dimitri Podborski" w:date="2024-11-03T12:06:00Z" w16du:dateUtc="2024-11-03T09:06:00Z">
        <w:r>
          <w:t>8.3.7.3 External Track Processing Model</w:t>
        </w:r>
      </w:ins>
    </w:p>
    <w:p w14:paraId="30813F87" w14:textId="77777777" w:rsidR="0094270A" w:rsidRDefault="0094270A" w:rsidP="0094270A">
      <w:pPr>
        <w:rPr>
          <w:ins w:id="814" w:author="Dimitri Podborski" w:date="2024-11-03T12:06:00Z" w16du:dateUtc="2024-11-03T09:06:00Z"/>
        </w:rPr>
      </w:pPr>
      <w:ins w:id="815" w:author="Dimitri Podborski" w:date="2024-11-03T12:06:00Z" w16du:dateUtc="2024-11-03T09:06:00Z">
        <w:r>
          <w:t>A file reader processes an external track as follows:</w:t>
        </w:r>
      </w:ins>
    </w:p>
    <w:p w14:paraId="696EE945" w14:textId="77777777" w:rsidR="0094270A" w:rsidRDefault="0094270A" w:rsidP="0094270A">
      <w:pPr>
        <w:pStyle w:val="ListParagraph"/>
        <w:widowControl w:val="0"/>
        <w:numPr>
          <w:ilvl w:val="0"/>
          <w:numId w:val="93"/>
        </w:numPr>
        <w:tabs>
          <w:tab w:val="clear" w:pos="403"/>
        </w:tabs>
        <w:suppressAutoHyphens/>
        <w:spacing w:after="0" w:line="240" w:lineRule="auto"/>
        <w:rPr>
          <w:ins w:id="816" w:author="Dimitri Podborski" w:date="2024-11-03T12:06:00Z" w16du:dateUtc="2024-11-03T09:06:00Z"/>
        </w:rPr>
      </w:pPr>
      <w:ins w:id="817" w:author="Dimitri Podborski" w:date="2024-11-03T12:06:00Z" w16du:dateUtc="2024-11-03T09:06:00Z">
        <w:r>
          <w:t>Identify whether the referring file can be processed (brands, track handler types): this follows the same process as for files with no external tracks</w:t>
        </w:r>
      </w:ins>
    </w:p>
    <w:p w14:paraId="5EF7E3FE" w14:textId="77777777" w:rsidR="0094270A" w:rsidRDefault="0094270A" w:rsidP="0094270A">
      <w:pPr>
        <w:pStyle w:val="ListParagraph"/>
        <w:widowControl w:val="0"/>
        <w:numPr>
          <w:ilvl w:val="0"/>
          <w:numId w:val="93"/>
        </w:numPr>
        <w:tabs>
          <w:tab w:val="clear" w:pos="403"/>
        </w:tabs>
        <w:suppressAutoHyphens/>
        <w:spacing w:after="0" w:line="240" w:lineRule="auto"/>
        <w:rPr>
          <w:ins w:id="818" w:author="Dimitri Podborski" w:date="2024-11-03T12:06:00Z" w16du:dateUtc="2024-11-03T09:06:00Z"/>
        </w:rPr>
      </w:pPr>
      <w:ins w:id="819" w:author="Dimitri Podborski" w:date="2024-11-03T12:06:00Z" w16du:dateUtc="2024-11-03T09:06:00Z">
        <w:r>
          <w:t>Identify whether it should take the track into consideration: this follows the same rules as for regular tracks, e.g. looking at user preferences, groups, etc …</w:t>
        </w:r>
      </w:ins>
    </w:p>
    <w:p w14:paraId="66F25EA3" w14:textId="77777777" w:rsidR="0094270A" w:rsidRDefault="0094270A" w:rsidP="0094270A">
      <w:pPr>
        <w:pStyle w:val="ListParagraph"/>
        <w:widowControl w:val="0"/>
        <w:numPr>
          <w:ilvl w:val="0"/>
          <w:numId w:val="93"/>
        </w:numPr>
        <w:tabs>
          <w:tab w:val="clear" w:pos="403"/>
        </w:tabs>
        <w:suppressAutoHyphens/>
        <w:spacing w:after="0" w:line="240" w:lineRule="auto"/>
        <w:rPr>
          <w:ins w:id="820" w:author="Dimitri Podborski" w:date="2024-11-03T12:06:00Z" w16du:dateUtc="2024-11-03T09:06:00Z"/>
        </w:rPr>
      </w:pPr>
      <w:ins w:id="821" w:author="Dimitri Podborski" w:date="2024-11-03T12:06:00Z" w16du:dateUtc="2024-11-03T09:06:00Z">
        <w:r>
          <w:t>If an external track is selected for processing, the referred file is loaded. The external track is marked as invalid if any of the following is true:</w:t>
        </w:r>
      </w:ins>
    </w:p>
    <w:p w14:paraId="7B258B79" w14:textId="77777777" w:rsidR="0094270A" w:rsidRDefault="0094270A" w:rsidP="0094270A">
      <w:pPr>
        <w:pStyle w:val="ListParagraph"/>
        <w:widowControl w:val="0"/>
        <w:numPr>
          <w:ilvl w:val="1"/>
          <w:numId w:val="93"/>
        </w:numPr>
        <w:tabs>
          <w:tab w:val="clear" w:pos="403"/>
        </w:tabs>
        <w:suppressAutoHyphens/>
        <w:spacing w:after="0" w:line="240" w:lineRule="auto"/>
        <w:rPr>
          <w:ins w:id="822" w:author="Dimitri Podborski" w:date="2024-11-03T12:06:00Z" w16du:dateUtc="2024-11-03T09:06:00Z"/>
        </w:rPr>
      </w:pPr>
      <w:ins w:id="823" w:author="Dimitri Podborski" w:date="2024-11-03T12:06:00Z" w16du:dateUtc="2024-11-03T09:06:00Z">
        <w:r>
          <w:t>the location described is invalid</w:t>
        </w:r>
      </w:ins>
    </w:p>
    <w:p w14:paraId="6A648F40" w14:textId="77777777" w:rsidR="0094270A" w:rsidRDefault="0094270A" w:rsidP="0094270A">
      <w:pPr>
        <w:pStyle w:val="ListParagraph"/>
        <w:widowControl w:val="0"/>
        <w:numPr>
          <w:ilvl w:val="1"/>
          <w:numId w:val="93"/>
        </w:numPr>
        <w:tabs>
          <w:tab w:val="clear" w:pos="403"/>
        </w:tabs>
        <w:suppressAutoHyphens/>
        <w:spacing w:after="0" w:line="240" w:lineRule="auto"/>
        <w:rPr>
          <w:ins w:id="824" w:author="Dimitri Podborski" w:date="2024-11-03T12:06:00Z" w16du:dateUtc="2024-11-03T09:06:00Z"/>
        </w:rPr>
      </w:pPr>
      <w:ins w:id="825" w:author="Dimitri Podborski" w:date="2024-11-03T12:06:00Z" w16du:dateUtc="2024-11-03T09:06:00Z">
        <w:r>
          <w:t xml:space="preserve">the file and/or track cannot be processed by the reader due to brand requirements in </w:t>
        </w:r>
        <w:proofErr w:type="spellStart"/>
        <w:r>
          <w:t>ftyp</w:t>
        </w:r>
        <w:proofErr w:type="spellEnd"/>
        <w:r>
          <w:t xml:space="preserve"> or </w:t>
        </w:r>
        <w:proofErr w:type="spellStart"/>
        <w:r>
          <w:t>ttyp</w:t>
        </w:r>
        <w:proofErr w:type="spellEnd"/>
      </w:ins>
    </w:p>
    <w:p w14:paraId="2ED8727A" w14:textId="77777777" w:rsidR="0094270A" w:rsidRDefault="0094270A" w:rsidP="0094270A">
      <w:pPr>
        <w:pStyle w:val="ListParagraph"/>
        <w:widowControl w:val="0"/>
        <w:numPr>
          <w:ilvl w:val="1"/>
          <w:numId w:val="93"/>
        </w:numPr>
        <w:tabs>
          <w:tab w:val="clear" w:pos="403"/>
        </w:tabs>
        <w:suppressAutoHyphens/>
        <w:spacing w:after="0" w:line="240" w:lineRule="auto"/>
        <w:rPr>
          <w:ins w:id="826" w:author="Dimitri Podborski" w:date="2024-11-03T12:06:00Z" w16du:dateUtc="2024-11-03T09:06:00Z"/>
        </w:rPr>
      </w:pPr>
      <w:ins w:id="827" w:author="Dimitri Podborski" w:date="2024-11-03T12:06:00Z" w16du:dateUtc="2024-11-03T09:06:00Z">
        <w:r>
          <w:t xml:space="preserve">the </w:t>
        </w:r>
        <w:proofErr w:type="spellStart"/>
        <w:r>
          <w:t>TrackBox</w:t>
        </w:r>
        <w:proofErr w:type="spellEnd"/>
        <w:r>
          <w:t xml:space="preserve"> corresponding to the external track cannot be found in the referred file,</w:t>
        </w:r>
      </w:ins>
    </w:p>
    <w:p w14:paraId="40AC7F32" w14:textId="77777777" w:rsidR="0094270A" w:rsidRDefault="0094270A" w:rsidP="0094270A">
      <w:pPr>
        <w:pStyle w:val="ListParagraph"/>
        <w:widowControl w:val="0"/>
        <w:numPr>
          <w:ilvl w:val="1"/>
          <w:numId w:val="93"/>
        </w:numPr>
        <w:tabs>
          <w:tab w:val="clear" w:pos="403"/>
        </w:tabs>
        <w:suppressAutoHyphens/>
        <w:spacing w:after="0" w:line="240" w:lineRule="auto"/>
        <w:rPr>
          <w:ins w:id="828" w:author="Dimitri Podborski" w:date="2024-11-03T12:06:00Z" w16du:dateUtc="2024-11-03T09:06:00Z"/>
        </w:rPr>
      </w:pPr>
      <w:ins w:id="829" w:author="Dimitri Podborski" w:date="2024-11-03T12:06:00Z" w16du:dateUtc="2024-11-03T09:06:00Z">
        <w:r>
          <w:t xml:space="preserve">the external track handler type does not match the handler type in </w:t>
        </w:r>
        <w:proofErr w:type="spellStart"/>
        <w:r>
          <w:rPr>
            <w:rFonts w:ascii="CourierNewPSMT" w:eastAsia="Times New Roman" w:hAnsi="CourierNewPSMT" w:cs="CourierNewPSMT"/>
          </w:rPr>
          <w:t>ExternalTrackLocationBox</w:t>
        </w:r>
        <w:proofErr w:type="spellEnd"/>
        <w:r>
          <w:rPr>
            <w:rFonts w:ascii="CourierNewPSMT" w:eastAsia="Times New Roman" w:hAnsi="CourierNewPSMT" w:cs="CourierNewPSMT"/>
          </w:rPr>
          <w:t xml:space="preserve"> </w:t>
        </w:r>
      </w:ins>
    </w:p>
    <w:p w14:paraId="349888F1" w14:textId="77777777" w:rsidR="0094270A" w:rsidRDefault="0094270A" w:rsidP="0094270A">
      <w:pPr>
        <w:pStyle w:val="ListParagraph"/>
        <w:widowControl w:val="0"/>
        <w:numPr>
          <w:ilvl w:val="1"/>
          <w:numId w:val="93"/>
        </w:numPr>
        <w:tabs>
          <w:tab w:val="clear" w:pos="403"/>
        </w:tabs>
        <w:suppressAutoHyphens/>
        <w:spacing w:after="0" w:line="240" w:lineRule="auto"/>
        <w:rPr>
          <w:ins w:id="830" w:author="Dimitri Podborski" w:date="2024-11-03T12:06:00Z" w16du:dateUtc="2024-11-03T09:06:00Z"/>
        </w:rPr>
      </w:pPr>
      <w:ins w:id="831" w:author="Dimitri Podborski" w:date="2024-11-03T12:06:00Z" w16du:dateUtc="2024-11-03T09:06:00Z">
        <w:r>
          <w:t xml:space="preserve">the </w:t>
        </w:r>
        <w:proofErr w:type="spellStart"/>
        <w:r>
          <w:rPr>
            <w:rFonts w:ascii="CourierNewPSMT" w:eastAsia="Times New Roman" w:hAnsi="CourierNewPSMT" w:cs="CourierNewPSMT"/>
          </w:rPr>
          <w:t>ExternalTrackBox</w:t>
        </w:r>
        <w:proofErr w:type="spellEnd"/>
        <w:r>
          <w:t xml:space="preserve"> contains a </w:t>
        </w:r>
        <w:proofErr w:type="spellStart"/>
        <w:r>
          <w:t>TrackTypeBox</w:t>
        </w:r>
        <w:proofErr w:type="spellEnd"/>
        <w:r>
          <w:t xml:space="preserve"> with unsupported brands</w:t>
        </w:r>
      </w:ins>
    </w:p>
    <w:p w14:paraId="5ACA4EFB" w14:textId="77777777" w:rsidR="0094270A" w:rsidRDefault="0094270A" w:rsidP="0094270A">
      <w:pPr>
        <w:ind w:left="720"/>
        <w:rPr>
          <w:ins w:id="832" w:author="Dimitri Podborski" w:date="2024-11-03T12:06:00Z" w16du:dateUtc="2024-11-03T09:06:00Z"/>
        </w:rPr>
      </w:pPr>
      <w:ins w:id="833" w:author="Dimitri Podborski" w:date="2024-11-03T12:06:00Z" w16du:dateUtc="2024-11-03T09:06:00Z">
        <w:r>
          <w:t xml:space="preserve"> If an external track is invalid, file readers may reject the file or present only a subset of the external tracks that are valid, as they would usually do for files with no external tracks,</w:t>
        </w:r>
      </w:ins>
    </w:p>
    <w:p w14:paraId="1E44CD53" w14:textId="77777777" w:rsidR="0094270A" w:rsidRDefault="0094270A" w:rsidP="0094270A">
      <w:pPr>
        <w:pStyle w:val="ListParagraph"/>
        <w:widowControl w:val="0"/>
        <w:numPr>
          <w:ilvl w:val="0"/>
          <w:numId w:val="93"/>
        </w:numPr>
        <w:tabs>
          <w:tab w:val="clear" w:pos="403"/>
        </w:tabs>
        <w:suppressAutoHyphens/>
        <w:spacing w:after="0" w:line="240" w:lineRule="auto"/>
        <w:rPr>
          <w:ins w:id="834" w:author="Dimitri Podborski" w:date="2024-11-03T12:06:00Z" w16du:dateUtc="2024-11-03T09:06:00Z"/>
        </w:rPr>
      </w:pPr>
      <w:ins w:id="835" w:author="Dimitri Podborski" w:date="2024-11-03T12:06:00Z" w16du:dateUtc="2024-11-03T09:06:00Z">
        <w:r>
          <w:t xml:space="preserve">Otherwise (external track is valid), the processing of the external track is equivalent to processing the track using a second file reader, but using track groups and references defined in the referring file; this implies that global movie structure of the referred file, such as </w:t>
        </w:r>
        <w:proofErr w:type="spellStart"/>
        <w:r>
          <w:t>trex</w:t>
        </w:r>
        <w:proofErr w:type="spellEnd"/>
        <w:r>
          <w:t xml:space="preserve">, </w:t>
        </w:r>
        <w:proofErr w:type="spellStart"/>
        <w:r>
          <w:t>pssh</w:t>
        </w:r>
        <w:proofErr w:type="spellEnd"/>
        <w:r>
          <w:t>… may be required to process the external file.</w:t>
        </w:r>
      </w:ins>
    </w:p>
    <w:p w14:paraId="33CA9C26" w14:textId="47E5D8FA" w:rsidR="0094270A" w:rsidRDefault="0094270A" w:rsidP="0094270A">
      <w:pPr>
        <w:rPr>
          <w:ins w:id="836" w:author="Dimitri Podborski" w:date="2024-11-03T12:06:00Z" w16du:dateUtc="2024-11-03T09:06:00Z"/>
        </w:rPr>
      </w:pPr>
      <w:ins w:id="837" w:author="Dimitri Podborski" w:date="2024-11-03T12:06:00Z" w16du:dateUtc="2024-11-03T09:06:00Z">
        <w:r>
          <w:t xml:space="preserve"> ‘Meta’ at file or </w:t>
        </w:r>
        <w:proofErr w:type="spellStart"/>
        <w:r>
          <w:t>moov</w:t>
        </w:r>
        <w:proofErr w:type="spellEnd"/>
        <w:r>
          <w:t xml:space="preserve"> level and ‘</w:t>
        </w:r>
        <w:proofErr w:type="spellStart"/>
        <w:r>
          <w:t>udta</w:t>
        </w:r>
        <w:proofErr w:type="spellEnd"/>
        <w:r>
          <w:t xml:space="preserve">’ at </w:t>
        </w:r>
        <w:proofErr w:type="spellStart"/>
        <w:r>
          <w:t>moov</w:t>
        </w:r>
        <w:proofErr w:type="spellEnd"/>
        <w:r>
          <w:t xml:space="preserve"> level in the </w:t>
        </w:r>
        <w:proofErr w:type="spellStart"/>
        <w:r>
          <w:t>refered</w:t>
        </w:r>
        <w:proofErr w:type="spellEnd"/>
        <w:r>
          <w:t xml:space="preserve"> file(s) shall be ignored.</w:t>
        </w:r>
      </w:ins>
    </w:p>
    <w:p w14:paraId="7A34CBFD" w14:textId="5D6BD988" w:rsidR="0094270A" w:rsidRDefault="0094270A" w:rsidP="001624FD">
      <w:pPr>
        <w:rPr>
          <w:ins w:id="838" w:author="Dimitri Podborski" w:date="2024-11-03T11:12:00Z" w16du:dateUtc="2024-11-03T08:12:00Z"/>
        </w:rPr>
      </w:pPr>
      <w:ins w:id="839" w:author="Dimitri Podborski" w:date="2024-11-03T12:08:00Z" w16du:dateUtc="2024-11-03T09:08:00Z">
        <w:r w:rsidRPr="0094270A">
          <w:rPr>
            <w:highlight w:val="yellow"/>
            <w:rPrChange w:id="840" w:author="Dimitri Podborski" w:date="2024-11-03T12:08:00Z" w16du:dateUtc="2024-11-03T09:08:00Z">
              <w:rPr/>
            </w:rPrChange>
          </w:rPr>
          <w:t xml:space="preserve">[Ed. Note: </w:t>
        </w:r>
      </w:ins>
      <w:ins w:id="841" w:author="Dimitri Podborski" w:date="2024-11-03T12:06:00Z" w16du:dateUtc="2024-11-03T09:06:00Z">
        <w:r w:rsidRPr="0094270A">
          <w:rPr>
            <w:highlight w:val="yellow"/>
            <w:rPrChange w:id="842" w:author="Dimitri Podborski" w:date="2024-11-03T12:08:00Z" w16du:dateUtc="2024-11-03T09:08:00Z">
              <w:rPr/>
            </w:rPrChange>
          </w:rPr>
          <w:t xml:space="preserve">Could the location be designed in such a way that changing its value would not require size changes of the </w:t>
        </w:r>
        <w:proofErr w:type="spellStart"/>
        <w:proofErr w:type="gramStart"/>
        <w:r w:rsidRPr="0094270A">
          <w:rPr>
            <w:highlight w:val="yellow"/>
            <w:rPrChange w:id="843" w:author="Dimitri Podborski" w:date="2024-11-03T12:08:00Z" w16du:dateUtc="2024-11-03T09:08:00Z">
              <w:rPr/>
            </w:rPrChange>
          </w:rPr>
          <w:t>moov</w:t>
        </w:r>
        <w:proofErr w:type="spellEnd"/>
        <w:r w:rsidRPr="0094270A">
          <w:rPr>
            <w:highlight w:val="yellow"/>
            <w:rPrChange w:id="844" w:author="Dimitri Podborski" w:date="2024-11-03T12:08:00Z" w16du:dateUtc="2024-11-03T09:08:00Z">
              <w:rPr/>
            </w:rPrChange>
          </w:rPr>
          <w:t xml:space="preserve"> ?</w:t>
        </w:r>
      </w:ins>
      <w:proofErr w:type="gramEnd"/>
      <w:ins w:id="845" w:author="Dimitri Podborski" w:date="2024-11-03T12:08:00Z" w16du:dateUtc="2024-11-03T09:08:00Z">
        <w:r w:rsidRPr="0094270A">
          <w:rPr>
            <w:highlight w:val="yellow"/>
            <w:rPrChange w:id="846" w:author="Dimitri Podborski" w:date="2024-11-03T12:08:00Z" w16du:dateUtc="2024-11-03T09:08:00Z">
              <w:rPr/>
            </w:rPrChange>
          </w:rPr>
          <w:t>]</w:t>
        </w:r>
      </w:ins>
    </w:p>
    <w:p w14:paraId="7D16F497" w14:textId="50163667" w:rsidR="00E84ADE" w:rsidRDefault="00E84ADE">
      <w:pPr>
        <w:pStyle w:val="Heading1"/>
        <w:rPr>
          <w:ins w:id="847" w:author="Dimitri Podborski" w:date="2024-11-03T11:12:00Z" w16du:dateUtc="2024-11-03T08:12:00Z"/>
        </w:rPr>
        <w:pPrChange w:id="848" w:author="Dimitri Podborski" w:date="2024-11-03T11:13:00Z" w16du:dateUtc="2024-11-03T08:13:00Z">
          <w:pPr/>
        </w:pPrChange>
      </w:pPr>
      <w:bookmarkStart w:id="849" w:name="_Toc181533044"/>
      <w:ins w:id="850" w:author="Dimitri Podborski" w:date="2024-11-03T11:12:00Z" w16du:dateUtc="2024-11-03T08:12:00Z">
        <w:r w:rsidRPr="00E84ADE">
          <w:t>Change to ‘kind’ box containers</w:t>
        </w:r>
        <w:bookmarkEnd w:id="849"/>
      </w:ins>
    </w:p>
    <w:p w14:paraId="17710F88" w14:textId="349DD0F7" w:rsidR="002236C3" w:rsidRPr="002236C3" w:rsidRDefault="002236C3" w:rsidP="001624FD">
      <w:pPr>
        <w:rPr>
          <w:ins w:id="851" w:author="Dimitri Podborski" w:date="2024-11-03T14:58:00Z" w16du:dateUtc="2024-11-03T11:58:00Z"/>
          <w:rFonts w:eastAsia="Cambria" w:cs="Cambria"/>
          <w:i/>
          <w:color w:val="2E75B5"/>
          <w:sz w:val="24"/>
          <w:szCs w:val="24"/>
          <w:rPrChange w:id="852" w:author="Dimitri Podborski" w:date="2024-11-03T14:58:00Z" w16du:dateUtc="2024-11-03T11:58:00Z">
            <w:rPr>
              <w:ins w:id="853" w:author="Dimitri Podborski" w:date="2024-11-03T14:58:00Z" w16du:dateUtc="2024-11-03T11:58:00Z"/>
            </w:rPr>
          </w:rPrChange>
        </w:rPr>
      </w:pPr>
      <w:ins w:id="854" w:author="Dimitri Podborski" w:date="2024-11-03T14:57:00Z" w16du:dateUtc="2024-11-03T11:57:00Z">
        <w:r w:rsidRPr="002236C3">
          <w:rPr>
            <w:rFonts w:eastAsia="Cambria" w:cs="Cambria"/>
            <w:i/>
            <w:color w:val="2E75B5"/>
            <w:sz w:val="24"/>
            <w:szCs w:val="24"/>
            <w:rPrChange w:id="855" w:author="Dimitri Podborski" w:date="2024-11-03T14:58:00Z" w16du:dateUtc="2024-11-03T11:58:00Z">
              <w:rPr/>
            </w:rPrChange>
          </w:rPr>
          <w:t xml:space="preserve">Replace </w:t>
        </w:r>
      </w:ins>
      <w:ins w:id="856" w:author="Dimitri Podborski" w:date="2024-11-03T14:58:00Z" w16du:dateUtc="2024-11-03T11:58:00Z">
        <w:r w:rsidRPr="002236C3">
          <w:rPr>
            <w:rFonts w:eastAsia="Cambria" w:cs="Cambria"/>
            <w:i/>
            <w:color w:val="2E75B5"/>
            <w:sz w:val="24"/>
            <w:szCs w:val="24"/>
            <w:rPrChange w:id="857" w:author="Dimitri Podborski" w:date="2024-11-03T14:58:00Z" w16du:dateUtc="2024-11-03T11:58:00Z">
              <w:rPr/>
            </w:rPrChange>
          </w:rPr>
          <w:t>the following table in clause 8.10.4.1:</w:t>
        </w:r>
      </w:ins>
    </w:p>
    <w:tbl>
      <w:tblPr>
        <w:tblStyle w:val="TableGrid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5"/>
        <w:gridCol w:w="8476"/>
      </w:tblGrid>
      <w:tr w:rsidR="002236C3" w:rsidRPr="002236C3" w14:paraId="69FB617E" w14:textId="77777777" w:rsidTr="0060395C">
        <w:trPr>
          <w:ins w:id="858" w:author="Dimitri Podborski" w:date="2024-11-03T14:59:00Z"/>
        </w:trPr>
        <w:tc>
          <w:tcPr>
            <w:tcW w:w="654" w:type="pct"/>
          </w:tcPr>
          <w:p w14:paraId="6D200665"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859" w:author="Dimitri Podborski" w:date="2024-11-03T14:59:00Z" w16du:dateUtc="2024-11-03T11:59:00Z"/>
                <w:rFonts w:eastAsia="Calibri"/>
                <w:szCs w:val="24"/>
              </w:rPr>
            </w:pPr>
            <w:ins w:id="860" w:author="Dimitri Podborski" w:date="2024-11-03T14:59:00Z" w16du:dateUtc="2024-11-03T11:59:00Z">
              <w:r w:rsidRPr="002236C3">
                <w:rPr>
                  <w:szCs w:val="24"/>
                </w:rPr>
                <w:t>Box Type:</w:t>
              </w:r>
            </w:ins>
          </w:p>
        </w:tc>
        <w:tc>
          <w:tcPr>
            <w:tcW w:w="4346" w:type="pct"/>
          </w:tcPr>
          <w:p w14:paraId="00A235EC"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861" w:author="Dimitri Podborski" w:date="2024-11-03T14:59:00Z" w16du:dateUtc="2024-11-03T11:59:00Z"/>
                <w:rFonts w:eastAsia="Calibri"/>
                <w:szCs w:val="24"/>
              </w:rPr>
            </w:pPr>
            <w:ins w:id="862" w:author="Dimitri Podborski" w:date="2024-11-03T14:59:00Z" w16du:dateUtc="2024-11-03T11:59:00Z">
              <w:r w:rsidRPr="002236C3">
                <w:rPr>
                  <w:rFonts w:ascii="Courier New" w:eastAsia="SimSun" w:hAnsi="Courier New" w:cs="Courier New"/>
                  <w:szCs w:val="24"/>
                  <w:lang w:eastAsia="zh-CN"/>
                </w:rPr>
                <w:t>'kind'</w:t>
              </w:r>
            </w:ins>
          </w:p>
        </w:tc>
      </w:tr>
      <w:tr w:rsidR="002236C3" w:rsidRPr="002236C3" w14:paraId="66970F54" w14:textId="77777777" w:rsidTr="0060395C">
        <w:trPr>
          <w:trHeight w:val="795"/>
          <w:ins w:id="863" w:author="Dimitri Podborski" w:date="2024-11-03T14:59:00Z"/>
        </w:trPr>
        <w:tc>
          <w:tcPr>
            <w:tcW w:w="654" w:type="pct"/>
          </w:tcPr>
          <w:p w14:paraId="6BD818E8"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864" w:author="Dimitri Podborski" w:date="2024-11-03T14:59:00Z" w16du:dateUtc="2024-11-03T11:59:00Z"/>
                <w:rFonts w:eastAsia="Calibri"/>
                <w:szCs w:val="24"/>
              </w:rPr>
            </w:pPr>
            <w:ins w:id="865" w:author="Dimitri Podborski" w:date="2024-11-03T14:59:00Z" w16du:dateUtc="2024-11-03T11:59:00Z">
              <w:r w:rsidRPr="002236C3">
                <w:rPr>
                  <w:szCs w:val="24"/>
                </w:rPr>
                <w:t>Container:</w:t>
              </w:r>
            </w:ins>
          </w:p>
        </w:tc>
        <w:tc>
          <w:tcPr>
            <w:tcW w:w="4346" w:type="pct"/>
          </w:tcPr>
          <w:p w14:paraId="5C40646E"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866" w:author="Dimitri Podborski" w:date="2024-11-03T14:59:00Z" w16du:dateUtc="2024-11-03T11:59:00Z"/>
                <w:szCs w:val="24"/>
              </w:rPr>
            </w:pPr>
            <w:proofErr w:type="spellStart"/>
            <w:ins w:id="867" w:author="Dimitri Podborski" w:date="2024-11-03T14:59:00Z" w16du:dateUtc="2024-11-03T11:59:00Z">
              <w:r w:rsidRPr="002236C3">
                <w:rPr>
                  <w:rFonts w:ascii="Courier New" w:eastAsia="SimSun" w:hAnsi="Courier New" w:cs="Courier New"/>
                  <w:szCs w:val="24"/>
                  <w:lang w:eastAsia="zh-CN"/>
                </w:rPr>
                <w:t>AudioElementBox</w:t>
              </w:r>
              <w:proofErr w:type="spellEnd"/>
              <w:r w:rsidRPr="002236C3">
                <w:rPr>
                  <w:szCs w:val="24"/>
                </w:rPr>
                <w:t xml:space="preserve">, </w:t>
              </w:r>
              <w:proofErr w:type="spellStart"/>
              <w:r w:rsidRPr="002236C3">
                <w:rPr>
                  <w:rFonts w:ascii="Courier New" w:eastAsia="SimSun" w:hAnsi="Courier New" w:cs="Courier New"/>
                  <w:szCs w:val="24"/>
                  <w:lang w:eastAsia="zh-CN"/>
                </w:rPr>
                <w:t>PreselectionGroupBox</w:t>
              </w:r>
              <w:proofErr w:type="spellEnd"/>
              <w:r w:rsidRPr="002236C3">
                <w:rPr>
                  <w:szCs w:val="24"/>
                </w:rPr>
                <w:t>, or</w:t>
              </w:r>
            </w:ins>
          </w:p>
          <w:p w14:paraId="2D59BC3C"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868" w:author="Dimitri Podborski" w:date="2024-11-03T14:59:00Z" w16du:dateUtc="2024-11-03T11:59:00Z"/>
                <w:rFonts w:eastAsia="Calibri"/>
                <w:szCs w:val="24"/>
              </w:rPr>
            </w:pPr>
            <w:proofErr w:type="spellStart"/>
            <w:ins w:id="869" w:author="Dimitri Podborski" w:date="2024-11-03T14:59:00Z" w16du:dateUtc="2024-11-03T11:59:00Z">
              <w:r w:rsidRPr="002236C3">
                <w:rPr>
                  <w:rFonts w:ascii="Courier New" w:eastAsia="SimSun" w:hAnsi="Courier New" w:cs="Courier New"/>
                  <w:szCs w:val="24"/>
                  <w:lang w:eastAsia="zh-CN"/>
                </w:rPr>
                <w:t>UserDataBox</w:t>
              </w:r>
              <w:proofErr w:type="spellEnd"/>
              <w:r w:rsidRPr="002236C3">
                <w:rPr>
                  <w:szCs w:val="24"/>
                </w:rPr>
                <w:t xml:space="preserve"> of the corresponding </w:t>
              </w:r>
              <w:proofErr w:type="spellStart"/>
              <w:r w:rsidRPr="002236C3">
                <w:rPr>
                  <w:rFonts w:ascii="Courier New" w:eastAsia="SimSun" w:hAnsi="Courier New" w:cs="Courier New"/>
                  <w:szCs w:val="24"/>
                  <w:lang w:eastAsia="zh-CN"/>
                </w:rPr>
                <w:t>TrackBox</w:t>
              </w:r>
              <w:proofErr w:type="spellEnd"/>
            </w:ins>
          </w:p>
        </w:tc>
      </w:tr>
      <w:tr w:rsidR="002236C3" w:rsidRPr="002236C3" w14:paraId="70885ED5" w14:textId="77777777" w:rsidTr="0060395C">
        <w:trPr>
          <w:ins w:id="870" w:author="Dimitri Podborski" w:date="2024-11-03T14:59:00Z"/>
        </w:trPr>
        <w:tc>
          <w:tcPr>
            <w:tcW w:w="654" w:type="pct"/>
          </w:tcPr>
          <w:p w14:paraId="4C33F8EF"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871" w:author="Dimitri Podborski" w:date="2024-11-03T14:59:00Z" w16du:dateUtc="2024-11-03T11:59:00Z"/>
                <w:rFonts w:eastAsia="Calibri"/>
                <w:szCs w:val="24"/>
              </w:rPr>
            </w:pPr>
            <w:ins w:id="872" w:author="Dimitri Podborski" w:date="2024-11-03T14:59:00Z" w16du:dateUtc="2024-11-03T11:59:00Z">
              <w:r w:rsidRPr="002236C3">
                <w:rPr>
                  <w:szCs w:val="24"/>
                </w:rPr>
                <w:t>Mandatory:</w:t>
              </w:r>
            </w:ins>
          </w:p>
        </w:tc>
        <w:tc>
          <w:tcPr>
            <w:tcW w:w="4346" w:type="pct"/>
          </w:tcPr>
          <w:p w14:paraId="00E1C67D"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873" w:author="Dimitri Podborski" w:date="2024-11-03T14:59:00Z" w16du:dateUtc="2024-11-03T11:59:00Z"/>
                <w:rFonts w:eastAsia="Calibri"/>
                <w:szCs w:val="24"/>
              </w:rPr>
            </w:pPr>
            <w:ins w:id="874" w:author="Dimitri Podborski" w:date="2024-11-03T14:59:00Z" w16du:dateUtc="2024-11-03T11:59:00Z">
              <w:r w:rsidRPr="002236C3">
                <w:rPr>
                  <w:szCs w:val="24"/>
                </w:rPr>
                <w:t>No</w:t>
              </w:r>
            </w:ins>
          </w:p>
        </w:tc>
      </w:tr>
      <w:tr w:rsidR="002236C3" w:rsidRPr="002236C3" w14:paraId="1BFC3564" w14:textId="77777777" w:rsidTr="0060395C">
        <w:trPr>
          <w:ins w:id="875" w:author="Dimitri Podborski" w:date="2024-11-03T14:59:00Z"/>
        </w:trPr>
        <w:tc>
          <w:tcPr>
            <w:tcW w:w="654" w:type="pct"/>
          </w:tcPr>
          <w:p w14:paraId="3AAAFEC7"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876" w:author="Dimitri Podborski" w:date="2024-11-03T14:59:00Z" w16du:dateUtc="2024-11-03T11:59:00Z"/>
                <w:rFonts w:eastAsia="Calibri"/>
                <w:szCs w:val="24"/>
              </w:rPr>
            </w:pPr>
            <w:ins w:id="877" w:author="Dimitri Podborski" w:date="2024-11-03T14:59:00Z" w16du:dateUtc="2024-11-03T11:59:00Z">
              <w:r w:rsidRPr="002236C3">
                <w:rPr>
                  <w:szCs w:val="24"/>
                </w:rPr>
                <w:t>Quantity:</w:t>
              </w:r>
            </w:ins>
          </w:p>
        </w:tc>
        <w:tc>
          <w:tcPr>
            <w:tcW w:w="4346" w:type="pct"/>
          </w:tcPr>
          <w:p w14:paraId="4CFCDECD"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878" w:author="Dimitri Podborski" w:date="2024-11-03T14:59:00Z" w16du:dateUtc="2024-11-03T11:59:00Z"/>
                <w:rFonts w:eastAsia="Calibri"/>
              </w:rPr>
            </w:pPr>
            <w:ins w:id="879" w:author="Dimitri Podborski" w:date="2024-11-03T14:59:00Z" w16du:dateUtc="2024-11-03T11:59:00Z">
              <w:r w:rsidRPr="002236C3">
                <w:rPr>
                  <w:szCs w:val="24"/>
                </w:rPr>
                <w:t>Zero or more</w:t>
              </w:r>
            </w:ins>
          </w:p>
        </w:tc>
      </w:tr>
    </w:tbl>
    <w:p w14:paraId="22EDCCE6" w14:textId="00FCD7B4" w:rsidR="002236C3" w:rsidRPr="002236C3" w:rsidRDefault="002236C3" w:rsidP="001624FD">
      <w:pPr>
        <w:rPr>
          <w:ins w:id="880" w:author="Dimitri Podborski" w:date="2024-11-03T14:57:00Z" w16du:dateUtc="2024-11-03T11:57:00Z"/>
          <w:rFonts w:eastAsia="Cambria" w:cs="Cambria"/>
          <w:i/>
          <w:color w:val="2E75B5"/>
          <w:sz w:val="24"/>
          <w:szCs w:val="24"/>
          <w:rPrChange w:id="881" w:author="Dimitri Podborski" w:date="2024-11-03T14:59:00Z" w16du:dateUtc="2024-11-03T11:59:00Z">
            <w:rPr>
              <w:ins w:id="882" w:author="Dimitri Podborski" w:date="2024-11-03T14:57:00Z" w16du:dateUtc="2024-11-03T11:57:00Z"/>
            </w:rPr>
          </w:rPrChange>
        </w:rPr>
      </w:pPr>
      <w:ins w:id="883" w:author="Dimitri Podborski" w:date="2024-11-03T14:58:00Z" w16du:dateUtc="2024-11-03T11:58:00Z">
        <w:r w:rsidRPr="002236C3">
          <w:rPr>
            <w:rFonts w:eastAsia="Cambria" w:cs="Cambria"/>
            <w:i/>
            <w:color w:val="2E75B5"/>
            <w:sz w:val="24"/>
            <w:szCs w:val="24"/>
            <w:rPrChange w:id="884" w:author="Dimitri Podborski" w:date="2024-11-03T14:59:00Z" w16du:dateUtc="2024-11-03T11:59:00Z">
              <w:rPr/>
            </w:rPrChange>
          </w:rPr>
          <w:t>with:</w:t>
        </w:r>
      </w:ins>
    </w:p>
    <w:tbl>
      <w:tblPr>
        <w:tblStyle w:val="TableGrid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5"/>
        <w:gridCol w:w="8476"/>
      </w:tblGrid>
      <w:tr w:rsidR="002236C3" w:rsidRPr="002236C3" w14:paraId="7E6CE917" w14:textId="77777777" w:rsidTr="0060395C">
        <w:trPr>
          <w:ins w:id="885" w:author="Dimitri Podborski" w:date="2024-11-03T14:59:00Z"/>
        </w:trPr>
        <w:tc>
          <w:tcPr>
            <w:tcW w:w="654" w:type="pct"/>
          </w:tcPr>
          <w:p w14:paraId="627D68B8"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886" w:author="Dimitri Podborski" w:date="2024-11-03T14:59:00Z" w16du:dateUtc="2024-11-03T11:59:00Z"/>
                <w:rFonts w:eastAsia="Calibri"/>
                <w:szCs w:val="24"/>
              </w:rPr>
            </w:pPr>
            <w:ins w:id="887" w:author="Dimitri Podborski" w:date="2024-11-03T14:59:00Z" w16du:dateUtc="2024-11-03T11:59:00Z">
              <w:r w:rsidRPr="002236C3">
                <w:rPr>
                  <w:szCs w:val="24"/>
                </w:rPr>
                <w:t>Box Type:</w:t>
              </w:r>
            </w:ins>
          </w:p>
        </w:tc>
        <w:tc>
          <w:tcPr>
            <w:tcW w:w="4346" w:type="pct"/>
          </w:tcPr>
          <w:p w14:paraId="00274ACA"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888" w:author="Dimitri Podborski" w:date="2024-11-03T14:59:00Z" w16du:dateUtc="2024-11-03T11:59:00Z"/>
                <w:rFonts w:eastAsia="Calibri"/>
                <w:szCs w:val="24"/>
              </w:rPr>
            </w:pPr>
            <w:ins w:id="889" w:author="Dimitri Podborski" w:date="2024-11-03T14:59:00Z" w16du:dateUtc="2024-11-03T11:59:00Z">
              <w:r w:rsidRPr="002236C3">
                <w:rPr>
                  <w:rFonts w:ascii="Courier New" w:eastAsia="SimSun" w:hAnsi="Courier New" w:cs="Courier New"/>
                  <w:szCs w:val="24"/>
                  <w:lang w:eastAsia="zh-CN"/>
                </w:rPr>
                <w:t>'kind'</w:t>
              </w:r>
            </w:ins>
          </w:p>
        </w:tc>
      </w:tr>
      <w:tr w:rsidR="002236C3" w:rsidRPr="002236C3" w14:paraId="2CF0C36D" w14:textId="77777777" w:rsidTr="0060395C">
        <w:trPr>
          <w:trHeight w:val="795"/>
          <w:ins w:id="890" w:author="Dimitri Podborski" w:date="2024-11-03T14:59:00Z"/>
        </w:trPr>
        <w:tc>
          <w:tcPr>
            <w:tcW w:w="654" w:type="pct"/>
          </w:tcPr>
          <w:p w14:paraId="33372306"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891" w:author="Dimitri Podborski" w:date="2024-11-03T14:59:00Z" w16du:dateUtc="2024-11-03T11:59:00Z"/>
                <w:rFonts w:eastAsia="Calibri"/>
                <w:szCs w:val="24"/>
              </w:rPr>
            </w:pPr>
            <w:ins w:id="892" w:author="Dimitri Podborski" w:date="2024-11-03T14:59:00Z" w16du:dateUtc="2024-11-03T11:59:00Z">
              <w:r w:rsidRPr="002236C3">
                <w:rPr>
                  <w:szCs w:val="24"/>
                </w:rPr>
                <w:t>Container:</w:t>
              </w:r>
            </w:ins>
          </w:p>
        </w:tc>
        <w:tc>
          <w:tcPr>
            <w:tcW w:w="4346" w:type="pct"/>
          </w:tcPr>
          <w:p w14:paraId="65477538"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893" w:author="Dimitri Podborski" w:date="2024-11-03T14:59:00Z" w16du:dateUtc="2024-11-03T11:59:00Z"/>
                <w:szCs w:val="24"/>
              </w:rPr>
            </w:pPr>
            <w:proofErr w:type="spellStart"/>
            <w:ins w:id="894" w:author="Dimitri Podborski" w:date="2024-11-03T14:59:00Z" w16du:dateUtc="2024-11-03T11:59:00Z">
              <w:r w:rsidRPr="002236C3">
                <w:rPr>
                  <w:rFonts w:ascii="Courier New" w:eastAsia="SimSun" w:hAnsi="Courier New" w:cs="Courier New"/>
                  <w:szCs w:val="24"/>
                  <w:lang w:eastAsia="zh-CN"/>
                </w:rPr>
                <w:t>AudioElementBox</w:t>
              </w:r>
              <w:proofErr w:type="spellEnd"/>
              <w:r w:rsidRPr="002236C3">
                <w:rPr>
                  <w:szCs w:val="24"/>
                </w:rPr>
                <w:t xml:space="preserve">, </w:t>
              </w:r>
              <w:proofErr w:type="spellStart"/>
              <w:r w:rsidRPr="002236C3">
                <w:rPr>
                  <w:rFonts w:ascii="Courier New" w:eastAsia="SimSun" w:hAnsi="Courier New" w:cs="Courier New"/>
                  <w:szCs w:val="24"/>
                  <w:lang w:eastAsia="zh-CN"/>
                </w:rPr>
                <w:t>PreselectionGroupBox</w:t>
              </w:r>
              <w:proofErr w:type="spellEnd"/>
              <w:r w:rsidRPr="002236C3">
                <w:rPr>
                  <w:szCs w:val="24"/>
                </w:rPr>
                <w:t>, or</w:t>
              </w:r>
            </w:ins>
          </w:p>
          <w:p w14:paraId="0168CF99" w14:textId="1C748D6B"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895" w:author="Dimitri Podborski" w:date="2024-11-03T14:59:00Z" w16du:dateUtc="2024-11-03T11:59:00Z"/>
                <w:rFonts w:eastAsia="Calibri"/>
                <w:szCs w:val="24"/>
              </w:rPr>
            </w:pPr>
            <w:proofErr w:type="spellStart"/>
            <w:ins w:id="896" w:author="Dimitri Podborski" w:date="2024-11-03T14:59:00Z" w16du:dateUtc="2024-11-03T11:59:00Z">
              <w:r w:rsidRPr="002236C3">
                <w:rPr>
                  <w:rFonts w:ascii="Courier New" w:eastAsia="SimSun" w:hAnsi="Courier New" w:cs="Courier New"/>
                  <w:szCs w:val="24"/>
                  <w:lang w:eastAsia="zh-CN"/>
                </w:rPr>
                <w:t>UserDataBox</w:t>
              </w:r>
              <w:proofErr w:type="spellEnd"/>
            </w:ins>
          </w:p>
        </w:tc>
      </w:tr>
      <w:tr w:rsidR="002236C3" w:rsidRPr="002236C3" w14:paraId="7E75C706" w14:textId="77777777" w:rsidTr="0060395C">
        <w:trPr>
          <w:ins w:id="897" w:author="Dimitri Podborski" w:date="2024-11-03T14:59:00Z"/>
        </w:trPr>
        <w:tc>
          <w:tcPr>
            <w:tcW w:w="654" w:type="pct"/>
          </w:tcPr>
          <w:p w14:paraId="2B85F1D6"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898" w:author="Dimitri Podborski" w:date="2024-11-03T14:59:00Z" w16du:dateUtc="2024-11-03T11:59:00Z"/>
                <w:rFonts w:eastAsia="Calibri"/>
                <w:szCs w:val="24"/>
              </w:rPr>
            </w:pPr>
            <w:ins w:id="899" w:author="Dimitri Podborski" w:date="2024-11-03T14:59:00Z" w16du:dateUtc="2024-11-03T11:59:00Z">
              <w:r w:rsidRPr="002236C3">
                <w:rPr>
                  <w:szCs w:val="24"/>
                </w:rPr>
                <w:t>Mandatory:</w:t>
              </w:r>
            </w:ins>
          </w:p>
        </w:tc>
        <w:tc>
          <w:tcPr>
            <w:tcW w:w="4346" w:type="pct"/>
          </w:tcPr>
          <w:p w14:paraId="4C9B576D"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900" w:author="Dimitri Podborski" w:date="2024-11-03T14:59:00Z" w16du:dateUtc="2024-11-03T11:59:00Z"/>
                <w:rFonts w:eastAsia="Calibri"/>
                <w:szCs w:val="24"/>
              </w:rPr>
            </w:pPr>
            <w:ins w:id="901" w:author="Dimitri Podborski" w:date="2024-11-03T14:59:00Z" w16du:dateUtc="2024-11-03T11:59:00Z">
              <w:r w:rsidRPr="002236C3">
                <w:rPr>
                  <w:szCs w:val="24"/>
                </w:rPr>
                <w:t>No</w:t>
              </w:r>
            </w:ins>
          </w:p>
        </w:tc>
      </w:tr>
      <w:tr w:rsidR="002236C3" w:rsidRPr="002236C3" w14:paraId="50078361" w14:textId="77777777" w:rsidTr="0060395C">
        <w:trPr>
          <w:ins w:id="902" w:author="Dimitri Podborski" w:date="2024-11-03T14:59:00Z"/>
        </w:trPr>
        <w:tc>
          <w:tcPr>
            <w:tcW w:w="654" w:type="pct"/>
          </w:tcPr>
          <w:p w14:paraId="07613249"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903" w:author="Dimitri Podborski" w:date="2024-11-03T14:59:00Z" w16du:dateUtc="2024-11-03T11:59:00Z"/>
                <w:rFonts w:eastAsia="Calibri"/>
                <w:szCs w:val="24"/>
              </w:rPr>
            </w:pPr>
            <w:ins w:id="904" w:author="Dimitri Podborski" w:date="2024-11-03T14:59:00Z" w16du:dateUtc="2024-11-03T11:59:00Z">
              <w:r w:rsidRPr="002236C3">
                <w:rPr>
                  <w:szCs w:val="24"/>
                </w:rPr>
                <w:t>Quantity:</w:t>
              </w:r>
            </w:ins>
          </w:p>
        </w:tc>
        <w:tc>
          <w:tcPr>
            <w:tcW w:w="4346" w:type="pct"/>
          </w:tcPr>
          <w:p w14:paraId="36D2CCCC" w14:textId="77777777" w:rsidR="002236C3" w:rsidRPr="002236C3" w:rsidRDefault="002236C3" w:rsidP="002236C3">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120"/>
              <w:rPr>
                <w:ins w:id="905" w:author="Dimitri Podborski" w:date="2024-11-03T14:59:00Z" w16du:dateUtc="2024-11-03T11:59:00Z"/>
                <w:rFonts w:eastAsia="Calibri"/>
              </w:rPr>
            </w:pPr>
            <w:ins w:id="906" w:author="Dimitri Podborski" w:date="2024-11-03T14:59:00Z" w16du:dateUtc="2024-11-03T11:59:00Z">
              <w:r w:rsidRPr="002236C3">
                <w:rPr>
                  <w:szCs w:val="24"/>
                </w:rPr>
                <w:t>Zero or more</w:t>
              </w:r>
            </w:ins>
          </w:p>
        </w:tc>
      </w:tr>
    </w:tbl>
    <w:p w14:paraId="79DC52D2" w14:textId="75F416C6" w:rsidR="00122077" w:rsidRDefault="00E84ADE">
      <w:pPr>
        <w:pStyle w:val="Heading1"/>
        <w:rPr>
          <w:ins w:id="907" w:author="Dimitri Podborski" w:date="2024-11-03T13:05:00Z" w16du:dateUtc="2024-11-03T10:05:00Z"/>
        </w:rPr>
        <w:pPrChange w:id="908" w:author="Dimitri Podborski" w:date="2024-11-03T13:13:00Z" w16du:dateUtc="2024-11-03T10:13:00Z">
          <w:pPr/>
        </w:pPrChange>
      </w:pPr>
      <w:bookmarkStart w:id="909" w:name="_Toc181533045"/>
      <w:proofErr w:type="spellStart"/>
      <w:ins w:id="910" w:author="Dimitri Podborski" w:date="2024-11-03T11:13:00Z" w16du:dateUtc="2024-11-03T08:13:00Z">
        <w:r w:rsidRPr="00E84ADE">
          <w:t>Sidx</w:t>
        </w:r>
        <w:proofErr w:type="spellEnd"/>
        <w:r w:rsidRPr="00E84ADE">
          <w:t xml:space="preserve"> change</w:t>
        </w:r>
      </w:ins>
      <w:bookmarkEnd w:id="909"/>
    </w:p>
    <w:p w14:paraId="236A619A" w14:textId="42698035" w:rsidR="00807543" w:rsidRPr="00807543" w:rsidRDefault="00807543" w:rsidP="001624FD">
      <w:pPr>
        <w:rPr>
          <w:ins w:id="911" w:author="Dimitri Podborski" w:date="2024-11-03T13:05:00Z" w16du:dateUtc="2024-11-03T10:05:00Z"/>
          <w:rFonts w:eastAsia="Cambria" w:cs="Cambria"/>
          <w:i/>
          <w:color w:val="2E75B5"/>
          <w:sz w:val="24"/>
          <w:szCs w:val="24"/>
          <w:rPrChange w:id="912" w:author="Dimitri Podborski" w:date="2024-11-03T13:07:00Z" w16du:dateUtc="2024-11-03T10:07:00Z">
            <w:rPr>
              <w:ins w:id="913" w:author="Dimitri Podborski" w:date="2024-11-03T13:05:00Z" w16du:dateUtc="2024-11-03T10:05:00Z"/>
            </w:rPr>
          </w:rPrChange>
        </w:rPr>
      </w:pPr>
      <w:ins w:id="914" w:author="Dimitri Podborski" w:date="2024-11-03T13:05:00Z" w16du:dateUtc="2024-11-03T10:05:00Z">
        <w:r w:rsidRPr="00807543">
          <w:rPr>
            <w:rFonts w:eastAsia="Cambria" w:cs="Cambria"/>
            <w:i/>
            <w:color w:val="2E75B5"/>
            <w:sz w:val="24"/>
            <w:szCs w:val="24"/>
            <w:rPrChange w:id="915" w:author="Dimitri Podborski" w:date="2024-11-03T13:07:00Z" w16du:dateUtc="2024-11-03T10:07:00Z">
              <w:rPr/>
            </w:rPrChange>
          </w:rPr>
          <w:t>Change the syntax from</w:t>
        </w:r>
      </w:ins>
      <w:ins w:id="916" w:author="Dimitri Podborski" w:date="2024-11-03T13:08:00Z" w16du:dateUtc="2024-11-03T10:08:00Z">
        <w:r>
          <w:rPr>
            <w:rFonts w:eastAsia="Cambria" w:cs="Cambria"/>
            <w:i/>
            <w:color w:val="2E75B5"/>
            <w:sz w:val="24"/>
            <w:szCs w:val="24"/>
          </w:rPr>
          <w:t>:</w:t>
        </w:r>
      </w:ins>
    </w:p>
    <w:p w14:paraId="5487941F" w14:textId="77777777" w:rsidR="00807543" w:rsidRPr="00807543" w:rsidRDefault="00807543">
      <w:pPr>
        <w:pStyle w:val="code0"/>
        <w:rPr>
          <w:ins w:id="917" w:author="Dimitri Podborski" w:date="2024-11-03T13:05:00Z" w16du:dateUtc="2024-11-03T10:05:00Z"/>
        </w:rPr>
        <w:pPrChange w:id="918"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919" w:author="Dimitri Podborski" w:date="2024-11-03T13:05:00Z" w16du:dateUtc="2024-11-03T10:05:00Z">
        <w:r w:rsidRPr="00807543">
          <w:t xml:space="preserve">aligned(8) class SegmentIndexBox extends FullBox('sidx', version, 0) </w:t>
        </w:r>
      </w:ins>
    </w:p>
    <w:p w14:paraId="704A5DFF" w14:textId="77777777" w:rsidR="00807543" w:rsidRPr="00807543" w:rsidRDefault="00807543">
      <w:pPr>
        <w:pStyle w:val="code0"/>
        <w:rPr>
          <w:ins w:id="920" w:author="Dimitri Podborski" w:date="2024-11-03T13:05:00Z" w16du:dateUtc="2024-11-03T10:05:00Z"/>
        </w:rPr>
        <w:pPrChange w:id="921"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922" w:author="Dimitri Podborski" w:date="2024-11-03T13:05:00Z" w16du:dateUtc="2024-11-03T10:05:00Z">
        <w:r w:rsidRPr="00807543">
          <w:t>{</w:t>
        </w:r>
      </w:ins>
    </w:p>
    <w:p w14:paraId="7004FFB0" w14:textId="77777777" w:rsidR="00807543" w:rsidRPr="00807543" w:rsidRDefault="00807543">
      <w:pPr>
        <w:pStyle w:val="code0"/>
        <w:rPr>
          <w:ins w:id="923" w:author="Dimitri Podborski" w:date="2024-11-03T13:05:00Z" w16du:dateUtc="2024-11-03T10:05:00Z"/>
        </w:rPr>
        <w:pPrChange w:id="924"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925" w:author="Dimitri Podborski" w:date="2024-11-03T13:05:00Z" w16du:dateUtc="2024-11-03T10:05:00Z">
        <w:r w:rsidRPr="00807543">
          <w:t xml:space="preserve">   unsigned int(32) reference_ID;</w:t>
        </w:r>
      </w:ins>
    </w:p>
    <w:p w14:paraId="0AD1ED1D" w14:textId="77777777" w:rsidR="00807543" w:rsidRPr="00807543" w:rsidRDefault="00807543">
      <w:pPr>
        <w:pStyle w:val="code0"/>
        <w:rPr>
          <w:ins w:id="926" w:author="Dimitri Podborski" w:date="2024-11-03T13:05:00Z" w16du:dateUtc="2024-11-03T10:05:00Z"/>
        </w:rPr>
        <w:pPrChange w:id="927"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928" w:author="Dimitri Podborski" w:date="2024-11-03T13:05:00Z" w16du:dateUtc="2024-11-03T10:05:00Z">
        <w:r w:rsidRPr="00807543">
          <w:t xml:space="preserve">   unsigned int(32) timescale;</w:t>
        </w:r>
      </w:ins>
    </w:p>
    <w:p w14:paraId="328233D9" w14:textId="77777777" w:rsidR="00807543" w:rsidRPr="00807543" w:rsidRDefault="00807543">
      <w:pPr>
        <w:pStyle w:val="code0"/>
        <w:rPr>
          <w:ins w:id="929" w:author="Dimitri Podborski" w:date="2024-11-03T13:05:00Z" w16du:dateUtc="2024-11-03T10:05:00Z"/>
        </w:rPr>
        <w:pPrChange w:id="930"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931" w:author="Dimitri Podborski" w:date="2024-11-03T13:05:00Z" w16du:dateUtc="2024-11-03T10:05:00Z">
        <w:r w:rsidRPr="00807543">
          <w:t xml:space="preserve">   if (version==0) {</w:t>
        </w:r>
      </w:ins>
    </w:p>
    <w:p w14:paraId="480BDC28" w14:textId="77777777" w:rsidR="00807543" w:rsidRPr="00807543" w:rsidRDefault="00807543">
      <w:pPr>
        <w:pStyle w:val="code0"/>
        <w:rPr>
          <w:ins w:id="932" w:author="Dimitri Podborski" w:date="2024-11-03T13:05:00Z" w16du:dateUtc="2024-11-03T10:05:00Z"/>
        </w:rPr>
        <w:pPrChange w:id="933"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934" w:author="Dimitri Podborski" w:date="2024-11-03T13:05:00Z" w16du:dateUtc="2024-11-03T10:05:00Z">
        <w:r w:rsidRPr="00807543">
          <w:t xml:space="preserve">         unsigned int(32) earliest_presentation_time;</w:t>
        </w:r>
      </w:ins>
    </w:p>
    <w:p w14:paraId="0A09B996" w14:textId="77777777" w:rsidR="00807543" w:rsidRPr="00807543" w:rsidRDefault="00807543">
      <w:pPr>
        <w:pStyle w:val="code0"/>
        <w:rPr>
          <w:ins w:id="935" w:author="Dimitri Podborski" w:date="2024-11-03T13:05:00Z" w16du:dateUtc="2024-11-03T10:05:00Z"/>
        </w:rPr>
        <w:pPrChange w:id="936"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937" w:author="Dimitri Podborski" w:date="2024-11-03T13:05:00Z" w16du:dateUtc="2024-11-03T10:05:00Z">
        <w:r w:rsidRPr="00807543">
          <w:t xml:space="preserve">         unsigned int(32) first_offset;</w:t>
        </w:r>
      </w:ins>
    </w:p>
    <w:p w14:paraId="322154CF" w14:textId="77777777" w:rsidR="00807543" w:rsidRPr="00807543" w:rsidRDefault="00807543">
      <w:pPr>
        <w:pStyle w:val="code0"/>
        <w:rPr>
          <w:ins w:id="938" w:author="Dimitri Podborski" w:date="2024-11-03T13:05:00Z" w16du:dateUtc="2024-11-03T10:05:00Z"/>
        </w:rPr>
        <w:pPrChange w:id="939"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940" w:author="Dimitri Podborski" w:date="2024-11-03T13:05:00Z" w16du:dateUtc="2024-11-03T10:05:00Z">
        <w:r w:rsidRPr="00807543">
          <w:t xml:space="preserve">      }</w:t>
        </w:r>
      </w:ins>
    </w:p>
    <w:p w14:paraId="43BF4E35" w14:textId="77777777" w:rsidR="00807543" w:rsidRPr="00807543" w:rsidRDefault="00807543">
      <w:pPr>
        <w:pStyle w:val="code0"/>
        <w:rPr>
          <w:ins w:id="941" w:author="Dimitri Podborski" w:date="2024-11-03T13:05:00Z" w16du:dateUtc="2024-11-03T10:05:00Z"/>
        </w:rPr>
        <w:pPrChange w:id="942"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943" w:author="Dimitri Podborski" w:date="2024-11-03T13:05:00Z" w16du:dateUtc="2024-11-03T10:05:00Z">
        <w:r w:rsidRPr="00807543">
          <w:t xml:space="preserve">      else {</w:t>
        </w:r>
      </w:ins>
    </w:p>
    <w:p w14:paraId="1D282C42" w14:textId="77777777" w:rsidR="00807543" w:rsidRPr="00807543" w:rsidRDefault="00807543">
      <w:pPr>
        <w:pStyle w:val="code0"/>
        <w:rPr>
          <w:ins w:id="944" w:author="Dimitri Podborski" w:date="2024-11-03T13:05:00Z" w16du:dateUtc="2024-11-03T10:05:00Z"/>
        </w:rPr>
        <w:pPrChange w:id="945"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946" w:author="Dimitri Podborski" w:date="2024-11-03T13:05:00Z" w16du:dateUtc="2024-11-03T10:05:00Z">
        <w:r w:rsidRPr="00807543">
          <w:t xml:space="preserve">         unsigned int(64) earliest_presentation_time;</w:t>
        </w:r>
      </w:ins>
    </w:p>
    <w:p w14:paraId="2936B41F" w14:textId="77777777" w:rsidR="00807543" w:rsidRPr="00807543" w:rsidRDefault="00807543">
      <w:pPr>
        <w:pStyle w:val="code0"/>
        <w:rPr>
          <w:ins w:id="947" w:author="Dimitri Podborski" w:date="2024-11-03T13:05:00Z" w16du:dateUtc="2024-11-03T10:05:00Z"/>
        </w:rPr>
        <w:pPrChange w:id="948"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949" w:author="Dimitri Podborski" w:date="2024-11-03T13:05:00Z" w16du:dateUtc="2024-11-03T10:05:00Z">
        <w:r w:rsidRPr="00807543">
          <w:t xml:space="preserve">         unsigned int(64) first_offset;</w:t>
        </w:r>
      </w:ins>
    </w:p>
    <w:p w14:paraId="32A8E26D" w14:textId="77777777" w:rsidR="00807543" w:rsidRPr="00807543" w:rsidRDefault="00807543">
      <w:pPr>
        <w:pStyle w:val="code0"/>
        <w:rPr>
          <w:ins w:id="950" w:author="Dimitri Podborski" w:date="2024-11-03T13:05:00Z" w16du:dateUtc="2024-11-03T10:05:00Z"/>
        </w:rPr>
        <w:pPrChange w:id="951"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952" w:author="Dimitri Podborski" w:date="2024-11-03T13:05:00Z" w16du:dateUtc="2024-11-03T10:05:00Z">
        <w:r w:rsidRPr="00807543">
          <w:t xml:space="preserve">      }</w:t>
        </w:r>
      </w:ins>
    </w:p>
    <w:p w14:paraId="14034F49" w14:textId="77777777" w:rsidR="00807543" w:rsidRPr="00807543" w:rsidRDefault="00807543">
      <w:pPr>
        <w:pStyle w:val="code0"/>
        <w:rPr>
          <w:ins w:id="953" w:author="Dimitri Podborski" w:date="2024-11-03T13:05:00Z" w16du:dateUtc="2024-11-03T10:05:00Z"/>
        </w:rPr>
        <w:pPrChange w:id="954"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955" w:author="Dimitri Podborski" w:date="2024-11-03T13:05:00Z" w16du:dateUtc="2024-11-03T10:05:00Z">
        <w:r w:rsidRPr="00807543">
          <w:t xml:space="preserve">   unsigned int(16) reserved = 0;</w:t>
        </w:r>
      </w:ins>
    </w:p>
    <w:p w14:paraId="5E055545" w14:textId="77777777" w:rsidR="00807543" w:rsidRPr="00807543" w:rsidRDefault="00807543">
      <w:pPr>
        <w:pStyle w:val="code0"/>
        <w:rPr>
          <w:ins w:id="956" w:author="Dimitri Podborski" w:date="2024-11-03T13:05:00Z" w16du:dateUtc="2024-11-03T10:05:00Z"/>
        </w:rPr>
        <w:pPrChange w:id="957"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958" w:author="Dimitri Podborski" w:date="2024-11-03T13:05:00Z" w16du:dateUtc="2024-11-03T10:05:00Z">
        <w:r w:rsidRPr="00807543">
          <w:t xml:space="preserve">   unsigned int(16) reference_count;</w:t>
        </w:r>
      </w:ins>
    </w:p>
    <w:p w14:paraId="0DA52949" w14:textId="77777777" w:rsidR="00807543" w:rsidRPr="00807543" w:rsidRDefault="00807543">
      <w:pPr>
        <w:pStyle w:val="code0"/>
        <w:rPr>
          <w:ins w:id="959" w:author="Dimitri Podborski" w:date="2024-11-03T13:05:00Z" w16du:dateUtc="2024-11-03T10:05:00Z"/>
        </w:rPr>
        <w:pPrChange w:id="960"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961" w:author="Dimitri Podborski" w:date="2024-11-03T13:05:00Z" w16du:dateUtc="2024-11-03T10:05:00Z">
        <w:r w:rsidRPr="00807543">
          <w:t xml:space="preserve">   for (i=1; i &lt;= reference_count; i++)</w:t>
        </w:r>
      </w:ins>
    </w:p>
    <w:p w14:paraId="142D9A9B" w14:textId="77777777" w:rsidR="00807543" w:rsidRPr="00807543" w:rsidRDefault="00807543">
      <w:pPr>
        <w:pStyle w:val="code0"/>
        <w:rPr>
          <w:ins w:id="962" w:author="Dimitri Podborski" w:date="2024-11-03T13:05:00Z" w16du:dateUtc="2024-11-03T10:05:00Z"/>
        </w:rPr>
        <w:pPrChange w:id="963"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964" w:author="Dimitri Podborski" w:date="2024-11-03T13:05:00Z" w16du:dateUtc="2024-11-03T10:05:00Z">
        <w:r w:rsidRPr="00807543">
          <w:t xml:space="preserve">   {</w:t>
        </w:r>
      </w:ins>
    </w:p>
    <w:p w14:paraId="3490F1EB" w14:textId="77777777" w:rsidR="00807543" w:rsidRPr="00807543" w:rsidRDefault="00807543">
      <w:pPr>
        <w:pStyle w:val="code0"/>
        <w:rPr>
          <w:ins w:id="965" w:author="Dimitri Podborski" w:date="2024-11-03T13:05:00Z" w16du:dateUtc="2024-11-03T10:05:00Z"/>
        </w:rPr>
        <w:pPrChange w:id="966"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967" w:author="Dimitri Podborski" w:date="2024-11-03T13:05:00Z" w16du:dateUtc="2024-11-03T10:05:00Z">
        <w:r w:rsidRPr="00807543">
          <w:t xml:space="preserve">      bit (1)          reference_type;</w:t>
        </w:r>
      </w:ins>
    </w:p>
    <w:p w14:paraId="379D9465" w14:textId="77777777" w:rsidR="00807543" w:rsidRPr="00807543" w:rsidRDefault="00807543">
      <w:pPr>
        <w:pStyle w:val="code0"/>
        <w:rPr>
          <w:ins w:id="968" w:author="Dimitri Podborski" w:date="2024-11-03T13:05:00Z" w16du:dateUtc="2024-11-03T10:05:00Z"/>
        </w:rPr>
        <w:pPrChange w:id="969"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970" w:author="Dimitri Podborski" w:date="2024-11-03T13:05:00Z" w16du:dateUtc="2024-11-03T10:05:00Z">
        <w:r w:rsidRPr="00807543">
          <w:t xml:space="preserve">      unsigned int(31) referenced_size;</w:t>
        </w:r>
      </w:ins>
    </w:p>
    <w:p w14:paraId="3352C03B" w14:textId="77777777" w:rsidR="00807543" w:rsidRPr="00807543" w:rsidRDefault="00807543">
      <w:pPr>
        <w:pStyle w:val="code0"/>
        <w:rPr>
          <w:ins w:id="971" w:author="Dimitri Podborski" w:date="2024-11-03T13:05:00Z" w16du:dateUtc="2024-11-03T10:05:00Z"/>
        </w:rPr>
        <w:pPrChange w:id="972"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973" w:author="Dimitri Podborski" w:date="2024-11-03T13:05:00Z" w16du:dateUtc="2024-11-03T10:05:00Z">
        <w:r w:rsidRPr="00807543">
          <w:t xml:space="preserve">      unsigned int(32) subsegment_duration;</w:t>
        </w:r>
      </w:ins>
    </w:p>
    <w:p w14:paraId="08A57399" w14:textId="77777777" w:rsidR="00807543" w:rsidRPr="00807543" w:rsidRDefault="00807543">
      <w:pPr>
        <w:pStyle w:val="code0"/>
        <w:rPr>
          <w:ins w:id="974" w:author="Dimitri Podborski" w:date="2024-11-03T13:05:00Z" w16du:dateUtc="2024-11-03T10:05:00Z"/>
        </w:rPr>
        <w:pPrChange w:id="975"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976" w:author="Dimitri Podborski" w:date="2024-11-03T13:05:00Z" w16du:dateUtc="2024-11-03T10:05:00Z">
        <w:r w:rsidRPr="00807543">
          <w:t xml:space="preserve">      bit(1)           starts_with_SAP;</w:t>
        </w:r>
      </w:ins>
    </w:p>
    <w:p w14:paraId="4E507818" w14:textId="77777777" w:rsidR="00807543" w:rsidRPr="00807543" w:rsidRDefault="00807543">
      <w:pPr>
        <w:pStyle w:val="code0"/>
        <w:rPr>
          <w:ins w:id="977" w:author="Dimitri Podborski" w:date="2024-11-03T13:05:00Z" w16du:dateUtc="2024-11-03T10:05:00Z"/>
        </w:rPr>
        <w:pPrChange w:id="978"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979" w:author="Dimitri Podborski" w:date="2024-11-03T13:05:00Z" w16du:dateUtc="2024-11-03T10:05:00Z">
        <w:r w:rsidRPr="00807543">
          <w:t xml:space="preserve">      unsigned int(3)  SAP_type;</w:t>
        </w:r>
      </w:ins>
    </w:p>
    <w:p w14:paraId="001BFD73" w14:textId="77777777" w:rsidR="00807543" w:rsidRPr="00807543" w:rsidRDefault="00807543">
      <w:pPr>
        <w:pStyle w:val="code0"/>
        <w:rPr>
          <w:ins w:id="980" w:author="Dimitri Podborski" w:date="2024-11-03T13:05:00Z" w16du:dateUtc="2024-11-03T10:05:00Z"/>
        </w:rPr>
        <w:pPrChange w:id="981"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982" w:author="Dimitri Podborski" w:date="2024-11-03T13:05:00Z" w16du:dateUtc="2024-11-03T10:05:00Z">
        <w:r w:rsidRPr="00807543">
          <w:t xml:space="preserve">      unsigned int(28) SAP_delta_time;</w:t>
        </w:r>
      </w:ins>
    </w:p>
    <w:p w14:paraId="4CD6D841" w14:textId="77777777" w:rsidR="00807543" w:rsidRPr="00807543" w:rsidRDefault="00807543">
      <w:pPr>
        <w:pStyle w:val="code0"/>
        <w:rPr>
          <w:ins w:id="983" w:author="Dimitri Podborski" w:date="2024-11-03T13:05:00Z" w16du:dateUtc="2024-11-03T10:05:00Z"/>
        </w:rPr>
        <w:pPrChange w:id="984" w:author="Dimitri Podborski" w:date="2024-11-03T13:05:00Z" w16du:dateUtc="2024-11-03T10:05:00Z">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pPrChange>
      </w:pPr>
      <w:ins w:id="985" w:author="Dimitri Podborski" w:date="2024-11-03T13:05:00Z" w16du:dateUtc="2024-11-03T10:05:00Z">
        <w:r w:rsidRPr="00807543">
          <w:t xml:space="preserve">   }</w:t>
        </w:r>
      </w:ins>
    </w:p>
    <w:p w14:paraId="12DB093B" w14:textId="4233270C" w:rsidR="00807543" w:rsidRDefault="00807543">
      <w:pPr>
        <w:pStyle w:val="code0"/>
        <w:rPr>
          <w:ins w:id="986" w:author="Dimitri Podborski" w:date="2024-11-03T13:05:00Z" w16du:dateUtc="2024-11-03T10:05:00Z"/>
        </w:rPr>
        <w:pPrChange w:id="987" w:author="Dimitri Podborski" w:date="2024-11-03T13:13:00Z" w16du:dateUtc="2024-11-03T10:13:00Z">
          <w:pPr/>
        </w:pPrChange>
      </w:pPr>
      <w:ins w:id="988" w:author="Dimitri Podborski" w:date="2024-11-03T13:05:00Z" w16du:dateUtc="2024-11-03T10:05:00Z">
        <w:r w:rsidRPr="00807543">
          <w:t>}</w:t>
        </w:r>
      </w:ins>
    </w:p>
    <w:p w14:paraId="6EC003B0" w14:textId="0003F55D" w:rsidR="00807543" w:rsidRPr="00807543" w:rsidRDefault="00807543" w:rsidP="001624FD">
      <w:pPr>
        <w:rPr>
          <w:ins w:id="989" w:author="Dimitri Podborski" w:date="2024-11-03T13:05:00Z" w16du:dateUtc="2024-11-03T10:05:00Z"/>
          <w:rFonts w:eastAsia="Cambria" w:cs="Cambria"/>
          <w:i/>
          <w:color w:val="2E75B5"/>
          <w:sz w:val="24"/>
          <w:szCs w:val="24"/>
          <w:rPrChange w:id="990" w:author="Dimitri Podborski" w:date="2024-11-03T13:07:00Z" w16du:dateUtc="2024-11-03T10:07:00Z">
            <w:rPr>
              <w:ins w:id="991" w:author="Dimitri Podborski" w:date="2024-11-03T13:05:00Z" w16du:dateUtc="2024-11-03T10:05:00Z"/>
            </w:rPr>
          </w:rPrChange>
        </w:rPr>
      </w:pPr>
      <w:ins w:id="992" w:author="Dimitri Podborski" w:date="2024-11-03T13:05:00Z" w16du:dateUtc="2024-11-03T10:05:00Z">
        <w:r w:rsidRPr="00807543">
          <w:rPr>
            <w:rFonts w:eastAsia="Cambria" w:cs="Cambria"/>
            <w:i/>
            <w:color w:val="2E75B5"/>
            <w:sz w:val="24"/>
            <w:szCs w:val="24"/>
            <w:rPrChange w:id="993" w:author="Dimitri Podborski" w:date="2024-11-03T13:07:00Z" w16du:dateUtc="2024-11-03T10:07:00Z">
              <w:rPr/>
            </w:rPrChange>
          </w:rPr>
          <w:t>to:</w:t>
        </w:r>
      </w:ins>
    </w:p>
    <w:p w14:paraId="48D49176" w14:textId="77777777" w:rsidR="00807543" w:rsidRDefault="00807543">
      <w:pPr>
        <w:pStyle w:val="code0"/>
        <w:rPr>
          <w:ins w:id="994" w:author="Dimitri Podborski" w:date="2024-11-03T13:08:00Z" w16du:dateUtc="2024-11-03T10:08:00Z"/>
        </w:rPr>
        <w:pPrChange w:id="995" w:author="Dimitri Podborski" w:date="2024-11-03T13:08:00Z" w16du:dateUtc="2024-11-03T10:08:00Z">
          <w:pPr/>
        </w:pPrChange>
      </w:pPr>
      <w:ins w:id="996" w:author="Dimitri Podborski" w:date="2024-11-03T13:08:00Z" w16du:dateUtc="2024-11-03T10:08:00Z">
        <w:r>
          <w:t>aligned(8) class SegmentIndexBox extends FullBox('sidx', version, 0) {</w:t>
        </w:r>
      </w:ins>
    </w:p>
    <w:p w14:paraId="1DDD3A0E" w14:textId="54582863" w:rsidR="00807543" w:rsidRDefault="00807543">
      <w:pPr>
        <w:pStyle w:val="code0"/>
        <w:rPr>
          <w:ins w:id="997" w:author="Dimitri Podborski" w:date="2024-11-03T13:08:00Z" w16du:dateUtc="2024-11-03T10:08:00Z"/>
        </w:rPr>
        <w:pPrChange w:id="998" w:author="Dimitri Podborski" w:date="2024-11-03T13:08:00Z" w16du:dateUtc="2024-11-03T10:08:00Z">
          <w:pPr/>
        </w:pPrChange>
      </w:pPr>
      <w:ins w:id="999" w:author="Dimitri Podborski" w:date="2024-11-03T13:09:00Z" w16du:dateUtc="2024-11-03T10:09:00Z">
        <w:r>
          <w:tab/>
        </w:r>
      </w:ins>
      <w:ins w:id="1000" w:author="Dimitri Podborski" w:date="2024-11-03T13:08:00Z" w16du:dateUtc="2024-11-03T10:08:00Z">
        <w:r>
          <w:t>unsigned int(32) reference_ID;</w:t>
        </w:r>
      </w:ins>
    </w:p>
    <w:p w14:paraId="4B08EAED" w14:textId="63FBE6A0" w:rsidR="00807543" w:rsidRDefault="00807543">
      <w:pPr>
        <w:pStyle w:val="code0"/>
        <w:rPr>
          <w:ins w:id="1001" w:author="Dimitri Podborski" w:date="2024-11-03T13:08:00Z" w16du:dateUtc="2024-11-03T10:08:00Z"/>
        </w:rPr>
        <w:pPrChange w:id="1002" w:author="Dimitri Podborski" w:date="2024-11-03T13:08:00Z" w16du:dateUtc="2024-11-03T10:08:00Z">
          <w:pPr/>
        </w:pPrChange>
      </w:pPr>
      <w:ins w:id="1003" w:author="Dimitri Podborski" w:date="2024-11-03T13:09:00Z" w16du:dateUtc="2024-11-03T10:09:00Z">
        <w:r>
          <w:tab/>
        </w:r>
      </w:ins>
      <w:ins w:id="1004" w:author="Dimitri Podborski" w:date="2024-11-03T13:08:00Z" w16du:dateUtc="2024-11-03T10:08:00Z">
        <w:r>
          <w:t>unsigned int(32) timescale;</w:t>
        </w:r>
      </w:ins>
    </w:p>
    <w:p w14:paraId="302956A6" w14:textId="2AB05BA5" w:rsidR="00807543" w:rsidRDefault="00807543">
      <w:pPr>
        <w:pStyle w:val="code0"/>
        <w:rPr>
          <w:ins w:id="1005" w:author="Dimitri Podborski" w:date="2024-11-03T13:08:00Z" w16du:dateUtc="2024-11-03T10:08:00Z"/>
        </w:rPr>
        <w:pPrChange w:id="1006" w:author="Dimitri Podborski" w:date="2024-11-03T13:08:00Z" w16du:dateUtc="2024-11-03T10:08:00Z">
          <w:pPr/>
        </w:pPrChange>
      </w:pPr>
      <w:ins w:id="1007" w:author="Dimitri Podborski" w:date="2024-11-03T13:09:00Z" w16du:dateUtc="2024-11-03T10:09:00Z">
        <w:r>
          <w:tab/>
        </w:r>
      </w:ins>
      <w:ins w:id="1008" w:author="Dimitri Podborski" w:date="2024-11-03T13:08:00Z" w16du:dateUtc="2024-11-03T10:08:00Z">
        <w:r>
          <w:t>if (version</w:t>
        </w:r>
      </w:ins>
      <w:ins w:id="1009" w:author="Dimitri Podborski" w:date="2024-11-03T13:09:00Z" w16du:dateUtc="2024-11-03T10:09:00Z">
        <w:r>
          <w:t xml:space="preserve"> </w:t>
        </w:r>
      </w:ins>
      <w:ins w:id="1010" w:author="Dimitri Podborski" w:date="2024-11-03T13:08:00Z" w16du:dateUtc="2024-11-03T10:08:00Z">
        <w:r>
          <w:t>==</w:t>
        </w:r>
      </w:ins>
      <w:ins w:id="1011" w:author="Dimitri Podborski" w:date="2024-11-03T13:09:00Z" w16du:dateUtc="2024-11-03T10:09:00Z">
        <w:r>
          <w:t xml:space="preserve"> </w:t>
        </w:r>
      </w:ins>
      <w:ins w:id="1012" w:author="Dimitri Podborski" w:date="2024-11-03T13:08:00Z" w16du:dateUtc="2024-11-03T10:08:00Z">
        <w:r>
          <w:t>0) {</w:t>
        </w:r>
      </w:ins>
    </w:p>
    <w:p w14:paraId="3CEDDBE5" w14:textId="2DADAE2C" w:rsidR="00807543" w:rsidRDefault="00807543">
      <w:pPr>
        <w:pStyle w:val="code0"/>
        <w:rPr>
          <w:ins w:id="1013" w:author="Dimitri Podborski" w:date="2024-11-03T13:08:00Z" w16du:dateUtc="2024-11-03T10:08:00Z"/>
        </w:rPr>
        <w:pPrChange w:id="1014" w:author="Dimitri Podborski" w:date="2024-11-03T13:08:00Z" w16du:dateUtc="2024-11-03T10:08:00Z">
          <w:pPr/>
        </w:pPrChange>
      </w:pPr>
      <w:ins w:id="1015" w:author="Dimitri Podborski" w:date="2024-11-03T13:09:00Z" w16du:dateUtc="2024-11-03T10:09:00Z">
        <w:r>
          <w:tab/>
        </w:r>
        <w:r>
          <w:tab/>
        </w:r>
      </w:ins>
      <w:ins w:id="1016" w:author="Dimitri Podborski" w:date="2024-11-03T13:08:00Z" w16du:dateUtc="2024-11-03T10:08:00Z">
        <w:r>
          <w:t>unsigned int(32) earliest_presentation_time;</w:t>
        </w:r>
      </w:ins>
    </w:p>
    <w:p w14:paraId="0C19C5DF" w14:textId="1F1505AE" w:rsidR="00807543" w:rsidRDefault="00807543">
      <w:pPr>
        <w:pStyle w:val="code0"/>
        <w:rPr>
          <w:ins w:id="1017" w:author="Dimitri Podborski" w:date="2024-11-03T13:08:00Z" w16du:dateUtc="2024-11-03T10:08:00Z"/>
        </w:rPr>
        <w:pPrChange w:id="1018" w:author="Dimitri Podborski" w:date="2024-11-03T13:08:00Z" w16du:dateUtc="2024-11-03T10:08:00Z">
          <w:pPr/>
        </w:pPrChange>
      </w:pPr>
      <w:ins w:id="1019" w:author="Dimitri Podborski" w:date="2024-11-03T13:09:00Z" w16du:dateUtc="2024-11-03T10:09:00Z">
        <w:r>
          <w:tab/>
        </w:r>
        <w:r>
          <w:tab/>
        </w:r>
      </w:ins>
      <w:ins w:id="1020" w:author="Dimitri Podborski" w:date="2024-11-03T13:08:00Z" w16du:dateUtc="2024-11-03T10:08:00Z">
        <w:r>
          <w:t>unsigned int(32) first_offset;</w:t>
        </w:r>
      </w:ins>
    </w:p>
    <w:p w14:paraId="53C8C225" w14:textId="5C04EAF4" w:rsidR="00807543" w:rsidRDefault="00807543">
      <w:pPr>
        <w:pStyle w:val="code0"/>
        <w:rPr>
          <w:ins w:id="1021" w:author="Dimitri Podborski" w:date="2024-11-03T13:08:00Z" w16du:dateUtc="2024-11-03T10:08:00Z"/>
        </w:rPr>
        <w:pPrChange w:id="1022" w:author="Dimitri Podborski" w:date="2024-11-03T13:08:00Z" w16du:dateUtc="2024-11-03T10:08:00Z">
          <w:pPr/>
        </w:pPrChange>
      </w:pPr>
      <w:ins w:id="1023" w:author="Dimitri Podborski" w:date="2024-11-03T13:09:00Z" w16du:dateUtc="2024-11-03T10:09:00Z">
        <w:r>
          <w:tab/>
        </w:r>
      </w:ins>
      <w:ins w:id="1024" w:author="Dimitri Podborski" w:date="2024-11-03T13:08:00Z" w16du:dateUtc="2024-11-03T10:08:00Z">
        <w:r>
          <w:t>}</w:t>
        </w:r>
      </w:ins>
    </w:p>
    <w:p w14:paraId="57CCDFE1" w14:textId="2D90048D" w:rsidR="00807543" w:rsidRDefault="00807543">
      <w:pPr>
        <w:pStyle w:val="code0"/>
        <w:rPr>
          <w:ins w:id="1025" w:author="Dimitri Podborski" w:date="2024-11-03T13:08:00Z" w16du:dateUtc="2024-11-03T10:08:00Z"/>
        </w:rPr>
        <w:pPrChange w:id="1026" w:author="Dimitri Podborski" w:date="2024-11-03T13:08:00Z" w16du:dateUtc="2024-11-03T10:08:00Z">
          <w:pPr/>
        </w:pPrChange>
      </w:pPr>
      <w:ins w:id="1027" w:author="Dimitri Podborski" w:date="2024-11-03T13:09:00Z" w16du:dateUtc="2024-11-03T10:09:00Z">
        <w:r>
          <w:tab/>
        </w:r>
      </w:ins>
      <w:ins w:id="1028" w:author="Dimitri Podborski" w:date="2024-11-03T13:08:00Z" w16du:dateUtc="2024-11-03T10:08:00Z">
        <w:r>
          <w:t>else if (version == 1) {</w:t>
        </w:r>
      </w:ins>
    </w:p>
    <w:p w14:paraId="69B59DCB" w14:textId="2A9BCC1A" w:rsidR="00807543" w:rsidRDefault="00807543">
      <w:pPr>
        <w:pStyle w:val="code0"/>
        <w:rPr>
          <w:ins w:id="1029" w:author="Dimitri Podborski" w:date="2024-11-03T13:08:00Z" w16du:dateUtc="2024-11-03T10:08:00Z"/>
        </w:rPr>
        <w:pPrChange w:id="1030" w:author="Dimitri Podborski" w:date="2024-11-03T13:08:00Z" w16du:dateUtc="2024-11-03T10:08:00Z">
          <w:pPr/>
        </w:pPrChange>
      </w:pPr>
      <w:ins w:id="1031" w:author="Dimitri Podborski" w:date="2024-11-03T13:09:00Z" w16du:dateUtc="2024-11-03T10:09:00Z">
        <w:r>
          <w:tab/>
        </w:r>
        <w:r>
          <w:tab/>
        </w:r>
      </w:ins>
      <w:ins w:id="1032" w:author="Dimitri Podborski" w:date="2024-11-03T13:08:00Z" w16du:dateUtc="2024-11-03T10:08:00Z">
        <w:r>
          <w:t>unsigned int(64) earliest_presentation_time;</w:t>
        </w:r>
      </w:ins>
    </w:p>
    <w:p w14:paraId="77735387" w14:textId="21695FAD" w:rsidR="00807543" w:rsidRDefault="00807543">
      <w:pPr>
        <w:pStyle w:val="code0"/>
        <w:rPr>
          <w:ins w:id="1033" w:author="Dimitri Podborski" w:date="2024-11-03T13:08:00Z" w16du:dateUtc="2024-11-03T10:08:00Z"/>
        </w:rPr>
        <w:pPrChange w:id="1034" w:author="Dimitri Podborski" w:date="2024-11-03T13:08:00Z" w16du:dateUtc="2024-11-03T10:08:00Z">
          <w:pPr/>
        </w:pPrChange>
      </w:pPr>
      <w:ins w:id="1035" w:author="Dimitri Podborski" w:date="2024-11-03T13:09:00Z" w16du:dateUtc="2024-11-03T10:09:00Z">
        <w:r>
          <w:tab/>
        </w:r>
        <w:r>
          <w:tab/>
        </w:r>
      </w:ins>
      <w:ins w:id="1036" w:author="Dimitri Podborski" w:date="2024-11-03T13:08:00Z" w16du:dateUtc="2024-11-03T10:08:00Z">
        <w:r>
          <w:t>unsigned int(64) first_offset;</w:t>
        </w:r>
      </w:ins>
    </w:p>
    <w:p w14:paraId="1E5859A2" w14:textId="148D06AF" w:rsidR="00807543" w:rsidRDefault="00807543">
      <w:pPr>
        <w:pStyle w:val="code0"/>
        <w:rPr>
          <w:ins w:id="1037" w:author="Dimitri Podborski" w:date="2024-11-03T13:08:00Z" w16du:dateUtc="2024-11-03T10:08:00Z"/>
        </w:rPr>
        <w:pPrChange w:id="1038" w:author="Dimitri Podborski" w:date="2024-11-03T13:08:00Z" w16du:dateUtc="2024-11-03T10:08:00Z">
          <w:pPr/>
        </w:pPrChange>
      </w:pPr>
      <w:ins w:id="1039" w:author="Dimitri Podborski" w:date="2024-11-03T13:09:00Z" w16du:dateUtc="2024-11-03T10:09:00Z">
        <w:r>
          <w:tab/>
        </w:r>
      </w:ins>
      <w:ins w:id="1040" w:author="Dimitri Podborski" w:date="2024-11-03T13:08:00Z" w16du:dateUtc="2024-11-03T10:08:00Z">
        <w:r>
          <w:t>}</w:t>
        </w:r>
      </w:ins>
    </w:p>
    <w:p w14:paraId="3E734B6E" w14:textId="204130A5" w:rsidR="00807543" w:rsidRDefault="00807543">
      <w:pPr>
        <w:pStyle w:val="code0"/>
        <w:rPr>
          <w:ins w:id="1041" w:author="Dimitri Podborski" w:date="2024-11-03T13:08:00Z" w16du:dateUtc="2024-11-03T10:08:00Z"/>
        </w:rPr>
        <w:pPrChange w:id="1042" w:author="Dimitri Podborski" w:date="2024-11-03T13:08:00Z" w16du:dateUtc="2024-11-03T10:08:00Z">
          <w:pPr/>
        </w:pPrChange>
      </w:pPr>
      <w:ins w:id="1043" w:author="Dimitri Podborski" w:date="2024-11-03T13:09:00Z" w16du:dateUtc="2024-11-03T10:09:00Z">
        <w:r>
          <w:tab/>
        </w:r>
      </w:ins>
      <w:ins w:id="1044" w:author="Dimitri Podborski" w:date="2024-11-03T13:08:00Z" w16du:dateUtc="2024-11-03T10:08:00Z">
        <w:r>
          <w:t>else if (version == 2) {</w:t>
        </w:r>
      </w:ins>
    </w:p>
    <w:p w14:paraId="6821A1E9" w14:textId="0758BE02" w:rsidR="00807543" w:rsidRDefault="00807543">
      <w:pPr>
        <w:pStyle w:val="code0"/>
        <w:rPr>
          <w:ins w:id="1045" w:author="Dimitri Podborski" w:date="2024-11-03T13:08:00Z" w16du:dateUtc="2024-11-03T10:08:00Z"/>
        </w:rPr>
        <w:pPrChange w:id="1046" w:author="Dimitri Podborski" w:date="2024-11-03T13:08:00Z" w16du:dateUtc="2024-11-03T10:08:00Z">
          <w:pPr/>
        </w:pPrChange>
      </w:pPr>
      <w:ins w:id="1047" w:author="Dimitri Podborski" w:date="2024-11-03T13:09:00Z" w16du:dateUtc="2024-11-03T10:09:00Z">
        <w:r>
          <w:tab/>
        </w:r>
      </w:ins>
      <w:ins w:id="1048" w:author="Dimitri Podborski" w:date="2024-11-03T13:10:00Z" w16du:dateUtc="2024-11-03T10:10:00Z">
        <w:r>
          <w:tab/>
        </w:r>
      </w:ins>
      <w:ins w:id="1049" w:author="Dimitri Podborski" w:date="2024-11-03T13:08:00Z" w16du:dateUtc="2024-11-03T10:08:00Z">
        <w:r>
          <w:t>unsigned int(64) earliest_presentation_time;</w:t>
        </w:r>
      </w:ins>
    </w:p>
    <w:p w14:paraId="6D4D5783" w14:textId="487C3381" w:rsidR="00807543" w:rsidRDefault="00807543">
      <w:pPr>
        <w:pStyle w:val="code0"/>
        <w:rPr>
          <w:ins w:id="1050" w:author="Dimitri Podborski" w:date="2024-11-03T13:08:00Z" w16du:dateUtc="2024-11-03T10:08:00Z"/>
        </w:rPr>
        <w:pPrChange w:id="1051" w:author="Dimitri Podborski" w:date="2024-11-03T13:08:00Z" w16du:dateUtc="2024-11-03T10:08:00Z">
          <w:pPr/>
        </w:pPrChange>
      </w:pPr>
      <w:ins w:id="1052" w:author="Dimitri Podborski" w:date="2024-11-03T13:10:00Z" w16du:dateUtc="2024-11-03T10:10:00Z">
        <w:r>
          <w:tab/>
        </w:r>
        <w:r>
          <w:tab/>
        </w:r>
      </w:ins>
      <w:ins w:id="1053" w:author="Dimitri Podborski" w:date="2024-11-03T13:08:00Z" w16du:dateUtc="2024-11-03T10:08:00Z">
        <w:r>
          <w:t>unsigned int(64) offset_anchor;</w:t>
        </w:r>
      </w:ins>
    </w:p>
    <w:p w14:paraId="4B231DB2" w14:textId="4F0BF318" w:rsidR="00807543" w:rsidRDefault="00807543">
      <w:pPr>
        <w:pStyle w:val="code0"/>
        <w:rPr>
          <w:ins w:id="1054" w:author="Dimitri Podborski" w:date="2024-11-03T13:08:00Z" w16du:dateUtc="2024-11-03T10:08:00Z"/>
        </w:rPr>
        <w:pPrChange w:id="1055" w:author="Dimitri Podborski" w:date="2024-11-03T13:08:00Z" w16du:dateUtc="2024-11-03T10:08:00Z">
          <w:pPr/>
        </w:pPrChange>
      </w:pPr>
      <w:ins w:id="1056" w:author="Dimitri Podborski" w:date="2024-11-03T13:10:00Z" w16du:dateUtc="2024-11-03T10:10:00Z">
        <w:r>
          <w:tab/>
        </w:r>
        <w:r>
          <w:tab/>
        </w:r>
      </w:ins>
      <w:ins w:id="1057" w:author="Dimitri Podborski" w:date="2024-11-03T13:08:00Z" w16du:dateUtc="2024-11-03T10:08:00Z">
        <w:r>
          <w:t>unsigned int(64) first_offset;</w:t>
        </w:r>
      </w:ins>
    </w:p>
    <w:p w14:paraId="1D371F17" w14:textId="5EF09F5E" w:rsidR="00807543" w:rsidRDefault="00807543">
      <w:pPr>
        <w:pStyle w:val="code0"/>
        <w:rPr>
          <w:ins w:id="1058" w:author="Dimitri Podborski" w:date="2024-11-03T13:08:00Z" w16du:dateUtc="2024-11-03T10:08:00Z"/>
        </w:rPr>
        <w:pPrChange w:id="1059" w:author="Dimitri Podborski" w:date="2024-11-03T13:08:00Z" w16du:dateUtc="2024-11-03T10:08:00Z">
          <w:pPr/>
        </w:pPrChange>
      </w:pPr>
      <w:ins w:id="1060" w:author="Dimitri Podborski" w:date="2024-11-03T13:10:00Z" w16du:dateUtc="2024-11-03T10:10:00Z">
        <w:r>
          <w:tab/>
        </w:r>
      </w:ins>
      <w:ins w:id="1061" w:author="Dimitri Podborski" w:date="2024-11-03T13:08:00Z" w16du:dateUtc="2024-11-03T10:08:00Z">
        <w:r>
          <w:t>}</w:t>
        </w:r>
      </w:ins>
    </w:p>
    <w:p w14:paraId="66B07EA2" w14:textId="5786DCF3" w:rsidR="00807543" w:rsidRDefault="00807543">
      <w:pPr>
        <w:pStyle w:val="code0"/>
        <w:rPr>
          <w:ins w:id="1062" w:author="Dimitri Podborski" w:date="2024-11-03T13:08:00Z" w16du:dateUtc="2024-11-03T10:08:00Z"/>
        </w:rPr>
        <w:pPrChange w:id="1063" w:author="Dimitri Podborski" w:date="2024-11-03T13:08:00Z" w16du:dateUtc="2024-11-03T10:08:00Z">
          <w:pPr/>
        </w:pPrChange>
      </w:pPr>
      <w:ins w:id="1064" w:author="Dimitri Podborski" w:date="2024-11-03T13:10:00Z" w16du:dateUtc="2024-11-03T10:10:00Z">
        <w:r>
          <w:tab/>
        </w:r>
      </w:ins>
      <w:ins w:id="1065" w:author="Dimitri Podborski" w:date="2024-11-03T13:08:00Z" w16du:dateUtc="2024-11-03T10:08:00Z">
        <w:r>
          <w:t>unsigned int(16) reserved = 0;</w:t>
        </w:r>
      </w:ins>
    </w:p>
    <w:p w14:paraId="1BF6FF6B" w14:textId="6BE3A1B3" w:rsidR="00807543" w:rsidRDefault="00807543">
      <w:pPr>
        <w:pStyle w:val="code0"/>
        <w:rPr>
          <w:ins w:id="1066" w:author="Dimitri Podborski" w:date="2024-11-03T13:08:00Z" w16du:dateUtc="2024-11-03T10:08:00Z"/>
        </w:rPr>
        <w:pPrChange w:id="1067" w:author="Dimitri Podborski" w:date="2024-11-03T13:08:00Z" w16du:dateUtc="2024-11-03T10:08:00Z">
          <w:pPr/>
        </w:pPrChange>
      </w:pPr>
      <w:ins w:id="1068" w:author="Dimitri Podborski" w:date="2024-11-03T13:10:00Z" w16du:dateUtc="2024-11-03T10:10:00Z">
        <w:r>
          <w:tab/>
        </w:r>
      </w:ins>
      <w:ins w:id="1069" w:author="Dimitri Podborski" w:date="2024-11-03T13:08:00Z" w16du:dateUtc="2024-11-03T10:08:00Z">
        <w:r>
          <w:t>unsigned int(16) reference_count;</w:t>
        </w:r>
      </w:ins>
    </w:p>
    <w:p w14:paraId="4CD3DAC4" w14:textId="0BA0961F" w:rsidR="00807543" w:rsidRDefault="00807543">
      <w:pPr>
        <w:pStyle w:val="code0"/>
        <w:rPr>
          <w:ins w:id="1070" w:author="Dimitri Podborski" w:date="2024-11-03T13:08:00Z" w16du:dateUtc="2024-11-03T10:08:00Z"/>
        </w:rPr>
        <w:pPrChange w:id="1071" w:author="Dimitri Podborski" w:date="2024-11-03T13:08:00Z" w16du:dateUtc="2024-11-03T10:08:00Z">
          <w:pPr/>
        </w:pPrChange>
      </w:pPr>
      <w:ins w:id="1072" w:author="Dimitri Podborski" w:date="2024-11-03T13:10:00Z" w16du:dateUtc="2024-11-03T10:10:00Z">
        <w:r>
          <w:tab/>
        </w:r>
      </w:ins>
      <w:ins w:id="1073" w:author="Dimitri Podborski" w:date="2024-11-03T13:08:00Z" w16du:dateUtc="2024-11-03T10:08:00Z">
        <w:r>
          <w:t>for(i=1; i &lt;= reference_count; i++)</w:t>
        </w:r>
      </w:ins>
      <w:ins w:id="1074" w:author="Dimitri Podborski" w:date="2024-11-03T13:10:00Z" w16du:dateUtc="2024-11-03T10:10:00Z">
        <w:r>
          <w:t xml:space="preserve"> </w:t>
        </w:r>
      </w:ins>
      <w:ins w:id="1075" w:author="Dimitri Podborski" w:date="2024-11-03T13:08:00Z" w16du:dateUtc="2024-11-03T10:08:00Z">
        <w:r>
          <w:t>{</w:t>
        </w:r>
      </w:ins>
    </w:p>
    <w:p w14:paraId="767C680B" w14:textId="19661468" w:rsidR="00807543" w:rsidRDefault="00807543">
      <w:pPr>
        <w:pStyle w:val="code0"/>
        <w:rPr>
          <w:ins w:id="1076" w:author="Dimitri Podborski" w:date="2024-11-03T13:08:00Z" w16du:dateUtc="2024-11-03T10:08:00Z"/>
        </w:rPr>
        <w:pPrChange w:id="1077" w:author="Dimitri Podborski" w:date="2024-11-03T13:08:00Z" w16du:dateUtc="2024-11-03T10:08:00Z">
          <w:pPr/>
        </w:pPrChange>
      </w:pPr>
      <w:ins w:id="1078" w:author="Dimitri Podborski" w:date="2024-11-03T13:10:00Z" w16du:dateUtc="2024-11-03T10:10:00Z">
        <w:r>
          <w:tab/>
        </w:r>
        <w:r>
          <w:tab/>
        </w:r>
      </w:ins>
      <w:ins w:id="1079" w:author="Dimitri Podborski" w:date="2024-11-03T13:08:00Z" w16du:dateUtc="2024-11-03T10:08:00Z">
        <w:r>
          <w:t>bit (1) reference_type;</w:t>
        </w:r>
      </w:ins>
    </w:p>
    <w:p w14:paraId="1DB05BD8" w14:textId="337819F0" w:rsidR="00807543" w:rsidRDefault="00807543">
      <w:pPr>
        <w:pStyle w:val="code0"/>
        <w:rPr>
          <w:ins w:id="1080" w:author="Dimitri Podborski" w:date="2024-11-03T13:08:00Z" w16du:dateUtc="2024-11-03T10:08:00Z"/>
        </w:rPr>
        <w:pPrChange w:id="1081" w:author="Dimitri Podborski" w:date="2024-11-03T13:08:00Z" w16du:dateUtc="2024-11-03T10:08:00Z">
          <w:pPr/>
        </w:pPrChange>
      </w:pPr>
      <w:ins w:id="1082" w:author="Dimitri Podborski" w:date="2024-11-03T13:10:00Z" w16du:dateUtc="2024-11-03T10:10:00Z">
        <w:r>
          <w:tab/>
        </w:r>
        <w:r>
          <w:tab/>
        </w:r>
      </w:ins>
      <w:ins w:id="1083" w:author="Dimitri Podborski" w:date="2024-11-03T13:08:00Z" w16du:dateUtc="2024-11-03T10:08:00Z">
        <w:r>
          <w:t>unsigned int(31) referenced_size;</w:t>
        </w:r>
      </w:ins>
    </w:p>
    <w:p w14:paraId="11C02BE3" w14:textId="0EB10847" w:rsidR="00807543" w:rsidRDefault="00807543">
      <w:pPr>
        <w:pStyle w:val="code0"/>
        <w:rPr>
          <w:ins w:id="1084" w:author="Dimitri Podborski" w:date="2024-11-03T13:08:00Z" w16du:dateUtc="2024-11-03T10:08:00Z"/>
        </w:rPr>
        <w:pPrChange w:id="1085" w:author="Dimitri Podborski" w:date="2024-11-03T13:08:00Z" w16du:dateUtc="2024-11-03T10:08:00Z">
          <w:pPr/>
        </w:pPrChange>
      </w:pPr>
      <w:ins w:id="1086" w:author="Dimitri Podborski" w:date="2024-11-03T13:10:00Z" w16du:dateUtc="2024-11-03T10:10:00Z">
        <w:r>
          <w:tab/>
        </w:r>
        <w:r>
          <w:tab/>
        </w:r>
      </w:ins>
      <w:ins w:id="1087" w:author="Dimitri Podborski" w:date="2024-11-03T13:08:00Z" w16du:dateUtc="2024-11-03T10:08:00Z">
        <w:r>
          <w:t>unsigned int(32) subsegment_duration;</w:t>
        </w:r>
      </w:ins>
    </w:p>
    <w:p w14:paraId="146062B5" w14:textId="436BEEDF" w:rsidR="00807543" w:rsidRDefault="00807543">
      <w:pPr>
        <w:pStyle w:val="code0"/>
        <w:rPr>
          <w:ins w:id="1088" w:author="Dimitri Podborski" w:date="2024-11-03T13:08:00Z" w16du:dateUtc="2024-11-03T10:08:00Z"/>
        </w:rPr>
        <w:pPrChange w:id="1089" w:author="Dimitri Podborski" w:date="2024-11-03T13:08:00Z" w16du:dateUtc="2024-11-03T10:08:00Z">
          <w:pPr/>
        </w:pPrChange>
      </w:pPr>
      <w:ins w:id="1090" w:author="Dimitri Podborski" w:date="2024-11-03T13:10:00Z" w16du:dateUtc="2024-11-03T10:10:00Z">
        <w:r>
          <w:tab/>
        </w:r>
        <w:r>
          <w:tab/>
        </w:r>
      </w:ins>
      <w:ins w:id="1091" w:author="Dimitri Podborski" w:date="2024-11-03T13:08:00Z" w16du:dateUtc="2024-11-03T10:08:00Z">
        <w:r>
          <w:t>bit(1) starts_with_SAP;</w:t>
        </w:r>
      </w:ins>
    </w:p>
    <w:p w14:paraId="50B778EB" w14:textId="281FFC0C" w:rsidR="00807543" w:rsidRDefault="00807543">
      <w:pPr>
        <w:pStyle w:val="code0"/>
        <w:rPr>
          <w:ins w:id="1092" w:author="Dimitri Podborski" w:date="2024-11-03T13:08:00Z" w16du:dateUtc="2024-11-03T10:08:00Z"/>
        </w:rPr>
        <w:pPrChange w:id="1093" w:author="Dimitri Podborski" w:date="2024-11-03T13:08:00Z" w16du:dateUtc="2024-11-03T10:08:00Z">
          <w:pPr/>
        </w:pPrChange>
      </w:pPr>
      <w:ins w:id="1094" w:author="Dimitri Podborski" w:date="2024-11-03T13:11:00Z" w16du:dateUtc="2024-11-03T10:11:00Z">
        <w:r>
          <w:tab/>
        </w:r>
        <w:r>
          <w:tab/>
        </w:r>
      </w:ins>
      <w:ins w:id="1095" w:author="Dimitri Podborski" w:date="2024-11-03T13:08:00Z" w16du:dateUtc="2024-11-03T10:08:00Z">
        <w:r>
          <w:t>unsigned int(3) SAP_type;</w:t>
        </w:r>
      </w:ins>
    </w:p>
    <w:p w14:paraId="29A6ADEF" w14:textId="390E4359" w:rsidR="00807543" w:rsidRDefault="005D42D0">
      <w:pPr>
        <w:pStyle w:val="code0"/>
        <w:rPr>
          <w:ins w:id="1096" w:author="Dimitri Podborski" w:date="2024-11-03T13:08:00Z" w16du:dateUtc="2024-11-03T10:08:00Z"/>
        </w:rPr>
        <w:pPrChange w:id="1097" w:author="Dimitri Podborski" w:date="2024-11-03T13:08:00Z" w16du:dateUtc="2024-11-03T10:08:00Z">
          <w:pPr/>
        </w:pPrChange>
      </w:pPr>
      <w:ins w:id="1098" w:author="Dimitri Podborski" w:date="2024-11-03T13:11:00Z" w16du:dateUtc="2024-11-03T10:11:00Z">
        <w:r>
          <w:tab/>
        </w:r>
        <w:r>
          <w:tab/>
        </w:r>
      </w:ins>
      <w:ins w:id="1099" w:author="Dimitri Podborski" w:date="2024-11-03T13:08:00Z" w16du:dateUtc="2024-11-03T10:08:00Z">
        <w:r w:rsidR="00807543">
          <w:t>unsigned int(28) SAP_delta_time;</w:t>
        </w:r>
      </w:ins>
    </w:p>
    <w:p w14:paraId="7A6B6623" w14:textId="2E743217" w:rsidR="00807543" w:rsidRDefault="005D42D0">
      <w:pPr>
        <w:pStyle w:val="code0"/>
        <w:rPr>
          <w:ins w:id="1100" w:author="Dimitri Podborski" w:date="2024-11-03T13:08:00Z" w16du:dateUtc="2024-11-03T10:08:00Z"/>
        </w:rPr>
        <w:pPrChange w:id="1101" w:author="Dimitri Podborski" w:date="2024-11-03T13:08:00Z" w16du:dateUtc="2024-11-03T10:08:00Z">
          <w:pPr/>
        </w:pPrChange>
      </w:pPr>
      <w:ins w:id="1102" w:author="Dimitri Podborski" w:date="2024-11-03T13:11:00Z" w16du:dateUtc="2024-11-03T10:11:00Z">
        <w:r>
          <w:tab/>
        </w:r>
      </w:ins>
      <w:ins w:id="1103" w:author="Dimitri Podborski" w:date="2024-11-03T13:08:00Z" w16du:dateUtc="2024-11-03T10:08:00Z">
        <w:r w:rsidR="00807543">
          <w:t>}</w:t>
        </w:r>
      </w:ins>
    </w:p>
    <w:p w14:paraId="2CB7C451" w14:textId="053A5563" w:rsidR="00807543" w:rsidRDefault="00807543">
      <w:pPr>
        <w:pStyle w:val="code0"/>
        <w:rPr>
          <w:ins w:id="1104" w:author="Dimitri Podborski" w:date="2024-11-03T13:07:00Z" w16du:dateUtc="2024-11-03T10:07:00Z"/>
        </w:rPr>
        <w:pPrChange w:id="1105" w:author="Dimitri Podborski" w:date="2024-11-03T13:08:00Z" w16du:dateUtc="2024-11-03T10:08:00Z">
          <w:pPr/>
        </w:pPrChange>
      </w:pPr>
      <w:ins w:id="1106" w:author="Dimitri Podborski" w:date="2024-11-03T13:08:00Z" w16du:dateUtc="2024-11-03T10:08:00Z">
        <w:r>
          <w:t>}</w:t>
        </w:r>
      </w:ins>
    </w:p>
    <w:p w14:paraId="24356145" w14:textId="77777777" w:rsidR="00807543" w:rsidRDefault="00807543" w:rsidP="001624FD">
      <w:pPr>
        <w:rPr>
          <w:ins w:id="1107" w:author="Dimitri Podborski" w:date="2024-11-03T13:16:00Z" w16du:dateUtc="2024-11-03T10:16:00Z"/>
        </w:rPr>
      </w:pPr>
    </w:p>
    <w:p w14:paraId="1561327D" w14:textId="335D141C" w:rsidR="00F819B4" w:rsidRPr="00F819B4" w:rsidRDefault="00F819B4" w:rsidP="001624FD">
      <w:pPr>
        <w:rPr>
          <w:ins w:id="1108" w:author="Dimitri Podborski" w:date="2024-11-03T13:16:00Z" w16du:dateUtc="2024-11-03T10:16:00Z"/>
          <w:rFonts w:eastAsia="Cambria" w:cs="Cambria"/>
          <w:i/>
          <w:color w:val="2E75B5"/>
          <w:sz w:val="24"/>
          <w:szCs w:val="24"/>
          <w:rPrChange w:id="1109" w:author="Dimitri Podborski" w:date="2024-11-03T13:18:00Z" w16du:dateUtc="2024-11-03T10:18:00Z">
            <w:rPr>
              <w:ins w:id="1110" w:author="Dimitri Podborski" w:date="2024-11-03T13:16:00Z" w16du:dateUtc="2024-11-03T10:16:00Z"/>
            </w:rPr>
          </w:rPrChange>
        </w:rPr>
      </w:pPr>
      <w:ins w:id="1111" w:author="Dimitri Podborski" w:date="2024-11-03T13:16:00Z" w16du:dateUtc="2024-11-03T10:16:00Z">
        <w:r w:rsidRPr="00F819B4">
          <w:rPr>
            <w:rFonts w:eastAsia="Cambria" w:cs="Cambria"/>
            <w:i/>
            <w:color w:val="2E75B5"/>
            <w:sz w:val="24"/>
            <w:szCs w:val="24"/>
            <w:rPrChange w:id="1112" w:author="Dimitri Podborski" w:date="2024-11-03T13:18:00Z" w16du:dateUtc="2024-11-03T10:18:00Z">
              <w:rPr/>
            </w:rPrChange>
          </w:rPr>
          <w:t>Change the paragraph:</w:t>
        </w:r>
      </w:ins>
    </w:p>
    <w:p w14:paraId="29819657" w14:textId="3900B360" w:rsidR="00F819B4" w:rsidRPr="002236C3" w:rsidRDefault="00F819B4">
      <w:pPr>
        <w:pStyle w:val="BodyText"/>
        <w:autoSpaceDE w:val="0"/>
        <w:autoSpaceDN w:val="0"/>
        <w:adjustRightInd w:val="0"/>
        <w:rPr>
          <w:ins w:id="1113" w:author="Dimitri Podborski" w:date="2024-11-03T13:16:00Z" w16du:dateUtc="2024-11-03T10:16:00Z"/>
          <w:szCs w:val="24"/>
        </w:rPr>
        <w:pPrChange w:id="1114" w:author="Dimitri Podborski" w:date="2024-11-03T13:16:00Z" w16du:dateUtc="2024-11-03T10:16:00Z">
          <w:pPr/>
        </w:pPrChange>
      </w:pPr>
      <w:ins w:id="1115" w:author="Dimitri Podborski" w:date="2024-11-03T13:16:00Z" w16du:dateUtc="2024-11-03T10:16:00Z">
        <w:r w:rsidRPr="00DE5AAB">
          <w:rPr>
            <w:rFonts w:eastAsia="MS Mincho"/>
            <w:szCs w:val="24"/>
          </w:rPr>
          <w:t xml:space="preserve">In the file containing the </w:t>
        </w:r>
        <w:proofErr w:type="spellStart"/>
        <w:r w:rsidRPr="00DE5AAB">
          <w:rPr>
            <w:rStyle w:val="ISOCode"/>
          </w:rPr>
          <w:t>SegmentIndexBox</w:t>
        </w:r>
        <w:proofErr w:type="spellEnd"/>
        <w:r w:rsidRPr="00DE5AAB">
          <w:rPr>
            <w:rFonts w:eastAsia="MS Mincho"/>
            <w:szCs w:val="24"/>
          </w:rPr>
          <w:t xml:space="preserve">, the anchor point for a </w:t>
        </w:r>
        <w:proofErr w:type="spellStart"/>
        <w:r w:rsidRPr="00DE5AAB">
          <w:rPr>
            <w:rStyle w:val="ISOCode"/>
          </w:rPr>
          <w:t>SegmentIndexBox</w:t>
        </w:r>
        <w:proofErr w:type="spellEnd"/>
        <w:r w:rsidRPr="00DE5AAB">
          <w:rPr>
            <w:rFonts w:eastAsia="MS Mincho"/>
            <w:szCs w:val="24"/>
          </w:rPr>
          <w:t xml:space="preserve"> is the first byte after that box. If there are two files, the anchor point in the media file is the beginning of the top-level segment (i.e. the beginning of the segment file if each segment is stored in a separate file). The material in the file containing media (which may also be the file that contains the </w:t>
        </w:r>
        <w:proofErr w:type="spellStart"/>
        <w:r w:rsidRPr="00DE5AAB">
          <w:rPr>
            <w:rStyle w:val="ISOCode"/>
          </w:rPr>
          <w:t>SegmentIndexBox</w:t>
        </w:r>
        <w:r w:rsidRPr="00DE5AAB">
          <w:rPr>
            <w:rFonts w:eastAsia="MS Mincho"/>
            <w:szCs w:val="24"/>
          </w:rPr>
          <w:t>es</w:t>
        </w:r>
        <w:proofErr w:type="spellEnd"/>
        <w:r w:rsidRPr="00DE5AAB">
          <w:rPr>
            <w:rFonts w:eastAsia="MS Mincho"/>
            <w:szCs w:val="24"/>
          </w:rPr>
          <w:t xml:space="preserve">) starts at the indicated offset from the anchor point. If there are two files, the material in the index file starts at the anchor point, i.e. immediately following the </w:t>
        </w:r>
        <w:proofErr w:type="spellStart"/>
        <w:r w:rsidRPr="00DE5AAB">
          <w:rPr>
            <w:rStyle w:val="ISOCode"/>
          </w:rPr>
          <w:t>SegmentIndexBox</w:t>
        </w:r>
        <w:proofErr w:type="spellEnd"/>
        <w:r w:rsidRPr="00DE5AAB">
          <w:rPr>
            <w:rFonts w:eastAsia="MS Mincho"/>
            <w:szCs w:val="24"/>
          </w:rPr>
          <w:t>.</w:t>
        </w:r>
      </w:ins>
    </w:p>
    <w:p w14:paraId="41EF800B" w14:textId="4F84B944" w:rsidR="00F819B4" w:rsidRPr="00F819B4" w:rsidRDefault="00F819B4" w:rsidP="001624FD">
      <w:pPr>
        <w:rPr>
          <w:ins w:id="1116" w:author="Dimitri Podborski" w:date="2024-11-03T13:16:00Z" w16du:dateUtc="2024-11-03T10:16:00Z"/>
          <w:rFonts w:eastAsia="Cambria" w:cs="Cambria"/>
          <w:i/>
          <w:color w:val="2E75B5"/>
          <w:sz w:val="24"/>
          <w:szCs w:val="24"/>
          <w:rPrChange w:id="1117" w:author="Dimitri Podborski" w:date="2024-11-03T13:18:00Z" w16du:dateUtc="2024-11-03T10:18:00Z">
            <w:rPr>
              <w:ins w:id="1118" w:author="Dimitri Podborski" w:date="2024-11-03T13:16:00Z" w16du:dateUtc="2024-11-03T10:16:00Z"/>
            </w:rPr>
          </w:rPrChange>
        </w:rPr>
      </w:pPr>
      <w:ins w:id="1119" w:author="Dimitri Podborski" w:date="2024-11-03T13:16:00Z" w16du:dateUtc="2024-11-03T10:16:00Z">
        <w:r w:rsidRPr="00F819B4">
          <w:rPr>
            <w:rFonts w:eastAsia="Cambria" w:cs="Cambria"/>
            <w:i/>
            <w:color w:val="2E75B5"/>
            <w:sz w:val="24"/>
            <w:szCs w:val="24"/>
            <w:rPrChange w:id="1120" w:author="Dimitri Podborski" w:date="2024-11-03T13:18:00Z" w16du:dateUtc="2024-11-03T10:18:00Z">
              <w:rPr/>
            </w:rPrChange>
          </w:rPr>
          <w:t>to:</w:t>
        </w:r>
      </w:ins>
    </w:p>
    <w:p w14:paraId="2E0893BA" w14:textId="271592CF" w:rsidR="00F819B4" w:rsidRDefault="00F819B4" w:rsidP="001624FD">
      <w:pPr>
        <w:rPr>
          <w:ins w:id="1121" w:author="Dimitri Podborski" w:date="2024-11-03T13:18:00Z" w16du:dateUtc="2024-11-03T10:18:00Z"/>
        </w:rPr>
      </w:pPr>
      <w:ins w:id="1122" w:author="Dimitri Podborski" w:date="2024-11-03T13:17:00Z" w16du:dateUtc="2024-11-03T10:17:00Z">
        <w:r w:rsidRPr="00F819B4">
          <w:t xml:space="preserve">In the file containing the </w:t>
        </w:r>
        <w:r w:rsidRPr="00F819B4">
          <w:rPr>
            <w:rStyle w:val="codeZchn"/>
            <w:rPrChange w:id="1123" w:author="Dimitri Podborski" w:date="2024-11-03T13:17:00Z" w16du:dateUtc="2024-11-03T10:17:00Z">
              <w:rPr/>
            </w:rPrChange>
          </w:rPr>
          <w:t>SegmentIndexBox</w:t>
        </w:r>
        <w:r w:rsidRPr="00F819B4">
          <w:t xml:space="preserve">, the anchor point for a </w:t>
        </w:r>
        <w:r w:rsidRPr="00F819B4">
          <w:rPr>
            <w:rStyle w:val="codeZchn"/>
            <w:rPrChange w:id="1124" w:author="Dimitri Podborski" w:date="2024-11-03T13:17:00Z" w16du:dateUtc="2024-11-03T10:17:00Z">
              <w:rPr/>
            </w:rPrChange>
          </w:rPr>
          <w:t>SegmentIndexBox</w:t>
        </w:r>
        <w:r w:rsidRPr="00F819B4">
          <w:t xml:space="preserve"> is the first byte after that box if version 2 </w:t>
        </w:r>
        <w:r w:rsidRPr="00F819B4">
          <w:rPr>
            <w:rStyle w:val="codeZchn"/>
            <w:rPrChange w:id="1125" w:author="Dimitri Podborski" w:date="2024-11-03T13:17:00Z" w16du:dateUtc="2024-11-03T10:17:00Z">
              <w:rPr/>
            </w:rPrChange>
          </w:rPr>
          <w:t>SegmentIndexBox</w:t>
        </w:r>
        <w:r w:rsidRPr="00F819B4">
          <w:t xml:space="preserve"> not used, otherwise the anchor point is set by </w:t>
        </w:r>
        <w:r w:rsidRPr="00F819B4">
          <w:rPr>
            <w:rStyle w:val="codeZchn"/>
            <w:rPrChange w:id="1126" w:author="Dimitri Podborski" w:date="2024-11-03T13:17:00Z" w16du:dateUtc="2024-11-03T10:17:00Z">
              <w:rPr/>
            </w:rPrChange>
          </w:rPr>
          <w:t>offset_anchor</w:t>
        </w:r>
        <w:r w:rsidRPr="00F819B4">
          <w:t xml:space="preserve">. If there are two files and version 2 of </w:t>
        </w:r>
        <w:r w:rsidRPr="00F819B4">
          <w:rPr>
            <w:rStyle w:val="codeZchn"/>
            <w:rPrChange w:id="1127" w:author="Dimitri Podborski" w:date="2024-11-03T13:17:00Z" w16du:dateUtc="2024-11-03T10:17:00Z">
              <w:rPr/>
            </w:rPrChange>
          </w:rPr>
          <w:t>SegmentIndexBox</w:t>
        </w:r>
        <w:r w:rsidRPr="00F819B4">
          <w:t xml:space="preserve"> is not used, the anchor point in the media file is the beginning of the top-level segment (i.e. the beginning of the segment file if each segment is stored in a separate file). Otherwise</w:t>
        </w:r>
        <w:r>
          <w:t>,</w:t>
        </w:r>
        <w:r w:rsidRPr="00F819B4">
          <w:t xml:space="preserve"> the anchor point is set by </w:t>
        </w:r>
        <w:r w:rsidRPr="00F819B4">
          <w:rPr>
            <w:rStyle w:val="codeZchn"/>
            <w:rPrChange w:id="1128" w:author="Dimitri Podborski" w:date="2024-11-03T13:17:00Z" w16du:dateUtc="2024-11-03T10:17:00Z">
              <w:rPr/>
            </w:rPrChange>
          </w:rPr>
          <w:t>offset_anchor</w:t>
        </w:r>
        <w:r w:rsidRPr="00F819B4">
          <w:t xml:space="preserve">. The material in the file containing media (which may also be the file that contains the </w:t>
        </w:r>
        <w:r w:rsidRPr="00F819B4">
          <w:rPr>
            <w:rStyle w:val="codeZchn"/>
            <w:rPrChange w:id="1129" w:author="Dimitri Podborski" w:date="2024-11-03T13:18:00Z" w16du:dateUtc="2024-11-03T10:18:00Z">
              <w:rPr/>
            </w:rPrChange>
          </w:rPr>
          <w:t>SegmentIndexBox</w:t>
        </w:r>
        <w:r w:rsidRPr="00F819B4">
          <w:t>es) starts at the indicated offset from the anchor point. If there are two files, the material in the index file starts at the anchor point.</w:t>
        </w:r>
      </w:ins>
    </w:p>
    <w:p w14:paraId="7CA013B3" w14:textId="473D590F" w:rsidR="00F819B4" w:rsidRPr="00F819B4" w:rsidRDefault="00F819B4" w:rsidP="001624FD">
      <w:pPr>
        <w:rPr>
          <w:ins w:id="1130" w:author="Dimitri Podborski" w:date="2024-11-03T13:19:00Z" w16du:dateUtc="2024-11-03T10:19:00Z"/>
          <w:rFonts w:eastAsia="Cambria" w:cs="Cambria"/>
          <w:i/>
          <w:color w:val="2E75B5"/>
          <w:sz w:val="24"/>
          <w:szCs w:val="24"/>
          <w:rPrChange w:id="1131" w:author="Dimitri Podborski" w:date="2024-11-03T13:19:00Z" w16du:dateUtc="2024-11-03T10:19:00Z">
            <w:rPr>
              <w:ins w:id="1132" w:author="Dimitri Podborski" w:date="2024-11-03T13:19:00Z" w16du:dateUtc="2024-11-03T10:19:00Z"/>
            </w:rPr>
          </w:rPrChange>
        </w:rPr>
      </w:pPr>
      <w:ins w:id="1133" w:author="Dimitri Podborski" w:date="2024-11-03T13:18:00Z" w16du:dateUtc="2024-11-03T10:18:00Z">
        <w:r w:rsidRPr="00F819B4">
          <w:rPr>
            <w:rFonts w:eastAsia="Cambria" w:cs="Cambria"/>
            <w:i/>
            <w:color w:val="2E75B5"/>
            <w:sz w:val="24"/>
            <w:szCs w:val="24"/>
            <w:rPrChange w:id="1134" w:author="Dimitri Podborski" w:date="2024-11-03T13:19:00Z" w16du:dateUtc="2024-11-03T10:19:00Z">
              <w:rPr/>
            </w:rPrChange>
          </w:rPr>
          <w:t xml:space="preserve">add semantics for </w:t>
        </w:r>
        <w:proofErr w:type="spellStart"/>
        <w:r w:rsidRPr="00F819B4">
          <w:rPr>
            <w:rFonts w:eastAsia="Cambria" w:cs="Cambria"/>
            <w:i/>
            <w:color w:val="2E75B5"/>
            <w:sz w:val="24"/>
            <w:szCs w:val="24"/>
            <w:rPrChange w:id="1135" w:author="Dimitri Podborski" w:date="2024-11-03T13:19:00Z" w16du:dateUtc="2024-11-03T10:19:00Z">
              <w:rPr/>
            </w:rPrChange>
          </w:rPr>
          <w:t>offset_anchor</w:t>
        </w:r>
      </w:ins>
      <w:proofErr w:type="spellEnd"/>
      <w:ins w:id="1136" w:author="Dimitri Podborski" w:date="2024-11-03T13:19:00Z" w16du:dateUtc="2024-11-03T10:19:00Z">
        <w:r w:rsidRPr="00F819B4">
          <w:rPr>
            <w:rFonts w:eastAsia="Cambria" w:cs="Cambria"/>
            <w:i/>
            <w:color w:val="2E75B5"/>
            <w:sz w:val="24"/>
            <w:szCs w:val="24"/>
            <w:rPrChange w:id="1137" w:author="Dimitri Podborski" w:date="2024-11-03T13:19:00Z" w16du:dateUtc="2024-11-03T10:19:00Z">
              <w:rPr/>
            </w:rPrChange>
          </w:rPr>
          <w:t>:</w:t>
        </w:r>
      </w:ins>
    </w:p>
    <w:p w14:paraId="357FFDDD" w14:textId="427E8122" w:rsidR="00F819B4" w:rsidRDefault="00F819B4" w:rsidP="001624FD">
      <w:pPr>
        <w:rPr>
          <w:ins w:id="1138" w:author="Dimitri Podborski" w:date="2024-11-03T13:19:00Z" w16du:dateUtc="2024-11-03T10:19:00Z"/>
        </w:rPr>
      </w:pPr>
      <w:ins w:id="1139" w:author="Dimitri Podborski" w:date="2024-11-03T13:19:00Z" w16du:dateUtc="2024-11-03T10:19:00Z">
        <w:r w:rsidRPr="00F819B4">
          <w:rPr>
            <w:rStyle w:val="codeZchn"/>
            <w:rPrChange w:id="1140" w:author="Dimitri Podborski" w:date="2024-11-03T13:19:00Z" w16du:dateUtc="2024-11-03T10:19:00Z">
              <w:rPr/>
            </w:rPrChange>
          </w:rPr>
          <w:t>offset_anchor</w:t>
        </w:r>
        <w:r w:rsidRPr="00F819B4">
          <w:t xml:space="preserve"> is a distance in bytes, in the file containing the media, from the start of the file. </w:t>
        </w:r>
        <w:r w:rsidRPr="00F819B4">
          <w:rPr>
            <w:rStyle w:val="codeZchn"/>
            <w:rPrChange w:id="1141" w:author="Dimitri Podborski" w:date="2024-11-03T13:19:00Z" w16du:dateUtc="2024-11-03T10:19:00Z">
              <w:rPr/>
            </w:rPrChange>
          </w:rPr>
          <w:t>first_offset</w:t>
        </w:r>
        <w:r w:rsidRPr="00F819B4">
          <w:t xml:space="preserve"> determines the distance to the indexed material from </w:t>
        </w:r>
        <w:r w:rsidRPr="00F819B4">
          <w:rPr>
            <w:rStyle w:val="codeZchn"/>
            <w:rPrChange w:id="1142" w:author="Dimitri Podborski" w:date="2024-11-03T13:19:00Z" w16du:dateUtc="2024-11-03T10:19:00Z">
              <w:rPr/>
            </w:rPrChange>
          </w:rPr>
          <w:t>offset_anchor</w:t>
        </w:r>
        <w:r w:rsidRPr="00F819B4">
          <w:t>.</w:t>
        </w:r>
      </w:ins>
    </w:p>
    <w:p w14:paraId="1E4A0245" w14:textId="42A6711D" w:rsidR="00F819B4" w:rsidRPr="00F819B4" w:rsidRDefault="00F819B4" w:rsidP="001624FD">
      <w:pPr>
        <w:rPr>
          <w:ins w:id="1143" w:author="Dimitri Podborski" w:date="2024-11-03T13:20:00Z" w16du:dateUtc="2024-11-03T10:20:00Z"/>
          <w:rFonts w:eastAsia="Cambria" w:cs="Cambria"/>
          <w:i/>
          <w:color w:val="2E75B5"/>
          <w:sz w:val="24"/>
          <w:szCs w:val="24"/>
          <w:rPrChange w:id="1144" w:author="Dimitri Podborski" w:date="2024-11-03T13:20:00Z" w16du:dateUtc="2024-11-03T10:20:00Z">
            <w:rPr>
              <w:ins w:id="1145" w:author="Dimitri Podborski" w:date="2024-11-03T13:20:00Z" w16du:dateUtc="2024-11-03T10:20:00Z"/>
            </w:rPr>
          </w:rPrChange>
        </w:rPr>
      </w:pPr>
      <w:ins w:id="1146" w:author="Dimitri Podborski" w:date="2024-11-03T13:20:00Z" w16du:dateUtc="2024-11-03T10:20:00Z">
        <w:r w:rsidRPr="00F819B4">
          <w:rPr>
            <w:rFonts w:eastAsia="Cambria" w:cs="Cambria"/>
            <w:i/>
            <w:color w:val="2E75B5"/>
            <w:sz w:val="24"/>
            <w:szCs w:val="24"/>
            <w:rPrChange w:id="1147" w:author="Dimitri Podborski" w:date="2024-11-03T13:20:00Z" w16du:dateUtc="2024-11-03T10:20:00Z">
              <w:rPr/>
            </w:rPrChange>
          </w:rPr>
          <w:t>Change the bullet point from:</w:t>
        </w:r>
      </w:ins>
    </w:p>
    <w:p w14:paraId="033B5FC1" w14:textId="4F11D04C" w:rsidR="00F819B4" w:rsidRDefault="00F819B4">
      <w:pPr>
        <w:pStyle w:val="ListParagraph"/>
        <w:numPr>
          <w:ilvl w:val="0"/>
          <w:numId w:val="94"/>
        </w:numPr>
        <w:rPr>
          <w:ins w:id="1148" w:author="Dimitri Podborski" w:date="2024-11-03T13:20:00Z" w16du:dateUtc="2024-11-03T10:20:00Z"/>
        </w:rPr>
        <w:pPrChange w:id="1149" w:author="Dimitri Podborski" w:date="2024-11-03T13:21:00Z" w16du:dateUtc="2024-11-03T10:21:00Z">
          <w:pPr/>
        </w:pPrChange>
      </w:pPr>
      <w:ins w:id="1150" w:author="Dimitri Podborski" w:date="2024-11-03T13:21:00Z" w16du:dateUtc="2024-11-03T10:21:00Z">
        <w:r w:rsidRPr="00F819B4">
          <w:t xml:space="preserve">Segment index boxes shall be placed before subsegment material they document, that is, before any </w:t>
        </w:r>
        <w:r w:rsidRPr="00F819B4">
          <w:rPr>
            <w:rStyle w:val="codeZchn"/>
            <w:rPrChange w:id="1151" w:author="Dimitri Podborski" w:date="2024-11-03T13:21:00Z" w16du:dateUtc="2024-11-03T10:21:00Z">
              <w:rPr/>
            </w:rPrChange>
          </w:rPr>
          <w:t>MovieFragmentBox</w:t>
        </w:r>
        <w:r w:rsidRPr="00F819B4">
          <w:t xml:space="preserve"> of the documented material of the subsegment;</w:t>
        </w:r>
      </w:ins>
    </w:p>
    <w:p w14:paraId="3BBB2186" w14:textId="336AE0CE" w:rsidR="00F819B4" w:rsidRPr="00F819B4" w:rsidRDefault="00F819B4" w:rsidP="001624FD">
      <w:pPr>
        <w:rPr>
          <w:ins w:id="1152" w:author="Dimitri Podborski" w:date="2024-11-03T13:20:00Z" w16du:dateUtc="2024-11-03T10:20:00Z"/>
          <w:rFonts w:eastAsia="Cambria" w:cs="Cambria"/>
          <w:i/>
          <w:color w:val="2E75B5"/>
          <w:sz w:val="24"/>
          <w:szCs w:val="24"/>
          <w:rPrChange w:id="1153" w:author="Dimitri Podborski" w:date="2024-11-03T13:20:00Z" w16du:dateUtc="2024-11-03T10:20:00Z">
            <w:rPr>
              <w:ins w:id="1154" w:author="Dimitri Podborski" w:date="2024-11-03T13:20:00Z" w16du:dateUtc="2024-11-03T10:20:00Z"/>
            </w:rPr>
          </w:rPrChange>
        </w:rPr>
      </w:pPr>
      <w:ins w:id="1155" w:author="Dimitri Podborski" w:date="2024-11-03T13:20:00Z" w16du:dateUtc="2024-11-03T10:20:00Z">
        <w:r w:rsidRPr="00F819B4">
          <w:rPr>
            <w:rFonts w:eastAsia="Cambria" w:cs="Cambria"/>
            <w:i/>
            <w:color w:val="2E75B5"/>
            <w:sz w:val="24"/>
            <w:szCs w:val="24"/>
            <w:rPrChange w:id="1156" w:author="Dimitri Podborski" w:date="2024-11-03T13:20:00Z" w16du:dateUtc="2024-11-03T10:20:00Z">
              <w:rPr/>
            </w:rPrChange>
          </w:rPr>
          <w:t>to:</w:t>
        </w:r>
      </w:ins>
    </w:p>
    <w:p w14:paraId="252C82A9" w14:textId="05915E3F" w:rsidR="00F819B4" w:rsidRDefault="00F819B4">
      <w:pPr>
        <w:pStyle w:val="ListParagraph"/>
        <w:numPr>
          <w:ilvl w:val="0"/>
          <w:numId w:val="94"/>
        </w:numPr>
        <w:rPr>
          <w:ins w:id="1157" w:author="Dimitri Podborski" w:date="2024-11-03T11:03:00Z" w16du:dateUtc="2024-11-03T08:03:00Z"/>
        </w:rPr>
        <w:pPrChange w:id="1158" w:author="Dimitri Podborski" w:date="2024-11-03T13:21:00Z" w16du:dateUtc="2024-11-03T10:21:00Z">
          <w:pPr/>
        </w:pPrChange>
      </w:pPr>
      <w:ins w:id="1159" w:author="Dimitri Podborski" w:date="2024-11-03T13:21:00Z" w16du:dateUtc="2024-11-03T10:21:00Z">
        <w:r w:rsidRPr="00F819B4">
          <w:t xml:space="preserve">Segment index boxes shall be placed before subsegment material they document, that is, before any </w:t>
        </w:r>
        <w:r w:rsidRPr="00F819B4">
          <w:rPr>
            <w:rStyle w:val="codeZchn"/>
            <w:rPrChange w:id="1160" w:author="Dimitri Podborski" w:date="2024-11-03T13:21:00Z" w16du:dateUtc="2024-11-03T10:21:00Z">
              <w:rPr/>
            </w:rPrChange>
          </w:rPr>
          <w:t>MovieFragmentBox</w:t>
        </w:r>
        <w:r w:rsidRPr="00F819B4">
          <w:t xml:space="preserve"> of the documented material of the subsegment, unless </w:t>
        </w:r>
        <w:r w:rsidRPr="00F819B4">
          <w:rPr>
            <w:rStyle w:val="codeZchn"/>
            <w:rPrChange w:id="1161" w:author="Dimitri Podborski" w:date="2024-11-03T13:21:00Z" w16du:dateUtc="2024-11-03T10:21:00Z">
              <w:rPr/>
            </w:rPrChange>
          </w:rPr>
          <w:t>sidx</w:t>
        </w:r>
        <w:r w:rsidRPr="00F819B4">
          <w:t xml:space="preserve"> version 2 is used;</w:t>
        </w:r>
      </w:ins>
    </w:p>
    <w:p w14:paraId="337F726D" w14:textId="5BC6133F" w:rsidR="00631C4F" w:rsidRDefault="00E84ADE">
      <w:pPr>
        <w:pStyle w:val="Heading1"/>
        <w:rPr>
          <w:ins w:id="1162" w:author="Dimitri Podborski" w:date="2024-11-03T11:13:00Z" w16du:dateUtc="2024-11-03T08:13:00Z"/>
        </w:rPr>
        <w:pPrChange w:id="1163" w:author="Dimitri Podborski" w:date="2024-11-03T11:13:00Z" w16du:dateUtc="2024-11-03T08:13:00Z">
          <w:pPr/>
        </w:pPrChange>
      </w:pPr>
      <w:bookmarkStart w:id="1164" w:name="_Toc181533046"/>
      <w:proofErr w:type="spellStart"/>
      <w:ins w:id="1165" w:author="Dimitri Podborski" w:date="2024-11-03T11:13:00Z" w16du:dateUtc="2024-11-03T08:13:00Z">
        <w:r w:rsidRPr="00E84ADE">
          <w:t>Unif</w:t>
        </w:r>
        <w:proofErr w:type="spellEnd"/>
        <w:r w:rsidRPr="00E84ADE">
          <w:t xml:space="preserve"> clarifications</w:t>
        </w:r>
        <w:bookmarkEnd w:id="1164"/>
      </w:ins>
    </w:p>
    <w:p w14:paraId="2C88548E" w14:textId="129BB904" w:rsidR="006B5DEB" w:rsidRPr="006B5DEB" w:rsidRDefault="006B5DEB" w:rsidP="001624FD">
      <w:pPr>
        <w:rPr>
          <w:ins w:id="1166" w:author="Dimitri Podborski" w:date="2024-11-03T13:26:00Z" w16du:dateUtc="2024-11-03T10:26:00Z"/>
          <w:highlight w:val="yellow"/>
          <w:rPrChange w:id="1167" w:author="Dimitri Podborski" w:date="2024-11-03T13:26:00Z" w16du:dateUtc="2024-11-03T10:26:00Z">
            <w:rPr>
              <w:ins w:id="1168" w:author="Dimitri Podborski" w:date="2024-11-03T13:26:00Z" w16du:dateUtc="2024-11-03T10:26:00Z"/>
            </w:rPr>
          </w:rPrChange>
        </w:rPr>
      </w:pPr>
      <w:ins w:id="1169" w:author="Dimitri Podborski" w:date="2024-11-03T13:26:00Z" w16du:dateUtc="2024-11-03T10:26:00Z">
        <w:r w:rsidRPr="006B5DEB">
          <w:rPr>
            <w:highlight w:val="yellow"/>
          </w:rPr>
          <w:t xml:space="preserve">From </w:t>
        </w:r>
        <w:proofErr w:type="spellStart"/>
        <w:r w:rsidRPr="006B5DEB">
          <w:rPr>
            <w:highlight w:val="yellow"/>
          </w:rPr>
          <w:t>BoG</w:t>
        </w:r>
        <w:proofErr w:type="spellEnd"/>
        <w:r w:rsidRPr="006B5DEB">
          <w:rPr>
            <w:highlight w:val="yellow"/>
          </w:rPr>
          <w:t xml:space="preserve"> recommendation:</w:t>
        </w:r>
      </w:ins>
    </w:p>
    <w:p w14:paraId="4E04B0EF" w14:textId="5E137BFC" w:rsidR="006B5DEB" w:rsidRPr="006B5DEB" w:rsidRDefault="006B5DEB" w:rsidP="001624FD">
      <w:pPr>
        <w:rPr>
          <w:ins w:id="1170" w:author="Dimitri Podborski" w:date="2024-11-03T13:24:00Z" w16du:dateUtc="2024-11-03T10:24:00Z"/>
          <w:highlight w:val="yellow"/>
          <w:rPrChange w:id="1171" w:author="Dimitri Podborski" w:date="2024-11-03T13:26:00Z" w16du:dateUtc="2024-11-03T10:26:00Z">
            <w:rPr>
              <w:ins w:id="1172" w:author="Dimitri Podborski" w:date="2024-11-03T13:24:00Z" w16du:dateUtc="2024-11-03T10:24:00Z"/>
            </w:rPr>
          </w:rPrChange>
        </w:rPr>
      </w:pPr>
      <w:proofErr w:type="spellStart"/>
      <w:ins w:id="1173" w:author="Dimitri Podborski" w:date="2024-11-03T13:24:00Z" w16du:dateUtc="2024-11-03T10:24:00Z">
        <w:r w:rsidRPr="006B5DEB">
          <w:rPr>
            <w:highlight w:val="yellow"/>
            <w:rPrChange w:id="1174" w:author="Dimitri Podborski" w:date="2024-11-03T13:26:00Z" w16du:dateUtc="2024-11-03T10:26:00Z">
              <w:rPr/>
            </w:rPrChange>
          </w:rPr>
          <w:t>Unif</w:t>
        </w:r>
        <w:proofErr w:type="spellEnd"/>
        <w:r w:rsidRPr="006B5DEB">
          <w:rPr>
            <w:highlight w:val="yellow"/>
            <w:rPrChange w:id="1175" w:author="Dimitri Podborski" w:date="2024-11-03T13:26:00Z" w16du:dateUtc="2024-11-03T10:26:00Z">
              <w:rPr/>
            </w:rPrChange>
          </w:rPr>
          <w:t xml:space="preserve"> clarifications (Cyril)</w:t>
        </w:r>
      </w:ins>
    </w:p>
    <w:p w14:paraId="1D135F02" w14:textId="18F3DC81" w:rsidR="00831318" w:rsidRDefault="006B5DEB" w:rsidP="001624FD">
      <w:pPr>
        <w:rPr>
          <w:ins w:id="1176" w:author="Dimitri Podborski" w:date="2024-12-22T07:48:00Z" w16du:dateUtc="2024-12-22T15:48:00Z"/>
        </w:rPr>
      </w:pPr>
      <w:ins w:id="1177" w:author="Dimitri Podborski" w:date="2024-11-03T13:24:00Z" w16du:dateUtc="2024-11-03T10:24:00Z">
        <w:r w:rsidRPr="006B5DEB">
          <w:rPr>
            <w:highlight w:val="yellow"/>
            <w:rPrChange w:id="1178" w:author="Dimitri Podborski" w:date="2024-11-03T13:26:00Z" w16du:dateUtc="2024-11-03T10:26:00Z">
              <w:rPr/>
            </w:rPrChange>
          </w:rPr>
          <w:t>https://git.mpeg.expert/MPEG/Systems/FileFormat/isobmff/-/issues/301</w:t>
        </w:r>
      </w:ins>
    </w:p>
    <w:p w14:paraId="0158E0BF" w14:textId="4D8655AD" w:rsidR="00831318" w:rsidRDefault="00831318" w:rsidP="00831318">
      <w:pPr>
        <w:pStyle w:val="Heading1"/>
        <w:rPr>
          <w:ins w:id="1179" w:author="Dimitri Podborski" w:date="2024-12-22T07:49:00Z" w16du:dateUtc="2024-12-22T15:49:00Z"/>
        </w:rPr>
        <w:pPrChange w:id="1180" w:author="Dimitri Podborski" w:date="2024-12-22T07:49:00Z" w16du:dateUtc="2024-12-22T15:49:00Z">
          <w:pPr/>
        </w:pPrChange>
      </w:pPr>
      <w:proofErr w:type="spellStart"/>
      <w:ins w:id="1181" w:author="Dimitri Podborski" w:date="2024-12-22T07:49:00Z" w16du:dateUtc="2024-12-22T15:49:00Z">
        <w:r>
          <w:t>FileTypeBox</w:t>
        </w:r>
        <w:proofErr w:type="spellEnd"/>
        <w:r>
          <w:t xml:space="preserve"> updates</w:t>
        </w:r>
      </w:ins>
    </w:p>
    <w:p w14:paraId="7CA84106" w14:textId="77777777" w:rsidR="00831318" w:rsidRDefault="00831318" w:rsidP="00831318">
      <w:pPr>
        <w:spacing w:before="120" w:after="120"/>
        <w:rPr>
          <w:ins w:id="1182" w:author="Dimitri Podborski" w:date="2024-12-22T07:49:00Z" w16du:dateUtc="2024-12-22T15:49:00Z"/>
          <w:i/>
          <w:color w:val="4BACC6"/>
          <w:sz w:val="24"/>
          <w:szCs w:val="24"/>
        </w:rPr>
      </w:pPr>
      <w:ins w:id="1183" w:author="Dimitri Podborski" w:date="2024-12-22T07:49:00Z" w16du:dateUtc="2024-12-22T15:49:00Z">
        <w:r>
          <w:rPr>
            <w:i/>
            <w:color w:val="4BACC6"/>
            <w:sz w:val="24"/>
            <w:szCs w:val="24"/>
          </w:rPr>
          <w:t>Change part of the definition in clause 5.2.1 from:</w:t>
        </w:r>
      </w:ins>
    </w:p>
    <w:p w14:paraId="5DD377C5" w14:textId="77777777" w:rsidR="00831318" w:rsidRDefault="00831318" w:rsidP="00831318">
      <w:pPr>
        <w:rPr>
          <w:ins w:id="1184" w:author="Dimitri Podborski" w:date="2024-12-22T07:49:00Z" w16du:dateUtc="2024-12-22T15:49:00Z"/>
        </w:rPr>
      </w:pPr>
      <w:ins w:id="1185" w:author="Dimitri Podborski" w:date="2024-12-22T07:49:00Z" w16du:dateUtc="2024-12-22T15:49:00Z">
        <w:r>
          <w:t xml:space="preserve">This box shall be placed as early as possible in the file (e.g. after any obligatory signature, but before any significant variable-size boxes such as a </w:t>
        </w:r>
        <w:proofErr w:type="spellStart"/>
        <w:r>
          <w:rPr>
            <w:rFonts w:ascii="Courier New" w:eastAsia="Courier New" w:hAnsi="Courier New" w:cs="Courier New"/>
          </w:rPr>
          <w:t>MovieBox</w:t>
        </w:r>
        <w:proofErr w:type="spellEnd"/>
        <w:r>
          <w:t xml:space="preserve">, </w:t>
        </w:r>
        <w:proofErr w:type="spellStart"/>
        <w:r>
          <w:rPr>
            <w:rFonts w:ascii="Courier New" w:eastAsia="Courier New" w:hAnsi="Courier New" w:cs="Courier New"/>
          </w:rPr>
          <w:t>MediaDataBox</w:t>
        </w:r>
        <w:proofErr w:type="spellEnd"/>
        <w:r>
          <w:t xml:space="preserve">, or </w:t>
        </w:r>
        <w:proofErr w:type="spellStart"/>
        <w:r>
          <w:rPr>
            <w:rFonts w:ascii="Courier New" w:eastAsia="Courier New" w:hAnsi="Courier New" w:cs="Courier New"/>
          </w:rPr>
          <w:t>FreeSpaceBox</w:t>
        </w:r>
        <w:proofErr w:type="spellEnd"/>
        <w:r>
          <w:t xml:space="preserve">). It identifies which specification is the ‘best use’ of the file (the </w:t>
        </w:r>
        <w:proofErr w:type="spellStart"/>
        <w:r>
          <w:rPr>
            <w:rFonts w:ascii="Courier New" w:eastAsia="Courier New" w:hAnsi="Courier New" w:cs="Courier New"/>
          </w:rPr>
          <w:t>major_brand</w:t>
        </w:r>
        <w:proofErr w:type="spellEnd"/>
        <w:r>
          <w:t xml:space="preserve">), and a minor version of that specification; and </w:t>
        </w:r>
        <w:proofErr w:type="gramStart"/>
        <w:r>
          <w:t>also</w:t>
        </w:r>
        <w:proofErr w:type="gramEnd"/>
        <w:r>
          <w:t xml:space="preserve"> a set of other specifications to which the file complies (the </w:t>
        </w:r>
        <w:proofErr w:type="spellStart"/>
        <w:r>
          <w:rPr>
            <w:rFonts w:ascii="Courier New" w:eastAsia="Courier New" w:hAnsi="Courier New" w:cs="Courier New"/>
          </w:rPr>
          <w:t>compatible_brands</w:t>
        </w:r>
        <w:proofErr w:type="spellEnd"/>
        <w:r>
          <w:t xml:space="preserve">); the </w:t>
        </w:r>
        <w:proofErr w:type="spellStart"/>
        <w:r>
          <w:rPr>
            <w:rFonts w:ascii="Courier New" w:eastAsia="Courier New" w:hAnsi="Courier New" w:cs="Courier New"/>
          </w:rPr>
          <w:t>major_brand</w:t>
        </w:r>
        <w:proofErr w:type="spellEnd"/>
        <w:r>
          <w:t xml:space="preserve"> should be repeated in the </w:t>
        </w:r>
        <w:proofErr w:type="spellStart"/>
        <w:r>
          <w:rPr>
            <w:rFonts w:ascii="Courier New" w:eastAsia="Courier New" w:hAnsi="Courier New" w:cs="Courier New"/>
          </w:rPr>
          <w:t>compatible_brands</w:t>
        </w:r>
        <w:proofErr w:type="spellEnd"/>
        <w:r>
          <w:t xml:space="preserve"> list. Readers implementing this format should attempt to read files that are marked as compatible with any of the specifications that the reader implements. Any incompatible change in a specification should therefore register a new ‘brand’ identifier to identify files conformant to the new specification.</w:t>
        </w:r>
      </w:ins>
    </w:p>
    <w:p w14:paraId="14A697DC" w14:textId="77777777" w:rsidR="00831318" w:rsidRDefault="00831318" w:rsidP="00831318">
      <w:pPr>
        <w:rPr>
          <w:ins w:id="1186" w:author="Dimitri Podborski" w:date="2024-12-22T07:49:00Z" w16du:dateUtc="2024-12-22T15:49:00Z"/>
        </w:rPr>
      </w:pPr>
      <w:ins w:id="1187" w:author="Dimitri Podborski" w:date="2024-12-22T07:49:00Z" w16du:dateUtc="2024-12-22T15:49:00Z">
        <w:r>
          <w:t>The minor version is informative only. It does not appear for compatible-</w:t>
        </w:r>
        <w:proofErr w:type="gramStart"/>
        <w:r>
          <w:t>brands, and</w:t>
        </w:r>
        <w:proofErr w:type="gramEnd"/>
        <w:r>
          <w:t xml:space="preserve"> is not used to determine the conformance of a file to a standard. It may allow more precise identification of the major specification, for inspection, debugging, or improved decoding.</w:t>
        </w:r>
      </w:ins>
    </w:p>
    <w:p w14:paraId="561C9DD9" w14:textId="77777777" w:rsidR="00831318" w:rsidRDefault="00831318" w:rsidP="00831318">
      <w:pPr>
        <w:spacing w:before="120" w:after="120"/>
        <w:rPr>
          <w:ins w:id="1188" w:author="Dimitri Podborski" w:date="2024-12-22T07:49:00Z" w16du:dateUtc="2024-12-22T15:49:00Z"/>
          <w:i/>
          <w:color w:val="4BACC6"/>
          <w:sz w:val="24"/>
          <w:szCs w:val="24"/>
        </w:rPr>
      </w:pPr>
      <w:ins w:id="1189" w:author="Dimitri Podborski" w:date="2024-12-22T07:49:00Z" w16du:dateUtc="2024-12-22T15:49:00Z">
        <w:r>
          <w:rPr>
            <w:i/>
            <w:color w:val="4BACC6"/>
            <w:sz w:val="24"/>
            <w:szCs w:val="24"/>
          </w:rPr>
          <w:t>to:</w:t>
        </w:r>
      </w:ins>
    </w:p>
    <w:p w14:paraId="22E08040" w14:textId="77777777" w:rsidR="00831318" w:rsidRDefault="00831318" w:rsidP="00831318">
      <w:pPr>
        <w:rPr>
          <w:ins w:id="1190" w:author="Dimitri Podborski" w:date="2024-12-22T07:49:00Z" w16du:dateUtc="2024-12-22T15:49:00Z"/>
          <w:highlight w:val="yellow"/>
        </w:rPr>
      </w:pPr>
      <w:ins w:id="1191" w:author="Dimitri Podborski" w:date="2024-12-22T07:49:00Z" w16du:dateUtc="2024-12-22T15:49:00Z">
        <w:r>
          <w:t xml:space="preserve">This box shall be placed as early as possible in the file (e.g. after any obligatory signature, but before any significant variable-size boxes such as a </w:t>
        </w:r>
        <w:proofErr w:type="spellStart"/>
        <w:r>
          <w:rPr>
            <w:rFonts w:ascii="Courier New" w:eastAsia="Courier New" w:hAnsi="Courier New" w:cs="Courier New"/>
          </w:rPr>
          <w:t>MovieBox</w:t>
        </w:r>
        <w:proofErr w:type="spellEnd"/>
        <w:r>
          <w:t xml:space="preserve">, </w:t>
        </w:r>
        <w:proofErr w:type="spellStart"/>
        <w:r>
          <w:rPr>
            <w:rFonts w:ascii="Courier New" w:eastAsia="Courier New" w:hAnsi="Courier New" w:cs="Courier New"/>
          </w:rPr>
          <w:t>MediaDataBox</w:t>
        </w:r>
        <w:proofErr w:type="spellEnd"/>
        <w:r>
          <w:t xml:space="preserve">, or </w:t>
        </w:r>
        <w:proofErr w:type="spellStart"/>
        <w:r>
          <w:rPr>
            <w:rFonts w:ascii="Courier New" w:eastAsia="Courier New" w:hAnsi="Courier New" w:cs="Courier New"/>
          </w:rPr>
          <w:t>FreeSpaceBox</w:t>
        </w:r>
        <w:proofErr w:type="spellEnd"/>
        <w:r>
          <w:t xml:space="preserve">). It identifies which specification is the ‘best use’ of the file (the </w:t>
        </w:r>
        <w:proofErr w:type="spellStart"/>
        <w:r>
          <w:rPr>
            <w:rFonts w:ascii="Courier New" w:eastAsia="Courier New" w:hAnsi="Courier New" w:cs="Courier New"/>
          </w:rPr>
          <w:t>major_brand</w:t>
        </w:r>
        <w:proofErr w:type="spellEnd"/>
        <w:r>
          <w:t xml:space="preserve">), and a minor version of that specification; and </w:t>
        </w:r>
        <w:proofErr w:type="gramStart"/>
        <w:r>
          <w:t>also</w:t>
        </w:r>
        <w:proofErr w:type="gramEnd"/>
        <w:r>
          <w:t xml:space="preserve"> a set of other specifications to which the file complies (</w:t>
        </w:r>
        <w:r>
          <w:rPr>
            <w:highlight w:val="yellow"/>
          </w:rPr>
          <w:t xml:space="preserve">the </w:t>
        </w:r>
        <w:proofErr w:type="spellStart"/>
        <w:r>
          <w:rPr>
            <w:rFonts w:ascii="Courier New" w:eastAsia="Courier New" w:hAnsi="Courier New" w:cs="Courier New"/>
            <w:highlight w:val="yellow"/>
          </w:rPr>
          <w:t>major_brand</w:t>
        </w:r>
        <w:proofErr w:type="spellEnd"/>
        <w:r>
          <w:rPr>
            <w:highlight w:val="yellow"/>
          </w:rPr>
          <w:t xml:space="preserve"> and</w:t>
        </w:r>
        <w:r>
          <w:t xml:space="preserve"> the </w:t>
        </w:r>
        <w:proofErr w:type="spellStart"/>
        <w:r>
          <w:rPr>
            <w:rFonts w:ascii="Courier New" w:eastAsia="Courier New" w:hAnsi="Courier New" w:cs="Courier New"/>
          </w:rPr>
          <w:t>compatible_brands</w:t>
        </w:r>
        <w:proofErr w:type="spellEnd"/>
        <w:r>
          <w:t xml:space="preserve">); the </w:t>
        </w:r>
        <w:proofErr w:type="spellStart"/>
        <w:r>
          <w:rPr>
            <w:rFonts w:ascii="Courier New" w:eastAsia="Courier New" w:hAnsi="Courier New" w:cs="Courier New"/>
          </w:rPr>
          <w:t>major_brand</w:t>
        </w:r>
        <w:proofErr w:type="spellEnd"/>
        <w:r>
          <w:t xml:space="preserve"> </w:t>
        </w:r>
        <w:r>
          <w:rPr>
            <w:highlight w:val="yellow"/>
          </w:rPr>
          <w:t>may</w:t>
        </w:r>
        <w:r>
          <w:t xml:space="preserve"> be repeated in the </w:t>
        </w:r>
        <w:proofErr w:type="spellStart"/>
        <w:r>
          <w:rPr>
            <w:rFonts w:ascii="Courier New" w:eastAsia="Courier New" w:hAnsi="Courier New" w:cs="Courier New"/>
          </w:rPr>
          <w:t>compatible_brands</w:t>
        </w:r>
        <w:proofErr w:type="spellEnd"/>
        <w:r>
          <w:t xml:space="preserve"> list. </w:t>
        </w:r>
        <w:r>
          <w:rPr>
            <w:highlight w:val="yellow"/>
          </w:rPr>
          <w:t xml:space="preserve">If only a single brand needs to be </w:t>
        </w:r>
        <w:proofErr w:type="spellStart"/>
        <w:r>
          <w:rPr>
            <w:highlight w:val="yellow"/>
          </w:rPr>
          <w:t>signaled</w:t>
        </w:r>
        <w:proofErr w:type="spellEnd"/>
        <w:r>
          <w:rPr>
            <w:highlight w:val="yellow"/>
          </w:rPr>
          <w:t>, the compatible brands list may be empty.</w:t>
        </w:r>
        <w:r>
          <w:t xml:space="preserve"> Readers implementing this format should attempt to read files that are marked as compatible with any of the specifications that the reader implements. Any incompatible change in a specification should therefore register a new ‘brand’ identifier to identify files conformant to the new specification.</w:t>
        </w:r>
      </w:ins>
    </w:p>
    <w:p w14:paraId="19A4D8BD" w14:textId="77777777" w:rsidR="00831318" w:rsidRDefault="00831318" w:rsidP="00831318">
      <w:pPr>
        <w:rPr>
          <w:ins w:id="1192" w:author="Dimitri Podborski" w:date="2024-12-22T07:49:00Z" w16du:dateUtc="2024-12-22T15:49:00Z"/>
          <w:highlight w:val="yellow"/>
        </w:rPr>
      </w:pPr>
      <w:ins w:id="1193" w:author="Dimitri Podborski" w:date="2024-12-22T07:49:00Z" w16du:dateUtc="2024-12-22T15:49:00Z">
        <w:r>
          <w:t>The minor version is informative only. It does not appear for compatible-</w:t>
        </w:r>
        <w:proofErr w:type="gramStart"/>
        <w:r>
          <w:t>brands, and</w:t>
        </w:r>
        <w:proofErr w:type="gramEnd"/>
        <w:r>
          <w:t xml:space="preserve"> is not used to determine the conformance of a file to a standard. It may allow more precise identification of the major specification, for inspection, debugging, or improved decoding. </w:t>
        </w:r>
        <w:r>
          <w:rPr>
            <w:highlight w:val="yellow"/>
          </w:rPr>
          <w:t xml:space="preserve">The interpretation of the minor version is major-brand specific. The semantics of the 32 bits of the </w:t>
        </w:r>
        <w:proofErr w:type="spellStart"/>
        <w:r>
          <w:rPr>
            <w:rFonts w:ascii="Courier New" w:eastAsia="Courier New" w:hAnsi="Courier New" w:cs="Courier New"/>
            <w:highlight w:val="yellow"/>
          </w:rPr>
          <w:t>minor_version</w:t>
        </w:r>
        <w:proofErr w:type="spellEnd"/>
        <w:r>
          <w:rPr>
            <w:highlight w:val="yellow"/>
          </w:rPr>
          <w:t xml:space="preserve"> field may be re-defined by the specification defining the major brand value, for example using these 32 bits as flags.</w:t>
        </w:r>
      </w:ins>
    </w:p>
    <w:p w14:paraId="467FC1AB" w14:textId="1B484D7E" w:rsidR="006B5DEB" w:rsidRDefault="006B5DEB" w:rsidP="001624FD">
      <w:pPr>
        <w:rPr>
          <w:ins w:id="1194" w:author="Dimitri Podborski" w:date="2024-12-22T07:49:00Z" w16du:dateUtc="2024-12-22T15:49:00Z"/>
        </w:rPr>
      </w:pPr>
    </w:p>
    <w:p w14:paraId="7E250D2B" w14:textId="22EED642" w:rsidR="00831318" w:rsidRDefault="005576D5" w:rsidP="005576D5">
      <w:pPr>
        <w:pStyle w:val="Heading1"/>
        <w:rPr>
          <w:ins w:id="1195" w:author="Dimitri Podborski" w:date="2024-12-22T09:05:00Z" w16du:dateUtc="2024-12-22T17:05:00Z"/>
        </w:rPr>
      </w:pPr>
      <w:commentRangeStart w:id="1196"/>
      <w:ins w:id="1197" w:author="Dimitri Podborski" w:date="2024-12-22T09:03:00Z" w16du:dateUtc="2024-12-22T17:03:00Z">
        <w:r w:rsidRPr="005576D5">
          <w:t xml:space="preserve">Track </w:t>
        </w:r>
        <w:proofErr w:type="gramStart"/>
        <w:r w:rsidRPr="005576D5">
          <w:t>fragment</w:t>
        </w:r>
        <w:proofErr w:type="gramEnd"/>
        <w:r w:rsidRPr="005576D5">
          <w:t xml:space="preserve"> decode time box</w:t>
        </w:r>
        <w:r>
          <w:t xml:space="preserve"> clarifications</w:t>
        </w:r>
      </w:ins>
      <w:commentRangeEnd w:id="1196"/>
      <w:ins w:id="1198" w:author="Dimitri Podborski" w:date="2024-12-22T09:06:00Z" w16du:dateUtc="2024-12-22T17:06:00Z">
        <w:r w:rsidR="00985BE8">
          <w:rPr>
            <w:rStyle w:val="CommentReference"/>
            <w:b w:val="0"/>
            <w:lang w:eastAsia="en-US"/>
          </w:rPr>
          <w:commentReference w:id="1196"/>
        </w:r>
      </w:ins>
    </w:p>
    <w:p w14:paraId="71A23DFE" w14:textId="6BEC07AA" w:rsidR="005576D5" w:rsidRPr="005576D5" w:rsidRDefault="005576D5" w:rsidP="005576D5">
      <w:pPr>
        <w:spacing w:before="120" w:after="120"/>
        <w:rPr>
          <w:ins w:id="1199" w:author="Dimitri Podborski" w:date="2024-12-22T09:02:00Z" w16du:dateUtc="2024-12-22T17:02:00Z"/>
          <w:i/>
          <w:color w:val="4BACC6"/>
          <w:sz w:val="24"/>
          <w:szCs w:val="24"/>
          <w:rPrChange w:id="1200" w:author="Dimitri Podborski" w:date="2024-12-22T09:03:00Z" w16du:dateUtc="2024-12-22T17:03:00Z">
            <w:rPr>
              <w:ins w:id="1201" w:author="Dimitri Podborski" w:date="2024-12-22T09:02:00Z" w16du:dateUtc="2024-12-22T17:02:00Z"/>
            </w:rPr>
          </w:rPrChange>
        </w:rPr>
        <w:pPrChange w:id="1202" w:author="Dimitri Podborski" w:date="2024-12-22T09:03:00Z" w16du:dateUtc="2024-12-22T17:03:00Z">
          <w:pPr/>
        </w:pPrChange>
      </w:pPr>
      <w:ins w:id="1203" w:author="Dimitri Podborski" w:date="2024-12-22T09:01:00Z" w16du:dateUtc="2024-12-22T17:01:00Z">
        <w:r w:rsidRPr="005576D5">
          <w:rPr>
            <w:i/>
            <w:color w:val="4BACC6"/>
            <w:sz w:val="24"/>
            <w:szCs w:val="24"/>
            <w:rPrChange w:id="1204" w:author="Dimitri Podborski" w:date="2024-12-22T09:03:00Z" w16du:dateUtc="2024-12-22T17:03:00Z">
              <w:rPr/>
            </w:rPrChange>
          </w:rPr>
          <w:t xml:space="preserve">Replace </w:t>
        </w:r>
      </w:ins>
      <w:ins w:id="1205" w:author="Dimitri Podborski" w:date="2024-12-22T09:02:00Z" w16du:dateUtc="2024-12-22T17:02:00Z">
        <w:r w:rsidRPr="005576D5">
          <w:rPr>
            <w:i/>
            <w:color w:val="4BACC6"/>
            <w:sz w:val="24"/>
            <w:szCs w:val="24"/>
            <w:rPrChange w:id="1206" w:author="Dimitri Podborski" w:date="2024-12-22T09:03:00Z" w16du:dateUtc="2024-12-22T17:03:00Z">
              <w:rPr/>
            </w:rPrChange>
          </w:rPr>
          <w:t>the following text from subclause 8.8.12.3</w:t>
        </w:r>
      </w:ins>
    </w:p>
    <w:p w14:paraId="0385D508" w14:textId="2F4714A5" w:rsidR="005576D5" w:rsidRPr="005576D5" w:rsidRDefault="005576D5" w:rsidP="005576D5">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1207" w:author="Dimitri Podborski" w:date="2024-12-22T09:02:00Z" w16du:dateUtc="2024-12-22T17:02:00Z"/>
          <w:rFonts w:eastAsia="MS Mincho"/>
          <w:szCs w:val="24"/>
          <w:rPrChange w:id="1208" w:author="Dimitri Podborski" w:date="2024-12-22T09:02:00Z" w16du:dateUtc="2024-12-22T17:02:00Z">
            <w:rPr>
              <w:ins w:id="1209" w:author="Dimitri Podborski" w:date="2024-12-22T09:02:00Z" w16du:dateUtc="2024-12-22T17:02:00Z"/>
            </w:rPr>
          </w:rPrChange>
        </w:rPr>
        <w:pPrChange w:id="1210" w:author="Dimitri Podborski" w:date="2024-12-22T09:02:00Z" w16du:dateUtc="2024-12-22T17:02:00Z">
          <w:pPr/>
        </w:pPrChange>
      </w:pPr>
      <w:proofErr w:type="spellStart"/>
      <w:ins w:id="1211" w:author="Dimitri Podborski" w:date="2024-12-22T09:02:00Z" w16du:dateUtc="2024-12-22T17:02:00Z">
        <w:r w:rsidRPr="00DE5AAB">
          <w:rPr>
            <w:rStyle w:val="ISOCode"/>
          </w:rPr>
          <w:t>baseMediaDecodeTime</w:t>
        </w:r>
        <w:proofErr w:type="spellEnd"/>
        <w:r w:rsidRPr="00DE5AAB">
          <w:rPr>
            <w:rStyle w:val="ISOCode"/>
          </w:rPr>
          <w:t xml:space="preserve"> </w:t>
        </w:r>
        <w:r w:rsidRPr="00DE5AAB">
          <w:rPr>
            <w:rFonts w:eastAsia="MS Mincho"/>
            <w:szCs w:val="24"/>
          </w:rPr>
          <w:t>is an integer equal to the sum of the decode durations of all earlier samples in the media, expressed in the media's timescale. It does not include the samples added in the enclosing track fragment.</w:t>
        </w:r>
      </w:ins>
    </w:p>
    <w:p w14:paraId="42467214" w14:textId="481E1459" w:rsidR="005576D5" w:rsidRPr="005576D5" w:rsidRDefault="005576D5" w:rsidP="005576D5">
      <w:pPr>
        <w:spacing w:before="120" w:after="120"/>
        <w:rPr>
          <w:ins w:id="1212" w:author="Dimitri Podborski" w:date="2024-12-22T09:02:00Z" w16du:dateUtc="2024-12-22T17:02:00Z"/>
          <w:i/>
          <w:color w:val="4BACC6"/>
          <w:sz w:val="24"/>
          <w:szCs w:val="24"/>
          <w:rPrChange w:id="1213" w:author="Dimitri Podborski" w:date="2024-12-22T09:03:00Z" w16du:dateUtc="2024-12-22T17:03:00Z">
            <w:rPr>
              <w:ins w:id="1214" w:author="Dimitri Podborski" w:date="2024-12-22T09:02:00Z" w16du:dateUtc="2024-12-22T17:02:00Z"/>
            </w:rPr>
          </w:rPrChange>
        </w:rPr>
        <w:pPrChange w:id="1215" w:author="Dimitri Podborski" w:date="2024-12-22T09:03:00Z" w16du:dateUtc="2024-12-22T17:03:00Z">
          <w:pPr/>
        </w:pPrChange>
      </w:pPr>
      <w:ins w:id="1216" w:author="Dimitri Podborski" w:date="2024-12-22T09:02:00Z" w16du:dateUtc="2024-12-22T17:02:00Z">
        <w:r w:rsidRPr="005576D5">
          <w:rPr>
            <w:i/>
            <w:color w:val="4BACC6"/>
            <w:sz w:val="24"/>
            <w:szCs w:val="24"/>
            <w:rPrChange w:id="1217" w:author="Dimitri Podborski" w:date="2024-12-22T09:03:00Z" w16du:dateUtc="2024-12-22T17:03:00Z">
              <w:rPr/>
            </w:rPrChange>
          </w:rPr>
          <w:t>with:</w:t>
        </w:r>
      </w:ins>
    </w:p>
    <w:p w14:paraId="1F19BE03" w14:textId="28754214" w:rsidR="005576D5" w:rsidRPr="00AC7B7D" w:rsidRDefault="005576D5" w:rsidP="00AC7B7D">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1218" w:author="Dimitri Podborski" w:date="2024-12-22T09:02:00Z" w16du:dateUtc="2024-12-22T17:02:00Z"/>
          <w:rFonts w:eastAsia="MS Mincho"/>
          <w:szCs w:val="24"/>
          <w:rPrChange w:id="1219" w:author="Dimitri Podborski" w:date="2024-12-22T09:09:00Z" w16du:dateUtc="2024-12-22T17:09:00Z">
            <w:rPr>
              <w:ins w:id="1220" w:author="Dimitri Podborski" w:date="2024-12-22T09:02:00Z" w16du:dateUtc="2024-12-22T17:02:00Z"/>
            </w:rPr>
          </w:rPrChange>
        </w:rPr>
        <w:pPrChange w:id="1221" w:author="Dimitri Podborski" w:date="2024-12-22T09:09:00Z" w16du:dateUtc="2024-12-22T17:09:00Z">
          <w:pPr/>
        </w:pPrChange>
      </w:pPr>
      <w:proofErr w:type="spellStart"/>
      <w:ins w:id="1222" w:author="Dimitri Podborski" w:date="2024-12-22T09:02:00Z" w16du:dateUtc="2024-12-22T17:02:00Z">
        <w:r w:rsidRPr="00DE5AAB">
          <w:rPr>
            <w:rStyle w:val="ISOCode"/>
          </w:rPr>
          <w:t>baseMediaDecodeTime</w:t>
        </w:r>
        <w:proofErr w:type="spellEnd"/>
        <w:r w:rsidRPr="00DE5AAB">
          <w:rPr>
            <w:rStyle w:val="ISOCode"/>
          </w:rPr>
          <w:t xml:space="preserve"> </w:t>
        </w:r>
      </w:ins>
      <w:ins w:id="1223" w:author="Dimitri Podborski" w:date="2024-12-22T09:03:00Z" w16du:dateUtc="2024-12-22T17:03:00Z">
        <w:r w:rsidRPr="005576D5">
          <w:rPr>
            <w:rFonts w:eastAsia="MS Mincho"/>
            <w:szCs w:val="24"/>
          </w:rPr>
          <w:t xml:space="preserve">is the absolute decoding timestamp, measured on the decoding timeline, of the first sample in decoding order in the track fragment, expressed in the media's timescale. The value of </w:t>
        </w:r>
        <w:proofErr w:type="spellStart"/>
        <w:r w:rsidRPr="005576D5">
          <w:rPr>
            <w:rFonts w:eastAsia="MS Mincho"/>
            <w:szCs w:val="24"/>
          </w:rPr>
          <w:t>baseMediaDecodeTime</w:t>
        </w:r>
        <w:proofErr w:type="spellEnd"/>
        <w:r w:rsidRPr="005576D5">
          <w:rPr>
            <w:rFonts w:eastAsia="MS Mincho"/>
            <w:szCs w:val="24"/>
          </w:rPr>
          <w:t xml:space="preserve"> shall be greater than or equal to the sum of the sample durations of all the samples of this track that precede this track fragment in decoding order.</w:t>
        </w:r>
      </w:ins>
    </w:p>
    <w:p w14:paraId="3D05BD90" w14:textId="04EF4346" w:rsidR="005576D5" w:rsidRDefault="00AC7B7D" w:rsidP="00AC7B7D">
      <w:pPr>
        <w:pStyle w:val="Heading1"/>
        <w:rPr>
          <w:ins w:id="1224" w:author="Dimitri Podborski" w:date="2024-12-22T09:15:00Z" w16du:dateUtc="2024-12-22T17:15:00Z"/>
        </w:rPr>
      </w:pPr>
      <w:commentRangeStart w:id="1225"/>
      <w:ins w:id="1226" w:author="Dimitri Podborski" w:date="2024-12-22T09:08:00Z" w16du:dateUtc="2024-12-22T17:08:00Z">
        <w:r w:rsidRPr="00AC7B7D">
          <w:t xml:space="preserve">Clarify </w:t>
        </w:r>
        <w:proofErr w:type="spellStart"/>
        <w:r w:rsidRPr="00AC7B7D">
          <w:t>behavior</w:t>
        </w:r>
        <w:proofErr w:type="spellEnd"/>
        <w:r w:rsidRPr="00AC7B7D">
          <w:t xml:space="preserve"> for end of box data</w:t>
        </w:r>
      </w:ins>
      <w:commentRangeEnd w:id="1225"/>
      <w:ins w:id="1227" w:author="Dimitri Podborski" w:date="2024-12-22T09:09:00Z" w16du:dateUtc="2024-12-22T17:09:00Z">
        <w:r>
          <w:rPr>
            <w:rStyle w:val="CommentReference"/>
            <w:b w:val="0"/>
            <w:lang w:eastAsia="en-US"/>
          </w:rPr>
          <w:commentReference w:id="1225"/>
        </w:r>
      </w:ins>
    </w:p>
    <w:p w14:paraId="6DCB710A" w14:textId="63398AF0" w:rsidR="00467425" w:rsidRPr="00467425" w:rsidRDefault="00467425" w:rsidP="00467425">
      <w:pPr>
        <w:spacing w:before="120" w:after="120"/>
        <w:rPr>
          <w:ins w:id="1228" w:author="Dimitri Podborski" w:date="2024-12-22T09:15:00Z" w16du:dateUtc="2024-12-22T17:15:00Z"/>
          <w:i/>
          <w:color w:val="4BACC6"/>
          <w:sz w:val="24"/>
          <w:szCs w:val="24"/>
          <w:rPrChange w:id="1229" w:author="Dimitri Podborski" w:date="2024-12-22T09:15:00Z" w16du:dateUtc="2024-12-22T17:15:00Z">
            <w:rPr>
              <w:ins w:id="1230" w:author="Dimitri Podborski" w:date="2024-12-22T09:15:00Z" w16du:dateUtc="2024-12-22T17:15:00Z"/>
              <w:lang w:eastAsia="ja-JP"/>
            </w:rPr>
          </w:rPrChange>
        </w:rPr>
        <w:pPrChange w:id="1231" w:author="Dimitri Podborski" w:date="2024-12-22T09:15:00Z" w16du:dateUtc="2024-12-22T17:15:00Z">
          <w:pPr/>
        </w:pPrChange>
      </w:pPr>
      <w:ins w:id="1232" w:author="Dimitri Podborski" w:date="2024-12-22T09:15:00Z" w16du:dateUtc="2024-12-22T17:15:00Z">
        <w:r w:rsidRPr="00467425">
          <w:rPr>
            <w:i/>
            <w:color w:val="4BACC6"/>
            <w:sz w:val="24"/>
            <w:szCs w:val="24"/>
            <w:rPrChange w:id="1233" w:author="Dimitri Podborski" w:date="2024-12-22T09:15:00Z" w16du:dateUtc="2024-12-22T17:15:00Z">
              <w:rPr>
                <w:lang w:eastAsia="ja-JP"/>
              </w:rPr>
            </w:rPrChange>
          </w:rPr>
          <w:t>Add the following definition to clause 3</w:t>
        </w:r>
        <w:r>
          <w:rPr>
            <w:i/>
            <w:color w:val="4BACC6"/>
            <w:sz w:val="24"/>
            <w:szCs w:val="24"/>
          </w:rPr>
          <w:t>:</w:t>
        </w:r>
      </w:ins>
    </w:p>
    <w:p w14:paraId="23B0013C" w14:textId="738C6195" w:rsidR="00467425" w:rsidRPr="00346637" w:rsidRDefault="00467425" w:rsidP="00467425">
      <w:pPr>
        <w:rPr>
          <w:ins w:id="1234" w:author="Dimitri Podborski" w:date="2024-12-22T09:15:00Z" w16du:dateUtc="2024-12-22T17:15:00Z"/>
          <w:b/>
          <w:bCs/>
          <w:lang w:eastAsia="ja-JP"/>
          <w:rPrChange w:id="1235" w:author="Dimitri Podborski" w:date="2024-12-22T09:28:00Z" w16du:dateUtc="2024-12-22T17:28:00Z">
            <w:rPr>
              <w:ins w:id="1236" w:author="Dimitri Podborski" w:date="2024-12-22T09:15:00Z" w16du:dateUtc="2024-12-22T17:15:00Z"/>
              <w:lang w:eastAsia="ja-JP"/>
            </w:rPr>
          </w:rPrChange>
        </w:rPr>
      </w:pPr>
      <w:ins w:id="1237" w:author="Dimitri Podborski" w:date="2024-12-22T09:16:00Z" w16du:dateUtc="2024-12-22T17:16:00Z">
        <w:r w:rsidRPr="00346637">
          <w:rPr>
            <w:b/>
            <w:bCs/>
            <w:lang w:eastAsia="ja-JP"/>
            <w:rPrChange w:id="1238" w:author="Dimitri Podborski" w:date="2024-12-22T09:28:00Z" w16du:dateUtc="2024-12-22T17:28:00Z">
              <w:rPr>
                <w:lang w:eastAsia="ja-JP"/>
              </w:rPr>
            </w:rPrChange>
          </w:rPr>
          <w:t>3.</w:t>
        </w:r>
        <w:proofErr w:type="gramStart"/>
        <w:r w:rsidRPr="00346637">
          <w:rPr>
            <w:b/>
            <w:bCs/>
            <w:lang w:eastAsia="ja-JP"/>
            <w:rPrChange w:id="1239" w:author="Dimitri Podborski" w:date="2024-12-22T09:28:00Z" w16du:dateUtc="2024-12-22T17:28:00Z">
              <w:rPr>
                <w:lang w:eastAsia="ja-JP"/>
              </w:rPr>
            </w:rPrChange>
          </w:rPr>
          <w:t>1.XX</w:t>
        </w:r>
      </w:ins>
      <w:proofErr w:type="gramEnd"/>
      <w:ins w:id="1240" w:author="Dimitri Podborski" w:date="2024-12-22T09:29:00Z" w16du:dateUtc="2024-12-22T17:29:00Z">
        <w:r w:rsidR="00346637">
          <w:rPr>
            <w:b/>
            <w:bCs/>
            <w:lang w:eastAsia="ja-JP"/>
          </w:rPr>
          <w:br/>
        </w:r>
      </w:ins>
      <w:ins w:id="1241" w:author="Dimitri Podborski" w:date="2024-12-22T09:15:00Z" w16du:dateUtc="2024-12-22T17:15:00Z">
        <w:r w:rsidRPr="00346637">
          <w:rPr>
            <w:b/>
            <w:bCs/>
            <w:lang w:eastAsia="ja-JP"/>
            <w:rPrChange w:id="1242" w:author="Dimitri Podborski" w:date="2024-12-22T09:28:00Z" w16du:dateUtc="2024-12-22T17:28:00Z">
              <w:rPr>
                <w:lang w:eastAsia="ja-JP"/>
              </w:rPr>
            </w:rPrChange>
          </w:rPr>
          <w:t>content box</w:t>
        </w:r>
      </w:ins>
    </w:p>
    <w:p w14:paraId="406B634D" w14:textId="322C1CF6" w:rsidR="00467425" w:rsidRPr="00467425" w:rsidRDefault="00467425" w:rsidP="00467425">
      <w:pPr>
        <w:rPr>
          <w:ins w:id="1243" w:author="Dimitri Podborski" w:date="2024-12-22T09:08:00Z" w16du:dateUtc="2024-12-22T17:08:00Z"/>
          <w:lang w:eastAsia="ja-JP"/>
          <w:rPrChange w:id="1244" w:author="Dimitri Podborski" w:date="2024-12-22T09:15:00Z" w16du:dateUtc="2024-12-22T17:15:00Z">
            <w:rPr>
              <w:ins w:id="1245" w:author="Dimitri Podborski" w:date="2024-12-22T09:08:00Z" w16du:dateUtc="2024-12-22T17:08:00Z"/>
            </w:rPr>
          </w:rPrChange>
        </w:rPr>
      </w:pPr>
      <w:ins w:id="1246" w:author="Dimitri Podborski" w:date="2024-12-22T09:15:00Z" w16du:dateUtc="2024-12-22T17:15:00Z">
        <w:r>
          <w:rPr>
            <w:lang w:eastAsia="ja-JP"/>
          </w:rPr>
          <w:t>box that is not a container box</w:t>
        </w:r>
      </w:ins>
    </w:p>
    <w:p w14:paraId="2FD66D1E" w14:textId="7DB71E6F" w:rsidR="00AC7B7D" w:rsidRPr="00467425" w:rsidRDefault="00467425" w:rsidP="00467425">
      <w:pPr>
        <w:spacing w:before="120" w:after="120"/>
        <w:rPr>
          <w:ins w:id="1247" w:author="Dimitri Podborski" w:date="2024-12-22T09:12:00Z" w16du:dateUtc="2024-12-22T17:12:00Z"/>
          <w:i/>
          <w:color w:val="4BACC6"/>
          <w:sz w:val="24"/>
          <w:szCs w:val="24"/>
          <w:rPrChange w:id="1248" w:author="Dimitri Podborski" w:date="2024-12-22T09:13:00Z" w16du:dateUtc="2024-12-22T17:13:00Z">
            <w:rPr>
              <w:ins w:id="1249" w:author="Dimitri Podborski" w:date="2024-12-22T09:12:00Z" w16du:dateUtc="2024-12-22T17:12:00Z"/>
            </w:rPr>
          </w:rPrChange>
        </w:rPr>
        <w:pPrChange w:id="1250" w:author="Dimitri Podborski" w:date="2024-12-22T09:13:00Z" w16du:dateUtc="2024-12-22T17:13:00Z">
          <w:pPr/>
        </w:pPrChange>
      </w:pPr>
      <w:ins w:id="1251" w:author="Dimitri Podborski" w:date="2024-12-22T09:12:00Z" w16du:dateUtc="2024-12-22T17:12:00Z">
        <w:r w:rsidRPr="00467425">
          <w:rPr>
            <w:i/>
            <w:color w:val="4BACC6"/>
            <w:sz w:val="24"/>
            <w:szCs w:val="24"/>
            <w:rPrChange w:id="1252" w:author="Dimitri Podborski" w:date="2024-12-22T09:13:00Z" w16du:dateUtc="2024-12-22T17:13:00Z">
              <w:rPr/>
            </w:rPrChange>
          </w:rPr>
          <w:t>Replace the following text from subclause 4.2.2:</w:t>
        </w:r>
      </w:ins>
    </w:p>
    <w:p w14:paraId="16AC7C04" w14:textId="512F597C" w:rsidR="00467425" w:rsidRPr="00467425" w:rsidRDefault="00467425" w:rsidP="00467425">
      <w:pPr>
        <w:pStyle w:val="BodyText"/>
        <w:autoSpaceDE w:val="0"/>
        <w:autoSpaceDN w:val="0"/>
        <w:adjustRightInd w:val="0"/>
        <w:rPr>
          <w:ins w:id="1253" w:author="Dimitri Podborski" w:date="2024-12-22T09:12:00Z" w16du:dateUtc="2024-12-22T17:12:00Z"/>
          <w:rFonts w:eastAsia="MS Mincho"/>
          <w:szCs w:val="24"/>
          <w:rPrChange w:id="1254" w:author="Dimitri Podborski" w:date="2024-12-22T09:13:00Z" w16du:dateUtc="2024-12-22T17:13:00Z">
            <w:rPr>
              <w:ins w:id="1255" w:author="Dimitri Podborski" w:date="2024-12-22T09:12:00Z" w16du:dateUtc="2024-12-22T17:12:00Z"/>
            </w:rPr>
          </w:rPrChange>
        </w:rPr>
        <w:pPrChange w:id="1256" w:author="Dimitri Podborski" w:date="2024-12-22T09:13:00Z" w16du:dateUtc="2024-12-22T17:13:00Z">
          <w:pPr/>
        </w:pPrChange>
      </w:pPr>
      <w:ins w:id="1257" w:author="Dimitri Podborski" w:date="2024-12-22T09:13:00Z" w16du:dateUtc="2024-12-22T17:13:00Z">
        <w:r w:rsidRPr="00DE5AAB">
          <w:rPr>
            <w:rFonts w:eastAsia="MS Mincho"/>
            <w:szCs w:val="24"/>
          </w:rPr>
          <w:t xml:space="preserve">Boxes specified in this document may be extended but such extensions are reserved for future use by ISO/IEC. Syntax may be added at the end of a box derived from </w:t>
        </w:r>
        <w:proofErr w:type="spellStart"/>
        <w:r w:rsidRPr="00DE5AAB">
          <w:rPr>
            <w:rStyle w:val="ISOCode"/>
          </w:rPr>
          <w:t>FullBox</w:t>
        </w:r>
        <w:proofErr w:type="spellEnd"/>
        <w:r w:rsidRPr="00DE5AAB">
          <w:rPr>
            <w:rFonts w:eastAsia="MS Mincho"/>
            <w:szCs w:val="24"/>
          </w:rPr>
          <w:t xml:space="preserve"> and an already specified </w:t>
        </w:r>
        <w:r w:rsidRPr="00DE5AAB">
          <w:rPr>
            <w:rStyle w:val="ISOCode"/>
          </w:rPr>
          <w:t>version</w:t>
        </w:r>
        <w:r w:rsidRPr="00DE5AAB">
          <w:rPr>
            <w:rFonts w:eastAsia="MS Mincho"/>
            <w:szCs w:val="24"/>
          </w:rPr>
          <w:t xml:space="preserve"> value may be kept, if it is not essential to parse such added syntax. When a parser has not reached the end of a box derived from </w:t>
        </w:r>
        <w:proofErr w:type="spellStart"/>
        <w:r w:rsidRPr="00DE5AAB">
          <w:rPr>
            <w:rStyle w:val="ISOCode"/>
          </w:rPr>
          <w:t>FullBox</w:t>
        </w:r>
        <w:proofErr w:type="spellEnd"/>
        <w:r w:rsidRPr="00DE5AAB">
          <w:rPr>
            <w:rFonts w:eastAsia="MS Mincho"/>
            <w:szCs w:val="24"/>
          </w:rPr>
          <w:t xml:space="preserve"> as defined by the values of the </w:t>
        </w:r>
        <w:r w:rsidRPr="00DE5AAB">
          <w:rPr>
            <w:rStyle w:val="ISOCode"/>
          </w:rPr>
          <w:t>size</w:t>
        </w:r>
        <w:r w:rsidRPr="00DE5AAB">
          <w:rPr>
            <w:rFonts w:eastAsia="MS Mincho"/>
            <w:szCs w:val="24"/>
          </w:rPr>
          <w:t xml:space="preserve"> or </w:t>
        </w:r>
        <w:proofErr w:type="spellStart"/>
        <w:r w:rsidRPr="00DE5AAB">
          <w:rPr>
            <w:rStyle w:val="ISOCode"/>
          </w:rPr>
          <w:t>largesize</w:t>
        </w:r>
        <w:proofErr w:type="spellEnd"/>
        <w:r w:rsidRPr="00DE5AAB">
          <w:rPr>
            <w:rFonts w:eastAsia="MS Mincho"/>
            <w:szCs w:val="24"/>
          </w:rPr>
          <w:t xml:space="preserve"> field (as appropriate) but does not recognize the remaining syntax elements, it shall ignore and skip the remaining of the box.</w:t>
        </w:r>
      </w:ins>
    </w:p>
    <w:p w14:paraId="5EB596D0" w14:textId="3EE40C88" w:rsidR="00467425" w:rsidRPr="00467425" w:rsidRDefault="00467425" w:rsidP="00467425">
      <w:pPr>
        <w:spacing w:before="120" w:after="120"/>
        <w:rPr>
          <w:ins w:id="1258" w:author="Dimitri Podborski" w:date="2024-12-22T09:12:00Z" w16du:dateUtc="2024-12-22T17:12:00Z"/>
          <w:i/>
          <w:color w:val="4BACC6"/>
          <w:sz w:val="24"/>
          <w:szCs w:val="24"/>
          <w:rPrChange w:id="1259" w:author="Dimitri Podborski" w:date="2024-12-22T09:13:00Z" w16du:dateUtc="2024-12-22T17:13:00Z">
            <w:rPr>
              <w:ins w:id="1260" w:author="Dimitri Podborski" w:date="2024-12-22T09:12:00Z" w16du:dateUtc="2024-12-22T17:12:00Z"/>
            </w:rPr>
          </w:rPrChange>
        </w:rPr>
        <w:pPrChange w:id="1261" w:author="Dimitri Podborski" w:date="2024-12-22T09:13:00Z" w16du:dateUtc="2024-12-22T17:13:00Z">
          <w:pPr/>
        </w:pPrChange>
      </w:pPr>
      <w:ins w:id="1262" w:author="Dimitri Podborski" w:date="2024-12-22T09:12:00Z" w16du:dateUtc="2024-12-22T17:12:00Z">
        <w:r w:rsidRPr="00467425">
          <w:rPr>
            <w:i/>
            <w:color w:val="4BACC6"/>
            <w:sz w:val="24"/>
            <w:szCs w:val="24"/>
            <w:rPrChange w:id="1263" w:author="Dimitri Podborski" w:date="2024-12-22T09:13:00Z" w16du:dateUtc="2024-12-22T17:13:00Z">
              <w:rPr/>
            </w:rPrChange>
          </w:rPr>
          <w:t>with:</w:t>
        </w:r>
      </w:ins>
    </w:p>
    <w:p w14:paraId="7EA097DC" w14:textId="7D8ACA51" w:rsidR="00467425" w:rsidRDefault="00467425" w:rsidP="001624FD">
      <w:pPr>
        <w:rPr>
          <w:ins w:id="1264" w:author="Dimitri Podborski" w:date="2024-12-22T09:07:00Z" w16du:dateUtc="2024-12-22T17:07:00Z"/>
        </w:rPr>
      </w:pPr>
      <w:ins w:id="1265" w:author="Dimitri Podborski" w:date="2024-12-22T09:15:00Z" w16du:dateUtc="2024-12-22T17:15:00Z">
        <w:r w:rsidRPr="00467425">
          <w:t xml:space="preserve">Content boxes specified in this document may be extended but such extensions are reserved for future use by ISO/IEC. When it is not essential to parse a syntax extension of a content box, the syntax extension may be added at the end of the content box. When a content box is derived from </w:t>
        </w:r>
        <w:r w:rsidRPr="00346637">
          <w:rPr>
            <w:rStyle w:val="codeZchn"/>
            <w:rPrChange w:id="1266" w:author="Dimitri Podborski" w:date="2024-12-22T09:29:00Z" w16du:dateUtc="2024-12-22T17:29:00Z">
              <w:rPr/>
            </w:rPrChange>
          </w:rPr>
          <w:t>FullBox</w:t>
        </w:r>
        <w:r w:rsidRPr="00467425">
          <w:t xml:space="preserve"> and it is not essential to parse a syntax extension that is added at the end of the content box, an already specified version value of the content box may be kept. When a parser has not reached the end of a content box as defined by the values of the </w:t>
        </w:r>
        <w:r w:rsidRPr="00346637">
          <w:rPr>
            <w:rStyle w:val="codeZchn"/>
            <w:rPrChange w:id="1267" w:author="Dimitri Podborski" w:date="2024-12-22T09:29:00Z" w16du:dateUtc="2024-12-22T17:29:00Z">
              <w:rPr/>
            </w:rPrChange>
          </w:rPr>
          <w:t>size</w:t>
        </w:r>
        <w:r w:rsidRPr="00467425">
          <w:t xml:space="preserve"> or </w:t>
        </w:r>
        <w:r w:rsidRPr="00346637">
          <w:rPr>
            <w:rStyle w:val="codeZchn"/>
            <w:rPrChange w:id="1268" w:author="Dimitri Podborski" w:date="2024-12-22T09:29:00Z" w16du:dateUtc="2024-12-22T17:29:00Z">
              <w:rPr/>
            </w:rPrChange>
          </w:rPr>
          <w:t>largesize</w:t>
        </w:r>
        <w:r w:rsidRPr="00467425">
          <w:t xml:space="preserve"> field (as appropriate) but does not recognize the remaining syntax elements, it shall ignore and skip the remaining of the content box.</w:t>
        </w:r>
      </w:ins>
    </w:p>
    <w:p w14:paraId="35CF7528" w14:textId="6B680ED5" w:rsidR="00AC7B7D" w:rsidRDefault="00A03797" w:rsidP="00A36C67">
      <w:pPr>
        <w:pStyle w:val="Heading1"/>
        <w:rPr>
          <w:ins w:id="1269" w:author="Dimitri Podborski" w:date="2024-12-22T09:33:00Z" w16du:dateUtc="2024-12-22T17:33:00Z"/>
        </w:rPr>
        <w:pPrChange w:id="1270" w:author="Dimitri Podborski" w:date="2024-12-22T09:34:00Z" w16du:dateUtc="2024-12-22T17:34:00Z">
          <w:pPr/>
        </w:pPrChange>
      </w:pPr>
      <w:ins w:id="1271" w:author="Dimitri Podborski" w:date="2024-12-22T09:42:00Z" w16du:dateUtc="2024-12-22T17:42:00Z">
        <w:r>
          <w:t>Other improvements</w:t>
        </w:r>
      </w:ins>
    </w:p>
    <w:p w14:paraId="0B2AB4DB" w14:textId="78830C0E" w:rsidR="00A36C67" w:rsidRDefault="00A36C67" w:rsidP="00A36C67">
      <w:pPr>
        <w:spacing w:before="120" w:after="120"/>
        <w:rPr>
          <w:ins w:id="1272" w:author="Dimitri Podborski" w:date="2024-12-22T09:34:00Z" w16du:dateUtc="2024-12-22T17:34:00Z"/>
        </w:rPr>
        <w:pPrChange w:id="1273" w:author="Dimitri Podborski" w:date="2024-12-22T09:34:00Z" w16du:dateUtc="2024-12-22T17:34:00Z">
          <w:pPr/>
        </w:pPrChange>
      </w:pPr>
      <w:commentRangeStart w:id="1274"/>
      <w:ins w:id="1275" w:author="Dimitri Podborski" w:date="2024-12-22T09:34:00Z" w16du:dateUtc="2024-12-22T17:34:00Z">
        <w:r w:rsidRPr="00A36C67">
          <w:rPr>
            <w:i/>
            <w:color w:val="4BACC6"/>
            <w:sz w:val="24"/>
            <w:szCs w:val="24"/>
            <w:rPrChange w:id="1276" w:author="Dimitri Podborski" w:date="2024-12-22T09:34:00Z" w16du:dateUtc="2024-12-22T17:34:00Z">
              <w:rPr/>
            </w:rPrChange>
          </w:rPr>
          <w:t>Replace</w:t>
        </w:r>
        <w:r>
          <w:rPr>
            <w:i/>
            <w:color w:val="4BACC6"/>
            <w:sz w:val="24"/>
            <w:szCs w:val="24"/>
          </w:rPr>
          <w:t xml:space="preserve"> </w:t>
        </w:r>
        <w:r w:rsidRPr="00A37EB2">
          <w:rPr>
            <w:i/>
            <w:color w:val="4BACC6"/>
            <w:sz w:val="24"/>
            <w:szCs w:val="24"/>
          </w:rPr>
          <w:t>the following text from subclause</w:t>
        </w:r>
        <w:r>
          <w:rPr>
            <w:i/>
            <w:color w:val="4BACC6"/>
            <w:sz w:val="24"/>
            <w:szCs w:val="24"/>
          </w:rPr>
          <w:t xml:space="preserve"> 12.1.5.1</w:t>
        </w:r>
      </w:ins>
      <w:commentRangeEnd w:id="1274"/>
      <w:ins w:id="1277" w:author="Dimitri Podborski" w:date="2024-12-22T09:42:00Z" w16du:dateUtc="2024-12-22T17:42:00Z">
        <w:r w:rsidR="00A03797">
          <w:rPr>
            <w:rStyle w:val="CommentReference"/>
          </w:rPr>
          <w:commentReference w:id="1274"/>
        </w:r>
      </w:ins>
      <w:ins w:id="1278" w:author="Dimitri Podborski" w:date="2024-12-22T09:35:00Z" w16du:dateUtc="2024-12-22T17:35:00Z">
        <w:r>
          <w:rPr>
            <w:i/>
            <w:color w:val="4BACC6"/>
            <w:sz w:val="24"/>
            <w:szCs w:val="24"/>
          </w:rPr>
          <w:t>:</w:t>
        </w:r>
      </w:ins>
    </w:p>
    <w:p w14:paraId="1A2BE4DF" w14:textId="1044BA35" w:rsidR="00A36C67" w:rsidRPr="00A36C67" w:rsidRDefault="00A36C67" w:rsidP="00A36C67">
      <w:pPr>
        <w:pStyle w:val="BodyText"/>
        <w:autoSpaceDE w:val="0"/>
        <w:autoSpaceDN w:val="0"/>
        <w:adjustRightInd w:val="0"/>
        <w:rPr>
          <w:ins w:id="1279" w:author="Dimitri Podborski" w:date="2024-12-22T09:34:00Z" w16du:dateUtc="2024-12-22T17:34:00Z"/>
          <w:rFonts w:eastAsia="MS Mincho"/>
          <w:szCs w:val="24"/>
          <w:rPrChange w:id="1280" w:author="Dimitri Podborski" w:date="2024-12-22T09:35:00Z" w16du:dateUtc="2024-12-22T17:35:00Z">
            <w:rPr>
              <w:ins w:id="1281" w:author="Dimitri Podborski" w:date="2024-12-22T09:34:00Z" w16du:dateUtc="2024-12-22T17:34:00Z"/>
            </w:rPr>
          </w:rPrChange>
        </w:rPr>
        <w:pPrChange w:id="1282" w:author="Dimitri Podborski" w:date="2024-12-22T09:35:00Z" w16du:dateUtc="2024-12-22T17:35:00Z">
          <w:pPr/>
        </w:pPrChange>
      </w:pPr>
      <w:ins w:id="1283" w:author="Dimitri Podborski" w:date="2024-12-22T09:35:00Z" w16du:dateUtc="2024-12-22T17:35:00Z">
        <w:r w:rsidRPr="00DE5AAB">
          <w:rPr>
            <w:rFonts w:eastAsia="MS Mincho"/>
            <w:szCs w:val="24"/>
          </w:rPr>
          <w:t xml:space="preserve">If colour information is supplied in both this box, </w:t>
        </w:r>
        <w:proofErr w:type="gramStart"/>
        <w:r w:rsidRPr="00DE5AAB">
          <w:rPr>
            <w:rFonts w:eastAsia="MS Mincho"/>
            <w:szCs w:val="24"/>
          </w:rPr>
          <w:t>and also</w:t>
        </w:r>
        <w:proofErr w:type="gramEnd"/>
        <w:r w:rsidRPr="00DE5AAB">
          <w:rPr>
            <w:rFonts w:eastAsia="MS Mincho"/>
            <w:szCs w:val="24"/>
          </w:rPr>
          <w:t xml:space="preserve"> in the video bitstream, this box takes precedence, and over-rides the information in the bitstream.</w:t>
        </w:r>
      </w:ins>
    </w:p>
    <w:p w14:paraId="2FDD767B" w14:textId="77777777" w:rsidR="00A36C67" w:rsidRPr="00A37EB2" w:rsidRDefault="00A36C67" w:rsidP="00A36C67">
      <w:pPr>
        <w:spacing w:before="120" w:after="120"/>
        <w:rPr>
          <w:ins w:id="1284" w:author="Dimitri Podborski" w:date="2024-12-22T09:34:00Z" w16du:dateUtc="2024-12-22T17:34:00Z"/>
          <w:i/>
          <w:color w:val="4BACC6"/>
          <w:sz w:val="24"/>
          <w:szCs w:val="24"/>
        </w:rPr>
      </w:pPr>
      <w:ins w:id="1285" w:author="Dimitri Podborski" w:date="2024-12-22T09:34:00Z" w16du:dateUtc="2024-12-22T17:34:00Z">
        <w:r w:rsidRPr="00A37EB2">
          <w:rPr>
            <w:i/>
            <w:color w:val="4BACC6"/>
            <w:sz w:val="24"/>
            <w:szCs w:val="24"/>
          </w:rPr>
          <w:t>with:</w:t>
        </w:r>
      </w:ins>
    </w:p>
    <w:p w14:paraId="01AE280A" w14:textId="158E5170" w:rsidR="00A36C67" w:rsidRDefault="00A36C67" w:rsidP="001624FD">
      <w:pPr>
        <w:rPr>
          <w:ins w:id="1286" w:author="Dimitri Podborski" w:date="2024-12-22T09:34:00Z" w16du:dateUtc="2024-12-22T17:34:00Z"/>
        </w:rPr>
      </w:pPr>
      <w:ins w:id="1287" w:author="Dimitri Podborski" w:date="2024-12-22T09:35:00Z" w16du:dateUtc="2024-12-22T17:35:00Z">
        <w:r w:rsidRPr="00A36C67">
          <w:t xml:space="preserve">The colour information supplied in both this box and in the video bitstream </w:t>
        </w:r>
      </w:ins>
      <w:ins w:id="1288" w:author="Dimitri Podborski" w:date="2024-12-22T09:36:00Z" w16du:dateUtc="2024-12-22T17:36:00Z">
        <w:r>
          <w:t>should</w:t>
        </w:r>
      </w:ins>
      <w:ins w:id="1289" w:author="Dimitri Podborski" w:date="2024-12-22T09:35:00Z" w16du:dateUtc="2024-12-22T17:35:00Z">
        <w:r w:rsidRPr="00A36C67">
          <w:t xml:space="preserve"> match. If it is not the case, this box takes precedence, and over-rides the information in the bitstream.</w:t>
        </w:r>
      </w:ins>
    </w:p>
    <w:p w14:paraId="6E8BFF12" w14:textId="77777777" w:rsidR="00A36C67" w:rsidRDefault="00A36C67" w:rsidP="001624FD">
      <w:pPr>
        <w:rPr>
          <w:ins w:id="1290" w:author="Dimitri Podborski" w:date="2024-12-22T09:34:00Z" w16du:dateUtc="2024-12-22T17:34:00Z"/>
        </w:rPr>
      </w:pPr>
    </w:p>
    <w:p w14:paraId="3C020135" w14:textId="5170CFD9" w:rsidR="00A03797" w:rsidRPr="00A03797" w:rsidRDefault="00A03797" w:rsidP="00A03797">
      <w:pPr>
        <w:spacing w:before="120" w:after="120"/>
        <w:rPr>
          <w:ins w:id="1291" w:author="Dimitri Podborski" w:date="2024-12-22T09:40:00Z" w16du:dateUtc="2024-12-22T17:40:00Z"/>
          <w:i/>
          <w:color w:val="4BACC6"/>
          <w:sz w:val="24"/>
          <w:szCs w:val="24"/>
          <w:rPrChange w:id="1292" w:author="Dimitri Podborski" w:date="2024-12-22T09:40:00Z" w16du:dateUtc="2024-12-22T17:40:00Z">
            <w:rPr>
              <w:ins w:id="1293" w:author="Dimitri Podborski" w:date="2024-12-22T09:40:00Z" w16du:dateUtc="2024-12-22T17:40:00Z"/>
            </w:rPr>
          </w:rPrChange>
        </w:rPr>
        <w:pPrChange w:id="1294" w:author="Dimitri Podborski" w:date="2024-12-22T09:40:00Z" w16du:dateUtc="2024-12-22T17:40:00Z">
          <w:pPr/>
        </w:pPrChange>
      </w:pPr>
      <w:ins w:id="1295" w:author="Dimitri Podborski" w:date="2024-12-22T09:40:00Z" w16du:dateUtc="2024-12-22T17:40:00Z">
        <w:r w:rsidRPr="00A03797">
          <w:rPr>
            <w:i/>
            <w:color w:val="4BACC6"/>
            <w:sz w:val="24"/>
            <w:szCs w:val="24"/>
            <w:rPrChange w:id="1296" w:author="Dimitri Podborski" w:date="2024-12-22T09:40:00Z" w16du:dateUtc="2024-12-22T17:40:00Z">
              <w:rPr/>
            </w:rPrChange>
          </w:rPr>
          <w:t xml:space="preserve">replace </w:t>
        </w:r>
        <w:r>
          <w:rPr>
            <w:i/>
            <w:color w:val="4BACC6"/>
            <w:sz w:val="24"/>
            <w:szCs w:val="24"/>
          </w:rPr>
          <w:t xml:space="preserve">the following text in </w:t>
        </w:r>
      </w:ins>
      <w:commentRangeStart w:id="1297"/>
      <w:ins w:id="1298" w:author="Dimitri Podborski" w:date="2024-12-22T09:41:00Z" w16du:dateUtc="2024-12-22T17:41:00Z">
        <w:r>
          <w:rPr>
            <w:i/>
            <w:color w:val="4BACC6"/>
            <w:sz w:val="24"/>
            <w:szCs w:val="24"/>
          </w:rPr>
          <w:t>Table 2</w:t>
        </w:r>
      </w:ins>
      <w:commentRangeEnd w:id="1297"/>
      <w:ins w:id="1299" w:author="Dimitri Podborski" w:date="2024-12-22T09:43:00Z" w16du:dateUtc="2024-12-22T17:43:00Z">
        <w:r>
          <w:rPr>
            <w:rStyle w:val="CommentReference"/>
          </w:rPr>
          <w:commentReference w:id="1297"/>
        </w:r>
      </w:ins>
      <w:ins w:id="1300" w:author="Dimitri Podborski" w:date="2024-12-22T09:41:00Z" w16du:dateUtc="2024-12-22T17:41:00Z">
        <w:r>
          <w:rPr>
            <w:i/>
            <w:color w:val="4BACC6"/>
            <w:sz w:val="24"/>
            <w:szCs w:val="24"/>
          </w:rPr>
          <w:t>:</w:t>
        </w:r>
      </w:ins>
    </w:p>
    <w:p w14:paraId="09DF5D8D" w14:textId="1AE09350" w:rsidR="00A03797" w:rsidRDefault="00A03797" w:rsidP="001624FD">
      <w:pPr>
        <w:rPr>
          <w:ins w:id="1301" w:author="Dimitri Podborski" w:date="2024-12-22T09:40:00Z" w16du:dateUtc="2024-12-22T17:40:00Z"/>
        </w:rPr>
      </w:pPr>
      <w:ins w:id="1302" w:author="Dimitri Podborski" w:date="2024-12-22T09:40:00Z" w16du:dateUtc="2024-12-22T17:40:00Z">
        <w:r w:rsidRPr="001F701E">
          <w:rPr>
            <w:iCs/>
            <w:szCs w:val="24"/>
          </w:rPr>
          <w:t>data reference box, declares source(s) of metadata items</w:t>
        </w:r>
      </w:ins>
    </w:p>
    <w:p w14:paraId="4073CEAF" w14:textId="77777777" w:rsidR="00A03797" w:rsidRPr="00A37EB2" w:rsidRDefault="00A03797" w:rsidP="00A03797">
      <w:pPr>
        <w:spacing w:before="120" w:after="120"/>
        <w:rPr>
          <w:ins w:id="1303" w:author="Dimitri Podborski" w:date="2024-12-22T09:40:00Z" w16du:dateUtc="2024-12-22T17:40:00Z"/>
          <w:i/>
          <w:color w:val="4BACC6"/>
          <w:sz w:val="24"/>
          <w:szCs w:val="24"/>
        </w:rPr>
      </w:pPr>
      <w:ins w:id="1304" w:author="Dimitri Podborski" w:date="2024-12-22T09:40:00Z" w16du:dateUtc="2024-12-22T17:40:00Z">
        <w:r w:rsidRPr="00A37EB2">
          <w:rPr>
            <w:i/>
            <w:color w:val="4BACC6"/>
            <w:sz w:val="24"/>
            <w:szCs w:val="24"/>
          </w:rPr>
          <w:t>with:</w:t>
        </w:r>
      </w:ins>
    </w:p>
    <w:p w14:paraId="4C2281B0" w14:textId="0BF62AE3" w:rsidR="00C021D1" w:rsidRPr="004560A8" w:rsidRDefault="00A03797" w:rsidP="001624FD">
      <w:pPr>
        <w:rPr>
          <w:ins w:id="1305" w:author="Dimitri Podborski" w:date="2024-12-22T09:53:00Z" w16du:dateUtc="2024-12-22T17:53:00Z"/>
          <w:iCs/>
          <w:szCs w:val="24"/>
        </w:rPr>
      </w:pPr>
      <w:ins w:id="1306" w:author="Dimitri Podborski" w:date="2024-12-22T09:40:00Z" w16du:dateUtc="2024-12-22T17:40:00Z">
        <w:r w:rsidRPr="001F701E">
          <w:rPr>
            <w:iCs/>
            <w:szCs w:val="24"/>
          </w:rPr>
          <w:t>data reference box, declares source(s) of items</w:t>
        </w:r>
      </w:ins>
    </w:p>
    <w:p w14:paraId="4915BA84" w14:textId="680AE39A" w:rsidR="004560A8" w:rsidRDefault="004560A8" w:rsidP="004560A8">
      <w:pPr>
        <w:pStyle w:val="Heading1"/>
        <w:rPr>
          <w:ins w:id="1307" w:author="Dimitri Podborski" w:date="2024-12-23T10:12:00Z" w16du:dateUtc="2024-12-23T18:12:00Z"/>
        </w:rPr>
      </w:pPr>
      <w:commentRangeStart w:id="1308"/>
      <w:ins w:id="1309" w:author="Dimitri Podborski" w:date="2024-12-22T09:53:00Z" w16du:dateUtc="2024-12-22T17:53:00Z">
        <w:r>
          <w:t>Changes from Defect Report</w:t>
        </w:r>
      </w:ins>
      <w:commentRangeEnd w:id="1308"/>
      <w:ins w:id="1310" w:author="Dimitri Podborski" w:date="2024-12-23T10:47:00Z" w16du:dateUtc="2024-12-23T18:47:00Z">
        <w:r w:rsidR="00754038">
          <w:rPr>
            <w:rStyle w:val="CommentReference"/>
            <w:b w:val="0"/>
            <w:lang w:eastAsia="en-US"/>
          </w:rPr>
          <w:commentReference w:id="1308"/>
        </w:r>
      </w:ins>
    </w:p>
    <w:p w14:paraId="58785EA0" w14:textId="19F41E53" w:rsidR="00AC4481" w:rsidRPr="00AC4481" w:rsidRDefault="00AC4481" w:rsidP="00AC4481">
      <w:pPr>
        <w:spacing w:before="120" w:after="120"/>
        <w:rPr>
          <w:ins w:id="1311" w:author="Dimitri Podborski" w:date="2024-12-22T09:53:00Z" w16du:dateUtc="2024-12-22T17:53:00Z"/>
          <w:i/>
          <w:color w:val="4BACC6"/>
          <w:sz w:val="24"/>
          <w:szCs w:val="24"/>
          <w:rPrChange w:id="1312" w:author="Dimitri Podborski" w:date="2024-12-23T10:12:00Z" w16du:dateUtc="2024-12-23T18:12:00Z">
            <w:rPr>
              <w:ins w:id="1313" w:author="Dimitri Podborski" w:date="2024-12-22T09:53:00Z" w16du:dateUtc="2024-12-22T17:53:00Z"/>
            </w:rPr>
          </w:rPrChange>
        </w:rPr>
        <w:pPrChange w:id="1314" w:author="Dimitri Podborski" w:date="2024-12-23T10:12:00Z" w16du:dateUtc="2024-12-23T18:12:00Z">
          <w:pPr/>
        </w:pPrChange>
      </w:pPr>
      <w:ins w:id="1315" w:author="Dimitri Podborski" w:date="2024-12-23T10:12:00Z" w16du:dateUtc="2024-12-23T18:12:00Z">
        <w:r w:rsidRPr="00AC4481">
          <w:rPr>
            <w:i/>
            <w:color w:val="4BACC6"/>
            <w:sz w:val="24"/>
            <w:szCs w:val="24"/>
            <w:rPrChange w:id="1316" w:author="Dimitri Podborski" w:date="2024-12-23T10:12:00Z" w16du:dateUtc="2024-12-23T18:12:00Z">
              <w:rPr>
                <w:lang w:eastAsia="ja-JP"/>
              </w:rPr>
            </w:rPrChange>
          </w:rPr>
          <w:t>Replace Annex E.2 with the following:</w:t>
        </w:r>
      </w:ins>
    </w:p>
    <w:p w14:paraId="1E7384D3" w14:textId="77777777" w:rsidR="00DA2724" w:rsidRPr="00247DDC" w:rsidRDefault="00DA2724" w:rsidP="00DA2724">
      <w:pPr>
        <w:keepNext/>
        <w:tabs>
          <w:tab w:val="left" w:pos="360"/>
          <w:tab w:val="left" w:pos="500"/>
          <w:tab w:val="left" w:pos="540"/>
          <w:tab w:val="left" w:pos="1440"/>
        </w:tabs>
        <w:suppressAutoHyphens/>
        <w:spacing w:before="270" w:line="270" w:lineRule="exact"/>
        <w:jc w:val="left"/>
        <w:outlineLvl w:val="1"/>
        <w:rPr>
          <w:ins w:id="1317" w:author="Dimitri Podborski" w:date="2024-12-22T10:07:00Z" w16du:dateUtc="2024-12-22T18:07:00Z"/>
          <w:b/>
          <w:noProof/>
          <w:szCs w:val="20"/>
          <w:lang w:eastAsia="ja-JP"/>
        </w:rPr>
      </w:pPr>
      <w:bookmarkStart w:id="1318" w:name="_Toc150339568"/>
      <w:bookmarkStart w:id="1319" w:name="_Toc172292055"/>
      <w:ins w:id="1320" w:author="Dimitri Podborski" w:date="2024-12-22T10:07:00Z" w16du:dateUtc="2024-12-22T18:07:00Z">
        <w:r w:rsidRPr="00247DDC">
          <w:rPr>
            <w:b/>
            <w:noProof/>
            <w:szCs w:val="20"/>
            <w:lang w:eastAsia="ja-JP"/>
          </w:rPr>
          <w:t>E.2</w:t>
        </w:r>
        <w:r w:rsidRPr="00247DDC">
          <w:rPr>
            <w:b/>
            <w:noProof/>
            <w:szCs w:val="20"/>
            <w:lang w:eastAsia="ja-JP"/>
          </w:rPr>
          <w:tab/>
          <w:t xml:space="preserve">The </w:t>
        </w:r>
        <w:r w:rsidRPr="00247DDC">
          <w:rPr>
            <w:rFonts w:ascii="Courier New" w:hAnsi="Courier New"/>
            <w:b/>
            <w:noProof/>
            <w:szCs w:val="20"/>
            <w:lang w:eastAsia="ja-JP"/>
          </w:rPr>
          <w:t>'isom'</w:t>
        </w:r>
        <w:r w:rsidRPr="00247DDC">
          <w:rPr>
            <w:b/>
            <w:noProof/>
            <w:szCs w:val="20"/>
            <w:lang w:eastAsia="ja-JP"/>
          </w:rPr>
          <w:t xml:space="preserve"> brand</w:t>
        </w:r>
        <w:bookmarkEnd w:id="1318"/>
        <w:bookmarkEnd w:id="1319"/>
      </w:ins>
    </w:p>
    <w:p w14:paraId="50BB623A" w14:textId="77777777" w:rsidR="00DA2724" w:rsidRPr="00247DDC" w:rsidRDefault="00DA2724" w:rsidP="00DA2724">
      <w:pPr>
        <w:keepNext/>
        <w:tabs>
          <w:tab w:val="left" w:pos="640"/>
          <w:tab w:val="left" w:pos="720"/>
          <w:tab w:val="left" w:pos="880"/>
        </w:tabs>
        <w:suppressAutoHyphens/>
        <w:spacing w:before="60" w:line="250" w:lineRule="exact"/>
        <w:jc w:val="left"/>
        <w:outlineLvl w:val="2"/>
        <w:rPr>
          <w:ins w:id="1321" w:author="Dimitri Podborski" w:date="2024-12-22T10:07:00Z" w16du:dateUtc="2024-12-22T18:07:00Z"/>
          <w:b/>
          <w:noProof/>
          <w:szCs w:val="20"/>
          <w:lang w:val="en-CA" w:eastAsia="ja-JP"/>
        </w:rPr>
      </w:pPr>
      <w:bookmarkStart w:id="1322" w:name="_Toc172292056"/>
      <w:ins w:id="1323" w:author="Dimitri Podborski" w:date="2024-12-22T10:07:00Z" w16du:dateUtc="2024-12-22T18:07:00Z">
        <w:r w:rsidRPr="00247DDC">
          <w:rPr>
            <w:b/>
            <w:noProof/>
            <w:szCs w:val="20"/>
            <w:highlight w:val="yellow"/>
            <w:lang w:val="en-CA" w:eastAsia="ja-JP"/>
          </w:rPr>
          <w:t>E.2.1</w:t>
        </w:r>
        <w:r w:rsidRPr="00247DDC">
          <w:rPr>
            <w:b/>
            <w:noProof/>
            <w:szCs w:val="20"/>
            <w:highlight w:val="yellow"/>
            <w:lang w:val="en-CA" w:eastAsia="ja-JP"/>
          </w:rPr>
          <w:tab/>
          <w:t>Requirements on files</w:t>
        </w:r>
        <w:bookmarkEnd w:id="1322"/>
      </w:ins>
    </w:p>
    <w:p w14:paraId="3FB4212A" w14:textId="77777777" w:rsidR="00DA2724" w:rsidRPr="00247DDC" w:rsidRDefault="00DA2724" w:rsidP="00DA2724">
      <w:pPr>
        <w:keepNext/>
        <w:keepLines/>
        <w:spacing w:line="230" w:lineRule="atLeast"/>
        <w:rPr>
          <w:ins w:id="1324" w:author="Dimitri Podborski" w:date="2024-12-22T10:07:00Z" w16du:dateUtc="2024-12-22T18:07:00Z"/>
          <w:rFonts w:cs="Arial"/>
          <w:noProof/>
          <w:szCs w:val="20"/>
          <w:lang w:eastAsia="ja-JP"/>
        </w:rPr>
      </w:pPr>
      <w:ins w:id="1325" w:author="Dimitri Podborski" w:date="2024-12-22T10:07:00Z" w16du:dateUtc="2024-12-22T18:07:00Z">
        <w:r w:rsidRPr="00247DDC">
          <w:rPr>
            <w:rFonts w:cs="Arial"/>
            <w:noProof/>
            <w:szCs w:val="20"/>
            <w:lang w:eastAsia="ja-JP"/>
          </w:rPr>
          <w:t xml:space="preserve">The type </w:t>
        </w:r>
        <w:r w:rsidRPr="00247DDC">
          <w:rPr>
            <w:rFonts w:ascii="Courier New" w:hAnsi="Courier New"/>
            <w:noProof/>
            <w:szCs w:val="20"/>
            <w:lang w:eastAsia="ja-JP"/>
          </w:rPr>
          <w:t>'isom'</w:t>
        </w:r>
        <w:r w:rsidRPr="00247DDC">
          <w:rPr>
            <w:rFonts w:cs="Arial"/>
            <w:noProof/>
            <w:szCs w:val="20"/>
            <w:lang w:eastAsia="ja-JP"/>
          </w:rPr>
          <w:t xml:space="preserve"> (ISO base media file) is defined in this clause, as identifying files that conform to the first version of ISO base media file format.</w:t>
        </w:r>
      </w:ins>
    </w:p>
    <w:p w14:paraId="7C6916C8" w14:textId="77777777" w:rsidR="00DA2724" w:rsidRPr="00247DDC" w:rsidRDefault="00DA2724" w:rsidP="00DA2724">
      <w:pPr>
        <w:spacing w:line="230" w:lineRule="atLeast"/>
        <w:rPr>
          <w:ins w:id="1326" w:author="Dimitri Podborski" w:date="2024-12-22T10:07:00Z" w16du:dateUtc="2024-12-22T18:07:00Z"/>
          <w:rFonts w:cs="Arial"/>
          <w:noProof/>
          <w:szCs w:val="20"/>
          <w:lang w:eastAsia="ja-JP"/>
        </w:rPr>
      </w:pPr>
      <w:ins w:id="1327" w:author="Dimitri Podborski" w:date="2024-12-22T10:07:00Z" w16du:dateUtc="2024-12-22T18:07:00Z">
        <w:r w:rsidRPr="00247DDC">
          <w:rPr>
            <w:rFonts w:cs="Arial"/>
            <w:noProof/>
            <w:szCs w:val="20"/>
            <w:highlight w:val="yellow"/>
            <w:lang w:eastAsia="ja-JP"/>
          </w:rPr>
          <w:t xml:space="preserve">The boxes listed in Table E.1 are required in a file conforming to the this brand. The Version column in Table E.1 specifies the </w:t>
        </w:r>
        <w:r w:rsidRPr="00247DDC">
          <w:rPr>
            <w:rFonts w:ascii="Courier New" w:hAnsi="Courier New" w:cs="Courier New"/>
            <w:noProof/>
            <w:szCs w:val="20"/>
            <w:highlight w:val="yellow"/>
            <w:lang w:eastAsia="ja-JP"/>
          </w:rPr>
          <w:t>version</w:t>
        </w:r>
        <w:r w:rsidRPr="00247DDC">
          <w:rPr>
            <w:rFonts w:cs="Arial"/>
            <w:noProof/>
            <w:szCs w:val="20"/>
            <w:highlight w:val="yellow"/>
            <w:lang w:eastAsia="ja-JP"/>
          </w:rPr>
          <w:t xml:space="preserve"> values allowed by this brand. Other version values shall not be present. </w:t>
        </w:r>
        <w:r w:rsidRPr="00247DDC">
          <w:rPr>
            <w:rFonts w:eastAsia="Times New Roman"/>
            <w:iCs/>
            <w:szCs w:val="20"/>
            <w:highlight w:val="yellow"/>
          </w:rPr>
          <w:t xml:space="preserve">A '-' in the Version column indicates that the box is derived from </w:t>
        </w:r>
        <w:r w:rsidRPr="00247DDC">
          <w:rPr>
            <w:rFonts w:ascii="Courier New" w:eastAsia="Times New Roman" w:hAnsi="Courier New" w:cs="Courier New"/>
            <w:iCs/>
            <w:szCs w:val="20"/>
            <w:highlight w:val="yellow"/>
          </w:rPr>
          <w:t>Box</w:t>
        </w:r>
        <w:r w:rsidRPr="00247DDC">
          <w:rPr>
            <w:rFonts w:eastAsia="Times New Roman"/>
            <w:iCs/>
            <w:szCs w:val="20"/>
            <w:highlight w:val="yellow"/>
          </w:rPr>
          <w:t xml:space="preserve"> and does not contain a </w:t>
        </w:r>
        <w:r w:rsidRPr="00247DDC">
          <w:rPr>
            <w:rFonts w:ascii="Courier New" w:eastAsia="Times New Roman" w:hAnsi="Courier New" w:cs="Courier New"/>
            <w:iCs/>
            <w:szCs w:val="20"/>
            <w:highlight w:val="yellow"/>
          </w:rPr>
          <w:t>version</w:t>
        </w:r>
        <w:r w:rsidRPr="00247DDC">
          <w:rPr>
            <w:rFonts w:eastAsia="Times New Roman"/>
            <w:iCs/>
            <w:szCs w:val="20"/>
            <w:highlight w:val="yellow"/>
          </w:rPr>
          <w:t xml:space="preserve"> field. The Additional requirements column in Table E.1 specifies additional requirements on files conforming to this brand.</w:t>
        </w:r>
      </w:ins>
    </w:p>
    <w:p w14:paraId="669BDE48" w14:textId="77777777" w:rsidR="00DA2724" w:rsidRPr="00247DDC" w:rsidRDefault="00DA2724" w:rsidP="00DA2724">
      <w:pPr>
        <w:keepNext/>
        <w:spacing w:before="120" w:after="120" w:line="230" w:lineRule="atLeast"/>
        <w:jc w:val="center"/>
        <w:rPr>
          <w:ins w:id="1328" w:author="Dimitri Podborski" w:date="2024-12-22T10:07:00Z" w16du:dateUtc="2024-12-22T18:07:00Z"/>
          <w:b/>
          <w:noProof/>
          <w:szCs w:val="20"/>
          <w:lang w:val="en-CA" w:eastAsia="ja-JP"/>
        </w:rPr>
      </w:pPr>
      <w:ins w:id="1329" w:author="Dimitri Podborski" w:date="2024-12-22T10:07:00Z" w16du:dateUtc="2024-12-22T18:07:00Z">
        <w:r w:rsidRPr="00247DDC">
          <w:rPr>
            <w:b/>
            <w:noProof/>
            <w:szCs w:val="20"/>
            <w:highlight w:val="yellow"/>
            <w:lang w:val="en-CA" w:eastAsia="ja-JP"/>
          </w:rPr>
          <w:t>Table E.</w:t>
        </w:r>
        <w:r w:rsidRPr="00247DDC">
          <w:rPr>
            <w:b/>
            <w:noProof/>
            <w:szCs w:val="20"/>
            <w:highlight w:val="yellow"/>
            <w:lang w:val="en-CA" w:eastAsia="ja-JP"/>
          </w:rPr>
          <w:fldChar w:fldCharType="begin"/>
        </w:r>
        <w:r w:rsidRPr="00247DDC">
          <w:rPr>
            <w:b/>
            <w:noProof/>
            <w:szCs w:val="20"/>
            <w:highlight w:val="yellow"/>
            <w:lang w:val="en-CA" w:eastAsia="ja-JP"/>
          </w:rPr>
          <w:instrText xml:space="preserve"> SEQ Table_E. \* ARABIC </w:instrText>
        </w:r>
        <w:r w:rsidRPr="00247DDC">
          <w:rPr>
            <w:b/>
            <w:noProof/>
            <w:szCs w:val="20"/>
            <w:highlight w:val="yellow"/>
            <w:lang w:val="en-CA" w:eastAsia="ja-JP"/>
          </w:rPr>
          <w:fldChar w:fldCharType="separate"/>
        </w:r>
        <w:r>
          <w:rPr>
            <w:b/>
            <w:noProof/>
            <w:szCs w:val="20"/>
            <w:highlight w:val="yellow"/>
            <w:lang w:val="en-CA" w:eastAsia="ja-JP"/>
          </w:rPr>
          <w:t>1</w:t>
        </w:r>
        <w:r w:rsidRPr="00247DDC">
          <w:rPr>
            <w:b/>
            <w:noProof/>
            <w:szCs w:val="20"/>
            <w:highlight w:val="yellow"/>
            <w:lang w:val="en-CA" w:eastAsia="ja-JP"/>
          </w:rPr>
          <w:fldChar w:fldCharType="end"/>
        </w:r>
        <w:r w:rsidRPr="00247DDC">
          <w:rPr>
            <w:b/>
            <w:noProof/>
            <w:szCs w:val="20"/>
            <w:highlight w:val="yellow"/>
            <w:lang w:val="en-CA" w:eastAsia="ja-JP"/>
          </w:rPr>
          <w:t xml:space="preserve">: Required boxes in a file conforming to the </w:t>
        </w:r>
        <w:r w:rsidRPr="00247DDC">
          <w:rPr>
            <w:rFonts w:ascii="Courier New" w:hAnsi="Courier New"/>
            <w:b/>
            <w:noProof/>
            <w:szCs w:val="20"/>
            <w:highlight w:val="yellow"/>
            <w:lang w:eastAsia="ja-JP"/>
          </w:rPr>
          <w:t>'isom'</w:t>
        </w:r>
        <w:r w:rsidRPr="00247DDC">
          <w:rPr>
            <w:b/>
            <w:noProof/>
            <w:szCs w:val="20"/>
            <w:highlight w:val="yellow"/>
            <w:lang w:val="en-CA" w:eastAsia="ja-JP"/>
          </w:rPr>
          <w:t xml:space="preserve"> brand</w:t>
        </w:r>
      </w:ins>
    </w:p>
    <w:tbl>
      <w:tblPr>
        <w:tblW w:w="95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CellMar>
          <w:left w:w="14" w:type="dxa"/>
          <w:right w:w="14" w:type="dxa"/>
        </w:tblCellMar>
        <w:tblLook w:val="0000" w:firstRow="0" w:lastRow="0" w:firstColumn="0" w:lastColumn="0" w:noHBand="0" w:noVBand="0"/>
      </w:tblPr>
      <w:tblGrid>
        <w:gridCol w:w="607"/>
        <w:gridCol w:w="607"/>
        <w:gridCol w:w="607"/>
        <w:gridCol w:w="607"/>
        <w:gridCol w:w="607"/>
        <w:gridCol w:w="607"/>
        <w:gridCol w:w="681"/>
        <w:gridCol w:w="5244"/>
      </w:tblGrid>
      <w:tr w:rsidR="00DA2724" w:rsidRPr="00247DDC" w14:paraId="460B67F6" w14:textId="77777777" w:rsidTr="00A37EB2">
        <w:trPr>
          <w:jc w:val="center"/>
          <w:ins w:id="1330" w:author="Dimitri Podborski" w:date="2024-12-22T10:07:00Z" w16du:dateUtc="2024-12-22T18:07:00Z"/>
        </w:trPr>
        <w:tc>
          <w:tcPr>
            <w:tcW w:w="607" w:type="dxa"/>
            <w:shd w:val="clear" w:color="auto" w:fill="FFFF00"/>
          </w:tcPr>
          <w:p w14:paraId="04AB5217" w14:textId="77777777" w:rsidR="00DA2724" w:rsidRPr="00247DDC" w:rsidRDefault="00DA2724" w:rsidP="00A37EB2">
            <w:pPr>
              <w:keepNext/>
              <w:spacing w:after="0" w:line="220" w:lineRule="exact"/>
              <w:jc w:val="left"/>
              <w:rPr>
                <w:ins w:id="1331" w:author="Dimitri Podborski" w:date="2024-12-22T10:07:00Z" w16du:dateUtc="2024-12-22T18:07:00Z"/>
                <w:rFonts w:ascii="Courier New" w:hAnsi="Courier New" w:cs="Courier New"/>
                <w:noProof/>
                <w:szCs w:val="20"/>
                <w:lang w:eastAsia="ja-JP"/>
              </w:rPr>
            </w:pPr>
          </w:p>
        </w:tc>
        <w:tc>
          <w:tcPr>
            <w:tcW w:w="607" w:type="dxa"/>
            <w:shd w:val="clear" w:color="auto" w:fill="FFFF00"/>
          </w:tcPr>
          <w:p w14:paraId="3B78FF58" w14:textId="77777777" w:rsidR="00DA2724" w:rsidRPr="00247DDC" w:rsidRDefault="00DA2724" w:rsidP="00A37EB2">
            <w:pPr>
              <w:keepNext/>
              <w:spacing w:after="0" w:line="220" w:lineRule="exact"/>
              <w:jc w:val="left"/>
              <w:rPr>
                <w:ins w:id="1332"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shd w:val="clear" w:color="auto" w:fill="FFFF00"/>
          </w:tcPr>
          <w:p w14:paraId="2BE89548" w14:textId="77777777" w:rsidR="00DA2724" w:rsidRPr="00247DDC" w:rsidRDefault="00DA2724" w:rsidP="00A37EB2">
            <w:pPr>
              <w:keepNext/>
              <w:spacing w:after="0" w:line="220" w:lineRule="exact"/>
              <w:jc w:val="left"/>
              <w:rPr>
                <w:ins w:id="1333"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shd w:val="clear" w:color="auto" w:fill="FFFF00"/>
          </w:tcPr>
          <w:p w14:paraId="14B3BB7B" w14:textId="77777777" w:rsidR="00DA2724" w:rsidRPr="00247DDC" w:rsidRDefault="00DA2724" w:rsidP="00A37EB2">
            <w:pPr>
              <w:keepNext/>
              <w:spacing w:after="0" w:line="220" w:lineRule="exact"/>
              <w:jc w:val="left"/>
              <w:rPr>
                <w:ins w:id="1334"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shd w:val="clear" w:color="auto" w:fill="FFFF00"/>
          </w:tcPr>
          <w:p w14:paraId="4E2C2CBB" w14:textId="77777777" w:rsidR="00DA2724" w:rsidRPr="00247DDC" w:rsidRDefault="00DA2724" w:rsidP="00A37EB2">
            <w:pPr>
              <w:keepNext/>
              <w:spacing w:after="0" w:line="220" w:lineRule="exact"/>
              <w:jc w:val="left"/>
              <w:rPr>
                <w:ins w:id="1335"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shd w:val="clear" w:color="auto" w:fill="FFFF00"/>
          </w:tcPr>
          <w:p w14:paraId="0FBCF3FA" w14:textId="77777777" w:rsidR="00DA2724" w:rsidRPr="00247DDC" w:rsidRDefault="00DA2724" w:rsidP="00A37EB2">
            <w:pPr>
              <w:keepNext/>
              <w:spacing w:after="0" w:line="220" w:lineRule="exact"/>
              <w:jc w:val="left"/>
              <w:rPr>
                <w:ins w:id="1336"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5EE882D4" w14:textId="77777777" w:rsidR="00DA2724" w:rsidRPr="00247DDC" w:rsidRDefault="00DA2724" w:rsidP="00A37EB2">
            <w:pPr>
              <w:keepNext/>
              <w:spacing w:after="0" w:line="220" w:lineRule="exact"/>
              <w:jc w:val="left"/>
              <w:rPr>
                <w:ins w:id="1337" w:author="Dimitri Podborski" w:date="2024-12-22T10:07:00Z" w16du:dateUtc="2024-12-22T18:07:00Z"/>
                <w:rFonts w:eastAsia="Arial"/>
                <w:b/>
                <w:bCs/>
                <w:iCs/>
                <w:noProof/>
                <w:color w:val="000000"/>
                <w:sz w:val="18"/>
                <w:szCs w:val="20"/>
                <w:lang w:eastAsia="ja-JP" w:bidi="x-none"/>
              </w:rPr>
            </w:pPr>
            <w:ins w:id="1338" w:author="Dimitri Podborski" w:date="2024-12-22T10:07:00Z" w16du:dateUtc="2024-12-22T18:07:00Z">
              <w:r w:rsidRPr="00247DDC">
                <w:rPr>
                  <w:rFonts w:eastAsia="Arial"/>
                  <w:b/>
                  <w:bCs/>
                  <w:iCs/>
                  <w:noProof/>
                  <w:color w:val="000000"/>
                  <w:sz w:val="18"/>
                  <w:szCs w:val="20"/>
                  <w:lang w:eastAsia="ja-JP" w:bidi="x-none"/>
                </w:rPr>
                <w:t>Version</w:t>
              </w:r>
            </w:ins>
          </w:p>
        </w:tc>
        <w:tc>
          <w:tcPr>
            <w:tcW w:w="5244" w:type="dxa"/>
            <w:shd w:val="clear" w:color="auto" w:fill="FFFF00"/>
          </w:tcPr>
          <w:p w14:paraId="18EFE406" w14:textId="77777777" w:rsidR="00DA2724" w:rsidRPr="00247DDC" w:rsidRDefault="00DA2724" w:rsidP="00A37EB2">
            <w:pPr>
              <w:keepNext/>
              <w:spacing w:after="0" w:line="220" w:lineRule="exact"/>
              <w:jc w:val="left"/>
              <w:rPr>
                <w:ins w:id="1339" w:author="Dimitri Podborski" w:date="2024-12-22T10:07:00Z" w16du:dateUtc="2024-12-22T18:07:00Z"/>
                <w:rFonts w:eastAsia="Arial"/>
                <w:b/>
                <w:bCs/>
                <w:iCs/>
                <w:noProof/>
                <w:color w:val="000000"/>
                <w:sz w:val="18"/>
                <w:szCs w:val="20"/>
                <w:lang w:eastAsia="ja-JP" w:bidi="x-none"/>
              </w:rPr>
            </w:pPr>
            <w:ins w:id="1340" w:author="Dimitri Podborski" w:date="2024-12-22T10:07:00Z" w16du:dateUtc="2024-12-22T18:07:00Z">
              <w:r w:rsidRPr="00247DDC">
                <w:rPr>
                  <w:rFonts w:eastAsia="Arial"/>
                  <w:b/>
                  <w:bCs/>
                  <w:iCs/>
                  <w:noProof/>
                  <w:color w:val="000000"/>
                  <w:sz w:val="18"/>
                  <w:szCs w:val="20"/>
                  <w:lang w:eastAsia="ja-JP" w:bidi="x-none"/>
                </w:rPr>
                <w:t>Additional requirements</w:t>
              </w:r>
            </w:ins>
          </w:p>
        </w:tc>
      </w:tr>
      <w:tr w:rsidR="00DA2724" w:rsidRPr="00247DDC" w14:paraId="61C5EB93" w14:textId="77777777" w:rsidTr="00A37EB2">
        <w:trPr>
          <w:jc w:val="center"/>
          <w:ins w:id="1341" w:author="Dimitri Podborski" w:date="2024-12-22T10:07:00Z" w16du:dateUtc="2024-12-22T18:07:00Z"/>
        </w:trPr>
        <w:tc>
          <w:tcPr>
            <w:tcW w:w="607" w:type="dxa"/>
            <w:tcBorders>
              <w:top w:val="single" w:sz="4" w:space="0" w:color="auto"/>
              <w:left w:val="single" w:sz="4" w:space="0" w:color="auto"/>
              <w:bottom w:val="single" w:sz="4" w:space="0" w:color="auto"/>
              <w:right w:val="single" w:sz="4" w:space="0" w:color="auto"/>
            </w:tcBorders>
            <w:shd w:val="clear" w:color="auto" w:fill="FFFF00"/>
          </w:tcPr>
          <w:p w14:paraId="3EA02188" w14:textId="77777777" w:rsidR="00DA2724" w:rsidRPr="00247DDC" w:rsidRDefault="00DA2724" w:rsidP="00A37EB2">
            <w:pPr>
              <w:spacing w:after="0" w:line="220" w:lineRule="exact"/>
              <w:jc w:val="left"/>
              <w:rPr>
                <w:ins w:id="1342" w:author="Dimitri Podborski" w:date="2024-12-22T10:07:00Z" w16du:dateUtc="2024-12-22T18:07:00Z"/>
                <w:rFonts w:ascii="Courier New" w:eastAsia="Arial" w:hAnsi="Courier New" w:cs="Courier New"/>
                <w:noProof/>
                <w:color w:val="000000"/>
                <w:sz w:val="18"/>
                <w:szCs w:val="20"/>
                <w:lang w:val="en-CA" w:eastAsia="ja-JP" w:bidi="x-none"/>
              </w:rPr>
            </w:pPr>
            <w:ins w:id="1343" w:author="Dimitri Podborski" w:date="2024-12-22T10:07:00Z" w16du:dateUtc="2024-12-22T18:07:00Z">
              <w:r w:rsidRPr="00247DDC">
                <w:rPr>
                  <w:rFonts w:ascii="Courier New" w:hAnsi="Courier New" w:cs="Courier New"/>
                  <w:noProof/>
                  <w:szCs w:val="20"/>
                  <w:lang w:eastAsia="ja-JP"/>
                </w:rPr>
                <w:t>ftyp</w:t>
              </w:r>
            </w:ins>
          </w:p>
        </w:tc>
        <w:tc>
          <w:tcPr>
            <w:tcW w:w="607" w:type="dxa"/>
            <w:tcBorders>
              <w:top w:val="single" w:sz="4" w:space="0" w:color="auto"/>
              <w:left w:val="single" w:sz="4" w:space="0" w:color="auto"/>
              <w:bottom w:val="single" w:sz="4" w:space="0" w:color="auto"/>
              <w:right w:val="single" w:sz="4" w:space="0" w:color="auto"/>
            </w:tcBorders>
            <w:shd w:val="clear" w:color="auto" w:fill="FFFF00"/>
          </w:tcPr>
          <w:p w14:paraId="20333E18" w14:textId="77777777" w:rsidR="00DA2724" w:rsidRPr="00247DDC" w:rsidRDefault="00DA2724" w:rsidP="00A37EB2">
            <w:pPr>
              <w:spacing w:after="0" w:line="220" w:lineRule="exact"/>
              <w:jc w:val="left"/>
              <w:rPr>
                <w:ins w:id="1344"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shd w:val="clear" w:color="auto" w:fill="FFFF00"/>
          </w:tcPr>
          <w:p w14:paraId="68E1D078" w14:textId="77777777" w:rsidR="00DA2724" w:rsidRPr="00247DDC" w:rsidRDefault="00DA2724" w:rsidP="00A37EB2">
            <w:pPr>
              <w:spacing w:after="0" w:line="220" w:lineRule="exact"/>
              <w:jc w:val="left"/>
              <w:rPr>
                <w:ins w:id="1345"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shd w:val="clear" w:color="auto" w:fill="FFFF00"/>
          </w:tcPr>
          <w:p w14:paraId="3A077CD0" w14:textId="77777777" w:rsidR="00DA2724" w:rsidRPr="00247DDC" w:rsidRDefault="00DA2724" w:rsidP="00A37EB2">
            <w:pPr>
              <w:spacing w:after="0" w:line="220" w:lineRule="exact"/>
              <w:jc w:val="left"/>
              <w:rPr>
                <w:ins w:id="1346"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shd w:val="clear" w:color="auto" w:fill="FFFF00"/>
          </w:tcPr>
          <w:p w14:paraId="4C4BFCA5" w14:textId="77777777" w:rsidR="00DA2724" w:rsidRPr="00247DDC" w:rsidRDefault="00DA2724" w:rsidP="00A37EB2">
            <w:pPr>
              <w:spacing w:after="0" w:line="220" w:lineRule="exact"/>
              <w:jc w:val="left"/>
              <w:rPr>
                <w:ins w:id="1347"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shd w:val="clear" w:color="auto" w:fill="FFFF00"/>
          </w:tcPr>
          <w:p w14:paraId="1A2831EA" w14:textId="77777777" w:rsidR="00DA2724" w:rsidRPr="00247DDC" w:rsidRDefault="00DA2724" w:rsidP="00A37EB2">
            <w:pPr>
              <w:spacing w:after="0" w:line="220" w:lineRule="exact"/>
              <w:jc w:val="left"/>
              <w:rPr>
                <w:ins w:id="1348" w:author="Dimitri Podborski" w:date="2024-12-22T10:07:00Z" w16du:dateUtc="2024-12-22T18:07:00Z"/>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FFFF00"/>
          </w:tcPr>
          <w:p w14:paraId="130FAE09" w14:textId="77777777" w:rsidR="00DA2724" w:rsidRPr="00247DDC" w:rsidRDefault="00DA2724" w:rsidP="00A37EB2">
            <w:pPr>
              <w:spacing w:after="0" w:line="220" w:lineRule="exact"/>
              <w:jc w:val="left"/>
              <w:rPr>
                <w:ins w:id="1349" w:author="Dimitri Podborski" w:date="2024-12-22T10:07:00Z" w16du:dateUtc="2024-12-22T18:07:00Z"/>
                <w:rFonts w:eastAsia="Arial"/>
                <w:iCs/>
                <w:noProof/>
                <w:color w:val="000000"/>
                <w:sz w:val="18"/>
                <w:szCs w:val="20"/>
                <w:lang w:eastAsia="ja-JP" w:bidi="x-none"/>
              </w:rPr>
            </w:pPr>
            <w:ins w:id="1350" w:author="Dimitri Podborski" w:date="2024-12-22T10:07:00Z" w16du:dateUtc="2024-12-22T18:07:00Z">
              <w:r w:rsidRPr="00247DDC">
                <w:rPr>
                  <w:rFonts w:eastAsia="Arial"/>
                  <w:iCs/>
                  <w:noProof/>
                  <w:color w:val="000000"/>
                  <w:sz w:val="18"/>
                  <w:szCs w:val="20"/>
                  <w:lang w:eastAsia="ja-JP" w:bidi="x-none"/>
                </w:rPr>
                <w:t>-</w:t>
              </w:r>
            </w:ins>
          </w:p>
        </w:tc>
        <w:tc>
          <w:tcPr>
            <w:tcW w:w="5244" w:type="dxa"/>
            <w:tcBorders>
              <w:top w:val="single" w:sz="4" w:space="0" w:color="auto"/>
              <w:left w:val="single" w:sz="4" w:space="0" w:color="auto"/>
              <w:bottom w:val="single" w:sz="4" w:space="0" w:color="auto"/>
              <w:right w:val="single" w:sz="4" w:space="0" w:color="auto"/>
            </w:tcBorders>
            <w:shd w:val="clear" w:color="auto" w:fill="FFFF00"/>
          </w:tcPr>
          <w:p w14:paraId="5B944272" w14:textId="77777777" w:rsidR="00DA2724" w:rsidRPr="00247DDC" w:rsidRDefault="00DA2724" w:rsidP="00A37EB2">
            <w:pPr>
              <w:spacing w:after="0" w:line="220" w:lineRule="exact"/>
              <w:jc w:val="left"/>
              <w:rPr>
                <w:ins w:id="1351" w:author="Dimitri Podborski" w:date="2024-12-22T10:07:00Z" w16du:dateUtc="2024-12-22T18:07:00Z"/>
                <w:rFonts w:eastAsia="Arial"/>
                <w:iCs/>
                <w:noProof/>
                <w:color w:val="000000"/>
                <w:sz w:val="18"/>
                <w:szCs w:val="20"/>
                <w:lang w:val="en-CA" w:eastAsia="ja-JP" w:bidi="x-none"/>
              </w:rPr>
            </w:pPr>
          </w:p>
        </w:tc>
      </w:tr>
      <w:tr w:rsidR="00DA2724" w:rsidRPr="00247DDC" w14:paraId="7A8690D6" w14:textId="77777777" w:rsidTr="00A37EB2">
        <w:trPr>
          <w:jc w:val="center"/>
          <w:ins w:id="1352" w:author="Dimitri Podborski" w:date="2024-12-22T10:07:00Z" w16du:dateUtc="2024-12-22T18:07:00Z"/>
        </w:trPr>
        <w:tc>
          <w:tcPr>
            <w:tcW w:w="607" w:type="dxa"/>
            <w:shd w:val="clear" w:color="auto" w:fill="FFFF00"/>
          </w:tcPr>
          <w:p w14:paraId="00EB5048" w14:textId="77777777" w:rsidR="00DA2724" w:rsidRPr="00247DDC" w:rsidRDefault="00DA2724" w:rsidP="00A37EB2">
            <w:pPr>
              <w:keepNext/>
              <w:spacing w:after="0" w:line="220" w:lineRule="exact"/>
              <w:jc w:val="left"/>
              <w:rPr>
                <w:ins w:id="1353" w:author="Dimitri Podborski" w:date="2024-12-22T10:07:00Z" w16du:dateUtc="2024-12-22T18:07:00Z"/>
                <w:rFonts w:ascii="Courier New" w:eastAsia="Arial" w:hAnsi="Courier New" w:cs="Courier New"/>
                <w:noProof/>
                <w:color w:val="000000"/>
                <w:sz w:val="18"/>
                <w:szCs w:val="20"/>
                <w:lang w:eastAsia="ja-JP" w:bidi="x-none"/>
              </w:rPr>
            </w:pPr>
            <w:ins w:id="1354" w:author="Dimitri Podborski" w:date="2024-12-22T10:07:00Z" w16du:dateUtc="2024-12-22T18:07:00Z">
              <w:r w:rsidRPr="00247DDC">
                <w:rPr>
                  <w:rFonts w:ascii="Courier New" w:hAnsi="Courier New" w:cs="Courier New"/>
                  <w:noProof/>
                  <w:szCs w:val="20"/>
                  <w:lang w:eastAsia="ja-JP"/>
                </w:rPr>
                <w:t>moov</w:t>
              </w:r>
            </w:ins>
          </w:p>
        </w:tc>
        <w:tc>
          <w:tcPr>
            <w:tcW w:w="607" w:type="dxa"/>
            <w:shd w:val="clear" w:color="auto" w:fill="FFFF00"/>
          </w:tcPr>
          <w:p w14:paraId="5E738085" w14:textId="77777777" w:rsidR="00DA2724" w:rsidRPr="00247DDC" w:rsidRDefault="00DA2724" w:rsidP="00A37EB2">
            <w:pPr>
              <w:keepNext/>
              <w:spacing w:after="0" w:line="220" w:lineRule="exact"/>
              <w:jc w:val="left"/>
              <w:rPr>
                <w:ins w:id="1355"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shd w:val="clear" w:color="auto" w:fill="FFFF00"/>
          </w:tcPr>
          <w:p w14:paraId="10164829" w14:textId="77777777" w:rsidR="00DA2724" w:rsidRPr="00247DDC" w:rsidRDefault="00DA2724" w:rsidP="00A37EB2">
            <w:pPr>
              <w:keepNext/>
              <w:spacing w:after="0" w:line="220" w:lineRule="exact"/>
              <w:jc w:val="left"/>
              <w:rPr>
                <w:ins w:id="1356"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shd w:val="clear" w:color="auto" w:fill="FFFF00"/>
          </w:tcPr>
          <w:p w14:paraId="41DB03AB" w14:textId="77777777" w:rsidR="00DA2724" w:rsidRPr="00247DDC" w:rsidRDefault="00DA2724" w:rsidP="00A37EB2">
            <w:pPr>
              <w:keepNext/>
              <w:spacing w:after="0" w:line="220" w:lineRule="exact"/>
              <w:jc w:val="left"/>
              <w:rPr>
                <w:ins w:id="1357"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shd w:val="clear" w:color="auto" w:fill="FFFF00"/>
          </w:tcPr>
          <w:p w14:paraId="0A28887F" w14:textId="77777777" w:rsidR="00DA2724" w:rsidRPr="00247DDC" w:rsidRDefault="00DA2724" w:rsidP="00A37EB2">
            <w:pPr>
              <w:keepNext/>
              <w:spacing w:after="0" w:line="220" w:lineRule="exact"/>
              <w:jc w:val="left"/>
              <w:rPr>
                <w:ins w:id="1358"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shd w:val="clear" w:color="auto" w:fill="FFFF00"/>
          </w:tcPr>
          <w:p w14:paraId="50092DA7" w14:textId="77777777" w:rsidR="00DA2724" w:rsidRPr="00247DDC" w:rsidRDefault="00DA2724" w:rsidP="00A37EB2">
            <w:pPr>
              <w:keepNext/>
              <w:spacing w:after="0" w:line="220" w:lineRule="exact"/>
              <w:jc w:val="left"/>
              <w:rPr>
                <w:ins w:id="1359"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0B293E62" w14:textId="77777777" w:rsidR="00DA2724" w:rsidRPr="00247DDC" w:rsidRDefault="00DA2724" w:rsidP="00A37EB2">
            <w:pPr>
              <w:keepNext/>
              <w:spacing w:after="0" w:line="220" w:lineRule="exact"/>
              <w:jc w:val="left"/>
              <w:rPr>
                <w:ins w:id="1360" w:author="Dimitri Podborski" w:date="2024-12-22T10:07:00Z" w16du:dateUtc="2024-12-22T18:07:00Z"/>
                <w:rFonts w:eastAsia="Arial"/>
                <w:iCs/>
                <w:noProof/>
                <w:color w:val="000000"/>
                <w:sz w:val="18"/>
                <w:szCs w:val="20"/>
                <w:lang w:eastAsia="ja-JP" w:bidi="x-none"/>
              </w:rPr>
            </w:pPr>
            <w:ins w:id="1361" w:author="Dimitri Podborski" w:date="2024-12-22T10:07:00Z" w16du:dateUtc="2024-12-22T18:07:00Z">
              <w:r w:rsidRPr="00247DDC">
                <w:rPr>
                  <w:rFonts w:eastAsia="Arial"/>
                  <w:iCs/>
                  <w:noProof/>
                  <w:color w:val="000000"/>
                  <w:sz w:val="18"/>
                  <w:szCs w:val="20"/>
                  <w:lang w:eastAsia="ja-JP" w:bidi="x-none"/>
                </w:rPr>
                <w:t>-</w:t>
              </w:r>
            </w:ins>
          </w:p>
        </w:tc>
        <w:tc>
          <w:tcPr>
            <w:tcW w:w="5244" w:type="dxa"/>
            <w:shd w:val="clear" w:color="auto" w:fill="FFFF00"/>
          </w:tcPr>
          <w:p w14:paraId="484AD97E" w14:textId="77777777" w:rsidR="00DA2724" w:rsidRPr="00247DDC" w:rsidRDefault="00DA2724" w:rsidP="00A37EB2">
            <w:pPr>
              <w:keepNext/>
              <w:spacing w:after="0" w:line="220" w:lineRule="exact"/>
              <w:jc w:val="left"/>
              <w:rPr>
                <w:ins w:id="1362" w:author="Dimitri Podborski" w:date="2024-12-22T10:07:00Z" w16du:dateUtc="2024-12-22T18:07:00Z"/>
                <w:rFonts w:eastAsia="Arial"/>
                <w:iCs/>
                <w:noProof/>
                <w:color w:val="000000"/>
                <w:sz w:val="18"/>
                <w:szCs w:val="20"/>
                <w:lang w:eastAsia="ja-JP" w:bidi="x-none"/>
              </w:rPr>
            </w:pPr>
          </w:p>
        </w:tc>
      </w:tr>
      <w:tr w:rsidR="00DA2724" w:rsidRPr="00247DDC" w14:paraId="4673130E" w14:textId="77777777" w:rsidTr="00A37EB2">
        <w:trPr>
          <w:jc w:val="center"/>
          <w:ins w:id="1363" w:author="Dimitri Podborski" w:date="2024-12-22T10:07:00Z" w16du:dateUtc="2024-12-22T18:07:00Z"/>
        </w:trPr>
        <w:tc>
          <w:tcPr>
            <w:tcW w:w="607" w:type="dxa"/>
            <w:shd w:val="clear" w:color="auto" w:fill="FFFF00"/>
          </w:tcPr>
          <w:p w14:paraId="176F4852" w14:textId="77777777" w:rsidR="00DA2724" w:rsidRPr="00247DDC" w:rsidRDefault="00DA2724" w:rsidP="00A37EB2">
            <w:pPr>
              <w:spacing w:after="0" w:line="220" w:lineRule="exact"/>
              <w:jc w:val="left"/>
              <w:rPr>
                <w:ins w:id="1364"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shd w:val="clear" w:color="auto" w:fill="FFFF00"/>
          </w:tcPr>
          <w:p w14:paraId="23363EE4" w14:textId="77777777" w:rsidR="00DA2724" w:rsidRPr="00247DDC" w:rsidRDefault="00DA2724" w:rsidP="00A37EB2">
            <w:pPr>
              <w:spacing w:after="0" w:line="220" w:lineRule="exact"/>
              <w:jc w:val="left"/>
              <w:rPr>
                <w:ins w:id="1365" w:author="Dimitri Podborski" w:date="2024-12-22T10:07:00Z" w16du:dateUtc="2024-12-22T18:07:00Z"/>
                <w:rFonts w:ascii="Courier New" w:eastAsia="Arial" w:hAnsi="Courier New" w:cs="Courier New"/>
                <w:noProof/>
                <w:color w:val="000000"/>
                <w:sz w:val="18"/>
                <w:szCs w:val="20"/>
                <w:lang w:eastAsia="ja-JP" w:bidi="x-none"/>
              </w:rPr>
            </w:pPr>
            <w:ins w:id="1366" w:author="Dimitri Podborski" w:date="2024-12-22T10:07:00Z" w16du:dateUtc="2024-12-22T18:07:00Z">
              <w:r w:rsidRPr="00247DDC">
                <w:rPr>
                  <w:rFonts w:ascii="Courier New" w:hAnsi="Courier New" w:cs="Courier New"/>
                  <w:noProof/>
                  <w:szCs w:val="20"/>
                  <w:lang w:eastAsia="ja-JP"/>
                </w:rPr>
                <w:t>mvhd</w:t>
              </w:r>
            </w:ins>
          </w:p>
        </w:tc>
        <w:tc>
          <w:tcPr>
            <w:tcW w:w="607" w:type="dxa"/>
            <w:shd w:val="clear" w:color="auto" w:fill="FFFF00"/>
          </w:tcPr>
          <w:p w14:paraId="73178725" w14:textId="77777777" w:rsidR="00DA2724" w:rsidRPr="00247DDC" w:rsidRDefault="00DA2724" w:rsidP="00A37EB2">
            <w:pPr>
              <w:spacing w:after="0" w:line="220" w:lineRule="exact"/>
              <w:jc w:val="left"/>
              <w:rPr>
                <w:ins w:id="1367"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shd w:val="clear" w:color="auto" w:fill="FFFF00"/>
          </w:tcPr>
          <w:p w14:paraId="68A879DE" w14:textId="77777777" w:rsidR="00DA2724" w:rsidRPr="00247DDC" w:rsidRDefault="00DA2724" w:rsidP="00A37EB2">
            <w:pPr>
              <w:spacing w:after="0" w:line="220" w:lineRule="exact"/>
              <w:jc w:val="left"/>
              <w:rPr>
                <w:ins w:id="1368"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shd w:val="clear" w:color="auto" w:fill="FFFF00"/>
          </w:tcPr>
          <w:p w14:paraId="22583B5A" w14:textId="77777777" w:rsidR="00DA2724" w:rsidRPr="00247DDC" w:rsidRDefault="00DA2724" w:rsidP="00A37EB2">
            <w:pPr>
              <w:spacing w:after="0" w:line="220" w:lineRule="exact"/>
              <w:jc w:val="left"/>
              <w:rPr>
                <w:ins w:id="1369"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shd w:val="clear" w:color="auto" w:fill="FFFF00"/>
          </w:tcPr>
          <w:p w14:paraId="2DE9AF48" w14:textId="77777777" w:rsidR="00DA2724" w:rsidRPr="00247DDC" w:rsidRDefault="00DA2724" w:rsidP="00A37EB2">
            <w:pPr>
              <w:spacing w:after="0" w:line="220" w:lineRule="exact"/>
              <w:jc w:val="left"/>
              <w:rPr>
                <w:ins w:id="1370"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78F630D9" w14:textId="77777777" w:rsidR="00DA2724" w:rsidRPr="00247DDC" w:rsidRDefault="00DA2724" w:rsidP="00A37EB2">
            <w:pPr>
              <w:spacing w:after="0" w:line="220" w:lineRule="exact"/>
              <w:jc w:val="left"/>
              <w:rPr>
                <w:ins w:id="1371" w:author="Dimitri Podborski" w:date="2024-12-22T10:07:00Z" w16du:dateUtc="2024-12-22T18:07:00Z"/>
                <w:rFonts w:eastAsia="Arial"/>
                <w:iCs/>
                <w:noProof/>
                <w:color w:val="000000"/>
                <w:sz w:val="18"/>
                <w:szCs w:val="20"/>
                <w:lang w:eastAsia="ja-JP" w:bidi="x-none"/>
              </w:rPr>
            </w:pPr>
            <w:ins w:id="1372" w:author="Dimitri Podborski" w:date="2024-12-22T10:07:00Z" w16du:dateUtc="2024-12-22T18:07:00Z">
              <w:r w:rsidRPr="00247DDC">
                <w:rPr>
                  <w:rFonts w:eastAsia="Arial"/>
                  <w:iCs/>
                  <w:noProof/>
                  <w:color w:val="000000"/>
                  <w:sz w:val="18"/>
                  <w:szCs w:val="20"/>
                  <w:lang w:eastAsia="ja-JP" w:bidi="x-none"/>
                </w:rPr>
                <w:t>0, 1</w:t>
              </w:r>
            </w:ins>
          </w:p>
        </w:tc>
        <w:tc>
          <w:tcPr>
            <w:tcW w:w="5244" w:type="dxa"/>
            <w:shd w:val="clear" w:color="auto" w:fill="FFFF00"/>
          </w:tcPr>
          <w:p w14:paraId="17BCF0EB" w14:textId="77777777" w:rsidR="00DA2724" w:rsidRPr="00247DDC" w:rsidRDefault="00DA2724" w:rsidP="00A37EB2">
            <w:pPr>
              <w:spacing w:after="0" w:line="220" w:lineRule="exact"/>
              <w:jc w:val="left"/>
              <w:rPr>
                <w:ins w:id="1373" w:author="Dimitri Podborski" w:date="2024-12-22T10:07:00Z" w16du:dateUtc="2024-12-22T18:07:00Z"/>
                <w:rFonts w:eastAsia="Arial"/>
                <w:iCs/>
                <w:noProof/>
                <w:color w:val="000000"/>
                <w:sz w:val="18"/>
                <w:szCs w:val="20"/>
                <w:lang w:eastAsia="ja-JP" w:bidi="x-none"/>
              </w:rPr>
            </w:pPr>
          </w:p>
        </w:tc>
      </w:tr>
      <w:tr w:rsidR="00DA2724" w:rsidRPr="00247DDC" w14:paraId="760B3730" w14:textId="77777777" w:rsidTr="00A37EB2">
        <w:trPr>
          <w:jc w:val="center"/>
          <w:ins w:id="1374" w:author="Dimitri Podborski" w:date="2024-12-22T10:07:00Z" w16du:dateUtc="2024-12-22T18:07:00Z"/>
        </w:trPr>
        <w:tc>
          <w:tcPr>
            <w:tcW w:w="607" w:type="dxa"/>
            <w:shd w:val="clear" w:color="auto" w:fill="FFFF00"/>
          </w:tcPr>
          <w:p w14:paraId="47AED5F4" w14:textId="77777777" w:rsidR="00DA2724" w:rsidRPr="00247DDC" w:rsidRDefault="00DA2724" w:rsidP="00A37EB2">
            <w:pPr>
              <w:spacing w:after="0" w:line="220" w:lineRule="exact"/>
              <w:jc w:val="left"/>
              <w:rPr>
                <w:ins w:id="1375"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shd w:val="clear" w:color="auto" w:fill="FFFF00"/>
          </w:tcPr>
          <w:p w14:paraId="1952D1A0" w14:textId="77777777" w:rsidR="00DA2724" w:rsidRPr="00247DDC" w:rsidRDefault="00DA2724" w:rsidP="00A37EB2">
            <w:pPr>
              <w:spacing w:after="0" w:line="220" w:lineRule="exact"/>
              <w:jc w:val="left"/>
              <w:rPr>
                <w:ins w:id="1376" w:author="Dimitri Podborski" w:date="2024-12-22T10:07:00Z" w16du:dateUtc="2024-12-22T18:07:00Z"/>
                <w:rFonts w:ascii="Courier New" w:eastAsia="Arial" w:hAnsi="Courier New" w:cs="Courier New"/>
                <w:noProof/>
                <w:color w:val="000000"/>
                <w:sz w:val="18"/>
                <w:szCs w:val="20"/>
                <w:lang w:val="en-CA" w:eastAsia="ja-JP" w:bidi="x-none"/>
              </w:rPr>
            </w:pPr>
            <w:ins w:id="1377" w:author="Dimitri Podborski" w:date="2024-12-22T10:07:00Z" w16du:dateUtc="2024-12-22T18:07:00Z">
              <w:r w:rsidRPr="00247DDC">
                <w:rPr>
                  <w:rFonts w:ascii="Courier New" w:hAnsi="Courier New" w:cs="Courier New"/>
                  <w:noProof/>
                  <w:szCs w:val="20"/>
                  <w:lang w:eastAsia="ja-JP"/>
                </w:rPr>
                <w:t>trak</w:t>
              </w:r>
            </w:ins>
          </w:p>
        </w:tc>
        <w:tc>
          <w:tcPr>
            <w:tcW w:w="607" w:type="dxa"/>
            <w:shd w:val="clear" w:color="auto" w:fill="FFFF00"/>
          </w:tcPr>
          <w:p w14:paraId="1940B4C1" w14:textId="77777777" w:rsidR="00DA2724" w:rsidRPr="00247DDC" w:rsidRDefault="00DA2724" w:rsidP="00A37EB2">
            <w:pPr>
              <w:spacing w:after="0" w:line="220" w:lineRule="exact"/>
              <w:jc w:val="left"/>
              <w:rPr>
                <w:ins w:id="1378"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62630A7B" w14:textId="77777777" w:rsidR="00DA2724" w:rsidRPr="00247DDC" w:rsidRDefault="00DA2724" w:rsidP="00A37EB2">
            <w:pPr>
              <w:spacing w:after="0" w:line="220" w:lineRule="exact"/>
              <w:jc w:val="left"/>
              <w:rPr>
                <w:ins w:id="1379"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0C95FDA2" w14:textId="77777777" w:rsidR="00DA2724" w:rsidRPr="00247DDC" w:rsidRDefault="00DA2724" w:rsidP="00A37EB2">
            <w:pPr>
              <w:spacing w:after="0" w:line="220" w:lineRule="exact"/>
              <w:jc w:val="left"/>
              <w:rPr>
                <w:ins w:id="1380"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712FE75F" w14:textId="77777777" w:rsidR="00DA2724" w:rsidRPr="00247DDC" w:rsidRDefault="00DA2724" w:rsidP="00A37EB2">
            <w:pPr>
              <w:spacing w:after="0" w:line="220" w:lineRule="exact"/>
              <w:jc w:val="left"/>
              <w:rPr>
                <w:ins w:id="1381"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55CC1834" w14:textId="77777777" w:rsidR="00DA2724" w:rsidRPr="00247DDC" w:rsidRDefault="00DA2724" w:rsidP="00A37EB2">
            <w:pPr>
              <w:spacing w:after="0" w:line="220" w:lineRule="exact"/>
              <w:jc w:val="left"/>
              <w:rPr>
                <w:ins w:id="1382" w:author="Dimitri Podborski" w:date="2024-12-22T10:07:00Z" w16du:dateUtc="2024-12-22T18:07:00Z"/>
                <w:rFonts w:eastAsia="Arial"/>
                <w:iCs/>
                <w:noProof/>
                <w:color w:val="000000"/>
                <w:sz w:val="18"/>
                <w:szCs w:val="20"/>
                <w:lang w:eastAsia="ja-JP" w:bidi="x-none"/>
              </w:rPr>
            </w:pPr>
            <w:ins w:id="1383" w:author="Dimitri Podborski" w:date="2024-12-22T10:07:00Z" w16du:dateUtc="2024-12-22T18:07:00Z">
              <w:r w:rsidRPr="00247DDC">
                <w:rPr>
                  <w:rFonts w:eastAsia="Arial"/>
                  <w:iCs/>
                  <w:noProof/>
                  <w:color w:val="000000"/>
                  <w:sz w:val="18"/>
                  <w:szCs w:val="20"/>
                  <w:lang w:eastAsia="ja-JP" w:bidi="x-none"/>
                </w:rPr>
                <w:t>-</w:t>
              </w:r>
            </w:ins>
          </w:p>
        </w:tc>
        <w:tc>
          <w:tcPr>
            <w:tcW w:w="5244" w:type="dxa"/>
            <w:shd w:val="clear" w:color="auto" w:fill="FFFF00"/>
          </w:tcPr>
          <w:p w14:paraId="11C963ED" w14:textId="77777777" w:rsidR="00DA2724" w:rsidRPr="00247DDC" w:rsidRDefault="00DA2724" w:rsidP="00A37EB2">
            <w:pPr>
              <w:spacing w:after="0" w:line="220" w:lineRule="exact"/>
              <w:jc w:val="left"/>
              <w:rPr>
                <w:ins w:id="1384" w:author="Dimitri Podborski" w:date="2024-12-22T10:07:00Z" w16du:dateUtc="2024-12-22T18:07:00Z"/>
                <w:rFonts w:eastAsia="Arial"/>
                <w:iCs/>
                <w:noProof/>
                <w:color w:val="000000"/>
                <w:sz w:val="18"/>
                <w:szCs w:val="20"/>
                <w:lang w:val="en-CA" w:eastAsia="ja-JP" w:bidi="x-none"/>
              </w:rPr>
            </w:pPr>
            <w:ins w:id="1385" w:author="Dimitri Podborski" w:date="2024-12-22T10:07:00Z" w16du:dateUtc="2024-12-22T18:07:00Z">
              <w:r w:rsidRPr="00247DDC">
                <w:rPr>
                  <w:rFonts w:eastAsia="Arial"/>
                  <w:iCs/>
                  <w:noProof/>
                  <w:color w:val="000000"/>
                  <w:sz w:val="18"/>
                  <w:szCs w:val="20"/>
                  <w:lang w:val="en-CA" w:eastAsia="ja-JP" w:bidi="x-none"/>
                </w:rPr>
                <w:t>There shall be at least one media track present that is constrained as specified in this table.</w:t>
              </w:r>
            </w:ins>
          </w:p>
        </w:tc>
      </w:tr>
      <w:tr w:rsidR="00DA2724" w:rsidRPr="00247DDC" w14:paraId="0598E20D" w14:textId="77777777" w:rsidTr="00A37EB2">
        <w:trPr>
          <w:jc w:val="center"/>
          <w:ins w:id="1386" w:author="Dimitri Podborski" w:date="2024-12-22T10:07:00Z" w16du:dateUtc="2024-12-22T18:07:00Z"/>
        </w:trPr>
        <w:tc>
          <w:tcPr>
            <w:tcW w:w="607" w:type="dxa"/>
            <w:shd w:val="clear" w:color="auto" w:fill="FFFF00"/>
          </w:tcPr>
          <w:p w14:paraId="27512034" w14:textId="77777777" w:rsidR="00DA2724" w:rsidRPr="00247DDC" w:rsidRDefault="00DA2724" w:rsidP="00A37EB2">
            <w:pPr>
              <w:spacing w:after="0" w:line="220" w:lineRule="exact"/>
              <w:jc w:val="left"/>
              <w:rPr>
                <w:ins w:id="1387"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6E4D36CA" w14:textId="77777777" w:rsidR="00DA2724" w:rsidRPr="00247DDC" w:rsidRDefault="00DA2724" w:rsidP="00A37EB2">
            <w:pPr>
              <w:spacing w:after="0" w:line="220" w:lineRule="exact"/>
              <w:jc w:val="left"/>
              <w:rPr>
                <w:ins w:id="1388"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shd w:val="clear" w:color="auto" w:fill="FFFF00"/>
          </w:tcPr>
          <w:p w14:paraId="233BE3AA" w14:textId="77777777" w:rsidR="00DA2724" w:rsidRPr="00247DDC" w:rsidRDefault="00DA2724" w:rsidP="00A37EB2">
            <w:pPr>
              <w:spacing w:after="0" w:line="220" w:lineRule="exact"/>
              <w:jc w:val="left"/>
              <w:rPr>
                <w:ins w:id="1389" w:author="Dimitri Podborski" w:date="2024-12-22T10:07:00Z" w16du:dateUtc="2024-12-22T18:07:00Z"/>
                <w:rFonts w:ascii="Courier New" w:eastAsia="Arial" w:hAnsi="Courier New" w:cs="Courier New"/>
                <w:noProof/>
                <w:color w:val="000000"/>
                <w:sz w:val="18"/>
                <w:szCs w:val="20"/>
                <w:lang w:val="en-CA" w:eastAsia="ja-JP" w:bidi="x-none"/>
              </w:rPr>
            </w:pPr>
            <w:ins w:id="1390" w:author="Dimitri Podborski" w:date="2024-12-22T10:07:00Z" w16du:dateUtc="2024-12-22T18:07:00Z">
              <w:r w:rsidRPr="00247DDC">
                <w:rPr>
                  <w:rFonts w:ascii="Courier New" w:hAnsi="Courier New" w:cs="Courier New"/>
                  <w:noProof/>
                  <w:szCs w:val="20"/>
                  <w:lang w:eastAsia="ja-JP"/>
                </w:rPr>
                <w:t>tkhd</w:t>
              </w:r>
            </w:ins>
          </w:p>
        </w:tc>
        <w:tc>
          <w:tcPr>
            <w:tcW w:w="607" w:type="dxa"/>
            <w:shd w:val="clear" w:color="auto" w:fill="FFFF00"/>
          </w:tcPr>
          <w:p w14:paraId="4B99A309" w14:textId="77777777" w:rsidR="00DA2724" w:rsidRPr="00247DDC" w:rsidRDefault="00DA2724" w:rsidP="00A37EB2">
            <w:pPr>
              <w:spacing w:after="0" w:line="220" w:lineRule="exact"/>
              <w:jc w:val="left"/>
              <w:rPr>
                <w:ins w:id="1391"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60106589" w14:textId="77777777" w:rsidR="00DA2724" w:rsidRPr="00247DDC" w:rsidRDefault="00DA2724" w:rsidP="00A37EB2">
            <w:pPr>
              <w:spacing w:after="0" w:line="220" w:lineRule="exact"/>
              <w:jc w:val="left"/>
              <w:rPr>
                <w:ins w:id="1392"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70142DBB" w14:textId="77777777" w:rsidR="00DA2724" w:rsidRPr="00247DDC" w:rsidRDefault="00DA2724" w:rsidP="00A37EB2">
            <w:pPr>
              <w:spacing w:after="0" w:line="220" w:lineRule="exact"/>
              <w:jc w:val="left"/>
              <w:rPr>
                <w:ins w:id="1393"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512B4D87" w14:textId="77777777" w:rsidR="00DA2724" w:rsidRPr="00247DDC" w:rsidRDefault="00DA2724" w:rsidP="00A37EB2">
            <w:pPr>
              <w:spacing w:after="0" w:line="220" w:lineRule="exact"/>
              <w:jc w:val="left"/>
              <w:rPr>
                <w:ins w:id="1394" w:author="Dimitri Podborski" w:date="2024-12-22T10:07:00Z" w16du:dateUtc="2024-12-22T18:07:00Z"/>
                <w:rFonts w:eastAsia="Arial"/>
                <w:iCs/>
                <w:noProof/>
                <w:color w:val="000000"/>
                <w:sz w:val="18"/>
                <w:szCs w:val="20"/>
                <w:lang w:eastAsia="ja-JP" w:bidi="x-none"/>
              </w:rPr>
            </w:pPr>
            <w:ins w:id="1395" w:author="Dimitri Podborski" w:date="2024-12-22T10:07:00Z" w16du:dateUtc="2024-12-22T18:07:00Z">
              <w:r w:rsidRPr="00247DDC">
                <w:rPr>
                  <w:rFonts w:eastAsia="Arial"/>
                  <w:iCs/>
                  <w:noProof/>
                  <w:color w:val="000000"/>
                  <w:sz w:val="18"/>
                  <w:szCs w:val="20"/>
                  <w:lang w:eastAsia="ja-JP" w:bidi="x-none"/>
                </w:rPr>
                <w:t>0, 1</w:t>
              </w:r>
            </w:ins>
          </w:p>
        </w:tc>
        <w:tc>
          <w:tcPr>
            <w:tcW w:w="5244" w:type="dxa"/>
            <w:shd w:val="clear" w:color="auto" w:fill="FFFF00"/>
          </w:tcPr>
          <w:p w14:paraId="054A11C8" w14:textId="77777777" w:rsidR="00DA2724" w:rsidRPr="00247DDC" w:rsidRDefault="00DA2724" w:rsidP="00A37EB2">
            <w:pPr>
              <w:spacing w:after="0" w:line="220" w:lineRule="exact"/>
              <w:jc w:val="left"/>
              <w:rPr>
                <w:ins w:id="1396" w:author="Dimitri Podborski" w:date="2024-12-22T10:07:00Z" w16du:dateUtc="2024-12-22T18:07:00Z"/>
                <w:rFonts w:eastAsia="Arial"/>
                <w:iCs/>
                <w:noProof/>
                <w:color w:val="000000"/>
                <w:sz w:val="18"/>
                <w:szCs w:val="20"/>
                <w:lang w:val="en-CA" w:eastAsia="ja-JP" w:bidi="x-none"/>
              </w:rPr>
            </w:pPr>
          </w:p>
        </w:tc>
      </w:tr>
      <w:tr w:rsidR="00DA2724" w:rsidRPr="00247DDC" w14:paraId="0E701DB4" w14:textId="77777777" w:rsidTr="00A37EB2">
        <w:trPr>
          <w:jc w:val="center"/>
          <w:ins w:id="1397" w:author="Dimitri Podborski" w:date="2024-12-22T10:07:00Z" w16du:dateUtc="2024-12-22T18:07:00Z"/>
        </w:trPr>
        <w:tc>
          <w:tcPr>
            <w:tcW w:w="607" w:type="dxa"/>
            <w:shd w:val="clear" w:color="auto" w:fill="FFFF00"/>
          </w:tcPr>
          <w:p w14:paraId="5524CFA2" w14:textId="77777777" w:rsidR="00DA2724" w:rsidRPr="00247DDC" w:rsidRDefault="00DA2724" w:rsidP="00A37EB2">
            <w:pPr>
              <w:spacing w:after="0" w:line="220" w:lineRule="exact"/>
              <w:jc w:val="left"/>
              <w:rPr>
                <w:ins w:id="1398"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003E5B90" w14:textId="77777777" w:rsidR="00DA2724" w:rsidRPr="00247DDC" w:rsidRDefault="00DA2724" w:rsidP="00A37EB2">
            <w:pPr>
              <w:spacing w:after="0" w:line="220" w:lineRule="exact"/>
              <w:jc w:val="left"/>
              <w:rPr>
                <w:ins w:id="1399"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shd w:val="clear" w:color="auto" w:fill="FFFF00"/>
          </w:tcPr>
          <w:p w14:paraId="734B5164" w14:textId="77777777" w:rsidR="00DA2724" w:rsidRPr="00247DDC" w:rsidRDefault="00DA2724" w:rsidP="00A37EB2">
            <w:pPr>
              <w:spacing w:after="0" w:line="220" w:lineRule="exact"/>
              <w:jc w:val="left"/>
              <w:rPr>
                <w:ins w:id="1400" w:author="Dimitri Podborski" w:date="2024-12-22T10:07:00Z" w16du:dateUtc="2024-12-22T18:07:00Z"/>
                <w:rFonts w:ascii="Courier New" w:eastAsia="Arial" w:hAnsi="Courier New" w:cs="Courier New"/>
                <w:noProof/>
                <w:color w:val="000000"/>
                <w:sz w:val="18"/>
                <w:szCs w:val="20"/>
                <w:lang w:val="en-CA" w:eastAsia="ja-JP" w:bidi="x-none"/>
              </w:rPr>
            </w:pPr>
            <w:ins w:id="1401" w:author="Dimitri Podborski" w:date="2024-12-22T10:07:00Z" w16du:dateUtc="2024-12-22T18:07:00Z">
              <w:r w:rsidRPr="00247DDC">
                <w:rPr>
                  <w:rFonts w:ascii="Courier New" w:hAnsi="Courier New" w:cs="Courier New"/>
                  <w:noProof/>
                  <w:szCs w:val="20"/>
                  <w:lang w:eastAsia="ja-JP"/>
                </w:rPr>
                <w:t>mdia</w:t>
              </w:r>
            </w:ins>
          </w:p>
        </w:tc>
        <w:tc>
          <w:tcPr>
            <w:tcW w:w="607" w:type="dxa"/>
            <w:shd w:val="clear" w:color="auto" w:fill="FFFF00"/>
          </w:tcPr>
          <w:p w14:paraId="2B7E5E5F" w14:textId="77777777" w:rsidR="00DA2724" w:rsidRPr="00247DDC" w:rsidRDefault="00DA2724" w:rsidP="00A37EB2">
            <w:pPr>
              <w:spacing w:after="0" w:line="220" w:lineRule="exact"/>
              <w:jc w:val="left"/>
              <w:rPr>
                <w:ins w:id="1402"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29F719BC" w14:textId="77777777" w:rsidR="00DA2724" w:rsidRPr="00247DDC" w:rsidRDefault="00DA2724" w:rsidP="00A37EB2">
            <w:pPr>
              <w:spacing w:after="0" w:line="220" w:lineRule="exact"/>
              <w:jc w:val="left"/>
              <w:rPr>
                <w:ins w:id="1403"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07A3161F" w14:textId="77777777" w:rsidR="00DA2724" w:rsidRPr="00247DDC" w:rsidRDefault="00DA2724" w:rsidP="00A37EB2">
            <w:pPr>
              <w:spacing w:after="0" w:line="220" w:lineRule="exact"/>
              <w:jc w:val="left"/>
              <w:rPr>
                <w:ins w:id="1404"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1694480E" w14:textId="77777777" w:rsidR="00DA2724" w:rsidRPr="00247DDC" w:rsidRDefault="00DA2724" w:rsidP="00A37EB2">
            <w:pPr>
              <w:spacing w:after="0" w:line="220" w:lineRule="exact"/>
              <w:jc w:val="left"/>
              <w:rPr>
                <w:ins w:id="1405" w:author="Dimitri Podborski" w:date="2024-12-22T10:07:00Z" w16du:dateUtc="2024-12-22T18:07:00Z"/>
                <w:rFonts w:eastAsia="Arial"/>
                <w:iCs/>
                <w:noProof/>
                <w:color w:val="000000"/>
                <w:sz w:val="18"/>
                <w:szCs w:val="20"/>
                <w:lang w:eastAsia="ja-JP" w:bidi="x-none"/>
              </w:rPr>
            </w:pPr>
            <w:ins w:id="1406" w:author="Dimitri Podborski" w:date="2024-12-22T10:07:00Z" w16du:dateUtc="2024-12-22T18:07:00Z">
              <w:r w:rsidRPr="00247DDC">
                <w:rPr>
                  <w:rFonts w:eastAsia="Arial"/>
                  <w:iCs/>
                  <w:noProof/>
                  <w:color w:val="000000"/>
                  <w:sz w:val="18"/>
                  <w:szCs w:val="20"/>
                  <w:lang w:eastAsia="ja-JP" w:bidi="x-none"/>
                </w:rPr>
                <w:t>-</w:t>
              </w:r>
            </w:ins>
          </w:p>
        </w:tc>
        <w:tc>
          <w:tcPr>
            <w:tcW w:w="5244" w:type="dxa"/>
            <w:shd w:val="clear" w:color="auto" w:fill="FFFF00"/>
          </w:tcPr>
          <w:p w14:paraId="519CFBAE" w14:textId="77777777" w:rsidR="00DA2724" w:rsidRPr="00247DDC" w:rsidRDefault="00DA2724" w:rsidP="00A37EB2">
            <w:pPr>
              <w:spacing w:after="0" w:line="220" w:lineRule="exact"/>
              <w:jc w:val="left"/>
              <w:rPr>
                <w:ins w:id="1407" w:author="Dimitri Podborski" w:date="2024-12-22T10:07:00Z" w16du:dateUtc="2024-12-22T18:07:00Z"/>
                <w:rFonts w:eastAsia="Arial"/>
                <w:iCs/>
                <w:noProof/>
                <w:color w:val="000000"/>
                <w:sz w:val="18"/>
                <w:szCs w:val="20"/>
                <w:lang w:val="en-CA" w:eastAsia="ja-JP" w:bidi="x-none"/>
              </w:rPr>
            </w:pPr>
          </w:p>
        </w:tc>
      </w:tr>
      <w:tr w:rsidR="00DA2724" w:rsidRPr="00247DDC" w14:paraId="7ECB11A2" w14:textId="77777777" w:rsidTr="00A37EB2">
        <w:trPr>
          <w:jc w:val="center"/>
          <w:ins w:id="1408" w:author="Dimitri Podborski" w:date="2024-12-22T10:07:00Z" w16du:dateUtc="2024-12-22T18:07:00Z"/>
        </w:trPr>
        <w:tc>
          <w:tcPr>
            <w:tcW w:w="607" w:type="dxa"/>
            <w:shd w:val="clear" w:color="auto" w:fill="FFFF00"/>
          </w:tcPr>
          <w:p w14:paraId="7E302D8C" w14:textId="77777777" w:rsidR="00DA2724" w:rsidRPr="00247DDC" w:rsidRDefault="00DA2724" w:rsidP="00A37EB2">
            <w:pPr>
              <w:spacing w:after="0" w:line="220" w:lineRule="exact"/>
              <w:jc w:val="left"/>
              <w:rPr>
                <w:ins w:id="1409"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195045AE" w14:textId="77777777" w:rsidR="00DA2724" w:rsidRPr="00247DDC" w:rsidRDefault="00DA2724" w:rsidP="00A37EB2">
            <w:pPr>
              <w:spacing w:after="0" w:line="220" w:lineRule="exact"/>
              <w:jc w:val="left"/>
              <w:rPr>
                <w:ins w:id="1410"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378DD464" w14:textId="77777777" w:rsidR="00DA2724" w:rsidRPr="00247DDC" w:rsidRDefault="00DA2724" w:rsidP="00A37EB2">
            <w:pPr>
              <w:spacing w:after="0" w:line="220" w:lineRule="exact"/>
              <w:jc w:val="left"/>
              <w:rPr>
                <w:ins w:id="1411"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shd w:val="clear" w:color="auto" w:fill="FFFF00"/>
          </w:tcPr>
          <w:p w14:paraId="5719D24C" w14:textId="77777777" w:rsidR="00DA2724" w:rsidRPr="00247DDC" w:rsidRDefault="00DA2724" w:rsidP="00A37EB2">
            <w:pPr>
              <w:spacing w:after="0" w:line="220" w:lineRule="exact"/>
              <w:jc w:val="left"/>
              <w:rPr>
                <w:ins w:id="1412" w:author="Dimitri Podborski" w:date="2024-12-22T10:07:00Z" w16du:dateUtc="2024-12-22T18:07:00Z"/>
                <w:rFonts w:ascii="Courier New" w:eastAsia="Arial" w:hAnsi="Courier New" w:cs="Courier New"/>
                <w:noProof/>
                <w:color w:val="000000"/>
                <w:sz w:val="18"/>
                <w:szCs w:val="20"/>
                <w:lang w:val="en-CA" w:eastAsia="ja-JP" w:bidi="x-none"/>
              </w:rPr>
            </w:pPr>
            <w:ins w:id="1413" w:author="Dimitri Podborski" w:date="2024-12-22T10:07:00Z" w16du:dateUtc="2024-12-22T18:07:00Z">
              <w:r w:rsidRPr="00247DDC">
                <w:rPr>
                  <w:rFonts w:ascii="Courier New" w:hAnsi="Courier New" w:cs="Courier New"/>
                  <w:noProof/>
                  <w:szCs w:val="20"/>
                  <w:lang w:eastAsia="ja-JP"/>
                </w:rPr>
                <w:t>mdhd</w:t>
              </w:r>
            </w:ins>
          </w:p>
        </w:tc>
        <w:tc>
          <w:tcPr>
            <w:tcW w:w="607" w:type="dxa"/>
            <w:shd w:val="clear" w:color="auto" w:fill="FFFF00"/>
          </w:tcPr>
          <w:p w14:paraId="14A5A2E0" w14:textId="77777777" w:rsidR="00DA2724" w:rsidRPr="00247DDC" w:rsidRDefault="00DA2724" w:rsidP="00A37EB2">
            <w:pPr>
              <w:spacing w:after="0" w:line="220" w:lineRule="exact"/>
              <w:jc w:val="left"/>
              <w:rPr>
                <w:ins w:id="1414"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3166291E" w14:textId="77777777" w:rsidR="00DA2724" w:rsidRPr="00247DDC" w:rsidRDefault="00DA2724" w:rsidP="00A37EB2">
            <w:pPr>
              <w:spacing w:after="0" w:line="220" w:lineRule="exact"/>
              <w:jc w:val="left"/>
              <w:rPr>
                <w:ins w:id="1415"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37443126" w14:textId="77777777" w:rsidR="00DA2724" w:rsidRPr="00247DDC" w:rsidRDefault="00DA2724" w:rsidP="00A37EB2">
            <w:pPr>
              <w:spacing w:after="0" w:line="220" w:lineRule="exact"/>
              <w:jc w:val="left"/>
              <w:rPr>
                <w:ins w:id="1416" w:author="Dimitri Podborski" w:date="2024-12-22T10:07:00Z" w16du:dateUtc="2024-12-22T18:07:00Z"/>
                <w:rFonts w:eastAsia="Arial"/>
                <w:iCs/>
                <w:noProof/>
                <w:color w:val="000000"/>
                <w:sz w:val="18"/>
                <w:szCs w:val="20"/>
                <w:lang w:eastAsia="ja-JP" w:bidi="x-none"/>
              </w:rPr>
            </w:pPr>
            <w:ins w:id="1417" w:author="Dimitri Podborski" w:date="2024-12-22T10:07:00Z" w16du:dateUtc="2024-12-22T18:07:00Z">
              <w:r w:rsidRPr="00247DDC">
                <w:rPr>
                  <w:rFonts w:eastAsia="Arial"/>
                  <w:iCs/>
                  <w:noProof/>
                  <w:color w:val="000000"/>
                  <w:sz w:val="18"/>
                  <w:szCs w:val="20"/>
                  <w:lang w:eastAsia="ja-JP" w:bidi="x-none"/>
                </w:rPr>
                <w:t>0, 1</w:t>
              </w:r>
            </w:ins>
          </w:p>
        </w:tc>
        <w:tc>
          <w:tcPr>
            <w:tcW w:w="5244" w:type="dxa"/>
            <w:shd w:val="clear" w:color="auto" w:fill="FFFF00"/>
          </w:tcPr>
          <w:p w14:paraId="4E1E630F" w14:textId="77777777" w:rsidR="00DA2724" w:rsidRPr="00247DDC" w:rsidRDefault="00DA2724" w:rsidP="00A37EB2">
            <w:pPr>
              <w:spacing w:after="0" w:line="220" w:lineRule="exact"/>
              <w:jc w:val="left"/>
              <w:rPr>
                <w:ins w:id="1418" w:author="Dimitri Podborski" w:date="2024-12-22T10:07:00Z" w16du:dateUtc="2024-12-22T18:07:00Z"/>
                <w:rFonts w:eastAsia="Arial"/>
                <w:iCs/>
                <w:noProof/>
                <w:color w:val="000000"/>
                <w:sz w:val="18"/>
                <w:szCs w:val="20"/>
                <w:lang w:val="en-CA" w:eastAsia="ja-JP" w:bidi="x-none"/>
              </w:rPr>
            </w:pPr>
          </w:p>
        </w:tc>
      </w:tr>
      <w:tr w:rsidR="00DA2724" w:rsidRPr="00247DDC" w14:paraId="1313995E" w14:textId="77777777" w:rsidTr="00A37EB2">
        <w:trPr>
          <w:jc w:val="center"/>
          <w:ins w:id="1419" w:author="Dimitri Podborski" w:date="2024-12-22T10:07:00Z" w16du:dateUtc="2024-12-22T18:07:00Z"/>
        </w:trPr>
        <w:tc>
          <w:tcPr>
            <w:tcW w:w="607" w:type="dxa"/>
            <w:shd w:val="clear" w:color="auto" w:fill="FFFF00"/>
          </w:tcPr>
          <w:p w14:paraId="4F70763A" w14:textId="77777777" w:rsidR="00DA2724" w:rsidRPr="00247DDC" w:rsidRDefault="00DA2724" w:rsidP="00A37EB2">
            <w:pPr>
              <w:spacing w:after="0" w:line="220" w:lineRule="exact"/>
              <w:jc w:val="left"/>
              <w:rPr>
                <w:ins w:id="1420"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28746B02" w14:textId="77777777" w:rsidR="00DA2724" w:rsidRPr="00247DDC" w:rsidRDefault="00DA2724" w:rsidP="00A37EB2">
            <w:pPr>
              <w:spacing w:after="0" w:line="220" w:lineRule="exact"/>
              <w:jc w:val="left"/>
              <w:rPr>
                <w:ins w:id="1421"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153A00B3" w14:textId="77777777" w:rsidR="00DA2724" w:rsidRPr="00247DDC" w:rsidRDefault="00DA2724" w:rsidP="00A37EB2">
            <w:pPr>
              <w:spacing w:after="0" w:line="220" w:lineRule="exact"/>
              <w:jc w:val="left"/>
              <w:rPr>
                <w:ins w:id="1422"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shd w:val="clear" w:color="auto" w:fill="FFFF00"/>
          </w:tcPr>
          <w:p w14:paraId="6D3985C0" w14:textId="77777777" w:rsidR="00DA2724" w:rsidRPr="00247DDC" w:rsidRDefault="00DA2724" w:rsidP="00A37EB2">
            <w:pPr>
              <w:spacing w:after="0" w:line="220" w:lineRule="exact"/>
              <w:jc w:val="left"/>
              <w:rPr>
                <w:ins w:id="1423" w:author="Dimitri Podborski" w:date="2024-12-22T10:07:00Z" w16du:dateUtc="2024-12-22T18:07:00Z"/>
                <w:rFonts w:ascii="Courier New" w:eastAsia="Arial" w:hAnsi="Courier New" w:cs="Courier New"/>
                <w:noProof/>
                <w:color w:val="000000"/>
                <w:sz w:val="18"/>
                <w:szCs w:val="20"/>
                <w:lang w:val="en-CA" w:eastAsia="ja-JP" w:bidi="x-none"/>
              </w:rPr>
            </w:pPr>
            <w:ins w:id="1424" w:author="Dimitri Podborski" w:date="2024-12-22T10:07:00Z" w16du:dateUtc="2024-12-22T18:07:00Z">
              <w:r w:rsidRPr="00247DDC">
                <w:rPr>
                  <w:rFonts w:ascii="Courier New" w:hAnsi="Courier New" w:cs="Courier New"/>
                  <w:noProof/>
                  <w:szCs w:val="20"/>
                  <w:lang w:eastAsia="ja-JP"/>
                </w:rPr>
                <w:t>hdlr</w:t>
              </w:r>
            </w:ins>
          </w:p>
        </w:tc>
        <w:tc>
          <w:tcPr>
            <w:tcW w:w="607" w:type="dxa"/>
            <w:shd w:val="clear" w:color="auto" w:fill="FFFF00"/>
          </w:tcPr>
          <w:p w14:paraId="52CD15D4" w14:textId="77777777" w:rsidR="00DA2724" w:rsidRPr="00247DDC" w:rsidRDefault="00DA2724" w:rsidP="00A37EB2">
            <w:pPr>
              <w:spacing w:after="0" w:line="220" w:lineRule="exact"/>
              <w:jc w:val="left"/>
              <w:rPr>
                <w:ins w:id="1425"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20CB4241" w14:textId="77777777" w:rsidR="00DA2724" w:rsidRPr="00247DDC" w:rsidRDefault="00DA2724" w:rsidP="00A37EB2">
            <w:pPr>
              <w:spacing w:after="0" w:line="220" w:lineRule="exact"/>
              <w:jc w:val="left"/>
              <w:rPr>
                <w:ins w:id="1426"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30B98218" w14:textId="77777777" w:rsidR="00DA2724" w:rsidRPr="00247DDC" w:rsidRDefault="00DA2724" w:rsidP="00A37EB2">
            <w:pPr>
              <w:spacing w:after="0" w:line="220" w:lineRule="exact"/>
              <w:jc w:val="left"/>
              <w:rPr>
                <w:ins w:id="1427" w:author="Dimitri Podborski" w:date="2024-12-22T10:07:00Z" w16du:dateUtc="2024-12-22T18:07:00Z"/>
                <w:rFonts w:eastAsia="Arial"/>
                <w:iCs/>
                <w:noProof/>
                <w:color w:val="000000"/>
                <w:sz w:val="18"/>
                <w:szCs w:val="20"/>
                <w:lang w:eastAsia="ja-JP" w:bidi="x-none"/>
              </w:rPr>
            </w:pPr>
            <w:ins w:id="1428" w:author="Dimitri Podborski" w:date="2024-12-22T10:07:00Z" w16du:dateUtc="2024-12-22T18:07:00Z">
              <w:r w:rsidRPr="00247DDC">
                <w:rPr>
                  <w:rFonts w:eastAsia="Arial"/>
                  <w:iCs/>
                  <w:noProof/>
                  <w:color w:val="000000"/>
                  <w:sz w:val="18"/>
                  <w:szCs w:val="20"/>
                  <w:lang w:eastAsia="ja-JP" w:bidi="x-none"/>
                </w:rPr>
                <w:t>0</w:t>
              </w:r>
            </w:ins>
          </w:p>
        </w:tc>
        <w:tc>
          <w:tcPr>
            <w:tcW w:w="5244" w:type="dxa"/>
            <w:shd w:val="clear" w:color="auto" w:fill="FFFF00"/>
          </w:tcPr>
          <w:p w14:paraId="57C09B53" w14:textId="77777777" w:rsidR="00DA2724" w:rsidRPr="00247DDC" w:rsidRDefault="00DA2724" w:rsidP="00A37EB2">
            <w:pPr>
              <w:spacing w:after="0" w:line="220" w:lineRule="exact"/>
              <w:jc w:val="left"/>
              <w:rPr>
                <w:ins w:id="1429" w:author="Dimitri Podborski" w:date="2024-12-22T10:07:00Z" w16du:dateUtc="2024-12-22T18:07:00Z"/>
                <w:rFonts w:eastAsia="Arial"/>
                <w:iCs/>
                <w:noProof/>
                <w:color w:val="000000"/>
                <w:sz w:val="18"/>
                <w:szCs w:val="20"/>
                <w:lang w:val="en-CA" w:eastAsia="ja-JP" w:bidi="x-none"/>
              </w:rPr>
            </w:pPr>
          </w:p>
        </w:tc>
      </w:tr>
      <w:tr w:rsidR="00DA2724" w:rsidRPr="00247DDC" w14:paraId="343BD714" w14:textId="77777777" w:rsidTr="00A37EB2">
        <w:trPr>
          <w:jc w:val="center"/>
          <w:ins w:id="1430" w:author="Dimitri Podborski" w:date="2024-12-22T10:07:00Z" w16du:dateUtc="2024-12-22T18:07:00Z"/>
        </w:trPr>
        <w:tc>
          <w:tcPr>
            <w:tcW w:w="607" w:type="dxa"/>
            <w:shd w:val="clear" w:color="auto" w:fill="FFFF00"/>
          </w:tcPr>
          <w:p w14:paraId="71EF794C" w14:textId="77777777" w:rsidR="00DA2724" w:rsidRPr="00247DDC" w:rsidRDefault="00DA2724" w:rsidP="00A37EB2">
            <w:pPr>
              <w:spacing w:after="0" w:line="220" w:lineRule="exact"/>
              <w:jc w:val="left"/>
              <w:rPr>
                <w:ins w:id="1431"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0B0D43C3" w14:textId="77777777" w:rsidR="00DA2724" w:rsidRPr="00247DDC" w:rsidRDefault="00DA2724" w:rsidP="00A37EB2">
            <w:pPr>
              <w:spacing w:after="0" w:line="220" w:lineRule="exact"/>
              <w:jc w:val="left"/>
              <w:rPr>
                <w:ins w:id="1432"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16ED3994" w14:textId="77777777" w:rsidR="00DA2724" w:rsidRPr="00247DDC" w:rsidRDefault="00DA2724" w:rsidP="00A37EB2">
            <w:pPr>
              <w:spacing w:after="0" w:line="220" w:lineRule="exact"/>
              <w:jc w:val="left"/>
              <w:rPr>
                <w:ins w:id="1433"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shd w:val="clear" w:color="auto" w:fill="FFFF00"/>
          </w:tcPr>
          <w:p w14:paraId="25C69CE9" w14:textId="77777777" w:rsidR="00DA2724" w:rsidRPr="00247DDC" w:rsidRDefault="00DA2724" w:rsidP="00A37EB2">
            <w:pPr>
              <w:spacing w:after="0" w:line="220" w:lineRule="exact"/>
              <w:jc w:val="left"/>
              <w:rPr>
                <w:ins w:id="1434" w:author="Dimitri Podborski" w:date="2024-12-22T10:07:00Z" w16du:dateUtc="2024-12-22T18:07:00Z"/>
                <w:rFonts w:ascii="Courier New" w:eastAsia="Arial" w:hAnsi="Courier New" w:cs="Courier New"/>
                <w:noProof/>
                <w:color w:val="000000"/>
                <w:sz w:val="18"/>
                <w:szCs w:val="20"/>
                <w:lang w:val="en-CA" w:eastAsia="ja-JP" w:bidi="x-none"/>
              </w:rPr>
            </w:pPr>
            <w:ins w:id="1435" w:author="Dimitri Podborski" w:date="2024-12-22T10:07:00Z" w16du:dateUtc="2024-12-22T18:07:00Z">
              <w:r w:rsidRPr="00247DDC">
                <w:rPr>
                  <w:rFonts w:ascii="Courier New" w:hAnsi="Courier New" w:cs="Courier New"/>
                  <w:noProof/>
                  <w:szCs w:val="20"/>
                  <w:lang w:eastAsia="ja-JP"/>
                </w:rPr>
                <w:t>minf</w:t>
              </w:r>
            </w:ins>
          </w:p>
        </w:tc>
        <w:tc>
          <w:tcPr>
            <w:tcW w:w="607" w:type="dxa"/>
            <w:shd w:val="clear" w:color="auto" w:fill="FFFF00"/>
          </w:tcPr>
          <w:p w14:paraId="4F7E6EAF" w14:textId="77777777" w:rsidR="00DA2724" w:rsidRPr="00247DDC" w:rsidRDefault="00DA2724" w:rsidP="00A37EB2">
            <w:pPr>
              <w:spacing w:after="0" w:line="220" w:lineRule="exact"/>
              <w:jc w:val="left"/>
              <w:rPr>
                <w:ins w:id="1436"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406919D3" w14:textId="77777777" w:rsidR="00DA2724" w:rsidRPr="00247DDC" w:rsidRDefault="00DA2724" w:rsidP="00A37EB2">
            <w:pPr>
              <w:spacing w:after="0" w:line="220" w:lineRule="exact"/>
              <w:jc w:val="left"/>
              <w:rPr>
                <w:ins w:id="1437"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1B107CDC" w14:textId="77777777" w:rsidR="00DA2724" w:rsidRPr="00247DDC" w:rsidRDefault="00DA2724" w:rsidP="00A37EB2">
            <w:pPr>
              <w:spacing w:after="0" w:line="220" w:lineRule="exact"/>
              <w:jc w:val="left"/>
              <w:rPr>
                <w:ins w:id="1438" w:author="Dimitri Podborski" w:date="2024-12-22T10:07:00Z" w16du:dateUtc="2024-12-22T18:07:00Z"/>
                <w:rFonts w:eastAsia="Arial"/>
                <w:iCs/>
                <w:noProof/>
                <w:color w:val="000000"/>
                <w:sz w:val="18"/>
                <w:szCs w:val="20"/>
                <w:lang w:eastAsia="ja-JP" w:bidi="x-none"/>
              </w:rPr>
            </w:pPr>
            <w:ins w:id="1439" w:author="Dimitri Podborski" w:date="2024-12-22T10:07:00Z" w16du:dateUtc="2024-12-22T18:07:00Z">
              <w:r w:rsidRPr="00247DDC">
                <w:rPr>
                  <w:rFonts w:eastAsia="Arial"/>
                  <w:iCs/>
                  <w:noProof/>
                  <w:color w:val="000000"/>
                  <w:sz w:val="18"/>
                  <w:szCs w:val="20"/>
                  <w:lang w:eastAsia="ja-JP" w:bidi="x-none"/>
                </w:rPr>
                <w:t>-</w:t>
              </w:r>
            </w:ins>
          </w:p>
        </w:tc>
        <w:tc>
          <w:tcPr>
            <w:tcW w:w="5244" w:type="dxa"/>
            <w:shd w:val="clear" w:color="auto" w:fill="FFFF00"/>
          </w:tcPr>
          <w:p w14:paraId="6292C927" w14:textId="77777777" w:rsidR="00DA2724" w:rsidRPr="00247DDC" w:rsidRDefault="00DA2724" w:rsidP="00A37EB2">
            <w:pPr>
              <w:spacing w:after="0" w:line="220" w:lineRule="exact"/>
              <w:jc w:val="left"/>
              <w:rPr>
                <w:ins w:id="1440" w:author="Dimitri Podborski" w:date="2024-12-22T10:07:00Z" w16du:dateUtc="2024-12-22T18:07:00Z"/>
                <w:rFonts w:eastAsia="Arial"/>
                <w:iCs/>
                <w:noProof/>
                <w:color w:val="000000"/>
                <w:sz w:val="18"/>
                <w:szCs w:val="20"/>
                <w:lang w:val="en-CA" w:eastAsia="ja-JP" w:bidi="x-none"/>
              </w:rPr>
            </w:pPr>
            <w:ins w:id="1441" w:author="Dimitri Podborski" w:date="2024-12-22T10:07:00Z" w16du:dateUtc="2024-12-22T18:07:00Z">
              <w:r w:rsidRPr="00247DDC">
                <w:rPr>
                  <w:rFonts w:eastAsia="Arial"/>
                  <w:iCs/>
                  <w:noProof/>
                  <w:color w:val="000000"/>
                  <w:sz w:val="18"/>
                  <w:szCs w:val="20"/>
                  <w:lang w:val="en-CA" w:eastAsia="ja-JP" w:bidi="x-none"/>
                </w:rPr>
                <w:t xml:space="preserve">Exactly one media header box shall be present within the </w:t>
              </w:r>
              <w:r w:rsidRPr="00247DDC">
                <w:rPr>
                  <w:rFonts w:ascii="Courier New" w:eastAsia="Arial" w:hAnsi="Courier New" w:cs="Courier New"/>
                  <w:iCs/>
                  <w:noProof/>
                  <w:color w:val="000000"/>
                  <w:sz w:val="18"/>
                  <w:szCs w:val="20"/>
                  <w:lang w:val="en-CA" w:eastAsia="ja-JP" w:bidi="x-none"/>
                </w:rPr>
                <w:t>'minf'</w:t>
              </w:r>
              <w:r w:rsidRPr="00247DDC">
                <w:rPr>
                  <w:rFonts w:eastAsia="Arial"/>
                  <w:iCs/>
                  <w:noProof/>
                  <w:color w:val="000000"/>
                  <w:sz w:val="18"/>
                  <w:szCs w:val="20"/>
                  <w:lang w:val="en-CA" w:eastAsia="ja-JP" w:bidi="x-none"/>
                </w:rPr>
                <w:t xml:space="preserve"> box.</w:t>
              </w:r>
            </w:ins>
          </w:p>
        </w:tc>
      </w:tr>
      <w:tr w:rsidR="00DA2724" w:rsidRPr="00247DDC" w14:paraId="14A73661" w14:textId="77777777" w:rsidTr="00A37EB2">
        <w:trPr>
          <w:jc w:val="center"/>
          <w:ins w:id="1442" w:author="Dimitri Podborski" w:date="2024-12-22T10:07:00Z" w16du:dateUtc="2024-12-22T18:07:00Z"/>
        </w:trPr>
        <w:tc>
          <w:tcPr>
            <w:tcW w:w="607" w:type="dxa"/>
            <w:shd w:val="clear" w:color="auto" w:fill="FFFF00"/>
          </w:tcPr>
          <w:p w14:paraId="76B6E20B" w14:textId="77777777" w:rsidR="00DA2724" w:rsidRPr="00247DDC" w:rsidRDefault="00DA2724" w:rsidP="00A37EB2">
            <w:pPr>
              <w:spacing w:after="0" w:line="220" w:lineRule="exact"/>
              <w:jc w:val="left"/>
              <w:rPr>
                <w:ins w:id="1443"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610AC0A5" w14:textId="77777777" w:rsidR="00DA2724" w:rsidRPr="00247DDC" w:rsidRDefault="00DA2724" w:rsidP="00A37EB2">
            <w:pPr>
              <w:spacing w:after="0" w:line="220" w:lineRule="exact"/>
              <w:jc w:val="left"/>
              <w:rPr>
                <w:ins w:id="1444"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748D757F" w14:textId="77777777" w:rsidR="00DA2724" w:rsidRPr="00247DDC" w:rsidRDefault="00DA2724" w:rsidP="00A37EB2">
            <w:pPr>
              <w:spacing w:after="0" w:line="220" w:lineRule="exact"/>
              <w:jc w:val="left"/>
              <w:rPr>
                <w:ins w:id="1445"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71E17721" w14:textId="77777777" w:rsidR="00DA2724" w:rsidRPr="00247DDC" w:rsidRDefault="00DA2724" w:rsidP="00A37EB2">
            <w:pPr>
              <w:spacing w:after="0" w:line="220" w:lineRule="exact"/>
              <w:jc w:val="left"/>
              <w:rPr>
                <w:ins w:id="1446"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shd w:val="clear" w:color="auto" w:fill="FFFF00"/>
          </w:tcPr>
          <w:p w14:paraId="71A41FB3" w14:textId="77777777" w:rsidR="00DA2724" w:rsidRPr="00247DDC" w:rsidRDefault="00DA2724" w:rsidP="00A37EB2">
            <w:pPr>
              <w:spacing w:after="0" w:line="220" w:lineRule="exact"/>
              <w:jc w:val="left"/>
              <w:rPr>
                <w:ins w:id="1447" w:author="Dimitri Podborski" w:date="2024-12-22T10:07:00Z" w16du:dateUtc="2024-12-22T18:07:00Z"/>
                <w:rFonts w:ascii="Courier New" w:eastAsia="Arial" w:hAnsi="Courier New" w:cs="Courier New"/>
                <w:noProof/>
                <w:color w:val="000000"/>
                <w:sz w:val="18"/>
                <w:szCs w:val="20"/>
                <w:lang w:val="en-CA" w:eastAsia="ja-JP" w:bidi="x-none"/>
              </w:rPr>
            </w:pPr>
            <w:ins w:id="1448" w:author="Dimitri Podborski" w:date="2024-12-22T10:07:00Z" w16du:dateUtc="2024-12-22T18:07:00Z">
              <w:r w:rsidRPr="00247DDC">
                <w:rPr>
                  <w:rFonts w:ascii="Courier New" w:hAnsi="Courier New" w:cs="Courier New"/>
                  <w:noProof/>
                  <w:szCs w:val="20"/>
                  <w:lang w:eastAsia="ja-JP"/>
                </w:rPr>
                <w:t>dinf</w:t>
              </w:r>
            </w:ins>
          </w:p>
        </w:tc>
        <w:tc>
          <w:tcPr>
            <w:tcW w:w="607" w:type="dxa"/>
            <w:shd w:val="clear" w:color="auto" w:fill="FFFF00"/>
          </w:tcPr>
          <w:p w14:paraId="406119D4" w14:textId="77777777" w:rsidR="00DA2724" w:rsidRPr="00247DDC" w:rsidRDefault="00DA2724" w:rsidP="00A37EB2">
            <w:pPr>
              <w:spacing w:after="0" w:line="220" w:lineRule="exact"/>
              <w:jc w:val="left"/>
              <w:rPr>
                <w:ins w:id="1449"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6828A0F8" w14:textId="77777777" w:rsidR="00DA2724" w:rsidRPr="00247DDC" w:rsidRDefault="00DA2724" w:rsidP="00A37EB2">
            <w:pPr>
              <w:spacing w:after="0" w:line="220" w:lineRule="exact"/>
              <w:jc w:val="left"/>
              <w:rPr>
                <w:ins w:id="1450" w:author="Dimitri Podborski" w:date="2024-12-22T10:07:00Z" w16du:dateUtc="2024-12-22T18:07:00Z"/>
                <w:rFonts w:eastAsia="Arial"/>
                <w:iCs/>
                <w:noProof/>
                <w:color w:val="000000"/>
                <w:sz w:val="18"/>
                <w:szCs w:val="20"/>
                <w:lang w:eastAsia="ja-JP" w:bidi="x-none"/>
              </w:rPr>
            </w:pPr>
            <w:ins w:id="1451" w:author="Dimitri Podborski" w:date="2024-12-22T10:07:00Z" w16du:dateUtc="2024-12-22T18:07:00Z">
              <w:r w:rsidRPr="00247DDC">
                <w:rPr>
                  <w:rFonts w:eastAsia="Arial"/>
                  <w:iCs/>
                  <w:noProof/>
                  <w:color w:val="000000"/>
                  <w:sz w:val="18"/>
                  <w:szCs w:val="20"/>
                  <w:lang w:eastAsia="ja-JP" w:bidi="x-none"/>
                </w:rPr>
                <w:t>-</w:t>
              </w:r>
            </w:ins>
          </w:p>
        </w:tc>
        <w:tc>
          <w:tcPr>
            <w:tcW w:w="5244" w:type="dxa"/>
            <w:shd w:val="clear" w:color="auto" w:fill="FFFF00"/>
          </w:tcPr>
          <w:p w14:paraId="79B44AD1" w14:textId="77777777" w:rsidR="00DA2724" w:rsidRPr="00247DDC" w:rsidRDefault="00DA2724" w:rsidP="00A37EB2">
            <w:pPr>
              <w:spacing w:after="0" w:line="220" w:lineRule="exact"/>
              <w:jc w:val="left"/>
              <w:rPr>
                <w:ins w:id="1452" w:author="Dimitri Podborski" w:date="2024-12-22T10:07:00Z" w16du:dateUtc="2024-12-22T18:07:00Z"/>
                <w:rFonts w:eastAsia="Arial"/>
                <w:iCs/>
                <w:noProof/>
                <w:color w:val="000000"/>
                <w:sz w:val="18"/>
                <w:szCs w:val="20"/>
                <w:lang w:val="en-CA" w:eastAsia="ja-JP" w:bidi="x-none"/>
              </w:rPr>
            </w:pPr>
          </w:p>
        </w:tc>
      </w:tr>
      <w:tr w:rsidR="00DA2724" w:rsidRPr="00247DDC" w14:paraId="4E667FC1" w14:textId="77777777" w:rsidTr="00A37EB2">
        <w:trPr>
          <w:jc w:val="center"/>
          <w:ins w:id="1453" w:author="Dimitri Podborski" w:date="2024-12-22T10:07:00Z" w16du:dateUtc="2024-12-22T18:07:00Z"/>
        </w:trPr>
        <w:tc>
          <w:tcPr>
            <w:tcW w:w="607" w:type="dxa"/>
            <w:shd w:val="clear" w:color="auto" w:fill="FFFF00"/>
          </w:tcPr>
          <w:p w14:paraId="6DDDE3DA" w14:textId="77777777" w:rsidR="00DA2724" w:rsidRPr="00247DDC" w:rsidRDefault="00DA2724" w:rsidP="00A37EB2">
            <w:pPr>
              <w:spacing w:after="0" w:line="220" w:lineRule="exact"/>
              <w:jc w:val="left"/>
              <w:rPr>
                <w:ins w:id="1454"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747B205F" w14:textId="77777777" w:rsidR="00DA2724" w:rsidRPr="00247DDC" w:rsidRDefault="00DA2724" w:rsidP="00A37EB2">
            <w:pPr>
              <w:spacing w:after="0" w:line="220" w:lineRule="exact"/>
              <w:jc w:val="left"/>
              <w:rPr>
                <w:ins w:id="1455"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3295D838" w14:textId="77777777" w:rsidR="00DA2724" w:rsidRPr="00247DDC" w:rsidRDefault="00DA2724" w:rsidP="00A37EB2">
            <w:pPr>
              <w:spacing w:after="0" w:line="220" w:lineRule="exact"/>
              <w:jc w:val="left"/>
              <w:rPr>
                <w:ins w:id="1456"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3994B1FD" w14:textId="77777777" w:rsidR="00DA2724" w:rsidRPr="00247DDC" w:rsidRDefault="00DA2724" w:rsidP="00A37EB2">
            <w:pPr>
              <w:spacing w:after="0" w:line="220" w:lineRule="exact"/>
              <w:jc w:val="left"/>
              <w:rPr>
                <w:ins w:id="1457"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187D01FE" w14:textId="77777777" w:rsidR="00DA2724" w:rsidRPr="00247DDC" w:rsidRDefault="00DA2724" w:rsidP="00A37EB2">
            <w:pPr>
              <w:spacing w:after="0" w:line="220" w:lineRule="exact"/>
              <w:jc w:val="left"/>
              <w:rPr>
                <w:ins w:id="1458"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shd w:val="clear" w:color="auto" w:fill="FFFF00"/>
          </w:tcPr>
          <w:p w14:paraId="0EC220E7" w14:textId="77777777" w:rsidR="00DA2724" w:rsidRPr="00247DDC" w:rsidRDefault="00DA2724" w:rsidP="00A37EB2">
            <w:pPr>
              <w:spacing w:after="0" w:line="220" w:lineRule="exact"/>
              <w:jc w:val="left"/>
              <w:rPr>
                <w:ins w:id="1459" w:author="Dimitri Podborski" w:date="2024-12-22T10:07:00Z" w16du:dateUtc="2024-12-22T18:07:00Z"/>
                <w:rFonts w:ascii="Courier New" w:hAnsi="Courier New" w:cs="Courier New"/>
                <w:noProof/>
                <w:szCs w:val="20"/>
                <w:lang w:eastAsia="ja-JP"/>
              </w:rPr>
            </w:pPr>
            <w:ins w:id="1460" w:author="Dimitri Podborski" w:date="2024-12-22T10:07:00Z" w16du:dateUtc="2024-12-22T18:07:00Z">
              <w:r w:rsidRPr="00247DDC">
                <w:rPr>
                  <w:rFonts w:ascii="Courier New" w:hAnsi="Courier New" w:cs="Courier New"/>
                  <w:noProof/>
                  <w:szCs w:val="20"/>
                  <w:lang w:eastAsia="ja-JP"/>
                </w:rPr>
                <w:t>dref</w:t>
              </w:r>
            </w:ins>
          </w:p>
        </w:tc>
        <w:tc>
          <w:tcPr>
            <w:tcW w:w="681" w:type="dxa"/>
            <w:shd w:val="clear" w:color="auto" w:fill="FFFF00"/>
          </w:tcPr>
          <w:p w14:paraId="4874F72A" w14:textId="77777777" w:rsidR="00DA2724" w:rsidRPr="00247DDC" w:rsidRDefault="00DA2724" w:rsidP="00A37EB2">
            <w:pPr>
              <w:spacing w:after="0" w:line="220" w:lineRule="exact"/>
              <w:jc w:val="left"/>
              <w:rPr>
                <w:ins w:id="1461" w:author="Dimitri Podborski" w:date="2024-12-22T10:07:00Z" w16du:dateUtc="2024-12-22T18:07:00Z"/>
                <w:rFonts w:eastAsia="Arial"/>
                <w:iCs/>
                <w:noProof/>
                <w:color w:val="000000"/>
                <w:sz w:val="18"/>
                <w:szCs w:val="20"/>
                <w:lang w:eastAsia="ja-JP" w:bidi="x-none"/>
              </w:rPr>
            </w:pPr>
            <w:ins w:id="1462" w:author="Dimitri Podborski" w:date="2024-12-22T10:07:00Z" w16du:dateUtc="2024-12-22T18:07:00Z">
              <w:r w:rsidRPr="00247DDC">
                <w:rPr>
                  <w:rFonts w:eastAsia="Arial"/>
                  <w:iCs/>
                  <w:noProof/>
                  <w:color w:val="000000"/>
                  <w:sz w:val="18"/>
                  <w:szCs w:val="20"/>
                  <w:lang w:eastAsia="ja-JP" w:bidi="x-none"/>
                </w:rPr>
                <w:t>0</w:t>
              </w:r>
            </w:ins>
          </w:p>
        </w:tc>
        <w:tc>
          <w:tcPr>
            <w:tcW w:w="5244" w:type="dxa"/>
            <w:shd w:val="clear" w:color="auto" w:fill="FFFF00"/>
          </w:tcPr>
          <w:p w14:paraId="4A3AD768" w14:textId="77777777" w:rsidR="00DA2724" w:rsidRPr="00247DDC" w:rsidRDefault="00DA2724" w:rsidP="00A37EB2">
            <w:pPr>
              <w:spacing w:after="0" w:line="220" w:lineRule="exact"/>
              <w:jc w:val="left"/>
              <w:rPr>
                <w:ins w:id="1463" w:author="Dimitri Podborski" w:date="2024-12-22T10:07:00Z" w16du:dateUtc="2024-12-22T18:07:00Z"/>
                <w:rFonts w:eastAsia="Arial"/>
                <w:iCs/>
                <w:noProof/>
                <w:color w:val="000000"/>
                <w:sz w:val="18"/>
                <w:szCs w:val="20"/>
                <w:lang w:val="en-CA" w:eastAsia="ja-JP" w:bidi="x-none"/>
              </w:rPr>
            </w:pPr>
            <w:ins w:id="1464" w:author="Dimitri Podborski" w:date="2024-12-22T10:07:00Z" w16du:dateUtc="2024-12-22T18:07:00Z">
              <w:r w:rsidRPr="00247DDC">
                <w:rPr>
                  <w:rFonts w:eastAsia="Arial"/>
                  <w:iCs/>
                  <w:noProof/>
                  <w:color w:val="000000"/>
                  <w:sz w:val="18"/>
                  <w:szCs w:val="20"/>
                  <w:lang w:eastAsia="ja-JP" w:bidi="x-none"/>
                </w:rPr>
                <w:t xml:space="preserve">Each </w:t>
              </w:r>
              <w:r w:rsidRPr="00247DDC">
                <w:rPr>
                  <w:rFonts w:ascii="Courier New" w:eastAsia="Arial" w:hAnsi="Courier New" w:cs="Courier New"/>
                  <w:iCs/>
                  <w:noProof/>
                  <w:color w:val="000000"/>
                  <w:sz w:val="18"/>
                  <w:szCs w:val="20"/>
                  <w:lang w:eastAsia="ja-JP" w:bidi="x-none"/>
                </w:rPr>
                <w:t>DataEntryBox</w:t>
              </w:r>
              <w:r w:rsidRPr="00247DDC">
                <w:rPr>
                  <w:rFonts w:eastAsia="Arial"/>
                  <w:iCs/>
                  <w:noProof/>
                  <w:color w:val="000000"/>
                  <w:sz w:val="18"/>
                  <w:szCs w:val="20"/>
                  <w:lang w:eastAsia="ja-JP" w:bidi="x-none"/>
                </w:rPr>
                <w:t xml:space="preserve"> within the </w:t>
              </w:r>
              <w:r w:rsidRPr="00247DDC">
                <w:rPr>
                  <w:rFonts w:ascii="Courier New" w:eastAsia="Arial" w:hAnsi="Courier New" w:cs="Courier New"/>
                  <w:iCs/>
                  <w:noProof/>
                  <w:color w:val="000000"/>
                  <w:sz w:val="18"/>
                  <w:szCs w:val="20"/>
                  <w:lang w:eastAsia="ja-JP" w:bidi="x-none"/>
                </w:rPr>
                <w:t>DataReferenceBox</w:t>
              </w:r>
              <w:r w:rsidRPr="00247DDC">
                <w:rPr>
                  <w:rFonts w:eastAsia="Arial"/>
                  <w:iCs/>
                  <w:noProof/>
                  <w:color w:val="000000"/>
                  <w:sz w:val="18"/>
                  <w:szCs w:val="20"/>
                  <w:lang w:eastAsia="ja-JP" w:bidi="x-none"/>
                </w:rPr>
                <w:t xml:space="preserve"> shall be either a </w:t>
              </w:r>
              <w:r w:rsidRPr="00247DDC">
                <w:rPr>
                  <w:rFonts w:ascii="Courier New" w:eastAsia="Arial" w:hAnsi="Courier New" w:cs="Courier New"/>
                  <w:iCs/>
                  <w:noProof/>
                  <w:color w:val="000000"/>
                  <w:sz w:val="18"/>
                  <w:szCs w:val="20"/>
                  <w:lang w:eastAsia="ja-JP" w:bidi="x-none"/>
                </w:rPr>
                <w:t>DataEntryUrnBox</w:t>
              </w:r>
              <w:r w:rsidRPr="00247DDC">
                <w:rPr>
                  <w:rFonts w:eastAsia="Arial"/>
                  <w:iCs/>
                  <w:noProof/>
                  <w:color w:val="000000"/>
                  <w:sz w:val="18"/>
                  <w:szCs w:val="20"/>
                  <w:lang w:eastAsia="ja-JP" w:bidi="x-none"/>
                </w:rPr>
                <w:t xml:space="preserve"> or a </w:t>
              </w:r>
              <w:r w:rsidRPr="00247DDC">
                <w:rPr>
                  <w:rFonts w:ascii="Courier New" w:eastAsia="Arial" w:hAnsi="Courier New" w:cs="Courier New"/>
                  <w:iCs/>
                  <w:noProof/>
                  <w:color w:val="000000"/>
                  <w:sz w:val="18"/>
                  <w:szCs w:val="20"/>
                  <w:lang w:eastAsia="ja-JP" w:bidi="x-none"/>
                </w:rPr>
                <w:t>DataEntryUrlBox</w:t>
              </w:r>
              <w:r w:rsidRPr="00247DDC">
                <w:rPr>
                  <w:rFonts w:eastAsia="Arial"/>
                  <w:iCs/>
                  <w:noProof/>
                  <w:color w:val="000000"/>
                  <w:sz w:val="18"/>
                  <w:szCs w:val="20"/>
                  <w:lang w:eastAsia="ja-JP" w:bidi="x-none"/>
                </w:rPr>
                <w:t>.</w:t>
              </w:r>
            </w:ins>
          </w:p>
        </w:tc>
      </w:tr>
      <w:tr w:rsidR="00DA2724" w:rsidRPr="00247DDC" w14:paraId="5C149B60" w14:textId="77777777" w:rsidTr="00A37EB2">
        <w:trPr>
          <w:jc w:val="center"/>
          <w:ins w:id="1465" w:author="Dimitri Podborski" w:date="2024-12-22T10:07:00Z" w16du:dateUtc="2024-12-22T18:07:00Z"/>
        </w:trPr>
        <w:tc>
          <w:tcPr>
            <w:tcW w:w="607" w:type="dxa"/>
            <w:shd w:val="clear" w:color="auto" w:fill="FFFF00"/>
          </w:tcPr>
          <w:p w14:paraId="4D3FFA2F" w14:textId="77777777" w:rsidR="00DA2724" w:rsidRPr="00247DDC" w:rsidRDefault="00DA2724" w:rsidP="00A37EB2">
            <w:pPr>
              <w:spacing w:after="0" w:line="220" w:lineRule="exact"/>
              <w:jc w:val="left"/>
              <w:rPr>
                <w:ins w:id="1466"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2A6DCC92" w14:textId="77777777" w:rsidR="00DA2724" w:rsidRPr="00247DDC" w:rsidRDefault="00DA2724" w:rsidP="00A37EB2">
            <w:pPr>
              <w:spacing w:after="0" w:line="220" w:lineRule="exact"/>
              <w:jc w:val="left"/>
              <w:rPr>
                <w:ins w:id="1467"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514DBB4E" w14:textId="77777777" w:rsidR="00DA2724" w:rsidRPr="00247DDC" w:rsidRDefault="00DA2724" w:rsidP="00A37EB2">
            <w:pPr>
              <w:spacing w:after="0" w:line="220" w:lineRule="exact"/>
              <w:jc w:val="left"/>
              <w:rPr>
                <w:ins w:id="1468"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2E177701" w14:textId="77777777" w:rsidR="00DA2724" w:rsidRPr="00247DDC" w:rsidRDefault="00DA2724" w:rsidP="00A37EB2">
            <w:pPr>
              <w:spacing w:after="0" w:line="220" w:lineRule="exact"/>
              <w:jc w:val="left"/>
              <w:rPr>
                <w:ins w:id="1469"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shd w:val="clear" w:color="auto" w:fill="FFFF00"/>
          </w:tcPr>
          <w:p w14:paraId="553D28C5" w14:textId="77777777" w:rsidR="00DA2724" w:rsidRPr="00247DDC" w:rsidRDefault="00DA2724" w:rsidP="00A37EB2">
            <w:pPr>
              <w:spacing w:after="0" w:line="220" w:lineRule="exact"/>
              <w:jc w:val="left"/>
              <w:rPr>
                <w:ins w:id="1470" w:author="Dimitri Podborski" w:date="2024-12-22T10:07:00Z" w16du:dateUtc="2024-12-22T18:07:00Z"/>
                <w:rFonts w:ascii="Courier New" w:eastAsia="Arial" w:hAnsi="Courier New" w:cs="Courier New"/>
                <w:noProof/>
                <w:color w:val="000000"/>
                <w:sz w:val="18"/>
                <w:szCs w:val="20"/>
                <w:lang w:val="en-CA" w:eastAsia="ja-JP" w:bidi="x-none"/>
              </w:rPr>
            </w:pPr>
            <w:ins w:id="1471" w:author="Dimitri Podborski" w:date="2024-12-22T10:07:00Z" w16du:dateUtc="2024-12-22T18:07:00Z">
              <w:r w:rsidRPr="00247DDC">
                <w:rPr>
                  <w:rFonts w:ascii="Courier New" w:hAnsi="Courier New" w:cs="Courier New"/>
                  <w:noProof/>
                  <w:szCs w:val="20"/>
                  <w:lang w:eastAsia="ja-JP"/>
                </w:rPr>
                <w:t>stbl</w:t>
              </w:r>
            </w:ins>
          </w:p>
        </w:tc>
        <w:tc>
          <w:tcPr>
            <w:tcW w:w="607" w:type="dxa"/>
            <w:shd w:val="clear" w:color="auto" w:fill="FFFF00"/>
          </w:tcPr>
          <w:p w14:paraId="2651EB61" w14:textId="77777777" w:rsidR="00DA2724" w:rsidRPr="00247DDC" w:rsidRDefault="00DA2724" w:rsidP="00A37EB2">
            <w:pPr>
              <w:spacing w:after="0" w:line="220" w:lineRule="exact"/>
              <w:jc w:val="left"/>
              <w:rPr>
                <w:ins w:id="1472"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2FBFAB9A" w14:textId="77777777" w:rsidR="00DA2724" w:rsidRPr="00247DDC" w:rsidRDefault="00DA2724" w:rsidP="00A37EB2">
            <w:pPr>
              <w:spacing w:after="0" w:line="220" w:lineRule="exact"/>
              <w:jc w:val="left"/>
              <w:rPr>
                <w:ins w:id="1473" w:author="Dimitri Podborski" w:date="2024-12-22T10:07:00Z" w16du:dateUtc="2024-12-22T18:07:00Z"/>
                <w:rFonts w:eastAsia="Arial"/>
                <w:iCs/>
                <w:noProof/>
                <w:color w:val="000000"/>
                <w:sz w:val="18"/>
                <w:szCs w:val="20"/>
                <w:lang w:eastAsia="ja-JP" w:bidi="x-none"/>
              </w:rPr>
            </w:pPr>
            <w:ins w:id="1474" w:author="Dimitri Podborski" w:date="2024-12-22T10:07:00Z" w16du:dateUtc="2024-12-22T18:07:00Z">
              <w:r w:rsidRPr="00247DDC">
                <w:rPr>
                  <w:rFonts w:eastAsia="Arial"/>
                  <w:iCs/>
                  <w:noProof/>
                  <w:color w:val="000000"/>
                  <w:sz w:val="18"/>
                  <w:szCs w:val="20"/>
                  <w:lang w:eastAsia="ja-JP" w:bidi="x-none"/>
                </w:rPr>
                <w:t>-</w:t>
              </w:r>
            </w:ins>
          </w:p>
        </w:tc>
        <w:tc>
          <w:tcPr>
            <w:tcW w:w="5244" w:type="dxa"/>
            <w:shd w:val="clear" w:color="auto" w:fill="FFFF00"/>
          </w:tcPr>
          <w:p w14:paraId="6726F1BC" w14:textId="77777777" w:rsidR="00DA2724" w:rsidRPr="00247DDC" w:rsidRDefault="00DA2724" w:rsidP="00A37EB2">
            <w:pPr>
              <w:spacing w:after="0" w:line="220" w:lineRule="exact"/>
              <w:jc w:val="left"/>
              <w:rPr>
                <w:ins w:id="1475" w:author="Dimitri Podborski" w:date="2024-12-22T10:07:00Z" w16du:dateUtc="2024-12-22T18:07:00Z"/>
                <w:rFonts w:eastAsia="Arial"/>
                <w:iCs/>
                <w:noProof/>
                <w:color w:val="000000"/>
                <w:sz w:val="18"/>
                <w:szCs w:val="20"/>
                <w:lang w:val="en-CA" w:eastAsia="ja-JP" w:bidi="x-none"/>
              </w:rPr>
            </w:pPr>
          </w:p>
        </w:tc>
      </w:tr>
      <w:tr w:rsidR="00DA2724" w:rsidRPr="00247DDC" w14:paraId="3BB9D110" w14:textId="77777777" w:rsidTr="00A37EB2">
        <w:trPr>
          <w:jc w:val="center"/>
          <w:ins w:id="1476" w:author="Dimitri Podborski" w:date="2024-12-22T10:07:00Z" w16du:dateUtc="2024-12-22T18:07:00Z"/>
        </w:trPr>
        <w:tc>
          <w:tcPr>
            <w:tcW w:w="607" w:type="dxa"/>
            <w:shd w:val="clear" w:color="auto" w:fill="FFFF00"/>
          </w:tcPr>
          <w:p w14:paraId="1D99A92A" w14:textId="77777777" w:rsidR="00DA2724" w:rsidRPr="00247DDC" w:rsidRDefault="00DA2724" w:rsidP="00A37EB2">
            <w:pPr>
              <w:spacing w:after="0" w:line="220" w:lineRule="exact"/>
              <w:jc w:val="left"/>
              <w:rPr>
                <w:ins w:id="1477"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2AFB6A54" w14:textId="77777777" w:rsidR="00DA2724" w:rsidRPr="00247DDC" w:rsidRDefault="00DA2724" w:rsidP="00A37EB2">
            <w:pPr>
              <w:spacing w:after="0" w:line="220" w:lineRule="exact"/>
              <w:jc w:val="left"/>
              <w:rPr>
                <w:ins w:id="1478"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0A2AE997" w14:textId="77777777" w:rsidR="00DA2724" w:rsidRPr="00247DDC" w:rsidRDefault="00DA2724" w:rsidP="00A37EB2">
            <w:pPr>
              <w:spacing w:after="0" w:line="220" w:lineRule="exact"/>
              <w:jc w:val="left"/>
              <w:rPr>
                <w:ins w:id="1479"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2B500DDD" w14:textId="77777777" w:rsidR="00DA2724" w:rsidRPr="00247DDC" w:rsidRDefault="00DA2724" w:rsidP="00A37EB2">
            <w:pPr>
              <w:spacing w:after="0" w:line="220" w:lineRule="exact"/>
              <w:jc w:val="left"/>
              <w:rPr>
                <w:ins w:id="1480"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3930A01E" w14:textId="77777777" w:rsidR="00DA2724" w:rsidRPr="00247DDC" w:rsidRDefault="00DA2724" w:rsidP="00A37EB2">
            <w:pPr>
              <w:spacing w:after="0" w:line="220" w:lineRule="exact"/>
              <w:jc w:val="left"/>
              <w:rPr>
                <w:ins w:id="1481"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shd w:val="clear" w:color="auto" w:fill="FFFF00"/>
          </w:tcPr>
          <w:p w14:paraId="197B67A8" w14:textId="77777777" w:rsidR="00DA2724" w:rsidRPr="00247DDC" w:rsidRDefault="00DA2724" w:rsidP="00A37EB2">
            <w:pPr>
              <w:spacing w:after="0" w:line="220" w:lineRule="exact"/>
              <w:jc w:val="left"/>
              <w:rPr>
                <w:ins w:id="1482" w:author="Dimitri Podborski" w:date="2024-12-22T10:07:00Z" w16du:dateUtc="2024-12-22T18:07:00Z"/>
                <w:rFonts w:ascii="Courier New" w:hAnsi="Courier New" w:cs="Courier New"/>
                <w:noProof/>
                <w:szCs w:val="20"/>
                <w:lang w:eastAsia="ja-JP"/>
              </w:rPr>
            </w:pPr>
            <w:ins w:id="1483" w:author="Dimitri Podborski" w:date="2024-12-22T10:07:00Z" w16du:dateUtc="2024-12-22T18:07:00Z">
              <w:r w:rsidRPr="00247DDC">
                <w:rPr>
                  <w:rFonts w:ascii="Courier New" w:hAnsi="Courier New" w:cs="Courier New"/>
                  <w:noProof/>
                  <w:szCs w:val="20"/>
                  <w:lang w:eastAsia="ja-JP"/>
                </w:rPr>
                <w:t>stts</w:t>
              </w:r>
            </w:ins>
          </w:p>
        </w:tc>
        <w:tc>
          <w:tcPr>
            <w:tcW w:w="681" w:type="dxa"/>
            <w:shd w:val="clear" w:color="auto" w:fill="FFFF00"/>
          </w:tcPr>
          <w:p w14:paraId="2E4459D2" w14:textId="77777777" w:rsidR="00DA2724" w:rsidRPr="00247DDC" w:rsidRDefault="00DA2724" w:rsidP="00A37EB2">
            <w:pPr>
              <w:spacing w:after="0" w:line="220" w:lineRule="exact"/>
              <w:jc w:val="left"/>
              <w:rPr>
                <w:ins w:id="1484" w:author="Dimitri Podborski" w:date="2024-12-22T10:07:00Z" w16du:dateUtc="2024-12-22T18:07:00Z"/>
                <w:rFonts w:eastAsia="Arial"/>
                <w:iCs/>
                <w:noProof/>
                <w:color w:val="000000"/>
                <w:sz w:val="18"/>
                <w:szCs w:val="20"/>
                <w:lang w:eastAsia="ja-JP" w:bidi="x-none"/>
              </w:rPr>
            </w:pPr>
            <w:ins w:id="1485" w:author="Dimitri Podborski" w:date="2024-12-22T10:07:00Z" w16du:dateUtc="2024-12-22T18:07:00Z">
              <w:r w:rsidRPr="00247DDC">
                <w:rPr>
                  <w:rFonts w:eastAsia="Arial"/>
                  <w:iCs/>
                  <w:noProof/>
                  <w:color w:val="000000"/>
                  <w:sz w:val="18"/>
                  <w:szCs w:val="20"/>
                  <w:lang w:eastAsia="ja-JP" w:bidi="x-none"/>
                </w:rPr>
                <w:t>0</w:t>
              </w:r>
            </w:ins>
          </w:p>
        </w:tc>
        <w:tc>
          <w:tcPr>
            <w:tcW w:w="5244" w:type="dxa"/>
            <w:shd w:val="clear" w:color="auto" w:fill="FFFF00"/>
          </w:tcPr>
          <w:p w14:paraId="0F369333" w14:textId="77777777" w:rsidR="00DA2724" w:rsidRPr="00247DDC" w:rsidRDefault="00DA2724" w:rsidP="00A37EB2">
            <w:pPr>
              <w:spacing w:after="0" w:line="220" w:lineRule="exact"/>
              <w:jc w:val="left"/>
              <w:rPr>
                <w:ins w:id="1486" w:author="Dimitri Podborski" w:date="2024-12-22T10:07:00Z" w16du:dateUtc="2024-12-22T18:07:00Z"/>
                <w:rFonts w:eastAsia="Arial"/>
                <w:iCs/>
                <w:noProof/>
                <w:color w:val="000000"/>
                <w:sz w:val="18"/>
                <w:szCs w:val="20"/>
                <w:lang w:val="en-CA" w:eastAsia="ja-JP" w:bidi="x-none"/>
              </w:rPr>
            </w:pPr>
          </w:p>
        </w:tc>
      </w:tr>
      <w:tr w:rsidR="00DA2724" w:rsidRPr="00247DDC" w14:paraId="11EFAEBE" w14:textId="77777777" w:rsidTr="00A37EB2">
        <w:trPr>
          <w:jc w:val="center"/>
          <w:ins w:id="1487" w:author="Dimitri Podborski" w:date="2024-12-22T10:07:00Z" w16du:dateUtc="2024-12-22T18:07:00Z"/>
        </w:trPr>
        <w:tc>
          <w:tcPr>
            <w:tcW w:w="607" w:type="dxa"/>
            <w:shd w:val="clear" w:color="auto" w:fill="FFFF00"/>
          </w:tcPr>
          <w:p w14:paraId="62961BDE" w14:textId="77777777" w:rsidR="00DA2724" w:rsidRPr="00247DDC" w:rsidRDefault="00DA2724" w:rsidP="00A37EB2">
            <w:pPr>
              <w:spacing w:after="0" w:line="220" w:lineRule="exact"/>
              <w:jc w:val="left"/>
              <w:rPr>
                <w:ins w:id="1488"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33B7F14F" w14:textId="77777777" w:rsidR="00DA2724" w:rsidRPr="00247DDC" w:rsidRDefault="00DA2724" w:rsidP="00A37EB2">
            <w:pPr>
              <w:spacing w:after="0" w:line="220" w:lineRule="exact"/>
              <w:jc w:val="left"/>
              <w:rPr>
                <w:ins w:id="1489"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32B13F7D" w14:textId="77777777" w:rsidR="00DA2724" w:rsidRPr="00247DDC" w:rsidRDefault="00DA2724" w:rsidP="00A37EB2">
            <w:pPr>
              <w:spacing w:after="0" w:line="220" w:lineRule="exact"/>
              <w:jc w:val="left"/>
              <w:rPr>
                <w:ins w:id="1490"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54DD6571" w14:textId="77777777" w:rsidR="00DA2724" w:rsidRPr="00247DDC" w:rsidRDefault="00DA2724" w:rsidP="00A37EB2">
            <w:pPr>
              <w:spacing w:after="0" w:line="220" w:lineRule="exact"/>
              <w:jc w:val="left"/>
              <w:rPr>
                <w:ins w:id="1491"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4C898162" w14:textId="77777777" w:rsidR="00DA2724" w:rsidRPr="00247DDC" w:rsidRDefault="00DA2724" w:rsidP="00A37EB2">
            <w:pPr>
              <w:spacing w:after="0" w:line="220" w:lineRule="exact"/>
              <w:jc w:val="left"/>
              <w:rPr>
                <w:ins w:id="1492"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shd w:val="clear" w:color="auto" w:fill="FFFF00"/>
          </w:tcPr>
          <w:p w14:paraId="52356491" w14:textId="77777777" w:rsidR="00DA2724" w:rsidRPr="00247DDC" w:rsidRDefault="00DA2724" w:rsidP="00A37EB2">
            <w:pPr>
              <w:spacing w:after="0" w:line="220" w:lineRule="exact"/>
              <w:jc w:val="left"/>
              <w:rPr>
                <w:ins w:id="1493" w:author="Dimitri Podborski" w:date="2024-12-22T10:07:00Z" w16du:dateUtc="2024-12-22T18:07:00Z"/>
                <w:rFonts w:ascii="Courier New" w:hAnsi="Courier New" w:cs="Courier New"/>
                <w:noProof/>
                <w:szCs w:val="20"/>
                <w:lang w:eastAsia="ja-JP"/>
              </w:rPr>
            </w:pPr>
            <w:ins w:id="1494" w:author="Dimitri Podborski" w:date="2024-12-22T10:07:00Z" w16du:dateUtc="2024-12-22T18:07:00Z">
              <w:r w:rsidRPr="00247DDC">
                <w:rPr>
                  <w:rFonts w:ascii="Courier New" w:hAnsi="Courier New" w:cs="Courier New"/>
                  <w:noProof/>
                  <w:szCs w:val="20"/>
                  <w:lang w:eastAsia="ja-JP"/>
                </w:rPr>
                <w:t>stsd</w:t>
              </w:r>
            </w:ins>
          </w:p>
        </w:tc>
        <w:tc>
          <w:tcPr>
            <w:tcW w:w="681" w:type="dxa"/>
            <w:shd w:val="clear" w:color="auto" w:fill="FFFF00"/>
          </w:tcPr>
          <w:p w14:paraId="655FF1F4" w14:textId="77777777" w:rsidR="00DA2724" w:rsidRPr="00247DDC" w:rsidRDefault="00DA2724" w:rsidP="00A37EB2">
            <w:pPr>
              <w:spacing w:after="0" w:line="220" w:lineRule="exact"/>
              <w:jc w:val="left"/>
              <w:rPr>
                <w:ins w:id="1495" w:author="Dimitri Podborski" w:date="2024-12-22T10:07:00Z" w16du:dateUtc="2024-12-22T18:07:00Z"/>
                <w:rFonts w:eastAsia="Arial"/>
                <w:iCs/>
                <w:noProof/>
                <w:color w:val="000000"/>
                <w:sz w:val="18"/>
                <w:szCs w:val="20"/>
                <w:lang w:eastAsia="ja-JP" w:bidi="x-none"/>
              </w:rPr>
            </w:pPr>
            <w:ins w:id="1496" w:author="Dimitri Podborski" w:date="2024-12-22T10:07:00Z" w16du:dateUtc="2024-12-22T18:07:00Z">
              <w:r w:rsidRPr="00247DDC">
                <w:rPr>
                  <w:rFonts w:eastAsia="Arial"/>
                  <w:iCs/>
                  <w:noProof/>
                  <w:color w:val="000000"/>
                  <w:sz w:val="18"/>
                  <w:szCs w:val="20"/>
                  <w:lang w:eastAsia="ja-JP" w:bidi="x-none"/>
                </w:rPr>
                <w:t>0</w:t>
              </w:r>
            </w:ins>
          </w:p>
        </w:tc>
        <w:tc>
          <w:tcPr>
            <w:tcW w:w="5244" w:type="dxa"/>
            <w:shd w:val="clear" w:color="auto" w:fill="FFFF00"/>
          </w:tcPr>
          <w:p w14:paraId="2CD21155" w14:textId="77777777" w:rsidR="00DA2724" w:rsidRPr="00247DDC" w:rsidRDefault="00DA2724" w:rsidP="00A37EB2">
            <w:pPr>
              <w:spacing w:after="0" w:line="220" w:lineRule="exact"/>
              <w:jc w:val="left"/>
              <w:rPr>
                <w:ins w:id="1497" w:author="Dimitri Podborski" w:date="2024-12-22T10:07:00Z" w16du:dateUtc="2024-12-22T18:07:00Z"/>
                <w:rFonts w:eastAsia="Arial"/>
                <w:iCs/>
                <w:noProof/>
                <w:color w:val="000000"/>
                <w:sz w:val="18"/>
                <w:szCs w:val="20"/>
                <w:lang w:eastAsia="ja-JP" w:bidi="x-none"/>
              </w:rPr>
            </w:pPr>
          </w:p>
        </w:tc>
      </w:tr>
      <w:tr w:rsidR="00DA2724" w:rsidRPr="00247DDC" w14:paraId="3EE68068" w14:textId="77777777" w:rsidTr="00A37EB2">
        <w:trPr>
          <w:jc w:val="center"/>
          <w:ins w:id="1498" w:author="Dimitri Podborski" w:date="2024-12-22T10:07:00Z" w16du:dateUtc="2024-12-22T18:07:00Z"/>
        </w:trPr>
        <w:tc>
          <w:tcPr>
            <w:tcW w:w="607" w:type="dxa"/>
            <w:shd w:val="clear" w:color="auto" w:fill="FFFF00"/>
          </w:tcPr>
          <w:p w14:paraId="330F5FBA" w14:textId="77777777" w:rsidR="00DA2724" w:rsidRPr="00247DDC" w:rsidRDefault="00DA2724" w:rsidP="00A37EB2">
            <w:pPr>
              <w:spacing w:after="0" w:line="220" w:lineRule="exact"/>
              <w:jc w:val="left"/>
              <w:rPr>
                <w:ins w:id="1499" w:author="Dimitri Podborski" w:date="2024-12-22T10:07:00Z" w16du:dateUtc="2024-12-22T18:07:00Z"/>
                <w:rFonts w:ascii="Courier New" w:eastAsia="Arial" w:hAnsi="Courier New" w:cs="Courier New"/>
                <w:noProof/>
                <w:color w:val="000000"/>
                <w:sz w:val="18"/>
                <w:szCs w:val="20"/>
                <w:lang w:val="fr-FR" w:eastAsia="ja-JP" w:bidi="x-none"/>
              </w:rPr>
            </w:pPr>
          </w:p>
        </w:tc>
        <w:tc>
          <w:tcPr>
            <w:tcW w:w="607" w:type="dxa"/>
            <w:shd w:val="clear" w:color="auto" w:fill="FFFF00"/>
          </w:tcPr>
          <w:p w14:paraId="6FD83EF4" w14:textId="77777777" w:rsidR="00DA2724" w:rsidRPr="00247DDC" w:rsidRDefault="00DA2724" w:rsidP="00A37EB2">
            <w:pPr>
              <w:spacing w:after="0" w:line="220" w:lineRule="exact"/>
              <w:jc w:val="left"/>
              <w:rPr>
                <w:ins w:id="1500" w:author="Dimitri Podborski" w:date="2024-12-22T10:07:00Z" w16du:dateUtc="2024-12-22T18:07:00Z"/>
                <w:rFonts w:ascii="Courier New" w:eastAsia="Arial" w:hAnsi="Courier New" w:cs="Courier New"/>
                <w:noProof/>
                <w:color w:val="000000"/>
                <w:sz w:val="18"/>
                <w:szCs w:val="20"/>
                <w:lang w:val="fr-FR" w:eastAsia="ja-JP" w:bidi="x-none"/>
              </w:rPr>
            </w:pPr>
          </w:p>
        </w:tc>
        <w:tc>
          <w:tcPr>
            <w:tcW w:w="607" w:type="dxa"/>
            <w:shd w:val="clear" w:color="auto" w:fill="FFFF00"/>
          </w:tcPr>
          <w:p w14:paraId="55F4156B" w14:textId="77777777" w:rsidR="00DA2724" w:rsidRPr="00247DDC" w:rsidRDefault="00DA2724" w:rsidP="00A37EB2">
            <w:pPr>
              <w:spacing w:after="0" w:line="220" w:lineRule="exact"/>
              <w:jc w:val="left"/>
              <w:rPr>
                <w:ins w:id="1501" w:author="Dimitri Podborski" w:date="2024-12-22T10:07:00Z" w16du:dateUtc="2024-12-22T18:07:00Z"/>
                <w:rFonts w:ascii="Courier New" w:eastAsia="Arial" w:hAnsi="Courier New" w:cs="Courier New"/>
                <w:noProof/>
                <w:color w:val="000000"/>
                <w:sz w:val="18"/>
                <w:szCs w:val="20"/>
                <w:lang w:val="fr-FR" w:eastAsia="ja-JP" w:bidi="x-none"/>
              </w:rPr>
            </w:pPr>
          </w:p>
        </w:tc>
        <w:tc>
          <w:tcPr>
            <w:tcW w:w="607" w:type="dxa"/>
            <w:shd w:val="clear" w:color="auto" w:fill="FFFF00"/>
          </w:tcPr>
          <w:p w14:paraId="0FE6909A" w14:textId="77777777" w:rsidR="00DA2724" w:rsidRPr="00247DDC" w:rsidRDefault="00DA2724" w:rsidP="00A37EB2">
            <w:pPr>
              <w:spacing w:after="0" w:line="220" w:lineRule="exact"/>
              <w:jc w:val="left"/>
              <w:rPr>
                <w:ins w:id="1502" w:author="Dimitri Podborski" w:date="2024-12-22T10:07:00Z" w16du:dateUtc="2024-12-22T18:07:00Z"/>
                <w:rFonts w:ascii="Courier New" w:eastAsia="Arial" w:hAnsi="Courier New" w:cs="Courier New"/>
                <w:noProof/>
                <w:color w:val="000000"/>
                <w:sz w:val="18"/>
                <w:szCs w:val="20"/>
                <w:lang w:val="fr-FR" w:eastAsia="ja-JP" w:bidi="x-none"/>
              </w:rPr>
            </w:pPr>
          </w:p>
        </w:tc>
        <w:tc>
          <w:tcPr>
            <w:tcW w:w="607" w:type="dxa"/>
            <w:shd w:val="clear" w:color="auto" w:fill="FFFF00"/>
          </w:tcPr>
          <w:p w14:paraId="1B46188C" w14:textId="77777777" w:rsidR="00DA2724" w:rsidRPr="00247DDC" w:rsidRDefault="00DA2724" w:rsidP="00A37EB2">
            <w:pPr>
              <w:spacing w:after="0" w:line="220" w:lineRule="exact"/>
              <w:jc w:val="left"/>
              <w:rPr>
                <w:ins w:id="1503"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shd w:val="clear" w:color="auto" w:fill="FFFF00"/>
          </w:tcPr>
          <w:p w14:paraId="6B2879F7" w14:textId="77777777" w:rsidR="00DA2724" w:rsidRPr="00247DDC" w:rsidRDefault="00DA2724" w:rsidP="00A37EB2">
            <w:pPr>
              <w:spacing w:after="0" w:line="220" w:lineRule="exact"/>
              <w:jc w:val="left"/>
              <w:rPr>
                <w:ins w:id="1504" w:author="Dimitri Podborski" w:date="2024-12-22T10:07:00Z" w16du:dateUtc="2024-12-22T18:07:00Z"/>
                <w:rFonts w:ascii="Courier New" w:hAnsi="Courier New" w:cs="Courier New"/>
                <w:noProof/>
                <w:szCs w:val="20"/>
                <w:lang w:eastAsia="ja-JP"/>
              </w:rPr>
            </w:pPr>
            <w:ins w:id="1505" w:author="Dimitri Podborski" w:date="2024-12-22T10:07:00Z" w16du:dateUtc="2024-12-22T18:07:00Z">
              <w:r w:rsidRPr="00247DDC">
                <w:rPr>
                  <w:rFonts w:ascii="Courier New" w:hAnsi="Courier New" w:cs="Courier New"/>
                  <w:noProof/>
                  <w:szCs w:val="20"/>
                  <w:lang w:eastAsia="ja-JP"/>
                </w:rPr>
                <w:t>stsz</w:t>
              </w:r>
            </w:ins>
          </w:p>
        </w:tc>
        <w:tc>
          <w:tcPr>
            <w:tcW w:w="681" w:type="dxa"/>
            <w:shd w:val="clear" w:color="auto" w:fill="FFFF00"/>
          </w:tcPr>
          <w:p w14:paraId="0ADBE109" w14:textId="77777777" w:rsidR="00DA2724" w:rsidRPr="00247DDC" w:rsidRDefault="00DA2724" w:rsidP="00A37EB2">
            <w:pPr>
              <w:spacing w:after="0" w:line="220" w:lineRule="exact"/>
              <w:jc w:val="left"/>
              <w:rPr>
                <w:ins w:id="1506" w:author="Dimitri Podborski" w:date="2024-12-22T10:07:00Z" w16du:dateUtc="2024-12-22T18:07:00Z"/>
                <w:rFonts w:eastAsia="Arial"/>
                <w:iCs/>
                <w:noProof/>
                <w:color w:val="000000"/>
                <w:sz w:val="18"/>
                <w:szCs w:val="20"/>
                <w:lang w:eastAsia="ja-JP" w:bidi="x-none"/>
              </w:rPr>
            </w:pPr>
            <w:ins w:id="1507" w:author="Dimitri Podborski" w:date="2024-12-22T10:07:00Z" w16du:dateUtc="2024-12-22T18:07:00Z">
              <w:r w:rsidRPr="00247DDC">
                <w:rPr>
                  <w:rFonts w:eastAsia="Arial"/>
                  <w:iCs/>
                  <w:noProof/>
                  <w:color w:val="000000"/>
                  <w:sz w:val="18"/>
                  <w:szCs w:val="20"/>
                  <w:lang w:eastAsia="ja-JP" w:bidi="x-none"/>
                </w:rPr>
                <w:t>0</w:t>
              </w:r>
            </w:ins>
          </w:p>
        </w:tc>
        <w:tc>
          <w:tcPr>
            <w:tcW w:w="5244" w:type="dxa"/>
            <w:shd w:val="clear" w:color="auto" w:fill="FFFF00"/>
          </w:tcPr>
          <w:p w14:paraId="3054C3C1" w14:textId="77777777" w:rsidR="00DA2724" w:rsidRPr="00247DDC" w:rsidRDefault="00DA2724" w:rsidP="00A37EB2">
            <w:pPr>
              <w:spacing w:after="0" w:line="220" w:lineRule="exact"/>
              <w:jc w:val="left"/>
              <w:rPr>
                <w:ins w:id="1508" w:author="Dimitri Podborski" w:date="2024-12-22T10:07:00Z" w16du:dateUtc="2024-12-22T18:07:00Z"/>
                <w:rFonts w:eastAsia="Arial"/>
                <w:iCs/>
                <w:noProof/>
                <w:color w:val="000000"/>
                <w:sz w:val="18"/>
                <w:szCs w:val="20"/>
                <w:lang w:val="en-CA" w:eastAsia="ja-JP" w:bidi="x-none"/>
              </w:rPr>
            </w:pPr>
            <w:ins w:id="1509" w:author="Dimitri Podborski" w:date="2024-12-22T10:07:00Z" w16du:dateUtc="2024-12-22T18:07:00Z">
              <w:r w:rsidRPr="00247DDC">
                <w:rPr>
                  <w:rFonts w:eastAsia="Arial"/>
                  <w:iCs/>
                  <w:noProof/>
                  <w:color w:val="000000"/>
                  <w:sz w:val="18"/>
                  <w:szCs w:val="20"/>
                  <w:lang w:val="en-CA" w:eastAsia="ja-JP" w:bidi="x-none"/>
                </w:rPr>
                <w:t xml:space="preserve">Either </w:t>
              </w:r>
              <w:r w:rsidRPr="00247DDC">
                <w:rPr>
                  <w:rFonts w:ascii="Courier New" w:eastAsia="Arial" w:hAnsi="Courier New" w:cs="Courier New"/>
                  <w:iCs/>
                  <w:noProof/>
                  <w:color w:val="000000"/>
                  <w:sz w:val="18"/>
                  <w:szCs w:val="20"/>
                  <w:lang w:val="en-CA" w:eastAsia="ja-JP" w:bidi="x-none"/>
                </w:rPr>
                <w:t>SampleSizeBox</w:t>
              </w:r>
              <w:r w:rsidRPr="00247DDC">
                <w:rPr>
                  <w:rFonts w:eastAsia="Arial"/>
                  <w:iCs/>
                  <w:noProof/>
                  <w:color w:val="000000"/>
                  <w:sz w:val="18"/>
                  <w:szCs w:val="20"/>
                  <w:lang w:val="en-CA" w:eastAsia="ja-JP" w:bidi="x-none"/>
                </w:rPr>
                <w:t xml:space="preserve"> (</w:t>
              </w:r>
              <w:r w:rsidRPr="00247DDC">
                <w:rPr>
                  <w:rFonts w:ascii="Courier New" w:eastAsia="Arial" w:hAnsi="Courier New" w:cs="Courier New"/>
                  <w:iCs/>
                  <w:noProof/>
                  <w:color w:val="000000"/>
                  <w:sz w:val="18"/>
                  <w:szCs w:val="20"/>
                  <w:lang w:val="en-CA" w:eastAsia="ja-JP" w:bidi="x-none"/>
                </w:rPr>
                <w:t>'stsz'</w:t>
              </w:r>
              <w:r w:rsidRPr="00247DDC">
                <w:rPr>
                  <w:rFonts w:eastAsia="Arial"/>
                  <w:iCs/>
                  <w:noProof/>
                  <w:color w:val="000000"/>
                  <w:sz w:val="18"/>
                  <w:szCs w:val="20"/>
                  <w:lang w:val="en-CA" w:eastAsia="ja-JP" w:bidi="x-none"/>
                </w:rPr>
                <w:t xml:space="preserve">) or </w:t>
              </w:r>
              <w:r w:rsidRPr="00247DDC">
                <w:rPr>
                  <w:rFonts w:ascii="Courier New" w:eastAsia="Arial" w:hAnsi="Courier New" w:cs="Courier New"/>
                  <w:iCs/>
                  <w:noProof/>
                  <w:color w:val="000000"/>
                  <w:sz w:val="18"/>
                  <w:szCs w:val="20"/>
                  <w:lang w:val="en-CA" w:eastAsia="ja-JP" w:bidi="x-none"/>
                </w:rPr>
                <w:t>CompactSampleSizeBox</w:t>
              </w:r>
              <w:r w:rsidRPr="00247DDC">
                <w:rPr>
                  <w:rFonts w:eastAsia="Arial"/>
                  <w:iCs/>
                  <w:noProof/>
                  <w:color w:val="000000"/>
                  <w:sz w:val="18"/>
                  <w:szCs w:val="20"/>
                  <w:lang w:val="en-CA" w:eastAsia="ja-JP" w:bidi="x-none"/>
                </w:rPr>
                <w:t xml:space="preserve"> (</w:t>
              </w:r>
              <w:r w:rsidRPr="00247DDC">
                <w:rPr>
                  <w:rFonts w:ascii="Courier New" w:eastAsia="Arial" w:hAnsi="Courier New" w:cs="Courier New"/>
                  <w:iCs/>
                  <w:noProof/>
                  <w:color w:val="000000"/>
                  <w:sz w:val="18"/>
                  <w:szCs w:val="20"/>
                  <w:lang w:val="en-CA" w:eastAsia="ja-JP" w:bidi="x-none"/>
                </w:rPr>
                <w:t>'stz2'</w:t>
              </w:r>
              <w:r w:rsidRPr="00247DDC">
                <w:rPr>
                  <w:rFonts w:eastAsia="Arial"/>
                  <w:iCs/>
                  <w:noProof/>
                  <w:color w:val="000000"/>
                  <w:sz w:val="18"/>
                  <w:szCs w:val="20"/>
                  <w:lang w:val="en-CA" w:eastAsia="ja-JP" w:bidi="x-none"/>
                </w:rPr>
                <w:t xml:space="preserve">) shall be present within the </w:t>
              </w:r>
              <w:r w:rsidRPr="00247DDC">
                <w:rPr>
                  <w:rFonts w:ascii="Courier New" w:eastAsia="Arial" w:hAnsi="Courier New" w:cs="Courier New"/>
                  <w:iCs/>
                  <w:noProof/>
                  <w:color w:val="000000"/>
                  <w:sz w:val="18"/>
                  <w:szCs w:val="20"/>
                  <w:lang w:val="en-CA" w:eastAsia="ja-JP" w:bidi="x-none"/>
                </w:rPr>
                <w:t>'stbl'</w:t>
              </w:r>
              <w:r w:rsidRPr="00247DDC">
                <w:rPr>
                  <w:rFonts w:eastAsia="Arial"/>
                  <w:iCs/>
                  <w:noProof/>
                  <w:color w:val="000000"/>
                  <w:sz w:val="18"/>
                  <w:szCs w:val="20"/>
                  <w:lang w:val="en-CA" w:eastAsia="ja-JP" w:bidi="x-none"/>
                </w:rPr>
                <w:t xml:space="preserve"> box.</w:t>
              </w:r>
            </w:ins>
          </w:p>
        </w:tc>
      </w:tr>
      <w:tr w:rsidR="00DA2724" w:rsidRPr="00247DDC" w14:paraId="3D49668E" w14:textId="77777777" w:rsidTr="00A37EB2">
        <w:trPr>
          <w:jc w:val="center"/>
          <w:ins w:id="1510" w:author="Dimitri Podborski" w:date="2024-12-22T10:07:00Z" w16du:dateUtc="2024-12-22T18:07:00Z"/>
        </w:trPr>
        <w:tc>
          <w:tcPr>
            <w:tcW w:w="607" w:type="dxa"/>
            <w:tcBorders>
              <w:top w:val="single" w:sz="4" w:space="0" w:color="auto"/>
              <w:left w:val="single" w:sz="4" w:space="0" w:color="auto"/>
              <w:bottom w:val="single" w:sz="4" w:space="0" w:color="auto"/>
              <w:right w:val="single" w:sz="4" w:space="0" w:color="auto"/>
            </w:tcBorders>
            <w:shd w:val="clear" w:color="auto" w:fill="FFFF00"/>
          </w:tcPr>
          <w:p w14:paraId="2BD8DF96" w14:textId="77777777" w:rsidR="00DA2724" w:rsidRPr="00247DDC" w:rsidRDefault="00DA2724" w:rsidP="00A37EB2">
            <w:pPr>
              <w:spacing w:after="0" w:line="220" w:lineRule="exact"/>
              <w:jc w:val="left"/>
              <w:rPr>
                <w:ins w:id="1511"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shd w:val="clear" w:color="auto" w:fill="FFFF00"/>
          </w:tcPr>
          <w:p w14:paraId="3A06541C" w14:textId="77777777" w:rsidR="00DA2724" w:rsidRPr="00247DDC" w:rsidRDefault="00DA2724" w:rsidP="00A37EB2">
            <w:pPr>
              <w:spacing w:after="0" w:line="220" w:lineRule="exact"/>
              <w:jc w:val="left"/>
              <w:rPr>
                <w:ins w:id="1512"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shd w:val="clear" w:color="auto" w:fill="FFFF00"/>
          </w:tcPr>
          <w:p w14:paraId="1FD58F1D" w14:textId="77777777" w:rsidR="00DA2724" w:rsidRPr="00247DDC" w:rsidRDefault="00DA2724" w:rsidP="00A37EB2">
            <w:pPr>
              <w:spacing w:after="0" w:line="220" w:lineRule="exact"/>
              <w:jc w:val="left"/>
              <w:rPr>
                <w:ins w:id="1513"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shd w:val="clear" w:color="auto" w:fill="FFFF00"/>
          </w:tcPr>
          <w:p w14:paraId="5EE01650" w14:textId="77777777" w:rsidR="00DA2724" w:rsidRPr="00247DDC" w:rsidRDefault="00DA2724" w:rsidP="00A37EB2">
            <w:pPr>
              <w:spacing w:after="0" w:line="220" w:lineRule="exact"/>
              <w:jc w:val="left"/>
              <w:rPr>
                <w:ins w:id="1514"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shd w:val="clear" w:color="auto" w:fill="FFFF00"/>
          </w:tcPr>
          <w:p w14:paraId="55C4DF8A" w14:textId="77777777" w:rsidR="00DA2724" w:rsidRPr="00247DDC" w:rsidRDefault="00DA2724" w:rsidP="00A37EB2">
            <w:pPr>
              <w:spacing w:after="0" w:line="220" w:lineRule="exact"/>
              <w:jc w:val="left"/>
              <w:rPr>
                <w:ins w:id="1515"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shd w:val="clear" w:color="auto" w:fill="FFFF00"/>
          </w:tcPr>
          <w:p w14:paraId="7CC0A139" w14:textId="77777777" w:rsidR="00DA2724" w:rsidRPr="00247DDC" w:rsidRDefault="00DA2724" w:rsidP="00A37EB2">
            <w:pPr>
              <w:spacing w:after="0" w:line="220" w:lineRule="exact"/>
              <w:jc w:val="left"/>
              <w:rPr>
                <w:ins w:id="1516" w:author="Dimitri Podborski" w:date="2024-12-22T10:07:00Z" w16du:dateUtc="2024-12-22T18:07:00Z"/>
                <w:rFonts w:ascii="Courier New" w:hAnsi="Courier New" w:cs="Courier New"/>
                <w:noProof/>
                <w:szCs w:val="20"/>
                <w:lang w:eastAsia="ja-JP"/>
              </w:rPr>
            </w:pPr>
            <w:ins w:id="1517" w:author="Dimitri Podborski" w:date="2024-12-22T10:07:00Z" w16du:dateUtc="2024-12-22T18:07:00Z">
              <w:r w:rsidRPr="00247DDC">
                <w:rPr>
                  <w:rFonts w:ascii="Courier New" w:hAnsi="Courier New" w:cs="Courier New"/>
                  <w:noProof/>
                  <w:szCs w:val="20"/>
                  <w:lang w:eastAsia="ja-JP"/>
                </w:rPr>
                <w:t>stz2</w:t>
              </w:r>
            </w:ins>
          </w:p>
        </w:tc>
        <w:tc>
          <w:tcPr>
            <w:tcW w:w="681" w:type="dxa"/>
            <w:tcBorders>
              <w:top w:val="single" w:sz="4" w:space="0" w:color="auto"/>
              <w:left w:val="single" w:sz="4" w:space="0" w:color="auto"/>
              <w:bottom w:val="single" w:sz="4" w:space="0" w:color="auto"/>
              <w:right w:val="single" w:sz="4" w:space="0" w:color="auto"/>
            </w:tcBorders>
            <w:shd w:val="clear" w:color="auto" w:fill="FFFF00"/>
          </w:tcPr>
          <w:p w14:paraId="04F5FDB9" w14:textId="77777777" w:rsidR="00DA2724" w:rsidRPr="00247DDC" w:rsidRDefault="00DA2724" w:rsidP="00A37EB2">
            <w:pPr>
              <w:spacing w:after="0" w:line="220" w:lineRule="exact"/>
              <w:jc w:val="left"/>
              <w:rPr>
                <w:ins w:id="1518" w:author="Dimitri Podborski" w:date="2024-12-22T10:07:00Z" w16du:dateUtc="2024-12-22T18:07:00Z"/>
                <w:rFonts w:eastAsia="Arial"/>
                <w:iCs/>
                <w:noProof/>
                <w:color w:val="000000"/>
                <w:sz w:val="18"/>
                <w:szCs w:val="20"/>
                <w:lang w:eastAsia="ja-JP" w:bidi="x-none"/>
              </w:rPr>
            </w:pPr>
            <w:ins w:id="1519" w:author="Dimitri Podborski" w:date="2024-12-22T10:07:00Z" w16du:dateUtc="2024-12-22T18:07:00Z">
              <w:r w:rsidRPr="00247DDC">
                <w:rPr>
                  <w:rFonts w:eastAsia="Arial"/>
                  <w:iCs/>
                  <w:noProof/>
                  <w:color w:val="000000"/>
                  <w:sz w:val="18"/>
                  <w:szCs w:val="20"/>
                  <w:lang w:eastAsia="ja-JP" w:bidi="x-none"/>
                </w:rPr>
                <w:t>0</w:t>
              </w:r>
            </w:ins>
          </w:p>
        </w:tc>
        <w:tc>
          <w:tcPr>
            <w:tcW w:w="5244" w:type="dxa"/>
            <w:tcBorders>
              <w:top w:val="single" w:sz="4" w:space="0" w:color="auto"/>
              <w:left w:val="single" w:sz="4" w:space="0" w:color="auto"/>
              <w:bottom w:val="single" w:sz="4" w:space="0" w:color="auto"/>
              <w:right w:val="single" w:sz="4" w:space="0" w:color="auto"/>
            </w:tcBorders>
            <w:shd w:val="clear" w:color="auto" w:fill="FFFF00"/>
          </w:tcPr>
          <w:p w14:paraId="6C1358FA" w14:textId="77777777" w:rsidR="00DA2724" w:rsidRPr="00247DDC" w:rsidRDefault="00DA2724" w:rsidP="00A37EB2">
            <w:pPr>
              <w:spacing w:after="0" w:line="220" w:lineRule="exact"/>
              <w:jc w:val="left"/>
              <w:rPr>
                <w:ins w:id="1520" w:author="Dimitri Podborski" w:date="2024-12-22T10:07:00Z" w16du:dateUtc="2024-12-22T18:07:00Z"/>
                <w:rFonts w:eastAsia="Arial"/>
                <w:iCs/>
                <w:noProof/>
                <w:color w:val="000000"/>
                <w:sz w:val="18"/>
                <w:szCs w:val="20"/>
                <w:lang w:val="en-CA" w:eastAsia="ja-JP" w:bidi="x-none"/>
              </w:rPr>
            </w:pPr>
            <w:ins w:id="1521" w:author="Dimitri Podborski" w:date="2024-12-22T10:07:00Z" w16du:dateUtc="2024-12-22T18:07:00Z">
              <w:r w:rsidRPr="00247DDC">
                <w:rPr>
                  <w:rFonts w:eastAsia="Arial"/>
                  <w:iCs/>
                  <w:noProof/>
                  <w:color w:val="000000"/>
                  <w:sz w:val="18"/>
                  <w:szCs w:val="20"/>
                  <w:lang w:val="en-CA" w:eastAsia="ja-JP" w:bidi="x-none"/>
                </w:rPr>
                <w:t xml:space="preserve">Either </w:t>
              </w:r>
              <w:r w:rsidRPr="00247DDC">
                <w:rPr>
                  <w:rFonts w:ascii="Courier New" w:eastAsia="Arial" w:hAnsi="Courier New" w:cs="Courier New"/>
                  <w:iCs/>
                  <w:noProof/>
                  <w:color w:val="000000"/>
                  <w:sz w:val="18"/>
                  <w:szCs w:val="20"/>
                  <w:lang w:val="en-CA" w:eastAsia="ja-JP" w:bidi="x-none"/>
                </w:rPr>
                <w:t>SampleSizeBox</w:t>
              </w:r>
              <w:r w:rsidRPr="00247DDC">
                <w:rPr>
                  <w:rFonts w:eastAsia="Arial"/>
                  <w:iCs/>
                  <w:noProof/>
                  <w:color w:val="000000"/>
                  <w:sz w:val="18"/>
                  <w:szCs w:val="20"/>
                  <w:lang w:val="en-CA" w:eastAsia="ja-JP" w:bidi="x-none"/>
                </w:rPr>
                <w:t xml:space="preserve"> (</w:t>
              </w:r>
              <w:r w:rsidRPr="00247DDC">
                <w:rPr>
                  <w:rFonts w:ascii="Courier New" w:eastAsia="Arial" w:hAnsi="Courier New" w:cs="Courier New"/>
                  <w:iCs/>
                  <w:noProof/>
                  <w:color w:val="000000"/>
                  <w:sz w:val="18"/>
                  <w:szCs w:val="20"/>
                  <w:lang w:val="en-CA" w:eastAsia="ja-JP" w:bidi="x-none"/>
                </w:rPr>
                <w:t>'stsz'</w:t>
              </w:r>
              <w:r w:rsidRPr="00247DDC">
                <w:rPr>
                  <w:rFonts w:eastAsia="Arial"/>
                  <w:iCs/>
                  <w:noProof/>
                  <w:color w:val="000000"/>
                  <w:sz w:val="18"/>
                  <w:szCs w:val="20"/>
                  <w:lang w:val="en-CA" w:eastAsia="ja-JP" w:bidi="x-none"/>
                </w:rPr>
                <w:t xml:space="preserve">) or </w:t>
              </w:r>
              <w:r w:rsidRPr="00247DDC">
                <w:rPr>
                  <w:rFonts w:ascii="Courier New" w:eastAsia="Arial" w:hAnsi="Courier New" w:cs="Courier New"/>
                  <w:iCs/>
                  <w:noProof/>
                  <w:color w:val="000000"/>
                  <w:sz w:val="18"/>
                  <w:szCs w:val="20"/>
                  <w:lang w:val="en-CA" w:eastAsia="ja-JP" w:bidi="x-none"/>
                </w:rPr>
                <w:t>CompactSampleSizeBox</w:t>
              </w:r>
              <w:r w:rsidRPr="00247DDC">
                <w:rPr>
                  <w:rFonts w:eastAsia="Arial"/>
                  <w:iCs/>
                  <w:noProof/>
                  <w:color w:val="000000"/>
                  <w:sz w:val="18"/>
                  <w:szCs w:val="20"/>
                  <w:lang w:val="en-CA" w:eastAsia="ja-JP" w:bidi="x-none"/>
                </w:rPr>
                <w:t xml:space="preserve"> (</w:t>
              </w:r>
              <w:r w:rsidRPr="00247DDC">
                <w:rPr>
                  <w:rFonts w:ascii="Courier New" w:eastAsia="Arial" w:hAnsi="Courier New" w:cs="Courier New"/>
                  <w:iCs/>
                  <w:noProof/>
                  <w:color w:val="000000"/>
                  <w:sz w:val="18"/>
                  <w:szCs w:val="20"/>
                  <w:lang w:val="en-CA" w:eastAsia="ja-JP" w:bidi="x-none"/>
                </w:rPr>
                <w:t>'stz2'</w:t>
              </w:r>
              <w:r w:rsidRPr="00247DDC">
                <w:rPr>
                  <w:rFonts w:eastAsia="Arial"/>
                  <w:iCs/>
                  <w:noProof/>
                  <w:color w:val="000000"/>
                  <w:sz w:val="18"/>
                  <w:szCs w:val="20"/>
                  <w:lang w:val="en-CA" w:eastAsia="ja-JP" w:bidi="x-none"/>
                </w:rPr>
                <w:t xml:space="preserve">) shall be present within the </w:t>
              </w:r>
              <w:r w:rsidRPr="00247DDC">
                <w:rPr>
                  <w:rFonts w:ascii="Courier New" w:eastAsia="Arial" w:hAnsi="Courier New" w:cs="Courier New"/>
                  <w:iCs/>
                  <w:noProof/>
                  <w:color w:val="000000"/>
                  <w:sz w:val="18"/>
                  <w:szCs w:val="20"/>
                  <w:lang w:val="en-CA" w:eastAsia="ja-JP" w:bidi="x-none"/>
                </w:rPr>
                <w:t>'stbl'</w:t>
              </w:r>
              <w:r w:rsidRPr="00247DDC">
                <w:rPr>
                  <w:rFonts w:eastAsia="Arial"/>
                  <w:iCs/>
                  <w:noProof/>
                  <w:color w:val="000000"/>
                  <w:sz w:val="18"/>
                  <w:szCs w:val="20"/>
                  <w:lang w:val="en-CA" w:eastAsia="ja-JP" w:bidi="x-none"/>
                </w:rPr>
                <w:t xml:space="preserve"> box.</w:t>
              </w:r>
            </w:ins>
          </w:p>
        </w:tc>
      </w:tr>
      <w:tr w:rsidR="00DA2724" w:rsidRPr="00247DDC" w14:paraId="09081BCB" w14:textId="77777777" w:rsidTr="00A37EB2">
        <w:trPr>
          <w:jc w:val="center"/>
          <w:ins w:id="1522" w:author="Dimitri Podborski" w:date="2024-12-22T10:07:00Z" w16du:dateUtc="2024-12-22T18:07:00Z"/>
        </w:trPr>
        <w:tc>
          <w:tcPr>
            <w:tcW w:w="607" w:type="dxa"/>
            <w:shd w:val="clear" w:color="auto" w:fill="FFFF00"/>
          </w:tcPr>
          <w:p w14:paraId="43F03977" w14:textId="77777777" w:rsidR="00DA2724" w:rsidRPr="00247DDC" w:rsidRDefault="00DA2724" w:rsidP="00A37EB2">
            <w:pPr>
              <w:spacing w:after="0" w:line="220" w:lineRule="exact"/>
              <w:jc w:val="left"/>
              <w:rPr>
                <w:ins w:id="1523"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71D968F0" w14:textId="77777777" w:rsidR="00DA2724" w:rsidRPr="00247DDC" w:rsidRDefault="00DA2724" w:rsidP="00A37EB2">
            <w:pPr>
              <w:spacing w:after="0" w:line="220" w:lineRule="exact"/>
              <w:jc w:val="left"/>
              <w:rPr>
                <w:ins w:id="1524"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3C9BAFCE" w14:textId="77777777" w:rsidR="00DA2724" w:rsidRPr="00247DDC" w:rsidRDefault="00DA2724" w:rsidP="00A37EB2">
            <w:pPr>
              <w:spacing w:after="0" w:line="220" w:lineRule="exact"/>
              <w:jc w:val="left"/>
              <w:rPr>
                <w:ins w:id="1525"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3BB44BFA" w14:textId="77777777" w:rsidR="00DA2724" w:rsidRPr="00247DDC" w:rsidRDefault="00DA2724" w:rsidP="00A37EB2">
            <w:pPr>
              <w:spacing w:after="0" w:line="220" w:lineRule="exact"/>
              <w:jc w:val="left"/>
              <w:rPr>
                <w:ins w:id="1526"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0ED37D01" w14:textId="77777777" w:rsidR="00DA2724" w:rsidRPr="00247DDC" w:rsidRDefault="00DA2724" w:rsidP="00A37EB2">
            <w:pPr>
              <w:spacing w:after="0" w:line="220" w:lineRule="exact"/>
              <w:jc w:val="left"/>
              <w:rPr>
                <w:ins w:id="1527"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shd w:val="clear" w:color="auto" w:fill="FFFF00"/>
          </w:tcPr>
          <w:p w14:paraId="626F5844" w14:textId="77777777" w:rsidR="00DA2724" w:rsidRPr="00247DDC" w:rsidRDefault="00DA2724" w:rsidP="00A37EB2">
            <w:pPr>
              <w:spacing w:after="0" w:line="220" w:lineRule="exact"/>
              <w:jc w:val="left"/>
              <w:rPr>
                <w:ins w:id="1528" w:author="Dimitri Podborski" w:date="2024-12-22T10:07:00Z" w16du:dateUtc="2024-12-22T18:07:00Z"/>
                <w:rFonts w:ascii="Courier New" w:hAnsi="Courier New" w:cs="Courier New"/>
                <w:noProof/>
                <w:szCs w:val="20"/>
                <w:lang w:eastAsia="ja-JP"/>
              </w:rPr>
            </w:pPr>
            <w:ins w:id="1529" w:author="Dimitri Podborski" w:date="2024-12-22T10:07:00Z" w16du:dateUtc="2024-12-22T18:07:00Z">
              <w:r w:rsidRPr="00247DDC">
                <w:rPr>
                  <w:rFonts w:ascii="Courier New" w:hAnsi="Courier New" w:cs="Courier New"/>
                  <w:noProof/>
                  <w:szCs w:val="20"/>
                  <w:lang w:eastAsia="ja-JP"/>
                </w:rPr>
                <w:t>stsc</w:t>
              </w:r>
            </w:ins>
          </w:p>
        </w:tc>
        <w:tc>
          <w:tcPr>
            <w:tcW w:w="681" w:type="dxa"/>
            <w:shd w:val="clear" w:color="auto" w:fill="FFFF00"/>
          </w:tcPr>
          <w:p w14:paraId="649A1ECA" w14:textId="77777777" w:rsidR="00DA2724" w:rsidRPr="00247DDC" w:rsidRDefault="00DA2724" w:rsidP="00A37EB2">
            <w:pPr>
              <w:spacing w:after="0" w:line="220" w:lineRule="exact"/>
              <w:jc w:val="left"/>
              <w:rPr>
                <w:ins w:id="1530" w:author="Dimitri Podborski" w:date="2024-12-22T10:07:00Z" w16du:dateUtc="2024-12-22T18:07:00Z"/>
                <w:rFonts w:eastAsia="Arial"/>
                <w:iCs/>
                <w:noProof/>
                <w:color w:val="000000"/>
                <w:sz w:val="18"/>
                <w:szCs w:val="20"/>
                <w:lang w:eastAsia="ja-JP" w:bidi="x-none"/>
              </w:rPr>
            </w:pPr>
            <w:ins w:id="1531" w:author="Dimitri Podborski" w:date="2024-12-22T10:07:00Z" w16du:dateUtc="2024-12-22T18:07:00Z">
              <w:r w:rsidRPr="00247DDC">
                <w:rPr>
                  <w:rFonts w:eastAsia="Arial"/>
                  <w:iCs/>
                  <w:noProof/>
                  <w:color w:val="000000"/>
                  <w:sz w:val="18"/>
                  <w:szCs w:val="20"/>
                  <w:lang w:eastAsia="ja-JP" w:bidi="x-none"/>
                </w:rPr>
                <w:t>0</w:t>
              </w:r>
            </w:ins>
          </w:p>
        </w:tc>
        <w:tc>
          <w:tcPr>
            <w:tcW w:w="5244" w:type="dxa"/>
            <w:shd w:val="clear" w:color="auto" w:fill="FFFF00"/>
          </w:tcPr>
          <w:p w14:paraId="079C0F6A" w14:textId="77777777" w:rsidR="00DA2724" w:rsidRPr="00247DDC" w:rsidRDefault="00DA2724" w:rsidP="00A37EB2">
            <w:pPr>
              <w:spacing w:after="0" w:line="220" w:lineRule="exact"/>
              <w:jc w:val="left"/>
              <w:rPr>
                <w:ins w:id="1532" w:author="Dimitri Podborski" w:date="2024-12-22T10:07:00Z" w16du:dateUtc="2024-12-22T18:07:00Z"/>
                <w:rFonts w:eastAsia="Arial"/>
                <w:iCs/>
                <w:noProof/>
                <w:color w:val="000000"/>
                <w:sz w:val="18"/>
                <w:szCs w:val="20"/>
                <w:lang w:val="en-CA" w:eastAsia="ja-JP" w:bidi="x-none"/>
              </w:rPr>
            </w:pPr>
          </w:p>
        </w:tc>
      </w:tr>
      <w:tr w:rsidR="00DA2724" w:rsidRPr="00247DDC" w14:paraId="44022341" w14:textId="77777777" w:rsidTr="00A37EB2">
        <w:trPr>
          <w:jc w:val="center"/>
          <w:ins w:id="1533" w:author="Dimitri Podborski" w:date="2024-12-22T10:07:00Z" w16du:dateUtc="2024-12-22T18:07:00Z"/>
        </w:trPr>
        <w:tc>
          <w:tcPr>
            <w:tcW w:w="607" w:type="dxa"/>
            <w:shd w:val="clear" w:color="auto" w:fill="FFFF00"/>
          </w:tcPr>
          <w:p w14:paraId="171EFCC3" w14:textId="77777777" w:rsidR="00DA2724" w:rsidRPr="00247DDC" w:rsidRDefault="00DA2724" w:rsidP="00A37EB2">
            <w:pPr>
              <w:spacing w:after="0" w:line="220" w:lineRule="exact"/>
              <w:jc w:val="left"/>
              <w:rPr>
                <w:ins w:id="1534"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1AD3794B" w14:textId="77777777" w:rsidR="00DA2724" w:rsidRPr="00247DDC" w:rsidRDefault="00DA2724" w:rsidP="00A37EB2">
            <w:pPr>
              <w:spacing w:after="0" w:line="220" w:lineRule="exact"/>
              <w:jc w:val="left"/>
              <w:rPr>
                <w:ins w:id="1535"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3DE0EB6B" w14:textId="77777777" w:rsidR="00DA2724" w:rsidRPr="00247DDC" w:rsidRDefault="00DA2724" w:rsidP="00A37EB2">
            <w:pPr>
              <w:spacing w:after="0" w:line="220" w:lineRule="exact"/>
              <w:jc w:val="left"/>
              <w:rPr>
                <w:ins w:id="1536"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78B4320C" w14:textId="77777777" w:rsidR="00DA2724" w:rsidRPr="00247DDC" w:rsidRDefault="00DA2724" w:rsidP="00A37EB2">
            <w:pPr>
              <w:spacing w:after="0" w:line="220" w:lineRule="exact"/>
              <w:jc w:val="left"/>
              <w:rPr>
                <w:ins w:id="1537"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33F0EFD2" w14:textId="77777777" w:rsidR="00DA2724" w:rsidRPr="00247DDC" w:rsidRDefault="00DA2724" w:rsidP="00A37EB2">
            <w:pPr>
              <w:spacing w:after="0" w:line="220" w:lineRule="exact"/>
              <w:jc w:val="left"/>
              <w:rPr>
                <w:ins w:id="1538"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shd w:val="clear" w:color="auto" w:fill="FFFF00"/>
          </w:tcPr>
          <w:p w14:paraId="3D2D0FB3" w14:textId="77777777" w:rsidR="00DA2724" w:rsidRPr="00247DDC" w:rsidRDefault="00DA2724" w:rsidP="00A37EB2">
            <w:pPr>
              <w:spacing w:after="0" w:line="220" w:lineRule="exact"/>
              <w:jc w:val="left"/>
              <w:rPr>
                <w:ins w:id="1539" w:author="Dimitri Podborski" w:date="2024-12-22T10:07:00Z" w16du:dateUtc="2024-12-22T18:07:00Z"/>
                <w:rFonts w:ascii="Courier New" w:hAnsi="Courier New" w:cs="Courier New"/>
                <w:noProof/>
                <w:szCs w:val="20"/>
                <w:lang w:eastAsia="ja-JP"/>
              </w:rPr>
            </w:pPr>
            <w:ins w:id="1540" w:author="Dimitri Podborski" w:date="2024-12-22T10:07:00Z" w16du:dateUtc="2024-12-22T18:07:00Z">
              <w:r w:rsidRPr="00247DDC">
                <w:rPr>
                  <w:rFonts w:ascii="Courier New" w:hAnsi="Courier New" w:cs="Courier New"/>
                  <w:noProof/>
                  <w:szCs w:val="20"/>
                  <w:lang w:eastAsia="ja-JP"/>
                </w:rPr>
                <w:t>stco</w:t>
              </w:r>
            </w:ins>
          </w:p>
        </w:tc>
        <w:tc>
          <w:tcPr>
            <w:tcW w:w="681" w:type="dxa"/>
            <w:shd w:val="clear" w:color="auto" w:fill="FFFF00"/>
          </w:tcPr>
          <w:p w14:paraId="04C019A7" w14:textId="77777777" w:rsidR="00DA2724" w:rsidRPr="00247DDC" w:rsidRDefault="00DA2724" w:rsidP="00A37EB2">
            <w:pPr>
              <w:spacing w:after="0" w:line="220" w:lineRule="exact"/>
              <w:jc w:val="left"/>
              <w:rPr>
                <w:ins w:id="1541" w:author="Dimitri Podborski" w:date="2024-12-22T10:07:00Z" w16du:dateUtc="2024-12-22T18:07:00Z"/>
                <w:rFonts w:eastAsia="Arial"/>
                <w:iCs/>
                <w:noProof/>
                <w:color w:val="000000"/>
                <w:sz w:val="18"/>
                <w:szCs w:val="20"/>
                <w:lang w:eastAsia="ja-JP" w:bidi="x-none"/>
              </w:rPr>
            </w:pPr>
            <w:ins w:id="1542" w:author="Dimitri Podborski" w:date="2024-12-22T10:07:00Z" w16du:dateUtc="2024-12-22T18:07:00Z">
              <w:r w:rsidRPr="00247DDC">
                <w:rPr>
                  <w:rFonts w:eastAsia="Arial"/>
                  <w:iCs/>
                  <w:noProof/>
                  <w:color w:val="000000"/>
                  <w:sz w:val="18"/>
                  <w:szCs w:val="20"/>
                  <w:lang w:eastAsia="ja-JP" w:bidi="x-none"/>
                </w:rPr>
                <w:t>0</w:t>
              </w:r>
            </w:ins>
          </w:p>
        </w:tc>
        <w:tc>
          <w:tcPr>
            <w:tcW w:w="5244" w:type="dxa"/>
            <w:shd w:val="clear" w:color="auto" w:fill="FFFF00"/>
          </w:tcPr>
          <w:p w14:paraId="58A4C40E" w14:textId="77777777" w:rsidR="00DA2724" w:rsidRPr="00247DDC" w:rsidRDefault="00DA2724" w:rsidP="00A37EB2">
            <w:pPr>
              <w:spacing w:after="0" w:line="220" w:lineRule="exact"/>
              <w:jc w:val="left"/>
              <w:rPr>
                <w:ins w:id="1543" w:author="Dimitri Podborski" w:date="2024-12-22T10:07:00Z" w16du:dateUtc="2024-12-22T18:07:00Z"/>
                <w:rFonts w:eastAsia="Arial"/>
                <w:iCs/>
                <w:noProof/>
                <w:color w:val="000000"/>
                <w:sz w:val="18"/>
                <w:szCs w:val="20"/>
                <w:lang w:val="en-CA" w:eastAsia="ja-JP" w:bidi="x-none"/>
              </w:rPr>
            </w:pPr>
            <w:ins w:id="1544" w:author="Dimitri Podborski" w:date="2024-12-22T10:07:00Z" w16du:dateUtc="2024-12-22T18:07:00Z">
              <w:r w:rsidRPr="00247DDC">
                <w:rPr>
                  <w:rFonts w:eastAsia="Arial"/>
                  <w:iCs/>
                  <w:noProof/>
                  <w:color w:val="000000"/>
                  <w:sz w:val="18"/>
                  <w:szCs w:val="20"/>
                  <w:lang w:val="en-CA" w:eastAsia="ja-JP" w:bidi="x-none"/>
                </w:rPr>
                <w:t xml:space="preserve">Either </w:t>
              </w:r>
              <w:r w:rsidRPr="00247DDC">
                <w:rPr>
                  <w:rFonts w:ascii="Courier New" w:eastAsia="Arial" w:hAnsi="Courier New" w:cs="Courier New"/>
                  <w:iCs/>
                  <w:noProof/>
                  <w:color w:val="000000"/>
                  <w:sz w:val="18"/>
                  <w:szCs w:val="20"/>
                  <w:lang w:val="en-CA" w:eastAsia="ja-JP" w:bidi="x-none"/>
                </w:rPr>
                <w:t>ChunkOffsetBox</w:t>
              </w:r>
              <w:r w:rsidRPr="00247DDC">
                <w:rPr>
                  <w:rFonts w:eastAsia="Arial"/>
                  <w:iCs/>
                  <w:noProof/>
                  <w:color w:val="000000"/>
                  <w:sz w:val="18"/>
                  <w:szCs w:val="20"/>
                  <w:lang w:val="en-CA" w:eastAsia="ja-JP" w:bidi="x-none"/>
                </w:rPr>
                <w:t xml:space="preserve"> (</w:t>
              </w:r>
              <w:r w:rsidRPr="00247DDC">
                <w:rPr>
                  <w:rFonts w:ascii="Courier New" w:eastAsia="Arial" w:hAnsi="Courier New" w:cs="Courier New"/>
                  <w:iCs/>
                  <w:noProof/>
                  <w:color w:val="000000"/>
                  <w:sz w:val="18"/>
                  <w:szCs w:val="20"/>
                  <w:lang w:val="en-CA" w:eastAsia="ja-JP" w:bidi="x-none"/>
                </w:rPr>
                <w:t>'stco'</w:t>
              </w:r>
              <w:r w:rsidRPr="00247DDC">
                <w:rPr>
                  <w:rFonts w:eastAsia="Arial"/>
                  <w:iCs/>
                  <w:noProof/>
                  <w:color w:val="000000"/>
                  <w:sz w:val="18"/>
                  <w:szCs w:val="20"/>
                  <w:lang w:val="en-CA" w:eastAsia="ja-JP" w:bidi="x-none"/>
                </w:rPr>
                <w:t xml:space="preserve">) or </w:t>
              </w:r>
              <w:r w:rsidRPr="00247DDC">
                <w:rPr>
                  <w:rFonts w:ascii="Courier New" w:eastAsia="Arial" w:hAnsi="Courier New" w:cs="Courier New"/>
                  <w:iCs/>
                  <w:noProof/>
                  <w:color w:val="000000"/>
                  <w:sz w:val="18"/>
                  <w:szCs w:val="20"/>
                  <w:lang w:val="en-CA" w:eastAsia="ja-JP" w:bidi="x-none"/>
                </w:rPr>
                <w:t>ChunkLargeOffsetBox</w:t>
              </w:r>
              <w:r w:rsidRPr="00247DDC">
                <w:rPr>
                  <w:rFonts w:eastAsia="Arial"/>
                  <w:iCs/>
                  <w:noProof/>
                  <w:color w:val="000000"/>
                  <w:sz w:val="18"/>
                  <w:szCs w:val="20"/>
                  <w:lang w:val="en-CA" w:eastAsia="ja-JP" w:bidi="x-none"/>
                </w:rPr>
                <w:t xml:space="preserve"> (</w:t>
              </w:r>
              <w:r w:rsidRPr="00247DDC">
                <w:rPr>
                  <w:rFonts w:ascii="Courier New" w:eastAsia="Arial" w:hAnsi="Courier New" w:cs="Courier New"/>
                  <w:iCs/>
                  <w:noProof/>
                  <w:color w:val="000000"/>
                  <w:sz w:val="18"/>
                  <w:szCs w:val="20"/>
                  <w:lang w:val="en-CA" w:eastAsia="ja-JP" w:bidi="x-none"/>
                </w:rPr>
                <w:t>'co64'</w:t>
              </w:r>
              <w:r w:rsidRPr="00247DDC">
                <w:rPr>
                  <w:rFonts w:eastAsia="Arial"/>
                  <w:iCs/>
                  <w:noProof/>
                  <w:color w:val="000000"/>
                  <w:sz w:val="18"/>
                  <w:szCs w:val="20"/>
                  <w:lang w:val="en-CA" w:eastAsia="ja-JP" w:bidi="x-none"/>
                </w:rPr>
                <w:t xml:space="preserve">) shall be present within the </w:t>
              </w:r>
              <w:r w:rsidRPr="00247DDC">
                <w:rPr>
                  <w:rFonts w:ascii="Courier New" w:eastAsia="Arial" w:hAnsi="Courier New" w:cs="Courier New"/>
                  <w:iCs/>
                  <w:noProof/>
                  <w:color w:val="000000"/>
                  <w:sz w:val="18"/>
                  <w:szCs w:val="20"/>
                  <w:lang w:val="en-CA" w:eastAsia="ja-JP" w:bidi="x-none"/>
                </w:rPr>
                <w:t>'stbl'</w:t>
              </w:r>
              <w:r w:rsidRPr="00247DDC">
                <w:rPr>
                  <w:rFonts w:eastAsia="Arial"/>
                  <w:iCs/>
                  <w:noProof/>
                  <w:color w:val="000000"/>
                  <w:sz w:val="18"/>
                  <w:szCs w:val="20"/>
                  <w:lang w:val="en-CA" w:eastAsia="ja-JP" w:bidi="x-none"/>
                </w:rPr>
                <w:t xml:space="preserve"> box.</w:t>
              </w:r>
            </w:ins>
          </w:p>
        </w:tc>
      </w:tr>
      <w:tr w:rsidR="00DA2724" w:rsidRPr="00247DDC" w14:paraId="7024EB1A" w14:textId="77777777" w:rsidTr="00A37EB2">
        <w:trPr>
          <w:jc w:val="center"/>
          <w:ins w:id="1545" w:author="Dimitri Podborski" w:date="2024-12-22T10:07:00Z" w16du:dateUtc="2024-12-22T18:07:00Z"/>
        </w:trPr>
        <w:tc>
          <w:tcPr>
            <w:tcW w:w="607" w:type="dxa"/>
            <w:shd w:val="clear" w:color="auto" w:fill="FFFF00"/>
          </w:tcPr>
          <w:p w14:paraId="210F4A1C" w14:textId="77777777" w:rsidR="00DA2724" w:rsidRPr="00247DDC" w:rsidRDefault="00DA2724" w:rsidP="00A37EB2">
            <w:pPr>
              <w:spacing w:after="0" w:line="220" w:lineRule="exact"/>
              <w:jc w:val="left"/>
              <w:rPr>
                <w:ins w:id="1546"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629AD150" w14:textId="77777777" w:rsidR="00DA2724" w:rsidRPr="00247DDC" w:rsidRDefault="00DA2724" w:rsidP="00A37EB2">
            <w:pPr>
              <w:spacing w:after="0" w:line="220" w:lineRule="exact"/>
              <w:jc w:val="left"/>
              <w:rPr>
                <w:ins w:id="1547"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685CCC4B" w14:textId="77777777" w:rsidR="00DA2724" w:rsidRPr="00247DDC" w:rsidRDefault="00DA2724" w:rsidP="00A37EB2">
            <w:pPr>
              <w:spacing w:after="0" w:line="220" w:lineRule="exact"/>
              <w:jc w:val="left"/>
              <w:rPr>
                <w:ins w:id="1548"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4B16381B" w14:textId="77777777" w:rsidR="00DA2724" w:rsidRPr="00247DDC" w:rsidRDefault="00DA2724" w:rsidP="00A37EB2">
            <w:pPr>
              <w:spacing w:after="0" w:line="220" w:lineRule="exact"/>
              <w:jc w:val="left"/>
              <w:rPr>
                <w:ins w:id="1549"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2E733C00" w14:textId="77777777" w:rsidR="00DA2724" w:rsidRPr="00247DDC" w:rsidRDefault="00DA2724" w:rsidP="00A37EB2">
            <w:pPr>
              <w:spacing w:after="0" w:line="220" w:lineRule="exact"/>
              <w:jc w:val="left"/>
              <w:rPr>
                <w:ins w:id="1550"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shd w:val="clear" w:color="auto" w:fill="FFFF00"/>
          </w:tcPr>
          <w:p w14:paraId="15D19DD3" w14:textId="77777777" w:rsidR="00DA2724" w:rsidRPr="00247DDC" w:rsidRDefault="00DA2724" w:rsidP="00A37EB2">
            <w:pPr>
              <w:spacing w:after="0" w:line="220" w:lineRule="exact"/>
              <w:jc w:val="left"/>
              <w:rPr>
                <w:ins w:id="1551" w:author="Dimitri Podborski" w:date="2024-12-22T10:07:00Z" w16du:dateUtc="2024-12-22T18:07:00Z"/>
                <w:rFonts w:ascii="Courier New" w:hAnsi="Courier New" w:cs="Courier New"/>
                <w:noProof/>
                <w:szCs w:val="20"/>
                <w:lang w:eastAsia="ja-JP"/>
              </w:rPr>
            </w:pPr>
            <w:ins w:id="1552" w:author="Dimitri Podborski" w:date="2024-12-22T10:07:00Z" w16du:dateUtc="2024-12-22T18:07:00Z">
              <w:r w:rsidRPr="00247DDC">
                <w:rPr>
                  <w:rFonts w:ascii="Courier New" w:hAnsi="Courier New" w:cs="Courier New"/>
                  <w:noProof/>
                  <w:szCs w:val="20"/>
                  <w:lang w:eastAsia="ja-JP"/>
                </w:rPr>
                <w:t>co64</w:t>
              </w:r>
            </w:ins>
          </w:p>
        </w:tc>
        <w:tc>
          <w:tcPr>
            <w:tcW w:w="681" w:type="dxa"/>
            <w:shd w:val="clear" w:color="auto" w:fill="FFFF00"/>
          </w:tcPr>
          <w:p w14:paraId="25A0689E" w14:textId="77777777" w:rsidR="00DA2724" w:rsidRPr="00247DDC" w:rsidRDefault="00DA2724" w:rsidP="00A37EB2">
            <w:pPr>
              <w:spacing w:after="0" w:line="220" w:lineRule="exact"/>
              <w:jc w:val="left"/>
              <w:rPr>
                <w:ins w:id="1553" w:author="Dimitri Podborski" w:date="2024-12-22T10:07:00Z" w16du:dateUtc="2024-12-22T18:07:00Z"/>
                <w:rFonts w:eastAsia="Arial"/>
                <w:iCs/>
                <w:noProof/>
                <w:color w:val="000000"/>
                <w:sz w:val="18"/>
                <w:szCs w:val="20"/>
                <w:lang w:eastAsia="ja-JP" w:bidi="x-none"/>
              </w:rPr>
            </w:pPr>
            <w:ins w:id="1554" w:author="Dimitri Podborski" w:date="2024-12-22T10:07:00Z" w16du:dateUtc="2024-12-22T18:07:00Z">
              <w:r w:rsidRPr="00247DDC">
                <w:rPr>
                  <w:rFonts w:eastAsia="Arial"/>
                  <w:iCs/>
                  <w:noProof/>
                  <w:color w:val="000000"/>
                  <w:sz w:val="18"/>
                  <w:szCs w:val="20"/>
                  <w:lang w:eastAsia="ja-JP" w:bidi="x-none"/>
                </w:rPr>
                <w:t>0</w:t>
              </w:r>
            </w:ins>
          </w:p>
        </w:tc>
        <w:tc>
          <w:tcPr>
            <w:tcW w:w="5244" w:type="dxa"/>
            <w:shd w:val="clear" w:color="auto" w:fill="FFFF00"/>
          </w:tcPr>
          <w:p w14:paraId="15DA3B62" w14:textId="77777777" w:rsidR="00DA2724" w:rsidRPr="00247DDC" w:rsidRDefault="00DA2724" w:rsidP="00A37EB2">
            <w:pPr>
              <w:spacing w:after="0" w:line="220" w:lineRule="exact"/>
              <w:jc w:val="left"/>
              <w:rPr>
                <w:ins w:id="1555" w:author="Dimitri Podborski" w:date="2024-12-22T10:07:00Z" w16du:dateUtc="2024-12-22T18:07:00Z"/>
                <w:rFonts w:eastAsia="Arial"/>
                <w:iCs/>
                <w:noProof/>
                <w:color w:val="000000"/>
                <w:sz w:val="18"/>
                <w:szCs w:val="20"/>
                <w:lang w:val="en-CA" w:eastAsia="ja-JP" w:bidi="x-none"/>
              </w:rPr>
            </w:pPr>
            <w:ins w:id="1556" w:author="Dimitri Podborski" w:date="2024-12-22T10:07:00Z" w16du:dateUtc="2024-12-22T18:07:00Z">
              <w:r w:rsidRPr="00247DDC">
                <w:rPr>
                  <w:rFonts w:eastAsia="Arial"/>
                  <w:iCs/>
                  <w:noProof/>
                  <w:color w:val="000000"/>
                  <w:sz w:val="18"/>
                  <w:szCs w:val="20"/>
                  <w:lang w:val="en-CA" w:eastAsia="ja-JP" w:bidi="x-none"/>
                </w:rPr>
                <w:t xml:space="preserve">Either </w:t>
              </w:r>
              <w:r w:rsidRPr="00247DDC">
                <w:rPr>
                  <w:rFonts w:ascii="Courier New" w:eastAsia="Arial" w:hAnsi="Courier New" w:cs="Courier New"/>
                  <w:iCs/>
                  <w:noProof/>
                  <w:color w:val="000000"/>
                  <w:sz w:val="18"/>
                  <w:szCs w:val="20"/>
                  <w:lang w:val="en-CA" w:eastAsia="ja-JP" w:bidi="x-none"/>
                </w:rPr>
                <w:t>ChunkOffsetBox</w:t>
              </w:r>
              <w:r w:rsidRPr="00247DDC">
                <w:rPr>
                  <w:rFonts w:eastAsia="Arial"/>
                  <w:iCs/>
                  <w:noProof/>
                  <w:color w:val="000000"/>
                  <w:sz w:val="18"/>
                  <w:szCs w:val="20"/>
                  <w:lang w:val="en-CA" w:eastAsia="ja-JP" w:bidi="x-none"/>
                </w:rPr>
                <w:t xml:space="preserve"> (</w:t>
              </w:r>
              <w:r w:rsidRPr="00247DDC">
                <w:rPr>
                  <w:rFonts w:ascii="Courier New" w:eastAsia="Arial" w:hAnsi="Courier New" w:cs="Courier New"/>
                  <w:iCs/>
                  <w:noProof/>
                  <w:color w:val="000000"/>
                  <w:sz w:val="18"/>
                  <w:szCs w:val="20"/>
                  <w:lang w:val="en-CA" w:eastAsia="ja-JP" w:bidi="x-none"/>
                </w:rPr>
                <w:t>'stco'</w:t>
              </w:r>
              <w:r w:rsidRPr="00247DDC">
                <w:rPr>
                  <w:rFonts w:eastAsia="Arial"/>
                  <w:iCs/>
                  <w:noProof/>
                  <w:color w:val="000000"/>
                  <w:sz w:val="18"/>
                  <w:szCs w:val="20"/>
                  <w:lang w:val="en-CA" w:eastAsia="ja-JP" w:bidi="x-none"/>
                </w:rPr>
                <w:t xml:space="preserve">) or </w:t>
              </w:r>
              <w:r w:rsidRPr="00247DDC">
                <w:rPr>
                  <w:rFonts w:ascii="Courier New" w:eastAsia="Arial" w:hAnsi="Courier New" w:cs="Courier New"/>
                  <w:iCs/>
                  <w:noProof/>
                  <w:color w:val="000000"/>
                  <w:sz w:val="18"/>
                  <w:szCs w:val="20"/>
                  <w:lang w:val="en-CA" w:eastAsia="ja-JP" w:bidi="x-none"/>
                </w:rPr>
                <w:t>ChunkLargeOffsetBox</w:t>
              </w:r>
              <w:r w:rsidRPr="00247DDC">
                <w:rPr>
                  <w:rFonts w:eastAsia="Arial"/>
                  <w:iCs/>
                  <w:noProof/>
                  <w:color w:val="000000"/>
                  <w:sz w:val="18"/>
                  <w:szCs w:val="20"/>
                  <w:lang w:val="en-CA" w:eastAsia="ja-JP" w:bidi="x-none"/>
                </w:rPr>
                <w:t xml:space="preserve"> (</w:t>
              </w:r>
              <w:r w:rsidRPr="00247DDC">
                <w:rPr>
                  <w:rFonts w:ascii="Courier New" w:eastAsia="Arial" w:hAnsi="Courier New" w:cs="Courier New"/>
                  <w:iCs/>
                  <w:noProof/>
                  <w:color w:val="000000"/>
                  <w:sz w:val="18"/>
                  <w:szCs w:val="20"/>
                  <w:lang w:val="en-CA" w:eastAsia="ja-JP" w:bidi="x-none"/>
                </w:rPr>
                <w:t>'co64'</w:t>
              </w:r>
              <w:r w:rsidRPr="00247DDC">
                <w:rPr>
                  <w:rFonts w:eastAsia="Arial"/>
                  <w:iCs/>
                  <w:noProof/>
                  <w:color w:val="000000"/>
                  <w:sz w:val="18"/>
                  <w:szCs w:val="20"/>
                  <w:lang w:val="en-CA" w:eastAsia="ja-JP" w:bidi="x-none"/>
                </w:rPr>
                <w:t xml:space="preserve">) shall be present within the </w:t>
              </w:r>
              <w:r w:rsidRPr="00247DDC">
                <w:rPr>
                  <w:rFonts w:ascii="Courier New" w:eastAsia="Arial" w:hAnsi="Courier New" w:cs="Courier New"/>
                  <w:iCs/>
                  <w:noProof/>
                  <w:color w:val="000000"/>
                  <w:sz w:val="18"/>
                  <w:szCs w:val="20"/>
                  <w:lang w:val="en-CA" w:eastAsia="ja-JP" w:bidi="x-none"/>
                </w:rPr>
                <w:t>'stbl'</w:t>
              </w:r>
              <w:r w:rsidRPr="00247DDC">
                <w:rPr>
                  <w:rFonts w:eastAsia="Arial"/>
                  <w:iCs/>
                  <w:noProof/>
                  <w:color w:val="000000"/>
                  <w:sz w:val="18"/>
                  <w:szCs w:val="20"/>
                  <w:lang w:val="en-CA" w:eastAsia="ja-JP" w:bidi="x-none"/>
                </w:rPr>
                <w:t xml:space="preserve"> box.</w:t>
              </w:r>
            </w:ins>
          </w:p>
        </w:tc>
      </w:tr>
    </w:tbl>
    <w:p w14:paraId="535C2FBE" w14:textId="77777777" w:rsidR="00DA2724" w:rsidRPr="00247DDC" w:rsidRDefault="00DA2724" w:rsidP="00DA2724">
      <w:pPr>
        <w:spacing w:line="230" w:lineRule="atLeast"/>
        <w:rPr>
          <w:ins w:id="1557" w:author="Dimitri Podborski" w:date="2024-12-22T10:07:00Z" w16du:dateUtc="2024-12-22T18:07:00Z"/>
          <w:rFonts w:cs="Arial"/>
          <w:noProof/>
          <w:szCs w:val="20"/>
          <w:lang w:val="en-CA" w:eastAsia="ja-JP"/>
        </w:rPr>
      </w:pPr>
    </w:p>
    <w:p w14:paraId="12A06A10" w14:textId="77777777" w:rsidR="00DA2724" w:rsidRPr="00247DDC" w:rsidRDefault="00DA2724" w:rsidP="00DA2724">
      <w:pPr>
        <w:tabs>
          <w:tab w:val="left" w:pos="1685"/>
          <w:tab w:val="left" w:pos="2160"/>
        </w:tabs>
        <w:spacing w:line="210" w:lineRule="atLeast"/>
        <w:ind w:right="720"/>
        <w:rPr>
          <w:ins w:id="1558" w:author="Dimitri Podborski" w:date="2024-12-22T10:07:00Z" w16du:dateUtc="2024-12-22T18:07:00Z"/>
          <w:strike/>
          <w:noProof/>
          <w:color w:val="FF0000"/>
          <w:sz w:val="18"/>
          <w:szCs w:val="20"/>
          <w:lang w:eastAsia="ja-JP"/>
        </w:rPr>
      </w:pPr>
      <w:bookmarkStart w:id="1559" w:name="_Toc150339583"/>
      <w:ins w:id="1560" w:author="Dimitri Podborski" w:date="2024-12-22T10:07:00Z" w16du:dateUtc="2024-12-22T18:07:00Z">
        <w:r w:rsidRPr="00247DDC">
          <w:rPr>
            <w:strike/>
            <w:noProof/>
            <w:color w:val="FF0000"/>
            <w:sz w:val="18"/>
            <w:szCs w:val="20"/>
            <w:lang w:eastAsia="ja-JP"/>
          </w:rPr>
          <w:t>NOTE 1   The default-base-is-moof flag (</w:t>
        </w:r>
        <w:r w:rsidRPr="00247DDC">
          <w:rPr>
            <w:strike/>
            <w:noProof/>
            <w:color w:val="FF0000"/>
            <w:sz w:val="18"/>
            <w:szCs w:val="20"/>
            <w:lang w:eastAsia="ja-JP"/>
          </w:rPr>
          <w:fldChar w:fldCharType="begin"/>
        </w:r>
        <w:r w:rsidRPr="00247DDC">
          <w:rPr>
            <w:strike/>
            <w:noProof/>
            <w:color w:val="FF0000"/>
            <w:sz w:val="18"/>
            <w:szCs w:val="20"/>
            <w:lang w:eastAsia="ja-JP"/>
          </w:rPr>
          <w:instrText xml:space="preserve"> REF _Ref187317085 \r \h  \* MERGEFORMAT </w:instrText>
        </w:r>
        <w:r w:rsidRPr="00247DDC">
          <w:rPr>
            <w:strike/>
            <w:noProof/>
            <w:color w:val="FF0000"/>
            <w:sz w:val="18"/>
            <w:szCs w:val="20"/>
            <w:lang w:eastAsia="ja-JP"/>
          </w:rPr>
        </w:r>
        <w:r w:rsidRPr="00247DDC">
          <w:rPr>
            <w:strike/>
            <w:noProof/>
            <w:color w:val="FF0000"/>
            <w:sz w:val="18"/>
            <w:szCs w:val="20"/>
            <w:lang w:eastAsia="ja-JP"/>
          </w:rPr>
          <w:fldChar w:fldCharType="separate"/>
        </w:r>
        <w:r>
          <w:rPr>
            <w:b/>
            <w:bCs/>
            <w:strike/>
            <w:noProof/>
            <w:color w:val="FF0000"/>
            <w:sz w:val="18"/>
            <w:szCs w:val="20"/>
            <w:lang w:eastAsia="ja-JP"/>
          </w:rPr>
          <w:t>Error! Reference source not found.</w:t>
        </w:r>
        <w:r w:rsidRPr="00247DDC">
          <w:rPr>
            <w:strike/>
            <w:noProof/>
            <w:color w:val="FF0000"/>
            <w:sz w:val="18"/>
            <w:szCs w:val="20"/>
            <w:lang w:eastAsia="ja-JP"/>
          </w:rPr>
          <w:fldChar w:fldCharType="end"/>
        </w:r>
        <w:r w:rsidRPr="00247DDC">
          <w:rPr>
            <w:strike/>
            <w:noProof/>
            <w:color w:val="FF0000"/>
            <w:sz w:val="18"/>
            <w:szCs w:val="20"/>
            <w:lang w:eastAsia="ja-JP"/>
          </w:rPr>
          <w:t>) cannot be set where a file is marked with this brand.</w:t>
        </w:r>
      </w:ins>
    </w:p>
    <w:p w14:paraId="2F1199B7" w14:textId="77777777" w:rsidR="00DA2724" w:rsidRPr="00247DDC" w:rsidRDefault="00DA2724" w:rsidP="00DA2724">
      <w:pPr>
        <w:spacing w:line="230" w:lineRule="atLeast"/>
        <w:rPr>
          <w:ins w:id="1561" w:author="Dimitri Podborski" w:date="2024-12-22T10:07:00Z" w16du:dateUtc="2024-12-22T18:07:00Z"/>
          <w:noProof/>
          <w:szCs w:val="20"/>
          <w:lang w:val="en-CA" w:eastAsia="ja-JP"/>
        </w:rPr>
      </w:pPr>
      <w:ins w:id="1562" w:author="Dimitri Podborski" w:date="2024-12-22T10:07:00Z" w16du:dateUtc="2024-12-22T18:07:00Z">
        <w:r w:rsidRPr="00247DDC">
          <w:rPr>
            <w:noProof/>
            <w:szCs w:val="20"/>
            <w:highlight w:val="yellow"/>
            <w:lang w:val="en-CA" w:eastAsia="ja-JP"/>
          </w:rPr>
          <w:t xml:space="preserve">When a file is marked with this brand and includes a </w:t>
        </w:r>
        <w:r w:rsidRPr="00247DDC">
          <w:rPr>
            <w:rFonts w:ascii="Courier New" w:hAnsi="Courier New" w:cs="Courier New"/>
            <w:noProof/>
            <w:szCs w:val="20"/>
            <w:highlight w:val="yellow"/>
            <w:lang w:val="en-CA" w:eastAsia="ja-JP"/>
          </w:rPr>
          <w:t>TrackFragmentHeaderBox</w:t>
        </w:r>
        <w:r w:rsidRPr="00247DDC">
          <w:rPr>
            <w:noProof/>
            <w:szCs w:val="20"/>
            <w:highlight w:val="yellow"/>
            <w:lang w:val="en-CA" w:eastAsia="ja-JP"/>
          </w:rPr>
          <w:t xml:space="preserve">, the </w:t>
        </w:r>
        <w:r w:rsidRPr="00247DDC">
          <w:rPr>
            <w:rFonts w:ascii="Courier New" w:hAnsi="Courier New" w:cs="Courier New"/>
            <w:noProof/>
            <w:szCs w:val="20"/>
            <w:highlight w:val="yellow"/>
            <w:lang w:val="en-CA" w:eastAsia="ja-JP"/>
          </w:rPr>
          <w:t>default-base-is-moof</w:t>
        </w:r>
        <w:r w:rsidRPr="00247DDC">
          <w:rPr>
            <w:noProof/>
            <w:szCs w:val="20"/>
            <w:highlight w:val="yellow"/>
            <w:lang w:val="en-CA" w:eastAsia="ja-JP"/>
          </w:rPr>
          <w:t xml:space="preserve"> flag shall not be set in </w:t>
        </w:r>
        <w:r w:rsidRPr="00247DDC">
          <w:rPr>
            <w:rFonts w:ascii="Courier New" w:hAnsi="Courier New" w:cs="Courier New"/>
            <w:noProof/>
            <w:szCs w:val="20"/>
            <w:highlight w:val="yellow"/>
            <w:lang w:val="en-CA" w:eastAsia="ja-JP"/>
          </w:rPr>
          <w:t>tf_flags</w:t>
        </w:r>
        <w:r w:rsidRPr="00247DDC">
          <w:rPr>
            <w:noProof/>
            <w:szCs w:val="20"/>
            <w:highlight w:val="yellow"/>
            <w:lang w:val="en-CA" w:eastAsia="ja-JP"/>
          </w:rPr>
          <w:t xml:space="preserve"> of the </w:t>
        </w:r>
        <w:r w:rsidRPr="00247DDC">
          <w:rPr>
            <w:rFonts w:ascii="Courier New" w:hAnsi="Courier New" w:cs="Courier New"/>
            <w:noProof/>
            <w:szCs w:val="20"/>
            <w:highlight w:val="yellow"/>
            <w:lang w:val="en-CA" w:eastAsia="ja-JP"/>
          </w:rPr>
          <w:t>TrackFragmentHeaderBox</w:t>
        </w:r>
        <w:r w:rsidRPr="00247DDC">
          <w:rPr>
            <w:rFonts w:eastAsia="TimesNewRomanPSMT"/>
            <w:noProof/>
            <w:szCs w:val="20"/>
            <w:highlight w:val="yellow"/>
            <w:lang w:val="en-CA" w:eastAsia="ja-JP"/>
          </w:rPr>
          <w:t>.</w:t>
        </w:r>
      </w:ins>
    </w:p>
    <w:p w14:paraId="5142DA45" w14:textId="77777777" w:rsidR="00DA2724" w:rsidRPr="00247DDC" w:rsidRDefault="00DA2724" w:rsidP="00DA2724">
      <w:pPr>
        <w:tabs>
          <w:tab w:val="left" w:pos="1685"/>
          <w:tab w:val="left" w:pos="2160"/>
        </w:tabs>
        <w:spacing w:line="210" w:lineRule="atLeast"/>
        <w:ind w:right="720"/>
        <w:rPr>
          <w:ins w:id="1563" w:author="Dimitri Podborski" w:date="2024-12-22T10:07:00Z" w16du:dateUtc="2024-12-22T18:07:00Z"/>
          <w:rFonts w:cs="Arial"/>
          <w:noProof/>
          <w:sz w:val="18"/>
          <w:szCs w:val="20"/>
          <w:lang w:eastAsia="ja-JP"/>
        </w:rPr>
      </w:pPr>
      <w:ins w:id="1564" w:author="Dimitri Podborski" w:date="2024-12-22T10:07:00Z" w16du:dateUtc="2024-12-22T18:07:00Z">
        <w:r w:rsidRPr="00247DDC">
          <w:rPr>
            <w:rFonts w:cs="Arial"/>
            <w:noProof/>
            <w:sz w:val="18"/>
            <w:szCs w:val="20"/>
            <w:lang w:eastAsia="ja-JP"/>
          </w:rPr>
          <w:t>NOTE</w:t>
        </w:r>
        <w:r w:rsidRPr="00247DDC">
          <w:rPr>
            <w:rFonts w:cs="Arial"/>
            <w:strike/>
            <w:noProof/>
            <w:color w:val="FF0000"/>
            <w:sz w:val="18"/>
            <w:szCs w:val="20"/>
            <w:lang w:eastAsia="ja-JP"/>
          </w:rPr>
          <w:t> 2</w:t>
        </w:r>
        <w:r w:rsidRPr="00247DDC">
          <w:rPr>
            <w:rFonts w:cs="Arial"/>
            <w:noProof/>
            <w:sz w:val="18"/>
            <w:szCs w:val="20"/>
            <w:lang w:eastAsia="ja-JP"/>
          </w:rPr>
          <w:t xml:space="preserve">   Some requirements of the </w:t>
        </w:r>
        <w:r w:rsidRPr="00247DDC">
          <w:rPr>
            <w:rFonts w:ascii="Courier New" w:hAnsi="Courier New"/>
            <w:noProof/>
            <w:sz w:val="18"/>
            <w:szCs w:val="20"/>
            <w:lang w:eastAsia="ja-JP"/>
          </w:rPr>
          <w:t>TrackHeaderBox</w:t>
        </w:r>
        <w:r w:rsidRPr="00247DDC">
          <w:rPr>
            <w:rFonts w:cs="Arial"/>
            <w:noProof/>
            <w:sz w:val="18"/>
            <w:szCs w:val="20"/>
            <w:lang w:eastAsia="ja-JP"/>
          </w:rPr>
          <w:t xml:space="preserve"> do not apply to this brand; see subclause </w:t>
        </w:r>
        <w:r w:rsidRPr="00247DDC">
          <w:rPr>
            <w:rFonts w:cs="Arial"/>
            <w:noProof/>
            <w:sz w:val="18"/>
            <w:szCs w:val="20"/>
            <w:lang w:eastAsia="ja-JP"/>
          </w:rPr>
          <w:fldChar w:fldCharType="begin"/>
        </w:r>
        <w:r w:rsidRPr="00247DDC">
          <w:rPr>
            <w:rFonts w:cs="Arial"/>
            <w:noProof/>
            <w:sz w:val="18"/>
            <w:szCs w:val="20"/>
            <w:lang w:eastAsia="ja-JP"/>
          </w:rPr>
          <w:instrText xml:space="preserve"> REF _Ref117152296 \r \h </w:instrText>
        </w:r>
        <w:r w:rsidRPr="00247DDC">
          <w:rPr>
            <w:rFonts w:cs="Arial"/>
            <w:noProof/>
            <w:sz w:val="18"/>
            <w:szCs w:val="20"/>
            <w:lang w:eastAsia="ja-JP"/>
          </w:rPr>
        </w:r>
        <w:r w:rsidRPr="00247DDC">
          <w:rPr>
            <w:rFonts w:cs="Arial"/>
            <w:noProof/>
            <w:sz w:val="18"/>
            <w:szCs w:val="20"/>
            <w:lang w:eastAsia="ja-JP"/>
          </w:rPr>
          <w:fldChar w:fldCharType="separate"/>
        </w:r>
        <w:r>
          <w:rPr>
            <w:rFonts w:cs="Arial"/>
            <w:b/>
            <w:bCs/>
            <w:noProof/>
            <w:sz w:val="18"/>
            <w:szCs w:val="20"/>
            <w:lang w:eastAsia="ja-JP"/>
          </w:rPr>
          <w:t>Error! Reference source not found.</w:t>
        </w:r>
        <w:r w:rsidRPr="00247DDC">
          <w:rPr>
            <w:rFonts w:cs="Arial"/>
            <w:noProof/>
            <w:sz w:val="18"/>
            <w:szCs w:val="20"/>
            <w:lang w:eastAsia="ja-JP"/>
          </w:rPr>
          <w:fldChar w:fldCharType="end"/>
        </w:r>
        <w:r w:rsidRPr="00247DDC">
          <w:rPr>
            <w:rFonts w:cs="Arial"/>
            <w:noProof/>
            <w:sz w:val="18"/>
            <w:szCs w:val="20"/>
            <w:lang w:eastAsia="ja-JP"/>
          </w:rPr>
          <w:t>.</w:t>
        </w:r>
      </w:ins>
    </w:p>
    <w:p w14:paraId="0CBC6C46" w14:textId="77777777" w:rsidR="00DA2724" w:rsidRPr="00247DDC" w:rsidRDefault="00DA2724" w:rsidP="00DA2724">
      <w:pPr>
        <w:spacing w:line="230" w:lineRule="atLeast"/>
        <w:rPr>
          <w:ins w:id="1565" w:author="Dimitri Podborski" w:date="2024-12-22T10:07:00Z" w16du:dateUtc="2024-12-22T18:07:00Z"/>
          <w:noProof/>
          <w:szCs w:val="20"/>
          <w:lang w:val="en-CA" w:eastAsia="ja-JP"/>
        </w:rPr>
      </w:pPr>
      <w:ins w:id="1566" w:author="Dimitri Podborski" w:date="2024-12-22T10:07:00Z" w16du:dateUtc="2024-12-22T18:07:00Z">
        <w:r w:rsidRPr="00247DDC">
          <w:rPr>
            <w:noProof/>
            <w:szCs w:val="20"/>
            <w:lang w:val="en-CA" w:eastAsia="ja-JP"/>
          </w:rPr>
          <w:t xml:space="preserve">Under this brand and its derivatives </w:t>
        </w:r>
        <w:r w:rsidRPr="00247DDC">
          <w:rPr>
            <w:rFonts w:eastAsia="TimesNewRomanPSMT"/>
            <w:noProof/>
            <w:szCs w:val="20"/>
            <w:lang w:val="en-CA" w:eastAsia="ja-JP"/>
          </w:rPr>
          <w:t xml:space="preserve">the </w:t>
        </w:r>
        <w:r w:rsidRPr="00247DDC">
          <w:rPr>
            <w:rFonts w:ascii="Courier New" w:hAnsi="Courier New"/>
            <w:noProof/>
            <w:szCs w:val="20"/>
            <w:lang w:eastAsia="ja-JP"/>
          </w:rPr>
          <w:t>media_rate</w:t>
        </w:r>
        <w:r w:rsidRPr="00247DDC">
          <w:rPr>
            <w:rFonts w:eastAsia="TimesNewRomanPSMT"/>
            <w:noProof/>
            <w:szCs w:val="20"/>
            <w:lang w:val="en-CA" w:eastAsia="ja-JP"/>
          </w:rPr>
          <w:t xml:space="preserve"> in the </w:t>
        </w:r>
        <w:r w:rsidRPr="00247DDC">
          <w:rPr>
            <w:rFonts w:ascii="Courier New" w:hAnsi="Courier New"/>
            <w:noProof/>
            <w:szCs w:val="20"/>
            <w:lang w:eastAsia="ja-JP"/>
          </w:rPr>
          <w:t>EditListBox</w:t>
        </w:r>
        <w:r w:rsidRPr="00247DDC">
          <w:rPr>
            <w:rFonts w:eastAsia="TimesNewRomanPSMT"/>
            <w:noProof/>
            <w:szCs w:val="20"/>
            <w:lang w:val="en-CA" w:eastAsia="ja-JP"/>
          </w:rPr>
          <w:t xml:space="preserve"> is restricted such that the fraction shall have the value 0 and the integer shall have the value 0 or 1.</w:t>
        </w:r>
      </w:ins>
    </w:p>
    <w:p w14:paraId="33927FCA" w14:textId="77777777" w:rsidR="00DA2724" w:rsidRPr="00247DDC" w:rsidRDefault="00DA2724" w:rsidP="00DA2724">
      <w:pPr>
        <w:keepNext/>
        <w:tabs>
          <w:tab w:val="left" w:pos="640"/>
          <w:tab w:val="left" w:pos="720"/>
          <w:tab w:val="left" w:pos="880"/>
        </w:tabs>
        <w:suppressAutoHyphens/>
        <w:spacing w:before="60" w:line="250" w:lineRule="exact"/>
        <w:jc w:val="left"/>
        <w:outlineLvl w:val="2"/>
        <w:rPr>
          <w:ins w:id="1567" w:author="Dimitri Podborski" w:date="2024-12-22T10:07:00Z" w16du:dateUtc="2024-12-22T18:07:00Z"/>
          <w:b/>
          <w:noProof/>
          <w:szCs w:val="20"/>
          <w:lang w:val="en-CA" w:eastAsia="ja-JP"/>
        </w:rPr>
      </w:pPr>
      <w:bookmarkStart w:id="1568" w:name="_Toc172292057"/>
      <w:ins w:id="1569" w:author="Dimitri Podborski" w:date="2024-12-22T10:07:00Z" w16du:dateUtc="2024-12-22T18:07:00Z">
        <w:r w:rsidRPr="00247DDC">
          <w:rPr>
            <w:b/>
            <w:noProof/>
            <w:szCs w:val="20"/>
            <w:lang w:val="en-CA" w:eastAsia="ja-JP"/>
          </w:rPr>
          <w:t>E.2.2</w:t>
        </w:r>
        <w:r w:rsidRPr="00247DDC">
          <w:rPr>
            <w:b/>
            <w:noProof/>
            <w:szCs w:val="20"/>
            <w:lang w:val="en-CA" w:eastAsia="ja-JP"/>
          </w:rPr>
          <w:tab/>
          <w:t>Requirements on readers</w:t>
        </w:r>
        <w:bookmarkEnd w:id="1559"/>
        <w:bookmarkEnd w:id="1568"/>
      </w:ins>
    </w:p>
    <w:p w14:paraId="163D315E" w14:textId="77777777" w:rsidR="00DA2724" w:rsidRPr="00247DDC" w:rsidRDefault="00DA2724" w:rsidP="00DA2724">
      <w:pPr>
        <w:keepNext/>
        <w:keepLines/>
        <w:spacing w:line="230" w:lineRule="atLeast"/>
        <w:rPr>
          <w:ins w:id="1570" w:author="Dimitri Podborski" w:date="2024-12-22T10:07:00Z" w16du:dateUtc="2024-12-22T18:07:00Z"/>
          <w:noProof/>
          <w:szCs w:val="20"/>
          <w:lang w:eastAsia="ja-JP"/>
        </w:rPr>
      </w:pPr>
      <w:ins w:id="1571" w:author="Dimitri Podborski" w:date="2024-12-22T10:07:00Z" w16du:dateUtc="2024-12-22T18:07:00Z">
        <w:r w:rsidRPr="00247DDC">
          <w:rPr>
            <w:noProof/>
            <w:szCs w:val="20"/>
            <w:lang w:eastAsia="ja-JP"/>
          </w:rPr>
          <w:t xml:space="preserve">Support for the structural boxes according to </w:t>
        </w:r>
        <w:r w:rsidRPr="00247DDC">
          <w:rPr>
            <w:noProof/>
            <w:szCs w:val="20"/>
            <w:lang w:eastAsia="ja-JP"/>
          </w:rPr>
          <w:fldChar w:fldCharType="begin"/>
        </w:r>
        <w:r w:rsidRPr="00247DDC">
          <w:rPr>
            <w:noProof/>
            <w:szCs w:val="20"/>
            <w:lang w:eastAsia="ja-JP"/>
          </w:rPr>
          <w:instrText xml:space="preserve"> REF _Ref153533732 \h  \* MERGEFORMAT </w:instrText>
        </w:r>
        <w:r w:rsidRPr="00247DDC">
          <w:rPr>
            <w:noProof/>
            <w:szCs w:val="20"/>
            <w:lang w:eastAsia="ja-JP"/>
          </w:rPr>
        </w:r>
        <w:r w:rsidRPr="00247DDC">
          <w:rPr>
            <w:noProof/>
            <w:szCs w:val="20"/>
            <w:lang w:eastAsia="ja-JP"/>
          </w:rPr>
          <w:fldChar w:fldCharType="separate"/>
        </w:r>
        <w:r w:rsidRPr="00C717A1">
          <w:rPr>
            <w:noProof/>
            <w:szCs w:val="20"/>
            <w:lang w:val="en-CA" w:eastAsia="ja-JP"/>
          </w:rPr>
          <w:t>Table E.2</w:t>
        </w:r>
        <w:r w:rsidRPr="00247DDC">
          <w:rPr>
            <w:noProof/>
            <w:szCs w:val="20"/>
            <w:lang w:eastAsia="ja-JP"/>
          </w:rPr>
          <w:fldChar w:fldCharType="end"/>
        </w:r>
        <w:r w:rsidRPr="00247DDC">
          <w:rPr>
            <w:noProof/>
            <w:szCs w:val="20"/>
            <w:lang w:eastAsia="ja-JP"/>
          </w:rPr>
          <w:t xml:space="preserve"> is required. </w:t>
        </w:r>
        <w:r w:rsidRPr="00247DDC">
          <w:rPr>
            <w:noProof/>
            <w:szCs w:val="20"/>
            <w:highlight w:val="yellow"/>
            <w:lang w:eastAsia="ja-JP"/>
          </w:rPr>
          <w:t xml:space="preserve">The Version column in </w:t>
        </w:r>
        <w:r w:rsidRPr="00247DDC">
          <w:rPr>
            <w:noProof/>
            <w:szCs w:val="20"/>
            <w:highlight w:val="yellow"/>
            <w:lang w:eastAsia="ja-JP"/>
          </w:rPr>
          <w:fldChar w:fldCharType="begin"/>
        </w:r>
        <w:r w:rsidRPr="00247DDC">
          <w:rPr>
            <w:noProof/>
            <w:szCs w:val="20"/>
            <w:highlight w:val="yellow"/>
            <w:lang w:eastAsia="ja-JP"/>
          </w:rPr>
          <w:instrText xml:space="preserve"> REF _Ref153533732 \h  \* MERGEFORMAT </w:instrText>
        </w:r>
        <w:r w:rsidRPr="00247DDC">
          <w:rPr>
            <w:noProof/>
            <w:szCs w:val="20"/>
            <w:highlight w:val="yellow"/>
            <w:lang w:eastAsia="ja-JP"/>
          </w:rPr>
        </w:r>
        <w:r w:rsidRPr="00247DDC">
          <w:rPr>
            <w:noProof/>
            <w:szCs w:val="20"/>
            <w:highlight w:val="yellow"/>
            <w:lang w:eastAsia="ja-JP"/>
          </w:rPr>
          <w:fldChar w:fldCharType="separate"/>
        </w:r>
        <w:r w:rsidRPr="00C717A1">
          <w:rPr>
            <w:noProof/>
            <w:szCs w:val="20"/>
            <w:highlight w:val="yellow"/>
            <w:lang w:val="en-CA" w:eastAsia="ja-JP"/>
          </w:rPr>
          <w:t>Table E.2</w:t>
        </w:r>
        <w:r w:rsidRPr="00247DDC">
          <w:rPr>
            <w:noProof/>
            <w:szCs w:val="20"/>
            <w:highlight w:val="yellow"/>
            <w:lang w:eastAsia="ja-JP"/>
          </w:rPr>
          <w:fldChar w:fldCharType="end"/>
        </w:r>
        <w:r w:rsidRPr="00247DDC">
          <w:rPr>
            <w:noProof/>
            <w:szCs w:val="20"/>
            <w:highlight w:val="yellow"/>
            <w:lang w:eastAsia="ja-JP"/>
          </w:rPr>
          <w:t xml:space="preserve"> specifies the </w:t>
        </w:r>
        <w:r w:rsidRPr="00247DDC">
          <w:rPr>
            <w:rFonts w:ascii="Courier New" w:hAnsi="Courier New" w:cs="Courier New"/>
            <w:noProof/>
            <w:szCs w:val="20"/>
            <w:highlight w:val="yellow"/>
            <w:lang w:eastAsia="ja-JP"/>
          </w:rPr>
          <w:t>version</w:t>
        </w:r>
        <w:r w:rsidRPr="00247DDC">
          <w:rPr>
            <w:noProof/>
            <w:szCs w:val="20"/>
            <w:highlight w:val="yellow"/>
            <w:lang w:eastAsia="ja-JP"/>
          </w:rPr>
          <w:t xml:space="preserve"> values that shall be supported by the readers of this brand. </w:t>
        </w:r>
        <w:r w:rsidRPr="00247DDC">
          <w:rPr>
            <w:rFonts w:eastAsia="Times New Roman"/>
            <w:iCs/>
            <w:szCs w:val="20"/>
            <w:highlight w:val="yellow"/>
          </w:rPr>
          <w:t xml:space="preserve">A '-' in the Version column indicates that the box is derived from </w:t>
        </w:r>
        <w:r w:rsidRPr="00247DDC">
          <w:rPr>
            <w:rFonts w:ascii="Courier New" w:eastAsia="Times New Roman" w:hAnsi="Courier New" w:cs="Courier New"/>
            <w:iCs/>
            <w:szCs w:val="20"/>
            <w:highlight w:val="yellow"/>
          </w:rPr>
          <w:t>Box</w:t>
        </w:r>
        <w:r w:rsidRPr="00247DDC">
          <w:rPr>
            <w:rFonts w:eastAsia="Times New Roman"/>
            <w:iCs/>
            <w:szCs w:val="20"/>
            <w:highlight w:val="yellow"/>
          </w:rPr>
          <w:t xml:space="preserve"> and does not contain a </w:t>
        </w:r>
        <w:r w:rsidRPr="00247DDC">
          <w:rPr>
            <w:rFonts w:ascii="Courier New" w:eastAsia="Times New Roman" w:hAnsi="Courier New" w:cs="Courier New"/>
            <w:iCs/>
            <w:szCs w:val="20"/>
            <w:highlight w:val="yellow"/>
          </w:rPr>
          <w:t>version</w:t>
        </w:r>
        <w:r w:rsidRPr="00247DDC">
          <w:rPr>
            <w:rFonts w:eastAsia="Times New Roman"/>
            <w:iCs/>
            <w:szCs w:val="20"/>
            <w:highlight w:val="yellow"/>
          </w:rPr>
          <w:t xml:space="preserve"> field.</w:t>
        </w:r>
      </w:ins>
    </w:p>
    <w:p w14:paraId="449B937A" w14:textId="77777777" w:rsidR="00DA2724" w:rsidRPr="00247DDC" w:rsidRDefault="00DA2724" w:rsidP="00DA2724">
      <w:pPr>
        <w:keepNext/>
        <w:spacing w:before="120" w:after="120" w:line="230" w:lineRule="atLeast"/>
        <w:jc w:val="center"/>
        <w:rPr>
          <w:ins w:id="1572" w:author="Dimitri Podborski" w:date="2024-12-22T10:07:00Z" w16du:dateUtc="2024-12-22T18:07:00Z"/>
          <w:b/>
          <w:noProof/>
          <w:szCs w:val="20"/>
          <w:lang w:val="en-CA" w:eastAsia="ja-JP"/>
        </w:rPr>
      </w:pPr>
      <w:bookmarkStart w:id="1573" w:name="_Ref153533732"/>
      <w:ins w:id="1574" w:author="Dimitri Podborski" w:date="2024-12-22T10:07:00Z" w16du:dateUtc="2024-12-22T18:07:00Z">
        <w:r w:rsidRPr="00247DDC">
          <w:rPr>
            <w:b/>
            <w:noProof/>
            <w:szCs w:val="20"/>
            <w:lang w:val="en-CA" w:eastAsia="ja-JP"/>
          </w:rPr>
          <w:t>Table E.</w:t>
        </w:r>
        <w:r w:rsidRPr="00247DDC">
          <w:rPr>
            <w:b/>
            <w:noProof/>
            <w:szCs w:val="20"/>
            <w:lang w:val="en-CA" w:eastAsia="ja-JP"/>
          </w:rPr>
          <w:fldChar w:fldCharType="begin"/>
        </w:r>
        <w:r w:rsidRPr="00247DDC">
          <w:rPr>
            <w:b/>
            <w:noProof/>
            <w:szCs w:val="20"/>
            <w:lang w:val="en-CA" w:eastAsia="ja-JP"/>
          </w:rPr>
          <w:instrText xml:space="preserve"> SEQ Table_E. \* ARABIC </w:instrText>
        </w:r>
        <w:r w:rsidRPr="00247DDC">
          <w:rPr>
            <w:b/>
            <w:noProof/>
            <w:szCs w:val="20"/>
            <w:lang w:val="en-CA" w:eastAsia="ja-JP"/>
          </w:rPr>
          <w:fldChar w:fldCharType="separate"/>
        </w:r>
        <w:r>
          <w:rPr>
            <w:b/>
            <w:noProof/>
            <w:szCs w:val="20"/>
            <w:lang w:val="en-CA" w:eastAsia="ja-JP"/>
          </w:rPr>
          <w:t>2</w:t>
        </w:r>
        <w:r w:rsidRPr="00247DDC">
          <w:rPr>
            <w:b/>
            <w:noProof/>
            <w:szCs w:val="20"/>
            <w:lang w:val="en-CA" w:eastAsia="ja-JP"/>
          </w:rPr>
          <w:fldChar w:fldCharType="end"/>
        </w:r>
        <w:bookmarkEnd w:id="1573"/>
        <w:r w:rsidRPr="00247DDC">
          <w:rPr>
            <w:b/>
            <w:noProof/>
            <w:szCs w:val="20"/>
            <w:lang w:val="en-CA" w:eastAsia="ja-JP"/>
          </w:rPr>
          <w:t xml:space="preserve">: Boxes required </w:t>
        </w:r>
        <w:r w:rsidRPr="00247DDC">
          <w:rPr>
            <w:b/>
            <w:noProof/>
            <w:szCs w:val="20"/>
            <w:highlight w:val="yellow"/>
            <w:lang w:val="en-CA" w:eastAsia="ja-JP"/>
          </w:rPr>
          <w:t>to be supported in readers of</w:t>
        </w:r>
        <w:r w:rsidRPr="00247DDC">
          <w:rPr>
            <w:b/>
            <w:noProof/>
            <w:szCs w:val="20"/>
            <w:lang w:val="en-CA" w:eastAsia="ja-JP"/>
          </w:rPr>
          <w:t xml:space="preserve"> </w:t>
        </w:r>
        <w:r w:rsidRPr="00247DDC">
          <w:rPr>
            <w:b/>
            <w:strike/>
            <w:noProof/>
            <w:color w:val="FF0000"/>
            <w:szCs w:val="20"/>
            <w:lang w:val="en-CA" w:eastAsia="ja-JP"/>
          </w:rPr>
          <w:t>under</w:t>
        </w:r>
        <w:r w:rsidRPr="00247DDC">
          <w:rPr>
            <w:b/>
            <w:noProof/>
            <w:szCs w:val="20"/>
            <w:lang w:val="en-CA" w:eastAsia="ja-JP"/>
          </w:rPr>
          <w:t xml:space="preserve"> the </w:t>
        </w:r>
        <w:r w:rsidRPr="00247DDC">
          <w:rPr>
            <w:rFonts w:ascii="Courier New" w:hAnsi="Courier New"/>
            <w:b/>
            <w:noProof/>
            <w:szCs w:val="20"/>
            <w:lang w:eastAsia="ja-JP"/>
          </w:rPr>
          <w:t>'isom'</w:t>
        </w:r>
        <w:r w:rsidRPr="00247DDC">
          <w:rPr>
            <w:b/>
            <w:noProof/>
            <w:szCs w:val="20"/>
            <w:lang w:val="en-CA" w:eastAsia="ja-JP"/>
          </w:rPr>
          <w:t xml:space="preserve"> brand</w:t>
        </w:r>
      </w:ins>
    </w:p>
    <w:tbl>
      <w:tblPr>
        <w:tblW w:w="9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607"/>
        <w:gridCol w:w="607"/>
        <w:gridCol w:w="607"/>
        <w:gridCol w:w="607"/>
        <w:gridCol w:w="607"/>
        <w:gridCol w:w="607"/>
        <w:gridCol w:w="681"/>
        <w:gridCol w:w="681"/>
        <w:gridCol w:w="4677"/>
      </w:tblGrid>
      <w:tr w:rsidR="00DA2724" w:rsidRPr="00247DDC" w14:paraId="11015835" w14:textId="77777777" w:rsidTr="00A37EB2">
        <w:trPr>
          <w:jc w:val="center"/>
          <w:ins w:id="1575" w:author="Dimitri Podborski" w:date="2024-12-22T10:07:00Z" w16du:dateUtc="2024-12-22T18:07:00Z"/>
        </w:trPr>
        <w:tc>
          <w:tcPr>
            <w:tcW w:w="607" w:type="dxa"/>
          </w:tcPr>
          <w:p w14:paraId="1F758F3B" w14:textId="77777777" w:rsidR="00DA2724" w:rsidRPr="00247DDC" w:rsidRDefault="00DA2724" w:rsidP="00A37EB2">
            <w:pPr>
              <w:keepNext/>
              <w:spacing w:after="0" w:line="220" w:lineRule="exact"/>
              <w:jc w:val="left"/>
              <w:rPr>
                <w:ins w:id="1576" w:author="Dimitri Podborski" w:date="2024-12-22T10:07:00Z" w16du:dateUtc="2024-12-22T18:07:00Z"/>
                <w:rFonts w:ascii="Courier New" w:hAnsi="Courier New" w:cs="Courier New"/>
                <w:noProof/>
                <w:szCs w:val="20"/>
                <w:lang w:eastAsia="ja-JP"/>
              </w:rPr>
            </w:pPr>
          </w:p>
        </w:tc>
        <w:tc>
          <w:tcPr>
            <w:tcW w:w="607" w:type="dxa"/>
          </w:tcPr>
          <w:p w14:paraId="7C049116" w14:textId="77777777" w:rsidR="00DA2724" w:rsidRPr="00247DDC" w:rsidRDefault="00DA2724" w:rsidP="00A37EB2">
            <w:pPr>
              <w:keepNext/>
              <w:spacing w:after="0" w:line="220" w:lineRule="exact"/>
              <w:jc w:val="left"/>
              <w:rPr>
                <w:ins w:id="1577"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563F0435" w14:textId="77777777" w:rsidR="00DA2724" w:rsidRPr="00247DDC" w:rsidRDefault="00DA2724" w:rsidP="00A37EB2">
            <w:pPr>
              <w:keepNext/>
              <w:spacing w:after="0" w:line="220" w:lineRule="exact"/>
              <w:jc w:val="left"/>
              <w:rPr>
                <w:ins w:id="1578"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4A9151D3" w14:textId="77777777" w:rsidR="00DA2724" w:rsidRPr="00247DDC" w:rsidRDefault="00DA2724" w:rsidP="00A37EB2">
            <w:pPr>
              <w:keepNext/>
              <w:spacing w:after="0" w:line="220" w:lineRule="exact"/>
              <w:jc w:val="left"/>
              <w:rPr>
                <w:ins w:id="1579"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43FCED0F" w14:textId="77777777" w:rsidR="00DA2724" w:rsidRPr="00247DDC" w:rsidRDefault="00DA2724" w:rsidP="00A37EB2">
            <w:pPr>
              <w:keepNext/>
              <w:spacing w:after="0" w:line="220" w:lineRule="exact"/>
              <w:jc w:val="left"/>
              <w:rPr>
                <w:ins w:id="1580"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591F3762" w14:textId="77777777" w:rsidR="00DA2724" w:rsidRPr="00247DDC" w:rsidRDefault="00DA2724" w:rsidP="00A37EB2">
            <w:pPr>
              <w:keepNext/>
              <w:spacing w:after="0" w:line="220" w:lineRule="exact"/>
              <w:jc w:val="left"/>
              <w:rPr>
                <w:ins w:id="1581"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1D9C89C3" w14:textId="77777777" w:rsidR="00DA2724" w:rsidRPr="00C717A1" w:rsidRDefault="00DA2724" w:rsidP="00A37EB2">
            <w:pPr>
              <w:keepNext/>
              <w:spacing w:after="0" w:line="220" w:lineRule="exact"/>
              <w:jc w:val="left"/>
              <w:rPr>
                <w:ins w:id="1582"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195DCB8B" w14:textId="77777777" w:rsidR="00DA2724" w:rsidRPr="00247DDC" w:rsidRDefault="00DA2724" w:rsidP="00A37EB2">
            <w:pPr>
              <w:keepNext/>
              <w:spacing w:after="0" w:line="220" w:lineRule="exact"/>
              <w:jc w:val="left"/>
              <w:rPr>
                <w:ins w:id="1583" w:author="Dimitri Podborski" w:date="2024-12-22T10:07:00Z" w16du:dateUtc="2024-12-22T18:07:00Z"/>
                <w:rFonts w:eastAsia="Arial"/>
                <w:b/>
                <w:bCs/>
                <w:iCs/>
                <w:noProof/>
                <w:color w:val="000000"/>
                <w:sz w:val="18"/>
                <w:szCs w:val="20"/>
                <w:lang w:eastAsia="ja-JP" w:bidi="x-none"/>
              </w:rPr>
            </w:pPr>
            <w:ins w:id="1584" w:author="Dimitri Podborski" w:date="2024-12-22T10:07:00Z" w16du:dateUtc="2024-12-22T18:07:00Z">
              <w:r w:rsidRPr="00247DDC">
                <w:rPr>
                  <w:rFonts w:eastAsia="Arial"/>
                  <w:b/>
                  <w:bCs/>
                  <w:iCs/>
                  <w:noProof/>
                  <w:color w:val="000000"/>
                  <w:sz w:val="18"/>
                  <w:szCs w:val="20"/>
                  <w:lang w:eastAsia="ja-JP" w:bidi="x-none"/>
                </w:rPr>
                <w:t>Version</w:t>
              </w:r>
            </w:ins>
          </w:p>
        </w:tc>
        <w:tc>
          <w:tcPr>
            <w:tcW w:w="4677" w:type="dxa"/>
          </w:tcPr>
          <w:p w14:paraId="3E5654D6" w14:textId="77777777" w:rsidR="00DA2724" w:rsidRPr="00247DDC" w:rsidRDefault="00DA2724" w:rsidP="00A37EB2">
            <w:pPr>
              <w:keepNext/>
              <w:spacing w:after="0" w:line="220" w:lineRule="exact"/>
              <w:jc w:val="left"/>
              <w:rPr>
                <w:ins w:id="1585" w:author="Dimitri Podborski" w:date="2024-12-22T10:07:00Z" w16du:dateUtc="2024-12-22T18:07:00Z"/>
                <w:rFonts w:eastAsia="Arial"/>
                <w:b/>
                <w:bCs/>
                <w:iCs/>
                <w:noProof/>
                <w:color w:val="000000"/>
                <w:sz w:val="18"/>
                <w:szCs w:val="20"/>
                <w:lang w:eastAsia="ja-JP" w:bidi="x-none"/>
              </w:rPr>
            </w:pPr>
            <w:ins w:id="1586" w:author="Dimitri Podborski" w:date="2024-12-22T10:07:00Z" w16du:dateUtc="2024-12-22T18:07:00Z">
              <w:r w:rsidRPr="00247DDC">
                <w:rPr>
                  <w:rFonts w:eastAsia="Arial"/>
                  <w:b/>
                  <w:bCs/>
                  <w:iCs/>
                  <w:noProof/>
                  <w:color w:val="000000"/>
                  <w:sz w:val="18"/>
                  <w:szCs w:val="20"/>
                  <w:lang w:eastAsia="ja-JP" w:bidi="x-none"/>
                </w:rPr>
                <w:t>Box description</w:t>
              </w:r>
            </w:ins>
          </w:p>
        </w:tc>
      </w:tr>
      <w:tr w:rsidR="00DA2724" w:rsidRPr="00247DDC" w14:paraId="4DB9ED3C" w14:textId="77777777" w:rsidTr="00A37EB2">
        <w:trPr>
          <w:jc w:val="center"/>
          <w:ins w:id="1587" w:author="Dimitri Podborski" w:date="2024-12-22T10:07:00Z" w16du:dateUtc="2024-12-22T18:07:00Z"/>
        </w:trPr>
        <w:tc>
          <w:tcPr>
            <w:tcW w:w="607" w:type="dxa"/>
            <w:tcBorders>
              <w:top w:val="single" w:sz="4" w:space="0" w:color="auto"/>
              <w:left w:val="single" w:sz="4" w:space="0" w:color="auto"/>
              <w:bottom w:val="single" w:sz="4" w:space="0" w:color="auto"/>
              <w:right w:val="single" w:sz="4" w:space="0" w:color="auto"/>
            </w:tcBorders>
          </w:tcPr>
          <w:p w14:paraId="7BA1A126" w14:textId="77777777" w:rsidR="00DA2724" w:rsidRPr="00247DDC" w:rsidRDefault="00DA2724" w:rsidP="00A37EB2">
            <w:pPr>
              <w:spacing w:after="0" w:line="220" w:lineRule="exact"/>
              <w:jc w:val="left"/>
              <w:rPr>
                <w:ins w:id="1588" w:author="Dimitri Podborski" w:date="2024-12-22T10:07:00Z" w16du:dateUtc="2024-12-22T18:07:00Z"/>
                <w:rFonts w:ascii="Courier New" w:eastAsia="Arial" w:hAnsi="Courier New" w:cs="Courier New"/>
                <w:noProof/>
                <w:color w:val="000000"/>
                <w:sz w:val="18"/>
                <w:szCs w:val="20"/>
                <w:lang w:val="en-CA" w:eastAsia="ja-JP" w:bidi="x-none"/>
              </w:rPr>
            </w:pPr>
            <w:ins w:id="1589" w:author="Dimitri Podborski" w:date="2024-12-22T10:07:00Z" w16du:dateUtc="2024-12-22T18:07:00Z">
              <w:r w:rsidRPr="00247DDC">
                <w:rPr>
                  <w:rFonts w:ascii="Courier New" w:hAnsi="Courier New" w:cs="Courier New"/>
                  <w:noProof/>
                  <w:szCs w:val="20"/>
                  <w:lang w:eastAsia="ja-JP"/>
                </w:rPr>
                <w:t>ftyp</w:t>
              </w:r>
            </w:ins>
          </w:p>
        </w:tc>
        <w:tc>
          <w:tcPr>
            <w:tcW w:w="607" w:type="dxa"/>
            <w:tcBorders>
              <w:top w:val="single" w:sz="4" w:space="0" w:color="auto"/>
              <w:left w:val="single" w:sz="4" w:space="0" w:color="auto"/>
              <w:bottom w:val="single" w:sz="4" w:space="0" w:color="auto"/>
              <w:right w:val="single" w:sz="4" w:space="0" w:color="auto"/>
            </w:tcBorders>
          </w:tcPr>
          <w:p w14:paraId="02B01BFB" w14:textId="77777777" w:rsidR="00DA2724" w:rsidRPr="00247DDC" w:rsidRDefault="00DA2724" w:rsidP="00A37EB2">
            <w:pPr>
              <w:spacing w:after="0" w:line="220" w:lineRule="exact"/>
              <w:jc w:val="left"/>
              <w:rPr>
                <w:ins w:id="1590"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392E1253" w14:textId="77777777" w:rsidR="00DA2724" w:rsidRPr="00247DDC" w:rsidRDefault="00DA2724" w:rsidP="00A37EB2">
            <w:pPr>
              <w:spacing w:after="0" w:line="220" w:lineRule="exact"/>
              <w:jc w:val="left"/>
              <w:rPr>
                <w:ins w:id="1591"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3781BF17" w14:textId="77777777" w:rsidR="00DA2724" w:rsidRPr="00247DDC" w:rsidRDefault="00DA2724" w:rsidP="00A37EB2">
            <w:pPr>
              <w:spacing w:after="0" w:line="220" w:lineRule="exact"/>
              <w:jc w:val="left"/>
              <w:rPr>
                <w:ins w:id="1592"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078CA409" w14:textId="77777777" w:rsidR="00DA2724" w:rsidRPr="00247DDC" w:rsidRDefault="00DA2724" w:rsidP="00A37EB2">
            <w:pPr>
              <w:spacing w:after="0" w:line="220" w:lineRule="exact"/>
              <w:jc w:val="left"/>
              <w:rPr>
                <w:ins w:id="1593"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397D961B" w14:textId="77777777" w:rsidR="00DA2724" w:rsidRPr="00247DDC" w:rsidRDefault="00DA2724" w:rsidP="00A37EB2">
            <w:pPr>
              <w:spacing w:after="0" w:line="220" w:lineRule="exact"/>
              <w:jc w:val="left"/>
              <w:rPr>
                <w:ins w:id="1594" w:author="Dimitri Podborski" w:date="2024-12-22T10:07:00Z" w16du:dateUtc="2024-12-22T18:07:00Z"/>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FFFF00"/>
          </w:tcPr>
          <w:p w14:paraId="21F4636D" w14:textId="77777777" w:rsidR="00DA2724" w:rsidRPr="00C717A1" w:rsidRDefault="00DA2724" w:rsidP="00A37EB2">
            <w:pPr>
              <w:keepNext/>
              <w:spacing w:after="0" w:line="220" w:lineRule="exact"/>
              <w:jc w:val="left"/>
              <w:rPr>
                <w:ins w:id="1595" w:author="Dimitri Podborski" w:date="2024-12-22T10:07:00Z" w16du:dateUtc="2024-12-22T18:07:00Z"/>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FFFF00"/>
          </w:tcPr>
          <w:p w14:paraId="3797095E" w14:textId="77777777" w:rsidR="00DA2724" w:rsidRPr="00247DDC" w:rsidRDefault="00DA2724" w:rsidP="00A37EB2">
            <w:pPr>
              <w:spacing w:after="0" w:line="220" w:lineRule="exact"/>
              <w:jc w:val="left"/>
              <w:rPr>
                <w:ins w:id="1596" w:author="Dimitri Podborski" w:date="2024-12-22T10:07:00Z" w16du:dateUtc="2024-12-22T18:07:00Z"/>
                <w:rFonts w:eastAsia="Arial"/>
                <w:iCs/>
                <w:noProof/>
                <w:color w:val="000000"/>
                <w:sz w:val="18"/>
                <w:szCs w:val="20"/>
                <w:lang w:eastAsia="ja-JP" w:bidi="x-none"/>
              </w:rPr>
            </w:pPr>
            <w:ins w:id="1597" w:author="Dimitri Podborski" w:date="2024-12-22T10:07:00Z" w16du:dateUtc="2024-12-22T18:07:00Z">
              <w:r w:rsidRPr="00247DDC">
                <w:rPr>
                  <w:rFonts w:eastAsia="Arial"/>
                  <w:iCs/>
                  <w:noProof/>
                  <w:color w:val="000000"/>
                  <w:sz w:val="18"/>
                  <w:szCs w:val="20"/>
                  <w:lang w:eastAsia="ja-JP" w:bidi="x-none"/>
                </w:rPr>
                <w:t>-</w:t>
              </w:r>
            </w:ins>
          </w:p>
        </w:tc>
        <w:tc>
          <w:tcPr>
            <w:tcW w:w="4677" w:type="dxa"/>
            <w:tcBorders>
              <w:top w:val="single" w:sz="4" w:space="0" w:color="auto"/>
              <w:left w:val="single" w:sz="4" w:space="0" w:color="auto"/>
              <w:bottom w:val="single" w:sz="4" w:space="0" w:color="auto"/>
              <w:right w:val="single" w:sz="4" w:space="0" w:color="auto"/>
            </w:tcBorders>
          </w:tcPr>
          <w:p w14:paraId="384F1A8A" w14:textId="77777777" w:rsidR="00DA2724" w:rsidRPr="00247DDC" w:rsidRDefault="00DA2724" w:rsidP="00A37EB2">
            <w:pPr>
              <w:spacing w:after="0" w:line="220" w:lineRule="exact"/>
              <w:jc w:val="left"/>
              <w:rPr>
                <w:ins w:id="1598" w:author="Dimitri Podborski" w:date="2024-12-22T10:07:00Z" w16du:dateUtc="2024-12-22T18:07:00Z"/>
                <w:rFonts w:eastAsia="Arial"/>
                <w:i/>
                <w:noProof/>
                <w:color w:val="000000"/>
                <w:sz w:val="18"/>
                <w:szCs w:val="20"/>
                <w:lang w:val="en-CA" w:eastAsia="ja-JP" w:bidi="x-none"/>
              </w:rPr>
            </w:pPr>
            <w:ins w:id="1599" w:author="Dimitri Podborski" w:date="2024-12-22T10:07:00Z" w16du:dateUtc="2024-12-22T18:07:00Z">
              <w:r w:rsidRPr="00247DDC">
                <w:rPr>
                  <w:rFonts w:eastAsia="Arial"/>
                  <w:i/>
                  <w:noProof/>
                  <w:color w:val="000000"/>
                  <w:sz w:val="18"/>
                  <w:szCs w:val="20"/>
                  <w:lang w:eastAsia="ja-JP" w:bidi="x-none"/>
                </w:rPr>
                <w:t>file type and compatibility</w:t>
              </w:r>
            </w:ins>
          </w:p>
        </w:tc>
      </w:tr>
      <w:tr w:rsidR="00DA2724" w:rsidRPr="00247DDC" w14:paraId="624728BC" w14:textId="77777777" w:rsidTr="00A37EB2">
        <w:trPr>
          <w:jc w:val="center"/>
          <w:ins w:id="1600" w:author="Dimitri Podborski" w:date="2024-12-22T10:07:00Z" w16du:dateUtc="2024-12-22T18:07:00Z"/>
        </w:trPr>
        <w:tc>
          <w:tcPr>
            <w:tcW w:w="607" w:type="dxa"/>
          </w:tcPr>
          <w:p w14:paraId="70CEED1D" w14:textId="77777777" w:rsidR="00DA2724" w:rsidRPr="00247DDC" w:rsidRDefault="00DA2724" w:rsidP="00A37EB2">
            <w:pPr>
              <w:keepNext/>
              <w:spacing w:after="0" w:line="220" w:lineRule="exact"/>
              <w:jc w:val="left"/>
              <w:rPr>
                <w:ins w:id="1601" w:author="Dimitri Podborski" w:date="2024-12-22T10:07:00Z" w16du:dateUtc="2024-12-22T18:07:00Z"/>
                <w:rFonts w:ascii="Courier New" w:eastAsia="Arial" w:hAnsi="Courier New" w:cs="Courier New"/>
                <w:noProof/>
                <w:color w:val="000000"/>
                <w:sz w:val="18"/>
                <w:szCs w:val="20"/>
                <w:lang w:eastAsia="ja-JP" w:bidi="x-none"/>
              </w:rPr>
            </w:pPr>
            <w:ins w:id="1602" w:author="Dimitri Podborski" w:date="2024-12-22T10:07:00Z" w16du:dateUtc="2024-12-22T18:07:00Z">
              <w:r w:rsidRPr="00247DDC">
                <w:rPr>
                  <w:rFonts w:ascii="Courier New" w:hAnsi="Courier New" w:cs="Courier New"/>
                  <w:noProof/>
                  <w:szCs w:val="20"/>
                  <w:lang w:eastAsia="ja-JP"/>
                </w:rPr>
                <w:t>moov</w:t>
              </w:r>
            </w:ins>
          </w:p>
        </w:tc>
        <w:tc>
          <w:tcPr>
            <w:tcW w:w="607" w:type="dxa"/>
          </w:tcPr>
          <w:p w14:paraId="4D6B54F7" w14:textId="77777777" w:rsidR="00DA2724" w:rsidRPr="00247DDC" w:rsidRDefault="00DA2724" w:rsidP="00A37EB2">
            <w:pPr>
              <w:keepNext/>
              <w:spacing w:after="0" w:line="220" w:lineRule="exact"/>
              <w:jc w:val="left"/>
              <w:rPr>
                <w:ins w:id="1603"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29A76312" w14:textId="77777777" w:rsidR="00DA2724" w:rsidRPr="00247DDC" w:rsidRDefault="00DA2724" w:rsidP="00A37EB2">
            <w:pPr>
              <w:keepNext/>
              <w:spacing w:after="0" w:line="220" w:lineRule="exact"/>
              <w:jc w:val="left"/>
              <w:rPr>
                <w:ins w:id="1604"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15906D21" w14:textId="77777777" w:rsidR="00DA2724" w:rsidRPr="00247DDC" w:rsidRDefault="00DA2724" w:rsidP="00A37EB2">
            <w:pPr>
              <w:keepNext/>
              <w:spacing w:after="0" w:line="220" w:lineRule="exact"/>
              <w:jc w:val="left"/>
              <w:rPr>
                <w:ins w:id="1605"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60B73851" w14:textId="77777777" w:rsidR="00DA2724" w:rsidRPr="00247DDC" w:rsidRDefault="00DA2724" w:rsidP="00A37EB2">
            <w:pPr>
              <w:keepNext/>
              <w:spacing w:after="0" w:line="220" w:lineRule="exact"/>
              <w:jc w:val="left"/>
              <w:rPr>
                <w:ins w:id="1606"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6FF87781" w14:textId="77777777" w:rsidR="00DA2724" w:rsidRPr="00247DDC" w:rsidRDefault="00DA2724" w:rsidP="00A37EB2">
            <w:pPr>
              <w:keepNext/>
              <w:spacing w:after="0" w:line="220" w:lineRule="exact"/>
              <w:jc w:val="left"/>
              <w:rPr>
                <w:ins w:id="1607"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2A0D8846" w14:textId="77777777" w:rsidR="00DA2724" w:rsidRPr="00C717A1" w:rsidRDefault="00DA2724" w:rsidP="00A37EB2">
            <w:pPr>
              <w:keepNext/>
              <w:spacing w:after="0" w:line="220" w:lineRule="exact"/>
              <w:jc w:val="left"/>
              <w:rPr>
                <w:ins w:id="1608"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6431BB5F" w14:textId="77777777" w:rsidR="00DA2724" w:rsidRPr="00247DDC" w:rsidRDefault="00DA2724" w:rsidP="00A37EB2">
            <w:pPr>
              <w:keepNext/>
              <w:spacing w:after="0" w:line="220" w:lineRule="exact"/>
              <w:jc w:val="left"/>
              <w:rPr>
                <w:ins w:id="1609" w:author="Dimitri Podborski" w:date="2024-12-22T10:07:00Z" w16du:dateUtc="2024-12-22T18:07:00Z"/>
                <w:rFonts w:eastAsia="Arial"/>
                <w:iCs/>
                <w:noProof/>
                <w:color w:val="000000"/>
                <w:sz w:val="18"/>
                <w:szCs w:val="20"/>
                <w:lang w:eastAsia="ja-JP" w:bidi="x-none"/>
              </w:rPr>
            </w:pPr>
            <w:ins w:id="1610" w:author="Dimitri Podborski" w:date="2024-12-22T10:07:00Z" w16du:dateUtc="2024-12-22T18:07:00Z">
              <w:r w:rsidRPr="00247DDC">
                <w:rPr>
                  <w:rFonts w:eastAsia="Arial"/>
                  <w:iCs/>
                  <w:noProof/>
                  <w:color w:val="000000"/>
                  <w:sz w:val="18"/>
                  <w:szCs w:val="20"/>
                  <w:lang w:eastAsia="ja-JP" w:bidi="x-none"/>
                </w:rPr>
                <w:t>-</w:t>
              </w:r>
            </w:ins>
          </w:p>
        </w:tc>
        <w:tc>
          <w:tcPr>
            <w:tcW w:w="4677" w:type="dxa"/>
          </w:tcPr>
          <w:p w14:paraId="62EE1276" w14:textId="77777777" w:rsidR="00DA2724" w:rsidRPr="00247DDC" w:rsidRDefault="00DA2724" w:rsidP="00A37EB2">
            <w:pPr>
              <w:keepNext/>
              <w:spacing w:after="0" w:line="220" w:lineRule="exact"/>
              <w:jc w:val="left"/>
              <w:rPr>
                <w:ins w:id="1611" w:author="Dimitri Podborski" w:date="2024-12-22T10:07:00Z" w16du:dateUtc="2024-12-22T18:07:00Z"/>
                <w:rFonts w:eastAsia="Arial"/>
                <w:i/>
                <w:noProof/>
                <w:color w:val="000000"/>
                <w:sz w:val="18"/>
                <w:szCs w:val="20"/>
                <w:lang w:eastAsia="ja-JP" w:bidi="x-none"/>
              </w:rPr>
            </w:pPr>
            <w:ins w:id="1612" w:author="Dimitri Podborski" w:date="2024-12-22T10:07:00Z" w16du:dateUtc="2024-12-22T18:07:00Z">
              <w:r w:rsidRPr="00247DDC">
                <w:rPr>
                  <w:rFonts w:eastAsia="Arial"/>
                  <w:i/>
                  <w:noProof/>
                  <w:color w:val="000000"/>
                  <w:sz w:val="18"/>
                  <w:szCs w:val="20"/>
                  <w:lang w:eastAsia="ja-JP" w:bidi="x-none"/>
                </w:rPr>
                <w:t>container for all the meta-data</w:t>
              </w:r>
            </w:ins>
          </w:p>
        </w:tc>
      </w:tr>
      <w:tr w:rsidR="00DA2724" w:rsidRPr="00247DDC" w14:paraId="6E6240C9" w14:textId="77777777" w:rsidTr="00A37EB2">
        <w:trPr>
          <w:jc w:val="center"/>
          <w:ins w:id="1613" w:author="Dimitri Podborski" w:date="2024-12-22T10:07:00Z" w16du:dateUtc="2024-12-22T18:07:00Z"/>
        </w:trPr>
        <w:tc>
          <w:tcPr>
            <w:tcW w:w="607" w:type="dxa"/>
          </w:tcPr>
          <w:p w14:paraId="5EF29567" w14:textId="77777777" w:rsidR="00DA2724" w:rsidRPr="00247DDC" w:rsidRDefault="00DA2724" w:rsidP="00A37EB2">
            <w:pPr>
              <w:spacing w:after="0" w:line="220" w:lineRule="exact"/>
              <w:jc w:val="left"/>
              <w:rPr>
                <w:ins w:id="1614"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1B5A79D8" w14:textId="77777777" w:rsidR="00DA2724" w:rsidRPr="00247DDC" w:rsidRDefault="00DA2724" w:rsidP="00A37EB2">
            <w:pPr>
              <w:spacing w:after="0" w:line="220" w:lineRule="exact"/>
              <w:jc w:val="left"/>
              <w:rPr>
                <w:ins w:id="1615" w:author="Dimitri Podborski" w:date="2024-12-22T10:07:00Z" w16du:dateUtc="2024-12-22T18:07:00Z"/>
                <w:rFonts w:ascii="Courier New" w:eastAsia="Arial" w:hAnsi="Courier New" w:cs="Courier New"/>
                <w:noProof/>
                <w:color w:val="000000"/>
                <w:sz w:val="18"/>
                <w:szCs w:val="20"/>
                <w:lang w:eastAsia="ja-JP" w:bidi="x-none"/>
              </w:rPr>
            </w:pPr>
            <w:ins w:id="1616" w:author="Dimitri Podborski" w:date="2024-12-22T10:07:00Z" w16du:dateUtc="2024-12-22T18:07:00Z">
              <w:r w:rsidRPr="00247DDC">
                <w:rPr>
                  <w:rFonts w:ascii="Courier New" w:hAnsi="Courier New" w:cs="Courier New"/>
                  <w:noProof/>
                  <w:szCs w:val="20"/>
                  <w:lang w:eastAsia="ja-JP"/>
                </w:rPr>
                <w:t>mvhd</w:t>
              </w:r>
            </w:ins>
          </w:p>
        </w:tc>
        <w:tc>
          <w:tcPr>
            <w:tcW w:w="607" w:type="dxa"/>
          </w:tcPr>
          <w:p w14:paraId="79011CBF" w14:textId="77777777" w:rsidR="00DA2724" w:rsidRPr="00247DDC" w:rsidRDefault="00DA2724" w:rsidP="00A37EB2">
            <w:pPr>
              <w:spacing w:after="0" w:line="220" w:lineRule="exact"/>
              <w:jc w:val="left"/>
              <w:rPr>
                <w:ins w:id="1617"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3AB8BDF4" w14:textId="77777777" w:rsidR="00DA2724" w:rsidRPr="00247DDC" w:rsidRDefault="00DA2724" w:rsidP="00A37EB2">
            <w:pPr>
              <w:spacing w:after="0" w:line="220" w:lineRule="exact"/>
              <w:jc w:val="left"/>
              <w:rPr>
                <w:ins w:id="1618"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5C5C0923" w14:textId="77777777" w:rsidR="00DA2724" w:rsidRPr="00247DDC" w:rsidRDefault="00DA2724" w:rsidP="00A37EB2">
            <w:pPr>
              <w:spacing w:after="0" w:line="220" w:lineRule="exact"/>
              <w:jc w:val="left"/>
              <w:rPr>
                <w:ins w:id="1619"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51D77934" w14:textId="77777777" w:rsidR="00DA2724" w:rsidRPr="00247DDC" w:rsidRDefault="00DA2724" w:rsidP="00A37EB2">
            <w:pPr>
              <w:spacing w:after="0" w:line="220" w:lineRule="exact"/>
              <w:jc w:val="left"/>
              <w:rPr>
                <w:ins w:id="1620"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52519289" w14:textId="77777777" w:rsidR="00DA2724" w:rsidRPr="00C717A1" w:rsidRDefault="00DA2724" w:rsidP="00A37EB2">
            <w:pPr>
              <w:keepNext/>
              <w:spacing w:after="0" w:line="220" w:lineRule="exact"/>
              <w:jc w:val="left"/>
              <w:rPr>
                <w:ins w:id="1621"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1E6F7906" w14:textId="77777777" w:rsidR="00DA2724" w:rsidRPr="00247DDC" w:rsidRDefault="00DA2724" w:rsidP="00A37EB2">
            <w:pPr>
              <w:spacing w:after="0" w:line="220" w:lineRule="exact"/>
              <w:jc w:val="left"/>
              <w:rPr>
                <w:ins w:id="1622" w:author="Dimitri Podborski" w:date="2024-12-22T10:07:00Z" w16du:dateUtc="2024-12-22T18:07:00Z"/>
                <w:rFonts w:eastAsia="Arial"/>
                <w:iCs/>
                <w:noProof/>
                <w:color w:val="000000"/>
                <w:sz w:val="18"/>
                <w:szCs w:val="20"/>
                <w:lang w:eastAsia="ja-JP" w:bidi="x-none"/>
              </w:rPr>
            </w:pPr>
            <w:ins w:id="1623" w:author="Dimitri Podborski" w:date="2024-12-22T10:07:00Z" w16du:dateUtc="2024-12-22T18:07:00Z">
              <w:r w:rsidRPr="00247DDC">
                <w:rPr>
                  <w:rFonts w:eastAsia="Arial"/>
                  <w:iCs/>
                  <w:noProof/>
                  <w:color w:val="000000"/>
                  <w:sz w:val="18"/>
                  <w:szCs w:val="20"/>
                  <w:lang w:eastAsia="ja-JP" w:bidi="x-none"/>
                </w:rPr>
                <w:t>0, 1</w:t>
              </w:r>
            </w:ins>
          </w:p>
        </w:tc>
        <w:tc>
          <w:tcPr>
            <w:tcW w:w="4677" w:type="dxa"/>
          </w:tcPr>
          <w:p w14:paraId="35829A32" w14:textId="77777777" w:rsidR="00DA2724" w:rsidRPr="00247DDC" w:rsidRDefault="00DA2724" w:rsidP="00A37EB2">
            <w:pPr>
              <w:spacing w:after="0" w:line="220" w:lineRule="exact"/>
              <w:jc w:val="left"/>
              <w:rPr>
                <w:ins w:id="1624" w:author="Dimitri Podborski" w:date="2024-12-22T10:07:00Z" w16du:dateUtc="2024-12-22T18:07:00Z"/>
                <w:rFonts w:eastAsia="Arial"/>
                <w:i/>
                <w:noProof/>
                <w:color w:val="000000"/>
                <w:sz w:val="18"/>
                <w:szCs w:val="20"/>
                <w:lang w:eastAsia="ja-JP" w:bidi="x-none"/>
              </w:rPr>
            </w:pPr>
            <w:ins w:id="1625" w:author="Dimitri Podborski" w:date="2024-12-22T10:07:00Z" w16du:dateUtc="2024-12-22T18:07:00Z">
              <w:r w:rsidRPr="00247DDC">
                <w:rPr>
                  <w:rFonts w:eastAsia="Arial"/>
                  <w:i/>
                  <w:noProof/>
                  <w:color w:val="000000"/>
                  <w:sz w:val="18"/>
                  <w:szCs w:val="20"/>
                  <w:lang w:eastAsia="ja-JP" w:bidi="x-none"/>
                </w:rPr>
                <w:t>movie header, overall declarations</w:t>
              </w:r>
            </w:ins>
          </w:p>
        </w:tc>
      </w:tr>
      <w:tr w:rsidR="00DA2724" w:rsidRPr="00247DDC" w14:paraId="597BBA4A" w14:textId="77777777" w:rsidTr="00A37EB2">
        <w:trPr>
          <w:jc w:val="center"/>
          <w:ins w:id="1626" w:author="Dimitri Podborski" w:date="2024-12-22T10:07:00Z" w16du:dateUtc="2024-12-22T18:07:00Z"/>
        </w:trPr>
        <w:tc>
          <w:tcPr>
            <w:tcW w:w="607" w:type="dxa"/>
          </w:tcPr>
          <w:p w14:paraId="4A5C49F1" w14:textId="77777777" w:rsidR="00DA2724" w:rsidRPr="00247DDC" w:rsidRDefault="00DA2724" w:rsidP="00A37EB2">
            <w:pPr>
              <w:spacing w:after="0" w:line="220" w:lineRule="exact"/>
              <w:jc w:val="left"/>
              <w:rPr>
                <w:ins w:id="1627"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518D842E" w14:textId="77777777" w:rsidR="00DA2724" w:rsidRPr="00247DDC" w:rsidRDefault="00DA2724" w:rsidP="00A37EB2">
            <w:pPr>
              <w:spacing w:after="0" w:line="220" w:lineRule="exact"/>
              <w:jc w:val="left"/>
              <w:rPr>
                <w:ins w:id="1628" w:author="Dimitri Podborski" w:date="2024-12-22T10:07:00Z" w16du:dateUtc="2024-12-22T18:07:00Z"/>
                <w:rFonts w:ascii="Courier New" w:eastAsia="Arial" w:hAnsi="Courier New" w:cs="Courier New"/>
                <w:noProof/>
                <w:color w:val="000000"/>
                <w:sz w:val="18"/>
                <w:szCs w:val="20"/>
                <w:lang w:val="en-CA" w:eastAsia="ja-JP" w:bidi="x-none"/>
              </w:rPr>
            </w:pPr>
            <w:ins w:id="1629" w:author="Dimitri Podborski" w:date="2024-12-22T10:07:00Z" w16du:dateUtc="2024-12-22T18:07:00Z">
              <w:r w:rsidRPr="00247DDC">
                <w:rPr>
                  <w:rFonts w:ascii="Courier New" w:hAnsi="Courier New" w:cs="Courier New"/>
                  <w:noProof/>
                  <w:szCs w:val="20"/>
                  <w:lang w:eastAsia="ja-JP"/>
                </w:rPr>
                <w:t>trak</w:t>
              </w:r>
            </w:ins>
          </w:p>
        </w:tc>
        <w:tc>
          <w:tcPr>
            <w:tcW w:w="607" w:type="dxa"/>
          </w:tcPr>
          <w:p w14:paraId="3D14CC8D" w14:textId="77777777" w:rsidR="00DA2724" w:rsidRPr="00247DDC" w:rsidRDefault="00DA2724" w:rsidP="00A37EB2">
            <w:pPr>
              <w:spacing w:after="0" w:line="220" w:lineRule="exact"/>
              <w:jc w:val="left"/>
              <w:rPr>
                <w:ins w:id="1630"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61F81004" w14:textId="77777777" w:rsidR="00DA2724" w:rsidRPr="00247DDC" w:rsidRDefault="00DA2724" w:rsidP="00A37EB2">
            <w:pPr>
              <w:spacing w:after="0" w:line="220" w:lineRule="exact"/>
              <w:jc w:val="left"/>
              <w:rPr>
                <w:ins w:id="1631"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048B5EA5" w14:textId="77777777" w:rsidR="00DA2724" w:rsidRPr="00247DDC" w:rsidRDefault="00DA2724" w:rsidP="00A37EB2">
            <w:pPr>
              <w:spacing w:after="0" w:line="220" w:lineRule="exact"/>
              <w:jc w:val="left"/>
              <w:rPr>
                <w:ins w:id="1632"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71BA96B6" w14:textId="77777777" w:rsidR="00DA2724" w:rsidRPr="00247DDC" w:rsidRDefault="00DA2724" w:rsidP="00A37EB2">
            <w:pPr>
              <w:spacing w:after="0" w:line="220" w:lineRule="exact"/>
              <w:jc w:val="left"/>
              <w:rPr>
                <w:ins w:id="1633"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1E34BBDB" w14:textId="77777777" w:rsidR="00DA2724" w:rsidRPr="00C717A1" w:rsidRDefault="00DA2724" w:rsidP="00A37EB2">
            <w:pPr>
              <w:keepNext/>
              <w:spacing w:after="0" w:line="220" w:lineRule="exact"/>
              <w:jc w:val="left"/>
              <w:rPr>
                <w:ins w:id="1634"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68177E13" w14:textId="77777777" w:rsidR="00DA2724" w:rsidRPr="00247DDC" w:rsidRDefault="00DA2724" w:rsidP="00A37EB2">
            <w:pPr>
              <w:spacing w:after="0" w:line="220" w:lineRule="exact"/>
              <w:jc w:val="left"/>
              <w:rPr>
                <w:ins w:id="1635" w:author="Dimitri Podborski" w:date="2024-12-22T10:07:00Z" w16du:dateUtc="2024-12-22T18:07:00Z"/>
                <w:rFonts w:eastAsia="Arial"/>
                <w:iCs/>
                <w:noProof/>
                <w:color w:val="000000"/>
                <w:sz w:val="18"/>
                <w:szCs w:val="20"/>
                <w:lang w:eastAsia="ja-JP" w:bidi="x-none"/>
              </w:rPr>
            </w:pPr>
            <w:ins w:id="1636" w:author="Dimitri Podborski" w:date="2024-12-22T10:07:00Z" w16du:dateUtc="2024-12-22T18:07:00Z">
              <w:r w:rsidRPr="00247DDC">
                <w:rPr>
                  <w:rFonts w:eastAsia="Arial"/>
                  <w:iCs/>
                  <w:noProof/>
                  <w:color w:val="000000"/>
                  <w:sz w:val="18"/>
                  <w:szCs w:val="20"/>
                  <w:lang w:eastAsia="ja-JP" w:bidi="x-none"/>
                </w:rPr>
                <w:t>-</w:t>
              </w:r>
            </w:ins>
          </w:p>
        </w:tc>
        <w:tc>
          <w:tcPr>
            <w:tcW w:w="4677" w:type="dxa"/>
          </w:tcPr>
          <w:p w14:paraId="684C7D9C" w14:textId="77777777" w:rsidR="00DA2724" w:rsidRPr="00247DDC" w:rsidRDefault="00DA2724" w:rsidP="00A37EB2">
            <w:pPr>
              <w:spacing w:after="0" w:line="220" w:lineRule="exact"/>
              <w:jc w:val="left"/>
              <w:rPr>
                <w:ins w:id="1637" w:author="Dimitri Podborski" w:date="2024-12-22T10:07:00Z" w16du:dateUtc="2024-12-22T18:07:00Z"/>
                <w:rFonts w:eastAsia="Arial"/>
                <w:i/>
                <w:noProof/>
                <w:color w:val="000000"/>
                <w:sz w:val="18"/>
                <w:szCs w:val="20"/>
                <w:lang w:val="en-CA" w:eastAsia="ja-JP" w:bidi="x-none"/>
              </w:rPr>
            </w:pPr>
            <w:ins w:id="1638" w:author="Dimitri Podborski" w:date="2024-12-22T10:07:00Z" w16du:dateUtc="2024-12-22T18:07:00Z">
              <w:r w:rsidRPr="00247DDC">
                <w:rPr>
                  <w:rFonts w:eastAsia="Arial"/>
                  <w:i/>
                  <w:noProof/>
                  <w:color w:val="000000"/>
                  <w:sz w:val="18"/>
                  <w:szCs w:val="20"/>
                  <w:lang w:eastAsia="ja-JP" w:bidi="x-none"/>
                </w:rPr>
                <w:t>container for an individual track or stream</w:t>
              </w:r>
            </w:ins>
          </w:p>
        </w:tc>
      </w:tr>
      <w:tr w:rsidR="00DA2724" w:rsidRPr="00247DDC" w14:paraId="7580CAD0" w14:textId="77777777" w:rsidTr="00A37EB2">
        <w:trPr>
          <w:jc w:val="center"/>
          <w:ins w:id="1639" w:author="Dimitri Podborski" w:date="2024-12-22T10:07:00Z" w16du:dateUtc="2024-12-22T18:07:00Z"/>
        </w:trPr>
        <w:tc>
          <w:tcPr>
            <w:tcW w:w="607" w:type="dxa"/>
          </w:tcPr>
          <w:p w14:paraId="7AA682F2" w14:textId="77777777" w:rsidR="00DA2724" w:rsidRPr="00247DDC" w:rsidRDefault="00DA2724" w:rsidP="00A37EB2">
            <w:pPr>
              <w:spacing w:after="0" w:line="220" w:lineRule="exact"/>
              <w:jc w:val="left"/>
              <w:rPr>
                <w:ins w:id="1640"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60FA647D" w14:textId="77777777" w:rsidR="00DA2724" w:rsidRPr="00247DDC" w:rsidRDefault="00DA2724" w:rsidP="00A37EB2">
            <w:pPr>
              <w:spacing w:after="0" w:line="220" w:lineRule="exact"/>
              <w:jc w:val="left"/>
              <w:rPr>
                <w:ins w:id="1641"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00EE02E1" w14:textId="77777777" w:rsidR="00DA2724" w:rsidRPr="00247DDC" w:rsidRDefault="00DA2724" w:rsidP="00A37EB2">
            <w:pPr>
              <w:spacing w:after="0" w:line="220" w:lineRule="exact"/>
              <w:jc w:val="left"/>
              <w:rPr>
                <w:ins w:id="1642" w:author="Dimitri Podborski" w:date="2024-12-22T10:07:00Z" w16du:dateUtc="2024-12-22T18:07:00Z"/>
                <w:rFonts w:ascii="Courier New" w:eastAsia="Arial" w:hAnsi="Courier New" w:cs="Courier New"/>
                <w:noProof/>
                <w:color w:val="000000"/>
                <w:sz w:val="18"/>
                <w:szCs w:val="20"/>
                <w:lang w:val="en-CA" w:eastAsia="ja-JP" w:bidi="x-none"/>
              </w:rPr>
            </w:pPr>
            <w:ins w:id="1643" w:author="Dimitri Podborski" w:date="2024-12-22T10:07:00Z" w16du:dateUtc="2024-12-22T18:07:00Z">
              <w:r w:rsidRPr="00247DDC">
                <w:rPr>
                  <w:rFonts w:ascii="Courier New" w:hAnsi="Courier New" w:cs="Courier New"/>
                  <w:noProof/>
                  <w:szCs w:val="20"/>
                  <w:lang w:eastAsia="ja-JP"/>
                </w:rPr>
                <w:t>tkhd</w:t>
              </w:r>
            </w:ins>
          </w:p>
        </w:tc>
        <w:tc>
          <w:tcPr>
            <w:tcW w:w="607" w:type="dxa"/>
          </w:tcPr>
          <w:p w14:paraId="45F121B1" w14:textId="77777777" w:rsidR="00DA2724" w:rsidRPr="00247DDC" w:rsidRDefault="00DA2724" w:rsidP="00A37EB2">
            <w:pPr>
              <w:spacing w:after="0" w:line="220" w:lineRule="exact"/>
              <w:jc w:val="left"/>
              <w:rPr>
                <w:ins w:id="1644"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4EA666BB" w14:textId="77777777" w:rsidR="00DA2724" w:rsidRPr="00247DDC" w:rsidRDefault="00DA2724" w:rsidP="00A37EB2">
            <w:pPr>
              <w:spacing w:after="0" w:line="220" w:lineRule="exact"/>
              <w:jc w:val="left"/>
              <w:rPr>
                <w:ins w:id="1645"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60BFFAA9" w14:textId="77777777" w:rsidR="00DA2724" w:rsidRPr="00247DDC" w:rsidRDefault="00DA2724" w:rsidP="00A37EB2">
            <w:pPr>
              <w:spacing w:after="0" w:line="220" w:lineRule="exact"/>
              <w:jc w:val="left"/>
              <w:rPr>
                <w:ins w:id="1646"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4000005C" w14:textId="77777777" w:rsidR="00DA2724" w:rsidRPr="00C717A1" w:rsidRDefault="00DA2724" w:rsidP="00A37EB2">
            <w:pPr>
              <w:keepNext/>
              <w:spacing w:after="0" w:line="220" w:lineRule="exact"/>
              <w:jc w:val="left"/>
              <w:rPr>
                <w:ins w:id="1647"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5B1A9087" w14:textId="77777777" w:rsidR="00DA2724" w:rsidRPr="00247DDC" w:rsidRDefault="00DA2724" w:rsidP="00A37EB2">
            <w:pPr>
              <w:spacing w:after="0" w:line="220" w:lineRule="exact"/>
              <w:jc w:val="left"/>
              <w:rPr>
                <w:ins w:id="1648" w:author="Dimitri Podborski" w:date="2024-12-22T10:07:00Z" w16du:dateUtc="2024-12-22T18:07:00Z"/>
                <w:rFonts w:eastAsia="Arial"/>
                <w:iCs/>
                <w:noProof/>
                <w:color w:val="000000"/>
                <w:sz w:val="18"/>
                <w:szCs w:val="20"/>
                <w:lang w:eastAsia="ja-JP" w:bidi="x-none"/>
              </w:rPr>
            </w:pPr>
            <w:ins w:id="1649" w:author="Dimitri Podborski" w:date="2024-12-22T10:07:00Z" w16du:dateUtc="2024-12-22T18:07:00Z">
              <w:r w:rsidRPr="00247DDC">
                <w:rPr>
                  <w:rFonts w:eastAsia="Arial"/>
                  <w:iCs/>
                  <w:noProof/>
                  <w:color w:val="000000"/>
                  <w:sz w:val="18"/>
                  <w:szCs w:val="20"/>
                  <w:lang w:eastAsia="ja-JP" w:bidi="x-none"/>
                </w:rPr>
                <w:t>0, 1</w:t>
              </w:r>
            </w:ins>
          </w:p>
        </w:tc>
        <w:tc>
          <w:tcPr>
            <w:tcW w:w="4677" w:type="dxa"/>
          </w:tcPr>
          <w:p w14:paraId="25277358" w14:textId="77777777" w:rsidR="00DA2724" w:rsidRPr="00247DDC" w:rsidRDefault="00DA2724" w:rsidP="00A37EB2">
            <w:pPr>
              <w:spacing w:after="0" w:line="220" w:lineRule="exact"/>
              <w:jc w:val="left"/>
              <w:rPr>
                <w:ins w:id="1650" w:author="Dimitri Podborski" w:date="2024-12-22T10:07:00Z" w16du:dateUtc="2024-12-22T18:07:00Z"/>
                <w:rFonts w:eastAsia="Arial"/>
                <w:i/>
                <w:noProof/>
                <w:color w:val="000000"/>
                <w:sz w:val="18"/>
                <w:szCs w:val="20"/>
                <w:lang w:val="en-CA" w:eastAsia="ja-JP" w:bidi="x-none"/>
              </w:rPr>
            </w:pPr>
            <w:ins w:id="1651" w:author="Dimitri Podborski" w:date="2024-12-22T10:07:00Z" w16du:dateUtc="2024-12-22T18:07:00Z">
              <w:r w:rsidRPr="00247DDC">
                <w:rPr>
                  <w:rFonts w:eastAsia="Arial"/>
                  <w:i/>
                  <w:noProof/>
                  <w:color w:val="000000"/>
                  <w:sz w:val="18"/>
                  <w:szCs w:val="20"/>
                  <w:lang w:eastAsia="ja-JP" w:bidi="x-none"/>
                </w:rPr>
                <w:t>track header, overall information about the track</w:t>
              </w:r>
            </w:ins>
          </w:p>
        </w:tc>
      </w:tr>
      <w:tr w:rsidR="00DA2724" w:rsidRPr="00247DDC" w14:paraId="08899C40" w14:textId="77777777" w:rsidTr="00A37EB2">
        <w:trPr>
          <w:jc w:val="center"/>
          <w:ins w:id="1652" w:author="Dimitri Podborski" w:date="2024-12-22T10:07:00Z" w16du:dateUtc="2024-12-22T18:07:00Z"/>
        </w:trPr>
        <w:tc>
          <w:tcPr>
            <w:tcW w:w="607" w:type="dxa"/>
          </w:tcPr>
          <w:p w14:paraId="68F17137" w14:textId="77777777" w:rsidR="00DA2724" w:rsidRPr="00247DDC" w:rsidRDefault="00DA2724" w:rsidP="00A37EB2">
            <w:pPr>
              <w:spacing w:after="0" w:line="220" w:lineRule="exact"/>
              <w:jc w:val="left"/>
              <w:rPr>
                <w:ins w:id="1653"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11913B27" w14:textId="77777777" w:rsidR="00DA2724" w:rsidRPr="00247DDC" w:rsidRDefault="00DA2724" w:rsidP="00A37EB2">
            <w:pPr>
              <w:spacing w:after="0" w:line="220" w:lineRule="exact"/>
              <w:jc w:val="left"/>
              <w:rPr>
                <w:ins w:id="1654"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0B96F76D" w14:textId="77777777" w:rsidR="00DA2724" w:rsidRPr="00247DDC" w:rsidRDefault="00DA2724" w:rsidP="00A37EB2">
            <w:pPr>
              <w:spacing w:after="0" w:line="220" w:lineRule="exact"/>
              <w:jc w:val="left"/>
              <w:rPr>
                <w:ins w:id="1655" w:author="Dimitri Podborski" w:date="2024-12-22T10:07:00Z" w16du:dateUtc="2024-12-22T18:07:00Z"/>
                <w:rFonts w:ascii="Courier New" w:eastAsia="Arial" w:hAnsi="Courier New" w:cs="Courier New"/>
                <w:noProof/>
                <w:color w:val="000000"/>
                <w:sz w:val="18"/>
                <w:szCs w:val="20"/>
                <w:lang w:val="en-CA" w:eastAsia="ja-JP" w:bidi="x-none"/>
              </w:rPr>
            </w:pPr>
            <w:ins w:id="1656" w:author="Dimitri Podborski" w:date="2024-12-22T10:07:00Z" w16du:dateUtc="2024-12-22T18:07:00Z">
              <w:r w:rsidRPr="00247DDC">
                <w:rPr>
                  <w:rFonts w:ascii="Courier New" w:hAnsi="Courier New" w:cs="Courier New"/>
                  <w:noProof/>
                  <w:szCs w:val="20"/>
                  <w:lang w:eastAsia="ja-JP"/>
                </w:rPr>
                <w:t>tref</w:t>
              </w:r>
            </w:ins>
          </w:p>
        </w:tc>
        <w:tc>
          <w:tcPr>
            <w:tcW w:w="607" w:type="dxa"/>
          </w:tcPr>
          <w:p w14:paraId="399EC32D" w14:textId="77777777" w:rsidR="00DA2724" w:rsidRPr="00247DDC" w:rsidRDefault="00DA2724" w:rsidP="00A37EB2">
            <w:pPr>
              <w:spacing w:after="0" w:line="220" w:lineRule="exact"/>
              <w:jc w:val="left"/>
              <w:rPr>
                <w:ins w:id="1657"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1AB26021" w14:textId="77777777" w:rsidR="00DA2724" w:rsidRPr="00247DDC" w:rsidRDefault="00DA2724" w:rsidP="00A37EB2">
            <w:pPr>
              <w:spacing w:after="0" w:line="220" w:lineRule="exact"/>
              <w:jc w:val="left"/>
              <w:rPr>
                <w:ins w:id="1658"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481E901B" w14:textId="77777777" w:rsidR="00DA2724" w:rsidRPr="00247DDC" w:rsidRDefault="00DA2724" w:rsidP="00A37EB2">
            <w:pPr>
              <w:spacing w:after="0" w:line="220" w:lineRule="exact"/>
              <w:jc w:val="left"/>
              <w:rPr>
                <w:ins w:id="1659"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578B2589" w14:textId="77777777" w:rsidR="00DA2724" w:rsidRPr="00C717A1" w:rsidRDefault="00DA2724" w:rsidP="00A37EB2">
            <w:pPr>
              <w:keepNext/>
              <w:spacing w:after="0" w:line="220" w:lineRule="exact"/>
              <w:jc w:val="left"/>
              <w:rPr>
                <w:ins w:id="1660"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102BEEC9" w14:textId="77777777" w:rsidR="00DA2724" w:rsidRPr="00247DDC" w:rsidRDefault="00DA2724" w:rsidP="00A37EB2">
            <w:pPr>
              <w:spacing w:after="0" w:line="220" w:lineRule="exact"/>
              <w:jc w:val="left"/>
              <w:rPr>
                <w:ins w:id="1661" w:author="Dimitri Podborski" w:date="2024-12-22T10:07:00Z" w16du:dateUtc="2024-12-22T18:07:00Z"/>
                <w:rFonts w:eastAsia="Arial"/>
                <w:iCs/>
                <w:noProof/>
                <w:color w:val="000000"/>
                <w:sz w:val="18"/>
                <w:szCs w:val="20"/>
                <w:lang w:eastAsia="ja-JP" w:bidi="x-none"/>
              </w:rPr>
            </w:pPr>
            <w:ins w:id="1662" w:author="Dimitri Podborski" w:date="2024-12-22T10:07:00Z" w16du:dateUtc="2024-12-22T18:07:00Z">
              <w:r w:rsidRPr="00247DDC">
                <w:rPr>
                  <w:rFonts w:eastAsia="Arial"/>
                  <w:iCs/>
                  <w:noProof/>
                  <w:color w:val="000000"/>
                  <w:sz w:val="18"/>
                  <w:szCs w:val="20"/>
                  <w:lang w:eastAsia="ja-JP" w:bidi="x-none"/>
                </w:rPr>
                <w:t>-</w:t>
              </w:r>
            </w:ins>
          </w:p>
        </w:tc>
        <w:tc>
          <w:tcPr>
            <w:tcW w:w="4677" w:type="dxa"/>
          </w:tcPr>
          <w:p w14:paraId="00744BB9" w14:textId="77777777" w:rsidR="00DA2724" w:rsidRPr="00247DDC" w:rsidRDefault="00DA2724" w:rsidP="00A37EB2">
            <w:pPr>
              <w:spacing w:after="0" w:line="220" w:lineRule="exact"/>
              <w:jc w:val="left"/>
              <w:rPr>
                <w:ins w:id="1663" w:author="Dimitri Podborski" w:date="2024-12-22T10:07:00Z" w16du:dateUtc="2024-12-22T18:07:00Z"/>
                <w:rFonts w:eastAsia="Arial"/>
                <w:i/>
                <w:noProof/>
                <w:color w:val="000000"/>
                <w:sz w:val="18"/>
                <w:szCs w:val="20"/>
                <w:lang w:val="en-CA" w:eastAsia="ja-JP" w:bidi="x-none"/>
              </w:rPr>
            </w:pPr>
            <w:ins w:id="1664" w:author="Dimitri Podborski" w:date="2024-12-22T10:07:00Z" w16du:dateUtc="2024-12-22T18:07:00Z">
              <w:r w:rsidRPr="00247DDC">
                <w:rPr>
                  <w:rFonts w:eastAsia="Arial"/>
                  <w:i/>
                  <w:noProof/>
                  <w:color w:val="000000"/>
                  <w:sz w:val="18"/>
                  <w:szCs w:val="20"/>
                  <w:lang w:eastAsia="ja-JP" w:bidi="x-none"/>
                </w:rPr>
                <w:t>track reference container</w:t>
              </w:r>
            </w:ins>
          </w:p>
        </w:tc>
      </w:tr>
      <w:tr w:rsidR="00DA2724" w:rsidRPr="00247DDC" w14:paraId="6532AD98" w14:textId="77777777" w:rsidTr="00A37EB2">
        <w:trPr>
          <w:jc w:val="center"/>
          <w:ins w:id="1665" w:author="Dimitri Podborski" w:date="2024-12-22T10:07:00Z" w16du:dateUtc="2024-12-22T18:07:00Z"/>
        </w:trPr>
        <w:tc>
          <w:tcPr>
            <w:tcW w:w="607" w:type="dxa"/>
          </w:tcPr>
          <w:p w14:paraId="223C04E4" w14:textId="77777777" w:rsidR="00DA2724" w:rsidRPr="00247DDC" w:rsidRDefault="00DA2724" w:rsidP="00A37EB2">
            <w:pPr>
              <w:spacing w:after="0" w:line="220" w:lineRule="exact"/>
              <w:jc w:val="left"/>
              <w:rPr>
                <w:ins w:id="1666"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7394624C" w14:textId="77777777" w:rsidR="00DA2724" w:rsidRPr="00247DDC" w:rsidRDefault="00DA2724" w:rsidP="00A37EB2">
            <w:pPr>
              <w:spacing w:after="0" w:line="220" w:lineRule="exact"/>
              <w:jc w:val="left"/>
              <w:rPr>
                <w:ins w:id="1667"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1E8C0066" w14:textId="77777777" w:rsidR="00DA2724" w:rsidRPr="00247DDC" w:rsidRDefault="00DA2724" w:rsidP="00A37EB2">
            <w:pPr>
              <w:spacing w:after="0" w:line="220" w:lineRule="exact"/>
              <w:jc w:val="left"/>
              <w:rPr>
                <w:ins w:id="1668" w:author="Dimitri Podborski" w:date="2024-12-22T10:07:00Z" w16du:dateUtc="2024-12-22T18:07:00Z"/>
                <w:rFonts w:ascii="Courier New" w:eastAsia="Arial" w:hAnsi="Courier New" w:cs="Courier New"/>
                <w:noProof/>
                <w:color w:val="000000"/>
                <w:sz w:val="18"/>
                <w:szCs w:val="20"/>
                <w:lang w:val="en-CA" w:eastAsia="ja-JP" w:bidi="x-none"/>
              </w:rPr>
            </w:pPr>
            <w:ins w:id="1669" w:author="Dimitri Podborski" w:date="2024-12-22T10:07:00Z" w16du:dateUtc="2024-12-22T18:07:00Z">
              <w:r w:rsidRPr="00247DDC">
                <w:rPr>
                  <w:rFonts w:ascii="Courier New" w:hAnsi="Courier New" w:cs="Courier New"/>
                  <w:noProof/>
                  <w:szCs w:val="20"/>
                  <w:lang w:eastAsia="ja-JP"/>
                </w:rPr>
                <w:t>edts</w:t>
              </w:r>
            </w:ins>
          </w:p>
        </w:tc>
        <w:tc>
          <w:tcPr>
            <w:tcW w:w="607" w:type="dxa"/>
          </w:tcPr>
          <w:p w14:paraId="7BF811CF" w14:textId="77777777" w:rsidR="00DA2724" w:rsidRPr="00247DDC" w:rsidRDefault="00DA2724" w:rsidP="00A37EB2">
            <w:pPr>
              <w:spacing w:after="0" w:line="220" w:lineRule="exact"/>
              <w:jc w:val="left"/>
              <w:rPr>
                <w:ins w:id="1670"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76D01A59" w14:textId="77777777" w:rsidR="00DA2724" w:rsidRPr="00247DDC" w:rsidRDefault="00DA2724" w:rsidP="00A37EB2">
            <w:pPr>
              <w:spacing w:after="0" w:line="220" w:lineRule="exact"/>
              <w:jc w:val="left"/>
              <w:rPr>
                <w:ins w:id="1671"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288FB49B" w14:textId="77777777" w:rsidR="00DA2724" w:rsidRPr="00247DDC" w:rsidRDefault="00DA2724" w:rsidP="00A37EB2">
            <w:pPr>
              <w:spacing w:after="0" w:line="220" w:lineRule="exact"/>
              <w:jc w:val="left"/>
              <w:rPr>
                <w:ins w:id="1672"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2C1063EB" w14:textId="77777777" w:rsidR="00DA2724" w:rsidRPr="00C717A1" w:rsidRDefault="00DA2724" w:rsidP="00A37EB2">
            <w:pPr>
              <w:keepNext/>
              <w:spacing w:after="0" w:line="220" w:lineRule="exact"/>
              <w:jc w:val="left"/>
              <w:rPr>
                <w:ins w:id="1673"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0BD5FE66" w14:textId="77777777" w:rsidR="00DA2724" w:rsidRPr="00247DDC" w:rsidRDefault="00DA2724" w:rsidP="00A37EB2">
            <w:pPr>
              <w:spacing w:after="0" w:line="220" w:lineRule="exact"/>
              <w:jc w:val="left"/>
              <w:rPr>
                <w:ins w:id="1674" w:author="Dimitri Podborski" w:date="2024-12-22T10:07:00Z" w16du:dateUtc="2024-12-22T18:07:00Z"/>
                <w:rFonts w:eastAsia="Arial"/>
                <w:iCs/>
                <w:noProof/>
                <w:color w:val="000000"/>
                <w:sz w:val="18"/>
                <w:szCs w:val="20"/>
                <w:lang w:eastAsia="ja-JP" w:bidi="x-none"/>
              </w:rPr>
            </w:pPr>
            <w:ins w:id="1675" w:author="Dimitri Podborski" w:date="2024-12-22T10:07:00Z" w16du:dateUtc="2024-12-22T18:07:00Z">
              <w:r w:rsidRPr="00247DDC">
                <w:rPr>
                  <w:rFonts w:eastAsia="Arial"/>
                  <w:iCs/>
                  <w:noProof/>
                  <w:color w:val="000000"/>
                  <w:sz w:val="18"/>
                  <w:szCs w:val="20"/>
                  <w:lang w:eastAsia="ja-JP" w:bidi="x-none"/>
                </w:rPr>
                <w:t>-</w:t>
              </w:r>
            </w:ins>
          </w:p>
        </w:tc>
        <w:tc>
          <w:tcPr>
            <w:tcW w:w="4677" w:type="dxa"/>
          </w:tcPr>
          <w:p w14:paraId="2B8D423B" w14:textId="77777777" w:rsidR="00DA2724" w:rsidRPr="00247DDC" w:rsidRDefault="00DA2724" w:rsidP="00A37EB2">
            <w:pPr>
              <w:spacing w:after="0" w:line="220" w:lineRule="exact"/>
              <w:jc w:val="left"/>
              <w:rPr>
                <w:ins w:id="1676" w:author="Dimitri Podborski" w:date="2024-12-22T10:07:00Z" w16du:dateUtc="2024-12-22T18:07:00Z"/>
                <w:rFonts w:eastAsia="Arial"/>
                <w:i/>
                <w:noProof/>
                <w:color w:val="000000"/>
                <w:sz w:val="18"/>
                <w:szCs w:val="20"/>
                <w:lang w:val="en-CA" w:eastAsia="ja-JP" w:bidi="x-none"/>
              </w:rPr>
            </w:pPr>
            <w:ins w:id="1677" w:author="Dimitri Podborski" w:date="2024-12-22T10:07:00Z" w16du:dateUtc="2024-12-22T18:07:00Z">
              <w:r w:rsidRPr="00247DDC">
                <w:rPr>
                  <w:rFonts w:eastAsia="Arial"/>
                  <w:i/>
                  <w:noProof/>
                  <w:color w:val="000000"/>
                  <w:sz w:val="18"/>
                  <w:szCs w:val="20"/>
                  <w:lang w:eastAsia="ja-JP" w:bidi="x-none"/>
                </w:rPr>
                <w:t>edit list container</w:t>
              </w:r>
            </w:ins>
          </w:p>
        </w:tc>
      </w:tr>
      <w:tr w:rsidR="00DA2724" w:rsidRPr="00247DDC" w14:paraId="71C6C3BC" w14:textId="77777777" w:rsidTr="00A37EB2">
        <w:trPr>
          <w:jc w:val="center"/>
          <w:ins w:id="1678" w:author="Dimitri Podborski" w:date="2024-12-22T10:07:00Z" w16du:dateUtc="2024-12-22T18:07:00Z"/>
        </w:trPr>
        <w:tc>
          <w:tcPr>
            <w:tcW w:w="607" w:type="dxa"/>
          </w:tcPr>
          <w:p w14:paraId="643A8A17" w14:textId="77777777" w:rsidR="00DA2724" w:rsidRPr="00247DDC" w:rsidRDefault="00DA2724" w:rsidP="00A37EB2">
            <w:pPr>
              <w:spacing w:after="0" w:line="220" w:lineRule="exact"/>
              <w:jc w:val="left"/>
              <w:rPr>
                <w:ins w:id="1679"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34D08772" w14:textId="77777777" w:rsidR="00DA2724" w:rsidRPr="00247DDC" w:rsidRDefault="00DA2724" w:rsidP="00A37EB2">
            <w:pPr>
              <w:spacing w:after="0" w:line="220" w:lineRule="exact"/>
              <w:jc w:val="left"/>
              <w:rPr>
                <w:ins w:id="1680"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3EE8FA41" w14:textId="77777777" w:rsidR="00DA2724" w:rsidRPr="00247DDC" w:rsidRDefault="00DA2724" w:rsidP="00A37EB2">
            <w:pPr>
              <w:spacing w:after="0" w:line="220" w:lineRule="exact"/>
              <w:jc w:val="left"/>
              <w:rPr>
                <w:ins w:id="1681"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0AD5614A" w14:textId="77777777" w:rsidR="00DA2724" w:rsidRPr="00247DDC" w:rsidRDefault="00DA2724" w:rsidP="00A37EB2">
            <w:pPr>
              <w:spacing w:after="0" w:line="220" w:lineRule="exact"/>
              <w:jc w:val="left"/>
              <w:rPr>
                <w:ins w:id="1682" w:author="Dimitri Podborski" w:date="2024-12-22T10:07:00Z" w16du:dateUtc="2024-12-22T18:07:00Z"/>
                <w:rFonts w:ascii="Courier New" w:eastAsia="Arial" w:hAnsi="Courier New" w:cs="Courier New"/>
                <w:noProof/>
                <w:color w:val="000000"/>
                <w:sz w:val="18"/>
                <w:szCs w:val="20"/>
                <w:lang w:val="en-CA" w:eastAsia="ja-JP" w:bidi="x-none"/>
              </w:rPr>
            </w:pPr>
            <w:ins w:id="1683" w:author="Dimitri Podborski" w:date="2024-12-22T10:07:00Z" w16du:dateUtc="2024-12-22T18:07:00Z">
              <w:r w:rsidRPr="00247DDC">
                <w:rPr>
                  <w:rFonts w:ascii="Courier New" w:hAnsi="Courier New" w:cs="Courier New"/>
                  <w:noProof/>
                  <w:szCs w:val="20"/>
                  <w:lang w:eastAsia="ja-JP"/>
                </w:rPr>
                <w:t>elst</w:t>
              </w:r>
            </w:ins>
          </w:p>
        </w:tc>
        <w:tc>
          <w:tcPr>
            <w:tcW w:w="607" w:type="dxa"/>
          </w:tcPr>
          <w:p w14:paraId="370206E9" w14:textId="77777777" w:rsidR="00DA2724" w:rsidRPr="00247DDC" w:rsidRDefault="00DA2724" w:rsidP="00A37EB2">
            <w:pPr>
              <w:spacing w:after="0" w:line="220" w:lineRule="exact"/>
              <w:jc w:val="left"/>
              <w:rPr>
                <w:ins w:id="1684"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63CFE6DE" w14:textId="77777777" w:rsidR="00DA2724" w:rsidRPr="00247DDC" w:rsidRDefault="00DA2724" w:rsidP="00A37EB2">
            <w:pPr>
              <w:spacing w:after="0" w:line="220" w:lineRule="exact"/>
              <w:jc w:val="left"/>
              <w:rPr>
                <w:ins w:id="1685"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39D8C4C4" w14:textId="77777777" w:rsidR="00DA2724" w:rsidRPr="00C717A1" w:rsidRDefault="00DA2724" w:rsidP="00A37EB2">
            <w:pPr>
              <w:keepNext/>
              <w:spacing w:after="0" w:line="220" w:lineRule="exact"/>
              <w:jc w:val="left"/>
              <w:rPr>
                <w:ins w:id="1686"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4C015F2E" w14:textId="77777777" w:rsidR="00DA2724" w:rsidRPr="00247DDC" w:rsidRDefault="00DA2724" w:rsidP="00A37EB2">
            <w:pPr>
              <w:spacing w:after="0" w:line="220" w:lineRule="exact"/>
              <w:jc w:val="left"/>
              <w:rPr>
                <w:ins w:id="1687" w:author="Dimitri Podborski" w:date="2024-12-22T10:07:00Z" w16du:dateUtc="2024-12-22T18:07:00Z"/>
                <w:rFonts w:eastAsia="Arial"/>
                <w:iCs/>
                <w:noProof/>
                <w:color w:val="000000"/>
                <w:sz w:val="18"/>
                <w:szCs w:val="20"/>
                <w:lang w:eastAsia="ja-JP" w:bidi="x-none"/>
              </w:rPr>
            </w:pPr>
            <w:ins w:id="1688" w:author="Dimitri Podborski" w:date="2024-12-22T10:07:00Z" w16du:dateUtc="2024-12-22T18:07:00Z">
              <w:r w:rsidRPr="00247DDC">
                <w:rPr>
                  <w:rFonts w:eastAsia="Arial"/>
                  <w:iCs/>
                  <w:noProof/>
                  <w:color w:val="000000"/>
                  <w:sz w:val="18"/>
                  <w:szCs w:val="20"/>
                  <w:lang w:eastAsia="ja-JP" w:bidi="x-none"/>
                </w:rPr>
                <w:t>0, 1</w:t>
              </w:r>
            </w:ins>
          </w:p>
        </w:tc>
        <w:tc>
          <w:tcPr>
            <w:tcW w:w="4677" w:type="dxa"/>
          </w:tcPr>
          <w:p w14:paraId="6BAD4897" w14:textId="77777777" w:rsidR="00DA2724" w:rsidRPr="00247DDC" w:rsidRDefault="00DA2724" w:rsidP="00A37EB2">
            <w:pPr>
              <w:spacing w:after="0" w:line="220" w:lineRule="exact"/>
              <w:jc w:val="left"/>
              <w:rPr>
                <w:ins w:id="1689" w:author="Dimitri Podborski" w:date="2024-12-22T10:07:00Z" w16du:dateUtc="2024-12-22T18:07:00Z"/>
                <w:rFonts w:eastAsia="Arial"/>
                <w:i/>
                <w:noProof/>
                <w:color w:val="000000"/>
                <w:sz w:val="18"/>
                <w:szCs w:val="20"/>
                <w:lang w:val="en-CA" w:eastAsia="ja-JP" w:bidi="x-none"/>
              </w:rPr>
            </w:pPr>
            <w:ins w:id="1690" w:author="Dimitri Podborski" w:date="2024-12-22T10:07:00Z" w16du:dateUtc="2024-12-22T18:07:00Z">
              <w:r w:rsidRPr="00247DDC">
                <w:rPr>
                  <w:rFonts w:eastAsia="Arial"/>
                  <w:i/>
                  <w:noProof/>
                  <w:color w:val="000000"/>
                  <w:sz w:val="18"/>
                  <w:szCs w:val="20"/>
                  <w:lang w:eastAsia="ja-JP" w:bidi="x-none"/>
                </w:rPr>
                <w:t>an edit list</w:t>
              </w:r>
            </w:ins>
          </w:p>
        </w:tc>
      </w:tr>
      <w:tr w:rsidR="00DA2724" w:rsidRPr="00247DDC" w14:paraId="148FBEA8" w14:textId="77777777" w:rsidTr="00A37EB2">
        <w:trPr>
          <w:jc w:val="center"/>
          <w:ins w:id="1691" w:author="Dimitri Podborski" w:date="2024-12-22T10:07:00Z" w16du:dateUtc="2024-12-22T18:07:00Z"/>
        </w:trPr>
        <w:tc>
          <w:tcPr>
            <w:tcW w:w="607" w:type="dxa"/>
          </w:tcPr>
          <w:p w14:paraId="714FFF4D" w14:textId="77777777" w:rsidR="00DA2724" w:rsidRPr="00247DDC" w:rsidRDefault="00DA2724" w:rsidP="00A37EB2">
            <w:pPr>
              <w:spacing w:after="0" w:line="220" w:lineRule="exact"/>
              <w:jc w:val="left"/>
              <w:rPr>
                <w:ins w:id="1692"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25021E7E" w14:textId="77777777" w:rsidR="00DA2724" w:rsidRPr="00247DDC" w:rsidRDefault="00DA2724" w:rsidP="00A37EB2">
            <w:pPr>
              <w:spacing w:after="0" w:line="220" w:lineRule="exact"/>
              <w:jc w:val="left"/>
              <w:rPr>
                <w:ins w:id="1693"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5D588271" w14:textId="77777777" w:rsidR="00DA2724" w:rsidRPr="00247DDC" w:rsidRDefault="00DA2724" w:rsidP="00A37EB2">
            <w:pPr>
              <w:spacing w:after="0" w:line="220" w:lineRule="exact"/>
              <w:jc w:val="left"/>
              <w:rPr>
                <w:ins w:id="1694" w:author="Dimitri Podborski" w:date="2024-12-22T10:07:00Z" w16du:dateUtc="2024-12-22T18:07:00Z"/>
                <w:rFonts w:ascii="Courier New" w:eastAsia="Arial" w:hAnsi="Courier New" w:cs="Courier New"/>
                <w:noProof/>
                <w:color w:val="000000"/>
                <w:sz w:val="18"/>
                <w:szCs w:val="20"/>
                <w:lang w:val="en-CA" w:eastAsia="ja-JP" w:bidi="x-none"/>
              </w:rPr>
            </w:pPr>
            <w:ins w:id="1695" w:author="Dimitri Podborski" w:date="2024-12-22T10:07:00Z" w16du:dateUtc="2024-12-22T18:07:00Z">
              <w:r w:rsidRPr="00247DDC">
                <w:rPr>
                  <w:rFonts w:ascii="Courier New" w:hAnsi="Courier New" w:cs="Courier New"/>
                  <w:noProof/>
                  <w:szCs w:val="20"/>
                  <w:lang w:eastAsia="ja-JP"/>
                </w:rPr>
                <w:t>mdia</w:t>
              </w:r>
            </w:ins>
          </w:p>
        </w:tc>
        <w:tc>
          <w:tcPr>
            <w:tcW w:w="607" w:type="dxa"/>
          </w:tcPr>
          <w:p w14:paraId="27910B82" w14:textId="77777777" w:rsidR="00DA2724" w:rsidRPr="00247DDC" w:rsidRDefault="00DA2724" w:rsidP="00A37EB2">
            <w:pPr>
              <w:spacing w:after="0" w:line="220" w:lineRule="exact"/>
              <w:jc w:val="left"/>
              <w:rPr>
                <w:ins w:id="1696"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027347A2" w14:textId="77777777" w:rsidR="00DA2724" w:rsidRPr="00247DDC" w:rsidRDefault="00DA2724" w:rsidP="00A37EB2">
            <w:pPr>
              <w:spacing w:after="0" w:line="220" w:lineRule="exact"/>
              <w:jc w:val="left"/>
              <w:rPr>
                <w:ins w:id="1697"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1B8FB751" w14:textId="77777777" w:rsidR="00DA2724" w:rsidRPr="00247DDC" w:rsidRDefault="00DA2724" w:rsidP="00A37EB2">
            <w:pPr>
              <w:spacing w:after="0" w:line="220" w:lineRule="exact"/>
              <w:jc w:val="left"/>
              <w:rPr>
                <w:ins w:id="1698"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7378715F" w14:textId="77777777" w:rsidR="00DA2724" w:rsidRPr="00C717A1" w:rsidRDefault="00DA2724" w:rsidP="00A37EB2">
            <w:pPr>
              <w:keepNext/>
              <w:spacing w:after="0" w:line="220" w:lineRule="exact"/>
              <w:jc w:val="left"/>
              <w:rPr>
                <w:ins w:id="1699"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6EA23D46" w14:textId="77777777" w:rsidR="00DA2724" w:rsidRPr="00247DDC" w:rsidRDefault="00DA2724" w:rsidP="00A37EB2">
            <w:pPr>
              <w:spacing w:after="0" w:line="220" w:lineRule="exact"/>
              <w:jc w:val="left"/>
              <w:rPr>
                <w:ins w:id="1700" w:author="Dimitri Podborski" w:date="2024-12-22T10:07:00Z" w16du:dateUtc="2024-12-22T18:07:00Z"/>
                <w:rFonts w:eastAsia="Arial"/>
                <w:iCs/>
                <w:noProof/>
                <w:color w:val="000000"/>
                <w:sz w:val="18"/>
                <w:szCs w:val="20"/>
                <w:lang w:eastAsia="ja-JP" w:bidi="x-none"/>
              </w:rPr>
            </w:pPr>
            <w:ins w:id="1701" w:author="Dimitri Podborski" w:date="2024-12-22T10:07:00Z" w16du:dateUtc="2024-12-22T18:07:00Z">
              <w:r w:rsidRPr="00247DDC">
                <w:rPr>
                  <w:rFonts w:eastAsia="Arial"/>
                  <w:iCs/>
                  <w:noProof/>
                  <w:color w:val="000000"/>
                  <w:sz w:val="18"/>
                  <w:szCs w:val="20"/>
                  <w:lang w:eastAsia="ja-JP" w:bidi="x-none"/>
                </w:rPr>
                <w:t>-</w:t>
              </w:r>
            </w:ins>
          </w:p>
        </w:tc>
        <w:tc>
          <w:tcPr>
            <w:tcW w:w="4677" w:type="dxa"/>
          </w:tcPr>
          <w:p w14:paraId="611598B2" w14:textId="77777777" w:rsidR="00DA2724" w:rsidRPr="00247DDC" w:rsidRDefault="00DA2724" w:rsidP="00A37EB2">
            <w:pPr>
              <w:spacing w:after="0" w:line="220" w:lineRule="exact"/>
              <w:jc w:val="left"/>
              <w:rPr>
                <w:ins w:id="1702" w:author="Dimitri Podborski" w:date="2024-12-22T10:07:00Z" w16du:dateUtc="2024-12-22T18:07:00Z"/>
                <w:rFonts w:eastAsia="Arial"/>
                <w:i/>
                <w:noProof/>
                <w:color w:val="000000"/>
                <w:sz w:val="18"/>
                <w:szCs w:val="20"/>
                <w:lang w:val="en-CA" w:eastAsia="ja-JP" w:bidi="x-none"/>
              </w:rPr>
            </w:pPr>
            <w:ins w:id="1703" w:author="Dimitri Podborski" w:date="2024-12-22T10:07:00Z" w16du:dateUtc="2024-12-22T18:07:00Z">
              <w:r w:rsidRPr="00247DDC">
                <w:rPr>
                  <w:rFonts w:eastAsia="Arial"/>
                  <w:i/>
                  <w:noProof/>
                  <w:color w:val="000000"/>
                  <w:sz w:val="18"/>
                  <w:szCs w:val="20"/>
                  <w:lang w:eastAsia="ja-JP" w:bidi="x-none"/>
                </w:rPr>
                <w:t>container for the media information in a track</w:t>
              </w:r>
            </w:ins>
          </w:p>
        </w:tc>
      </w:tr>
      <w:tr w:rsidR="00DA2724" w:rsidRPr="00247DDC" w14:paraId="5F6B92C2" w14:textId="77777777" w:rsidTr="00A37EB2">
        <w:trPr>
          <w:jc w:val="center"/>
          <w:ins w:id="1704" w:author="Dimitri Podborski" w:date="2024-12-22T10:07:00Z" w16du:dateUtc="2024-12-22T18:07:00Z"/>
        </w:trPr>
        <w:tc>
          <w:tcPr>
            <w:tcW w:w="607" w:type="dxa"/>
          </w:tcPr>
          <w:p w14:paraId="6991EC46" w14:textId="77777777" w:rsidR="00DA2724" w:rsidRPr="00247DDC" w:rsidRDefault="00DA2724" w:rsidP="00A37EB2">
            <w:pPr>
              <w:spacing w:after="0" w:line="220" w:lineRule="exact"/>
              <w:jc w:val="left"/>
              <w:rPr>
                <w:ins w:id="1705"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1E2230F1" w14:textId="77777777" w:rsidR="00DA2724" w:rsidRPr="00247DDC" w:rsidRDefault="00DA2724" w:rsidP="00A37EB2">
            <w:pPr>
              <w:spacing w:after="0" w:line="220" w:lineRule="exact"/>
              <w:jc w:val="left"/>
              <w:rPr>
                <w:ins w:id="1706"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20BC5C87" w14:textId="77777777" w:rsidR="00DA2724" w:rsidRPr="00247DDC" w:rsidRDefault="00DA2724" w:rsidP="00A37EB2">
            <w:pPr>
              <w:spacing w:after="0" w:line="220" w:lineRule="exact"/>
              <w:jc w:val="left"/>
              <w:rPr>
                <w:ins w:id="1707"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75366BC0" w14:textId="77777777" w:rsidR="00DA2724" w:rsidRPr="00247DDC" w:rsidRDefault="00DA2724" w:rsidP="00A37EB2">
            <w:pPr>
              <w:spacing w:after="0" w:line="220" w:lineRule="exact"/>
              <w:jc w:val="left"/>
              <w:rPr>
                <w:ins w:id="1708" w:author="Dimitri Podborski" w:date="2024-12-22T10:07:00Z" w16du:dateUtc="2024-12-22T18:07:00Z"/>
                <w:rFonts w:ascii="Courier New" w:eastAsia="Arial" w:hAnsi="Courier New" w:cs="Courier New"/>
                <w:noProof/>
                <w:color w:val="000000"/>
                <w:sz w:val="18"/>
                <w:szCs w:val="20"/>
                <w:lang w:val="en-CA" w:eastAsia="ja-JP" w:bidi="x-none"/>
              </w:rPr>
            </w:pPr>
            <w:ins w:id="1709" w:author="Dimitri Podborski" w:date="2024-12-22T10:07:00Z" w16du:dateUtc="2024-12-22T18:07:00Z">
              <w:r w:rsidRPr="00247DDC">
                <w:rPr>
                  <w:rFonts w:ascii="Courier New" w:hAnsi="Courier New" w:cs="Courier New"/>
                  <w:noProof/>
                  <w:szCs w:val="20"/>
                  <w:lang w:eastAsia="ja-JP"/>
                </w:rPr>
                <w:t>mdhd</w:t>
              </w:r>
            </w:ins>
          </w:p>
        </w:tc>
        <w:tc>
          <w:tcPr>
            <w:tcW w:w="607" w:type="dxa"/>
          </w:tcPr>
          <w:p w14:paraId="43D0943E" w14:textId="77777777" w:rsidR="00DA2724" w:rsidRPr="00247DDC" w:rsidRDefault="00DA2724" w:rsidP="00A37EB2">
            <w:pPr>
              <w:spacing w:after="0" w:line="220" w:lineRule="exact"/>
              <w:jc w:val="left"/>
              <w:rPr>
                <w:ins w:id="1710"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33D3F327" w14:textId="77777777" w:rsidR="00DA2724" w:rsidRPr="00247DDC" w:rsidRDefault="00DA2724" w:rsidP="00A37EB2">
            <w:pPr>
              <w:spacing w:after="0" w:line="220" w:lineRule="exact"/>
              <w:jc w:val="left"/>
              <w:rPr>
                <w:ins w:id="1711"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6523F6D5" w14:textId="77777777" w:rsidR="00DA2724" w:rsidRPr="00C717A1" w:rsidRDefault="00DA2724" w:rsidP="00A37EB2">
            <w:pPr>
              <w:keepNext/>
              <w:spacing w:after="0" w:line="220" w:lineRule="exact"/>
              <w:jc w:val="left"/>
              <w:rPr>
                <w:ins w:id="1712"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2FC13726" w14:textId="77777777" w:rsidR="00DA2724" w:rsidRPr="00247DDC" w:rsidRDefault="00DA2724" w:rsidP="00A37EB2">
            <w:pPr>
              <w:spacing w:after="0" w:line="220" w:lineRule="exact"/>
              <w:jc w:val="left"/>
              <w:rPr>
                <w:ins w:id="1713" w:author="Dimitri Podborski" w:date="2024-12-22T10:07:00Z" w16du:dateUtc="2024-12-22T18:07:00Z"/>
                <w:rFonts w:eastAsia="Arial"/>
                <w:iCs/>
                <w:noProof/>
                <w:color w:val="000000"/>
                <w:sz w:val="18"/>
                <w:szCs w:val="20"/>
                <w:lang w:eastAsia="ja-JP" w:bidi="x-none"/>
              </w:rPr>
            </w:pPr>
            <w:ins w:id="1714" w:author="Dimitri Podborski" w:date="2024-12-22T10:07:00Z" w16du:dateUtc="2024-12-22T18:07:00Z">
              <w:r w:rsidRPr="00247DDC">
                <w:rPr>
                  <w:rFonts w:eastAsia="Arial"/>
                  <w:iCs/>
                  <w:noProof/>
                  <w:color w:val="000000"/>
                  <w:sz w:val="18"/>
                  <w:szCs w:val="20"/>
                  <w:lang w:eastAsia="ja-JP" w:bidi="x-none"/>
                </w:rPr>
                <w:t>0, 1</w:t>
              </w:r>
            </w:ins>
          </w:p>
        </w:tc>
        <w:tc>
          <w:tcPr>
            <w:tcW w:w="4677" w:type="dxa"/>
          </w:tcPr>
          <w:p w14:paraId="226D8A9E" w14:textId="77777777" w:rsidR="00DA2724" w:rsidRPr="00247DDC" w:rsidRDefault="00DA2724" w:rsidP="00A37EB2">
            <w:pPr>
              <w:spacing w:after="0" w:line="220" w:lineRule="exact"/>
              <w:jc w:val="left"/>
              <w:rPr>
                <w:ins w:id="1715" w:author="Dimitri Podborski" w:date="2024-12-22T10:07:00Z" w16du:dateUtc="2024-12-22T18:07:00Z"/>
                <w:rFonts w:eastAsia="Arial"/>
                <w:i/>
                <w:noProof/>
                <w:color w:val="000000"/>
                <w:sz w:val="18"/>
                <w:szCs w:val="20"/>
                <w:lang w:val="en-CA" w:eastAsia="ja-JP" w:bidi="x-none"/>
              </w:rPr>
            </w:pPr>
            <w:ins w:id="1716" w:author="Dimitri Podborski" w:date="2024-12-22T10:07:00Z" w16du:dateUtc="2024-12-22T18:07:00Z">
              <w:r w:rsidRPr="00247DDC">
                <w:rPr>
                  <w:rFonts w:eastAsia="Arial"/>
                  <w:i/>
                  <w:noProof/>
                  <w:color w:val="000000"/>
                  <w:sz w:val="18"/>
                  <w:szCs w:val="20"/>
                  <w:lang w:eastAsia="ja-JP" w:bidi="x-none"/>
                </w:rPr>
                <w:t>media header, overall information about the media</w:t>
              </w:r>
            </w:ins>
          </w:p>
        </w:tc>
      </w:tr>
      <w:tr w:rsidR="00DA2724" w:rsidRPr="00247DDC" w14:paraId="5BC89E4A" w14:textId="77777777" w:rsidTr="00A37EB2">
        <w:trPr>
          <w:jc w:val="center"/>
          <w:ins w:id="1717" w:author="Dimitri Podborski" w:date="2024-12-22T10:07:00Z" w16du:dateUtc="2024-12-22T18:07:00Z"/>
        </w:trPr>
        <w:tc>
          <w:tcPr>
            <w:tcW w:w="607" w:type="dxa"/>
          </w:tcPr>
          <w:p w14:paraId="3CEA01A1" w14:textId="77777777" w:rsidR="00DA2724" w:rsidRPr="00247DDC" w:rsidRDefault="00DA2724" w:rsidP="00A37EB2">
            <w:pPr>
              <w:spacing w:after="0" w:line="220" w:lineRule="exact"/>
              <w:jc w:val="left"/>
              <w:rPr>
                <w:ins w:id="1718"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784D5F91" w14:textId="77777777" w:rsidR="00DA2724" w:rsidRPr="00247DDC" w:rsidRDefault="00DA2724" w:rsidP="00A37EB2">
            <w:pPr>
              <w:spacing w:after="0" w:line="220" w:lineRule="exact"/>
              <w:jc w:val="left"/>
              <w:rPr>
                <w:ins w:id="1719"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4B5834F6" w14:textId="77777777" w:rsidR="00DA2724" w:rsidRPr="00247DDC" w:rsidRDefault="00DA2724" w:rsidP="00A37EB2">
            <w:pPr>
              <w:spacing w:after="0" w:line="220" w:lineRule="exact"/>
              <w:jc w:val="left"/>
              <w:rPr>
                <w:ins w:id="1720"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11F4A1CE" w14:textId="77777777" w:rsidR="00DA2724" w:rsidRPr="00247DDC" w:rsidRDefault="00DA2724" w:rsidP="00A37EB2">
            <w:pPr>
              <w:spacing w:after="0" w:line="220" w:lineRule="exact"/>
              <w:jc w:val="left"/>
              <w:rPr>
                <w:ins w:id="1721" w:author="Dimitri Podborski" w:date="2024-12-22T10:07:00Z" w16du:dateUtc="2024-12-22T18:07:00Z"/>
                <w:rFonts w:ascii="Courier New" w:eastAsia="Arial" w:hAnsi="Courier New" w:cs="Courier New"/>
                <w:noProof/>
                <w:color w:val="000000"/>
                <w:sz w:val="18"/>
                <w:szCs w:val="20"/>
                <w:lang w:val="en-CA" w:eastAsia="ja-JP" w:bidi="x-none"/>
              </w:rPr>
            </w:pPr>
            <w:ins w:id="1722" w:author="Dimitri Podborski" w:date="2024-12-22T10:07:00Z" w16du:dateUtc="2024-12-22T18:07:00Z">
              <w:r w:rsidRPr="00247DDC">
                <w:rPr>
                  <w:rFonts w:ascii="Courier New" w:hAnsi="Courier New" w:cs="Courier New"/>
                  <w:noProof/>
                  <w:szCs w:val="20"/>
                  <w:lang w:eastAsia="ja-JP"/>
                </w:rPr>
                <w:t>hdlr</w:t>
              </w:r>
            </w:ins>
          </w:p>
        </w:tc>
        <w:tc>
          <w:tcPr>
            <w:tcW w:w="607" w:type="dxa"/>
          </w:tcPr>
          <w:p w14:paraId="70F0068B" w14:textId="77777777" w:rsidR="00DA2724" w:rsidRPr="00247DDC" w:rsidRDefault="00DA2724" w:rsidP="00A37EB2">
            <w:pPr>
              <w:spacing w:after="0" w:line="220" w:lineRule="exact"/>
              <w:jc w:val="left"/>
              <w:rPr>
                <w:ins w:id="1723"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4337F0DE" w14:textId="77777777" w:rsidR="00DA2724" w:rsidRPr="00247DDC" w:rsidRDefault="00DA2724" w:rsidP="00A37EB2">
            <w:pPr>
              <w:spacing w:after="0" w:line="220" w:lineRule="exact"/>
              <w:jc w:val="left"/>
              <w:rPr>
                <w:ins w:id="1724"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54203D8E" w14:textId="77777777" w:rsidR="00DA2724" w:rsidRPr="00C717A1" w:rsidRDefault="00DA2724" w:rsidP="00A37EB2">
            <w:pPr>
              <w:keepNext/>
              <w:spacing w:after="0" w:line="220" w:lineRule="exact"/>
              <w:jc w:val="left"/>
              <w:rPr>
                <w:ins w:id="1725"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73E6404F" w14:textId="77777777" w:rsidR="00DA2724" w:rsidRPr="00247DDC" w:rsidRDefault="00DA2724" w:rsidP="00A37EB2">
            <w:pPr>
              <w:spacing w:after="0" w:line="220" w:lineRule="exact"/>
              <w:jc w:val="left"/>
              <w:rPr>
                <w:ins w:id="1726" w:author="Dimitri Podborski" w:date="2024-12-22T10:07:00Z" w16du:dateUtc="2024-12-22T18:07:00Z"/>
                <w:rFonts w:eastAsia="Arial"/>
                <w:iCs/>
                <w:noProof/>
                <w:color w:val="000000"/>
                <w:sz w:val="18"/>
                <w:szCs w:val="20"/>
                <w:lang w:eastAsia="ja-JP" w:bidi="x-none"/>
              </w:rPr>
            </w:pPr>
            <w:ins w:id="1727" w:author="Dimitri Podborski" w:date="2024-12-22T10:07:00Z" w16du:dateUtc="2024-12-22T18:07:00Z">
              <w:r w:rsidRPr="00247DDC">
                <w:rPr>
                  <w:rFonts w:eastAsia="Arial"/>
                  <w:iCs/>
                  <w:noProof/>
                  <w:color w:val="000000"/>
                  <w:sz w:val="18"/>
                  <w:szCs w:val="20"/>
                  <w:lang w:eastAsia="ja-JP" w:bidi="x-none"/>
                </w:rPr>
                <w:t>0</w:t>
              </w:r>
            </w:ins>
          </w:p>
        </w:tc>
        <w:tc>
          <w:tcPr>
            <w:tcW w:w="4677" w:type="dxa"/>
          </w:tcPr>
          <w:p w14:paraId="633DFABA" w14:textId="77777777" w:rsidR="00DA2724" w:rsidRPr="00247DDC" w:rsidRDefault="00DA2724" w:rsidP="00A37EB2">
            <w:pPr>
              <w:spacing w:after="0" w:line="220" w:lineRule="exact"/>
              <w:jc w:val="left"/>
              <w:rPr>
                <w:ins w:id="1728" w:author="Dimitri Podborski" w:date="2024-12-22T10:07:00Z" w16du:dateUtc="2024-12-22T18:07:00Z"/>
                <w:rFonts w:eastAsia="Arial"/>
                <w:i/>
                <w:noProof/>
                <w:color w:val="000000"/>
                <w:sz w:val="18"/>
                <w:szCs w:val="20"/>
                <w:lang w:val="en-CA" w:eastAsia="ja-JP" w:bidi="x-none"/>
              </w:rPr>
            </w:pPr>
            <w:ins w:id="1729" w:author="Dimitri Podborski" w:date="2024-12-22T10:07:00Z" w16du:dateUtc="2024-12-22T18:07:00Z">
              <w:r w:rsidRPr="00247DDC">
                <w:rPr>
                  <w:rFonts w:eastAsia="Arial"/>
                  <w:i/>
                  <w:noProof/>
                  <w:color w:val="000000"/>
                  <w:sz w:val="18"/>
                  <w:szCs w:val="20"/>
                  <w:lang w:eastAsia="ja-JP" w:bidi="x-none"/>
                </w:rPr>
                <w:t>handler, at this level, the media (handler) type</w:t>
              </w:r>
            </w:ins>
          </w:p>
        </w:tc>
      </w:tr>
      <w:tr w:rsidR="00DA2724" w:rsidRPr="00247DDC" w14:paraId="4A1CC173" w14:textId="77777777" w:rsidTr="00A37EB2">
        <w:trPr>
          <w:jc w:val="center"/>
          <w:ins w:id="1730" w:author="Dimitri Podborski" w:date="2024-12-22T10:07:00Z" w16du:dateUtc="2024-12-22T18:07:00Z"/>
        </w:trPr>
        <w:tc>
          <w:tcPr>
            <w:tcW w:w="607" w:type="dxa"/>
          </w:tcPr>
          <w:p w14:paraId="3A6D6C3A" w14:textId="77777777" w:rsidR="00DA2724" w:rsidRPr="00247DDC" w:rsidRDefault="00DA2724" w:rsidP="00A37EB2">
            <w:pPr>
              <w:spacing w:after="0" w:line="220" w:lineRule="exact"/>
              <w:jc w:val="left"/>
              <w:rPr>
                <w:ins w:id="1731"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12DDC3C4" w14:textId="77777777" w:rsidR="00DA2724" w:rsidRPr="00247DDC" w:rsidRDefault="00DA2724" w:rsidP="00A37EB2">
            <w:pPr>
              <w:spacing w:after="0" w:line="220" w:lineRule="exact"/>
              <w:jc w:val="left"/>
              <w:rPr>
                <w:ins w:id="1732"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60ABEFBF" w14:textId="77777777" w:rsidR="00DA2724" w:rsidRPr="00247DDC" w:rsidRDefault="00DA2724" w:rsidP="00A37EB2">
            <w:pPr>
              <w:spacing w:after="0" w:line="220" w:lineRule="exact"/>
              <w:jc w:val="left"/>
              <w:rPr>
                <w:ins w:id="1733"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3F195F68" w14:textId="77777777" w:rsidR="00DA2724" w:rsidRPr="00247DDC" w:rsidRDefault="00DA2724" w:rsidP="00A37EB2">
            <w:pPr>
              <w:spacing w:after="0" w:line="220" w:lineRule="exact"/>
              <w:jc w:val="left"/>
              <w:rPr>
                <w:ins w:id="1734" w:author="Dimitri Podborski" w:date="2024-12-22T10:07:00Z" w16du:dateUtc="2024-12-22T18:07:00Z"/>
                <w:rFonts w:ascii="Courier New" w:eastAsia="Arial" w:hAnsi="Courier New" w:cs="Courier New"/>
                <w:noProof/>
                <w:color w:val="000000"/>
                <w:sz w:val="18"/>
                <w:szCs w:val="20"/>
                <w:lang w:val="en-CA" w:eastAsia="ja-JP" w:bidi="x-none"/>
              </w:rPr>
            </w:pPr>
            <w:ins w:id="1735" w:author="Dimitri Podborski" w:date="2024-12-22T10:07:00Z" w16du:dateUtc="2024-12-22T18:07:00Z">
              <w:r w:rsidRPr="00247DDC">
                <w:rPr>
                  <w:rFonts w:ascii="Courier New" w:hAnsi="Courier New" w:cs="Courier New"/>
                  <w:noProof/>
                  <w:szCs w:val="20"/>
                  <w:lang w:eastAsia="ja-JP"/>
                </w:rPr>
                <w:t>minf</w:t>
              </w:r>
            </w:ins>
          </w:p>
        </w:tc>
        <w:tc>
          <w:tcPr>
            <w:tcW w:w="607" w:type="dxa"/>
          </w:tcPr>
          <w:p w14:paraId="4B6DFDA2" w14:textId="77777777" w:rsidR="00DA2724" w:rsidRPr="00247DDC" w:rsidRDefault="00DA2724" w:rsidP="00A37EB2">
            <w:pPr>
              <w:spacing w:after="0" w:line="220" w:lineRule="exact"/>
              <w:jc w:val="left"/>
              <w:rPr>
                <w:ins w:id="1736"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55A81C6C" w14:textId="77777777" w:rsidR="00DA2724" w:rsidRPr="00247DDC" w:rsidRDefault="00DA2724" w:rsidP="00A37EB2">
            <w:pPr>
              <w:spacing w:after="0" w:line="220" w:lineRule="exact"/>
              <w:jc w:val="left"/>
              <w:rPr>
                <w:ins w:id="1737"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2D573CA5" w14:textId="77777777" w:rsidR="00DA2724" w:rsidRPr="00C717A1" w:rsidRDefault="00DA2724" w:rsidP="00A37EB2">
            <w:pPr>
              <w:keepNext/>
              <w:spacing w:after="0" w:line="220" w:lineRule="exact"/>
              <w:jc w:val="left"/>
              <w:rPr>
                <w:ins w:id="1738"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06BE3E84" w14:textId="77777777" w:rsidR="00DA2724" w:rsidRPr="00247DDC" w:rsidRDefault="00DA2724" w:rsidP="00A37EB2">
            <w:pPr>
              <w:spacing w:after="0" w:line="220" w:lineRule="exact"/>
              <w:jc w:val="left"/>
              <w:rPr>
                <w:ins w:id="1739" w:author="Dimitri Podborski" w:date="2024-12-22T10:07:00Z" w16du:dateUtc="2024-12-22T18:07:00Z"/>
                <w:rFonts w:eastAsia="Arial"/>
                <w:iCs/>
                <w:noProof/>
                <w:color w:val="000000"/>
                <w:sz w:val="18"/>
                <w:szCs w:val="20"/>
                <w:lang w:eastAsia="ja-JP" w:bidi="x-none"/>
              </w:rPr>
            </w:pPr>
            <w:ins w:id="1740" w:author="Dimitri Podborski" w:date="2024-12-22T10:07:00Z" w16du:dateUtc="2024-12-22T18:07:00Z">
              <w:r w:rsidRPr="00247DDC">
                <w:rPr>
                  <w:rFonts w:eastAsia="Arial"/>
                  <w:iCs/>
                  <w:noProof/>
                  <w:color w:val="000000"/>
                  <w:sz w:val="18"/>
                  <w:szCs w:val="20"/>
                  <w:lang w:eastAsia="ja-JP" w:bidi="x-none"/>
                </w:rPr>
                <w:t>-</w:t>
              </w:r>
            </w:ins>
          </w:p>
        </w:tc>
        <w:tc>
          <w:tcPr>
            <w:tcW w:w="4677" w:type="dxa"/>
          </w:tcPr>
          <w:p w14:paraId="4B7106C0" w14:textId="77777777" w:rsidR="00DA2724" w:rsidRPr="00247DDC" w:rsidRDefault="00DA2724" w:rsidP="00A37EB2">
            <w:pPr>
              <w:spacing w:after="0" w:line="220" w:lineRule="exact"/>
              <w:jc w:val="left"/>
              <w:rPr>
                <w:ins w:id="1741" w:author="Dimitri Podborski" w:date="2024-12-22T10:07:00Z" w16du:dateUtc="2024-12-22T18:07:00Z"/>
                <w:rFonts w:eastAsia="Arial"/>
                <w:i/>
                <w:noProof/>
                <w:color w:val="000000"/>
                <w:sz w:val="18"/>
                <w:szCs w:val="20"/>
                <w:lang w:val="en-CA" w:eastAsia="ja-JP" w:bidi="x-none"/>
              </w:rPr>
            </w:pPr>
            <w:ins w:id="1742" w:author="Dimitri Podborski" w:date="2024-12-22T10:07:00Z" w16du:dateUtc="2024-12-22T18:07:00Z">
              <w:r w:rsidRPr="00247DDC">
                <w:rPr>
                  <w:rFonts w:eastAsia="Arial"/>
                  <w:i/>
                  <w:noProof/>
                  <w:color w:val="000000"/>
                  <w:sz w:val="18"/>
                  <w:szCs w:val="20"/>
                  <w:lang w:eastAsia="ja-JP" w:bidi="x-none"/>
                </w:rPr>
                <w:t>media information container</w:t>
              </w:r>
            </w:ins>
          </w:p>
        </w:tc>
      </w:tr>
      <w:tr w:rsidR="00DA2724" w:rsidRPr="00247DDC" w14:paraId="4DC39FC6" w14:textId="77777777" w:rsidTr="00A37EB2">
        <w:trPr>
          <w:jc w:val="center"/>
          <w:ins w:id="1743" w:author="Dimitri Podborski" w:date="2024-12-22T10:07:00Z" w16du:dateUtc="2024-12-22T18:07:00Z"/>
        </w:trPr>
        <w:tc>
          <w:tcPr>
            <w:tcW w:w="607" w:type="dxa"/>
          </w:tcPr>
          <w:p w14:paraId="4C36407A" w14:textId="77777777" w:rsidR="00DA2724" w:rsidRPr="00247DDC" w:rsidRDefault="00DA2724" w:rsidP="00A37EB2">
            <w:pPr>
              <w:spacing w:after="0" w:line="220" w:lineRule="exact"/>
              <w:jc w:val="left"/>
              <w:rPr>
                <w:ins w:id="1744"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58547125" w14:textId="77777777" w:rsidR="00DA2724" w:rsidRPr="00247DDC" w:rsidRDefault="00DA2724" w:rsidP="00A37EB2">
            <w:pPr>
              <w:spacing w:after="0" w:line="220" w:lineRule="exact"/>
              <w:jc w:val="left"/>
              <w:rPr>
                <w:ins w:id="1745"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3A8576B4" w14:textId="77777777" w:rsidR="00DA2724" w:rsidRPr="00247DDC" w:rsidRDefault="00DA2724" w:rsidP="00A37EB2">
            <w:pPr>
              <w:spacing w:after="0" w:line="220" w:lineRule="exact"/>
              <w:jc w:val="left"/>
              <w:rPr>
                <w:ins w:id="1746"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2D279E33" w14:textId="77777777" w:rsidR="00DA2724" w:rsidRPr="00247DDC" w:rsidRDefault="00DA2724" w:rsidP="00A37EB2">
            <w:pPr>
              <w:spacing w:after="0" w:line="220" w:lineRule="exact"/>
              <w:jc w:val="left"/>
              <w:rPr>
                <w:ins w:id="1747"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63ECD6F4" w14:textId="77777777" w:rsidR="00DA2724" w:rsidRPr="00247DDC" w:rsidRDefault="00DA2724" w:rsidP="00A37EB2">
            <w:pPr>
              <w:spacing w:after="0" w:line="220" w:lineRule="exact"/>
              <w:jc w:val="left"/>
              <w:rPr>
                <w:ins w:id="1748" w:author="Dimitri Podborski" w:date="2024-12-22T10:07:00Z" w16du:dateUtc="2024-12-22T18:07:00Z"/>
                <w:rFonts w:ascii="Courier New" w:eastAsia="Arial" w:hAnsi="Courier New" w:cs="Courier New"/>
                <w:noProof/>
                <w:color w:val="000000"/>
                <w:sz w:val="18"/>
                <w:szCs w:val="20"/>
                <w:lang w:val="en-CA" w:eastAsia="ja-JP" w:bidi="x-none"/>
              </w:rPr>
            </w:pPr>
            <w:ins w:id="1749" w:author="Dimitri Podborski" w:date="2024-12-22T10:07:00Z" w16du:dateUtc="2024-12-22T18:07:00Z">
              <w:r w:rsidRPr="00247DDC">
                <w:rPr>
                  <w:rFonts w:ascii="Courier New" w:hAnsi="Courier New" w:cs="Courier New"/>
                  <w:noProof/>
                  <w:szCs w:val="20"/>
                  <w:lang w:eastAsia="ja-JP"/>
                </w:rPr>
                <w:t>vmhd</w:t>
              </w:r>
            </w:ins>
          </w:p>
        </w:tc>
        <w:tc>
          <w:tcPr>
            <w:tcW w:w="607" w:type="dxa"/>
          </w:tcPr>
          <w:p w14:paraId="0FFF32F9" w14:textId="77777777" w:rsidR="00DA2724" w:rsidRPr="00247DDC" w:rsidRDefault="00DA2724" w:rsidP="00A37EB2">
            <w:pPr>
              <w:spacing w:after="0" w:line="220" w:lineRule="exact"/>
              <w:jc w:val="left"/>
              <w:rPr>
                <w:ins w:id="1750"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4C533640" w14:textId="77777777" w:rsidR="00DA2724" w:rsidRPr="00C717A1" w:rsidRDefault="00DA2724" w:rsidP="00A37EB2">
            <w:pPr>
              <w:keepNext/>
              <w:spacing w:after="0" w:line="220" w:lineRule="exact"/>
              <w:jc w:val="left"/>
              <w:rPr>
                <w:ins w:id="1751"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2F550D24" w14:textId="77777777" w:rsidR="00DA2724" w:rsidRPr="00247DDC" w:rsidRDefault="00DA2724" w:rsidP="00A37EB2">
            <w:pPr>
              <w:spacing w:after="0" w:line="220" w:lineRule="exact"/>
              <w:jc w:val="left"/>
              <w:rPr>
                <w:ins w:id="1752" w:author="Dimitri Podborski" w:date="2024-12-22T10:07:00Z" w16du:dateUtc="2024-12-22T18:07:00Z"/>
                <w:rFonts w:eastAsia="Arial"/>
                <w:iCs/>
                <w:noProof/>
                <w:color w:val="000000"/>
                <w:sz w:val="18"/>
                <w:szCs w:val="20"/>
                <w:lang w:eastAsia="ja-JP" w:bidi="x-none"/>
              </w:rPr>
            </w:pPr>
            <w:ins w:id="1753" w:author="Dimitri Podborski" w:date="2024-12-22T10:07:00Z" w16du:dateUtc="2024-12-22T18:07:00Z">
              <w:r w:rsidRPr="00247DDC">
                <w:rPr>
                  <w:rFonts w:eastAsia="Arial"/>
                  <w:iCs/>
                  <w:noProof/>
                  <w:color w:val="000000"/>
                  <w:sz w:val="18"/>
                  <w:szCs w:val="20"/>
                  <w:lang w:eastAsia="ja-JP" w:bidi="x-none"/>
                </w:rPr>
                <w:t>0</w:t>
              </w:r>
            </w:ins>
          </w:p>
        </w:tc>
        <w:tc>
          <w:tcPr>
            <w:tcW w:w="4677" w:type="dxa"/>
          </w:tcPr>
          <w:p w14:paraId="6CE5FA63" w14:textId="77777777" w:rsidR="00DA2724" w:rsidRPr="00247DDC" w:rsidRDefault="00DA2724" w:rsidP="00A37EB2">
            <w:pPr>
              <w:spacing w:after="0" w:line="220" w:lineRule="exact"/>
              <w:jc w:val="left"/>
              <w:rPr>
                <w:ins w:id="1754" w:author="Dimitri Podborski" w:date="2024-12-22T10:07:00Z" w16du:dateUtc="2024-12-22T18:07:00Z"/>
                <w:rFonts w:eastAsia="Arial"/>
                <w:i/>
                <w:noProof/>
                <w:color w:val="000000"/>
                <w:sz w:val="18"/>
                <w:szCs w:val="20"/>
                <w:lang w:val="en-CA" w:eastAsia="ja-JP" w:bidi="x-none"/>
              </w:rPr>
            </w:pPr>
            <w:ins w:id="1755" w:author="Dimitri Podborski" w:date="2024-12-22T10:07:00Z" w16du:dateUtc="2024-12-22T18:07:00Z">
              <w:r w:rsidRPr="00247DDC">
                <w:rPr>
                  <w:rFonts w:eastAsia="Arial"/>
                  <w:i/>
                  <w:noProof/>
                  <w:color w:val="000000"/>
                  <w:sz w:val="18"/>
                  <w:szCs w:val="20"/>
                  <w:lang w:eastAsia="ja-JP" w:bidi="x-none"/>
                </w:rPr>
                <w:t>video media header, overall information (video track only)</w:t>
              </w:r>
            </w:ins>
          </w:p>
        </w:tc>
      </w:tr>
      <w:tr w:rsidR="00DA2724" w:rsidRPr="00247DDC" w14:paraId="0E70F144" w14:textId="77777777" w:rsidTr="00A37EB2">
        <w:trPr>
          <w:jc w:val="center"/>
          <w:ins w:id="1756" w:author="Dimitri Podborski" w:date="2024-12-22T10:07:00Z" w16du:dateUtc="2024-12-22T18:07:00Z"/>
        </w:trPr>
        <w:tc>
          <w:tcPr>
            <w:tcW w:w="607" w:type="dxa"/>
          </w:tcPr>
          <w:p w14:paraId="64D559DA" w14:textId="77777777" w:rsidR="00DA2724" w:rsidRPr="00247DDC" w:rsidRDefault="00DA2724" w:rsidP="00A37EB2">
            <w:pPr>
              <w:spacing w:after="0" w:line="220" w:lineRule="exact"/>
              <w:jc w:val="left"/>
              <w:rPr>
                <w:ins w:id="1757"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67E4E1C0" w14:textId="77777777" w:rsidR="00DA2724" w:rsidRPr="00247DDC" w:rsidRDefault="00DA2724" w:rsidP="00A37EB2">
            <w:pPr>
              <w:spacing w:after="0" w:line="220" w:lineRule="exact"/>
              <w:jc w:val="left"/>
              <w:rPr>
                <w:ins w:id="1758"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52B56F9F" w14:textId="77777777" w:rsidR="00DA2724" w:rsidRPr="00247DDC" w:rsidRDefault="00DA2724" w:rsidP="00A37EB2">
            <w:pPr>
              <w:spacing w:after="0" w:line="220" w:lineRule="exact"/>
              <w:jc w:val="left"/>
              <w:rPr>
                <w:ins w:id="1759"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1587FDAE" w14:textId="77777777" w:rsidR="00DA2724" w:rsidRPr="00247DDC" w:rsidRDefault="00DA2724" w:rsidP="00A37EB2">
            <w:pPr>
              <w:spacing w:after="0" w:line="220" w:lineRule="exact"/>
              <w:jc w:val="left"/>
              <w:rPr>
                <w:ins w:id="1760"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1D1BCAAA" w14:textId="77777777" w:rsidR="00DA2724" w:rsidRPr="00247DDC" w:rsidRDefault="00DA2724" w:rsidP="00A37EB2">
            <w:pPr>
              <w:spacing w:after="0" w:line="220" w:lineRule="exact"/>
              <w:jc w:val="left"/>
              <w:rPr>
                <w:ins w:id="1761" w:author="Dimitri Podborski" w:date="2024-12-22T10:07:00Z" w16du:dateUtc="2024-12-22T18:07:00Z"/>
                <w:rFonts w:ascii="Courier New" w:eastAsia="Arial" w:hAnsi="Courier New" w:cs="Courier New"/>
                <w:noProof/>
                <w:color w:val="000000"/>
                <w:sz w:val="18"/>
                <w:szCs w:val="20"/>
                <w:lang w:val="en-CA" w:eastAsia="ja-JP" w:bidi="x-none"/>
              </w:rPr>
            </w:pPr>
            <w:ins w:id="1762" w:author="Dimitri Podborski" w:date="2024-12-22T10:07:00Z" w16du:dateUtc="2024-12-22T18:07:00Z">
              <w:r w:rsidRPr="00247DDC">
                <w:rPr>
                  <w:rFonts w:ascii="Courier New" w:hAnsi="Courier New" w:cs="Courier New"/>
                  <w:noProof/>
                  <w:szCs w:val="20"/>
                  <w:lang w:eastAsia="ja-JP"/>
                </w:rPr>
                <w:t>smhd</w:t>
              </w:r>
            </w:ins>
          </w:p>
        </w:tc>
        <w:tc>
          <w:tcPr>
            <w:tcW w:w="607" w:type="dxa"/>
          </w:tcPr>
          <w:p w14:paraId="4E3A960D" w14:textId="77777777" w:rsidR="00DA2724" w:rsidRPr="00247DDC" w:rsidRDefault="00DA2724" w:rsidP="00A37EB2">
            <w:pPr>
              <w:spacing w:after="0" w:line="220" w:lineRule="exact"/>
              <w:jc w:val="left"/>
              <w:rPr>
                <w:ins w:id="1763"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389B56B3" w14:textId="77777777" w:rsidR="00DA2724" w:rsidRPr="00C717A1" w:rsidRDefault="00DA2724" w:rsidP="00A37EB2">
            <w:pPr>
              <w:keepNext/>
              <w:spacing w:after="0" w:line="220" w:lineRule="exact"/>
              <w:jc w:val="left"/>
              <w:rPr>
                <w:ins w:id="1764"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3A59F309" w14:textId="77777777" w:rsidR="00DA2724" w:rsidRPr="00247DDC" w:rsidRDefault="00DA2724" w:rsidP="00A37EB2">
            <w:pPr>
              <w:spacing w:after="0" w:line="220" w:lineRule="exact"/>
              <w:jc w:val="left"/>
              <w:rPr>
                <w:ins w:id="1765" w:author="Dimitri Podborski" w:date="2024-12-22T10:07:00Z" w16du:dateUtc="2024-12-22T18:07:00Z"/>
                <w:rFonts w:eastAsia="Arial"/>
                <w:iCs/>
                <w:noProof/>
                <w:color w:val="000000"/>
                <w:sz w:val="18"/>
                <w:szCs w:val="20"/>
                <w:lang w:eastAsia="ja-JP" w:bidi="x-none"/>
              </w:rPr>
            </w:pPr>
            <w:ins w:id="1766" w:author="Dimitri Podborski" w:date="2024-12-22T10:07:00Z" w16du:dateUtc="2024-12-22T18:07:00Z">
              <w:r w:rsidRPr="00247DDC">
                <w:rPr>
                  <w:rFonts w:eastAsia="Arial"/>
                  <w:iCs/>
                  <w:noProof/>
                  <w:color w:val="000000"/>
                  <w:sz w:val="18"/>
                  <w:szCs w:val="20"/>
                  <w:lang w:eastAsia="ja-JP" w:bidi="x-none"/>
                </w:rPr>
                <w:t>0</w:t>
              </w:r>
            </w:ins>
          </w:p>
        </w:tc>
        <w:tc>
          <w:tcPr>
            <w:tcW w:w="4677" w:type="dxa"/>
          </w:tcPr>
          <w:p w14:paraId="27CD6A3A" w14:textId="77777777" w:rsidR="00DA2724" w:rsidRPr="00247DDC" w:rsidRDefault="00DA2724" w:rsidP="00A37EB2">
            <w:pPr>
              <w:spacing w:after="0" w:line="220" w:lineRule="exact"/>
              <w:jc w:val="left"/>
              <w:rPr>
                <w:ins w:id="1767" w:author="Dimitri Podborski" w:date="2024-12-22T10:07:00Z" w16du:dateUtc="2024-12-22T18:07:00Z"/>
                <w:rFonts w:eastAsia="Arial"/>
                <w:i/>
                <w:noProof/>
                <w:color w:val="000000"/>
                <w:sz w:val="18"/>
                <w:szCs w:val="20"/>
                <w:lang w:val="en-CA" w:eastAsia="ja-JP" w:bidi="x-none"/>
              </w:rPr>
            </w:pPr>
            <w:ins w:id="1768" w:author="Dimitri Podborski" w:date="2024-12-22T10:07:00Z" w16du:dateUtc="2024-12-22T18:07:00Z">
              <w:r w:rsidRPr="00247DDC">
                <w:rPr>
                  <w:rFonts w:eastAsia="Arial"/>
                  <w:i/>
                  <w:noProof/>
                  <w:color w:val="000000"/>
                  <w:sz w:val="18"/>
                  <w:szCs w:val="20"/>
                  <w:lang w:eastAsia="ja-JP" w:bidi="x-none"/>
                </w:rPr>
                <w:t>sound media header, overall information (sound track only)</w:t>
              </w:r>
            </w:ins>
          </w:p>
        </w:tc>
      </w:tr>
      <w:tr w:rsidR="00DA2724" w:rsidRPr="00247DDC" w14:paraId="509783D9" w14:textId="77777777" w:rsidTr="00A37EB2">
        <w:trPr>
          <w:jc w:val="center"/>
          <w:ins w:id="1769" w:author="Dimitri Podborski" w:date="2024-12-22T10:07:00Z" w16du:dateUtc="2024-12-22T18:07:00Z"/>
        </w:trPr>
        <w:tc>
          <w:tcPr>
            <w:tcW w:w="607" w:type="dxa"/>
          </w:tcPr>
          <w:p w14:paraId="1DE4680A" w14:textId="77777777" w:rsidR="00DA2724" w:rsidRPr="00247DDC" w:rsidRDefault="00DA2724" w:rsidP="00A37EB2">
            <w:pPr>
              <w:spacing w:after="0" w:line="220" w:lineRule="exact"/>
              <w:jc w:val="left"/>
              <w:rPr>
                <w:ins w:id="1770"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5E781329" w14:textId="77777777" w:rsidR="00DA2724" w:rsidRPr="00247DDC" w:rsidRDefault="00DA2724" w:rsidP="00A37EB2">
            <w:pPr>
              <w:spacing w:after="0" w:line="220" w:lineRule="exact"/>
              <w:jc w:val="left"/>
              <w:rPr>
                <w:ins w:id="1771"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3F83E955" w14:textId="77777777" w:rsidR="00DA2724" w:rsidRPr="00247DDC" w:rsidRDefault="00DA2724" w:rsidP="00A37EB2">
            <w:pPr>
              <w:spacing w:after="0" w:line="220" w:lineRule="exact"/>
              <w:jc w:val="left"/>
              <w:rPr>
                <w:ins w:id="1772"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429B28C3" w14:textId="77777777" w:rsidR="00DA2724" w:rsidRPr="00247DDC" w:rsidRDefault="00DA2724" w:rsidP="00A37EB2">
            <w:pPr>
              <w:spacing w:after="0" w:line="220" w:lineRule="exact"/>
              <w:jc w:val="left"/>
              <w:rPr>
                <w:ins w:id="1773"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5577943C" w14:textId="77777777" w:rsidR="00DA2724" w:rsidRPr="00247DDC" w:rsidRDefault="00DA2724" w:rsidP="00A37EB2">
            <w:pPr>
              <w:spacing w:after="0" w:line="220" w:lineRule="exact"/>
              <w:jc w:val="left"/>
              <w:rPr>
                <w:ins w:id="1774" w:author="Dimitri Podborski" w:date="2024-12-22T10:07:00Z" w16du:dateUtc="2024-12-22T18:07:00Z"/>
                <w:rFonts w:ascii="Courier New" w:eastAsia="Arial" w:hAnsi="Courier New" w:cs="Courier New"/>
                <w:noProof/>
                <w:color w:val="000000"/>
                <w:sz w:val="18"/>
                <w:szCs w:val="20"/>
                <w:lang w:val="en-CA" w:eastAsia="ja-JP" w:bidi="x-none"/>
              </w:rPr>
            </w:pPr>
            <w:ins w:id="1775" w:author="Dimitri Podborski" w:date="2024-12-22T10:07:00Z" w16du:dateUtc="2024-12-22T18:07:00Z">
              <w:r w:rsidRPr="00247DDC">
                <w:rPr>
                  <w:rFonts w:ascii="Courier New" w:hAnsi="Courier New" w:cs="Courier New"/>
                  <w:noProof/>
                  <w:szCs w:val="20"/>
                  <w:lang w:eastAsia="ja-JP"/>
                </w:rPr>
                <w:t>hmhd</w:t>
              </w:r>
            </w:ins>
          </w:p>
        </w:tc>
        <w:tc>
          <w:tcPr>
            <w:tcW w:w="607" w:type="dxa"/>
          </w:tcPr>
          <w:p w14:paraId="677EA201" w14:textId="77777777" w:rsidR="00DA2724" w:rsidRPr="00247DDC" w:rsidRDefault="00DA2724" w:rsidP="00A37EB2">
            <w:pPr>
              <w:spacing w:after="0" w:line="220" w:lineRule="exact"/>
              <w:jc w:val="left"/>
              <w:rPr>
                <w:ins w:id="1776"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0019E2E6" w14:textId="77777777" w:rsidR="00DA2724" w:rsidRPr="00C717A1" w:rsidRDefault="00DA2724" w:rsidP="00A37EB2">
            <w:pPr>
              <w:keepNext/>
              <w:spacing w:after="0" w:line="220" w:lineRule="exact"/>
              <w:jc w:val="left"/>
              <w:rPr>
                <w:ins w:id="1777"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7C223F8F" w14:textId="77777777" w:rsidR="00DA2724" w:rsidRPr="00247DDC" w:rsidRDefault="00DA2724" w:rsidP="00A37EB2">
            <w:pPr>
              <w:spacing w:after="0" w:line="220" w:lineRule="exact"/>
              <w:jc w:val="left"/>
              <w:rPr>
                <w:ins w:id="1778" w:author="Dimitri Podborski" w:date="2024-12-22T10:07:00Z" w16du:dateUtc="2024-12-22T18:07:00Z"/>
                <w:rFonts w:eastAsia="Arial"/>
                <w:iCs/>
                <w:noProof/>
                <w:color w:val="000000"/>
                <w:sz w:val="18"/>
                <w:szCs w:val="20"/>
                <w:lang w:eastAsia="ja-JP" w:bidi="x-none"/>
              </w:rPr>
            </w:pPr>
            <w:ins w:id="1779" w:author="Dimitri Podborski" w:date="2024-12-22T10:07:00Z" w16du:dateUtc="2024-12-22T18:07:00Z">
              <w:r w:rsidRPr="00247DDC">
                <w:rPr>
                  <w:rFonts w:eastAsia="Arial"/>
                  <w:iCs/>
                  <w:noProof/>
                  <w:color w:val="000000"/>
                  <w:sz w:val="18"/>
                  <w:szCs w:val="20"/>
                  <w:lang w:eastAsia="ja-JP" w:bidi="x-none"/>
                </w:rPr>
                <w:t>0</w:t>
              </w:r>
            </w:ins>
          </w:p>
        </w:tc>
        <w:tc>
          <w:tcPr>
            <w:tcW w:w="4677" w:type="dxa"/>
          </w:tcPr>
          <w:p w14:paraId="48ED3F05" w14:textId="77777777" w:rsidR="00DA2724" w:rsidRPr="00247DDC" w:rsidRDefault="00DA2724" w:rsidP="00A37EB2">
            <w:pPr>
              <w:spacing w:after="0" w:line="220" w:lineRule="exact"/>
              <w:jc w:val="left"/>
              <w:rPr>
                <w:ins w:id="1780" w:author="Dimitri Podborski" w:date="2024-12-22T10:07:00Z" w16du:dateUtc="2024-12-22T18:07:00Z"/>
                <w:rFonts w:eastAsia="Arial"/>
                <w:i/>
                <w:noProof/>
                <w:color w:val="000000"/>
                <w:sz w:val="18"/>
                <w:szCs w:val="20"/>
                <w:lang w:val="en-CA" w:eastAsia="ja-JP" w:bidi="x-none"/>
              </w:rPr>
            </w:pPr>
            <w:ins w:id="1781" w:author="Dimitri Podborski" w:date="2024-12-22T10:07:00Z" w16du:dateUtc="2024-12-22T18:07:00Z">
              <w:r w:rsidRPr="00247DDC">
                <w:rPr>
                  <w:rFonts w:eastAsia="Arial"/>
                  <w:i/>
                  <w:noProof/>
                  <w:color w:val="000000"/>
                  <w:sz w:val="18"/>
                  <w:szCs w:val="20"/>
                  <w:lang w:eastAsia="ja-JP" w:bidi="x-none"/>
                </w:rPr>
                <w:t>hint media header, overall information (hint track only)</w:t>
              </w:r>
            </w:ins>
          </w:p>
        </w:tc>
      </w:tr>
      <w:tr w:rsidR="00DA2724" w:rsidRPr="00247DDC" w14:paraId="051A4456" w14:textId="77777777" w:rsidTr="00A37EB2">
        <w:trPr>
          <w:jc w:val="center"/>
          <w:ins w:id="1782" w:author="Dimitri Podborski" w:date="2024-12-22T10:07:00Z" w16du:dateUtc="2024-12-22T18:07:00Z"/>
        </w:trPr>
        <w:tc>
          <w:tcPr>
            <w:tcW w:w="607" w:type="dxa"/>
          </w:tcPr>
          <w:p w14:paraId="5FA9FE49" w14:textId="77777777" w:rsidR="00DA2724" w:rsidRPr="00247DDC" w:rsidRDefault="00DA2724" w:rsidP="00A37EB2">
            <w:pPr>
              <w:spacing w:after="0" w:line="220" w:lineRule="exact"/>
              <w:jc w:val="left"/>
              <w:rPr>
                <w:ins w:id="1783"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178D2A49" w14:textId="77777777" w:rsidR="00DA2724" w:rsidRPr="00247DDC" w:rsidRDefault="00DA2724" w:rsidP="00A37EB2">
            <w:pPr>
              <w:spacing w:after="0" w:line="220" w:lineRule="exact"/>
              <w:jc w:val="left"/>
              <w:rPr>
                <w:ins w:id="1784"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1D9BFE59" w14:textId="77777777" w:rsidR="00DA2724" w:rsidRPr="00247DDC" w:rsidRDefault="00DA2724" w:rsidP="00A37EB2">
            <w:pPr>
              <w:spacing w:after="0" w:line="220" w:lineRule="exact"/>
              <w:jc w:val="left"/>
              <w:rPr>
                <w:ins w:id="1785"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04796F48" w14:textId="77777777" w:rsidR="00DA2724" w:rsidRPr="00247DDC" w:rsidRDefault="00DA2724" w:rsidP="00A37EB2">
            <w:pPr>
              <w:spacing w:after="0" w:line="220" w:lineRule="exact"/>
              <w:jc w:val="left"/>
              <w:rPr>
                <w:ins w:id="1786"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41AED38E" w14:textId="77777777" w:rsidR="00DA2724" w:rsidRPr="00247DDC" w:rsidRDefault="00DA2724" w:rsidP="00A37EB2">
            <w:pPr>
              <w:spacing w:after="0" w:line="220" w:lineRule="exact"/>
              <w:jc w:val="left"/>
              <w:rPr>
                <w:ins w:id="1787" w:author="Dimitri Podborski" w:date="2024-12-22T10:07:00Z" w16du:dateUtc="2024-12-22T18:07:00Z"/>
                <w:rFonts w:ascii="Courier New" w:eastAsia="Arial" w:hAnsi="Courier New" w:cs="Courier New"/>
                <w:noProof/>
                <w:color w:val="000000"/>
                <w:sz w:val="18"/>
                <w:szCs w:val="20"/>
                <w:lang w:val="en-CA" w:eastAsia="ja-JP" w:bidi="x-none"/>
              </w:rPr>
            </w:pPr>
            <w:ins w:id="1788" w:author="Dimitri Podborski" w:date="2024-12-22T10:07:00Z" w16du:dateUtc="2024-12-22T18:07:00Z">
              <w:r w:rsidRPr="00247DDC">
                <w:rPr>
                  <w:rFonts w:ascii="Courier New" w:hAnsi="Courier New" w:cs="Courier New"/>
                  <w:noProof/>
                  <w:szCs w:val="20"/>
                  <w:lang w:eastAsia="ja-JP"/>
                </w:rPr>
                <w:t>&lt;mpeg&gt;</w:t>
              </w:r>
            </w:ins>
          </w:p>
        </w:tc>
        <w:tc>
          <w:tcPr>
            <w:tcW w:w="607" w:type="dxa"/>
          </w:tcPr>
          <w:p w14:paraId="6AF6C37A" w14:textId="77777777" w:rsidR="00DA2724" w:rsidRPr="00247DDC" w:rsidRDefault="00DA2724" w:rsidP="00A37EB2">
            <w:pPr>
              <w:spacing w:after="0" w:line="220" w:lineRule="exact"/>
              <w:jc w:val="left"/>
              <w:rPr>
                <w:ins w:id="1789"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17B617CF" w14:textId="77777777" w:rsidR="00DA2724" w:rsidRPr="00C717A1" w:rsidRDefault="00DA2724" w:rsidP="00A37EB2">
            <w:pPr>
              <w:keepNext/>
              <w:spacing w:after="0" w:line="220" w:lineRule="exact"/>
              <w:jc w:val="left"/>
              <w:rPr>
                <w:ins w:id="1790"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3FBC16AC" w14:textId="77777777" w:rsidR="00DA2724" w:rsidRPr="00247DDC" w:rsidRDefault="00DA2724" w:rsidP="00A37EB2">
            <w:pPr>
              <w:spacing w:after="0" w:line="220" w:lineRule="exact"/>
              <w:jc w:val="left"/>
              <w:rPr>
                <w:ins w:id="1791" w:author="Dimitri Podborski" w:date="2024-12-22T10:07:00Z" w16du:dateUtc="2024-12-22T18:07:00Z"/>
                <w:rFonts w:eastAsia="Arial"/>
                <w:iCs/>
                <w:noProof/>
                <w:color w:val="000000"/>
                <w:sz w:val="18"/>
                <w:szCs w:val="20"/>
                <w:lang w:eastAsia="ja-JP" w:bidi="x-none"/>
              </w:rPr>
            </w:pPr>
          </w:p>
        </w:tc>
        <w:tc>
          <w:tcPr>
            <w:tcW w:w="4677" w:type="dxa"/>
          </w:tcPr>
          <w:p w14:paraId="2DBEA059" w14:textId="77777777" w:rsidR="00DA2724" w:rsidRPr="00247DDC" w:rsidRDefault="00DA2724" w:rsidP="00A37EB2">
            <w:pPr>
              <w:spacing w:after="0" w:line="220" w:lineRule="exact"/>
              <w:jc w:val="left"/>
              <w:rPr>
                <w:ins w:id="1792" w:author="Dimitri Podborski" w:date="2024-12-22T10:07:00Z" w16du:dateUtc="2024-12-22T18:07:00Z"/>
                <w:rFonts w:eastAsia="Arial"/>
                <w:i/>
                <w:noProof/>
                <w:color w:val="000000"/>
                <w:sz w:val="18"/>
                <w:szCs w:val="20"/>
                <w:lang w:val="en-CA" w:eastAsia="ja-JP" w:bidi="x-none"/>
              </w:rPr>
            </w:pPr>
            <w:ins w:id="1793" w:author="Dimitri Podborski" w:date="2024-12-22T10:07:00Z" w16du:dateUtc="2024-12-22T18:07:00Z">
              <w:r w:rsidRPr="00247DDC">
                <w:rPr>
                  <w:rFonts w:eastAsia="Arial"/>
                  <w:i/>
                  <w:noProof/>
                  <w:color w:val="000000"/>
                  <w:sz w:val="18"/>
                  <w:szCs w:val="20"/>
                  <w:lang w:eastAsia="ja-JP" w:bidi="x-none"/>
                </w:rPr>
                <w:t>mpeg stream headers</w:t>
              </w:r>
            </w:ins>
          </w:p>
        </w:tc>
      </w:tr>
      <w:tr w:rsidR="00DA2724" w:rsidRPr="00247DDC" w14:paraId="4AF701EA" w14:textId="77777777" w:rsidTr="00A37EB2">
        <w:trPr>
          <w:jc w:val="center"/>
          <w:ins w:id="1794" w:author="Dimitri Podborski" w:date="2024-12-22T10:07:00Z" w16du:dateUtc="2024-12-22T18:07:00Z"/>
        </w:trPr>
        <w:tc>
          <w:tcPr>
            <w:tcW w:w="607" w:type="dxa"/>
          </w:tcPr>
          <w:p w14:paraId="5BBC4E17" w14:textId="77777777" w:rsidR="00DA2724" w:rsidRPr="00247DDC" w:rsidRDefault="00DA2724" w:rsidP="00A37EB2">
            <w:pPr>
              <w:spacing w:after="0" w:line="220" w:lineRule="exact"/>
              <w:jc w:val="left"/>
              <w:rPr>
                <w:ins w:id="1795"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620CA0B2" w14:textId="77777777" w:rsidR="00DA2724" w:rsidRPr="00247DDC" w:rsidRDefault="00DA2724" w:rsidP="00A37EB2">
            <w:pPr>
              <w:spacing w:after="0" w:line="220" w:lineRule="exact"/>
              <w:jc w:val="left"/>
              <w:rPr>
                <w:ins w:id="1796"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197DAC6D" w14:textId="77777777" w:rsidR="00DA2724" w:rsidRPr="00247DDC" w:rsidRDefault="00DA2724" w:rsidP="00A37EB2">
            <w:pPr>
              <w:spacing w:after="0" w:line="220" w:lineRule="exact"/>
              <w:jc w:val="left"/>
              <w:rPr>
                <w:ins w:id="1797"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054C8A53" w14:textId="77777777" w:rsidR="00DA2724" w:rsidRPr="00247DDC" w:rsidRDefault="00DA2724" w:rsidP="00A37EB2">
            <w:pPr>
              <w:spacing w:after="0" w:line="220" w:lineRule="exact"/>
              <w:jc w:val="left"/>
              <w:rPr>
                <w:ins w:id="1798"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64633285" w14:textId="77777777" w:rsidR="00DA2724" w:rsidRPr="00247DDC" w:rsidRDefault="00DA2724" w:rsidP="00A37EB2">
            <w:pPr>
              <w:spacing w:after="0" w:line="220" w:lineRule="exact"/>
              <w:jc w:val="left"/>
              <w:rPr>
                <w:ins w:id="1799" w:author="Dimitri Podborski" w:date="2024-12-22T10:07:00Z" w16du:dateUtc="2024-12-22T18:07:00Z"/>
                <w:rFonts w:ascii="Courier New" w:eastAsia="Arial" w:hAnsi="Courier New" w:cs="Courier New"/>
                <w:noProof/>
                <w:color w:val="000000"/>
                <w:sz w:val="18"/>
                <w:szCs w:val="20"/>
                <w:lang w:val="en-CA" w:eastAsia="ja-JP" w:bidi="x-none"/>
              </w:rPr>
            </w:pPr>
            <w:ins w:id="1800" w:author="Dimitri Podborski" w:date="2024-12-22T10:07:00Z" w16du:dateUtc="2024-12-22T18:07:00Z">
              <w:r w:rsidRPr="00247DDC">
                <w:rPr>
                  <w:rFonts w:ascii="Courier New" w:hAnsi="Courier New" w:cs="Courier New"/>
                  <w:noProof/>
                  <w:szCs w:val="20"/>
                  <w:lang w:eastAsia="ja-JP"/>
                </w:rPr>
                <w:t>dinf</w:t>
              </w:r>
            </w:ins>
          </w:p>
        </w:tc>
        <w:tc>
          <w:tcPr>
            <w:tcW w:w="607" w:type="dxa"/>
          </w:tcPr>
          <w:p w14:paraId="4C960423" w14:textId="77777777" w:rsidR="00DA2724" w:rsidRPr="00247DDC" w:rsidRDefault="00DA2724" w:rsidP="00A37EB2">
            <w:pPr>
              <w:spacing w:after="0" w:line="220" w:lineRule="exact"/>
              <w:jc w:val="left"/>
              <w:rPr>
                <w:ins w:id="1801"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32299B2B" w14:textId="77777777" w:rsidR="00DA2724" w:rsidRPr="00C717A1" w:rsidRDefault="00DA2724" w:rsidP="00A37EB2">
            <w:pPr>
              <w:keepNext/>
              <w:spacing w:after="0" w:line="220" w:lineRule="exact"/>
              <w:jc w:val="left"/>
              <w:rPr>
                <w:ins w:id="1802"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01327C0B" w14:textId="77777777" w:rsidR="00DA2724" w:rsidRPr="00247DDC" w:rsidRDefault="00DA2724" w:rsidP="00A37EB2">
            <w:pPr>
              <w:spacing w:after="0" w:line="220" w:lineRule="exact"/>
              <w:jc w:val="left"/>
              <w:rPr>
                <w:ins w:id="1803" w:author="Dimitri Podborski" w:date="2024-12-22T10:07:00Z" w16du:dateUtc="2024-12-22T18:07:00Z"/>
                <w:rFonts w:eastAsia="Arial"/>
                <w:iCs/>
                <w:noProof/>
                <w:color w:val="000000"/>
                <w:sz w:val="18"/>
                <w:szCs w:val="20"/>
                <w:lang w:eastAsia="ja-JP" w:bidi="x-none"/>
              </w:rPr>
            </w:pPr>
            <w:ins w:id="1804" w:author="Dimitri Podborski" w:date="2024-12-22T10:07:00Z" w16du:dateUtc="2024-12-22T18:07:00Z">
              <w:r w:rsidRPr="00247DDC">
                <w:rPr>
                  <w:rFonts w:eastAsia="Arial"/>
                  <w:iCs/>
                  <w:noProof/>
                  <w:color w:val="000000"/>
                  <w:sz w:val="18"/>
                  <w:szCs w:val="20"/>
                  <w:lang w:eastAsia="ja-JP" w:bidi="x-none"/>
                </w:rPr>
                <w:t>-</w:t>
              </w:r>
            </w:ins>
          </w:p>
        </w:tc>
        <w:tc>
          <w:tcPr>
            <w:tcW w:w="4677" w:type="dxa"/>
          </w:tcPr>
          <w:p w14:paraId="08CD670D" w14:textId="77777777" w:rsidR="00DA2724" w:rsidRPr="00247DDC" w:rsidRDefault="00DA2724" w:rsidP="00A37EB2">
            <w:pPr>
              <w:spacing w:after="0" w:line="220" w:lineRule="exact"/>
              <w:jc w:val="left"/>
              <w:rPr>
                <w:ins w:id="1805" w:author="Dimitri Podborski" w:date="2024-12-22T10:07:00Z" w16du:dateUtc="2024-12-22T18:07:00Z"/>
                <w:rFonts w:eastAsia="Arial"/>
                <w:i/>
                <w:noProof/>
                <w:color w:val="000000"/>
                <w:sz w:val="18"/>
                <w:szCs w:val="20"/>
                <w:lang w:val="en-CA" w:eastAsia="ja-JP" w:bidi="x-none"/>
              </w:rPr>
            </w:pPr>
            <w:ins w:id="1806" w:author="Dimitri Podborski" w:date="2024-12-22T10:07:00Z" w16du:dateUtc="2024-12-22T18:07:00Z">
              <w:r w:rsidRPr="00247DDC">
                <w:rPr>
                  <w:rFonts w:eastAsia="Arial"/>
                  <w:i/>
                  <w:noProof/>
                  <w:color w:val="000000"/>
                  <w:sz w:val="18"/>
                  <w:szCs w:val="20"/>
                  <w:lang w:eastAsia="ja-JP" w:bidi="x-none"/>
                </w:rPr>
                <w:t>data information box, container</w:t>
              </w:r>
            </w:ins>
          </w:p>
        </w:tc>
      </w:tr>
      <w:tr w:rsidR="00DA2724" w:rsidRPr="00247DDC" w14:paraId="4D47BB8A" w14:textId="77777777" w:rsidTr="00A37EB2">
        <w:trPr>
          <w:jc w:val="center"/>
          <w:ins w:id="1807" w:author="Dimitri Podborski" w:date="2024-12-22T10:07:00Z" w16du:dateUtc="2024-12-22T18:07:00Z"/>
        </w:trPr>
        <w:tc>
          <w:tcPr>
            <w:tcW w:w="607" w:type="dxa"/>
          </w:tcPr>
          <w:p w14:paraId="01114916" w14:textId="77777777" w:rsidR="00DA2724" w:rsidRPr="00247DDC" w:rsidRDefault="00DA2724" w:rsidP="00A37EB2">
            <w:pPr>
              <w:spacing w:after="0" w:line="220" w:lineRule="exact"/>
              <w:jc w:val="left"/>
              <w:rPr>
                <w:ins w:id="1808"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0F2D8F69" w14:textId="77777777" w:rsidR="00DA2724" w:rsidRPr="00247DDC" w:rsidRDefault="00DA2724" w:rsidP="00A37EB2">
            <w:pPr>
              <w:spacing w:after="0" w:line="220" w:lineRule="exact"/>
              <w:jc w:val="left"/>
              <w:rPr>
                <w:ins w:id="1809"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61E36E62" w14:textId="77777777" w:rsidR="00DA2724" w:rsidRPr="00247DDC" w:rsidRDefault="00DA2724" w:rsidP="00A37EB2">
            <w:pPr>
              <w:spacing w:after="0" w:line="220" w:lineRule="exact"/>
              <w:jc w:val="left"/>
              <w:rPr>
                <w:ins w:id="1810"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6D0E96A1" w14:textId="77777777" w:rsidR="00DA2724" w:rsidRPr="00247DDC" w:rsidRDefault="00DA2724" w:rsidP="00A37EB2">
            <w:pPr>
              <w:spacing w:after="0" w:line="220" w:lineRule="exact"/>
              <w:jc w:val="left"/>
              <w:rPr>
                <w:ins w:id="1811"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63B58BBB" w14:textId="77777777" w:rsidR="00DA2724" w:rsidRPr="00247DDC" w:rsidRDefault="00DA2724" w:rsidP="00A37EB2">
            <w:pPr>
              <w:spacing w:after="0" w:line="220" w:lineRule="exact"/>
              <w:jc w:val="left"/>
              <w:rPr>
                <w:ins w:id="1812"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46BE7EB1" w14:textId="77777777" w:rsidR="00DA2724" w:rsidRPr="00247DDC" w:rsidRDefault="00DA2724" w:rsidP="00A37EB2">
            <w:pPr>
              <w:spacing w:after="0" w:line="220" w:lineRule="exact"/>
              <w:jc w:val="left"/>
              <w:rPr>
                <w:ins w:id="1813" w:author="Dimitri Podborski" w:date="2024-12-22T10:07:00Z" w16du:dateUtc="2024-12-22T18:07:00Z"/>
                <w:rFonts w:ascii="Courier New" w:hAnsi="Courier New" w:cs="Courier New"/>
                <w:noProof/>
                <w:szCs w:val="20"/>
                <w:lang w:eastAsia="ja-JP"/>
              </w:rPr>
            </w:pPr>
            <w:ins w:id="1814" w:author="Dimitri Podborski" w:date="2024-12-22T10:07:00Z" w16du:dateUtc="2024-12-22T18:07:00Z">
              <w:r w:rsidRPr="00247DDC">
                <w:rPr>
                  <w:rFonts w:ascii="Courier New" w:hAnsi="Courier New" w:cs="Courier New"/>
                  <w:noProof/>
                  <w:szCs w:val="20"/>
                  <w:lang w:eastAsia="ja-JP"/>
                </w:rPr>
                <w:t>dref</w:t>
              </w:r>
            </w:ins>
          </w:p>
        </w:tc>
        <w:tc>
          <w:tcPr>
            <w:tcW w:w="681" w:type="dxa"/>
            <w:shd w:val="clear" w:color="auto" w:fill="FFFF00"/>
          </w:tcPr>
          <w:p w14:paraId="150F2C83" w14:textId="77777777" w:rsidR="00DA2724" w:rsidRPr="00C717A1" w:rsidRDefault="00DA2724" w:rsidP="00A37EB2">
            <w:pPr>
              <w:keepNext/>
              <w:spacing w:after="0" w:line="220" w:lineRule="exact"/>
              <w:jc w:val="left"/>
              <w:rPr>
                <w:ins w:id="1815"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022B59C3" w14:textId="77777777" w:rsidR="00DA2724" w:rsidRPr="00247DDC" w:rsidRDefault="00DA2724" w:rsidP="00A37EB2">
            <w:pPr>
              <w:spacing w:after="0" w:line="220" w:lineRule="exact"/>
              <w:jc w:val="left"/>
              <w:rPr>
                <w:ins w:id="1816" w:author="Dimitri Podborski" w:date="2024-12-22T10:07:00Z" w16du:dateUtc="2024-12-22T18:07:00Z"/>
                <w:rFonts w:eastAsia="Arial"/>
                <w:iCs/>
                <w:noProof/>
                <w:color w:val="000000"/>
                <w:sz w:val="18"/>
                <w:szCs w:val="20"/>
                <w:lang w:eastAsia="ja-JP" w:bidi="x-none"/>
              </w:rPr>
            </w:pPr>
            <w:ins w:id="1817" w:author="Dimitri Podborski" w:date="2024-12-22T10:07:00Z" w16du:dateUtc="2024-12-22T18:07:00Z">
              <w:r w:rsidRPr="00247DDC">
                <w:rPr>
                  <w:rFonts w:eastAsia="Arial"/>
                  <w:iCs/>
                  <w:noProof/>
                  <w:color w:val="000000"/>
                  <w:sz w:val="18"/>
                  <w:szCs w:val="20"/>
                  <w:lang w:eastAsia="ja-JP" w:bidi="x-none"/>
                </w:rPr>
                <w:t>0</w:t>
              </w:r>
            </w:ins>
          </w:p>
        </w:tc>
        <w:tc>
          <w:tcPr>
            <w:tcW w:w="4677" w:type="dxa"/>
          </w:tcPr>
          <w:p w14:paraId="541F3BD8" w14:textId="77777777" w:rsidR="00DA2724" w:rsidRPr="00247DDC" w:rsidRDefault="00DA2724" w:rsidP="00A37EB2">
            <w:pPr>
              <w:spacing w:after="0" w:line="220" w:lineRule="exact"/>
              <w:jc w:val="left"/>
              <w:rPr>
                <w:ins w:id="1818" w:author="Dimitri Podborski" w:date="2024-12-22T10:07:00Z" w16du:dateUtc="2024-12-22T18:07:00Z"/>
                <w:rFonts w:eastAsia="Arial"/>
                <w:i/>
                <w:noProof/>
                <w:color w:val="000000"/>
                <w:sz w:val="18"/>
                <w:szCs w:val="20"/>
                <w:lang w:val="en-CA" w:eastAsia="ja-JP" w:bidi="x-none"/>
              </w:rPr>
            </w:pPr>
            <w:ins w:id="1819" w:author="Dimitri Podborski" w:date="2024-12-22T10:07:00Z" w16du:dateUtc="2024-12-22T18:07:00Z">
              <w:r w:rsidRPr="00247DDC">
                <w:rPr>
                  <w:rFonts w:eastAsia="Arial"/>
                  <w:i/>
                  <w:noProof/>
                  <w:color w:val="000000"/>
                  <w:sz w:val="18"/>
                  <w:szCs w:val="20"/>
                  <w:lang w:eastAsia="ja-JP" w:bidi="x-none"/>
                </w:rPr>
                <w:t>data reference box, declares source(s) of media in track</w:t>
              </w:r>
            </w:ins>
          </w:p>
        </w:tc>
      </w:tr>
      <w:tr w:rsidR="00DA2724" w:rsidRPr="00247DDC" w14:paraId="421DD438" w14:textId="77777777" w:rsidTr="00A37EB2">
        <w:trPr>
          <w:jc w:val="center"/>
          <w:ins w:id="1820" w:author="Dimitri Podborski" w:date="2024-12-22T10:07:00Z" w16du:dateUtc="2024-12-22T18:07:00Z"/>
        </w:trPr>
        <w:tc>
          <w:tcPr>
            <w:tcW w:w="607" w:type="dxa"/>
          </w:tcPr>
          <w:p w14:paraId="53F28775" w14:textId="77777777" w:rsidR="00DA2724" w:rsidRPr="00247DDC" w:rsidRDefault="00DA2724" w:rsidP="00A37EB2">
            <w:pPr>
              <w:spacing w:after="0" w:line="220" w:lineRule="exact"/>
              <w:jc w:val="left"/>
              <w:rPr>
                <w:ins w:id="1821"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1A4363AE" w14:textId="77777777" w:rsidR="00DA2724" w:rsidRPr="00247DDC" w:rsidRDefault="00DA2724" w:rsidP="00A37EB2">
            <w:pPr>
              <w:spacing w:after="0" w:line="220" w:lineRule="exact"/>
              <w:jc w:val="left"/>
              <w:rPr>
                <w:ins w:id="1822"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2653CB53" w14:textId="77777777" w:rsidR="00DA2724" w:rsidRPr="00247DDC" w:rsidRDefault="00DA2724" w:rsidP="00A37EB2">
            <w:pPr>
              <w:spacing w:after="0" w:line="220" w:lineRule="exact"/>
              <w:jc w:val="left"/>
              <w:rPr>
                <w:ins w:id="1823"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77AC0312" w14:textId="77777777" w:rsidR="00DA2724" w:rsidRPr="00247DDC" w:rsidRDefault="00DA2724" w:rsidP="00A37EB2">
            <w:pPr>
              <w:spacing w:after="0" w:line="220" w:lineRule="exact"/>
              <w:jc w:val="left"/>
              <w:rPr>
                <w:ins w:id="1824"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1CFEB42A" w14:textId="77777777" w:rsidR="00DA2724" w:rsidRPr="00247DDC" w:rsidRDefault="00DA2724" w:rsidP="00A37EB2">
            <w:pPr>
              <w:spacing w:after="0" w:line="220" w:lineRule="exact"/>
              <w:jc w:val="left"/>
              <w:rPr>
                <w:ins w:id="1825"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72527503" w14:textId="77777777" w:rsidR="00DA2724" w:rsidRPr="00247DDC" w:rsidRDefault="00DA2724" w:rsidP="00A37EB2">
            <w:pPr>
              <w:spacing w:after="0" w:line="220" w:lineRule="exact"/>
              <w:jc w:val="left"/>
              <w:rPr>
                <w:ins w:id="1826"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605FF869" w14:textId="77777777" w:rsidR="00DA2724" w:rsidRPr="00B87E2B" w:rsidRDefault="00DA2724" w:rsidP="00A37EB2">
            <w:pPr>
              <w:keepNext/>
              <w:spacing w:after="0" w:line="220" w:lineRule="exact"/>
              <w:jc w:val="left"/>
              <w:rPr>
                <w:ins w:id="1827" w:author="Dimitri Podborski" w:date="2024-12-22T10:07:00Z" w16du:dateUtc="2024-12-22T18:07:00Z"/>
                <w:rFonts w:ascii="Courier New" w:hAnsi="Courier New" w:cs="Courier New"/>
                <w:noProof/>
                <w:szCs w:val="20"/>
                <w:lang w:eastAsia="ja-JP"/>
              </w:rPr>
            </w:pPr>
            <w:ins w:id="1828" w:author="Dimitri Podborski" w:date="2024-12-22T10:07:00Z" w16du:dateUtc="2024-12-22T18:07:00Z">
              <w:r>
                <w:rPr>
                  <w:rFonts w:ascii="Courier New" w:hAnsi="Courier New" w:cs="Courier New"/>
                  <w:noProof/>
                  <w:szCs w:val="20"/>
                  <w:lang w:eastAsia="ja-JP"/>
                </w:rPr>
                <w:t>url</w:t>
              </w:r>
            </w:ins>
          </w:p>
        </w:tc>
        <w:tc>
          <w:tcPr>
            <w:tcW w:w="681" w:type="dxa"/>
            <w:shd w:val="clear" w:color="auto" w:fill="FFFF00"/>
          </w:tcPr>
          <w:p w14:paraId="5CC9CBCE" w14:textId="77777777" w:rsidR="00DA2724" w:rsidRPr="00247DDC" w:rsidRDefault="00DA2724" w:rsidP="00A37EB2">
            <w:pPr>
              <w:spacing w:after="0" w:line="220" w:lineRule="exact"/>
              <w:jc w:val="left"/>
              <w:rPr>
                <w:ins w:id="1829" w:author="Dimitri Podborski" w:date="2024-12-22T10:07:00Z" w16du:dateUtc="2024-12-22T18:07:00Z"/>
                <w:rFonts w:eastAsia="Arial"/>
                <w:iCs/>
                <w:noProof/>
                <w:color w:val="000000"/>
                <w:sz w:val="18"/>
                <w:szCs w:val="20"/>
                <w:lang w:eastAsia="ja-JP" w:bidi="x-none"/>
              </w:rPr>
            </w:pPr>
            <w:ins w:id="1830" w:author="Dimitri Podborski" w:date="2024-12-22T10:07:00Z" w16du:dateUtc="2024-12-22T18:07:00Z">
              <w:r>
                <w:rPr>
                  <w:rFonts w:eastAsia="Arial"/>
                  <w:iCs/>
                  <w:noProof/>
                  <w:color w:val="000000"/>
                  <w:sz w:val="18"/>
                  <w:szCs w:val="20"/>
                  <w:lang w:eastAsia="ja-JP" w:bidi="x-none"/>
                </w:rPr>
                <w:t>0</w:t>
              </w:r>
            </w:ins>
          </w:p>
        </w:tc>
        <w:tc>
          <w:tcPr>
            <w:tcW w:w="4677" w:type="dxa"/>
          </w:tcPr>
          <w:p w14:paraId="449C7ABF" w14:textId="77777777" w:rsidR="00DA2724" w:rsidRPr="00247DDC" w:rsidRDefault="00DA2724" w:rsidP="00A37EB2">
            <w:pPr>
              <w:spacing w:after="0" w:line="220" w:lineRule="exact"/>
              <w:jc w:val="left"/>
              <w:rPr>
                <w:ins w:id="1831" w:author="Dimitri Podborski" w:date="2024-12-22T10:07:00Z" w16du:dateUtc="2024-12-22T18:07:00Z"/>
                <w:rFonts w:eastAsia="Arial"/>
                <w:i/>
                <w:noProof/>
                <w:color w:val="000000"/>
                <w:sz w:val="18"/>
                <w:szCs w:val="20"/>
                <w:lang w:eastAsia="ja-JP" w:bidi="x-none"/>
              </w:rPr>
            </w:pPr>
            <w:ins w:id="1832" w:author="Dimitri Podborski" w:date="2024-12-22T10:07:00Z" w16du:dateUtc="2024-12-22T18:07:00Z">
              <w:r>
                <w:rPr>
                  <w:rFonts w:eastAsia="Arial"/>
                  <w:i/>
                  <w:noProof/>
                  <w:color w:val="000000"/>
                  <w:sz w:val="18"/>
                  <w:szCs w:val="20"/>
                  <w:lang w:eastAsia="ja-JP" w:bidi="x-none"/>
                </w:rPr>
                <w:t>URL data entry box</w:t>
              </w:r>
            </w:ins>
          </w:p>
        </w:tc>
      </w:tr>
      <w:tr w:rsidR="00DA2724" w:rsidRPr="00247DDC" w14:paraId="43456C5D" w14:textId="77777777" w:rsidTr="00A37EB2">
        <w:trPr>
          <w:jc w:val="center"/>
          <w:ins w:id="1833" w:author="Dimitri Podborski" w:date="2024-12-22T10:07:00Z" w16du:dateUtc="2024-12-22T18:07:00Z"/>
        </w:trPr>
        <w:tc>
          <w:tcPr>
            <w:tcW w:w="607" w:type="dxa"/>
          </w:tcPr>
          <w:p w14:paraId="0D63323A" w14:textId="77777777" w:rsidR="00DA2724" w:rsidRPr="00247DDC" w:rsidRDefault="00DA2724" w:rsidP="00A37EB2">
            <w:pPr>
              <w:spacing w:after="0" w:line="220" w:lineRule="exact"/>
              <w:jc w:val="left"/>
              <w:rPr>
                <w:ins w:id="1834"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318A924B" w14:textId="77777777" w:rsidR="00DA2724" w:rsidRPr="00247DDC" w:rsidRDefault="00DA2724" w:rsidP="00A37EB2">
            <w:pPr>
              <w:spacing w:after="0" w:line="220" w:lineRule="exact"/>
              <w:jc w:val="left"/>
              <w:rPr>
                <w:ins w:id="1835"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2C1B1C11" w14:textId="77777777" w:rsidR="00DA2724" w:rsidRPr="00247DDC" w:rsidRDefault="00DA2724" w:rsidP="00A37EB2">
            <w:pPr>
              <w:spacing w:after="0" w:line="220" w:lineRule="exact"/>
              <w:jc w:val="left"/>
              <w:rPr>
                <w:ins w:id="1836"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27108355" w14:textId="77777777" w:rsidR="00DA2724" w:rsidRPr="00247DDC" w:rsidRDefault="00DA2724" w:rsidP="00A37EB2">
            <w:pPr>
              <w:spacing w:after="0" w:line="220" w:lineRule="exact"/>
              <w:jc w:val="left"/>
              <w:rPr>
                <w:ins w:id="1837"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3F8B0E79" w14:textId="77777777" w:rsidR="00DA2724" w:rsidRPr="00247DDC" w:rsidRDefault="00DA2724" w:rsidP="00A37EB2">
            <w:pPr>
              <w:spacing w:after="0" w:line="220" w:lineRule="exact"/>
              <w:jc w:val="left"/>
              <w:rPr>
                <w:ins w:id="1838"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54B71372" w14:textId="77777777" w:rsidR="00DA2724" w:rsidRPr="00247DDC" w:rsidRDefault="00DA2724" w:rsidP="00A37EB2">
            <w:pPr>
              <w:spacing w:after="0" w:line="220" w:lineRule="exact"/>
              <w:jc w:val="left"/>
              <w:rPr>
                <w:ins w:id="1839"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0E71CDF0" w14:textId="77777777" w:rsidR="00DA2724" w:rsidRDefault="00DA2724" w:rsidP="00A37EB2">
            <w:pPr>
              <w:keepNext/>
              <w:spacing w:after="0" w:line="220" w:lineRule="exact"/>
              <w:jc w:val="left"/>
              <w:rPr>
                <w:ins w:id="1840" w:author="Dimitri Podborski" w:date="2024-12-22T10:07:00Z" w16du:dateUtc="2024-12-22T18:07:00Z"/>
                <w:rFonts w:ascii="Courier New" w:hAnsi="Courier New" w:cs="Courier New"/>
                <w:noProof/>
                <w:szCs w:val="20"/>
                <w:lang w:eastAsia="ja-JP"/>
              </w:rPr>
            </w:pPr>
            <w:ins w:id="1841" w:author="Dimitri Podborski" w:date="2024-12-22T10:07:00Z" w16du:dateUtc="2024-12-22T18:07:00Z">
              <w:r>
                <w:rPr>
                  <w:rFonts w:ascii="Courier New" w:hAnsi="Courier New" w:cs="Courier New"/>
                  <w:noProof/>
                  <w:szCs w:val="20"/>
                  <w:lang w:eastAsia="ja-JP"/>
                </w:rPr>
                <w:t>urn</w:t>
              </w:r>
            </w:ins>
          </w:p>
        </w:tc>
        <w:tc>
          <w:tcPr>
            <w:tcW w:w="681" w:type="dxa"/>
            <w:shd w:val="clear" w:color="auto" w:fill="FFFF00"/>
          </w:tcPr>
          <w:p w14:paraId="3EF63BA4" w14:textId="77777777" w:rsidR="00DA2724" w:rsidRDefault="00DA2724" w:rsidP="00A37EB2">
            <w:pPr>
              <w:spacing w:after="0" w:line="220" w:lineRule="exact"/>
              <w:jc w:val="left"/>
              <w:rPr>
                <w:ins w:id="1842" w:author="Dimitri Podborski" w:date="2024-12-22T10:07:00Z" w16du:dateUtc="2024-12-22T18:07:00Z"/>
                <w:rFonts w:eastAsia="Arial"/>
                <w:iCs/>
                <w:noProof/>
                <w:color w:val="000000"/>
                <w:sz w:val="18"/>
                <w:szCs w:val="20"/>
                <w:lang w:eastAsia="ja-JP" w:bidi="x-none"/>
              </w:rPr>
            </w:pPr>
            <w:ins w:id="1843" w:author="Dimitri Podborski" w:date="2024-12-22T10:07:00Z" w16du:dateUtc="2024-12-22T18:07:00Z">
              <w:r>
                <w:rPr>
                  <w:rFonts w:eastAsia="Arial"/>
                  <w:iCs/>
                  <w:noProof/>
                  <w:color w:val="000000"/>
                  <w:sz w:val="18"/>
                  <w:szCs w:val="20"/>
                  <w:lang w:eastAsia="ja-JP" w:bidi="x-none"/>
                </w:rPr>
                <w:t>0</w:t>
              </w:r>
            </w:ins>
          </w:p>
        </w:tc>
        <w:tc>
          <w:tcPr>
            <w:tcW w:w="4677" w:type="dxa"/>
          </w:tcPr>
          <w:p w14:paraId="075AD90D" w14:textId="77777777" w:rsidR="00DA2724" w:rsidRDefault="00DA2724" w:rsidP="00A37EB2">
            <w:pPr>
              <w:spacing w:after="0" w:line="220" w:lineRule="exact"/>
              <w:jc w:val="left"/>
              <w:rPr>
                <w:ins w:id="1844" w:author="Dimitri Podborski" w:date="2024-12-22T10:07:00Z" w16du:dateUtc="2024-12-22T18:07:00Z"/>
                <w:rFonts w:eastAsia="Arial"/>
                <w:i/>
                <w:noProof/>
                <w:color w:val="000000"/>
                <w:sz w:val="18"/>
                <w:szCs w:val="20"/>
                <w:lang w:eastAsia="ja-JP" w:bidi="x-none"/>
              </w:rPr>
            </w:pPr>
            <w:ins w:id="1845" w:author="Dimitri Podborski" w:date="2024-12-22T10:07:00Z" w16du:dateUtc="2024-12-22T18:07:00Z">
              <w:r>
                <w:rPr>
                  <w:rFonts w:eastAsia="Arial"/>
                  <w:i/>
                  <w:noProof/>
                  <w:color w:val="000000"/>
                  <w:sz w:val="18"/>
                  <w:szCs w:val="20"/>
                  <w:lang w:eastAsia="ja-JP" w:bidi="x-none"/>
                </w:rPr>
                <w:t>URN data entry box</w:t>
              </w:r>
            </w:ins>
          </w:p>
        </w:tc>
      </w:tr>
      <w:tr w:rsidR="00DA2724" w:rsidRPr="00247DDC" w14:paraId="31A5648A" w14:textId="77777777" w:rsidTr="00A37EB2">
        <w:trPr>
          <w:jc w:val="center"/>
          <w:ins w:id="1846" w:author="Dimitri Podborski" w:date="2024-12-22T10:07:00Z" w16du:dateUtc="2024-12-22T18:07:00Z"/>
        </w:trPr>
        <w:tc>
          <w:tcPr>
            <w:tcW w:w="607" w:type="dxa"/>
          </w:tcPr>
          <w:p w14:paraId="595AFECE" w14:textId="77777777" w:rsidR="00DA2724" w:rsidRPr="00247DDC" w:rsidRDefault="00DA2724" w:rsidP="00A37EB2">
            <w:pPr>
              <w:spacing w:after="0" w:line="220" w:lineRule="exact"/>
              <w:jc w:val="left"/>
              <w:rPr>
                <w:ins w:id="1847"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12EE0892" w14:textId="77777777" w:rsidR="00DA2724" w:rsidRPr="00247DDC" w:rsidRDefault="00DA2724" w:rsidP="00A37EB2">
            <w:pPr>
              <w:spacing w:after="0" w:line="220" w:lineRule="exact"/>
              <w:jc w:val="left"/>
              <w:rPr>
                <w:ins w:id="1848"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50CB7373" w14:textId="77777777" w:rsidR="00DA2724" w:rsidRPr="00247DDC" w:rsidRDefault="00DA2724" w:rsidP="00A37EB2">
            <w:pPr>
              <w:spacing w:after="0" w:line="220" w:lineRule="exact"/>
              <w:jc w:val="left"/>
              <w:rPr>
                <w:ins w:id="1849"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2818D546" w14:textId="77777777" w:rsidR="00DA2724" w:rsidRPr="00247DDC" w:rsidRDefault="00DA2724" w:rsidP="00A37EB2">
            <w:pPr>
              <w:spacing w:after="0" w:line="220" w:lineRule="exact"/>
              <w:jc w:val="left"/>
              <w:rPr>
                <w:ins w:id="1850"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5BBAB7BE" w14:textId="77777777" w:rsidR="00DA2724" w:rsidRPr="00247DDC" w:rsidRDefault="00DA2724" w:rsidP="00A37EB2">
            <w:pPr>
              <w:spacing w:after="0" w:line="220" w:lineRule="exact"/>
              <w:jc w:val="left"/>
              <w:rPr>
                <w:ins w:id="1851" w:author="Dimitri Podborski" w:date="2024-12-22T10:07:00Z" w16du:dateUtc="2024-12-22T18:07:00Z"/>
                <w:rFonts w:ascii="Courier New" w:eastAsia="Arial" w:hAnsi="Courier New" w:cs="Courier New"/>
                <w:noProof/>
                <w:color w:val="000000"/>
                <w:sz w:val="18"/>
                <w:szCs w:val="20"/>
                <w:lang w:val="en-CA" w:eastAsia="ja-JP" w:bidi="x-none"/>
              </w:rPr>
            </w:pPr>
            <w:ins w:id="1852" w:author="Dimitri Podborski" w:date="2024-12-22T10:07:00Z" w16du:dateUtc="2024-12-22T18:07:00Z">
              <w:r w:rsidRPr="00247DDC">
                <w:rPr>
                  <w:rFonts w:ascii="Courier New" w:hAnsi="Courier New" w:cs="Courier New"/>
                  <w:noProof/>
                  <w:szCs w:val="20"/>
                  <w:lang w:eastAsia="ja-JP"/>
                </w:rPr>
                <w:t>stbl</w:t>
              </w:r>
            </w:ins>
          </w:p>
        </w:tc>
        <w:tc>
          <w:tcPr>
            <w:tcW w:w="607" w:type="dxa"/>
          </w:tcPr>
          <w:p w14:paraId="2527E1A5" w14:textId="77777777" w:rsidR="00DA2724" w:rsidRPr="00247DDC" w:rsidRDefault="00DA2724" w:rsidP="00A37EB2">
            <w:pPr>
              <w:spacing w:after="0" w:line="220" w:lineRule="exact"/>
              <w:jc w:val="left"/>
              <w:rPr>
                <w:ins w:id="1853"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060846D2" w14:textId="77777777" w:rsidR="00DA2724" w:rsidRPr="00C717A1" w:rsidRDefault="00DA2724" w:rsidP="00A37EB2">
            <w:pPr>
              <w:keepNext/>
              <w:spacing w:after="0" w:line="220" w:lineRule="exact"/>
              <w:jc w:val="left"/>
              <w:rPr>
                <w:ins w:id="1854"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06918B88" w14:textId="77777777" w:rsidR="00DA2724" w:rsidRPr="00247DDC" w:rsidRDefault="00DA2724" w:rsidP="00A37EB2">
            <w:pPr>
              <w:spacing w:after="0" w:line="220" w:lineRule="exact"/>
              <w:jc w:val="left"/>
              <w:rPr>
                <w:ins w:id="1855" w:author="Dimitri Podborski" w:date="2024-12-22T10:07:00Z" w16du:dateUtc="2024-12-22T18:07:00Z"/>
                <w:rFonts w:eastAsia="Arial"/>
                <w:iCs/>
                <w:noProof/>
                <w:color w:val="000000"/>
                <w:sz w:val="18"/>
                <w:szCs w:val="20"/>
                <w:lang w:eastAsia="ja-JP" w:bidi="x-none"/>
              </w:rPr>
            </w:pPr>
            <w:ins w:id="1856" w:author="Dimitri Podborski" w:date="2024-12-22T10:07:00Z" w16du:dateUtc="2024-12-22T18:07:00Z">
              <w:r w:rsidRPr="00247DDC">
                <w:rPr>
                  <w:rFonts w:eastAsia="Arial"/>
                  <w:iCs/>
                  <w:noProof/>
                  <w:color w:val="000000"/>
                  <w:sz w:val="18"/>
                  <w:szCs w:val="20"/>
                  <w:lang w:eastAsia="ja-JP" w:bidi="x-none"/>
                </w:rPr>
                <w:t>-</w:t>
              </w:r>
            </w:ins>
          </w:p>
        </w:tc>
        <w:tc>
          <w:tcPr>
            <w:tcW w:w="4677" w:type="dxa"/>
          </w:tcPr>
          <w:p w14:paraId="18A29E73" w14:textId="77777777" w:rsidR="00DA2724" w:rsidRPr="00247DDC" w:rsidRDefault="00DA2724" w:rsidP="00A37EB2">
            <w:pPr>
              <w:spacing w:after="0" w:line="220" w:lineRule="exact"/>
              <w:jc w:val="left"/>
              <w:rPr>
                <w:ins w:id="1857" w:author="Dimitri Podborski" w:date="2024-12-22T10:07:00Z" w16du:dateUtc="2024-12-22T18:07:00Z"/>
                <w:rFonts w:eastAsia="Arial"/>
                <w:i/>
                <w:noProof/>
                <w:color w:val="000000"/>
                <w:sz w:val="18"/>
                <w:szCs w:val="20"/>
                <w:lang w:val="en-CA" w:eastAsia="ja-JP" w:bidi="x-none"/>
              </w:rPr>
            </w:pPr>
            <w:ins w:id="1858" w:author="Dimitri Podborski" w:date="2024-12-22T10:07:00Z" w16du:dateUtc="2024-12-22T18:07:00Z">
              <w:r w:rsidRPr="00247DDC">
                <w:rPr>
                  <w:rFonts w:eastAsia="Arial"/>
                  <w:i/>
                  <w:noProof/>
                  <w:color w:val="000000"/>
                  <w:sz w:val="18"/>
                  <w:szCs w:val="20"/>
                  <w:lang w:eastAsia="ja-JP" w:bidi="x-none"/>
                </w:rPr>
                <w:t>sample table box, container for the time/space map</w:t>
              </w:r>
            </w:ins>
          </w:p>
        </w:tc>
      </w:tr>
      <w:tr w:rsidR="00DA2724" w:rsidRPr="00247DDC" w14:paraId="7BE2E2BF" w14:textId="77777777" w:rsidTr="00A37EB2">
        <w:trPr>
          <w:jc w:val="center"/>
          <w:ins w:id="1859" w:author="Dimitri Podborski" w:date="2024-12-22T10:07:00Z" w16du:dateUtc="2024-12-22T18:07:00Z"/>
        </w:trPr>
        <w:tc>
          <w:tcPr>
            <w:tcW w:w="607" w:type="dxa"/>
          </w:tcPr>
          <w:p w14:paraId="310ED5E7" w14:textId="77777777" w:rsidR="00DA2724" w:rsidRPr="00247DDC" w:rsidRDefault="00DA2724" w:rsidP="00A37EB2">
            <w:pPr>
              <w:spacing w:after="0" w:line="220" w:lineRule="exact"/>
              <w:jc w:val="left"/>
              <w:rPr>
                <w:ins w:id="1860"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2130DB9B" w14:textId="77777777" w:rsidR="00DA2724" w:rsidRPr="00247DDC" w:rsidRDefault="00DA2724" w:rsidP="00A37EB2">
            <w:pPr>
              <w:spacing w:after="0" w:line="220" w:lineRule="exact"/>
              <w:jc w:val="left"/>
              <w:rPr>
                <w:ins w:id="1861"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6A65973B" w14:textId="77777777" w:rsidR="00DA2724" w:rsidRPr="00247DDC" w:rsidRDefault="00DA2724" w:rsidP="00A37EB2">
            <w:pPr>
              <w:spacing w:after="0" w:line="220" w:lineRule="exact"/>
              <w:jc w:val="left"/>
              <w:rPr>
                <w:ins w:id="1862"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5667AF0A" w14:textId="77777777" w:rsidR="00DA2724" w:rsidRPr="00247DDC" w:rsidRDefault="00DA2724" w:rsidP="00A37EB2">
            <w:pPr>
              <w:spacing w:after="0" w:line="220" w:lineRule="exact"/>
              <w:jc w:val="left"/>
              <w:rPr>
                <w:ins w:id="1863"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62B2EF18" w14:textId="77777777" w:rsidR="00DA2724" w:rsidRPr="00247DDC" w:rsidRDefault="00DA2724" w:rsidP="00A37EB2">
            <w:pPr>
              <w:spacing w:after="0" w:line="220" w:lineRule="exact"/>
              <w:jc w:val="left"/>
              <w:rPr>
                <w:ins w:id="1864"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058B4B1B" w14:textId="77777777" w:rsidR="00DA2724" w:rsidRPr="00247DDC" w:rsidRDefault="00DA2724" w:rsidP="00A37EB2">
            <w:pPr>
              <w:spacing w:after="0" w:line="220" w:lineRule="exact"/>
              <w:jc w:val="left"/>
              <w:rPr>
                <w:ins w:id="1865" w:author="Dimitri Podborski" w:date="2024-12-22T10:07:00Z" w16du:dateUtc="2024-12-22T18:07:00Z"/>
                <w:rFonts w:ascii="Courier New" w:hAnsi="Courier New" w:cs="Courier New"/>
                <w:noProof/>
                <w:szCs w:val="20"/>
                <w:lang w:eastAsia="ja-JP"/>
              </w:rPr>
            </w:pPr>
            <w:ins w:id="1866" w:author="Dimitri Podborski" w:date="2024-12-22T10:07:00Z" w16du:dateUtc="2024-12-22T18:07:00Z">
              <w:r w:rsidRPr="00247DDC">
                <w:rPr>
                  <w:rFonts w:ascii="Courier New" w:hAnsi="Courier New" w:cs="Courier New"/>
                  <w:noProof/>
                  <w:szCs w:val="20"/>
                  <w:lang w:eastAsia="ja-JP"/>
                </w:rPr>
                <w:t>stts</w:t>
              </w:r>
            </w:ins>
          </w:p>
        </w:tc>
        <w:tc>
          <w:tcPr>
            <w:tcW w:w="681" w:type="dxa"/>
            <w:shd w:val="clear" w:color="auto" w:fill="FFFF00"/>
          </w:tcPr>
          <w:p w14:paraId="4BCD070D" w14:textId="77777777" w:rsidR="00DA2724" w:rsidRPr="00C717A1" w:rsidRDefault="00DA2724" w:rsidP="00A37EB2">
            <w:pPr>
              <w:keepNext/>
              <w:spacing w:after="0" w:line="220" w:lineRule="exact"/>
              <w:jc w:val="left"/>
              <w:rPr>
                <w:ins w:id="1867"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13945910" w14:textId="77777777" w:rsidR="00DA2724" w:rsidRPr="00247DDC" w:rsidRDefault="00DA2724" w:rsidP="00A37EB2">
            <w:pPr>
              <w:spacing w:after="0" w:line="220" w:lineRule="exact"/>
              <w:jc w:val="left"/>
              <w:rPr>
                <w:ins w:id="1868" w:author="Dimitri Podborski" w:date="2024-12-22T10:07:00Z" w16du:dateUtc="2024-12-22T18:07:00Z"/>
                <w:rFonts w:eastAsia="Arial"/>
                <w:iCs/>
                <w:noProof/>
                <w:color w:val="000000"/>
                <w:sz w:val="18"/>
                <w:szCs w:val="20"/>
                <w:lang w:eastAsia="ja-JP" w:bidi="x-none"/>
              </w:rPr>
            </w:pPr>
            <w:ins w:id="1869" w:author="Dimitri Podborski" w:date="2024-12-22T10:07:00Z" w16du:dateUtc="2024-12-22T18:07:00Z">
              <w:r w:rsidRPr="00247DDC">
                <w:rPr>
                  <w:rFonts w:eastAsia="Arial"/>
                  <w:iCs/>
                  <w:noProof/>
                  <w:color w:val="000000"/>
                  <w:sz w:val="18"/>
                  <w:szCs w:val="20"/>
                  <w:lang w:eastAsia="ja-JP" w:bidi="x-none"/>
                </w:rPr>
                <w:t>0</w:t>
              </w:r>
            </w:ins>
          </w:p>
        </w:tc>
        <w:tc>
          <w:tcPr>
            <w:tcW w:w="4677" w:type="dxa"/>
          </w:tcPr>
          <w:p w14:paraId="3D297E66" w14:textId="77777777" w:rsidR="00DA2724" w:rsidRPr="00247DDC" w:rsidRDefault="00DA2724" w:rsidP="00A37EB2">
            <w:pPr>
              <w:spacing w:after="0" w:line="220" w:lineRule="exact"/>
              <w:jc w:val="left"/>
              <w:rPr>
                <w:ins w:id="1870" w:author="Dimitri Podborski" w:date="2024-12-22T10:07:00Z" w16du:dateUtc="2024-12-22T18:07:00Z"/>
                <w:rFonts w:eastAsia="Arial"/>
                <w:i/>
                <w:noProof/>
                <w:color w:val="000000"/>
                <w:sz w:val="18"/>
                <w:szCs w:val="20"/>
                <w:lang w:val="en-CA" w:eastAsia="ja-JP" w:bidi="x-none"/>
              </w:rPr>
            </w:pPr>
            <w:ins w:id="1871" w:author="Dimitri Podborski" w:date="2024-12-22T10:07:00Z" w16du:dateUtc="2024-12-22T18:07:00Z">
              <w:r w:rsidRPr="00247DDC">
                <w:rPr>
                  <w:rFonts w:eastAsia="Arial"/>
                  <w:i/>
                  <w:noProof/>
                  <w:color w:val="000000"/>
                  <w:sz w:val="18"/>
                  <w:szCs w:val="20"/>
                  <w:lang w:eastAsia="ja-JP" w:bidi="x-none"/>
                </w:rPr>
                <w:t xml:space="preserve">(decoding) time-to-sample </w:t>
              </w:r>
            </w:ins>
          </w:p>
        </w:tc>
      </w:tr>
      <w:tr w:rsidR="00DA2724" w:rsidRPr="00247DDC" w14:paraId="7F97FD75" w14:textId="77777777" w:rsidTr="00A37EB2">
        <w:trPr>
          <w:jc w:val="center"/>
          <w:ins w:id="1872" w:author="Dimitri Podborski" w:date="2024-12-22T10:07:00Z" w16du:dateUtc="2024-12-22T18:07:00Z"/>
        </w:trPr>
        <w:tc>
          <w:tcPr>
            <w:tcW w:w="607" w:type="dxa"/>
          </w:tcPr>
          <w:p w14:paraId="4A21B578" w14:textId="77777777" w:rsidR="00DA2724" w:rsidRPr="00247DDC" w:rsidRDefault="00DA2724" w:rsidP="00A37EB2">
            <w:pPr>
              <w:spacing w:after="0" w:line="220" w:lineRule="exact"/>
              <w:jc w:val="left"/>
              <w:rPr>
                <w:ins w:id="1873"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0A3B8EA5" w14:textId="77777777" w:rsidR="00DA2724" w:rsidRPr="00247DDC" w:rsidRDefault="00DA2724" w:rsidP="00A37EB2">
            <w:pPr>
              <w:spacing w:after="0" w:line="220" w:lineRule="exact"/>
              <w:jc w:val="left"/>
              <w:rPr>
                <w:ins w:id="1874"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29DBFF73" w14:textId="77777777" w:rsidR="00DA2724" w:rsidRPr="00247DDC" w:rsidRDefault="00DA2724" w:rsidP="00A37EB2">
            <w:pPr>
              <w:spacing w:after="0" w:line="220" w:lineRule="exact"/>
              <w:jc w:val="left"/>
              <w:rPr>
                <w:ins w:id="1875"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77E39865" w14:textId="77777777" w:rsidR="00DA2724" w:rsidRPr="00247DDC" w:rsidRDefault="00DA2724" w:rsidP="00A37EB2">
            <w:pPr>
              <w:spacing w:after="0" w:line="220" w:lineRule="exact"/>
              <w:jc w:val="left"/>
              <w:rPr>
                <w:ins w:id="1876"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715A4EAD" w14:textId="77777777" w:rsidR="00DA2724" w:rsidRPr="00247DDC" w:rsidRDefault="00DA2724" w:rsidP="00A37EB2">
            <w:pPr>
              <w:spacing w:after="0" w:line="220" w:lineRule="exact"/>
              <w:jc w:val="left"/>
              <w:rPr>
                <w:ins w:id="1877"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308949F2" w14:textId="77777777" w:rsidR="00DA2724" w:rsidRPr="00247DDC" w:rsidRDefault="00DA2724" w:rsidP="00A37EB2">
            <w:pPr>
              <w:spacing w:after="0" w:line="220" w:lineRule="exact"/>
              <w:jc w:val="left"/>
              <w:rPr>
                <w:ins w:id="1878" w:author="Dimitri Podborski" w:date="2024-12-22T10:07:00Z" w16du:dateUtc="2024-12-22T18:07:00Z"/>
                <w:rFonts w:ascii="Courier New" w:hAnsi="Courier New" w:cs="Courier New"/>
                <w:noProof/>
                <w:szCs w:val="20"/>
                <w:lang w:eastAsia="ja-JP"/>
              </w:rPr>
            </w:pPr>
            <w:ins w:id="1879" w:author="Dimitri Podborski" w:date="2024-12-22T10:07:00Z" w16du:dateUtc="2024-12-22T18:07:00Z">
              <w:r w:rsidRPr="00247DDC">
                <w:rPr>
                  <w:rFonts w:ascii="Courier New" w:hAnsi="Courier New" w:cs="Courier New"/>
                  <w:noProof/>
                  <w:szCs w:val="20"/>
                  <w:lang w:eastAsia="ja-JP"/>
                </w:rPr>
                <w:t>ctts</w:t>
              </w:r>
            </w:ins>
          </w:p>
        </w:tc>
        <w:tc>
          <w:tcPr>
            <w:tcW w:w="681" w:type="dxa"/>
            <w:shd w:val="clear" w:color="auto" w:fill="FFFF00"/>
          </w:tcPr>
          <w:p w14:paraId="1DE68F93" w14:textId="77777777" w:rsidR="00DA2724" w:rsidRPr="00C717A1" w:rsidRDefault="00DA2724" w:rsidP="00A37EB2">
            <w:pPr>
              <w:keepNext/>
              <w:spacing w:after="0" w:line="220" w:lineRule="exact"/>
              <w:jc w:val="left"/>
              <w:rPr>
                <w:ins w:id="1880"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311EB8E5" w14:textId="77777777" w:rsidR="00DA2724" w:rsidRPr="00247DDC" w:rsidRDefault="00DA2724" w:rsidP="00A37EB2">
            <w:pPr>
              <w:spacing w:after="0" w:line="220" w:lineRule="exact"/>
              <w:jc w:val="left"/>
              <w:rPr>
                <w:ins w:id="1881" w:author="Dimitri Podborski" w:date="2024-12-22T10:07:00Z" w16du:dateUtc="2024-12-22T18:07:00Z"/>
                <w:rFonts w:eastAsia="Arial"/>
                <w:iCs/>
                <w:noProof/>
                <w:color w:val="000000"/>
                <w:sz w:val="18"/>
                <w:szCs w:val="20"/>
                <w:lang w:eastAsia="ja-JP" w:bidi="x-none"/>
              </w:rPr>
            </w:pPr>
            <w:ins w:id="1882" w:author="Dimitri Podborski" w:date="2024-12-22T10:07:00Z" w16du:dateUtc="2024-12-22T18:07:00Z">
              <w:r w:rsidRPr="00247DDC">
                <w:rPr>
                  <w:rFonts w:eastAsia="Arial"/>
                  <w:iCs/>
                  <w:noProof/>
                  <w:color w:val="000000"/>
                  <w:sz w:val="18"/>
                  <w:szCs w:val="20"/>
                  <w:lang w:eastAsia="ja-JP" w:bidi="x-none"/>
                </w:rPr>
                <w:t>0</w:t>
              </w:r>
            </w:ins>
          </w:p>
        </w:tc>
        <w:tc>
          <w:tcPr>
            <w:tcW w:w="4677" w:type="dxa"/>
          </w:tcPr>
          <w:p w14:paraId="02A7EF67" w14:textId="77777777" w:rsidR="00DA2724" w:rsidRPr="00247DDC" w:rsidRDefault="00DA2724" w:rsidP="00A37EB2">
            <w:pPr>
              <w:spacing w:after="0" w:line="220" w:lineRule="exact"/>
              <w:jc w:val="left"/>
              <w:rPr>
                <w:ins w:id="1883" w:author="Dimitri Podborski" w:date="2024-12-22T10:07:00Z" w16du:dateUtc="2024-12-22T18:07:00Z"/>
                <w:rFonts w:eastAsia="Arial"/>
                <w:i/>
                <w:noProof/>
                <w:color w:val="000000"/>
                <w:sz w:val="18"/>
                <w:szCs w:val="20"/>
                <w:lang w:val="en-CA" w:eastAsia="ja-JP" w:bidi="x-none"/>
              </w:rPr>
            </w:pPr>
            <w:ins w:id="1884" w:author="Dimitri Podborski" w:date="2024-12-22T10:07:00Z" w16du:dateUtc="2024-12-22T18:07:00Z">
              <w:r w:rsidRPr="00247DDC">
                <w:rPr>
                  <w:rFonts w:eastAsia="Arial"/>
                  <w:i/>
                  <w:noProof/>
                  <w:color w:val="000000"/>
                  <w:sz w:val="18"/>
                  <w:szCs w:val="20"/>
                  <w:lang w:eastAsia="ja-JP" w:bidi="x-none"/>
                </w:rPr>
                <w:t>composition time-to-sample table</w:t>
              </w:r>
            </w:ins>
          </w:p>
        </w:tc>
      </w:tr>
      <w:tr w:rsidR="00DA2724" w:rsidRPr="00247DDC" w14:paraId="52013651" w14:textId="77777777" w:rsidTr="00A37EB2">
        <w:trPr>
          <w:jc w:val="center"/>
          <w:ins w:id="1885" w:author="Dimitri Podborski" w:date="2024-12-22T10:07:00Z" w16du:dateUtc="2024-12-22T18:07:00Z"/>
        </w:trPr>
        <w:tc>
          <w:tcPr>
            <w:tcW w:w="607" w:type="dxa"/>
          </w:tcPr>
          <w:p w14:paraId="04E376CF" w14:textId="77777777" w:rsidR="00DA2724" w:rsidRPr="00247DDC" w:rsidRDefault="00DA2724" w:rsidP="00A37EB2">
            <w:pPr>
              <w:spacing w:after="0" w:line="220" w:lineRule="exact"/>
              <w:jc w:val="left"/>
              <w:rPr>
                <w:ins w:id="1886"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25518CA3" w14:textId="77777777" w:rsidR="00DA2724" w:rsidRPr="00247DDC" w:rsidRDefault="00DA2724" w:rsidP="00A37EB2">
            <w:pPr>
              <w:spacing w:after="0" w:line="220" w:lineRule="exact"/>
              <w:jc w:val="left"/>
              <w:rPr>
                <w:ins w:id="1887"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448D0DD9" w14:textId="77777777" w:rsidR="00DA2724" w:rsidRPr="00247DDC" w:rsidRDefault="00DA2724" w:rsidP="00A37EB2">
            <w:pPr>
              <w:spacing w:after="0" w:line="220" w:lineRule="exact"/>
              <w:jc w:val="left"/>
              <w:rPr>
                <w:ins w:id="1888"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7259265B" w14:textId="77777777" w:rsidR="00DA2724" w:rsidRPr="00247DDC" w:rsidRDefault="00DA2724" w:rsidP="00A37EB2">
            <w:pPr>
              <w:spacing w:after="0" w:line="220" w:lineRule="exact"/>
              <w:jc w:val="left"/>
              <w:rPr>
                <w:ins w:id="1889"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612159CF" w14:textId="77777777" w:rsidR="00DA2724" w:rsidRPr="00247DDC" w:rsidRDefault="00DA2724" w:rsidP="00A37EB2">
            <w:pPr>
              <w:spacing w:after="0" w:line="220" w:lineRule="exact"/>
              <w:jc w:val="left"/>
              <w:rPr>
                <w:ins w:id="1890"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577F317D" w14:textId="77777777" w:rsidR="00DA2724" w:rsidRPr="00247DDC" w:rsidRDefault="00DA2724" w:rsidP="00A37EB2">
            <w:pPr>
              <w:spacing w:after="0" w:line="220" w:lineRule="exact"/>
              <w:jc w:val="left"/>
              <w:rPr>
                <w:ins w:id="1891" w:author="Dimitri Podborski" w:date="2024-12-22T10:07:00Z" w16du:dateUtc="2024-12-22T18:07:00Z"/>
                <w:rFonts w:ascii="Courier New" w:hAnsi="Courier New" w:cs="Courier New"/>
                <w:noProof/>
                <w:szCs w:val="20"/>
                <w:lang w:eastAsia="ja-JP"/>
              </w:rPr>
            </w:pPr>
            <w:ins w:id="1892" w:author="Dimitri Podborski" w:date="2024-12-22T10:07:00Z" w16du:dateUtc="2024-12-22T18:07:00Z">
              <w:r w:rsidRPr="00247DDC">
                <w:rPr>
                  <w:rFonts w:ascii="Courier New" w:hAnsi="Courier New" w:cs="Courier New"/>
                  <w:noProof/>
                  <w:szCs w:val="20"/>
                  <w:lang w:eastAsia="ja-JP"/>
                </w:rPr>
                <w:t>stss</w:t>
              </w:r>
            </w:ins>
          </w:p>
        </w:tc>
        <w:tc>
          <w:tcPr>
            <w:tcW w:w="681" w:type="dxa"/>
            <w:shd w:val="clear" w:color="auto" w:fill="FFFF00"/>
          </w:tcPr>
          <w:p w14:paraId="459A79B4" w14:textId="77777777" w:rsidR="00DA2724" w:rsidRPr="00C717A1" w:rsidRDefault="00DA2724" w:rsidP="00A37EB2">
            <w:pPr>
              <w:keepNext/>
              <w:spacing w:after="0" w:line="220" w:lineRule="exact"/>
              <w:jc w:val="left"/>
              <w:rPr>
                <w:ins w:id="1893"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523BBA71" w14:textId="77777777" w:rsidR="00DA2724" w:rsidRPr="00247DDC" w:rsidRDefault="00DA2724" w:rsidP="00A37EB2">
            <w:pPr>
              <w:spacing w:after="0" w:line="220" w:lineRule="exact"/>
              <w:jc w:val="left"/>
              <w:rPr>
                <w:ins w:id="1894" w:author="Dimitri Podborski" w:date="2024-12-22T10:07:00Z" w16du:dateUtc="2024-12-22T18:07:00Z"/>
                <w:rFonts w:eastAsia="Arial"/>
                <w:iCs/>
                <w:noProof/>
                <w:color w:val="000000"/>
                <w:sz w:val="18"/>
                <w:szCs w:val="20"/>
                <w:lang w:eastAsia="ja-JP" w:bidi="x-none"/>
              </w:rPr>
            </w:pPr>
            <w:ins w:id="1895" w:author="Dimitri Podborski" w:date="2024-12-22T10:07:00Z" w16du:dateUtc="2024-12-22T18:07:00Z">
              <w:r w:rsidRPr="00247DDC">
                <w:rPr>
                  <w:rFonts w:eastAsia="Arial"/>
                  <w:iCs/>
                  <w:noProof/>
                  <w:color w:val="000000"/>
                  <w:sz w:val="18"/>
                  <w:szCs w:val="20"/>
                  <w:lang w:eastAsia="ja-JP" w:bidi="x-none"/>
                </w:rPr>
                <w:t>0</w:t>
              </w:r>
            </w:ins>
          </w:p>
        </w:tc>
        <w:tc>
          <w:tcPr>
            <w:tcW w:w="4677" w:type="dxa"/>
          </w:tcPr>
          <w:p w14:paraId="586C68E6" w14:textId="77777777" w:rsidR="00DA2724" w:rsidRPr="00247DDC" w:rsidRDefault="00DA2724" w:rsidP="00A37EB2">
            <w:pPr>
              <w:spacing w:after="0" w:line="220" w:lineRule="exact"/>
              <w:jc w:val="left"/>
              <w:rPr>
                <w:ins w:id="1896" w:author="Dimitri Podborski" w:date="2024-12-22T10:07:00Z" w16du:dateUtc="2024-12-22T18:07:00Z"/>
                <w:rFonts w:eastAsia="Arial"/>
                <w:i/>
                <w:noProof/>
                <w:color w:val="000000"/>
                <w:sz w:val="18"/>
                <w:szCs w:val="20"/>
                <w:lang w:val="en-CA" w:eastAsia="ja-JP" w:bidi="x-none"/>
              </w:rPr>
            </w:pPr>
            <w:ins w:id="1897" w:author="Dimitri Podborski" w:date="2024-12-22T10:07:00Z" w16du:dateUtc="2024-12-22T18:07:00Z">
              <w:r w:rsidRPr="00247DDC">
                <w:rPr>
                  <w:rFonts w:eastAsia="Arial"/>
                  <w:i/>
                  <w:noProof/>
                  <w:color w:val="000000"/>
                  <w:sz w:val="18"/>
                  <w:szCs w:val="20"/>
                  <w:lang w:eastAsia="ja-JP" w:bidi="x-none"/>
                </w:rPr>
                <w:t>sync (key, I-frame) sample map</w:t>
              </w:r>
            </w:ins>
          </w:p>
        </w:tc>
      </w:tr>
      <w:tr w:rsidR="00DA2724" w:rsidRPr="00247DDC" w14:paraId="34FC0B8A" w14:textId="77777777" w:rsidTr="00A37EB2">
        <w:trPr>
          <w:jc w:val="center"/>
          <w:ins w:id="1898" w:author="Dimitri Podborski" w:date="2024-12-22T10:07:00Z" w16du:dateUtc="2024-12-22T18:07:00Z"/>
        </w:trPr>
        <w:tc>
          <w:tcPr>
            <w:tcW w:w="607" w:type="dxa"/>
          </w:tcPr>
          <w:p w14:paraId="138D9772" w14:textId="77777777" w:rsidR="00DA2724" w:rsidRPr="00247DDC" w:rsidRDefault="00DA2724" w:rsidP="00A37EB2">
            <w:pPr>
              <w:spacing w:after="0" w:line="220" w:lineRule="exact"/>
              <w:jc w:val="left"/>
              <w:rPr>
                <w:ins w:id="1899"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39F7B7F9" w14:textId="77777777" w:rsidR="00DA2724" w:rsidRPr="00247DDC" w:rsidRDefault="00DA2724" w:rsidP="00A37EB2">
            <w:pPr>
              <w:spacing w:after="0" w:line="220" w:lineRule="exact"/>
              <w:jc w:val="left"/>
              <w:rPr>
                <w:ins w:id="1900"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6F5990D7" w14:textId="77777777" w:rsidR="00DA2724" w:rsidRPr="00247DDC" w:rsidRDefault="00DA2724" w:rsidP="00A37EB2">
            <w:pPr>
              <w:spacing w:after="0" w:line="220" w:lineRule="exact"/>
              <w:jc w:val="left"/>
              <w:rPr>
                <w:ins w:id="1901"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5A166996" w14:textId="77777777" w:rsidR="00DA2724" w:rsidRPr="00247DDC" w:rsidRDefault="00DA2724" w:rsidP="00A37EB2">
            <w:pPr>
              <w:spacing w:after="0" w:line="220" w:lineRule="exact"/>
              <w:jc w:val="left"/>
              <w:rPr>
                <w:ins w:id="1902"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28DD8579" w14:textId="77777777" w:rsidR="00DA2724" w:rsidRPr="00247DDC" w:rsidRDefault="00DA2724" w:rsidP="00A37EB2">
            <w:pPr>
              <w:spacing w:after="0" w:line="220" w:lineRule="exact"/>
              <w:jc w:val="left"/>
              <w:rPr>
                <w:ins w:id="1903"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55562E99" w14:textId="77777777" w:rsidR="00DA2724" w:rsidRPr="00247DDC" w:rsidRDefault="00DA2724" w:rsidP="00A37EB2">
            <w:pPr>
              <w:spacing w:after="0" w:line="220" w:lineRule="exact"/>
              <w:jc w:val="left"/>
              <w:rPr>
                <w:ins w:id="1904" w:author="Dimitri Podborski" w:date="2024-12-22T10:07:00Z" w16du:dateUtc="2024-12-22T18:07:00Z"/>
                <w:rFonts w:ascii="Courier New" w:hAnsi="Courier New" w:cs="Courier New"/>
                <w:noProof/>
                <w:szCs w:val="20"/>
                <w:lang w:eastAsia="ja-JP"/>
              </w:rPr>
            </w:pPr>
            <w:ins w:id="1905" w:author="Dimitri Podborski" w:date="2024-12-22T10:07:00Z" w16du:dateUtc="2024-12-22T18:07:00Z">
              <w:r w:rsidRPr="00247DDC">
                <w:rPr>
                  <w:rFonts w:ascii="Courier New" w:hAnsi="Courier New" w:cs="Courier New"/>
                  <w:noProof/>
                  <w:szCs w:val="20"/>
                  <w:lang w:eastAsia="ja-JP"/>
                </w:rPr>
                <w:t>stsd</w:t>
              </w:r>
            </w:ins>
          </w:p>
        </w:tc>
        <w:tc>
          <w:tcPr>
            <w:tcW w:w="681" w:type="dxa"/>
            <w:shd w:val="clear" w:color="auto" w:fill="FFFF00"/>
          </w:tcPr>
          <w:p w14:paraId="664693E6" w14:textId="77777777" w:rsidR="00DA2724" w:rsidRPr="00C717A1" w:rsidRDefault="00DA2724" w:rsidP="00A37EB2">
            <w:pPr>
              <w:keepNext/>
              <w:spacing w:after="0" w:line="220" w:lineRule="exact"/>
              <w:jc w:val="left"/>
              <w:rPr>
                <w:ins w:id="1906"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3CA4C31C" w14:textId="77777777" w:rsidR="00DA2724" w:rsidRPr="00247DDC" w:rsidRDefault="00DA2724" w:rsidP="00A37EB2">
            <w:pPr>
              <w:spacing w:after="0" w:line="220" w:lineRule="exact"/>
              <w:jc w:val="left"/>
              <w:rPr>
                <w:ins w:id="1907" w:author="Dimitri Podborski" w:date="2024-12-22T10:07:00Z" w16du:dateUtc="2024-12-22T18:07:00Z"/>
                <w:rFonts w:eastAsia="Arial"/>
                <w:iCs/>
                <w:noProof/>
                <w:color w:val="000000"/>
                <w:sz w:val="18"/>
                <w:szCs w:val="20"/>
                <w:lang w:eastAsia="ja-JP" w:bidi="x-none"/>
              </w:rPr>
            </w:pPr>
            <w:ins w:id="1908" w:author="Dimitri Podborski" w:date="2024-12-22T10:07:00Z" w16du:dateUtc="2024-12-22T18:07:00Z">
              <w:r w:rsidRPr="00247DDC">
                <w:rPr>
                  <w:rFonts w:eastAsia="Arial"/>
                  <w:iCs/>
                  <w:noProof/>
                  <w:color w:val="000000"/>
                  <w:sz w:val="18"/>
                  <w:szCs w:val="20"/>
                  <w:lang w:eastAsia="ja-JP" w:bidi="x-none"/>
                </w:rPr>
                <w:t>0</w:t>
              </w:r>
            </w:ins>
          </w:p>
        </w:tc>
        <w:tc>
          <w:tcPr>
            <w:tcW w:w="4677" w:type="dxa"/>
          </w:tcPr>
          <w:p w14:paraId="17DDD9DF" w14:textId="77777777" w:rsidR="00DA2724" w:rsidRPr="00247DDC" w:rsidRDefault="00DA2724" w:rsidP="00A37EB2">
            <w:pPr>
              <w:spacing w:after="0" w:line="220" w:lineRule="exact"/>
              <w:jc w:val="left"/>
              <w:rPr>
                <w:ins w:id="1909" w:author="Dimitri Podborski" w:date="2024-12-22T10:07:00Z" w16du:dateUtc="2024-12-22T18:07:00Z"/>
                <w:rFonts w:eastAsia="Arial"/>
                <w:i/>
                <w:noProof/>
                <w:color w:val="000000"/>
                <w:sz w:val="18"/>
                <w:szCs w:val="20"/>
                <w:lang w:eastAsia="ja-JP" w:bidi="x-none"/>
              </w:rPr>
            </w:pPr>
            <w:ins w:id="1910" w:author="Dimitri Podborski" w:date="2024-12-22T10:07:00Z" w16du:dateUtc="2024-12-22T18:07:00Z">
              <w:r w:rsidRPr="00247DDC">
                <w:rPr>
                  <w:rFonts w:eastAsia="Arial"/>
                  <w:i/>
                  <w:noProof/>
                  <w:color w:val="000000"/>
                  <w:sz w:val="18"/>
                  <w:szCs w:val="20"/>
                  <w:lang w:eastAsia="ja-JP" w:bidi="x-none"/>
                </w:rPr>
                <w:t>sample description box (codec types, initialization etc.)</w:t>
              </w:r>
            </w:ins>
          </w:p>
        </w:tc>
      </w:tr>
      <w:tr w:rsidR="00DA2724" w:rsidRPr="00247DDC" w14:paraId="4CE7FC8A" w14:textId="77777777" w:rsidTr="00A37EB2">
        <w:trPr>
          <w:jc w:val="center"/>
          <w:ins w:id="1911" w:author="Dimitri Podborski" w:date="2024-12-22T10:07:00Z" w16du:dateUtc="2024-12-22T18:07:00Z"/>
        </w:trPr>
        <w:tc>
          <w:tcPr>
            <w:tcW w:w="607" w:type="dxa"/>
          </w:tcPr>
          <w:p w14:paraId="44538A92" w14:textId="77777777" w:rsidR="00DA2724" w:rsidRPr="00247DDC" w:rsidRDefault="00DA2724" w:rsidP="00A37EB2">
            <w:pPr>
              <w:spacing w:after="0" w:line="220" w:lineRule="exact"/>
              <w:jc w:val="left"/>
              <w:rPr>
                <w:ins w:id="1912" w:author="Dimitri Podborski" w:date="2024-12-22T10:07:00Z" w16du:dateUtc="2024-12-22T18:07:00Z"/>
                <w:rFonts w:ascii="Courier New" w:eastAsia="Arial" w:hAnsi="Courier New" w:cs="Courier New"/>
                <w:noProof/>
                <w:color w:val="000000"/>
                <w:sz w:val="18"/>
                <w:szCs w:val="20"/>
                <w:lang w:val="fr-FR" w:eastAsia="ja-JP" w:bidi="x-none"/>
              </w:rPr>
            </w:pPr>
          </w:p>
        </w:tc>
        <w:tc>
          <w:tcPr>
            <w:tcW w:w="607" w:type="dxa"/>
          </w:tcPr>
          <w:p w14:paraId="53F7C9EC" w14:textId="77777777" w:rsidR="00DA2724" w:rsidRPr="00247DDC" w:rsidRDefault="00DA2724" w:rsidP="00A37EB2">
            <w:pPr>
              <w:spacing w:after="0" w:line="220" w:lineRule="exact"/>
              <w:jc w:val="left"/>
              <w:rPr>
                <w:ins w:id="1913" w:author="Dimitri Podborski" w:date="2024-12-22T10:07:00Z" w16du:dateUtc="2024-12-22T18:07:00Z"/>
                <w:rFonts w:ascii="Courier New" w:eastAsia="Arial" w:hAnsi="Courier New" w:cs="Courier New"/>
                <w:noProof/>
                <w:color w:val="000000"/>
                <w:sz w:val="18"/>
                <w:szCs w:val="20"/>
                <w:lang w:val="fr-FR" w:eastAsia="ja-JP" w:bidi="x-none"/>
              </w:rPr>
            </w:pPr>
          </w:p>
        </w:tc>
        <w:tc>
          <w:tcPr>
            <w:tcW w:w="607" w:type="dxa"/>
          </w:tcPr>
          <w:p w14:paraId="640A3621" w14:textId="77777777" w:rsidR="00DA2724" w:rsidRPr="00247DDC" w:rsidRDefault="00DA2724" w:rsidP="00A37EB2">
            <w:pPr>
              <w:spacing w:after="0" w:line="220" w:lineRule="exact"/>
              <w:jc w:val="left"/>
              <w:rPr>
                <w:ins w:id="1914" w:author="Dimitri Podborski" w:date="2024-12-22T10:07:00Z" w16du:dateUtc="2024-12-22T18:07:00Z"/>
                <w:rFonts w:ascii="Courier New" w:eastAsia="Arial" w:hAnsi="Courier New" w:cs="Courier New"/>
                <w:noProof/>
                <w:color w:val="000000"/>
                <w:sz w:val="18"/>
                <w:szCs w:val="20"/>
                <w:lang w:val="fr-FR" w:eastAsia="ja-JP" w:bidi="x-none"/>
              </w:rPr>
            </w:pPr>
          </w:p>
        </w:tc>
        <w:tc>
          <w:tcPr>
            <w:tcW w:w="607" w:type="dxa"/>
          </w:tcPr>
          <w:p w14:paraId="76CB7031" w14:textId="77777777" w:rsidR="00DA2724" w:rsidRPr="00247DDC" w:rsidRDefault="00DA2724" w:rsidP="00A37EB2">
            <w:pPr>
              <w:spacing w:after="0" w:line="220" w:lineRule="exact"/>
              <w:jc w:val="left"/>
              <w:rPr>
                <w:ins w:id="1915" w:author="Dimitri Podborski" w:date="2024-12-22T10:07:00Z" w16du:dateUtc="2024-12-22T18:07:00Z"/>
                <w:rFonts w:ascii="Courier New" w:eastAsia="Arial" w:hAnsi="Courier New" w:cs="Courier New"/>
                <w:noProof/>
                <w:color w:val="000000"/>
                <w:sz w:val="18"/>
                <w:szCs w:val="20"/>
                <w:lang w:val="fr-FR" w:eastAsia="ja-JP" w:bidi="x-none"/>
              </w:rPr>
            </w:pPr>
          </w:p>
        </w:tc>
        <w:tc>
          <w:tcPr>
            <w:tcW w:w="607" w:type="dxa"/>
          </w:tcPr>
          <w:p w14:paraId="759C10B1" w14:textId="77777777" w:rsidR="00DA2724" w:rsidRPr="00247DDC" w:rsidRDefault="00DA2724" w:rsidP="00A37EB2">
            <w:pPr>
              <w:spacing w:after="0" w:line="220" w:lineRule="exact"/>
              <w:jc w:val="left"/>
              <w:rPr>
                <w:ins w:id="1916"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7F39511B" w14:textId="77777777" w:rsidR="00DA2724" w:rsidRPr="00247DDC" w:rsidRDefault="00DA2724" w:rsidP="00A37EB2">
            <w:pPr>
              <w:spacing w:after="0" w:line="220" w:lineRule="exact"/>
              <w:jc w:val="left"/>
              <w:rPr>
                <w:ins w:id="1917" w:author="Dimitri Podborski" w:date="2024-12-22T10:07:00Z" w16du:dateUtc="2024-12-22T18:07:00Z"/>
                <w:rFonts w:ascii="Courier New" w:hAnsi="Courier New" w:cs="Courier New"/>
                <w:noProof/>
                <w:szCs w:val="20"/>
                <w:lang w:eastAsia="ja-JP"/>
              </w:rPr>
            </w:pPr>
            <w:ins w:id="1918" w:author="Dimitri Podborski" w:date="2024-12-22T10:07:00Z" w16du:dateUtc="2024-12-22T18:07:00Z">
              <w:r w:rsidRPr="00247DDC">
                <w:rPr>
                  <w:rFonts w:ascii="Courier New" w:hAnsi="Courier New" w:cs="Courier New"/>
                  <w:noProof/>
                  <w:szCs w:val="20"/>
                  <w:lang w:eastAsia="ja-JP"/>
                </w:rPr>
                <w:t>stsz</w:t>
              </w:r>
            </w:ins>
          </w:p>
        </w:tc>
        <w:tc>
          <w:tcPr>
            <w:tcW w:w="681" w:type="dxa"/>
            <w:shd w:val="clear" w:color="auto" w:fill="FFFF00"/>
          </w:tcPr>
          <w:p w14:paraId="54E96DEC" w14:textId="77777777" w:rsidR="00DA2724" w:rsidRPr="00C717A1" w:rsidRDefault="00DA2724" w:rsidP="00A37EB2">
            <w:pPr>
              <w:keepNext/>
              <w:spacing w:after="0" w:line="220" w:lineRule="exact"/>
              <w:jc w:val="left"/>
              <w:rPr>
                <w:ins w:id="1919"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1A2ACCFB" w14:textId="77777777" w:rsidR="00DA2724" w:rsidRPr="00247DDC" w:rsidRDefault="00DA2724" w:rsidP="00A37EB2">
            <w:pPr>
              <w:spacing w:after="0" w:line="220" w:lineRule="exact"/>
              <w:jc w:val="left"/>
              <w:rPr>
                <w:ins w:id="1920" w:author="Dimitri Podborski" w:date="2024-12-22T10:07:00Z" w16du:dateUtc="2024-12-22T18:07:00Z"/>
                <w:rFonts w:eastAsia="Arial"/>
                <w:iCs/>
                <w:noProof/>
                <w:color w:val="000000"/>
                <w:sz w:val="18"/>
                <w:szCs w:val="20"/>
                <w:lang w:eastAsia="ja-JP" w:bidi="x-none"/>
              </w:rPr>
            </w:pPr>
            <w:ins w:id="1921" w:author="Dimitri Podborski" w:date="2024-12-22T10:07:00Z" w16du:dateUtc="2024-12-22T18:07:00Z">
              <w:r w:rsidRPr="00247DDC">
                <w:rPr>
                  <w:rFonts w:eastAsia="Arial"/>
                  <w:iCs/>
                  <w:noProof/>
                  <w:color w:val="000000"/>
                  <w:sz w:val="18"/>
                  <w:szCs w:val="20"/>
                  <w:lang w:eastAsia="ja-JP" w:bidi="x-none"/>
                </w:rPr>
                <w:t>0</w:t>
              </w:r>
            </w:ins>
          </w:p>
        </w:tc>
        <w:tc>
          <w:tcPr>
            <w:tcW w:w="4677" w:type="dxa"/>
          </w:tcPr>
          <w:p w14:paraId="77066F47" w14:textId="77777777" w:rsidR="00DA2724" w:rsidRPr="00247DDC" w:rsidRDefault="00DA2724" w:rsidP="00A37EB2">
            <w:pPr>
              <w:spacing w:after="0" w:line="220" w:lineRule="exact"/>
              <w:jc w:val="left"/>
              <w:rPr>
                <w:ins w:id="1922" w:author="Dimitri Podborski" w:date="2024-12-22T10:07:00Z" w16du:dateUtc="2024-12-22T18:07:00Z"/>
                <w:rFonts w:eastAsia="Arial"/>
                <w:i/>
                <w:noProof/>
                <w:color w:val="000000"/>
                <w:sz w:val="18"/>
                <w:szCs w:val="20"/>
                <w:lang w:val="en-CA" w:eastAsia="ja-JP" w:bidi="x-none"/>
              </w:rPr>
            </w:pPr>
            <w:ins w:id="1923" w:author="Dimitri Podborski" w:date="2024-12-22T10:07:00Z" w16du:dateUtc="2024-12-22T18:07:00Z">
              <w:r w:rsidRPr="00247DDC">
                <w:rPr>
                  <w:rFonts w:eastAsia="Arial"/>
                  <w:i/>
                  <w:noProof/>
                  <w:color w:val="000000"/>
                  <w:sz w:val="18"/>
                  <w:szCs w:val="20"/>
                  <w:lang w:eastAsia="ja-JP" w:bidi="x-none"/>
                </w:rPr>
                <w:t>sample sizes (framing)</w:t>
              </w:r>
            </w:ins>
          </w:p>
        </w:tc>
      </w:tr>
      <w:tr w:rsidR="00DA2724" w:rsidRPr="00247DDC" w14:paraId="0A4454EE" w14:textId="77777777" w:rsidTr="00A37EB2">
        <w:trPr>
          <w:jc w:val="center"/>
          <w:ins w:id="1924" w:author="Dimitri Podborski" w:date="2024-12-22T10:07:00Z" w16du:dateUtc="2024-12-22T18:07:00Z"/>
        </w:trPr>
        <w:tc>
          <w:tcPr>
            <w:tcW w:w="607" w:type="dxa"/>
            <w:tcBorders>
              <w:top w:val="single" w:sz="4" w:space="0" w:color="auto"/>
              <w:left w:val="single" w:sz="4" w:space="0" w:color="auto"/>
              <w:bottom w:val="single" w:sz="4" w:space="0" w:color="auto"/>
              <w:right w:val="single" w:sz="4" w:space="0" w:color="auto"/>
            </w:tcBorders>
          </w:tcPr>
          <w:p w14:paraId="7AD01CCF" w14:textId="77777777" w:rsidR="00DA2724" w:rsidRPr="00247DDC" w:rsidRDefault="00DA2724" w:rsidP="00A37EB2">
            <w:pPr>
              <w:spacing w:after="0" w:line="220" w:lineRule="exact"/>
              <w:jc w:val="left"/>
              <w:rPr>
                <w:ins w:id="1925"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CEE39DF" w14:textId="77777777" w:rsidR="00DA2724" w:rsidRPr="00247DDC" w:rsidRDefault="00DA2724" w:rsidP="00A37EB2">
            <w:pPr>
              <w:spacing w:after="0" w:line="220" w:lineRule="exact"/>
              <w:jc w:val="left"/>
              <w:rPr>
                <w:ins w:id="1926"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A2EDF79" w14:textId="77777777" w:rsidR="00DA2724" w:rsidRPr="00247DDC" w:rsidRDefault="00DA2724" w:rsidP="00A37EB2">
            <w:pPr>
              <w:spacing w:after="0" w:line="220" w:lineRule="exact"/>
              <w:jc w:val="left"/>
              <w:rPr>
                <w:ins w:id="1927"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3401F63" w14:textId="77777777" w:rsidR="00DA2724" w:rsidRPr="00247DDC" w:rsidRDefault="00DA2724" w:rsidP="00A37EB2">
            <w:pPr>
              <w:spacing w:after="0" w:line="220" w:lineRule="exact"/>
              <w:jc w:val="left"/>
              <w:rPr>
                <w:ins w:id="1928"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E011185" w14:textId="77777777" w:rsidR="00DA2724" w:rsidRPr="00247DDC" w:rsidRDefault="00DA2724" w:rsidP="00A37EB2">
            <w:pPr>
              <w:spacing w:after="0" w:line="220" w:lineRule="exact"/>
              <w:jc w:val="left"/>
              <w:rPr>
                <w:ins w:id="1929"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0A0A2590" w14:textId="77777777" w:rsidR="00DA2724" w:rsidRPr="00247DDC" w:rsidRDefault="00DA2724" w:rsidP="00A37EB2">
            <w:pPr>
              <w:spacing w:after="0" w:line="220" w:lineRule="exact"/>
              <w:jc w:val="left"/>
              <w:rPr>
                <w:ins w:id="1930" w:author="Dimitri Podborski" w:date="2024-12-22T10:07:00Z" w16du:dateUtc="2024-12-22T18:07:00Z"/>
                <w:rFonts w:ascii="Courier New" w:hAnsi="Courier New" w:cs="Courier New"/>
                <w:noProof/>
                <w:szCs w:val="20"/>
                <w:lang w:eastAsia="ja-JP"/>
              </w:rPr>
            </w:pPr>
            <w:ins w:id="1931" w:author="Dimitri Podborski" w:date="2024-12-22T10:07:00Z" w16du:dateUtc="2024-12-22T18:07:00Z">
              <w:r w:rsidRPr="00247DDC">
                <w:rPr>
                  <w:rFonts w:ascii="Courier New" w:hAnsi="Courier New" w:cs="Courier New"/>
                  <w:noProof/>
                  <w:szCs w:val="20"/>
                  <w:lang w:eastAsia="ja-JP"/>
                </w:rPr>
                <w:t>stz2</w:t>
              </w:r>
            </w:ins>
          </w:p>
        </w:tc>
        <w:tc>
          <w:tcPr>
            <w:tcW w:w="681" w:type="dxa"/>
            <w:tcBorders>
              <w:top w:val="single" w:sz="4" w:space="0" w:color="auto"/>
              <w:left w:val="single" w:sz="4" w:space="0" w:color="auto"/>
              <w:bottom w:val="single" w:sz="4" w:space="0" w:color="auto"/>
              <w:right w:val="single" w:sz="4" w:space="0" w:color="auto"/>
            </w:tcBorders>
            <w:shd w:val="clear" w:color="auto" w:fill="FFFF00"/>
          </w:tcPr>
          <w:p w14:paraId="424FBDBC" w14:textId="77777777" w:rsidR="00DA2724" w:rsidRPr="00C717A1" w:rsidRDefault="00DA2724" w:rsidP="00A37EB2">
            <w:pPr>
              <w:keepNext/>
              <w:spacing w:after="0" w:line="220" w:lineRule="exact"/>
              <w:jc w:val="left"/>
              <w:rPr>
                <w:ins w:id="1932" w:author="Dimitri Podborski" w:date="2024-12-22T10:07:00Z" w16du:dateUtc="2024-12-22T18:07:00Z"/>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FFFF00"/>
          </w:tcPr>
          <w:p w14:paraId="082EA686" w14:textId="77777777" w:rsidR="00DA2724" w:rsidRPr="00247DDC" w:rsidRDefault="00DA2724" w:rsidP="00A37EB2">
            <w:pPr>
              <w:spacing w:after="0" w:line="220" w:lineRule="exact"/>
              <w:jc w:val="left"/>
              <w:rPr>
                <w:ins w:id="1933" w:author="Dimitri Podborski" w:date="2024-12-22T10:07:00Z" w16du:dateUtc="2024-12-22T18:07:00Z"/>
                <w:rFonts w:eastAsia="Arial"/>
                <w:iCs/>
                <w:noProof/>
                <w:color w:val="000000"/>
                <w:sz w:val="18"/>
                <w:szCs w:val="20"/>
                <w:lang w:eastAsia="ja-JP" w:bidi="x-none"/>
              </w:rPr>
            </w:pPr>
            <w:ins w:id="1934" w:author="Dimitri Podborski" w:date="2024-12-22T10:07:00Z" w16du:dateUtc="2024-12-22T18:07:00Z">
              <w:r w:rsidRPr="00247DDC">
                <w:rPr>
                  <w:rFonts w:eastAsia="Arial"/>
                  <w:iCs/>
                  <w:noProof/>
                  <w:color w:val="000000"/>
                  <w:sz w:val="18"/>
                  <w:szCs w:val="20"/>
                  <w:lang w:eastAsia="ja-JP" w:bidi="x-none"/>
                </w:rPr>
                <w:t>0</w:t>
              </w:r>
            </w:ins>
          </w:p>
        </w:tc>
        <w:tc>
          <w:tcPr>
            <w:tcW w:w="4677" w:type="dxa"/>
            <w:tcBorders>
              <w:top w:val="single" w:sz="4" w:space="0" w:color="auto"/>
              <w:left w:val="single" w:sz="4" w:space="0" w:color="auto"/>
              <w:bottom w:val="single" w:sz="4" w:space="0" w:color="auto"/>
              <w:right w:val="single" w:sz="4" w:space="0" w:color="auto"/>
            </w:tcBorders>
          </w:tcPr>
          <w:p w14:paraId="00B71243" w14:textId="77777777" w:rsidR="00DA2724" w:rsidRPr="00247DDC" w:rsidRDefault="00DA2724" w:rsidP="00A37EB2">
            <w:pPr>
              <w:spacing w:after="0" w:line="220" w:lineRule="exact"/>
              <w:jc w:val="left"/>
              <w:rPr>
                <w:ins w:id="1935" w:author="Dimitri Podborski" w:date="2024-12-22T10:07:00Z" w16du:dateUtc="2024-12-22T18:07:00Z"/>
                <w:rFonts w:eastAsia="Arial"/>
                <w:i/>
                <w:noProof/>
                <w:color w:val="000000"/>
                <w:sz w:val="18"/>
                <w:szCs w:val="20"/>
                <w:lang w:val="en-CA" w:eastAsia="ja-JP" w:bidi="x-none"/>
              </w:rPr>
            </w:pPr>
            <w:ins w:id="1936" w:author="Dimitri Podborski" w:date="2024-12-22T10:07:00Z" w16du:dateUtc="2024-12-22T18:07:00Z">
              <w:r w:rsidRPr="00247DDC">
                <w:rPr>
                  <w:rFonts w:eastAsia="Arial"/>
                  <w:i/>
                  <w:noProof/>
                  <w:color w:val="000000"/>
                  <w:sz w:val="18"/>
                  <w:szCs w:val="20"/>
                  <w:lang w:eastAsia="ja-JP" w:bidi="x-none"/>
                </w:rPr>
                <w:t>compact sample sizes (framing)</w:t>
              </w:r>
            </w:ins>
          </w:p>
        </w:tc>
      </w:tr>
      <w:tr w:rsidR="00DA2724" w:rsidRPr="00247DDC" w14:paraId="3B3D9B10" w14:textId="77777777" w:rsidTr="00A37EB2">
        <w:trPr>
          <w:jc w:val="center"/>
          <w:ins w:id="1937" w:author="Dimitri Podborski" w:date="2024-12-22T10:07:00Z" w16du:dateUtc="2024-12-22T18:07:00Z"/>
        </w:trPr>
        <w:tc>
          <w:tcPr>
            <w:tcW w:w="607" w:type="dxa"/>
          </w:tcPr>
          <w:p w14:paraId="7A7AF7F7" w14:textId="77777777" w:rsidR="00DA2724" w:rsidRPr="00247DDC" w:rsidRDefault="00DA2724" w:rsidP="00A37EB2">
            <w:pPr>
              <w:spacing w:after="0" w:line="220" w:lineRule="exact"/>
              <w:jc w:val="left"/>
              <w:rPr>
                <w:ins w:id="1938"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5A87AB56" w14:textId="77777777" w:rsidR="00DA2724" w:rsidRPr="00247DDC" w:rsidRDefault="00DA2724" w:rsidP="00A37EB2">
            <w:pPr>
              <w:spacing w:after="0" w:line="220" w:lineRule="exact"/>
              <w:jc w:val="left"/>
              <w:rPr>
                <w:ins w:id="1939"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21C4FA5B" w14:textId="77777777" w:rsidR="00DA2724" w:rsidRPr="00247DDC" w:rsidRDefault="00DA2724" w:rsidP="00A37EB2">
            <w:pPr>
              <w:spacing w:after="0" w:line="220" w:lineRule="exact"/>
              <w:jc w:val="left"/>
              <w:rPr>
                <w:ins w:id="1940"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1CC52F0E" w14:textId="77777777" w:rsidR="00DA2724" w:rsidRPr="00247DDC" w:rsidRDefault="00DA2724" w:rsidP="00A37EB2">
            <w:pPr>
              <w:spacing w:after="0" w:line="220" w:lineRule="exact"/>
              <w:jc w:val="left"/>
              <w:rPr>
                <w:ins w:id="1941"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53AAF630" w14:textId="77777777" w:rsidR="00DA2724" w:rsidRPr="00247DDC" w:rsidRDefault="00DA2724" w:rsidP="00A37EB2">
            <w:pPr>
              <w:spacing w:after="0" w:line="220" w:lineRule="exact"/>
              <w:jc w:val="left"/>
              <w:rPr>
                <w:ins w:id="1942"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60B381ED" w14:textId="77777777" w:rsidR="00DA2724" w:rsidRPr="00247DDC" w:rsidRDefault="00DA2724" w:rsidP="00A37EB2">
            <w:pPr>
              <w:spacing w:after="0" w:line="220" w:lineRule="exact"/>
              <w:jc w:val="left"/>
              <w:rPr>
                <w:ins w:id="1943" w:author="Dimitri Podborski" w:date="2024-12-22T10:07:00Z" w16du:dateUtc="2024-12-22T18:07:00Z"/>
                <w:rFonts w:ascii="Courier New" w:hAnsi="Courier New" w:cs="Courier New"/>
                <w:noProof/>
                <w:szCs w:val="20"/>
                <w:lang w:eastAsia="ja-JP"/>
              </w:rPr>
            </w:pPr>
            <w:ins w:id="1944" w:author="Dimitri Podborski" w:date="2024-12-22T10:07:00Z" w16du:dateUtc="2024-12-22T18:07:00Z">
              <w:r w:rsidRPr="00247DDC">
                <w:rPr>
                  <w:rFonts w:ascii="Courier New" w:hAnsi="Courier New" w:cs="Courier New"/>
                  <w:noProof/>
                  <w:szCs w:val="20"/>
                  <w:lang w:eastAsia="ja-JP"/>
                </w:rPr>
                <w:t>stsc</w:t>
              </w:r>
            </w:ins>
          </w:p>
        </w:tc>
        <w:tc>
          <w:tcPr>
            <w:tcW w:w="681" w:type="dxa"/>
            <w:shd w:val="clear" w:color="auto" w:fill="FFFF00"/>
          </w:tcPr>
          <w:p w14:paraId="618C4FEA" w14:textId="77777777" w:rsidR="00DA2724" w:rsidRPr="00C717A1" w:rsidRDefault="00DA2724" w:rsidP="00A37EB2">
            <w:pPr>
              <w:keepNext/>
              <w:spacing w:after="0" w:line="220" w:lineRule="exact"/>
              <w:jc w:val="left"/>
              <w:rPr>
                <w:ins w:id="1945"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5EE2B6A6" w14:textId="77777777" w:rsidR="00DA2724" w:rsidRPr="00247DDC" w:rsidRDefault="00DA2724" w:rsidP="00A37EB2">
            <w:pPr>
              <w:spacing w:after="0" w:line="220" w:lineRule="exact"/>
              <w:jc w:val="left"/>
              <w:rPr>
                <w:ins w:id="1946" w:author="Dimitri Podborski" w:date="2024-12-22T10:07:00Z" w16du:dateUtc="2024-12-22T18:07:00Z"/>
                <w:rFonts w:eastAsia="Arial"/>
                <w:iCs/>
                <w:noProof/>
                <w:color w:val="000000"/>
                <w:sz w:val="18"/>
                <w:szCs w:val="20"/>
                <w:lang w:eastAsia="ja-JP" w:bidi="x-none"/>
              </w:rPr>
            </w:pPr>
            <w:ins w:id="1947" w:author="Dimitri Podborski" w:date="2024-12-22T10:07:00Z" w16du:dateUtc="2024-12-22T18:07:00Z">
              <w:r w:rsidRPr="00247DDC">
                <w:rPr>
                  <w:rFonts w:eastAsia="Arial"/>
                  <w:iCs/>
                  <w:noProof/>
                  <w:color w:val="000000"/>
                  <w:sz w:val="18"/>
                  <w:szCs w:val="20"/>
                  <w:lang w:eastAsia="ja-JP" w:bidi="x-none"/>
                </w:rPr>
                <w:t>0</w:t>
              </w:r>
            </w:ins>
          </w:p>
        </w:tc>
        <w:tc>
          <w:tcPr>
            <w:tcW w:w="4677" w:type="dxa"/>
          </w:tcPr>
          <w:p w14:paraId="3A85D4B3" w14:textId="77777777" w:rsidR="00DA2724" w:rsidRPr="00247DDC" w:rsidRDefault="00DA2724" w:rsidP="00A37EB2">
            <w:pPr>
              <w:spacing w:after="0" w:line="220" w:lineRule="exact"/>
              <w:jc w:val="left"/>
              <w:rPr>
                <w:ins w:id="1948" w:author="Dimitri Podborski" w:date="2024-12-22T10:07:00Z" w16du:dateUtc="2024-12-22T18:07:00Z"/>
                <w:rFonts w:eastAsia="Arial"/>
                <w:i/>
                <w:noProof/>
                <w:color w:val="000000"/>
                <w:sz w:val="18"/>
                <w:szCs w:val="20"/>
                <w:lang w:val="en-CA" w:eastAsia="ja-JP" w:bidi="x-none"/>
              </w:rPr>
            </w:pPr>
            <w:ins w:id="1949" w:author="Dimitri Podborski" w:date="2024-12-22T10:07:00Z" w16du:dateUtc="2024-12-22T18:07:00Z">
              <w:r w:rsidRPr="00247DDC">
                <w:rPr>
                  <w:rFonts w:eastAsia="Arial"/>
                  <w:i/>
                  <w:noProof/>
                  <w:color w:val="000000"/>
                  <w:sz w:val="18"/>
                  <w:szCs w:val="20"/>
                  <w:lang w:eastAsia="ja-JP" w:bidi="x-none"/>
                </w:rPr>
                <w:t>sample-to-chunk, partial data-offset information</w:t>
              </w:r>
            </w:ins>
          </w:p>
        </w:tc>
      </w:tr>
      <w:tr w:rsidR="00DA2724" w:rsidRPr="00247DDC" w14:paraId="4C8BCCFF" w14:textId="77777777" w:rsidTr="00A37EB2">
        <w:trPr>
          <w:jc w:val="center"/>
          <w:ins w:id="1950" w:author="Dimitri Podborski" w:date="2024-12-22T10:07:00Z" w16du:dateUtc="2024-12-22T18:07:00Z"/>
        </w:trPr>
        <w:tc>
          <w:tcPr>
            <w:tcW w:w="607" w:type="dxa"/>
          </w:tcPr>
          <w:p w14:paraId="45728BF4" w14:textId="77777777" w:rsidR="00DA2724" w:rsidRPr="00247DDC" w:rsidRDefault="00DA2724" w:rsidP="00A37EB2">
            <w:pPr>
              <w:spacing w:after="0" w:line="220" w:lineRule="exact"/>
              <w:jc w:val="left"/>
              <w:rPr>
                <w:ins w:id="1951"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566FF2FF" w14:textId="77777777" w:rsidR="00DA2724" w:rsidRPr="00247DDC" w:rsidRDefault="00DA2724" w:rsidP="00A37EB2">
            <w:pPr>
              <w:spacing w:after="0" w:line="220" w:lineRule="exact"/>
              <w:jc w:val="left"/>
              <w:rPr>
                <w:ins w:id="1952"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1FC9F4EF" w14:textId="77777777" w:rsidR="00DA2724" w:rsidRPr="00247DDC" w:rsidRDefault="00DA2724" w:rsidP="00A37EB2">
            <w:pPr>
              <w:spacing w:after="0" w:line="220" w:lineRule="exact"/>
              <w:jc w:val="left"/>
              <w:rPr>
                <w:ins w:id="1953"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21C63590" w14:textId="77777777" w:rsidR="00DA2724" w:rsidRPr="00247DDC" w:rsidRDefault="00DA2724" w:rsidP="00A37EB2">
            <w:pPr>
              <w:spacing w:after="0" w:line="220" w:lineRule="exact"/>
              <w:jc w:val="left"/>
              <w:rPr>
                <w:ins w:id="1954"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4C01ACC1" w14:textId="77777777" w:rsidR="00DA2724" w:rsidRPr="00247DDC" w:rsidRDefault="00DA2724" w:rsidP="00A37EB2">
            <w:pPr>
              <w:spacing w:after="0" w:line="220" w:lineRule="exact"/>
              <w:jc w:val="left"/>
              <w:rPr>
                <w:ins w:id="1955"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774D40FA" w14:textId="77777777" w:rsidR="00DA2724" w:rsidRPr="00247DDC" w:rsidRDefault="00DA2724" w:rsidP="00A37EB2">
            <w:pPr>
              <w:spacing w:after="0" w:line="220" w:lineRule="exact"/>
              <w:jc w:val="left"/>
              <w:rPr>
                <w:ins w:id="1956" w:author="Dimitri Podborski" w:date="2024-12-22T10:07:00Z" w16du:dateUtc="2024-12-22T18:07:00Z"/>
                <w:rFonts w:ascii="Courier New" w:hAnsi="Courier New" w:cs="Courier New"/>
                <w:noProof/>
                <w:szCs w:val="20"/>
                <w:lang w:eastAsia="ja-JP"/>
              </w:rPr>
            </w:pPr>
            <w:ins w:id="1957" w:author="Dimitri Podborski" w:date="2024-12-22T10:07:00Z" w16du:dateUtc="2024-12-22T18:07:00Z">
              <w:r w:rsidRPr="00247DDC">
                <w:rPr>
                  <w:rFonts w:ascii="Courier New" w:hAnsi="Courier New" w:cs="Courier New"/>
                  <w:noProof/>
                  <w:szCs w:val="20"/>
                  <w:lang w:eastAsia="ja-JP"/>
                </w:rPr>
                <w:t>stco</w:t>
              </w:r>
            </w:ins>
          </w:p>
        </w:tc>
        <w:tc>
          <w:tcPr>
            <w:tcW w:w="681" w:type="dxa"/>
            <w:shd w:val="clear" w:color="auto" w:fill="FFFF00"/>
          </w:tcPr>
          <w:p w14:paraId="69C2A0FE" w14:textId="77777777" w:rsidR="00DA2724" w:rsidRPr="00C717A1" w:rsidRDefault="00DA2724" w:rsidP="00A37EB2">
            <w:pPr>
              <w:keepNext/>
              <w:spacing w:after="0" w:line="220" w:lineRule="exact"/>
              <w:jc w:val="left"/>
              <w:rPr>
                <w:ins w:id="1958"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6AA718F2" w14:textId="77777777" w:rsidR="00DA2724" w:rsidRPr="00247DDC" w:rsidRDefault="00DA2724" w:rsidP="00A37EB2">
            <w:pPr>
              <w:spacing w:after="0" w:line="220" w:lineRule="exact"/>
              <w:jc w:val="left"/>
              <w:rPr>
                <w:ins w:id="1959" w:author="Dimitri Podborski" w:date="2024-12-22T10:07:00Z" w16du:dateUtc="2024-12-22T18:07:00Z"/>
                <w:rFonts w:eastAsia="Arial"/>
                <w:iCs/>
                <w:noProof/>
                <w:color w:val="000000"/>
                <w:sz w:val="18"/>
                <w:szCs w:val="20"/>
                <w:lang w:eastAsia="ja-JP" w:bidi="x-none"/>
              </w:rPr>
            </w:pPr>
            <w:ins w:id="1960" w:author="Dimitri Podborski" w:date="2024-12-22T10:07:00Z" w16du:dateUtc="2024-12-22T18:07:00Z">
              <w:r w:rsidRPr="00247DDC">
                <w:rPr>
                  <w:rFonts w:eastAsia="Arial"/>
                  <w:iCs/>
                  <w:noProof/>
                  <w:color w:val="000000"/>
                  <w:sz w:val="18"/>
                  <w:szCs w:val="20"/>
                  <w:lang w:eastAsia="ja-JP" w:bidi="x-none"/>
                </w:rPr>
                <w:t>0</w:t>
              </w:r>
            </w:ins>
          </w:p>
        </w:tc>
        <w:tc>
          <w:tcPr>
            <w:tcW w:w="4677" w:type="dxa"/>
          </w:tcPr>
          <w:p w14:paraId="2774F29A" w14:textId="77777777" w:rsidR="00DA2724" w:rsidRPr="00247DDC" w:rsidRDefault="00DA2724" w:rsidP="00A37EB2">
            <w:pPr>
              <w:spacing w:after="0" w:line="220" w:lineRule="exact"/>
              <w:jc w:val="left"/>
              <w:rPr>
                <w:ins w:id="1961" w:author="Dimitri Podborski" w:date="2024-12-22T10:07:00Z" w16du:dateUtc="2024-12-22T18:07:00Z"/>
                <w:rFonts w:eastAsia="Arial"/>
                <w:i/>
                <w:noProof/>
                <w:color w:val="000000"/>
                <w:sz w:val="18"/>
                <w:szCs w:val="20"/>
                <w:lang w:val="en-CA" w:eastAsia="ja-JP" w:bidi="x-none"/>
              </w:rPr>
            </w:pPr>
            <w:ins w:id="1962" w:author="Dimitri Podborski" w:date="2024-12-22T10:07:00Z" w16du:dateUtc="2024-12-22T18:07:00Z">
              <w:r w:rsidRPr="00247DDC">
                <w:rPr>
                  <w:rFonts w:eastAsia="Arial"/>
                  <w:i/>
                  <w:noProof/>
                  <w:color w:val="000000"/>
                  <w:sz w:val="18"/>
                  <w:szCs w:val="20"/>
                  <w:lang w:eastAsia="ja-JP" w:bidi="x-none"/>
                </w:rPr>
                <w:t>chunk offset, partial data-offset information</w:t>
              </w:r>
            </w:ins>
          </w:p>
        </w:tc>
      </w:tr>
      <w:tr w:rsidR="00DA2724" w:rsidRPr="00247DDC" w14:paraId="37693DDA" w14:textId="77777777" w:rsidTr="00A37EB2">
        <w:trPr>
          <w:jc w:val="center"/>
          <w:ins w:id="1963" w:author="Dimitri Podborski" w:date="2024-12-22T10:07:00Z" w16du:dateUtc="2024-12-22T18:07:00Z"/>
        </w:trPr>
        <w:tc>
          <w:tcPr>
            <w:tcW w:w="607" w:type="dxa"/>
          </w:tcPr>
          <w:p w14:paraId="2A441E51" w14:textId="77777777" w:rsidR="00DA2724" w:rsidRPr="00247DDC" w:rsidRDefault="00DA2724" w:rsidP="00A37EB2">
            <w:pPr>
              <w:spacing w:after="0" w:line="220" w:lineRule="exact"/>
              <w:jc w:val="left"/>
              <w:rPr>
                <w:ins w:id="1964"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124BCE70" w14:textId="77777777" w:rsidR="00DA2724" w:rsidRPr="00247DDC" w:rsidRDefault="00DA2724" w:rsidP="00A37EB2">
            <w:pPr>
              <w:spacing w:after="0" w:line="220" w:lineRule="exact"/>
              <w:jc w:val="left"/>
              <w:rPr>
                <w:ins w:id="1965"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013B5D55" w14:textId="77777777" w:rsidR="00DA2724" w:rsidRPr="00247DDC" w:rsidRDefault="00DA2724" w:rsidP="00A37EB2">
            <w:pPr>
              <w:spacing w:after="0" w:line="220" w:lineRule="exact"/>
              <w:jc w:val="left"/>
              <w:rPr>
                <w:ins w:id="1966"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5D7833A9" w14:textId="77777777" w:rsidR="00DA2724" w:rsidRPr="00247DDC" w:rsidRDefault="00DA2724" w:rsidP="00A37EB2">
            <w:pPr>
              <w:spacing w:after="0" w:line="220" w:lineRule="exact"/>
              <w:jc w:val="left"/>
              <w:rPr>
                <w:ins w:id="1967"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6762B38F" w14:textId="77777777" w:rsidR="00DA2724" w:rsidRPr="00247DDC" w:rsidRDefault="00DA2724" w:rsidP="00A37EB2">
            <w:pPr>
              <w:spacing w:after="0" w:line="220" w:lineRule="exact"/>
              <w:jc w:val="left"/>
              <w:rPr>
                <w:ins w:id="1968"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508F6019" w14:textId="77777777" w:rsidR="00DA2724" w:rsidRPr="00247DDC" w:rsidRDefault="00DA2724" w:rsidP="00A37EB2">
            <w:pPr>
              <w:spacing w:after="0" w:line="220" w:lineRule="exact"/>
              <w:jc w:val="left"/>
              <w:rPr>
                <w:ins w:id="1969" w:author="Dimitri Podborski" w:date="2024-12-22T10:07:00Z" w16du:dateUtc="2024-12-22T18:07:00Z"/>
                <w:rFonts w:ascii="Courier New" w:hAnsi="Courier New" w:cs="Courier New"/>
                <w:noProof/>
                <w:szCs w:val="20"/>
                <w:lang w:eastAsia="ja-JP"/>
              </w:rPr>
            </w:pPr>
            <w:ins w:id="1970" w:author="Dimitri Podborski" w:date="2024-12-22T10:07:00Z" w16du:dateUtc="2024-12-22T18:07:00Z">
              <w:r w:rsidRPr="00247DDC">
                <w:rPr>
                  <w:rFonts w:ascii="Courier New" w:hAnsi="Courier New" w:cs="Courier New"/>
                  <w:noProof/>
                  <w:szCs w:val="20"/>
                  <w:lang w:eastAsia="ja-JP"/>
                </w:rPr>
                <w:t>co64</w:t>
              </w:r>
            </w:ins>
          </w:p>
        </w:tc>
        <w:tc>
          <w:tcPr>
            <w:tcW w:w="681" w:type="dxa"/>
            <w:shd w:val="clear" w:color="auto" w:fill="FFFF00"/>
          </w:tcPr>
          <w:p w14:paraId="27666F2F" w14:textId="77777777" w:rsidR="00DA2724" w:rsidRPr="00C717A1" w:rsidRDefault="00DA2724" w:rsidP="00A37EB2">
            <w:pPr>
              <w:keepNext/>
              <w:spacing w:after="0" w:line="220" w:lineRule="exact"/>
              <w:jc w:val="left"/>
              <w:rPr>
                <w:ins w:id="1971"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1FC41839" w14:textId="77777777" w:rsidR="00DA2724" w:rsidRPr="00247DDC" w:rsidRDefault="00DA2724" w:rsidP="00A37EB2">
            <w:pPr>
              <w:spacing w:after="0" w:line="220" w:lineRule="exact"/>
              <w:jc w:val="left"/>
              <w:rPr>
                <w:ins w:id="1972" w:author="Dimitri Podborski" w:date="2024-12-22T10:07:00Z" w16du:dateUtc="2024-12-22T18:07:00Z"/>
                <w:rFonts w:eastAsia="Arial"/>
                <w:iCs/>
                <w:noProof/>
                <w:color w:val="000000"/>
                <w:sz w:val="18"/>
                <w:szCs w:val="20"/>
                <w:lang w:eastAsia="ja-JP" w:bidi="x-none"/>
              </w:rPr>
            </w:pPr>
            <w:ins w:id="1973" w:author="Dimitri Podborski" w:date="2024-12-22T10:07:00Z" w16du:dateUtc="2024-12-22T18:07:00Z">
              <w:r w:rsidRPr="00247DDC">
                <w:rPr>
                  <w:rFonts w:eastAsia="Arial"/>
                  <w:iCs/>
                  <w:noProof/>
                  <w:color w:val="000000"/>
                  <w:sz w:val="18"/>
                  <w:szCs w:val="20"/>
                  <w:lang w:eastAsia="ja-JP" w:bidi="x-none"/>
                </w:rPr>
                <w:t>0</w:t>
              </w:r>
            </w:ins>
          </w:p>
        </w:tc>
        <w:tc>
          <w:tcPr>
            <w:tcW w:w="4677" w:type="dxa"/>
          </w:tcPr>
          <w:p w14:paraId="40E1F462" w14:textId="77777777" w:rsidR="00DA2724" w:rsidRPr="00247DDC" w:rsidRDefault="00DA2724" w:rsidP="00A37EB2">
            <w:pPr>
              <w:spacing w:after="0" w:line="220" w:lineRule="exact"/>
              <w:jc w:val="left"/>
              <w:rPr>
                <w:ins w:id="1974" w:author="Dimitri Podborski" w:date="2024-12-22T10:07:00Z" w16du:dateUtc="2024-12-22T18:07:00Z"/>
                <w:rFonts w:eastAsia="Arial"/>
                <w:i/>
                <w:noProof/>
                <w:color w:val="000000"/>
                <w:sz w:val="18"/>
                <w:szCs w:val="20"/>
                <w:lang w:val="en-CA" w:eastAsia="ja-JP" w:bidi="x-none"/>
              </w:rPr>
            </w:pPr>
            <w:ins w:id="1975" w:author="Dimitri Podborski" w:date="2024-12-22T10:07:00Z" w16du:dateUtc="2024-12-22T18:07:00Z">
              <w:r w:rsidRPr="00247DDC">
                <w:rPr>
                  <w:rFonts w:eastAsia="Arial"/>
                  <w:i/>
                  <w:noProof/>
                  <w:color w:val="000000"/>
                  <w:sz w:val="18"/>
                  <w:szCs w:val="20"/>
                  <w:lang w:eastAsia="ja-JP" w:bidi="x-none"/>
                </w:rPr>
                <w:t>64-bit chunk offset</w:t>
              </w:r>
            </w:ins>
          </w:p>
        </w:tc>
      </w:tr>
      <w:tr w:rsidR="00DA2724" w:rsidRPr="00247DDC" w14:paraId="330315AF" w14:textId="77777777" w:rsidTr="00A37EB2">
        <w:trPr>
          <w:jc w:val="center"/>
          <w:ins w:id="1976" w:author="Dimitri Podborski" w:date="2024-12-22T10:07:00Z" w16du:dateUtc="2024-12-22T18:07:00Z"/>
        </w:trPr>
        <w:tc>
          <w:tcPr>
            <w:tcW w:w="607" w:type="dxa"/>
          </w:tcPr>
          <w:p w14:paraId="5B769D66" w14:textId="77777777" w:rsidR="00DA2724" w:rsidRPr="00247DDC" w:rsidRDefault="00DA2724" w:rsidP="00A37EB2">
            <w:pPr>
              <w:spacing w:after="0" w:line="220" w:lineRule="exact"/>
              <w:jc w:val="left"/>
              <w:rPr>
                <w:ins w:id="1977"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70813DA6" w14:textId="77777777" w:rsidR="00DA2724" w:rsidRPr="00247DDC" w:rsidRDefault="00DA2724" w:rsidP="00A37EB2">
            <w:pPr>
              <w:spacing w:after="0" w:line="220" w:lineRule="exact"/>
              <w:jc w:val="left"/>
              <w:rPr>
                <w:ins w:id="1978"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29270337" w14:textId="77777777" w:rsidR="00DA2724" w:rsidRPr="00247DDC" w:rsidRDefault="00DA2724" w:rsidP="00A37EB2">
            <w:pPr>
              <w:spacing w:after="0" w:line="220" w:lineRule="exact"/>
              <w:jc w:val="left"/>
              <w:rPr>
                <w:ins w:id="1979"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58B31CD6" w14:textId="77777777" w:rsidR="00DA2724" w:rsidRPr="00247DDC" w:rsidRDefault="00DA2724" w:rsidP="00A37EB2">
            <w:pPr>
              <w:spacing w:after="0" w:line="220" w:lineRule="exact"/>
              <w:jc w:val="left"/>
              <w:rPr>
                <w:ins w:id="1980"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6A661EFF" w14:textId="77777777" w:rsidR="00DA2724" w:rsidRPr="00247DDC" w:rsidRDefault="00DA2724" w:rsidP="00A37EB2">
            <w:pPr>
              <w:spacing w:after="0" w:line="220" w:lineRule="exact"/>
              <w:jc w:val="left"/>
              <w:rPr>
                <w:ins w:id="1981"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6AC013FF" w14:textId="77777777" w:rsidR="00DA2724" w:rsidRPr="00247DDC" w:rsidRDefault="00DA2724" w:rsidP="00A37EB2">
            <w:pPr>
              <w:spacing w:after="0" w:line="220" w:lineRule="exact"/>
              <w:jc w:val="left"/>
              <w:rPr>
                <w:ins w:id="1982" w:author="Dimitri Podborski" w:date="2024-12-22T10:07:00Z" w16du:dateUtc="2024-12-22T18:07:00Z"/>
                <w:rFonts w:ascii="Courier New" w:hAnsi="Courier New" w:cs="Courier New"/>
                <w:noProof/>
                <w:szCs w:val="20"/>
                <w:lang w:eastAsia="ja-JP"/>
              </w:rPr>
            </w:pPr>
            <w:ins w:id="1983" w:author="Dimitri Podborski" w:date="2024-12-22T10:07:00Z" w16du:dateUtc="2024-12-22T18:07:00Z">
              <w:r w:rsidRPr="00247DDC">
                <w:rPr>
                  <w:rFonts w:ascii="Courier New" w:hAnsi="Courier New" w:cs="Courier New"/>
                  <w:noProof/>
                  <w:szCs w:val="20"/>
                  <w:lang w:eastAsia="ja-JP"/>
                </w:rPr>
                <w:t>stsh</w:t>
              </w:r>
            </w:ins>
          </w:p>
        </w:tc>
        <w:tc>
          <w:tcPr>
            <w:tcW w:w="681" w:type="dxa"/>
            <w:shd w:val="clear" w:color="auto" w:fill="FFFF00"/>
          </w:tcPr>
          <w:p w14:paraId="65CC0509" w14:textId="77777777" w:rsidR="00DA2724" w:rsidRPr="00C717A1" w:rsidRDefault="00DA2724" w:rsidP="00A37EB2">
            <w:pPr>
              <w:keepNext/>
              <w:spacing w:after="0" w:line="220" w:lineRule="exact"/>
              <w:jc w:val="left"/>
              <w:rPr>
                <w:ins w:id="1984"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5EEA1D95" w14:textId="77777777" w:rsidR="00DA2724" w:rsidRPr="00247DDC" w:rsidRDefault="00DA2724" w:rsidP="00A37EB2">
            <w:pPr>
              <w:spacing w:after="0" w:line="220" w:lineRule="exact"/>
              <w:jc w:val="left"/>
              <w:rPr>
                <w:ins w:id="1985" w:author="Dimitri Podborski" w:date="2024-12-22T10:07:00Z" w16du:dateUtc="2024-12-22T18:07:00Z"/>
                <w:rFonts w:eastAsia="Arial"/>
                <w:iCs/>
                <w:noProof/>
                <w:color w:val="000000"/>
                <w:sz w:val="18"/>
                <w:szCs w:val="20"/>
                <w:lang w:eastAsia="ja-JP" w:bidi="x-none"/>
              </w:rPr>
            </w:pPr>
            <w:ins w:id="1986" w:author="Dimitri Podborski" w:date="2024-12-22T10:07:00Z" w16du:dateUtc="2024-12-22T18:07:00Z">
              <w:r w:rsidRPr="00247DDC">
                <w:rPr>
                  <w:rFonts w:eastAsia="Arial"/>
                  <w:iCs/>
                  <w:noProof/>
                  <w:color w:val="000000"/>
                  <w:sz w:val="18"/>
                  <w:szCs w:val="20"/>
                  <w:lang w:eastAsia="ja-JP" w:bidi="x-none"/>
                </w:rPr>
                <w:t>0</w:t>
              </w:r>
            </w:ins>
          </w:p>
        </w:tc>
        <w:tc>
          <w:tcPr>
            <w:tcW w:w="4677" w:type="dxa"/>
          </w:tcPr>
          <w:p w14:paraId="567DCBDF" w14:textId="77777777" w:rsidR="00DA2724" w:rsidRPr="00247DDC" w:rsidRDefault="00DA2724" w:rsidP="00A37EB2">
            <w:pPr>
              <w:spacing w:after="0" w:line="220" w:lineRule="exact"/>
              <w:jc w:val="left"/>
              <w:rPr>
                <w:ins w:id="1987" w:author="Dimitri Podborski" w:date="2024-12-22T10:07:00Z" w16du:dateUtc="2024-12-22T18:07:00Z"/>
                <w:rFonts w:eastAsia="Arial"/>
                <w:i/>
                <w:noProof/>
                <w:color w:val="000000"/>
                <w:sz w:val="18"/>
                <w:szCs w:val="20"/>
                <w:lang w:val="en-CA" w:eastAsia="ja-JP" w:bidi="x-none"/>
              </w:rPr>
            </w:pPr>
            <w:ins w:id="1988" w:author="Dimitri Podborski" w:date="2024-12-22T10:07:00Z" w16du:dateUtc="2024-12-22T18:07:00Z">
              <w:r w:rsidRPr="00247DDC">
                <w:rPr>
                  <w:rFonts w:eastAsia="Arial"/>
                  <w:i/>
                  <w:noProof/>
                  <w:color w:val="000000"/>
                  <w:sz w:val="18"/>
                  <w:szCs w:val="20"/>
                  <w:lang w:eastAsia="ja-JP" w:bidi="x-none"/>
                </w:rPr>
                <w:t>shadow sync</w:t>
              </w:r>
            </w:ins>
          </w:p>
        </w:tc>
      </w:tr>
      <w:tr w:rsidR="00DA2724" w:rsidRPr="00247DDC" w14:paraId="36B48CB7" w14:textId="77777777" w:rsidTr="00A37EB2">
        <w:trPr>
          <w:jc w:val="center"/>
          <w:ins w:id="1989" w:author="Dimitri Podborski" w:date="2024-12-22T10:07:00Z" w16du:dateUtc="2024-12-22T18:07:00Z"/>
        </w:trPr>
        <w:tc>
          <w:tcPr>
            <w:tcW w:w="607" w:type="dxa"/>
            <w:tcBorders>
              <w:top w:val="single" w:sz="4" w:space="0" w:color="auto"/>
              <w:left w:val="single" w:sz="4" w:space="0" w:color="auto"/>
              <w:bottom w:val="single" w:sz="4" w:space="0" w:color="auto"/>
              <w:right w:val="single" w:sz="4" w:space="0" w:color="auto"/>
            </w:tcBorders>
          </w:tcPr>
          <w:p w14:paraId="1863B517" w14:textId="77777777" w:rsidR="00DA2724" w:rsidRPr="00247DDC" w:rsidRDefault="00DA2724" w:rsidP="00A37EB2">
            <w:pPr>
              <w:spacing w:after="0" w:line="220" w:lineRule="exact"/>
              <w:jc w:val="left"/>
              <w:rPr>
                <w:ins w:id="1990"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4426F704" w14:textId="77777777" w:rsidR="00DA2724" w:rsidRPr="00247DDC" w:rsidRDefault="00DA2724" w:rsidP="00A37EB2">
            <w:pPr>
              <w:spacing w:after="0" w:line="220" w:lineRule="exact"/>
              <w:jc w:val="left"/>
              <w:rPr>
                <w:ins w:id="1991"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5DF2F1E" w14:textId="77777777" w:rsidR="00DA2724" w:rsidRPr="00247DDC" w:rsidRDefault="00DA2724" w:rsidP="00A37EB2">
            <w:pPr>
              <w:spacing w:after="0" w:line="220" w:lineRule="exact"/>
              <w:jc w:val="left"/>
              <w:rPr>
                <w:ins w:id="1992"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E1F637E" w14:textId="77777777" w:rsidR="00DA2724" w:rsidRPr="00247DDC" w:rsidRDefault="00DA2724" w:rsidP="00A37EB2">
            <w:pPr>
              <w:spacing w:after="0" w:line="220" w:lineRule="exact"/>
              <w:jc w:val="left"/>
              <w:rPr>
                <w:ins w:id="1993"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538D190" w14:textId="77777777" w:rsidR="00DA2724" w:rsidRPr="00247DDC" w:rsidRDefault="00DA2724" w:rsidP="00A37EB2">
            <w:pPr>
              <w:spacing w:after="0" w:line="220" w:lineRule="exact"/>
              <w:jc w:val="left"/>
              <w:rPr>
                <w:ins w:id="1994"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3FCC2D4C" w14:textId="77777777" w:rsidR="00DA2724" w:rsidRPr="00247DDC" w:rsidRDefault="00DA2724" w:rsidP="00A37EB2">
            <w:pPr>
              <w:spacing w:after="0" w:line="220" w:lineRule="exact"/>
              <w:jc w:val="left"/>
              <w:rPr>
                <w:ins w:id="1995" w:author="Dimitri Podborski" w:date="2024-12-22T10:07:00Z" w16du:dateUtc="2024-12-22T18:07:00Z"/>
                <w:rFonts w:ascii="Courier New" w:hAnsi="Courier New" w:cs="Courier New"/>
                <w:noProof/>
                <w:szCs w:val="20"/>
                <w:lang w:eastAsia="ja-JP"/>
              </w:rPr>
            </w:pPr>
            <w:ins w:id="1996" w:author="Dimitri Podborski" w:date="2024-12-22T10:07:00Z" w16du:dateUtc="2024-12-22T18:07:00Z">
              <w:r w:rsidRPr="00247DDC">
                <w:rPr>
                  <w:rFonts w:ascii="Courier New" w:hAnsi="Courier New" w:cs="Courier New"/>
                  <w:noProof/>
                  <w:szCs w:val="20"/>
                  <w:lang w:eastAsia="ja-JP"/>
                </w:rPr>
                <w:t>padb</w:t>
              </w:r>
            </w:ins>
          </w:p>
        </w:tc>
        <w:tc>
          <w:tcPr>
            <w:tcW w:w="681" w:type="dxa"/>
            <w:tcBorders>
              <w:top w:val="single" w:sz="4" w:space="0" w:color="auto"/>
              <w:left w:val="single" w:sz="4" w:space="0" w:color="auto"/>
              <w:bottom w:val="single" w:sz="4" w:space="0" w:color="auto"/>
              <w:right w:val="single" w:sz="4" w:space="0" w:color="auto"/>
            </w:tcBorders>
            <w:shd w:val="clear" w:color="auto" w:fill="FFFF00"/>
          </w:tcPr>
          <w:p w14:paraId="16F287FD" w14:textId="77777777" w:rsidR="00DA2724" w:rsidRPr="00C717A1" w:rsidRDefault="00DA2724" w:rsidP="00A37EB2">
            <w:pPr>
              <w:keepNext/>
              <w:spacing w:after="0" w:line="220" w:lineRule="exact"/>
              <w:jc w:val="left"/>
              <w:rPr>
                <w:ins w:id="1997" w:author="Dimitri Podborski" w:date="2024-12-22T10:07:00Z" w16du:dateUtc="2024-12-22T18:07:00Z"/>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FFFF00"/>
          </w:tcPr>
          <w:p w14:paraId="7157C468" w14:textId="77777777" w:rsidR="00DA2724" w:rsidRPr="00247DDC" w:rsidRDefault="00DA2724" w:rsidP="00A37EB2">
            <w:pPr>
              <w:spacing w:after="0" w:line="220" w:lineRule="exact"/>
              <w:jc w:val="left"/>
              <w:rPr>
                <w:ins w:id="1998" w:author="Dimitri Podborski" w:date="2024-12-22T10:07:00Z" w16du:dateUtc="2024-12-22T18:07:00Z"/>
                <w:rFonts w:eastAsia="Arial"/>
                <w:iCs/>
                <w:noProof/>
                <w:color w:val="000000"/>
                <w:sz w:val="18"/>
                <w:szCs w:val="20"/>
                <w:lang w:eastAsia="ja-JP" w:bidi="x-none"/>
              </w:rPr>
            </w:pPr>
            <w:ins w:id="1999" w:author="Dimitri Podborski" w:date="2024-12-22T10:07:00Z" w16du:dateUtc="2024-12-22T18:07:00Z">
              <w:r w:rsidRPr="00247DDC">
                <w:rPr>
                  <w:rFonts w:eastAsia="Arial"/>
                  <w:iCs/>
                  <w:noProof/>
                  <w:color w:val="000000"/>
                  <w:sz w:val="18"/>
                  <w:szCs w:val="20"/>
                  <w:lang w:eastAsia="ja-JP" w:bidi="x-none"/>
                </w:rPr>
                <w:t>0</w:t>
              </w:r>
            </w:ins>
          </w:p>
        </w:tc>
        <w:tc>
          <w:tcPr>
            <w:tcW w:w="4677" w:type="dxa"/>
            <w:tcBorders>
              <w:top w:val="single" w:sz="4" w:space="0" w:color="auto"/>
              <w:left w:val="single" w:sz="4" w:space="0" w:color="auto"/>
              <w:bottom w:val="single" w:sz="4" w:space="0" w:color="auto"/>
              <w:right w:val="single" w:sz="4" w:space="0" w:color="auto"/>
            </w:tcBorders>
          </w:tcPr>
          <w:p w14:paraId="4F16BF45" w14:textId="77777777" w:rsidR="00DA2724" w:rsidRPr="00247DDC" w:rsidRDefault="00DA2724" w:rsidP="00A37EB2">
            <w:pPr>
              <w:spacing w:after="0" w:line="220" w:lineRule="exact"/>
              <w:jc w:val="left"/>
              <w:rPr>
                <w:ins w:id="2000" w:author="Dimitri Podborski" w:date="2024-12-22T10:07:00Z" w16du:dateUtc="2024-12-22T18:07:00Z"/>
                <w:rFonts w:eastAsia="Arial"/>
                <w:i/>
                <w:noProof/>
                <w:color w:val="000000"/>
                <w:sz w:val="18"/>
                <w:szCs w:val="20"/>
                <w:lang w:val="en-CA" w:eastAsia="ja-JP" w:bidi="x-none"/>
              </w:rPr>
            </w:pPr>
            <w:ins w:id="2001" w:author="Dimitri Podborski" w:date="2024-12-22T10:07:00Z" w16du:dateUtc="2024-12-22T18:07:00Z">
              <w:r w:rsidRPr="00247DDC">
                <w:rPr>
                  <w:rFonts w:eastAsia="Arial"/>
                  <w:i/>
                  <w:noProof/>
                  <w:color w:val="000000"/>
                  <w:sz w:val="18"/>
                  <w:szCs w:val="20"/>
                  <w:lang w:eastAsia="ja-JP" w:bidi="x-none"/>
                </w:rPr>
                <w:t>sample padding bits</w:t>
              </w:r>
            </w:ins>
          </w:p>
        </w:tc>
      </w:tr>
      <w:tr w:rsidR="00DA2724" w:rsidRPr="00247DDC" w14:paraId="2B97CC68" w14:textId="77777777" w:rsidTr="00A37EB2">
        <w:trPr>
          <w:jc w:val="center"/>
          <w:ins w:id="2002" w:author="Dimitri Podborski" w:date="2024-12-22T10:07:00Z" w16du:dateUtc="2024-12-22T18:07:00Z"/>
        </w:trPr>
        <w:tc>
          <w:tcPr>
            <w:tcW w:w="607" w:type="dxa"/>
          </w:tcPr>
          <w:p w14:paraId="4787095E" w14:textId="77777777" w:rsidR="00DA2724" w:rsidRPr="00247DDC" w:rsidRDefault="00DA2724" w:rsidP="00A37EB2">
            <w:pPr>
              <w:spacing w:after="0" w:line="220" w:lineRule="exact"/>
              <w:jc w:val="left"/>
              <w:rPr>
                <w:ins w:id="2003"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227F4087" w14:textId="77777777" w:rsidR="00DA2724" w:rsidRPr="00247DDC" w:rsidRDefault="00DA2724" w:rsidP="00A37EB2">
            <w:pPr>
              <w:spacing w:after="0" w:line="220" w:lineRule="exact"/>
              <w:jc w:val="left"/>
              <w:rPr>
                <w:ins w:id="2004"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06DB4BAB" w14:textId="77777777" w:rsidR="00DA2724" w:rsidRPr="00247DDC" w:rsidRDefault="00DA2724" w:rsidP="00A37EB2">
            <w:pPr>
              <w:spacing w:after="0" w:line="220" w:lineRule="exact"/>
              <w:jc w:val="left"/>
              <w:rPr>
                <w:ins w:id="2005"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25F2A3AF" w14:textId="77777777" w:rsidR="00DA2724" w:rsidRPr="00247DDC" w:rsidRDefault="00DA2724" w:rsidP="00A37EB2">
            <w:pPr>
              <w:spacing w:after="0" w:line="220" w:lineRule="exact"/>
              <w:jc w:val="left"/>
              <w:rPr>
                <w:ins w:id="2006"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687E2BC4" w14:textId="77777777" w:rsidR="00DA2724" w:rsidRPr="00247DDC" w:rsidRDefault="00DA2724" w:rsidP="00A37EB2">
            <w:pPr>
              <w:spacing w:after="0" w:line="220" w:lineRule="exact"/>
              <w:jc w:val="left"/>
              <w:rPr>
                <w:ins w:id="2007"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Pr>
          <w:p w14:paraId="4B61EB13" w14:textId="77777777" w:rsidR="00DA2724" w:rsidRPr="00247DDC" w:rsidRDefault="00DA2724" w:rsidP="00A37EB2">
            <w:pPr>
              <w:spacing w:after="0" w:line="220" w:lineRule="exact"/>
              <w:jc w:val="left"/>
              <w:rPr>
                <w:ins w:id="2008" w:author="Dimitri Podborski" w:date="2024-12-22T10:07:00Z" w16du:dateUtc="2024-12-22T18:07:00Z"/>
                <w:rFonts w:ascii="Courier New" w:hAnsi="Courier New" w:cs="Courier New"/>
                <w:noProof/>
                <w:szCs w:val="20"/>
                <w:lang w:eastAsia="ja-JP"/>
              </w:rPr>
            </w:pPr>
            <w:ins w:id="2009" w:author="Dimitri Podborski" w:date="2024-12-22T10:07:00Z" w16du:dateUtc="2024-12-22T18:07:00Z">
              <w:r w:rsidRPr="00247DDC">
                <w:rPr>
                  <w:rFonts w:ascii="Courier New" w:hAnsi="Courier New" w:cs="Courier New"/>
                  <w:noProof/>
                  <w:szCs w:val="20"/>
                  <w:lang w:eastAsia="ja-JP"/>
                </w:rPr>
                <w:t>stdp</w:t>
              </w:r>
            </w:ins>
          </w:p>
        </w:tc>
        <w:tc>
          <w:tcPr>
            <w:tcW w:w="681" w:type="dxa"/>
            <w:shd w:val="clear" w:color="auto" w:fill="FFFF00"/>
          </w:tcPr>
          <w:p w14:paraId="06840ED3" w14:textId="77777777" w:rsidR="00DA2724" w:rsidRPr="00C717A1" w:rsidRDefault="00DA2724" w:rsidP="00A37EB2">
            <w:pPr>
              <w:keepNext/>
              <w:spacing w:after="0" w:line="220" w:lineRule="exact"/>
              <w:jc w:val="left"/>
              <w:rPr>
                <w:ins w:id="2010"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13395CBE" w14:textId="77777777" w:rsidR="00DA2724" w:rsidRPr="00247DDC" w:rsidRDefault="00DA2724" w:rsidP="00A37EB2">
            <w:pPr>
              <w:spacing w:after="0" w:line="220" w:lineRule="exact"/>
              <w:jc w:val="left"/>
              <w:rPr>
                <w:ins w:id="2011" w:author="Dimitri Podborski" w:date="2024-12-22T10:07:00Z" w16du:dateUtc="2024-12-22T18:07:00Z"/>
                <w:rFonts w:eastAsia="Arial"/>
                <w:iCs/>
                <w:noProof/>
                <w:color w:val="000000"/>
                <w:sz w:val="18"/>
                <w:szCs w:val="20"/>
                <w:lang w:eastAsia="ja-JP" w:bidi="x-none"/>
              </w:rPr>
            </w:pPr>
            <w:ins w:id="2012" w:author="Dimitri Podborski" w:date="2024-12-22T10:07:00Z" w16du:dateUtc="2024-12-22T18:07:00Z">
              <w:r w:rsidRPr="00247DDC">
                <w:rPr>
                  <w:rFonts w:eastAsia="Arial"/>
                  <w:iCs/>
                  <w:noProof/>
                  <w:color w:val="000000"/>
                  <w:sz w:val="18"/>
                  <w:szCs w:val="20"/>
                  <w:lang w:eastAsia="ja-JP" w:bidi="x-none"/>
                </w:rPr>
                <w:t>0</w:t>
              </w:r>
            </w:ins>
          </w:p>
        </w:tc>
        <w:tc>
          <w:tcPr>
            <w:tcW w:w="4677" w:type="dxa"/>
          </w:tcPr>
          <w:p w14:paraId="1AA79F52" w14:textId="77777777" w:rsidR="00DA2724" w:rsidRPr="00247DDC" w:rsidRDefault="00DA2724" w:rsidP="00A37EB2">
            <w:pPr>
              <w:spacing w:after="0" w:line="220" w:lineRule="exact"/>
              <w:jc w:val="left"/>
              <w:rPr>
                <w:ins w:id="2013" w:author="Dimitri Podborski" w:date="2024-12-22T10:07:00Z" w16du:dateUtc="2024-12-22T18:07:00Z"/>
                <w:rFonts w:eastAsia="Arial"/>
                <w:i/>
                <w:noProof/>
                <w:color w:val="000000"/>
                <w:sz w:val="18"/>
                <w:szCs w:val="20"/>
                <w:lang w:val="en-CA" w:eastAsia="ja-JP" w:bidi="x-none"/>
              </w:rPr>
            </w:pPr>
            <w:ins w:id="2014" w:author="Dimitri Podborski" w:date="2024-12-22T10:07:00Z" w16du:dateUtc="2024-12-22T18:07:00Z">
              <w:r w:rsidRPr="00247DDC">
                <w:rPr>
                  <w:rFonts w:eastAsia="Arial"/>
                  <w:i/>
                  <w:noProof/>
                  <w:color w:val="000000"/>
                  <w:sz w:val="18"/>
                  <w:szCs w:val="20"/>
                  <w:lang w:eastAsia="ja-JP" w:bidi="x-none"/>
                </w:rPr>
                <w:t>degradation priority</w:t>
              </w:r>
            </w:ins>
          </w:p>
        </w:tc>
      </w:tr>
      <w:tr w:rsidR="00DA2724" w:rsidRPr="00247DDC" w14:paraId="1BD3E0E6" w14:textId="77777777" w:rsidTr="00A37EB2">
        <w:trPr>
          <w:jc w:val="center"/>
          <w:ins w:id="2015" w:author="Dimitri Podborski" w:date="2024-12-22T10:07:00Z" w16du:dateUtc="2024-12-22T18:07:00Z"/>
        </w:trPr>
        <w:tc>
          <w:tcPr>
            <w:tcW w:w="607" w:type="dxa"/>
            <w:shd w:val="clear" w:color="auto" w:fill="FFFF00"/>
          </w:tcPr>
          <w:p w14:paraId="79896D6C" w14:textId="77777777" w:rsidR="00DA2724" w:rsidRPr="00247DDC" w:rsidRDefault="00DA2724" w:rsidP="00A37EB2">
            <w:pPr>
              <w:spacing w:after="0" w:line="220" w:lineRule="exact"/>
              <w:jc w:val="left"/>
              <w:rPr>
                <w:ins w:id="2016"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2837B88E" w14:textId="77777777" w:rsidR="00DA2724" w:rsidRPr="00247DDC" w:rsidRDefault="00DA2724" w:rsidP="00A37EB2">
            <w:pPr>
              <w:spacing w:after="0" w:line="220" w:lineRule="exact"/>
              <w:jc w:val="left"/>
              <w:rPr>
                <w:ins w:id="2017"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7CAFDDD9" w14:textId="77777777" w:rsidR="00DA2724" w:rsidRPr="00247DDC" w:rsidRDefault="00DA2724" w:rsidP="00A37EB2">
            <w:pPr>
              <w:spacing w:after="0" w:line="220" w:lineRule="exact"/>
              <w:jc w:val="left"/>
              <w:rPr>
                <w:ins w:id="2018" w:author="Dimitri Podborski" w:date="2024-12-22T10:07:00Z" w16du:dateUtc="2024-12-22T18:07:00Z"/>
                <w:rFonts w:ascii="Courier New" w:eastAsia="Arial" w:hAnsi="Courier New" w:cs="Courier New"/>
                <w:noProof/>
                <w:color w:val="000000"/>
                <w:sz w:val="18"/>
                <w:szCs w:val="20"/>
                <w:lang w:val="en-CA" w:eastAsia="ja-JP" w:bidi="x-none"/>
              </w:rPr>
            </w:pPr>
            <w:ins w:id="2019" w:author="Dimitri Podborski" w:date="2024-12-22T10:07:00Z" w16du:dateUtc="2024-12-22T18:07:00Z">
              <w:r w:rsidRPr="00247DDC">
                <w:rPr>
                  <w:rFonts w:ascii="Courier New" w:eastAsia="Arial" w:hAnsi="Courier New" w:cs="Courier New"/>
                  <w:noProof/>
                  <w:color w:val="000000"/>
                  <w:lang w:val="en-CA" w:eastAsia="ja-JP" w:bidi="x-none"/>
                </w:rPr>
                <w:t>udta</w:t>
              </w:r>
            </w:ins>
          </w:p>
        </w:tc>
        <w:tc>
          <w:tcPr>
            <w:tcW w:w="607" w:type="dxa"/>
            <w:shd w:val="clear" w:color="auto" w:fill="FFFF00"/>
          </w:tcPr>
          <w:p w14:paraId="01DECBDE" w14:textId="77777777" w:rsidR="00DA2724" w:rsidRPr="00247DDC" w:rsidRDefault="00DA2724" w:rsidP="00A37EB2">
            <w:pPr>
              <w:spacing w:after="0" w:line="220" w:lineRule="exact"/>
              <w:jc w:val="left"/>
              <w:rPr>
                <w:ins w:id="2020"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5B3FA4B1" w14:textId="77777777" w:rsidR="00DA2724" w:rsidRPr="00247DDC" w:rsidRDefault="00DA2724" w:rsidP="00A37EB2">
            <w:pPr>
              <w:spacing w:after="0" w:line="220" w:lineRule="exact"/>
              <w:jc w:val="left"/>
              <w:rPr>
                <w:ins w:id="2021"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339DF81D" w14:textId="77777777" w:rsidR="00DA2724" w:rsidRPr="00247DDC" w:rsidRDefault="00DA2724" w:rsidP="00A37EB2">
            <w:pPr>
              <w:spacing w:after="0" w:line="220" w:lineRule="exact"/>
              <w:jc w:val="left"/>
              <w:rPr>
                <w:ins w:id="2022"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4E444AE6" w14:textId="77777777" w:rsidR="00DA2724" w:rsidRPr="00C717A1" w:rsidRDefault="00DA2724" w:rsidP="00A37EB2">
            <w:pPr>
              <w:keepNext/>
              <w:spacing w:after="0" w:line="220" w:lineRule="exact"/>
              <w:jc w:val="left"/>
              <w:rPr>
                <w:ins w:id="2023"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2CFA35A5" w14:textId="77777777" w:rsidR="00DA2724" w:rsidRPr="00247DDC" w:rsidRDefault="00DA2724" w:rsidP="00A37EB2">
            <w:pPr>
              <w:spacing w:after="0" w:line="220" w:lineRule="exact"/>
              <w:jc w:val="left"/>
              <w:rPr>
                <w:ins w:id="2024" w:author="Dimitri Podborski" w:date="2024-12-22T10:07:00Z" w16du:dateUtc="2024-12-22T18:07:00Z"/>
                <w:rFonts w:eastAsia="Arial"/>
                <w:iCs/>
                <w:noProof/>
                <w:color w:val="000000"/>
                <w:sz w:val="18"/>
                <w:szCs w:val="20"/>
                <w:lang w:eastAsia="ja-JP" w:bidi="x-none"/>
              </w:rPr>
            </w:pPr>
            <w:ins w:id="2025" w:author="Dimitri Podborski" w:date="2024-12-22T10:07:00Z" w16du:dateUtc="2024-12-22T18:07:00Z">
              <w:r w:rsidRPr="00247DDC">
                <w:rPr>
                  <w:rFonts w:eastAsia="Arial"/>
                  <w:iCs/>
                  <w:noProof/>
                  <w:color w:val="000000"/>
                  <w:sz w:val="18"/>
                  <w:szCs w:val="20"/>
                  <w:lang w:eastAsia="ja-JP" w:bidi="x-none"/>
                </w:rPr>
                <w:t>-</w:t>
              </w:r>
            </w:ins>
          </w:p>
        </w:tc>
        <w:tc>
          <w:tcPr>
            <w:tcW w:w="4677" w:type="dxa"/>
            <w:shd w:val="clear" w:color="auto" w:fill="FFFF00"/>
          </w:tcPr>
          <w:p w14:paraId="15E8B77D" w14:textId="77777777" w:rsidR="00DA2724" w:rsidRPr="00247DDC" w:rsidRDefault="00DA2724" w:rsidP="00A37EB2">
            <w:pPr>
              <w:spacing w:after="0" w:line="220" w:lineRule="exact"/>
              <w:jc w:val="left"/>
              <w:rPr>
                <w:ins w:id="2026" w:author="Dimitri Podborski" w:date="2024-12-22T10:07:00Z" w16du:dateUtc="2024-12-22T18:07:00Z"/>
                <w:rFonts w:eastAsia="Arial"/>
                <w:i/>
                <w:noProof/>
                <w:color w:val="000000"/>
                <w:sz w:val="18"/>
                <w:szCs w:val="20"/>
                <w:lang w:val="en-CA" w:eastAsia="ja-JP" w:bidi="x-none"/>
              </w:rPr>
            </w:pPr>
            <w:ins w:id="2027" w:author="Dimitri Podborski" w:date="2024-12-22T10:07:00Z" w16du:dateUtc="2024-12-22T18:07:00Z">
              <w:r w:rsidRPr="00247DDC">
                <w:rPr>
                  <w:rFonts w:eastAsia="Arial"/>
                  <w:i/>
                  <w:noProof/>
                  <w:color w:val="000000"/>
                  <w:sz w:val="18"/>
                  <w:szCs w:val="20"/>
                  <w:lang w:eastAsia="ja-JP" w:bidi="x-none"/>
                </w:rPr>
                <w:t>user-data, copyright etc.</w:t>
              </w:r>
            </w:ins>
          </w:p>
        </w:tc>
      </w:tr>
      <w:tr w:rsidR="00DA2724" w:rsidRPr="00247DDC" w14:paraId="34934969" w14:textId="77777777" w:rsidTr="00A37EB2">
        <w:trPr>
          <w:jc w:val="center"/>
          <w:ins w:id="2028" w:author="Dimitri Podborski" w:date="2024-12-22T10:07:00Z" w16du:dateUtc="2024-12-22T18:07:00Z"/>
        </w:trPr>
        <w:tc>
          <w:tcPr>
            <w:tcW w:w="607" w:type="dxa"/>
            <w:tcBorders>
              <w:top w:val="single" w:sz="4" w:space="0" w:color="auto"/>
              <w:left w:val="single" w:sz="4" w:space="0" w:color="auto"/>
              <w:bottom w:val="single" w:sz="4" w:space="0" w:color="auto"/>
              <w:right w:val="single" w:sz="4" w:space="0" w:color="auto"/>
            </w:tcBorders>
          </w:tcPr>
          <w:p w14:paraId="2A678AA8" w14:textId="77777777" w:rsidR="00DA2724" w:rsidRPr="00247DDC" w:rsidRDefault="00DA2724" w:rsidP="00A37EB2">
            <w:pPr>
              <w:spacing w:after="0" w:line="220" w:lineRule="exact"/>
              <w:jc w:val="left"/>
              <w:rPr>
                <w:ins w:id="2029"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613F2439" w14:textId="77777777" w:rsidR="00DA2724" w:rsidRPr="00247DDC" w:rsidRDefault="00DA2724" w:rsidP="00A37EB2">
            <w:pPr>
              <w:spacing w:after="0" w:line="220" w:lineRule="exact"/>
              <w:jc w:val="left"/>
              <w:rPr>
                <w:ins w:id="2030" w:author="Dimitri Podborski" w:date="2024-12-22T10:07:00Z" w16du:dateUtc="2024-12-22T18:07:00Z"/>
                <w:rFonts w:ascii="Courier New" w:eastAsia="Arial" w:hAnsi="Courier New" w:cs="Courier New"/>
                <w:noProof/>
                <w:color w:val="000000"/>
                <w:sz w:val="18"/>
                <w:szCs w:val="20"/>
                <w:lang w:val="en-CA" w:eastAsia="ja-JP" w:bidi="x-none"/>
              </w:rPr>
            </w:pPr>
            <w:ins w:id="2031" w:author="Dimitri Podborski" w:date="2024-12-22T10:07:00Z" w16du:dateUtc="2024-12-22T18:07:00Z">
              <w:r w:rsidRPr="00247DDC">
                <w:rPr>
                  <w:rFonts w:ascii="Courier New" w:hAnsi="Courier New" w:cs="Courier New"/>
                  <w:noProof/>
                  <w:szCs w:val="20"/>
                  <w:lang w:eastAsia="ja-JP"/>
                </w:rPr>
                <w:t>mvex</w:t>
              </w:r>
            </w:ins>
          </w:p>
        </w:tc>
        <w:tc>
          <w:tcPr>
            <w:tcW w:w="607" w:type="dxa"/>
            <w:tcBorders>
              <w:top w:val="single" w:sz="4" w:space="0" w:color="auto"/>
              <w:left w:val="single" w:sz="4" w:space="0" w:color="auto"/>
              <w:bottom w:val="single" w:sz="4" w:space="0" w:color="auto"/>
              <w:right w:val="single" w:sz="4" w:space="0" w:color="auto"/>
            </w:tcBorders>
          </w:tcPr>
          <w:p w14:paraId="4E5D8CB4" w14:textId="77777777" w:rsidR="00DA2724" w:rsidRPr="00247DDC" w:rsidRDefault="00DA2724" w:rsidP="00A37EB2">
            <w:pPr>
              <w:spacing w:after="0" w:line="220" w:lineRule="exact"/>
              <w:jc w:val="left"/>
              <w:rPr>
                <w:ins w:id="2032"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5EBA1BD" w14:textId="77777777" w:rsidR="00DA2724" w:rsidRPr="00247DDC" w:rsidRDefault="00DA2724" w:rsidP="00A37EB2">
            <w:pPr>
              <w:spacing w:after="0" w:line="220" w:lineRule="exact"/>
              <w:jc w:val="left"/>
              <w:rPr>
                <w:ins w:id="2033"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6BA8D362" w14:textId="77777777" w:rsidR="00DA2724" w:rsidRPr="00247DDC" w:rsidRDefault="00DA2724" w:rsidP="00A37EB2">
            <w:pPr>
              <w:spacing w:after="0" w:line="220" w:lineRule="exact"/>
              <w:jc w:val="left"/>
              <w:rPr>
                <w:ins w:id="2034"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46C23CE1" w14:textId="77777777" w:rsidR="00DA2724" w:rsidRPr="00247DDC" w:rsidRDefault="00DA2724" w:rsidP="00A37EB2">
            <w:pPr>
              <w:spacing w:after="0" w:line="220" w:lineRule="exact"/>
              <w:jc w:val="left"/>
              <w:rPr>
                <w:ins w:id="2035" w:author="Dimitri Podborski" w:date="2024-12-22T10:07:00Z" w16du:dateUtc="2024-12-22T18:07:00Z"/>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FFFF00"/>
          </w:tcPr>
          <w:p w14:paraId="24A65B55" w14:textId="77777777" w:rsidR="00DA2724" w:rsidRPr="00C717A1" w:rsidRDefault="00DA2724" w:rsidP="00A37EB2">
            <w:pPr>
              <w:keepNext/>
              <w:spacing w:after="0" w:line="220" w:lineRule="exact"/>
              <w:jc w:val="left"/>
              <w:rPr>
                <w:ins w:id="2036" w:author="Dimitri Podborski" w:date="2024-12-22T10:07:00Z" w16du:dateUtc="2024-12-22T18:07:00Z"/>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FFFF00"/>
          </w:tcPr>
          <w:p w14:paraId="1D0A8C52" w14:textId="77777777" w:rsidR="00DA2724" w:rsidRPr="00247DDC" w:rsidRDefault="00DA2724" w:rsidP="00A37EB2">
            <w:pPr>
              <w:spacing w:after="0" w:line="220" w:lineRule="exact"/>
              <w:jc w:val="left"/>
              <w:rPr>
                <w:ins w:id="2037" w:author="Dimitri Podborski" w:date="2024-12-22T10:07:00Z" w16du:dateUtc="2024-12-22T18:07:00Z"/>
                <w:rFonts w:eastAsia="Arial"/>
                <w:iCs/>
                <w:noProof/>
                <w:color w:val="000000"/>
                <w:sz w:val="18"/>
                <w:szCs w:val="20"/>
                <w:lang w:eastAsia="ja-JP" w:bidi="x-none"/>
              </w:rPr>
            </w:pPr>
            <w:ins w:id="2038" w:author="Dimitri Podborski" w:date="2024-12-22T10:07:00Z" w16du:dateUtc="2024-12-22T18:07:00Z">
              <w:r w:rsidRPr="00247DDC">
                <w:rPr>
                  <w:rFonts w:eastAsia="Arial"/>
                  <w:iCs/>
                  <w:noProof/>
                  <w:color w:val="000000"/>
                  <w:sz w:val="18"/>
                  <w:szCs w:val="20"/>
                  <w:lang w:eastAsia="ja-JP" w:bidi="x-none"/>
                </w:rPr>
                <w:t>-</w:t>
              </w:r>
            </w:ins>
          </w:p>
        </w:tc>
        <w:tc>
          <w:tcPr>
            <w:tcW w:w="4677" w:type="dxa"/>
            <w:tcBorders>
              <w:top w:val="single" w:sz="4" w:space="0" w:color="auto"/>
              <w:left w:val="single" w:sz="4" w:space="0" w:color="auto"/>
              <w:bottom w:val="single" w:sz="4" w:space="0" w:color="auto"/>
              <w:right w:val="single" w:sz="4" w:space="0" w:color="auto"/>
            </w:tcBorders>
          </w:tcPr>
          <w:p w14:paraId="38B5E15C" w14:textId="77777777" w:rsidR="00DA2724" w:rsidRPr="00247DDC" w:rsidRDefault="00DA2724" w:rsidP="00A37EB2">
            <w:pPr>
              <w:spacing w:after="0" w:line="220" w:lineRule="exact"/>
              <w:jc w:val="left"/>
              <w:rPr>
                <w:ins w:id="2039" w:author="Dimitri Podborski" w:date="2024-12-22T10:07:00Z" w16du:dateUtc="2024-12-22T18:07:00Z"/>
                <w:rFonts w:eastAsia="Arial"/>
                <w:i/>
                <w:noProof/>
                <w:color w:val="000000"/>
                <w:sz w:val="18"/>
                <w:szCs w:val="20"/>
                <w:lang w:val="en-CA" w:eastAsia="ja-JP" w:bidi="x-none"/>
              </w:rPr>
            </w:pPr>
            <w:ins w:id="2040" w:author="Dimitri Podborski" w:date="2024-12-22T10:07:00Z" w16du:dateUtc="2024-12-22T18:07:00Z">
              <w:r w:rsidRPr="00247DDC">
                <w:rPr>
                  <w:rFonts w:eastAsia="Arial"/>
                  <w:i/>
                  <w:noProof/>
                  <w:color w:val="000000"/>
                  <w:sz w:val="18"/>
                  <w:szCs w:val="20"/>
                  <w:lang w:eastAsia="ja-JP" w:bidi="x-none"/>
                </w:rPr>
                <w:t>movie extends box</w:t>
              </w:r>
            </w:ins>
          </w:p>
        </w:tc>
      </w:tr>
      <w:tr w:rsidR="00DA2724" w:rsidRPr="00247DDC" w14:paraId="2A105472" w14:textId="77777777" w:rsidTr="00A37EB2">
        <w:trPr>
          <w:jc w:val="center"/>
          <w:ins w:id="2041" w:author="Dimitri Podborski" w:date="2024-12-22T10:07:00Z" w16du:dateUtc="2024-12-22T18:07:00Z"/>
        </w:trPr>
        <w:tc>
          <w:tcPr>
            <w:tcW w:w="607" w:type="dxa"/>
            <w:tcBorders>
              <w:top w:val="single" w:sz="4" w:space="0" w:color="auto"/>
              <w:left w:val="single" w:sz="4" w:space="0" w:color="auto"/>
              <w:bottom w:val="single" w:sz="4" w:space="0" w:color="auto"/>
              <w:right w:val="single" w:sz="4" w:space="0" w:color="auto"/>
            </w:tcBorders>
          </w:tcPr>
          <w:p w14:paraId="11740376" w14:textId="77777777" w:rsidR="00DA2724" w:rsidRPr="00247DDC" w:rsidRDefault="00DA2724" w:rsidP="00A37EB2">
            <w:pPr>
              <w:spacing w:after="0" w:line="220" w:lineRule="exact"/>
              <w:jc w:val="left"/>
              <w:rPr>
                <w:ins w:id="2042"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AB56FD4" w14:textId="77777777" w:rsidR="00DA2724" w:rsidRPr="00247DDC" w:rsidRDefault="00DA2724" w:rsidP="00A37EB2">
            <w:pPr>
              <w:spacing w:after="0" w:line="220" w:lineRule="exact"/>
              <w:jc w:val="left"/>
              <w:rPr>
                <w:ins w:id="2043"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0D8FE712" w14:textId="77777777" w:rsidR="00DA2724" w:rsidRPr="00247DDC" w:rsidRDefault="00DA2724" w:rsidP="00A37EB2">
            <w:pPr>
              <w:spacing w:after="0" w:line="220" w:lineRule="exact"/>
              <w:jc w:val="left"/>
              <w:rPr>
                <w:ins w:id="2044" w:author="Dimitri Podborski" w:date="2024-12-22T10:07:00Z" w16du:dateUtc="2024-12-22T18:07:00Z"/>
                <w:rFonts w:ascii="Courier New" w:eastAsia="Arial" w:hAnsi="Courier New" w:cs="Courier New"/>
                <w:noProof/>
                <w:color w:val="000000"/>
                <w:sz w:val="18"/>
                <w:szCs w:val="20"/>
                <w:lang w:val="en-CA" w:eastAsia="ja-JP" w:bidi="x-none"/>
              </w:rPr>
            </w:pPr>
            <w:ins w:id="2045" w:author="Dimitri Podborski" w:date="2024-12-22T10:07:00Z" w16du:dateUtc="2024-12-22T18:07:00Z">
              <w:r w:rsidRPr="00247DDC">
                <w:rPr>
                  <w:rFonts w:ascii="Courier New" w:hAnsi="Courier New" w:cs="Courier New"/>
                  <w:noProof/>
                  <w:szCs w:val="20"/>
                  <w:lang w:eastAsia="ja-JP"/>
                </w:rPr>
                <w:t>mehd</w:t>
              </w:r>
            </w:ins>
          </w:p>
        </w:tc>
        <w:tc>
          <w:tcPr>
            <w:tcW w:w="607" w:type="dxa"/>
            <w:tcBorders>
              <w:top w:val="single" w:sz="4" w:space="0" w:color="auto"/>
              <w:left w:val="single" w:sz="4" w:space="0" w:color="auto"/>
              <w:bottom w:val="single" w:sz="4" w:space="0" w:color="auto"/>
              <w:right w:val="single" w:sz="4" w:space="0" w:color="auto"/>
            </w:tcBorders>
          </w:tcPr>
          <w:p w14:paraId="64A042DA" w14:textId="77777777" w:rsidR="00DA2724" w:rsidRPr="00247DDC" w:rsidRDefault="00DA2724" w:rsidP="00A37EB2">
            <w:pPr>
              <w:spacing w:after="0" w:line="220" w:lineRule="exact"/>
              <w:jc w:val="left"/>
              <w:rPr>
                <w:ins w:id="2046"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3319091" w14:textId="77777777" w:rsidR="00DA2724" w:rsidRPr="00247DDC" w:rsidRDefault="00DA2724" w:rsidP="00A37EB2">
            <w:pPr>
              <w:spacing w:after="0" w:line="220" w:lineRule="exact"/>
              <w:jc w:val="left"/>
              <w:rPr>
                <w:ins w:id="2047"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4F83EFAE" w14:textId="77777777" w:rsidR="00DA2724" w:rsidRPr="00247DDC" w:rsidRDefault="00DA2724" w:rsidP="00A37EB2">
            <w:pPr>
              <w:spacing w:after="0" w:line="220" w:lineRule="exact"/>
              <w:jc w:val="left"/>
              <w:rPr>
                <w:ins w:id="2048" w:author="Dimitri Podborski" w:date="2024-12-22T10:07:00Z" w16du:dateUtc="2024-12-22T18:07:00Z"/>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FFFF00"/>
          </w:tcPr>
          <w:p w14:paraId="138EBA5C" w14:textId="77777777" w:rsidR="00DA2724" w:rsidRPr="00C717A1" w:rsidRDefault="00DA2724" w:rsidP="00A37EB2">
            <w:pPr>
              <w:keepNext/>
              <w:spacing w:after="0" w:line="220" w:lineRule="exact"/>
              <w:jc w:val="left"/>
              <w:rPr>
                <w:ins w:id="2049" w:author="Dimitri Podborski" w:date="2024-12-22T10:07:00Z" w16du:dateUtc="2024-12-22T18:07:00Z"/>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FFFF00"/>
          </w:tcPr>
          <w:p w14:paraId="65900E39" w14:textId="77777777" w:rsidR="00DA2724" w:rsidRPr="00247DDC" w:rsidRDefault="00DA2724" w:rsidP="00A37EB2">
            <w:pPr>
              <w:spacing w:after="0" w:line="220" w:lineRule="exact"/>
              <w:jc w:val="left"/>
              <w:rPr>
                <w:ins w:id="2050" w:author="Dimitri Podborski" w:date="2024-12-22T10:07:00Z" w16du:dateUtc="2024-12-22T18:07:00Z"/>
                <w:rFonts w:eastAsia="Arial"/>
                <w:iCs/>
                <w:noProof/>
                <w:color w:val="000000"/>
                <w:sz w:val="18"/>
                <w:szCs w:val="20"/>
                <w:lang w:eastAsia="ja-JP" w:bidi="x-none"/>
              </w:rPr>
            </w:pPr>
            <w:ins w:id="2051" w:author="Dimitri Podborski" w:date="2024-12-22T10:07:00Z" w16du:dateUtc="2024-12-22T18:07:00Z">
              <w:r w:rsidRPr="00247DDC">
                <w:rPr>
                  <w:rFonts w:eastAsia="Arial"/>
                  <w:iCs/>
                  <w:noProof/>
                  <w:color w:val="000000"/>
                  <w:sz w:val="18"/>
                  <w:szCs w:val="20"/>
                  <w:lang w:eastAsia="ja-JP" w:bidi="x-none"/>
                </w:rPr>
                <w:t>0, 1</w:t>
              </w:r>
            </w:ins>
          </w:p>
        </w:tc>
        <w:tc>
          <w:tcPr>
            <w:tcW w:w="4677" w:type="dxa"/>
            <w:tcBorders>
              <w:top w:val="single" w:sz="4" w:space="0" w:color="auto"/>
              <w:left w:val="single" w:sz="4" w:space="0" w:color="auto"/>
              <w:bottom w:val="single" w:sz="4" w:space="0" w:color="auto"/>
              <w:right w:val="single" w:sz="4" w:space="0" w:color="auto"/>
            </w:tcBorders>
          </w:tcPr>
          <w:p w14:paraId="627E8064" w14:textId="77777777" w:rsidR="00DA2724" w:rsidRPr="00247DDC" w:rsidRDefault="00DA2724" w:rsidP="00A37EB2">
            <w:pPr>
              <w:spacing w:after="0" w:line="220" w:lineRule="exact"/>
              <w:jc w:val="left"/>
              <w:rPr>
                <w:ins w:id="2052" w:author="Dimitri Podborski" w:date="2024-12-22T10:07:00Z" w16du:dateUtc="2024-12-22T18:07:00Z"/>
                <w:rFonts w:eastAsia="Arial"/>
                <w:i/>
                <w:noProof/>
                <w:color w:val="000000"/>
                <w:sz w:val="18"/>
                <w:szCs w:val="20"/>
                <w:lang w:val="en-CA" w:eastAsia="ja-JP" w:bidi="x-none"/>
              </w:rPr>
            </w:pPr>
            <w:ins w:id="2053" w:author="Dimitri Podborski" w:date="2024-12-22T10:07:00Z" w16du:dateUtc="2024-12-22T18:07:00Z">
              <w:r w:rsidRPr="00247DDC">
                <w:rPr>
                  <w:rFonts w:eastAsia="Arial"/>
                  <w:i/>
                  <w:noProof/>
                  <w:color w:val="000000"/>
                  <w:sz w:val="18"/>
                  <w:szCs w:val="20"/>
                  <w:lang w:eastAsia="ja-JP" w:bidi="x-none"/>
                </w:rPr>
                <w:t>movie extends header box</w:t>
              </w:r>
            </w:ins>
          </w:p>
        </w:tc>
      </w:tr>
      <w:tr w:rsidR="00DA2724" w:rsidRPr="00247DDC" w14:paraId="000C7456" w14:textId="77777777" w:rsidTr="00A37EB2">
        <w:trPr>
          <w:jc w:val="center"/>
          <w:ins w:id="2054" w:author="Dimitri Podborski" w:date="2024-12-22T10:07:00Z" w16du:dateUtc="2024-12-22T18:07:00Z"/>
        </w:trPr>
        <w:tc>
          <w:tcPr>
            <w:tcW w:w="607" w:type="dxa"/>
            <w:tcBorders>
              <w:top w:val="single" w:sz="4" w:space="0" w:color="auto"/>
              <w:left w:val="single" w:sz="4" w:space="0" w:color="auto"/>
              <w:bottom w:val="single" w:sz="4" w:space="0" w:color="auto"/>
              <w:right w:val="single" w:sz="4" w:space="0" w:color="auto"/>
            </w:tcBorders>
          </w:tcPr>
          <w:p w14:paraId="4F846444" w14:textId="77777777" w:rsidR="00DA2724" w:rsidRPr="00247DDC" w:rsidRDefault="00DA2724" w:rsidP="00A37EB2">
            <w:pPr>
              <w:spacing w:after="0" w:line="220" w:lineRule="exact"/>
              <w:jc w:val="left"/>
              <w:rPr>
                <w:ins w:id="2055"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5077027" w14:textId="77777777" w:rsidR="00DA2724" w:rsidRPr="00247DDC" w:rsidRDefault="00DA2724" w:rsidP="00A37EB2">
            <w:pPr>
              <w:spacing w:after="0" w:line="220" w:lineRule="exact"/>
              <w:jc w:val="left"/>
              <w:rPr>
                <w:ins w:id="2056"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9664DC7" w14:textId="77777777" w:rsidR="00DA2724" w:rsidRPr="00247DDC" w:rsidRDefault="00DA2724" w:rsidP="00A37EB2">
            <w:pPr>
              <w:spacing w:after="0" w:line="220" w:lineRule="exact"/>
              <w:jc w:val="left"/>
              <w:rPr>
                <w:ins w:id="2057" w:author="Dimitri Podborski" w:date="2024-12-22T10:07:00Z" w16du:dateUtc="2024-12-22T18:07:00Z"/>
                <w:rFonts w:ascii="Courier New" w:eastAsia="Arial" w:hAnsi="Courier New" w:cs="Courier New"/>
                <w:noProof/>
                <w:color w:val="000000"/>
                <w:sz w:val="18"/>
                <w:szCs w:val="20"/>
                <w:lang w:val="en-CA" w:eastAsia="ja-JP" w:bidi="x-none"/>
              </w:rPr>
            </w:pPr>
            <w:ins w:id="2058" w:author="Dimitri Podborski" w:date="2024-12-22T10:07:00Z" w16du:dateUtc="2024-12-22T18:07:00Z">
              <w:r w:rsidRPr="00247DDC">
                <w:rPr>
                  <w:rFonts w:ascii="Courier New" w:hAnsi="Courier New" w:cs="Courier New"/>
                  <w:noProof/>
                  <w:szCs w:val="20"/>
                  <w:lang w:eastAsia="ja-JP"/>
                </w:rPr>
                <w:t>trex</w:t>
              </w:r>
            </w:ins>
          </w:p>
        </w:tc>
        <w:tc>
          <w:tcPr>
            <w:tcW w:w="607" w:type="dxa"/>
            <w:tcBorders>
              <w:top w:val="single" w:sz="4" w:space="0" w:color="auto"/>
              <w:left w:val="single" w:sz="4" w:space="0" w:color="auto"/>
              <w:bottom w:val="single" w:sz="4" w:space="0" w:color="auto"/>
              <w:right w:val="single" w:sz="4" w:space="0" w:color="auto"/>
            </w:tcBorders>
          </w:tcPr>
          <w:p w14:paraId="54C29B51" w14:textId="77777777" w:rsidR="00DA2724" w:rsidRPr="00247DDC" w:rsidRDefault="00DA2724" w:rsidP="00A37EB2">
            <w:pPr>
              <w:spacing w:after="0" w:line="220" w:lineRule="exact"/>
              <w:jc w:val="left"/>
              <w:rPr>
                <w:ins w:id="2059"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48CD4BF7" w14:textId="77777777" w:rsidR="00DA2724" w:rsidRPr="00247DDC" w:rsidRDefault="00DA2724" w:rsidP="00A37EB2">
            <w:pPr>
              <w:spacing w:after="0" w:line="220" w:lineRule="exact"/>
              <w:jc w:val="left"/>
              <w:rPr>
                <w:ins w:id="2060"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06E81EE5" w14:textId="77777777" w:rsidR="00DA2724" w:rsidRPr="00247DDC" w:rsidRDefault="00DA2724" w:rsidP="00A37EB2">
            <w:pPr>
              <w:spacing w:after="0" w:line="220" w:lineRule="exact"/>
              <w:jc w:val="left"/>
              <w:rPr>
                <w:ins w:id="2061" w:author="Dimitri Podborski" w:date="2024-12-22T10:07:00Z" w16du:dateUtc="2024-12-22T18:07:00Z"/>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FFFF00"/>
          </w:tcPr>
          <w:p w14:paraId="11F5FAB4" w14:textId="77777777" w:rsidR="00DA2724" w:rsidRPr="00C717A1" w:rsidRDefault="00DA2724" w:rsidP="00A37EB2">
            <w:pPr>
              <w:keepNext/>
              <w:spacing w:after="0" w:line="220" w:lineRule="exact"/>
              <w:jc w:val="left"/>
              <w:rPr>
                <w:ins w:id="2062" w:author="Dimitri Podborski" w:date="2024-12-22T10:07:00Z" w16du:dateUtc="2024-12-22T18:07:00Z"/>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FFFF00"/>
          </w:tcPr>
          <w:p w14:paraId="249F981F" w14:textId="77777777" w:rsidR="00DA2724" w:rsidRPr="00247DDC" w:rsidRDefault="00DA2724" w:rsidP="00A37EB2">
            <w:pPr>
              <w:spacing w:after="0" w:line="220" w:lineRule="exact"/>
              <w:jc w:val="left"/>
              <w:rPr>
                <w:ins w:id="2063" w:author="Dimitri Podborski" w:date="2024-12-22T10:07:00Z" w16du:dateUtc="2024-12-22T18:07:00Z"/>
                <w:rFonts w:eastAsia="Arial"/>
                <w:iCs/>
                <w:noProof/>
                <w:color w:val="000000"/>
                <w:sz w:val="18"/>
                <w:szCs w:val="20"/>
                <w:lang w:eastAsia="ja-JP" w:bidi="x-none"/>
              </w:rPr>
            </w:pPr>
            <w:ins w:id="2064" w:author="Dimitri Podborski" w:date="2024-12-22T10:07:00Z" w16du:dateUtc="2024-12-22T18:07:00Z">
              <w:r w:rsidRPr="00247DDC">
                <w:rPr>
                  <w:rFonts w:eastAsia="Arial"/>
                  <w:iCs/>
                  <w:noProof/>
                  <w:color w:val="000000"/>
                  <w:sz w:val="18"/>
                  <w:szCs w:val="20"/>
                  <w:lang w:eastAsia="ja-JP" w:bidi="x-none"/>
                </w:rPr>
                <w:t>0</w:t>
              </w:r>
            </w:ins>
          </w:p>
        </w:tc>
        <w:tc>
          <w:tcPr>
            <w:tcW w:w="4677" w:type="dxa"/>
            <w:tcBorders>
              <w:top w:val="single" w:sz="4" w:space="0" w:color="auto"/>
              <w:left w:val="single" w:sz="4" w:space="0" w:color="auto"/>
              <w:bottom w:val="single" w:sz="4" w:space="0" w:color="auto"/>
              <w:right w:val="single" w:sz="4" w:space="0" w:color="auto"/>
            </w:tcBorders>
          </w:tcPr>
          <w:p w14:paraId="199B90BD" w14:textId="77777777" w:rsidR="00DA2724" w:rsidRPr="00247DDC" w:rsidRDefault="00DA2724" w:rsidP="00A37EB2">
            <w:pPr>
              <w:spacing w:after="0" w:line="220" w:lineRule="exact"/>
              <w:jc w:val="left"/>
              <w:rPr>
                <w:ins w:id="2065" w:author="Dimitri Podborski" w:date="2024-12-22T10:07:00Z" w16du:dateUtc="2024-12-22T18:07:00Z"/>
                <w:rFonts w:eastAsia="Arial"/>
                <w:i/>
                <w:noProof/>
                <w:color w:val="000000"/>
                <w:sz w:val="18"/>
                <w:szCs w:val="20"/>
                <w:lang w:val="en-CA" w:eastAsia="ja-JP" w:bidi="x-none"/>
              </w:rPr>
            </w:pPr>
            <w:ins w:id="2066" w:author="Dimitri Podborski" w:date="2024-12-22T10:07:00Z" w16du:dateUtc="2024-12-22T18:07:00Z">
              <w:r w:rsidRPr="00247DDC">
                <w:rPr>
                  <w:rFonts w:eastAsia="Arial"/>
                  <w:i/>
                  <w:noProof/>
                  <w:color w:val="000000"/>
                  <w:sz w:val="18"/>
                  <w:szCs w:val="20"/>
                  <w:lang w:eastAsia="ja-JP" w:bidi="x-none"/>
                </w:rPr>
                <w:t>track extends defaults</w:t>
              </w:r>
            </w:ins>
          </w:p>
        </w:tc>
      </w:tr>
      <w:tr w:rsidR="00DA2724" w:rsidRPr="00247DDC" w14:paraId="427E4F90" w14:textId="77777777" w:rsidTr="00A37EB2">
        <w:trPr>
          <w:jc w:val="center"/>
          <w:ins w:id="2067" w:author="Dimitri Podborski" w:date="2024-12-22T10:07:00Z" w16du:dateUtc="2024-12-22T18:07:00Z"/>
        </w:trPr>
        <w:tc>
          <w:tcPr>
            <w:tcW w:w="607" w:type="dxa"/>
            <w:shd w:val="clear" w:color="auto" w:fill="FFFF00"/>
          </w:tcPr>
          <w:p w14:paraId="78D7BA44" w14:textId="77777777" w:rsidR="00DA2724" w:rsidRPr="00247DDC" w:rsidRDefault="00DA2724" w:rsidP="00A37EB2">
            <w:pPr>
              <w:spacing w:after="0" w:line="220" w:lineRule="exact"/>
              <w:jc w:val="left"/>
              <w:rPr>
                <w:ins w:id="2068"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0711B74C" w14:textId="77777777" w:rsidR="00DA2724" w:rsidRPr="00247DDC" w:rsidRDefault="00DA2724" w:rsidP="00A37EB2">
            <w:pPr>
              <w:spacing w:after="0" w:line="220" w:lineRule="exact"/>
              <w:jc w:val="left"/>
              <w:rPr>
                <w:ins w:id="2069" w:author="Dimitri Podborski" w:date="2024-12-22T10:07:00Z" w16du:dateUtc="2024-12-22T18:07:00Z"/>
                <w:rFonts w:ascii="Courier New" w:eastAsia="Arial" w:hAnsi="Courier New" w:cs="Courier New"/>
                <w:noProof/>
                <w:color w:val="000000"/>
                <w:sz w:val="18"/>
                <w:szCs w:val="20"/>
                <w:lang w:val="en-CA" w:eastAsia="ja-JP" w:bidi="x-none"/>
              </w:rPr>
            </w:pPr>
            <w:ins w:id="2070" w:author="Dimitri Podborski" w:date="2024-12-22T10:07:00Z" w16du:dateUtc="2024-12-22T18:07:00Z">
              <w:r w:rsidRPr="00247DDC">
                <w:rPr>
                  <w:rFonts w:ascii="Courier New" w:hAnsi="Courier New" w:cs="Courier New"/>
                  <w:noProof/>
                  <w:szCs w:val="20"/>
                  <w:lang w:eastAsia="ja-JP"/>
                </w:rPr>
                <w:t>udta</w:t>
              </w:r>
            </w:ins>
          </w:p>
        </w:tc>
        <w:tc>
          <w:tcPr>
            <w:tcW w:w="607" w:type="dxa"/>
            <w:shd w:val="clear" w:color="auto" w:fill="FFFF00"/>
          </w:tcPr>
          <w:p w14:paraId="4DB191A3" w14:textId="77777777" w:rsidR="00DA2724" w:rsidRPr="00247DDC" w:rsidRDefault="00DA2724" w:rsidP="00A37EB2">
            <w:pPr>
              <w:spacing w:after="0" w:line="220" w:lineRule="exact"/>
              <w:jc w:val="left"/>
              <w:rPr>
                <w:ins w:id="2071"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302CE871" w14:textId="77777777" w:rsidR="00DA2724" w:rsidRPr="00247DDC" w:rsidRDefault="00DA2724" w:rsidP="00A37EB2">
            <w:pPr>
              <w:spacing w:after="0" w:line="220" w:lineRule="exact"/>
              <w:jc w:val="left"/>
              <w:rPr>
                <w:ins w:id="2072"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45DE02CE" w14:textId="77777777" w:rsidR="00DA2724" w:rsidRPr="00247DDC" w:rsidRDefault="00DA2724" w:rsidP="00A37EB2">
            <w:pPr>
              <w:spacing w:after="0" w:line="220" w:lineRule="exact"/>
              <w:jc w:val="left"/>
              <w:rPr>
                <w:ins w:id="2073"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shd w:val="clear" w:color="auto" w:fill="FFFF00"/>
          </w:tcPr>
          <w:p w14:paraId="711E64D0" w14:textId="77777777" w:rsidR="00DA2724" w:rsidRPr="00247DDC" w:rsidRDefault="00DA2724" w:rsidP="00A37EB2">
            <w:pPr>
              <w:spacing w:after="0" w:line="220" w:lineRule="exact"/>
              <w:jc w:val="left"/>
              <w:rPr>
                <w:ins w:id="2074"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360E6072" w14:textId="77777777" w:rsidR="00DA2724" w:rsidRPr="00C717A1" w:rsidRDefault="00DA2724" w:rsidP="00A37EB2">
            <w:pPr>
              <w:keepNext/>
              <w:spacing w:after="0" w:line="220" w:lineRule="exact"/>
              <w:jc w:val="left"/>
              <w:rPr>
                <w:ins w:id="2075"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6096CA02" w14:textId="77777777" w:rsidR="00DA2724" w:rsidRPr="00247DDC" w:rsidRDefault="00DA2724" w:rsidP="00A37EB2">
            <w:pPr>
              <w:spacing w:after="0" w:line="220" w:lineRule="exact"/>
              <w:jc w:val="left"/>
              <w:rPr>
                <w:ins w:id="2076" w:author="Dimitri Podborski" w:date="2024-12-22T10:07:00Z" w16du:dateUtc="2024-12-22T18:07:00Z"/>
                <w:rFonts w:eastAsia="Arial"/>
                <w:iCs/>
                <w:noProof/>
                <w:color w:val="000000"/>
                <w:sz w:val="18"/>
                <w:szCs w:val="20"/>
                <w:lang w:eastAsia="ja-JP" w:bidi="x-none"/>
              </w:rPr>
            </w:pPr>
            <w:ins w:id="2077" w:author="Dimitri Podborski" w:date="2024-12-22T10:07:00Z" w16du:dateUtc="2024-12-22T18:07:00Z">
              <w:r w:rsidRPr="00247DDC">
                <w:rPr>
                  <w:rFonts w:eastAsia="Arial"/>
                  <w:iCs/>
                  <w:noProof/>
                  <w:color w:val="000000"/>
                  <w:sz w:val="18"/>
                  <w:szCs w:val="20"/>
                  <w:lang w:eastAsia="ja-JP" w:bidi="x-none"/>
                </w:rPr>
                <w:t>-</w:t>
              </w:r>
            </w:ins>
          </w:p>
        </w:tc>
        <w:tc>
          <w:tcPr>
            <w:tcW w:w="4677" w:type="dxa"/>
            <w:shd w:val="clear" w:color="auto" w:fill="FFFF00"/>
          </w:tcPr>
          <w:p w14:paraId="13D08B57" w14:textId="77777777" w:rsidR="00DA2724" w:rsidRPr="00247DDC" w:rsidRDefault="00DA2724" w:rsidP="00A37EB2">
            <w:pPr>
              <w:spacing w:after="0" w:line="220" w:lineRule="exact"/>
              <w:jc w:val="left"/>
              <w:rPr>
                <w:ins w:id="2078" w:author="Dimitri Podborski" w:date="2024-12-22T10:07:00Z" w16du:dateUtc="2024-12-22T18:07:00Z"/>
                <w:rFonts w:eastAsia="Arial"/>
                <w:i/>
                <w:noProof/>
                <w:color w:val="000000"/>
                <w:sz w:val="18"/>
                <w:szCs w:val="20"/>
                <w:lang w:val="en-CA" w:eastAsia="ja-JP" w:bidi="x-none"/>
              </w:rPr>
            </w:pPr>
            <w:ins w:id="2079" w:author="Dimitri Podborski" w:date="2024-12-22T10:07:00Z" w16du:dateUtc="2024-12-22T18:07:00Z">
              <w:r w:rsidRPr="00247DDC">
                <w:rPr>
                  <w:rFonts w:eastAsia="Arial"/>
                  <w:i/>
                  <w:noProof/>
                  <w:color w:val="000000"/>
                  <w:sz w:val="18"/>
                  <w:szCs w:val="20"/>
                  <w:lang w:eastAsia="ja-JP" w:bidi="x-none"/>
                </w:rPr>
                <w:t>user-data, copyright etc.</w:t>
              </w:r>
            </w:ins>
          </w:p>
        </w:tc>
      </w:tr>
      <w:tr w:rsidR="00DA2724" w:rsidRPr="00247DDC" w14:paraId="13DDF350" w14:textId="77777777" w:rsidTr="00A37EB2">
        <w:trPr>
          <w:jc w:val="center"/>
          <w:ins w:id="2080" w:author="Dimitri Podborski" w:date="2024-12-22T10:07:00Z" w16du:dateUtc="2024-12-22T18:07:00Z"/>
        </w:trPr>
        <w:tc>
          <w:tcPr>
            <w:tcW w:w="607" w:type="dxa"/>
          </w:tcPr>
          <w:p w14:paraId="02BF21AE" w14:textId="77777777" w:rsidR="00DA2724" w:rsidRPr="00247DDC" w:rsidRDefault="00DA2724" w:rsidP="00A37EB2">
            <w:pPr>
              <w:spacing w:after="0" w:line="220" w:lineRule="exact"/>
              <w:jc w:val="left"/>
              <w:rPr>
                <w:ins w:id="2081" w:author="Dimitri Podborski" w:date="2024-12-22T10:07:00Z" w16du:dateUtc="2024-12-22T18:07:00Z"/>
                <w:rFonts w:ascii="Courier New" w:eastAsia="Arial" w:hAnsi="Courier New" w:cs="Courier New"/>
                <w:noProof/>
                <w:color w:val="000000"/>
                <w:sz w:val="18"/>
                <w:szCs w:val="20"/>
                <w:lang w:val="en-CA" w:eastAsia="ja-JP" w:bidi="x-none"/>
              </w:rPr>
            </w:pPr>
            <w:ins w:id="2082" w:author="Dimitri Podborski" w:date="2024-12-22T10:07:00Z" w16du:dateUtc="2024-12-22T18:07:00Z">
              <w:r w:rsidRPr="00247DDC">
                <w:rPr>
                  <w:rFonts w:ascii="Courier New" w:hAnsi="Courier New" w:cs="Courier New"/>
                  <w:noProof/>
                  <w:szCs w:val="20"/>
                  <w:lang w:eastAsia="ja-JP"/>
                </w:rPr>
                <w:t>mdat</w:t>
              </w:r>
            </w:ins>
          </w:p>
        </w:tc>
        <w:tc>
          <w:tcPr>
            <w:tcW w:w="607" w:type="dxa"/>
          </w:tcPr>
          <w:p w14:paraId="797BC5EE" w14:textId="77777777" w:rsidR="00DA2724" w:rsidRPr="00247DDC" w:rsidRDefault="00DA2724" w:rsidP="00A37EB2">
            <w:pPr>
              <w:spacing w:after="0" w:line="220" w:lineRule="exact"/>
              <w:jc w:val="left"/>
              <w:rPr>
                <w:ins w:id="2083"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1C6544BC" w14:textId="77777777" w:rsidR="00DA2724" w:rsidRPr="00247DDC" w:rsidRDefault="00DA2724" w:rsidP="00A37EB2">
            <w:pPr>
              <w:spacing w:after="0" w:line="220" w:lineRule="exact"/>
              <w:jc w:val="left"/>
              <w:rPr>
                <w:ins w:id="2084"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740AA1B5" w14:textId="77777777" w:rsidR="00DA2724" w:rsidRPr="00247DDC" w:rsidRDefault="00DA2724" w:rsidP="00A37EB2">
            <w:pPr>
              <w:spacing w:after="0" w:line="220" w:lineRule="exact"/>
              <w:jc w:val="left"/>
              <w:rPr>
                <w:ins w:id="2085"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56EA8C8C" w14:textId="77777777" w:rsidR="00DA2724" w:rsidRPr="00247DDC" w:rsidRDefault="00DA2724" w:rsidP="00A37EB2">
            <w:pPr>
              <w:spacing w:after="0" w:line="220" w:lineRule="exact"/>
              <w:jc w:val="left"/>
              <w:rPr>
                <w:ins w:id="2086"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7F1EB0FF" w14:textId="77777777" w:rsidR="00DA2724" w:rsidRPr="00247DDC" w:rsidRDefault="00DA2724" w:rsidP="00A37EB2">
            <w:pPr>
              <w:spacing w:after="0" w:line="220" w:lineRule="exact"/>
              <w:jc w:val="left"/>
              <w:rPr>
                <w:ins w:id="2087"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5779142E" w14:textId="77777777" w:rsidR="00DA2724" w:rsidRPr="00C717A1" w:rsidRDefault="00DA2724" w:rsidP="00A37EB2">
            <w:pPr>
              <w:keepNext/>
              <w:spacing w:after="0" w:line="220" w:lineRule="exact"/>
              <w:jc w:val="left"/>
              <w:rPr>
                <w:ins w:id="2088"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5B0817FA" w14:textId="77777777" w:rsidR="00DA2724" w:rsidRPr="00247DDC" w:rsidRDefault="00DA2724" w:rsidP="00A37EB2">
            <w:pPr>
              <w:spacing w:after="0" w:line="220" w:lineRule="exact"/>
              <w:jc w:val="left"/>
              <w:rPr>
                <w:ins w:id="2089" w:author="Dimitri Podborski" w:date="2024-12-22T10:07:00Z" w16du:dateUtc="2024-12-22T18:07:00Z"/>
                <w:rFonts w:eastAsia="Arial"/>
                <w:iCs/>
                <w:noProof/>
                <w:color w:val="000000"/>
                <w:sz w:val="18"/>
                <w:szCs w:val="20"/>
                <w:lang w:eastAsia="ja-JP" w:bidi="x-none"/>
              </w:rPr>
            </w:pPr>
            <w:ins w:id="2090" w:author="Dimitri Podborski" w:date="2024-12-22T10:07:00Z" w16du:dateUtc="2024-12-22T18:07:00Z">
              <w:r w:rsidRPr="00247DDC">
                <w:rPr>
                  <w:rFonts w:eastAsia="Arial"/>
                  <w:iCs/>
                  <w:noProof/>
                  <w:color w:val="000000"/>
                  <w:sz w:val="18"/>
                  <w:szCs w:val="20"/>
                  <w:lang w:eastAsia="ja-JP" w:bidi="x-none"/>
                </w:rPr>
                <w:t>-</w:t>
              </w:r>
            </w:ins>
          </w:p>
        </w:tc>
        <w:tc>
          <w:tcPr>
            <w:tcW w:w="4677" w:type="dxa"/>
          </w:tcPr>
          <w:p w14:paraId="608CC7E8" w14:textId="77777777" w:rsidR="00DA2724" w:rsidRPr="00247DDC" w:rsidRDefault="00DA2724" w:rsidP="00A37EB2">
            <w:pPr>
              <w:spacing w:after="0" w:line="220" w:lineRule="exact"/>
              <w:jc w:val="left"/>
              <w:rPr>
                <w:ins w:id="2091" w:author="Dimitri Podborski" w:date="2024-12-22T10:07:00Z" w16du:dateUtc="2024-12-22T18:07:00Z"/>
                <w:rFonts w:eastAsia="Arial"/>
                <w:i/>
                <w:noProof/>
                <w:color w:val="000000"/>
                <w:sz w:val="18"/>
                <w:szCs w:val="20"/>
                <w:lang w:val="en-CA" w:eastAsia="ja-JP" w:bidi="x-none"/>
              </w:rPr>
            </w:pPr>
            <w:ins w:id="2092" w:author="Dimitri Podborski" w:date="2024-12-22T10:07:00Z" w16du:dateUtc="2024-12-22T18:07:00Z">
              <w:r w:rsidRPr="00247DDC">
                <w:rPr>
                  <w:rFonts w:eastAsia="Arial"/>
                  <w:i/>
                  <w:noProof/>
                  <w:color w:val="000000"/>
                  <w:sz w:val="18"/>
                  <w:szCs w:val="20"/>
                  <w:lang w:eastAsia="ja-JP" w:bidi="x-none"/>
                </w:rPr>
                <w:t>Media data container</w:t>
              </w:r>
            </w:ins>
          </w:p>
        </w:tc>
      </w:tr>
      <w:tr w:rsidR="00DA2724" w:rsidRPr="00247DDC" w14:paraId="753FCF71" w14:textId="77777777" w:rsidTr="00A37EB2">
        <w:trPr>
          <w:jc w:val="center"/>
          <w:ins w:id="2093" w:author="Dimitri Podborski" w:date="2024-12-22T10:07:00Z" w16du:dateUtc="2024-12-22T18:07:00Z"/>
        </w:trPr>
        <w:tc>
          <w:tcPr>
            <w:tcW w:w="607" w:type="dxa"/>
          </w:tcPr>
          <w:p w14:paraId="44CC0A58" w14:textId="77777777" w:rsidR="00DA2724" w:rsidRPr="00247DDC" w:rsidRDefault="00DA2724" w:rsidP="00A37EB2">
            <w:pPr>
              <w:spacing w:after="0" w:line="220" w:lineRule="exact"/>
              <w:jc w:val="left"/>
              <w:rPr>
                <w:ins w:id="2094" w:author="Dimitri Podborski" w:date="2024-12-22T10:07:00Z" w16du:dateUtc="2024-12-22T18:07:00Z"/>
                <w:rFonts w:ascii="Courier New" w:eastAsia="Arial" w:hAnsi="Courier New" w:cs="Courier New"/>
                <w:noProof/>
                <w:color w:val="000000"/>
                <w:sz w:val="18"/>
                <w:szCs w:val="20"/>
                <w:lang w:val="en-CA" w:eastAsia="ja-JP" w:bidi="x-none"/>
              </w:rPr>
            </w:pPr>
            <w:ins w:id="2095" w:author="Dimitri Podborski" w:date="2024-12-22T10:07:00Z" w16du:dateUtc="2024-12-22T18:07:00Z">
              <w:r w:rsidRPr="00247DDC">
                <w:rPr>
                  <w:rFonts w:ascii="Courier New" w:hAnsi="Courier New" w:cs="Courier New"/>
                  <w:noProof/>
                  <w:szCs w:val="20"/>
                  <w:lang w:eastAsia="ja-JP"/>
                </w:rPr>
                <w:t>free</w:t>
              </w:r>
            </w:ins>
          </w:p>
        </w:tc>
        <w:tc>
          <w:tcPr>
            <w:tcW w:w="607" w:type="dxa"/>
          </w:tcPr>
          <w:p w14:paraId="62B5BA58" w14:textId="77777777" w:rsidR="00DA2724" w:rsidRPr="00247DDC" w:rsidRDefault="00DA2724" w:rsidP="00A37EB2">
            <w:pPr>
              <w:spacing w:after="0" w:line="220" w:lineRule="exact"/>
              <w:jc w:val="left"/>
              <w:rPr>
                <w:ins w:id="2096"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70BA9CC7" w14:textId="77777777" w:rsidR="00DA2724" w:rsidRPr="00247DDC" w:rsidRDefault="00DA2724" w:rsidP="00A37EB2">
            <w:pPr>
              <w:spacing w:after="0" w:line="220" w:lineRule="exact"/>
              <w:jc w:val="left"/>
              <w:rPr>
                <w:ins w:id="2097"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421D8431" w14:textId="77777777" w:rsidR="00DA2724" w:rsidRPr="00247DDC" w:rsidRDefault="00DA2724" w:rsidP="00A37EB2">
            <w:pPr>
              <w:spacing w:after="0" w:line="220" w:lineRule="exact"/>
              <w:jc w:val="left"/>
              <w:rPr>
                <w:ins w:id="2098"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0165160F" w14:textId="77777777" w:rsidR="00DA2724" w:rsidRPr="00247DDC" w:rsidRDefault="00DA2724" w:rsidP="00A37EB2">
            <w:pPr>
              <w:spacing w:after="0" w:line="220" w:lineRule="exact"/>
              <w:jc w:val="left"/>
              <w:rPr>
                <w:ins w:id="2099"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1E0BF127" w14:textId="77777777" w:rsidR="00DA2724" w:rsidRPr="00247DDC" w:rsidRDefault="00DA2724" w:rsidP="00A37EB2">
            <w:pPr>
              <w:spacing w:after="0" w:line="220" w:lineRule="exact"/>
              <w:jc w:val="left"/>
              <w:rPr>
                <w:ins w:id="2100"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4B2F2562" w14:textId="77777777" w:rsidR="00DA2724" w:rsidRPr="00C717A1" w:rsidRDefault="00DA2724" w:rsidP="00A37EB2">
            <w:pPr>
              <w:keepNext/>
              <w:spacing w:after="0" w:line="220" w:lineRule="exact"/>
              <w:jc w:val="left"/>
              <w:rPr>
                <w:ins w:id="2101"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6AB9F921" w14:textId="77777777" w:rsidR="00DA2724" w:rsidRPr="00247DDC" w:rsidRDefault="00DA2724" w:rsidP="00A37EB2">
            <w:pPr>
              <w:spacing w:after="0" w:line="220" w:lineRule="exact"/>
              <w:jc w:val="left"/>
              <w:rPr>
                <w:ins w:id="2102" w:author="Dimitri Podborski" w:date="2024-12-22T10:07:00Z" w16du:dateUtc="2024-12-22T18:07:00Z"/>
                <w:rFonts w:eastAsia="Arial"/>
                <w:iCs/>
                <w:noProof/>
                <w:color w:val="000000"/>
                <w:sz w:val="18"/>
                <w:szCs w:val="20"/>
                <w:lang w:eastAsia="ja-JP" w:bidi="x-none"/>
              </w:rPr>
            </w:pPr>
            <w:ins w:id="2103" w:author="Dimitri Podborski" w:date="2024-12-22T10:07:00Z" w16du:dateUtc="2024-12-22T18:07:00Z">
              <w:r w:rsidRPr="00247DDC">
                <w:rPr>
                  <w:rFonts w:eastAsia="Arial"/>
                  <w:iCs/>
                  <w:noProof/>
                  <w:color w:val="000000"/>
                  <w:sz w:val="18"/>
                  <w:szCs w:val="20"/>
                  <w:lang w:eastAsia="ja-JP" w:bidi="x-none"/>
                </w:rPr>
                <w:t>-</w:t>
              </w:r>
            </w:ins>
          </w:p>
        </w:tc>
        <w:tc>
          <w:tcPr>
            <w:tcW w:w="4677" w:type="dxa"/>
          </w:tcPr>
          <w:p w14:paraId="7B974505" w14:textId="77777777" w:rsidR="00DA2724" w:rsidRPr="00247DDC" w:rsidRDefault="00DA2724" w:rsidP="00A37EB2">
            <w:pPr>
              <w:spacing w:after="0" w:line="220" w:lineRule="exact"/>
              <w:jc w:val="left"/>
              <w:rPr>
                <w:ins w:id="2104" w:author="Dimitri Podborski" w:date="2024-12-22T10:07:00Z" w16du:dateUtc="2024-12-22T18:07:00Z"/>
                <w:rFonts w:eastAsia="Arial"/>
                <w:i/>
                <w:noProof/>
                <w:color w:val="000000"/>
                <w:sz w:val="18"/>
                <w:szCs w:val="20"/>
                <w:lang w:val="en-CA" w:eastAsia="ja-JP" w:bidi="x-none"/>
              </w:rPr>
            </w:pPr>
            <w:ins w:id="2105" w:author="Dimitri Podborski" w:date="2024-12-22T10:07:00Z" w16du:dateUtc="2024-12-22T18:07:00Z">
              <w:r w:rsidRPr="00247DDC">
                <w:rPr>
                  <w:rFonts w:eastAsia="Arial"/>
                  <w:i/>
                  <w:noProof/>
                  <w:color w:val="000000"/>
                  <w:sz w:val="18"/>
                  <w:szCs w:val="20"/>
                  <w:lang w:eastAsia="ja-JP" w:bidi="x-none"/>
                </w:rPr>
                <w:t>free space</w:t>
              </w:r>
            </w:ins>
          </w:p>
        </w:tc>
      </w:tr>
      <w:tr w:rsidR="00DA2724" w:rsidRPr="00247DDC" w14:paraId="573F03B9" w14:textId="77777777" w:rsidTr="00A37EB2">
        <w:trPr>
          <w:jc w:val="center"/>
          <w:ins w:id="2106" w:author="Dimitri Podborski" w:date="2024-12-22T10:07:00Z" w16du:dateUtc="2024-12-22T18:07:00Z"/>
        </w:trPr>
        <w:tc>
          <w:tcPr>
            <w:tcW w:w="607" w:type="dxa"/>
          </w:tcPr>
          <w:p w14:paraId="2C062135" w14:textId="77777777" w:rsidR="00DA2724" w:rsidRPr="00247DDC" w:rsidRDefault="00DA2724" w:rsidP="00A37EB2">
            <w:pPr>
              <w:spacing w:after="0" w:line="220" w:lineRule="exact"/>
              <w:jc w:val="left"/>
              <w:rPr>
                <w:ins w:id="2107" w:author="Dimitri Podborski" w:date="2024-12-22T10:07:00Z" w16du:dateUtc="2024-12-22T18:07:00Z"/>
                <w:rFonts w:ascii="Courier New" w:eastAsia="Arial" w:hAnsi="Courier New" w:cs="Courier New"/>
                <w:noProof/>
                <w:color w:val="000000"/>
                <w:sz w:val="18"/>
                <w:szCs w:val="20"/>
                <w:lang w:val="en-CA" w:eastAsia="ja-JP" w:bidi="x-none"/>
              </w:rPr>
            </w:pPr>
            <w:ins w:id="2108" w:author="Dimitri Podborski" w:date="2024-12-22T10:07:00Z" w16du:dateUtc="2024-12-22T18:07:00Z">
              <w:r w:rsidRPr="00247DDC">
                <w:rPr>
                  <w:rFonts w:ascii="Courier New" w:hAnsi="Courier New" w:cs="Courier New"/>
                  <w:noProof/>
                  <w:szCs w:val="20"/>
                  <w:lang w:eastAsia="ja-JP"/>
                </w:rPr>
                <w:t>skip</w:t>
              </w:r>
            </w:ins>
          </w:p>
        </w:tc>
        <w:tc>
          <w:tcPr>
            <w:tcW w:w="607" w:type="dxa"/>
          </w:tcPr>
          <w:p w14:paraId="0234AB2D" w14:textId="77777777" w:rsidR="00DA2724" w:rsidRPr="00247DDC" w:rsidRDefault="00DA2724" w:rsidP="00A37EB2">
            <w:pPr>
              <w:spacing w:after="0" w:line="220" w:lineRule="exact"/>
              <w:jc w:val="left"/>
              <w:rPr>
                <w:ins w:id="2109"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39978450" w14:textId="77777777" w:rsidR="00DA2724" w:rsidRPr="00247DDC" w:rsidRDefault="00DA2724" w:rsidP="00A37EB2">
            <w:pPr>
              <w:spacing w:after="0" w:line="220" w:lineRule="exact"/>
              <w:jc w:val="left"/>
              <w:rPr>
                <w:ins w:id="2110"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04BBB5EE" w14:textId="77777777" w:rsidR="00DA2724" w:rsidRPr="00247DDC" w:rsidRDefault="00DA2724" w:rsidP="00A37EB2">
            <w:pPr>
              <w:spacing w:after="0" w:line="220" w:lineRule="exact"/>
              <w:jc w:val="left"/>
              <w:rPr>
                <w:ins w:id="2111"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303F0CCE" w14:textId="77777777" w:rsidR="00DA2724" w:rsidRPr="00247DDC" w:rsidRDefault="00DA2724" w:rsidP="00A37EB2">
            <w:pPr>
              <w:spacing w:after="0" w:line="220" w:lineRule="exact"/>
              <w:jc w:val="left"/>
              <w:rPr>
                <w:ins w:id="2112"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Pr>
          <w:p w14:paraId="7DDB0E27" w14:textId="77777777" w:rsidR="00DA2724" w:rsidRPr="00247DDC" w:rsidRDefault="00DA2724" w:rsidP="00A37EB2">
            <w:pPr>
              <w:spacing w:after="0" w:line="220" w:lineRule="exact"/>
              <w:jc w:val="left"/>
              <w:rPr>
                <w:ins w:id="2113"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57BAEDC5" w14:textId="77777777" w:rsidR="00DA2724" w:rsidRPr="00C717A1" w:rsidRDefault="00DA2724" w:rsidP="00A37EB2">
            <w:pPr>
              <w:keepNext/>
              <w:spacing w:after="0" w:line="220" w:lineRule="exact"/>
              <w:jc w:val="left"/>
              <w:rPr>
                <w:ins w:id="2114"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3940854B" w14:textId="77777777" w:rsidR="00DA2724" w:rsidRPr="00247DDC" w:rsidRDefault="00DA2724" w:rsidP="00A37EB2">
            <w:pPr>
              <w:spacing w:after="0" w:line="220" w:lineRule="exact"/>
              <w:jc w:val="left"/>
              <w:rPr>
                <w:ins w:id="2115" w:author="Dimitri Podborski" w:date="2024-12-22T10:07:00Z" w16du:dateUtc="2024-12-22T18:07:00Z"/>
                <w:rFonts w:eastAsia="Arial"/>
                <w:iCs/>
                <w:noProof/>
                <w:color w:val="000000"/>
                <w:sz w:val="18"/>
                <w:szCs w:val="20"/>
                <w:lang w:eastAsia="ja-JP" w:bidi="x-none"/>
              </w:rPr>
            </w:pPr>
            <w:ins w:id="2116" w:author="Dimitri Podborski" w:date="2024-12-22T10:07:00Z" w16du:dateUtc="2024-12-22T18:07:00Z">
              <w:r w:rsidRPr="00247DDC">
                <w:rPr>
                  <w:rFonts w:eastAsia="Arial"/>
                  <w:iCs/>
                  <w:noProof/>
                  <w:color w:val="000000"/>
                  <w:sz w:val="18"/>
                  <w:szCs w:val="20"/>
                  <w:lang w:eastAsia="ja-JP" w:bidi="x-none"/>
                </w:rPr>
                <w:t>-</w:t>
              </w:r>
            </w:ins>
          </w:p>
        </w:tc>
        <w:tc>
          <w:tcPr>
            <w:tcW w:w="4677" w:type="dxa"/>
          </w:tcPr>
          <w:p w14:paraId="7B466935" w14:textId="77777777" w:rsidR="00DA2724" w:rsidRPr="00247DDC" w:rsidRDefault="00DA2724" w:rsidP="00A37EB2">
            <w:pPr>
              <w:spacing w:after="0" w:line="220" w:lineRule="exact"/>
              <w:jc w:val="left"/>
              <w:rPr>
                <w:ins w:id="2117" w:author="Dimitri Podborski" w:date="2024-12-22T10:07:00Z" w16du:dateUtc="2024-12-22T18:07:00Z"/>
                <w:rFonts w:eastAsia="Arial"/>
                <w:i/>
                <w:noProof/>
                <w:color w:val="000000"/>
                <w:sz w:val="18"/>
                <w:szCs w:val="20"/>
                <w:lang w:val="en-CA" w:eastAsia="ja-JP" w:bidi="x-none"/>
              </w:rPr>
            </w:pPr>
            <w:ins w:id="2118" w:author="Dimitri Podborski" w:date="2024-12-22T10:07:00Z" w16du:dateUtc="2024-12-22T18:07:00Z">
              <w:r w:rsidRPr="00247DDC">
                <w:rPr>
                  <w:rFonts w:eastAsia="Arial"/>
                  <w:i/>
                  <w:noProof/>
                  <w:color w:val="000000"/>
                  <w:sz w:val="18"/>
                  <w:szCs w:val="20"/>
                  <w:lang w:eastAsia="ja-JP" w:bidi="x-none"/>
                </w:rPr>
                <w:t>free space</w:t>
              </w:r>
            </w:ins>
          </w:p>
        </w:tc>
      </w:tr>
      <w:tr w:rsidR="00DA2724" w:rsidRPr="00247DDC" w14:paraId="4A49DAA8" w14:textId="77777777" w:rsidTr="00A37EB2">
        <w:trPr>
          <w:jc w:val="center"/>
          <w:ins w:id="2119" w:author="Dimitri Podborski" w:date="2024-12-22T10:07:00Z" w16du:dateUtc="2024-12-22T18:07:00Z"/>
        </w:trPr>
        <w:tc>
          <w:tcPr>
            <w:tcW w:w="607" w:type="dxa"/>
          </w:tcPr>
          <w:p w14:paraId="277EB895" w14:textId="77777777" w:rsidR="00DA2724" w:rsidRPr="00247DDC" w:rsidRDefault="00DA2724" w:rsidP="00A37EB2">
            <w:pPr>
              <w:spacing w:after="0" w:line="220" w:lineRule="exact"/>
              <w:jc w:val="left"/>
              <w:rPr>
                <w:ins w:id="2120" w:author="Dimitri Podborski" w:date="2024-12-22T10:07:00Z" w16du:dateUtc="2024-12-22T18:07:00Z"/>
                <w:rFonts w:ascii="Courier New" w:eastAsia="Arial" w:hAnsi="Courier New" w:cs="Courier New"/>
                <w:strike/>
                <w:noProof/>
                <w:color w:val="FF0000"/>
                <w:sz w:val="18"/>
                <w:szCs w:val="20"/>
                <w:lang w:val="en-CA" w:eastAsia="ja-JP" w:bidi="x-none"/>
              </w:rPr>
            </w:pPr>
            <w:ins w:id="2121" w:author="Dimitri Podborski" w:date="2024-12-22T10:07:00Z" w16du:dateUtc="2024-12-22T18:07:00Z">
              <w:r w:rsidRPr="00247DDC">
                <w:rPr>
                  <w:rFonts w:ascii="Courier New" w:hAnsi="Courier New" w:cs="Courier New"/>
                  <w:strike/>
                  <w:noProof/>
                  <w:color w:val="FF0000"/>
                  <w:szCs w:val="20"/>
                  <w:lang w:eastAsia="ja-JP"/>
                </w:rPr>
                <w:t>udta</w:t>
              </w:r>
            </w:ins>
          </w:p>
        </w:tc>
        <w:tc>
          <w:tcPr>
            <w:tcW w:w="607" w:type="dxa"/>
          </w:tcPr>
          <w:p w14:paraId="437C06F1" w14:textId="77777777" w:rsidR="00DA2724" w:rsidRPr="00247DDC" w:rsidRDefault="00DA2724" w:rsidP="00A37EB2">
            <w:pPr>
              <w:spacing w:after="0" w:line="220" w:lineRule="exact"/>
              <w:jc w:val="left"/>
              <w:rPr>
                <w:ins w:id="2122" w:author="Dimitri Podborski" w:date="2024-12-22T10:07:00Z" w16du:dateUtc="2024-12-22T18:07:00Z"/>
                <w:rFonts w:ascii="Courier New" w:eastAsia="Arial" w:hAnsi="Courier New" w:cs="Courier New"/>
                <w:strike/>
                <w:noProof/>
                <w:color w:val="FF0000"/>
                <w:sz w:val="18"/>
                <w:szCs w:val="20"/>
                <w:lang w:val="en-CA" w:eastAsia="ja-JP" w:bidi="x-none"/>
              </w:rPr>
            </w:pPr>
          </w:p>
        </w:tc>
        <w:tc>
          <w:tcPr>
            <w:tcW w:w="607" w:type="dxa"/>
          </w:tcPr>
          <w:p w14:paraId="08232B17" w14:textId="77777777" w:rsidR="00DA2724" w:rsidRPr="00247DDC" w:rsidRDefault="00DA2724" w:rsidP="00A37EB2">
            <w:pPr>
              <w:spacing w:after="0" w:line="220" w:lineRule="exact"/>
              <w:jc w:val="left"/>
              <w:rPr>
                <w:ins w:id="2123" w:author="Dimitri Podborski" w:date="2024-12-22T10:07:00Z" w16du:dateUtc="2024-12-22T18:07:00Z"/>
                <w:rFonts w:ascii="Courier New" w:eastAsia="Arial" w:hAnsi="Courier New" w:cs="Courier New"/>
                <w:strike/>
                <w:noProof/>
                <w:color w:val="FF0000"/>
                <w:sz w:val="18"/>
                <w:szCs w:val="20"/>
                <w:lang w:val="en-CA" w:eastAsia="ja-JP" w:bidi="x-none"/>
              </w:rPr>
            </w:pPr>
          </w:p>
        </w:tc>
        <w:tc>
          <w:tcPr>
            <w:tcW w:w="607" w:type="dxa"/>
          </w:tcPr>
          <w:p w14:paraId="4838B52C" w14:textId="77777777" w:rsidR="00DA2724" w:rsidRPr="00247DDC" w:rsidRDefault="00DA2724" w:rsidP="00A37EB2">
            <w:pPr>
              <w:spacing w:after="0" w:line="220" w:lineRule="exact"/>
              <w:jc w:val="left"/>
              <w:rPr>
                <w:ins w:id="2124" w:author="Dimitri Podborski" w:date="2024-12-22T10:07:00Z" w16du:dateUtc="2024-12-22T18:07:00Z"/>
                <w:rFonts w:ascii="Courier New" w:eastAsia="Arial" w:hAnsi="Courier New" w:cs="Courier New"/>
                <w:strike/>
                <w:noProof/>
                <w:color w:val="FF0000"/>
                <w:sz w:val="18"/>
                <w:szCs w:val="20"/>
                <w:lang w:val="en-CA" w:eastAsia="ja-JP" w:bidi="x-none"/>
              </w:rPr>
            </w:pPr>
          </w:p>
        </w:tc>
        <w:tc>
          <w:tcPr>
            <w:tcW w:w="607" w:type="dxa"/>
          </w:tcPr>
          <w:p w14:paraId="428B2C14" w14:textId="77777777" w:rsidR="00DA2724" w:rsidRPr="00247DDC" w:rsidRDefault="00DA2724" w:rsidP="00A37EB2">
            <w:pPr>
              <w:spacing w:after="0" w:line="220" w:lineRule="exact"/>
              <w:jc w:val="left"/>
              <w:rPr>
                <w:ins w:id="2125" w:author="Dimitri Podborski" w:date="2024-12-22T10:07:00Z" w16du:dateUtc="2024-12-22T18:07:00Z"/>
                <w:rFonts w:ascii="Courier New" w:eastAsia="Arial" w:hAnsi="Courier New" w:cs="Courier New"/>
                <w:strike/>
                <w:noProof/>
                <w:color w:val="FF0000"/>
                <w:sz w:val="18"/>
                <w:szCs w:val="20"/>
                <w:lang w:val="en-CA" w:eastAsia="ja-JP" w:bidi="x-none"/>
              </w:rPr>
            </w:pPr>
          </w:p>
        </w:tc>
        <w:tc>
          <w:tcPr>
            <w:tcW w:w="607" w:type="dxa"/>
          </w:tcPr>
          <w:p w14:paraId="7026E5F6" w14:textId="77777777" w:rsidR="00DA2724" w:rsidRPr="00247DDC" w:rsidRDefault="00DA2724" w:rsidP="00A37EB2">
            <w:pPr>
              <w:spacing w:after="0" w:line="220" w:lineRule="exact"/>
              <w:jc w:val="left"/>
              <w:rPr>
                <w:ins w:id="2126" w:author="Dimitri Podborski" w:date="2024-12-22T10:07:00Z" w16du:dateUtc="2024-12-22T18:07:00Z"/>
                <w:rFonts w:ascii="Courier New" w:hAnsi="Courier New" w:cs="Courier New"/>
                <w:strike/>
                <w:noProof/>
                <w:color w:val="FF0000"/>
                <w:szCs w:val="20"/>
                <w:lang w:eastAsia="ja-JP"/>
              </w:rPr>
            </w:pPr>
          </w:p>
        </w:tc>
        <w:tc>
          <w:tcPr>
            <w:tcW w:w="681" w:type="dxa"/>
            <w:shd w:val="clear" w:color="auto" w:fill="FFFF00"/>
          </w:tcPr>
          <w:p w14:paraId="1F510162" w14:textId="77777777" w:rsidR="00DA2724" w:rsidRPr="00C717A1" w:rsidRDefault="00DA2724" w:rsidP="00A37EB2">
            <w:pPr>
              <w:keepNext/>
              <w:spacing w:after="0" w:line="220" w:lineRule="exact"/>
              <w:jc w:val="left"/>
              <w:rPr>
                <w:ins w:id="2127" w:author="Dimitri Podborski" w:date="2024-12-22T10:07:00Z" w16du:dateUtc="2024-12-22T18:07:00Z"/>
                <w:rFonts w:ascii="Courier New" w:hAnsi="Courier New" w:cs="Courier New"/>
                <w:noProof/>
                <w:szCs w:val="20"/>
                <w:lang w:eastAsia="ja-JP"/>
              </w:rPr>
            </w:pPr>
          </w:p>
        </w:tc>
        <w:tc>
          <w:tcPr>
            <w:tcW w:w="681" w:type="dxa"/>
            <w:shd w:val="clear" w:color="auto" w:fill="FFFF00"/>
          </w:tcPr>
          <w:p w14:paraId="01AEDF8D" w14:textId="77777777" w:rsidR="00DA2724" w:rsidRPr="00247DDC" w:rsidRDefault="00DA2724" w:rsidP="00A37EB2">
            <w:pPr>
              <w:spacing w:after="0" w:line="220" w:lineRule="exact"/>
              <w:jc w:val="left"/>
              <w:rPr>
                <w:ins w:id="2128" w:author="Dimitri Podborski" w:date="2024-12-22T10:07:00Z" w16du:dateUtc="2024-12-22T18:07:00Z"/>
                <w:rFonts w:eastAsia="Arial"/>
                <w:iCs/>
                <w:strike/>
                <w:noProof/>
                <w:color w:val="FF0000"/>
                <w:sz w:val="18"/>
                <w:szCs w:val="20"/>
                <w:lang w:eastAsia="ja-JP" w:bidi="x-none"/>
              </w:rPr>
            </w:pPr>
          </w:p>
        </w:tc>
        <w:tc>
          <w:tcPr>
            <w:tcW w:w="4677" w:type="dxa"/>
          </w:tcPr>
          <w:p w14:paraId="2CC2DA9F" w14:textId="77777777" w:rsidR="00DA2724" w:rsidRPr="00247DDC" w:rsidRDefault="00DA2724" w:rsidP="00A37EB2">
            <w:pPr>
              <w:spacing w:after="0" w:line="220" w:lineRule="exact"/>
              <w:jc w:val="left"/>
              <w:rPr>
                <w:ins w:id="2129" w:author="Dimitri Podborski" w:date="2024-12-22T10:07:00Z" w16du:dateUtc="2024-12-22T18:07:00Z"/>
                <w:rFonts w:eastAsia="Arial"/>
                <w:i/>
                <w:strike/>
                <w:noProof/>
                <w:color w:val="FF0000"/>
                <w:sz w:val="18"/>
                <w:szCs w:val="20"/>
                <w:lang w:val="en-CA" w:eastAsia="ja-JP" w:bidi="x-none"/>
              </w:rPr>
            </w:pPr>
            <w:ins w:id="2130" w:author="Dimitri Podborski" w:date="2024-12-22T10:07:00Z" w16du:dateUtc="2024-12-22T18:07:00Z">
              <w:r w:rsidRPr="00247DDC">
                <w:rPr>
                  <w:rFonts w:eastAsia="Arial"/>
                  <w:i/>
                  <w:strike/>
                  <w:noProof/>
                  <w:color w:val="FF0000"/>
                  <w:sz w:val="18"/>
                  <w:szCs w:val="20"/>
                  <w:lang w:eastAsia="ja-JP" w:bidi="x-none"/>
                </w:rPr>
                <w:t>user-data, copyright etc.</w:t>
              </w:r>
            </w:ins>
          </w:p>
        </w:tc>
      </w:tr>
      <w:tr w:rsidR="00DA2724" w:rsidRPr="00247DDC" w14:paraId="399C29C9" w14:textId="77777777" w:rsidTr="00A37EB2">
        <w:trPr>
          <w:jc w:val="center"/>
          <w:ins w:id="2131" w:author="Dimitri Podborski" w:date="2024-12-22T10:07:00Z" w16du:dateUtc="2024-12-22T18:07:00Z"/>
        </w:trPr>
        <w:tc>
          <w:tcPr>
            <w:tcW w:w="607" w:type="dxa"/>
            <w:tcBorders>
              <w:top w:val="single" w:sz="4" w:space="0" w:color="auto"/>
              <w:left w:val="single" w:sz="4" w:space="0" w:color="auto"/>
              <w:bottom w:val="single" w:sz="4" w:space="0" w:color="auto"/>
              <w:right w:val="single" w:sz="4" w:space="0" w:color="auto"/>
            </w:tcBorders>
          </w:tcPr>
          <w:p w14:paraId="0E564829" w14:textId="77777777" w:rsidR="00DA2724" w:rsidRPr="00247DDC" w:rsidRDefault="00DA2724" w:rsidP="00A37EB2">
            <w:pPr>
              <w:spacing w:after="0" w:line="220" w:lineRule="exact"/>
              <w:jc w:val="left"/>
              <w:rPr>
                <w:ins w:id="2132" w:author="Dimitri Podborski" w:date="2024-12-22T10:07:00Z" w16du:dateUtc="2024-12-22T18:07:00Z"/>
                <w:rFonts w:ascii="Courier New" w:eastAsia="Arial" w:hAnsi="Courier New" w:cs="Courier New"/>
                <w:noProof/>
                <w:color w:val="000000"/>
                <w:sz w:val="18"/>
                <w:szCs w:val="20"/>
                <w:lang w:val="en-CA" w:eastAsia="ja-JP" w:bidi="x-none"/>
              </w:rPr>
            </w:pPr>
            <w:ins w:id="2133" w:author="Dimitri Podborski" w:date="2024-12-22T10:07:00Z" w16du:dateUtc="2024-12-22T18:07:00Z">
              <w:r w:rsidRPr="00247DDC">
                <w:rPr>
                  <w:rFonts w:ascii="Courier New" w:hAnsi="Courier New" w:cs="Courier New"/>
                  <w:noProof/>
                  <w:szCs w:val="20"/>
                  <w:lang w:eastAsia="ja-JP"/>
                </w:rPr>
                <w:t>moof</w:t>
              </w:r>
            </w:ins>
          </w:p>
        </w:tc>
        <w:tc>
          <w:tcPr>
            <w:tcW w:w="607" w:type="dxa"/>
            <w:tcBorders>
              <w:top w:val="single" w:sz="4" w:space="0" w:color="auto"/>
              <w:left w:val="single" w:sz="4" w:space="0" w:color="auto"/>
              <w:bottom w:val="single" w:sz="4" w:space="0" w:color="auto"/>
              <w:right w:val="single" w:sz="4" w:space="0" w:color="auto"/>
            </w:tcBorders>
          </w:tcPr>
          <w:p w14:paraId="1F1AFA4E" w14:textId="77777777" w:rsidR="00DA2724" w:rsidRPr="00247DDC" w:rsidRDefault="00DA2724" w:rsidP="00A37EB2">
            <w:pPr>
              <w:spacing w:after="0" w:line="220" w:lineRule="exact"/>
              <w:jc w:val="left"/>
              <w:rPr>
                <w:ins w:id="2134"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690138A8" w14:textId="77777777" w:rsidR="00DA2724" w:rsidRPr="00247DDC" w:rsidRDefault="00DA2724" w:rsidP="00A37EB2">
            <w:pPr>
              <w:spacing w:after="0" w:line="220" w:lineRule="exact"/>
              <w:jc w:val="left"/>
              <w:rPr>
                <w:ins w:id="2135"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6EE77951" w14:textId="77777777" w:rsidR="00DA2724" w:rsidRPr="00247DDC" w:rsidRDefault="00DA2724" w:rsidP="00A37EB2">
            <w:pPr>
              <w:spacing w:after="0" w:line="220" w:lineRule="exact"/>
              <w:jc w:val="left"/>
              <w:rPr>
                <w:ins w:id="2136"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41261508" w14:textId="77777777" w:rsidR="00DA2724" w:rsidRPr="00247DDC" w:rsidRDefault="00DA2724" w:rsidP="00A37EB2">
            <w:pPr>
              <w:spacing w:after="0" w:line="220" w:lineRule="exact"/>
              <w:jc w:val="left"/>
              <w:rPr>
                <w:ins w:id="2137"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6D01B071" w14:textId="77777777" w:rsidR="00DA2724" w:rsidRPr="00247DDC" w:rsidRDefault="00DA2724" w:rsidP="00A37EB2">
            <w:pPr>
              <w:spacing w:after="0" w:line="220" w:lineRule="exact"/>
              <w:jc w:val="left"/>
              <w:rPr>
                <w:ins w:id="2138" w:author="Dimitri Podborski" w:date="2024-12-22T10:07:00Z" w16du:dateUtc="2024-12-22T18:07:00Z"/>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FFFF00"/>
          </w:tcPr>
          <w:p w14:paraId="74DAC566" w14:textId="77777777" w:rsidR="00DA2724" w:rsidRPr="00C717A1" w:rsidRDefault="00DA2724" w:rsidP="00A37EB2">
            <w:pPr>
              <w:keepNext/>
              <w:spacing w:after="0" w:line="220" w:lineRule="exact"/>
              <w:jc w:val="left"/>
              <w:rPr>
                <w:ins w:id="2139" w:author="Dimitri Podborski" w:date="2024-12-22T10:07:00Z" w16du:dateUtc="2024-12-22T18:07:00Z"/>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FFFF00"/>
          </w:tcPr>
          <w:p w14:paraId="07D3DEE8" w14:textId="77777777" w:rsidR="00DA2724" w:rsidRPr="00247DDC" w:rsidRDefault="00DA2724" w:rsidP="00A37EB2">
            <w:pPr>
              <w:spacing w:after="0" w:line="220" w:lineRule="exact"/>
              <w:jc w:val="left"/>
              <w:rPr>
                <w:ins w:id="2140" w:author="Dimitri Podborski" w:date="2024-12-22T10:07:00Z" w16du:dateUtc="2024-12-22T18:07:00Z"/>
                <w:rFonts w:eastAsia="Arial"/>
                <w:iCs/>
                <w:noProof/>
                <w:color w:val="000000"/>
                <w:sz w:val="18"/>
                <w:szCs w:val="20"/>
                <w:lang w:eastAsia="ja-JP" w:bidi="x-none"/>
              </w:rPr>
            </w:pPr>
            <w:ins w:id="2141" w:author="Dimitri Podborski" w:date="2024-12-22T10:07:00Z" w16du:dateUtc="2024-12-22T18:07:00Z">
              <w:r w:rsidRPr="00247DDC">
                <w:rPr>
                  <w:rFonts w:eastAsia="Arial"/>
                  <w:iCs/>
                  <w:noProof/>
                  <w:color w:val="000000"/>
                  <w:sz w:val="18"/>
                  <w:szCs w:val="20"/>
                  <w:lang w:eastAsia="ja-JP" w:bidi="x-none"/>
                </w:rPr>
                <w:t>-</w:t>
              </w:r>
            </w:ins>
          </w:p>
        </w:tc>
        <w:tc>
          <w:tcPr>
            <w:tcW w:w="4677" w:type="dxa"/>
            <w:tcBorders>
              <w:top w:val="single" w:sz="4" w:space="0" w:color="auto"/>
              <w:left w:val="single" w:sz="4" w:space="0" w:color="auto"/>
              <w:bottom w:val="single" w:sz="4" w:space="0" w:color="auto"/>
              <w:right w:val="single" w:sz="4" w:space="0" w:color="auto"/>
            </w:tcBorders>
          </w:tcPr>
          <w:p w14:paraId="661B1FB4" w14:textId="77777777" w:rsidR="00DA2724" w:rsidRPr="00247DDC" w:rsidRDefault="00DA2724" w:rsidP="00A37EB2">
            <w:pPr>
              <w:spacing w:after="0" w:line="220" w:lineRule="exact"/>
              <w:jc w:val="left"/>
              <w:rPr>
                <w:ins w:id="2142" w:author="Dimitri Podborski" w:date="2024-12-22T10:07:00Z" w16du:dateUtc="2024-12-22T18:07:00Z"/>
                <w:rFonts w:eastAsia="Arial"/>
                <w:i/>
                <w:noProof/>
                <w:color w:val="000000"/>
                <w:sz w:val="18"/>
                <w:szCs w:val="20"/>
                <w:lang w:val="en-CA" w:eastAsia="ja-JP" w:bidi="x-none"/>
              </w:rPr>
            </w:pPr>
            <w:ins w:id="2143" w:author="Dimitri Podborski" w:date="2024-12-22T10:07:00Z" w16du:dateUtc="2024-12-22T18:07:00Z">
              <w:r w:rsidRPr="00247DDC">
                <w:rPr>
                  <w:rFonts w:eastAsia="Arial"/>
                  <w:i/>
                  <w:noProof/>
                  <w:color w:val="000000"/>
                  <w:sz w:val="18"/>
                  <w:szCs w:val="20"/>
                  <w:lang w:eastAsia="ja-JP" w:bidi="x-none"/>
                </w:rPr>
                <w:t>movie fragment</w:t>
              </w:r>
            </w:ins>
          </w:p>
        </w:tc>
      </w:tr>
      <w:tr w:rsidR="00DA2724" w:rsidRPr="00247DDC" w14:paraId="7938E8CA" w14:textId="77777777" w:rsidTr="00A37EB2">
        <w:trPr>
          <w:jc w:val="center"/>
          <w:ins w:id="2144" w:author="Dimitri Podborski" w:date="2024-12-22T10:07:00Z" w16du:dateUtc="2024-12-22T18:07:00Z"/>
        </w:trPr>
        <w:tc>
          <w:tcPr>
            <w:tcW w:w="607" w:type="dxa"/>
            <w:tcBorders>
              <w:top w:val="single" w:sz="4" w:space="0" w:color="auto"/>
              <w:left w:val="single" w:sz="4" w:space="0" w:color="auto"/>
              <w:bottom w:val="single" w:sz="4" w:space="0" w:color="auto"/>
              <w:right w:val="single" w:sz="4" w:space="0" w:color="auto"/>
            </w:tcBorders>
          </w:tcPr>
          <w:p w14:paraId="36FBE55A" w14:textId="77777777" w:rsidR="00DA2724" w:rsidRPr="00247DDC" w:rsidRDefault="00DA2724" w:rsidP="00A37EB2">
            <w:pPr>
              <w:spacing w:after="0" w:line="220" w:lineRule="exact"/>
              <w:jc w:val="left"/>
              <w:rPr>
                <w:ins w:id="2145"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89A85A8" w14:textId="77777777" w:rsidR="00DA2724" w:rsidRPr="00247DDC" w:rsidRDefault="00DA2724" w:rsidP="00A37EB2">
            <w:pPr>
              <w:spacing w:after="0" w:line="220" w:lineRule="exact"/>
              <w:jc w:val="left"/>
              <w:rPr>
                <w:ins w:id="2146" w:author="Dimitri Podborski" w:date="2024-12-22T10:07:00Z" w16du:dateUtc="2024-12-22T18:07:00Z"/>
                <w:rFonts w:ascii="Courier New" w:eastAsia="Arial" w:hAnsi="Courier New" w:cs="Courier New"/>
                <w:noProof/>
                <w:color w:val="000000"/>
                <w:sz w:val="18"/>
                <w:szCs w:val="20"/>
                <w:lang w:val="en-CA" w:eastAsia="ja-JP" w:bidi="x-none"/>
              </w:rPr>
            </w:pPr>
            <w:ins w:id="2147" w:author="Dimitri Podborski" w:date="2024-12-22T10:07:00Z" w16du:dateUtc="2024-12-22T18:07:00Z">
              <w:r w:rsidRPr="00247DDC">
                <w:rPr>
                  <w:rFonts w:ascii="Courier New" w:hAnsi="Courier New" w:cs="Courier New"/>
                  <w:noProof/>
                  <w:szCs w:val="20"/>
                  <w:lang w:eastAsia="ja-JP"/>
                </w:rPr>
                <w:t>mfhd</w:t>
              </w:r>
            </w:ins>
          </w:p>
        </w:tc>
        <w:tc>
          <w:tcPr>
            <w:tcW w:w="607" w:type="dxa"/>
            <w:tcBorders>
              <w:top w:val="single" w:sz="4" w:space="0" w:color="auto"/>
              <w:left w:val="single" w:sz="4" w:space="0" w:color="auto"/>
              <w:bottom w:val="single" w:sz="4" w:space="0" w:color="auto"/>
              <w:right w:val="single" w:sz="4" w:space="0" w:color="auto"/>
            </w:tcBorders>
          </w:tcPr>
          <w:p w14:paraId="5B0687AC" w14:textId="77777777" w:rsidR="00DA2724" w:rsidRPr="00247DDC" w:rsidRDefault="00DA2724" w:rsidP="00A37EB2">
            <w:pPr>
              <w:spacing w:after="0" w:line="220" w:lineRule="exact"/>
              <w:jc w:val="left"/>
              <w:rPr>
                <w:ins w:id="2148"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48FC540" w14:textId="77777777" w:rsidR="00DA2724" w:rsidRPr="00247DDC" w:rsidRDefault="00DA2724" w:rsidP="00A37EB2">
            <w:pPr>
              <w:spacing w:after="0" w:line="220" w:lineRule="exact"/>
              <w:jc w:val="left"/>
              <w:rPr>
                <w:ins w:id="2149"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3A8EF414" w14:textId="77777777" w:rsidR="00DA2724" w:rsidRPr="00247DDC" w:rsidRDefault="00DA2724" w:rsidP="00A37EB2">
            <w:pPr>
              <w:spacing w:after="0" w:line="220" w:lineRule="exact"/>
              <w:jc w:val="left"/>
              <w:rPr>
                <w:ins w:id="2150"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9367637" w14:textId="77777777" w:rsidR="00DA2724" w:rsidRPr="00247DDC" w:rsidRDefault="00DA2724" w:rsidP="00A37EB2">
            <w:pPr>
              <w:spacing w:after="0" w:line="220" w:lineRule="exact"/>
              <w:jc w:val="left"/>
              <w:rPr>
                <w:ins w:id="2151" w:author="Dimitri Podborski" w:date="2024-12-22T10:07:00Z" w16du:dateUtc="2024-12-22T18:07:00Z"/>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FFFF00"/>
          </w:tcPr>
          <w:p w14:paraId="5961D261" w14:textId="77777777" w:rsidR="00DA2724" w:rsidRPr="00C717A1" w:rsidRDefault="00DA2724" w:rsidP="00A37EB2">
            <w:pPr>
              <w:keepNext/>
              <w:spacing w:after="0" w:line="220" w:lineRule="exact"/>
              <w:jc w:val="left"/>
              <w:rPr>
                <w:ins w:id="2152" w:author="Dimitri Podborski" w:date="2024-12-22T10:07:00Z" w16du:dateUtc="2024-12-22T18:07:00Z"/>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FFFF00"/>
          </w:tcPr>
          <w:p w14:paraId="18D0A822" w14:textId="77777777" w:rsidR="00DA2724" w:rsidRPr="00247DDC" w:rsidRDefault="00DA2724" w:rsidP="00A37EB2">
            <w:pPr>
              <w:spacing w:after="0" w:line="220" w:lineRule="exact"/>
              <w:jc w:val="left"/>
              <w:rPr>
                <w:ins w:id="2153" w:author="Dimitri Podborski" w:date="2024-12-22T10:07:00Z" w16du:dateUtc="2024-12-22T18:07:00Z"/>
                <w:rFonts w:eastAsia="Arial"/>
                <w:iCs/>
                <w:noProof/>
                <w:color w:val="000000"/>
                <w:sz w:val="18"/>
                <w:szCs w:val="20"/>
                <w:lang w:eastAsia="ja-JP" w:bidi="x-none"/>
              </w:rPr>
            </w:pPr>
            <w:ins w:id="2154" w:author="Dimitri Podborski" w:date="2024-12-22T10:07:00Z" w16du:dateUtc="2024-12-22T18:07:00Z">
              <w:r w:rsidRPr="00247DDC">
                <w:rPr>
                  <w:rFonts w:eastAsia="Arial"/>
                  <w:iCs/>
                  <w:noProof/>
                  <w:color w:val="000000"/>
                  <w:sz w:val="18"/>
                  <w:szCs w:val="20"/>
                  <w:lang w:eastAsia="ja-JP" w:bidi="x-none"/>
                </w:rPr>
                <w:t>0</w:t>
              </w:r>
            </w:ins>
          </w:p>
        </w:tc>
        <w:tc>
          <w:tcPr>
            <w:tcW w:w="4677" w:type="dxa"/>
            <w:tcBorders>
              <w:top w:val="single" w:sz="4" w:space="0" w:color="auto"/>
              <w:left w:val="single" w:sz="4" w:space="0" w:color="auto"/>
              <w:bottom w:val="single" w:sz="4" w:space="0" w:color="auto"/>
              <w:right w:val="single" w:sz="4" w:space="0" w:color="auto"/>
            </w:tcBorders>
          </w:tcPr>
          <w:p w14:paraId="17CEF27A" w14:textId="77777777" w:rsidR="00DA2724" w:rsidRPr="00247DDC" w:rsidRDefault="00DA2724" w:rsidP="00A37EB2">
            <w:pPr>
              <w:spacing w:after="0" w:line="220" w:lineRule="exact"/>
              <w:jc w:val="left"/>
              <w:rPr>
                <w:ins w:id="2155" w:author="Dimitri Podborski" w:date="2024-12-22T10:07:00Z" w16du:dateUtc="2024-12-22T18:07:00Z"/>
                <w:rFonts w:eastAsia="Arial"/>
                <w:i/>
                <w:noProof/>
                <w:color w:val="000000"/>
                <w:sz w:val="18"/>
                <w:szCs w:val="20"/>
                <w:lang w:val="en-CA" w:eastAsia="ja-JP" w:bidi="x-none"/>
              </w:rPr>
            </w:pPr>
            <w:ins w:id="2156" w:author="Dimitri Podborski" w:date="2024-12-22T10:07:00Z" w16du:dateUtc="2024-12-22T18:07:00Z">
              <w:r w:rsidRPr="00247DDC">
                <w:rPr>
                  <w:rFonts w:eastAsia="Arial"/>
                  <w:i/>
                  <w:noProof/>
                  <w:color w:val="000000"/>
                  <w:sz w:val="18"/>
                  <w:szCs w:val="20"/>
                  <w:lang w:eastAsia="ja-JP" w:bidi="x-none"/>
                </w:rPr>
                <w:t>movie fragment header</w:t>
              </w:r>
            </w:ins>
          </w:p>
        </w:tc>
      </w:tr>
      <w:tr w:rsidR="00DA2724" w:rsidRPr="00247DDC" w14:paraId="7C4017C0" w14:textId="77777777" w:rsidTr="00A37EB2">
        <w:trPr>
          <w:jc w:val="center"/>
          <w:ins w:id="2157" w:author="Dimitri Podborski" w:date="2024-12-22T10:07:00Z" w16du:dateUtc="2024-12-22T18:07:00Z"/>
        </w:trPr>
        <w:tc>
          <w:tcPr>
            <w:tcW w:w="607" w:type="dxa"/>
            <w:tcBorders>
              <w:top w:val="single" w:sz="4" w:space="0" w:color="auto"/>
              <w:left w:val="single" w:sz="4" w:space="0" w:color="auto"/>
              <w:bottom w:val="single" w:sz="4" w:space="0" w:color="auto"/>
              <w:right w:val="single" w:sz="4" w:space="0" w:color="auto"/>
            </w:tcBorders>
          </w:tcPr>
          <w:p w14:paraId="17478F9C" w14:textId="77777777" w:rsidR="00DA2724" w:rsidRPr="00247DDC" w:rsidRDefault="00DA2724" w:rsidP="00A37EB2">
            <w:pPr>
              <w:spacing w:after="0" w:line="220" w:lineRule="exact"/>
              <w:jc w:val="left"/>
              <w:rPr>
                <w:ins w:id="2158"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F5D21AC" w14:textId="77777777" w:rsidR="00DA2724" w:rsidRPr="00247DDC" w:rsidRDefault="00DA2724" w:rsidP="00A37EB2">
            <w:pPr>
              <w:spacing w:after="0" w:line="220" w:lineRule="exact"/>
              <w:jc w:val="left"/>
              <w:rPr>
                <w:ins w:id="2159" w:author="Dimitri Podborski" w:date="2024-12-22T10:07:00Z" w16du:dateUtc="2024-12-22T18:07:00Z"/>
                <w:rFonts w:ascii="Courier New" w:eastAsia="Arial" w:hAnsi="Courier New" w:cs="Courier New"/>
                <w:noProof/>
                <w:color w:val="000000"/>
                <w:sz w:val="18"/>
                <w:szCs w:val="20"/>
                <w:lang w:val="en-CA" w:eastAsia="ja-JP" w:bidi="x-none"/>
              </w:rPr>
            </w:pPr>
            <w:ins w:id="2160" w:author="Dimitri Podborski" w:date="2024-12-22T10:07:00Z" w16du:dateUtc="2024-12-22T18:07:00Z">
              <w:r w:rsidRPr="00247DDC">
                <w:rPr>
                  <w:rFonts w:ascii="Courier New" w:hAnsi="Courier New" w:cs="Courier New"/>
                  <w:noProof/>
                  <w:szCs w:val="20"/>
                  <w:lang w:eastAsia="ja-JP"/>
                </w:rPr>
                <w:t>traf</w:t>
              </w:r>
            </w:ins>
          </w:p>
        </w:tc>
        <w:tc>
          <w:tcPr>
            <w:tcW w:w="607" w:type="dxa"/>
            <w:tcBorders>
              <w:top w:val="single" w:sz="4" w:space="0" w:color="auto"/>
              <w:left w:val="single" w:sz="4" w:space="0" w:color="auto"/>
              <w:bottom w:val="single" w:sz="4" w:space="0" w:color="auto"/>
              <w:right w:val="single" w:sz="4" w:space="0" w:color="auto"/>
            </w:tcBorders>
          </w:tcPr>
          <w:p w14:paraId="22E1A0B3" w14:textId="77777777" w:rsidR="00DA2724" w:rsidRPr="00247DDC" w:rsidRDefault="00DA2724" w:rsidP="00A37EB2">
            <w:pPr>
              <w:spacing w:after="0" w:line="220" w:lineRule="exact"/>
              <w:jc w:val="left"/>
              <w:rPr>
                <w:ins w:id="2161"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44DEA501" w14:textId="77777777" w:rsidR="00DA2724" w:rsidRPr="00247DDC" w:rsidRDefault="00DA2724" w:rsidP="00A37EB2">
            <w:pPr>
              <w:spacing w:after="0" w:line="220" w:lineRule="exact"/>
              <w:jc w:val="left"/>
              <w:rPr>
                <w:ins w:id="2162"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C6CF720" w14:textId="77777777" w:rsidR="00DA2724" w:rsidRPr="00247DDC" w:rsidRDefault="00DA2724" w:rsidP="00A37EB2">
            <w:pPr>
              <w:spacing w:after="0" w:line="220" w:lineRule="exact"/>
              <w:jc w:val="left"/>
              <w:rPr>
                <w:ins w:id="2163"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6B513F58" w14:textId="77777777" w:rsidR="00DA2724" w:rsidRPr="00247DDC" w:rsidRDefault="00DA2724" w:rsidP="00A37EB2">
            <w:pPr>
              <w:spacing w:after="0" w:line="220" w:lineRule="exact"/>
              <w:jc w:val="left"/>
              <w:rPr>
                <w:ins w:id="2164" w:author="Dimitri Podborski" w:date="2024-12-22T10:07:00Z" w16du:dateUtc="2024-12-22T18:07:00Z"/>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FFFF00"/>
          </w:tcPr>
          <w:p w14:paraId="26F80011" w14:textId="77777777" w:rsidR="00DA2724" w:rsidRPr="00C717A1" w:rsidRDefault="00DA2724" w:rsidP="00A37EB2">
            <w:pPr>
              <w:keepNext/>
              <w:spacing w:after="0" w:line="220" w:lineRule="exact"/>
              <w:jc w:val="left"/>
              <w:rPr>
                <w:ins w:id="2165" w:author="Dimitri Podborski" w:date="2024-12-22T10:07:00Z" w16du:dateUtc="2024-12-22T18:07:00Z"/>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FFFF00"/>
          </w:tcPr>
          <w:p w14:paraId="132751A3" w14:textId="77777777" w:rsidR="00DA2724" w:rsidRPr="00247DDC" w:rsidRDefault="00DA2724" w:rsidP="00A37EB2">
            <w:pPr>
              <w:spacing w:after="0" w:line="220" w:lineRule="exact"/>
              <w:jc w:val="left"/>
              <w:rPr>
                <w:ins w:id="2166" w:author="Dimitri Podborski" w:date="2024-12-22T10:07:00Z" w16du:dateUtc="2024-12-22T18:07:00Z"/>
                <w:rFonts w:eastAsia="Arial"/>
                <w:iCs/>
                <w:noProof/>
                <w:color w:val="000000"/>
                <w:sz w:val="18"/>
                <w:szCs w:val="20"/>
                <w:lang w:eastAsia="ja-JP" w:bidi="x-none"/>
              </w:rPr>
            </w:pPr>
            <w:ins w:id="2167" w:author="Dimitri Podborski" w:date="2024-12-22T10:07:00Z" w16du:dateUtc="2024-12-22T18:07:00Z">
              <w:r w:rsidRPr="00247DDC">
                <w:rPr>
                  <w:rFonts w:eastAsia="Arial"/>
                  <w:iCs/>
                  <w:noProof/>
                  <w:color w:val="000000"/>
                  <w:sz w:val="18"/>
                  <w:szCs w:val="20"/>
                  <w:lang w:eastAsia="ja-JP" w:bidi="x-none"/>
                </w:rPr>
                <w:t>-</w:t>
              </w:r>
            </w:ins>
          </w:p>
        </w:tc>
        <w:tc>
          <w:tcPr>
            <w:tcW w:w="4677" w:type="dxa"/>
            <w:tcBorders>
              <w:top w:val="single" w:sz="4" w:space="0" w:color="auto"/>
              <w:left w:val="single" w:sz="4" w:space="0" w:color="auto"/>
              <w:bottom w:val="single" w:sz="4" w:space="0" w:color="auto"/>
              <w:right w:val="single" w:sz="4" w:space="0" w:color="auto"/>
            </w:tcBorders>
          </w:tcPr>
          <w:p w14:paraId="66739C4D" w14:textId="77777777" w:rsidR="00DA2724" w:rsidRPr="00247DDC" w:rsidRDefault="00DA2724" w:rsidP="00A37EB2">
            <w:pPr>
              <w:spacing w:after="0" w:line="220" w:lineRule="exact"/>
              <w:jc w:val="left"/>
              <w:rPr>
                <w:ins w:id="2168" w:author="Dimitri Podborski" w:date="2024-12-22T10:07:00Z" w16du:dateUtc="2024-12-22T18:07:00Z"/>
                <w:rFonts w:eastAsia="Arial"/>
                <w:i/>
                <w:noProof/>
                <w:color w:val="000000"/>
                <w:sz w:val="18"/>
                <w:szCs w:val="20"/>
                <w:lang w:val="en-CA" w:eastAsia="ja-JP" w:bidi="x-none"/>
              </w:rPr>
            </w:pPr>
            <w:ins w:id="2169" w:author="Dimitri Podborski" w:date="2024-12-22T10:07:00Z" w16du:dateUtc="2024-12-22T18:07:00Z">
              <w:r w:rsidRPr="00247DDC">
                <w:rPr>
                  <w:rFonts w:eastAsia="Arial"/>
                  <w:i/>
                  <w:noProof/>
                  <w:color w:val="000000"/>
                  <w:sz w:val="18"/>
                  <w:szCs w:val="20"/>
                  <w:lang w:eastAsia="ja-JP" w:bidi="x-none"/>
                </w:rPr>
                <w:t>track fragment</w:t>
              </w:r>
            </w:ins>
          </w:p>
        </w:tc>
      </w:tr>
      <w:tr w:rsidR="00DA2724" w:rsidRPr="00247DDC" w14:paraId="43027C47" w14:textId="77777777" w:rsidTr="00A37EB2">
        <w:trPr>
          <w:jc w:val="center"/>
          <w:ins w:id="2170" w:author="Dimitri Podborski" w:date="2024-12-22T10:07:00Z" w16du:dateUtc="2024-12-22T18:07:00Z"/>
        </w:trPr>
        <w:tc>
          <w:tcPr>
            <w:tcW w:w="607" w:type="dxa"/>
            <w:tcBorders>
              <w:top w:val="single" w:sz="4" w:space="0" w:color="auto"/>
              <w:left w:val="single" w:sz="4" w:space="0" w:color="auto"/>
              <w:bottom w:val="single" w:sz="4" w:space="0" w:color="auto"/>
              <w:right w:val="single" w:sz="4" w:space="0" w:color="auto"/>
            </w:tcBorders>
          </w:tcPr>
          <w:p w14:paraId="41DC2287" w14:textId="77777777" w:rsidR="00DA2724" w:rsidRPr="00247DDC" w:rsidRDefault="00DA2724" w:rsidP="00A37EB2">
            <w:pPr>
              <w:spacing w:after="0" w:line="220" w:lineRule="exact"/>
              <w:jc w:val="left"/>
              <w:rPr>
                <w:ins w:id="2171"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35255F99" w14:textId="77777777" w:rsidR="00DA2724" w:rsidRPr="00247DDC" w:rsidRDefault="00DA2724" w:rsidP="00A37EB2">
            <w:pPr>
              <w:spacing w:after="0" w:line="220" w:lineRule="exact"/>
              <w:jc w:val="left"/>
              <w:rPr>
                <w:ins w:id="2172"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5D14027" w14:textId="77777777" w:rsidR="00DA2724" w:rsidRPr="00247DDC" w:rsidRDefault="00DA2724" w:rsidP="00A37EB2">
            <w:pPr>
              <w:spacing w:after="0" w:line="220" w:lineRule="exact"/>
              <w:jc w:val="left"/>
              <w:rPr>
                <w:ins w:id="2173" w:author="Dimitri Podborski" w:date="2024-12-22T10:07:00Z" w16du:dateUtc="2024-12-22T18:07:00Z"/>
                <w:rFonts w:ascii="Courier New" w:eastAsia="Arial" w:hAnsi="Courier New" w:cs="Courier New"/>
                <w:noProof/>
                <w:color w:val="000000"/>
                <w:sz w:val="18"/>
                <w:szCs w:val="20"/>
                <w:lang w:val="en-CA" w:eastAsia="ja-JP" w:bidi="x-none"/>
              </w:rPr>
            </w:pPr>
            <w:ins w:id="2174" w:author="Dimitri Podborski" w:date="2024-12-22T10:07:00Z" w16du:dateUtc="2024-12-22T18:07:00Z">
              <w:r w:rsidRPr="00247DDC">
                <w:rPr>
                  <w:rFonts w:ascii="Courier New" w:hAnsi="Courier New" w:cs="Courier New"/>
                  <w:noProof/>
                  <w:szCs w:val="20"/>
                  <w:lang w:eastAsia="ja-JP"/>
                </w:rPr>
                <w:t>tfhd</w:t>
              </w:r>
            </w:ins>
          </w:p>
        </w:tc>
        <w:tc>
          <w:tcPr>
            <w:tcW w:w="607" w:type="dxa"/>
            <w:tcBorders>
              <w:top w:val="single" w:sz="4" w:space="0" w:color="auto"/>
              <w:left w:val="single" w:sz="4" w:space="0" w:color="auto"/>
              <w:bottom w:val="single" w:sz="4" w:space="0" w:color="auto"/>
              <w:right w:val="single" w:sz="4" w:space="0" w:color="auto"/>
            </w:tcBorders>
          </w:tcPr>
          <w:p w14:paraId="7797149F" w14:textId="77777777" w:rsidR="00DA2724" w:rsidRPr="00247DDC" w:rsidRDefault="00DA2724" w:rsidP="00A37EB2">
            <w:pPr>
              <w:spacing w:after="0" w:line="220" w:lineRule="exact"/>
              <w:jc w:val="left"/>
              <w:rPr>
                <w:ins w:id="2175"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9FF0CB9" w14:textId="77777777" w:rsidR="00DA2724" w:rsidRPr="00247DDC" w:rsidRDefault="00DA2724" w:rsidP="00A37EB2">
            <w:pPr>
              <w:spacing w:after="0" w:line="220" w:lineRule="exact"/>
              <w:jc w:val="left"/>
              <w:rPr>
                <w:ins w:id="2176"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489803E0" w14:textId="77777777" w:rsidR="00DA2724" w:rsidRPr="00247DDC" w:rsidRDefault="00DA2724" w:rsidP="00A37EB2">
            <w:pPr>
              <w:spacing w:after="0" w:line="220" w:lineRule="exact"/>
              <w:jc w:val="left"/>
              <w:rPr>
                <w:ins w:id="2177" w:author="Dimitri Podborski" w:date="2024-12-22T10:07:00Z" w16du:dateUtc="2024-12-22T18:07:00Z"/>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FFFF00"/>
          </w:tcPr>
          <w:p w14:paraId="0AD98D28" w14:textId="77777777" w:rsidR="00DA2724" w:rsidRPr="00C717A1" w:rsidRDefault="00DA2724" w:rsidP="00A37EB2">
            <w:pPr>
              <w:keepNext/>
              <w:spacing w:after="0" w:line="220" w:lineRule="exact"/>
              <w:jc w:val="left"/>
              <w:rPr>
                <w:ins w:id="2178" w:author="Dimitri Podborski" w:date="2024-12-22T10:07:00Z" w16du:dateUtc="2024-12-22T18:07:00Z"/>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FFFF00"/>
          </w:tcPr>
          <w:p w14:paraId="5708F6C5" w14:textId="77777777" w:rsidR="00DA2724" w:rsidRPr="00247DDC" w:rsidRDefault="00DA2724" w:rsidP="00A37EB2">
            <w:pPr>
              <w:spacing w:after="0" w:line="220" w:lineRule="exact"/>
              <w:jc w:val="left"/>
              <w:rPr>
                <w:ins w:id="2179" w:author="Dimitri Podborski" w:date="2024-12-22T10:07:00Z" w16du:dateUtc="2024-12-22T18:07:00Z"/>
                <w:rFonts w:eastAsia="Arial"/>
                <w:iCs/>
                <w:noProof/>
                <w:color w:val="000000"/>
                <w:sz w:val="18"/>
                <w:szCs w:val="20"/>
                <w:lang w:eastAsia="ja-JP" w:bidi="x-none"/>
              </w:rPr>
            </w:pPr>
            <w:ins w:id="2180" w:author="Dimitri Podborski" w:date="2024-12-22T10:07:00Z" w16du:dateUtc="2024-12-22T18:07:00Z">
              <w:r w:rsidRPr="00247DDC">
                <w:rPr>
                  <w:rFonts w:eastAsia="Arial"/>
                  <w:iCs/>
                  <w:noProof/>
                  <w:color w:val="000000"/>
                  <w:sz w:val="18"/>
                  <w:szCs w:val="20"/>
                  <w:lang w:eastAsia="ja-JP" w:bidi="x-none"/>
                </w:rPr>
                <w:t>0</w:t>
              </w:r>
            </w:ins>
          </w:p>
        </w:tc>
        <w:tc>
          <w:tcPr>
            <w:tcW w:w="4677" w:type="dxa"/>
            <w:tcBorders>
              <w:top w:val="single" w:sz="4" w:space="0" w:color="auto"/>
              <w:left w:val="single" w:sz="4" w:space="0" w:color="auto"/>
              <w:bottom w:val="single" w:sz="4" w:space="0" w:color="auto"/>
              <w:right w:val="single" w:sz="4" w:space="0" w:color="auto"/>
            </w:tcBorders>
          </w:tcPr>
          <w:p w14:paraId="0DEFC919" w14:textId="77777777" w:rsidR="00DA2724" w:rsidRPr="00247DDC" w:rsidRDefault="00DA2724" w:rsidP="00A37EB2">
            <w:pPr>
              <w:spacing w:after="0" w:line="220" w:lineRule="exact"/>
              <w:jc w:val="left"/>
              <w:rPr>
                <w:ins w:id="2181" w:author="Dimitri Podborski" w:date="2024-12-22T10:07:00Z" w16du:dateUtc="2024-12-22T18:07:00Z"/>
                <w:rFonts w:eastAsia="Arial"/>
                <w:i/>
                <w:noProof/>
                <w:color w:val="000000"/>
                <w:sz w:val="18"/>
                <w:szCs w:val="20"/>
                <w:lang w:val="en-CA" w:eastAsia="ja-JP" w:bidi="x-none"/>
              </w:rPr>
            </w:pPr>
            <w:ins w:id="2182" w:author="Dimitri Podborski" w:date="2024-12-22T10:07:00Z" w16du:dateUtc="2024-12-22T18:07:00Z">
              <w:r w:rsidRPr="00247DDC">
                <w:rPr>
                  <w:rFonts w:eastAsia="Arial"/>
                  <w:i/>
                  <w:noProof/>
                  <w:color w:val="000000"/>
                  <w:sz w:val="18"/>
                  <w:szCs w:val="20"/>
                  <w:lang w:eastAsia="ja-JP" w:bidi="x-none"/>
                </w:rPr>
                <w:t>track fragment header</w:t>
              </w:r>
            </w:ins>
          </w:p>
        </w:tc>
      </w:tr>
      <w:tr w:rsidR="00DA2724" w:rsidRPr="00247DDC" w14:paraId="0BADF8E1" w14:textId="77777777" w:rsidTr="00A37EB2">
        <w:trPr>
          <w:jc w:val="center"/>
          <w:ins w:id="2183" w:author="Dimitri Podborski" w:date="2024-12-22T10:07:00Z" w16du:dateUtc="2024-12-22T18:07:00Z"/>
        </w:trPr>
        <w:tc>
          <w:tcPr>
            <w:tcW w:w="607" w:type="dxa"/>
            <w:tcBorders>
              <w:top w:val="single" w:sz="4" w:space="0" w:color="auto"/>
              <w:left w:val="single" w:sz="4" w:space="0" w:color="auto"/>
              <w:bottom w:val="single" w:sz="4" w:space="0" w:color="auto"/>
              <w:right w:val="single" w:sz="4" w:space="0" w:color="auto"/>
            </w:tcBorders>
          </w:tcPr>
          <w:p w14:paraId="51669279" w14:textId="77777777" w:rsidR="00DA2724" w:rsidRPr="00247DDC" w:rsidRDefault="00DA2724" w:rsidP="00A37EB2">
            <w:pPr>
              <w:spacing w:after="0" w:line="220" w:lineRule="exact"/>
              <w:jc w:val="left"/>
              <w:rPr>
                <w:ins w:id="2184"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670E0E43" w14:textId="77777777" w:rsidR="00DA2724" w:rsidRPr="00247DDC" w:rsidRDefault="00DA2724" w:rsidP="00A37EB2">
            <w:pPr>
              <w:spacing w:after="0" w:line="220" w:lineRule="exact"/>
              <w:jc w:val="left"/>
              <w:rPr>
                <w:ins w:id="2185"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146062B" w14:textId="77777777" w:rsidR="00DA2724" w:rsidRPr="00247DDC" w:rsidRDefault="00DA2724" w:rsidP="00A37EB2">
            <w:pPr>
              <w:spacing w:after="0" w:line="220" w:lineRule="exact"/>
              <w:jc w:val="left"/>
              <w:rPr>
                <w:ins w:id="2186" w:author="Dimitri Podborski" w:date="2024-12-22T10:07:00Z" w16du:dateUtc="2024-12-22T18:07:00Z"/>
                <w:rFonts w:ascii="Courier New" w:eastAsia="Arial" w:hAnsi="Courier New" w:cs="Courier New"/>
                <w:noProof/>
                <w:color w:val="000000"/>
                <w:sz w:val="18"/>
                <w:szCs w:val="20"/>
                <w:lang w:val="en-CA" w:eastAsia="ja-JP" w:bidi="x-none"/>
              </w:rPr>
            </w:pPr>
            <w:ins w:id="2187" w:author="Dimitri Podborski" w:date="2024-12-22T10:07:00Z" w16du:dateUtc="2024-12-22T18:07:00Z">
              <w:r w:rsidRPr="00247DDC">
                <w:rPr>
                  <w:rFonts w:ascii="Courier New" w:hAnsi="Courier New" w:cs="Courier New"/>
                  <w:noProof/>
                  <w:szCs w:val="20"/>
                  <w:lang w:eastAsia="ja-JP"/>
                </w:rPr>
                <w:t>trun</w:t>
              </w:r>
            </w:ins>
          </w:p>
        </w:tc>
        <w:tc>
          <w:tcPr>
            <w:tcW w:w="607" w:type="dxa"/>
            <w:tcBorders>
              <w:top w:val="single" w:sz="4" w:space="0" w:color="auto"/>
              <w:left w:val="single" w:sz="4" w:space="0" w:color="auto"/>
              <w:bottom w:val="single" w:sz="4" w:space="0" w:color="auto"/>
              <w:right w:val="single" w:sz="4" w:space="0" w:color="auto"/>
            </w:tcBorders>
          </w:tcPr>
          <w:p w14:paraId="166773B2" w14:textId="77777777" w:rsidR="00DA2724" w:rsidRPr="00247DDC" w:rsidRDefault="00DA2724" w:rsidP="00A37EB2">
            <w:pPr>
              <w:spacing w:after="0" w:line="220" w:lineRule="exact"/>
              <w:jc w:val="left"/>
              <w:rPr>
                <w:ins w:id="2188"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9CE1F80" w14:textId="77777777" w:rsidR="00DA2724" w:rsidRPr="00247DDC" w:rsidRDefault="00DA2724" w:rsidP="00A37EB2">
            <w:pPr>
              <w:spacing w:after="0" w:line="220" w:lineRule="exact"/>
              <w:jc w:val="left"/>
              <w:rPr>
                <w:ins w:id="2189"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39B2EF2" w14:textId="77777777" w:rsidR="00DA2724" w:rsidRPr="00247DDC" w:rsidRDefault="00DA2724" w:rsidP="00A37EB2">
            <w:pPr>
              <w:spacing w:after="0" w:line="220" w:lineRule="exact"/>
              <w:jc w:val="left"/>
              <w:rPr>
                <w:ins w:id="2190" w:author="Dimitri Podborski" w:date="2024-12-22T10:07:00Z" w16du:dateUtc="2024-12-22T18:07:00Z"/>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FFFF00"/>
          </w:tcPr>
          <w:p w14:paraId="4364AB4B" w14:textId="77777777" w:rsidR="00DA2724" w:rsidRPr="00C717A1" w:rsidRDefault="00DA2724" w:rsidP="00A37EB2">
            <w:pPr>
              <w:keepNext/>
              <w:spacing w:after="0" w:line="220" w:lineRule="exact"/>
              <w:jc w:val="left"/>
              <w:rPr>
                <w:ins w:id="2191" w:author="Dimitri Podborski" w:date="2024-12-22T10:07:00Z" w16du:dateUtc="2024-12-22T18:07:00Z"/>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FFFF00"/>
          </w:tcPr>
          <w:p w14:paraId="080C2AA0" w14:textId="77777777" w:rsidR="00DA2724" w:rsidRPr="00247DDC" w:rsidRDefault="00DA2724" w:rsidP="00A37EB2">
            <w:pPr>
              <w:spacing w:after="0" w:line="220" w:lineRule="exact"/>
              <w:jc w:val="left"/>
              <w:rPr>
                <w:ins w:id="2192" w:author="Dimitri Podborski" w:date="2024-12-22T10:07:00Z" w16du:dateUtc="2024-12-22T18:07:00Z"/>
                <w:rFonts w:eastAsia="Arial"/>
                <w:iCs/>
                <w:noProof/>
                <w:color w:val="000000"/>
                <w:sz w:val="18"/>
                <w:szCs w:val="20"/>
                <w:lang w:eastAsia="ja-JP" w:bidi="x-none"/>
              </w:rPr>
            </w:pPr>
            <w:ins w:id="2193" w:author="Dimitri Podborski" w:date="2024-12-22T10:07:00Z" w16du:dateUtc="2024-12-22T18:07:00Z">
              <w:r w:rsidRPr="00247DDC">
                <w:rPr>
                  <w:rFonts w:eastAsia="Arial"/>
                  <w:iCs/>
                  <w:noProof/>
                  <w:color w:val="000000"/>
                  <w:sz w:val="18"/>
                  <w:szCs w:val="20"/>
                  <w:lang w:eastAsia="ja-JP" w:bidi="x-none"/>
                </w:rPr>
                <w:t>0</w:t>
              </w:r>
            </w:ins>
          </w:p>
        </w:tc>
        <w:tc>
          <w:tcPr>
            <w:tcW w:w="4677" w:type="dxa"/>
            <w:tcBorders>
              <w:top w:val="single" w:sz="4" w:space="0" w:color="auto"/>
              <w:left w:val="single" w:sz="4" w:space="0" w:color="auto"/>
              <w:bottom w:val="single" w:sz="4" w:space="0" w:color="auto"/>
              <w:right w:val="single" w:sz="4" w:space="0" w:color="auto"/>
            </w:tcBorders>
          </w:tcPr>
          <w:p w14:paraId="55CBEF73" w14:textId="77777777" w:rsidR="00DA2724" w:rsidRPr="00247DDC" w:rsidRDefault="00DA2724" w:rsidP="00A37EB2">
            <w:pPr>
              <w:spacing w:after="0" w:line="220" w:lineRule="exact"/>
              <w:jc w:val="left"/>
              <w:rPr>
                <w:ins w:id="2194" w:author="Dimitri Podborski" w:date="2024-12-22T10:07:00Z" w16du:dateUtc="2024-12-22T18:07:00Z"/>
                <w:rFonts w:eastAsia="Arial"/>
                <w:i/>
                <w:noProof/>
                <w:color w:val="000000"/>
                <w:sz w:val="18"/>
                <w:szCs w:val="20"/>
                <w:lang w:val="en-CA" w:eastAsia="ja-JP" w:bidi="x-none"/>
              </w:rPr>
            </w:pPr>
            <w:ins w:id="2195" w:author="Dimitri Podborski" w:date="2024-12-22T10:07:00Z" w16du:dateUtc="2024-12-22T18:07:00Z">
              <w:r w:rsidRPr="00247DDC">
                <w:rPr>
                  <w:rFonts w:eastAsia="Arial"/>
                  <w:i/>
                  <w:noProof/>
                  <w:color w:val="000000"/>
                  <w:sz w:val="18"/>
                  <w:szCs w:val="20"/>
                  <w:lang w:eastAsia="ja-JP" w:bidi="x-none"/>
                </w:rPr>
                <w:t>track fragment run</w:t>
              </w:r>
            </w:ins>
          </w:p>
        </w:tc>
      </w:tr>
      <w:tr w:rsidR="00DA2724" w:rsidRPr="00247DDC" w14:paraId="0F09478D" w14:textId="77777777" w:rsidTr="00A37EB2">
        <w:trPr>
          <w:jc w:val="center"/>
          <w:ins w:id="2196" w:author="Dimitri Podborski" w:date="2024-12-22T10:07:00Z" w16du:dateUtc="2024-12-22T18:07:00Z"/>
        </w:trPr>
        <w:tc>
          <w:tcPr>
            <w:tcW w:w="607" w:type="dxa"/>
            <w:tcBorders>
              <w:top w:val="single" w:sz="4" w:space="0" w:color="auto"/>
              <w:left w:val="single" w:sz="4" w:space="0" w:color="auto"/>
              <w:bottom w:val="single" w:sz="4" w:space="0" w:color="auto"/>
              <w:right w:val="single" w:sz="4" w:space="0" w:color="auto"/>
            </w:tcBorders>
          </w:tcPr>
          <w:p w14:paraId="2C318B02" w14:textId="77777777" w:rsidR="00DA2724" w:rsidRPr="00247DDC" w:rsidRDefault="00DA2724" w:rsidP="00A37EB2">
            <w:pPr>
              <w:spacing w:after="0" w:line="220" w:lineRule="exact"/>
              <w:jc w:val="left"/>
              <w:rPr>
                <w:ins w:id="2197" w:author="Dimitri Podborski" w:date="2024-12-22T10:07:00Z" w16du:dateUtc="2024-12-22T18:07:00Z"/>
                <w:rFonts w:ascii="Courier New" w:eastAsia="Arial" w:hAnsi="Courier New" w:cs="Courier New"/>
                <w:noProof/>
                <w:color w:val="000000"/>
                <w:sz w:val="18"/>
                <w:szCs w:val="20"/>
                <w:lang w:val="en-CA" w:eastAsia="ja-JP" w:bidi="x-none"/>
              </w:rPr>
            </w:pPr>
            <w:ins w:id="2198" w:author="Dimitri Podborski" w:date="2024-12-22T10:07:00Z" w16du:dateUtc="2024-12-22T18:07:00Z">
              <w:r w:rsidRPr="00247DDC">
                <w:rPr>
                  <w:rFonts w:ascii="Courier New" w:hAnsi="Courier New" w:cs="Courier New"/>
                  <w:noProof/>
                  <w:szCs w:val="20"/>
                  <w:lang w:eastAsia="ja-JP"/>
                </w:rPr>
                <w:t>mfra</w:t>
              </w:r>
            </w:ins>
          </w:p>
        </w:tc>
        <w:tc>
          <w:tcPr>
            <w:tcW w:w="607" w:type="dxa"/>
            <w:tcBorders>
              <w:top w:val="single" w:sz="4" w:space="0" w:color="auto"/>
              <w:left w:val="single" w:sz="4" w:space="0" w:color="auto"/>
              <w:bottom w:val="single" w:sz="4" w:space="0" w:color="auto"/>
              <w:right w:val="single" w:sz="4" w:space="0" w:color="auto"/>
            </w:tcBorders>
          </w:tcPr>
          <w:p w14:paraId="03AE9935" w14:textId="77777777" w:rsidR="00DA2724" w:rsidRPr="00247DDC" w:rsidRDefault="00DA2724" w:rsidP="00A37EB2">
            <w:pPr>
              <w:spacing w:after="0" w:line="220" w:lineRule="exact"/>
              <w:jc w:val="left"/>
              <w:rPr>
                <w:ins w:id="2199"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5C3832AF" w14:textId="77777777" w:rsidR="00DA2724" w:rsidRPr="00247DDC" w:rsidRDefault="00DA2724" w:rsidP="00A37EB2">
            <w:pPr>
              <w:spacing w:after="0" w:line="220" w:lineRule="exact"/>
              <w:jc w:val="left"/>
              <w:rPr>
                <w:ins w:id="2200"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2FD58C2" w14:textId="77777777" w:rsidR="00DA2724" w:rsidRPr="00247DDC" w:rsidRDefault="00DA2724" w:rsidP="00A37EB2">
            <w:pPr>
              <w:spacing w:after="0" w:line="220" w:lineRule="exact"/>
              <w:jc w:val="left"/>
              <w:rPr>
                <w:ins w:id="2201"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C430DF9" w14:textId="77777777" w:rsidR="00DA2724" w:rsidRPr="00247DDC" w:rsidRDefault="00DA2724" w:rsidP="00A37EB2">
            <w:pPr>
              <w:spacing w:after="0" w:line="220" w:lineRule="exact"/>
              <w:jc w:val="left"/>
              <w:rPr>
                <w:ins w:id="2202"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337C0145" w14:textId="77777777" w:rsidR="00DA2724" w:rsidRPr="00247DDC" w:rsidRDefault="00DA2724" w:rsidP="00A37EB2">
            <w:pPr>
              <w:spacing w:after="0" w:line="220" w:lineRule="exact"/>
              <w:jc w:val="left"/>
              <w:rPr>
                <w:ins w:id="2203" w:author="Dimitri Podborski" w:date="2024-12-22T10:07:00Z" w16du:dateUtc="2024-12-22T18:07:00Z"/>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FFFF00"/>
          </w:tcPr>
          <w:p w14:paraId="374978A0" w14:textId="77777777" w:rsidR="00DA2724" w:rsidRPr="00C717A1" w:rsidRDefault="00DA2724" w:rsidP="00A37EB2">
            <w:pPr>
              <w:keepNext/>
              <w:spacing w:after="0" w:line="220" w:lineRule="exact"/>
              <w:jc w:val="left"/>
              <w:rPr>
                <w:ins w:id="2204" w:author="Dimitri Podborski" w:date="2024-12-22T10:07:00Z" w16du:dateUtc="2024-12-22T18:07:00Z"/>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FFFF00"/>
          </w:tcPr>
          <w:p w14:paraId="18A573AF" w14:textId="77777777" w:rsidR="00DA2724" w:rsidRPr="00247DDC" w:rsidRDefault="00DA2724" w:rsidP="00A37EB2">
            <w:pPr>
              <w:spacing w:after="0" w:line="220" w:lineRule="exact"/>
              <w:jc w:val="left"/>
              <w:rPr>
                <w:ins w:id="2205" w:author="Dimitri Podborski" w:date="2024-12-22T10:07:00Z" w16du:dateUtc="2024-12-22T18:07:00Z"/>
                <w:rFonts w:eastAsia="Arial"/>
                <w:iCs/>
                <w:noProof/>
                <w:color w:val="000000"/>
                <w:sz w:val="18"/>
                <w:szCs w:val="20"/>
                <w:lang w:eastAsia="ja-JP" w:bidi="x-none"/>
              </w:rPr>
            </w:pPr>
            <w:ins w:id="2206" w:author="Dimitri Podborski" w:date="2024-12-22T10:07:00Z" w16du:dateUtc="2024-12-22T18:07:00Z">
              <w:r w:rsidRPr="00247DDC">
                <w:rPr>
                  <w:rFonts w:eastAsia="Arial"/>
                  <w:iCs/>
                  <w:noProof/>
                  <w:color w:val="000000"/>
                  <w:sz w:val="18"/>
                  <w:szCs w:val="20"/>
                  <w:lang w:eastAsia="ja-JP" w:bidi="x-none"/>
                </w:rPr>
                <w:t>-</w:t>
              </w:r>
            </w:ins>
          </w:p>
        </w:tc>
        <w:tc>
          <w:tcPr>
            <w:tcW w:w="4677" w:type="dxa"/>
            <w:tcBorders>
              <w:top w:val="single" w:sz="4" w:space="0" w:color="auto"/>
              <w:left w:val="single" w:sz="4" w:space="0" w:color="auto"/>
              <w:bottom w:val="single" w:sz="4" w:space="0" w:color="auto"/>
              <w:right w:val="single" w:sz="4" w:space="0" w:color="auto"/>
            </w:tcBorders>
          </w:tcPr>
          <w:p w14:paraId="1E53C716" w14:textId="77777777" w:rsidR="00DA2724" w:rsidRPr="00247DDC" w:rsidRDefault="00DA2724" w:rsidP="00A37EB2">
            <w:pPr>
              <w:spacing w:after="0" w:line="220" w:lineRule="exact"/>
              <w:jc w:val="left"/>
              <w:rPr>
                <w:ins w:id="2207" w:author="Dimitri Podborski" w:date="2024-12-22T10:07:00Z" w16du:dateUtc="2024-12-22T18:07:00Z"/>
                <w:rFonts w:eastAsia="Arial"/>
                <w:i/>
                <w:noProof/>
                <w:color w:val="000000"/>
                <w:sz w:val="18"/>
                <w:szCs w:val="20"/>
                <w:lang w:val="en-CA" w:eastAsia="ja-JP" w:bidi="x-none"/>
              </w:rPr>
            </w:pPr>
            <w:ins w:id="2208" w:author="Dimitri Podborski" w:date="2024-12-22T10:07:00Z" w16du:dateUtc="2024-12-22T18:07:00Z">
              <w:r w:rsidRPr="00247DDC">
                <w:rPr>
                  <w:rFonts w:eastAsia="Arial"/>
                  <w:i/>
                  <w:noProof/>
                  <w:color w:val="000000"/>
                  <w:sz w:val="18"/>
                  <w:szCs w:val="20"/>
                  <w:lang w:eastAsia="ja-JP" w:bidi="x-none"/>
                </w:rPr>
                <w:t>movie fragment random access</w:t>
              </w:r>
            </w:ins>
          </w:p>
        </w:tc>
      </w:tr>
      <w:tr w:rsidR="00DA2724" w:rsidRPr="00247DDC" w14:paraId="6633E60E" w14:textId="77777777" w:rsidTr="00A37EB2">
        <w:trPr>
          <w:jc w:val="center"/>
          <w:ins w:id="2209" w:author="Dimitri Podborski" w:date="2024-12-22T10:07:00Z" w16du:dateUtc="2024-12-22T18:07:00Z"/>
        </w:trPr>
        <w:tc>
          <w:tcPr>
            <w:tcW w:w="607" w:type="dxa"/>
            <w:tcBorders>
              <w:top w:val="single" w:sz="4" w:space="0" w:color="auto"/>
              <w:left w:val="single" w:sz="4" w:space="0" w:color="auto"/>
              <w:bottom w:val="single" w:sz="4" w:space="0" w:color="auto"/>
              <w:right w:val="single" w:sz="4" w:space="0" w:color="auto"/>
            </w:tcBorders>
          </w:tcPr>
          <w:p w14:paraId="720A944E" w14:textId="77777777" w:rsidR="00DA2724" w:rsidRPr="00247DDC" w:rsidRDefault="00DA2724" w:rsidP="00A37EB2">
            <w:pPr>
              <w:spacing w:after="0" w:line="220" w:lineRule="exact"/>
              <w:jc w:val="left"/>
              <w:rPr>
                <w:ins w:id="2210"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1AE87B5C" w14:textId="77777777" w:rsidR="00DA2724" w:rsidRPr="00247DDC" w:rsidRDefault="00DA2724" w:rsidP="00A37EB2">
            <w:pPr>
              <w:spacing w:after="0" w:line="220" w:lineRule="exact"/>
              <w:jc w:val="left"/>
              <w:rPr>
                <w:ins w:id="2211" w:author="Dimitri Podborski" w:date="2024-12-22T10:07:00Z" w16du:dateUtc="2024-12-22T18:07:00Z"/>
                <w:rFonts w:ascii="Courier New" w:eastAsia="Arial" w:hAnsi="Courier New" w:cs="Courier New"/>
                <w:noProof/>
                <w:color w:val="000000"/>
                <w:sz w:val="18"/>
                <w:szCs w:val="20"/>
                <w:lang w:val="en-CA" w:eastAsia="ja-JP" w:bidi="x-none"/>
              </w:rPr>
            </w:pPr>
            <w:ins w:id="2212" w:author="Dimitri Podborski" w:date="2024-12-22T10:07:00Z" w16du:dateUtc="2024-12-22T18:07:00Z">
              <w:r w:rsidRPr="00247DDC">
                <w:rPr>
                  <w:rFonts w:ascii="Courier New" w:hAnsi="Courier New" w:cs="Courier New"/>
                  <w:noProof/>
                  <w:szCs w:val="20"/>
                  <w:lang w:eastAsia="ja-JP"/>
                </w:rPr>
                <w:t>tfra</w:t>
              </w:r>
            </w:ins>
          </w:p>
        </w:tc>
        <w:tc>
          <w:tcPr>
            <w:tcW w:w="607" w:type="dxa"/>
            <w:tcBorders>
              <w:top w:val="single" w:sz="4" w:space="0" w:color="auto"/>
              <w:left w:val="single" w:sz="4" w:space="0" w:color="auto"/>
              <w:bottom w:val="single" w:sz="4" w:space="0" w:color="auto"/>
              <w:right w:val="single" w:sz="4" w:space="0" w:color="auto"/>
            </w:tcBorders>
          </w:tcPr>
          <w:p w14:paraId="63D13809" w14:textId="77777777" w:rsidR="00DA2724" w:rsidRPr="00247DDC" w:rsidRDefault="00DA2724" w:rsidP="00A37EB2">
            <w:pPr>
              <w:spacing w:after="0" w:line="220" w:lineRule="exact"/>
              <w:jc w:val="left"/>
              <w:rPr>
                <w:ins w:id="2213"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6C5F9346" w14:textId="77777777" w:rsidR="00DA2724" w:rsidRPr="00247DDC" w:rsidRDefault="00DA2724" w:rsidP="00A37EB2">
            <w:pPr>
              <w:spacing w:after="0" w:line="220" w:lineRule="exact"/>
              <w:jc w:val="left"/>
              <w:rPr>
                <w:ins w:id="2214"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9A1D4C0" w14:textId="77777777" w:rsidR="00DA2724" w:rsidRPr="00247DDC" w:rsidRDefault="00DA2724" w:rsidP="00A37EB2">
            <w:pPr>
              <w:spacing w:after="0" w:line="220" w:lineRule="exact"/>
              <w:jc w:val="left"/>
              <w:rPr>
                <w:ins w:id="2215"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406B8804" w14:textId="77777777" w:rsidR="00DA2724" w:rsidRPr="00247DDC" w:rsidRDefault="00DA2724" w:rsidP="00A37EB2">
            <w:pPr>
              <w:spacing w:after="0" w:line="220" w:lineRule="exact"/>
              <w:jc w:val="left"/>
              <w:rPr>
                <w:ins w:id="2216" w:author="Dimitri Podborski" w:date="2024-12-22T10:07:00Z" w16du:dateUtc="2024-12-22T18:07:00Z"/>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FFFF00"/>
          </w:tcPr>
          <w:p w14:paraId="784DD91E" w14:textId="77777777" w:rsidR="00DA2724" w:rsidRPr="00C717A1" w:rsidRDefault="00DA2724" w:rsidP="00A37EB2">
            <w:pPr>
              <w:keepNext/>
              <w:spacing w:after="0" w:line="220" w:lineRule="exact"/>
              <w:jc w:val="left"/>
              <w:rPr>
                <w:ins w:id="2217" w:author="Dimitri Podborski" w:date="2024-12-22T10:07:00Z" w16du:dateUtc="2024-12-22T18:07:00Z"/>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FFFF00"/>
          </w:tcPr>
          <w:p w14:paraId="5D8F41AB" w14:textId="77777777" w:rsidR="00DA2724" w:rsidRPr="00247DDC" w:rsidRDefault="00DA2724" w:rsidP="00A37EB2">
            <w:pPr>
              <w:spacing w:after="0" w:line="220" w:lineRule="exact"/>
              <w:jc w:val="left"/>
              <w:rPr>
                <w:ins w:id="2218" w:author="Dimitri Podborski" w:date="2024-12-22T10:07:00Z" w16du:dateUtc="2024-12-22T18:07:00Z"/>
                <w:rFonts w:eastAsia="Arial"/>
                <w:iCs/>
                <w:noProof/>
                <w:color w:val="000000"/>
                <w:sz w:val="18"/>
                <w:szCs w:val="20"/>
                <w:lang w:eastAsia="ja-JP" w:bidi="x-none"/>
              </w:rPr>
            </w:pPr>
            <w:ins w:id="2219" w:author="Dimitri Podborski" w:date="2024-12-22T10:07:00Z" w16du:dateUtc="2024-12-22T18:07:00Z">
              <w:r w:rsidRPr="00247DDC">
                <w:rPr>
                  <w:rFonts w:eastAsia="Arial"/>
                  <w:iCs/>
                  <w:noProof/>
                  <w:color w:val="000000"/>
                  <w:sz w:val="18"/>
                  <w:szCs w:val="20"/>
                  <w:lang w:eastAsia="ja-JP" w:bidi="x-none"/>
                </w:rPr>
                <w:t>0, 1</w:t>
              </w:r>
            </w:ins>
          </w:p>
        </w:tc>
        <w:tc>
          <w:tcPr>
            <w:tcW w:w="4677" w:type="dxa"/>
            <w:tcBorders>
              <w:top w:val="single" w:sz="4" w:space="0" w:color="auto"/>
              <w:left w:val="single" w:sz="4" w:space="0" w:color="auto"/>
              <w:bottom w:val="single" w:sz="4" w:space="0" w:color="auto"/>
              <w:right w:val="single" w:sz="4" w:space="0" w:color="auto"/>
            </w:tcBorders>
          </w:tcPr>
          <w:p w14:paraId="5BD71B01" w14:textId="77777777" w:rsidR="00DA2724" w:rsidRPr="00247DDC" w:rsidRDefault="00DA2724" w:rsidP="00A37EB2">
            <w:pPr>
              <w:spacing w:after="0" w:line="220" w:lineRule="exact"/>
              <w:jc w:val="left"/>
              <w:rPr>
                <w:ins w:id="2220" w:author="Dimitri Podborski" w:date="2024-12-22T10:07:00Z" w16du:dateUtc="2024-12-22T18:07:00Z"/>
                <w:rFonts w:eastAsia="Arial"/>
                <w:i/>
                <w:noProof/>
                <w:color w:val="000000"/>
                <w:sz w:val="18"/>
                <w:szCs w:val="20"/>
                <w:lang w:val="en-CA" w:eastAsia="ja-JP" w:bidi="x-none"/>
              </w:rPr>
            </w:pPr>
            <w:ins w:id="2221" w:author="Dimitri Podborski" w:date="2024-12-22T10:07:00Z" w16du:dateUtc="2024-12-22T18:07:00Z">
              <w:r w:rsidRPr="00247DDC">
                <w:rPr>
                  <w:rFonts w:eastAsia="Arial"/>
                  <w:i/>
                  <w:noProof/>
                  <w:color w:val="000000"/>
                  <w:sz w:val="18"/>
                  <w:szCs w:val="20"/>
                  <w:lang w:eastAsia="ja-JP" w:bidi="x-none"/>
                </w:rPr>
                <w:t>track fragment random access</w:t>
              </w:r>
            </w:ins>
          </w:p>
        </w:tc>
      </w:tr>
      <w:tr w:rsidR="00DA2724" w:rsidRPr="00247DDC" w14:paraId="4AE517EE" w14:textId="77777777" w:rsidTr="00A37EB2">
        <w:trPr>
          <w:jc w:val="center"/>
          <w:ins w:id="2222" w:author="Dimitri Podborski" w:date="2024-12-22T10:07:00Z" w16du:dateUtc="2024-12-22T18:07:00Z"/>
        </w:trPr>
        <w:tc>
          <w:tcPr>
            <w:tcW w:w="607" w:type="dxa"/>
            <w:tcBorders>
              <w:top w:val="single" w:sz="4" w:space="0" w:color="auto"/>
              <w:left w:val="single" w:sz="4" w:space="0" w:color="auto"/>
              <w:bottom w:val="single" w:sz="4" w:space="0" w:color="auto"/>
              <w:right w:val="single" w:sz="4" w:space="0" w:color="auto"/>
            </w:tcBorders>
          </w:tcPr>
          <w:p w14:paraId="700D881E" w14:textId="77777777" w:rsidR="00DA2724" w:rsidRPr="00247DDC" w:rsidRDefault="00DA2724" w:rsidP="00A37EB2">
            <w:pPr>
              <w:spacing w:after="0" w:line="220" w:lineRule="exact"/>
              <w:jc w:val="left"/>
              <w:rPr>
                <w:ins w:id="2223" w:author="Dimitri Podborski" w:date="2024-12-22T10:07:00Z" w16du:dateUtc="2024-12-22T18:07:00Z"/>
                <w:rFonts w:ascii="Courier New" w:eastAsia="Arial" w:hAnsi="Courier New" w:cs="Courier New"/>
                <w:noProof/>
                <w:color w:val="000000"/>
                <w:sz w:val="18"/>
                <w:szCs w:val="20"/>
                <w:lang w:eastAsia="ja-JP" w:bidi="x-none"/>
              </w:rPr>
            </w:pPr>
          </w:p>
        </w:tc>
        <w:tc>
          <w:tcPr>
            <w:tcW w:w="607" w:type="dxa"/>
            <w:tcBorders>
              <w:top w:val="single" w:sz="4" w:space="0" w:color="auto"/>
              <w:left w:val="single" w:sz="4" w:space="0" w:color="auto"/>
              <w:bottom w:val="single" w:sz="4" w:space="0" w:color="auto"/>
              <w:right w:val="single" w:sz="4" w:space="0" w:color="auto"/>
            </w:tcBorders>
          </w:tcPr>
          <w:p w14:paraId="522BC95A" w14:textId="77777777" w:rsidR="00DA2724" w:rsidRPr="00247DDC" w:rsidRDefault="00DA2724" w:rsidP="00A37EB2">
            <w:pPr>
              <w:spacing w:after="0" w:line="220" w:lineRule="exact"/>
              <w:jc w:val="left"/>
              <w:rPr>
                <w:ins w:id="2224" w:author="Dimitri Podborski" w:date="2024-12-22T10:07:00Z" w16du:dateUtc="2024-12-22T18:07:00Z"/>
                <w:rFonts w:ascii="Courier New" w:eastAsia="Arial" w:hAnsi="Courier New" w:cs="Courier New"/>
                <w:noProof/>
                <w:color w:val="000000"/>
                <w:sz w:val="18"/>
                <w:szCs w:val="20"/>
                <w:lang w:val="en-CA" w:eastAsia="ja-JP" w:bidi="x-none"/>
              </w:rPr>
            </w:pPr>
            <w:ins w:id="2225" w:author="Dimitri Podborski" w:date="2024-12-22T10:07:00Z" w16du:dateUtc="2024-12-22T18:07:00Z">
              <w:r w:rsidRPr="00247DDC">
                <w:rPr>
                  <w:rFonts w:ascii="Courier New" w:hAnsi="Courier New" w:cs="Courier New"/>
                  <w:noProof/>
                  <w:szCs w:val="20"/>
                  <w:lang w:eastAsia="ja-JP"/>
                </w:rPr>
                <w:t>mfro</w:t>
              </w:r>
            </w:ins>
          </w:p>
        </w:tc>
        <w:tc>
          <w:tcPr>
            <w:tcW w:w="607" w:type="dxa"/>
            <w:tcBorders>
              <w:top w:val="single" w:sz="4" w:space="0" w:color="auto"/>
              <w:left w:val="single" w:sz="4" w:space="0" w:color="auto"/>
              <w:bottom w:val="single" w:sz="4" w:space="0" w:color="auto"/>
              <w:right w:val="single" w:sz="4" w:space="0" w:color="auto"/>
            </w:tcBorders>
          </w:tcPr>
          <w:p w14:paraId="74D87575" w14:textId="77777777" w:rsidR="00DA2724" w:rsidRPr="00247DDC" w:rsidRDefault="00DA2724" w:rsidP="00A37EB2">
            <w:pPr>
              <w:spacing w:after="0" w:line="220" w:lineRule="exact"/>
              <w:jc w:val="left"/>
              <w:rPr>
                <w:ins w:id="2226"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2F1EFBB2" w14:textId="77777777" w:rsidR="00DA2724" w:rsidRPr="00247DDC" w:rsidRDefault="00DA2724" w:rsidP="00A37EB2">
            <w:pPr>
              <w:spacing w:after="0" w:line="220" w:lineRule="exact"/>
              <w:jc w:val="left"/>
              <w:rPr>
                <w:ins w:id="2227"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52AAAE9C" w14:textId="77777777" w:rsidR="00DA2724" w:rsidRPr="00247DDC" w:rsidRDefault="00DA2724" w:rsidP="00A37EB2">
            <w:pPr>
              <w:spacing w:after="0" w:line="220" w:lineRule="exact"/>
              <w:jc w:val="left"/>
              <w:rPr>
                <w:ins w:id="2228" w:author="Dimitri Podborski" w:date="2024-12-22T10:07:00Z" w16du:dateUtc="2024-12-22T18:07:00Z"/>
                <w:rFonts w:ascii="Courier New" w:eastAsia="Arial" w:hAnsi="Courier New" w:cs="Courier New"/>
                <w:noProof/>
                <w:color w:val="000000"/>
                <w:sz w:val="18"/>
                <w:szCs w:val="20"/>
                <w:lang w:val="en-CA" w:eastAsia="ja-JP" w:bidi="x-none"/>
              </w:rPr>
            </w:pPr>
          </w:p>
        </w:tc>
        <w:tc>
          <w:tcPr>
            <w:tcW w:w="607" w:type="dxa"/>
            <w:tcBorders>
              <w:top w:val="single" w:sz="4" w:space="0" w:color="auto"/>
              <w:left w:val="single" w:sz="4" w:space="0" w:color="auto"/>
              <w:bottom w:val="single" w:sz="4" w:space="0" w:color="auto"/>
              <w:right w:val="single" w:sz="4" w:space="0" w:color="auto"/>
            </w:tcBorders>
          </w:tcPr>
          <w:p w14:paraId="78F9736E" w14:textId="77777777" w:rsidR="00DA2724" w:rsidRPr="00247DDC" w:rsidRDefault="00DA2724" w:rsidP="00A37EB2">
            <w:pPr>
              <w:spacing w:after="0" w:line="220" w:lineRule="exact"/>
              <w:jc w:val="left"/>
              <w:rPr>
                <w:ins w:id="2229" w:author="Dimitri Podborski" w:date="2024-12-22T10:07:00Z" w16du:dateUtc="2024-12-22T18:07:00Z"/>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FFFF00"/>
          </w:tcPr>
          <w:p w14:paraId="14CE3E39" w14:textId="77777777" w:rsidR="00DA2724" w:rsidRPr="00C717A1" w:rsidRDefault="00DA2724" w:rsidP="00A37EB2">
            <w:pPr>
              <w:keepNext/>
              <w:spacing w:after="0" w:line="220" w:lineRule="exact"/>
              <w:jc w:val="left"/>
              <w:rPr>
                <w:ins w:id="2230" w:author="Dimitri Podborski" w:date="2024-12-22T10:07:00Z" w16du:dateUtc="2024-12-22T18:07:00Z"/>
                <w:rFonts w:ascii="Courier New" w:hAnsi="Courier New" w:cs="Courier New"/>
                <w:noProof/>
                <w:szCs w:val="20"/>
                <w:lang w:eastAsia="ja-JP"/>
              </w:rPr>
            </w:pPr>
          </w:p>
        </w:tc>
        <w:tc>
          <w:tcPr>
            <w:tcW w:w="681" w:type="dxa"/>
            <w:tcBorders>
              <w:top w:val="single" w:sz="4" w:space="0" w:color="auto"/>
              <w:left w:val="single" w:sz="4" w:space="0" w:color="auto"/>
              <w:bottom w:val="single" w:sz="4" w:space="0" w:color="auto"/>
              <w:right w:val="single" w:sz="4" w:space="0" w:color="auto"/>
            </w:tcBorders>
            <w:shd w:val="clear" w:color="auto" w:fill="FFFF00"/>
          </w:tcPr>
          <w:p w14:paraId="4735BC8A" w14:textId="77777777" w:rsidR="00DA2724" w:rsidRPr="00247DDC" w:rsidRDefault="00DA2724" w:rsidP="00A37EB2">
            <w:pPr>
              <w:spacing w:after="0" w:line="220" w:lineRule="exact"/>
              <w:jc w:val="left"/>
              <w:rPr>
                <w:ins w:id="2231" w:author="Dimitri Podborski" w:date="2024-12-22T10:07:00Z" w16du:dateUtc="2024-12-22T18:07:00Z"/>
                <w:rFonts w:eastAsia="Arial"/>
                <w:iCs/>
                <w:noProof/>
                <w:color w:val="000000"/>
                <w:sz w:val="18"/>
                <w:szCs w:val="20"/>
                <w:lang w:eastAsia="ja-JP" w:bidi="x-none"/>
              </w:rPr>
            </w:pPr>
            <w:ins w:id="2232" w:author="Dimitri Podborski" w:date="2024-12-22T10:07:00Z" w16du:dateUtc="2024-12-22T18:07:00Z">
              <w:r w:rsidRPr="00247DDC">
                <w:rPr>
                  <w:rFonts w:eastAsia="Arial"/>
                  <w:iCs/>
                  <w:noProof/>
                  <w:color w:val="000000"/>
                  <w:sz w:val="18"/>
                  <w:szCs w:val="20"/>
                  <w:lang w:eastAsia="ja-JP" w:bidi="x-none"/>
                </w:rPr>
                <w:t>0</w:t>
              </w:r>
            </w:ins>
          </w:p>
        </w:tc>
        <w:tc>
          <w:tcPr>
            <w:tcW w:w="4677" w:type="dxa"/>
            <w:tcBorders>
              <w:top w:val="single" w:sz="4" w:space="0" w:color="auto"/>
              <w:left w:val="single" w:sz="4" w:space="0" w:color="auto"/>
              <w:bottom w:val="single" w:sz="4" w:space="0" w:color="auto"/>
              <w:right w:val="single" w:sz="4" w:space="0" w:color="auto"/>
            </w:tcBorders>
          </w:tcPr>
          <w:p w14:paraId="738EDDEF" w14:textId="77777777" w:rsidR="00DA2724" w:rsidRPr="00247DDC" w:rsidRDefault="00DA2724" w:rsidP="00A37EB2">
            <w:pPr>
              <w:spacing w:after="0" w:line="220" w:lineRule="exact"/>
              <w:jc w:val="left"/>
              <w:rPr>
                <w:ins w:id="2233" w:author="Dimitri Podborski" w:date="2024-12-22T10:07:00Z" w16du:dateUtc="2024-12-22T18:07:00Z"/>
                <w:rFonts w:eastAsia="Arial"/>
                <w:i/>
                <w:noProof/>
                <w:color w:val="000000"/>
                <w:sz w:val="18"/>
                <w:szCs w:val="20"/>
                <w:lang w:eastAsia="ja-JP" w:bidi="x-none"/>
              </w:rPr>
            </w:pPr>
            <w:ins w:id="2234" w:author="Dimitri Podborski" w:date="2024-12-22T10:07:00Z" w16du:dateUtc="2024-12-22T18:07:00Z">
              <w:r w:rsidRPr="00247DDC">
                <w:rPr>
                  <w:rFonts w:eastAsia="Arial"/>
                  <w:i/>
                  <w:noProof/>
                  <w:color w:val="000000"/>
                  <w:sz w:val="18"/>
                  <w:szCs w:val="20"/>
                  <w:lang w:eastAsia="ja-JP" w:bidi="x-none"/>
                </w:rPr>
                <w:t>movie fragment random access offset</w:t>
              </w:r>
            </w:ins>
          </w:p>
        </w:tc>
      </w:tr>
    </w:tbl>
    <w:p w14:paraId="51D3D3E9" w14:textId="77777777" w:rsidR="00DA2724" w:rsidRPr="00247DDC" w:rsidRDefault="00DA2724" w:rsidP="00DA2724">
      <w:pPr>
        <w:spacing w:line="230" w:lineRule="atLeast"/>
        <w:rPr>
          <w:ins w:id="2235" w:author="Dimitri Podborski" w:date="2024-12-22T10:07:00Z" w16du:dateUtc="2024-12-22T18:07:00Z"/>
          <w:noProof/>
          <w:szCs w:val="20"/>
          <w:lang w:eastAsia="ja-JP"/>
        </w:rPr>
      </w:pPr>
    </w:p>
    <w:p w14:paraId="4675724D" w14:textId="77777777" w:rsidR="00DA2724" w:rsidRPr="00247DDC" w:rsidRDefault="00DA2724" w:rsidP="00DA2724">
      <w:pPr>
        <w:spacing w:line="230" w:lineRule="atLeast"/>
        <w:rPr>
          <w:ins w:id="2236" w:author="Dimitri Podborski" w:date="2024-12-22T10:07:00Z" w16du:dateUtc="2024-12-22T18:07:00Z"/>
          <w:noProof/>
          <w:szCs w:val="20"/>
          <w:lang w:eastAsia="ja-JP"/>
        </w:rPr>
      </w:pPr>
      <w:ins w:id="2237" w:author="Dimitri Podborski" w:date="2024-12-22T10:07:00Z" w16du:dateUtc="2024-12-22T18:07:00Z">
        <w:r w:rsidRPr="00247DDC">
          <w:rPr>
            <w:noProof/>
            <w:szCs w:val="20"/>
            <w:lang w:eastAsia="ja-JP"/>
          </w:rPr>
          <w:t>Hint tracks shall be recognized, and in hint tracks, RTP protocol hint tracks.</w:t>
        </w:r>
      </w:ins>
    </w:p>
    <w:p w14:paraId="22AED9F4" w14:textId="77777777" w:rsidR="00DA2724" w:rsidRPr="00247DDC" w:rsidRDefault="00DA2724" w:rsidP="00DA2724">
      <w:pPr>
        <w:spacing w:line="230" w:lineRule="atLeast"/>
        <w:rPr>
          <w:ins w:id="2238" w:author="Dimitri Podborski" w:date="2024-12-22T10:07:00Z" w16du:dateUtc="2024-12-22T18:07:00Z"/>
          <w:noProof/>
          <w:szCs w:val="20"/>
          <w:highlight w:val="yellow"/>
          <w:lang w:eastAsia="ja-JP"/>
        </w:rPr>
      </w:pPr>
      <w:ins w:id="2239" w:author="Dimitri Podborski" w:date="2024-12-22T10:07:00Z" w16du:dateUtc="2024-12-22T18:07:00Z">
        <w:r w:rsidRPr="00247DDC">
          <w:rPr>
            <w:noProof/>
            <w:szCs w:val="20"/>
            <w:highlight w:val="yellow"/>
            <w:lang w:eastAsia="ja-JP"/>
          </w:rPr>
          <w:t xml:space="preserve">The following syntax elements within </w:t>
        </w:r>
        <w:r w:rsidRPr="00247DDC">
          <w:rPr>
            <w:rFonts w:ascii="Courier New" w:hAnsi="Courier New" w:cs="Courier New"/>
            <w:noProof/>
            <w:szCs w:val="20"/>
            <w:highlight w:val="yellow"/>
            <w:lang w:eastAsia="ja-JP"/>
          </w:rPr>
          <w:t>default_sample_flags</w:t>
        </w:r>
        <w:r w:rsidRPr="00247DDC">
          <w:rPr>
            <w:noProof/>
            <w:szCs w:val="20"/>
            <w:highlight w:val="yellow"/>
            <w:lang w:eastAsia="ja-JP"/>
          </w:rPr>
          <w:t xml:space="preserve"> of </w:t>
        </w:r>
        <w:r w:rsidRPr="00247DDC">
          <w:rPr>
            <w:rFonts w:ascii="Courier New" w:hAnsi="Courier New" w:cs="Courier New"/>
            <w:noProof/>
            <w:szCs w:val="20"/>
            <w:highlight w:val="yellow"/>
            <w:lang w:eastAsia="ja-JP"/>
          </w:rPr>
          <w:t>TrackExtendsBox</w:t>
        </w:r>
        <w:r w:rsidRPr="00247DDC">
          <w:rPr>
            <w:noProof/>
            <w:szCs w:val="20"/>
            <w:highlight w:val="yellow"/>
            <w:lang w:eastAsia="ja-JP"/>
          </w:rPr>
          <w:t xml:space="preserve"> and </w:t>
        </w:r>
        <w:r w:rsidRPr="00247DDC">
          <w:rPr>
            <w:rFonts w:ascii="Courier New" w:hAnsi="Courier New" w:cs="Courier New"/>
            <w:noProof/>
            <w:szCs w:val="20"/>
            <w:highlight w:val="yellow"/>
            <w:lang w:eastAsia="ja-JP"/>
          </w:rPr>
          <w:t>TrackFragmentHeaderBox</w:t>
        </w:r>
        <w:r w:rsidRPr="00247DDC">
          <w:rPr>
            <w:noProof/>
            <w:szCs w:val="20"/>
            <w:highlight w:val="yellow"/>
            <w:lang w:eastAsia="ja-JP"/>
          </w:rPr>
          <w:t xml:space="preserve"> and within </w:t>
        </w:r>
        <w:r w:rsidRPr="00247DDC">
          <w:rPr>
            <w:rFonts w:ascii="Courier New" w:hAnsi="Courier New" w:cs="Courier New"/>
            <w:noProof/>
            <w:szCs w:val="20"/>
            <w:highlight w:val="yellow"/>
            <w:lang w:eastAsia="ja-JP"/>
          </w:rPr>
          <w:t>sample_flags</w:t>
        </w:r>
        <w:r w:rsidRPr="00247DDC">
          <w:rPr>
            <w:noProof/>
            <w:szCs w:val="20"/>
            <w:highlight w:val="yellow"/>
            <w:lang w:eastAsia="ja-JP"/>
          </w:rPr>
          <w:t xml:space="preserve"> and </w:t>
        </w:r>
        <w:r w:rsidRPr="00247DDC">
          <w:rPr>
            <w:rFonts w:ascii="Courier New" w:hAnsi="Courier New" w:cs="Courier New"/>
            <w:noProof/>
            <w:szCs w:val="20"/>
            <w:highlight w:val="yellow"/>
            <w:lang w:eastAsia="ja-JP"/>
          </w:rPr>
          <w:t>first_sample_flags</w:t>
        </w:r>
        <w:r w:rsidRPr="00247DDC">
          <w:rPr>
            <w:noProof/>
            <w:szCs w:val="20"/>
            <w:highlight w:val="yellow"/>
            <w:lang w:eastAsia="ja-JP"/>
          </w:rPr>
          <w:t xml:space="preserve"> of </w:t>
        </w:r>
        <w:r w:rsidRPr="00247DDC">
          <w:rPr>
            <w:rFonts w:ascii="Courier New" w:hAnsi="Courier New" w:cs="Courier New"/>
            <w:noProof/>
            <w:szCs w:val="20"/>
            <w:highlight w:val="yellow"/>
            <w:lang w:eastAsia="ja-JP"/>
          </w:rPr>
          <w:t>TrackRunBox</w:t>
        </w:r>
        <w:r w:rsidRPr="00247DDC">
          <w:rPr>
            <w:noProof/>
            <w:szCs w:val="20"/>
            <w:highlight w:val="yellow"/>
            <w:lang w:eastAsia="ja-JP"/>
          </w:rPr>
          <w:t xml:space="preserve"> shall be supported: </w:t>
        </w:r>
        <w:r w:rsidRPr="00247DDC">
          <w:rPr>
            <w:rFonts w:ascii="Courier New" w:hAnsi="Courier New" w:cs="Courier New"/>
            <w:noProof/>
            <w:szCs w:val="20"/>
            <w:highlight w:val="yellow"/>
            <w:lang w:eastAsia="ja-JP"/>
          </w:rPr>
          <w:t>sample_padding_value</w:t>
        </w:r>
        <w:r w:rsidRPr="00247DDC">
          <w:rPr>
            <w:noProof/>
            <w:szCs w:val="20"/>
            <w:highlight w:val="yellow"/>
            <w:lang w:eastAsia="ja-JP"/>
          </w:rPr>
          <w:t xml:space="preserve">, </w:t>
        </w:r>
        <w:r w:rsidRPr="00247DDC">
          <w:rPr>
            <w:rFonts w:ascii="Courier New" w:hAnsi="Courier New" w:cs="Courier New"/>
            <w:noProof/>
            <w:szCs w:val="20"/>
            <w:highlight w:val="yellow"/>
            <w:lang w:eastAsia="ja-JP"/>
          </w:rPr>
          <w:t>sample_is_non_sync_sample</w:t>
        </w:r>
        <w:r w:rsidRPr="00247DDC">
          <w:rPr>
            <w:noProof/>
            <w:szCs w:val="20"/>
            <w:highlight w:val="yellow"/>
            <w:lang w:eastAsia="ja-JP"/>
          </w:rPr>
          <w:t xml:space="preserve">, </w:t>
        </w:r>
        <w:r w:rsidRPr="00247DDC">
          <w:rPr>
            <w:rFonts w:ascii="Courier New" w:hAnsi="Courier New" w:cs="Courier New"/>
            <w:noProof/>
            <w:szCs w:val="20"/>
            <w:highlight w:val="yellow"/>
            <w:lang w:eastAsia="ja-JP"/>
          </w:rPr>
          <w:t>sample_degradation_priority</w:t>
        </w:r>
        <w:r w:rsidRPr="00247DDC">
          <w:rPr>
            <w:noProof/>
            <w:szCs w:val="20"/>
            <w:highlight w:val="yellow"/>
            <w:lang w:eastAsia="ja-JP"/>
          </w:rPr>
          <w:t>.</w:t>
        </w:r>
      </w:ins>
    </w:p>
    <w:p w14:paraId="28EC2149" w14:textId="77777777" w:rsidR="00DA2724" w:rsidRPr="00247DDC" w:rsidRDefault="00DA2724" w:rsidP="00DA2724">
      <w:pPr>
        <w:spacing w:line="230" w:lineRule="atLeast"/>
        <w:rPr>
          <w:ins w:id="2240" w:author="Dimitri Podborski" w:date="2024-12-22T10:07:00Z" w16du:dateUtc="2024-12-22T18:07:00Z"/>
          <w:noProof/>
          <w:szCs w:val="20"/>
          <w:highlight w:val="yellow"/>
          <w:lang w:eastAsia="ja-JP"/>
        </w:rPr>
      </w:pPr>
      <w:ins w:id="2241" w:author="Dimitri Podborski" w:date="2024-12-22T10:07:00Z" w16du:dateUtc="2024-12-22T18:07:00Z">
        <w:r w:rsidRPr="00247DDC">
          <w:rPr>
            <w:noProof/>
            <w:szCs w:val="20"/>
            <w:highlight w:val="yellow"/>
            <w:lang w:eastAsia="ja-JP"/>
          </w:rPr>
          <w:t xml:space="preserve">The following flags of </w:t>
        </w:r>
        <w:r w:rsidRPr="00247DDC">
          <w:rPr>
            <w:rFonts w:ascii="Courier New" w:hAnsi="Courier New" w:cs="Courier New"/>
            <w:noProof/>
            <w:szCs w:val="20"/>
            <w:highlight w:val="yellow"/>
            <w:lang w:eastAsia="ja-JP"/>
          </w:rPr>
          <w:t>TrackFragmentHeaderBox</w:t>
        </w:r>
        <w:r w:rsidRPr="00247DDC">
          <w:rPr>
            <w:noProof/>
            <w:szCs w:val="20"/>
            <w:highlight w:val="yellow"/>
            <w:lang w:eastAsia="ja-JP"/>
          </w:rPr>
          <w:t xml:space="preserve"> shall be supported:</w:t>
        </w:r>
      </w:ins>
    </w:p>
    <w:p w14:paraId="05C5B77A" w14:textId="77777777" w:rsidR="00DA2724" w:rsidRPr="00247DDC" w:rsidRDefault="00DA2724" w:rsidP="00DA2724">
      <w:pPr>
        <w:tabs>
          <w:tab w:val="left" w:pos="1440"/>
          <w:tab w:val="left" w:pos="8010"/>
        </w:tabs>
        <w:spacing w:after="220"/>
        <w:ind w:left="720" w:hanging="360"/>
        <w:contextualSpacing/>
        <w:rPr>
          <w:ins w:id="2242" w:author="Dimitri Podborski" w:date="2024-12-22T10:07:00Z" w16du:dateUtc="2024-12-22T18:07:00Z"/>
          <w:rFonts w:eastAsia="Times New Roman" w:cs="Arial"/>
          <w:noProof/>
          <w:highlight w:val="yellow"/>
        </w:rPr>
      </w:pPr>
      <w:ins w:id="2243" w:author="Dimitri Podborski" w:date="2024-12-22T10:07:00Z" w16du:dateUtc="2024-12-22T18:07:00Z">
        <w:r w:rsidRPr="00247DDC">
          <w:rPr>
            <w:rFonts w:ascii="Courier New" w:eastAsia="Times New Roman" w:hAnsi="Courier New"/>
            <w:noProof/>
            <w:highlight w:val="yellow"/>
            <w:lang w:eastAsia="ja-JP"/>
          </w:rPr>
          <w:t>base-data-offset-present</w:t>
        </w:r>
      </w:ins>
    </w:p>
    <w:p w14:paraId="0D1C8184" w14:textId="77777777" w:rsidR="00DA2724" w:rsidRPr="00247DDC" w:rsidRDefault="00DA2724" w:rsidP="00DA2724">
      <w:pPr>
        <w:tabs>
          <w:tab w:val="left" w:pos="1440"/>
          <w:tab w:val="left" w:pos="8010"/>
        </w:tabs>
        <w:spacing w:after="220"/>
        <w:ind w:left="720" w:hanging="360"/>
        <w:contextualSpacing/>
        <w:rPr>
          <w:ins w:id="2244" w:author="Dimitri Podborski" w:date="2024-12-22T10:07:00Z" w16du:dateUtc="2024-12-22T18:07:00Z"/>
          <w:rFonts w:eastAsia="Times New Roman"/>
          <w:noProof/>
          <w:highlight w:val="yellow"/>
        </w:rPr>
      </w:pPr>
      <w:ins w:id="2245" w:author="Dimitri Podborski" w:date="2024-12-22T10:07:00Z" w16du:dateUtc="2024-12-22T18:07:00Z">
        <w:r w:rsidRPr="00247DDC">
          <w:rPr>
            <w:rFonts w:ascii="Courier New" w:eastAsia="Times New Roman" w:hAnsi="Courier New"/>
            <w:noProof/>
            <w:highlight w:val="yellow"/>
            <w:lang w:eastAsia="ja-JP"/>
          </w:rPr>
          <w:t>sample-description-index-present</w:t>
        </w:r>
      </w:ins>
    </w:p>
    <w:p w14:paraId="19A14F4A" w14:textId="77777777" w:rsidR="00DA2724" w:rsidRPr="00247DDC" w:rsidRDefault="00DA2724" w:rsidP="00DA2724">
      <w:pPr>
        <w:tabs>
          <w:tab w:val="left" w:pos="1440"/>
          <w:tab w:val="left" w:pos="8010"/>
        </w:tabs>
        <w:spacing w:after="220"/>
        <w:ind w:left="720" w:hanging="360"/>
        <w:contextualSpacing/>
        <w:rPr>
          <w:ins w:id="2246" w:author="Dimitri Podborski" w:date="2024-12-22T10:07:00Z" w16du:dateUtc="2024-12-22T18:07:00Z"/>
          <w:rFonts w:eastAsia="Times New Roman"/>
          <w:noProof/>
          <w:highlight w:val="yellow"/>
        </w:rPr>
      </w:pPr>
      <w:ins w:id="2247" w:author="Dimitri Podborski" w:date="2024-12-22T10:07:00Z" w16du:dateUtc="2024-12-22T18:07:00Z">
        <w:r w:rsidRPr="00247DDC">
          <w:rPr>
            <w:rFonts w:ascii="Courier New" w:eastAsia="Times New Roman" w:hAnsi="Courier New"/>
            <w:noProof/>
            <w:highlight w:val="yellow"/>
            <w:lang w:eastAsia="ja-JP"/>
          </w:rPr>
          <w:t>default-sample-duration-present</w:t>
        </w:r>
      </w:ins>
    </w:p>
    <w:p w14:paraId="5C6B9569" w14:textId="77777777" w:rsidR="00DA2724" w:rsidRPr="00247DDC" w:rsidRDefault="00DA2724" w:rsidP="00DA2724">
      <w:pPr>
        <w:tabs>
          <w:tab w:val="left" w:pos="1440"/>
          <w:tab w:val="left" w:pos="8010"/>
        </w:tabs>
        <w:spacing w:after="220"/>
        <w:ind w:left="720" w:hanging="360"/>
        <w:contextualSpacing/>
        <w:rPr>
          <w:ins w:id="2248" w:author="Dimitri Podborski" w:date="2024-12-22T10:07:00Z" w16du:dateUtc="2024-12-22T18:07:00Z"/>
          <w:rFonts w:eastAsia="Times New Roman"/>
          <w:noProof/>
          <w:highlight w:val="yellow"/>
        </w:rPr>
      </w:pPr>
      <w:ins w:id="2249" w:author="Dimitri Podborski" w:date="2024-12-22T10:07:00Z" w16du:dateUtc="2024-12-22T18:07:00Z">
        <w:r w:rsidRPr="00247DDC">
          <w:rPr>
            <w:rFonts w:ascii="Courier New" w:eastAsia="Times New Roman" w:hAnsi="Courier New"/>
            <w:noProof/>
            <w:highlight w:val="yellow"/>
            <w:lang w:eastAsia="ja-JP"/>
          </w:rPr>
          <w:t>default-sample-size-present</w:t>
        </w:r>
      </w:ins>
    </w:p>
    <w:p w14:paraId="264FBA95" w14:textId="77777777" w:rsidR="00DA2724" w:rsidRPr="00247DDC" w:rsidRDefault="00DA2724" w:rsidP="00DA2724">
      <w:pPr>
        <w:tabs>
          <w:tab w:val="left" w:pos="1440"/>
          <w:tab w:val="left" w:pos="8010"/>
        </w:tabs>
        <w:spacing w:after="220"/>
        <w:ind w:left="720" w:hanging="360"/>
        <w:contextualSpacing/>
        <w:rPr>
          <w:ins w:id="2250" w:author="Dimitri Podborski" w:date="2024-12-22T10:07:00Z" w16du:dateUtc="2024-12-22T18:07:00Z"/>
          <w:rFonts w:eastAsia="Times New Roman"/>
          <w:noProof/>
          <w:highlight w:val="yellow"/>
        </w:rPr>
      </w:pPr>
      <w:ins w:id="2251" w:author="Dimitri Podborski" w:date="2024-12-22T10:07:00Z" w16du:dateUtc="2024-12-22T18:07:00Z">
        <w:r w:rsidRPr="00247DDC">
          <w:rPr>
            <w:rFonts w:ascii="Courier New" w:eastAsia="Times New Roman" w:hAnsi="Courier New"/>
            <w:noProof/>
            <w:highlight w:val="yellow"/>
            <w:lang w:eastAsia="ja-JP"/>
          </w:rPr>
          <w:t>default-sample-flags-present</w:t>
        </w:r>
      </w:ins>
    </w:p>
    <w:p w14:paraId="5BB5AD02" w14:textId="77777777" w:rsidR="00DA2724" w:rsidRPr="00247DDC" w:rsidRDefault="00DA2724" w:rsidP="00DA2724">
      <w:pPr>
        <w:tabs>
          <w:tab w:val="left" w:pos="1440"/>
          <w:tab w:val="left" w:pos="8010"/>
        </w:tabs>
        <w:spacing w:after="220"/>
        <w:ind w:left="714" w:hanging="357"/>
        <w:rPr>
          <w:ins w:id="2252" w:author="Dimitri Podborski" w:date="2024-12-22T10:07:00Z" w16du:dateUtc="2024-12-22T18:07:00Z"/>
          <w:rFonts w:eastAsia="Times New Roman"/>
          <w:noProof/>
          <w:highlight w:val="yellow"/>
        </w:rPr>
      </w:pPr>
      <w:ins w:id="2253" w:author="Dimitri Podborski" w:date="2024-12-22T10:07:00Z" w16du:dateUtc="2024-12-22T18:07:00Z">
        <w:r w:rsidRPr="00247DDC">
          <w:rPr>
            <w:rFonts w:ascii="Courier New" w:eastAsia="Times New Roman" w:hAnsi="Courier New"/>
            <w:noProof/>
            <w:highlight w:val="yellow"/>
            <w:lang w:eastAsia="ja-JP"/>
          </w:rPr>
          <w:t>duration-is-empty</w:t>
        </w:r>
      </w:ins>
    </w:p>
    <w:p w14:paraId="63BB1F7C" w14:textId="77777777" w:rsidR="00DA2724" w:rsidRPr="00247DDC" w:rsidRDefault="00DA2724" w:rsidP="00DA2724">
      <w:pPr>
        <w:spacing w:line="230" w:lineRule="atLeast"/>
        <w:rPr>
          <w:ins w:id="2254" w:author="Dimitri Podborski" w:date="2024-12-22T10:07:00Z" w16du:dateUtc="2024-12-22T18:07:00Z"/>
          <w:noProof/>
          <w:szCs w:val="20"/>
          <w:highlight w:val="yellow"/>
          <w:lang w:eastAsia="ja-JP"/>
        </w:rPr>
      </w:pPr>
      <w:ins w:id="2255" w:author="Dimitri Podborski" w:date="2024-12-22T10:07:00Z" w16du:dateUtc="2024-12-22T18:07:00Z">
        <w:r w:rsidRPr="00247DDC">
          <w:rPr>
            <w:noProof/>
            <w:szCs w:val="20"/>
            <w:highlight w:val="yellow"/>
            <w:lang w:eastAsia="ja-JP"/>
          </w:rPr>
          <w:t xml:space="preserve">The following flags of </w:t>
        </w:r>
        <w:r w:rsidRPr="00247DDC">
          <w:rPr>
            <w:rFonts w:ascii="Courier New" w:hAnsi="Courier New" w:cs="Courier New"/>
            <w:noProof/>
            <w:szCs w:val="20"/>
            <w:highlight w:val="yellow"/>
            <w:lang w:eastAsia="ja-JP"/>
          </w:rPr>
          <w:t>TrackRunBox</w:t>
        </w:r>
        <w:r w:rsidRPr="00247DDC">
          <w:rPr>
            <w:noProof/>
            <w:szCs w:val="20"/>
            <w:highlight w:val="yellow"/>
            <w:lang w:eastAsia="ja-JP"/>
          </w:rPr>
          <w:t xml:space="preserve"> shall be supported:</w:t>
        </w:r>
      </w:ins>
    </w:p>
    <w:p w14:paraId="1CB3B842" w14:textId="77777777" w:rsidR="00DA2724" w:rsidRPr="00247DDC" w:rsidRDefault="00DA2724" w:rsidP="00DA2724">
      <w:pPr>
        <w:tabs>
          <w:tab w:val="left" w:pos="1440"/>
          <w:tab w:val="left" w:pos="8010"/>
        </w:tabs>
        <w:spacing w:after="220"/>
        <w:ind w:left="720" w:hanging="360"/>
        <w:contextualSpacing/>
        <w:jc w:val="left"/>
        <w:rPr>
          <w:ins w:id="2256" w:author="Dimitri Podborski" w:date="2024-12-22T10:07:00Z" w16du:dateUtc="2024-12-22T18:07:00Z"/>
          <w:rFonts w:eastAsia="Times New Roman"/>
          <w:noProof/>
          <w:highlight w:val="yellow"/>
        </w:rPr>
      </w:pPr>
      <w:ins w:id="2257" w:author="Dimitri Podborski" w:date="2024-12-22T10:07:00Z" w16du:dateUtc="2024-12-22T18:07:00Z">
        <w:r w:rsidRPr="00247DDC">
          <w:rPr>
            <w:rFonts w:ascii="Courier New" w:eastAsia="Times New Roman" w:hAnsi="Courier New"/>
            <w:noProof/>
            <w:highlight w:val="yellow"/>
            <w:lang w:eastAsia="ja-JP"/>
          </w:rPr>
          <w:t>data-offset-present</w:t>
        </w:r>
      </w:ins>
    </w:p>
    <w:p w14:paraId="35B07825" w14:textId="77777777" w:rsidR="00DA2724" w:rsidRPr="00247DDC" w:rsidRDefault="00DA2724" w:rsidP="00DA2724">
      <w:pPr>
        <w:tabs>
          <w:tab w:val="left" w:pos="1440"/>
          <w:tab w:val="left" w:pos="8010"/>
        </w:tabs>
        <w:spacing w:after="220"/>
        <w:ind w:left="720" w:hanging="360"/>
        <w:contextualSpacing/>
        <w:rPr>
          <w:ins w:id="2258" w:author="Dimitri Podborski" w:date="2024-12-22T10:07:00Z" w16du:dateUtc="2024-12-22T18:07:00Z"/>
          <w:rFonts w:eastAsia="Times New Roman"/>
          <w:noProof/>
          <w:highlight w:val="yellow"/>
        </w:rPr>
      </w:pPr>
      <w:ins w:id="2259" w:author="Dimitri Podborski" w:date="2024-12-22T10:07:00Z" w16du:dateUtc="2024-12-22T18:07:00Z">
        <w:r w:rsidRPr="00247DDC">
          <w:rPr>
            <w:rFonts w:ascii="Courier New" w:eastAsia="Times New Roman" w:hAnsi="Courier New"/>
            <w:noProof/>
            <w:highlight w:val="yellow"/>
            <w:lang w:eastAsia="ja-JP"/>
          </w:rPr>
          <w:t>first-sample-flags-present</w:t>
        </w:r>
      </w:ins>
    </w:p>
    <w:p w14:paraId="4DFDF7CF" w14:textId="77777777" w:rsidR="00DA2724" w:rsidRPr="00247DDC" w:rsidRDefault="00DA2724" w:rsidP="00DA2724">
      <w:pPr>
        <w:tabs>
          <w:tab w:val="left" w:pos="1440"/>
          <w:tab w:val="left" w:pos="8010"/>
        </w:tabs>
        <w:spacing w:after="220"/>
        <w:ind w:left="720" w:hanging="360"/>
        <w:contextualSpacing/>
        <w:rPr>
          <w:ins w:id="2260" w:author="Dimitri Podborski" w:date="2024-12-22T10:07:00Z" w16du:dateUtc="2024-12-22T18:07:00Z"/>
          <w:rFonts w:eastAsia="Times New Roman"/>
          <w:noProof/>
          <w:highlight w:val="yellow"/>
        </w:rPr>
      </w:pPr>
      <w:ins w:id="2261" w:author="Dimitri Podborski" w:date="2024-12-22T10:07:00Z" w16du:dateUtc="2024-12-22T18:07:00Z">
        <w:r w:rsidRPr="00247DDC">
          <w:rPr>
            <w:rFonts w:ascii="Courier New" w:eastAsia="Times New Roman" w:hAnsi="Courier New"/>
            <w:noProof/>
            <w:highlight w:val="yellow"/>
            <w:lang w:eastAsia="ja-JP"/>
          </w:rPr>
          <w:t>sample-duration-present</w:t>
        </w:r>
      </w:ins>
    </w:p>
    <w:p w14:paraId="2318AE45" w14:textId="77777777" w:rsidR="00DA2724" w:rsidRPr="00247DDC" w:rsidRDefault="00DA2724" w:rsidP="00DA2724">
      <w:pPr>
        <w:tabs>
          <w:tab w:val="left" w:pos="1440"/>
          <w:tab w:val="left" w:pos="8010"/>
        </w:tabs>
        <w:spacing w:after="220"/>
        <w:ind w:left="720" w:hanging="360"/>
        <w:contextualSpacing/>
        <w:rPr>
          <w:ins w:id="2262" w:author="Dimitri Podborski" w:date="2024-12-22T10:07:00Z" w16du:dateUtc="2024-12-22T18:07:00Z"/>
          <w:rFonts w:eastAsia="Times New Roman"/>
          <w:noProof/>
          <w:highlight w:val="yellow"/>
        </w:rPr>
      </w:pPr>
      <w:ins w:id="2263" w:author="Dimitri Podborski" w:date="2024-12-22T10:07:00Z" w16du:dateUtc="2024-12-22T18:07:00Z">
        <w:r w:rsidRPr="00247DDC">
          <w:rPr>
            <w:rFonts w:ascii="Courier New" w:eastAsia="Times New Roman" w:hAnsi="Courier New"/>
            <w:noProof/>
            <w:highlight w:val="yellow"/>
            <w:lang w:eastAsia="ja-JP"/>
          </w:rPr>
          <w:t>sample-size-present</w:t>
        </w:r>
      </w:ins>
    </w:p>
    <w:p w14:paraId="04E26064" w14:textId="77777777" w:rsidR="00DA2724" w:rsidRPr="00247DDC" w:rsidRDefault="00DA2724" w:rsidP="00DA2724">
      <w:pPr>
        <w:tabs>
          <w:tab w:val="left" w:pos="1440"/>
          <w:tab w:val="left" w:pos="8010"/>
        </w:tabs>
        <w:spacing w:after="220"/>
        <w:ind w:left="720" w:hanging="360"/>
        <w:contextualSpacing/>
        <w:rPr>
          <w:ins w:id="2264" w:author="Dimitri Podborski" w:date="2024-12-22T10:07:00Z" w16du:dateUtc="2024-12-22T18:07:00Z"/>
          <w:rFonts w:eastAsia="Times New Roman"/>
          <w:noProof/>
          <w:highlight w:val="yellow"/>
        </w:rPr>
      </w:pPr>
      <w:ins w:id="2265" w:author="Dimitri Podborski" w:date="2024-12-22T10:07:00Z" w16du:dateUtc="2024-12-22T18:07:00Z">
        <w:r w:rsidRPr="00247DDC">
          <w:rPr>
            <w:rFonts w:ascii="Courier New" w:eastAsia="Times New Roman" w:hAnsi="Courier New"/>
            <w:noProof/>
            <w:highlight w:val="yellow"/>
            <w:lang w:eastAsia="ja-JP"/>
          </w:rPr>
          <w:t>sample-flags-present</w:t>
        </w:r>
      </w:ins>
    </w:p>
    <w:p w14:paraId="7B988F33" w14:textId="77777777" w:rsidR="00DA2724" w:rsidRPr="00247DDC" w:rsidRDefault="00DA2724" w:rsidP="00DA2724">
      <w:pPr>
        <w:tabs>
          <w:tab w:val="left" w:pos="1440"/>
          <w:tab w:val="left" w:pos="8010"/>
        </w:tabs>
        <w:spacing w:after="220"/>
        <w:ind w:left="720" w:hanging="360"/>
        <w:contextualSpacing/>
        <w:jc w:val="left"/>
        <w:rPr>
          <w:ins w:id="2266" w:author="Dimitri Podborski" w:date="2024-12-22T10:07:00Z" w16du:dateUtc="2024-12-22T18:07:00Z"/>
          <w:rFonts w:eastAsia="Times New Roman"/>
          <w:noProof/>
        </w:rPr>
      </w:pPr>
      <w:ins w:id="2267" w:author="Dimitri Podborski" w:date="2024-12-22T10:07:00Z" w16du:dateUtc="2024-12-22T18:07:00Z">
        <w:r w:rsidRPr="00247DDC">
          <w:rPr>
            <w:rFonts w:ascii="Courier New" w:eastAsia="Times New Roman" w:hAnsi="Courier New"/>
            <w:noProof/>
            <w:highlight w:val="yellow"/>
            <w:lang w:eastAsia="ja-JP"/>
          </w:rPr>
          <w:t>sample-composition-time-offsets-present</w:t>
        </w:r>
      </w:ins>
    </w:p>
    <w:p w14:paraId="26BAA48B" w14:textId="77777777" w:rsidR="00DA2724" w:rsidRPr="00247DDC" w:rsidRDefault="00DA2724" w:rsidP="00DA2724">
      <w:pPr>
        <w:spacing w:line="230" w:lineRule="atLeast"/>
        <w:rPr>
          <w:ins w:id="2268" w:author="Dimitri Podborski" w:date="2024-12-22T10:07:00Z" w16du:dateUtc="2024-12-22T18:07:00Z"/>
          <w:strike/>
          <w:noProof/>
          <w:color w:val="FF0000"/>
          <w:szCs w:val="20"/>
          <w:lang w:eastAsia="ja-JP"/>
        </w:rPr>
      </w:pPr>
      <w:ins w:id="2269" w:author="Dimitri Podborski" w:date="2024-12-22T10:07:00Z" w16du:dateUtc="2024-12-22T18:07:00Z">
        <w:r w:rsidRPr="00247DDC">
          <w:rPr>
            <w:strike/>
            <w:noProof/>
            <w:color w:val="FF0000"/>
            <w:szCs w:val="20"/>
            <w:lang w:eastAsia="ja-JP"/>
          </w:rPr>
          <w:t xml:space="preserve">Support for only version 0 of the </w:t>
        </w:r>
        <w:r w:rsidRPr="00247DDC">
          <w:rPr>
            <w:rFonts w:ascii="Courier New" w:hAnsi="Courier New"/>
            <w:strike/>
            <w:noProof/>
            <w:color w:val="FF0000"/>
            <w:szCs w:val="20"/>
            <w:lang w:eastAsia="ja-JP"/>
          </w:rPr>
          <w:t>CompositionOffsetBox</w:t>
        </w:r>
        <w:r w:rsidRPr="00247DDC">
          <w:rPr>
            <w:strike/>
            <w:noProof/>
            <w:color w:val="FF0000"/>
            <w:szCs w:val="20"/>
            <w:lang w:eastAsia="ja-JP"/>
          </w:rPr>
          <w:t xml:space="preserve"> is required; version 1 support is not required.</w:t>
        </w:r>
      </w:ins>
    </w:p>
    <w:p w14:paraId="61473C7D" w14:textId="77777777" w:rsidR="00DA2724" w:rsidRPr="00247DDC" w:rsidRDefault="00DA2724" w:rsidP="00DA2724">
      <w:pPr>
        <w:spacing w:line="230" w:lineRule="atLeast"/>
        <w:rPr>
          <w:ins w:id="2270" w:author="Dimitri Podborski" w:date="2024-12-22T10:07:00Z" w16du:dateUtc="2024-12-22T18:07:00Z"/>
          <w:strike/>
          <w:noProof/>
          <w:color w:val="FF0000"/>
          <w:szCs w:val="20"/>
          <w:lang w:eastAsia="ja-JP"/>
        </w:rPr>
      </w:pPr>
      <w:ins w:id="2271" w:author="Dimitri Podborski" w:date="2024-12-22T10:07:00Z" w16du:dateUtc="2024-12-22T18:07:00Z">
        <w:r w:rsidRPr="00247DDC">
          <w:rPr>
            <w:strike/>
            <w:noProof/>
            <w:color w:val="FF0000"/>
            <w:szCs w:val="20"/>
            <w:lang w:eastAsia="ja-JP"/>
          </w:rPr>
          <w:t xml:space="preserve">Support for only version 0 of the </w:t>
        </w:r>
        <w:r w:rsidRPr="00247DDC">
          <w:rPr>
            <w:rFonts w:ascii="Courier New" w:hAnsi="Courier New"/>
            <w:strike/>
            <w:noProof/>
            <w:color w:val="FF0000"/>
            <w:szCs w:val="20"/>
            <w:lang w:eastAsia="ja-JP"/>
          </w:rPr>
          <w:t>TrackRunBox</w:t>
        </w:r>
        <w:r w:rsidRPr="00247DDC">
          <w:rPr>
            <w:strike/>
            <w:noProof/>
            <w:color w:val="FF0000"/>
            <w:szCs w:val="20"/>
            <w:lang w:eastAsia="ja-JP"/>
          </w:rPr>
          <w:t xml:space="preserve"> is required; version 1 support is not required.</w:t>
        </w:r>
      </w:ins>
    </w:p>
    <w:p w14:paraId="07280347" w14:textId="77777777" w:rsidR="004560A8" w:rsidRDefault="004560A8" w:rsidP="001624FD">
      <w:pPr>
        <w:rPr>
          <w:ins w:id="2272" w:author="Dimitri Podborski" w:date="2024-12-23T10:11:00Z" w16du:dateUtc="2024-12-23T18:11:00Z"/>
        </w:rPr>
      </w:pPr>
    </w:p>
    <w:p w14:paraId="259A270E" w14:textId="79463ABA" w:rsidR="00AC4481" w:rsidRPr="008E0911" w:rsidRDefault="008E0911" w:rsidP="008E0911">
      <w:pPr>
        <w:spacing w:before="120" w:after="120"/>
        <w:rPr>
          <w:ins w:id="2273" w:author="Dimitri Podborski" w:date="2024-12-23T10:11:00Z" w16du:dateUtc="2024-12-23T18:11:00Z"/>
          <w:i/>
          <w:color w:val="4BACC6"/>
          <w:sz w:val="24"/>
          <w:szCs w:val="24"/>
          <w:rPrChange w:id="2274" w:author="Dimitri Podborski" w:date="2024-12-23T10:33:00Z" w16du:dateUtc="2024-12-23T18:33:00Z">
            <w:rPr>
              <w:ins w:id="2275" w:author="Dimitri Podborski" w:date="2024-12-23T10:11:00Z" w16du:dateUtc="2024-12-23T18:11:00Z"/>
            </w:rPr>
          </w:rPrChange>
        </w:rPr>
        <w:pPrChange w:id="2276" w:author="Dimitri Podborski" w:date="2024-12-23T10:33:00Z" w16du:dateUtc="2024-12-23T18:33:00Z">
          <w:pPr/>
        </w:pPrChange>
      </w:pPr>
      <w:ins w:id="2277" w:author="Dimitri Podborski" w:date="2024-12-23T10:32:00Z" w16du:dateUtc="2024-12-23T18:32:00Z">
        <w:r>
          <w:rPr>
            <w:i/>
            <w:color w:val="4BACC6"/>
            <w:sz w:val="24"/>
            <w:szCs w:val="24"/>
          </w:rPr>
          <w:t>replace the following par</w:t>
        </w:r>
      </w:ins>
      <w:ins w:id="2278" w:author="Dimitri Podborski" w:date="2024-12-23T10:33:00Z" w16du:dateUtc="2024-12-23T18:33:00Z">
        <w:r>
          <w:rPr>
            <w:i/>
            <w:color w:val="4BACC6"/>
            <w:sz w:val="24"/>
            <w:szCs w:val="24"/>
          </w:rPr>
          <w:t>agraph from Annex A.11:</w:t>
        </w:r>
      </w:ins>
    </w:p>
    <w:p w14:paraId="69AD0C26" w14:textId="15A82EAE" w:rsidR="00AC4481" w:rsidRPr="008E0911" w:rsidRDefault="00AC4481" w:rsidP="008E091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2279" w:author="Dimitri Podborski" w:date="2024-12-23T10:11:00Z" w16du:dateUtc="2024-12-23T18:11:00Z"/>
          <w:rFonts w:eastAsia="MS Mincho"/>
          <w:szCs w:val="24"/>
          <w:rPrChange w:id="2280" w:author="Dimitri Podborski" w:date="2024-12-23T10:33:00Z" w16du:dateUtc="2024-12-23T18:33:00Z">
            <w:rPr>
              <w:ins w:id="2281" w:author="Dimitri Podborski" w:date="2024-12-23T10:11:00Z" w16du:dateUtc="2024-12-23T18:11:00Z"/>
            </w:rPr>
          </w:rPrChange>
        </w:rPr>
        <w:pPrChange w:id="2282" w:author="Dimitri Podborski" w:date="2024-12-23T10:33:00Z" w16du:dateUtc="2024-12-23T18:33:00Z">
          <w:pPr/>
        </w:pPrChange>
      </w:pPr>
      <w:ins w:id="2283" w:author="Dimitri Podborski" w:date="2024-12-23T10:11:00Z" w16du:dateUtc="2024-12-23T18:11:00Z">
        <w:r w:rsidRPr="00DE5AAB">
          <w:rPr>
            <w:rFonts w:eastAsia="MS Mincho"/>
            <w:szCs w:val="24"/>
          </w:rPr>
          <w:t>—</w:t>
        </w:r>
        <w:r w:rsidRPr="00DE5AAB">
          <w:rPr>
            <w:rFonts w:eastAsia="MS Mincho"/>
            <w:szCs w:val="24"/>
          </w:rPr>
          <w:tab/>
          <w:t xml:space="preserve">For video, </w:t>
        </w:r>
        <w:r w:rsidRPr="00E06CFF">
          <w:rPr>
            <w:rFonts w:eastAsia="MS Mincho"/>
            <w:szCs w:val="24"/>
          </w:rPr>
          <w:t xml:space="preserve">it is suggested to form track fragments so that the first sample of a track fragment can be marked as a sync sample or </w:t>
        </w:r>
        <w:proofErr w:type="gramStart"/>
        <w:r w:rsidRPr="00E06CFF">
          <w:rPr>
            <w:rFonts w:eastAsia="MS Mincho"/>
            <w:szCs w:val="24"/>
          </w:rPr>
          <w:t>a</w:t>
        </w:r>
        <w:proofErr w:type="gramEnd"/>
        <w:r w:rsidRPr="00E06CFF">
          <w:rPr>
            <w:rFonts w:eastAsia="MS Mincho"/>
            <w:szCs w:val="24"/>
          </w:rPr>
          <w:t xml:space="preserve"> SAP sample. In the case of gradual decoder refresh, </w:t>
        </w:r>
        <w:proofErr w:type="gramStart"/>
        <w:r w:rsidRPr="00E06CFF">
          <w:rPr>
            <w:rFonts w:eastAsia="MS Mincho"/>
            <w:szCs w:val="24"/>
          </w:rPr>
          <w:t>a</w:t>
        </w:r>
        <w:proofErr w:type="gramEnd"/>
        <w:r w:rsidRPr="00E06CFF">
          <w:rPr>
            <w:rFonts w:eastAsia="MS Mincho"/>
            <w:szCs w:val="24"/>
          </w:rPr>
          <w:t xml:space="preserve"> SAP sample of type 4 and the corresponding random access recovery point</w:t>
        </w:r>
        <w:r>
          <w:rPr>
            <w:rFonts w:eastAsia="MS Mincho"/>
            <w:szCs w:val="24"/>
          </w:rPr>
          <w:t xml:space="preserve"> </w:t>
        </w:r>
        <w:r w:rsidRPr="00DE5AAB">
          <w:rPr>
            <w:rFonts w:eastAsia="MS Mincho"/>
            <w:szCs w:val="24"/>
          </w:rPr>
          <w:t xml:space="preserve">are stored in the same movie fragment. For audio, samples having the closest presentation time for every video random accessible sample are stored as the first sample of each </w:t>
        </w:r>
        <w:proofErr w:type="spellStart"/>
        <w:r w:rsidRPr="00DE5AAB">
          <w:rPr>
            <w:rStyle w:val="ISOCode"/>
          </w:rPr>
          <w:t>TrackFragmentBox</w:t>
        </w:r>
        <w:proofErr w:type="spellEnd"/>
        <w:r w:rsidRPr="00DE5AAB">
          <w:rPr>
            <w:rFonts w:eastAsia="MS Mincho"/>
            <w:szCs w:val="24"/>
          </w:rPr>
          <w:t xml:space="preserve">. Hence, the first samples of each media in the </w:t>
        </w:r>
        <w:proofErr w:type="spellStart"/>
        <w:r w:rsidRPr="00DE5AAB">
          <w:rPr>
            <w:rStyle w:val="ISOCode"/>
          </w:rPr>
          <w:t>MovieFragmentBox</w:t>
        </w:r>
        <w:proofErr w:type="spellEnd"/>
        <w:r w:rsidRPr="00DE5AAB">
          <w:rPr>
            <w:rFonts w:eastAsia="MS Mincho"/>
            <w:szCs w:val="24"/>
          </w:rPr>
          <w:t xml:space="preserve"> have the approximately equal presentation times.</w:t>
        </w:r>
      </w:ins>
    </w:p>
    <w:p w14:paraId="71CC15B6" w14:textId="46EFCFB6" w:rsidR="00AC4481" w:rsidRPr="008E0911" w:rsidRDefault="008E0911" w:rsidP="008E0911">
      <w:pPr>
        <w:spacing w:before="120" w:after="120"/>
        <w:rPr>
          <w:ins w:id="2284" w:author="Dimitri Podborski" w:date="2024-12-23T10:11:00Z" w16du:dateUtc="2024-12-23T18:11:00Z"/>
          <w:i/>
          <w:color w:val="4BACC6"/>
          <w:sz w:val="24"/>
          <w:szCs w:val="24"/>
          <w:rPrChange w:id="2285" w:author="Dimitri Podborski" w:date="2024-12-23T10:34:00Z" w16du:dateUtc="2024-12-23T18:34:00Z">
            <w:rPr>
              <w:ins w:id="2286" w:author="Dimitri Podborski" w:date="2024-12-23T10:11:00Z" w16du:dateUtc="2024-12-23T18:11:00Z"/>
            </w:rPr>
          </w:rPrChange>
        </w:rPr>
        <w:pPrChange w:id="2287" w:author="Dimitri Podborski" w:date="2024-12-23T10:34:00Z" w16du:dateUtc="2024-12-23T18:34:00Z">
          <w:pPr/>
        </w:pPrChange>
      </w:pPr>
      <w:ins w:id="2288" w:author="Dimitri Podborski" w:date="2024-12-23T10:33:00Z" w16du:dateUtc="2024-12-23T18:33:00Z">
        <w:r w:rsidRPr="008E0911">
          <w:rPr>
            <w:i/>
            <w:color w:val="4BACC6"/>
            <w:sz w:val="24"/>
            <w:szCs w:val="24"/>
            <w:rPrChange w:id="2289" w:author="Dimitri Podborski" w:date="2024-12-23T10:34:00Z" w16du:dateUtc="2024-12-23T18:34:00Z">
              <w:rPr/>
            </w:rPrChange>
          </w:rPr>
          <w:t>with:</w:t>
        </w:r>
      </w:ins>
    </w:p>
    <w:p w14:paraId="0BCD033F" w14:textId="174A9C91" w:rsidR="008E0911" w:rsidRPr="00A37EB2" w:rsidRDefault="008E0911" w:rsidP="008E091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2290" w:author="Dimitri Podborski" w:date="2024-12-23T10:34:00Z" w16du:dateUtc="2024-12-23T18:34:00Z"/>
          <w:rFonts w:eastAsia="MS Mincho"/>
          <w:szCs w:val="24"/>
        </w:rPr>
      </w:pPr>
      <w:ins w:id="2291" w:author="Dimitri Podborski" w:date="2024-12-23T10:34:00Z" w16du:dateUtc="2024-12-23T18:34:00Z">
        <w:r w:rsidRPr="00DE5AAB">
          <w:rPr>
            <w:rFonts w:eastAsia="MS Mincho"/>
            <w:szCs w:val="24"/>
          </w:rPr>
          <w:t>—</w:t>
        </w:r>
        <w:r w:rsidRPr="00DE5AAB">
          <w:rPr>
            <w:rFonts w:eastAsia="MS Mincho"/>
            <w:szCs w:val="24"/>
          </w:rPr>
          <w:tab/>
          <w:t xml:space="preserve">For video, </w:t>
        </w:r>
        <w:r w:rsidRPr="00E06CFF">
          <w:rPr>
            <w:rFonts w:eastAsia="MS Mincho"/>
            <w:szCs w:val="24"/>
          </w:rPr>
          <w:t xml:space="preserve">it is suggested to form track fragments so that the first sample of a track fragment can be marked as a sync sample or </w:t>
        </w:r>
        <w:proofErr w:type="gramStart"/>
        <w:r w:rsidRPr="00E06CFF">
          <w:rPr>
            <w:rFonts w:eastAsia="MS Mincho"/>
            <w:szCs w:val="24"/>
          </w:rPr>
          <w:t>a</w:t>
        </w:r>
        <w:proofErr w:type="gramEnd"/>
        <w:r w:rsidRPr="00E06CFF">
          <w:rPr>
            <w:rFonts w:eastAsia="MS Mincho"/>
            <w:szCs w:val="24"/>
          </w:rPr>
          <w:t xml:space="preserve"> SAP sample. In the case of gradual decoder refresh, </w:t>
        </w:r>
        <w:proofErr w:type="gramStart"/>
        <w:r w:rsidRPr="00E06CFF">
          <w:rPr>
            <w:rFonts w:eastAsia="MS Mincho"/>
            <w:szCs w:val="24"/>
          </w:rPr>
          <w:t>a</w:t>
        </w:r>
        <w:proofErr w:type="gramEnd"/>
        <w:r w:rsidRPr="00E06CFF">
          <w:rPr>
            <w:rFonts w:eastAsia="MS Mincho"/>
            <w:szCs w:val="24"/>
          </w:rPr>
          <w:t xml:space="preserve"> SAP sample of type 4 and the corresponding random access recovery point</w:t>
        </w:r>
        <w:r>
          <w:rPr>
            <w:rFonts w:eastAsia="MS Mincho"/>
            <w:szCs w:val="24"/>
          </w:rPr>
          <w:t xml:space="preserve"> </w:t>
        </w:r>
        <w:r w:rsidRPr="00DE5AAB">
          <w:rPr>
            <w:rFonts w:eastAsia="MS Mincho"/>
            <w:szCs w:val="24"/>
          </w:rPr>
          <w:t xml:space="preserve">are stored in the same movie fragment. For audio, samples having the closest presentation time for every </w:t>
        </w:r>
        <w:r w:rsidRPr="009D6970">
          <w:rPr>
            <w:rFonts w:eastAsia="MS Mincho"/>
            <w:szCs w:val="24"/>
            <w:highlight w:val="yellow"/>
            <w:rPrChange w:id="2292" w:author="Dimitri Podborski" w:date="2024-12-23T10:46:00Z" w16du:dateUtc="2024-12-23T18:46:00Z">
              <w:rPr>
                <w:rFonts w:eastAsia="MS Mincho"/>
                <w:szCs w:val="24"/>
              </w:rPr>
            </w:rPrChange>
          </w:rPr>
          <w:t>video random access</w:t>
        </w:r>
      </w:ins>
      <w:ins w:id="2293" w:author="Dimitri Podborski" w:date="2024-12-23T10:46:00Z" w16du:dateUtc="2024-12-23T18:46:00Z">
        <w:r w:rsidR="009D6970" w:rsidRPr="009D6970">
          <w:rPr>
            <w:rFonts w:eastAsia="MS Mincho"/>
            <w:szCs w:val="24"/>
            <w:highlight w:val="yellow"/>
            <w:rPrChange w:id="2294" w:author="Dimitri Podborski" w:date="2024-12-23T10:46:00Z" w16du:dateUtc="2024-12-23T18:46:00Z">
              <w:rPr>
                <w:rFonts w:eastAsia="MS Mincho"/>
                <w:szCs w:val="24"/>
              </w:rPr>
            </w:rPrChange>
          </w:rPr>
          <w:t xml:space="preserve"> point</w:t>
        </w:r>
      </w:ins>
      <w:ins w:id="2295" w:author="Dimitri Podborski" w:date="2024-12-23T10:34:00Z" w16du:dateUtc="2024-12-23T18:34:00Z">
        <w:r w:rsidRPr="009D6970">
          <w:rPr>
            <w:rFonts w:eastAsia="MS Mincho"/>
            <w:szCs w:val="24"/>
            <w:highlight w:val="yellow"/>
            <w:rPrChange w:id="2296" w:author="Dimitri Podborski" w:date="2024-12-23T10:46:00Z" w16du:dateUtc="2024-12-23T18:46:00Z">
              <w:rPr>
                <w:rFonts w:eastAsia="MS Mincho"/>
                <w:szCs w:val="24"/>
              </w:rPr>
            </w:rPrChange>
          </w:rPr>
          <w:t xml:space="preserve"> sample</w:t>
        </w:r>
        <w:r w:rsidRPr="00DE5AAB">
          <w:rPr>
            <w:rFonts w:eastAsia="MS Mincho"/>
            <w:szCs w:val="24"/>
          </w:rPr>
          <w:t xml:space="preserve"> are stored as the first sample of each </w:t>
        </w:r>
        <w:proofErr w:type="spellStart"/>
        <w:r w:rsidRPr="00DE5AAB">
          <w:rPr>
            <w:rStyle w:val="ISOCode"/>
          </w:rPr>
          <w:t>TrackFragmentBox</w:t>
        </w:r>
        <w:proofErr w:type="spellEnd"/>
        <w:r w:rsidRPr="00DE5AAB">
          <w:rPr>
            <w:rFonts w:eastAsia="MS Mincho"/>
            <w:szCs w:val="24"/>
          </w:rPr>
          <w:t xml:space="preserve">. Hence, the first samples of each media in the </w:t>
        </w:r>
        <w:proofErr w:type="spellStart"/>
        <w:r w:rsidRPr="00DE5AAB">
          <w:rPr>
            <w:rStyle w:val="ISOCode"/>
          </w:rPr>
          <w:t>MovieFragmentBox</w:t>
        </w:r>
        <w:proofErr w:type="spellEnd"/>
        <w:r w:rsidRPr="00DE5AAB">
          <w:rPr>
            <w:rFonts w:eastAsia="MS Mincho"/>
            <w:szCs w:val="24"/>
          </w:rPr>
          <w:t xml:space="preserve"> have the approximately equal presentation times.</w:t>
        </w:r>
      </w:ins>
    </w:p>
    <w:p w14:paraId="183C895F" w14:textId="77777777" w:rsidR="003D56C4" w:rsidRDefault="003D56C4" w:rsidP="001624FD">
      <w:pPr>
        <w:rPr>
          <w:ins w:id="2297" w:author="Dimitri Podborski" w:date="2024-12-23T10:11:00Z" w16du:dateUtc="2024-12-23T18:11:00Z"/>
        </w:rPr>
      </w:pPr>
    </w:p>
    <w:p w14:paraId="1D5F93B7" w14:textId="4B9C03F8" w:rsidR="00AC4481" w:rsidRPr="003D56C4" w:rsidRDefault="003D56C4" w:rsidP="003D56C4">
      <w:pPr>
        <w:spacing w:before="120" w:after="120"/>
        <w:rPr>
          <w:ins w:id="2298" w:author="Dimitri Podborski" w:date="2024-12-23T10:59:00Z" w16du:dateUtc="2024-12-23T18:59:00Z"/>
          <w:i/>
          <w:color w:val="4BACC6"/>
          <w:sz w:val="24"/>
          <w:szCs w:val="24"/>
          <w:rPrChange w:id="2299" w:author="Dimitri Podborski" w:date="2024-12-23T10:59:00Z" w16du:dateUtc="2024-12-23T18:59:00Z">
            <w:rPr>
              <w:ins w:id="2300" w:author="Dimitri Podborski" w:date="2024-12-23T10:59:00Z" w16du:dateUtc="2024-12-23T18:59:00Z"/>
            </w:rPr>
          </w:rPrChange>
        </w:rPr>
        <w:pPrChange w:id="2301" w:author="Dimitri Podborski" w:date="2024-12-23T10:59:00Z" w16du:dateUtc="2024-12-23T18:59:00Z">
          <w:pPr/>
        </w:pPrChange>
      </w:pPr>
      <w:ins w:id="2302" w:author="Dimitri Podborski" w:date="2024-12-23T10:58:00Z" w16du:dateUtc="2024-12-23T18:58:00Z">
        <w:r w:rsidRPr="003D56C4">
          <w:rPr>
            <w:i/>
            <w:color w:val="4BACC6"/>
            <w:sz w:val="24"/>
            <w:szCs w:val="24"/>
            <w:rPrChange w:id="2303" w:author="Dimitri Podborski" w:date="2024-12-23T10:59:00Z" w16du:dateUtc="2024-12-23T18:59:00Z">
              <w:rPr/>
            </w:rPrChange>
          </w:rPr>
          <w:t>Rep</w:t>
        </w:r>
      </w:ins>
      <w:ins w:id="2304" w:author="Dimitri Podborski" w:date="2024-12-23T10:59:00Z" w16du:dateUtc="2024-12-23T18:59:00Z">
        <w:r w:rsidRPr="003D56C4">
          <w:rPr>
            <w:i/>
            <w:color w:val="4BACC6"/>
            <w:sz w:val="24"/>
            <w:szCs w:val="24"/>
            <w:rPrChange w:id="2305" w:author="Dimitri Podborski" w:date="2024-12-23T10:59:00Z" w16du:dateUtc="2024-12-23T18:59:00Z">
              <w:rPr/>
            </w:rPrChange>
          </w:rPr>
          <w:t xml:space="preserve">lace the subclause </w:t>
        </w:r>
      </w:ins>
      <w:ins w:id="2306" w:author="Dimitri Podborski" w:date="2024-12-23T10:58:00Z" w16du:dateUtc="2024-12-23T18:58:00Z">
        <w:r w:rsidRPr="003D56C4">
          <w:rPr>
            <w:i/>
            <w:color w:val="4BACC6"/>
            <w:sz w:val="24"/>
            <w:szCs w:val="24"/>
            <w:rPrChange w:id="2307" w:author="Dimitri Podborski" w:date="2024-12-23T10:59:00Z" w16du:dateUtc="2024-12-23T18:59:00Z">
              <w:rPr/>
            </w:rPrChange>
          </w:rPr>
          <w:t>8.8.11.2</w:t>
        </w:r>
      </w:ins>
      <w:ins w:id="2308" w:author="Dimitri Podborski" w:date="2024-12-23T10:59:00Z" w16du:dateUtc="2024-12-23T18:59:00Z">
        <w:r w:rsidRPr="003D56C4">
          <w:rPr>
            <w:i/>
            <w:color w:val="4BACC6"/>
            <w:sz w:val="24"/>
            <w:szCs w:val="24"/>
            <w:rPrChange w:id="2309" w:author="Dimitri Podborski" w:date="2024-12-23T10:59:00Z" w16du:dateUtc="2024-12-23T18:59:00Z">
              <w:rPr/>
            </w:rPrChange>
          </w:rPr>
          <w:t xml:space="preserve"> with the following:</w:t>
        </w:r>
      </w:ins>
    </w:p>
    <w:p w14:paraId="4D16F206" w14:textId="08C3456D" w:rsidR="003D56C4" w:rsidRPr="00DE5AAB" w:rsidRDefault="003D56C4" w:rsidP="003D56C4">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2310" w:author="Dimitri Podborski" w:date="2024-12-23T10:59:00Z" w16du:dateUtc="2024-12-23T18:59:00Z"/>
          <w:szCs w:val="24"/>
        </w:rPr>
      </w:pPr>
      <w:proofErr w:type="gramStart"/>
      <w:ins w:id="2311" w:author="Dimitri Podborski" w:date="2024-12-23T10:59:00Z" w16du:dateUtc="2024-12-23T18:59:00Z">
        <w:r w:rsidRPr="00DE5AAB">
          <w:rPr>
            <w:szCs w:val="24"/>
          </w:rPr>
          <w:t>aligned(</w:t>
        </w:r>
        <w:proofErr w:type="gramEnd"/>
        <w:r w:rsidRPr="00DE5AAB">
          <w:rPr>
            <w:szCs w:val="24"/>
          </w:rPr>
          <w:t xml:space="preserve">8) class </w:t>
        </w:r>
        <w:proofErr w:type="spellStart"/>
        <w:r w:rsidRPr="00DE5AAB">
          <w:rPr>
            <w:szCs w:val="24"/>
          </w:rPr>
          <w:t>MovieFragmentRandomAccessOffsetBox</w:t>
        </w:r>
        <w:proofErr w:type="spellEnd"/>
        <w:r>
          <w:rPr>
            <w:szCs w:val="24"/>
          </w:rPr>
          <w:t xml:space="preserve"> </w:t>
        </w:r>
        <w:r w:rsidRPr="00DE5AAB">
          <w:rPr>
            <w:szCs w:val="24"/>
          </w:rPr>
          <w:t xml:space="preserve">extends </w:t>
        </w:r>
        <w:proofErr w:type="spellStart"/>
        <w:r w:rsidRPr="00DE5AAB">
          <w:rPr>
            <w:szCs w:val="24"/>
          </w:rPr>
          <w:t>FullBox</w:t>
        </w:r>
        <w:proofErr w:type="spellEnd"/>
        <w:r w:rsidRPr="00DE5AAB">
          <w:rPr>
            <w:szCs w:val="24"/>
          </w:rPr>
          <w:t>('</w:t>
        </w:r>
        <w:proofErr w:type="spellStart"/>
        <w:r w:rsidRPr="00DE5AAB">
          <w:rPr>
            <w:szCs w:val="24"/>
          </w:rPr>
          <w:t>mfro</w:t>
        </w:r>
        <w:proofErr w:type="spellEnd"/>
        <w:r w:rsidRPr="00DE5AAB">
          <w:rPr>
            <w:szCs w:val="24"/>
          </w:rPr>
          <w:t xml:space="preserve">', </w:t>
        </w:r>
        <w:r>
          <w:rPr>
            <w:szCs w:val="24"/>
          </w:rPr>
          <w:t>0</w:t>
        </w:r>
        <w:r w:rsidRPr="00DE5AAB">
          <w:rPr>
            <w:szCs w:val="24"/>
          </w:rPr>
          <w:t>, 0)</w:t>
        </w:r>
      </w:ins>
    </w:p>
    <w:p w14:paraId="044FA1EE" w14:textId="77777777" w:rsidR="003D56C4" w:rsidRPr="00DE5AAB" w:rsidRDefault="003D56C4" w:rsidP="003D56C4">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2312" w:author="Dimitri Podborski" w:date="2024-12-23T10:59:00Z" w16du:dateUtc="2024-12-23T18:59:00Z"/>
          <w:szCs w:val="24"/>
        </w:rPr>
      </w:pPr>
      <w:ins w:id="2313" w:author="Dimitri Podborski" w:date="2024-12-23T10:59:00Z" w16du:dateUtc="2024-12-23T18:59:00Z">
        <w:r w:rsidRPr="00DE5AAB">
          <w:rPr>
            <w:szCs w:val="24"/>
          </w:rPr>
          <w:t>{</w:t>
        </w:r>
      </w:ins>
    </w:p>
    <w:p w14:paraId="7E03E174" w14:textId="77777777" w:rsidR="003D56C4" w:rsidRPr="00DE5AAB" w:rsidRDefault="003D56C4" w:rsidP="003D56C4">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2314" w:author="Dimitri Podborski" w:date="2024-12-23T10:59:00Z" w16du:dateUtc="2024-12-23T18:59:00Z"/>
          <w:szCs w:val="24"/>
        </w:rPr>
      </w:pPr>
      <w:ins w:id="2315" w:author="Dimitri Podborski" w:date="2024-12-23T10:59:00Z" w16du:dateUtc="2024-12-23T18:59:00Z">
        <w:r w:rsidRPr="00DE5AAB">
          <w:rPr>
            <w:szCs w:val="24"/>
          </w:rPr>
          <w:t xml:space="preserve">   unsigned </w:t>
        </w:r>
        <w:proofErr w:type="gramStart"/>
        <w:r w:rsidRPr="00DE5AAB">
          <w:rPr>
            <w:szCs w:val="24"/>
          </w:rPr>
          <w:t>int(</w:t>
        </w:r>
        <w:proofErr w:type="gramEnd"/>
        <w:r w:rsidRPr="00DE5AAB">
          <w:rPr>
            <w:szCs w:val="24"/>
          </w:rPr>
          <w:t xml:space="preserve">32) </w:t>
        </w:r>
        <w:proofErr w:type="spellStart"/>
        <w:r w:rsidRPr="00DE5AAB">
          <w:rPr>
            <w:szCs w:val="24"/>
          </w:rPr>
          <w:t>parent_size</w:t>
        </w:r>
        <w:proofErr w:type="spellEnd"/>
        <w:r w:rsidRPr="00DE5AAB">
          <w:rPr>
            <w:szCs w:val="24"/>
          </w:rPr>
          <w:t>;</w:t>
        </w:r>
      </w:ins>
    </w:p>
    <w:p w14:paraId="75ED0F9B" w14:textId="77777777" w:rsidR="003D56C4" w:rsidRPr="00DE5AAB" w:rsidRDefault="003D56C4" w:rsidP="003D56C4">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2316" w:author="Dimitri Podborski" w:date="2024-12-23T10:59:00Z" w16du:dateUtc="2024-12-23T18:59:00Z"/>
          <w:szCs w:val="24"/>
        </w:rPr>
      </w:pPr>
      <w:ins w:id="2317" w:author="Dimitri Podborski" w:date="2024-12-23T10:59:00Z" w16du:dateUtc="2024-12-23T18:59:00Z">
        <w:r w:rsidRPr="00DE5AAB">
          <w:rPr>
            <w:szCs w:val="24"/>
          </w:rPr>
          <w:t>}</w:t>
        </w:r>
      </w:ins>
    </w:p>
    <w:p w14:paraId="081D9EB4" w14:textId="77777777" w:rsidR="003D56C4" w:rsidRDefault="003D56C4" w:rsidP="001624FD">
      <w:pPr>
        <w:rPr>
          <w:ins w:id="2318" w:author="Dimitri Podborski" w:date="2024-12-23T10:11:00Z" w16du:dateUtc="2024-12-23T18:11:00Z"/>
        </w:rPr>
      </w:pPr>
    </w:p>
    <w:p w14:paraId="5B1D0E3A" w14:textId="12EB49BC" w:rsidR="00370D9E" w:rsidRPr="00A37EB2" w:rsidRDefault="00370D9E" w:rsidP="00370D9E">
      <w:pPr>
        <w:spacing w:before="120" w:after="120"/>
        <w:rPr>
          <w:ins w:id="2319" w:author="Dimitri Podborski" w:date="2024-12-23T11:02:00Z" w16du:dateUtc="2024-12-23T19:02:00Z"/>
          <w:i/>
          <w:color w:val="4BACC6"/>
          <w:sz w:val="24"/>
          <w:szCs w:val="24"/>
        </w:rPr>
      </w:pPr>
      <w:ins w:id="2320" w:author="Dimitri Podborski" w:date="2024-12-23T11:02:00Z" w16du:dateUtc="2024-12-23T19:02:00Z">
        <w:r w:rsidRPr="00A37EB2">
          <w:rPr>
            <w:i/>
            <w:color w:val="4BACC6"/>
            <w:sz w:val="24"/>
            <w:szCs w:val="24"/>
          </w:rPr>
          <w:t>Replace the subclause 8.</w:t>
        </w:r>
        <w:r>
          <w:rPr>
            <w:i/>
            <w:color w:val="4BACC6"/>
            <w:sz w:val="24"/>
            <w:szCs w:val="24"/>
          </w:rPr>
          <w:t>4</w:t>
        </w:r>
        <w:r w:rsidRPr="00A37EB2">
          <w:rPr>
            <w:i/>
            <w:color w:val="4BACC6"/>
            <w:sz w:val="24"/>
            <w:szCs w:val="24"/>
          </w:rPr>
          <w:t>.</w:t>
        </w:r>
        <w:r>
          <w:rPr>
            <w:i/>
            <w:color w:val="4BACC6"/>
            <w:sz w:val="24"/>
            <w:szCs w:val="24"/>
          </w:rPr>
          <w:t>5.2.2</w:t>
        </w:r>
        <w:r w:rsidRPr="00A37EB2">
          <w:rPr>
            <w:i/>
            <w:color w:val="4BACC6"/>
            <w:sz w:val="24"/>
            <w:szCs w:val="24"/>
          </w:rPr>
          <w:t xml:space="preserve"> with the following:</w:t>
        </w:r>
      </w:ins>
    </w:p>
    <w:p w14:paraId="131D8D6A" w14:textId="06080BBC" w:rsidR="00370D9E" w:rsidRPr="00DE5AAB" w:rsidRDefault="00370D9E" w:rsidP="00370D9E">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2321" w:author="Dimitri Podborski" w:date="2024-12-23T11:03:00Z" w16du:dateUtc="2024-12-23T19:03:00Z"/>
          <w:szCs w:val="24"/>
        </w:rPr>
      </w:pPr>
      <w:proofErr w:type="gramStart"/>
      <w:ins w:id="2322" w:author="Dimitri Podborski" w:date="2024-12-23T11:03:00Z" w16du:dateUtc="2024-12-23T19:03:00Z">
        <w:r w:rsidRPr="00DE5AAB">
          <w:rPr>
            <w:szCs w:val="24"/>
          </w:rPr>
          <w:t>aligned(</w:t>
        </w:r>
        <w:proofErr w:type="gramEnd"/>
        <w:r w:rsidRPr="00DE5AAB">
          <w:rPr>
            <w:szCs w:val="24"/>
          </w:rPr>
          <w:t xml:space="preserve">8) class </w:t>
        </w:r>
        <w:proofErr w:type="spellStart"/>
        <w:r w:rsidRPr="00DE5AAB">
          <w:rPr>
            <w:szCs w:val="24"/>
          </w:rPr>
          <w:t>NullMediaHeaderBox</w:t>
        </w:r>
        <w:proofErr w:type="spellEnd"/>
        <w:r>
          <w:rPr>
            <w:szCs w:val="24"/>
          </w:rPr>
          <w:t xml:space="preserve"> </w:t>
        </w:r>
        <w:r w:rsidRPr="00DE5AAB">
          <w:rPr>
            <w:szCs w:val="24"/>
          </w:rPr>
          <w:t xml:space="preserve">extends </w:t>
        </w:r>
        <w:proofErr w:type="spellStart"/>
        <w:r w:rsidRPr="00DE5AAB">
          <w:rPr>
            <w:szCs w:val="24"/>
          </w:rPr>
          <w:t>FullBox</w:t>
        </w:r>
        <w:proofErr w:type="spellEnd"/>
        <w:r w:rsidRPr="00DE5AAB">
          <w:rPr>
            <w:szCs w:val="24"/>
          </w:rPr>
          <w:t>('</w:t>
        </w:r>
        <w:proofErr w:type="spellStart"/>
        <w:r w:rsidRPr="00DE5AAB">
          <w:rPr>
            <w:szCs w:val="24"/>
          </w:rPr>
          <w:t>nmhd</w:t>
        </w:r>
        <w:proofErr w:type="spellEnd"/>
        <w:r w:rsidRPr="00DE5AAB">
          <w:rPr>
            <w:szCs w:val="24"/>
          </w:rPr>
          <w:t xml:space="preserve">', 0, </w:t>
        </w:r>
        <w:r>
          <w:rPr>
            <w:szCs w:val="24"/>
          </w:rPr>
          <w:t>0</w:t>
        </w:r>
        <w:r w:rsidRPr="00DE5AAB">
          <w:rPr>
            <w:szCs w:val="24"/>
          </w:rPr>
          <w:t>)</w:t>
        </w:r>
      </w:ins>
    </w:p>
    <w:p w14:paraId="3A9798DB" w14:textId="3D14D74F" w:rsidR="00370D9E" w:rsidRPr="00DE5AAB" w:rsidRDefault="00370D9E" w:rsidP="00370D9E">
      <w:pPr>
        <w:pStyle w:val="Code"/>
        <w:tabs>
          <w:tab w:val="clear" w:pos="3958"/>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2323" w:author="Dimitri Podborski" w:date="2024-12-23T11:03:00Z" w16du:dateUtc="2024-12-23T19:03:00Z"/>
          <w:szCs w:val="24"/>
        </w:rPr>
      </w:pPr>
      <w:ins w:id="2324" w:author="Dimitri Podborski" w:date="2024-12-23T11:03:00Z" w16du:dateUtc="2024-12-23T19:03:00Z">
        <w:r w:rsidRPr="00DE5AAB">
          <w:rPr>
            <w:szCs w:val="24"/>
          </w:rPr>
          <w:t>{}</w:t>
        </w:r>
      </w:ins>
    </w:p>
    <w:p w14:paraId="0DBAB2AE" w14:textId="77777777" w:rsidR="00AC4481" w:rsidRDefault="00AC4481" w:rsidP="001624FD">
      <w:pPr>
        <w:rPr>
          <w:ins w:id="2325" w:author="Dimitri Podborski" w:date="2024-12-23T11:02:00Z" w16du:dateUtc="2024-12-23T19:02:00Z"/>
        </w:rPr>
      </w:pPr>
    </w:p>
    <w:p w14:paraId="4550A634" w14:textId="55448370" w:rsidR="00370D9E" w:rsidRPr="00497547" w:rsidRDefault="00497547" w:rsidP="00497547">
      <w:pPr>
        <w:spacing w:before="120" w:after="120"/>
        <w:rPr>
          <w:ins w:id="2326" w:author="Dimitri Podborski" w:date="2024-12-23T11:35:00Z" w16du:dateUtc="2024-12-23T19:35:00Z"/>
          <w:i/>
          <w:color w:val="4BACC6"/>
          <w:sz w:val="24"/>
          <w:szCs w:val="24"/>
          <w:rPrChange w:id="2327" w:author="Dimitri Podborski" w:date="2024-12-23T11:35:00Z" w16du:dateUtc="2024-12-23T19:35:00Z">
            <w:rPr>
              <w:ins w:id="2328" w:author="Dimitri Podborski" w:date="2024-12-23T11:35:00Z" w16du:dateUtc="2024-12-23T19:35:00Z"/>
            </w:rPr>
          </w:rPrChange>
        </w:rPr>
        <w:pPrChange w:id="2329" w:author="Dimitri Podborski" w:date="2024-12-23T11:35:00Z" w16du:dateUtc="2024-12-23T19:35:00Z">
          <w:pPr/>
        </w:pPrChange>
      </w:pPr>
      <w:ins w:id="2330" w:author="Dimitri Podborski" w:date="2024-12-23T11:35:00Z" w16du:dateUtc="2024-12-23T19:35:00Z">
        <w:r w:rsidRPr="00497547">
          <w:rPr>
            <w:i/>
            <w:color w:val="4BACC6"/>
            <w:sz w:val="24"/>
            <w:szCs w:val="24"/>
            <w:rPrChange w:id="2331" w:author="Dimitri Podborski" w:date="2024-12-23T11:35:00Z" w16du:dateUtc="2024-12-23T19:35:00Z">
              <w:rPr/>
            </w:rPrChange>
          </w:rPr>
          <w:t>Replace the subclause 6.2 with the following:</w:t>
        </w:r>
      </w:ins>
    </w:p>
    <w:p w14:paraId="624723C1" w14:textId="77777777" w:rsidR="00497547" w:rsidRPr="00497547" w:rsidRDefault="00497547" w:rsidP="00497547">
      <w:pPr>
        <w:rPr>
          <w:ins w:id="2332" w:author="Dimitri Podborski" w:date="2024-12-23T11:36:00Z" w16du:dateUtc="2024-12-23T19:36:00Z"/>
        </w:rPr>
      </w:pPr>
      <w:ins w:id="2333" w:author="Dimitri Podborski" w:date="2024-12-23T11:36:00Z" w16du:dateUtc="2024-12-23T19:36:00Z">
        <w:r w:rsidRPr="00497547">
          <w:t xml:space="preserve">An overall view of the normal encapsulation structure is provided in the following informative </w:t>
        </w:r>
        <w:r w:rsidRPr="00497547">
          <w:fldChar w:fldCharType="begin"/>
        </w:r>
        <w:r w:rsidRPr="00497547">
          <w:instrText xml:space="preserve"> REF _Ref174543792 \h </w:instrText>
        </w:r>
        <w:r w:rsidRPr="00497547">
          <w:fldChar w:fldCharType="separate"/>
        </w:r>
        <w:r w:rsidRPr="00497547">
          <w:t>Ta</w:t>
        </w:r>
        <w:r w:rsidRPr="00497547">
          <w:t>b</w:t>
        </w:r>
        <w:r w:rsidRPr="00497547">
          <w:t>le 2</w:t>
        </w:r>
        <w:r w:rsidRPr="00497547">
          <w:fldChar w:fldCharType="end"/>
        </w:r>
        <w:r w:rsidRPr="00497547">
          <w:t xml:space="preserve">. In the event of a conflict between this table and the prose, the prose prevails. The order of boxes within its container is not necessarily indicated in </w:t>
        </w:r>
        <w:r w:rsidRPr="00497547">
          <w:fldChar w:fldCharType="begin"/>
        </w:r>
        <w:r w:rsidRPr="00497547">
          <w:instrText xml:space="preserve"> REF _Ref174543792 \h </w:instrText>
        </w:r>
        <w:r w:rsidRPr="00497547">
          <w:fldChar w:fldCharType="separate"/>
        </w:r>
        <w:r w:rsidRPr="00497547">
          <w:t>Table 2</w:t>
        </w:r>
        <w:r w:rsidRPr="00497547">
          <w:fldChar w:fldCharType="end"/>
        </w:r>
        <w:r w:rsidRPr="00497547">
          <w:t>.</w:t>
        </w:r>
      </w:ins>
    </w:p>
    <w:p w14:paraId="5E338E7C" w14:textId="04ED0993" w:rsidR="00497547" w:rsidRPr="00497547" w:rsidRDefault="00497547" w:rsidP="00497547">
      <w:pPr>
        <w:rPr>
          <w:ins w:id="2334" w:author="Dimitri Podborski" w:date="2024-12-23T11:36:00Z" w16du:dateUtc="2024-12-23T19:36:00Z"/>
        </w:rPr>
      </w:pPr>
      <w:ins w:id="2335" w:author="Dimitri Podborski" w:date="2024-12-23T11:36:00Z" w16du:dateUtc="2024-12-23T19:36:00Z">
        <w:r w:rsidRPr="00497547">
          <w:t xml:space="preserve">The table shows those boxes that may occur at the top-level in the left-most column; indentation is used to show possible containment. Thus, for example, a </w:t>
        </w:r>
        <w:proofErr w:type="spellStart"/>
        <w:r w:rsidRPr="00497547">
          <w:t>TrackHeaderBox</w:t>
        </w:r>
        <w:proofErr w:type="spellEnd"/>
        <w:r w:rsidRPr="00497547">
          <w:t xml:space="preserve"> ('</w:t>
        </w:r>
        <w:proofErr w:type="spellStart"/>
        <w:r w:rsidRPr="00497547">
          <w:t>tkhd</w:t>
        </w:r>
        <w:proofErr w:type="spellEnd"/>
        <w:r w:rsidRPr="00497547">
          <w:t xml:space="preserve">') is found in a </w:t>
        </w:r>
        <w:proofErr w:type="spellStart"/>
        <w:r w:rsidRPr="00497547">
          <w:t>TrackBox</w:t>
        </w:r>
        <w:proofErr w:type="spellEnd"/>
        <w:r w:rsidRPr="00497547">
          <w:t xml:space="preserve"> ('</w:t>
        </w:r>
        <w:proofErr w:type="spellStart"/>
        <w:r w:rsidRPr="00497547">
          <w:t>trak</w:t>
        </w:r>
        <w:proofErr w:type="spellEnd"/>
        <w:r w:rsidRPr="00497547">
          <w:t xml:space="preserve">'), which is found in a </w:t>
        </w:r>
        <w:proofErr w:type="spellStart"/>
        <w:r w:rsidRPr="00497547">
          <w:t>MovieBox</w:t>
        </w:r>
        <w:proofErr w:type="spellEnd"/>
        <w:r w:rsidRPr="00497547">
          <w:t xml:space="preserve"> ('</w:t>
        </w:r>
        <w:proofErr w:type="spellStart"/>
        <w:r w:rsidRPr="00497547">
          <w:t>moov</w:t>
        </w:r>
        <w:proofErr w:type="spellEnd"/>
        <w:r w:rsidRPr="00497547">
          <w:t>').</w:t>
        </w:r>
      </w:ins>
    </w:p>
    <w:p w14:paraId="7AEE100C" w14:textId="77777777" w:rsidR="00497547" w:rsidRPr="00497547" w:rsidRDefault="00497547" w:rsidP="00497547">
      <w:pPr>
        <w:rPr>
          <w:ins w:id="2336" w:author="Dimitri Podborski" w:date="2024-12-23T11:36:00Z" w16du:dateUtc="2024-12-23T19:36:00Z"/>
        </w:rPr>
      </w:pPr>
      <w:bookmarkStart w:id="2337" w:name="_Hlk173929028"/>
      <w:ins w:id="2338" w:author="Dimitri Podborski" w:date="2024-12-23T11:36:00Z" w16du:dateUtc="2024-12-23T19:36:00Z">
        <w:r w:rsidRPr="00497547">
          <w:t>Boxes using an extended type may be placed in a wide variety of containers, not just the top level.</w:t>
        </w:r>
      </w:ins>
    </w:p>
    <w:p w14:paraId="19EA96DF" w14:textId="77777777" w:rsidR="00497547" w:rsidRPr="00497547" w:rsidRDefault="00497547" w:rsidP="00497547">
      <w:pPr>
        <w:rPr>
          <w:ins w:id="2339" w:author="Dimitri Podborski" w:date="2024-12-23T11:36:00Z" w16du:dateUtc="2024-12-23T19:36:00Z"/>
        </w:rPr>
      </w:pPr>
      <w:bookmarkStart w:id="2340" w:name="_Ref174543792"/>
      <w:ins w:id="2341" w:author="Dimitri Podborski" w:date="2024-12-23T11:36:00Z" w16du:dateUtc="2024-12-23T19:36:00Z">
        <w:r w:rsidRPr="00497547">
          <w:t>Table </w:t>
        </w:r>
        <w:r w:rsidRPr="00497547">
          <w:fldChar w:fldCharType="begin"/>
        </w:r>
        <w:r w:rsidRPr="00497547">
          <w:instrText xml:space="preserve"> SEQ Table \* ARABIC </w:instrText>
        </w:r>
        <w:r w:rsidRPr="00497547">
          <w:fldChar w:fldCharType="separate"/>
        </w:r>
        <w:r w:rsidRPr="00497547">
          <w:t>2</w:t>
        </w:r>
        <w:r w:rsidRPr="00497547">
          <w:fldChar w:fldCharType="end"/>
        </w:r>
        <w:bookmarkEnd w:id="2340"/>
        <w:r w:rsidRPr="00497547">
          <w:t xml:space="preserve"> — Box types, structure and cross-reference</w:t>
        </w:r>
      </w:ins>
    </w:p>
    <w:tbl>
      <w:tblPr>
        <w:tblW w:w="8907" w:type="dxa"/>
        <w:tblInd w:w="93"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Change w:id="2342" w:author="Dimitri Podborski" w:date="2024-12-23T11:39:00Z" w16du:dateUtc="2024-12-23T19:39:00Z">
          <w:tblPr>
            <w:tblW w:w="9190" w:type="dxa"/>
            <w:tblInd w:w="93"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PrChange>
      </w:tblPr>
      <w:tblGrid>
        <w:gridCol w:w="595"/>
        <w:gridCol w:w="595"/>
        <w:gridCol w:w="595"/>
        <w:gridCol w:w="595"/>
        <w:gridCol w:w="595"/>
        <w:gridCol w:w="595"/>
        <w:gridCol w:w="580"/>
        <w:gridCol w:w="993"/>
        <w:gridCol w:w="3764"/>
        <w:tblGridChange w:id="2343">
          <w:tblGrid>
            <w:gridCol w:w="595"/>
            <w:gridCol w:w="595"/>
            <w:gridCol w:w="595"/>
            <w:gridCol w:w="595"/>
            <w:gridCol w:w="595"/>
            <w:gridCol w:w="595"/>
            <w:gridCol w:w="580"/>
            <w:gridCol w:w="993"/>
            <w:gridCol w:w="3764"/>
          </w:tblGrid>
        </w:tblGridChange>
      </w:tblGrid>
      <w:tr w:rsidR="00497547" w:rsidRPr="00497547" w14:paraId="667C5AE0" w14:textId="77777777" w:rsidTr="00497547">
        <w:trPr>
          <w:ins w:id="2344" w:author="Dimitri Podborski" w:date="2024-12-23T11:36:00Z" w16du:dateUtc="2024-12-23T19:36:00Z"/>
        </w:trPr>
        <w:tc>
          <w:tcPr>
            <w:tcW w:w="595" w:type="dxa"/>
            <w:tcBorders>
              <w:top w:val="single" w:sz="12" w:space="0" w:color="auto"/>
              <w:bottom w:val="single" w:sz="4" w:space="0" w:color="auto"/>
              <w:right w:val="single" w:sz="4" w:space="0" w:color="auto"/>
            </w:tcBorders>
            <w:vAlign w:val="center"/>
            <w:hideMark/>
            <w:tcPrChange w:id="2345" w:author="Dimitri Podborski" w:date="2024-12-23T11:39:00Z" w16du:dateUtc="2024-12-23T19:39:00Z">
              <w:tcPr>
                <w:tcW w:w="595" w:type="dxa"/>
                <w:tcBorders>
                  <w:top w:val="single" w:sz="12" w:space="0" w:color="auto"/>
                  <w:bottom w:val="single" w:sz="4" w:space="0" w:color="auto"/>
                  <w:right w:val="single" w:sz="4" w:space="0" w:color="auto"/>
                </w:tcBorders>
                <w:vAlign w:val="center"/>
                <w:hideMark/>
              </w:tcPr>
            </w:tcPrChange>
          </w:tcPr>
          <w:p w14:paraId="606164E4" w14:textId="77777777" w:rsidR="00497547" w:rsidRPr="00497547" w:rsidRDefault="00497547" w:rsidP="00497547">
            <w:pPr>
              <w:rPr>
                <w:ins w:id="2346" w:author="Dimitri Podborski" w:date="2024-12-23T11:36:00Z" w16du:dateUtc="2024-12-23T19:36:00Z"/>
              </w:rPr>
            </w:pPr>
            <w:proofErr w:type="spellStart"/>
            <w:ins w:id="2347" w:author="Dimitri Podborski" w:date="2024-12-23T11:36:00Z" w16du:dateUtc="2024-12-23T19:36:00Z">
              <w:r w:rsidRPr="00497547">
                <w:t>ftyp</w:t>
              </w:r>
              <w:proofErr w:type="spellEnd"/>
            </w:ins>
          </w:p>
        </w:tc>
        <w:tc>
          <w:tcPr>
            <w:tcW w:w="595" w:type="dxa"/>
            <w:tcBorders>
              <w:top w:val="single" w:sz="12" w:space="0" w:color="auto"/>
              <w:left w:val="single" w:sz="4" w:space="0" w:color="auto"/>
              <w:bottom w:val="single" w:sz="4" w:space="0" w:color="auto"/>
              <w:right w:val="single" w:sz="4" w:space="0" w:color="auto"/>
            </w:tcBorders>
            <w:vAlign w:val="center"/>
            <w:hideMark/>
            <w:tcPrChange w:id="2348" w:author="Dimitri Podborski" w:date="2024-12-23T11:39:00Z" w16du:dateUtc="2024-12-23T19:39:00Z">
              <w:tcPr>
                <w:tcW w:w="595" w:type="dxa"/>
                <w:tcBorders>
                  <w:top w:val="single" w:sz="12" w:space="0" w:color="auto"/>
                  <w:left w:val="single" w:sz="4" w:space="0" w:color="auto"/>
                  <w:bottom w:val="single" w:sz="4" w:space="0" w:color="auto"/>
                  <w:right w:val="single" w:sz="4" w:space="0" w:color="auto"/>
                </w:tcBorders>
                <w:vAlign w:val="center"/>
                <w:hideMark/>
              </w:tcPr>
            </w:tcPrChange>
          </w:tcPr>
          <w:p w14:paraId="1368706C" w14:textId="77777777" w:rsidR="00497547" w:rsidRPr="00497547" w:rsidRDefault="00497547" w:rsidP="00497547">
            <w:pPr>
              <w:rPr>
                <w:ins w:id="2349" w:author="Dimitri Podborski" w:date="2024-12-23T11:36:00Z" w16du:dateUtc="2024-12-23T19:36:00Z"/>
              </w:rPr>
            </w:pPr>
            <w:ins w:id="2350" w:author="Dimitri Podborski" w:date="2024-12-23T11:36:00Z" w16du:dateUtc="2024-12-23T19:36:00Z">
              <w:r w:rsidRPr="00497547">
                <w:t> </w:t>
              </w:r>
            </w:ins>
          </w:p>
        </w:tc>
        <w:tc>
          <w:tcPr>
            <w:tcW w:w="595" w:type="dxa"/>
            <w:tcBorders>
              <w:top w:val="single" w:sz="12" w:space="0" w:color="auto"/>
              <w:left w:val="single" w:sz="4" w:space="0" w:color="auto"/>
              <w:bottom w:val="single" w:sz="4" w:space="0" w:color="auto"/>
              <w:right w:val="single" w:sz="4" w:space="0" w:color="auto"/>
            </w:tcBorders>
            <w:vAlign w:val="center"/>
            <w:hideMark/>
            <w:tcPrChange w:id="2351" w:author="Dimitri Podborski" w:date="2024-12-23T11:39:00Z" w16du:dateUtc="2024-12-23T19:39:00Z">
              <w:tcPr>
                <w:tcW w:w="595" w:type="dxa"/>
                <w:tcBorders>
                  <w:top w:val="single" w:sz="12" w:space="0" w:color="auto"/>
                  <w:left w:val="single" w:sz="4" w:space="0" w:color="auto"/>
                  <w:bottom w:val="single" w:sz="4" w:space="0" w:color="auto"/>
                  <w:right w:val="single" w:sz="4" w:space="0" w:color="auto"/>
                </w:tcBorders>
                <w:vAlign w:val="center"/>
                <w:hideMark/>
              </w:tcPr>
            </w:tcPrChange>
          </w:tcPr>
          <w:p w14:paraId="28ADA0CC" w14:textId="77777777" w:rsidR="00497547" w:rsidRPr="00497547" w:rsidRDefault="00497547" w:rsidP="00497547">
            <w:pPr>
              <w:rPr>
                <w:ins w:id="2352" w:author="Dimitri Podborski" w:date="2024-12-23T11:36:00Z" w16du:dateUtc="2024-12-23T19:36:00Z"/>
              </w:rPr>
            </w:pPr>
            <w:ins w:id="2353" w:author="Dimitri Podborski" w:date="2024-12-23T11:36:00Z" w16du:dateUtc="2024-12-23T19:36:00Z">
              <w:r w:rsidRPr="00497547">
                <w:t> </w:t>
              </w:r>
            </w:ins>
          </w:p>
        </w:tc>
        <w:tc>
          <w:tcPr>
            <w:tcW w:w="595" w:type="dxa"/>
            <w:tcBorders>
              <w:top w:val="single" w:sz="12" w:space="0" w:color="auto"/>
              <w:left w:val="single" w:sz="4" w:space="0" w:color="auto"/>
              <w:bottom w:val="single" w:sz="4" w:space="0" w:color="auto"/>
              <w:right w:val="single" w:sz="4" w:space="0" w:color="auto"/>
            </w:tcBorders>
            <w:vAlign w:val="center"/>
            <w:hideMark/>
            <w:tcPrChange w:id="2354" w:author="Dimitri Podborski" w:date="2024-12-23T11:39:00Z" w16du:dateUtc="2024-12-23T19:39:00Z">
              <w:tcPr>
                <w:tcW w:w="595" w:type="dxa"/>
                <w:tcBorders>
                  <w:top w:val="single" w:sz="12" w:space="0" w:color="auto"/>
                  <w:left w:val="single" w:sz="4" w:space="0" w:color="auto"/>
                  <w:bottom w:val="single" w:sz="4" w:space="0" w:color="auto"/>
                  <w:right w:val="single" w:sz="4" w:space="0" w:color="auto"/>
                </w:tcBorders>
                <w:vAlign w:val="center"/>
                <w:hideMark/>
              </w:tcPr>
            </w:tcPrChange>
          </w:tcPr>
          <w:p w14:paraId="27FE897A" w14:textId="77777777" w:rsidR="00497547" w:rsidRPr="00497547" w:rsidRDefault="00497547" w:rsidP="00497547">
            <w:pPr>
              <w:rPr>
                <w:ins w:id="2355" w:author="Dimitri Podborski" w:date="2024-12-23T11:36:00Z" w16du:dateUtc="2024-12-23T19:36:00Z"/>
              </w:rPr>
            </w:pPr>
            <w:ins w:id="2356" w:author="Dimitri Podborski" w:date="2024-12-23T11:36:00Z" w16du:dateUtc="2024-12-23T19:36:00Z">
              <w:r w:rsidRPr="00497547">
                <w:t> </w:t>
              </w:r>
            </w:ins>
          </w:p>
        </w:tc>
        <w:tc>
          <w:tcPr>
            <w:tcW w:w="595" w:type="dxa"/>
            <w:tcBorders>
              <w:top w:val="single" w:sz="12" w:space="0" w:color="auto"/>
              <w:left w:val="single" w:sz="4" w:space="0" w:color="auto"/>
              <w:bottom w:val="single" w:sz="4" w:space="0" w:color="auto"/>
              <w:right w:val="single" w:sz="4" w:space="0" w:color="auto"/>
            </w:tcBorders>
            <w:vAlign w:val="center"/>
            <w:hideMark/>
            <w:tcPrChange w:id="2357" w:author="Dimitri Podborski" w:date="2024-12-23T11:39:00Z" w16du:dateUtc="2024-12-23T19:39:00Z">
              <w:tcPr>
                <w:tcW w:w="595" w:type="dxa"/>
                <w:tcBorders>
                  <w:top w:val="single" w:sz="12" w:space="0" w:color="auto"/>
                  <w:left w:val="single" w:sz="4" w:space="0" w:color="auto"/>
                  <w:bottom w:val="single" w:sz="4" w:space="0" w:color="auto"/>
                  <w:right w:val="single" w:sz="4" w:space="0" w:color="auto"/>
                </w:tcBorders>
                <w:vAlign w:val="center"/>
                <w:hideMark/>
              </w:tcPr>
            </w:tcPrChange>
          </w:tcPr>
          <w:p w14:paraId="6AECDF37" w14:textId="77777777" w:rsidR="00497547" w:rsidRPr="00497547" w:rsidRDefault="00497547" w:rsidP="00497547">
            <w:pPr>
              <w:rPr>
                <w:ins w:id="2358" w:author="Dimitri Podborski" w:date="2024-12-23T11:36:00Z" w16du:dateUtc="2024-12-23T19:36:00Z"/>
              </w:rPr>
            </w:pPr>
            <w:ins w:id="2359" w:author="Dimitri Podborski" w:date="2024-12-23T11:36:00Z" w16du:dateUtc="2024-12-23T19:36:00Z">
              <w:r w:rsidRPr="00497547">
                <w:t> </w:t>
              </w:r>
            </w:ins>
          </w:p>
        </w:tc>
        <w:tc>
          <w:tcPr>
            <w:tcW w:w="595" w:type="dxa"/>
            <w:tcBorders>
              <w:top w:val="single" w:sz="12" w:space="0" w:color="auto"/>
              <w:left w:val="single" w:sz="4" w:space="0" w:color="auto"/>
              <w:bottom w:val="single" w:sz="4" w:space="0" w:color="auto"/>
              <w:right w:val="single" w:sz="4" w:space="0" w:color="auto"/>
            </w:tcBorders>
            <w:vAlign w:val="center"/>
            <w:hideMark/>
            <w:tcPrChange w:id="2360" w:author="Dimitri Podborski" w:date="2024-12-23T11:39:00Z" w16du:dateUtc="2024-12-23T19:39:00Z">
              <w:tcPr>
                <w:tcW w:w="595" w:type="dxa"/>
                <w:tcBorders>
                  <w:top w:val="single" w:sz="12" w:space="0" w:color="auto"/>
                  <w:left w:val="single" w:sz="4" w:space="0" w:color="auto"/>
                  <w:bottom w:val="single" w:sz="4" w:space="0" w:color="auto"/>
                  <w:right w:val="single" w:sz="4" w:space="0" w:color="auto"/>
                </w:tcBorders>
                <w:vAlign w:val="center"/>
                <w:hideMark/>
              </w:tcPr>
            </w:tcPrChange>
          </w:tcPr>
          <w:p w14:paraId="1C3C2F47" w14:textId="77777777" w:rsidR="00497547" w:rsidRPr="00497547" w:rsidRDefault="00497547" w:rsidP="00497547">
            <w:pPr>
              <w:rPr>
                <w:ins w:id="2361" w:author="Dimitri Podborski" w:date="2024-12-23T11:36:00Z" w16du:dateUtc="2024-12-23T19:36:00Z"/>
              </w:rPr>
            </w:pPr>
            <w:ins w:id="2362" w:author="Dimitri Podborski" w:date="2024-12-23T11:36:00Z" w16du:dateUtc="2024-12-23T19:36:00Z">
              <w:r w:rsidRPr="00497547">
                <w:t> </w:t>
              </w:r>
            </w:ins>
          </w:p>
        </w:tc>
        <w:tc>
          <w:tcPr>
            <w:tcW w:w="580" w:type="dxa"/>
            <w:tcBorders>
              <w:top w:val="single" w:sz="12" w:space="0" w:color="auto"/>
              <w:left w:val="single" w:sz="4" w:space="0" w:color="auto"/>
              <w:bottom w:val="single" w:sz="4" w:space="0" w:color="auto"/>
              <w:right w:val="single" w:sz="4" w:space="0" w:color="auto"/>
            </w:tcBorders>
            <w:vAlign w:val="center"/>
            <w:tcPrChange w:id="2363" w:author="Dimitri Podborski" w:date="2024-12-23T11:39:00Z" w16du:dateUtc="2024-12-23T19:39:00Z">
              <w:tcPr>
                <w:tcW w:w="580" w:type="dxa"/>
                <w:tcBorders>
                  <w:top w:val="single" w:sz="12" w:space="0" w:color="auto"/>
                  <w:left w:val="single" w:sz="4" w:space="0" w:color="auto"/>
                  <w:bottom w:val="single" w:sz="4" w:space="0" w:color="auto"/>
                  <w:right w:val="single" w:sz="4" w:space="0" w:color="auto"/>
                </w:tcBorders>
                <w:vAlign w:val="center"/>
              </w:tcPr>
            </w:tcPrChange>
          </w:tcPr>
          <w:p w14:paraId="4BEE78A8" w14:textId="77777777" w:rsidR="00497547" w:rsidRPr="00497547" w:rsidRDefault="00497547" w:rsidP="00497547">
            <w:pPr>
              <w:rPr>
                <w:ins w:id="2364" w:author="Dimitri Podborski" w:date="2024-12-23T11:36:00Z" w16du:dateUtc="2024-12-23T19:36:00Z"/>
              </w:rPr>
            </w:pPr>
            <w:ins w:id="2365" w:author="Dimitri Podborski" w:date="2024-12-23T11:36:00Z" w16du:dateUtc="2024-12-23T19:36:00Z">
              <w:r w:rsidRPr="00497547">
                <w:t> </w:t>
              </w:r>
            </w:ins>
          </w:p>
        </w:tc>
        <w:tc>
          <w:tcPr>
            <w:tcW w:w="993" w:type="dxa"/>
            <w:tcBorders>
              <w:top w:val="single" w:sz="12" w:space="0" w:color="auto"/>
              <w:left w:val="single" w:sz="4" w:space="0" w:color="auto"/>
              <w:bottom w:val="single" w:sz="4" w:space="0" w:color="auto"/>
              <w:right w:val="single" w:sz="4" w:space="0" w:color="auto"/>
            </w:tcBorders>
            <w:vAlign w:val="center"/>
            <w:hideMark/>
            <w:tcPrChange w:id="2366" w:author="Dimitri Podborski" w:date="2024-12-23T11:39:00Z" w16du:dateUtc="2024-12-23T19:39:00Z">
              <w:tcPr>
                <w:tcW w:w="993" w:type="dxa"/>
                <w:tcBorders>
                  <w:top w:val="single" w:sz="12" w:space="0" w:color="auto"/>
                  <w:left w:val="single" w:sz="4" w:space="0" w:color="auto"/>
                  <w:bottom w:val="single" w:sz="4" w:space="0" w:color="auto"/>
                  <w:right w:val="single" w:sz="4" w:space="0" w:color="auto"/>
                </w:tcBorders>
                <w:vAlign w:val="center"/>
                <w:hideMark/>
              </w:tcPr>
            </w:tcPrChange>
          </w:tcPr>
          <w:p w14:paraId="4FC5590E" w14:textId="77777777" w:rsidR="00497547" w:rsidRPr="00497547" w:rsidRDefault="00497547" w:rsidP="00497547">
            <w:pPr>
              <w:rPr>
                <w:ins w:id="2367" w:author="Dimitri Podborski" w:date="2024-12-23T11:36:00Z" w16du:dateUtc="2024-12-23T19:36:00Z"/>
              </w:rPr>
            </w:pPr>
            <w:ins w:id="2368" w:author="Dimitri Podborski" w:date="2024-12-23T11:36:00Z" w16du:dateUtc="2024-12-23T19:36:00Z">
              <w:r w:rsidRPr="00497547">
                <w:fldChar w:fldCharType="begin"/>
              </w:r>
              <w:r w:rsidRPr="00497547">
                <w:instrText xml:space="preserve"> REF _Ref174696789 \r \h </w:instrText>
              </w:r>
              <w:r w:rsidRPr="00497547">
                <w:fldChar w:fldCharType="separate"/>
              </w:r>
              <w:r w:rsidRPr="00497547">
                <w:t>5.2</w:t>
              </w:r>
              <w:r w:rsidRPr="00497547">
                <w:fldChar w:fldCharType="end"/>
              </w:r>
            </w:ins>
          </w:p>
        </w:tc>
        <w:tc>
          <w:tcPr>
            <w:tcW w:w="3764" w:type="dxa"/>
            <w:tcBorders>
              <w:top w:val="single" w:sz="12" w:space="0" w:color="auto"/>
              <w:left w:val="single" w:sz="4" w:space="0" w:color="auto"/>
              <w:bottom w:val="single" w:sz="4" w:space="0" w:color="auto"/>
            </w:tcBorders>
            <w:vAlign w:val="center"/>
            <w:hideMark/>
            <w:tcPrChange w:id="2369" w:author="Dimitri Podborski" w:date="2024-12-23T11:39:00Z" w16du:dateUtc="2024-12-23T19:39:00Z">
              <w:tcPr>
                <w:tcW w:w="3764" w:type="dxa"/>
                <w:tcBorders>
                  <w:top w:val="single" w:sz="12" w:space="0" w:color="auto"/>
                  <w:left w:val="single" w:sz="4" w:space="0" w:color="auto"/>
                  <w:bottom w:val="single" w:sz="4" w:space="0" w:color="auto"/>
                </w:tcBorders>
                <w:vAlign w:val="center"/>
                <w:hideMark/>
              </w:tcPr>
            </w:tcPrChange>
          </w:tcPr>
          <w:p w14:paraId="60F65DE1" w14:textId="77777777" w:rsidR="00497547" w:rsidRPr="00497547" w:rsidRDefault="00497547" w:rsidP="00497547">
            <w:pPr>
              <w:rPr>
                <w:ins w:id="2370" w:author="Dimitri Podborski" w:date="2024-12-23T11:36:00Z" w16du:dateUtc="2024-12-23T19:36:00Z"/>
              </w:rPr>
            </w:pPr>
            <w:ins w:id="2371" w:author="Dimitri Podborski" w:date="2024-12-23T11:36:00Z" w16du:dateUtc="2024-12-23T19:36:00Z">
              <w:r w:rsidRPr="00497547">
                <w:t>file type and compatibility</w:t>
              </w:r>
            </w:ins>
          </w:p>
        </w:tc>
      </w:tr>
      <w:tr w:rsidR="00497547" w:rsidRPr="00497547" w14:paraId="2AE1EC03" w14:textId="77777777" w:rsidTr="00497547">
        <w:trPr>
          <w:ins w:id="2372"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2373"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4BB730EB" w14:textId="77777777" w:rsidR="00497547" w:rsidRPr="00497547" w:rsidRDefault="00497547" w:rsidP="00497547">
            <w:pPr>
              <w:rPr>
                <w:ins w:id="2374" w:author="Dimitri Podborski" w:date="2024-12-23T11:36:00Z" w16du:dateUtc="2024-12-23T19:36:00Z"/>
              </w:rPr>
            </w:pPr>
            <w:proofErr w:type="spellStart"/>
            <w:ins w:id="2375" w:author="Dimitri Podborski" w:date="2024-12-23T11:36:00Z" w16du:dateUtc="2024-12-23T19:36:00Z">
              <w:r w:rsidRPr="00497547">
                <w:t>otyp</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tcPrChange w:id="237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4DDC96A4" w14:textId="77777777" w:rsidR="00497547" w:rsidRPr="00497547" w:rsidRDefault="00497547" w:rsidP="00497547">
            <w:pPr>
              <w:rPr>
                <w:ins w:id="2377" w:author="Dimitri Podborski" w:date="2024-12-23T11:36:00Z" w16du:dateUtc="2024-12-23T19:36:00Z"/>
              </w:rPr>
            </w:pPr>
            <w:ins w:id="237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237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228BE14E" w14:textId="77777777" w:rsidR="00497547" w:rsidRPr="00497547" w:rsidRDefault="00497547" w:rsidP="00497547">
            <w:pPr>
              <w:rPr>
                <w:ins w:id="2380" w:author="Dimitri Podborski" w:date="2024-12-23T11:36:00Z" w16du:dateUtc="2024-12-23T19:36:00Z"/>
              </w:rPr>
            </w:pPr>
            <w:ins w:id="238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238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6B4F2B00" w14:textId="77777777" w:rsidR="00497547" w:rsidRPr="00497547" w:rsidRDefault="00497547" w:rsidP="00497547">
            <w:pPr>
              <w:rPr>
                <w:ins w:id="2383" w:author="Dimitri Podborski" w:date="2024-12-23T11:36:00Z" w16du:dateUtc="2024-12-23T19:36:00Z"/>
              </w:rPr>
            </w:pPr>
            <w:ins w:id="238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238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57318BA5" w14:textId="77777777" w:rsidR="00497547" w:rsidRPr="00497547" w:rsidRDefault="00497547" w:rsidP="00497547">
            <w:pPr>
              <w:rPr>
                <w:ins w:id="2386" w:author="Dimitri Podborski" w:date="2024-12-23T11:36:00Z" w16du:dateUtc="2024-12-23T19:36:00Z"/>
              </w:rPr>
            </w:pPr>
            <w:ins w:id="238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238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22C72152" w14:textId="77777777" w:rsidR="00497547" w:rsidRPr="00497547" w:rsidRDefault="00497547" w:rsidP="00497547">
            <w:pPr>
              <w:rPr>
                <w:ins w:id="2389" w:author="Dimitri Podborski" w:date="2024-12-23T11:36:00Z" w16du:dateUtc="2024-12-23T19:36:00Z"/>
              </w:rPr>
            </w:pPr>
            <w:ins w:id="2390"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2391"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4C55FB3D" w14:textId="77777777" w:rsidR="00497547" w:rsidRPr="00497547" w:rsidRDefault="00497547" w:rsidP="00497547">
            <w:pPr>
              <w:rPr>
                <w:ins w:id="2392" w:author="Dimitri Podborski" w:date="2024-12-23T11:36:00Z" w16du:dateUtc="2024-12-23T19:36:00Z"/>
              </w:rPr>
            </w:pPr>
            <w:ins w:id="2393"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2394"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6569A0D7" w14:textId="77777777" w:rsidR="00497547" w:rsidRPr="00497547" w:rsidRDefault="00497547" w:rsidP="00497547">
            <w:pPr>
              <w:rPr>
                <w:ins w:id="2395" w:author="Dimitri Podborski" w:date="2024-12-23T11:36:00Z" w16du:dateUtc="2024-12-23T19:36:00Z"/>
              </w:rPr>
            </w:pPr>
            <w:ins w:id="2396" w:author="Dimitri Podborski" w:date="2024-12-23T11:36:00Z" w16du:dateUtc="2024-12-23T19:36:00Z">
              <w:r w:rsidRPr="00497547">
                <w:fldChar w:fldCharType="begin"/>
              </w:r>
              <w:r w:rsidRPr="00497547">
                <w:instrText xml:space="preserve"> REF _Ref174696842 \r \h </w:instrText>
              </w:r>
              <w:r w:rsidRPr="00497547">
                <w:fldChar w:fldCharType="separate"/>
              </w:r>
              <w:r w:rsidRPr="00497547">
                <w:t>8.16.5</w:t>
              </w:r>
              <w:r w:rsidRPr="00497547">
                <w:fldChar w:fldCharType="end"/>
              </w:r>
            </w:ins>
          </w:p>
        </w:tc>
        <w:tc>
          <w:tcPr>
            <w:tcW w:w="3764" w:type="dxa"/>
            <w:tcBorders>
              <w:top w:val="single" w:sz="4" w:space="0" w:color="auto"/>
              <w:left w:val="single" w:sz="4" w:space="0" w:color="auto"/>
              <w:bottom w:val="single" w:sz="4" w:space="0" w:color="auto"/>
            </w:tcBorders>
            <w:vAlign w:val="center"/>
            <w:tcPrChange w:id="2397"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204C5191" w14:textId="77777777" w:rsidR="00497547" w:rsidRPr="00497547" w:rsidRDefault="00497547" w:rsidP="00497547">
            <w:pPr>
              <w:rPr>
                <w:ins w:id="2398" w:author="Dimitri Podborski" w:date="2024-12-23T11:36:00Z" w16du:dateUtc="2024-12-23T19:36:00Z"/>
              </w:rPr>
            </w:pPr>
            <w:ins w:id="2399" w:author="Dimitri Podborski" w:date="2024-12-23T11:36:00Z" w16du:dateUtc="2024-12-23T19:36:00Z">
              <w:r w:rsidRPr="00497547">
                <w:t>original file-type</w:t>
              </w:r>
            </w:ins>
          </w:p>
        </w:tc>
      </w:tr>
      <w:tr w:rsidR="00497547" w:rsidRPr="00497547" w14:paraId="76B734B9" w14:textId="77777777" w:rsidTr="00497547">
        <w:trPr>
          <w:ins w:id="2400"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2401"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3827FBBE" w14:textId="77777777" w:rsidR="00497547" w:rsidRPr="00497547" w:rsidRDefault="00497547" w:rsidP="00497547">
            <w:pPr>
              <w:rPr>
                <w:ins w:id="2402" w:author="Dimitri Podborski" w:date="2024-12-23T11:36:00Z" w16du:dateUtc="2024-12-23T19:36:00Z"/>
              </w:rPr>
            </w:pPr>
            <w:proofErr w:type="spellStart"/>
            <w:ins w:id="2403" w:author="Dimitri Podborski" w:date="2024-12-23T11:36:00Z" w16du:dateUtc="2024-12-23T19:36:00Z">
              <w:r w:rsidRPr="00497547">
                <w:t>pdin</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240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0F17AE4" w14:textId="77777777" w:rsidR="00497547" w:rsidRPr="00497547" w:rsidRDefault="00497547" w:rsidP="00497547">
            <w:pPr>
              <w:rPr>
                <w:ins w:id="2405" w:author="Dimitri Podborski" w:date="2024-12-23T11:36:00Z" w16du:dateUtc="2024-12-23T19:36:00Z"/>
              </w:rPr>
            </w:pPr>
            <w:ins w:id="240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40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B0478FB" w14:textId="77777777" w:rsidR="00497547" w:rsidRPr="00497547" w:rsidRDefault="00497547" w:rsidP="00497547">
            <w:pPr>
              <w:rPr>
                <w:ins w:id="2408" w:author="Dimitri Podborski" w:date="2024-12-23T11:36:00Z" w16du:dateUtc="2024-12-23T19:36:00Z"/>
              </w:rPr>
            </w:pPr>
            <w:ins w:id="240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41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5A234A2" w14:textId="77777777" w:rsidR="00497547" w:rsidRPr="00497547" w:rsidRDefault="00497547" w:rsidP="00497547">
            <w:pPr>
              <w:rPr>
                <w:ins w:id="2411" w:author="Dimitri Podborski" w:date="2024-12-23T11:36:00Z" w16du:dateUtc="2024-12-23T19:36:00Z"/>
              </w:rPr>
            </w:pPr>
            <w:ins w:id="241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41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ACA2A01" w14:textId="77777777" w:rsidR="00497547" w:rsidRPr="00497547" w:rsidRDefault="00497547" w:rsidP="00497547">
            <w:pPr>
              <w:rPr>
                <w:ins w:id="2414" w:author="Dimitri Podborski" w:date="2024-12-23T11:36:00Z" w16du:dateUtc="2024-12-23T19:36:00Z"/>
              </w:rPr>
            </w:pPr>
            <w:ins w:id="241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41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8BA4BA4" w14:textId="77777777" w:rsidR="00497547" w:rsidRPr="00497547" w:rsidRDefault="00497547" w:rsidP="00497547">
            <w:pPr>
              <w:rPr>
                <w:ins w:id="2417" w:author="Dimitri Podborski" w:date="2024-12-23T11:36:00Z" w16du:dateUtc="2024-12-23T19:36:00Z"/>
              </w:rPr>
            </w:pPr>
            <w:ins w:id="2418"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2419"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4DF4C658" w14:textId="77777777" w:rsidR="00497547" w:rsidRPr="00497547" w:rsidRDefault="00497547" w:rsidP="00497547">
            <w:pPr>
              <w:rPr>
                <w:ins w:id="2420" w:author="Dimitri Podborski" w:date="2024-12-23T11:36:00Z" w16du:dateUtc="2024-12-23T19:36:00Z"/>
              </w:rPr>
            </w:pPr>
            <w:ins w:id="2421"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2422"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743B0A0D" w14:textId="77777777" w:rsidR="00497547" w:rsidRPr="00497547" w:rsidRDefault="00497547" w:rsidP="00497547">
            <w:pPr>
              <w:rPr>
                <w:ins w:id="2423" w:author="Dimitri Podborski" w:date="2024-12-23T11:36:00Z" w16du:dateUtc="2024-12-23T19:36:00Z"/>
              </w:rPr>
            </w:pPr>
            <w:ins w:id="2424" w:author="Dimitri Podborski" w:date="2024-12-23T11:36:00Z" w16du:dateUtc="2024-12-23T19:36:00Z">
              <w:r w:rsidRPr="00497547">
                <w:fldChar w:fldCharType="begin"/>
              </w:r>
              <w:r w:rsidRPr="00497547">
                <w:instrText xml:space="preserve"> REF _Ref174696879 \r \h </w:instrText>
              </w:r>
              <w:r w:rsidRPr="00497547">
                <w:fldChar w:fldCharType="separate"/>
              </w:r>
              <w:r w:rsidRPr="00497547">
                <w:t>8.1.3</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2425"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17FD97DA" w14:textId="77777777" w:rsidR="00497547" w:rsidRPr="00497547" w:rsidRDefault="00497547" w:rsidP="00497547">
            <w:pPr>
              <w:rPr>
                <w:ins w:id="2426" w:author="Dimitri Podborski" w:date="2024-12-23T11:36:00Z" w16du:dateUtc="2024-12-23T19:36:00Z"/>
              </w:rPr>
            </w:pPr>
            <w:ins w:id="2427" w:author="Dimitri Podborski" w:date="2024-12-23T11:36:00Z" w16du:dateUtc="2024-12-23T19:36:00Z">
              <w:r w:rsidRPr="00497547">
                <w:t>progressive download information</w:t>
              </w:r>
            </w:ins>
          </w:p>
        </w:tc>
      </w:tr>
      <w:tr w:rsidR="00497547" w:rsidRPr="00497547" w14:paraId="19C4EC46" w14:textId="77777777" w:rsidTr="00497547">
        <w:trPr>
          <w:ins w:id="2428"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2429"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6D6E95B0" w14:textId="77777777" w:rsidR="00497547" w:rsidRPr="00497547" w:rsidRDefault="00497547" w:rsidP="00497547">
            <w:pPr>
              <w:rPr>
                <w:ins w:id="2430" w:author="Dimitri Podborski" w:date="2024-12-23T11:36:00Z" w16du:dateUtc="2024-12-23T19:36:00Z"/>
              </w:rPr>
            </w:pPr>
            <w:proofErr w:type="spellStart"/>
            <w:ins w:id="2431" w:author="Dimitri Podborski" w:date="2024-12-23T11:36:00Z" w16du:dateUtc="2024-12-23T19:36:00Z">
              <w:r w:rsidRPr="00497547">
                <w:t>moov</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243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6718423" w14:textId="77777777" w:rsidR="00497547" w:rsidRPr="00497547" w:rsidRDefault="00497547" w:rsidP="00497547">
            <w:pPr>
              <w:rPr>
                <w:ins w:id="2433" w:author="Dimitri Podborski" w:date="2024-12-23T11:36:00Z" w16du:dateUtc="2024-12-23T19:36:00Z"/>
              </w:rPr>
            </w:pPr>
            <w:ins w:id="243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43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BE70EA8" w14:textId="77777777" w:rsidR="00497547" w:rsidRPr="00497547" w:rsidRDefault="00497547" w:rsidP="00497547">
            <w:pPr>
              <w:rPr>
                <w:ins w:id="2436" w:author="Dimitri Podborski" w:date="2024-12-23T11:36:00Z" w16du:dateUtc="2024-12-23T19:36:00Z"/>
              </w:rPr>
            </w:pPr>
            <w:ins w:id="243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43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A29F1A3" w14:textId="77777777" w:rsidR="00497547" w:rsidRPr="00497547" w:rsidRDefault="00497547" w:rsidP="00497547">
            <w:pPr>
              <w:rPr>
                <w:ins w:id="2439" w:author="Dimitri Podborski" w:date="2024-12-23T11:36:00Z" w16du:dateUtc="2024-12-23T19:36:00Z"/>
              </w:rPr>
            </w:pPr>
            <w:ins w:id="244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44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627D34D" w14:textId="77777777" w:rsidR="00497547" w:rsidRPr="00497547" w:rsidRDefault="00497547" w:rsidP="00497547">
            <w:pPr>
              <w:rPr>
                <w:ins w:id="2442" w:author="Dimitri Podborski" w:date="2024-12-23T11:36:00Z" w16du:dateUtc="2024-12-23T19:36:00Z"/>
              </w:rPr>
            </w:pPr>
            <w:ins w:id="244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44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0E2300C" w14:textId="77777777" w:rsidR="00497547" w:rsidRPr="00497547" w:rsidRDefault="00497547" w:rsidP="00497547">
            <w:pPr>
              <w:rPr>
                <w:ins w:id="2445" w:author="Dimitri Podborski" w:date="2024-12-23T11:36:00Z" w16du:dateUtc="2024-12-23T19:36:00Z"/>
              </w:rPr>
            </w:pPr>
            <w:ins w:id="2446"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2447"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305A3EF6" w14:textId="77777777" w:rsidR="00497547" w:rsidRPr="00497547" w:rsidRDefault="00497547" w:rsidP="00497547">
            <w:pPr>
              <w:rPr>
                <w:ins w:id="2448" w:author="Dimitri Podborski" w:date="2024-12-23T11:36:00Z" w16du:dateUtc="2024-12-23T19:36:00Z"/>
              </w:rPr>
            </w:pPr>
            <w:ins w:id="2449"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2450"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33A4864F" w14:textId="77777777" w:rsidR="00497547" w:rsidRPr="00497547" w:rsidRDefault="00497547" w:rsidP="00497547">
            <w:pPr>
              <w:rPr>
                <w:ins w:id="2451" w:author="Dimitri Podborski" w:date="2024-12-23T11:36:00Z" w16du:dateUtc="2024-12-23T19:36:00Z"/>
              </w:rPr>
            </w:pPr>
            <w:ins w:id="2452" w:author="Dimitri Podborski" w:date="2024-12-23T11:36:00Z" w16du:dateUtc="2024-12-23T19:36:00Z">
              <w:r w:rsidRPr="00497547">
                <w:fldChar w:fldCharType="begin"/>
              </w:r>
              <w:r w:rsidRPr="00497547">
                <w:instrText xml:space="preserve"> REF _Ref174696905 \r \h </w:instrText>
              </w:r>
              <w:r w:rsidRPr="00497547">
                <w:fldChar w:fldCharType="separate"/>
              </w:r>
              <w:r w:rsidRPr="00497547">
                <w:t>8.2.1</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2453"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49C15ACB" w14:textId="77777777" w:rsidR="00497547" w:rsidRPr="00497547" w:rsidRDefault="00497547" w:rsidP="00497547">
            <w:pPr>
              <w:rPr>
                <w:ins w:id="2454" w:author="Dimitri Podborski" w:date="2024-12-23T11:36:00Z" w16du:dateUtc="2024-12-23T19:36:00Z"/>
              </w:rPr>
            </w:pPr>
            <w:ins w:id="2455" w:author="Dimitri Podborski" w:date="2024-12-23T11:36:00Z" w16du:dateUtc="2024-12-23T19:36:00Z">
              <w:r w:rsidRPr="00497547">
                <w:t>container for all the structure-data</w:t>
              </w:r>
            </w:ins>
          </w:p>
        </w:tc>
      </w:tr>
      <w:tr w:rsidR="00497547" w:rsidRPr="00497547" w14:paraId="2B74A720" w14:textId="77777777" w:rsidTr="00497547">
        <w:trPr>
          <w:ins w:id="2456"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2457"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32A8FAB2" w14:textId="77777777" w:rsidR="00497547" w:rsidRPr="00497547" w:rsidRDefault="00497547" w:rsidP="00497547">
            <w:pPr>
              <w:rPr>
                <w:ins w:id="2458" w:author="Dimitri Podborski" w:date="2024-12-23T11:36:00Z" w16du:dateUtc="2024-12-23T19:36:00Z"/>
              </w:rPr>
            </w:pPr>
            <w:ins w:id="245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46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7A63A29" w14:textId="77777777" w:rsidR="00497547" w:rsidRPr="00497547" w:rsidRDefault="00497547" w:rsidP="00497547">
            <w:pPr>
              <w:rPr>
                <w:ins w:id="2461" w:author="Dimitri Podborski" w:date="2024-12-23T11:36:00Z" w16du:dateUtc="2024-12-23T19:36:00Z"/>
              </w:rPr>
            </w:pPr>
            <w:proofErr w:type="spellStart"/>
            <w:ins w:id="2462" w:author="Dimitri Podborski" w:date="2024-12-23T11:36:00Z" w16du:dateUtc="2024-12-23T19:36:00Z">
              <w:r w:rsidRPr="00497547">
                <w:t>mvhd</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246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F11F2E9" w14:textId="77777777" w:rsidR="00497547" w:rsidRPr="00497547" w:rsidRDefault="00497547" w:rsidP="00497547">
            <w:pPr>
              <w:rPr>
                <w:ins w:id="2464" w:author="Dimitri Podborski" w:date="2024-12-23T11:36:00Z" w16du:dateUtc="2024-12-23T19:36:00Z"/>
              </w:rPr>
            </w:pPr>
            <w:ins w:id="246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46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EA0C171" w14:textId="77777777" w:rsidR="00497547" w:rsidRPr="00497547" w:rsidRDefault="00497547" w:rsidP="00497547">
            <w:pPr>
              <w:rPr>
                <w:ins w:id="2467" w:author="Dimitri Podborski" w:date="2024-12-23T11:36:00Z" w16du:dateUtc="2024-12-23T19:36:00Z"/>
              </w:rPr>
            </w:pPr>
            <w:ins w:id="246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46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829DC01" w14:textId="77777777" w:rsidR="00497547" w:rsidRPr="00497547" w:rsidRDefault="00497547" w:rsidP="00497547">
            <w:pPr>
              <w:rPr>
                <w:ins w:id="2470" w:author="Dimitri Podborski" w:date="2024-12-23T11:36:00Z" w16du:dateUtc="2024-12-23T19:36:00Z"/>
              </w:rPr>
            </w:pPr>
            <w:ins w:id="247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47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8E9BE92" w14:textId="77777777" w:rsidR="00497547" w:rsidRPr="00497547" w:rsidRDefault="00497547" w:rsidP="00497547">
            <w:pPr>
              <w:rPr>
                <w:ins w:id="2473" w:author="Dimitri Podborski" w:date="2024-12-23T11:36:00Z" w16du:dateUtc="2024-12-23T19:36:00Z"/>
              </w:rPr>
            </w:pPr>
            <w:ins w:id="2474"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2475"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4A40C752" w14:textId="77777777" w:rsidR="00497547" w:rsidRPr="00497547" w:rsidRDefault="00497547" w:rsidP="00497547">
            <w:pPr>
              <w:rPr>
                <w:ins w:id="2476" w:author="Dimitri Podborski" w:date="2024-12-23T11:36:00Z" w16du:dateUtc="2024-12-23T19:36:00Z"/>
              </w:rPr>
            </w:pPr>
            <w:ins w:id="2477"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2478"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4998AD21" w14:textId="77777777" w:rsidR="00497547" w:rsidRPr="00497547" w:rsidRDefault="00497547" w:rsidP="00497547">
            <w:pPr>
              <w:rPr>
                <w:ins w:id="2479" w:author="Dimitri Podborski" w:date="2024-12-23T11:36:00Z" w16du:dateUtc="2024-12-23T19:36:00Z"/>
              </w:rPr>
            </w:pPr>
            <w:ins w:id="2480" w:author="Dimitri Podborski" w:date="2024-12-23T11:36:00Z" w16du:dateUtc="2024-12-23T19:36:00Z">
              <w:r w:rsidRPr="00497547">
                <w:fldChar w:fldCharType="begin"/>
              </w:r>
              <w:r w:rsidRPr="00497547">
                <w:instrText xml:space="preserve"> REF _Ref174696916 \r \h </w:instrText>
              </w:r>
              <w:r w:rsidRPr="00497547">
                <w:fldChar w:fldCharType="separate"/>
              </w:r>
              <w:r w:rsidRPr="00497547">
                <w:t>8.2.2</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2481"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0136B970" w14:textId="77777777" w:rsidR="00497547" w:rsidRPr="00497547" w:rsidRDefault="00497547" w:rsidP="00497547">
            <w:pPr>
              <w:rPr>
                <w:ins w:id="2482" w:author="Dimitri Podborski" w:date="2024-12-23T11:36:00Z" w16du:dateUtc="2024-12-23T19:36:00Z"/>
              </w:rPr>
            </w:pPr>
            <w:ins w:id="2483" w:author="Dimitri Podborski" w:date="2024-12-23T11:36:00Z" w16du:dateUtc="2024-12-23T19:36:00Z">
              <w:r w:rsidRPr="00497547">
                <w:t>movie header, overall declarations</w:t>
              </w:r>
            </w:ins>
          </w:p>
        </w:tc>
      </w:tr>
      <w:tr w:rsidR="00497547" w:rsidRPr="00497547" w14:paraId="39B2BB7F" w14:textId="77777777" w:rsidTr="00497547">
        <w:trPr>
          <w:trHeight w:val="241"/>
          <w:ins w:id="2484" w:author="Dimitri Podborski" w:date="2024-12-23T11:36:00Z" w16du:dateUtc="2024-12-23T19:36:00Z"/>
          <w:trPrChange w:id="2485" w:author="Dimitri Podborski" w:date="2024-12-23T11:39:00Z" w16du:dateUtc="2024-12-23T19:39:00Z">
            <w:trPr>
              <w:trHeight w:val="241"/>
            </w:trPr>
          </w:trPrChange>
        </w:trPr>
        <w:tc>
          <w:tcPr>
            <w:tcW w:w="595" w:type="dxa"/>
            <w:tcBorders>
              <w:top w:val="single" w:sz="4" w:space="0" w:color="auto"/>
              <w:bottom w:val="single" w:sz="4" w:space="0" w:color="auto"/>
              <w:right w:val="single" w:sz="4" w:space="0" w:color="auto"/>
            </w:tcBorders>
            <w:vAlign w:val="center"/>
            <w:hideMark/>
            <w:tcPrChange w:id="2486"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353C3B43" w14:textId="77777777" w:rsidR="00497547" w:rsidRPr="00497547" w:rsidRDefault="00497547" w:rsidP="00497547">
            <w:pPr>
              <w:rPr>
                <w:ins w:id="2487" w:author="Dimitri Podborski" w:date="2024-12-23T11:36:00Z" w16du:dateUtc="2024-12-23T19:36:00Z"/>
              </w:rPr>
            </w:pPr>
            <w:ins w:id="248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48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2BA4700" w14:textId="77777777" w:rsidR="00497547" w:rsidRPr="00497547" w:rsidRDefault="00497547" w:rsidP="00497547">
            <w:pPr>
              <w:rPr>
                <w:ins w:id="2490" w:author="Dimitri Podborski" w:date="2024-12-23T11:36:00Z" w16du:dateUtc="2024-12-23T19:36:00Z"/>
              </w:rPr>
            </w:pPr>
            <w:ins w:id="2491" w:author="Dimitri Podborski" w:date="2024-12-23T11:36:00Z" w16du:dateUtc="2024-12-23T19:36:00Z">
              <w:r w:rsidRPr="00497547">
                <w:t>meta</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49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F42C267" w14:textId="77777777" w:rsidR="00497547" w:rsidRPr="00497547" w:rsidRDefault="00497547" w:rsidP="00497547">
            <w:pPr>
              <w:rPr>
                <w:ins w:id="2493" w:author="Dimitri Podborski" w:date="2024-12-23T11:36:00Z" w16du:dateUtc="2024-12-23T19:36:00Z"/>
              </w:rPr>
            </w:pPr>
            <w:ins w:id="249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49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F289ACB" w14:textId="77777777" w:rsidR="00497547" w:rsidRPr="00497547" w:rsidRDefault="00497547" w:rsidP="00497547">
            <w:pPr>
              <w:rPr>
                <w:ins w:id="2496" w:author="Dimitri Podborski" w:date="2024-12-23T11:36:00Z" w16du:dateUtc="2024-12-23T19:36:00Z"/>
              </w:rPr>
            </w:pPr>
            <w:ins w:id="249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49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3C7527C" w14:textId="77777777" w:rsidR="00497547" w:rsidRPr="00497547" w:rsidRDefault="00497547" w:rsidP="00497547">
            <w:pPr>
              <w:rPr>
                <w:ins w:id="2499" w:author="Dimitri Podborski" w:date="2024-12-23T11:36:00Z" w16du:dateUtc="2024-12-23T19:36:00Z"/>
              </w:rPr>
            </w:pPr>
            <w:ins w:id="250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50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0B438BD" w14:textId="77777777" w:rsidR="00497547" w:rsidRPr="00497547" w:rsidRDefault="00497547" w:rsidP="00497547">
            <w:pPr>
              <w:rPr>
                <w:ins w:id="2502" w:author="Dimitri Podborski" w:date="2024-12-23T11:36:00Z" w16du:dateUtc="2024-12-23T19:36:00Z"/>
              </w:rPr>
            </w:pPr>
            <w:ins w:id="2503"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2504"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1CF16E66" w14:textId="77777777" w:rsidR="00497547" w:rsidRPr="00497547" w:rsidRDefault="00497547" w:rsidP="00497547">
            <w:pPr>
              <w:rPr>
                <w:ins w:id="2505" w:author="Dimitri Podborski" w:date="2024-12-23T11:36:00Z" w16du:dateUtc="2024-12-23T19:36:00Z"/>
              </w:rPr>
            </w:pPr>
            <w:ins w:id="2506"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2507"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26A41B22" w14:textId="77777777" w:rsidR="00497547" w:rsidRPr="00497547" w:rsidRDefault="00497547" w:rsidP="00497547">
            <w:pPr>
              <w:rPr>
                <w:ins w:id="2508" w:author="Dimitri Podborski" w:date="2024-12-23T11:36:00Z" w16du:dateUtc="2024-12-23T19:36:00Z"/>
              </w:rPr>
            </w:pPr>
            <w:ins w:id="2509" w:author="Dimitri Podborski" w:date="2024-12-23T11:36:00Z" w16du:dateUtc="2024-12-23T19:36:00Z">
              <w:r w:rsidRPr="00497547">
                <w:fldChar w:fldCharType="begin"/>
              </w:r>
              <w:r w:rsidRPr="00497547">
                <w:instrText xml:space="preserve"> REF _Ref174696986 \r \h </w:instrText>
              </w:r>
              <w:r w:rsidRPr="00497547">
                <w:fldChar w:fldCharType="separate"/>
              </w:r>
              <w:r w:rsidRPr="00497547">
                <w:t>8.11.1</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2510"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00B1A279" w14:textId="77777777" w:rsidR="00497547" w:rsidRPr="00497547" w:rsidRDefault="00497547" w:rsidP="00497547">
            <w:pPr>
              <w:rPr>
                <w:ins w:id="2511" w:author="Dimitri Podborski" w:date="2024-12-23T11:36:00Z" w16du:dateUtc="2024-12-23T19:36:00Z"/>
              </w:rPr>
            </w:pPr>
            <w:ins w:id="2512" w:author="Dimitri Podborski" w:date="2024-12-23T11:36:00Z" w16du:dateUtc="2024-12-23T19:36:00Z">
              <w:r w:rsidRPr="00497547">
                <w:t>metadata</w:t>
              </w:r>
            </w:ins>
          </w:p>
        </w:tc>
      </w:tr>
      <w:tr w:rsidR="00497547" w:rsidRPr="00497547" w14:paraId="77A12491" w14:textId="77777777" w:rsidTr="00497547">
        <w:trPr>
          <w:ins w:id="2513"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2514"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18CFD22E" w14:textId="77777777" w:rsidR="00497547" w:rsidRPr="00497547" w:rsidRDefault="00497547" w:rsidP="00497547">
            <w:pPr>
              <w:rPr>
                <w:ins w:id="2515" w:author="Dimitri Podborski" w:date="2024-12-23T11:36:00Z" w16du:dateUtc="2024-12-23T19:36:00Z"/>
              </w:rPr>
            </w:pPr>
            <w:ins w:id="251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51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7BEE1E2" w14:textId="77777777" w:rsidR="00497547" w:rsidRPr="00497547" w:rsidRDefault="00497547" w:rsidP="00497547">
            <w:pPr>
              <w:rPr>
                <w:ins w:id="2518" w:author="Dimitri Podborski" w:date="2024-12-23T11:36:00Z" w16du:dateUtc="2024-12-23T19:36:00Z"/>
              </w:rPr>
            </w:pPr>
            <w:proofErr w:type="spellStart"/>
            <w:ins w:id="2519" w:author="Dimitri Podborski" w:date="2024-12-23T11:36:00Z" w16du:dateUtc="2024-12-23T19:36:00Z">
              <w:r w:rsidRPr="00497547">
                <w:t>trak</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252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0EC9DA0" w14:textId="77777777" w:rsidR="00497547" w:rsidRPr="00497547" w:rsidRDefault="00497547" w:rsidP="00497547">
            <w:pPr>
              <w:rPr>
                <w:ins w:id="2521" w:author="Dimitri Podborski" w:date="2024-12-23T11:36:00Z" w16du:dateUtc="2024-12-23T19:36:00Z"/>
              </w:rPr>
            </w:pPr>
            <w:ins w:id="252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52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067ED00" w14:textId="77777777" w:rsidR="00497547" w:rsidRPr="00497547" w:rsidRDefault="00497547" w:rsidP="00497547">
            <w:pPr>
              <w:rPr>
                <w:ins w:id="2524" w:author="Dimitri Podborski" w:date="2024-12-23T11:36:00Z" w16du:dateUtc="2024-12-23T19:36:00Z"/>
              </w:rPr>
            </w:pPr>
            <w:ins w:id="252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52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DFBE5CD" w14:textId="77777777" w:rsidR="00497547" w:rsidRPr="00497547" w:rsidRDefault="00497547" w:rsidP="00497547">
            <w:pPr>
              <w:rPr>
                <w:ins w:id="2527" w:author="Dimitri Podborski" w:date="2024-12-23T11:36:00Z" w16du:dateUtc="2024-12-23T19:36:00Z"/>
              </w:rPr>
            </w:pPr>
            <w:ins w:id="252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52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3ABCA47" w14:textId="77777777" w:rsidR="00497547" w:rsidRPr="00497547" w:rsidRDefault="00497547" w:rsidP="00497547">
            <w:pPr>
              <w:rPr>
                <w:ins w:id="2530" w:author="Dimitri Podborski" w:date="2024-12-23T11:36:00Z" w16du:dateUtc="2024-12-23T19:36:00Z"/>
              </w:rPr>
            </w:pPr>
            <w:ins w:id="2531"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2532"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207BF9B6" w14:textId="77777777" w:rsidR="00497547" w:rsidRPr="00497547" w:rsidRDefault="00497547" w:rsidP="00497547">
            <w:pPr>
              <w:rPr>
                <w:ins w:id="2533" w:author="Dimitri Podborski" w:date="2024-12-23T11:36:00Z" w16du:dateUtc="2024-12-23T19:36:00Z"/>
              </w:rPr>
            </w:pPr>
            <w:ins w:id="2534"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2535"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36CA8EE4" w14:textId="77777777" w:rsidR="00497547" w:rsidRPr="00497547" w:rsidRDefault="00497547" w:rsidP="00497547">
            <w:pPr>
              <w:rPr>
                <w:ins w:id="2536" w:author="Dimitri Podborski" w:date="2024-12-23T11:36:00Z" w16du:dateUtc="2024-12-23T19:36:00Z"/>
              </w:rPr>
            </w:pPr>
            <w:ins w:id="2537" w:author="Dimitri Podborski" w:date="2024-12-23T11:36:00Z" w16du:dateUtc="2024-12-23T19:36:00Z">
              <w:r w:rsidRPr="00497547">
                <w:fldChar w:fldCharType="begin"/>
              </w:r>
              <w:r w:rsidRPr="00497547">
                <w:instrText xml:space="preserve"> REF _Ref174696930 \r \h </w:instrText>
              </w:r>
              <w:r w:rsidRPr="00497547">
                <w:fldChar w:fldCharType="separate"/>
              </w:r>
              <w:r w:rsidRPr="00497547">
                <w:t>8.3.1</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2538"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13D89A38" w14:textId="77777777" w:rsidR="00497547" w:rsidRPr="00497547" w:rsidRDefault="00497547" w:rsidP="00497547">
            <w:pPr>
              <w:rPr>
                <w:ins w:id="2539" w:author="Dimitri Podborski" w:date="2024-12-23T11:36:00Z" w16du:dateUtc="2024-12-23T19:36:00Z"/>
              </w:rPr>
            </w:pPr>
            <w:ins w:id="2540" w:author="Dimitri Podborski" w:date="2024-12-23T11:36:00Z" w16du:dateUtc="2024-12-23T19:36:00Z">
              <w:r w:rsidRPr="00497547">
                <w:t>container for an individual track or stream</w:t>
              </w:r>
            </w:ins>
          </w:p>
        </w:tc>
      </w:tr>
      <w:tr w:rsidR="00497547" w:rsidRPr="00497547" w14:paraId="6A170D3D" w14:textId="77777777" w:rsidTr="00497547">
        <w:trPr>
          <w:ins w:id="2541"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2542"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7C04C0CA" w14:textId="77777777" w:rsidR="00497547" w:rsidRPr="00497547" w:rsidRDefault="00497547" w:rsidP="00497547">
            <w:pPr>
              <w:rPr>
                <w:ins w:id="2543" w:author="Dimitri Podborski" w:date="2024-12-23T11:36:00Z" w16du:dateUtc="2024-12-23T19:36:00Z"/>
              </w:rPr>
            </w:pPr>
            <w:ins w:id="254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254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5D64F7CC" w14:textId="77777777" w:rsidR="00497547" w:rsidRPr="00497547" w:rsidRDefault="00497547" w:rsidP="00497547">
            <w:pPr>
              <w:rPr>
                <w:ins w:id="2546" w:author="Dimitri Podborski" w:date="2024-12-23T11:36:00Z" w16du:dateUtc="2024-12-23T19:36:00Z"/>
              </w:rPr>
            </w:pPr>
            <w:ins w:id="254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254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0583350A" w14:textId="77777777" w:rsidR="00497547" w:rsidRPr="00497547" w:rsidRDefault="00497547" w:rsidP="00497547">
            <w:pPr>
              <w:rPr>
                <w:ins w:id="2549" w:author="Dimitri Podborski" w:date="2024-12-23T11:36:00Z" w16du:dateUtc="2024-12-23T19:36:00Z"/>
              </w:rPr>
            </w:pPr>
            <w:proofErr w:type="spellStart"/>
            <w:ins w:id="2550" w:author="Dimitri Podborski" w:date="2024-12-23T11:36:00Z" w16du:dateUtc="2024-12-23T19:36:00Z">
              <w:r w:rsidRPr="00497547">
                <w:t>ttyp</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tcPrChange w:id="255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159671A4" w14:textId="77777777" w:rsidR="00497547" w:rsidRPr="00497547" w:rsidRDefault="00497547" w:rsidP="00497547">
            <w:pPr>
              <w:rPr>
                <w:ins w:id="2552" w:author="Dimitri Podborski" w:date="2024-12-23T11:36:00Z" w16du:dateUtc="2024-12-23T19:36:00Z"/>
              </w:rPr>
            </w:pPr>
            <w:ins w:id="255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255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47924C1D" w14:textId="77777777" w:rsidR="00497547" w:rsidRPr="00497547" w:rsidRDefault="00497547" w:rsidP="00497547">
            <w:pPr>
              <w:rPr>
                <w:ins w:id="2555" w:author="Dimitri Podborski" w:date="2024-12-23T11:36:00Z" w16du:dateUtc="2024-12-23T19:36:00Z"/>
              </w:rPr>
            </w:pPr>
            <w:ins w:id="255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255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527EBC77" w14:textId="77777777" w:rsidR="00497547" w:rsidRPr="00497547" w:rsidRDefault="00497547" w:rsidP="00497547">
            <w:pPr>
              <w:rPr>
                <w:ins w:id="2558" w:author="Dimitri Podborski" w:date="2024-12-23T11:36:00Z" w16du:dateUtc="2024-12-23T19:36:00Z"/>
              </w:rPr>
            </w:pPr>
            <w:ins w:id="2559"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2560"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63110974" w14:textId="77777777" w:rsidR="00497547" w:rsidRPr="00497547" w:rsidRDefault="00497547" w:rsidP="00497547">
            <w:pPr>
              <w:rPr>
                <w:ins w:id="2561" w:author="Dimitri Podborski" w:date="2024-12-23T11:36:00Z" w16du:dateUtc="2024-12-23T19:36:00Z"/>
              </w:rPr>
            </w:pPr>
            <w:ins w:id="2562"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vAlign w:val="center"/>
            <w:tcPrChange w:id="2563"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vAlign w:val="center"/>
              </w:tcPr>
            </w:tcPrChange>
          </w:tcPr>
          <w:p w14:paraId="08C36305" w14:textId="77777777" w:rsidR="00497547" w:rsidRPr="00497547" w:rsidRDefault="00497547" w:rsidP="00497547">
            <w:pPr>
              <w:rPr>
                <w:ins w:id="2564" w:author="Dimitri Podborski" w:date="2024-12-23T11:36:00Z" w16du:dateUtc="2024-12-23T19:36:00Z"/>
              </w:rPr>
            </w:pPr>
            <w:ins w:id="2565" w:author="Dimitri Podborski" w:date="2024-12-23T11:36:00Z" w16du:dateUtc="2024-12-23T19:36:00Z">
              <w:r w:rsidRPr="00497547">
                <w:fldChar w:fldCharType="begin"/>
              </w:r>
              <w:r w:rsidRPr="00497547">
                <w:instrText xml:space="preserve"> REF _Ref174697013 \r \h </w:instrText>
              </w:r>
              <w:r w:rsidRPr="00497547">
                <w:fldChar w:fldCharType="separate"/>
              </w:r>
              <w:r w:rsidRPr="00497547">
                <w:t>8.3.5</w:t>
              </w:r>
              <w:r w:rsidRPr="00497547">
                <w:fldChar w:fldCharType="end"/>
              </w:r>
            </w:ins>
          </w:p>
        </w:tc>
        <w:tc>
          <w:tcPr>
            <w:tcW w:w="3764" w:type="dxa"/>
            <w:tcBorders>
              <w:top w:val="single" w:sz="4" w:space="0" w:color="auto"/>
              <w:left w:val="single" w:sz="4" w:space="0" w:color="auto"/>
              <w:bottom w:val="single" w:sz="4" w:space="0" w:color="auto"/>
            </w:tcBorders>
            <w:vAlign w:val="center"/>
            <w:tcPrChange w:id="2566"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4ABA59E2" w14:textId="77777777" w:rsidR="00497547" w:rsidRPr="00497547" w:rsidRDefault="00497547" w:rsidP="00497547">
            <w:pPr>
              <w:rPr>
                <w:ins w:id="2567" w:author="Dimitri Podborski" w:date="2024-12-23T11:36:00Z" w16du:dateUtc="2024-12-23T19:36:00Z"/>
              </w:rPr>
            </w:pPr>
            <w:ins w:id="2568" w:author="Dimitri Podborski" w:date="2024-12-23T11:36:00Z" w16du:dateUtc="2024-12-23T19:36:00Z">
              <w:r w:rsidRPr="00497547">
                <w:t>track type</w:t>
              </w:r>
            </w:ins>
          </w:p>
        </w:tc>
      </w:tr>
      <w:tr w:rsidR="00497547" w:rsidRPr="00497547" w14:paraId="115FDAD0" w14:textId="77777777" w:rsidTr="00497547">
        <w:trPr>
          <w:ins w:id="2569"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2570"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1163CAB5" w14:textId="77777777" w:rsidR="00497547" w:rsidRPr="00497547" w:rsidRDefault="00497547" w:rsidP="00497547">
            <w:pPr>
              <w:rPr>
                <w:ins w:id="2571" w:author="Dimitri Podborski" w:date="2024-12-23T11:36:00Z" w16du:dateUtc="2024-12-23T19:36:00Z"/>
              </w:rPr>
            </w:pPr>
            <w:ins w:id="257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57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C644AA9" w14:textId="77777777" w:rsidR="00497547" w:rsidRPr="00497547" w:rsidRDefault="00497547" w:rsidP="00497547">
            <w:pPr>
              <w:rPr>
                <w:ins w:id="2574" w:author="Dimitri Podborski" w:date="2024-12-23T11:36:00Z" w16du:dateUtc="2024-12-23T19:36:00Z"/>
              </w:rPr>
            </w:pPr>
            <w:ins w:id="257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57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E91051E" w14:textId="77777777" w:rsidR="00497547" w:rsidRPr="00497547" w:rsidRDefault="00497547" w:rsidP="00497547">
            <w:pPr>
              <w:rPr>
                <w:ins w:id="2577" w:author="Dimitri Podborski" w:date="2024-12-23T11:36:00Z" w16du:dateUtc="2024-12-23T19:36:00Z"/>
              </w:rPr>
            </w:pPr>
            <w:proofErr w:type="spellStart"/>
            <w:ins w:id="2578" w:author="Dimitri Podborski" w:date="2024-12-23T11:36:00Z" w16du:dateUtc="2024-12-23T19:36:00Z">
              <w:r w:rsidRPr="00497547">
                <w:t>tkhd</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257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C7E33ED" w14:textId="77777777" w:rsidR="00497547" w:rsidRPr="00497547" w:rsidRDefault="00497547" w:rsidP="00497547">
            <w:pPr>
              <w:rPr>
                <w:ins w:id="2580" w:author="Dimitri Podborski" w:date="2024-12-23T11:36:00Z" w16du:dateUtc="2024-12-23T19:36:00Z"/>
              </w:rPr>
            </w:pPr>
            <w:ins w:id="258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58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09AF7D2" w14:textId="77777777" w:rsidR="00497547" w:rsidRPr="00497547" w:rsidRDefault="00497547" w:rsidP="00497547">
            <w:pPr>
              <w:rPr>
                <w:ins w:id="2583" w:author="Dimitri Podborski" w:date="2024-12-23T11:36:00Z" w16du:dateUtc="2024-12-23T19:36:00Z"/>
              </w:rPr>
            </w:pPr>
            <w:ins w:id="258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58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421FC44" w14:textId="77777777" w:rsidR="00497547" w:rsidRPr="00497547" w:rsidRDefault="00497547" w:rsidP="00497547">
            <w:pPr>
              <w:rPr>
                <w:ins w:id="2586" w:author="Dimitri Podborski" w:date="2024-12-23T11:36:00Z" w16du:dateUtc="2024-12-23T19:36:00Z"/>
              </w:rPr>
            </w:pPr>
            <w:ins w:id="2587"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2588"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56D7B9C2" w14:textId="77777777" w:rsidR="00497547" w:rsidRPr="00497547" w:rsidRDefault="00497547" w:rsidP="00497547">
            <w:pPr>
              <w:rPr>
                <w:ins w:id="2589" w:author="Dimitri Podborski" w:date="2024-12-23T11:36:00Z" w16du:dateUtc="2024-12-23T19:36:00Z"/>
              </w:rPr>
            </w:pPr>
            <w:ins w:id="2590"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2591"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2D3CA77F" w14:textId="77777777" w:rsidR="00497547" w:rsidRPr="00497547" w:rsidRDefault="00497547" w:rsidP="00497547">
            <w:pPr>
              <w:rPr>
                <w:ins w:id="2592" w:author="Dimitri Podborski" w:date="2024-12-23T11:36:00Z" w16du:dateUtc="2024-12-23T19:36:00Z"/>
              </w:rPr>
            </w:pPr>
            <w:ins w:id="2593" w:author="Dimitri Podborski" w:date="2024-12-23T11:36:00Z" w16du:dateUtc="2024-12-23T19:36:00Z">
              <w:r w:rsidRPr="00497547">
                <w:fldChar w:fldCharType="begin"/>
              </w:r>
              <w:r w:rsidRPr="00497547">
                <w:instrText xml:space="preserve"> REF _Ref174696942 \r \h </w:instrText>
              </w:r>
              <w:r w:rsidRPr="00497547">
                <w:fldChar w:fldCharType="separate"/>
              </w:r>
              <w:r w:rsidRPr="00497547">
                <w:t>8.3.2</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2594"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0AF26D82" w14:textId="77777777" w:rsidR="00497547" w:rsidRPr="00497547" w:rsidRDefault="00497547" w:rsidP="00497547">
            <w:pPr>
              <w:rPr>
                <w:ins w:id="2595" w:author="Dimitri Podborski" w:date="2024-12-23T11:36:00Z" w16du:dateUtc="2024-12-23T19:36:00Z"/>
              </w:rPr>
            </w:pPr>
            <w:ins w:id="2596" w:author="Dimitri Podborski" w:date="2024-12-23T11:36:00Z" w16du:dateUtc="2024-12-23T19:36:00Z">
              <w:r w:rsidRPr="00497547">
                <w:t>track header, overall information about the track</w:t>
              </w:r>
            </w:ins>
          </w:p>
        </w:tc>
      </w:tr>
      <w:tr w:rsidR="00497547" w:rsidRPr="00497547" w14:paraId="38D1DC79" w14:textId="77777777" w:rsidTr="00497547">
        <w:trPr>
          <w:ins w:id="2597"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2598"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255A1516" w14:textId="77777777" w:rsidR="00497547" w:rsidRPr="00497547" w:rsidRDefault="00497547" w:rsidP="00497547">
            <w:pPr>
              <w:rPr>
                <w:ins w:id="2599" w:author="Dimitri Podborski" w:date="2024-12-23T11:36:00Z" w16du:dateUtc="2024-12-23T19:36:00Z"/>
              </w:rPr>
            </w:pPr>
            <w:ins w:id="260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60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BE7B753" w14:textId="77777777" w:rsidR="00497547" w:rsidRPr="00497547" w:rsidRDefault="00497547" w:rsidP="00497547">
            <w:pPr>
              <w:rPr>
                <w:ins w:id="2602" w:author="Dimitri Podborski" w:date="2024-12-23T11:36:00Z" w16du:dateUtc="2024-12-23T19:36:00Z"/>
              </w:rPr>
            </w:pPr>
            <w:ins w:id="260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60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370A5D2" w14:textId="77777777" w:rsidR="00497547" w:rsidRPr="00497547" w:rsidRDefault="00497547" w:rsidP="00497547">
            <w:pPr>
              <w:rPr>
                <w:ins w:id="2605" w:author="Dimitri Podborski" w:date="2024-12-23T11:36:00Z" w16du:dateUtc="2024-12-23T19:36:00Z"/>
              </w:rPr>
            </w:pPr>
            <w:ins w:id="2606" w:author="Dimitri Podborski" w:date="2024-12-23T11:36:00Z" w16du:dateUtc="2024-12-23T19:36:00Z">
              <w:r w:rsidRPr="00497547">
                <w:t>tref</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60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3964BBF" w14:textId="77777777" w:rsidR="00497547" w:rsidRPr="00497547" w:rsidRDefault="00497547" w:rsidP="00497547">
            <w:pPr>
              <w:rPr>
                <w:ins w:id="2608" w:author="Dimitri Podborski" w:date="2024-12-23T11:36:00Z" w16du:dateUtc="2024-12-23T19:36:00Z"/>
              </w:rPr>
            </w:pPr>
            <w:ins w:id="260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61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7E4ABC9" w14:textId="77777777" w:rsidR="00497547" w:rsidRPr="00497547" w:rsidRDefault="00497547" w:rsidP="00497547">
            <w:pPr>
              <w:rPr>
                <w:ins w:id="2611" w:author="Dimitri Podborski" w:date="2024-12-23T11:36:00Z" w16du:dateUtc="2024-12-23T19:36:00Z"/>
              </w:rPr>
            </w:pPr>
            <w:ins w:id="261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61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A9F3035" w14:textId="77777777" w:rsidR="00497547" w:rsidRPr="00497547" w:rsidRDefault="00497547" w:rsidP="00497547">
            <w:pPr>
              <w:rPr>
                <w:ins w:id="2614" w:author="Dimitri Podborski" w:date="2024-12-23T11:36:00Z" w16du:dateUtc="2024-12-23T19:36:00Z"/>
              </w:rPr>
            </w:pPr>
            <w:ins w:id="2615"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2616"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48095A90" w14:textId="77777777" w:rsidR="00497547" w:rsidRPr="00497547" w:rsidRDefault="00497547" w:rsidP="00497547">
            <w:pPr>
              <w:rPr>
                <w:ins w:id="2617" w:author="Dimitri Podborski" w:date="2024-12-23T11:36:00Z" w16du:dateUtc="2024-12-23T19:36:00Z"/>
              </w:rPr>
            </w:pPr>
            <w:ins w:id="2618"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2619"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302544AB" w14:textId="77777777" w:rsidR="00497547" w:rsidRPr="00497547" w:rsidRDefault="00497547" w:rsidP="00497547">
            <w:pPr>
              <w:rPr>
                <w:ins w:id="2620" w:author="Dimitri Podborski" w:date="2024-12-23T11:36:00Z" w16du:dateUtc="2024-12-23T19:36:00Z"/>
              </w:rPr>
            </w:pPr>
            <w:ins w:id="2621" w:author="Dimitri Podborski" w:date="2024-12-23T11:36:00Z" w16du:dateUtc="2024-12-23T19:36:00Z">
              <w:r w:rsidRPr="00497547">
                <w:fldChar w:fldCharType="begin"/>
              </w:r>
              <w:r w:rsidRPr="00497547">
                <w:instrText xml:space="preserve"> REF _Ref174696952 \r \h </w:instrText>
              </w:r>
              <w:r w:rsidRPr="00497547">
                <w:fldChar w:fldCharType="separate"/>
              </w:r>
              <w:r w:rsidRPr="00497547">
                <w:t>8.3.3</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2622"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20C82220" w14:textId="77777777" w:rsidR="00497547" w:rsidRPr="00497547" w:rsidRDefault="00497547" w:rsidP="00497547">
            <w:pPr>
              <w:rPr>
                <w:ins w:id="2623" w:author="Dimitri Podborski" w:date="2024-12-23T11:36:00Z" w16du:dateUtc="2024-12-23T19:36:00Z"/>
              </w:rPr>
            </w:pPr>
            <w:ins w:id="2624" w:author="Dimitri Podborski" w:date="2024-12-23T11:36:00Z" w16du:dateUtc="2024-12-23T19:36:00Z">
              <w:r w:rsidRPr="00497547">
                <w:t>track reference container</w:t>
              </w:r>
            </w:ins>
          </w:p>
        </w:tc>
      </w:tr>
      <w:tr w:rsidR="00497547" w:rsidRPr="00497547" w14:paraId="4E610D63" w14:textId="77777777" w:rsidTr="00497547">
        <w:trPr>
          <w:ins w:id="2625"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2626"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6603E64C" w14:textId="77777777" w:rsidR="00497547" w:rsidRPr="00497547" w:rsidRDefault="00497547" w:rsidP="00497547">
            <w:pPr>
              <w:rPr>
                <w:ins w:id="2627" w:author="Dimitri Podborski" w:date="2024-12-23T11:36:00Z" w16du:dateUtc="2024-12-23T19:36:00Z"/>
              </w:rPr>
            </w:pPr>
            <w:ins w:id="262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62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EA6D15E" w14:textId="77777777" w:rsidR="00497547" w:rsidRPr="00497547" w:rsidRDefault="00497547" w:rsidP="00497547">
            <w:pPr>
              <w:rPr>
                <w:ins w:id="2630" w:author="Dimitri Podborski" w:date="2024-12-23T11:36:00Z" w16du:dateUtc="2024-12-23T19:36:00Z"/>
              </w:rPr>
            </w:pPr>
            <w:ins w:id="263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63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0BAE23C" w14:textId="77777777" w:rsidR="00497547" w:rsidRPr="00497547" w:rsidRDefault="00497547" w:rsidP="00497547">
            <w:pPr>
              <w:rPr>
                <w:ins w:id="2633" w:author="Dimitri Podborski" w:date="2024-12-23T11:36:00Z" w16du:dateUtc="2024-12-23T19:36:00Z"/>
              </w:rPr>
            </w:pPr>
            <w:proofErr w:type="spellStart"/>
            <w:ins w:id="2634" w:author="Dimitri Podborski" w:date="2024-12-23T11:36:00Z" w16du:dateUtc="2024-12-23T19:36:00Z">
              <w:r w:rsidRPr="00497547">
                <w:t>trgr</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263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C85DE88" w14:textId="77777777" w:rsidR="00497547" w:rsidRPr="00497547" w:rsidRDefault="00497547" w:rsidP="00497547">
            <w:pPr>
              <w:rPr>
                <w:ins w:id="2636" w:author="Dimitri Podborski" w:date="2024-12-23T11:36:00Z" w16du:dateUtc="2024-12-23T19:36:00Z"/>
              </w:rPr>
            </w:pPr>
            <w:ins w:id="263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63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6B6CCDD" w14:textId="77777777" w:rsidR="00497547" w:rsidRPr="00497547" w:rsidRDefault="00497547" w:rsidP="00497547">
            <w:pPr>
              <w:rPr>
                <w:ins w:id="2639" w:author="Dimitri Podborski" w:date="2024-12-23T11:36:00Z" w16du:dateUtc="2024-12-23T19:36:00Z"/>
              </w:rPr>
            </w:pPr>
            <w:ins w:id="264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64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DDE22BC" w14:textId="77777777" w:rsidR="00497547" w:rsidRPr="00497547" w:rsidRDefault="00497547" w:rsidP="00497547">
            <w:pPr>
              <w:rPr>
                <w:ins w:id="2642" w:author="Dimitri Podborski" w:date="2024-12-23T11:36:00Z" w16du:dateUtc="2024-12-23T19:36:00Z"/>
              </w:rPr>
            </w:pPr>
            <w:ins w:id="2643"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2644"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2DE76814" w14:textId="77777777" w:rsidR="00497547" w:rsidRPr="00497547" w:rsidRDefault="00497547" w:rsidP="00497547">
            <w:pPr>
              <w:rPr>
                <w:ins w:id="2645" w:author="Dimitri Podborski" w:date="2024-12-23T11:36:00Z" w16du:dateUtc="2024-12-23T19:36:00Z"/>
              </w:rPr>
            </w:pPr>
            <w:ins w:id="2646"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2647"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44BDB7C4" w14:textId="77777777" w:rsidR="00497547" w:rsidRPr="00497547" w:rsidRDefault="00497547" w:rsidP="00497547">
            <w:pPr>
              <w:rPr>
                <w:ins w:id="2648" w:author="Dimitri Podborski" w:date="2024-12-23T11:36:00Z" w16du:dateUtc="2024-12-23T19:36:00Z"/>
              </w:rPr>
            </w:pPr>
            <w:ins w:id="2649" w:author="Dimitri Podborski" w:date="2024-12-23T11:36:00Z" w16du:dateUtc="2024-12-23T19:36:00Z">
              <w:r w:rsidRPr="00497547">
                <w:fldChar w:fldCharType="begin"/>
              </w:r>
              <w:r w:rsidRPr="00497547">
                <w:instrText xml:space="preserve"> REF _Ref174696966 \r \h </w:instrText>
              </w:r>
              <w:r w:rsidRPr="00497547">
                <w:fldChar w:fldCharType="separate"/>
              </w:r>
              <w:r w:rsidRPr="00497547">
                <w:t>8.3.4</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2650"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3D3FA9C7" w14:textId="77777777" w:rsidR="00497547" w:rsidRPr="00497547" w:rsidRDefault="00497547" w:rsidP="00497547">
            <w:pPr>
              <w:rPr>
                <w:ins w:id="2651" w:author="Dimitri Podborski" w:date="2024-12-23T11:36:00Z" w16du:dateUtc="2024-12-23T19:36:00Z"/>
              </w:rPr>
            </w:pPr>
            <w:ins w:id="2652" w:author="Dimitri Podborski" w:date="2024-12-23T11:36:00Z" w16du:dateUtc="2024-12-23T19:36:00Z">
              <w:r w:rsidRPr="00497547">
                <w:t>track grouping indication</w:t>
              </w:r>
            </w:ins>
          </w:p>
        </w:tc>
      </w:tr>
      <w:tr w:rsidR="00497547" w:rsidRPr="00497547" w14:paraId="2C7FE420" w14:textId="77777777" w:rsidTr="00497547">
        <w:trPr>
          <w:ins w:id="2653"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2654"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7C4B5D7D" w14:textId="77777777" w:rsidR="00497547" w:rsidRPr="00497547" w:rsidRDefault="00497547" w:rsidP="00497547">
            <w:pPr>
              <w:rPr>
                <w:ins w:id="2655" w:author="Dimitri Podborski" w:date="2024-12-23T11:36:00Z" w16du:dateUtc="2024-12-23T19:36:00Z"/>
              </w:rPr>
            </w:pPr>
            <w:ins w:id="265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265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724E6C09" w14:textId="77777777" w:rsidR="00497547" w:rsidRPr="00497547" w:rsidRDefault="00497547" w:rsidP="00497547">
            <w:pPr>
              <w:rPr>
                <w:ins w:id="2658" w:author="Dimitri Podborski" w:date="2024-12-23T11:36:00Z" w16du:dateUtc="2024-12-23T19:36:00Z"/>
              </w:rPr>
            </w:pPr>
            <w:ins w:id="265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266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45937733" w14:textId="77777777" w:rsidR="00497547" w:rsidRPr="00497547" w:rsidRDefault="00497547" w:rsidP="00497547">
            <w:pPr>
              <w:rPr>
                <w:ins w:id="2661" w:author="Dimitri Podborski" w:date="2024-12-23T11:36:00Z" w16du:dateUtc="2024-12-23T19:36:00Z"/>
              </w:rPr>
            </w:pPr>
            <w:ins w:id="266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266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4550C8F4" w14:textId="77777777" w:rsidR="00497547" w:rsidRPr="00497547" w:rsidRDefault="00497547" w:rsidP="00497547">
            <w:pPr>
              <w:rPr>
                <w:ins w:id="2664" w:author="Dimitri Podborski" w:date="2024-12-23T11:36:00Z" w16du:dateUtc="2024-12-23T19:36:00Z"/>
              </w:rPr>
            </w:pPr>
            <w:proofErr w:type="spellStart"/>
            <w:ins w:id="2665" w:author="Dimitri Podborski" w:date="2024-12-23T11:36:00Z" w16du:dateUtc="2024-12-23T19:36:00Z">
              <w:r w:rsidRPr="00497547">
                <w:t>msrc</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tcPrChange w:id="266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473A01EC" w14:textId="77777777" w:rsidR="00497547" w:rsidRPr="00497547" w:rsidRDefault="00497547" w:rsidP="00497547">
            <w:pPr>
              <w:rPr>
                <w:ins w:id="2667" w:author="Dimitri Podborski" w:date="2024-12-23T11:36:00Z" w16du:dateUtc="2024-12-23T19:36:00Z"/>
              </w:rPr>
            </w:pPr>
            <w:ins w:id="266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266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176886F0" w14:textId="77777777" w:rsidR="00497547" w:rsidRPr="00497547" w:rsidRDefault="00497547" w:rsidP="00497547">
            <w:pPr>
              <w:rPr>
                <w:ins w:id="2670" w:author="Dimitri Podborski" w:date="2024-12-23T11:36:00Z" w16du:dateUtc="2024-12-23T19:36:00Z"/>
              </w:rPr>
            </w:pPr>
            <w:ins w:id="2671"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2672"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200D749D" w14:textId="77777777" w:rsidR="00497547" w:rsidRPr="00497547" w:rsidRDefault="00497547" w:rsidP="00497547">
            <w:pPr>
              <w:rPr>
                <w:ins w:id="2673" w:author="Dimitri Podborski" w:date="2024-12-23T11:36:00Z" w16du:dateUtc="2024-12-23T19:36:00Z"/>
              </w:rPr>
            </w:pPr>
            <w:ins w:id="2674"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2675"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0032F592" w14:textId="77777777" w:rsidR="00497547" w:rsidRPr="00497547" w:rsidRDefault="00497547" w:rsidP="00497547">
            <w:pPr>
              <w:rPr>
                <w:ins w:id="2676" w:author="Dimitri Podborski" w:date="2024-12-23T11:36:00Z" w16du:dateUtc="2024-12-23T19:36:00Z"/>
              </w:rPr>
            </w:pPr>
            <w:ins w:id="2677" w:author="Dimitri Podborski" w:date="2024-12-23T11:36:00Z" w16du:dateUtc="2024-12-23T19:36:00Z">
              <w:r w:rsidRPr="00497547">
                <w:fldChar w:fldCharType="begin"/>
              </w:r>
              <w:r w:rsidRPr="00497547">
                <w:instrText xml:space="preserve"> REF _Ref174697085 \r \h </w:instrText>
              </w:r>
              <w:r w:rsidRPr="00497547">
                <w:fldChar w:fldCharType="separate"/>
              </w:r>
              <w:r w:rsidRPr="00497547">
                <w:t>8.3.4.4.1</w:t>
              </w:r>
              <w:r w:rsidRPr="00497547">
                <w:fldChar w:fldCharType="end"/>
              </w:r>
            </w:ins>
          </w:p>
        </w:tc>
        <w:tc>
          <w:tcPr>
            <w:tcW w:w="3764" w:type="dxa"/>
            <w:tcBorders>
              <w:top w:val="single" w:sz="4" w:space="0" w:color="auto"/>
              <w:left w:val="single" w:sz="4" w:space="0" w:color="auto"/>
              <w:bottom w:val="single" w:sz="4" w:space="0" w:color="auto"/>
            </w:tcBorders>
            <w:vAlign w:val="center"/>
            <w:tcPrChange w:id="2678"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3E03A28E" w14:textId="77777777" w:rsidR="00497547" w:rsidRPr="00497547" w:rsidRDefault="00497547" w:rsidP="00497547">
            <w:pPr>
              <w:rPr>
                <w:ins w:id="2679" w:author="Dimitri Podborski" w:date="2024-12-23T11:36:00Z" w16du:dateUtc="2024-12-23T19:36:00Z"/>
              </w:rPr>
            </w:pPr>
            <w:ins w:id="2680" w:author="Dimitri Podborski" w:date="2024-12-23T11:36:00Z" w16du:dateUtc="2024-12-23T19:36:00Z">
              <w:r w:rsidRPr="00497547">
                <w:t>multi-source presentation track group type box</w:t>
              </w:r>
            </w:ins>
          </w:p>
        </w:tc>
      </w:tr>
      <w:tr w:rsidR="00497547" w:rsidRPr="00497547" w14:paraId="430DA89D" w14:textId="77777777" w:rsidTr="00497547">
        <w:trPr>
          <w:ins w:id="2681"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2682"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415F6CE0" w14:textId="77777777" w:rsidR="00497547" w:rsidRPr="00497547" w:rsidRDefault="00497547" w:rsidP="00497547">
            <w:pPr>
              <w:rPr>
                <w:ins w:id="2683" w:author="Dimitri Podborski" w:date="2024-12-23T11:36:00Z" w16du:dateUtc="2024-12-23T19:36:00Z"/>
              </w:rPr>
            </w:pPr>
            <w:ins w:id="268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268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04E0B1A2" w14:textId="77777777" w:rsidR="00497547" w:rsidRPr="00497547" w:rsidRDefault="00497547" w:rsidP="00497547">
            <w:pPr>
              <w:rPr>
                <w:ins w:id="2686" w:author="Dimitri Podborski" w:date="2024-12-23T11:36:00Z" w16du:dateUtc="2024-12-23T19:36:00Z"/>
              </w:rPr>
            </w:pPr>
            <w:ins w:id="268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268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3B0B48AD" w14:textId="77777777" w:rsidR="00497547" w:rsidRPr="00497547" w:rsidRDefault="00497547" w:rsidP="00497547">
            <w:pPr>
              <w:rPr>
                <w:ins w:id="2689" w:author="Dimitri Podborski" w:date="2024-12-23T11:36:00Z" w16du:dateUtc="2024-12-23T19:36:00Z"/>
              </w:rPr>
            </w:pPr>
            <w:ins w:id="269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269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3AEFF0DC" w14:textId="77777777" w:rsidR="00497547" w:rsidRPr="00497547" w:rsidRDefault="00497547" w:rsidP="00497547">
            <w:pPr>
              <w:rPr>
                <w:ins w:id="2692" w:author="Dimitri Podborski" w:date="2024-12-23T11:36:00Z" w16du:dateUtc="2024-12-23T19:36:00Z"/>
              </w:rPr>
            </w:pPr>
            <w:proofErr w:type="spellStart"/>
            <w:ins w:id="2693" w:author="Dimitri Podborski" w:date="2024-12-23T11:36:00Z" w16du:dateUtc="2024-12-23T19:36:00Z">
              <w:r w:rsidRPr="00497547">
                <w:t>ster</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tcPrChange w:id="269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21F803DC" w14:textId="77777777" w:rsidR="00497547" w:rsidRPr="00497547" w:rsidRDefault="00497547" w:rsidP="00497547">
            <w:pPr>
              <w:rPr>
                <w:ins w:id="2695" w:author="Dimitri Podborski" w:date="2024-12-23T11:36:00Z" w16du:dateUtc="2024-12-23T19:36:00Z"/>
              </w:rPr>
            </w:pPr>
            <w:ins w:id="269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269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42B8E3E4" w14:textId="77777777" w:rsidR="00497547" w:rsidRPr="00497547" w:rsidRDefault="00497547" w:rsidP="00497547">
            <w:pPr>
              <w:rPr>
                <w:ins w:id="2698" w:author="Dimitri Podborski" w:date="2024-12-23T11:36:00Z" w16du:dateUtc="2024-12-23T19:36:00Z"/>
              </w:rPr>
            </w:pPr>
            <w:ins w:id="2699"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2700"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4A0B7AEB" w14:textId="77777777" w:rsidR="00497547" w:rsidRPr="00497547" w:rsidRDefault="00497547" w:rsidP="00497547">
            <w:pPr>
              <w:rPr>
                <w:ins w:id="2701" w:author="Dimitri Podborski" w:date="2024-12-23T11:36:00Z" w16du:dateUtc="2024-12-23T19:36:00Z"/>
              </w:rPr>
            </w:pPr>
            <w:ins w:id="2702"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2703"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3FFAC23B" w14:textId="77777777" w:rsidR="00497547" w:rsidRPr="00497547" w:rsidRDefault="00497547" w:rsidP="00497547">
            <w:pPr>
              <w:rPr>
                <w:ins w:id="2704" w:author="Dimitri Podborski" w:date="2024-12-23T11:36:00Z" w16du:dateUtc="2024-12-23T19:36:00Z"/>
              </w:rPr>
            </w:pPr>
            <w:ins w:id="2705" w:author="Dimitri Podborski" w:date="2024-12-23T11:36:00Z" w16du:dateUtc="2024-12-23T19:36:00Z">
              <w:r w:rsidRPr="00497547">
                <w:fldChar w:fldCharType="begin"/>
              </w:r>
              <w:r w:rsidRPr="00497547">
                <w:instrText xml:space="preserve"> REF _Ref174697093 \r \h </w:instrText>
              </w:r>
              <w:r w:rsidRPr="00497547">
                <w:fldChar w:fldCharType="separate"/>
              </w:r>
              <w:r w:rsidRPr="00497547">
                <w:t>8.3.4.4.2</w:t>
              </w:r>
              <w:r w:rsidRPr="00497547">
                <w:fldChar w:fldCharType="end"/>
              </w:r>
            </w:ins>
          </w:p>
        </w:tc>
        <w:tc>
          <w:tcPr>
            <w:tcW w:w="3764" w:type="dxa"/>
            <w:tcBorders>
              <w:top w:val="single" w:sz="4" w:space="0" w:color="auto"/>
              <w:left w:val="single" w:sz="4" w:space="0" w:color="auto"/>
              <w:bottom w:val="single" w:sz="4" w:space="0" w:color="auto"/>
            </w:tcBorders>
            <w:vAlign w:val="center"/>
            <w:tcPrChange w:id="2706"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11FA1BEA" w14:textId="77777777" w:rsidR="00497547" w:rsidRPr="00497547" w:rsidRDefault="00497547" w:rsidP="00497547">
            <w:pPr>
              <w:rPr>
                <w:ins w:id="2707" w:author="Dimitri Podborski" w:date="2024-12-23T11:36:00Z" w16du:dateUtc="2024-12-23T19:36:00Z"/>
              </w:rPr>
            </w:pPr>
            <w:ins w:id="2708" w:author="Dimitri Podborski" w:date="2024-12-23T11:36:00Z" w16du:dateUtc="2024-12-23T19:36:00Z">
              <w:r w:rsidRPr="00497547">
                <w:t>stereoscopic pair track group type box</w:t>
              </w:r>
            </w:ins>
          </w:p>
        </w:tc>
      </w:tr>
      <w:tr w:rsidR="00497547" w:rsidRPr="00497547" w14:paraId="7CE23E76" w14:textId="77777777" w:rsidTr="00497547">
        <w:trPr>
          <w:ins w:id="2709"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2710"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7E0A693F" w14:textId="77777777" w:rsidR="00497547" w:rsidRPr="00497547" w:rsidRDefault="00497547" w:rsidP="00497547">
            <w:pPr>
              <w:rPr>
                <w:ins w:id="2711" w:author="Dimitri Podborski" w:date="2024-12-23T11:36:00Z" w16du:dateUtc="2024-12-23T19:36:00Z"/>
              </w:rPr>
            </w:pPr>
            <w:ins w:id="271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71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0748A66" w14:textId="77777777" w:rsidR="00497547" w:rsidRPr="00497547" w:rsidRDefault="00497547" w:rsidP="00497547">
            <w:pPr>
              <w:rPr>
                <w:ins w:id="2714" w:author="Dimitri Podborski" w:date="2024-12-23T11:36:00Z" w16du:dateUtc="2024-12-23T19:36:00Z"/>
              </w:rPr>
            </w:pPr>
            <w:ins w:id="271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71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1EE5647" w14:textId="77777777" w:rsidR="00497547" w:rsidRPr="00497547" w:rsidRDefault="00497547" w:rsidP="00497547">
            <w:pPr>
              <w:rPr>
                <w:ins w:id="2717" w:author="Dimitri Podborski" w:date="2024-12-23T11:36:00Z" w16du:dateUtc="2024-12-23T19:36:00Z"/>
              </w:rPr>
            </w:pPr>
            <w:proofErr w:type="spellStart"/>
            <w:ins w:id="2718" w:author="Dimitri Podborski" w:date="2024-12-23T11:36:00Z" w16du:dateUtc="2024-12-23T19:36:00Z">
              <w:r w:rsidRPr="00497547">
                <w:t>edts</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271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F70B8EF" w14:textId="77777777" w:rsidR="00497547" w:rsidRPr="00497547" w:rsidRDefault="00497547" w:rsidP="00497547">
            <w:pPr>
              <w:rPr>
                <w:ins w:id="2720" w:author="Dimitri Podborski" w:date="2024-12-23T11:36:00Z" w16du:dateUtc="2024-12-23T19:36:00Z"/>
              </w:rPr>
            </w:pPr>
            <w:ins w:id="272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72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2738C2E" w14:textId="77777777" w:rsidR="00497547" w:rsidRPr="00497547" w:rsidRDefault="00497547" w:rsidP="00497547">
            <w:pPr>
              <w:rPr>
                <w:ins w:id="2723" w:author="Dimitri Podborski" w:date="2024-12-23T11:36:00Z" w16du:dateUtc="2024-12-23T19:36:00Z"/>
              </w:rPr>
            </w:pPr>
            <w:ins w:id="272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72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5D59502" w14:textId="77777777" w:rsidR="00497547" w:rsidRPr="00497547" w:rsidRDefault="00497547" w:rsidP="00497547">
            <w:pPr>
              <w:rPr>
                <w:ins w:id="2726" w:author="Dimitri Podborski" w:date="2024-12-23T11:36:00Z" w16du:dateUtc="2024-12-23T19:36:00Z"/>
              </w:rPr>
            </w:pPr>
            <w:ins w:id="2727"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2728"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5DC22E77" w14:textId="77777777" w:rsidR="00497547" w:rsidRPr="00497547" w:rsidRDefault="00497547" w:rsidP="00497547">
            <w:pPr>
              <w:rPr>
                <w:ins w:id="2729" w:author="Dimitri Podborski" w:date="2024-12-23T11:36:00Z" w16du:dateUtc="2024-12-23T19:36:00Z"/>
              </w:rPr>
            </w:pPr>
            <w:ins w:id="2730"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2731"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4E3F3959" w14:textId="77777777" w:rsidR="00497547" w:rsidRPr="00497547" w:rsidRDefault="00497547" w:rsidP="00497547">
            <w:pPr>
              <w:rPr>
                <w:ins w:id="2732" w:author="Dimitri Podborski" w:date="2024-12-23T11:36:00Z" w16du:dateUtc="2024-12-23T19:36:00Z"/>
              </w:rPr>
            </w:pPr>
            <w:ins w:id="2733" w:author="Dimitri Podborski" w:date="2024-12-23T11:36:00Z" w16du:dateUtc="2024-12-23T19:36:00Z">
              <w:r w:rsidRPr="00497547">
                <w:fldChar w:fldCharType="begin"/>
              </w:r>
              <w:r w:rsidRPr="00497547">
                <w:instrText xml:space="preserve"> REF _Ref174697139 \r \h </w:instrText>
              </w:r>
              <w:r w:rsidRPr="00497547">
                <w:fldChar w:fldCharType="separate"/>
              </w:r>
              <w:r w:rsidRPr="00497547">
                <w:t>8.6.5</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2734"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6A87F581" w14:textId="77777777" w:rsidR="00497547" w:rsidRPr="00497547" w:rsidRDefault="00497547" w:rsidP="00497547">
            <w:pPr>
              <w:rPr>
                <w:ins w:id="2735" w:author="Dimitri Podborski" w:date="2024-12-23T11:36:00Z" w16du:dateUtc="2024-12-23T19:36:00Z"/>
              </w:rPr>
            </w:pPr>
            <w:ins w:id="2736" w:author="Dimitri Podborski" w:date="2024-12-23T11:36:00Z" w16du:dateUtc="2024-12-23T19:36:00Z">
              <w:r w:rsidRPr="00497547">
                <w:t>edit list container</w:t>
              </w:r>
            </w:ins>
          </w:p>
        </w:tc>
      </w:tr>
      <w:tr w:rsidR="00497547" w:rsidRPr="00497547" w14:paraId="36E32B96" w14:textId="77777777" w:rsidTr="00497547">
        <w:trPr>
          <w:ins w:id="2737"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2738"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0E832497" w14:textId="77777777" w:rsidR="00497547" w:rsidRPr="00497547" w:rsidRDefault="00497547" w:rsidP="00497547">
            <w:pPr>
              <w:rPr>
                <w:ins w:id="2739" w:author="Dimitri Podborski" w:date="2024-12-23T11:36:00Z" w16du:dateUtc="2024-12-23T19:36:00Z"/>
              </w:rPr>
            </w:pPr>
            <w:ins w:id="274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74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81F61BD" w14:textId="77777777" w:rsidR="00497547" w:rsidRPr="00497547" w:rsidRDefault="00497547" w:rsidP="00497547">
            <w:pPr>
              <w:rPr>
                <w:ins w:id="2742" w:author="Dimitri Podborski" w:date="2024-12-23T11:36:00Z" w16du:dateUtc="2024-12-23T19:36:00Z"/>
              </w:rPr>
            </w:pPr>
            <w:ins w:id="274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74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6F561EE" w14:textId="77777777" w:rsidR="00497547" w:rsidRPr="00497547" w:rsidRDefault="00497547" w:rsidP="00497547">
            <w:pPr>
              <w:rPr>
                <w:ins w:id="2745" w:author="Dimitri Podborski" w:date="2024-12-23T11:36:00Z" w16du:dateUtc="2024-12-23T19:36:00Z"/>
              </w:rPr>
            </w:pPr>
            <w:ins w:id="274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74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EBAD23C" w14:textId="77777777" w:rsidR="00497547" w:rsidRPr="00497547" w:rsidRDefault="00497547" w:rsidP="00497547">
            <w:pPr>
              <w:rPr>
                <w:ins w:id="2748" w:author="Dimitri Podborski" w:date="2024-12-23T11:36:00Z" w16du:dateUtc="2024-12-23T19:36:00Z"/>
              </w:rPr>
            </w:pPr>
            <w:proofErr w:type="spellStart"/>
            <w:ins w:id="2749" w:author="Dimitri Podborski" w:date="2024-12-23T11:36:00Z" w16du:dateUtc="2024-12-23T19:36:00Z">
              <w:r w:rsidRPr="00497547">
                <w:t>elst</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275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0201B6A" w14:textId="77777777" w:rsidR="00497547" w:rsidRPr="00497547" w:rsidRDefault="00497547" w:rsidP="00497547">
            <w:pPr>
              <w:rPr>
                <w:ins w:id="2751" w:author="Dimitri Podborski" w:date="2024-12-23T11:36:00Z" w16du:dateUtc="2024-12-23T19:36:00Z"/>
              </w:rPr>
            </w:pPr>
            <w:ins w:id="275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75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AC8A6A0" w14:textId="77777777" w:rsidR="00497547" w:rsidRPr="00497547" w:rsidRDefault="00497547" w:rsidP="00497547">
            <w:pPr>
              <w:rPr>
                <w:ins w:id="2754" w:author="Dimitri Podborski" w:date="2024-12-23T11:36:00Z" w16du:dateUtc="2024-12-23T19:36:00Z"/>
              </w:rPr>
            </w:pPr>
            <w:ins w:id="2755"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2756"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1EACF802" w14:textId="77777777" w:rsidR="00497547" w:rsidRPr="00497547" w:rsidRDefault="00497547" w:rsidP="00497547">
            <w:pPr>
              <w:rPr>
                <w:ins w:id="2757" w:author="Dimitri Podborski" w:date="2024-12-23T11:36:00Z" w16du:dateUtc="2024-12-23T19:36:00Z"/>
              </w:rPr>
            </w:pPr>
            <w:ins w:id="2758"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2759"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2E18F00A" w14:textId="77777777" w:rsidR="00497547" w:rsidRPr="00497547" w:rsidRDefault="00497547" w:rsidP="00497547">
            <w:pPr>
              <w:rPr>
                <w:ins w:id="2760" w:author="Dimitri Podborski" w:date="2024-12-23T11:36:00Z" w16du:dateUtc="2024-12-23T19:36:00Z"/>
              </w:rPr>
            </w:pPr>
            <w:ins w:id="2761" w:author="Dimitri Podborski" w:date="2024-12-23T11:36:00Z" w16du:dateUtc="2024-12-23T19:36:00Z">
              <w:r w:rsidRPr="00497547">
                <w:fldChar w:fldCharType="begin"/>
              </w:r>
              <w:r w:rsidRPr="00497547">
                <w:instrText xml:space="preserve"> REF _Ref174697145 \r \h </w:instrText>
              </w:r>
              <w:r w:rsidRPr="00497547">
                <w:fldChar w:fldCharType="separate"/>
              </w:r>
              <w:r w:rsidRPr="00497547">
                <w:t>8.6.6</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2762"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0DBD6BF4" w14:textId="77777777" w:rsidR="00497547" w:rsidRPr="00497547" w:rsidRDefault="00497547" w:rsidP="00497547">
            <w:pPr>
              <w:rPr>
                <w:ins w:id="2763" w:author="Dimitri Podborski" w:date="2024-12-23T11:36:00Z" w16du:dateUtc="2024-12-23T19:36:00Z"/>
              </w:rPr>
            </w:pPr>
            <w:ins w:id="2764" w:author="Dimitri Podborski" w:date="2024-12-23T11:36:00Z" w16du:dateUtc="2024-12-23T19:36:00Z">
              <w:r w:rsidRPr="00497547">
                <w:t>an edit list</w:t>
              </w:r>
            </w:ins>
          </w:p>
        </w:tc>
      </w:tr>
      <w:tr w:rsidR="00497547" w:rsidRPr="00497547" w14:paraId="60A2D474" w14:textId="77777777" w:rsidTr="00497547">
        <w:trPr>
          <w:ins w:id="2765"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2766"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440BD8F5" w14:textId="77777777" w:rsidR="00497547" w:rsidRPr="00497547" w:rsidRDefault="00497547" w:rsidP="00497547">
            <w:pPr>
              <w:rPr>
                <w:ins w:id="2767" w:author="Dimitri Podborski" w:date="2024-12-23T11:36:00Z" w16du:dateUtc="2024-12-23T19:36:00Z"/>
              </w:rPr>
            </w:pPr>
            <w:ins w:id="276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76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58F0314" w14:textId="77777777" w:rsidR="00497547" w:rsidRPr="00497547" w:rsidRDefault="00497547" w:rsidP="00497547">
            <w:pPr>
              <w:rPr>
                <w:ins w:id="2770" w:author="Dimitri Podborski" w:date="2024-12-23T11:36:00Z" w16du:dateUtc="2024-12-23T19:36:00Z"/>
              </w:rPr>
            </w:pPr>
            <w:ins w:id="277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77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A75C21A" w14:textId="77777777" w:rsidR="00497547" w:rsidRPr="00497547" w:rsidRDefault="00497547" w:rsidP="00497547">
            <w:pPr>
              <w:rPr>
                <w:ins w:id="2773" w:author="Dimitri Podborski" w:date="2024-12-23T11:36:00Z" w16du:dateUtc="2024-12-23T19:36:00Z"/>
              </w:rPr>
            </w:pPr>
            <w:ins w:id="2774" w:author="Dimitri Podborski" w:date="2024-12-23T11:36:00Z" w16du:dateUtc="2024-12-23T19:36:00Z">
              <w:r w:rsidRPr="00497547">
                <w:t>meta</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77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2A41CE4" w14:textId="77777777" w:rsidR="00497547" w:rsidRPr="00497547" w:rsidRDefault="00497547" w:rsidP="00497547">
            <w:pPr>
              <w:rPr>
                <w:ins w:id="2776" w:author="Dimitri Podborski" w:date="2024-12-23T11:36:00Z" w16du:dateUtc="2024-12-23T19:36:00Z"/>
              </w:rPr>
            </w:pPr>
            <w:ins w:id="277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77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CF50834" w14:textId="77777777" w:rsidR="00497547" w:rsidRPr="00497547" w:rsidRDefault="00497547" w:rsidP="00497547">
            <w:pPr>
              <w:rPr>
                <w:ins w:id="2779" w:author="Dimitri Podborski" w:date="2024-12-23T11:36:00Z" w16du:dateUtc="2024-12-23T19:36:00Z"/>
              </w:rPr>
            </w:pPr>
            <w:ins w:id="278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78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F48A7A2" w14:textId="77777777" w:rsidR="00497547" w:rsidRPr="00497547" w:rsidRDefault="00497547" w:rsidP="00497547">
            <w:pPr>
              <w:rPr>
                <w:ins w:id="2782" w:author="Dimitri Podborski" w:date="2024-12-23T11:36:00Z" w16du:dateUtc="2024-12-23T19:36:00Z"/>
              </w:rPr>
            </w:pPr>
            <w:ins w:id="2783"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2784"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7153BC1A" w14:textId="77777777" w:rsidR="00497547" w:rsidRPr="00497547" w:rsidRDefault="00497547" w:rsidP="00497547">
            <w:pPr>
              <w:rPr>
                <w:ins w:id="2785" w:author="Dimitri Podborski" w:date="2024-12-23T11:36:00Z" w16du:dateUtc="2024-12-23T19:36:00Z"/>
              </w:rPr>
            </w:pPr>
            <w:ins w:id="2786"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2787"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02DA1E98" w14:textId="77777777" w:rsidR="00497547" w:rsidRPr="00497547" w:rsidRDefault="00497547" w:rsidP="00497547">
            <w:pPr>
              <w:rPr>
                <w:ins w:id="2788" w:author="Dimitri Podborski" w:date="2024-12-23T11:36:00Z" w16du:dateUtc="2024-12-23T19:36:00Z"/>
              </w:rPr>
            </w:pPr>
            <w:ins w:id="2789" w:author="Dimitri Podborski" w:date="2024-12-23T11:36:00Z" w16du:dateUtc="2024-12-23T19:36:00Z">
              <w:r w:rsidRPr="00497547">
                <w:fldChar w:fldCharType="begin"/>
              </w:r>
              <w:r w:rsidRPr="00497547">
                <w:instrText xml:space="preserve"> REF _Ref174697166 \r \h </w:instrText>
              </w:r>
              <w:r w:rsidRPr="00497547">
                <w:fldChar w:fldCharType="separate"/>
              </w:r>
              <w:r w:rsidRPr="00497547">
                <w:t>8.11.1</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2790"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04D453E3" w14:textId="77777777" w:rsidR="00497547" w:rsidRPr="00497547" w:rsidRDefault="00497547" w:rsidP="00497547">
            <w:pPr>
              <w:rPr>
                <w:ins w:id="2791" w:author="Dimitri Podborski" w:date="2024-12-23T11:36:00Z" w16du:dateUtc="2024-12-23T19:36:00Z"/>
              </w:rPr>
            </w:pPr>
            <w:ins w:id="2792" w:author="Dimitri Podborski" w:date="2024-12-23T11:36:00Z" w16du:dateUtc="2024-12-23T19:36:00Z">
              <w:r w:rsidRPr="00497547">
                <w:t>metadata</w:t>
              </w:r>
            </w:ins>
          </w:p>
        </w:tc>
      </w:tr>
      <w:tr w:rsidR="00497547" w:rsidRPr="00497547" w14:paraId="24BC07F4" w14:textId="77777777" w:rsidTr="00497547">
        <w:trPr>
          <w:ins w:id="2793"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2794"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61BD3E53" w14:textId="77777777" w:rsidR="00497547" w:rsidRPr="00497547" w:rsidRDefault="00497547" w:rsidP="00497547">
            <w:pPr>
              <w:rPr>
                <w:ins w:id="2795" w:author="Dimitri Podborski" w:date="2024-12-23T11:36:00Z" w16du:dateUtc="2024-12-23T19:36:00Z"/>
              </w:rPr>
            </w:pPr>
            <w:ins w:id="279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79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40CE6B2" w14:textId="77777777" w:rsidR="00497547" w:rsidRPr="00497547" w:rsidRDefault="00497547" w:rsidP="00497547">
            <w:pPr>
              <w:rPr>
                <w:ins w:id="2798" w:author="Dimitri Podborski" w:date="2024-12-23T11:36:00Z" w16du:dateUtc="2024-12-23T19:36:00Z"/>
              </w:rPr>
            </w:pPr>
            <w:ins w:id="279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80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DFB0DC2" w14:textId="77777777" w:rsidR="00497547" w:rsidRPr="00497547" w:rsidRDefault="00497547" w:rsidP="00497547">
            <w:pPr>
              <w:rPr>
                <w:ins w:id="2801" w:author="Dimitri Podborski" w:date="2024-12-23T11:36:00Z" w16du:dateUtc="2024-12-23T19:36:00Z"/>
              </w:rPr>
            </w:pPr>
            <w:proofErr w:type="spellStart"/>
            <w:ins w:id="2802" w:author="Dimitri Podborski" w:date="2024-12-23T11:36:00Z" w16du:dateUtc="2024-12-23T19:36:00Z">
              <w:r w:rsidRPr="00497547">
                <w:t>mdia</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280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34BB62C" w14:textId="77777777" w:rsidR="00497547" w:rsidRPr="00497547" w:rsidRDefault="00497547" w:rsidP="00497547">
            <w:pPr>
              <w:rPr>
                <w:ins w:id="2804" w:author="Dimitri Podborski" w:date="2024-12-23T11:36:00Z" w16du:dateUtc="2024-12-23T19:36:00Z"/>
              </w:rPr>
            </w:pPr>
            <w:ins w:id="280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80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A98A900" w14:textId="77777777" w:rsidR="00497547" w:rsidRPr="00497547" w:rsidRDefault="00497547" w:rsidP="00497547">
            <w:pPr>
              <w:rPr>
                <w:ins w:id="2807" w:author="Dimitri Podborski" w:date="2024-12-23T11:36:00Z" w16du:dateUtc="2024-12-23T19:36:00Z"/>
              </w:rPr>
            </w:pPr>
            <w:ins w:id="280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80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D9837DE" w14:textId="77777777" w:rsidR="00497547" w:rsidRPr="00497547" w:rsidRDefault="00497547" w:rsidP="00497547">
            <w:pPr>
              <w:rPr>
                <w:ins w:id="2810" w:author="Dimitri Podborski" w:date="2024-12-23T11:36:00Z" w16du:dateUtc="2024-12-23T19:36:00Z"/>
              </w:rPr>
            </w:pPr>
            <w:ins w:id="2811"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2812"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03A43BCF" w14:textId="77777777" w:rsidR="00497547" w:rsidRPr="00497547" w:rsidRDefault="00497547" w:rsidP="00497547">
            <w:pPr>
              <w:rPr>
                <w:ins w:id="2813" w:author="Dimitri Podborski" w:date="2024-12-23T11:36:00Z" w16du:dateUtc="2024-12-23T19:36:00Z"/>
              </w:rPr>
            </w:pPr>
            <w:ins w:id="2814"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2815"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17BD2AD1" w14:textId="77777777" w:rsidR="00497547" w:rsidRPr="00497547" w:rsidRDefault="00497547" w:rsidP="00497547">
            <w:pPr>
              <w:rPr>
                <w:ins w:id="2816" w:author="Dimitri Podborski" w:date="2024-12-23T11:36:00Z" w16du:dateUtc="2024-12-23T19:36:00Z"/>
              </w:rPr>
            </w:pPr>
            <w:ins w:id="2817" w:author="Dimitri Podborski" w:date="2024-12-23T11:36:00Z" w16du:dateUtc="2024-12-23T19:36:00Z">
              <w:r w:rsidRPr="00497547">
                <w:fldChar w:fldCharType="begin"/>
              </w:r>
              <w:r w:rsidRPr="00497547">
                <w:instrText xml:space="preserve"> REF _Ref174697187 \r \h </w:instrText>
              </w:r>
              <w:r w:rsidRPr="00497547">
                <w:fldChar w:fldCharType="separate"/>
              </w:r>
              <w:r w:rsidRPr="00497547">
                <w:t>8.4.1</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2818"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4F2049CC" w14:textId="77777777" w:rsidR="00497547" w:rsidRPr="00497547" w:rsidRDefault="00497547" w:rsidP="00497547">
            <w:pPr>
              <w:rPr>
                <w:ins w:id="2819" w:author="Dimitri Podborski" w:date="2024-12-23T11:36:00Z" w16du:dateUtc="2024-12-23T19:36:00Z"/>
              </w:rPr>
            </w:pPr>
            <w:ins w:id="2820" w:author="Dimitri Podborski" w:date="2024-12-23T11:36:00Z" w16du:dateUtc="2024-12-23T19:36:00Z">
              <w:r w:rsidRPr="00497547">
                <w:t>container for the media information in a track</w:t>
              </w:r>
            </w:ins>
          </w:p>
        </w:tc>
      </w:tr>
      <w:tr w:rsidR="00497547" w:rsidRPr="00497547" w14:paraId="3B22C3E0" w14:textId="77777777" w:rsidTr="00497547">
        <w:trPr>
          <w:ins w:id="2821"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2822"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5C89E43F" w14:textId="77777777" w:rsidR="00497547" w:rsidRPr="00497547" w:rsidRDefault="00497547" w:rsidP="00497547">
            <w:pPr>
              <w:rPr>
                <w:ins w:id="2823" w:author="Dimitri Podborski" w:date="2024-12-23T11:36:00Z" w16du:dateUtc="2024-12-23T19:36:00Z"/>
              </w:rPr>
            </w:pPr>
            <w:ins w:id="282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82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1061F1A" w14:textId="77777777" w:rsidR="00497547" w:rsidRPr="00497547" w:rsidRDefault="00497547" w:rsidP="00497547">
            <w:pPr>
              <w:rPr>
                <w:ins w:id="2826" w:author="Dimitri Podborski" w:date="2024-12-23T11:36:00Z" w16du:dateUtc="2024-12-23T19:36:00Z"/>
              </w:rPr>
            </w:pPr>
            <w:ins w:id="282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82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2E3F698" w14:textId="77777777" w:rsidR="00497547" w:rsidRPr="00497547" w:rsidRDefault="00497547" w:rsidP="00497547">
            <w:pPr>
              <w:rPr>
                <w:ins w:id="2829" w:author="Dimitri Podborski" w:date="2024-12-23T11:36:00Z" w16du:dateUtc="2024-12-23T19:36:00Z"/>
              </w:rPr>
            </w:pPr>
            <w:ins w:id="283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83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E78105F" w14:textId="77777777" w:rsidR="00497547" w:rsidRPr="00497547" w:rsidRDefault="00497547" w:rsidP="00497547">
            <w:pPr>
              <w:rPr>
                <w:ins w:id="2832" w:author="Dimitri Podborski" w:date="2024-12-23T11:36:00Z" w16du:dateUtc="2024-12-23T19:36:00Z"/>
              </w:rPr>
            </w:pPr>
            <w:proofErr w:type="spellStart"/>
            <w:ins w:id="2833" w:author="Dimitri Podborski" w:date="2024-12-23T11:36:00Z" w16du:dateUtc="2024-12-23T19:36:00Z">
              <w:r w:rsidRPr="00497547">
                <w:t>mdhd</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283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F18B640" w14:textId="77777777" w:rsidR="00497547" w:rsidRPr="00497547" w:rsidRDefault="00497547" w:rsidP="00497547">
            <w:pPr>
              <w:rPr>
                <w:ins w:id="2835" w:author="Dimitri Podborski" w:date="2024-12-23T11:36:00Z" w16du:dateUtc="2024-12-23T19:36:00Z"/>
              </w:rPr>
            </w:pPr>
            <w:ins w:id="283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83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2146F65" w14:textId="77777777" w:rsidR="00497547" w:rsidRPr="00497547" w:rsidRDefault="00497547" w:rsidP="00497547">
            <w:pPr>
              <w:rPr>
                <w:ins w:id="2838" w:author="Dimitri Podborski" w:date="2024-12-23T11:36:00Z" w16du:dateUtc="2024-12-23T19:36:00Z"/>
              </w:rPr>
            </w:pPr>
            <w:ins w:id="2839"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2840"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45024DBB" w14:textId="77777777" w:rsidR="00497547" w:rsidRPr="00497547" w:rsidRDefault="00497547" w:rsidP="00497547">
            <w:pPr>
              <w:rPr>
                <w:ins w:id="2841" w:author="Dimitri Podborski" w:date="2024-12-23T11:36:00Z" w16du:dateUtc="2024-12-23T19:36:00Z"/>
              </w:rPr>
            </w:pPr>
            <w:ins w:id="2842"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2843"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613A7947" w14:textId="77777777" w:rsidR="00497547" w:rsidRPr="00497547" w:rsidRDefault="00497547" w:rsidP="00497547">
            <w:pPr>
              <w:rPr>
                <w:ins w:id="2844" w:author="Dimitri Podborski" w:date="2024-12-23T11:36:00Z" w16du:dateUtc="2024-12-23T19:36:00Z"/>
              </w:rPr>
            </w:pPr>
            <w:ins w:id="2845" w:author="Dimitri Podborski" w:date="2024-12-23T11:36:00Z" w16du:dateUtc="2024-12-23T19:36:00Z">
              <w:r w:rsidRPr="00497547">
                <w:fldChar w:fldCharType="begin"/>
              </w:r>
              <w:r w:rsidRPr="00497547">
                <w:instrText xml:space="preserve"> REF _Ref174697195 \r \h </w:instrText>
              </w:r>
              <w:r w:rsidRPr="00497547">
                <w:fldChar w:fldCharType="separate"/>
              </w:r>
              <w:r w:rsidRPr="00497547">
                <w:t>8.4.2</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2846"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1B4B8464" w14:textId="77777777" w:rsidR="00497547" w:rsidRPr="00497547" w:rsidRDefault="00497547" w:rsidP="00497547">
            <w:pPr>
              <w:rPr>
                <w:ins w:id="2847" w:author="Dimitri Podborski" w:date="2024-12-23T11:36:00Z" w16du:dateUtc="2024-12-23T19:36:00Z"/>
              </w:rPr>
            </w:pPr>
            <w:ins w:id="2848" w:author="Dimitri Podborski" w:date="2024-12-23T11:36:00Z" w16du:dateUtc="2024-12-23T19:36:00Z">
              <w:r w:rsidRPr="00497547">
                <w:t>media header, overall information about the media</w:t>
              </w:r>
            </w:ins>
          </w:p>
        </w:tc>
      </w:tr>
      <w:tr w:rsidR="00497547" w:rsidRPr="00497547" w14:paraId="2F12DDEB" w14:textId="77777777" w:rsidTr="00497547">
        <w:trPr>
          <w:ins w:id="2849"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2850"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3FC13028" w14:textId="77777777" w:rsidR="00497547" w:rsidRPr="00497547" w:rsidRDefault="00497547" w:rsidP="00497547">
            <w:pPr>
              <w:rPr>
                <w:ins w:id="2851" w:author="Dimitri Podborski" w:date="2024-12-23T11:36:00Z" w16du:dateUtc="2024-12-23T19:36:00Z"/>
              </w:rPr>
            </w:pPr>
            <w:ins w:id="285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85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16148D1" w14:textId="77777777" w:rsidR="00497547" w:rsidRPr="00497547" w:rsidRDefault="00497547" w:rsidP="00497547">
            <w:pPr>
              <w:rPr>
                <w:ins w:id="2854" w:author="Dimitri Podborski" w:date="2024-12-23T11:36:00Z" w16du:dateUtc="2024-12-23T19:36:00Z"/>
              </w:rPr>
            </w:pPr>
            <w:ins w:id="285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85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C337568" w14:textId="77777777" w:rsidR="00497547" w:rsidRPr="00497547" w:rsidRDefault="00497547" w:rsidP="00497547">
            <w:pPr>
              <w:rPr>
                <w:ins w:id="2857" w:author="Dimitri Podborski" w:date="2024-12-23T11:36:00Z" w16du:dateUtc="2024-12-23T19:36:00Z"/>
              </w:rPr>
            </w:pPr>
            <w:ins w:id="285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85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D2BFDCF" w14:textId="77777777" w:rsidR="00497547" w:rsidRPr="00497547" w:rsidRDefault="00497547" w:rsidP="00497547">
            <w:pPr>
              <w:rPr>
                <w:ins w:id="2860" w:author="Dimitri Podborski" w:date="2024-12-23T11:36:00Z" w16du:dateUtc="2024-12-23T19:36:00Z"/>
              </w:rPr>
            </w:pPr>
            <w:proofErr w:type="spellStart"/>
            <w:ins w:id="2861" w:author="Dimitri Podborski" w:date="2024-12-23T11:36:00Z" w16du:dateUtc="2024-12-23T19:36:00Z">
              <w:r w:rsidRPr="00497547">
                <w:t>hdlr</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286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BB4BEAC" w14:textId="77777777" w:rsidR="00497547" w:rsidRPr="00497547" w:rsidRDefault="00497547" w:rsidP="00497547">
            <w:pPr>
              <w:rPr>
                <w:ins w:id="2863" w:author="Dimitri Podborski" w:date="2024-12-23T11:36:00Z" w16du:dateUtc="2024-12-23T19:36:00Z"/>
              </w:rPr>
            </w:pPr>
            <w:ins w:id="286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86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003A979" w14:textId="77777777" w:rsidR="00497547" w:rsidRPr="00497547" w:rsidRDefault="00497547" w:rsidP="00497547">
            <w:pPr>
              <w:rPr>
                <w:ins w:id="2866" w:author="Dimitri Podborski" w:date="2024-12-23T11:36:00Z" w16du:dateUtc="2024-12-23T19:36:00Z"/>
              </w:rPr>
            </w:pPr>
            <w:ins w:id="2867"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2868"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47894A64" w14:textId="77777777" w:rsidR="00497547" w:rsidRPr="00497547" w:rsidRDefault="00497547" w:rsidP="00497547">
            <w:pPr>
              <w:rPr>
                <w:ins w:id="2869" w:author="Dimitri Podborski" w:date="2024-12-23T11:36:00Z" w16du:dateUtc="2024-12-23T19:36:00Z"/>
              </w:rPr>
            </w:pPr>
            <w:ins w:id="2870"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2871"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551E7BBD" w14:textId="77777777" w:rsidR="00497547" w:rsidRPr="00497547" w:rsidRDefault="00497547" w:rsidP="00497547">
            <w:pPr>
              <w:rPr>
                <w:ins w:id="2872" w:author="Dimitri Podborski" w:date="2024-12-23T11:36:00Z" w16du:dateUtc="2024-12-23T19:36:00Z"/>
              </w:rPr>
            </w:pPr>
            <w:ins w:id="2873" w:author="Dimitri Podborski" w:date="2024-12-23T11:36:00Z" w16du:dateUtc="2024-12-23T19:36:00Z">
              <w:r w:rsidRPr="00497547">
                <w:fldChar w:fldCharType="begin"/>
              </w:r>
              <w:r w:rsidRPr="00497547">
                <w:instrText xml:space="preserve"> REF _Ref174697203 \r \h </w:instrText>
              </w:r>
              <w:r w:rsidRPr="00497547">
                <w:fldChar w:fldCharType="separate"/>
              </w:r>
              <w:r w:rsidRPr="00497547">
                <w:t>8.4.3</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2874"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0D7DD2F6" w14:textId="77777777" w:rsidR="00497547" w:rsidRPr="00497547" w:rsidRDefault="00497547" w:rsidP="00497547">
            <w:pPr>
              <w:rPr>
                <w:ins w:id="2875" w:author="Dimitri Podborski" w:date="2024-12-23T11:36:00Z" w16du:dateUtc="2024-12-23T19:36:00Z"/>
              </w:rPr>
            </w:pPr>
            <w:ins w:id="2876" w:author="Dimitri Podborski" w:date="2024-12-23T11:36:00Z" w16du:dateUtc="2024-12-23T19:36:00Z">
              <w:r w:rsidRPr="00497547">
                <w:t>handler, declares the media (handler) type</w:t>
              </w:r>
            </w:ins>
          </w:p>
        </w:tc>
      </w:tr>
      <w:tr w:rsidR="00497547" w:rsidRPr="00497547" w14:paraId="29DE7957" w14:textId="77777777" w:rsidTr="00497547">
        <w:trPr>
          <w:ins w:id="2877"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2878"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01D83CD8" w14:textId="77777777" w:rsidR="00497547" w:rsidRPr="00497547" w:rsidRDefault="00497547" w:rsidP="00497547">
            <w:pPr>
              <w:rPr>
                <w:ins w:id="2879" w:author="Dimitri Podborski" w:date="2024-12-23T11:36:00Z" w16du:dateUtc="2024-12-23T19:36:00Z"/>
              </w:rPr>
            </w:pPr>
            <w:ins w:id="288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88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FA2CDFC" w14:textId="77777777" w:rsidR="00497547" w:rsidRPr="00497547" w:rsidRDefault="00497547" w:rsidP="00497547">
            <w:pPr>
              <w:rPr>
                <w:ins w:id="2882" w:author="Dimitri Podborski" w:date="2024-12-23T11:36:00Z" w16du:dateUtc="2024-12-23T19:36:00Z"/>
              </w:rPr>
            </w:pPr>
            <w:ins w:id="288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88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3C51A23" w14:textId="77777777" w:rsidR="00497547" w:rsidRPr="00497547" w:rsidRDefault="00497547" w:rsidP="00497547">
            <w:pPr>
              <w:rPr>
                <w:ins w:id="2885" w:author="Dimitri Podborski" w:date="2024-12-23T11:36:00Z" w16du:dateUtc="2024-12-23T19:36:00Z"/>
              </w:rPr>
            </w:pPr>
            <w:ins w:id="288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88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B88762D" w14:textId="77777777" w:rsidR="00497547" w:rsidRPr="00497547" w:rsidRDefault="00497547" w:rsidP="00497547">
            <w:pPr>
              <w:rPr>
                <w:ins w:id="2888" w:author="Dimitri Podborski" w:date="2024-12-23T11:36:00Z" w16du:dateUtc="2024-12-23T19:36:00Z"/>
              </w:rPr>
            </w:pPr>
            <w:proofErr w:type="spellStart"/>
            <w:ins w:id="2889" w:author="Dimitri Podborski" w:date="2024-12-23T11:36:00Z" w16du:dateUtc="2024-12-23T19:36:00Z">
              <w:r w:rsidRPr="00497547">
                <w:t>elng</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289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D2A5E6E" w14:textId="77777777" w:rsidR="00497547" w:rsidRPr="00497547" w:rsidRDefault="00497547" w:rsidP="00497547">
            <w:pPr>
              <w:rPr>
                <w:ins w:id="2891" w:author="Dimitri Podborski" w:date="2024-12-23T11:36:00Z" w16du:dateUtc="2024-12-23T19:36:00Z"/>
              </w:rPr>
            </w:pPr>
            <w:ins w:id="289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89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D75AA1B" w14:textId="77777777" w:rsidR="00497547" w:rsidRPr="00497547" w:rsidRDefault="00497547" w:rsidP="00497547">
            <w:pPr>
              <w:rPr>
                <w:ins w:id="2894" w:author="Dimitri Podborski" w:date="2024-12-23T11:36:00Z" w16du:dateUtc="2024-12-23T19:36:00Z"/>
              </w:rPr>
            </w:pPr>
            <w:ins w:id="2895"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2896"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060BA94D" w14:textId="77777777" w:rsidR="00497547" w:rsidRPr="00497547" w:rsidRDefault="00497547" w:rsidP="00497547">
            <w:pPr>
              <w:rPr>
                <w:ins w:id="2897" w:author="Dimitri Podborski" w:date="2024-12-23T11:36:00Z" w16du:dateUtc="2024-12-23T19:36:00Z"/>
              </w:rPr>
            </w:pPr>
            <w:ins w:id="2898"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2899"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7CA7D5CD" w14:textId="77777777" w:rsidR="00497547" w:rsidRPr="00497547" w:rsidRDefault="00497547" w:rsidP="00497547">
            <w:pPr>
              <w:rPr>
                <w:ins w:id="2900" w:author="Dimitri Podborski" w:date="2024-12-23T11:36:00Z" w16du:dateUtc="2024-12-23T19:36:00Z"/>
              </w:rPr>
            </w:pPr>
            <w:ins w:id="2901" w:author="Dimitri Podborski" w:date="2024-12-23T11:36:00Z" w16du:dateUtc="2024-12-23T19:36:00Z">
              <w:r w:rsidRPr="00497547">
                <w:fldChar w:fldCharType="begin"/>
              </w:r>
              <w:r w:rsidRPr="00497547">
                <w:instrText xml:space="preserve"> REF _Ref174697211 \r \h </w:instrText>
              </w:r>
              <w:r w:rsidRPr="00497547">
                <w:fldChar w:fldCharType="separate"/>
              </w:r>
              <w:r w:rsidRPr="00497547">
                <w:t>8.4.6</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2902"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4DC2164D" w14:textId="77777777" w:rsidR="00497547" w:rsidRPr="00497547" w:rsidRDefault="00497547" w:rsidP="00497547">
            <w:pPr>
              <w:rPr>
                <w:ins w:id="2903" w:author="Dimitri Podborski" w:date="2024-12-23T11:36:00Z" w16du:dateUtc="2024-12-23T19:36:00Z"/>
              </w:rPr>
            </w:pPr>
            <w:ins w:id="2904" w:author="Dimitri Podborski" w:date="2024-12-23T11:36:00Z" w16du:dateUtc="2024-12-23T19:36:00Z">
              <w:r w:rsidRPr="00497547">
                <w:t>extended language tag</w:t>
              </w:r>
            </w:ins>
          </w:p>
        </w:tc>
      </w:tr>
      <w:tr w:rsidR="00497547" w:rsidRPr="00497547" w14:paraId="7228A408" w14:textId="77777777" w:rsidTr="00497547">
        <w:trPr>
          <w:ins w:id="2905"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2906"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56E1D1A0" w14:textId="77777777" w:rsidR="00497547" w:rsidRPr="00497547" w:rsidRDefault="00497547" w:rsidP="00497547">
            <w:pPr>
              <w:rPr>
                <w:ins w:id="2907" w:author="Dimitri Podborski" w:date="2024-12-23T11:36:00Z" w16du:dateUtc="2024-12-23T19:36:00Z"/>
              </w:rPr>
            </w:pPr>
            <w:ins w:id="290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90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033CADB" w14:textId="77777777" w:rsidR="00497547" w:rsidRPr="00497547" w:rsidRDefault="00497547" w:rsidP="00497547">
            <w:pPr>
              <w:rPr>
                <w:ins w:id="2910" w:author="Dimitri Podborski" w:date="2024-12-23T11:36:00Z" w16du:dateUtc="2024-12-23T19:36:00Z"/>
              </w:rPr>
            </w:pPr>
            <w:ins w:id="291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91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DFA0455" w14:textId="77777777" w:rsidR="00497547" w:rsidRPr="00497547" w:rsidRDefault="00497547" w:rsidP="00497547">
            <w:pPr>
              <w:rPr>
                <w:ins w:id="2913" w:author="Dimitri Podborski" w:date="2024-12-23T11:36:00Z" w16du:dateUtc="2024-12-23T19:36:00Z"/>
              </w:rPr>
            </w:pPr>
            <w:ins w:id="291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91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B850361" w14:textId="77777777" w:rsidR="00497547" w:rsidRPr="00497547" w:rsidRDefault="00497547" w:rsidP="00497547">
            <w:pPr>
              <w:rPr>
                <w:ins w:id="2916" w:author="Dimitri Podborski" w:date="2024-12-23T11:36:00Z" w16du:dateUtc="2024-12-23T19:36:00Z"/>
              </w:rPr>
            </w:pPr>
            <w:proofErr w:type="spellStart"/>
            <w:ins w:id="2917" w:author="Dimitri Podborski" w:date="2024-12-23T11:36:00Z" w16du:dateUtc="2024-12-23T19:36:00Z">
              <w:r w:rsidRPr="00497547">
                <w:t>minf</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291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8DF5331" w14:textId="77777777" w:rsidR="00497547" w:rsidRPr="00497547" w:rsidRDefault="00497547" w:rsidP="00497547">
            <w:pPr>
              <w:rPr>
                <w:ins w:id="2919" w:author="Dimitri Podborski" w:date="2024-12-23T11:36:00Z" w16du:dateUtc="2024-12-23T19:36:00Z"/>
              </w:rPr>
            </w:pPr>
            <w:ins w:id="292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92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A87460E" w14:textId="77777777" w:rsidR="00497547" w:rsidRPr="00497547" w:rsidRDefault="00497547" w:rsidP="00497547">
            <w:pPr>
              <w:rPr>
                <w:ins w:id="2922" w:author="Dimitri Podborski" w:date="2024-12-23T11:36:00Z" w16du:dateUtc="2024-12-23T19:36:00Z"/>
              </w:rPr>
            </w:pPr>
            <w:ins w:id="2923"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2924"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32977D53" w14:textId="77777777" w:rsidR="00497547" w:rsidRPr="00497547" w:rsidRDefault="00497547" w:rsidP="00497547">
            <w:pPr>
              <w:rPr>
                <w:ins w:id="2925" w:author="Dimitri Podborski" w:date="2024-12-23T11:36:00Z" w16du:dateUtc="2024-12-23T19:36:00Z"/>
              </w:rPr>
            </w:pPr>
            <w:ins w:id="2926"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2927"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05506485" w14:textId="77777777" w:rsidR="00497547" w:rsidRPr="00497547" w:rsidRDefault="00497547" w:rsidP="00497547">
            <w:pPr>
              <w:rPr>
                <w:ins w:id="2928" w:author="Dimitri Podborski" w:date="2024-12-23T11:36:00Z" w16du:dateUtc="2024-12-23T19:36:00Z"/>
              </w:rPr>
            </w:pPr>
            <w:ins w:id="2929" w:author="Dimitri Podborski" w:date="2024-12-23T11:36:00Z" w16du:dateUtc="2024-12-23T19:36:00Z">
              <w:r w:rsidRPr="00497547">
                <w:fldChar w:fldCharType="begin"/>
              </w:r>
              <w:r w:rsidRPr="00497547">
                <w:instrText xml:space="preserve"> REF _Ref174697218 \r \h </w:instrText>
              </w:r>
              <w:r w:rsidRPr="00497547">
                <w:fldChar w:fldCharType="separate"/>
              </w:r>
              <w:r w:rsidRPr="00497547">
                <w:t>8.4.4</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2930"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782D0513" w14:textId="77777777" w:rsidR="00497547" w:rsidRPr="00497547" w:rsidRDefault="00497547" w:rsidP="00497547">
            <w:pPr>
              <w:rPr>
                <w:ins w:id="2931" w:author="Dimitri Podborski" w:date="2024-12-23T11:36:00Z" w16du:dateUtc="2024-12-23T19:36:00Z"/>
              </w:rPr>
            </w:pPr>
            <w:ins w:id="2932" w:author="Dimitri Podborski" w:date="2024-12-23T11:36:00Z" w16du:dateUtc="2024-12-23T19:36:00Z">
              <w:r w:rsidRPr="00497547">
                <w:t>media information container</w:t>
              </w:r>
            </w:ins>
          </w:p>
        </w:tc>
      </w:tr>
      <w:tr w:rsidR="00497547" w:rsidRPr="00497547" w14:paraId="4A816366" w14:textId="77777777" w:rsidTr="00497547">
        <w:trPr>
          <w:ins w:id="2933"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2934"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1C29C9F5" w14:textId="77777777" w:rsidR="00497547" w:rsidRPr="00497547" w:rsidRDefault="00497547" w:rsidP="00497547">
            <w:pPr>
              <w:rPr>
                <w:ins w:id="2935" w:author="Dimitri Podborski" w:date="2024-12-23T11:36:00Z" w16du:dateUtc="2024-12-23T19:36:00Z"/>
              </w:rPr>
            </w:pPr>
            <w:ins w:id="293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93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A358A02" w14:textId="77777777" w:rsidR="00497547" w:rsidRPr="00497547" w:rsidRDefault="00497547" w:rsidP="00497547">
            <w:pPr>
              <w:rPr>
                <w:ins w:id="2938" w:author="Dimitri Podborski" w:date="2024-12-23T11:36:00Z" w16du:dateUtc="2024-12-23T19:36:00Z"/>
              </w:rPr>
            </w:pPr>
            <w:ins w:id="293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94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2FC2593" w14:textId="77777777" w:rsidR="00497547" w:rsidRPr="00497547" w:rsidRDefault="00497547" w:rsidP="00497547">
            <w:pPr>
              <w:rPr>
                <w:ins w:id="2941" w:author="Dimitri Podborski" w:date="2024-12-23T11:36:00Z" w16du:dateUtc="2024-12-23T19:36:00Z"/>
              </w:rPr>
            </w:pPr>
            <w:ins w:id="294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94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E3A50BE" w14:textId="77777777" w:rsidR="00497547" w:rsidRPr="00497547" w:rsidRDefault="00497547" w:rsidP="00497547">
            <w:pPr>
              <w:rPr>
                <w:ins w:id="2944" w:author="Dimitri Podborski" w:date="2024-12-23T11:36:00Z" w16du:dateUtc="2024-12-23T19:36:00Z"/>
              </w:rPr>
            </w:pPr>
            <w:ins w:id="294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94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E3868C7" w14:textId="77777777" w:rsidR="00497547" w:rsidRPr="00497547" w:rsidRDefault="00497547" w:rsidP="00497547">
            <w:pPr>
              <w:rPr>
                <w:ins w:id="2947" w:author="Dimitri Podborski" w:date="2024-12-23T11:36:00Z" w16du:dateUtc="2024-12-23T19:36:00Z"/>
              </w:rPr>
            </w:pPr>
            <w:proofErr w:type="spellStart"/>
            <w:ins w:id="2948" w:author="Dimitri Podborski" w:date="2024-12-23T11:36:00Z" w16du:dateUtc="2024-12-23T19:36:00Z">
              <w:r w:rsidRPr="00497547">
                <w:t>vmhd</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294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5189FBD" w14:textId="77777777" w:rsidR="00497547" w:rsidRPr="00497547" w:rsidRDefault="00497547" w:rsidP="00497547">
            <w:pPr>
              <w:rPr>
                <w:ins w:id="2950" w:author="Dimitri Podborski" w:date="2024-12-23T11:36:00Z" w16du:dateUtc="2024-12-23T19:36:00Z"/>
              </w:rPr>
            </w:pPr>
            <w:ins w:id="2951"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2952"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2CB502D5" w14:textId="77777777" w:rsidR="00497547" w:rsidRPr="00497547" w:rsidRDefault="00497547" w:rsidP="00497547">
            <w:pPr>
              <w:rPr>
                <w:ins w:id="2953" w:author="Dimitri Podborski" w:date="2024-12-23T11:36:00Z" w16du:dateUtc="2024-12-23T19:36:00Z"/>
              </w:rPr>
            </w:pPr>
            <w:ins w:id="2954"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2955"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582CD02A" w14:textId="77777777" w:rsidR="00497547" w:rsidRPr="00497547" w:rsidRDefault="00497547" w:rsidP="00497547">
            <w:pPr>
              <w:rPr>
                <w:ins w:id="2956" w:author="Dimitri Podborski" w:date="2024-12-23T11:36:00Z" w16du:dateUtc="2024-12-23T19:36:00Z"/>
              </w:rPr>
            </w:pPr>
            <w:ins w:id="2957" w:author="Dimitri Podborski" w:date="2024-12-23T11:36:00Z" w16du:dateUtc="2024-12-23T19:36:00Z">
              <w:r w:rsidRPr="00497547">
                <w:fldChar w:fldCharType="begin"/>
              </w:r>
              <w:r w:rsidRPr="00497547">
                <w:instrText xml:space="preserve"> REF _Ref174698126 \r \h </w:instrText>
              </w:r>
              <w:r w:rsidRPr="00497547">
                <w:fldChar w:fldCharType="separate"/>
              </w:r>
              <w:r w:rsidRPr="00497547">
                <w:t>12.1.2</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2958"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4A3ABD6A" w14:textId="77777777" w:rsidR="00497547" w:rsidRPr="00497547" w:rsidRDefault="00497547" w:rsidP="00497547">
            <w:pPr>
              <w:rPr>
                <w:ins w:id="2959" w:author="Dimitri Podborski" w:date="2024-12-23T11:36:00Z" w16du:dateUtc="2024-12-23T19:36:00Z"/>
              </w:rPr>
            </w:pPr>
            <w:ins w:id="2960" w:author="Dimitri Podborski" w:date="2024-12-23T11:36:00Z" w16du:dateUtc="2024-12-23T19:36:00Z">
              <w:r w:rsidRPr="00497547">
                <w:t>video media header, overall information (video track only)</w:t>
              </w:r>
            </w:ins>
          </w:p>
        </w:tc>
      </w:tr>
      <w:tr w:rsidR="00497547" w:rsidRPr="00497547" w14:paraId="4E60A4CC" w14:textId="77777777" w:rsidTr="00497547">
        <w:trPr>
          <w:ins w:id="2961"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2962"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60CF1C5D" w14:textId="77777777" w:rsidR="00497547" w:rsidRPr="00497547" w:rsidRDefault="00497547" w:rsidP="00497547">
            <w:pPr>
              <w:rPr>
                <w:ins w:id="2963" w:author="Dimitri Podborski" w:date="2024-12-23T11:36:00Z" w16du:dateUtc="2024-12-23T19:36:00Z"/>
              </w:rPr>
            </w:pPr>
            <w:ins w:id="296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96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4801399" w14:textId="77777777" w:rsidR="00497547" w:rsidRPr="00497547" w:rsidRDefault="00497547" w:rsidP="00497547">
            <w:pPr>
              <w:rPr>
                <w:ins w:id="2966" w:author="Dimitri Podborski" w:date="2024-12-23T11:36:00Z" w16du:dateUtc="2024-12-23T19:36:00Z"/>
              </w:rPr>
            </w:pPr>
            <w:ins w:id="296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96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07C9911" w14:textId="77777777" w:rsidR="00497547" w:rsidRPr="00497547" w:rsidRDefault="00497547" w:rsidP="00497547">
            <w:pPr>
              <w:rPr>
                <w:ins w:id="2969" w:author="Dimitri Podborski" w:date="2024-12-23T11:36:00Z" w16du:dateUtc="2024-12-23T19:36:00Z"/>
              </w:rPr>
            </w:pPr>
            <w:ins w:id="297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97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708FBC5" w14:textId="77777777" w:rsidR="00497547" w:rsidRPr="00497547" w:rsidRDefault="00497547" w:rsidP="00497547">
            <w:pPr>
              <w:rPr>
                <w:ins w:id="2972" w:author="Dimitri Podborski" w:date="2024-12-23T11:36:00Z" w16du:dateUtc="2024-12-23T19:36:00Z"/>
              </w:rPr>
            </w:pPr>
            <w:ins w:id="297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97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EAF58D4" w14:textId="77777777" w:rsidR="00497547" w:rsidRPr="00497547" w:rsidRDefault="00497547" w:rsidP="00497547">
            <w:pPr>
              <w:rPr>
                <w:ins w:id="2975" w:author="Dimitri Podborski" w:date="2024-12-23T11:36:00Z" w16du:dateUtc="2024-12-23T19:36:00Z"/>
              </w:rPr>
            </w:pPr>
            <w:proofErr w:type="spellStart"/>
            <w:ins w:id="2976" w:author="Dimitri Podborski" w:date="2024-12-23T11:36:00Z" w16du:dateUtc="2024-12-23T19:36:00Z">
              <w:r w:rsidRPr="00497547">
                <w:t>smhd</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297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7EFB9EC" w14:textId="77777777" w:rsidR="00497547" w:rsidRPr="00497547" w:rsidRDefault="00497547" w:rsidP="00497547">
            <w:pPr>
              <w:rPr>
                <w:ins w:id="2978" w:author="Dimitri Podborski" w:date="2024-12-23T11:36:00Z" w16du:dateUtc="2024-12-23T19:36:00Z"/>
              </w:rPr>
            </w:pPr>
            <w:ins w:id="2979"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2980"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32BC64C8" w14:textId="77777777" w:rsidR="00497547" w:rsidRPr="00497547" w:rsidRDefault="00497547" w:rsidP="00497547">
            <w:pPr>
              <w:rPr>
                <w:ins w:id="2981" w:author="Dimitri Podborski" w:date="2024-12-23T11:36:00Z" w16du:dateUtc="2024-12-23T19:36:00Z"/>
              </w:rPr>
            </w:pPr>
            <w:ins w:id="2982"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2983"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5C004EA9" w14:textId="77777777" w:rsidR="00497547" w:rsidRPr="00497547" w:rsidRDefault="00497547" w:rsidP="00497547">
            <w:pPr>
              <w:rPr>
                <w:ins w:id="2984" w:author="Dimitri Podborski" w:date="2024-12-23T11:36:00Z" w16du:dateUtc="2024-12-23T19:36:00Z"/>
              </w:rPr>
            </w:pPr>
            <w:ins w:id="2985" w:author="Dimitri Podborski" w:date="2024-12-23T11:36:00Z" w16du:dateUtc="2024-12-23T19:36:00Z">
              <w:r w:rsidRPr="00497547">
                <w:fldChar w:fldCharType="begin"/>
              </w:r>
              <w:r w:rsidRPr="00497547">
                <w:instrText xml:space="preserve"> REF _Ref174698138 \r \h </w:instrText>
              </w:r>
              <w:r w:rsidRPr="00497547">
                <w:fldChar w:fldCharType="separate"/>
              </w:r>
              <w:r w:rsidRPr="00497547">
                <w:t>12.2.2</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2986"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12D69D63" w14:textId="77777777" w:rsidR="00497547" w:rsidRPr="00497547" w:rsidRDefault="00497547" w:rsidP="00497547">
            <w:pPr>
              <w:rPr>
                <w:ins w:id="2987" w:author="Dimitri Podborski" w:date="2024-12-23T11:36:00Z" w16du:dateUtc="2024-12-23T19:36:00Z"/>
              </w:rPr>
            </w:pPr>
            <w:ins w:id="2988" w:author="Dimitri Podborski" w:date="2024-12-23T11:36:00Z" w16du:dateUtc="2024-12-23T19:36:00Z">
              <w:r w:rsidRPr="00497547">
                <w:t>sound media header, overall information (</w:t>
              </w:r>
              <w:proofErr w:type="gramStart"/>
              <w:r w:rsidRPr="00497547">
                <w:t>sound track</w:t>
              </w:r>
              <w:proofErr w:type="gramEnd"/>
              <w:r w:rsidRPr="00497547">
                <w:t xml:space="preserve"> only)</w:t>
              </w:r>
            </w:ins>
          </w:p>
        </w:tc>
      </w:tr>
      <w:tr w:rsidR="00497547" w:rsidRPr="00497547" w14:paraId="762BA651" w14:textId="77777777" w:rsidTr="00497547">
        <w:trPr>
          <w:ins w:id="2989"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2990"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6C9F0B09" w14:textId="77777777" w:rsidR="00497547" w:rsidRPr="00497547" w:rsidRDefault="00497547" w:rsidP="00497547">
            <w:pPr>
              <w:rPr>
                <w:ins w:id="2991" w:author="Dimitri Podborski" w:date="2024-12-23T11:36:00Z" w16du:dateUtc="2024-12-23T19:36:00Z"/>
              </w:rPr>
            </w:pPr>
            <w:ins w:id="299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99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C774BCF" w14:textId="77777777" w:rsidR="00497547" w:rsidRPr="00497547" w:rsidRDefault="00497547" w:rsidP="00497547">
            <w:pPr>
              <w:rPr>
                <w:ins w:id="2994" w:author="Dimitri Podborski" w:date="2024-12-23T11:36:00Z" w16du:dateUtc="2024-12-23T19:36:00Z"/>
              </w:rPr>
            </w:pPr>
            <w:ins w:id="299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99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7A4217B" w14:textId="77777777" w:rsidR="00497547" w:rsidRPr="00497547" w:rsidRDefault="00497547" w:rsidP="00497547">
            <w:pPr>
              <w:rPr>
                <w:ins w:id="2997" w:author="Dimitri Podborski" w:date="2024-12-23T11:36:00Z" w16du:dateUtc="2024-12-23T19:36:00Z"/>
              </w:rPr>
            </w:pPr>
            <w:ins w:id="299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299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EA5715A" w14:textId="77777777" w:rsidR="00497547" w:rsidRPr="00497547" w:rsidRDefault="00497547" w:rsidP="00497547">
            <w:pPr>
              <w:rPr>
                <w:ins w:id="3000" w:author="Dimitri Podborski" w:date="2024-12-23T11:36:00Z" w16du:dateUtc="2024-12-23T19:36:00Z"/>
              </w:rPr>
            </w:pPr>
            <w:ins w:id="300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00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BFA8BB2" w14:textId="77777777" w:rsidR="00497547" w:rsidRPr="00497547" w:rsidRDefault="00497547" w:rsidP="00497547">
            <w:pPr>
              <w:rPr>
                <w:ins w:id="3003" w:author="Dimitri Podborski" w:date="2024-12-23T11:36:00Z" w16du:dateUtc="2024-12-23T19:36:00Z"/>
              </w:rPr>
            </w:pPr>
            <w:proofErr w:type="spellStart"/>
            <w:ins w:id="3004" w:author="Dimitri Podborski" w:date="2024-12-23T11:36:00Z" w16du:dateUtc="2024-12-23T19:36:00Z">
              <w:r w:rsidRPr="00497547">
                <w:t>hmhd</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300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5CE0B33" w14:textId="77777777" w:rsidR="00497547" w:rsidRPr="00497547" w:rsidRDefault="00497547" w:rsidP="00497547">
            <w:pPr>
              <w:rPr>
                <w:ins w:id="3006" w:author="Dimitri Podborski" w:date="2024-12-23T11:36:00Z" w16du:dateUtc="2024-12-23T19:36:00Z"/>
              </w:rPr>
            </w:pPr>
            <w:ins w:id="3007"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3008"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3C906DB5" w14:textId="77777777" w:rsidR="00497547" w:rsidRPr="00497547" w:rsidRDefault="00497547" w:rsidP="00497547">
            <w:pPr>
              <w:rPr>
                <w:ins w:id="3009" w:author="Dimitri Podborski" w:date="2024-12-23T11:36:00Z" w16du:dateUtc="2024-12-23T19:36:00Z"/>
              </w:rPr>
            </w:pPr>
            <w:ins w:id="3010"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011"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677AEE87" w14:textId="77777777" w:rsidR="00497547" w:rsidRPr="00497547" w:rsidRDefault="00497547" w:rsidP="00497547">
            <w:pPr>
              <w:rPr>
                <w:ins w:id="3012" w:author="Dimitri Podborski" w:date="2024-12-23T11:36:00Z" w16du:dateUtc="2024-12-23T19:36:00Z"/>
              </w:rPr>
            </w:pPr>
            <w:ins w:id="3013" w:author="Dimitri Podborski" w:date="2024-12-23T11:36:00Z" w16du:dateUtc="2024-12-23T19:36:00Z">
              <w:r w:rsidRPr="00497547">
                <w:fldChar w:fldCharType="begin"/>
              </w:r>
              <w:r w:rsidRPr="00497547">
                <w:instrText xml:space="preserve"> REF _Ref174698155 \r \h </w:instrText>
              </w:r>
              <w:r w:rsidRPr="00497547">
                <w:fldChar w:fldCharType="separate"/>
              </w:r>
              <w:r w:rsidRPr="00497547">
                <w:t>12.4.3</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014"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721DA40E" w14:textId="77777777" w:rsidR="00497547" w:rsidRPr="00497547" w:rsidRDefault="00497547" w:rsidP="00497547">
            <w:pPr>
              <w:rPr>
                <w:ins w:id="3015" w:author="Dimitri Podborski" w:date="2024-12-23T11:36:00Z" w16du:dateUtc="2024-12-23T19:36:00Z"/>
              </w:rPr>
            </w:pPr>
            <w:ins w:id="3016" w:author="Dimitri Podborski" w:date="2024-12-23T11:36:00Z" w16du:dateUtc="2024-12-23T19:36:00Z">
              <w:r w:rsidRPr="00497547">
                <w:t>hint media header, overall information (hint track only)</w:t>
              </w:r>
            </w:ins>
          </w:p>
        </w:tc>
      </w:tr>
      <w:tr w:rsidR="00497547" w:rsidRPr="00497547" w14:paraId="284EBA35" w14:textId="77777777" w:rsidTr="00497547">
        <w:trPr>
          <w:ins w:id="3017"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018"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03986D96" w14:textId="77777777" w:rsidR="00497547" w:rsidRPr="00497547" w:rsidRDefault="00497547" w:rsidP="00497547">
            <w:pPr>
              <w:rPr>
                <w:ins w:id="3019" w:author="Dimitri Podborski" w:date="2024-12-23T11:36:00Z" w16du:dateUtc="2024-12-23T19:36:00Z"/>
              </w:rPr>
            </w:pPr>
            <w:ins w:id="302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02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9B0C639" w14:textId="77777777" w:rsidR="00497547" w:rsidRPr="00497547" w:rsidRDefault="00497547" w:rsidP="00497547">
            <w:pPr>
              <w:rPr>
                <w:ins w:id="3022" w:author="Dimitri Podborski" w:date="2024-12-23T11:36:00Z" w16du:dateUtc="2024-12-23T19:36:00Z"/>
              </w:rPr>
            </w:pPr>
            <w:ins w:id="302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02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DB12B0F" w14:textId="77777777" w:rsidR="00497547" w:rsidRPr="00497547" w:rsidRDefault="00497547" w:rsidP="00497547">
            <w:pPr>
              <w:rPr>
                <w:ins w:id="3025" w:author="Dimitri Podborski" w:date="2024-12-23T11:36:00Z" w16du:dateUtc="2024-12-23T19:36:00Z"/>
              </w:rPr>
            </w:pPr>
            <w:ins w:id="302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02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0CDBAAF" w14:textId="77777777" w:rsidR="00497547" w:rsidRPr="00497547" w:rsidRDefault="00497547" w:rsidP="00497547">
            <w:pPr>
              <w:rPr>
                <w:ins w:id="3028" w:author="Dimitri Podborski" w:date="2024-12-23T11:36:00Z" w16du:dateUtc="2024-12-23T19:36:00Z"/>
              </w:rPr>
            </w:pPr>
            <w:ins w:id="302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03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F7FBC6B" w14:textId="77777777" w:rsidR="00497547" w:rsidRPr="00497547" w:rsidRDefault="00497547" w:rsidP="00497547">
            <w:pPr>
              <w:rPr>
                <w:ins w:id="3031" w:author="Dimitri Podborski" w:date="2024-12-23T11:36:00Z" w16du:dateUtc="2024-12-23T19:36:00Z"/>
              </w:rPr>
            </w:pPr>
            <w:proofErr w:type="spellStart"/>
            <w:ins w:id="3032" w:author="Dimitri Podborski" w:date="2024-12-23T11:36:00Z" w16du:dateUtc="2024-12-23T19:36:00Z">
              <w:r w:rsidRPr="00497547">
                <w:t>sthd</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303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26C1D7B" w14:textId="77777777" w:rsidR="00497547" w:rsidRPr="00497547" w:rsidRDefault="00497547" w:rsidP="00497547">
            <w:pPr>
              <w:rPr>
                <w:ins w:id="3034" w:author="Dimitri Podborski" w:date="2024-12-23T11:36:00Z" w16du:dateUtc="2024-12-23T19:36:00Z"/>
              </w:rPr>
            </w:pPr>
            <w:ins w:id="3035"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3036"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08B3AB8A" w14:textId="77777777" w:rsidR="00497547" w:rsidRPr="00497547" w:rsidRDefault="00497547" w:rsidP="00497547">
            <w:pPr>
              <w:rPr>
                <w:ins w:id="3037" w:author="Dimitri Podborski" w:date="2024-12-23T11:36:00Z" w16du:dateUtc="2024-12-23T19:36:00Z"/>
              </w:rPr>
            </w:pPr>
            <w:ins w:id="3038"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039"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783A5D82" w14:textId="77777777" w:rsidR="00497547" w:rsidRPr="00497547" w:rsidRDefault="00497547" w:rsidP="00497547">
            <w:pPr>
              <w:rPr>
                <w:ins w:id="3040" w:author="Dimitri Podborski" w:date="2024-12-23T11:36:00Z" w16du:dateUtc="2024-12-23T19:36:00Z"/>
              </w:rPr>
            </w:pPr>
            <w:ins w:id="3041" w:author="Dimitri Podborski" w:date="2024-12-23T11:36:00Z" w16du:dateUtc="2024-12-23T19:36:00Z">
              <w:r w:rsidRPr="00497547">
                <w:fldChar w:fldCharType="begin"/>
              </w:r>
              <w:r w:rsidRPr="00497547">
                <w:instrText xml:space="preserve"> REF _Ref174698169 \r \h </w:instrText>
              </w:r>
              <w:r w:rsidRPr="00497547">
                <w:fldChar w:fldCharType="separate"/>
              </w:r>
              <w:r w:rsidRPr="00497547">
                <w:t>12.6.2</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042"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722248C6" w14:textId="77777777" w:rsidR="00497547" w:rsidRPr="00497547" w:rsidRDefault="00497547" w:rsidP="00497547">
            <w:pPr>
              <w:rPr>
                <w:ins w:id="3043" w:author="Dimitri Podborski" w:date="2024-12-23T11:36:00Z" w16du:dateUtc="2024-12-23T19:36:00Z"/>
              </w:rPr>
            </w:pPr>
            <w:ins w:id="3044" w:author="Dimitri Podborski" w:date="2024-12-23T11:36:00Z" w16du:dateUtc="2024-12-23T19:36:00Z">
              <w:r w:rsidRPr="00497547">
                <w:t>subtitle media header, overall information (subtitle track only)</w:t>
              </w:r>
            </w:ins>
          </w:p>
        </w:tc>
      </w:tr>
      <w:tr w:rsidR="00497547" w:rsidRPr="00497547" w14:paraId="6EBCD37E" w14:textId="77777777" w:rsidTr="00497547">
        <w:trPr>
          <w:ins w:id="3045"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046"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6F4A5AD8" w14:textId="77777777" w:rsidR="00497547" w:rsidRPr="00497547" w:rsidRDefault="00497547" w:rsidP="00497547">
            <w:pPr>
              <w:rPr>
                <w:ins w:id="3047" w:author="Dimitri Podborski" w:date="2024-12-23T11:36:00Z" w16du:dateUtc="2024-12-23T19:36:00Z"/>
              </w:rPr>
            </w:pPr>
            <w:ins w:id="304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04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28BF746" w14:textId="77777777" w:rsidR="00497547" w:rsidRPr="00497547" w:rsidRDefault="00497547" w:rsidP="00497547">
            <w:pPr>
              <w:rPr>
                <w:ins w:id="3050" w:author="Dimitri Podborski" w:date="2024-12-23T11:36:00Z" w16du:dateUtc="2024-12-23T19:36:00Z"/>
              </w:rPr>
            </w:pPr>
            <w:ins w:id="305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05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E99F400" w14:textId="77777777" w:rsidR="00497547" w:rsidRPr="00497547" w:rsidRDefault="00497547" w:rsidP="00497547">
            <w:pPr>
              <w:rPr>
                <w:ins w:id="3053" w:author="Dimitri Podborski" w:date="2024-12-23T11:36:00Z" w16du:dateUtc="2024-12-23T19:36:00Z"/>
              </w:rPr>
            </w:pPr>
            <w:ins w:id="305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05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33266FD" w14:textId="77777777" w:rsidR="00497547" w:rsidRPr="00497547" w:rsidRDefault="00497547" w:rsidP="00497547">
            <w:pPr>
              <w:rPr>
                <w:ins w:id="3056" w:author="Dimitri Podborski" w:date="2024-12-23T11:36:00Z" w16du:dateUtc="2024-12-23T19:36:00Z"/>
              </w:rPr>
            </w:pPr>
            <w:ins w:id="305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05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FA5BA3A" w14:textId="77777777" w:rsidR="00497547" w:rsidRPr="00497547" w:rsidRDefault="00497547" w:rsidP="00497547">
            <w:pPr>
              <w:rPr>
                <w:ins w:id="3059" w:author="Dimitri Podborski" w:date="2024-12-23T11:36:00Z" w16du:dateUtc="2024-12-23T19:36:00Z"/>
              </w:rPr>
            </w:pPr>
            <w:proofErr w:type="spellStart"/>
            <w:ins w:id="3060" w:author="Dimitri Podborski" w:date="2024-12-23T11:36:00Z" w16du:dateUtc="2024-12-23T19:36:00Z">
              <w:r w:rsidRPr="00497547">
                <w:t>nmhd</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306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3E5ED07" w14:textId="77777777" w:rsidR="00497547" w:rsidRPr="00497547" w:rsidRDefault="00497547" w:rsidP="00497547">
            <w:pPr>
              <w:rPr>
                <w:ins w:id="3062" w:author="Dimitri Podborski" w:date="2024-12-23T11:36:00Z" w16du:dateUtc="2024-12-23T19:36:00Z"/>
              </w:rPr>
            </w:pPr>
            <w:ins w:id="3063"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3064"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06C31AF6" w14:textId="77777777" w:rsidR="00497547" w:rsidRPr="00497547" w:rsidRDefault="00497547" w:rsidP="00497547">
            <w:pPr>
              <w:rPr>
                <w:ins w:id="3065" w:author="Dimitri Podborski" w:date="2024-12-23T11:36:00Z" w16du:dateUtc="2024-12-23T19:36:00Z"/>
              </w:rPr>
            </w:pPr>
            <w:ins w:id="3066"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067"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14D0A296" w14:textId="77777777" w:rsidR="00497547" w:rsidRPr="00497547" w:rsidRDefault="00497547" w:rsidP="00497547">
            <w:pPr>
              <w:rPr>
                <w:ins w:id="3068" w:author="Dimitri Podborski" w:date="2024-12-23T11:36:00Z" w16du:dateUtc="2024-12-23T19:36:00Z"/>
              </w:rPr>
            </w:pPr>
            <w:ins w:id="3069" w:author="Dimitri Podborski" w:date="2024-12-23T11:36:00Z" w16du:dateUtc="2024-12-23T19:36:00Z">
              <w:r w:rsidRPr="00497547">
                <w:fldChar w:fldCharType="begin"/>
              </w:r>
              <w:r w:rsidRPr="00497547">
                <w:instrText xml:space="preserve"> REF _Ref174698195 \r \h </w:instrText>
              </w:r>
              <w:r w:rsidRPr="00497547">
                <w:fldChar w:fldCharType="separate"/>
              </w:r>
              <w:r w:rsidRPr="00497547">
                <w:t>8.4.5.2</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070"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22FA1322" w14:textId="77777777" w:rsidR="00497547" w:rsidRPr="00497547" w:rsidRDefault="00497547" w:rsidP="00497547">
            <w:pPr>
              <w:rPr>
                <w:ins w:id="3071" w:author="Dimitri Podborski" w:date="2024-12-23T11:36:00Z" w16du:dateUtc="2024-12-23T19:36:00Z"/>
              </w:rPr>
            </w:pPr>
            <w:ins w:id="3072" w:author="Dimitri Podborski" w:date="2024-12-23T11:36:00Z" w16du:dateUtc="2024-12-23T19:36:00Z">
              <w:r w:rsidRPr="00497547">
                <w:t>Null media header, overall information (some tracks only)</w:t>
              </w:r>
            </w:ins>
          </w:p>
        </w:tc>
      </w:tr>
      <w:tr w:rsidR="00497547" w:rsidRPr="00497547" w14:paraId="2F9CA652" w14:textId="77777777" w:rsidTr="00497547">
        <w:trPr>
          <w:ins w:id="3073"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074"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5D0A884D" w14:textId="77777777" w:rsidR="00497547" w:rsidRPr="00497547" w:rsidRDefault="00497547" w:rsidP="00497547">
            <w:pPr>
              <w:rPr>
                <w:ins w:id="3075" w:author="Dimitri Podborski" w:date="2024-12-23T11:36:00Z" w16du:dateUtc="2024-12-23T19:36:00Z"/>
              </w:rPr>
            </w:pPr>
            <w:ins w:id="307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07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81BD1A7" w14:textId="77777777" w:rsidR="00497547" w:rsidRPr="00497547" w:rsidRDefault="00497547" w:rsidP="00497547">
            <w:pPr>
              <w:rPr>
                <w:ins w:id="3078" w:author="Dimitri Podborski" w:date="2024-12-23T11:36:00Z" w16du:dateUtc="2024-12-23T19:36:00Z"/>
              </w:rPr>
            </w:pPr>
            <w:ins w:id="307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08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E46F225" w14:textId="77777777" w:rsidR="00497547" w:rsidRPr="00497547" w:rsidRDefault="00497547" w:rsidP="00497547">
            <w:pPr>
              <w:rPr>
                <w:ins w:id="3081" w:author="Dimitri Podborski" w:date="2024-12-23T11:36:00Z" w16du:dateUtc="2024-12-23T19:36:00Z"/>
              </w:rPr>
            </w:pPr>
            <w:ins w:id="308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08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2C466A8" w14:textId="77777777" w:rsidR="00497547" w:rsidRPr="00497547" w:rsidRDefault="00497547" w:rsidP="00497547">
            <w:pPr>
              <w:rPr>
                <w:ins w:id="3084" w:author="Dimitri Podborski" w:date="2024-12-23T11:36:00Z" w16du:dateUtc="2024-12-23T19:36:00Z"/>
              </w:rPr>
            </w:pPr>
            <w:ins w:id="308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08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3A3267B" w14:textId="77777777" w:rsidR="00497547" w:rsidRPr="00497547" w:rsidRDefault="00497547" w:rsidP="00497547">
            <w:pPr>
              <w:rPr>
                <w:ins w:id="3087" w:author="Dimitri Podborski" w:date="2024-12-23T11:36:00Z" w16du:dateUtc="2024-12-23T19:36:00Z"/>
              </w:rPr>
            </w:pPr>
            <w:proofErr w:type="spellStart"/>
            <w:ins w:id="3088" w:author="Dimitri Podborski" w:date="2024-12-23T11:36:00Z" w16du:dateUtc="2024-12-23T19:36:00Z">
              <w:r w:rsidRPr="00497547">
                <w:t>dinf</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308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508024B" w14:textId="77777777" w:rsidR="00497547" w:rsidRPr="00497547" w:rsidRDefault="00497547" w:rsidP="00497547">
            <w:pPr>
              <w:rPr>
                <w:ins w:id="3090" w:author="Dimitri Podborski" w:date="2024-12-23T11:36:00Z" w16du:dateUtc="2024-12-23T19:36:00Z"/>
              </w:rPr>
            </w:pPr>
            <w:ins w:id="3091"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3092"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5F4CC745" w14:textId="77777777" w:rsidR="00497547" w:rsidRPr="00497547" w:rsidRDefault="00497547" w:rsidP="00497547">
            <w:pPr>
              <w:rPr>
                <w:ins w:id="3093" w:author="Dimitri Podborski" w:date="2024-12-23T11:36:00Z" w16du:dateUtc="2024-12-23T19:36:00Z"/>
              </w:rPr>
            </w:pPr>
            <w:ins w:id="3094"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095"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5EE3C578" w14:textId="77777777" w:rsidR="00497547" w:rsidRPr="00497547" w:rsidRDefault="00497547" w:rsidP="00497547">
            <w:pPr>
              <w:rPr>
                <w:ins w:id="3096" w:author="Dimitri Podborski" w:date="2024-12-23T11:36:00Z" w16du:dateUtc="2024-12-23T19:36:00Z"/>
              </w:rPr>
            </w:pPr>
            <w:ins w:id="3097" w:author="Dimitri Podborski" w:date="2024-12-23T11:36:00Z" w16du:dateUtc="2024-12-23T19:36:00Z">
              <w:r w:rsidRPr="00497547">
                <w:fldChar w:fldCharType="begin"/>
              </w:r>
              <w:r w:rsidRPr="00497547">
                <w:instrText xml:space="preserve"> REF _Ref174698206 \r \h </w:instrText>
              </w:r>
              <w:r w:rsidRPr="00497547">
                <w:fldChar w:fldCharType="separate"/>
              </w:r>
              <w:r w:rsidRPr="00497547">
                <w:t>8.7.1</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098"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631B7677" w14:textId="77777777" w:rsidR="00497547" w:rsidRPr="00497547" w:rsidRDefault="00497547" w:rsidP="00497547">
            <w:pPr>
              <w:rPr>
                <w:ins w:id="3099" w:author="Dimitri Podborski" w:date="2024-12-23T11:36:00Z" w16du:dateUtc="2024-12-23T19:36:00Z"/>
              </w:rPr>
            </w:pPr>
            <w:ins w:id="3100" w:author="Dimitri Podborski" w:date="2024-12-23T11:36:00Z" w16du:dateUtc="2024-12-23T19:36:00Z">
              <w:r w:rsidRPr="00497547">
                <w:t>data information box, container</w:t>
              </w:r>
            </w:ins>
          </w:p>
        </w:tc>
      </w:tr>
      <w:tr w:rsidR="00497547" w:rsidRPr="00497547" w14:paraId="38F2B8DF" w14:textId="77777777" w:rsidTr="00497547">
        <w:trPr>
          <w:ins w:id="3101"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102"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27A571A1" w14:textId="77777777" w:rsidR="00497547" w:rsidRPr="00497547" w:rsidRDefault="00497547" w:rsidP="00497547">
            <w:pPr>
              <w:rPr>
                <w:ins w:id="3103" w:author="Dimitri Podborski" w:date="2024-12-23T11:36:00Z" w16du:dateUtc="2024-12-23T19:36:00Z"/>
              </w:rPr>
            </w:pPr>
            <w:ins w:id="310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10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104FF2A" w14:textId="77777777" w:rsidR="00497547" w:rsidRPr="00497547" w:rsidRDefault="00497547" w:rsidP="00497547">
            <w:pPr>
              <w:rPr>
                <w:ins w:id="3106" w:author="Dimitri Podborski" w:date="2024-12-23T11:36:00Z" w16du:dateUtc="2024-12-23T19:36:00Z"/>
              </w:rPr>
            </w:pPr>
            <w:ins w:id="310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10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7BDA14A" w14:textId="77777777" w:rsidR="00497547" w:rsidRPr="00497547" w:rsidRDefault="00497547" w:rsidP="00497547">
            <w:pPr>
              <w:rPr>
                <w:ins w:id="3109" w:author="Dimitri Podborski" w:date="2024-12-23T11:36:00Z" w16du:dateUtc="2024-12-23T19:36:00Z"/>
              </w:rPr>
            </w:pPr>
            <w:ins w:id="311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11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0E13BBF" w14:textId="77777777" w:rsidR="00497547" w:rsidRPr="00497547" w:rsidRDefault="00497547" w:rsidP="00497547">
            <w:pPr>
              <w:rPr>
                <w:ins w:id="3112" w:author="Dimitri Podborski" w:date="2024-12-23T11:36:00Z" w16du:dateUtc="2024-12-23T19:36:00Z"/>
              </w:rPr>
            </w:pPr>
            <w:ins w:id="311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11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BBDDA24" w14:textId="77777777" w:rsidR="00497547" w:rsidRPr="00497547" w:rsidRDefault="00497547" w:rsidP="00497547">
            <w:pPr>
              <w:rPr>
                <w:ins w:id="3115" w:author="Dimitri Podborski" w:date="2024-12-23T11:36:00Z" w16du:dateUtc="2024-12-23T19:36:00Z"/>
              </w:rPr>
            </w:pPr>
            <w:ins w:id="311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11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D66630F" w14:textId="77777777" w:rsidR="00497547" w:rsidRPr="00497547" w:rsidRDefault="00497547" w:rsidP="00497547">
            <w:pPr>
              <w:rPr>
                <w:ins w:id="3118" w:author="Dimitri Podborski" w:date="2024-12-23T11:36:00Z" w16du:dateUtc="2024-12-23T19:36:00Z"/>
              </w:rPr>
            </w:pPr>
            <w:proofErr w:type="spellStart"/>
            <w:ins w:id="3119" w:author="Dimitri Podborski" w:date="2024-12-23T11:36:00Z" w16du:dateUtc="2024-12-23T19:36:00Z">
              <w:r w:rsidRPr="00497547">
                <w:t>dref</w:t>
              </w:r>
              <w:proofErr w:type="spellEnd"/>
            </w:ins>
          </w:p>
        </w:tc>
        <w:tc>
          <w:tcPr>
            <w:tcW w:w="580" w:type="dxa"/>
            <w:tcBorders>
              <w:top w:val="single" w:sz="4" w:space="0" w:color="auto"/>
              <w:left w:val="single" w:sz="4" w:space="0" w:color="auto"/>
              <w:bottom w:val="single" w:sz="4" w:space="0" w:color="auto"/>
              <w:right w:val="single" w:sz="4" w:space="0" w:color="auto"/>
            </w:tcBorders>
            <w:vAlign w:val="center"/>
            <w:tcPrChange w:id="3120"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4BF2F0F8" w14:textId="77777777" w:rsidR="00497547" w:rsidRPr="00497547" w:rsidRDefault="00497547" w:rsidP="00497547">
            <w:pPr>
              <w:rPr>
                <w:ins w:id="3121" w:author="Dimitri Podborski" w:date="2024-12-23T11:36:00Z" w16du:dateUtc="2024-12-23T19:36:00Z"/>
              </w:rPr>
            </w:pPr>
            <w:ins w:id="3122"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123"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74F012AD" w14:textId="77777777" w:rsidR="00497547" w:rsidRPr="00497547" w:rsidRDefault="00497547" w:rsidP="00497547">
            <w:pPr>
              <w:rPr>
                <w:ins w:id="3124" w:author="Dimitri Podborski" w:date="2024-12-23T11:36:00Z" w16du:dateUtc="2024-12-23T19:36:00Z"/>
              </w:rPr>
            </w:pPr>
            <w:ins w:id="3125" w:author="Dimitri Podborski" w:date="2024-12-23T11:36:00Z" w16du:dateUtc="2024-12-23T19:36:00Z">
              <w:r w:rsidRPr="00497547">
                <w:fldChar w:fldCharType="begin"/>
              </w:r>
              <w:r w:rsidRPr="00497547">
                <w:instrText xml:space="preserve"> REF _Ref174698215 \r \h </w:instrText>
              </w:r>
              <w:r w:rsidRPr="00497547">
                <w:fldChar w:fldCharType="separate"/>
              </w:r>
              <w:r w:rsidRPr="00497547">
                <w:t>8.7.2</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126"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3909684A" w14:textId="77777777" w:rsidR="00497547" w:rsidRPr="00497547" w:rsidRDefault="00497547" w:rsidP="00497547">
            <w:pPr>
              <w:rPr>
                <w:ins w:id="3127" w:author="Dimitri Podborski" w:date="2024-12-23T11:36:00Z" w16du:dateUtc="2024-12-23T19:36:00Z"/>
              </w:rPr>
            </w:pPr>
            <w:ins w:id="3128" w:author="Dimitri Podborski" w:date="2024-12-23T11:36:00Z" w16du:dateUtc="2024-12-23T19:36:00Z">
              <w:r w:rsidRPr="00497547">
                <w:t>data reference box, declares source(s) of media data in track</w:t>
              </w:r>
            </w:ins>
          </w:p>
        </w:tc>
      </w:tr>
      <w:tr w:rsidR="00497547" w:rsidRPr="00497547" w14:paraId="7B6F7761" w14:textId="77777777" w:rsidTr="00497547">
        <w:trPr>
          <w:ins w:id="3129"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130"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52AB229F" w14:textId="77777777" w:rsidR="00497547" w:rsidRPr="00497547" w:rsidRDefault="00497547" w:rsidP="00497547">
            <w:pPr>
              <w:rPr>
                <w:ins w:id="3131" w:author="Dimitri Podborski" w:date="2024-12-23T11:36:00Z" w16du:dateUtc="2024-12-23T19:36:00Z"/>
              </w:rPr>
            </w:pPr>
            <w:ins w:id="313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13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A5BFEEA" w14:textId="77777777" w:rsidR="00497547" w:rsidRPr="00497547" w:rsidRDefault="00497547" w:rsidP="00497547">
            <w:pPr>
              <w:rPr>
                <w:ins w:id="3134" w:author="Dimitri Podborski" w:date="2024-12-23T11:36:00Z" w16du:dateUtc="2024-12-23T19:36:00Z"/>
              </w:rPr>
            </w:pPr>
            <w:ins w:id="313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13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64EFF9F" w14:textId="77777777" w:rsidR="00497547" w:rsidRPr="00497547" w:rsidRDefault="00497547" w:rsidP="00497547">
            <w:pPr>
              <w:rPr>
                <w:ins w:id="3137" w:author="Dimitri Podborski" w:date="2024-12-23T11:36:00Z" w16du:dateUtc="2024-12-23T19:36:00Z"/>
              </w:rPr>
            </w:pPr>
            <w:ins w:id="313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13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FB13B79" w14:textId="77777777" w:rsidR="00497547" w:rsidRPr="00497547" w:rsidRDefault="00497547" w:rsidP="00497547">
            <w:pPr>
              <w:rPr>
                <w:ins w:id="3140" w:author="Dimitri Podborski" w:date="2024-12-23T11:36:00Z" w16du:dateUtc="2024-12-23T19:36:00Z"/>
              </w:rPr>
            </w:pPr>
            <w:ins w:id="314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14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D435A16" w14:textId="77777777" w:rsidR="00497547" w:rsidRPr="00497547" w:rsidRDefault="00497547" w:rsidP="00497547">
            <w:pPr>
              <w:rPr>
                <w:ins w:id="3143" w:author="Dimitri Podborski" w:date="2024-12-23T11:36:00Z" w16du:dateUtc="2024-12-23T19:36:00Z"/>
              </w:rPr>
            </w:pPr>
            <w:proofErr w:type="spellStart"/>
            <w:ins w:id="3144" w:author="Dimitri Podborski" w:date="2024-12-23T11:36:00Z" w16du:dateUtc="2024-12-23T19:36:00Z">
              <w:r w:rsidRPr="00497547">
                <w:t>stbl</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314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BE3E29F" w14:textId="77777777" w:rsidR="00497547" w:rsidRPr="00497547" w:rsidRDefault="00497547" w:rsidP="00497547">
            <w:pPr>
              <w:rPr>
                <w:ins w:id="3146" w:author="Dimitri Podborski" w:date="2024-12-23T11:36:00Z" w16du:dateUtc="2024-12-23T19:36:00Z"/>
              </w:rPr>
            </w:pPr>
            <w:ins w:id="3147"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3148"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0079C582" w14:textId="77777777" w:rsidR="00497547" w:rsidRPr="00497547" w:rsidRDefault="00497547" w:rsidP="00497547">
            <w:pPr>
              <w:rPr>
                <w:ins w:id="3149" w:author="Dimitri Podborski" w:date="2024-12-23T11:36:00Z" w16du:dateUtc="2024-12-23T19:36:00Z"/>
              </w:rPr>
            </w:pPr>
            <w:ins w:id="3150"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151"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7C0161D9" w14:textId="77777777" w:rsidR="00497547" w:rsidRPr="00497547" w:rsidRDefault="00497547" w:rsidP="00497547">
            <w:pPr>
              <w:rPr>
                <w:ins w:id="3152" w:author="Dimitri Podborski" w:date="2024-12-23T11:36:00Z" w16du:dateUtc="2024-12-23T19:36:00Z"/>
              </w:rPr>
            </w:pPr>
            <w:ins w:id="3153" w:author="Dimitri Podborski" w:date="2024-12-23T11:36:00Z" w16du:dateUtc="2024-12-23T19:36:00Z">
              <w:r w:rsidRPr="00497547">
                <w:fldChar w:fldCharType="begin"/>
              </w:r>
              <w:r w:rsidRPr="00497547">
                <w:instrText xml:space="preserve"> REF _Ref174698233 \r \h </w:instrText>
              </w:r>
              <w:r w:rsidRPr="00497547">
                <w:fldChar w:fldCharType="separate"/>
              </w:r>
              <w:r w:rsidRPr="00497547">
                <w:t>8.5.1</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154"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5C13B765" w14:textId="77777777" w:rsidR="00497547" w:rsidRPr="00497547" w:rsidRDefault="00497547" w:rsidP="00497547">
            <w:pPr>
              <w:rPr>
                <w:ins w:id="3155" w:author="Dimitri Podborski" w:date="2024-12-23T11:36:00Z" w16du:dateUtc="2024-12-23T19:36:00Z"/>
              </w:rPr>
            </w:pPr>
            <w:ins w:id="3156" w:author="Dimitri Podborski" w:date="2024-12-23T11:36:00Z" w16du:dateUtc="2024-12-23T19:36:00Z">
              <w:r w:rsidRPr="00497547">
                <w:t>sample table box, container for the time/space map</w:t>
              </w:r>
            </w:ins>
          </w:p>
        </w:tc>
      </w:tr>
      <w:tr w:rsidR="00497547" w:rsidRPr="00497547" w14:paraId="502F752B" w14:textId="77777777" w:rsidTr="00497547">
        <w:trPr>
          <w:ins w:id="3157"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158"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7E43AE55" w14:textId="77777777" w:rsidR="00497547" w:rsidRPr="00497547" w:rsidRDefault="00497547" w:rsidP="00497547">
            <w:pPr>
              <w:rPr>
                <w:ins w:id="3159" w:author="Dimitri Podborski" w:date="2024-12-23T11:36:00Z" w16du:dateUtc="2024-12-23T19:36:00Z"/>
              </w:rPr>
            </w:pPr>
            <w:ins w:id="316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16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583FAE1" w14:textId="77777777" w:rsidR="00497547" w:rsidRPr="00497547" w:rsidRDefault="00497547" w:rsidP="00497547">
            <w:pPr>
              <w:rPr>
                <w:ins w:id="3162" w:author="Dimitri Podborski" w:date="2024-12-23T11:36:00Z" w16du:dateUtc="2024-12-23T19:36:00Z"/>
              </w:rPr>
            </w:pPr>
            <w:ins w:id="316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16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33C30ED" w14:textId="77777777" w:rsidR="00497547" w:rsidRPr="00497547" w:rsidRDefault="00497547" w:rsidP="00497547">
            <w:pPr>
              <w:rPr>
                <w:ins w:id="3165" w:author="Dimitri Podborski" w:date="2024-12-23T11:36:00Z" w16du:dateUtc="2024-12-23T19:36:00Z"/>
              </w:rPr>
            </w:pPr>
            <w:ins w:id="316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16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72DCDDD" w14:textId="77777777" w:rsidR="00497547" w:rsidRPr="00497547" w:rsidRDefault="00497547" w:rsidP="00497547">
            <w:pPr>
              <w:rPr>
                <w:ins w:id="3168" w:author="Dimitri Podborski" w:date="2024-12-23T11:36:00Z" w16du:dateUtc="2024-12-23T19:36:00Z"/>
              </w:rPr>
            </w:pPr>
            <w:ins w:id="316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17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33F61FE" w14:textId="77777777" w:rsidR="00497547" w:rsidRPr="00497547" w:rsidRDefault="00497547" w:rsidP="00497547">
            <w:pPr>
              <w:rPr>
                <w:ins w:id="3171" w:author="Dimitri Podborski" w:date="2024-12-23T11:36:00Z" w16du:dateUtc="2024-12-23T19:36:00Z"/>
              </w:rPr>
            </w:pPr>
            <w:ins w:id="317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17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19F046B" w14:textId="77777777" w:rsidR="00497547" w:rsidRPr="00497547" w:rsidRDefault="00497547" w:rsidP="00497547">
            <w:pPr>
              <w:rPr>
                <w:ins w:id="3174" w:author="Dimitri Podborski" w:date="2024-12-23T11:36:00Z" w16du:dateUtc="2024-12-23T19:36:00Z"/>
              </w:rPr>
            </w:pPr>
            <w:proofErr w:type="spellStart"/>
            <w:ins w:id="3175" w:author="Dimitri Podborski" w:date="2024-12-23T11:36:00Z" w16du:dateUtc="2024-12-23T19:36:00Z">
              <w:r w:rsidRPr="00497547">
                <w:t>stsd</w:t>
              </w:r>
              <w:proofErr w:type="spellEnd"/>
            </w:ins>
          </w:p>
        </w:tc>
        <w:tc>
          <w:tcPr>
            <w:tcW w:w="580" w:type="dxa"/>
            <w:tcBorders>
              <w:top w:val="single" w:sz="4" w:space="0" w:color="auto"/>
              <w:left w:val="single" w:sz="4" w:space="0" w:color="auto"/>
              <w:bottom w:val="single" w:sz="4" w:space="0" w:color="auto"/>
              <w:right w:val="single" w:sz="4" w:space="0" w:color="auto"/>
            </w:tcBorders>
            <w:vAlign w:val="center"/>
            <w:tcPrChange w:id="3176"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5C797115" w14:textId="77777777" w:rsidR="00497547" w:rsidRPr="00497547" w:rsidRDefault="00497547" w:rsidP="00497547">
            <w:pPr>
              <w:rPr>
                <w:ins w:id="3177" w:author="Dimitri Podborski" w:date="2024-12-23T11:36:00Z" w16du:dateUtc="2024-12-23T19:36:00Z"/>
              </w:rPr>
            </w:pPr>
            <w:ins w:id="3178"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179"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66B99949" w14:textId="77777777" w:rsidR="00497547" w:rsidRPr="00497547" w:rsidRDefault="00497547" w:rsidP="00497547">
            <w:pPr>
              <w:rPr>
                <w:ins w:id="3180" w:author="Dimitri Podborski" w:date="2024-12-23T11:36:00Z" w16du:dateUtc="2024-12-23T19:36:00Z"/>
              </w:rPr>
            </w:pPr>
            <w:ins w:id="3181" w:author="Dimitri Podborski" w:date="2024-12-23T11:36:00Z" w16du:dateUtc="2024-12-23T19:36:00Z">
              <w:r w:rsidRPr="00497547">
                <w:fldChar w:fldCharType="begin"/>
              </w:r>
              <w:r w:rsidRPr="00497547">
                <w:instrText xml:space="preserve"> REF _Ref174698240 \r \h </w:instrText>
              </w:r>
              <w:r w:rsidRPr="00497547">
                <w:fldChar w:fldCharType="separate"/>
              </w:r>
              <w:r w:rsidRPr="00497547">
                <w:t>8.5.2</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182"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793A6487" w14:textId="77777777" w:rsidR="00497547" w:rsidRPr="00497547" w:rsidRDefault="00497547" w:rsidP="00497547">
            <w:pPr>
              <w:rPr>
                <w:ins w:id="3183" w:author="Dimitri Podborski" w:date="2024-12-23T11:36:00Z" w16du:dateUtc="2024-12-23T19:36:00Z"/>
              </w:rPr>
            </w:pPr>
            <w:ins w:id="3184" w:author="Dimitri Podborski" w:date="2024-12-23T11:36:00Z" w16du:dateUtc="2024-12-23T19:36:00Z">
              <w:r w:rsidRPr="00497547">
                <w:t>sample description box (codec types, initialization etc.)</w:t>
              </w:r>
            </w:ins>
          </w:p>
        </w:tc>
      </w:tr>
      <w:tr w:rsidR="00497547" w:rsidRPr="00497547" w14:paraId="42D8130E" w14:textId="77777777" w:rsidTr="00497547">
        <w:trPr>
          <w:ins w:id="3185"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186"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47AEE2A4" w14:textId="77777777" w:rsidR="00497547" w:rsidRPr="00497547" w:rsidRDefault="00497547" w:rsidP="00497547">
            <w:pPr>
              <w:rPr>
                <w:ins w:id="3187" w:author="Dimitri Podborski" w:date="2024-12-23T11:36:00Z" w16du:dateUtc="2024-12-23T19:36:00Z"/>
              </w:rPr>
            </w:pPr>
            <w:ins w:id="318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18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B397643" w14:textId="77777777" w:rsidR="00497547" w:rsidRPr="00497547" w:rsidRDefault="00497547" w:rsidP="00497547">
            <w:pPr>
              <w:rPr>
                <w:ins w:id="3190" w:author="Dimitri Podborski" w:date="2024-12-23T11:36:00Z" w16du:dateUtc="2024-12-23T19:36:00Z"/>
              </w:rPr>
            </w:pPr>
            <w:ins w:id="319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19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67AA32A" w14:textId="77777777" w:rsidR="00497547" w:rsidRPr="00497547" w:rsidRDefault="00497547" w:rsidP="00497547">
            <w:pPr>
              <w:rPr>
                <w:ins w:id="3193" w:author="Dimitri Podborski" w:date="2024-12-23T11:36:00Z" w16du:dateUtc="2024-12-23T19:36:00Z"/>
              </w:rPr>
            </w:pPr>
            <w:ins w:id="319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19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9D225ED" w14:textId="77777777" w:rsidR="00497547" w:rsidRPr="00497547" w:rsidRDefault="00497547" w:rsidP="00497547">
            <w:pPr>
              <w:rPr>
                <w:ins w:id="3196" w:author="Dimitri Podborski" w:date="2024-12-23T11:36:00Z" w16du:dateUtc="2024-12-23T19:36:00Z"/>
              </w:rPr>
            </w:pPr>
            <w:ins w:id="319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19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E05BA41" w14:textId="77777777" w:rsidR="00497547" w:rsidRPr="00497547" w:rsidRDefault="00497547" w:rsidP="00497547">
            <w:pPr>
              <w:rPr>
                <w:ins w:id="3199" w:author="Dimitri Podborski" w:date="2024-12-23T11:36:00Z" w16du:dateUtc="2024-12-23T19:36:00Z"/>
              </w:rPr>
            </w:pPr>
            <w:ins w:id="320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20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CC7428E" w14:textId="77777777" w:rsidR="00497547" w:rsidRPr="00497547" w:rsidRDefault="00497547" w:rsidP="00497547">
            <w:pPr>
              <w:rPr>
                <w:ins w:id="3202" w:author="Dimitri Podborski" w:date="2024-12-23T11:36:00Z" w16du:dateUtc="2024-12-23T19:36:00Z"/>
              </w:rPr>
            </w:pPr>
            <w:proofErr w:type="spellStart"/>
            <w:ins w:id="3203" w:author="Dimitri Podborski" w:date="2024-12-23T11:36:00Z" w16du:dateUtc="2024-12-23T19:36:00Z">
              <w:r w:rsidRPr="00497547">
                <w:t>stts</w:t>
              </w:r>
              <w:proofErr w:type="spellEnd"/>
            </w:ins>
          </w:p>
        </w:tc>
        <w:tc>
          <w:tcPr>
            <w:tcW w:w="580" w:type="dxa"/>
            <w:tcBorders>
              <w:top w:val="single" w:sz="4" w:space="0" w:color="auto"/>
              <w:left w:val="single" w:sz="4" w:space="0" w:color="auto"/>
              <w:bottom w:val="single" w:sz="4" w:space="0" w:color="auto"/>
              <w:right w:val="single" w:sz="4" w:space="0" w:color="auto"/>
            </w:tcBorders>
            <w:vAlign w:val="center"/>
            <w:tcPrChange w:id="3204"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43510D7D" w14:textId="77777777" w:rsidR="00497547" w:rsidRPr="00497547" w:rsidRDefault="00497547" w:rsidP="00497547">
            <w:pPr>
              <w:rPr>
                <w:ins w:id="3205" w:author="Dimitri Podborski" w:date="2024-12-23T11:36:00Z" w16du:dateUtc="2024-12-23T19:36:00Z"/>
              </w:rPr>
            </w:pPr>
            <w:ins w:id="3206"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207"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09EC9ECC" w14:textId="77777777" w:rsidR="00497547" w:rsidRPr="00497547" w:rsidRDefault="00497547" w:rsidP="00497547">
            <w:pPr>
              <w:rPr>
                <w:ins w:id="3208" w:author="Dimitri Podborski" w:date="2024-12-23T11:36:00Z" w16du:dateUtc="2024-12-23T19:36:00Z"/>
              </w:rPr>
            </w:pPr>
            <w:ins w:id="3209" w:author="Dimitri Podborski" w:date="2024-12-23T11:36:00Z" w16du:dateUtc="2024-12-23T19:36:00Z">
              <w:r w:rsidRPr="00497547">
                <w:fldChar w:fldCharType="begin"/>
              </w:r>
              <w:r w:rsidRPr="00497547">
                <w:instrText xml:space="preserve"> REF _Ref174698257 \r \h </w:instrText>
              </w:r>
              <w:r w:rsidRPr="00497547">
                <w:fldChar w:fldCharType="separate"/>
              </w:r>
              <w:r w:rsidRPr="00497547">
                <w:t>8.6.1.2</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210"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5594A703" w14:textId="77777777" w:rsidR="00497547" w:rsidRPr="00497547" w:rsidRDefault="00497547" w:rsidP="00497547">
            <w:pPr>
              <w:rPr>
                <w:ins w:id="3211" w:author="Dimitri Podborski" w:date="2024-12-23T11:36:00Z" w16du:dateUtc="2024-12-23T19:36:00Z"/>
              </w:rPr>
            </w:pPr>
            <w:ins w:id="3212" w:author="Dimitri Podborski" w:date="2024-12-23T11:36:00Z" w16du:dateUtc="2024-12-23T19:36:00Z">
              <w:r w:rsidRPr="00497547">
                <w:t>(decoding) time-to-sample</w:t>
              </w:r>
            </w:ins>
          </w:p>
        </w:tc>
      </w:tr>
      <w:tr w:rsidR="00497547" w:rsidRPr="00497547" w14:paraId="51C4B545" w14:textId="77777777" w:rsidTr="00497547">
        <w:trPr>
          <w:ins w:id="3213"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214"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765FC850" w14:textId="77777777" w:rsidR="00497547" w:rsidRPr="00497547" w:rsidRDefault="00497547" w:rsidP="00497547">
            <w:pPr>
              <w:rPr>
                <w:ins w:id="3215" w:author="Dimitri Podborski" w:date="2024-12-23T11:36:00Z" w16du:dateUtc="2024-12-23T19:36:00Z"/>
              </w:rPr>
            </w:pPr>
            <w:ins w:id="321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21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394A929" w14:textId="77777777" w:rsidR="00497547" w:rsidRPr="00497547" w:rsidRDefault="00497547" w:rsidP="00497547">
            <w:pPr>
              <w:rPr>
                <w:ins w:id="3218" w:author="Dimitri Podborski" w:date="2024-12-23T11:36:00Z" w16du:dateUtc="2024-12-23T19:36:00Z"/>
              </w:rPr>
            </w:pPr>
            <w:ins w:id="321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22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92A6CBB" w14:textId="77777777" w:rsidR="00497547" w:rsidRPr="00497547" w:rsidRDefault="00497547" w:rsidP="00497547">
            <w:pPr>
              <w:rPr>
                <w:ins w:id="3221" w:author="Dimitri Podborski" w:date="2024-12-23T11:36:00Z" w16du:dateUtc="2024-12-23T19:36:00Z"/>
              </w:rPr>
            </w:pPr>
            <w:ins w:id="322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22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B99E573" w14:textId="77777777" w:rsidR="00497547" w:rsidRPr="00497547" w:rsidRDefault="00497547" w:rsidP="00497547">
            <w:pPr>
              <w:rPr>
                <w:ins w:id="3224" w:author="Dimitri Podborski" w:date="2024-12-23T11:36:00Z" w16du:dateUtc="2024-12-23T19:36:00Z"/>
              </w:rPr>
            </w:pPr>
            <w:ins w:id="322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22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A044A5E" w14:textId="77777777" w:rsidR="00497547" w:rsidRPr="00497547" w:rsidRDefault="00497547" w:rsidP="00497547">
            <w:pPr>
              <w:rPr>
                <w:ins w:id="3227" w:author="Dimitri Podborski" w:date="2024-12-23T11:36:00Z" w16du:dateUtc="2024-12-23T19:36:00Z"/>
              </w:rPr>
            </w:pPr>
            <w:ins w:id="322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22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1A5A69B" w14:textId="77777777" w:rsidR="00497547" w:rsidRPr="00497547" w:rsidRDefault="00497547" w:rsidP="00497547">
            <w:pPr>
              <w:rPr>
                <w:ins w:id="3230" w:author="Dimitri Podborski" w:date="2024-12-23T11:36:00Z" w16du:dateUtc="2024-12-23T19:36:00Z"/>
              </w:rPr>
            </w:pPr>
            <w:proofErr w:type="spellStart"/>
            <w:ins w:id="3231" w:author="Dimitri Podborski" w:date="2024-12-23T11:36:00Z" w16du:dateUtc="2024-12-23T19:36:00Z">
              <w:r w:rsidRPr="00497547">
                <w:t>ctts</w:t>
              </w:r>
              <w:proofErr w:type="spellEnd"/>
            </w:ins>
          </w:p>
        </w:tc>
        <w:tc>
          <w:tcPr>
            <w:tcW w:w="580" w:type="dxa"/>
            <w:tcBorders>
              <w:top w:val="single" w:sz="4" w:space="0" w:color="auto"/>
              <w:left w:val="single" w:sz="4" w:space="0" w:color="auto"/>
              <w:bottom w:val="single" w:sz="4" w:space="0" w:color="auto"/>
              <w:right w:val="single" w:sz="4" w:space="0" w:color="auto"/>
            </w:tcBorders>
            <w:vAlign w:val="center"/>
            <w:tcPrChange w:id="3232"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3AF55376" w14:textId="77777777" w:rsidR="00497547" w:rsidRPr="00497547" w:rsidRDefault="00497547" w:rsidP="00497547">
            <w:pPr>
              <w:rPr>
                <w:ins w:id="3233" w:author="Dimitri Podborski" w:date="2024-12-23T11:36:00Z" w16du:dateUtc="2024-12-23T19:36:00Z"/>
              </w:rPr>
            </w:pPr>
            <w:ins w:id="3234"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235"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54659824" w14:textId="77777777" w:rsidR="00497547" w:rsidRPr="00497547" w:rsidRDefault="00497547" w:rsidP="00497547">
            <w:pPr>
              <w:rPr>
                <w:ins w:id="3236" w:author="Dimitri Podborski" w:date="2024-12-23T11:36:00Z" w16du:dateUtc="2024-12-23T19:36:00Z"/>
              </w:rPr>
            </w:pPr>
            <w:ins w:id="3237" w:author="Dimitri Podborski" w:date="2024-12-23T11:36:00Z" w16du:dateUtc="2024-12-23T19:36:00Z">
              <w:r w:rsidRPr="00497547">
                <w:fldChar w:fldCharType="begin"/>
              </w:r>
              <w:r w:rsidRPr="00497547">
                <w:instrText xml:space="preserve"> REF _Ref174698264 \r \h </w:instrText>
              </w:r>
              <w:r w:rsidRPr="00497547">
                <w:fldChar w:fldCharType="separate"/>
              </w:r>
              <w:r w:rsidRPr="00497547">
                <w:t>8.6.1.3</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238"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588A6EAD" w14:textId="77777777" w:rsidR="00497547" w:rsidRPr="00497547" w:rsidRDefault="00497547" w:rsidP="00497547">
            <w:pPr>
              <w:rPr>
                <w:ins w:id="3239" w:author="Dimitri Podborski" w:date="2024-12-23T11:36:00Z" w16du:dateUtc="2024-12-23T19:36:00Z"/>
              </w:rPr>
            </w:pPr>
            <w:ins w:id="3240" w:author="Dimitri Podborski" w:date="2024-12-23T11:36:00Z" w16du:dateUtc="2024-12-23T19:36:00Z">
              <w:r w:rsidRPr="00497547">
                <w:t>(composition) time to sample</w:t>
              </w:r>
            </w:ins>
          </w:p>
        </w:tc>
      </w:tr>
      <w:tr w:rsidR="00497547" w:rsidRPr="00497547" w14:paraId="158A7D59" w14:textId="77777777" w:rsidTr="00497547">
        <w:trPr>
          <w:ins w:id="3241"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242"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026AEA6B" w14:textId="77777777" w:rsidR="00497547" w:rsidRPr="00497547" w:rsidRDefault="00497547" w:rsidP="00497547">
            <w:pPr>
              <w:rPr>
                <w:ins w:id="3243" w:author="Dimitri Podborski" w:date="2024-12-23T11:36:00Z" w16du:dateUtc="2024-12-23T19:36:00Z"/>
              </w:rPr>
            </w:pPr>
            <w:ins w:id="324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24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AAFAFE2" w14:textId="77777777" w:rsidR="00497547" w:rsidRPr="00497547" w:rsidRDefault="00497547" w:rsidP="00497547">
            <w:pPr>
              <w:rPr>
                <w:ins w:id="3246" w:author="Dimitri Podborski" w:date="2024-12-23T11:36:00Z" w16du:dateUtc="2024-12-23T19:36:00Z"/>
              </w:rPr>
            </w:pPr>
            <w:ins w:id="324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24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0FB66F8" w14:textId="77777777" w:rsidR="00497547" w:rsidRPr="00497547" w:rsidRDefault="00497547" w:rsidP="00497547">
            <w:pPr>
              <w:rPr>
                <w:ins w:id="3249" w:author="Dimitri Podborski" w:date="2024-12-23T11:36:00Z" w16du:dateUtc="2024-12-23T19:36:00Z"/>
              </w:rPr>
            </w:pPr>
            <w:ins w:id="325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25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7A9F7DB" w14:textId="77777777" w:rsidR="00497547" w:rsidRPr="00497547" w:rsidRDefault="00497547" w:rsidP="00497547">
            <w:pPr>
              <w:rPr>
                <w:ins w:id="3252" w:author="Dimitri Podborski" w:date="2024-12-23T11:36:00Z" w16du:dateUtc="2024-12-23T19:36:00Z"/>
              </w:rPr>
            </w:pPr>
            <w:ins w:id="325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25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E967C7F" w14:textId="77777777" w:rsidR="00497547" w:rsidRPr="00497547" w:rsidRDefault="00497547" w:rsidP="00497547">
            <w:pPr>
              <w:rPr>
                <w:ins w:id="3255" w:author="Dimitri Podborski" w:date="2024-12-23T11:36:00Z" w16du:dateUtc="2024-12-23T19:36:00Z"/>
              </w:rPr>
            </w:pPr>
            <w:ins w:id="325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25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E332293" w14:textId="77777777" w:rsidR="00497547" w:rsidRPr="00497547" w:rsidRDefault="00497547" w:rsidP="00497547">
            <w:pPr>
              <w:rPr>
                <w:ins w:id="3258" w:author="Dimitri Podborski" w:date="2024-12-23T11:36:00Z" w16du:dateUtc="2024-12-23T19:36:00Z"/>
              </w:rPr>
            </w:pPr>
            <w:proofErr w:type="spellStart"/>
            <w:ins w:id="3259" w:author="Dimitri Podborski" w:date="2024-12-23T11:36:00Z" w16du:dateUtc="2024-12-23T19:36:00Z">
              <w:r w:rsidRPr="00497547">
                <w:t>cslg</w:t>
              </w:r>
              <w:proofErr w:type="spellEnd"/>
            </w:ins>
          </w:p>
        </w:tc>
        <w:tc>
          <w:tcPr>
            <w:tcW w:w="580" w:type="dxa"/>
            <w:tcBorders>
              <w:top w:val="single" w:sz="4" w:space="0" w:color="auto"/>
              <w:left w:val="single" w:sz="4" w:space="0" w:color="auto"/>
              <w:bottom w:val="single" w:sz="4" w:space="0" w:color="auto"/>
              <w:right w:val="single" w:sz="4" w:space="0" w:color="auto"/>
            </w:tcBorders>
            <w:vAlign w:val="center"/>
            <w:tcPrChange w:id="3260"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3AC246C8" w14:textId="77777777" w:rsidR="00497547" w:rsidRPr="00497547" w:rsidRDefault="00497547" w:rsidP="00497547">
            <w:pPr>
              <w:rPr>
                <w:ins w:id="3261" w:author="Dimitri Podborski" w:date="2024-12-23T11:36:00Z" w16du:dateUtc="2024-12-23T19:36:00Z"/>
              </w:rPr>
            </w:pPr>
            <w:ins w:id="3262"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263"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1DB26997" w14:textId="77777777" w:rsidR="00497547" w:rsidRPr="00497547" w:rsidRDefault="00497547" w:rsidP="00497547">
            <w:pPr>
              <w:rPr>
                <w:ins w:id="3264" w:author="Dimitri Podborski" w:date="2024-12-23T11:36:00Z" w16du:dateUtc="2024-12-23T19:36:00Z"/>
              </w:rPr>
            </w:pPr>
            <w:ins w:id="3265" w:author="Dimitri Podborski" w:date="2024-12-23T11:36:00Z" w16du:dateUtc="2024-12-23T19:36:00Z">
              <w:r w:rsidRPr="00497547">
                <w:fldChar w:fldCharType="begin"/>
              </w:r>
              <w:r w:rsidRPr="00497547">
                <w:instrText xml:space="preserve"> REF _Ref174698273 \r \h </w:instrText>
              </w:r>
              <w:r w:rsidRPr="00497547">
                <w:fldChar w:fldCharType="separate"/>
              </w:r>
              <w:r w:rsidRPr="00497547">
                <w:t>8.6.1.4</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266"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60897CED" w14:textId="77777777" w:rsidR="00497547" w:rsidRPr="00497547" w:rsidRDefault="00497547" w:rsidP="00497547">
            <w:pPr>
              <w:rPr>
                <w:ins w:id="3267" w:author="Dimitri Podborski" w:date="2024-12-23T11:36:00Z" w16du:dateUtc="2024-12-23T19:36:00Z"/>
              </w:rPr>
            </w:pPr>
            <w:ins w:id="3268" w:author="Dimitri Podborski" w:date="2024-12-23T11:36:00Z" w16du:dateUtc="2024-12-23T19:36:00Z">
              <w:r w:rsidRPr="00497547">
                <w:t>composition to decode timeline mapping</w:t>
              </w:r>
            </w:ins>
          </w:p>
        </w:tc>
      </w:tr>
      <w:tr w:rsidR="00497547" w:rsidRPr="00497547" w14:paraId="78C3F835" w14:textId="77777777" w:rsidTr="00497547">
        <w:trPr>
          <w:ins w:id="3269"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270"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7CF76C5C" w14:textId="77777777" w:rsidR="00497547" w:rsidRPr="00497547" w:rsidRDefault="00497547" w:rsidP="00497547">
            <w:pPr>
              <w:rPr>
                <w:ins w:id="3271" w:author="Dimitri Podborski" w:date="2024-12-23T11:36:00Z" w16du:dateUtc="2024-12-23T19:36:00Z"/>
              </w:rPr>
            </w:pPr>
            <w:ins w:id="327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27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B050BFE" w14:textId="77777777" w:rsidR="00497547" w:rsidRPr="00497547" w:rsidRDefault="00497547" w:rsidP="00497547">
            <w:pPr>
              <w:rPr>
                <w:ins w:id="3274" w:author="Dimitri Podborski" w:date="2024-12-23T11:36:00Z" w16du:dateUtc="2024-12-23T19:36:00Z"/>
              </w:rPr>
            </w:pPr>
            <w:ins w:id="327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27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BA9F1CE" w14:textId="77777777" w:rsidR="00497547" w:rsidRPr="00497547" w:rsidRDefault="00497547" w:rsidP="00497547">
            <w:pPr>
              <w:rPr>
                <w:ins w:id="3277" w:author="Dimitri Podborski" w:date="2024-12-23T11:36:00Z" w16du:dateUtc="2024-12-23T19:36:00Z"/>
              </w:rPr>
            </w:pPr>
            <w:ins w:id="327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27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1AE4034" w14:textId="77777777" w:rsidR="00497547" w:rsidRPr="00497547" w:rsidRDefault="00497547" w:rsidP="00497547">
            <w:pPr>
              <w:rPr>
                <w:ins w:id="3280" w:author="Dimitri Podborski" w:date="2024-12-23T11:36:00Z" w16du:dateUtc="2024-12-23T19:36:00Z"/>
              </w:rPr>
            </w:pPr>
            <w:ins w:id="328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28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4E1F8F6" w14:textId="77777777" w:rsidR="00497547" w:rsidRPr="00497547" w:rsidRDefault="00497547" w:rsidP="00497547">
            <w:pPr>
              <w:rPr>
                <w:ins w:id="3283" w:author="Dimitri Podborski" w:date="2024-12-23T11:36:00Z" w16du:dateUtc="2024-12-23T19:36:00Z"/>
              </w:rPr>
            </w:pPr>
            <w:ins w:id="328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28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C18C8B1" w14:textId="77777777" w:rsidR="00497547" w:rsidRPr="00497547" w:rsidRDefault="00497547" w:rsidP="00497547">
            <w:pPr>
              <w:rPr>
                <w:ins w:id="3286" w:author="Dimitri Podborski" w:date="2024-12-23T11:36:00Z" w16du:dateUtc="2024-12-23T19:36:00Z"/>
              </w:rPr>
            </w:pPr>
            <w:proofErr w:type="spellStart"/>
            <w:ins w:id="3287" w:author="Dimitri Podborski" w:date="2024-12-23T11:36:00Z" w16du:dateUtc="2024-12-23T19:36:00Z">
              <w:r w:rsidRPr="00497547">
                <w:t>stsc</w:t>
              </w:r>
              <w:proofErr w:type="spellEnd"/>
            </w:ins>
          </w:p>
        </w:tc>
        <w:tc>
          <w:tcPr>
            <w:tcW w:w="580" w:type="dxa"/>
            <w:tcBorders>
              <w:top w:val="single" w:sz="4" w:space="0" w:color="auto"/>
              <w:left w:val="single" w:sz="4" w:space="0" w:color="auto"/>
              <w:bottom w:val="single" w:sz="4" w:space="0" w:color="auto"/>
              <w:right w:val="single" w:sz="4" w:space="0" w:color="auto"/>
            </w:tcBorders>
            <w:vAlign w:val="center"/>
            <w:tcPrChange w:id="3288"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2DD7E12E" w14:textId="77777777" w:rsidR="00497547" w:rsidRPr="00497547" w:rsidRDefault="00497547" w:rsidP="00497547">
            <w:pPr>
              <w:rPr>
                <w:ins w:id="3289" w:author="Dimitri Podborski" w:date="2024-12-23T11:36:00Z" w16du:dateUtc="2024-12-23T19:36:00Z"/>
              </w:rPr>
            </w:pPr>
            <w:ins w:id="3290"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291"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1A4A6DFF" w14:textId="77777777" w:rsidR="00497547" w:rsidRPr="00497547" w:rsidRDefault="00497547" w:rsidP="00497547">
            <w:pPr>
              <w:rPr>
                <w:ins w:id="3292" w:author="Dimitri Podborski" w:date="2024-12-23T11:36:00Z" w16du:dateUtc="2024-12-23T19:36:00Z"/>
              </w:rPr>
            </w:pPr>
            <w:ins w:id="3293" w:author="Dimitri Podborski" w:date="2024-12-23T11:36:00Z" w16du:dateUtc="2024-12-23T19:36:00Z">
              <w:r w:rsidRPr="00497547">
                <w:fldChar w:fldCharType="begin"/>
              </w:r>
              <w:r w:rsidRPr="00497547">
                <w:instrText xml:space="preserve"> REF _Ref174698295 \r \h </w:instrText>
              </w:r>
              <w:r w:rsidRPr="00497547">
                <w:fldChar w:fldCharType="separate"/>
              </w:r>
              <w:r w:rsidRPr="00497547">
                <w:t>8.7.4</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294"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346A9ADE" w14:textId="77777777" w:rsidR="00497547" w:rsidRPr="00497547" w:rsidRDefault="00497547" w:rsidP="00497547">
            <w:pPr>
              <w:rPr>
                <w:ins w:id="3295" w:author="Dimitri Podborski" w:date="2024-12-23T11:36:00Z" w16du:dateUtc="2024-12-23T19:36:00Z"/>
              </w:rPr>
            </w:pPr>
            <w:ins w:id="3296" w:author="Dimitri Podborski" w:date="2024-12-23T11:36:00Z" w16du:dateUtc="2024-12-23T19:36:00Z">
              <w:r w:rsidRPr="00497547">
                <w:t>sample-to-chunk, partial data-offset information</w:t>
              </w:r>
            </w:ins>
          </w:p>
        </w:tc>
      </w:tr>
      <w:tr w:rsidR="00497547" w:rsidRPr="00497547" w14:paraId="032198FF" w14:textId="77777777" w:rsidTr="00497547">
        <w:trPr>
          <w:ins w:id="3297"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298"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111606FD" w14:textId="77777777" w:rsidR="00497547" w:rsidRPr="00497547" w:rsidRDefault="00497547" w:rsidP="00497547">
            <w:pPr>
              <w:rPr>
                <w:ins w:id="3299" w:author="Dimitri Podborski" w:date="2024-12-23T11:36:00Z" w16du:dateUtc="2024-12-23T19:36:00Z"/>
              </w:rPr>
            </w:pPr>
            <w:ins w:id="330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30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516C372" w14:textId="77777777" w:rsidR="00497547" w:rsidRPr="00497547" w:rsidRDefault="00497547" w:rsidP="00497547">
            <w:pPr>
              <w:rPr>
                <w:ins w:id="3302" w:author="Dimitri Podborski" w:date="2024-12-23T11:36:00Z" w16du:dateUtc="2024-12-23T19:36:00Z"/>
              </w:rPr>
            </w:pPr>
            <w:ins w:id="330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30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554B459" w14:textId="77777777" w:rsidR="00497547" w:rsidRPr="00497547" w:rsidRDefault="00497547" w:rsidP="00497547">
            <w:pPr>
              <w:rPr>
                <w:ins w:id="3305" w:author="Dimitri Podborski" w:date="2024-12-23T11:36:00Z" w16du:dateUtc="2024-12-23T19:36:00Z"/>
              </w:rPr>
            </w:pPr>
            <w:ins w:id="330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30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D977C32" w14:textId="77777777" w:rsidR="00497547" w:rsidRPr="00497547" w:rsidRDefault="00497547" w:rsidP="00497547">
            <w:pPr>
              <w:rPr>
                <w:ins w:id="3308" w:author="Dimitri Podborski" w:date="2024-12-23T11:36:00Z" w16du:dateUtc="2024-12-23T19:36:00Z"/>
              </w:rPr>
            </w:pPr>
            <w:ins w:id="330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31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784570A" w14:textId="77777777" w:rsidR="00497547" w:rsidRPr="00497547" w:rsidRDefault="00497547" w:rsidP="00497547">
            <w:pPr>
              <w:rPr>
                <w:ins w:id="3311" w:author="Dimitri Podborski" w:date="2024-12-23T11:36:00Z" w16du:dateUtc="2024-12-23T19:36:00Z"/>
              </w:rPr>
            </w:pPr>
            <w:ins w:id="331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31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B0C0269" w14:textId="77777777" w:rsidR="00497547" w:rsidRPr="00497547" w:rsidRDefault="00497547" w:rsidP="00497547">
            <w:pPr>
              <w:rPr>
                <w:ins w:id="3314" w:author="Dimitri Podborski" w:date="2024-12-23T11:36:00Z" w16du:dateUtc="2024-12-23T19:36:00Z"/>
              </w:rPr>
            </w:pPr>
            <w:proofErr w:type="spellStart"/>
            <w:ins w:id="3315" w:author="Dimitri Podborski" w:date="2024-12-23T11:36:00Z" w16du:dateUtc="2024-12-23T19:36:00Z">
              <w:r w:rsidRPr="00497547">
                <w:t>stsz</w:t>
              </w:r>
              <w:proofErr w:type="spellEnd"/>
            </w:ins>
          </w:p>
        </w:tc>
        <w:tc>
          <w:tcPr>
            <w:tcW w:w="580" w:type="dxa"/>
            <w:tcBorders>
              <w:top w:val="single" w:sz="4" w:space="0" w:color="auto"/>
              <w:left w:val="single" w:sz="4" w:space="0" w:color="auto"/>
              <w:bottom w:val="single" w:sz="4" w:space="0" w:color="auto"/>
              <w:right w:val="single" w:sz="4" w:space="0" w:color="auto"/>
            </w:tcBorders>
            <w:vAlign w:val="center"/>
            <w:tcPrChange w:id="3316"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06C53FA7" w14:textId="77777777" w:rsidR="00497547" w:rsidRPr="00497547" w:rsidRDefault="00497547" w:rsidP="00497547">
            <w:pPr>
              <w:rPr>
                <w:ins w:id="3317" w:author="Dimitri Podborski" w:date="2024-12-23T11:36:00Z" w16du:dateUtc="2024-12-23T19:36:00Z"/>
              </w:rPr>
            </w:pPr>
            <w:ins w:id="3318"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319"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03DB3993" w14:textId="77777777" w:rsidR="00497547" w:rsidRPr="00497547" w:rsidRDefault="00497547" w:rsidP="00497547">
            <w:pPr>
              <w:rPr>
                <w:ins w:id="3320" w:author="Dimitri Podborski" w:date="2024-12-23T11:36:00Z" w16du:dateUtc="2024-12-23T19:36:00Z"/>
              </w:rPr>
            </w:pPr>
            <w:ins w:id="3321" w:author="Dimitri Podborski" w:date="2024-12-23T11:36:00Z" w16du:dateUtc="2024-12-23T19:36:00Z">
              <w:r w:rsidRPr="00497547">
                <w:fldChar w:fldCharType="begin"/>
              </w:r>
              <w:r w:rsidRPr="00497547">
                <w:instrText xml:space="preserve"> REF _Ref174698311 \r \h </w:instrText>
              </w:r>
              <w:r w:rsidRPr="00497547">
                <w:fldChar w:fldCharType="separate"/>
              </w:r>
              <w:r w:rsidRPr="00497547">
                <w:t>8.7.3.2</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322"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0C3C5F53" w14:textId="77777777" w:rsidR="00497547" w:rsidRPr="00497547" w:rsidRDefault="00497547" w:rsidP="00497547">
            <w:pPr>
              <w:rPr>
                <w:ins w:id="3323" w:author="Dimitri Podborski" w:date="2024-12-23T11:36:00Z" w16du:dateUtc="2024-12-23T19:36:00Z"/>
              </w:rPr>
            </w:pPr>
            <w:ins w:id="3324" w:author="Dimitri Podborski" w:date="2024-12-23T11:36:00Z" w16du:dateUtc="2024-12-23T19:36:00Z">
              <w:r w:rsidRPr="00497547">
                <w:t>sample sizes (framing)</w:t>
              </w:r>
            </w:ins>
          </w:p>
        </w:tc>
      </w:tr>
      <w:tr w:rsidR="00497547" w:rsidRPr="00497547" w14:paraId="0C200FD0" w14:textId="77777777" w:rsidTr="00497547">
        <w:trPr>
          <w:ins w:id="3325"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326"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3AF717B3" w14:textId="77777777" w:rsidR="00497547" w:rsidRPr="00497547" w:rsidRDefault="00497547" w:rsidP="00497547">
            <w:pPr>
              <w:rPr>
                <w:ins w:id="3327" w:author="Dimitri Podborski" w:date="2024-12-23T11:36:00Z" w16du:dateUtc="2024-12-23T19:36:00Z"/>
              </w:rPr>
            </w:pPr>
            <w:ins w:id="332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32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454F630" w14:textId="77777777" w:rsidR="00497547" w:rsidRPr="00497547" w:rsidRDefault="00497547" w:rsidP="00497547">
            <w:pPr>
              <w:rPr>
                <w:ins w:id="3330" w:author="Dimitri Podborski" w:date="2024-12-23T11:36:00Z" w16du:dateUtc="2024-12-23T19:36:00Z"/>
              </w:rPr>
            </w:pPr>
            <w:ins w:id="333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33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A7556D8" w14:textId="77777777" w:rsidR="00497547" w:rsidRPr="00497547" w:rsidRDefault="00497547" w:rsidP="00497547">
            <w:pPr>
              <w:rPr>
                <w:ins w:id="3333" w:author="Dimitri Podborski" w:date="2024-12-23T11:36:00Z" w16du:dateUtc="2024-12-23T19:36:00Z"/>
              </w:rPr>
            </w:pPr>
            <w:ins w:id="333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33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2917A47" w14:textId="77777777" w:rsidR="00497547" w:rsidRPr="00497547" w:rsidRDefault="00497547" w:rsidP="00497547">
            <w:pPr>
              <w:rPr>
                <w:ins w:id="3336" w:author="Dimitri Podborski" w:date="2024-12-23T11:36:00Z" w16du:dateUtc="2024-12-23T19:36:00Z"/>
              </w:rPr>
            </w:pPr>
            <w:ins w:id="333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33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20CDF84" w14:textId="77777777" w:rsidR="00497547" w:rsidRPr="00497547" w:rsidRDefault="00497547" w:rsidP="00497547">
            <w:pPr>
              <w:rPr>
                <w:ins w:id="3339" w:author="Dimitri Podborski" w:date="2024-12-23T11:36:00Z" w16du:dateUtc="2024-12-23T19:36:00Z"/>
              </w:rPr>
            </w:pPr>
            <w:ins w:id="334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34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2E7B01C" w14:textId="77777777" w:rsidR="00497547" w:rsidRPr="00497547" w:rsidRDefault="00497547" w:rsidP="00497547">
            <w:pPr>
              <w:rPr>
                <w:ins w:id="3342" w:author="Dimitri Podborski" w:date="2024-12-23T11:36:00Z" w16du:dateUtc="2024-12-23T19:36:00Z"/>
              </w:rPr>
            </w:pPr>
            <w:ins w:id="3343" w:author="Dimitri Podborski" w:date="2024-12-23T11:36:00Z" w16du:dateUtc="2024-12-23T19:36:00Z">
              <w:r w:rsidRPr="00497547">
                <w:t>stz2</w:t>
              </w:r>
            </w:ins>
          </w:p>
        </w:tc>
        <w:tc>
          <w:tcPr>
            <w:tcW w:w="580" w:type="dxa"/>
            <w:tcBorders>
              <w:top w:val="single" w:sz="4" w:space="0" w:color="auto"/>
              <w:left w:val="single" w:sz="4" w:space="0" w:color="auto"/>
              <w:bottom w:val="single" w:sz="4" w:space="0" w:color="auto"/>
              <w:right w:val="single" w:sz="4" w:space="0" w:color="auto"/>
            </w:tcBorders>
            <w:vAlign w:val="center"/>
            <w:tcPrChange w:id="3344"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2D5BDDE4" w14:textId="77777777" w:rsidR="00497547" w:rsidRPr="00497547" w:rsidRDefault="00497547" w:rsidP="00497547">
            <w:pPr>
              <w:rPr>
                <w:ins w:id="3345" w:author="Dimitri Podborski" w:date="2024-12-23T11:36:00Z" w16du:dateUtc="2024-12-23T19:36:00Z"/>
              </w:rPr>
            </w:pPr>
            <w:ins w:id="3346"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347"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46C65A2F" w14:textId="77777777" w:rsidR="00497547" w:rsidRPr="00497547" w:rsidRDefault="00497547" w:rsidP="00497547">
            <w:pPr>
              <w:rPr>
                <w:ins w:id="3348" w:author="Dimitri Podborski" w:date="2024-12-23T11:36:00Z" w16du:dateUtc="2024-12-23T19:36:00Z"/>
              </w:rPr>
            </w:pPr>
            <w:ins w:id="3349" w:author="Dimitri Podborski" w:date="2024-12-23T11:36:00Z" w16du:dateUtc="2024-12-23T19:36:00Z">
              <w:r w:rsidRPr="00497547">
                <w:fldChar w:fldCharType="begin"/>
              </w:r>
              <w:r w:rsidRPr="00497547">
                <w:instrText xml:space="preserve"> REF _Ref174698322 \r \h </w:instrText>
              </w:r>
              <w:r w:rsidRPr="00497547">
                <w:fldChar w:fldCharType="separate"/>
              </w:r>
              <w:r w:rsidRPr="00497547">
                <w:t>8.7.3.3</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350"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427E8E26" w14:textId="77777777" w:rsidR="00497547" w:rsidRPr="00497547" w:rsidRDefault="00497547" w:rsidP="00497547">
            <w:pPr>
              <w:rPr>
                <w:ins w:id="3351" w:author="Dimitri Podborski" w:date="2024-12-23T11:36:00Z" w16du:dateUtc="2024-12-23T19:36:00Z"/>
              </w:rPr>
            </w:pPr>
            <w:ins w:id="3352" w:author="Dimitri Podborski" w:date="2024-12-23T11:36:00Z" w16du:dateUtc="2024-12-23T19:36:00Z">
              <w:r w:rsidRPr="00497547">
                <w:t>compact sample sizes (framing)</w:t>
              </w:r>
            </w:ins>
          </w:p>
        </w:tc>
      </w:tr>
      <w:tr w:rsidR="00497547" w:rsidRPr="00497547" w14:paraId="6D4185B0" w14:textId="77777777" w:rsidTr="00497547">
        <w:trPr>
          <w:ins w:id="3353"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354"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450B6765" w14:textId="77777777" w:rsidR="00497547" w:rsidRPr="00497547" w:rsidRDefault="00497547" w:rsidP="00497547">
            <w:pPr>
              <w:rPr>
                <w:ins w:id="3355" w:author="Dimitri Podborski" w:date="2024-12-23T11:36:00Z" w16du:dateUtc="2024-12-23T19:36:00Z"/>
              </w:rPr>
            </w:pPr>
            <w:ins w:id="335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35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18A5672" w14:textId="77777777" w:rsidR="00497547" w:rsidRPr="00497547" w:rsidRDefault="00497547" w:rsidP="00497547">
            <w:pPr>
              <w:rPr>
                <w:ins w:id="3358" w:author="Dimitri Podborski" w:date="2024-12-23T11:36:00Z" w16du:dateUtc="2024-12-23T19:36:00Z"/>
              </w:rPr>
            </w:pPr>
            <w:ins w:id="335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36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3233B91" w14:textId="77777777" w:rsidR="00497547" w:rsidRPr="00497547" w:rsidRDefault="00497547" w:rsidP="00497547">
            <w:pPr>
              <w:rPr>
                <w:ins w:id="3361" w:author="Dimitri Podborski" w:date="2024-12-23T11:36:00Z" w16du:dateUtc="2024-12-23T19:36:00Z"/>
              </w:rPr>
            </w:pPr>
            <w:ins w:id="336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36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9B0EF95" w14:textId="77777777" w:rsidR="00497547" w:rsidRPr="00497547" w:rsidRDefault="00497547" w:rsidP="00497547">
            <w:pPr>
              <w:rPr>
                <w:ins w:id="3364" w:author="Dimitri Podborski" w:date="2024-12-23T11:36:00Z" w16du:dateUtc="2024-12-23T19:36:00Z"/>
              </w:rPr>
            </w:pPr>
            <w:ins w:id="336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36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3E41307" w14:textId="77777777" w:rsidR="00497547" w:rsidRPr="00497547" w:rsidRDefault="00497547" w:rsidP="00497547">
            <w:pPr>
              <w:rPr>
                <w:ins w:id="3367" w:author="Dimitri Podborski" w:date="2024-12-23T11:36:00Z" w16du:dateUtc="2024-12-23T19:36:00Z"/>
              </w:rPr>
            </w:pPr>
            <w:ins w:id="336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36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FBABC98" w14:textId="77777777" w:rsidR="00497547" w:rsidRPr="00497547" w:rsidRDefault="00497547" w:rsidP="00497547">
            <w:pPr>
              <w:rPr>
                <w:ins w:id="3370" w:author="Dimitri Podborski" w:date="2024-12-23T11:36:00Z" w16du:dateUtc="2024-12-23T19:36:00Z"/>
              </w:rPr>
            </w:pPr>
            <w:proofErr w:type="spellStart"/>
            <w:ins w:id="3371" w:author="Dimitri Podborski" w:date="2024-12-23T11:36:00Z" w16du:dateUtc="2024-12-23T19:36:00Z">
              <w:r w:rsidRPr="00497547">
                <w:t>stco</w:t>
              </w:r>
              <w:proofErr w:type="spellEnd"/>
            </w:ins>
          </w:p>
        </w:tc>
        <w:tc>
          <w:tcPr>
            <w:tcW w:w="580" w:type="dxa"/>
            <w:tcBorders>
              <w:top w:val="single" w:sz="4" w:space="0" w:color="auto"/>
              <w:left w:val="single" w:sz="4" w:space="0" w:color="auto"/>
              <w:bottom w:val="single" w:sz="4" w:space="0" w:color="auto"/>
              <w:right w:val="single" w:sz="4" w:space="0" w:color="auto"/>
            </w:tcBorders>
            <w:vAlign w:val="center"/>
            <w:tcPrChange w:id="3372"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39E2173E" w14:textId="77777777" w:rsidR="00497547" w:rsidRPr="00497547" w:rsidRDefault="00497547" w:rsidP="00497547">
            <w:pPr>
              <w:rPr>
                <w:ins w:id="3373" w:author="Dimitri Podborski" w:date="2024-12-23T11:36:00Z" w16du:dateUtc="2024-12-23T19:36:00Z"/>
              </w:rPr>
            </w:pPr>
            <w:ins w:id="3374"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375"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4247A118" w14:textId="77777777" w:rsidR="00497547" w:rsidRPr="00497547" w:rsidRDefault="00497547" w:rsidP="00497547">
            <w:pPr>
              <w:rPr>
                <w:ins w:id="3376" w:author="Dimitri Podborski" w:date="2024-12-23T11:36:00Z" w16du:dateUtc="2024-12-23T19:36:00Z"/>
              </w:rPr>
            </w:pPr>
            <w:ins w:id="3377" w:author="Dimitri Podborski" w:date="2024-12-23T11:36:00Z" w16du:dateUtc="2024-12-23T19:36:00Z">
              <w:r w:rsidRPr="00497547">
                <w:fldChar w:fldCharType="begin"/>
              </w:r>
              <w:r w:rsidRPr="00497547">
                <w:instrText xml:space="preserve"> REF _Ref174698330 \r \h </w:instrText>
              </w:r>
              <w:r w:rsidRPr="00497547">
                <w:fldChar w:fldCharType="separate"/>
              </w:r>
              <w:r w:rsidRPr="00497547">
                <w:t>8.7.5</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378"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50FBF70D" w14:textId="77777777" w:rsidR="00497547" w:rsidRPr="00497547" w:rsidRDefault="00497547" w:rsidP="00497547">
            <w:pPr>
              <w:rPr>
                <w:ins w:id="3379" w:author="Dimitri Podborski" w:date="2024-12-23T11:36:00Z" w16du:dateUtc="2024-12-23T19:36:00Z"/>
              </w:rPr>
            </w:pPr>
            <w:ins w:id="3380" w:author="Dimitri Podborski" w:date="2024-12-23T11:36:00Z" w16du:dateUtc="2024-12-23T19:36:00Z">
              <w:r w:rsidRPr="00497547">
                <w:t>chunk offset, partial data-offset information</w:t>
              </w:r>
            </w:ins>
          </w:p>
        </w:tc>
      </w:tr>
      <w:tr w:rsidR="00497547" w:rsidRPr="00497547" w14:paraId="42E2B6B5" w14:textId="77777777" w:rsidTr="00497547">
        <w:trPr>
          <w:ins w:id="3381"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382"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05B29439" w14:textId="77777777" w:rsidR="00497547" w:rsidRPr="00497547" w:rsidRDefault="00497547" w:rsidP="00497547">
            <w:pPr>
              <w:rPr>
                <w:ins w:id="3383" w:author="Dimitri Podborski" w:date="2024-12-23T11:36:00Z" w16du:dateUtc="2024-12-23T19:36:00Z"/>
              </w:rPr>
            </w:pPr>
            <w:ins w:id="338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38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EECF5BF" w14:textId="77777777" w:rsidR="00497547" w:rsidRPr="00497547" w:rsidRDefault="00497547" w:rsidP="00497547">
            <w:pPr>
              <w:rPr>
                <w:ins w:id="3386" w:author="Dimitri Podborski" w:date="2024-12-23T11:36:00Z" w16du:dateUtc="2024-12-23T19:36:00Z"/>
              </w:rPr>
            </w:pPr>
            <w:ins w:id="338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38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39C6C37" w14:textId="77777777" w:rsidR="00497547" w:rsidRPr="00497547" w:rsidRDefault="00497547" w:rsidP="00497547">
            <w:pPr>
              <w:rPr>
                <w:ins w:id="3389" w:author="Dimitri Podborski" w:date="2024-12-23T11:36:00Z" w16du:dateUtc="2024-12-23T19:36:00Z"/>
              </w:rPr>
            </w:pPr>
            <w:ins w:id="339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39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2F04CED" w14:textId="77777777" w:rsidR="00497547" w:rsidRPr="00497547" w:rsidRDefault="00497547" w:rsidP="00497547">
            <w:pPr>
              <w:rPr>
                <w:ins w:id="3392" w:author="Dimitri Podborski" w:date="2024-12-23T11:36:00Z" w16du:dateUtc="2024-12-23T19:36:00Z"/>
              </w:rPr>
            </w:pPr>
            <w:ins w:id="339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39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7C3FCDC" w14:textId="77777777" w:rsidR="00497547" w:rsidRPr="00497547" w:rsidRDefault="00497547" w:rsidP="00497547">
            <w:pPr>
              <w:rPr>
                <w:ins w:id="3395" w:author="Dimitri Podborski" w:date="2024-12-23T11:36:00Z" w16du:dateUtc="2024-12-23T19:36:00Z"/>
              </w:rPr>
            </w:pPr>
            <w:ins w:id="339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39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4C858D1" w14:textId="77777777" w:rsidR="00497547" w:rsidRPr="00497547" w:rsidRDefault="00497547" w:rsidP="00497547">
            <w:pPr>
              <w:rPr>
                <w:ins w:id="3398" w:author="Dimitri Podborski" w:date="2024-12-23T11:36:00Z" w16du:dateUtc="2024-12-23T19:36:00Z"/>
              </w:rPr>
            </w:pPr>
            <w:ins w:id="3399" w:author="Dimitri Podborski" w:date="2024-12-23T11:36:00Z" w16du:dateUtc="2024-12-23T19:36:00Z">
              <w:r w:rsidRPr="00497547">
                <w:t>co64</w:t>
              </w:r>
            </w:ins>
          </w:p>
        </w:tc>
        <w:tc>
          <w:tcPr>
            <w:tcW w:w="580" w:type="dxa"/>
            <w:tcBorders>
              <w:top w:val="single" w:sz="4" w:space="0" w:color="auto"/>
              <w:left w:val="single" w:sz="4" w:space="0" w:color="auto"/>
              <w:bottom w:val="single" w:sz="4" w:space="0" w:color="auto"/>
              <w:right w:val="single" w:sz="4" w:space="0" w:color="auto"/>
            </w:tcBorders>
            <w:vAlign w:val="center"/>
            <w:tcPrChange w:id="3400"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55041C0C" w14:textId="77777777" w:rsidR="00497547" w:rsidRPr="00497547" w:rsidRDefault="00497547" w:rsidP="00497547">
            <w:pPr>
              <w:rPr>
                <w:ins w:id="3401" w:author="Dimitri Podborski" w:date="2024-12-23T11:36:00Z" w16du:dateUtc="2024-12-23T19:36:00Z"/>
              </w:rPr>
            </w:pPr>
            <w:ins w:id="3402"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403"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4963BB07" w14:textId="77777777" w:rsidR="00497547" w:rsidRPr="00497547" w:rsidRDefault="00497547" w:rsidP="00497547">
            <w:pPr>
              <w:rPr>
                <w:ins w:id="3404" w:author="Dimitri Podborski" w:date="2024-12-23T11:36:00Z" w16du:dateUtc="2024-12-23T19:36:00Z"/>
              </w:rPr>
            </w:pPr>
            <w:ins w:id="3405" w:author="Dimitri Podborski" w:date="2024-12-23T11:36:00Z" w16du:dateUtc="2024-12-23T19:36:00Z">
              <w:r w:rsidRPr="00497547">
                <w:fldChar w:fldCharType="begin"/>
              </w:r>
              <w:r w:rsidRPr="00497547">
                <w:instrText xml:space="preserve"> REF _Ref174698341 \r \h </w:instrText>
              </w:r>
              <w:r w:rsidRPr="00497547">
                <w:fldChar w:fldCharType="separate"/>
              </w:r>
              <w:r w:rsidRPr="00497547">
                <w:t>8.7.5</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406"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120AC98C" w14:textId="77777777" w:rsidR="00497547" w:rsidRPr="00497547" w:rsidRDefault="00497547" w:rsidP="00497547">
            <w:pPr>
              <w:rPr>
                <w:ins w:id="3407" w:author="Dimitri Podborski" w:date="2024-12-23T11:36:00Z" w16du:dateUtc="2024-12-23T19:36:00Z"/>
              </w:rPr>
            </w:pPr>
            <w:ins w:id="3408" w:author="Dimitri Podborski" w:date="2024-12-23T11:36:00Z" w16du:dateUtc="2024-12-23T19:36:00Z">
              <w:r w:rsidRPr="00497547">
                <w:t>64-bit chunk offset</w:t>
              </w:r>
            </w:ins>
          </w:p>
        </w:tc>
      </w:tr>
      <w:tr w:rsidR="00497547" w:rsidRPr="00497547" w14:paraId="1B174C0F" w14:textId="77777777" w:rsidTr="00497547">
        <w:trPr>
          <w:ins w:id="3409"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410"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0E881619" w14:textId="77777777" w:rsidR="00497547" w:rsidRPr="00497547" w:rsidRDefault="00497547" w:rsidP="00497547">
            <w:pPr>
              <w:rPr>
                <w:ins w:id="3411" w:author="Dimitri Podborski" w:date="2024-12-23T11:36:00Z" w16du:dateUtc="2024-12-23T19:36:00Z"/>
              </w:rPr>
            </w:pPr>
            <w:ins w:id="341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41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5C4767B" w14:textId="77777777" w:rsidR="00497547" w:rsidRPr="00497547" w:rsidRDefault="00497547" w:rsidP="00497547">
            <w:pPr>
              <w:rPr>
                <w:ins w:id="3414" w:author="Dimitri Podborski" w:date="2024-12-23T11:36:00Z" w16du:dateUtc="2024-12-23T19:36:00Z"/>
              </w:rPr>
            </w:pPr>
            <w:ins w:id="341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41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D020568" w14:textId="77777777" w:rsidR="00497547" w:rsidRPr="00497547" w:rsidRDefault="00497547" w:rsidP="00497547">
            <w:pPr>
              <w:rPr>
                <w:ins w:id="3417" w:author="Dimitri Podborski" w:date="2024-12-23T11:36:00Z" w16du:dateUtc="2024-12-23T19:36:00Z"/>
              </w:rPr>
            </w:pPr>
            <w:ins w:id="341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41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1962D84" w14:textId="77777777" w:rsidR="00497547" w:rsidRPr="00497547" w:rsidRDefault="00497547" w:rsidP="00497547">
            <w:pPr>
              <w:rPr>
                <w:ins w:id="3420" w:author="Dimitri Podborski" w:date="2024-12-23T11:36:00Z" w16du:dateUtc="2024-12-23T19:36:00Z"/>
              </w:rPr>
            </w:pPr>
            <w:ins w:id="342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42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95CE66A" w14:textId="77777777" w:rsidR="00497547" w:rsidRPr="00497547" w:rsidRDefault="00497547" w:rsidP="00497547">
            <w:pPr>
              <w:rPr>
                <w:ins w:id="3423" w:author="Dimitri Podborski" w:date="2024-12-23T11:36:00Z" w16du:dateUtc="2024-12-23T19:36:00Z"/>
              </w:rPr>
            </w:pPr>
            <w:ins w:id="342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42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C003298" w14:textId="77777777" w:rsidR="00497547" w:rsidRPr="00497547" w:rsidRDefault="00497547" w:rsidP="00497547">
            <w:pPr>
              <w:rPr>
                <w:ins w:id="3426" w:author="Dimitri Podborski" w:date="2024-12-23T11:36:00Z" w16du:dateUtc="2024-12-23T19:36:00Z"/>
              </w:rPr>
            </w:pPr>
            <w:proofErr w:type="spellStart"/>
            <w:ins w:id="3427" w:author="Dimitri Podborski" w:date="2024-12-23T11:36:00Z" w16du:dateUtc="2024-12-23T19:36:00Z">
              <w:r w:rsidRPr="00497547">
                <w:t>stss</w:t>
              </w:r>
              <w:proofErr w:type="spellEnd"/>
            </w:ins>
          </w:p>
        </w:tc>
        <w:tc>
          <w:tcPr>
            <w:tcW w:w="580" w:type="dxa"/>
            <w:tcBorders>
              <w:top w:val="single" w:sz="4" w:space="0" w:color="auto"/>
              <w:left w:val="single" w:sz="4" w:space="0" w:color="auto"/>
              <w:bottom w:val="single" w:sz="4" w:space="0" w:color="auto"/>
              <w:right w:val="single" w:sz="4" w:space="0" w:color="auto"/>
            </w:tcBorders>
            <w:vAlign w:val="center"/>
            <w:tcPrChange w:id="3428"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6EA1D2FF" w14:textId="77777777" w:rsidR="00497547" w:rsidRPr="00497547" w:rsidRDefault="00497547" w:rsidP="00497547">
            <w:pPr>
              <w:rPr>
                <w:ins w:id="3429" w:author="Dimitri Podborski" w:date="2024-12-23T11:36:00Z" w16du:dateUtc="2024-12-23T19:36:00Z"/>
              </w:rPr>
            </w:pPr>
            <w:ins w:id="3430"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431"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1A1FE710" w14:textId="77777777" w:rsidR="00497547" w:rsidRPr="00497547" w:rsidRDefault="00497547" w:rsidP="00497547">
            <w:pPr>
              <w:rPr>
                <w:ins w:id="3432" w:author="Dimitri Podborski" w:date="2024-12-23T11:36:00Z" w16du:dateUtc="2024-12-23T19:36:00Z"/>
              </w:rPr>
            </w:pPr>
            <w:ins w:id="3433" w:author="Dimitri Podborski" w:date="2024-12-23T11:36:00Z" w16du:dateUtc="2024-12-23T19:36:00Z">
              <w:r w:rsidRPr="00497547">
                <w:fldChar w:fldCharType="begin"/>
              </w:r>
              <w:r w:rsidRPr="00497547">
                <w:instrText xml:space="preserve"> REF _Ref174698369 \r \h </w:instrText>
              </w:r>
              <w:r w:rsidRPr="00497547">
                <w:fldChar w:fldCharType="separate"/>
              </w:r>
              <w:r w:rsidRPr="00497547">
                <w:t>8.6.2</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434"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54F02063" w14:textId="77777777" w:rsidR="00497547" w:rsidRPr="00497547" w:rsidRDefault="00497547" w:rsidP="00497547">
            <w:pPr>
              <w:rPr>
                <w:ins w:id="3435" w:author="Dimitri Podborski" w:date="2024-12-23T11:36:00Z" w16du:dateUtc="2024-12-23T19:36:00Z"/>
              </w:rPr>
            </w:pPr>
            <w:ins w:id="3436" w:author="Dimitri Podborski" w:date="2024-12-23T11:36:00Z" w16du:dateUtc="2024-12-23T19:36:00Z">
              <w:r w:rsidRPr="00497547">
                <w:t>sync sample table</w:t>
              </w:r>
            </w:ins>
          </w:p>
        </w:tc>
      </w:tr>
      <w:tr w:rsidR="00497547" w:rsidRPr="00497547" w14:paraId="261877D1" w14:textId="77777777" w:rsidTr="00497547">
        <w:trPr>
          <w:ins w:id="3437"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438"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67CDA9F9" w14:textId="77777777" w:rsidR="00497547" w:rsidRPr="00497547" w:rsidRDefault="00497547" w:rsidP="00497547">
            <w:pPr>
              <w:rPr>
                <w:ins w:id="3439" w:author="Dimitri Podborski" w:date="2024-12-23T11:36:00Z" w16du:dateUtc="2024-12-23T19:36:00Z"/>
              </w:rPr>
            </w:pPr>
            <w:ins w:id="344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44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7FE9D15" w14:textId="77777777" w:rsidR="00497547" w:rsidRPr="00497547" w:rsidRDefault="00497547" w:rsidP="00497547">
            <w:pPr>
              <w:rPr>
                <w:ins w:id="3442" w:author="Dimitri Podborski" w:date="2024-12-23T11:36:00Z" w16du:dateUtc="2024-12-23T19:36:00Z"/>
              </w:rPr>
            </w:pPr>
            <w:ins w:id="344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44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DDD107C" w14:textId="77777777" w:rsidR="00497547" w:rsidRPr="00497547" w:rsidRDefault="00497547" w:rsidP="00497547">
            <w:pPr>
              <w:rPr>
                <w:ins w:id="3445" w:author="Dimitri Podborski" w:date="2024-12-23T11:36:00Z" w16du:dateUtc="2024-12-23T19:36:00Z"/>
              </w:rPr>
            </w:pPr>
            <w:ins w:id="344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44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4CE476F" w14:textId="77777777" w:rsidR="00497547" w:rsidRPr="00497547" w:rsidRDefault="00497547" w:rsidP="00497547">
            <w:pPr>
              <w:rPr>
                <w:ins w:id="3448" w:author="Dimitri Podborski" w:date="2024-12-23T11:36:00Z" w16du:dateUtc="2024-12-23T19:36:00Z"/>
              </w:rPr>
            </w:pPr>
            <w:ins w:id="344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45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8970D64" w14:textId="77777777" w:rsidR="00497547" w:rsidRPr="00497547" w:rsidRDefault="00497547" w:rsidP="00497547">
            <w:pPr>
              <w:rPr>
                <w:ins w:id="3451" w:author="Dimitri Podborski" w:date="2024-12-23T11:36:00Z" w16du:dateUtc="2024-12-23T19:36:00Z"/>
              </w:rPr>
            </w:pPr>
            <w:ins w:id="345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45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5E9ABA4" w14:textId="77777777" w:rsidR="00497547" w:rsidRPr="00497547" w:rsidRDefault="00497547" w:rsidP="00497547">
            <w:pPr>
              <w:rPr>
                <w:ins w:id="3454" w:author="Dimitri Podborski" w:date="2024-12-23T11:36:00Z" w16du:dateUtc="2024-12-23T19:36:00Z"/>
              </w:rPr>
            </w:pPr>
            <w:proofErr w:type="spellStart"/>
            <w:ins w:id="3455" w:author="Dimitri Podborski" w:date="2024-12-23T11:36:00Z" w16du:dateUtc="2024-12-23T19:36:00Z">
              <w:r w:rsidRPr="00497547">
                <w:t>stsh</w:t>
              </w:r>
              <w:proofErr w:type="spellEnd"/>
            </w:ins>
          </w:p>
        </w:tc>
        <w:tc>
          <w:tcPr>
            <w:tcW w:w="580" w:type="dxa"/>
            <w:tcBorders>
              <w:top w:val="single" w:sz="4" w:space="0" w:color="auto"/>
              <w:left w:val="single" w:sz="4" w:space="0" w:color="auto"/>
              <w:bottom w:val="single" w:sz="4" w:space="0" w:color="auto"/>
              <w:right w:val="single" w:sz="4" w:space="0" w:color="auto"/>
            </w:tcBorders>
            <w:vAlign w:val="center"/>
            <w:tcPrChange w:id="3456"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006A853A" w14:textId="77777777" w:rsidR="00497547" w:rsidRPr="00497547" w:rsidRDefault="00497547" w:rsidP="00497547">
            <w:pPr>
              <w:rPr>
                <w:ins w:id="3457" w:author="Dimitri Podborski" w:date="2024-12-23T11:36:00Z" w16du:dateUtc="2024-12-23T19:36:00Z"/>
              </w:rPr>
            </w:pPr>
            <w:ins w:id="3458"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459"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53951662" w14:textId="77777777" w:rsidR="00497547" w:rsidRPr="00497547" w:rsidRDefault="00497547" w:rsidP="00497547">
            <w:pPr>
              <w:rPr>
                <w:ins w:id="3460" w:author="Dimitri Podborski" w:date="2024-12-23T11:36:00Z" w16du:dateUtc="2024-12-23T19:36:00Z"/>
              </w:rPr>
            </w:pPr>
            <w:ins w:id="3461" w:author="Dimitri Podborski" w:date="2024-12-23T11:36:00Z" w16du:dateUtc="2024-12-23T19:36:00Z">
              <w:r w:rsidRPr="00497547">
                <w:fldChar w:fldCharType="begin"/>
              </w:r>
              <w:r w:rsidRPr="00497547">
                <w:instrText xml:space="preserve"> REF _Ref174698377 \r \h </w:instrText>
              </w:r>
              <w:r w:rsidRPr="00497547">
                <w:fldChar w:fldCharType="separate"/>
              </w:r>
              <w:r w:rsidRPr="00497547">
                <w:t>8.6.3</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462"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198889BB" w14:textId="77777777" w:rsidR="00497547" w:rsidRPr="00497547" w:rsidRDefault="00497547" w:rsidP="00497547">
            <w:pPr>
              <w:rPr>
                <w:ins w:id="3463" w:author="Dimitri Podborski" w:date="2024-12-23T11:36:00Z" w16du:dateUtc="2024-12-23T19:36:00Z"/>
              </w:rPr>
            </w:pPr>
            <w:ins w:id="3464" w:author="Dimitri Podborski" w:date="2024-12-23T11:36:00Z" w16du:dateUtc="2024-12-23T19:36:00Z">
              <w:r w:rsidRPr="00497547">
                <w:t>shadow sync sample table</w:t>
              </w:r>
            </w:ins>
          </w:p>
        </w:tc>
      </w:tr>
      <w:tr w:rsidR="00497547" w:rsidRPr="00497547" w14:paraId="19585F9C" w14:textId="77777777" w:rsidTr="00497547">
        <w:trPr>
          <w:ins w:id="3465"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466"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13B95F33" w14:textId="77777777" w:rsidR="00497547" w:rsidRPr="00497547" w:rsidRDefault="00497547" w:rsidP="00497547">
            <w:pPr>
              <w:rPr>
                <w:ins w:id="3467" w:author="Dimitri Podborski" w:date="2024-12-23T11:36:00Z" w16du:dateUtc="2024-12-23T19:36:00Z"/>
              </w:rPr>
            </w:pPr>
            <w:ins w:id="346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46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985EBF0" w14:textId="77777777" w:rsidR="00497547" w:rsidRPr="00497547" w:rsidRDefault="00497547" w:rsidP="00497547">
            <w:pPr>
              <w:rPr>
                <w:ins w:id="3470" w:author="Dimitri Podborski" w:date="2024-12-23T11:36:00Z" w16du:dateUtc="2024-12-23T19:36:00Z"/>
              </w:rPr>
            </w:pPr>
            <w:ins w:id="347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47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1B929CF" w14:textId="77777777" w:rsidR="00497547" w:rsidRPr="00497547" w:rsidRDefault="00497547" w:rsidP="00497547">
            <w:pPr>
              <w:rPr>
                <w:ins w:id="3473" w:author="Dimitri Podborski" w:date="2024-12-23T11:36:00Z" w16du:dateUtc="2024-12-23T19:36:00Z"/>
              </w:rPr>
            </w:pPr>
            <w:ins w:id="347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47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785B8F3" w14:textId="77777777" w:rsidR="00497547" w:rsidRPr="00497547" w:rsidRDefault="00497547" w:rsidP="00497547">
            <w:pPr>
              <w:rPr>
                <w:ins w:id="3476" w:author="Dimitri Podborski" w:date="2024-12-23T11:36:00Z" w16du:dateUtc="2024-12-23T19:36:00Z"/>
              </w:rPr>
            </w:pPr>
            <w:ins w:id="347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47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0151872" w14:textId="77777777" w:rsidR="00497547" w:rsidRPr="00497547" w:rsidRDefault="00497547" w:rsidP="00497547">
            <w:pPr>
              <w:rPr>
                <w:ins w:id="3479" w:author="Dimitri Podborski" w:date="2024-12-23T11:36:00Z" w16du:dateUtc="2024-12-23T19:36:00Z"/>
              </w:rPr>
            </w:pPr>
            <w:ins w:id="348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48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457A2E8" w14:textId="77777777" w:rsidR="00497547" w:rsidRPr="00497547" w:rsidRDefault="00497547" w:rsidP="00497547">
            <w:pPr>
              <w:rPr>
                <w:ins w:id="3482" w:author="Dimitri Podborski" w:date="2024-12-23T11:36:00Z" w16du:dateUtc="2024-12-23T19:36:00Z"/>
              </w:rPr>
            </w:pPr>
            <w:proofErr w:type="spellStart"/>
            <w:ins w:id="3483" w:author="Dimitri Podborski" w:date="2024-12-23T11:36:00Z" w16du:dateUtc="2024-12-23T19:36:00Z">
              <w:r w:rsidRPr="00497547">
                <w:t>padb</w:t>
              </w:r>
              <w:proofErr w:type="spellEnd"/>
            </w:ins>
          </w:p>
        </w:tc>
        <w:tc>
          <w:tcPr>
            <w:tcW w:w="580" w:type="dxa"/>
            <w:tcBorders>
              <w:top w:val="single" w:sz="4" w:space="0" w:color="auto"/>
              <w:left w:val="single" w:sz="4" w:space="0" w:color="auto"/>
              <w:bottom w:val="single" w:sz="4" w:space="0" w:color="auto"/>
              <w:right w:val="single" w:sz="4" w:space="0" w:color="auto"/>
            </w:tcBorders>
            <w:vAlign w:val="center"/>
            <w:tcPrChange w:id="3484"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411181C9" w14:textId="77777777" w:rsidR="00497547" w:rsidRPr="00497547" w:rsidRDefault="00497547" w:rsidP="00497547">
            <w:pPr>
              <w:rPr>
                <w:ins w:id="3485" w:author="Dimitri Podborski" w:date="2024-12-23T11:36:00Z" w16du:dateUtc="2024-12-23T19:36:00Z"/>
              </w:rPr>
            </w:pPr>
            <w:ins w:id="3486"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487"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1DD71C1D" w14:textId="77777777" w:rsidR="00497547" w:rsidRPr="00497547" w:rsidRDefault="00497547" w:rsidP="00497547">
            <w:pPr>
              <w:rPr>
                <w:ins w:id="3488" w:author="Dimitri Podborski" w:date="2024-12-23T11:36:00Z" w16du:dateUtc="2024-12-23T19:36:00Z"/>
              </w:rPr>
            </w:pPr>
            <w:ins w:id="3489" w:author="Dimitri Podborski" w:date="2024-12-23T11:36:00Z" w16du:dateUtc="2024-12-23T19:36:00Z">
              <w:r w:rsidRPr="00497547">
                <w:fldChar w:fldCharType="begin"/>
              </w:r>
              <w:r w:rsidRPr="00497547">
                <w:instrText xml:space="preserve"> REF _Ref174698388 \r \h </w:instrText>
              </w:r>
              <w:r w:rsidRPr="00497547">
                <w:fldChar w:fldCharType="separate"/>
              </w:r>
              <w:r w:rsidRPr="00497547">
                <w:t>8.7.6</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490"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605E365C" w14:textId="77777777" w:rsidR="00497547" w:rsidRPr="00497547" w:rsidRDefault="00497547" w:rsidP="00497547">
            <w:pPr>
              <w:rPr>
                <w:ins w:id="3491" w:author="Dimitri Podborski" w:date="2024-12-23T11:36:00Z" w16du:dateUtc="2024-12-23T19:36:00Z"/>
              </w:rPr>
            </w:pPr>
            <w:ins w:id="3492" w:author="Dimitri Podborski" w:date="2024-12-23T11:36:00Z" w16du:dateUtc="2024-12-23T19:36:00Z">
              <w:r w:rsidRPr="00497547">
                <w:t>sample padding bits</w:t>
              </w:r>
            </w:ins>
          </w:p>
        </w:tc>
      </w:tr>
      <w:tr w:rsidR="00497547" w:rsidRPr="00497547" w14:paraId="2F1CF088" w14:textId="77777777" w:rsidTr="00497547">
        <w:trPr>
          <w:ins w:id="3493"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494"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6E58A4A2" w14:textId="77777777" w:rsidR="00497547" w:rsidRPr="00497547" w:rsidRDefault="00497547" w:rsidP="00497547">
            <w:pPr>
              <w:rPr>
                <w:ins w:id="3495" w:author="Dimitri Podborski" w:date="2024-12-23T11:36:00Z" w16du:dateUtc="2024-12-23T19:36:00Z"/>
              </w:rPr>
            </w:pPr>
            <w:ins w:id="349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49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9B0C732" w14:textId="77777777" w:rsidR="00497547" w:rsidRPr="00497547" w:rsidRDefault="00497547" w:rsidP="00497547">
            <w:pPr>
              <w:rPr>
                <w:ins w:id="3498" w:author="Dimitri Podborski" w:date="2024-12-23T11:36:00Z" w16du:dateUtc="2024-12-23T19:36:00Z"/>
              </w:rPr>
            </w:pPr>
            <w:ins w:id="349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50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DD6BC07" w14:textId="77777777" w:rsidR="00497547" w:rsidRPr="00497547" w:rsidRDefault="00497547" w:rsidP="00497547">
            <w:pPr>
              <w:rPr>
                <w:ins w:id="3501" w:author="Dimitri Podborski" w:date="2024-12-23T11:36:00Z" w16du:dateUtc="2024-12-23T19:36:00Z"/>
              </w:rPr>
            </w:pPr>
            <w:ins w:id="350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50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1F843D7" w14:textId="77777777" w:rsidR="00497547" w:rsidRPr="00497547" w:rsidRDefault="00497547" w:rsidP="00497547">
            <w:pPr>
              <w:rPr>
                <w:ins w:id="3504" w:author="Dimitri Podborski" w:date="2024-12-23T11:36:00Z" w16du:dateUtc="2024-12-23T19:36:00Z"/>
              </w:rPr>
            </w:pPr>
            <w:ins w:id="350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50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C4F6D25" w14:textId="77777777" w:rsidR="00497547" w:rsidRPr="00497547" w:rsidRDefault="00497547" w:rsidP="00497547">
            <w:pPr>
              <w:rPr>
                <w:ins w:id="3507" w:author="Dimitri Podborski" w:date="2024-12-23T11:36:00Z" w16du:dateUtc="2024-12-23T19:36:00Z"/>
              </w:rPr>
            </w:pPr>
            <w:ins w:id="350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50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E1AD658" w14:textId="77777777" w:rsidR="00497547" w:rsidRPr="00497547" w:rsidRDefault="00497547" w:rsidP="00497547">
            <w:pPr>
              <w:rPr>
                <w:ins w:id="3510" w:author="Dimitri Podborski" w:date="2024-12-23T11:36:00Z" w16du:dateUtc="2024-12-23T19:36:00Z"/>
              </w:rPr>
            </w:pPr>
            <w:proofErr w:type="spellStart"/>
            <w:ins w:id="3511" w:author="Dimitri Podborski" w:date="2024-12-23T11:36:00Z" w16du:dateUtc="2024-12-23T19:36:00Z">
              <w:r w:rsidRPr="00497547">
                <w:t>stdp</w:t>
              </w:r>
              <w:proofErr w:type="spellEnd"/>
            </w:ins>
          </w:p>
        </w:tc>
        <w:tc>
          <w:tcPr>
            <w:tcW w:w="580" w:type="dxa"/>
            <w:tcBorders>
              <w:top w:val="single" w:sz="4" w:space="0" w:color="auto"/>
              <w:left w:val="single" w:sz="4" w:space="0" w:color="auto"/>
              <w:bottom w:val="single" w:sz="4" w:space="0" w:color="auto"/>
              <w:right w:val="single" w:sz="4" w:space="0" w:color="auto"/>
            </w:tcBorders>
            <w:vAlign w:val="center"/>
            <w:tcPrChange w:id="3512"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469DC6C2" w14:textId="77777777" w:rsidR="00497547" w:rsidRPr="00497547" w:rsidRDefault="00497547" w:rsidP="00497547">
            <w:pPr>
              <w:rPr>
                <w:ins w:id="3513" w:author="Dimitri Podborski" w:date="2024-12-23T11:36:00Z" w16du:dateUtc="2024-12-23T19:36:00Z"/>
              </w:rPr>
            </w:pPr>
            <w:ins w:id="3514"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515"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5AD176EE" w14:textId="77777777" w:rsidR="00497547" w:rsidRPr="00497547" w:rsidRDefault="00497547" w:rsidP="00497547">
            <w:pPr>
              <w:rPr>
                <w:ins w:id="3516" w:author="Dimitri Podborski" w:date="2024-12-23T11:36:00Z" w16du:dateUtc="2024-12-23T19:36:00Z"/>
              </w:rPr>
            </w:pPr>
            <w:ins w:id="3517" w:author="Dimitri Podborski" w:date="2024-12-23T11:36:00Z" w16du:dateUtc="2024-12-23T19:36:00Z">
              <w:r w:rsidRPr="00497547">
                <w:fldChar w:fldCharType="begin"/>
              </w:r>
              <w:r w:rsidRPr="00497547">
                <w:instrText xml:space="preserve"> REF _Ref174698442 \r \h </w:instrText>
              </w:r>
              <w:r w:rsidRPr="00497547">
                <w:fldChar w:fldCharType="separate"/>
              </w:r>
              <w:r w:rsidRPr="00497547">
                <w:t>8.5.3</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518"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30CC77CE" w14:textId="77777777" w:rsidR="00497547" w:rsidRPr="00497547" w:rsidRDefault="00497547" w:rsidP="00497547">
            <w:pPr>
              <w:rPr>
                <w:ins w:id="3519" w:author="Dimitri Podborski" w:date="2024-12-23T11:36:00Z" w16du:dateUtc="2024-12-23T19:36:00Z"/>
              </w:rPr>
            </w:pPr>
            <w:ins w:id="3520" w:author="Dimitri Podborski" w:date="2024-12-23T11:36:00Z" w16du:dateUtc="2024-12-23T19:36:00Z">
              <w:r w:rsidRPr="00497547">
                <w:t>sample degradation priority</w:t>
              </w:r>
            </w:ins>
          </w:p>
        </w:tc>
      </w:tr>
      <w:tr w:rsidR="00497547" w:rsidRPr="00497547" w14:paraId="45753B08" w14:textId="77777777" w:rsidTr="00497547">
        <w:trPr>
          <w:ins w:id="3521"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522"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04444AF5" w14:textId="77777777" w:rsidR="00497547" w:rsidRPr="00497547" w:rsidRDefault="00497547" w:rsidP="00497547">
            <w:pPr>
              <w:rPr>
                <w:ins w:id="3523" w:author="Dimitri Podborski" w:date="2024-12-23T11:36:00Z" w16du:dateUtc="2024-12-23T19:36:00Z"/>
              </w:rPr>
            </w:pPr>
            <w:ins w:id="352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52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AFC394C" w14:textId="77777777" w:rsidR="00497547" w:rsidRPr="00497547" w:rsidRDefault="00497547" w:rsidP="00497547">
            <w:pPr>
              <w:rPr>
                <w:ins w:id="3526" w:author="Dimitri Podborski" w:date="2024-12-23T11:36:00Z" w16du:dateUtc="2024-12-23T19:36:00Z"/>
              </w:rPr>
            </w:pPr>
            <w:ins w:id="352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52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92EFD76" w14:textId="77777777" w:rsidR="00497547" w:rsidRPr="00497547" w:rsidRDefault="00497547" w:rsidP="00497547">
            <w:pPr>
              <w:rPr>
                <w:ins w:id="3529" w:author="Dimitri Podborski" w:date="2024-12-23T11:36:00Z" w16du:dateUtc="2024-12-23T19:36:00Z"/>
              </w:rPr>
            </w:pPr>
            <w:ins w:id="353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53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ABE8471" w14:textId="77777777" w:rsidR="00497547" w:rsidRPr="00497547" w:rsidRDefault="00497547" w:rsidP="00497547">
            <w:pPr>
              <w:rPr>
                <w:ins w:id="3532" w:author="Dimitri Podborski" w:date="2024-12-23T11:36:00Z" w16du:dateUtc="2024-12-23T19:36:00Z"/>
              </w:rPr>
            </w:pPr>
            <w:ins w:id="353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53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9EB9E18" w14:textId="77777777" w:rsidR="00497547" w:rsidRPr="00497547" w:rsidRDefault="00497547" w:rsidP="00497547">
            <w:pPr>
              <w:rPr>
                <w:ins w:id="3535" w:author="Dimitri Podborski" w:date="2024-12-23T11:36:00Z" w16du:dateUtc="2024-12-23T19:36:00Z"/>
              </w:rPr>
            </w:pPr>
            <w:ins w:id="353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53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F1CDDA8" w14:textId="77777777" w:rsidR="00497547" w:rsidRPr="00497547" w:rsidRDefault="00497547" w:rsidP="00497547">
            <w:pPr>
              <w:rPr>
                <w:ins w:id="3538" w:author="Dimitri Podborski" w:date="2024-12-23T11:36:00Z" w16du:dateUtc="2024-12-23T19:36:00Z"/>
              </w:rPr>
            </w:pPr>
            <w:proofErr w:type="spellStart"/>
            <w:ins w:id="3539" w:author="Dimitri Podborski" w:date="2024-12-23T11:36:00Z" w16du:dateUtc="2024-12-23T19:36:00Z">
              <w:r w:rsidRPr="00497547">
                <w:t>sdtp</w:t>
              </w:r>
              <w:proofErr w:type="spellEnd"/>
            </w:ins>
          </w:p>
        </w:tc>
        <w:tc>
          <w:tcPr>
            <w:tcW w:w="580" w:type="dxa"/>
            <w:tcBorders>
              <w:top w:val="single" w:sz="4" w:space="0" w:color="auto"/>
              <w:left w:val="single" w:sz="4" w:space="0" w:color="auto"/>
              <w:bottom w:val="single" w:sz="4" w:space="0" w:color="auto"/>
              <w:right w:val="single" w:sz="4" w:space="0" w:color="auto"/>
            </w:tcBorders>
            <w:vAlign w:val="center"/>
            <w:tcPrChange w:id="3540"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61702ED3" w14:textId="77777777" w:rsidR="00497547" w:rsidRPr="00497547" w:rsidRDefault="00497547" w:rsidP="00497547">
            <w:pPr>
              <w:rPr>
                <w:ins w:id="3541" w:author="Dimitri Podborski" w:date="2024-12-23T11:36:00Z" w16du:dateUtc="2024-12-23T19:36:00Z"/>
              </w:rPr>
            </w:pPr>
            <w:ins w:id="3542"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543"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3D0F7C2F" w14:textId="77777777" w:rsidR="00497547" w:rsidRPr="00497547" w:rsidRDefault="00497547" w:rsidP="00497547">
            <w:pPr>
              <w:rPr>
                <w:ins w:id="3544" w:author="Dimitri Podborski" w:date="2024-12-23T11:36:00Z" w16du:dateUtc="2024-12-23T19:36:00Z"/>
              </w:rPr>
            </w:pPr>
            <w:ins w:id="3545" w:author="Dimitri Podborski" w:date="2024-12-23T11:36:00Z" w16du:dateUtc="2024-12-23T19:36:00Z">
              <w:r w:rsidRPr="00497547">
                <w:fldChar w:fldCharType="begin"/>
              </w:r>
              <w:r w:rsidRPr="00497547">
                <w:instrText xml:space="preserve"> REF _Ref174698461 \r \h </w:instrText>
              </w:r>
              <w:r w:rsidRPr="00497547">
                <w:fldChar w:fldCharType="separate"/>
              </w:r>
              <w:r w:rsidRPr="00497547">
                <w:t>8.6.4</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546"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161BD98A" w14:textId="77777777" w:rsidR="00497547" w:rsidRPr="00497547" w:rsidRDefault="00497547" w:rsidP="00497547">
            <w:pPr>
              <w:rPr>
                <w:ins w:id="3547" w:author="Dimitri Podborski" w:date="2024-12-23T11:36:00Z" w16du:dateUtc="2024-12-23T19:36:00Z"/>
              </w:rPr>
            </w:pPr>
            <w:ins w:id="3548" w:author="Dimitri Podborski" w:date="2024-12-23T11:36:00Z" w16du:dateUtc="2024-12-23T19:36:00Z">
              <w:r w:rsidRPr="00497547">
                <w:t>independent and disposable samples</w:t>
              </w:r>
            </w:ins>
          </w:p>
        </w:tc>
      </w:tr>
      <w:tr w:rsidR="00497547" w:rsidRPr="00497547" w14:paraId="70981527" w14:textId="77777777" w:rsidTr="00497547">
        <w:trPr>
          <w:ins w:id="3549"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550"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3D6668B7" w14:textId="77777777" w:rsidR="00497547" w:rsidRPr="00497547" w:rsidRDefault="00497547" w:rsidP="00497547">
            <w:pPr>
              <w:rPr>
                <w:ins w:id="3551" w:author="Dimitri Podborski" w:date="2024-12-23T11:36:00Z" w16du:dateUtc="2024-12-23T19:36:00Z"/>
              </w:rPr>
            </w:pPr>
            <w:ins w:id="355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55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CCC00E9" w14:textId="77777777" w:rsidR="00497547" w:rsidRPr="00497547" w:rsidRDefault="00497547" w:rsidP="00497547">
            <w:pPr>
              <w:rPr>
                <w:ins w:id="3554" w:author="Dimitri Podborski" w:date="2024-12-23T11:36:00Z" w16du:dateUtc="2024-12-23T19:36:00Z"/>
              </w:rPr>
            </w:pPr>
            <w:ins w:id="355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55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94BA89C" w14:textId="77777777" w:rsidR="00497547" w:rsidRPr="00497547" w:rsidRDefault="00497547" w:rsidP="00497547">
            <w:pPr>
              <w:rPr>
                <w:ins w:id="3557" w:author="Dimitri Podborski" w:date="2024-12-23T11:36:00Z" w16du:dateUtc="2024-12-23T19:36:00Z"/>
              </w:rPr>
            </w:pPr>
            <w:ins w:id="355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55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6904AD4" w14:textId="77777777" w:rsidR="00497547" w:rsidRPr="00497547" w:rsidRDefault="00497547" w:rsidP="00497547">
            <w:pPr>
              <w:rPr>
                <w:ins w:id="3560" w:author="Dimitri Podborski" w:date="2024-12-23T11:36:00Z" w16du:dateUtc="2024-12-23T19:36:00Z"/>
              </w:rPr>
            </w:pPr>
            <w:ins w:id="356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56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8937EE9" w14:textId="77777777" w:rsidR="00497547" w:rsidRPr="00497547" w:rsidRDefault="00497547" w:rsidP="00497547">
            <w:pPr>
              <w:rPr>
                <w:ins w:id="3563" w:author="Dimitri Podborski" w:date="2024-12-23T11:36:00Z" w16du:dateUtc="2024-12-23T19:36:00Z"/>
              </w:rPr>
            </w:pPr>
            <w:ins w:id="356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56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D786698" w14:textId="77777777" w:rsidR="00497547" w:rsidRPr="00497547" w:rsidRDefault="00497547" w:rsidP="00497547">
            <w:pPr>
              <w:rPr>
                <w:ins w:id="3566" w:author="Dimitri Podborski" w:date="2024-12-23T11:36:00Z" w16du:dateUtc="2024-12-23T19:36:00Z"/>
              </w:rPr>
            </w:pPr>
            <w:proofErr w:type="spellStart"/>
            <w:ins w:id="3567" w:author="Dimitri Podborski" w:date="2024-12-23T11:36:00Z" w16du:dateUtc="2024-12-23T19:36:00Z">
              <w:r w:rsidRPr="00497547">
                <w:t>sbgp</w:t>
              </w:r>
              <w:proofErr w:type="spellEnd"/>
            </w:ins>
          </w:p>
        </w:tc>
        <w:tc>
          <w:tcPr>
            <w:tcW w:w="580" w:type="dxa"/>
            <w:tcBorders>
              <w:top w:val="single" w:sz="4" w:space="0" w:color="auto"/>
              <w:left w:val="single" w:sz="4" w:space="0" w:color="auto"/>
              <w:bottom w:val="single" w:sz="4" w:space="0" w:color="auto"/>
              <w:right w:val="single" w:sz="4" w:space="0" w:color="auto"/>
            </w:tcBorders>
            <w:vAlign w:val="center"/>
            <w:tcPrChange w:id="3568"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4F04A6AA" w14:textId="77777777" w:rsidR="00497547" w:rsidRPr="00497547" w:rsidRDefault="00497547" w:rsidP="00497547">
            <w:pPr>
              <w:rPr>
                <w:ins w:id="3569" w:author="Dimitri Podborski" w:date="2024-12-23T11:36:00Z" w16du:dateUtc="2024-12-23T19:36:00Z"/>
              </w:rPr>
            </w:pPr>
            <w:ins w:id="3570"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571"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7E22BEE5" w14:textId="77777777" w:rsidR="00497547" w:rsidRPr="00497547" w:rsidRDefault="00497547" w:rsidP="00497547">
            <w:pPr>
              <w:rPr>
                <w:ins w:id="3572" w:author="Dimitri Podborski" w:date="2024-12-23T11:36:00Z" w16du:dateUtc="2024-12-23T19:36:00Z"/>
              </w:rPr>
            </w:pPr>
            <w:ins w:id="3573" w:author="Dimitri Podborski" w:date="2024-12-23T11:36:00Z" w16du:dateUtc="2024-12-23T19:36:00Z">
              <w:r w:rsidRPr="00497547">
                <w:fldChar w:fldCharType="begin"/>
              </w:r>
              <w:r w:rsidRPr="00497547">
                <w:instrText xml:space="preserve"> REF _Ref174698480 \r \h </w:instrText>
              </w:r>
              <w:r w:rsidRPr="00497547">
                <w:fldChar w:fldCharType="separate"/>
              </w:r>
              <w:r w:rsidRPr="00497547">
                <w:t>8.9.2</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574"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16024830" w14:textId="77777777" w:rsidR="00497547" w:rsidRPr="00497547" w:rsidRDefault="00497547" w:rsidP="00497547">
            <w:pPr>
              <w:rPr>
                <w:ins w:id="3575" w:author="Dimitri Podborski" w:date="2024-12-23T11:36:00Z" w16du:dateUtc="2024-12-23T19:36:00Z"/>
              </w:rPr>
            </w:pPr>
            <w:ins w:id="3576" w:author="Dimitri Podborski" w:date="2024-12-23T11:36:00Z" w16du:dateUtc="2024-12-23T19:36:00Z">
              <w:r w:rsidRPr="00497547">
                <w:t>sample-to-group</w:t>
              </w:r>
            </w:ins>
          </w:p>
        </w:tc>
      </w:tr>
      <w:tr w:rsidR="00497547" w:rsidRPr="00497547" w14:paraId="2B83E012" w14:textId="77777777" w:rsidTr="00497547">
        <w:trPr>
          <w:ins w:id="3577"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578"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15707075" w14:textId="77777777" w:rsidR="00497547" w:rsidRPr="00497547" w:rsidRDefault="00497547" w:rsidP="00497547">
            <w:pPr>
              <w:rPr>
                <w:ins w:id="3579" w:author="Dimitri Podborski" w:date="2024-12-23T11:36:00Z" w16du:dateUtc="2024-12-23T19:36:00Z"/>
              </w:rPr>
            </w:pPr>
            <w:ins w:id="358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58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596F294" w14:textId="77777777" w:rsidR="00497547" w:rsidRPr="00497547" w:rsidRDefault="00497547" w:rsidP="00497547">
            <w:pPr>
              <w:rPr>
                <w:ins w:id="3582" w:author="Dimitri Podborski" w:date="2024-12-23T11:36:00Z" w16du:dateUtc="2024-12-23T19:36:00Z"/>
              </w:rPr>
            </w:pPr>
            <w:ins w:id="358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58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AE4C279" w14:textId="77777777" w:rsidR="00497547" w:rsidRPr="00497547" w:rsidRDefault="00497547" w:rsidP="00497547">
            <w:pPr>
              <w:rPr>
                <w:ins w:id="3585" w:author="Dimitri Podborski" w:date="2024-12-23T11:36:00Z" w16du:dateUtc="2024-12-23T19:36:00Z"/>
              </w:rPr>
            </w:pPr>
            <w:ins w:id="358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58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5058A54" w14:textId="77777777" w:rsidR="00497547" w:rsidRPr="00497547" w:rsidRDefault="00497547" w:rsidP="00497547">
            <w:pPr>
              <w:rPr>
                <w:ins w:id="3588" w:author="Dimitri Podborski" w:date="2024-12-23T11:36:00Z" w16du:dateUtc="2024-12-23T19:36:00Z"/>
              </w:rPr>
            </w:pPr>
            <w:ins w:id="358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59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0988159" w14:textId="77777777" w:rsidR="00497547" w:rsidRPr="00497547" w:rsidRDefault="00497547" w:rsidP="00497547">
            <w:pPr>
              <w:rPr>
                <w:ins w:id="3591" w:author="Dimitri Podborski" w:date="2024-12-23T11:36:00Z" w16du:dateUtc="2024-12-23T19:36:00Z"/>
              </w:rPr>
            </w:pPr>
            <w:ins w:id="359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59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5A6FC16" w14:textId="77777777" w:rsidR="00497547" w:rsidRPr="00497547" w:rsidRDefault="00497547" w:rsidP="00497547">
            <w:pPr>
              <w:rPr>
                <w:ins w:id="3594" w:author="Dimitri Podborski" w:date="2024-12-23T11:36:00Z" w16du:dateUtc="2024-12-23T19:36:00Z"/>
              </w:rPr>
            </w:pPr>
            <w:proofErr w:type="spellStart"/>
            <w:ins w:id="3595" w:author="Dimitri Podborski" w:date="2024-12-23T11:36:00Z" w16du:dateUtc="2024-12-23T19:36:00Z">
              <w:r w:rsidRPr="00497547">
                <w:t>sgpd</w:t>
              </w:r>
              <w:proofErr w:type="spellEnd"/>
            </w:ins>
          </w:p>
        </w:tc>
        <w:tc>
          <w:tcPr>
            <w:tcW w:w="580" w:type="dxa"/>
            <w:tcBorders>
              <w:top w:val="single" w:sz="4" w:space="0" w:color="auto"/>
              <w:left w:val="single" w:sz="4" w:space="0" w:color="auto"/>
              <w:bottom w:val="single" w:sz="4" w:space="0" w:color="auto"/>
              <w:right w:val="single" w:sz="4" w:space="0" w:color="auto"/>
            </w:tcBorders>
            <w:vAlign w:val="center"/>
            <w:tcPrChange w:id="3596"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3221C025" w14:textId="77777777" w:rsidR="00497547" w:rsidRPr="00497547" w:rsidRDefault="00497547" w:rsidP="00497547">
            <w:pPr>
              <w:rPr>
                <w:ins w:id="3597" w:author="Dimitri Podborski" w:date="2024-12-23T11:36:00Z" w16du:dateUtc="2024-12-23T19:36:00Z"/>
              </w:rPr>
            </w:pPr>
            <w:ins w:id="3598"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599"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30076F3B" w14:textId="77777777" w:rsidR="00497547" w:rsidRPr="00497547" w:rsidRDefault="00497547" w:rsidP="00497547">
            <w:pPr>
              <w:rPr>
                <w:ins w:id="3600" w:author="Dimitri Podborski" w:date="2024-12-23T11:36:00Z" w16du:dateUtc="2024-12-23T19:36:00Z"/>
              </w:rPr>
            </w:pPr>
            <w:ins w:id="3601" w:author="Dimitri Podborski" w:date="2024-12-23T11:36:00Z" w16du:dateUtc="2024-12-23T19:36:00Z">
              <w:r w:rsidRPr="00497547">
                <w:fldChar w:fldCharType="begin"/>
              </w:r>
              <w:r w:rsidRPr="00497547">
                <w:instrText xml:space="preserve"> REF _Ref174698489 \r \h </w:instrText>
              </w:r>
              <w:r w:rsidRPr="00497547">
                <w:fldChar w:fldCharType="separate"/>
              </w:r>
              <w:r w:rsidRPr="00497547">
                <w:t>8.9.3</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602"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2842F37E" w14:textId="77777777" w:rsidR="00497547" w:rsidRPr="00497547" w:rsidRDefault="00497547" w:rsidP="00497547">
            <w:pPr>
              <w:rPr>
                <w:ins w:id="3603" w:author="Dimitri Podborski" w:date="2024-12-23T11:36:00Z" w16du:dateUtc="2024-12-23T19:36:00Z"/>
              </w:rPr>
            </w:pPr>
            <w:ins w:id="3604" w:author="Dimitri Podborski" w:date="2024-12-23T11:36:00Z" w16du:dateUtc="2024-12-23T19:36:00Z">
              <w:r w:rsidRPr="00497547">
                <w:t>sample group description</w:t>
              </w:r>
            </w:ins>
          </w:p>
        </w:tc>
      </w:tr>
      <w:tr w:rsidR="00497547" w:rsidRPr="00497547" w14:paraId="501E0EF1" w14:textId="77777777" w:rsidTr="00497547">
        <w:trPr>
          <w:ins w:id="3605"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606"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7D37EE53" w14:textId="77777777" w:rsidR="00497547" w:rsidRPr="00497547" w:rsidRDefault="00497547" w:rsidP="00497547">
            <w:pPr>
              <w:rPr>
                <w:ins w:id="3607" w:author="Dimitri Podborski" w:date="2024-12-23T11:36:00Z" w16du:dateUtc="2024-12-23T19:36:00Z"/>
              </w:rPr>
            </w:pPr>
            <w:ins w:id="360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60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5BED38C" w14:textId="77777777" w:rsidR="00497547" w:rsidRPr="00497547" w:rsidRDefault="00497547" w:rsidP="00497547">
            <w:pPr>
              <w:rPr>
                <w:ins w:id="3610" w:author="Dimitri Podborski" w:date="2024-12-23T11:36:00Z" w16du:dateUtc="2024-12-23T19:36:00Z"/>
              </w:rPr>
            </w:pPr>
            <w:ins w:id="361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61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4C68330" w14:textId="77777777" w:rsidR="00497547" w:rsidRPr="00497547" w:rsidRDefault="00497547" w:rsidP="00497547">
            <w:pPr>
              <w:rPr>
                <w:ins w:id="3613" w:author="Dimitri Podborski" w:date="2024-12-23T11:36:00Z" w16du:dateUtc="2024-12-23T19:36:00Z"/>
              </w:rPr>
            </w:pPr>
            <w:ins w:id="361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61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EA3C6C5" w14:textId="77777777" w:rsidR="00497547" w:rsidRPr="00497547" w:rsidRDefault="00497547" w:rsidP="00497547">
            <w:pPr>
              <w:rPr>
                <w:ins w:id="3616" w:author="Dimitri Podborski" w:date="2024-12-23T11:36:00Z" w16du:dateUtc="2024-12-23T19:36:00Z"/>
              </w:rPr>
            </w:pPr>
            <w:ins w:id="361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61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C0D307B" w14:textId="77777777" w:rsidR="00497547" w:rsidRPr="00497547" w:rsidRDefault="00497547" w:rsidP="00497547">
            <w:pPr>
              <w:rPr>
                <w:ins w:id="3619" w:author="Dimitri Podborski" w:date="2024-12-23T11:36:00Z" w16du:dateUtc="2024-12-23T19:36:00Z"/>
              </w:rPr>
            </w:pPr>
            <w:ins w:id="362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62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109D261" w14:textId="77777777" w:rsidR="00497547" w:rsidRPr="00497547" w:rsidRDefault="00497547" w:rsidP="00497547">
            <w:pPr>
              <w:rPr>
                <w:ins w:id="3622" w:author="Dimitri Podborski" w:date="2024-12-23T11:36:00Z" w16du:dateUtc="2024-12-23T19:36:00Z"/>
              </w:rPr>
            </w:pPr>
            <w:ins w:id="3623" w:author="Dimitri Podborski" w:date="2024-12-23T11:36:00Z" w16du:dateUtc="2024-12-23T19:36:00Z">
              <w:r w:rsidRPr="00497547">
                <w:t>subs</w:t>
              </w:r>
            </w:ins>
          </w:p>
        </w:tc>
        <w:tc>
          <w:tcPr>
            <w:tcW w:w="580" w:type="dxa"/>
            <w:tcBorders>
              <w:top w:val="single" w:sz="4" w:space="0" w:color="auto"/>
              <w:left w:val="single" w:sz="4" w:space="0" w:color="auto"/>
              <w:bottom w:val="single" w:sz="4" w:space="0" w:color="auto"/>
              <w:right w:val="single" w:sz="4" w:space="0" w:color="auto"/>
            </w:tcBorders>
            <w:vAlign w:val="center"/>
            <w:tcPrChange w:id="3624"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70D871BB" w14:textId="77777777" w:rsidR="00497547" w:rsidRPr="00497547" w:rsidRDefault="00497547" w:rsidP="00497547">
            <w:pPr>
              <w:rPr>
                <w:ins w:id="3625" w:author="Dimitri Podborski" w:date="2024-12-23T11:36:00Z" w16du:dateUtc="2024-12-23T19:36:00Z"/>
              </w:rPr>
            </w:pPr>
            <w:ins w:id="3626"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627"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43D0A7B6" w14:textId="77777777" w:rsidR="00497547" w:rsidRPr="00497547" w:rsidRDefault="00497547" w:rsidP="00497547">
            <w:pPr>
              <w:rPr>
                <w:ins w:id="3628" w:author="Dimitri Podborski" w:date="2024-12-23T11:36:00Z" w16du:dateUtc="2024-12-23T19:36:00Z"/>
              </w:rPr>
            </w:pPr>
            <w:ins w:id="3629" w:author="Dimitri Podborski" w:date="2024-12-23T11:36:00Z" w16du:dateUtc="2024-12-23T19:36:00Z">
              <w:r w:rsidRPr="00497547">
                <w:fldChar w:fldCharType="begin"/>
              </w:r>
              <w:r w:rsidRPr="00497547">
                <w:instrText xml:space="preserve"> REF _Ref174698505 \r \h </w:instrText>
              </w:r>
              <w:r w:rsidRPr="00497547">
                <w:fldChar w:fldCharType="separate"/>
              </w:r>
              <w:r w:rsidRPr="00497547">
                <w:t>8.7.7</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630"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36BEC87C" w14:textId="77777777" w:rsidR="00497547" w:rsidRPr="00497547" w:rsidRDefault="00497547" w:rsidP="00497547">
            <w:pPr>
              <w:rPr>
                <w:ins w:id="3631" w:author="Dimitri Podborski" w:date="2024-12-23T11:36:00Z" w16du:dateUtc="2024-12-23T19:36:00Z"/>
              </w:rPr>
            </w:pPr>
            <w:ins w:id="3632" w:author="Dimitri Podborski" w:date="2024-12-23T11:36:00Z" w16du:dateUtc="2024-12-23T19:36:00Z">
              <w:r w:rsidRPr="00497547">
                <w:t>sub-sample information</w:t>
              </w:r>
            </w:ins>
          </w:p>
        </w:tc>
      </w:tr>
      <w:tr w:rsidR="00497547" w:rsidRPr="00497547" w14:paraId="4477096C" w14:textId="77777777" w:rsidTr="00497547">
        <w:trPr>
          <w:ins w:id="3633"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634"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2C3021D9" w14:textId="77777777" w:rsidR="00497547" w:rsidRPr="00497547" w:rsidRDefault="00497547" w:rsidP="00497547">
            <w:pPr>
              <w:rPr>
                <w:ins w:id="3635" w:author="Dimitri Podborski" w:date="2024-12-23T11:36:00Z" w16du:dateUtc="2024-12-23T19:36:00Z"/>
              </w:rPr>
            </w:pPr>
            <w:ins w:id="363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63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D8F43B2" w14:textId="77777777" w:rsidR="00497547" w:rsidRPr="00497547" w:rsidRDefault="00497547" w:rsidP="00497547">
            <w:pPr>
              <w:rPr>
                <w:ins w:id="3638" w:author="Dimitri Podborski" w:date="2024-12-23T11:36:00Z" w16du:dateUtc="2024-12-23T19:36:00Z"/>
              </w:rPr>
            </w:pPr>
            <w:ins w:id="363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64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C24D08B" w14:textId="77777777" w:rsidR="00497547" w:rsidRPr="00497547" w:rsidRDefault="00497547" w:rsidP="00497547">
            <w:pPr>
              <w:rPr>
                <w:ins w:id="3641" w:author="Dimitri Podborski" w:date="2024-12-23T11:36:00Z" w16du:dateUtc="2024-12-23T19:36:00Z"/>
              </w:rPr>
            </w:pPr>
            <w:ins w:id="364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64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B6125E8" w14:textId="77777777" w:rsidR="00497547" w:rsidRPr="00497547" w:rsidRDefault="00497547" w:rsidP="00497547">
            <w:pPr>
              <w:rPr>
                <w:ins w:id="3644" w:author="Dimitri Podborski" w:date="2024-12-23T11:36:00Z" w16du:dateUtc="2024-12-23T19:36:00Z"/>
              </w:rPr>
            </w:pPr>
            <w:ins w:id="364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64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8F82513" w14:textId="77777777" w:rsidR="00497547" w:rsidRPr="00497547" w:rsidRDefault="00497547" w:rsidP="00497547">
            <w:pPr>
              <w:rPr>
                <w:ins w:id="3647" w:author="Dimitri Podborski" w:date="2024-12-23T11:36:00Z" w16du:dateUtc="2024-12-23T19:36:00Z"/>
              </w:rPr>
            </w:pPr>
            <w:ins w:id="364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64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2B3240B" w14:textId="77777777" w:rsidR="00497547" w:rsidRPr="00497547" w:rsidRDefault="00497547" w:rsidP="00497547">
            <w:pPr>
              <w:rPr>
                <w:ins w:id="3650" w:author="Dimitri Podborski" w:date="2024-12-23T11:36:00Z" w16du:dateUtc="2024-12-23T19:36:00Z"/>
              </w:rPr>
            </w:pPr>
            <w:proofErr w:type="spellStart"/>
            <w:ins w:id="3651" w:author="Dimitri Podborski" w:date="2024-12-23T11:36:00Z" w16du:dateUtc="2024-12-23T19:36:00Z">
              <w:r w:rsidRPr="00497547">
                <w:t>saiz</w:t>
              </w:r>
              <w:proofErr w:type="spellEnd"/>
            </w:ins>
          </w:p>
        </w:tc>
        <w:tc>
          <w:tcPr>
            <w:tcW w:w="580" w:type="dxa"/>
            <w:tcBorders>
              <w:top w:val="single" w:sz="4" w:space="0" w:color="auto"/>
              <w:left w:val="single" w:sz="4" w:space="0" w:color="auto"/>
              <w:bottom w:val="single" w:sz="4" w:space="0" w:color="auto"/>
              <w:right w:val="single" w:sz="4" w:space="0" w:color="auto"/>
            </w:tcBorders>
            <w:vAlign w:val="center"/>
            <w:tcPrChange w:id="3652"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6D7A812D" w14:textId="77777777" w:rsidR="00497547" w:rsidRPr="00497547" w:rsidRDefault="00497547" w:rsidP="00497547">
            <w:pPr>
              <w:rPr>
                <w:ins w:id="3653" w:author="Dimitri Podborski" w:date="2024-12-23T11:36:00Z" w16du:dateUtc="2024-12-23T19:36:00Z"/>
              </w:rPr>
            </w:pPr>
            <w:ins w:id="3654"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655"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02649F33" w14:textId="77777777" w:rsidR="00497547" w:rsidRPr="00497547" w:rsidRDefault="00497547" w:rsidP="00497547">
            <w:pPr>
              <w:rPr>
                <w:ins w:id="3656" w:author="Dimitri Podborski" w:date="2024-12-23T11:36:00Z" w16du:dateUtc="2024-12-23T19:36:00Z"/>
              </w:rPr>
            </w:pPr>
            <w:ins w:id="3657" w:author="Dimitri Podborski" w:date="2024-12-23T11:36:00Z" w16du:dateUtc="2024-12-23T19:36:00Z">
              <w:r w:rsidRPr="00497547">
                <w:fldChar w:fldCharType="begin"/>
              </w:r>
              <w:r w:rsidRPr="00497547">
                <w:instrText xml:space="preserve"> REF _Ref174698514 \r \h </w:instrText>
              </w:r>
              <w:r w:rsidRPr="00497547">
                <w:fldChar w:fldCharType="separate"/>
              </w:r>
              <w:r w:rsidRPr="00497547">
                <w:t>8.7.8</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658"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693C2C29" w14:textId="77777777" w:rsidR="00497547" w:rsidRPr="00497547" w:rsidRDefault="00497547" w:rsidP="00497547">
            <w:pPr>
              <w:rPr>
                <w:ins w:id="3659" w:author="Dimitri Podborski" w:date="2024-12-23T11:36:00Z" w16du:dateUtc="2024-12-23T19:36:00Z"/>
              </w:rPr>
            </w:pPr>
            <w:ins w:id="3660" w:author="Dimitri Podborski" w:date="2024-12-23T11:36:00Z" w16du:dateUtc="2024-12-23T19:36:00Z">
              <w:r w:rsidRPr="00497547">
                <w:t>sample auxiliary information sizes</w:t>
              </w:r>
            </w:ins>
          </w:p>
        </w:tc>
      </w:tr>
      <w:tr w:rsidR="00497547" w:rsidRPr="00497547" w14:paraId="248F2377" w14:textId="77777777" w:rsidTr="00497547">
        <w:trPr>
          <w:ins w:id="3661"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662"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25B14DA0" w14:textId="77777777" w:rsidR="00497547" w:rsidRPr="00497547" w:rsidRDefault="00497547" w:rsidP="00497547">
            <w:pPr>
              <w:rPr>
                <w:ins w:id="3663" w:author="Dimitri Podborski" w:date="2024-12-23T11:36:00Z" w16du:dateUtc="2024-12-23T19:36:00Z"/>
              </w:rPr>
            </w:pPr>
            <w:ins w:id="366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66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DFBC15A" w14:textId="77777777" w:rsidR="00497547" w:rsidRPr="00497547" w:rsidRDefault="00497547" w:rsidP="00497547">
            <w:pPr>
              <w:rPr>
                <w:ins w:id="3666" w:author="Dimitri Podborski" w:date="2024-12-23T11:36:00Z" w16du:dateUtc="2024-12-23T19:36:00Z"/>
              </w:rPr>
            </w:pPr>
            <w:ins w:id="366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66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E356572" w14:textId="77777777" w:rsidR="00497547" w:rsidRPr="00497547" w:rsidRDefault="00497547" w:rsidP="00497547">
            <w:pPr>
              <w:rPr>
                <w:ins w:id="3669" w:author="Dimitri Podborski" w:date="2024-12-23T11:36:00Z" w16du:dateUtc="2024-12-23T19:36:00Z"/>
              </w:rPr>
            </w:pPr>
            <w:ins w:id="367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67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181B8C1" w14:textId="77777777" w:rsidR="00497547" w:rsidRPr="00497547" w:rsidRDefault="00497547" w:rsidP="00497547">
            <w:pPr>
              <w:rPr>
                <w:ins w:id="3672" w:author="Dimitri Podborski" w:date="2024-12-23T11:36:00Z" w16du:dateUtc="2024-12-23T19:36:00Z"/>
              </w:rPr>
            </w:pPr>
            <w:ins w:id="367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67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899A4FF" w14:textId="77777777" w:rsidR="00497547" w:rsidRPr="00497547" w:rsidRDefault="00497547" w:rsidP="00497547">
            <w:pPr>
              <w:rPr>
                <w:ins w:id="3675" w:author="Dimitri Podborski" w:date="2024-12-23T11:36:00Z" w16du:dateUtc="2024-12-23T19:36:00Z"/>
              </w:rPr>
            </w:pPr>
            <w:ins w:id="367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67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95B9F28" w14:textId="77777777" w:rsidR="00497547" w:rsidRPr="00497547" w:rsidRDefault="00497547" w:rsidP="00497547">
            <w:pPr>
              <w:rPr>
                <w:ins w:id="3678" w:author="Dimitri Podborski" w:date="2024-12-23T11:36:00Z" w16du:dateUtc="2024-12-23T19:36:00Z"/>
              </w:rPr>
            </w:pPr>
            <w:proofErr w:type="spellStart"/>
            <w:ins w:id="3679" w:author="Dimitri Podborski" w:date="2024-12-23T11:36:00Z" w16du:dateUtc="2024-12-23T19:36:00Z">
              <w:r w:rsidRPr="00497547">
                <w:t>saio</w:t>
              </w:r>
              <w:proofErr w:type="spellEnd"/>
            </w:ins>
          </w:p>
        </w:tc>
        <w:tc>
          <w:tcPr>
            <w:tcW w:w="580" w:type="dxa"/>
            <w:tcBorders>
              <w:top w:val="single" w:sz="4" w:space="0" w:color="auto"/>
              <w:left w:val="single" w:sz="4" w:space="0" w:color="auto"/>
              <w:bottom w:val="single" w:sz="4" w:space="0" w:color="auto"/>
              <w:right w:val="single" w:sz="4" w:space="0" w:color="auto"/>
            </w:tcBorders>
            <w:vAlign w:val="center"/>
            <w:tcPrChange w:id="3680"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3AF5972D" w14:textId="77777777" w:rsidR="00497547" w:rsidRPr="00497547" w:rsidRDefault="00497547" w:rsidP="00497547">
            <w:pPr>
              <w:rPr>
                <w:ins w:id="3681" w:author="Dimitri Podborski" w:date="2024-12-23T11:36:00Z" w16du:dateUtc="2024-12-23T19:36:00Z"/>
              </w:rPr>
            </w:pPr>
            <w:ins w:id="3682"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683"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1BDA8397" w14:textId="77777777" w:rsidR="00497547" w:rsidRPr="00497547" w:rsidRDefault="00497547" w:rsidP="00497547">
            <w:pPr>
              <w:rPr>
                <w:ins w:id="3684" w:author="Dimitri Podborski" w:date="2024-12-23T11:36:00Z" w16du:dateUtc="2024-12-23T19:36:00Z"/>
              </w:rPr>
            </w:pPr>
            <w:ins w:id="3685" w:author="Dimitri Podborski" w:date="2024-12-23T11:36:00Z" w16du:dateUtc="2024-12-23T19:36:00Z">
              <w:r w:rsidRPr="00497547">
                <w:fldChar w:fldCharType="begin"/>
              </w:r>
              <w:r w:rsidRPr="00497547">
                <w:instrText xml:space="preserve"> REF _Ref174698525 \r \h </w:instrText>
              </w:r>
              <w:r w:rsidRPr="00497547">
                <w:fldChar w:fldCharType="separate"/>
              </w:r>
              <w:r w:rsidRPr="00497547">
                <w:t>8.7.9</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686"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28F6F12D" w14:textId="77777777" w:rsidR="00497547" w:rsidRPr="00497547" w:rsidRDefault="00497547" w:rsidP="00497547">
            <w:pPr>
              <w:rPr>
                <w:ins w:id="3687" w:author="Dimitri Podborski" w:date="2024-12-23T11:36:00Z" w16du:dateUtc="2024-12-23T19:36:00Z"/>
              </w:rPr>
            </w:pPr>
            <w:ins w:id="3688" w:author="Dimitri Podborski" w:date="2024-12-23T11:36:00Z" w16du:dateUtc="2024-12-23T19:36:00Z">
              <w:r w:rsidRPr="00497547">
                <w:t>sample auxiliary information offsets</w:t>
              </w:r>
            </w:ins>
          </w:p>
        </w:tc>
      </w:tr>
      <w:tr w:rsidR="00497547" w:rsidRPr="00497547" w14:paraId="643B3E7C" w14:textId="77777777" w:rsidTr="00497547">
        <w:trPr>
          <w:ins w:id="3689"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690"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22505716" w14:textId="77777777" w:rsidR="00497547" w:rsidRPr="00497547" w:rsidRDefault="00497547" w:rsidP="00497547">
            <w:pPr>
              <w:rPr>
                <w:ins w:id="3691" w:author="Dimitri Podborski" w:date="2024-12-23T11:36:00Z" w16du:dateUtc="2024-12-23T19:36:00Z"/>
              </w:rPr>
            </w:pPr>
            <w:ins w:id="369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69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F29AC13" w14:textId="77777777" w:rsidR="00497547" w:rsidRPr="00497547" w:rsidRDefault="00497547" w:rsidP="00497547">
            <w:pPr>
              <w:rPr>
                <w:ins w:id="3694" w:author="Dimitri Podborski" w:date="2024-12-23T11:36:00Z" w16du:dateUtc="2024-12-23T19:36:00Z"/>
              </w:rPr>
            </w:pPr>
            <w:ins w:id="369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69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CBB40DF" w14:textId="77777777" w:rsidR="00497547" w:rsidRPr="00497547" w:rsidRDefault="00497547" w:rsidP="00497547">
            <w:pPr>
              <w:rPr>
                <w:ins w:id="3697" w:author="Dimitri Podborski" w:date="2024-12-23T11:36:00Z" w16du:dateUtc="2024-12-23T19:36:00Z"/>
              </w:rPr>
            </w:pPr>
            <w:proofErr w:type="spellStart"/>
            <w:ins w:id="3698" w:author="Dimitri Podborski" w:date="2024-12-23T11:36:00Z" w16du:dateUtc="2024-12-23T19:36:00Z">
              <w:r w:rsidRPr="00497547">
                <w:t>udta</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369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6B4A179" w14:textId="77777777" w:rsidR="00497547" w:rsidRPr="00497547" w:rsidRDefault="00497547" w:rsidP="00497547">
            <w:pPr>
              <w:rPr>
                <w:ins w:id="3700" w:author="Dimitri Podborski" w:date="2024-12-23T11:36:00Z" w16du:dateUtc="2024-12-23T19:36:00Z"/>
              </w:rPr>
            </w:pPr>
            <w:ins w:id="370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70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AA37F8A" w14:textId="77777777" w:rsidR="00497547" w:rsidRPr="00497547" w:rsidRDefault="00497547" w:rsidP="00497547">
            <w:pPr>
              <w:rPr>
                <w:ins w:id="3703" w:author="Dimitri Podborski" w:date="2024-12-23T11:36:00Z" w16du:dateUtc="2024-12-23T19:36:00Z"/>
              </w:rPr>
            </w:pPr>
            <w:ins w:id="370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70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D60B023" w14:textId="77777777" w:rsidR="00497547" w:rsidRPr="00497547" w:rsidRDefault="00497547" w:rsidP="00497547">
            <w:pPr>
              <w:rPr>
                <w:ins w:id="3706" w:author="Dimitri Podborski" w:date="2024-12-23T11:36:00Z" w16du:dateUtc="2024-12-23T19:36:00Z"/>
              </w:rPr>
            </w:pPr>
            <w:ins w:id="3707"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3708"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01523B36" w14:textId="77777777" w:rsidR="00497547" w:rsidRPr="00497547" w:rsidRDefault="00497547" w:rsidP="00497547">
            <w:pPr>
              <w:rPr>
                <w:ins w:id="3709" w:author="Dimitri Podborski" w:date="2024-12-23T11:36:00Z" w16du:dateUtc="2024-12-23T19:36:00Z"/>
              </w:rPr>
            </w:pPr>
            <w:ins w:id="3710"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711"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49729853" w14:textId="77777777" w:rsidR="00497547" w:rsidRPr="00497547" w:rsidRDefault="00497547" w:rsidP="00497547">
            <w:pPr>
              <w:rPr>
                <w:ins w:id="3712" w:author="Dimitri Podborski" w:date="2024-12-23T11:36:00Z" w16du:dateUtc="2024-12-23T19:36:00Z"/>
              </w:rPr>
            </w:pPr>
            <w:ins w:id="3713" w:author="Dimitri Podborski" w:date="2024-12-23T11:36:00Z" w16du:dateUtc="2024-12-23T19:36:00Z">
              <w:r w:rsidRPr="00497547">
                <w:fldChar w:fldCharType="begin"/>
              </w:r>
              <w:r w:rsidRPr="00497547">
                <w:instrText xml:space="preserve"> REF _Ref174698541 \r \h </w:instrText>
              </w:r>
              <w:r w:rsidRPr="00497547">
                <w:fldChar w:fldCharType="separate"/>
              </w:r>
              <w:r w:rsidRPr="00497547">
                <w:t>8.10.1</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714"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4C4A94CC" w14:textId="77777777" w:rsidR="00497547" w:rsidRPr="00497547" w:rsidRDefault="00497547" w:rsidP="00497547">
            <w:pPr>
              <w:rPr>
                <w:ins w:id="3715" w:author="Dimitri Podborski" w:date="2024-12-23T11:36:00Z" w16du:dateUtc="2024-12-23T19:36:00Z"/>
              </w:rPr>
            </w:pPr>
            <w:ins w:id="3716" w:author="Dimitri Podborski" w:date="2024-12-23T11:36:00Z" w16du:dateUtc="2024-12-23T19:36:00Z">
              <w:r w:rsidRPr="00497547">
                <w:t>user-data</w:t>
              </w:r>
            </w:ins>
          </w:p>
        </w:tc>
      </w:tr>
      <w:tr w:rsidR="00497547" w:rsidRPr="00497547" w14:paraId="318E5A0C" w14:textId="77777777" w:rsidTr="00497547">
        <w:trPr>
          <w:ins w:id="3717"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718"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4FD8F5DC" w14:textId="77777777" w:rsidR="00497547" w:rsidRPr="00497547" w:rsidRDefault="00497547" w:rsidP="00497547">
            <w:pPr>
              <w:rPr>
                <w:ins w:id="3719" w:author="Dimitri Podborski" w:date="2024-12-23T11:36:00Z" w16du:dateUtc="2024-12-23T19:36:00Z"/>
              </w:rPr>
            </w:pPr>
            <w:ins w:id="372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72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15CD874" w14:textId="77777777" w:rsidR="00497547" w:rsidRPr="00497547" w:rsidRDefault="00497547" w:rsidP="00497547">
            <w:pPr>
              <w:rPr>
                <w:ins w:id="3722" w:author="Dimitri Podborski" w:date="2024-12-23T11:36:00Z" w16du:dateUtc="2024-12-23T19:36:00Z"/>
              </w:rPr>
            </w:pPr>
            <w:ins w:id="372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72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1E8CAAE" w14:textId="77777777" w:rsidR="00497547" w:rsidRPr="00497547" w:rsidRDefault="00497547" w:rsidP="00497547">
            <w:pPr>
              <w:rPr>
                <w:ins w:id="3725" w:author="Dimitri Podborski" w:date="2024-12-23T11:36:00Z" w16du:dateUtc="2024-12-23T19:36:00Z"/>
              </w:rPr>
            </w:pPr>
            <w:ins w:id="372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72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AB46EAC" w14:textId="77777777" w:rsidR="00497547" w:rsidRPr="00497547" w:rsidRDefault="00497547" w:rsidP="00497547">
            <w:pPr>
              <w:rPr>
                <w:ins w:id="3728" w:author="Dimitri Podborski" w:date="2024-12-23T11:36:00Z" w16du:dateUtc="2024-12-23T19:36:00Z"/>
              </w:rPr>
            </w:pPr>
            <w:proofErr w:type="spellStart"/>
            <w:ins w:id="3729" w:author="Dimitri Podborski" w:date="2024-12-23T11:36:00Z" w16du:dateUtc="2024-12-23T19:36:00Z">
              <w:r w:rsidRPr="00497547">
                <w:t>cprt</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373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70680E5" w14:textId="77777777" w:rsidR="00497547" w:rsidRPr="00497547" w:rsidRDefault="00497547" w:rsidP="00497547">
            <w:pPr>
              <w:rPr>
                <w:ins w:id="3731" w:author="Dimitri Podborski" w:date="2024-12-23T11:36:00Z" w16du:dateUtc="2024-12-23T19:36:00Z"/>
              </w:rPr>
            </w:pPr>
            <w:ins w:id="373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73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F8BA4CF" w14:textId="77777777" w:rsidR="00497547" w:rsidRPr="00497547" w:rsidRDefault="00497547" w:rsidP="00497547">
            <w:pPr>
              <w:rPr>
                <w:ins w:id="3734" w:author="Dimitri Podborski" w:date="2024-12-23T11:36:00Z" w16du:dateUtc="2024-12-23T19:36:00Z"/>
              </w:rPr>
            </w:pPr>
            <w:ins w:id="3735"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3736"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0B3E8E51" w14:textId="77777777" w:rsidR="00497547" w:rsidRPr="00497547" w:rsidRDefault="00497547" w:rsidP="00497547">
            <w:pPr>
              <w:rPr>
                <w:ins w:id="3737" w:author="Dimitri Podborski" w:date="2024-12-23T11:36:00Z" w16du:dateUtc="2024-12-23T19:36:00Z"/>
              </w:rPr>
            </w:pPr>
            <w:ins w:id="3738"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739"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175FD1EE" w14:textId="77777777" w:rsidR="00497547" w:rsidRPr="00497547" w:rsidRDefault="00497547" w:rsidP="00497547">
            <w:pPr>
              <w:rPr>
                <w:ins w:id="3740" w:author="Dimitri Podborski" w:date="2024-12-23T11:36:00Z" w16du:dateUtc="2024-12-23T19:36:00Z"/>
              </w:rPr>
            </w:pPr>
            <w:ins w:id="3741" w:author="Dimitri Podborski" w:date="2024-12-23T11:36:00Z" w16du:dateUtc="2024-12-23T19:36:00Z">
              <w:r w:rsidRPr="00497547">
                <w:fldChar w:fldCharType="begin"/>
              </w:r>
              <w:r w:rsidRPr="00497547">
                <w:instrText xml:space="preserve"> REF _Ref174698550 \r \h </w:instrText>
              </w:r>
              <w:r w:rsidRPr="00497547">
                <w:fldChar w:fldCharType="separate"/>
              </w:r>
              <w:r w:rsidRPr="00497547">
                <w:t>8.10.2</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742"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520554AD" w14:textId="77777777" w:rsidR="00497547" w:rsidRPr="00497547" w:rsidRDefault="00497547" w:rsidP="00497547">
            <w:pPr>
              <w:rPr>
                <w:ins w:id="3743" w:author="Dimitri Podborski" w:date="2024-12-23T11:36:00Z" w16du:dateUtc="2024-12-23T19:36:00Z"/>
              </w:rPr>
            </w:pPr>
            <w:ins w:id="3744" w:author="Dimitri Podborski" w:date="2024-12-23T11:36:00Z" w16du:dateUtc="2024-12-23T19:36:00Z">
              <w:r w:rsidRPr="00497547">
                <w:t>copyright etc.</w:t>
              </w:r>
            </w:ins>
          </w:p>
        </w:tc>
      </w:tr>
      <w:tr w:rsidR="00497547" w:rsidRPr="00497547" w14:paraId="3FBBECC6" w14:textId="77777777" w:rsidTr="00497547">
        <w:trPr>
          <w:trHeight w:val="223"/>
          <w:ins w:id="3745" w:author="Dimitri Podborski" w:date="2024-12-23T11:36:00Z" w16du:dateUtc="2024-12-23T19:36:00Z"/>
          <w:trPrChange w:id="3746" w:author="Dimitri Podborski" w:date="2024-12-23T11:39:00Z" w16du:dateUtc="2024-12-23T19:39:00Z">
            <w:trPr>
              <w:trHeight w:val="223"/>
            </w:trPr>
          </w:trPrChange>
        </w:trPr>
        <w:tc>
          <w:tcPr>
            <w:tcW w:w="595" w:type="dxa"/>
            <w:tcBorders>
              <w:top w:val="single" w:sz="4" w:space="0" w:color="auto"/>
              <w:bottom w:val="single" w:sz="4" w:space="0" w:color="auto"/>
              <w:right w:val="single" w:sz="4" w:space="0" w:color="auto"/>
            </w:tcBorders>
            <w:vAlign w:val="center"/>
            <w:hideMark/>
            <w:tcPrChange w:id="3747"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3D215919" w14:textId="77777777" w:rsidR="00497547" w:rsidRPr="00497547" w:rsidRDefault="00497547" w:rsidP="00497547">
            <w:pPr>
              <w:rPr>
                <w:ins w:id="3748" w:author="Dimitri Podborski" w:date="2024-12-23T11:36:00Z" w16du:dateUtc="2024-12-23T19:36:00Z"/>
              </w:rPr>
            </w:pPr>
            <w:ins w:id="374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75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363ECA6" w14:textId="77777777" w:rsidR="00497547" w:rsidRPr="00497547" w:rsidRDefault="00497547" w:rsidP="00497547">
            <w:pPr>
              <w:rPr>
                <w:ins w:id="3751" w:author="Dimitri Podborski" w:date="2024-12-23T11:36:00Z" w16du:dateUtc="2024-12-23T19:36:00Z"/>
              </w:rPr>
            </w:pPr>
            <w:ins w:id="375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75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B7A6A9A" w14:textId="77777777" w:rsidR="00497547" w:rsidRPr="00497547" w:rsidRDefault="00497547" w:rsidP="00497547">
            <w:pPr>
              <w:rPr>
                <w:ins w:id="3754" w:author="Dimitri Podborski" w:date="2024-12-23T11:36:00Z" w16du:dateUtc="2024-12-23T19:36:00Z"/>
              </w:rPr>
            </w:pPr>
            <w:ins w:id="375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75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2588F07" w14:textId="77777777" w:rsidR="00497547" w:rsidRPr="00497547" w:rsidRDefault="00497547" w:rsidP="00497547">
            <w:pPr>
              <w:rPr>
                <w:ins w:id="3757" w:author="Dimitri Podborski" w:date="2024-12-23T11:36:00Z" w16du:dateUtc="2024-12-23T19:36:00Z"/>
              </w:rPr>
            </w:pPr>
            <w:proofErr w:type="spellStart"/>
            <w:ins w:id="3758" w:author="Dimitri Podborski" w:date="2024-12-23T11:36:00Z" w16du:dateUtc="2024-12-23T19:36:00Z">
              <w:r w:rsidRPr="00497547">
                <w:t>tsel</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375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A73EDC4" w14:textId="77777777" w:rsidR="00497547" w:rsidRPr="00497547" w:rsidRDefault="00497547" w:rsidP="00497547">
            <w:pPr>
              <w:rPr>
                <w:ins w:id="3760" w:author="Dimitri Podborski" w:date="2024-12-23T11:36:00Z" w16du:dateUtc="2024-12-23T19:36:00Z"/>
              </w:rPr>
            </w:pPr>
            <w:ins w:id="376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76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C753319" w14:textId="77777777" w:rsidR="00497547" w:rsidRPr="00497547" w:rsidRDefault="00497547" w:rsidP="00497547">
            <w:pPr>
              <w:rPr>
                <w:ins w:id="3763" w:author="Dimitri Podborski" w:date="2024-12-23T11:36:00Z" w16du:dateUtc="2024-12-23T19:36:00Z"/>
              </w:rPr>
            </w:pPr>
            <w:ins w:id="3764"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3765"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77361714" w14:textId="77777777" w:rsidR="00497547" w:rsidRPr="00497547" w:rsidRDefault="00497547" w:rsidP="00497547">
            <w:pPr>
              <w:rPr>
                <w:ins w:id="3766" w:author="Dimitri Podborski" w:date="2024-12-23T11:36:00Z" w16du:dateUtc="2024-12-23T19:36:00Z"/>
              </w:rPr>
            </w:pPr>
            <w:ins w:id="3767"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768"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7D840A12" w14:textId="77777777" w:rsidR="00497547" w:rsidRPr="00497547" w:rsidRDefault="00497547" w:rsidP="00497547">
            <w:pPr>
              <w:rPr>
                <w:ins w:id="3769" w:author="Dimitri Podborski" w:date="2024-12-23T11:36:00Z" w16du:dateUtc="2024-12-23T19:36:00Z"/>
              </w:rPr>
            </w:pPr>
            <w:ins w:id="3770" w:author="Dimitri Podborski" w:date="2024-12-23T11:36:00Z" w16du:dateUtc="2024-12-23T19:36:00Z">
              <w:r w:rsidRPr="00497547">
                <w:fldChar w:fldCharType="begin"/>
              </w:r>
              <w:r w:rsidRPr="00497547">
                <w:instrText xml:space="preserve"> REF _Ref174698558 \r \h </w:instrText>
              </w:r>
              <w:r w:rsidRPr="00497547">
                <w:fldChar w:fldCharType="separate"/>
              </w:r>
              <w:r w:rsidRPr="00497547">
                <w:t>8.10.3</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771"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4D83435C" w14:textId="77777777" w:rsidR="00497547" w:rsidRPr="00497547" w:rsidRDefault="00497547" w:rsidP="00497547">
            <w:pPr>
              <w:rPr>
                <w:ins w:id="3772" w:author="Dimitri Podborski" w:date="2024-12-23T11:36:00Z" w16du:dateUtc="2024-12-23T19:36:00Z"/>
              </w:rPr>
            </w:pPr>
            <w:ins w:id="3773" w:author="Dimitri Podborski" w:date="2024-12-23T11:36:00Z" w16du:dateUtc="2024-12-23T19:36:00Z">
              <w:r w:rsidRPr="00497547">
                <w:t>track selection box</w:t>
              </w:r>
            </w:ins>
          </w:p>
        </w:tc>
      </w:tr>
      <w:tr w:rsidR="00497547" w:rsidRPr="00497547" w14:paraId="52609AED" w14:textId="77777777" w:rsidTr="00497547">
        <w:trPr>
          <w:ins w:id="3774"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3775"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2777454B" w14:textId="77777777" w:rsidR="00497547" w:rsidRPr="00497547" w:rsidRDefault="00497547" w:rsidP="00497547">
            <w:pPr>
              <w:rPr>
                <w:ins w:id="3776" w:author="Dimitri Podborski" w:date="2024-12-23T11:36:00Z" w16du:dateUtc="2024-12-23T19:36:00Z"/>
              </w:rPr>
            </w:pPr>
            <w:ins w:id="377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377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25AA0E29" w14:textId="77777777" w:rsidR="00497547" w:rsidRPr="00497547" w:rsidRDefault="00497547" w:rsidP="00497547">
            <w:pPr>
              <w:rPr>
                <w:ins w:id="3779" w:author="Dimitri Podborski" w:date="2024-12-23T11:36:00Z" w16du:dateUtc="2024-12-23T19:36:00Z"/>
              </w:rPr>
            </w:pPr>
            <w:ins w:id="378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378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07EE126A" w14:textId="77777777" w:rsidR="00497547" w:rsidRPr="00497547" w:rsidRDefault="00497547" w:rsidP="00497547">
            <w:pPr>
              <w:rPr>
                <w:ins w:id="3782" w:author="Dimitri Podborski" w:date="2024-12-23T11:36:00Z" w16du:dateUtc="2024-12-23T19:36:00Z"/>
              </w:rPr>
            </w:pPr>
            <w:ins w:id="378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378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534525FA" w14:textId="77777777" w:rsidR="00497547" w:rsidRPr="00497547" w:rsidRDefault="00497547" w:rsidP="00497547">
            <w:pPr>
              <w:rPr>
                <w:ins w:id="3785" w:author="Dimitri Podborski" w:date="2024-12-23T11:36:00Z" w16du:dateUtc="2024-12-23T19:36:00Z"/>
              </w:rPr>
            </w:pPr>
            <w:ins w:id="3786" w:author="Dimitri Podborski" w:date="2024-12-23T11:36:00Z" w16du:dateUtc="2024-12-23T19:36:00Z">
              <w:r w:rsidRPr="00497547">
                <w:t>kind</w:t>
              </w:r>
            </w:ins>
          </w:p>
        </w:tc>
        <w:tc>
          <w:tcPr>
            <w:tcW w:w="595" w:type="dxa"/>
            <w:tcBorders>
              <w:top w:val="single" w:sz="4" w:space="0" w:color="auto"/>
              <w:left w:val="single" w:sz="4" w:space="0" w:color="auto"/>
              <w:bottom w:val="single" w:sz="4" w:space="0" w:color="auto"/>
              <w:right w:val="single" w:sz="4" w:space="0" w:color="auto"/>
            </w:tcBorders>
            <w:vAlign w:val="center"/>
            <w:tcPrChange w:id="378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1ECECDE0" w14:textId="77777777" w:rsidR="00497547" w:rsidRPr="00497547" w:rsidRDefault="00497547" w:rsidP="00497547">
            <w:pPr>
              <w:rPr>
                <w:ins w:id="3788" w:author="Dimitri Podborski" w:date="2024-12-23T11:36:00Z" w16du:dateUtc="2024-12-23T19:36:00Z"/>
              </w:rPr>
            </w:pPr>
            <w:ins w:id="378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379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7EBCCCFC" w14:textId="77777777" w:rsidR="00497547" w:rsidRPr="00497547" w:rsidRDefault="00497547" w:rsidP="00497547">
            <w:pPr>
              <w:rPr>
                <w:ins w:id="3791" w:author="Dimitri Podborski" w:date="2024-12-23T11:36:00Z" w16du:dateUtc="2024-12-23T19:36:00Z"/>
              </w:rPr>
            </w:pPr>
            <w:ins w:id="3792"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3793"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2C10CBBF" w14:textId="77777777" w:rsidR="00497547" w:rsidRPr="00497547" w:rsidRDefault="00497547" w:rsidP="00497547">
            <w:pPr>
              <w:rPr>
                <w:ins w:id="3794" w:author="Dimitri Podborski" w:date="2024-12-23T11:36:00Z" w16du:dateUtc="2024-12-23T19:36:00Z"/>
              </w:rPr>
            </w:pPr>
            <w:ins w:id="3795"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3796"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111489D2" w14:textId="77777777" w:rsidR="00497547" w:rsidRPr="00497547" w:rsidRDefault="00497547" w:rsidP="00497547">
            <w:pPr>
              <w:rPr>
                <w:ins w:id="3797" w:author="Dimitri Podborski" w:date="2024-12-23T11:36:00Z" w16du:dateUtc="2024-12-23T19:36:00Z"/>
              </w:rPr>
            </w:pPr>
            <w:ins w:id="3798" w:author="Dimitri Podborski" w:date="2024-12-23T11:36:00Z" w16du:dateUtc="2024-12-23T19:36:00Z">
              <w:r w:rsidRPr="00497547">
                <w:fldChar w:fldCharType="begin"/>
              </w:r>
              <w:r w:rsidRPr="00497547">
                <w:instrText xml:space="preserve"> REF _Ref174698567 \r \h </w:instrText>
              </w:r>
              <w:r w:rsidRPr="00497547">
                <w:fldChar w:fldCharType="separate"/>
              </w:r>
              <w:r w:rsidRPr="00497547">
                <w:t>8.10.4</w:t>
              </w:r>
              <w:r w:rsidRPr="00497547">
                <w:fldChar w:fldCharType="end"/>
              </w:r>
            </w:ins>
          </w:p>
        </w:tc>
        <w:tc>
          <w:tcPr>
            <w:tcW w:w="3764" w:type="dxa"/>
            <w:tcBorders>
              <w:top w:val="single" w:sz="4" w:space="0" w:color="auto"/>
              <w:left w:val="single" w:sz="4" w:space="0" w:color="auto"/>
              <w:bottom w:val="single" w:sz="4" w:space="0" w:color="auto"/>
            </w:tcBorders>
            <w:vAlign w:val="center"/>
            <w:tcPrChange w:id="3799"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5BF7F436" w14:textId="77777777" w:rsidR="00497547" w:rsidRPr="00497547" w:rsidRDefault="00497547" w:rsidP="00497547">
            <w:pPr>
              <w:rPr>
                <w:ins w:id="3800" w:author="Dimitri Podborski" w:date="2024-12-23T11:36:00Z" w16du:dateUtc="2024-12-23T19:36:00Z"/>
              </w:rPr>
            </w:pPr>
            <w:ins w:id="3801" w:author="Dimitri Podborski" w:date="2024-12-23T11:36:00Z" w16du:dateUtc="2024-12-23T19:36:00Z">
              <w:r w:rsidRPr="00497547">
                <w:t>track kind box</w:t>
              </w:r>
            </w:ins>
          </w:p>
        </w:tc>
      </w:tr>
      <w:tr w:rsidR="00497547" w:rsidRPr="00497547" w14:paraId="0137C382" w14:textId="77777777" w:rsidTr="00497547">
        <w:trPr>
          <w:ins w:id="3802"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803"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5F2451BC" w14:textId="77777777" w:rsidR="00497547" w:rsidRPr="00497547" w:rsidRDefault="00497547" w:rsidP="00497547">
            <w:pPr>
              <w:rPr>
                <w:ins w:id="3804" w:author="Dimitri Podborski" w:date="2024-12-23T11:36:00Z" w16du:dateUtc="2024-12-23T19:36:00Z"/>
              </w:rPr>
            </w:pPr>
            <w:ins w:id="380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80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F6078C2" w14:textId="77777777" w:rsidR="00497547" w:rsidRPr="00497547" w:rsidRDefault="00497547" w:rsidP="00497547">
            <w:pPr>
              <w:rPr>
                <w:ins w:id="3807" w:author="Dimitri Podborski" w:date="2024-12-23T11:36:00Z" w16du:dateUtc="2024-12-23T19:36:00Z"/>
              </w:rPr>
            </w:pPr>
            <w:ins w:id="380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80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3056DB1" w14:textId="77777777" w:rsidR="00497547" w:rsidRPr="00497547" w:rsidRDefault="00497547" w:rsidP="00497547">
            <w:pPr>
              <w:rPr>
                <w:ins w:id="3810" w:author="Dimitri Podborski" w:date="2024-12-23T11:36:00Z" w16du:dateUtc="2024-12-23T19:36:00Z"/>
              </w:rPr>
            </w:pPr>
            <w:ins w:id="381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81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24DD028" w14:textId="77777777" w:rsidR="00497547" w:rsidRPr="00497547" w:rsidRDefault="00497547" w:rsidP="00497547">
            <w:pPr>
              <w:rPr>
                <w:ins w:id="3813" w:author="Dimitri Podborski" w:date="2024-12-23T11:36:00Z" w16du:dateUtc="2024-12-23T19:36:00Z"/>
              </w:rPr>
            </w:pPr>
            <w:proofErr w:type="spellStart"/>
            <w:ins w:id="3814" w:author="Dimitri Podborski" w:date="2024-12-23T11:36:00Z" w16du:dateUtc="2024-12-23T19:36:00Z">
              <w:r w:rsidRPr="00497547">
                <w:t>strk</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381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E37527D" w14:textId="77777777" w:rsidR="00497547" w:rsidRPr="00497547" w:rsidRDefault="00497547" w:rsidP="00497547">
            <w:pPr>
              <w:rPr>
                <w:ins w:id="3816" w:author="Dimitri Podborski" w:date="2024-12-23T11:36:00Z" w16du:dateUtc="2024-12-23T19:36:00Z"/>
              </w:rPr>
            </w:pPr>
            <w:ins w:id="381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81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B6492F2" w14:textId="77777777" w:rsidR="00497547" w:rsidRPr="00497547" w:rsidRDefault="00497547" w:rsidP="00497547">
            <w:pPr>
              <w:rPr>
                <w:ins w:id="3819" w:author="Dimitri Podborski" w:date="2024-12-23T11:36:00Z" w16du:dateUtc="2024-12-23T19:36:00Z"/>
              </w:rPr>
            </w:pPr>
            <w:ins w:id="3820"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3821"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4C6624C1" w14:textId="77777777" w:rsidR="00497547" w:rsidRPr="00497547" w:rsidRDefault="00497547" w:rsidP="00497547">
            <w:pPr>
              <w:rPr>
                <w:ins w:id="3822" w:author="Dimitri Podborski" w:date="2024-12-23T11:36:00Z" w16du:dateUtc="2024-12-23T19:36:00Z"/>
              </w:rPr>
            </w:pPr>
            <w:ins w:id="3823"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824"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7061B4C8" w14:textId="77777777" w:rsidR="00497547" w:rsidRPr="00497547" w:rsidRDefault="00497547" w:rsidP="00497547">
            <w:pPr>
              <w:rPr>
                <w:ins w:id="3825" w:author="Dimitri Podborski" w:date="2024-12-23T11:36:00Z" w16du:dateUtc="2024-12-23T19:36:00Z"/>
              </w:rPr>
            </w:pPr>
            <w:ins w:id="3826" w:author="Dimitri Podborski" w:date="2024-12-23T11:36:00Z" w16du:dateUtc="2024-12-23T19:36:00Z">
              <w:r w:rsidRPr="00497547">
                <w:fldChar w:fldCharType="begin"/>
              </w:r>
              <w:r w:rsidRPr="00497547">
                <w:instrText xml:space="preserve"> REF _Ref174698613 \r \h </w:instrText>
              </w:r>
              <w:r w:rsidRPr="00497547">
                <w:fldChar w:fldCharType="separate"/>
              </w:r>
              <w:r w:rsidRPr="00497547">
                <w:t>8.13.3</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827"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6F614242" w14:textId="77777777" w:rsidR="00497547" w:rsidRPr="00497547" w:rsidRDefault="00497547" w:rsidP="00497547">
            <w:pPr>
              <w:rPr>
                <w:ins w:id="3828" w:author="Dimitri Podborski" w:date="2024-12-23T11:36:00Z" w16du:dateUtc="2024-12-23T19:36:00Z"/>
              </w:rPr>
            </w:pPr>
            <w:ins w:id="3829" w:author="Dimitri Podborski" w:date="2024-12-23T11:36:00Z" w16du:dateUtc="2024-12-23T19:36:00Z">
              <w:r w:rsidRPr="00497547">
                <w:t>sub track box</w:t>
              </w:r>
            </w:ins>
          </w:p>
        </w:tc>
      </w:tr>
      <w:tr w:rsidR="00497547" w:rsidRPr="00497547" w14:paraId="3D5FEC7F" w14:textId="77777777" w:rsidTr="00497547">
        <w:trPr>
          <w:ins w:id="3830"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831"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53540A7F" w14:textId="77777777" w:rsidR="00497547" w:rsidRPr="00497547" w:rsidRDefault="00497547" w:rsidP="00497547">
            <w:pPr>
              <w:rPr>
                <w:ins w:id="3832" w:author="Dimitri Podborski" w:date="2024-12-23T11:36:00Z" w16du:dateUtc="2024-12-23T19:36:00Z"/>
              </w:rPr>
            </w:pPr>
            <w:ins w:id="383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83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A2393C9" w14:textId="77777777" w:rsidR="00497547" w:rsidRPr="00497547" w:rsidRDefault="00497547" w:rsidP="00497547">
            <w:pPr>
              <w:rPr>
                <w:ins w:id="3835" w:author="Dimitri Podborski" w:date="2024-12-23T11:36:00Z" w16du:dateUtc="2024-12-23T19:36:00Z"/>
              </w:rPr>
            </w:pPr>
            <w:ins w:id="383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83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1E96FAC" w14:textId="77777777" w:rsidR="00497547" w:rsidRPr="00497547" w:rsidRDefault="00497547" w:rsidP="00497547">
            <w:pPr>
              <w:rPr>
                <w:ins w:id="3838" w:author="Dimitri Podborski" w:date="2024-12-23T11:36:00Z" w16du:dateUtc="2024-12-23T19:36:00Z"/>
              </w:rPr>
            </w:pPr>
            <w:ins w:id="383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84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36DD14F" w14:textId="77777777" w:rsidR="00497547" w:rsidRPr="00497547" w:rsidRDefault="00497547" w:rsidP="00497547">
            <w:pPr>
              <w:rPr>
                <w:ins w:id="3841" w:author="Dimitri Podborski" w:date="2024-12-23T11:36:00Z" w16du:dateUtc="2024-12-23T19:36:00Z"/>
              </w:rPr>
            </w:pPr>
            <w:ins w:id="384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84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7038389" w14:textId="77777777" w:rsidR="00497547" w:rsidRPr="00497547" w:rsidRDefault="00497547" w:rsidP="00497547">
            <w:pPr>
              <w:rPr>
                <w:ins w:id="3844" w:author="Dimitri Podborski" w:date="2024-12-23T11:36:00Z" w16du:dateUtc="2024-12-23T19:36:00Z"/>
              </w:rPr>
            </w:pPr>
            <w:proofErr w:type="spellStart"/>
            <w:ins w:id="3845" w:author="Dimitri Podborski" w:date="2024-12-23T11:36:00Z" w16du:dateUtc="2024-12-23T19:36:00Z">
              <w:r w:rsidRPr="00497547">
                <w:t>stri</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384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CDA15AE" w14:textId="77777777" w:rsidR="00497547" w:rsidRPr="00497547" w:rsidRDefault="00497547" w:rsidP="00497547">
            <w:pPr>
              <w:rPr>
                <w:ins w:id="3847" w:author="Dimitri Podborski" w:date="2024-12-23T11:36:00Z" w16du:dateUtc="2024-12-23T19:36:00Z"/>
              </w:rPr>
            </w:pPr>
            <w:ins w:id="3848"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3849"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357E983E" w14:textId="77777777" w:rsidR="00497547" w:rsidRPr="00497547" w:rsidRDefault="00497547" w:rsidP="00497547">
            <w:pPr>
              <w:rPr>
                <w:ins w:id="3850" w:author="Dimitri Podborski" w:date="2024-12-23T11:36:00Z" w16du:dateUtc="2024-12-23T19:36:00Z"/>
              </w:rPr>
            </w:pPr>
            <w:ins w:id="3851"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852"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172CEF37" w14:textId="77777777" w:rsidR="00497547" w:rsidRPr="00497547" w:rsidRDefault="00497547" w:rsidP="00497547">
            <w:pPr>
              <w:rPr>
                <w:ins w:id="3853" w:author="Dimitri Podborski" w:date="2024-12-23T11:36:00Z" w16du:dateUtc="2024-12-23T19:36:00Z"/>
              </w:rPr>
            </w:pPr>
            <w:ins w:id="3854" w:author="Dimitri Podborski" w:date="2024-12-23T11:36:00Z" w16du:dateUtc="2024-12-23T19:36:00Z">
              <w:r w:rsidRPr="00497547">
                <w:fldChar w:fldCharType="begin"/>
              </w:r>
              <w:r w:rsidRPr="00497547">
                <w:instrText xml:space="preserve"> REF _Ref174698625 \r \h </w:instrText>
              </w:r>
              <w:r w:rsidRPr="00497547">
                <w:fldChar w:fldCharType="separate"/>
              </w:r>
              <w:r w:rsidRPr="00497547">
                <w:t>8.13.4</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855"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31E1C56E" w14:textId="77777777" w:rsidR="00497547" w:rsidRPr="00497547" w:rsidRDefault="00497547" w:rsidP="00497547">
            <w:pPr>
              <w:rPr>
                <w:ins w:id="3856" w:author="Dimitri Podborski" w:date="2024-12-23T11:36:00Z" w16du:dateUtc="2024-12-23T19:36:00Z"/>
              </w:rPr>
            </w:pPr>
            <w:ins w:id="3857" w:author="Dimitri Podborski" w:date="2024-12-23T11:36:00Z" w16du:dateUtc="2024-12-23T19:36:00Z">
              <w:r w:rsidRPr="00497547">
                <w:t>sub track information box</w:t>
              </w:r>
            </w:ins>
          </w:p>
        </w:tc>
      </w:tr>
      <w:tr w:rsidR="00497547" w:rsidRPr="00497547" w14:paraId="26A323FC" w14:textId="77777777" w:rsidTr="00497547">
        <w:trPr>
          <w:ins w:id="3858"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859"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24008E51" w14:textId="77777777" w:rsidR="00497547" w:rsidRPr="00497547" w:rsidRDefault="00497547" w:rsidP="00497547">
            <w:pPr>
              <w:rPr>
                <w:ins w:id="3860" w:author="Dimitri Podborski" w:date="2024-12-23T11:36:00Z" w16du:dateUtc="2024-12-23T19:36:00Z"/>
              </w:rPr>
            </w:pPr>
            <w:ins w:id="386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86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4608C85" w14:textId="77777777" w:rsidR="00497547" w:rsidRPr="00497547" w:rsidRDefault="00497547" w:rsidP="00497547">
            <w:pPr>
              <w:rPr>
                <w:ins w:id="3863" w:author="Dimitri Podborski" w:date="2024-12-23T11:36:00Z" w16du:dateUtc="2024-12-23T19:36:00Z"/>
              </w:rPr>
            </w:pPr>
            <w:ins w:id="386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86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6FBB504" w14:textId="77777777" w:rsidR="00497547" w:rsidRPr="00497547" w:rsidRDefault="00497547" w:rsidP="00497547">
            <w:pPr>
              <w:rPr>
                <w:ins w:id="3866" w:author="Dimitri Podborski" w:date="2024-12-23T11:36:00Z" w16du:dateUtc="2024-12-23T19:36:00Z"/>
              </w:rPr>
            </w:pPr>
            <w:ins w:id="386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86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15C271B" w14:textId="77777777" w:rsidR="00497547" w:rsidRPr="00497547" w:rsidRDefault="00497547" w:rsidP="00497547">
            <w:pPr>
              <w:rPr>
                <w:ins w:id="3869" w:author="Dimitri Podborski" w:date="2024-12-23T11:36:00Z" w16du:dateUtc="2024-12-23T19:36:00Z"/>
              </w:rPr>
            </w:pPr>
            <w:ins w:id="387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87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75509AF" w14:textId="77777777" w:rsidR="00497547" w:rsidRPr="00497547" w:rsidRDefault="00497547" w:rsidP="00497547">
            <w:pPr>
              <w:rPr>
                <w:ins w:id="3872" w:author="Dimitri Podborski" w:date="2024-12-23T11:36:00Z" w16du:dateUtc="2024-12-23T19:36:00Z"/>
              </w:rPr>
            </w:pPr>
            <w:proofErr w:type="spellStart"/>
            <w:ins w:id="3873" w:author="Dimitri Podborski" w:date="2024-12-23T11:36:00Z" w16du:dateUtc="2024-12-23T19:36:00Z">
              <w:r w:rsidRPr="00497547">
                <w:t>strd</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387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4612E00" w14:textId="77777777" w:rsidR="00497547" w:rsidRPr="00497547" w:rsidRDefault="00497547" w:rsidP="00497547">
            <w:pPr>
              <w:rPr>
                <w:ins w:id="3875" w:author="Dimitri Podborski" w:date="2024-12-23T11:36:00Z" w16du:dateUtc="2024-12-23T19:36:00Z"/>
              </w:rPr>
            </w:pPr>
            <w:ins w:id="3876"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3877"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7F2EB560" w14:textId="77777777" w:rsidR="00497547" w:rsidRPr="00497547" w:rsidRDefault="00497547" w:rsidP="00497547">
            <w:pPr>
              <w:rPr>
                <w:ins w:id="3878" w:author="Dimitri Podborski" w:date="2024-12-23T11:36:00Z" w16du:dateUtc="2024-12-23T19:36:00Z"/>
              </w:rPr>
            </w:pPr>
            <w:ins w:id="3879"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880"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65CB72FA" w14:textId="77777777" w:rsidR="00497547" w:rsidRPr="00497547" w:rsidRDefault="00497547" w:rsidP="00497547">
            <w:pPr>
              <w:rPr>
                <w:ins w:id="3881" w:author="Dimitri Podborski" w:date="2024-12-23T11:36:00Z" w16du:dateUtc="2024-12-23T19:36:00Z"/>
              </w:rPr>
            </w:pPr>
            <w:ins w:id="3882" w:author="Dimitri Podborski" w:date="2024-12-23T11:36:00Z" w16du:dateUtc="2024-12-23T19:36:00Z">
              <w:r w:rsidRPr="00497547">
                <w:fldChar w:fldCharType="begin"/>
              </w:r>
              <w:r w:rsidRPr="00497547">
                <w:instrText xml:space="preserve"> REF _Ref174698634 \r \h </w:instrText>
              </w:r>
              <w:r w:rsidRPr="00497547">
                <w:fldChar w:fldCharType="separate"/>
              </w:r>
              <w:r w:rsidRPr="00497547">
                <w:t>8.13.5</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883"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4906D841" w14:textId="77777777" w:rsidR="00497547" w:rsidRPr="00497547" w:rsidRDefault="00497547" w:rsidP="00497547">
            <w:pPr>
              <w:rPr>
                <w:ins w:id="3884" w:author="Dimitri Podborski" w:date="2024-12-23T11:36:00Z" w16du:dateUtc="2024-12-23T19:36:00Z"/>
              </w:rPr>
            </w:pPr>
            <w:ins w:id="3885" w:author="Dimitri Podborski" w:date="2024-12-23T11:36:00Z" w16du:dateUtc="2024-12-23T19:36:00Z">
              <w:r w:rsidRPr="00497547">
                <w:t>sub track definition box</w:t>
              </w:r>
            </w:ins>
          </w:p>
        </w:tc>
      </w:tr>
      <w:tr w:rsidR="00497547" w:rsidRPr="00497547" w14:paraId="484E5DF0" w14:textId="77777777" w:rsidTr="00497547">
        <w:trPr>
          <w:ins w:id="3886"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3887"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5BA84360" w14:textId="77777777" w:rsidR="00497547" w:rsidRPr="00497547" w:rsidRDefault="00497547" w:rsidP="00497547">
            <w:pPr>
              <w:rPr>
                <w:ins w:id="3888" w:author="Dimitri Podborski" w:date="2024-12-23T11:36:00Z" w16du:dateUtc="2024-12-23T19:36:00Z"/>
              </w:rPr>
            </w:pPr>
            <w:ins w:id="388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389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612DA8FE" w14:textId="77777777" w:rsidR="00497547" w:rsidRPr="00497547" w:rsidRDefault="00497547" w:rsidP="00497547">
            <w:pPr>
              <w:rPr>
                <w:ins w:id="3891" w:author="Dimitri Podborski" w:date="2024-12-23T11:36:00Z" w16du:dateUtc="2024-12-23T19:36:00Z"/>
              </w:rPr>
            </w:pPr>
            <w:ins w:id="389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389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2FB9006D" w14:textId="77777777" w:rsidR="00497547" w:rsidRPr="00497547" w:rsidRDefault="00497547" w:rsidP="00497547">
            <w:pPr>
              <w:rPr>
                <w:ins w:id="3894" w:author="Dimitri Podborski" w:date="2024-12-23T11:36:00Z" w16du:dateUtc="2024-12-23T19:36:00Z"/>
              </w:rPr>
            </w:pPr>
            <w:ins w:id="389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389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67521B81" w14:textId="77777777" w:rsidR="00497547" w:rsidRPr="00497547" w:rsidRDefault="00497547" w:rsidP="00497547">
            <w:pPr>
              <w:rPr>
                <w:ins w:id="3897" w:author="Dimitri Podborski" w:date="2024-12-23T11:36:00Z" w16du:dateUtc="2024-12-23T19:36:00Z"/>
              </w:rPr>
            </w:pPr>
            <w:proofErr w:type="spellStart"/>
            <w:ins w:id="3898" w:author="Dimitri Podborski" w:date="2024-12-23T11:36:00Z" w16du:dateUtc="2024-12-23T19:36:00Z">
              <w:r w:rsidRPr="00497547">
                <w:t>ludt</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tcPrChange w:id="389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53F60FC2" w14:textId="77777777" w:rsidR="00497547" w:rsidRPr="00497547" w:rsidRDefault="00497547" w:rsidP="00497547">
            <w:pPr>
              <w:rPr>
                <w:ins w:id="3900" w:author="Dimitri Podborski" w:date="2024-12-23T11:36:00Z" w16du:dateUtc="2024-12-23T19:36:00Z"/>
              </w:rPr>
            </w:pPr>
            <w:ins w:id="390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390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21C774E6" w14:textId="77777777" w:rsidR="00497547" w:rsidRPr="00497547" w:rsidRDefault="00497547" w:rsidP="00497547">
            <w:pPr>
              <w:rPr>
                <w:ins w:id="3903" w:author="Dimitri Podborski" w:date="2024-12-23T11:36:00Z" w16du:dateUtc="2024-12-23T19:36:00Z"/>
              </w:rPr>
            </w:pPr>
            <w:ins w:id="3904"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3905"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7BDC52D9" w14:textId="77777777" w:rsidR="00497547" w:rsidRPr="00497547" w:rsidRDefault="00497547" w:rsidP="00497547">
            <w:pPr>
              <w:rPr>
                <w:ins w:id="3906" w:author="Dimitri Podborski" w:date="2024-12-23T11:36:00Z" w16du:dateUtc="2024-12-23T19:36:00Z"/>
              </w:rPr>
            </w:pPr>
            <w:ins w:id="3907"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3908"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53269AA7" w14:textId="77777777" w:rsidR="00497547" w:rsidRPr="00497547" w:rsidRDefault="00497547" w:rsidP="00497547">
            <w:pPr>
              <w:rPr>
                <w:ins w:id="3909" w:author="Dimitri Podborski" w:date="2024-12-23T11:36:00Z" w16du:dateUtc="2024-12-23T19:36:00Z"/>
              </w:rPr>
            </w:pPr>
            <w:ins w:id="3910" w:author="Dimitri Podborski" w:date="2024-12-23T11:36:00Z" w16du:dateUtc="2024-12-23T19:36:00Z">
              <w:r w:rsidRPr="00497547">
                <w:fldChar w:fldCharType="begin"/>
              </w:r>
              <w:r w:rsidRPr="00497547">
                <w:instrText xml:space="preserve"> REF _Ref174698655 \r \h </w:instrText>
              </w:r>
              <w:r w:rsidRPr="00497547">
                <w:fldChar w:fldCharType="separate"/>
              </w:r>
              <w:r w:rsidRPr="00497547">
                <w:t>12.2.7</w:t>
              </w:r>
              <w:r w:rsidRPr="00497547">
                <w:fldChar w:fldCharType="end"/>
              </w:r>
            </w:ins>
          </w:p>
        </w:tc>
        <w:tc>
          <w:tcPr>
            <w:tcW w:w="3764" w:type="dxa"/>
            <w:tcBorders>
              <w:top w:val="single" w:sz="4" w:space="0" w:color="auto"/>
              <w:left w:val="single" w:sz="4" w:space="0" w:color="auto"/>
              <w:bottom w:val="single" w:sz="4" w:space="0" w:color="auto"/>
            </w:tcBorders>
            <w:vAlign w:val="center"/>
            <w:tcPrChange w:id="3911"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0B07E0F9" w14:textId="77777777" w:rsidR="00497547" w:rsidRPr="00497547" w:rsidRDefault="00497547" w:rsidP="00497547">
            <w:pPr>
              <w:rPr>
                <w:ins w:id="3912" w:author="Dimitri Podborski" w:date="2024-12-23T11:36:00Z" w16du:dateUtc="2024-12-23T19:36:00Z"/>
              </w:rPr>
            </w:pPr>
            <w:ins w:id="3913" w:author="Dimitri Podborski" w:date="2024-12-23T11:36:00Z" w16du:dateUtc="2024-12-23T19:36:00Z">
              <w:r w:rsidRPr="00497547">
                <w:t>audio stream loudness</w:t>
              </w:r>
            </w:ins>
          </w:p>
        </w:tc>
      </w:tr>
      <w:tr w:rsidR="00497547" w:rsidRPr="00497547" w14:paraId="33B05BA8" w14:textId="77777777" w:rsidTr="00497547">
        <w:trPr>
          <w:ins w:id="3914"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915"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0176A3D9" w14:textId="77777777" w:rsidR="00497547" w:rsidRPr="00497547" w:rsidRDefault="00497547" w:rsidP="00497547">
            <w:pPr>
              <w:rPr>
                <w:ins w:id="3916" w:author="Dimitri Podborski" w:date="2024-12-23T11:36:00Z" w16du:dateUtc="2024-12-23T19:36:00Z"/>
              </w:rPr>
            </w:pPr>
            <w:ins w:id="391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91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F785F46" w14:textId="77777777" w:rsidR="00497547" w:rsidRPr="00497547" w:rsidRDefault="00497547" w:rsidP="00497547">
            <w:pPr>
              <w:rPr>
                <w:ins w:id="3919" w:author="Dimitri Podborski" w:date="2024-12-23T11:36:00Z" w16du:dateUtc="2024-12-23T19:36:00Z"/>
              </w:rPr>
            </w:pPr>
            <w:proofErr w:type="spellStart"/>
            <w:ins w:id="3920" w:author="Dimitri Podborski" w:date="2024-12-23T11:36:00Z" w16du:dateUtc="2024-12-23T19:36:00Z">
              <w:r w:rsidRPr="00497547">
                <w:t>mvex</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392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7EBD70D" w14:textId="77777777" w:rsidR="00497547" w:rsidRPr="00497547" w:rsidRDefault="00497547" w:rsidP="00497547">
            <w:pPr>
              <w:rPr>
                <w:ins w:id="3922" w:author="Dimitri Podborski" w:date="2024-12-23T11:36:00Z" w16du:dateUtc="2024-12-23T19:36:00Z"/>
              </w:rPr>
            </w:pPr>
            <w:ins w:id="392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92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DA5CBC3" w14:textId="77777777" w:rsidR="00497547" w:rsidRPr="00497547" w:rsidRDefault="00497547" w:rsidP="00497547">
            <w:pPr>
              <w:rPr>
                <w:ins w:id="3925" w:author="Dimitri Podborski" w:date="2024-12-23T11:36:00Z" w16du:dateUtc="2024-12-23T19:36:00Z"/>
              </w:rPr>
            </w:pPr>
            <w:ins w:id="392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92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C86E0F6" w14:textId="77777777" w:rsidR="00497547" w:rsidRPr="00497547" w:rsidRDefault="00497547" w:rsidP="00497547">
            <w:pPr>
              <w:rPr>
                <w:ins w:id="3928" w:author="Dimitri Podborski" w:date="2024-12-23T11:36:00Z" w16du:dateUtc="2024-12-23T19:36:00Z"/>
              </w:rPr>
            </w:pPr>
            <w:ins w:id="392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93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D713793" w14:textId="77777777" w:rsidR="00497547" w:rsidRPr="00497547" w:rsidRDefault="00497547" w:rsidP="00497547">
            <w:pPr>
              <w:rPr>
                <w:ins w:id="3931" w:author="Dimitri Podborski" w:date="2024-12-23T11:36:00Z" w16du:dateUtc="2024-12-23T19:36:00Z"/>
              </w:rPr>
            </w:pPr>
            <w:ins w:id="3932"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3933"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3B6DE60F" w14:textId="77777777" w:rsidR="00497547" w:rsidRPr="00497547" w:rsidRDefault="00497547" w:rsidP="00497547">
            <w:pPr>
              <w:rPr>
                <w:ins w:id="3934" w:author="Dimitri Podborski" w:date="2024-12-23T11:36:00Z" w16du:dateUtc="2024-12-23T19:36:00Z"/>
              </w:rPr>
            </w:pPr>
            <w:ins w:id="3935"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936"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10FA6F3C" w14:textId="77777777" w:rsidR="00497547" w:rsidRPr="00497547" w:rsidRDefault="00497547" w:rsidP="00497547">
            <w:pPr>
              <w:rPr>
                <w:ins w:id="3937" w:author="Dimitri Podborski" w:date="2024-12-23T11:36:00Z" w16du:dateUtc="2024-12-23T19:36:00Z"/>
              </w:rPr>
            </w:pPr>
            <w:ins w:id="3938" w:author="Dimitri Podborski" w:date="2024-12-23T11:36:00Z" w16du:dateUtc="2024-12-23T19:36:00Z">
              <w:r w:rsidRPr="00497547">
                <w:fldChar w:fldCharType="begin"/>
              </w:r>
              <w:r w:rsidRPr="00497547">
                <w:instrText xml:space="preserve"> REF _Ref174698675 \r \h </w:instrText>
              </w:r>
              <w:r w:rsidRPr="00497547">
                <w:fldChar w:fldCharType="separate"/>
              </w:r>
              <w:r w:rsidRPr="00497547">
                <w:t>8.8.1</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939"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728A0360" w14:textId="77777777" w:rsidR="00497547" w:rsidRPr="00497547" w:rsidRDefault="00497547" w:rsidP="00497547">
            <w:pPr>
              <w:rPr>
                <w:ins w:id="3940" w:author="Dimitri Podborski" w:date="2024-12-23T11:36:00Z" w16du:dateUtc="2024-12-23T19:36:00Z"/>
              </w:rPr>
            </w:pPr>
            <w:ins w:id="3941" w:author="Dimitri Podborski" w:date="2024-12-23T11:36:00Z" w16du:dateUtc="2024-12-23T19:36:00Z">
              <w:r w:rsidRPr="00497547">
                <w:t>movie extends box</w:t>
              </w:r>
            </w:ins>
          </w:p>
        </w:tc>
      </w:tr>
      <w:tr w:rsidR="00497547" w:rsidRPr="00497547" w14:paraId="73B5EE85" w14:textId="77777777" w:rsidTr="00497547">
        <w:trPr>
          <w:ins w:id="3942"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943"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0FB91786" w14:textId="77777777" w:rsidR="00497547" w:rsidRPr="00497547" w:rsidRDefault="00497547" w:rsidP="00497547">
            <w:pPr>
              <w:rPr>
                <w:ins w:id="3944" w:author="Dimitri Podborski" w:date="2024-12-23T11:36:00Z" w16du:dateUtc="2024-12-23T19:36:00Z"/>
              </w:rPr>
            </w:pPr>
            <w:ins w:id="394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94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AC81AD7" w14:textId="77777777" w:rsidR="00497547" w:rsidRPr="00497547" w:rsidRDefault="00497547" w:rsidP="00497547">
            <w:pPr>
              <w:rPr>
                <w:ins w:id="3947" w:author="Dimitri Podborski" w:date="2024-12-23T11:36:00Z" w16du:dateUtc="2024-12-23T19:36:00Z"/>
              </w:rPr>
            </w:pPr>
            <w:ins w:id="394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94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9BA758E" w14:textId="77777777" w:rsidR="00497547" w:rsidRPr="00497547" w:rsidRDefault="00497547" w:rsidP="00497547">
            <w:pPr>
              <w:rPr>
                <w:ins w:id="3950" w:author="Dimitri Podborski" w:date="2024-12-23T11:36:00Z" w16du:dateUtc="2024-12-23T19:36:00Z"/>
              </w:rPr>
            </w:pPr>
            <w:proofErr w:type="spellStart"/>
            <w:ins w:id="3951" w:author="Dimitri Podborski" w:date="2024-12-23T11:36:00Z" w16du:dateUtc="2024-12-23T19:36:00Z">
              <w:r w:rsidRPr="00497547">
                <w:t>mehd</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395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13CC56C" w14:textId="77777777" w:rsidR="00497547" w:rsidRPr="00497547" w:rsidRDefault="00497547" w:rsidP="00497547">
            <w:pPr>
              <w:rPr>
                <w:ins w:id="3953" w:author="Dimitri Podborski" w:date="2024-12-23T11:36:00Z" w16du:dateUtc="2024-12-23T19:36:00Z"/>
              </w:rPr>
            </w:pPr>
            <w:ins w:id="395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95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36E64E1" w14:textId="77777777" w:rsidR="00497547" w:rsidRPr="00497547" w:rsidRDefault="00497547" w:rsidP="00497547">
            <w:pPr>
              <w:rPr>
                <w:ins w:id="3956" w:author="Dimitri Podborski" w:date="2024-12-23T11:36:00Z" w16du:dateUtc="2024-12-23T19:36:00Z"/>
              </w:rPr>
            </w:pPr>
            <w:ins w:id="395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95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D20B866" w14:textId="77777777" w:rsidR="00497547" w:rsidRPr="00497547" w:rsidRDefault="00497547" w:rsidP="00497547">
            <w:pPr>
              <w:rPr>
                <w:ins w:id="3959" w:author="Dimitri Podborski" w:date="2024-12-23T11:36:00Z" w16du:dateUtc="2024-12-23T19:36:00Z"/>
              </w:rPr>
            </w:pPr>
            <w:ins w:id="3960"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3961"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3B4EE9EC" w14:textId="77777777" w:rsidR="00497547" w:rsidRPr="00497547" w:rsidRDefault="00497547" w:rsidP="00497547">
            <w:pPr>
              <w:rPr>
                <w:ins w:id="3962" w:author="Dimitri Podborski" w:date="2024-12-23T11:36:00Z" w16du:dateUtc="2024-12-23T19:36:00Z"/>
              </w:rPr>
            </w:pPr>
            <w:ins w:id="3963"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964"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4EA0EB7A" w14:textId="77777777" w:rsidR="00497547" w:rsidRPr="00497547" w:rsidRDefault="00497547" w:rsidP="00497547">
            <w:pPr>
              <w:rPr>
                <w:ins w:id="3965" w:author="Dimitri Podborski" w:date="2024-12-23T11:36:00Z" w16du:dateUtc="2024-12-23T19:36:00Z"/>
              </w:rPr>
            </w:pPr>
            <w:ins w:id="3966" w:author="Dimitri Podborski" w:date="2024-12-23T11:36:00Z" w16du:dateUtc="2024-12-23T19:36:00Z">
              <w:r w:rsidRPr="00497547">
                <w:fldChar w:fldCharType="begin"/>
              </w:r>
              <w:r w:rsidRPr="00497547">
                <w:instrText xml:space="preserve"> REF _Ref174698683 \r \h </w:instrText>
              </w:r>
              <w:r w:rsidRPr="00497547">
                <w:fldChar w:fldCharType="separate"/>
              </w:r>
              <w:r w:rsidRPr="00497547">
                <w:t>8.8.2</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967"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0E768416" w14:textId="77777777" w:rsidR="00497547" w:rsidRPr="00497547" w:rsidRDefault="00497547" w:rsidP="00497547">
            <w:pPr>
              <w:rPr>
                <w:ins w:id="3968" w:author="Dimitri Podborski" w:date="2024-12-23T11:36:00Z" w16du:dateUtc="2024-12-23T19:36:00Z"/>
              </w:rPr>
            </w:pPr>
            <w:ins w:id="3969" w:author="Dimitri Podborski" w:date="2024-12-23T11:36:00Z" w16du:dateUtc="2024-12-23T19:36:00Z">
              <w:r w:rsidRPr="00497547">
                <w:t>movie extends header box</w:t>
              </w:r>
            </w:ins>
          </w:p>
        </w:tc>
      </w:tr>
      <w:tr w:rsidR="00497547" w:rsidRPr="00497547" w14:paraId="75D43B09" w14:textId="77777777" w:rsidTr="00497547">
        <w:trPr>
          <w:ins w:id="3970"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971"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258C5CCE" w14:textId="77777777" w:rsidR="00497547" w:rsidRPr="00497547" w:rsidRDefault="00497547" w:rsidP="00497547">
            <w:pPr>
              <w:rPr>
                <w:ins w:id="3972" w:author="Dimitri Podborski" w:date="2024-12-23T11:36:00Z" w16du:dateUtc="2024-12-23T19:36:00Z"/>
              </w:rPr>
            </w:pPr>
            <w:ins w:id="397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97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4D10150" w14:textId="77777777" w:rsidR="00497547" w:rsidRPr="00497547" w:rsidRDefault="00497547" w:rsidP="00497547">
            <w:pPr>
              <w:rPr>
                <w:ins w:id="3975" w:author="Dimitri Podborski" w:date="2024-12-23T11:36:00Z" w16du:dateUtc="2024-12-23T19:36:00Z"/>
              </w:rPr>
            </w:pPr>
            <w:ins w:id="397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97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12C0F90" w14:textId="77777777" w:rsidR="00497547" w:rsidRPr="00497547" w:rsidRDefault="00497547" w:rsidP="00497547">
            <w:pPr>
              <w:rPr>
                <w:ins w:id="3978" w:author="Dimitri Podborski" w:date="2024-12-23T11:36:00Z" w16du:dateUtc="2024-12-23T19:36:00Z"/>
              </w:rPr>
            </w:pPr>
            <w:proofErr w:type="spellStart"/>
            <w:ins w:id="3979" w:author="Dimitri Podborski" w:date="2024-12-23T11:36:00Z" w16du:dateUtc="2024-12-23T19:36:00Z">
              <w:r w:rsidRPr="00497547">
                <w:t>trex</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398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25DD551" w14:textId="77777777" w:rsidR="00497547" w:rsidRPr="00497547" w:rsidRDefault="00497547" w:rsidP="00497547">
            <w:pPr>
              <w:rPr>
                <w:ins w:id="3981" w:author="Dimitri Podborski" w:date="2024-12-23T11:36:00Z" w16du:dateUtc="2024-12-23T19:36:00Z"/>
              </w:rPr>
            </w:pPr>
            <w:ins w:id="398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98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4CD3B45" w14:textId="77777777" w:rsidR="00497547" w:rsidRPr="00497547" w:rsidRDefault="00497547" w:rsidP="00497547">
            <w:pPr>
              <w:rPr>
                <w:ins w:id="3984" w:author="Dimitri Podborski" w:date="2024-12-23T11:36:00Z" w16du:dateUtc="2024-12-23T19:36:00Z"/>
              </w:rPr>
            </w:pPr>
            <w:ins w:id="398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398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067C4C6" w14:textId="77777777" w:rsidR="00497547" w:rsidRPr="00497547" w:rsidRDefault="00497547" w:rsidP="00497547">
            <w:pPr>
              <w:rPr>
                <w:ins w:id="3987" w:author="Dimitri Podborski" w:date="2024-12-23T11:36:00Z" w16du:dateUtc="2024-12-23T19:36:00Z"/>
              </w:rPr>
            </w:pPr>
            <w:ins w:id="3988"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3989"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17F4B055" w14:textId="77777777" w:rsidR="00497547" w:rsidRPr="00497547" w:rsidRDefault="00497547" w:rsidP="00497547">
            <w:pPr>
              <w:rPr>
                <w:ins w:id="3990" w:author="Dimitri Podborski" w:date="2024-12-23T11:36:00Z" w16du:dateUtc="2024-12-23T19:36:00Z"/>
              </w:rPr>
            </w:pPr>
            <w:ins w:id="3991"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3992"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7E73BB53" w14:textId="77777777" w:rsidR="00497547" w:rsidRPr="00497547" w:rsidRDefault="00497547" w:rsidP="00497547">
            <w:pPr>
              <w:rPr>
                <w:ins w:id="3993" w:author="Dimitri Podborski" w:date="2024-12-23T11:36:00Z" w16du:dateUtc="2024-12-23T19:36:00Z"/>
              </w:rPr>
            </w:pPr>
            <w:ins w:id="3994" w:author="Dimitri Podborski" w:date="2024-12-23T11:36:00Z" w16du:dateUtc="2024-12-23T19:36:00Z">
              <w:r w:rsidRPr="00497547">
                <w:fldChar w:fldCharType="begin"/>
              </w:r>
              <w:r w:rsidRPr="00497547">
                <w:instrText xml:space="preserve"> REF _Ref174698690 \r \h </w:instrText>
              </w:r>
              <w:r w:rsidRPr="00497547">
                <w:fldChar w:fldCharType="separate"/>
              </w:r>
              <w:r w:rsidRPr="00497547">
                <w:t>8.8.3</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3995"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38E64AE6" w14:textId="77777777" w:rsidR="00497547" w:rsidRPr="00497547" w:rsidRDefault="00497547" w:rsidP="00497547">
            <w:pPr>
              <w:rPr>
                <w:ins w:id="3996" w:author="Dimitri Podborski" w:date="2024-12-23T11:36:00Z" w16du:dateUtc="2024-12-23T19:36:00Z"/>
              </w:rPr>
            </w:pPr>
            <w:ins w:id="3997" w:author="Dimitri Podborski" w:date="2024-12-23T11:36:00Z" w16du:dateUtc="2024-12-23T19:36:00Z">
              <w:r w:rsidRPr="00497547">
                <w:t>track extends defaults</w:t>
              </w:r>
            </w:ins>
          </w:p>
        </w:tc>
      </w:tr>
      <w:tr w:rsidR="00497547" w:rsidRPr="00497547" w14:paraId="7E42564E" w14:textId="77777777" w:rsidTr="00497547">
        <w:trPr>
          <w:ins w:id="3998"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3999"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69E9AE2B" w14:textId="77777777" w:rsidR="00497547" w:rsidRPr="00497547" w:rsidRDefault="00497547" w:rsidP="00497547">
            <w:pPr>
              <w:rPr>
                <w:ins w:id="4000" w:author="Dimitri Podborski" w:date="2024-12-23T11:36:00Z" w16du:dateUtc="2024-12-23T19:36:00Z"/>
              </w:rPr>
            </w:pPr>
            <w:ins w:id="400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00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4CBA906" w14:textId="77777777" w:rsidR="00497547" w:rsidRPr="00497547" w:rsidRDefault="00497547" w:rsidP="00497547">
            <w:pPr>
              <w:rPr>
                <w:ins w:id="4003" w:author="Dimitri Podborski" w:date="2024-12-23T11:36:00Z" w16du:dateUtc="2024-12-23T19:36:00Z"/>
              </w:rPr>
            </w:pPr>
            <w:ins w:id="400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00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4201941" w14:textId="77777777" w:rsidR="00497547" w:rsidRPr="00497547" w:rsidRDefault="00497547" w:rsidP="00497547">
            <w:pPr>
              <w:rPr>
                <w:ins w:id="4006" w:author="Dimitri Podborski" w:date="2024-12-23T11:36:00Z" w16du:dateUtc="2024-12-23T19:36:00Z"/>
              </w:rPr>
            </w:pPr>
            <w:ins w:id="4007" w:author="Dimitri Podborski" w:date="2024-12-23T11:36:00Z" w16du:dateUtc="2024-12-23T19:36:00Z">
              <w:r w:rsidRPr="00497547">
                <w:t>leva</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00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E75B6CA" w14:textId="77777777" w:rsidR="00497547" w:rsidRPr="00497547" w:rsidRDefault="00497547" w:rsidP="00497547">
            <w:pPr>
              <w:rPr>
                <w:ins w:id="4009" w:author="Dimitri Podborski" w:date="2024-12-23T11:36:00Z" w16du:dateUtc="2024-12-23T19:36:00Z"/>
              </w:rPr>
            </w:pPr>
            <w:ins w:id="401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01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4F25DF7" w14:textId="77777777" w:rsidR="00497547" w:rsidRPr="00497547" w:rsidRDefault="00497547" w:rsidP="00497547">
            <w:pPr>
              <w:rPr>
                <w:ins w:id="4012" w:author="Dimitri Podborski" w:date="2024-12-23T11:36:00Z" w16du:dateUtc="2024-12-23T19:36:00Z"/>
              </w:rPr>
            </w:pPr>
            <w:ins w:id="401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01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10BACDD" w14:textId="77777777" w:rsidR="00497547" w:rsidRPr="00497547" w:rsidRDefault="00497547" w:rsidP="00497547">
            <w:pPr>
              <w:rPr>
                <w:ins w:id="4015" w:author="Dimitri Podborski" w:date="2024-12-23T11:36:00Z" w16du:dateUtc="2024-12-23T19:36:00Z"/>
              </w:rPr>
            </w:pPr>
            <w:ins w:id="4016"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4017"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47F375D9" w14:textId="77777777" w:rsidR="00497547" w:rsidRPr="00497547" w:rsidRDefault="00497547" w:rsidP="00497547">
            <w:pPr>
              <w:rPr>
                <w:ins w:id="4018" w:author="Dimitri Podborski" w:date="2024-12-23T11:36:00Z" w16du:dateUtc="2024-12-23T19:36:00Z"/>
              </w:rPr>
            </w:pPr>
            <w:ins w:id="4019"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020"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3CE9DD7C" w14:textId="77777777" w:rsidR="00497547" w:rsidRPr="00497547" w:rsidRDefault="00497547" w:rsidP="00497547">
            <w:pPr>
              <w:rPr>
                <w:ins w:id="4021" w:author="Dimitri Podborski" w:date="2024-12-23T11:36:00Z" w16du:dateUtc="2024-12-23T19:36:00Z"/>
              </w:rPr>
            </w:pPr>
            <w:ins w:id="4022" w:author="Dimitri Podborski" w:date="2024-12-23T11:36:00Z" w16du:dateUtc="2024-12-23T19:36:00Z">
              <w:r w:rsidRPr="00497547">
                <w:fldChar w:fldCharType="begin"/>
              </w:r>
              <w:r w:rsidRPr="00497547">
                <w:instrText xml:space="preserve"> REF _Ref174698712 \r \h </w:instrText>
              </w:r>
              <w:r w:rsidRPr="00497547">
                <w:fldChar w:fldCharType="separate"/>
              </w:r>
              <w:r w:rsidRPr="00497547">
                <w:t>8.8.13</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023"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72E2B4E3" w14:textId="77777777" w:rsidR="00497547" w:rsidRPr="00497547" w:rsidRDefault="00497547" w:rsidP="00497547">
            <w:pPr>
              <w:rPr>
                <w:ins w:id="4024" w:author="Dimitri Podborski" w:date="2024-12-23T11:36:00Z" w16du:dateUtc="2024-12-23T19:36:00Z"/>
              </w:rPr>
            </w:pPr>
            <w:ins w:id="4025" w:author="Dimitri Podborski" w:date="2024-12-23T11:36:00Z" w16du:dateUtc="2024-12-23T19:36:00Z">
              <w:r w:rsidRPr="00497547">
                <w:t>level assignment</w:t>
              </w:r>
            </w:ins>
          </w:p>
        </w:tc>
      </w:tr>
      <w:tr w:rsidR="00497547" w:rsidRPr="00497547" w14:paraId="3303AED0" w14:textId="77777777" w:rsidTr="00497547">
        <w:trPr>
          <w:ins w:id="4026"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027"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51F5F97A" w14:textId="77777777" w:rsidR="00497547" w:rsidRPr="00497547" w:rsidRDefault="00497547" w:rsidP="00497547">
            <w:pPr>
              <w:rPr>
                <w:ins w:id="4028" w:author="Dimitri Podborski" w:date="2024-12-23T11:36:00Z" w16du:dateUtc="2024-12-23T19:36:00Z"/>
              </w:rPr>
            </w:pPr>
            <w:ins w:id="402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03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470A2FF" w14:textId="77777777" w:rsidR="00497547" w:rsidRPr="00497547" w:rsidRDefault="00497547" w:rsidP="00497547">
            <w:pPr>
              <w:rPr>
                <w:ins w:id="4031" w:author="Dimitri Podborski" w:date="2024-12-23T11:36:00Z" w16du:dateUtc="2024-12-23T19:36:00Z"/>
              </w:rPr>
            </w:pPr>
            <w:proofErr w:type="spellStart"/>
            <w:ins w:id="4032" w:author="Dimitri Podborski" w:date="2024-12-23T11:36:00Z" w16du:dateUtc="2024-12-23T19:36:00Z">
              <w:r w:rsidRPr="00497547">
                <w:t>udta</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403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029FD22" w14:textId="77777777" w:rsidR="00497547" w:rsidRPr="00497547" w:rsidRDefault="00497547" w:rsidP="00497547">
            <w:pPr>
              <w:rPr>
                <w:ins w:id="4034" w:author="Dimitri Podborski" w:date="2024-12-23T11:36:00Z" w16du:dateUtc="2024-12-23T19:36:00Z"/>
              </w:rPr>
            </w:pPr>
            <w:ins w:id="403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03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5E0DBC9" w14:textId="77777777" w:rsidR="00497547" w:rsidRPr="00497547" w:rsidRDefault="00497547" w:rsidP="00497547">
            <w:pPr>
              <w:rPr>
                <w:ins w:id="4037" w:author="Dimitri Podborski" w:date="2024-12-23T11:36:00Z" w16du:dateUtc="2024-12-23T19:36:00Z"/>
              </w:rPr>
            </w:pPr>
            <w:ins w:id="403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03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E5CB770" w14:textId="77777777" w:rsidR="00497547" w:rsidRPr="00497547" w:rsidRDefault="00497547" w:rsidP="00497547">
            <w:pPr>
              <w:rPr>
                <w:ins w:id="4040" w:author="Dimitri Podborski" w:date="2024-12-23T11:36:00Z" w16du:dateUtc="2024-12-23T19:36:00Z"/>
              </w:rPr>
            </w:pPr>
            <w:ins w:id="404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04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5F62279" w14:textId="77777777" w:rsidR="00497547" w:rsidRPr="00497547" w:rsidRDefault="00497547" w:rsidP="00497547">
            <w:pPr>
              <w:rPr>
                <w:ins w:id="4043" w:author="Dimitri Podborski" w:date="2024-12-23T11:36:00Z" w16du:dateUtc="2024-12-23T19:36:00Z"/>
              </w:rPr>
            </w:pPr>
            <w:ins w:id="4044"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4045"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5E954D2E" w14:textId="77777777" w:rsidR="00497547" w:rsidRPr="00497547" w:rsidRDefault="00497547" w:rsidP="00497547">
            <w:pPr>
              <w:rPr>
                <w:ins w:id="4046" w:author="Dimitri Podborski" w:date="2024-12-23T11:36:00Z" w16du:dateUtc="2024-12-23T19:36:00Z"/>
              </w:rPr>
            </w:pPr>
            <w:ins w:id="4047"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048"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4EFEF49E" w14:textId="77777777" w:rsidR="00497547" w:rsidRPr="00497547" w:rsidRDefault="00497547" w:rsidP="00497547">
            <w:pPr>
              <w:rPr>
                <w:ins w:id="4049" w:author="Dimitri Podborski" w:date="2024-12-23T11:36:00Z" w16du:dateUtc="2024-12-23T19:36:00Z"/>
              </w:rPr>
            </w:pPr>
            <w:ins w:id="4050" w:author="Dimitri Podborski" w:date="2024-12-23T11:36:00Z" w16du:dateUtc="2024-12-23T19:36:00Z">
              <w:r w:rsidRPr="00497547">
                <w:fldChar w:fldCharType="begin"/>
              </w:r>
              <w:r w:rsidRPr="00497547">
                <w:instrText xml:space="preserve"> REF _Ref174698729 \r \h </w:instrText>
              </w:r>
              <w:r w:rsidRPr="00497547">
                <w:fldChar w:fldCharType="separate"/>
              </w:r>
              <w:r w:rsidRPr="00497547">
                <w:t>8.10.1</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051"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25FB4145" w14:textId="77777777" w:rsidR="00497547" w:rsidRPr="00497547" w:rsidRDefault="00497547" w:rsidP="00497547">
            <w:pPr>
              <w:rPr>
                <w:ins w:id="4052" w:author="Dimitri Podborski" w:date="2024-12-23T11:36:00Z" w16du:dateUtc="2024-12-23T19:36:00Z"/>
              </w:rPr>
            </w:pPr>
            <w:ins w:id="4053" w:author="Dimitri Podborski" w:date="2024-12-23T11:36:00Z" w16du:dateUtc="2024-12-23T19:36:00Z">
              <w:r w:rsidRPr="00497547">
                <w:t>user-data</w:t>
              </w:r>
            </w:ins>
          </w:p>
        </w:tc>
      </w:tr>
      <w:tr w:rsidR="00497547" w:rsidRPr="00497547" w14:paraId="70B372AB" w14:textId="77777777" w:rsidTr="00497547">
        <w:trPr>
          <w:ins w:id="4054"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055"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2F5624A0" w14:textId="77777777" w:rsidR="00497547" w:rsidRPr="00497547" w:rsidRDefault="00497547" w:rsidP="00497547">
            <w:pPr>
              <w:rPr>
                <w:ins w:id="4056" w:author="Dimitri Podborski" w:date="2024-12-23T11:36:00Z" w16du:dateUtc="2024-12-23T19:36:00Z"/>
              </w:rPr>
            </w:pPr>
            <w:ins w:id="405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05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6C7D768" w14:textId="77777777" w:rsidR="00497547" w:rsidRPr="00497547" w:rsidRDefault="00497547" w:rsidP="00497547">
            <w:pPr>
              <w:rPr>
                <w:ins w:id="4059" w:author="Dimitri Podborski" w:date="2024-12-23T11:36:00Z" w16du:dateUtc="2024-12-23T19:36:00Z"/>
              </w:rPr>
            </w:pPr>
            <w:ins w:id="406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06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B9F7CFD" w14:textId="77777777" w:rsidR="00497547" w:rsidRPr="00497547" w:rsidRDefault="00497547" w:rsidP="00497547">
            <w:pPr>
              <w:rPr>
                <w:ins w:id="4062" w:author="Dimitri Podborski" w:date="2024-12-23T11:36:00Z" w16du:dateUtc="2024-12-23T19:36:00Z"/>
              </w:rPr>
            </w:pPr>
            <w:proofErr w:type="spellStart"/>
            <w:ins w:id="4063" w:author="Dimitri Podborski" w:date="2024-12-23T11:36:00Z" w16du:dateUtc="2024-12-23T19:36:00Z">
              <w:r w:rsidRPr="00497547">
                <w:t>cprt</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406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08A9EFA" w14:textId="77777777" w:rsidR="00497547" w:rsidRPr="00497547" w:rsidRDefault="00497547" w:rsidP="00497547">
            <w:pPr>
              <w:rPr>
                <w:ins w:id="4065" w:author="Dimitri Podborski" w:date="2024-12-23T11:36:00Z" w16du:dateUtc="2024-12-23T19:36:00Z"/>
              </w:rPr>
            </w:pPr>
            <w:ins w:id="406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06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1017E9C" w14:textId="77777777" w:rsidR="00497547" w:rsidRPr="00497547" w:rsidRDefault="00497547" w:rsidP="00497547">
            <w:pPr>
              <w:rPr>
                <w:ins w:id="4068" w:author="Dimitri Podborski" w:date="2024-12-23T11:36:00Z" w16du:dateUtc="2024-12-23T19:36:00Z"/>
              </w:rPr>
            </w:pPr>
            <w:ins w:id="406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07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16323CE" w14:textId="77777777" w:rsidR="00497547" w:rsidRPr="00497547" w:rsidRDefault="00497547" w:rsidP="00497547">
            <w:pPr>
              <w:rPr>
                <w:ins w:id="4071" w:author="Dimitri Podborski" w:date="2024-12-23T11:36:00Z" w16du:dateUtc="2024-12-23T19:36:00Z"/>
              </w:rPr>
            </w:pPr>
            <w:ins w:id="4072"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4073"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236161D1" w14:textId="77777777" w:rsidR="00497547" w:rsidRPr="00497547" w:rsidRDefault="00497547" w:rsidP="00497547">
            <w:pPr>
              <w:rPr>
                <w:ins w:id="4074" w:author="Dimitri Podborski" w:date="2024-12-23T11:36:00Z" w16du:dateUtc="2024-12-23T19:36:00Z"/>
              </w:rPr>
            </w:pPr>
            <w:ins w:id="4075"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076"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0EF86EF0" w14:textId="77777777" w:rsidR="00497547" w:rsidRPr="00497547" w:rsidRDefault="00497547" w:rsidP="00497547">
            <w:pPr>
              <w:rPr>
                <w:ins w:id="4077" w:author="Dimitri Podborski" w:date="2024-12-23T11:36:00Z" w16du:dateUtc="2024-12-23T19:36:00Z"/>
              </w:rPr>
            </w:pPr>
            <w:ins w:id="4078" w:author="Dimitri Podborski" w:date="2024-12-23T11:36:00Z" w16du:dateUtc="2024-12-23T19:36:00Z">
              <w:r w:rsidRPr="00497547">
                <w:fldChar w:fldCharType="begin"/>
              </w:r>
              <w:r w:rsidRPr="00497547">
                <w:instrText xml:space="preserve"> REF _Ref174698739 \r \h </w:instrText>
              </w:r>
              <w:r w:rsidRPr="00497547">
                <w:fldChar w:fldCharType="separate"/>
              </w:r>
              <w:r w:rsidRPr="00497547">
                <w:t>8.10.2</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079"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6BC49C77" w14:textId="77777777" w:rsidR="00497547" w:rsidRPr="00497547" w:rsidRDefault="00497547" w:rsidP="00497547">
            <w:pPr>
              <w:rPr>
                <w:ins w:id="4080" w:author="Dimitri Podborski" w:date="2024-12-23T11:36:00Z" w16du:dateUtc="2024-12-23T19:36:00Z"/>
              </w:rPr>
            </w:pPr>
            <w:ins w:id="4081" w:author="Dimitri Podborski" w:date="2024-12-23T11:36:00Z" w16du:dateUtc="2024-12-23T19:36:00Z">
              <w:r w:rsidRPr="00497547">
                <w:t>copyright etc.</w:t>
              </w:r>
            </w:ins>
          </w:p>
        </w:tc>
      </w:tr>
      <w:tr w:rsidR="00497547" w:rsidRPr="00497547" w14:paraId="52D271F3" w14:textId="77777777" w:rsidTr="00497547">
        <w:trPr>
          <w:ins w:id="4082"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083"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2F430A79" w14:textId="77777777" w:rsidR="00497547" w:rsidRPr="00497547" w:rsidRDefault="00497547" w:rsidP="00497547">
            <w:pPr>
              <w:rPr>
                <w:ins w:id="4084" w:author="Dimitri Podborski" w:date="2024-12-23T11:36:00Z" w16du:dateUtc="2024-12-23T19:36:00Z"/>
              </w:rPr>
            </w:pPr>
            <w:proofErr w:type="spellStart"/>
            <w:ins w:id="4085" w:author="Dimitri Podborski" w:date="2024-12-23T11:36:00Z" w16du:dateUtc="2024-12-23T19:36:00Z">
              <w:r w:rsidRPr="00497547">
                <w:t>moof</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408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9F5A3A4" w14:textId="77777777" w:rsidR="00497547" w:rsidRPr="00497547" w:rsidRDefault="00497547" w:rsidP="00497547">
            <w:pPr>
              <w:rPr>
                <w:ins w:id="4087" w:author="Dimitri Podborski" w:date="2024-12-23T11:36:00Z" w16du:dateUtc="2024-12-23T19:36:00Z"/>
              </w:rPr>
            </w:pPr>
            <w:ins w:id="408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08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F93A2B2" w14:textId="77777777" w:rsidR="00497547" w:rsidRPr="00497547" w:rsidRDefault="00497547" w:rsidP="00497547">
            <w:pPr>
              <w:rPr>
                <w:ins w:id="4090" w:author="Dimitri Podborski" w:date="2024-12-23T11:36:00Z" w16du:dateUtc="2024-12-23T19:36:00Z"/>
              </w:rPr>
            </w:pPr>
            <w:ins w:id="409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09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DD55184" w14:textId="77777777" w:rsidR="00497547" w:rsidRPr="00497547" w:rsidRDefault="00497547" w:rsidP="00497547">
            <w:pPr>
              <w:rPr>
                <w:ins w:id="4093" w:author="Dimitri Podborski" w:date="2024-12-23T11:36:00Z" w16du:dateUtc="2024-12-23T19:36:00Z"/>
              </w:rPr>
            </w:pPr>
            <w:ins w:id="409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09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BA52066" w14:textId="77777777" w:rsidR="00497547" w:rsidRPr="00497547" w:rsidRDefault="00497547" w:rsidP="00497547">
            <w:pPr>
              <w:rPr>
                <w:ins w:id="4096" w:author="Dimitri Podborski" w:date="2024-12-23T11:36:00Z" w16du:dateUtc="2024-12-23T19:36:00Z"/>
              </w:rPr>
            </w:pPr>
            <w:ins w:id="409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09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8D8D508" w14:textId="77777777" w:rsidR="00497547" w:rsidRPr="00497547" w:rsidRDefault="00497547" w:rsidP="00497547">
            <w:pPr>
              <w:rPr>
                <w:ins w:id="4099" w:author="Dimitri Podborski" w:date="2024-12-23T11:36:00Z" w16du:dateUtc="2024-12-23T19:36:00Z"/>
              </w:rPr>
            </w:pPr>
            <w:ins w:id="4100"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4101"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01713DA5" w14:textId="77777777" w:rsidR="00497547" w:rsidRPr="00497547" w:rsidRDefault="00497547" w:rsidP="00497547">
            <w:pPr>
              <w:rPr>
                <w:ins w:id="4102" w:author="Dimitri Podborski" w:date="2024-12-23T11:36:00Z" w16du:dateUtc="2024-12-23T19:36:00Z"/>
              </w:rPr>
            </w:pPr>
            <w:ins w:id="4103"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104"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45D52D09" w14:textId="77777777" w:rsidR="00497547" w:rsidRPr="00497547" w:rsidRDefault="00497547" w:rsidP="00497547">
            <w:pPr>
              <w:rPr>
                <w:ins w:id="4105" w:author="Dimitri Podborski" w:date="2024-12-23T11:36:00Z" w16du:dateUtc="2024-12-23T19:36:00Z"/>
              </w:rPr>
            </w:pPr>
            <w:ins w:id="4106" w:author="Dimitri Podborski" w:date="2024-12-23T11:36:00Z" w16du:dateUtc="2024-12-23T19:36:00Z">
              <w:r w:rsidRPr="00497547">
                <w:fldChar w:fldCharType="begin"/>
              </w:r>
              <w:r w:rsidRPr="00497547">
                <w:instrText xml:space="preserve"> REF _Ref174698751 \r \h </w:instrText>
              </w:r>
              <w:r w:rsidRPr="00497547">
                <w:fldChar w:fldCharType="separate"/>
              </w:r>
              <w:r w:rsidRPr="00497547">
                <w:t>8.8.4</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107"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1E2D819F" w14:textId="77777777" w:rsidR="00497547" w:rsidRPr="00497547" w:rsidRDefault="00497547" w:rsidP="00497547">
            <w:pPr>
              <w:rPr>
                <w:ins w:id="4108" w:author="Dimitri Podborski" w:date="2024-12-23T11:36:00Z" w16du:dateUtc="2024-12-23T19:36:00Z"/>
              </w:rPr>
            </w:pPr>
            <w:ins w:id="4109" w:author="Dimitri Podborski" w:date="2024-12-23T11:36:00Z" w16du:dateUtc="2024-12-23T19:36:00Z">
              <w:r w:rsidRPr="00497547">
                <w:t>movie fragment</w:t>
              </w:r>
            </w:ins>
          </w:p>
        </w:tc>
      </w:tr>
      <w:tr w:rsidR="00497547" w:rsidRPr="00497547" w14:paraId="238D6C85" w14:textId="77777777" w:rsidTr="00497547">
        <w:trPr>
          <w:ins w:id="4110"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111"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6E6A522A" w14:textId="77777777" w:rsidR="00497547" w:rsidRPr="00497547" w:rsidRDefault="00497547" w:rsidP="00497547">
            <w:pPr>
              <w:rPr>
                <w:ins w:id="4112" w:author="Dimitri Podborski" w:date="2024-12-23T11:36:00Z" w16du:dateUtc="2024-12-23T19:36:00Z"/>
              </w:rPr>
            </w:pPr>
            <w:ins w:id="411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11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FDEFBC2" w14:textId="77777777" w:rsidR="00497547" w:rsidRPr="00497547" w:rsidRDefault="00497547" w:rsidP="00497547">
            <w:pPr>
              <w:rPr>
                <w:ins w:id="4115" w:author="Dimitri Podborski" w:date="2024-12-23T11:36:00Z" w16du:dateUtc="2024-12-23T19:36:00Z"/>
              </w:rPr>
            </w:pPr>
            <w:proofErr w:type="spellStart"/>
            <w:ins w:id="4116" w:author="Dimitri Podborski" w:date="2024-12-23T11:36:00Z" w16du:dateUtc="2024-12-23T19:36:00Z">
              <w:r w:rsidRPr="00497547">
                <w:t>mfhd</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411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86D2DE6" w14:textId="77777777" w:rsidR="00497547" w:rsidRPr="00497547" w:rsidRDefault="00497547" w:rsidP="00497547">
            <w:pPr>
              <w:rPr>
                <w:ins w:id="4118" w:author="Dimitri Podborski" w:date="2024-12-23T11:36:00Z" w16du:dateUtc="2024-12-23T19:36:00Z"/>
              </w:rPr>
            </w:pPr>
            <w:ins w:id="411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12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F86A419" w14:textId="77777777" w:rsidR="00497547" w:rsidRPr="00497547" w:rsidRDefault="00497547" w:rsidP="00497547">
            <w:pPr>
              <w:rPr>
                <w:ins w:id="4121" w:author="Dimitri Podborski" w:date="2024-12-23T11:36:00Z" w16du:dateUtc="2024-12-23T19:36:00Z"/>
              </w:rPr>
            </w:pPr>
            <w:ins w:id="412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12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B524139" w14:textId="77777777" w:rsidR="00497547" w:rsidRPr="00497547" w:rsidRDefault="00497547" w:rsidP="00497547">
            <w:pPr>
              <w:rPr>
                <w:ins w:id="4124" w:author="Dimitri Podborski" w:date="2024-12-23T11:36:00Z" w16du:dateUtc="2024-12-23T19:36:00Z"/>
              </w:rPr>
            </w:pPr>
            <w:ins w:id="412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12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D9D285C" w14:textId="77777777" w:rsidR="00497547" w:rsidRPr="00497547" w:rsidRDefault="00497547" w:rsidP="00497547">
            <w:pPr>
              <w:rPr>
                <w:ins w:id="4127" w:author="Dimitri Podborski" w:date="2024-12-23T11:36:00Z" w16du:dateUtc="2024-12-23T19:36:00Z"/>
              </w:rPr>
            </w:pPr>
            <w:ins w:id="4128"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4129"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2122269E" w14:textId="77777777" w:rsidR="00497547" w:rsidRPr="00497547" w:rsidRDefault="00497547" w:rsidP="00497547">
            <w:pPr>
              <w:rPr>
                <w:ins w:id="4130" w:author="Dimitri Podborski" w:date="2024-12-23T11:36:00Z" w16du:dateUtc="2024-12-23T19:36:00Z"/>
              </w:rPr>
            </w:pPr>
            <w:ins w:id="4131"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132"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74885641" w14:textId="77777777" w:rsidR="00497547" w:rsidRPr="00497547" w:rsidRDefault="00497547" w:rsidP="00497547">
            <w:pPr>
              <w:rPr>
                <w:ins w:id="4133" w:author="Dimitri Podborski" w:date="2024-12-23T11:36:00Z" w16du:dateUtc="2024-12-23T19:36:00Z"/>
              </w:rPr>
            </w:pPr>
            <w:ins w:id="4134" w:author="Dimitri Podborski" w:date="2024-12-23T11:36:00Z" w16du:dateUtc="2024-12-23T19:36:00Z">
              <w:r w:rsidRPr="00497547">
                <w:fldChar w:fldCharType="begin"/>
              </w:r>
              <w:r w:rsidRPr="00497547">
                <w:instrText xml:space="preserve"> REF _Ref174698758 \r \h </w:instrText>
              </w:r>
              <w:r w:rsidRPr="00497547">
                <w:fldChar w:fldCharType="separate"/>
              </w:r>
              <w:r w:rsidRPr="00497547">
                <w:t>8.8.5</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135"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2D61FF57" w14:textId="77777777" w:rsidR="00497547" w:rsidRPr="00497547" w:rsidRDefault="00497547" w:rsidP="00497547">
            <w:pPr>
              <w:rPr>
                <w:ins w:id="4136" w:author="Dimitri Podborski" w:date="2024-12-23T11:36:00Z" w16du:dateUtc="2024-12-23T19:36:00Z"/>
              </w:rPr>
            </w:pPr>
            <w:ins w:id="4137" w:author="Dimitri Podborski" w:date="2024-12-23T11:36:00Z" w16du:dateUtc="2024-12-23T19:36:00Z">
              <w:r w:rsidRPr="00497547">
                <w:t>movie fragment header</w:t>
              </w:r>
            </w:ins>
          </w:p>
        </w:tc>
      </w:tr>
      <w:tr w:rsidR="00497547" w:rsidRPr="00497547" w14:paraId="1D9699F2" w14:textId="77777777" w:rsidTr="00497547">
        <w:trPr>
          <w:ins w:id="4138"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139"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038901D6" w14:textId="77777777" w:rsidR="00497547" w:rsidRPr="00497547" w:rsidRDefault="00497547" w:rsidP="00497547">
            <w:pPr>
              <w:rPr>
                <w:ins w:id="4140" w:author="Dimitri Podborski" w:date="2024-12-23T11:36:00Z" w16du:dateUtc="2024-12-23T19:36:00Z"/>
              </w:rPr>
            </w:pPr>
            <w:ins w:id="414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14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A182836" w14:textId="77777777" w:rsidR="00497547" w:rsidRPr="00497547" w:rsidRDefault="00497547" w:rsidP="00497547">
            <w:pPr>
              <w:rPr>
                <w:ins w:id="4143" w:author="Dimitri Podborski" w:date="2024-12-23T11:36:00Z" w16du:dateUtc="2024-12-23T19:36:00Z"/>
              </w:rPr>
            </w:pPr>
            <w:ins w:id="4144" w:author="Dimitri Podborski" w:date="2024-12-23T11:36:00Z" w16du:dateUtc="2024-12-23T19:36:00Z">
              <w:r w:rsidRPr="00497547">
                <w:t>meta</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14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BCB85AB" w14:textId="77777777" w:rsidR="00497547" w:rsidRPr="00497547" w:rsidRDefault="00497547" w:rsidP="00497547">
            <w:pPr>
              <w:rPr>
                <w:ins w:id="4146" w:author="Dimitri Podborski" w:date="2024-12-23T11:36:00Z" w16du:dateUtc="2024-12-23T19:36:00Z"/>
              </w:rPr>
            </w:pPr>
            <w:ins w:id="414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14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9D3DA18" w14:textId="77777777" w:rsidR="00497547" w:rsidRPr="00497547" w:rsidRDefault="00497547" w:rsidP="00497547">
            <w:pPr>
              <w:rPr>
                <w:ins w:id="4149" w:author="Dimitri Podborski" w:date="2024-12-23T11:36:00Z" w16du:dateUtc="2024-12-23T19:36:00Z"/>
              </w:rPr>
            </w:pPr>
            <w:ins w:id="415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15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F62B6EB" w14:textId="77777777" w:rsidR="00497547" w:rsidRPr="00497547" w:rsidRDefault="00497547" w:rsidP="00497547">
            <w:pPr>
              <w:rPr>
                <w:ins w:id="4152" w:author="Dimitri Podborski" w:date="2024-12-23T11:36:00Z" w16du:dateUtc="2024-12-23T19:36:00Z"/>
              </w:rPr>
            </w:pPr>
            <w:ins w:id="415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15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91013EF" w14:textId="77777777" w:rsidR="00497547" w:rsidRPr="00497547" w:rsidRDefault="00497547" w:rsidP="00497547">
            <w:pPr>
              <w:rPr>
                <w:ins w:id="4155" w:author="Dimitri Podborski" w:date="2024-12-23T11:36:00Z" w16du:dateUtc="2024-12-23T19:36:00Z"/>
              </w:rPr>
            </w:pPr>
            <w:ins w:id="4156"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4157"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78D9AB5C" w14:textId="77777777" w:rsidR="00497547" w:rsidRPr="00497547" w:rsidRDefault="00497547" w:rsidP="00497547">
            <w:pPr>
              <w:rPr>
                <w:ins w:id="4158" w:author="Dimitri Podborski" w:date="2024-12-23T11:36:00Z" w16du:dateUtc="2024-12-23T19:36:00Z"/>
              </w:rPr>
            </w:pPr>
            <w:ins w:id="4159"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160"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19604DED" w14:textId="77777777" w:rsidR="00497547" w:rsidRPr="00497547" w:rsidRDefault="00497547" w:rsidP="00497547">
            <w:pPr>
              <w:rPr>
                <w:ins w:id="4161" w:author="Dimitri Podborski" w:date="2024-12-23T11:36:00Z" w16du:dateUtc="2024-12-23T19:36:00Z"/>
              </w:rPr>
            </w:pPr>
            <w:ins w:id="4162" w:author="Dimitri Podborski" w:date="2024-12-23T11:36:00Z" w16du:dateUtc="2024-12-23T19:36:00Z">
              <w:r w:rsidRPr="00497547">
                <w:fldChar w:fldCharType="begin"/>
              </w:r>
              <w:r w:rsidRPr="00497547">
                <w:instrText xml:space="preserve"> REF _Ref174698770 \r \h </w:instrText>
              </w:r>
              <w:r w:rsidRPr="00497547">
                <w:fldChar w:fldCharType="separate"/>
              </w:r>
              <w:r w:rsidRPr="00497547">
                <w:t>8.11.1</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163"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1E9A3958" w14:textId="77777777" w:rsidR="00497547" w:rsidRPr="00497547" w:rsidRDefault="00497547" w:rsidP="00497547">
            <w:pPr>
              <w:rPr>
                <w:ins w:id="4164" w:author="Dimitri Podborski" w:date="2024-12-23T11:36:00Z" w16du:dateUtc="2024-12-23T19:36:00Z"/>
              </w:rPr>
            </w:pPr>
            <w:ins w:id="4165" w:author="Dimitri Podborski" w:date="2024-12-23T11:36:00Z" w16du:dateUtc="2024-12-23T19:36:00Z">
              <w:r w:rsidRPr="00497547">
                <w:t>metadata</w:t>
              </w:r>
            </w:ins>
          </w:p>
        </w:tc>
      </w:tr>
      <w:tr w:rsidR="00497547" w:rsidRPr="00497547" w14:paraId="369B8C2C" w14:textId="77777777" w:rsidTr="00497547">
        <w:trPr>
          <w:ins w:id="4166"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167"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359C9C80" w14:textId="77777777" w:rsidR="00497547" w:rsidRPr="00497547" w:rsidRDefault="00497547" w:rsidP="00497547">
            <w:pPr>
              <w:rPr>
                <w:ins w:id="4168" w:author="Dimitri Podborski" w:date="2024-12-23T11:36:00Z" w16du:dateUtc="2024-12-23T19:36:00Z"/>
              </w:rPr>
            </w:pPr>
            <w:ins w:id="416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17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42CAE32" w14:textId="77777777" w:rsidR="00497547" w:rsidRPr="00497547" w:rsidRDefault="00497547" w:rsidP="00497547">
            <w:pPr>
              <w:rPr>
                <w:ins w:id="4171" w:author="Dimitri Podborski" w:date="2024-12-23T11:36:00Z" w16du:dateUtc="2024-12-23T19:36:00Z"/>
              </w:rPr>
            </w:pPr>
            <w:proofErr w:type="spellStart"/>
            <w:ins w:id="4172" w:author="Dimitri Podborski" w:date="2024-12-23T11:36:00Z" w16du:dateUtc="2024-12-23T19:36:00Z">
              <w:r w:rsidRPr="00497547">
                <w:t>traf</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417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12389E2" w14:textId="77777777" w:rsidR="00497547" w:rsidRPr="00497547" w:rsidRDefault="00497547" w:rsidP="00497547">
            <w:pPr>
              <w:rPr>
                <w:ins w:id="4174" w:author="Dimitri Podborski" w:date="2024-12-23T11:36:00Z" w16du:dateUtc="2024-12-23T19:36:00Z"/>
              </w:rPr>
            </w:pPr>
            <w:ins w:id="417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17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B6D7526" w14:textId="77777777" w:rsidR="00497547" w:rsidRPr="00497547" w:rsidRDefault="00497547" w:rsidP="00497547">
            <w:pPr>
              <w:rPr>
                <w:ins w:id="4177" w:author="Dimitri Podborski" w:date="2024-12-23T11:36:00Z" w16du:dateUtc="2024-12-23T19:36:00Z"/>
              </w:rPr>
            </w:pPr>
            <w:ins w:id="417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17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13408AD" w14:textId="77777777" w:rsidR="00497547" w:rsidRPr="00497547" w:rsidRDefault="00497547" w:rsidP="00497547">
            <w:pPr>
              <w:rPr>
                <w:ins w:id="4180" w:author="Dimitri Podborski" w:date="2024-12-23T11:36:00Z" w16du:dateUtc="2024-12-23T19:36:00Z"/>
              </w:rPr>
            </w:pPr>
            <w:ins w:id="418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18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43D8E78" w14:textId="77777777" w:rsidR="00497547" w:rsidRPr="00497547" w:rsidRDefault="00497547" w:rsidP="00497547">
            <w:pPr>
              <w:rPr>
                <w:ins w:id="4183" w:author="Dimitri Podborski" w:date="2024-12-23T11:36:00Z" w16du:dateUtc="2024-12-23T19:36:00Z"/>
              </w:rPr>
            </w:pPr>
            <w:ins w:id="4184"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4185"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188F5F39" w14:textId="77777777" w:rsidR="00497547" w:rsidRPr="00497547" w:rsidRDefault="00497547" w:rsidP="00497547">
            <w:pPr>
              <w:rPr>
                <w:ins w:id="4186" w:author="Dimitri Podborski" w:date="2024-12-23T11:36:00Z" w16du:dateUtc="2024-12-23T19:36:00Z"/>
              </w:rPr>
            </w:pPr>
            <w:ins w:id="4187"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188"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1CBC6DDA" w14:textId="77777777" w:rsidR="00497547" w:rsidRPr="00497547" w:rsidRDefault="00497547" w:rsidP="00497547">
            <w:pPr>
              <w:rPr>
                <w:ins w:id="4189" w:author="Dimitri Podborski" w:date="2024-12-23T11:36:00Z" w16du:dateUtc="2024-12-23T19:36:00Z"/>
              </w:rPr>
            </w:pPr>
            <w:ins w:id="4190" w:author="Dimitri Podborski" w:date="2024-12-23T11:36:00Z" w16du:dateUtc="2024-12-23T19:36:00Z">
              <w:r w:rsidRPr="00497547">
                <w:fldChar w:fldCharType="begin"/>
              </w:r>
              <w:r w:rsidRPr="00497547">
                <w:instrText xml:space="preserve"> REF _Ref174698788 \r \h </w:instrText>
              </w:r>
              <w:r w:rsidRPr="00497547">
                <w:fldChar w:fldCharType="separate"/>
              </w:r>
              <w:r w:rsidRPr="00497547">
                <w:t>8.8.6</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191"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03CEFBB9" w14:textId="77777777" w:rsidR="00497547" w:rsidRPr="00497547" w:rsidRDefault="00497547" w:rsidP="00497547">
            <w:pPr>
              <w:rPr>
                <w:ins w:id="4192" w:author="Dimitri Podborski" w:date="2024-12-23T11:36:00Z" w16du:dateUtc="2024-12-23T19:36:00Z"/>
              </w:rPr>
            </w:pPr>
            <w:ins w:id="4193" w:author="Dimitri Podborski" w:date="2024-12-23T11:36:00Z" w16du:dateUtc="2024-12-23T19:36:00Z">
              <w:r w:rsidRPr="00497547">
                <w:t>track fragment</w:t>
              </w:r>
            </w:ins>
          </w:p>
        </w:tc>
      </w:tr>
      <w:tr w:rsidR="00497547" w:rsidRPr="00497547" w14:paraId="64608CF7" w14:textId="77777777" w:rsidTr="00497547">
        <w:trPr>
          <w:ins w:id="4194"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195"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085D5505" w14:textId="77777777" w:rsidR="00497547" w:rsidRPr="00497547" w:rsidRDefault="00497547" w:rsidP="00497547">
            <w:pPr>
              <w:rPr>
                <w:ins w:id="4196" w:author="Dimitri Podborski" w:date="2024-12-23T11:36:00Z" w16du:dateUtc="2024-12-23T19:36:00Z"/>
              </w:rPr>
            </w:pPr>
            <w:ins w:id="419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19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F935CE8" w14:textId="77777777" w:rsidR="00497547" w:rsidRPr="00497547" w:rsidRDefault="00497547" w:rsidP="00497547">
            <w:pPr>
              <w:rPr>
                <w:ins w:id="4199" w:author="Dimitri Podborski" w:date="2024-12-23T11:36:00Z" w16du:dateUtc="2024-12-23T19:36:00Z"/>
              </w:rPr>
            </w:pPr>
            <w:ins w:id="420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20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360240B" w14:textId="77777777" w:rsidR="00497547" w:rsidRPr="00497547" w:rsidRDefault="00497547" w:rsidP="00497547">
            <w:pPr>
              <w:rPr>
                <w:ins w:id="4202" w:author="Dimitri Podborski" w:date="2024-12-23T11:36:00Z" w16du:dateUtc="2024-12-23T19:36:00Z"/>
              </w:rPr>
            </w:pPr>
            <w:proofErr w:type="spellStart"/>
            <w:ins w:id="4203" w:author="Dimitri Podborski" w:date="2024-12-23T11:36:00Z" w16du:dateUtc="2024-12-23T19:36:00Z">
              <w:r w:rsidRPr="00497547">
                <w:t>tfhd</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420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A53AC43" w14:textId="77777777" w:rsidR="00497547" w:rsidRPr="00497547" w:rsidRDefault="00497547" w:rsidP="00497547">
            <w:pPr>
              <w:rPr>
                <w:ins w:id="4205" w:author="Dimitri Podborski" w:date="2024-12-23T11:36:00Z" w16du:dateUtc="2024-12-23T19:36:00Z"/>
              </w:rPr>
            </w:pPr>
            <w:ins w:id="420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20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7046040" w14:textId="77777777" w:rsidR="00497547" w:rsidRPr="00497547" w:rsidRDefault="00497547" w:rsidP="00497547">
            <w:pPr>
              <w:rPr>
                <w:ins w:id="4208" w:author="Dimitri Podborski" w:date="2024-12-23T11:36:00Z" w16du:dateUtc="2024-12-23T19:36:00Z"/>
              </w:rPr>
            </w:pPr>
            <w:ins w:id="420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21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DED7641" w14:textId="77777777" w:rsidR="00497547" w:rsidRPr="00497547" w:rsidRDefault="00497547" w:rsidP="00497547">
            <w:pPr>
              <w:rPr>
                <w:ins w:id="4211" w:author="Dimitri Podborski" w:date="2024-12-23T11:36:00Z" w16du:dateUtc="2024-12-23T19:36:00Z"/>
              </w:rPr>
            </w:pPr>
            <w:ins w:id="4212"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4213"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09DE70E3" w14:textId="77777777" w:rsidR="00497547" w:rsidRPr="00497547" w:rsidRDefault="00497547" w:rsidP="00497547">
            <w:pPr>
              <w:rPr>
                <w:ins w:id="4214" w:author="Dimitri Podborski" w:date="2024-12-23T11:36:00Z" w16du:dateUtc="2024-12-23T19:36:00Z"/>
              </w:rPr>
            </w:pPr>
            <w:ins w:id="4215"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216"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70FA2D9E" w14:textId="77777777" w:rsidR="00497547" w:rsidRPr="00497547" w:rsidRDefault="00497547" w:rsidP="00497547">
            <w:pPr>
              <w:rPr>
                <w:ins w:id="4217" w:author="Dimitri Podborski" w:date="2024-12-23T11:36:00Z" w16du:dateUtc="2024-12-23T19:36:00Z"/>
              </w:rPr>
            </w:pPr>
            <w:ins w:id="4218" w:author="Dimitri Podborski" w:date="2024-12-23T11:36:00Z" w16du:dateUtc="2024-12-23T19:36:00Z">
              <w:r w:rsidRPr="00497547">
                <w:fldChar w:fldCharType="begin"/>
              </w:r>
              <w:r w:rsidRPr="00497547">
                <w:instrText xml:space="preserve"> REF _Ref174698797 \r \h </w:instrText>
              </w:r>
              <w:r w:rsidRPr="00497547">
                <w:fldChar w:fldCharType="separate"/>
              </w:r>
              <w:r w:rsidRPr="00497547">
                <w:t>8.8.7</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219"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48B50A7F" w14:textId="77777777" w:rsidR="00497547" w:rsidRPr="00497547" w:rsidRDefault="00497547" w:rsidP="00497547">
            <w:pPr>
              <w:rPr>
                <w:ins w:id="4220" w:author="Dimitri Podborski" w:date="2024-12-23T11:36:00Z" w16du:dateUtc="2024-12-23T19:36:00Z"/>
              </w:rPr>
            </w:pPr>
            <w:ins w:id="4221" w:author="Dimitri Podborski" w:date="2024-12-23T11:36:00Z" w16du:dateUtc="2024-12-23T19:36:00Z">
              <w:r w:rsidRPr="00497547">
                <w:t>track fragment header</w:t>
              </w:r>
            </w:ins>
          </w:p>
        </w:tc>
      </w:tr>
      <w:tr w:rsidR="00497547" w:rsidRPr="00497547" w14:paraId="0AA9F28F" w14:textId="77777777" w:rsidTr="00497547">
        <w:trPr>
          <w:ins w:id="4222"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223"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670CCFF9" w14:textId="77777777" w:rsidR="00497547" w:rsidRPr="00497547" w:rsidRDefault="00497547" w:rsidP="00497547">
            <w:pPr>
              <w:rPr>
                <w:ins w:id="4224" w:author="Dimitri Podborski" w:date="2024-12-23T11:36:00Z" w16du:dateUtc="2024-12-23T19:36:00Z"/>
              </w:rPr>
            </w:pPr>
            <w:ins w:id="422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22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193610A" w14:textId="77777777" w:rsidR="00497547" w:rsidRPr="00497547" w:rsidRDefault="00497547" w:rsidP="00497547">
            <w:pPr>
              <w:rPr>
                <w:ins w:id="4227" w:author="Dimitri Podborski" w:date="2024-12-23T11:36:00Z" w16du:dateUtc="2024-12-23T19:36:00Z"/>
              </w:rPr>
            </w:pPr>
            <w:ins w:id="422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22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DFEB7D1" w14:textId="77777777" w:rsidR="00497547" w:rsidRPr="00497547" w:rsidRDefault="00497547" w:rsidP="00497547">
            <w:pPr>
              <w:rPr>
                <w:ins w:id="4230" w:author="Dimitri Podborski" w:date="2024-12-23T11:36:00Z" w16du:dateUtc="2024-12-23T19:36:00Z"/>
              </w:rPr>
            </w:pPr>
            <w:proofErr w:type="spellStart"/>
            <w:ins w:id="4231" w:author="Dimitri Podborski" w:date="2024-12-23T11:36:00Z" w16du:dateUtc="2024-12-23T19:36:00Z">
              <w:r w:rsidRPr="00497547">
                <w:t>trun</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423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FDE9814" w14:textId="77777777" w:rsidR="00497547" w:rsidRPr="00497547" w:rsidRDefault="00497547" w:rsidP="00497547">
            <w:pPr>
              <w:rPr>
                <w:ins w:id="4233" w:author="Dimitri Podborski" w:date="2024-12-23T11:36:00Z" w16du:dateUtc="2024-12-23T19:36:00Z"/>
              </w:rPr>
            </w:pPr>
            <w:ins w:id="423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23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97D1839" w14:textId="77777777" w:rsidR="00497547" w:rsidRPr="00497547" w:rsidRDefault="00497547" w:rsidP="00497547">
            <w:pPr>
              <w:rPr>
                <w:ins w:id="4236" w:author="Dimitri Podborski" w:date="2024-12-23T11:36:00Z" w16du:dateUtc="2024-12-23T19:36:00Z"/>
              </w:rPr>
            </w:pPr>
            <w:ins w:id="423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23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F171E31" w14:textId="77777777" w:rsidR="00497547" w:rsidRPr="00497547" w:rsidRDefault="00497547" w:rsidP="00497547">
            <w:pPr>
              <w:rPr>
                <w:ins w:id="4239" w:author="Dimitri Podborski" w:date="2024-12-23T11:36:00Z" w16du:dateUtc="2024-12-23T19:36:00Z"/>
              </w:rPr>
            </w:pPr>
            <w:ins w:id="4240"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4241"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14EE35B0" w14:textId="77777777" w:rsidR="00497547" w:rsidRPr="00497547" w:rsidRDefault="00497547" w:rsidP="00497547">
            <w:pPr>
              <w:rPr>
                <w:ins w:id="4242" w:author="Dimitri Podborski" w:date="2024-12-23T11:36:00Z" w16du:dateUtc="2024-12-23T19:36:00Z"/>
              </w:rPr>
            </w:pPr>
            <w:ins w:id="4243"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244"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1FE10ECC" w14:textId="77777777" w:rsidR="00497547" w:rsidRPr="00497547" w:rsidRDefault="00497547" w:rsidP="00497547">
            <w:pPr>
              <w:rPr>
                <w:ins w:id="4245" w:author="Dimitri Podborski" w:date="2024-12-23T11:36:00Z" w16du:dateUtc="2024-12-23T19:36:00Z"/>
              </w:rPr>
            </w:pPr>
            <w:ins w:id="4246" w:author="Dimitri Podborski" w:date="2024-12-23T11:36:00Z" w16du:dateUtc="2024-12-23T19:36:00Z">
              <w:r w:rsidRPr="00497547">
                <w:fldChar w:fldCharType="begin"/>
              </w:r>
              <w:r w:rsidRPr="00497547">
                <w:instrText xml:space="preserve"> REF _Ref174698804 \r \h </w:instrText>
              </w:r>
              <w:r w:rsidRPr="00497547">
                <w:fldChar w:fldCharType="separate"/>
              </w:r>
              <w:r w:rsidRPr="00497547">
                <w:t>8.8.8</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247"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1801731E" w14:textId="77777777" w:rsidR="00497547" w:rsidRPr="00497547" w:rsidRDefault="00497547" w:rsidP="00497547">
            <w:pPr>
              <w:rPr>
                <w:ins w:id="4248" w:author="Dimitri Podborski" w:date="2024-12-23T11:36:00Z" w16du:dateUtc="2024-12-23T19:36:00Z"/>
              </w:rPr>
            </w:pPr>
            <w:ins w:id="4249" w:author="Dimitri Podborski" w:date="2024-12-23T11:36:00Z" w16du:dateUtc="2024-12-23T19:36:00Z">
              <w:r w:rsidRPr="00497547">
                <w:t>track fragment run</w:t>
              </w:r>
            </w:ins>
          </w:p>
        </w:tc>
      </w:tr>
      <w:tr w:rsidR="00497547" w:rsidRPr="00497547" w14:paraId="75050359" w14:textId="77777777" w:rsidTr="00497547">
        <w:trPr>
          <w:ins w:id="4250"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251"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34CB1551" w14:textId="77777777" w:rsidR="00497547" w:rsidRPr="00497547" w:rsidRDefault="00497547" w:rsidP="00497547">
            <w:pPr>
              <w:rPr>
                <w:ins w:id="4252" w:author="Dimitri Podborski" w:date="2024-12-23T11:36:00Z" w16du:dateUtc="2024-12-23T19:36:00Z"/>
              </w:rPr>
            </w:pPr>
            <w:ins w:id="425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25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DFD9532" w14:textId="77777777" w:rsidR="00497547" w:rsidRPr="00497547" w:rsidRDefault="00497547" w:rsidP="00497547">
            <w:pPr>
              <w:rPr>
                <w:ins w:id="4255" w:author="Dimitri Podborski" w:date="2024-12-23T11:36:00Z" w16du:dateUtc="2024-12-23T19:36:00Z"/>
              </w:rPr>
            </w:pPr>
            <w:ins w:id="425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25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4519806" w14:textId="77777777" w:rsidR="00497547" w:rsidRPr="00497547" w:rsidRDefault="00497547" w:rsidP="00497547">
            <w:pPr>
              <w:rPr>
                <w:ins w:id="4258" w:author="Dimitri Podborski" w:date="2024-12-23T11:36:00Z" w16du:dateUtc="2024-12-23T19:36:00Z"/>
              </w:rPr>
            </w:pPr>
            <w:proofErr w:type="spellStart"/>
            <w:ins w:id="4259" w:author="Dimitri Podborski" w:date="2024-12-23T11:36:00Z" w16du:dateUtc="2024-12-23T19:36:00Z">
              <w:r w:rsidRPr="00497547">
                <w:t>sbgp</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426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941F792" w14:textId="77777777" w:rsidR="00497547" w:rsidRPr="00497547" w:rsidRDefault="00497547" w:rsidP="00497547">
            <w:pPr>
              <w:rPr>
                <w:ins w:id="4261" w:author="Dimitri Podborski" w:date="2024-12-23T11:36:00Z" w16du:dateUtc="2024-12-23T19:36:00Z"/>
              </w:rPr>
            </w:pPr>
            <w:ins w:id="426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26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2C36A44" w14:textId="77777777" w:rsidR="00497547" w:rsidRPr="00497547" w:rsidRDefault="00497547" w:rsidP="00497547">
            <w:pPr>
              <w:rPr>
                <w:ins w:id="4264" w:author="Dimitri Podborski" w:date="2024-12-23T11:36:00Z" w16du:dateUtc="2024-12-23T19:36:00Z"/>
              </w:rPr>
            </w:pPr>
            <w:ins w:id="426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26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DD07E76" w14:textId="77777777" w:rsidR="00497547" w:rsidRPr="00497547" w:rsidRDefault="00497547" w:rsidP="00497547">
            <w:pPr>
              <w:rPr>
                <w:ins w:id="4267" w:author="Dimitri Podborski" w:date="2024-12-23T11:36:00Z" w16du:dateUtc="2024-12-23T19:36:00Z"/>
              </w:rPr>
            </w:pPr>
            <w:ins w:id="4268"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4269"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12901A7C" w14:textId="77777777" w:rsidR="00497547" w:rsidRPr="00497547" w:rsidRDefault="00497547" w:rsidP="00497547">
            <w:pPr>
              <w:rPr>
                <w:ins w:id="4270" w:author="Dimitri Podborski" w:date="2024-12-23T11:36:00Z" w16du:dateUtc="2024-12-23T19:36:00Z"/>
              </w:rPr>
            </w:pPr>
            <w:ins w:id="4271"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272"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7792AC31" w14:textId="77777777" w:rsidR="00497547" w:rsidRPr="00497547" w:rsidRDefault="00497547" w:rsidP="00497547">
            <w:pPr>
              <w:rPr>
                <w:ins w:id="4273" w:author="Dimitri Podborski" w:date="2024-12-23T11:36:00Z" w16du:dateUtc="2024-12-23T19:36:00Z"/>
              </w:rPr>
            </w:pPr>
            <w:ins w:id="4274" w:author="Dimitri Podborski" w:date="2024-12-23T11:36:00Z" w16du:dateUtc="2024-12-23T19:36:00Z">
              <w:r w:rsidRPr="00497547">
                <w:fldChar w:fldCharType="begin"/>
              </w:r>
              <w:r w:rsidRPr="00497547">
                <w:instrText xml:space="preserve"> REF _Ref174698825 \r \h </w:instrText>
              </w:r>
              <w:r w:rsidRPr="00497547">
                <w:fldChar w:fldCharType="separate"/>
              </w:r>
              <w:r w:rsidRPr="00497547">
                <w:t>8.9.2</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275"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50E4CFCE" w14:textId="77777777" w:rsidR="00497547" w:rsidRPr="00497547" w:rsidRDefault="00497547" w:rsidP="00497547">
            <w:pPr>
              <w:rPr>
                <w:ins w:id="4276" w:author="Dimitri Podborski" w:date="2024-12-23T11:36:00Z" w16du:dateUtc="2024-12-23T19:36:00Z"/>
              </w:rPr>
            </w:pPr>
            <w:ins w:id="4277" w:author="Dimitri Podborski" w:date="2024-12-23T11:36:00Z" w16du:dateUtc="2024-12-23T19:36:00Z">
              <w:r w:rsidRPr="00497547">
                <w:t>sample-to-group</w:t>
              </w:r>
            </w:ins>
          </w:p>
        </w:tc>
      </w:tr>
      <w:tr w:rsidR="00497547" w:rsidRPr="00497547" w14:paraId="65BD4A9C" w14:textId="77777777" w:rsidTr="00497547">
        <w:trPr>
          <w:ins w:id="4278"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279"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5C5E74A7" w14:textId="77777777" w:rsidR="00497547" w:rsidRPr="00497547" w:rsidRDefault="00497547" w:rsidP="00497547">
            <w:pPr>
              <w:rPr>
                <w:ins w:id="4280" w:author="Dimitri Podborski" w:date="2024-12-23T11:36:00Z" w16du:dateUtc="2024-12-23T19:36:00Z"/>
              </w:rPr>
            </w:pPr>
            <w:ins w:id="428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28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EAE0628" w14:textId="77777777" w:rsidR="00497547" w:rsidRPr="00497547" w:rsidRDefault="00497547" w:rsidP="00497547">
            <w:pPr>
              <w:rPr>
                <w:ins w:id="4283" w:author="Dimitri Podborski" w:date="2024-12-23T11:36:00Z" w16du:dateUtc="2024-12-23T19:36:00Z"/>
              </w:rPr>
            </w:pPr>
            <w:ins w:id="428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28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52EFE0D" w14:textId="77777777" w:rsidR="00497547" w:rsidRPr="00497547" w:rsidRDefault="00497547" w:rsidP="00497547">
            <w:pPr>
              <w:rPr>
                <w:ins w:id="4286" w:author="Dimitri Podborski" w:date="2024-12-23T11:36:00Z" w16du:dateUtc="2024-12-23T19:36:00Z"/>
              </w:rPr>
            </w:pPr>
            <w:proofErr w:type="spellStart"/>
            <w:ins w:id="4287" w:author="Dimitri Podborski" w:date="2024-12-23T11:36:00Z" w16du:dateUtc="2024-12-23T19:36:00Z">
              <w:r w:rsidRPr="00497547">
                <w:t>sgpd</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428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6D52A8A" w14:textId="77777777" w:rsidR="00497547" w:rsidRPr="00497547" w:rsidRDefault="00497547" w:rsidP="00497547">
            <w:pPr>
              <w:rPr>
                <w:ins w:id="4289" w:author="Dimitri Podborski" w:date="2024-12-23T11:36:00Z" w16du:dateUtc="2024-12-23T19:36:00Z"/>
              </w:rPr>
            </w:pPr>
            <w:ins w:id="429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29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ACDC69A" w14:textId="77777777" w:rsidR="00497547" w:rsidRPr="00497547" w:rsidRDefault="00497547" w:rsidP="00497547">
            <w:pPr>
              <w:rPr>
                <w:ins w:id="4292" w:author="Dimitri Podborski" w:date="2024-12-23T11:36:00Z" w16du:dateUtc="2024-12-23T19:36:00Z"/>
              </w:rPr>
            </w:pPr>
            <w:ins w:id="429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29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348CCF3" w14:textId="77777777" w:rsidR="00497547" w:rsidRPr="00497547" w:rsidRDefault="00497547" w:rsidP="00497547">
            <w:pPr>
              <w:rPr>
                <w:ins w:id="4295" w:author="Dimitri Podborski" w:date="2024-12-23T11:36:00Z" w16du:dateUtc="2024-12-23T19:36:00Z"/>
              </w:rPr>
            </w:pPr>
            <w:ins w:id="4296"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4297"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2AEB594D" w14:textId="77777777" w:rsidR="00497547" w:rsidRPr="00497547" w:rsidRDefault="00497547" w:rsidP="00497547">
            <w:pPr>
              <w:rPr>
                <w:ins w:id="4298" w:author="Dimitri Podborski" w:date="2024-12-23T11:36:00Z" w16du:dateUtc="2024-12-23T19:36:00Z"/>
              </w:rPr>
            </w:pPr>
            <w:ins w:id="4299"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300"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67F38660" w14:textId="77777777" w:rsidR="00497547" w:rsidRPr="00497547" w:rsidRDefault="00497547" w:rsidP="00497547">
            <w:pPr>
              <w:rPr>
                <w:ins w:id="4301" w:author="Dimitri Podborski" w:date="2024-12-23T11:36:00Z" w16du:dateUtc="2024-12-23T19:36:00Z"/>
              </w:rPr>
            </w:pPr>
            <w:ins w:id="4302" w:author="Dimitri Podborski" w:date="2024-12-23T11:36:00Z" w16du:dateUtc="2024-12-23T19:36:00Z">
              <w:r w:rsidRPr="00497547">
                <w:fldChar w:fldCharType="begin"/>
              </w:r>
              <w:r w:rsidRPr="00497547">
                <w:instrText xml:space="preserve"> REF _Ref174698832 \r \h </w:instrText>
              </w:r>
              <w:r w:rsidRPr="00497547">
                <w:fldChar w:fldCharType="separate"/>
              </w:r>
              <w:r w:rsidRPr="00497547">
                <w:t>8.9.3</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303"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047709BD" w14:textId="77777777" w:rsidR="00497547" w:rsidRPr="00497547" w:rsidRDefault="00497547" w:rsidP="00497547">
            <w:pPr>
              <w:rPr>
                <w:ins w:id="4304" w:author="Dimitri Podborski" w:date="2024-12-23T11:36:00Z" w16du:dateUtc="2024-12-23T19:36:00Z"/>
              </w:rPr>
            </w:pPr>
            <w:ins w:id="4305" w:author="Dimitri Podborski" w:date="2024-12-23T11:36:00Z" w16du:dateUtc="2024-12-23T19:36:00Z">
              <w:r w:rsidRPr="00497547">
                <w:t>sample group description</w:t>
              </w:r>
            </w:ins>
          </w:p>
        </w:tc>
      </w:tr>
      <w:tr w:rsidR="00497547" w:rsidRPr="00497547" w14:paraId="154B6F65" w14:textId="77777777" w:rsidTr="00497547">
        <w:trPr>
          <w:ins w:id="4306"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307"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29E4304B" w14:textId="77777777" w:rsidR="00497547" w:rsidRPr="00497547" w:rsidRDefault="00497547" w:rsidP="00497547">
            <w:pPr>
              <w:rPr>
                <w:ins w:id="4308" w:author="Dimitri Podborski" w:date="2024-12-23T11:36:00Z" w16du:dateUtc="2024-12-23T19:36:00Z"/>
              </w:rPr>
            </w:pPr>
            <w:ins w:id="430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31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21D7D1F" w14:textId="77777777" w:rsidR="00497547" w:rsidRPr="00497547" w:rsidRDefault="00497547" w:rsidP="00497547">
            <w:pPr>
              <w:rPr>
                <w:ins w:id="4311" w:author="Dimitri Podborski" w:date="2024-12-23T11:36:00Z" w16du:dateUtc="2024-12-23T19:36:00Z"/>
              </w:rPr>
            </w:pPr>
            <w:ins w:id="431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31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055D9DE" w14:textId="77777777" w:rsidR="00497547" w:rsidRPr="00497547" w:rsidRDefault="00497547" w:rsidP="00497547">
            <w:pPr>
              <w:rPr>
                <w:ins w:id="4314" w:author="Dimitri Podborski" w:date="2024-12-23T11:36:00Z" w16du:dateUtc="2024-12-23T19:36:00Z"/>
              </w:rPr>
            </w:pPr>
            <w:ins w:id="4315" w:author="Dimitri Podborski" w:date="2024-12-23T11:36:00Z" w16du:dateUtc="2024-12-23T19:36:00Z">
              <w:r w:rsidRPr="00497547">
                <w:t>subs</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31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893D7B0" w14:textId="77777777" w:rsidR="00497547" w:rsidRPr="00497547" w:rsidRDefault="00497547" w:rsidP="00497547">
            <w:pPr>
              <w:rPr>
                <w:ins w:id="4317" w:author="Dimitri Podborski" w:date="2024-12-23T11:36:00Z" w16du:dateUtc="2024-12-23T19:36:00Z"/>
              </w:rPr>
            </w:pPr>
            <w:ins w:id="431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31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AC66411" w14:textId="77777777" w:rsidR="00497547" w:rsidRPr="00497547" w:rsidRDefault="00497547" w:rsidP="00497547">
            <w:pPr>
              <w:rPr>
                <w:ins w:id="4320" w:author="Dimitri Podborski" w:date="2024-12-23T11:36:00Z" w16du:dateUtc="2024-12-23T19:36:00Z"/>
              </w:rPr>
            </w:pPr>
            <w:ins w:id="432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32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7F98D94" w14:textId="77777777" w:rsidR="00497547" w:rsidRPr="00497547" w:rsidRDefault="00497547" w:rsidP="00497547">
            <w:pPr>
              <w:rPr>
                <w:ins w:id="4323" w:author="Dimitri Podborski" w:date="2024-12-23T11:36:00Z" w16du:dateUtc="2024-12-23T19:36:00Z"/>
              </w:rPr>
            </w:pPr>
            <w:ins w:id="4324"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4325"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3BB969D1" w14:textId="77777777" w:rsidR="00497547" w:rsidRPr="00497547" w:rsidRDefault="00497547" w:rsidP="00497547">
            <w:pPr>
              <w:rPr>
                <w:ins w:id="4326" w:author="Dimitri Podborski" w:date="2024-12-23T11:36:00Z" w16du:dateUtc="2024-12-23T19:36:00Z"/>
              </w:rPr>
            </w:pPr>
            <w:ins w:id="4327"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328"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24EA154F" w14:textId="77777777" w:rsidR="00497547" w:rsidRPr="00497547" w:rsidRDefault="00497547" w:rsidP="00497547">
            <w:pPr>
              <w:rPr>
                <w:ins w:id="4329" w:author="Dimitri Podborski" w:date="2024-12-23T11:36:00Z" w16du:dateUtc="2024-12-23T19:36:00Z"/>
              </w:rPr>
            </w:pPr>
            <w:ins w:id="4330" w:author="Dimitri Podborski" w:date="2024-12-23T11:36:00Z" w16du:dateUtc="2024-12-23T19:36:00Z">
              <w:r w:rsidRPr="00497547">
                <w:fldChar w:fldCharType="begin"/>
              </w:r>
              <w:r w:rsidRPr="00497547">
                <w:instrText xml:space="preserve"> REF _Ref174698846 \r \h </w:instrText>
              </w:r>
              <w:r w:rsidRPr="00497547">
                <w:fldChar w:fldCharType="separate"/>
              </w:r>
              <w:r w:rsidRPr="00497547">
                <w:t>8.7.7</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331"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4340500A" w14:textId="77777777" w:rsidR="00497547" w:rsidRPr="00497547" w:rsidRDefault="00497547" w:rsidP="00497547">
            <w:pPr>
              <w:rPr>
                <w:ins w:id="4332" w:author="Dimitri Podborski" w:date="2024-12-23T11:36:00Z" w16du:dateUtc="2024-12-23T19:36:00Z"/>
              </w:rPr>
            </w:pPr>
            <w:ins w:id="4333" w:author="Dimitri Podborski" w:date="2024-12-23T11:36:00Z" w16du:dateUtc="2024-12-23T19:36:00Z">
              <w:r w:rsidRPr="00497547">
                <w:t>sub-sample information</w:t>
              </w:r>
            </w:ins>
          </w:p>
        </w:tc>
      </w:tr>
      <w:tr w:rsidR="00497547" w:rsidRPr="00497547" w14:paraId="2A1F54E8" w14:textId="77777777" w:rsidTr="00497547">
        <w:trPr>
          <w:ins w:id="4334"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335"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09FD2E6A" w14:textId="77777777" w:rsidR="00497547" w:rsidRPr="00497547" w:rsidRDefault="00497547" w:rsidP="00497547">
            <w:pPr>
              <w:rPr>
                <w:ins w:id="4336" w:author="Dimitri Podborski" w:date="2024-12-23T11:36:00Z" w16du:dateUtc="2024-12-23T19:36:00Z"/>
              </w:rPr>
            </w:pPr>
            <w:ins w:id="433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33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0EA5F3D" w14:textId="77777777" w:rsidR="00497547" w:rsidRPr="00497547" w:rsidRDefault="00497547" w:rsidP="00497547">
            <w:pPr>
              <w:rPr>
                <w:ins w:id="4339" w:author="Dimitri Podborski" w:date="2024-12-23T11:36:00Z" w16du:dateUtc="2024-12-23T19:36:00Z"/>
              </w:rPr>
            </w:pPr>
            <w:ins w:id="434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34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A5492FB" w14:textId="77777777" w:rsidR="00497547" w:rsidRPr="00497547" w:rsidRDefault="00497547" w:rsidP="00497547">
            <w:pPr>
              <w:rPr>
                <w:ins w:id="4342" w:author="Dimitri Podborski" w:date="2024-12-23T11:36:00Z" w16du:dateUtc="2024-12-23T19:36:00Z"/>
              </w:rPr>
            </w:pPr>
            <w:proofErr w:type="spellStart"/>
            <w:ins w:id="4343" w:author="Dimitri Podborski" w:date="2024-12-23T11:36:00Z" w16du:dateUtc="2024-12-23T19:36:00Z">
              <w:r w:rsidRPr="00497547">
                <w:t>saiz</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434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9978FA3" w14:textId="77777777" w:rsidR="00497547" w:rsidRPr="00497547" w:rsidRDefault="00497547" w:rsidP="00497547">
            <w:pPr>
              <w:rPr>
                <w:ins w:id="4345" w:author="Dimitri Podborski" w:date="2024-12-23T11:36:00Z" w16du:dateUtc="2024-12-23T19:36:00Z"/>
              </w:rPr>
            </w:pPr>
            <w:ins w:id="434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34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66E1BA2" w14:textId="77777777" w:rsidR="00497547" w:rsidRPr="00497547" w:rsidRDefault="00497547" w:rsidP="00497547">
            <w:pPr>
              <w:rPr>
                <w:ins w:id="4348" w:author="Dimitri Podborski" w:date="2024-12-23T11:36:00Z" w16du:dateUtc="2024-12-23T19:36:00Z"/>
              </w:rPr>
            </w:pPr>
            <w:ins w:id="434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35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926F144" w14:textId="77777777" w:rsidR="00497547" w:rsidRPr="00497547" w:rsidRDefault="00497547" w:rsidP="00497547">
            <w:pPr>
              <w:rPr>
                <w:ins w:id="4351" w:author="Dimitri Podborski" w:date="2024-12-23T11:36:00Z" w16du:dateUtc="2024-12-23T19:36:00Z"/>
              </w:rPr>
            </w:pPr>
            <w:ins w:id="4352"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4353"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26028842" w14:textId="77777777" w:rsidR="00497547" w:rsidRPr="00497547" w:rsidRDefault="00497547" w:rsidP="00497547">
            <w:pPr>
              <w:rPr>
                <w:ins w:id="4354" w:author="Dimitri Podborski" w:date="2024-12-23T11:36:00Z" w16du:dateUtc="2024-12-23T19:36:00Z"/>
              </w:rPr>
            </w:pPr>
            <w:ins w:id="4355"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356"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7F57C650" w14:textId="77777777" w:rsidR="00497547" w:rsidRPr="00497547" w:rsidRDefault="00497547" w:rsidP="00497547">
            <w:pPr>
              <w:rPr>
                <w:ins w:id="4357" w:author="Dimitri Podborski" w:date="2024-12-23T11:36:00Z" w16du:dateUtc="2024-12-23T19:36:00Z"/>
              </w:rPr>
            </w:pPr>
            <w:ins w:id="4358" w:author="Dimitri Podborski" w:date="2024-12-23T11:36:00Z" w16du:dateUtc="2024-12-23T19:36:00Z">
              <w:r w:rsidRPr="00497547">
                <w:fldChar w:fldCharType="begin"/>
              </w:r>
              <w:r w:rsidRPr="00497547">
                <w:instrText xml:space="preserve"> REF _Ref174698853 \r \h </w:instrText>
              </w:r>
              <w:r w:rsidRPr="00497547">
                <w:fldChar w:fldCharType="separate"/>
              </w:r>
              <w:r w:rsidRPr="00497547">
                <w:t>8.7.8</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359"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655FDFF3" w14:textId="77777777" w:rsidR="00497547" w:rsidRPr="00497547" w:rsidRDefault="00497547" w:rsidP="00497547">
            <w:pPr>
              <w:rPr>
                <w:ins w:id="4360" w:author="Dimitri Podborski" w:date="2024-12-23T11:36:00Z" w16du:dateUtc="2024-12-23T19:36:00Z"/>
              </w:rPr>
            </w:pPr>
            <w:ins w:id="4361" w:author="Dimitri Podborski" w:date="2024-12-23T11:36:00Z" w16du:dateUtc="2024-12-23T19:36:00Z">
              <w:r w:rsidRPr="00497547">
                <w:t>sample auxiliary information sizes</w:t>
              </w:r>
            </w:ins>
          </w:p>
        </w:tc>
      </w:tr>
      <w:tr w:rsidR="00497547" w:rsidRPr="00497547" w14:paraId="1506A739" w14:textId="77777777" w:rsidTr="00497547">
        <w:trPr>
          <w:ins w:id="4362"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363"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0F0903C7" w14:textId="77777777" w:rsidR="00497547" w:rsidRPr="00497547" w:rsidRDefault="00497547" w:rsidP="00497547">
            <w:pPr>
              <w:rPr>
                <w:ins w:id="4364" w:author="Dimitri Podborski" w:date="2024-12-23T11:36:00Z" w16du:dateUtc="2024-12-23T19:36:00Z"/>
              </w:rPr>
            </w:pPr>
            <w:ins w:id="436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36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7E2A54F" w14:textId="77777777" w:rsidR="00497547" w:rsidRPr="00497547" w:rsidRDefault="00497547" w:rsidP="00497547">
            <w:pPr>
              <w:rPr>
                <w:ins w:id="4367" w:author="Dimitri Podborski" w:date="2024-12-23T11:36:00Z" w16du:dateUtc="2024-12-23T19:36:00Z"/>
              </w:rPr>
            </w:pPr>
            <w:ins w:id="436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36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CECB47E" w14:textId="77777777" w:rsidR="00497547" w:rsidRPr="00497547" w:rsidRDefault="00497547" w:rsidP="00497547">
            <w:pPr>
              <w:rPr>
                <w:ins w:id="4370" w:author="Dimitri Podborski" w:date="2024-12-23T11:36:00Z" w16du:dateUtc="2024-12-23T19:36:00Z"/>
              </w:rPr>
            </w:pPr>
            <w:proofErr w:type="spellStart"/>
            <w:ins w:id="4371" w:author="Dimitri Podborski" w:date="2024-12-23T11:36:00Z" w16du:dateUtc="2024-12-23T19:36:00Z">
              <w:r w:rsidRPr="00497547">
                <w:t>saio</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437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FD53C16" w14:textId="77777777" w:rsidR="00497547" w:rsidRPr="00497547" w:rsidRDefault="00497547" w:rsidP="00497547">
            <w:pPr>
              <w:rPr>
                <w:ins w:id="4373" w:author="Dimitri Podborski" w:date="2024-12-23T11:36:00Z" w16du:dateUtc="2024-12-23T19:36:00Z"/>
              </w:rPr>
            </w:pPr>
            <w:ins w:id="437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37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26EEAA3" w14:textId="77777777" w:rsidR="00497547" w:rsidRPr="00497547" w:rsidRDefault="00497547" w:rsidP="00497547">
            <w:pPr>
              <w:rPr>
                <w:ins w:id="4376" w:author="Dimitri Podborski" w:date="2024-12-23T11:36:00Z" w16du:dateUtc="2024-12-23T19:36:00Z"/>
              </w:rPr>
            </w:pPr>
            <w:ins w:id="437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37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42C5678" w14:textId="77777777" w:rsidR="00497547" w:rsidRPr="00497547" w:rsidRDefault="00497547" w:rsidP="00497547">
            <w:pPr>
              <w:rPr>
                <w:ins w:id="4379" w:author="Dimitri Podborski" w:date="2024-12-23T11:36:00Z" w16du:dateUtc="2024-12-23T19:36:00Z"/>
              </w:rPr>
            </w:pPr>
            <w:ins w:id="4380"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4381"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33FDF89C" w14:textId="77777777" w:rsidR="00497547" w:rsidRPr="00497547" w:rsidRDefault="00497547" w:rsidP="00497547">
            <w:pPr>
              <w:rPr>
                <w:ins w:id="4382" w:author="Dimitri Podborski" w:date="2024-12-23T11:36:00Z" w16du:dateUtc="2024-12-23T19:36:00Z"/>
              </w:rPr>
            </w:pPr>
            <w:ins w:id="4383"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384"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3103AD2C" w14:textId="77777777" w:rsidR="00497547" w:rsidRPr="00497547" w:rsidRDefault="00497547" w:rsidP="00497547">
            <w:pPr>
              <w:rPr>
                <w:ins w:id="4385" w:author="Dimitri Podborski" w:date="2024-12-23T11:36:00Z" w16du:dateUtc="2024-12-23T19:36:00Z"/>
              </w:rPr>
            </w:pPr>
            <w:ins w:id="4386" w:author="Dimitri Podborski" w:date="2024-12-23T11:36:00Z" w16du:dateUtc="2024-12-23T19:36:00Z">
              <w:r w:rsidRPr="00497547">
                <w:fldChar w:fldCharType="begin"/>
              </w:r>
              <w:r w:rsidRPr="00497547">
                <w:instrText xml:space="preserve"> REF _Ref174698865 \r \h </w:instrText>
              </w:r>
              <w:r w:rsidRPr="00497547">
                <w:fldChar w:fldCharType="separate"/>
              </w:r>
              <w:r w:rsidRPr="00497547">
                <w:t>8.7.9</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387"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75172C2D" w14:textId="77777777" w:rsidR="00497547" w:rsidRPr="00497547" w:rsidRDefault="00497547" w:rsidP="00497547">
            <w:pPr>
              <w:rPr>
                <w:ins w:id="4388" w:author="Dimitri Podborski" w:date="2024-12-23T11:36:00Z" w16du:dateUtc="2024-12-23T19:36:00Z"/>
              </w:rPr>
            </w:pPr>
            <w:ins w:id="4389" w:author="Dimitri Podborski" w:date="2024-12-23T11:36:00Z" w16du:dateUtc="2024-12-23T19:36:00Z">
              <w:r w:rsidRPr="00497547">
                <w:t>sample auxiliary information offsets</w:t>
              </w:r>
            </w:ins>
          </w:p>
        </w:tc>
      </w:tr>
      <w:tr w:rsidR="00497547" w:rsidRPr="00497547" w14:paraId="11946445" w14:textId="77777777" w:rsidTr="00497547">
        <w:trPr>
          <w:ins w:id="4390"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391"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3B49E656" w14:textId="77777777" w:rsidR="00497547" w:rsidRPr="00497547" w:rsidRDefault="00497547" w:rsidP="00497547">
            <w:pPr>
              <w:rPr>
                <w:ins w:id="4392" w:author="Dimitri Podborski" w:date="2024-12-23T11:36:00Z" w16du:dateUtc="2024-12-23T19:36:00Z"/>
              </w:rPr>
            </w:pPr>
            <w:ins w:id="439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39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D1646AA" w14:textId="77777777" w:rsidR="00497547" w:rsidRPr="00497547" w:rsidRDefault="00497547" w:rsidP="00497547">
            <w:pPr>
              <w:rPr>
                <w:ins w:id="4395" w:author="Dimitri Podborski" w:date="2024-12-23T11:36:00Z" w16du:dateUtc="2024-12-23T19:36:00Z"/>
              </w:rPr>
            </w:pPr>
            <w:ins w:id="439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39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AA19DED" w14:textId="77777777" w:rsidR="00497547" w:rsidRPr="00497547" w:rsidRDefault="00497547" w:rsidP="00497547">
            <w:pPr>
              <w:rPr>
                <w:ins w:id="4398" w:author="Dimitri Podborski" w:date="2024-12-23T11:36:00Z" w16du:dateUtc="2024-12-23T19:36:00Z"/>
              </w:rPr>
            </w:pPr>
            <w:proofErr w:type="spellStart"/>
            <w:ins w:id="4399" w:author="Dimitri Podborski" w:date="2024-12-23T11:36:00Z" w16du:dateUtc="2024-12-23T19:36:00Z">
              <w:r w:rsidRPr="00497547">
                <w:t>tfdt</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440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53499D1" w14:textId="77777777" w:rsidR="00497547" w:rsidRPr="00497547" w:rsidRDefault="00497547" w:rsidP="00497547">
            <w:pPr>
              <w:rPr>
                <w:ins w:id="4401" w:author="Dimitri Podborski" w:date="2024-12-23T11:36:00Z" w16du:dateUtc="2024-12-23T19:36:00Z"/>
              </w:rPr>
            </w:pPr>
            <w:ins w:id="440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40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DFD9F0B" w14:textId="77777777" w:rsidR="00497547" w:rsidRPr="00497547" w:rsidRDefault="00497547" w:rsidP="00497547">
            <w:pPr>
              <w:rPr>
                <w:ins w:id="4404" w:author="Dimitri Podborski" w:date="2024-12-23T11:36:00Z" w16du:dateUtc="2024-12-23T19:36:00Z"/>
              </w:rPr>
            </w:pPr>
            <w:ins w:id="440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40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5CB6B13" w14:textId="77777777" w:rsidR="00497547" w:rsidRPr="00497547" w:rsidRDefault="00497547" w:rsidP="00497547">
            <w:pPr>
              <w:rPr>
                <w:ins w:id="4407" w:author="Dimitri Podborski" w:date="2024-12-23T11:36:00Z" w16du:dateUtc="2024-12-23T19:36:00Z"/>
              </w:rPr>
            </w:pPr>
            <w:ins w:id="4408"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4409"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57D777F7" w14:textId="77777777" w:rsidR="00497547" w:rsidRPr="00497547" w:rsidRDefault="00497547" w:rsidP="00497547">
            <w:pPr>
              <w:rPr>
                <w:ins w:id="4410" w:author="Dimitri Podborski" w:date="2024-12-23T11:36:00Z" w16du:dateUtc="2024-12-23T19:36:00Z"/>
              </w:rPr>
            </w:pPr>
            <w:ins w:id="4411"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412"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38D2F6AB" w14:textId="77777777" w:rsidR="00497547" w:rsidRPr="00497547" w:rsidRDefault="00497547" w:rsidP="00497547">
            <w:pPr>
              <w:rPr>
                <w:ins w:id="4413" w:author="Dimitri Podborski" w:date="2024-12-23T11:36:00Z" w16du:dateUtc="2024-12-23T19:36:00Z"/>
              </w:rPr>
            </w:pPr>
            <w:ins w:id="4414" w:author="Dimitri Podborski" w:date="2024-12-23T11:36:00Z" w16du:dateUtc="2024-12-23T19:36:00Z">
              <w:r w:rsidRPr="00497547">
                <w:fldChar w:fldCharType="begin"/>
              </w:r>
              <w:r w:rsidRPr="00497547">
                <w:instrText xml:space="preserve"> REF _Ref174698881 \r \h </w:instrText>
              </w:r>
              <w:r w:rsidRPr="00497547">
                <w:fldChar w:fldCharType="separate"/>
              </w:r>
              <w:r w:rsidRPr="00497547">
                <w:t>8.8.12</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415"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104DBE90" w14:textId="77777777" w:rsidR="00497547" w:rsidRPr="00497547" w:rsidRDefault="00497547" w:rsidP="00497547">
            <w:pPr>
              <w:rPr>
                <w:ins w:id="4416" w:author="Dimitri Podborski" w:date="2024-12-23T11:36:00Z" w16du:dateUtc="2024-12-23T19:36:00Z"/>
              </w:rPr>
            </w:pPr>
            <w:ins w:id="4417" w:author="Dimitri Podborski" w:date="2024-12-23T11:36:00Z" w16du:dateUtc="2024-12-23T19:36:00Z">
              <w:r w:rsidRPr="00497547">
                <w:t xml:space="preserve">track </w:t>
              </w:r>
              <w:proofErr w:type="gramStart"/>
              <w:r w:rsidRPr="00497547">
                <w:t>fragment</w:t>
              </w:r>
              <w:proofErr w:type="gramEnd"/>
              <w:r w:rsidRPr="00497547">
                <w:t xml:space="preserve"> decode time</w:t>
              </w:r>
            </w:ins>
          </w:p>
        </w:tc>
      </w:tr>
      <w:tr w:rsidR="00497547" w:rsidRPr="00497547" w14:paraId="0FA13C02" w14:textId="77777777" w:rsidTr="00497547">
        <w:trPr>
          <w:ins w:id="4418"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419"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04D76943" w14:textId="77777777" w:rsidR="00497547" w:rsidRPr="00497547" w:rsidRDefault="00497547" w:rsidP="00497547">
            <w:pPr>
              <w:rPr>
                <w:ins w:id="4420" w:author="Dimitri Podborski" w:date="2024-12-23T11:36:00Z" w16du:dateUtc="2024-12-23T19:36:00Z"/>
              </w:rPr>
            </w:pPr>
            <w:ins w:id="442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42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6EDD9AC" w14:textId="77777777" w:rsidR="00497547" w:rsidRPr="00497547" w:rsidRDefault="00497547" w:rsidP="00497547">
            <w:pPr>
              <w:rPr>
                <w:ins w:id="4423" w:author="Dimitri Podborski" w:date="2024-12-23T11:36:00Z" w16du:dateUtc="2024-12-23T19:36:00Z"/>
              </w:rPr>
            </w:pPr>
            <w:ins w:id="442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42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DC48D5F" w14:textId="77777777" w:rsidR="00497547" w:rsidRPr="00497547" w:rsidRDefault="00497547" w:rsidP="00497547">
            <w:pPr>
              <w:rPr>
                <w:ins w:id="4426" w:author="Dimitri Podborski" w:date="2024-12-23T11:36:00Z" w16du:dateUtc="2024-12-23T19:36:00Z"/>
              </w:rPr>
            </w:pPr>
            <w:ins w:id="4427" w:author="Dimitri Podborski" w:date="2024-12-23T11:36:00Z" w16du:dateUtc="2024-12-23T19:36:00Z">
              <w:r w:rsidRPr="00497547">
                <w:t>meta</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42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870794F" w14:textId="77777777" w:rsidR="00497547" w:rsidRPr="00497547" w:rsidRDefault="00497547" w:rsidP="00497547">
            <w:pPr>
              <w:rPr>
                <w:ins w:id="4429" w:author="Dimitri Podborski" w:date="2024-12-23T11:36:00Z" w16du:dateUtc="2024-12-23T19:36:00Z"/>
              </w:rPr>
            </w:pPr>
            <w:ins w:id="443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43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DEAB906" w14:textId="77777777" w:rsidR="00497547" w:rsidRPr="00497547" w:rsidRDefault="00497547" w:rsidP="00497547">
            <w:pPr>
              <w:rPr>
                <w:ins w:id="4432" w:author="Dimitri Podborski" w:date="2024-12-23T11:36:00Z" w16du:dateUtc="2024-12-23T19:36:00Z"/>
              </w:rPr>
            </w:pPr>
            <w:ins w:id="443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43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0C8CF42" w14:textId="77777777" w:rsidR="00497547" w:rsidRPr="00497547" w:rsidRDefault="00497547" w:rsidP="00497547">
            <w:pPr>
              <w:rPr>
                <w:ins w:id="4435" w:author="Dimitri Podborski" w:date="2024-12-23T11:36:00Z" w16du:dateUtc="2024-12-23T19:36:00Z"/>
              </w:rPr>
            </w:pPr>
            <w:ins w:id="4436"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4437"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32C3D3AB" w14:textId="77777777" w:rsidR="00497547" w:rsidRPr="00497547" w:rsidRDefault="00497547" w:rsidP="00497547">
            <w:pPr>
              <w:rPr>
                <w:ins w:id="4438" w:author="Dimitri Podborski" w:date="2024-12-23T11:36:00Z" w16du:dateUtc="2024-12-23T19:36:00Z"/>
              </w:rPr>
            </w:pPr>
            <w:ins w:id="4439"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440"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0A671202" w14:textId="77777777" w:rsidR="00497547" w:rsidRPr="00497547" w:rsidRDefault="00497547" w:rsidP="00497547">
            <w:pPr>
              <w:rPr>
                <w:ins w:id="4441" w:author="Dimitri Podborski" w:date="2024-12-23T11:36:00Z" w16du:dateUtc="2024-12-23T19:36:00Z"/>
              </w:rPr>
            </w:pPr>
            <w:ins w:id="4442" w:author="Dimitri Podborski" w:date="2024-12-23T11:36:00Z" w16du:dateUtc="2024-12-23T19:36:00Z">
              <w:r w:rsidRPr="00497547">
                <w:fldChar w:fldCharType="begin"/>
              </w:r>
              <w:r w:rsidRPr="00497547">
                <w:instrText xml:space="preserve"> REF _Ref174698894 \r \h </w:instrText>
              </w:r>
              <w:r w:rsidRPr="00497547">
                <w:fldChar w:fldCharType="separate"/>
              </w:r>
              <w:r w:rsidRPr="00497547">
                <w:t>8.11.1</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443"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2F2A94F5" w14:textId="77777777" w:rsidR="00497547" w:rsidRPr="00497547" w:rsidRDefault="00497547" w:rsidP="00497547">
            <w:pPr>
              <w:rPr>
                <w:ins w:id="4444" w:author="Dimitri Podborski" w:date="2024-12-23T11:36:00Z" w16du:dateUtc="2024-12-23T19:36:00Z"/>
              </w:rPr>
            </w:pPr>
            <w:ins w:id="4445" w:author="Dimitri Podborski" w:date="2024-12-23T11:36:00Z" w16du:dateUtc="2024-12-23T19:36:00Z">
              <w:r w:rsidRPr="00497547">
                <w:t>metadata</w:t>
              </w:r>
            </w:ins>
          </w:p>
        </w:tc>
      </w:tr>
      <w:tr w:rsidR="00497547" w:rsidRPr="00497547" w14:paraId="0DC18A04" w14:textId="77777777" w:rsidTr="00497547">
        <w:trPr>
          <w:ins w:id="4446"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447"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3787CF03" w14:textId="77777777" w:rsidR="00497547" w:rsidRPr="00497547" w:rsidRDefault="00497547" w:rsidP="00497547">
            <w:pPr>
              <w:rPr>
                <w:ins w:id="4448" w:author="Dimitri Podborski" w:date="2024-12-23T11:36:00Z" w16du:dateUtc="2024-12-23T19:36:00Z"/>
              </w:rPr>
            </w:pPr>
            <w:ins w:id="444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45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01D83B6" w14:textId="77777777" w:rsidR="00497547" w:rsidRPr="00497547" w:rsidRDefault="00497547" w:rsidP="00497547">
            <w:pPr>
              <w:rPr>
                <w:ins w:id="4451" w:author="Dimitri Podborski" w:date="2024-12-23T11:36:00Z" w16du:dateUtc="2024-12-23T19:36:00Z"/>
              </w:rPr>
            </w:pPr>
            <w:ins w:id="445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45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752C8A4" w14:textId="77777777" w:rsidR="00497547" w:rsidRPr="00497547" w:rsidRDefault="00497547" w:rsidP="00497547">
            <w:pPr>
              <w:rPr>
                <w:ins w:id="4454" w:author="Dimitri Podborski" w:date="2024-12-23T11:36:00Z" w16du:dateUtc="2024-12-23T19:36:00Z"/>
              </w:rPr>
            </w:pPr>
            <w:proofErr w:type="spellStart"/>
            <w:ins w:id="4455" w:author="Dimitri Podborski" w:date="2024-12-23T11:36:00Z" w16du:dateUtc="2024-12-23T19:36:00Z">
              <w:r w:rsidRPr="00497547">
                <w:t>udta</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445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DE8083A" w14:textId="77777777" w:rsidR="00497547" w:rsidRPr="00497547" w:rsidRDefault="00497547" w:rsidP="00497547">
            <w:pPr>
              <w:rPr>
                <w:ins w:id="4457" w:author="Dimitri Podborski" w:date="2024-12-23T11:36:00Z" w16du:dateUtc="2024-12-23T19:36:00Z"/>
              </w:rPr>
            </w:pPr>
            <w:ins w:id="445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45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990924E" w14:textId="77777777" w:rsidR="00497547" w:rsidRPr="00497547" w:rsidRDefault="00497547" w:rsidP="00497547">
            <w:pPr>
              <w:rPr>
                <w:ins w:id="4460" w:author="Dimitri Podborski" w:date="2024-12-23T11:36:00Z" w16du:dateUtc="2024-12-23T19:36:00Z"/>
              </w:rPr>
            </w:pPr>
            <w:ins w:id="446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46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A499021" w14:textId="77777777" w:rsidR="00497547" w:rsidRPr="00497547" w:rsidRDefault="00497547" w:rsidP="00497547">
            <w:pPr>
              <w:rPr>
                <w:ins w:id="4463" w:author="Dimitri Podborski" w:date="2024-12-23T11:36:00Z" w16du:dateUtc="2024-12-23T19:36:00Z"/>
              </w:rPr>
            </w:pPr>
            <w:ins w:id="4464"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4465"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032B1B02" w14:textId="77777777" w:rsidR="00497547" w:rsidRPr="00497547" w:rsidRDefault="00497547" w:rsidP="00497547">
            <w:pPr>
              <w:rPr>
                <w:ins w:id="4466" w:author="Dimitri Podborski" w:date="2024-12-23T11:36:00Z" w16du:dateUtc="2024-12-23T19:36:00Z"/>
              </w:rPr>
            </w:pPr>
            <w:ins w:id="4467"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468"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505E5D88" w14:textId="77777777" w:rsidR="00497547" w:rsidRPr="00497547" w:rsidRDefault="00497547" w:rsidP="00497547">
            <w:pPr>
              <w:rPr>
                <w:ins w:id="4469" w:author="Dimitri Podborski" w:date="2024-12-23T11:36:00Z" w16du:dateUtc="2024-12-23T19:36:00Z"/>
              </w:rPr>
            </w:pPr>
            <w:ins w:id="4470" w:author="Dimitri Podborski" w:date="2024-12-23T11:36:00Z" w16du:dateUtc="2024-12-23T19:36:00Z">
              <w:r w:rsidRPr="00497547">
                <w:fldChar w:fldCharType="begin"/>
              </w:r>
              <w:r w:rsidRPr="00497547">
                <w:instrText xml:space="preserve"> REF _Ref174698913 \r \h </w:instrText>
              </w:r>
              <w:r w:rsidRPr="00497547">
                <w:fldChar w:fldCharType="separate"/>
              </w:r>
              <w:r w:rsidRPr="00497547">
                <w:t>8.10.1</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471"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4F370B83" w14:textId="77777777" w:rsidR="00497547" w:rsidRPr="00497547" w:rsidRDefault="00497547" w:rsidP="00497547">
            <w:pPr>
              <w:rPr>
                <w:ins w:id="4472" w:author="Dimitri Podborski" w:date="2024-12-23T11:36:00Z" w16du:dateUtc="2024-12-23T19:36:00Z"/>
              </w:rPr>
            </w:pPr>
            <w:ins w:id="4473" w:author="Dimitri Podborski" w:date="2024-12-23T11:36:00Z" w16du:dateUtc="2024-12-23T19:36:00Z">
              <w:r w:rsidRPr="00497547">
                <w:t>user-data</w:t>
              </w:r>
            </w:ins>
          </w:p>
        </w:tc>
      </w:tr>
      <w:tr w:rsidR="00497547" w:rsidRPr="00497547" w14:paraId="3A599921" w14:textId="77777777" w:rsidTr="00497547">
        <w:trPr>
          <w:ins w:id="4474"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475"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54D884BB" w14:textId="77777777" w:rsidR="00497547" w:rsidRPr="00497547" w:rsidRDefault="00497547" w:rsidP="00497547">
            <w:pPr>
              <w:rPr>
                <w:ins w:id="4476" w:author="Dimitri Podborski" w:date="2024-12-23T11:36:00Z" w16du:dateUtc="2024-12-23T19:36:00Z"/>
              </w:rPr>
            </w:pPr>
            <w:ins w:id="447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47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168EC81" w14:textId="77777777" w:rsidR="00497547" w:rsidRPr="00497547" w:rsidRDefault="00497547" w:rsidP="00497547">
            <w:pPr>
              <w:rPr>
                <w:ins w:id="4479" w:author="Dimitri Podborski" w:date="2024-12-23T11:36:00Z" w16du:dateUtc="2024-12-23T19:36:00Z"/>
              </w:rPr>
            </w:pPr>
            <w:proofErr w:type="spellStart"/>
            <w:ins w:id="4480" w:author="Dimitri Podborski" w:date="2024-12-23T11:36:00Z" w16du:dateUtc="2024-12-23T19:36:00Z">
              <w:r w:rsidRPr="00497547">
                <w:t>udta</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448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145B9EE" w14:textId="77777777" w:rsidR="00497547" w:rsidRPr="00497547" w:rsidRDefault="00497547" w:rsidP="00497547">
            <w:pPr>
              <w:rPr>
                <w:ins w:id="4482" w:author="Dimitri Podborski" w:date="2024-12-23T11:36:00Z" w16du:dateUtc="2024-12-23T19:36:00Z"/>
              </w:rPr>
            </w:pPr>
            <w:ins w:id="448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48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AFA8140" w14:textId="77777777" w:rsidR="00497547" w:rsidRPr="00497547" w:rsidRDefault="00497547" w:rsidP="00497547">
            <w:pPr>
              <w:rPr>
                <w:ins w:id="4485" w:author="Dimitri Podborski" w:date="2024-12-23T11:36:00Z" w16du:dateUtc="2024-12-23T19:36:00Z"/>
              </w:rPr>
            </w:pPr>
            <w:ins w:id="448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48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73D7162" w14:textId="77777777" w:rsidR="00497547" w:rsidRPr="00497547" w:rsidRDefault="00497547" w:rsidP="00497547">
            <w:pPr>
              <w:rPr>
                <w:ins w:id="4488" w:author="Dimitri Podborski" w:date="2024-12-23T11:36:00Z" w16du:dateUtc="2024-12-23T19:36:00Z"/>
              </w:rPr>
            </w:pPr>
            <w:ins w:id="448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49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B3388A7" w14:textId="77777777" w:rsidR="00497547" w:rsidRPr="00497547" w:rsidRDefault="00497547" w:rsidP="00497547">
            <w:pPr>
              <w:rPr>
                <w:ins w:id="4491" w:author="Dimitri Podborski" w:date="2024-12-23T11:36:00Z" w16du:dateUtc="2024-12-23T19:36:00Z"/>
              </w:rPr>
            </w:pPr>
            <w:ins w:id="4492"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4493"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030E5686" w14:textId="77777777" w:rsidR="00497547" w:rsidRPr="00497547" w:rsidRDefault="00497547" w:rsidP="00497547">
            <w:pPr>
              <w:rPr>
                <w:ins w:id="4494" w:author="Dimitri Podborski" w:date="2024-12-23T11:36:00Z" w16du:dateUtc="2024-12-23T19:36:00Z"/>
              </w:rPr>
            </w:pPr>
            <w:ins w:id="4495"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496"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7800CE7F" w14:textId="77777777" w:rsidR="00497547" w:rsidRPr="00497547" w:rsidRDefault="00497547" w:rsidP="00497547">
            <w:pPr>
              <w:rPr>
                <w:ins w:id="4497" w:author="Dimitri Podborski" w:date="2024-12-23T11:36:00Z" w16du:dateUtc="2024-12-23T19:36:00Z"/>
              </w:rPr>
            </w:pPr>
            <w:ins w:id="4498" w:author="Dimitri Podborski" w:date="2024-12-23T11:36:00Z" w16du:dateUtc="2024-12-23T19:36:00Z">
              <w:r w:rsidRPr="00497547">
                <w:fldChar w:fldCharType="begin"/>
              </w:r>
              <w:r w:rsidRPr="00497547">
                <w:instrText xml:space="preserve"> REF _Ref174698923 \r \h </w:instrText>
              </w:r>
              <w:r w:rsidRPr="00497547">
                <w:fldChar w:fldCharType="separate"/>
              </w:r>
              <w:r w:rsidRPr="00497547">
                <w:t>8.10.1</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499"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51FEE30F" w14:textId="77777777" w:rsidR="00497547" w:rsidRPr="00497547" w:rsidRDefault="00497547" w:rsidP="00497547">
            <w:pPr>
              <w:rPr>
                <w:ins w:id="4500" w:author="Dimitri Podborski" w:date="2024-12-23T11:36:00Z" w16du:dateUtc="2024-12-23T19:36:00Z"/>
              </w:rPr>
            </w:pPr>
            <w:ins w:id="4501" w:author="Dimitri Podborski" w:date="2024-12-23T11:36:00Z" w16du:dateUtc="2024-12-23T19:36:00Z">
              <w:r w:rsidRPr="00497547">
                <w:t>user-data</w:t>
              </w:r>
            </w:ins>
          </w:p>
        </w:tc>
      </w:tr>
      <w:tr w:rsidR="00497547" w:rsidRPr="00497547" w14:paraId="18B2877D" w14:textId="77777777" w:rsidTr="00497547">
        <w:trPr>
          <w:ins w:id="4502"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503"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1A54694C" w14:textId="77777777" w:rsidR="00497547" w:rsidRPr="00497547" w:rsidRDefault="00497547" w:rsidP="00497547">
            <w:pPr>
              <w:rPr>
                <w:ins w:id="4504" w:author="Dimitri Podborski" w:date="2024-12-23T11:36:00Z" w16du:dateUtc="2024-12-23T19:36:00Z"/>
              </w:rPr>
            </w:pPr>
            <w:proofErr w:type="spellStart"/>
            <w:ins w:id="4505" w:author="Dimitri Podborski" w:date="2024-12-23T11:36:00Z" w16du:dateUtc="2024-12-23T19:36:00Z">
              <w:r w:rsidRPr="00497547">
                <w:t>mfra</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450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3584813" w14:textId="77777777" w:rsidR="00497547" w:rsidRPr="00497547" w:rsidRDefault="00497547" w:rsidP="00497547">
            <w:pPr>
              <w:rPr>
                <w:ins w:id="4507" w:author="Dimitri Podborski" w:date="2024-12-23T11:36:00Z" w16du:dateUtc="2024-12-23T19:36:00Z"/>
              </w:rPr>
            </w:pPr>
            <w:ins w:id="450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50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CD1D4F8" w14:textId="77777777" w:rsidR="00497547" w:rsidRPr="00497547" w:rsidRDefault="00497547" w:rsidP="00497547">
            <w:pPr>
              <w:rPr>
                <w:ins w:id="4510" w:author="Dimitri Podborski" w:date="2024-12-23T11:36:00Z" w16du:dateUtc="2024-12-23T19:36:00Z"/>
              </w:rPr>
            </w:pPr>
            <w:ins w:id="451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51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8E426A6" w14:textId="77777777" w:rsidR="00497547" w:rsidRPr="00497547" w:rsidRDefault="00497547" w:rsidP="00497547">
            <w:pPr>
              <w:rPr>
                <w:ins w:id="4513" w:author="Dimitri Podborski" w:date="2024-12-23T11:36:00Z" w16du:dateUtc="2024-12-23T19:36:00Z"/>
              </w:rPr>
            </w:pPr>
            <w:ins w:id="451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51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3ABB878" w14:textId="77777777" w:rsidR="00497547" w:rsidRPr="00497547" w:rsidRDefault="00497547" w:rsidP="00497547">
            <w:pPr>
              <w:rPr>
                <w:ins w:id="4516" w:author="Dimitri Podborski" w:date="2024-12-23T11:36:00Z" w16du:dateUtc="2024-12-23T19:36:00Z"/>
              </w:rPr>
            </w:pPr>
            <w:ins w:id="451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51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DD0D1B3" w14:textId="77777777" w:rsidR="00497547" w:rsidRPr="00497547" w:rsidRDefault="00497547" w:rsidP="00497547">
            <w:pPr>
              <w:rPr>
                <w:ins w:id="4519" w:author="Dimitri Podborski" w:date="2024-12-23T11:36:00Z" w16du:dateUtc="2024-12-23T19:36:00Z"/>
              </w:rPr>
            </w:pPr>
            <w:ins w:id="4520"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4521"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5F098E67" w14:textId="77777777" w:rsidR="00497547" w:rsidRPr="00497547" w:rsidRDefault="00497547" w:rsidP="00497547">
            <w:pPr>
              <w:rPr>
                <w:ins w:id="4522" w:author="Dimitri Podborski" w:date="2024-12-23T11:36:00Z" w16du:dateUtc="2024-12-23T19:36:00Z"/>
              </w:rPr>
            </w:pPr>
            <w:ins w:id="4523"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524"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4583F8E8" w14:textId="77777777" w:rsidR="00497547" w:rsidRPr="00497547" w:rsidRDefault="00497547" w:rsidP="00497547">
            <w:pPr>
              <w:rPr>
                <w:ins w:id="4525" w:author="Dimitri Podborski" w:date="2024-12-23T11:36:00Z" w16du:dateUtc="2024-12-23T19:36:00Z"/>
              </w:rPr>
            </w:pPr>
            <w:ins w:id="4526" w:author="Dimitri Podborski" w:date="2024-12-23T11:36:00Z" w16du:dateUtc="2024-12-23T19:36:00Z">
              <w:r w:rsidRPr="00497547">
                <w:fldChar w:fldCharType="begin"/>
              </w:r>
              <w:r w:rsidRPr="00497547">
                <w:instrText xml:space="preserve"> REF _Ref174698940 \r \h </w:instrText>
              </w:r>
              <w:r w:rsidRPr="00497547">
                <w:fldChar w:fldCharType="separate"/>
              </w:r>
              <w:r w:rsidRPr="00497547">
                <w:t>8.8.9</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527"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72F0BDE9" w14:textId="77777777" w:rsidR="00497547" w:rsidRPr="00497547" w:rsidRDefault="00497547" w:rsidP="00497547">
            <w:pPr>
              <w:rPr>
                <w:ins w:id="4528" w:author="Dimitri Podborski" w:date="2024-12-23T11:36:00Z" w16du:dateUtc="2024-12-23T19:36:00Z"/>
              </w:rPr>
            </w:pPr>
            <w:ins w:id="4529" w:author="Dimitri Podborski" w:date="2024-12-23T11:36:00Z" w16du:dateUtc="2024-12-23T19:36:00Z">
              <w:r w:rsidRPr="00497547">
                <w:t>movie fragment random access</w:t>
              </w:r>
            </w:ins>
          </w:p>
        </w:tc>
      </w:tr>
      <w:tr w:rsidR="00497547" w:rsidRPr="00497547" w14:paraId="1119135E" w14:textId="77777777" w:rsidTr="00497547">
        <w:trPr>
          <w:ins w:id="4530"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531"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140472D8" w14:textId="77777777" w:rsidR="00497547" w:rsidRPr="00497547" w:rsidRDefault="00497547" w:rsidP="00497547">
            <w:pPr>
              <w:rPr>
                <w:ins w:id="4532" w:author="Dimitri Podborski" w:date="2024-12-23T11:36:00Z" w16du:dateUtc="2024-12-23T19:36:00Z"/>
              </w:rPr>
            </w:pPr>
            <w:ins w:id="453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53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9B6974C" w14:textId="77777777" w:rsidR="00497547" w:rsidRPr="00497547" w:rsidRDefault="00497547" w:rsidP="00497547">
            <w:pPr>
              <w:rPr>
                <w:ins w:id="4535" w:author="Dimitri Podborski" w:date="2024-12-23T11:36:00Z" w16du:dateUtc="2024-12-23T19:36:00Z"/>
              </w:rPr>
            </w:pPr>
            <w:proofErr w:type="spellStart"/>
            <w:ins w:id="4536" w:author="Dimitri Podborski" w:date="2024-12-23T11:36:00Z" w16du:dateUtc="2024-12-23T19:36:00Z">
              <w:r w:rsidRPr="00497547">
                <w:t>tfra</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453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CD6F562" w14:textId="77777777" w:rsidR="00497547" w:rsidRPr="00497547" w:rsidRDefault="00497547" w:rsidP="00497547">
            <w:pPr>
              <w:rPr>
                <w:ins w:id="4538" w:author="Dimitri Podborski" w:date="2024-12-23T11:36:00Z" w16du:dateUtc="2024-12-23T19:36:00Z"/>
              </w:rPr>
            </w:pPr>
            <w:ins w:id="453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54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D9081FA" w14:textId="77777777" w:rsidR="00497547" w:rsidRPr="00497547" w:rsidRDefault="00497547" w:rsidP="00497547">
            <w:pPr>
              <w:rPr>
                <w:ins w:id="4541" w:author="Dimitri Podborski" w:date="2024-12-23T11:36:00Z" w16du:dateUtc="2024-12-23T19:36:00Z"/>
              </w:rPr>
            </w:pPr>
            <w:ins w:id="454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54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BD71156" w14:textId="77777777" w:rsidR="00497547" w:rsidRPr="00497547" w:rsidRDefault="00497547" w:rsidP="00497547">
            <w:pPr>
              <w:rPr>
                <w:ins w:id="4544" w:author="Dimitri Podborski" w:date="2024-12-23T11:36:00Z" w16du:dateUtc="2024-12-23T19:36:00Z"/>
              </w:rPr>
            </w:pPr>
            <w:ins w:id="454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54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4C0EEF4" w14:textId="77777777" w:rsidR="00497547" w:rsidRPr="00497547" w:rsidRDefault="00497547" w:rsidP="00497547">
            <w:pPr>
              <w:rPr>
                <w:ins w:id="4547" w:author="Dimitri Podborski" w:date="2024-12-23T11:36:00Z" w16du:dateUtc="2024-12-23T19:36:00Z"/>
              </w:rPr>
            </w:pPr>
            <w:ins w:id="4548"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4549"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489BD0E5" w14:textId="77777777" w:rsidR="00497547" w:rsidRPr="00497547" w:rsidRDefault="00497547" w:rsidP="00497547">
            <w:pPr>
              <w:rPr>
                <w:ins w:id="4550" w:author="Dimitri Podborski" w:date="2024-12-23T11:36:00Z" w16du:dateUtc="2024-12-23T19:36:00Z"/>
              </w:rPr>
            </w:pPr>
            <w:ins w:id="4551"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552"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36819331" w14:textId="77777777" w:rsidR="00497547" w:rsidRPr="00497547" w:rsidRDefault="00497547" w:rsidP="00497547">
            <w:pPr>
              <w:rPr>
                <w:ins w:id="4553" w:author="Dimitri Podborski" w:date="2024-12-23T11:36:00Z" w16du:dateUtc="2024-12-23T19:36:00Z"/>
              </w:rPr>
            </w:pPr>
            <w:ins w:id="4554" w:author="Dimitri Podborski" w:date="2024-12-23T11:36:00Z" w16du:dateUtc="2024-12-23T19:36:00Z">
              <w:r w:rsidRPr="00497547">
                <w:fldChar w:fldCharType="begin"/>
              </w:r>
              <w:r w:rsidRPr="00497547">
                <w:instrText xml:space="preserve"> REF _Ref174698948 \r \h </w:instrText>
              </w:r>
              <w:r w:rsidRPr="00497547">
                <w:fldChar w:fldCharType="separate"/>
              </w:r>
              <w:r w:rsidRPr="00497547">
                <w:t>8.8.10</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555"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23F88BD4" w14:textId="77777777" w:rsidR="00497547" w:rsidRPr="00497547" w:rsidRDefault="00497547" w:rsidP="00497547">
            <w:pPr>
              <w:rPr>
                <w:ins w:id="4556" w:author="Dimitri Podborski" w:date="2024-12-23T11:36:00Z" w16du:dateUtc="2024-12-23T19:36:00Z"/>
              </w:rPr>
            </w:pPr>
            <w:ins w:id="4557" w:author="Dimitri Podborski" w:date="2024-12-23T11:36:00Z" w16du:dateUtc="2024-12-23T19:36:00Z">
              <w:r w:rsidRPr="00497547">
                <w:t>track fragment random access</w:t>
              </w:r>
            </w:ins>
          </w:p>
        </w:tc>
      </w:tr>
      <w:tr w:rsidR="00497547" w:rsidRPr="00497547" w14:paraId="76C6ADEA" w14:textId="77777777" w:rsidTr="00497547">
        <w:trPr>
          <w:ins w:id="4558"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559"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0A08BE57" w14:textId="77777777" w:rsidR="00497547" w:rsidRPr="00497547" w:rsidRDefault="00497547" w:rsidP="00497547">
            <w:pPr>
              <w:rPr>
                <w:ins w:id="4560" w:author="Dimitri Podborski" w:date="2024-12-23T11:36:00Z" w16du:dateUtc="2024-12-23T19:36:00Z"/>
              </w:rPr>
            </w:pPr>
            <w:ins w:id="456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56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C7AC422" w14:textId="77777777" w:rsidR="00497547" w:rsidRPr="00497547" w:rsidRDefault="00497547" w:rsidP="00497547">
            <w:pPr>
              <w:rPr>
                <w:ins w:id="4563" w:author="Dimitri Podborski" w:date="2024-12-23T11:36:00Z" w16du:dateUtc="2024-12-23T19:36:00Z"/>
              </w:rPr>
            </w:pPr>
            <w:proofErr w:type="spellStart"/>
            <w:ins w:id="4564" w:author="Dimitri Podborski" w:date="2024-12-23T11:36:00Z" w16du:dateUtc="2024-12-23T19:36:00Z">
              <w:r w:rsidRPr="00497547">
                <w:t>mfro</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456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CC30C7D" w14:textId="77777777" w:rsidR="00497547" w:rsidRPr="00497547" w:rsidRDefault="00497547" w:rsidP="00497547">
            <w:pPr>
              <w:rPr>
                <w:ins w:id="4566" w:author="Dimitri Podborski" w:date="2024-12-23T11:36:00Z" w16du:dateUtc="2024-12-23T19:36:00Z"/>
              </w:rPr>
            </w:pPr>
            <w:ins w:id="456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56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1C303D5" w14:textId="77777777" w:rsidR="00497547" w:rsidRPr="00497547" w:rsidRDefault="00497547" w:rsidP="00497547">
            <w:pPr>
              <w:rPr>
                <w:ins w:id="4569" w:author="Dimitri Podborski" w:date="2024-12-23T11:36:00Z" w16du:dateUtc="2024-12-23T19:36:00Z"/>
              </w:rPr>
            </w:pPr>
            <w:ins w:id="457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57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176D5D9" w14:textId="77777777" w:rsidR="00497547" w:rsidRPr="00497547" w:rsidRDefault="00497547" w:rsidP="00497547">
            <w:pPr>
              <w:rPr>
                <w:ins w:id="4572" w:author="Dimitri Podborski" w:date="2024-12-23T11:36:00Z" w16du:dateUtc="2024-12-23T19:36:00Z"/>
              </w:rPr>
            </w:pPr>
            <w:ins w:id="457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57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6F6CD01" w14:textId="77777777" w:rsidR="00497547" w:rsidRPr="00497547" w:rsidRDefault="00497547" w:rsidP="00497547">
            <w:pPr>
              <w:rPr>
                <w:ins w:id="4575" w:author="Dimitri Podborski" w:date="2024-12-23T11:36:00Z" w16du:dateUtc="2024-12-23T19:36:00Z"/>
              </w:rPr>
            </w:pPr>
            <w:ins w:id="4576"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4577"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7523A435" w14:textId="77777777" w:rsidR="00497547" w:rsidRPr="00497547" w:rsidRDefault="00497547" w:rsidP="00497547">
            <w:pPr>
              <w:rPr>
                <w:ins w:id="4578" w:author="Dimitri Podborski" w:date="2024-12-23T11:36:00Z" w16du:dateUtc="2024-12-23T19:36:00Z"/>
              </w:rPr>
            </w:pPr>
            <w:ins w:id="4579"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580"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32DA67E4" w14:textId="77777777" w:rsidR="00497547" w:rsidRPr="00497547" w:rsidRDefault="00497547" w:rsidP="00497547">
            <w:pPr>
              <w:rPr>
                <w:ins w:id="4581" w:author="Dimitri Podborski" w:date="2024-12-23T11:36:00Z" w16du:dateUtc="2024-12-23T19:36:00Z"/>
              </w:rPr>
            </w:pPr>
            <w:ins w:id="4582" w:author="Dimitri Podborski" w:date="2024-12-23T11:36:00Z" w16du:dateUtc="2024-12-23T19:36:00Z">
              <w:r w:rsidRPr="00497547">
                <w:fldChar w:fldCharType="begin"/>
              </w:r>
              <w:r w:rsidRPr="00497547">
                <w:instrText xml:space="preserve"> REF _Ref174698959 \r \h </w:instrText>
              </w:r>
              <w:r w:rsidRPr="00497547">
                <w:fldChar w:fldCharType="separate"/>
              </w:r>
              <w:r w:rsidRPr="00497547">
                <w:t>8.8.11</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583"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7FD057D6" w14:textId="77777777" w:rsidR="00497547" w:rsidRPr="00497547" w:rsidRDefault="00497547" w:rsidP="00497547">
            <w:pPr>
              <w:rPr>
                <w:ins w:id="4584" w:author="Dimitri Podborski" w:date="2024-12-23T11:36:00Z" w16du:dateUtc="2024-12-23T19:36:00Z"/>
              </w:rPr>
            </w:pPr>
            <w:ins w:id="4585" w:author="Dimitri Podborski" w:date="2024-12-23T11:36:00Z" w16du:dateUtc="2024-12-23T19:36:00Z">
              <w:r w:rsidRPr="00497547">
                <w:t>movie fragment random access offset</w:t>
              </w:r>
            </w:ins>
          </w:p>
        </w:tc>
      </w:tr>
      <w:tr w:rsidR="00497547" w:rsidRPr="00497547" w14:paraId="00B075F5" w14:textId="77777777" w:rsidTr="00497547">
        <w:trPr>
          <w:ins w:id="4586"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587"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3F0AEFE8" w14:textId="77777777" w:rsidR="00497547" w:rsidRPr="00497547" w:rsidRDefault="00497547" w:rsidP="00497547">
            <w:pPr>
              <w:rPr>
                <w:ins w:id="4588" w:author="Dimitri Podborski" w:date="2024-12-23T11:36:00Z" w16du:dateUtc="2024-12-23T19:36:00Z"/>
              </w:rPr>
            </w:pPr>
            <w:proofErr w:type="spellStart"/>
            <w:ins w:id="4589" w:author="Dimitri Podborski" w:date="2024-12-23T11:36:00Z" w16du:dateUtc="2024-12-23T19:36:00Z">
              <w:r w:rsidRPr="00497547">
                <w:t>mdat</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459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1A2618A" w14:textId="77777777" w:rsidR="00497547" w:rsidRPr="00497547" w:rsidRDefault="00497547" w:rsidP="00497547">
            <w:pPr>
              <w:rPr>
                <w:ins w:id="4591" w:author="Dimitri Podborski" w:date="2024-12-23T11:36:00Z" w16du:dateUtc="2024-12-23T19:36:00Z"/>
              </w:rPr>
            </w:pPr>
            <w:ins w:id="459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59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D849ED5" w14:textId="77777777" w:rsidR="00497547" w:rsidRPr="00497547" w:rsidRDefault="00497547" w:rsidP="00497547">
            <w:pPr>
              <w:rPr>
                <w:ins w:id="4594" w:author="Dimitri Podborski" w:date="2024-12-23T11:36:00Z" w16du:dateUtc="2024-12-23T19:36:00Z"/>
              </w:rPr>
            </w:pPr>
            <w:ins w:id="459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59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3CE37F5" w14:textId="77777777" w:rsidR="00497547" w:rsidRPr="00497547" w:rsidRDefault="00497547" w:rsidP="00497547">
            <w:pPr>
              <w:rPr>
                <w:ins w:id="4597" w:author="Dimitri Podborski" w:date="2024-12-23T11:36:00Z" w16du:dateUtc="2024-12-23T19:36:00Z"/>
              </w:rPr>
            </w:pPr>
            <w:ins w:id="459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59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9457F1A" w14:textId="77777777" w:rsidR="00497547" w:rsidRPr="00497547" w:rsidRDefault="00497547" w:rsidP="00497547">
            <w:pPr>
              <w:rPr>
                <w:ins w:id="4600" w:author="Dimitri Podborski" w:date="2024-12-23T11:36:00Z" w16du:dateUtc="2024-12-23T19:36:00Z"/>
              </w:rPr>
            </w:pPr>
            <w:ins w:id="460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60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A2A0521" w14:textId="77777777" w:rsidR="00497547" w:rsidRPr="00497547" w:rsidRDefault="00497547" w:rsidP="00497547">
            <w:pPr>
              <w:rPr>
                <w:ins w:id="4603" w:author="Dimitri Podborski" w:date="2024-12-23T11:36:00Z" w16du:dateUtc="2024-12-23T19:36:00Z"/>
              </w:rPr>
            </w:pPr>
            <w:ins w:id="4604"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4605"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2913800E" w14:textId="77777777" w:rsidR="00497547" w:rsidRPr="00497547" w:rsidRDefault="00497547" w:rsidP="00497547">
            <w:pPr>
              <w:rPr>
                <w:ins w:id="4606" w:author="Dimitri Podborski" w:date="2024-12-23T11:36:00Z" w16du:dateUtc="2024-12-23T19:36:00Z"/>
              </w:rPr>
            </w:pPr>
            <w:ins w:id="4607"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608"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4D905D50" w14:textId="77777777" w:rsidR="00497547" w:rsidRPr="00497547" w:rsidRDefault="00497547" w:rsidP="00497547">
            <w:pPr>
              <w:rPr>
                <w:ins w:id="4609" w:author="Dimitri Podborski" w:date="2024-12-23T11:36:00Z" w16du:dateUtc="2024-12-23T19:36:00Z"/>
              </w:rPr>
            </w:pPr>
            <w:ins w:id="4610" w:author="Dimitri Podborski" w:date="2024-12-23T11:36:00Z" w16du:dateUtc="2024-12-23T19:36:00Z">
              <w:r w:rsidRPr="00497547">
                <w:fldChar w:fldCharType="begin"/>
              </w:r>
              <w:r w:rsidRPr="00497547">
                <w:instrText xml:space="preserve"> REF _Ref174699017 \r \h </w:instrText>
              </w:r>
              <w:r w:rsidRPr="00497547">
                <w:fldChar w:fldCharType="separate"/>
              </w:r>
              <w:r w:rsidRPr="00497547">
                <w:t>8.1.1</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611"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36589DF4" w14:textId="77777777" w:rsidR="00497547" w:rsidRPr="00497547" w:rsidRDefault="00497547" w:rsidP="00497547">
            <w:pPr>
              <w:rPr>
                <w:ins w:id="4612" w:author="Dimitri Podborski" w:date="2024-12-23T11:36:00Z" w16du:dateUtc="2024-12-23T19:36:00Z"/>
              </w:rPr>
            </w:pPr>
            <w:ins w:id="4613" w:author="Dimitri Podborski" w:date="2024-12-23T11:36:00Z" w16du:dateUtc="2024-12-23T19:36:00Z">
              <w:r w:rsidRPr="00497547">
                <w:t>media data container</w:t>
              </w:r>
            </w:ins>
          </w:p>
        </w:tc>
      </w:tr>
      <w:tr w:rsidR="00497547" w:rsidRPr="00497547" w14:paraId="2697A41B" w14:textId="77777777" w:rsidTr="00497547">
        <w:trPr>
          <w:ins w:id="4614"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615"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0CA9E317" w14:textId="77777777" w:rsidR="00497547" w:rsidRPr="00497547" w:rsidRDefault="00497547" w:rsidP="00497547">
            <w:pPr>
              <w:rPr>
                <w:ins w:id="4616" w:author="Dimitri Podborski" w:date="2024-12-23T11:36:00Z" w16du:dateUtc="2024-12-23T19:36:00Z"/>
              </w:rPr>
            </w:pPr>
            <w:ins w:id="4617" w:author="Dimitri Podborski" w:date="2024-12-23T11:36:00Z" w16du:dateUtc="2024-12-23T19:36:00Z">
              <w:r w:rsidRPr="00497547">
                <w:t>free</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61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C79ADD7" w14:textId="77777777" w:rsidR="00497547" w:rsidRPr="00497547" w:rsidRDefault="00497547" w:rsidP="00497547">
            <w:pPr>
              <w:rPr>
                <w:ins w:id="4619" w:author="Dimitri Podborski" w:date="2024-12-23T11:36:00Z" w16du:dateUtc="2024-12-23T19:36:00Z"/>
              </w:rPr>
            </w:pPr>
            <w:ins w:id="462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62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30EF733" w14:textId="77777777" w:rsidR="00497547" w:rsidRPr="00497547" w:rsidRDefault="00497547" w:rsidP="00497547">
            <w:pPr>
              <w:rPr>
                <w:ins w:id="4622" w:author="Dimitri Podborski" w:date="2024-12-23T11:36:00Z" w16du:dateUtc="2024-12-23T19:36:00Z"/>
              </w:rPr>
            </w:pPr>
            <w:ins w:id="462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62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02E1267" w14:textId="77777777" w:rsidR="00497547" w:rsidRPr="00497547" w:rsidRDefault="00497547" w:rsidP="00497547">
            <w:pPr>
              <w:rPr>
                <w:ins w:id="4625" w:author="Dimitri Podborski" w:date="2024-12-23T11:36:00Z" w16du:dateUtc="2024-12-23T19:36:00Z"/>
              </w:rPr>
            </w:pPr>
            <w:ins w:id="462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62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284E012" w14:textId="77777777" w:rsidR="00497547" w:rsidRPr="00497547" w:rsidRDefault="00497547" w:rsidP="00497547">
            <w:pPr>
              <w:rPr>
                <w:ins w:id="4628" w:author="Dimitri Podborski" w:date="2024-12-23T11:36:00Z" w16du:dateUtc="2024-12-23T19:36:00Z"/>
              </w:rPr>
            </w:pPr>
            <w:ins w:id="462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63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E94E688" w14:textId="77777777" w:rsidR="00497547" w:rsidRPr="00497547" w:rsidRDefault="00497547" w:rsidP="00497547">
            <w:pPr>
              <w:rPr>
                <w:ins w:id="4631" w:author="Dimitri Podborski" w:date="2024-12-23T11:36:00Z" w16du:dateUtc="2024-12-23T19:36:00Z"/>
              </w:rPr>
            </w:pPr>
            <w:ins w:id="4632"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4633"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315CE100" w14:textId="77777777" w:rsidR="00497547" w:rsidRPr="00497547" w:rsidRDefault="00497547" w:rsidP="00497547">
            <w:pPr>
              <w:rPr>
                <w:ins w:id="4634" w:author="Dimitri Podborski" w:date="2024-12-23T11:36:00Z" w16du:dateUtc="2024-12-23T19:36:00Z"/>
              </w:rPr>
            </w:pPr>
            <w:ins w:id="4635"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636"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067431AF" w14:textId="77777777" w:rsidR="00497547" w:rsidRPr="00497547" w:rsidRDefault="00497547" w:rsidP="00497547">
            <w:pPr>
              <w:rPr>
                <w:ins w:id="4637" w:author="Dimitri Podborski" w:date="2024-12-23T11:36:00Z" w16du:dateUtc="2024-12-23T19:36:00Z"/>
              </w:rPr>
            </w:pPr>
            <w:ins w:id="4638" w:author="Dimitri Podborski" w:date="2024-12-23T11:36:00Z" w16du:dateUtc="2024-12-23T19:36:00Z">
              <w:r w:rsidRPr="00497547">
                <w:fldChar w:fldCharType="begin"/>
              </w:r>
              <w:r w:rsidRPr="00497547">
                <w:instrText xml:space="preserve"> REF _Ref174699025 \r \h </w:instrText>
              </w:r>
              <w:r w:rsidRPr="00497547">
                <w:fldChar w:fldCharType="separate"/>
              </w:r>
              <w:r w:rsidRPr="00497547">
                <w:t>8.1.2</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639"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32A2B21C" w14:textId="77777777" w:rsidR="00497547" w:rsidRPr="00497547" w:rsidRDefault="00497547" w:rsidP="00497547">
            <w:pPr>
              <w:rPr>
                <w:ins w:id="4640" w:author="Dimitri Podborski" w:date="2024-12-23T11:36:00Z" w16du:dateUtc="2024-12-23T19:36:00Z"/>
              </w:rPr>
            </w:pPr>
            <w:ins w:id="4641" w:author="Dimitri Podborski" w:date="2024-12-23T11:36:00Z" w16du:dateUtc="2024-12-23T19:36:00Z">
              <w:r w:rsidRPr="00497547">
                <w:t>free space</w:t>
              </w:r>
            </w:ins>
          </w:p>
        </w:tc>
      </w:tr>
      <w:tr w:rsidR="00497547" w:rsidRPr="00497547" w14:paraId="67C57FF4" w14:textId="77777777" w:rsidTr="00497547">
        <w:trPr>
          <w:ins w:id="4642"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643"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227F61AC" w14:textId="77777777" w:rsidR="00497547" w:rsidRPr="00497547" w:rsidRDefault="00497547" w:rsidP="00497547">
            <w:pPr>
              <w:rPr>
                <w:ins w:id="4644" w:author="Dimitri Podborski" w:date="2024-12-23T11:36:00Z" w16du:dateUtc="2024-12-23T19:36:00Z"/>
              </w:rPr>
            </w:pPr>
            <w:ins w:id="4645" w:author="Dimitri Podborski" w:date="2024-12-23T11:36:00Z" w16du:dateUtc="2024-12-23T19:36:00Z">
              <w:r w:rsidRPr="00497547">
                <w:t>skip</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64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BD2D05D" w14:textId="77777777" w:rsidR="00497547" w:rsidRPr="00497547" w:rsidRDefault="00497547" w:rsidP="00497547">
            <w:pPr>
              <w:rPr>
                <w:ins w:id="4647" w:author="Dimitri Podborski" w:date="2024-12-23T11:36:00Z" w16du:dateUtc="2024-12-23T19:36:00Z"/>
              </w:rPr>
            </w:pPr>
            <w:ins w:id="464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64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1904133" w14:textId="77777777" w:rsidR="00497547" w:rsidRPr="00497547" w:rsidRDefault="00497547" w:rsidP="00497547">
            <w:pPr>
              <w:rPr>
                <w:ins w:id="4650" w:author="Dimitri Podborski" w:date="2024-12-23T11:36:00Z" w16du:dateUtc="2024-12-23T19:36:00Z"/>
              </w:rPr>
            </w:pPr>
            <w:ins w:id="465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65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6220AF6" w14:textId="77777777" w:rsidR="00497547" w:rsidRPr="00497547" w:rsidRDefault="00497547" w:rsidP="00497547">
            <w:pPr>
              <w:rPr>
                <w:ins w:id="4653" w:author="Dimitri Podborski" w:date="2024-12-23T11:36:00Z" w16du:dateUtc="2024-12-23T19:36:00Z"/>
              </w:rPr>
            </w:pPr>
            <w:ins w:id="465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65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30B3324" w14:textId="77777777" w:rsidR="00497547" w:rsidRPr="00497547" w:rsidRDefault="00497547" w:rsidP="00497547">
            <w:pPr>
              <w:rPr>
                <w:ins w:id="4656" w:author="Dimitri Podborski" w:date="2024-12-23T11:36:00Z" w16du:dateUtc="2024-12-23T19:36:00Z"/>
              </w:rPr>
            </w:pPr>
            <w:ins w:id="465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65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FB5D9A0" w14:textId="77777777" w:rsidR="00497547" w:rsidRPr="00497547" w:rsidRDefault="00497547" w:rsidP="00497547">
            <w:pPr>
              <w:rPr>
                <w:ins w:id="4659" w:author="Dimitri Podborski" w:date="2024-12-23T11:36:00Z" w16du:dateUtc="2024-12-23T19:36:00Z"/>
              </w:rPr>
            </w:pPr>
            <w:ins w:id="4660"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4661"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3E6A9808" w14:textId="77777777" w:rsidR="00497547" w:rsidRPr="00497547" w:rsidRDefault="00497547" w:rsidP="00497547">
            <w:pPr>
              <w:rPr>
                <w:ins w:id="4662" w:author="Dimitri Podborski" w:date="2024-12-23T11:36:00Z" w16du:dateUtc="2024-12-23T19:36:00Z"/>
              </w:rPr>
            </w:pPr>
            <w:ins w:id="4663"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664"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1F711685" w14:textId="77777777" w:rsidR="00497547" w:rsidRPr="00497547" w:rsidRDefault="00497547" w:rsidP="00497547">
            <w:pPr>
              <w:rPr>
                <w:ins w:id="4665" w:author="Dimitri Podborski" w:date="2024-12-23T11:36:00Z" w16du:dateUtc="2024-12-23T19:36:00Z"/>
              </w:rPr>
            </w:pPr>
            <w:ins w:id="4666" w:author="Dimitri Podborski" w:date="2024-12-23T11:36:00Z" w16du:dateUtc="2024-12-23T19:36:00Z">
              <w:r w:rsidRPr="00497547">
                <w:fldChar w:fldCharType="begin"/>
              </w:r>
              <w:r w:rsidRPr="00497547">
                <w:instrText xml:space="preserve"> REF _Ref174699033 \r \h </w:instrText>
              </w:r>
              <w:r w:rsidRPr="00497547">
                <w:fldChar w:fldCharType="separate"/>
              </w:r>
              <w:r w:rsidRPr="00497547">
                <w:t>8.1.2</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667"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5079B299" w14:textId="77777777" w:rsidR="00497547" w:rsidRPr="00497547" w:rsidRDefault="00497547" w:rsidP="00497547">
            <w:pPr>
              <w:rPr>
                <w:ins w:id="4668" w:author="Dimitri Podborski" w:date="2024-12-23T11:36:00Z" w16du:dateUtc="2024-12-23T19:36:00Z"/>
              </w:rPr>
            </w:pPr>
            <w:ins w:id="4669" w:author="Dimitri Podborski" w:date="2024-12-23T11:36:00Z" w16du:dateUtc="2024-12-23T19:36:00Z">
              <w:r w:rsidRPr="00497547">
                <w:t>free space</w:t>
              </w:r>
            </w:ins>
          </w:p>
        </w:tc>
      </w:tr>
      <w:tr w:rsidR="00497547" w:rsidRPr="00497547" w14:paraId="14589B83" w14:textId="77777777" w:rsidTr="00497547">
        <w:trPr>
          <w:ins w:id="4670"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4671"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1ECAB4D2" w14:textId="77777777" w:rsidR="00497547" w:rsidRPr="00497547" w:rsidRDefault="00497547" w:rsidP="00497547">
            <w:pPr>
              <w:rPr>
                <w:ins w:id="4672" w:author="Dimitri Podborski" w:date="2024-12-23T11:36:00Z" w16du:dateUtc="2024-12-23T19:36:00Z"/>
              </w:rPr>
            </w:pPr>
            <w:proofErr w:type="spellStart"/>
            <w:ins w:id="4673" w:author="Dimitri Podborski" w:date="2024-12-23T11:36:00Z" w16du:dateUtc="2024-12-23T19:36:00Z">
              <w:r w:rsidRPr="00497547">
                <w:t>imda</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tcPrChange w:id="467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61879575" w14:textId="77777777" w:rsidR="00497547" w:rsidRPr="00497547" w:rsidRDefault="00497547" w:rsidP="00497547">
            <w:pPr>
              <w:rPr>
                <w:ins w:id="4675" w:author="Dimitri Podborski" w:date="2024-12-23T11:36:00Z" w16du:dateUtc="2024-12-23T19:36:00Z"/>
              </w:rPr>
            </w:pPr>
            <w:ins w:id="467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467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297D9A0C" w14:textId="77777777" w:rsidR="00497547" w:rsidRPr="00497547" w:rsidRDefault="00497547" w:rsidP="00497547">
            <w:pPr>
              <w:rPr>
                <w:ins w:id="4678" w:author="Dimitri Podborski" w:date="2024-12-23T11:36:00Z" w16du:dateUtc="2024-12-23T19:36:00Z"/>
              </w:rPr>
            </w:pPr>
            <w:ins w:id="467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468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528B9174" w14:textId="77777777" w:rsidR="00497547" w:rsidRPr="00497547" w:rsidRDefault="00497547" w:rsidP="00497547">
            <w:pPr>
              <w:rPr>
                <w:ins w:id="4681" w:author="Dimitri Podborski" w:date="2024-12-23T11:36:00Z" w16du:dateUtc="2024-12-23T19:36:00Z"/>
              </w:rPr>
            </w:pPr>
            <w:ins w:id="468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468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4F57F9D7" w14:textId="77777777" w:rsidR="00497547" w:rsidRPr="00497547" w:rsidRDefault="00497547" w:rsidP="00497547">
            <w:pPr>
              <w:rPr>
                <w:ins w:id="4684" w:author="Dimitri Podborski" w:date="2024-12-23T11:36:00Z" w16du:dateUtc="2024-12-23T19:36:00Z"/>
              </w:rPr>
            </w:pPr>
            <w:ins w:id="468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468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7D1879C1" w14:textId="77777777" w:rsidR="00497547" w:rsidRPr="00497547" w:rsidRDefault="00497547" w:rsidP="00497547">
            <w:pPr>
              <w:rPr>
                <w:ins w:id="4687" w:author="Dimitri Podborski" w:date="2024-12-23T11:36:00Z" w16du:dateUtc="2024-12-23T19:36:00Z"/>
              </w:rPr>
            </w:pPr>
            <w:ins w:id="4688"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4689"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2F03DA59" w14:textId="77777777" w:rsidR="00497547" w:rsidRPr="00497547" w:rsidRDefault="00497547" w:rsidP="00497547">
            <w:pPr>
              <w:rPr>
                <w:ins w:id="4690" w:author="Dimitri Podborski" w:date="2024-12-23T11:36:00Z" w16du:dateUtc="2024-12-23T19:36:00Z"/>
              </w:rPr>
            </w:pPr>
            <w:ins w:id="4691"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4692"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3E13CAA4" w14:textId="77777777" w:rsidR="00497547" w:rsidRPr="00497547" w:rsidRDefault="00497547" w:rsidP="00497547">
            <w:pPr>
              <w:rPr>
                <w:ins w:id="4693" w:author="Dimitri Podborski" w:date="2024-12-23T11:36:00Z" w16du:dateUtc="2024-12-23T19:36:00Z"/>
              </w:rPr>
            </w:pPr>
            <w:ins w:id="4694" w:author="Dimitri Podborski" w:date="2024-12-23T11:36:00Z" w16du:dateUtc="2024-12-23T19:36:00Z">
              <w:r w:rsidRPr="00497547">
                <w:fldChar w:fldCharType="begin"/>
              </w:r>
              <w:r w:rsidRPr="00497547">
                <w:instrText xml:space="preserve"> REF _Ref174699050 \r \h </w:instrText>
              </w:r>
              <w:r w:rsidRPr="00497547">
                <w:fldChar w:fldCharType="separate"/>
              </w:r>
              <w:r w:rsidRPr="00497547">
                <w:t>8.1.4</w:t>
              </w:r>
              <w:r w:rsidRPr="00497547">
                <w:fldChar w:fldCharType="end"/>
              </w:r>
            </w:ins>
          </w:p>
        </w:tc>
        <w:tc>
          <w:tcPr>
            <w:tcW w:w="3764" w:type="dxa"/>
            <w:tcBorders>
              <w:top w:val="single" w:sz="4" w:space="0" w:color="auto"/>
              <w:left w:val="single" w:sz="4" w:space="0" w:color="auto"/>
              <w:bottom w:val="single" w:sz="4" w:space="0" w:color="auto"/>
            </w:tcBorders>
            <w:vAlign w:val="center"/>
            <w:tcPrChange w:id="4695"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1851C754" w14:textId="77777777" w:rsidR="00497547" w:rsidRPr="00497547" w:rsidRDefault="00497547" w:rsidP="00497547">
            <w:pPr>
              <w:rPr>
                <w:ins w:id="4696" w:author="Dimitri Podborski" w:date="2024-12-23T11:36:00Z" w16du:dateUtc="2024-12-23T19:36:00Z"/>
              </w:rPr>
            </w:pPr>
            <w:ins w:id="4697" w:author="Dimitri Podborski" w:date="2024-12-23T11:36:00Z" w16du:dateUtc="2024-12-23T19:36:00Z">
              <w:r w:rsidRPr="00497547">
                <w:t>media data container that contains an identifier to be used with data references</w:t>
              </w:r>
            </w:ins>
          </w:p>
        </w:tc>
      </w:tr>
      <w:tr w:rsidR="00497547" w:rsidRPr="00497547" w14:paraId="55EFB8AA" w14:textId="77777777" w:rsidTr="00497547">
        <w:trPr>
          <w:ins w:id="4698"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699"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2652BAB2" w14:textId="77777777" w:rsidR="00497547" w:rsidRPr="00497547" w:rsidRDefault="00497547" w:rsidP="00497547">
            <w:pPr>
              <w:rPr>
                <w:ins w:id="4700" w:author="Dimitri Podborski" w:date="2024-12-23T11:36:00Z" w16du:dateUtc="2024-12-23T19:36:00Z"/>
              </w:rPr>
            </w:pPr>
            <w:ins w:id="4701" w:author="Dimitri Podborski" w:date="2024-12-23T11:36:00Z" w16du:dateUtc="2024-12-23T19:36:00Z">
              <w:r w:rsidRPr="00497547">
                <w:t>meta</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70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ED10ACA" w14:textId="77777777" w:rsidR="00497547" w:rsidRPr="00497547" w:rsidRDefault="00497547" w:rsidP="00497547">
            <w:pPr>
              <w:rPr>
                <w:ins w:id="4703" w:author="Dimitri Podborski" w:date="2024-12-23T11:36:00Z" w16du:dateUtc="2024-12-23T19:36:00Z"/>
              </w:rPr>
            </w:pPr>
            <w:ins w:id="470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70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497D634" w14:textId="77777777" w:rsidR="00497547" w:rsidRPr="00497547" w:rsidRDefault="00497547" w:rsidP="00497547">
            <w:pPr>
              <w:rPr>
                <w:ins w:id="4706" w:author="Dimitri Podborski" w:date="2024-12-23T11:36:00Z" w16du:dateUtc="2024-12-23T19:36:00Z"/>
              </w:rPr>
            </w:pPr>
            <w:ins w:id="470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70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001552C" w14:textId="77777777" w:rsidR="00497547" w:rsidRPr="00497547" w:rsidRDefault="00497547" w:rsidP="00497547">
            <w:pPr>
              <w:rPr>
                <w:ins w:id="4709" w:author="Dimitri Podborski" w:date="2024-12-23T11:36:00Z" w16du:dateUtc="2024-12-23T19:36:00Z"/>
              </w:rPr>
            </w:pPr>
            <w:ins w:id="471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71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E2D2904" w14:textId="77777777" w:rsidR="00497547" w:rsidRPr="00497547" w:rsidRDefault="00497547" w:rsidP="00497547">
            <w:pPr>
              <w:rPr>
                <w:ins w:id="4712" w:author="Dimitri Podborski" w:date="2024-12-23T11:36:00Z" w16du:dateUtc="2024-12-23T19:36:00Z"/>
              </w:rPr>
            </w:pPr>
            <w:ins w:id="471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71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58B427D" w14:textId="77777777" w:rsidR="00497547" w:rsidRPr="00497547" w:rsidRDefault="00497547" w:rsidP="00497547">
            <w:pPr>
              <w:rPr>
                <w:ins w:id="4715" w:author="Dimitri Podborski" w:date="2024-12-23T11:36:00Z" w16du:dateUtc="2024-12-23T19:36:00Z"/>
              </w:rPr>
            </w:pPr>
            <w:ins w:id="4716"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4717"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0A828C8E" w14:textId="77777777" w:rsidR="00497547" w:rsidRPr="00497547" w:rsidRDefault="00497547" w:rsidP="00497547">
            <w:pPr>
              <w:rPr>
                <w:ins w:id="4718" w:author="Dimitri Podborski" w:date="2024-12-23T11:36:00Z" w16du:dateUtc="2024-12-23T19:36:00Z"/>
              </w:rPr>
            </w:pPr>
            <w:ins w:id="4719"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720"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18F26210" w14:textId="77777777" w:rsidR="00497547" w:rsidRPr="00497547" w:rsidRDefault="00497547" w:rsidP="00497547">
            <w:pPr>
              <w:rPr>
                <w:ins w:id="4721" w:author="Dimitri Podborski" w:date="2024-12-23T11:36:00Z" w16du:dateUtc="2024-12-23T19:36:00Z"/>
              </w:rPr>
            </w:pPr>
            <w:ins w:id="4722" w:author="Dimitri Podborski" w:date="2024-12-23T11:36:00Z" w16du:dateUtc="2024-12-23T19:36:00Z">
              <w:r w:rsidRPr="00497547">
                <w:fldChar w:fldCharType="begin"/>
              </w:r>
              <w:r w:rsidRPr="00497547">
                <w:instrText xml:space="preserve"> REF _Ref174699115 \r \h </w:instrText>
              </w:r>
              <w:r w:rsidRPr="00497547">
                <w:fldChar w:fldCharType="separate"/>
              </w:r>
              <w:r w:rsidRPr="00497547">
                <w:t>8.11.1</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723"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25A8C08D" w14:textId="77777777" w:rsidR="00497547" w:rsidRPr="00497547" w:rsidRDefault="00497547" w:rsidP="00497547">
            <w:pPr>
              <w:rPr>
                <w:ins w:id="4724" w:author="Dimitri Podborski" w:date="2024-12-23T11:36:00Z" w16du:dateUtc="2024-12-23T19:36:00Z"/>
              </w:rPr>
            </w:pPr>
            <w:ins w:id="4725" w:author="Dimitri Podborski" w:date="2024-12-23T11:36:00Z" w16du:dateUtc="2024-12-23T19:36:00Z">
              <w:r w:rsidRPr="00497547">
                <w:t>metadata</w:t>
              </w:r>
            </w:ins>
          </w:p>
        </w:tc>
      </w:tr>
      <w:tr w:rsidR="00497547" w:rsidRPr="00497547" w14:paraId="0FBFE284" w14:textId="77777777" w:rsidTr="00497547">
        <w:trPr>
          <w:ins w:id="4726"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727"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688C2A9F" w14:textId="77777777" w:rsidR="00497547" w:rsidRPr="00497547" w:rsidRDefault="00497547" w:rsidP="00497547">
            <w:pPr>
              <w:rPr>
                <w:ins w:id="4728" w:author="Dimitri Podborski" w:date="2024-12-23T11:36:00Z" w16du:dateUtc="2024-12-23T19:36:00Z"/>
              </w:rPr>
            </w:pPr>
            <w:ins w:id="472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73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44BFFEF" w14:textId="77777777" w:rsidR="00497547" w:rsidRPr="00497547" w:rsidRDefault="00497547" w:rsidP="00497547">
            <w:pPr>
              <w:rPr>
                <w:ins w:id="4731" w:author="Dimitri Podborski" w:date="2024-12-23T11:36:00Z" w16du:dateUtc="2024-12-23T19:36:00Z"/>
              </w:rPr>
            </w:pPr>
            <w:proofErr w:type="spellStart"/>
            <w:ins w:id="4732" w:author="Dimitri Podborski" w:date="2024-12-23T11:36:00Z" w16du:dateUtc="2024-12-23T19:36:00Z">
              <w:r w:rsidRPr="00497547">
                <w:t>hdlr</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473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2A65C6C" w14:textId="77777777" w:rsidR="00497547" w:rsidRPr="00497547" w:rsidRDefault="00497547" w:rsidP="00497547">
            <w:pPr>
              <w:rPr>
                <w:ins w:id="4734" w:author="Dimitri Podborski" w:date="2024-12-23T11:36:00Z" w16du:dateUtc="2024-12-23T19:36:00Z"/>
              </w:rPr>
            </w:pPr>
            <w:ins w:id="473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73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3348AF4" w14:textId="77777777" w:rsidR="00497547" w:rsidRPr="00497547" w:rsidRDefault="00497547" w:rsidP="00497547">
            <w:pPr>
              <w:rPr>
                <w:ins w:id="4737" w:author="Dimitri Podborski" w:date="2024-12-23T11:36:00Z" w16du:dateUtc="2024-12-23T19:36:00Z"/>
              </w:rPr>
            </w:pPr>
            <w:ins w:id="473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73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1C385D0" w14:textId="77777777" w:rsidR="00497547" w:rsidRPr="00497547" w:rsidRDefault="00497547" w:rsidP="00497547">
            <w:pPr>
              <w:rPr>
                <w:ins w:id="4740" w:author="Dimitri Podborski" w:date="2024-12-23T11:36:00Z" w16du:dateUtc="2024-12-23T19:36:00Z"/>
              </w:rPr>
            </w:pPr>
            <w:ins w:id="474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74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4F147DD" w14:textId="77777777" w:rsidR="00497547" w:rsidRPr="00497547" w:rsidRDefault="00497547" w:rsidP="00497547">
            <w:pPr>
              <w:rPr>
                <w:ins w:id="4743" w:author="Dimitri Podborski" w:date="2024-12-23T11:36:00Z" w16du:dateUtc="2024-12-23T19:36:00Z"/>
              </w:rPr>
            </w:pPr>
            <w:ins w:id="4744"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4745"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175ED82F" w14:textId="77777777" w:rsidR="00497547" w:rsidRPr="00497547" w:rsidRDefault="00497547" w:rsidP="00497547">
            <w:pPr>
              <w:rPr>
                <w:ins w:id="4746" w:author="Dimitri Podborski" w:date="2024-12-23T11:36:00Z" w16du:dateUtc="2024-12-23T19:36:00Z"/>
              </w:rPr>
            </w:pPr>
            <w:ins w:id="4747"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748"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65749C46" w14:textId="77777777" w:rsidR="00497547" w:rsidRPr="00497547" w:rsidRDefault="00497547" w:rsidP="00497547">
            <w:pPr>
              <w:rPr>
                <w:ins w:id="4749" w:author="Dimitri Podborski" w:date="2024-12-23T11:36:00Z" w16du:dateUtc="2024-12-23T19:36:00Z"/>
              </w:rPr>
            </w:pPr>
            <w:ins w:id="4750" w:author="Dimitri Podborski" w:date="2024-12-23T11:36:00Z" w16du:dateUtc="2024-12-23T19:36:00Z">
              <w:r w:rsidRPr="00497547">
                <w:fldChar w:fldCharType="begin"/>
              </w:r>
              <w:r w:rsidRPr="00497547">
                <w:instrText xml:space="preserve"> REF _Ref174699131 \r \h </w:instrText>
              </w:r>
              <w:r w:rsidRPr="00497547">
                <w:fldChar w:fldCharType="separate"/>
              </w:r>
              <w:r w:rsidRPr="00497547">
                <w:t>8.4.3</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751"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459C1434" w14:textId="77777777" w:rsidR="00497547" w:rsidRPr="00497547" w:rsidRDefault="00497547" w:rsidP="00497547">
            <w:pPr>
              <w:rPr>
                <w:ins w:id="4752" w:author="Dimitri Podborski" w:date="2024-12-23T11:36:00Z" w16du:dateUtc="2024-12-23T19:36:00Z"/>
              </w:rPr>
            </w:pPr>
            <w:ins w:id="4753" w:author="Dimitri Podborski" w:date="2024-12-23T11:36:00Z" w16du:dateUtc="2024-12-23T19:36:00Z">
              <w:r w:rsidRPr="00497547">
                <w:t>handler, declares the metadata (handler) type</w:t>
              </w:r>
            </w:ins>
          </w:p>
        </w:tc>
      </w:tr>
      <w:tr w:rsidR="00497547" w:rsidRPr="00497547" w14:paraId="093136F9" w14:textId="77777777" w:rsidTr="00497547">
        <w:trPr>
          <w:ins w:id="4754"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755"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4F618A57" w14:textId="77777777" w:rsidR="00497547" w:rsidRPr="00497547" w:rsidRDefault="00497547" w:rsidP="00497547">
            <w:pPr>
              <w:rPr>
                <w:ins w:id="4756" w:author="Dimitri Podborski" w:date="2024-12-23T11:36:00Z" w16du:dateUtc="2024-12-23T19:36:00Z"/>
              </w:rPr>
            </w:pPr>
            <w:ins w:id="475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75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C0501C5" w14:textId="77777777" w:rsidR="00497547" w:rsidRPr="00497547" w:rsidRDefault="00497547" w:rsidP="00497547">
            <w:pPr>
              <w:rPr>
                <w:ins w:id="4759" w:author="Dimitri Podborski" w:date="2024-12-23T11:36:00Z" w16du:dateUtc="2024-12-23T19:36:00Z"/>
              </w:rPr>
            </w:pPr>
            <w:proofErr w:type="spellStart"/>
            <w:ins w:id="4760" w:author="Dimitri Podborski" w:date="2024-12-23T11:36:00Z" w16du:dateUtc="2024-12-23T19:36:00Z">
              <w:r w:rsidRPr="00497547">
                <w:t>dinf</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476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721DE6D" w14:textId="77777777" w:rsidR="00497547" w:rsidRPr="00497547" w:rsidRDefault="00497547" w:rsidP="00497547">
            <w:pPr>
              <w:rPr>
                <w:ins w:id="4762" w:author="Dimitri Podborski" w:date="2024-12-23T11:36:00Z" w16du:dateUtc="2024-12-23T19:36:00Z"/>
              </w:rPr>
            </w:pPr>
            <w:ins w:id="476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76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95EB8D1" w14:textId="77777777" w:rsidR="00497547" w:rsidRPr="00497547" w:rsidRDefault="00497547" w:rsidP="00497547">
            <w:pPr>
              <w:rPr>
                <w:ins w:id="4765" w:author="Dimitri Podborski" w:date="2024-12-23T11:36:00Z" w16du:dateUtc="2024-12-23T19:36:00Z"/>
              </w:rPr>
            </w:pPr>
            <w:ins w:id="476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76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1E4ECC4" w14:textId="77777777" w:rsidR="00497547" w:rsidRPr="00497547" w:rsidRDefault="00497547" w:rsidP="00497547">
            <w:pPr>
              <w:rPr>
                <w:ins w:id="4768" w:author="Dimitri Podborski" w:date="2024-12-23T11:36:00Z" w16du:dateUtc="2024-12-23T19:36:00Z"/>
              </w:rPr>
            </w:pPr>
            <w:ins w:id="476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77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65BCF95" w14:textId="77777777" w:rsidR="00497547" w:rsidRPr="00497547" w:rsidRDefault="00497547" w:rsidP="00497547">
            <w:pPr>
              <w:rPr>
                <w:ins w:id="4771" w:author="Dimitri Podborski" w:date="2024-12-23T11:36:00Z" w16du:dateUtc="2024-12-23T19:36:00Z"/>
              </w:rPr>
            </w:pPr>
            <w:ins w:id="4772"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4773"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5B373954" w14:textId="77777777" w:rsidR="00497547" w:rsidRPr="00497547" w:rsidRDefault="00497547" w:rsidP="00497547">
            <w:pPr>
              <w:rPr>
                <w:ins w:id="4774" w:author="Dimitri Podborski" w:date="2024-12-23T11:36:00Z" w16du:dateUtc="2024-12-23T19:36:00Z"/>
              </w:rPr>
            </w:pPr>
            <w:ins w:id="4775"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776"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286DF76F" w14:textId="77777777" w:rsidR="00497547" w:rsidRPr="00497547" w:rsidRDefault="00497547" w:rsidP="00497547">
            <w:pPr>
              <w:rPr>
                <w:ins w:id="4777" w:author="Dimitri Podborski" w:date="2024-12-23T11:36:00Z" w16du:dateUtc="2024-12-23T19:36:00Z"/>
              </w:rPr>
            </w:pPr>
            <w:ins w:id="4778" w:author="Dimitri Podborski" w:date="2024-12-23T11:36:00Z" w16du:dateUtc="2024-12-23T19:36:00Z">
              <w:r w:rsidRPr="00497547">
                <w:fldChar w:fldCharType="begin"/>
              </w:r>
              <w:r w:rsidRPr="00497547">
                <w:instrText xml:space="preserve"> REF _Ref174699145 \r \h </w:instrText>
              </w:r>
              <w:r w:rsidRPr="00497547">
                <w:fldChar w:fldCharType="separate"/>
              </w:r>
              <w:r w:rsidRPr="00497547">
                <w:t>8.7.1</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779"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1DBA252F" w14:textId="77777777" w:rsidR="00497547" w:rsidRPr="00497547" w:rsidRDefault="00497547" w:rsidP="00497547">
            <w:pPr>
              <w:rPr>
                <w:ins w:id="4780" w:author="Dimitri Podborski" w:date="2024-12-23T11:36:00Z" w16du:dateUtc="2024-12-23T19:36:00Z"/>
              </w:rPr>
            </w:pPr>
            <w:ins w:id="4781" w:author="Dimitri Podborski" w:date="2024-12-23T11:36:00Z" w16du:dateUtc="2024-12-23T19:36:00Z">
              <w:r w:rsidRPr="00497547">
                <w:t>data information box, container</w:t>
              </w:r>
            </w:ins>
          </w:p>
        </w:tc>
      </w:tr>
      <w:tr w:rsidR="00497547" w:rsidRPr="00497547" w14:paraId="5744CF0B" w14:textId="77777777" w:rsidTr="00497547">
        <w:trPr>
          <w:ins w:id="4782"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783"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40169917" w14:textId="77777777" w:rsidR="00497547" w:rsidRPr="00497547" w:rsidRDefault="00497547" w:rsidP="00497547">
            <w:pPr>
              <w:rPr>
                <w:ins w:id="4784" w:author="Dimitri Podborski" w:date="2024-12-23T11:36:00Z" w16du:dateUtc="2024-12-23T19:36:00Z"/>
              </w:rPr>
            </w:pPr>
            <w:ins w:id="478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78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DFBEEC2" w14:textId="77777777" w:rsidR="00497547" w:rsidRPr="00497547" w:rsidRDefault="00497547" w:rsidP="00497547">
            <w:pPr>
              <w:rPr>
                <w:ins w:id="4787" w:author="Dimitri Podborski" w:date="2024-12-23T11:36:00Z" w16du:dateUtc="2024-12-23T19:36:00Z"/>
              </w:rPr>
            </w:pPr>
            <w:ins w:id="478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78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503556F" w14:textId="77777777" w:rsidR="00497547" w:rsidRPr="00497547" w:rsidRDefault="00497547" w:rsidP="00497547">
            <w:pPr>
              <w:rPr>
                <w:ins w:id="4790" w:author="Dimitri Podborski" w:date="2024-12-23T11:36:00Z" w16du:dateUtc="2024-12-23T19:36:00Z"/>
              </w:rPr>
            </w:pPr>
            <w:proofErr w:type="spellStart"/>
            <w:ins w:id="4791" w:author="Dimitri Podborski" w:date="2024-12-23T11:36:00Z" w16du:dateUtc="2024-12-23T19:36:00Z">
              <w:r w:rsidRPr="00497547">
                <w:t>dref</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479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BF12557" w14:textId="77777777" w:rsidR="00497547" w:rsidRPr="00497547" w:rsidRDefault="00497547" w:rsidP="00497547">
            <w:pPr>
              <w:rPr>
                <w:ins w:id="4793" w:author="Dimitri Podborski" w:date="2024-12-23T11:36:00Z" w16du:dateUtc="2024-12-23T19:36:00Z"/>
              </w:rPr>
            </w:pPr>
            <w:ins w:id="479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79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D326648" w14:textId="77777777" w:rsidR="00497547" w:rsidRPr="00497547" w:rsidRDefault="00497547" w:rsidP="00497547">
            <w:pPr>
              <w:rPr>
                <w:ins w:id="4796" w:author="Dimitri Podborski" w:date="2024-12-23T11:36:00Z" w16du:dateUtc="2024-12-23T19:36:00Z"/>
              </w:rPr>
            </w:pPr>
            <w:ins w:id="479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79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18A8C62" w14:textId="77777777" w:rsidR="00497547" w:rsidRPr="00497547" w:rsidRDefault="00497547" w:rsidP="00497547">
            <w:pPr>
              <w:rPr>
                <w:ins w:id="4799" w:author="Dimitri Podborski" w:date="2024-12-23T11:36:00Z" w16du:dateUtc="2024-12-23T19:36:00Z"/>
              </w:rPr>
            </w:pPr>
            <w:ins w:id="4800"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4801"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2B38563B" w14:textId="77777777" w:rsidR="00497547" w:rsidRPr="00497547" w:rsidRDefault="00497547" w:rsidP="00497547">
            <w:pPr>
              <w:rPr>
                <w:ins w:id="4802" w:author="Dimitri Podborski" w:date="2024-12-23T11:36:00Z" w16du:dateUtc="2024-12-23T19:36:00Z"/>
              </w:rPr>
            </w:pPr>
            <w:ins w:id="4803"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804"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5A79A7CA" w14:textId="77777777" w:rsidR="00497547" w:rsidRPr="00497547" w:rsidRDefault="00497547" w:rsidP="00497547">
            <w:pPr>
              <w:rPr>
                <w:ins w:id="4805" w:author="Dimitri Podborski" w:date="2024-12-23T11:36:00Z" w16du:dateUtc="2024-12-23T19:36:00Z"/>
              </w:rPr>
            </w:pPr>
            <w:ins w:id="4806" w:author="Dimitri Podborski" w:date="2024-12-23T11:36:00Z" w16du:dateUtc="2024-12-23T19:36:00Z">
              <w:r w:rsidRPr="00497547">
                <w:fldChar w:fldCharType="begin"/>
              </w:r>
              <w:r w:rsidRPr="00497547">
                <w:instrText xml:space="preserve"> REF _Ref174699151 \r \h </w:instrText>
              </w:r>
              <w:r w:rsidRPr="00497547">
                <w:fldChar w:fldCharType="separate"/>
              </w:r>
              <w:r w:rsidRPr="00497547">
                <w:t>8.7.2</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807"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0826E5A6" w14:textId="77777777" w:rsidR="00497547" w:rsidRPr="00497547" w:rsidRDefault="00497547" w:rsidP="00497547">
            <w:pPr>
              <w:rPr>
                <w:ins w:id="4808" w:author="Dimitri Podborski" w:date="2024-12-23T11:36:00Z" w16du:dateUtc="2024-12-23T19:36:00Z"/>
              </w:rPr>
            </w:pPr>
            <w:ins w:id="4809" w:author="Dimitri Podborski" w:date="2024-12-23T11:36:00Z" w16du:dateUtc="2024-12-23T19:36:00Z">
              <w:r w:rsidRPr="00497547">
                <w:t>data reference box, declares source(s) of metadata items</w:t>
              </w:r>
            </w:ins>
          </w:p>
        </w:tc>
      </w:tr>
      <w:tr w:rsidR="00497547" w:rsidRPr="00497547" w14:paraId="205C6C30" w14:textId="77777777" w:rsidTr="00497547">
        <w:trPr>
          <w:ins w:id="4810"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811"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05C7CC9D" w14:textId="77777777" w:rsidR="00497547" w:rsidRPr="00497547" w:rsidRDefault="00497547" w:rsidP="00497547">
            <w:pPr>
              <w:rPr>
                <w:ins w:id="4812" w:author="Dimitri Podborski" w:date="2024-12-23T11:36:00Z" w16du:dateUtc="2024-12-23T19:36:00Z"/>
              </w:rPr>
            </w:pPr>
            <w:ins w:id="481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81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D0160ED" w14:textId="77777777" w:rsidR="00497547" w:rsidRPr="00497547" w:rsidRDefault="00497547" w:rsidP="00497547">
            <w:pPr>
              <w:rPr>
                <w:ins w:id="4815" w:author="Dimitri Podborski" w:date="2024-12-23T11:36:00Z" w16du:dateUtc="2024-12-23T19:36:00Z"/>
              </w:rPr>
            </w:pPr>
            <w:proofErr w:type="spellStart"/>
            <w:ins w:id="4816" w:author="Dimitri Podborski" w:date="2024-12-23T11:36:00Z" w16du:dateUtc="2024-12-23T19:36:00Z">
              <w:r w:rsidRPr="00497547">
                <w:t>iloc</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481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8F03F4A" w14:textId="77777777" w:rsidR="00497547" w:rsidRPr="00497547" w:rsidRDefault="00497547" w:rsidP="00497547">
            <w:pPr>
              <w:rPr>
                <w:ins w:id="4818" w:author="Dimitri Podborski" w:date="2024-12-23T11:36:00Z" w16du:dateUtc="2024-12-23T19:36:00Z"/>
              </w:rPr>
            </w:pPr>
            <w:ins w:id="481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82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3B8AF88" w14:textId="77777777" w:rsidR="00497547" w:rsidRPr="00497547" w:rsidRDefault="00497547" w:rsidP="00497547">
            <w:pPr>
              <w:rPr>
                <w:ins w:id="4821" w:author="Dimitri Podborski" w:date="2024-12-23T11:36:00Z" w16du:dateUtc="2024-12-23T19:36:00Z"/>
              </w:rPr>
            </w:pPr>
            <w:ins w:id="482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82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F32D057" w14:textId="77777777" w:rsidR="00497547" w:rsidRPr="00497547" w:rsidRDefault="00497547" w:rsidP="00497547">
            <w:pPr>
              <w:rPr>
                <w:ins w:id="4824" w:author="Dimitri Podborski" w:date="2024-12-23T11:36:00Z" w16du:dateUtc="2024-12-23T19:36:00Z"/>
              </w:rPr>
            </w:pPr>
            <w:ins w:id="482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82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B6F94F1" w14:textId="77777777" w:rsidR="00497547" w:rsidRPr="00497547" w:rsidRDefault="00497547" w:rsidP="00497547">
            <w:pPr>
              <w:rPr>
                <w:ins w:id="4827" w:author="Dimitri Podborski" w:date="2024-12-23T11:36:00Z" w16du:dateUtc="2024-12-23T19:36:00Z"/>
              </w:rPr>
            </w:pPr>
            <w:ins w:id="4828"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4829"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52B19447" w14:textId="77777777" w:rsidR="00497547" w:rsidRPr="00497547" w:rsidRDefault="00497547" w:rsidP="00497547">
            <w:pPr>
              <w:rPr>
                <w:ins w:id="4830" w:author="Dimitri Podborski" w:date="2024-12-23T11:36:00Z" w16du:dateUtc="2024-12-23T19:36:00Z"/>
              </w:rPr>
            </w:pPr>
            <w:ins w:id="4831"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832"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62C19776" w14:textId="77777777" w:rsidR="00497547" w:rsidRPr="00497547" w:rsidRDefault="00497547" w:rsidP="00497547">
            <w:pPr>
              <w:rPr>
                <w:ins w:id="4833" w:author="Dimitri Podborski" w:date="2024-12-23T11:36:00Z" w16du:dateUtc="2024-12-23T19:36:00Z"/>
              </w:rPr>
            </w:pPr>
            <w:ins w:id="4834" w:author="Dimitri Podborski" w:date="2024-12-23T11:36:00Z" w16du:dateUtc="2024-12-23T19:36:00Z">
              <w:r w:rsidRPr="00497547">
                <w:fldChar w:fldCharType="begin"/>
              </w:r>
              <w:r w:rsidRPr="00497547">
                <w:instrText xml:space="preserve"> REF _Ref174699171 \r \h </w:instrText>
              </w:r>
              <w:r w:rsidRPr="00497547">
                <w:fldChar w:fldCharType="separate"/>
              </w:r>
              <w:r w:rsidRPr="00497547">
                <w:t>8.11.3</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835"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37DC7AB6" w14:textId="77777777" w:rsidR="00497547" w:rsidRPr="00497547" w:rsidRDefault="00497547" w:rsidP="00497547">
            <w:pPr>
              <w:rPr>
                <w:ins w:id="4836" w:author="Dimitri Podborski" w:date="2024-12-23T11:36:00Z" w16du:dateUtc="2024-12-23T19:36:00Z"/>
              </w:rPr>
            </w:pPr>
            <w:ins w:id="4837" w:author="Dimitri Podborski" w:date="2024-12-23T11:36:00Z" w16du:dateUtc="2024-12-23T19:36:00Z">
              <w:r w:rsidRPr="00497547">
                <w:t>item location</w:t>
              </w:r>
            </w:ins>
          </w:p>
        </w:tc>
      </w:tr>
      <w:tr w:rsidR="00497547" w:rsidRPr="00497547" w14:paraId="7648B83C" w14:textId="77777777" w:rsidTr="00497547">
        <w:trPr>
          <w:ins w:id="4838"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839"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14AF3FA3" w14:textId="77777777" w:rsidR="00497547" w:rsidRPr="00497547" w:rsidRDefault="00497547" w:rsidP="00497547">
            <w:pPr>
              <w:rPr>
                <w:ins w:id="4840" w:author="Dimitri Podborski" w:date="2024-12-23T11:36:00Z" w16du:dateUtc="2024-12-23T19:36:00Z"/>
              </w:rPr>
            </w:pPr>
            <w:ins w:id="484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84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2290DA8" w14:textId="77777777" w:rsidR="00497547" w:rsidRPr="00497547" w:rsidRDefault="00497547" w:rsidP="00497547">
            <w:pPr>
              <w:rPr>
                <w:ins w:id="4843" w:author="Dimitri Podborski" w:date="2024-12-23T11:36:00Z" w16du:dateUtc="2024-12-23T19:36:00Z"/>
              </w:rPr>
            </w:pPr>
            <w:proofErr w:type="spellStart"/>
            <w:ins w:id="4844" w:author="Dimitri Podborski" w:date="2024-12-23T11:36:00Z" w16du:dateUtc="2024-12-23T19:36:00Z">
              <w:r w:rsidRPr="00497547">
                <w:t>ipro</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484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BFDBDC6" w14:textId="77777777" w:rsidR="00497547" w:rsidRPr="00497547" w:rsidRDefault="00497547" w:rsidP="00497547">
            <w:pPr>
              <w:rPr>
                <w:ins w:id="4846" w:author="Dimitri Podborski" w:date="2024-12-23T11:36:00Z" w16du:dateUtc="2024-12-23T19:36:00Z"/>
              </w:rPr>
            </w:pPr>
            <w:ins w:id="484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84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066234D" w14:textId="77777777" w:rsidR="00497547" w:rsidRPr="00497547" w:rsidRDefault="00497547" w:rsidP="00497547">
            <w:pPr>
              <w:rPr>
                <w:ins w:id="4849" w:author="Dimitri Podborski" w:date="2024-12-23T11:36:00Z" w16du:dateUtc="2024-12-23T19:36:00Z"/>
              </w:rPr>
            </w:pPr>
            <w:ins w:id="485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85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9654107" w14:textId="77777777" w:rsidR="00497547" w:rsidRPr="00497547" w:rsidRDefault="00497547" w:rsidP="00497547">
            <w:pPr>
              <w:rPr>
                <w:ins w:id="4852" w:author="Dimitri Podborski" w:date="2024-12-23T11:36:00Z" w16du:dateUtc="2024-12-23T19:36:00Z"/>
              </w:rPr>
            </w:pPr>
            <w:ins w:id="485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85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C7C6D5A" w14:textId="77777777" w:rsidR="00497547" w:rsidRPr="00497547" w:rsidRDefault="00497547" w:rsidP="00497547">
            <w:pPr>
              <w:rPr>
                <w:ins w:id="4855" w:author="Dimitri Podborski" w:date="2024-12-23T11:36:00Z" w16du:dateUtc="2024-12-23T19:36:00Z"/>
              </w:rPr>
            </w:pPr>
            <w:ins w:id="4856"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tcPrChange w:id="4857"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tcPr>
            </w:tcPrChange>
          </w:tcPr>
          <w:p w14:paraId="2C7BFE4C" w14:textId="77777777" w:rsidR="00497547" w:rsidRPr="00497547" w:rsidRDefault="00497547" w:rsidP="00497547">
            <w:pPr>
              <w:rPr>
                <w:ins w:id="4858" w:author="Dimitri Podborski" w:date="2024-12-23T11:36:00Z" w16du:dateUtc="2024-12-23T19:36:00Z"/>
              </w:rPr>
            </w:pPr>
            <w:ins w:id="4859"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860"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036240E8" w14:textId="77777777" w:rsidR="00497547" w:rsidRPr="00497547" w:rsidRDefault="00497547" w:rsidP="00497547">
            <w:pPr>
              <w:rPr>
                <w:ins w:id="4861" w:author="Dimitri Podborski" w:date="2024-12-23T11:36:00Z" w16du:dateUtc="2024-12-23T19:36:00Z"/>
              </w:rPr>
            </w:pPr>
            <w:ins w:id="4862" w:author="Dimitri Podborski" w:date="2024-12-23T11:36:00Z" w16du:dateUtc="2024-12-23T19:36:00Z">
              <w:r w:rsidRPr="00497547">
                <w:fldChar w:fldCharType="begin"/>
              </w:r>
              <w:r w:rsidRPr="00497547">
                <w:instrText xml:space="preserve"> REF _Ref174699183 \r \h </w:instrText>
              </w:r>
              <w:r w:rsidRPr="00497547">
                <w:fldChar w:fldCharType="separate"/>
              </w:r>
              <w:r w:rsidRPr="00497547">
                <w:t>8.11.5</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863"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6B60A938" w14:textId="77777777" w:rsidR="00497547" w:rsidRPr="00497547" w:rsidRDefault="00497547" w:rsidP="00497547">
            <w:pPr>
              <w:rPr>
                <w:ins w:id="4864" w:author="Dimitri Podborski" w:date="2024-12-23T11:36:00Z" w16du:dateUtc="2024-12-23T19:36:00Z"/>
              </w:rPr>
            </w:pPr>
            <w:ins w:id="4865" w:author="Dimitri Podborski" w:date="2024-12-23T11:36:00Z" w16du:dateUtc="2024-12-23T19:36:00Z">
              <w:r w:rsidRPr="00497547">
                <w:t>item protection</w:t>
              </w:r>
            </w:ins>
          </w:p>
        </w:tc>
      </w:tr>
      <w:tr w:rsidR="00497547" w:rsidRPr="00497547" w14:paraId="35A244C6" w14:textId="77777777" w:rsidTr="00497547">
        <w:trPr>
          <w:ins w:id="4866"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867"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5ED0CF67" w14:textId="77777777" w:rsidR="00497547" w:rsidRPr="00497547" w:rsidRDefault="00497547" w:rsidP="00497547">
            <w:pPr>
              <w:rPr>
                <w:ins w:id="4868" w:author="Dimitri Podborski" w:date="2024-12-23T11:36:00Z" w16du:dateUtc="2024-12-23T19:36:00Z"/>
              </w:rPr>
            </w:pPr>
            <w:ins w:id="486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87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BB19B22" w14:textId="77777777" w:rsidR="00497547" w:rsidRPr="00497547" w:rsidRDefault="00497547" w:rsidP="00497547">
            <w:pPr>
              <w:rPr>
                <w:ins w:id="4871" w:author="Dimitri Podborski" w:date="2024-12-23T11:36:00Z" w16du:dateUtc="2024-12-23T19:36:00Z"/>
              </w:rPr>
            </w:pPr>
            <w:ins w:id="487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87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7990C5E" w14:textId="77777777" w:rsidR="00497547" w:rsidRPr="00497547" w:rsidRDefault="00497547" w:rsidP="00497547">
            <w:pPr>
              <w:rPr>
                <w:ins w:id="4874" w:author="Dimitri Podborski" w:date="2024-12-23T11:36:00Z" w16du:dateUtc="2024-12-23T19:36:00Z"/>
              </w:rPr>
            </w:pPr>
            <w:proofErr w:type="spellStart"/>
            <w:ins w:id="4875" w:author="Dimitri Podborski" w:date="2024-12-23T11:36:00Z" w16du:dateUtc="2024-12-23T19:36:00Z">
              <w:r w:rsidRPr="00497547">
                <w:t>sinf</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487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57C41A7" w14:textId="77777777" w:rsidR="00497547" w:rsidRPr="00497547" w:rsidRDefault="00497547" w:rsidP="00497547">
            <w:pPr>
              <w:rPr>
                <w:ins w:id="4877" w:author="Dimitri Podborski" w:date="2024-12-23T11:36:00Z" w16du:dateUtc="2024-12-23T19:36:00Z"/>
              </w:rPr>
            </w:pPr>
            <w:ins w:id="487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87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AEF4C6F" w14:textId="77777777" w:rsidR="00497547" w:rsidRPr="00497547" w:rsidRDefault="00497547" w:rsidP="00497547">
            <w:pPr>
              <w:rPr>
                <w:ins w:id="4880" w:author="Dimitri Podborski" w:date="2024-12-23T11:36:00Z" w16du:dateUtc="2024-12-23T19:36:00Z"/>
              </w:rPr>
            </w:pPr>
            <w:ins w:id="488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88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953EA9C" w14:textId="77777777" w:rsidR="00497547" w:rsidRPr="00497547" w:rsidRDefault="00497547" w:rsidP="00497547">
            <w:pPr>
              <w:rPr>
                <w:ins w:id="4883" w:author="Dimitri Podborski" w:date="2024-12-23T11:36:00Z" w16du:dateUtc="2024-12-23T19:36:00Z"/>
              </w:rPr>
            </w:pPr>
            <w:ins w:id="4884"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tcPrChange w:id="4885"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tcPr>
            </w:tcPrChange>
          </w:tcPr>
          <w:p w14:paraId="435C238F" w14:textId="77777777" w:rsidR="00497547" w:rsidRPr="00497547" w:rsidRDefault="00497547" w:rsidP="00497547">
            <w:pPr>
              <w:rPr>
                <w:ins w:id="4886" w:author="Dimitri Podborski" w:date="2024-12-23T11:36:00Z" w16du:dateUtc="2024-12-23T19:36:00Z"/>
              </w:rPr>
            </w:pPr>
            <w:ins w:id="4887"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888"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15120924" w14:textId="77777777" w:rsidR="00497547" w:rsidRPr="00497547" w:rsidRDefault="00497547" w:rsidP="00497547">
            <w:pPr>
              <w:rPr>
                <w:ins w:id="4889" w:author="Dimitri Podborski" w:date="2024-12-23T11:36:00Z" w16du:dateUtc="2024-12-23T19:36:00Z"/>
              </w:rPr>
            </w:pPr>
            <w:ins w:id="4890" w:author="Dimitri Podborski" w:date="2024-12-23T11:36:00Z" w16du:dateUtc="2024-12-23T19:36:00Z">
              <w:r w:rsidRPr="00497547">
                <w:fldChar w:fldCharType="begin"/>
              </w:r>
              <w:r w:rsidRPr="00497547">
                <w:instrText xml:space="preserve"> REF _Ref174699202 \r \h </w:instrText>
              </w:r>
              <w:r w:rsidRPr="00497547">
                <w:fldChar w:fldCharType="separate"/>
              </w:r>
              <w:r w:rsidRPr="00497547">
                <w:t>13.4.2</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891"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6FF56EA3" w14:textId="77777777" w:rsidR="00497547" w:rsidRPr="00497547" w:rsidRDefault="00497547" w:rsidP="00497547">
            <w:pPr>
              <w:rPr>
                <w:ins w:id="4892" w:author="Dimitri Podborski" w:date="2024-12-23T11:36:00Z" w16du:dateUtc="2024-12-23T19:36:00Z"/>
              </w:rPr>
            </w:pPr>
            <w:ins w:id="4893" w:author="Dimitri Podborski" w:date="2024-12-23T11:36:00Z" w16du:dateUtc="2024-12-23T19:36:00Z">
              <w:r w:rsidRPr="00497547">
                <w:t>protection scheme information box</w:t>
              </w:r>
            </w:ins>
          </w:p>
        </w:tc>
      </w:tr>
      <w:tr w:rsidR="00497547" w:rsidRPr="00497547" w14:paraId="51AAB521" w14:textId="77777777" w:rsidTr="00497547">
        <w:trPr>
          <w:ins w:id="4894"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895"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2D352670" w14:textId="77777777" w:rsidR="00497547" w:rsidRPr="00497547" w:rsidRDefault="00497547" w:rsidP="00497547">
            <w:pPr>
              <w:rPr>
                <w:ins w:id="4896" w:author="Dimitri Podborski" w:date="2024-12-23T11:36:00Z" w16du:dateUtc="2024-12-23T19:36:00Z"/>
              </w:rPr>
            </w:pPr>
            <w:ins w:id="489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89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B106D9A" w14:textId="77777777" w:rsidR="00497547" w:rsidRPr="00497547" w:rsidRDefault="00497547" w:rsidP="00497547">
            <w:pPr>
              <w:rPr>
                <w:ins w:id="4899" w:author="Dimitri Podborski" w:date="2024-12-23T11:36:00Z" w16du:dateUtc="2024-12-23T19:36:00Z"/>
              </w:rPr>
            </w:pPr>
            <w:ins w:id="490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90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049A1C2" w14:textId="77777777" w:rsidR="00497547" w:rsidRPr="00497547" w:rsidRDefault="00497547" w:rsidP="00497547">
            <w:pPr>
              <w:rPr>
                <w:ins w:id="4902" w:author="Dimitri Podborski" w:date="2024-12-23T11:36:00Z" w16du:dateUtc="2024-12-23T19:36:00Z"/>
              </w:rPr>
            </w:pPr>
            <w:ins w:id="490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90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3CF7035" w14:textId="77777777" w:rsidR="00497547" w:rsidRPr="00497547" w:rsidRDefault="00497547" w:rsidP="00497547">
            <w:pPr>
              <w:rPr>
                <w:ins w:id="4905" w:author="Dimitri Podborski" w:date="2024-12-23T11:36:00Z" w16du:dateUtc="2024-12-23T19:36:00Z"/>
              </w:rPr>
            </w:pPr>
            <w:proofErr w:type="spellStart"/>
            <w:ins w:id="4906" w:author="Dimitri Podborski" w:date="2024-12-23T11:36:00Z" w16du:dateUtc="2024-12-23T19:36:00Z">
              <w:r w:rsidRPr="00497547">
                <w:t>frma</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490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8108E46" w14:textId="77777777" w:rsidR="00497547" w:rsidRPr="00497547" w:rsidRDefault="00497547" w:rsidP="00497547">
            <w:pPr>
              <w:rPr>
                <w:ins w:id="4908" w:author="Dimitri Podborski" w:date="2024-12-23T11:36:00Z" w16du:dateUtc="2024-12-23T19:36:00Z"/>
              </w:rPr>
            </w:pPr>
            <w:ins w:id="490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91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E2EF849" w14:textId="77777777" w:rsidR="00497547" w:rsidRPr="00497547" w:rsidRDefault="00497547" w:rsidP="00497547">
            <w:pPr>
              <w:rPr>
                <w:ins w:id="4911" w:author="Dimitri Podborski" w:date="2024-12-23T11:36:00Z" w16du:dateUtc="2024-12-23T19:36:00Z"/>
              </w:rPr>
            </w:pPr>
            <w:ins w:id="4912"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tcPrChange w:id="4913"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tcPr>
            </w:tcPrChange>
          </w:tcPr>
          <w:p w14:paraId="3AF7CEBA" w14:textId="77777777" w:rsidR="00497547" w:rsidRPr="00497547" w:rsidRDefault="00497547" w:rsidP="00497547">
            <w:pPr>
              <w:rPr>
                <w:ins w:id="4914" w:author="Dimitri Podborski" w:date="2024-12-23T11:36:00Z" w16du:dateUtc="2024-12-23T19:36:00Z"/>
              </w:rPr>
            </w:pPr>
            <w:ins w:id="4915"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916"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7726D3C0" w14:textId="77777777" w:rsidR="00497547" w:rsidRPr="00497547" w:rsidRDefault="00497547" w:rsidP="00497547">
            <w:pPr>
              <w:rPr>
                <w:ins w:id="4917" w:author="Dimitri Podborski" w:date="2024-12-23T11:36:00Z" w16du:dateUtc="2024-12-23T19:36:00Z"/>
              </w:rPr>
            </w:pPr>
            <w:ins w:id="4918" w:author="Dimitri Podborski" w:date="2024-12-23T11:36:00Z" w16du:dateUtc="2024-12-23T19:36:00Z">
              <w:r w:rsidRPr="00497547">
                <w:fldChar w:fldCharType="begin"/>
              </w:r>
              <w:r w:rsidRPr="00497547">
                <w:instrText xml:space="preserve"> REF _Ref174699211 \r \h </w:instrText>
              </w:r>
              <w:r w:rsidRPr="00497547">
                <w:fldChar w:fldCharType="separate"/>
              </w:r>
              <w:r w:rsidRPr="00497547">
                <w:t>13.4.3</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919"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27967246" w14:textId="77777777" w:rsidR="00497547" w:rsidRPr="00497547" w:rsidRDefault="00497547" w:rsidP="00497547">
            <w:pPr>
              <w:rPr>
                <w:ins w:id="4920" w:author="Dimitri Podborski" w:date="2024-12-23T11:36:00Z" w16du:dateUtc="2024-12-23T19:36:00Z"/>
              </w:rPr>
            </w:pPr>
            <w:ins w:id="4921" w:author="Dimitri Podborski" w:date="2024-12-23T11:36:00Z" w16du:dateUtc="2024-12-23T19:36:00Z">
              <w:r w:rsidRPr="00497547">
                <w:t>original format box</w:t>
              </w:r>
            </w:ins>
          </w:p>
        </w:tc>
      </w:tr>
      <w:tr w:rsidR="00497547" w:rsidRPr="00497547" w14:paraId="6FD4532A" w14:textId="77777777" w:rsidTr="00497547">
        <w:trPr>
          <w:ins w:id="4922"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923"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1CF39AB1" w14:textId="77777777" w:rsidR="00497547" w:rsidRPr="00497547" w:rsidRDefault="00497547" w:rsidP="00497547">
            <w:pPr>
              <w:rPr>
                <w:ins w:id="4924" w:author="Dimitri Podborski" w:date="2024-12-23T11:36:00Z" w16du:dateUtc="2024-12-23T19:36:00Z"/>
              </w:rPr>
            </w:pPr>
            <w:ins w:id="492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92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8823AC3" w14:textId="77777777" w:rsidR="00497547" w:rsidRPr="00497547" w:rsidRDefault="00497547" w:rsidP="00497547">
            <w:pPr>
              <w:rPr>
                <w:ins w:id="4927" w:author="Dimitri Podborski" w:date="2024-12-23T11:36:00Z" w16du:dateUtc="2024-12-23T19:36:00Z"/>
              </w:rPr>
            </w:pPr>
            <w:ins w:id="492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92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7152919" w14:textId="77777777" w:rsidR="00497547" w:rsidRPr="00497547" w:rsidRDefault="00497547" w:rsidP="00497547">
            <w:pPr>
              <w:rPr>
                <w:ins w:id="4930" w:author="Dimitri Podborski" w:date="2024-12-23T11:36:00Z" w16du:dateUtc="2024-12-23T19:36:00Z"/>
              </w:rPr>
            </w:pPr>
            <w:ins w:id="493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93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1D69141" w14:textId="77777777" w:rsidR="00497547" w:rsidRPr="00497547" w:rsidRDefault="00497547" w:rsidP="00497547">
            <w:pPr>
              <w:rPr>
                <w:ins w:id="4933" w:author="Dimitri Podborski" w:date="2024-12-23T11:36:00Z" w16du:dateUtc="2024-12-23T19:36:00Z"/>
              </w:rPr>
            </w:pPr>
            <w:proofErr w:type="spellStart"/>
            <w:ins w:id="4934" w:author="Dimitri Podborski" w:date="2024-12-23T11:36:00Z" w16du:dateUtc="2024-12-23T19:36:00Z">
              <w:r w:rsidRPr="00497547">
                <w:t>schm</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493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F8F370A" w14:textId="77777777" w:rsidR="00497547" w:rsidRPr="00497547" w:rsidRDefault="00497547" w:rsidP="00497547">
            <w:pPr>
              <w:rPr>
                <w:ins w:id="4936" w:author="Dimitri Podborski" w:date="2024-12-23T11:36:00Z" w16du:dateUtc="2024-12-23T19:36:00Z"/>
              </w:rPr>
            </w:pPr>
            <w:ins w:id="493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93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43F5EF6" w14:textId="77777777" w:rsidR="00497547" w:rsidRPr="00497547" w:rsidRDefault="00497547" w:rsidP="00497547">
            <w:pPr>
              <w:rPr>
                <w:ins w:id="4939" w:author="Dimitri Podborski" w:date="2024-12-23T11:36:00Z" w16du:dateUtc="2024-12-23T19:36:00Z"/>
              </w:rPr>
            </w:pPr>
            <w:ins w:id="4940"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tcPrChange w:id="4941"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tcPr>
            </w:tcPrChange>
          </w:tcPr>
          <w:p w14:paraId="6E2AE598" w14:textId="77777777" w:rsidR="00497547" w:rsidRPr="00497547" w:rsidRDefault="00497547" w:rsidP="00497547">
            <w:pPr>
              <w:rPr>
                <w:ins w:id="4942" w:author="Dimitri Podborski" w:date="2024-12-23T11:36:00Z" w16du:dateUtc="2024-12-23T19:36:00Z"/>
              </w:rPr>
            </w:pPr>
            <w:ins w:id="4943"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944"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4D25B03E" w14:textId="77777777" w:rsidR="00497547" w:rsidRPr="00497547" w:rsidRDefault="00497547" w:rsidP="00497547">
            <w:pPr>
              <w:rPr>
                <w:ins w:id="4945" w:author="Dimitri Podborski" w:date="2024-12-23T11:36:00Z" w16du:dateUtc="2024-12-23T19:36:00Z"/>
              </w:rPr>
            </w:pPr>
            <w:ins w:id="4946" w:author="Dimitri Podborski" w:date="2024-12-23T11:36:00Z" w16du:dateUtc="2024-12-23T19:36:00Z">
              <w:r w:rsidRPr="00497547">
                <w:fldChar w:fldCharType="begin"/>
              </w:r>
              <w:r w:rsidRPr="00497547">
                <w:instrText xml:space="preserve"> REF _Ref174699220 \r \h </w:instrText>
              </w:r>
              <w:r w:rsidRPr="00497547">
                <w:fldChar w:fldCharType="separate"/>
              </w:r>
              <w:r w:rsidRPr="00497547">
                <w:t>13.4.6</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947"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39E70C6C" w14:textId="77777777" w:rsidR="00497547" w:rsidRPr="00497547" w:rsidRDefault="00497547" w:rsidP="00497547">
            <w:pPr>
              <w:rPr>
                <w:ins w:id="4948" w:author="Dimitri Podborski" w:date="2024-12-23T11:36:00Z" w16du:dateUtc="2024-12-23T19:36:00Z"/>
              </w:rPr>
            </w:pPr>
            <w:ins w:id="4949" w:author="Dimitri Podborski" w:date="2024-12-23T11:36:00Z" w16du:dateUtc="2024-12-23T19:36:00Z">
              <w:r w:rsidRPr="00497547">
                <w:t>scheme type box</w:t>
              </w:r>
            </w:ins>
          </w:p>
        </w:tc>
      </w:tr>
      <w:tr w:rsidR="00497547" w:rsidRPr="00497547" w14:paraId="7093C9BE" w14:textId="77777777" w:rsidTr="00497547">
        <w:trPr>
          <w:ins w:id="4950"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951"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3F875A7C" w14:textId="77777777" w:rsidR="00497547" w:rsidRPr="00497547" w:rsidRDefault="00497547" w:rsidP="00497547">
            <w:pPr>
              <w:rPr>
                <w:ins w:id="4952" w:author="Dimitri Podborski" w:date="2024-12-23T11:36:00Z" w16du:dateUtc="2024-12-23T19:36:00Z"/>
              </w:rPr>
            </w:pPr>
            <w:ins w:id="495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95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6A71400" w14:textId="77777777" w:rsidR="00497547" w:rsidRPr="00497547" w:rsidRDefault="00497547" w:rsidP="00497547">
            <w:pPr>
              <w:rPr>
                <w:ins w:id="4955" w:author="Dimitri Podborski" w:date="2024-12-23T11:36:00Z" w16du:dateUtc="2024-12-23T19:36:00Z"/>
              </w:rPr>
            </w:pPr>
            <w:ins w:id="495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95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2B70C62" w14:textId="77777777" w:rsidR="00497547" w:rsidRPr="00497547" w:rsidRDefault="00497547" w:rsidP="00497547">
            <w:pPr>
              <w:rPr>
                <w:ins w:id="4958" w:author="Dimitri Podborski" w:date="2024-12-23T11:36:00Z" w16du:dateUtc="2024-12-23T19:36:00Z"/>
              </w:rPr>
            </w:pPr>
            <w:ins w:id="495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96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362D0EA" w14:textId="77777777" w:rsidR="00497547" w:rsidRPr="00497547" w:rsidRDefault="00497547" w:rsidP="00497547">
            <w:pPr>
              <w:rPr>
                <w:ins w:id="4961" w:author="Dimitri Podborski" w:date="2024-12-23T11:36:00Z" w16du:dateUtc="2024-12-23T19:36:00Z"/>
              </w:rPr>
            </w:pPr>
            <w:proofErr w:type="spellStart"/>
            <w:ins w:id="4962" w:author="Dimitri Podborski" w:date="2024-12-23T11:36:00Z" w16du:dateUtc="2024-12-23T19:36:00Z">
              <w:r w:rsidRPr="00497547">
                <w:t>schi</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496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0F55528" w14:textId="77777777" w:rsidR="00497547" w:rsidRPr="00497547" w:rsidRDefault="00497547" w:rsidP="00497547">
            <w:pPr>
              <w:rPr>
                <w:ins w:id="4964" w:author="Dimitri Podborski" w:date="2024-12-23T11:36:00Z" w16du:dateUtc="2024-12-23T19:36:00Z"/>
              </w:rPr>
            </w:pPr>
            <w:ins w:id="496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96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ED0C98D" w14:textId="77777777" w:rsidR="00497547" w:rsidRPr="00497547" w:rsidRDefault="00497547" w:rsidP="00497547">
            <w:pPr>
              <w:rPr>
                <w:ins w:id="4967" w:author="Dimitri Podborski" w:date="2024-12-23T11:36:00Z" w16du:dateUtc="2024-12-23T19:36:00Z"/>
              </w:rPr>
            </w:pPr>
            <w:ins w:id="4968"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tcPrChange w:id="4969"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tcPr>
            </w:tcPrChange>
          </w:tcPr>
          <w:p w14:paraId="5AD1273F" w14:textId="77777777" w:rsidR="00497547" w:rsidRPr="00497547" w:rsidRDefault="00497547" w:rsidP="00497547">
            <w:pPr>
              <w:rPr>
                <w:ins w:id="4970" w:author="Dimitri Podborski" w:date="2024-12-23T11:36:00Z" w16du:dateUtc="2024-12-23T19:36:00Z"/>
              </w:rPr>
            </w:pPr>
            <w:ins w:id="4971"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4972"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16C3BE42" w14:textId="77777777" w:rsidR="00497547" w:rsidRPr="00497547" w:rsidRDefault="00497547" w:rsidP="00497547">
            <w:pPr>
              <w:rPr>
                <w:ins w:id="4973" w:author="Dimitri Podborski" w:date="2024-12-23T11:36:00Z" w16du:dateUtc="2024-12-23T19:36:00Z"/>
              </w:rPr>
            </w:pPr>
            <w:ins w:id="4974" w:author="Dimitri Podborski" w:date="2024-12-23T11:36:00Z" w16du:dateUtc="2024-12-23T19:36:00Z">
              <w:r w:rsidRPr="00497547">
                <w:fldChar w:fldCharType="begin"/>
              </w:r>
              <w:r w:rsidRPr="00497547">
                <w:instrText xml:space="preserve"> REF _Ref174699227 \r \h </w:instrText>
              </w:r>
              <w:r w:rsidRPr="00497547">
                <w:fldChar w:fldCharType="separate"/>
              </w:r>
              <w:r w:rsidRPr="00497547">
                <w:t>13.4.7</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4975"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6E6695F5" w14:textId="77777777" w:rsidR="00497547" w:rsidRPr="00497547" w:rsidRDefault="00497547" w:rsidP="00497547">
            <w:pPr>
              <w:rPr>
                <w:ins w:id="4976" w:author="Dimitri Podborski" w:date="2024-12-23T11:36:00Z" w16du:dateUtc="2024-12-23T19:36:00Z"/>
              </w:rPr>
            </w:pPr>
            <w:ins w:id="4977" w:author="Dimitri Podborski" w:date="2024-12-23T11:36:00Z" w16du:dateUtc="2024-12-23T19:36:00Z">
              <w:r w:rsidRPr="00497547">
                <w:t>scheme information box</w:t>
              </w:r>
            </w:ins>
          </w:p>
        </w:tc>
      </w:tr>
      <w:tr w:rsidR="00497547" w:rsidRPr="00497547" w14:paraId="2C6CB600" w14:textId="77777777" w:rsidTr="00497547">
        <w:trPr>
          <w:ins w:id="4978"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4979"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70AF73E2" w14:textId="77777777" w:rsidR="00497547" w:rsidRPr="00497547" w:rsidRDefault="00497547" w:rsidP="00497547">
            <w:pPr>
              <w:rPr>
                <w:ins w:id="4980" w:author="Dimitri Podborski" w:date="2024-12-23T11:36:00Z" w16du:dateUtc="2024-12-23T19:36:00Z"/>
              </w:rPr>
            </w:pPr>
            <w:ins w:id="498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98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5FD9AAB" w14:textId="77777777" w:rsidR="00497547" w:rsidRPr="00497547" w:rsidRDefault="00497547" w:rsidP="00497547">
            <w:pPr>
              <w:rPr>
                <w:ins w:id="4983" w:author="Dimitri Podborski" w:date="2024-12-23T11:36:00Z" w16du:dateUtc="2024-12-23T19:36:00Z"/>
              </w:rPr>
            </w:pPr>
            <w:proofErr w:type="spellStart"/>
            <w:ins w:id="4984" w:author="Dimitri Podborski" w:date="2024-12-23T11:36:00Z" w16du:dateUtc="2024-12-23T19:36:00Z">
              <w:r w:rsidRPr="00497547">
                <w:t>iinf</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498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D234573" w14:textId="77777777" w:rsidR="00497547" w:rsidRPr="00497547" w:rsidRDefault="00497547" w:rsidP="00497547">
            <w:pPr>
              <w:rPr>
                <w:ins w:id="4986" w:author="Dimitri Podborski" w:date="2024-12-23T11:36:00Z" w16du:dateUtc="2024-12-23T19:36:00Z"/>
              </w:rPr>
            </w:pPr>
            <w:ins w:id="498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98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D2C1084" w14:textId="77777777" w:rsidR="00497547" w:rsidRPr="00497547" w:rsidRDefault="00497547" w:rsidP="00497547">
            <w:pPr>
              <w:rPr>
                <w:ins w:id="4989" w:author="Dimitri Podborski" w:date="2024-12-23T11:36:00Z" w16du:dateUtc="2024-12-23T19:36:00Z"/>
              </w:rPr>
            </w:pPr>
            <w:ins w:id="499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99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E825338" w14:textId="77777777" w:rsidR="00497547" w:rsidRPr="00497547" w:rsidRDefault="00497547" w:rsidP="00497547">
            <w:pPr>
              <w:rPr>
                <w:ins w:id="4992" w:author="Dimitri Podborski" w:date="2024-12-23T11:36:00Z" w16du:dateUtc="2024-12-23T19:36:00Z"/>
              </w:rPr>
            </w:pPr>
            <w:ins w:id="499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499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8BF7F30" w14:textId="77777777" w:rsidR="00497547" w:rsidRPr="00497547" w:rsidRDefault="00497547" w:rsidP="00497547">
            <w:pPr>
              <w:rPr>
                <w:ins w:id="4995" w:author="Dimitri Podborski" w:date="2024-12-23T11:36:00Z" w16du:dateUtc="2024-12-23T19:36:00Z"/>
              </w:rPr>
            </w:pPr>
            <w:ins w:id="4996"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tcPrChange w:id="4997"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tcPr>
            </w:tcPrChange>
          </w:tcPr>
          <w:p w14:paraId="057F00E0" w14:textId="77777777" w:rsidR="00497547" w:rsidRPr="00497547" w:rsidRDefault="00497547" w:rsidP="00497547">
            <w:pPr>
              <w:rPr>
                <w:ins w:id="4998" w:author="Dimitri Podborski" w:date="2024-12-23T11:36:00Z" w16du:dateUtc="2024-12-23T19:36:00Z"/>
              </w:rPr>
            </w:pPr>
            <w:ins w:id="4999"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5000"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6B24A3E0" w14:textId="77777777" w:rsidR="00497547" w:rsidRPr="00497547" w:rsidRDefault="00497547" w:rsidP="00497547">
            <w:pPr>
              <w:rPr>
                <w:ins w:id="5001" w:author="Dimitri Podborski" w:date="2024-12-23T11:36:00Z" w16du:dateUtc="2024-12-23T19:36:00Z"/>
              </w:rPr>
            </w:pPr>
            <w:ins w:id="5002" w:author="Dimitri Podborski" w:date="2024-12-23T11:36:00Z" w16du:dateUtc="2024-12-23T19:36:00Z">
              <w:r w:rsidRPr="00497547">
                <w:fldChar w:fldCharType="begin"/>
              </w:r>
              <w:r w:rsidRPr="00497547">
                <w:instrText xml:space="preserve"> REF _Ref174699253 \r \h </w:instrText>
              </w:r>
              <w:r w:rsidRPr="00497547">
                <w:fldChar w:fldCharType="separate"/>
              </w:r>
              <w:r w:rsidRPr="00497547">
                <w:t>8.11.6</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5003"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77AFC02F" w14:textId="77777777" w:rsidR="00497547" w:rsidRPr="00497547" w:rsidRDefault="00497547" w:rsidP="00497547">
            <w:pPr>
              <w:rPr>
                <w:ins w:id="5004" w:author="Dimitri Podborski" w:date="2024-12-23T11:36:00Z" w16du:dateUtc="2024-12-23T19:36:00Z"/>
              </w:rPr>
            </w:pPr>
            <w:ins w:id="5005" w:author="Dimitri Podborski" w:date="2024-12-23T11:36:00Z" w16du:dateUtc="2024-12-23T19:36:00Z">
              <w:r w:rsidRPr="00497547">
                <w:t>item information</w:t>
              </w:r>
            </w:ins>
          </w:p>
        </w:tc>
      </w:tr>
      <w:tr w:rsidR="00497547" w:rsidRPr="00497547" w14:paraId="745A2C83" w14:textId="77777777" w:rsidTr="00497547">
        <w:trPr>
          <w:ins w:id="5006"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5007"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618ED944" w14:textId="77777777" w:rsidR="00497547" w:rsidRPr="00497547" w:rsidRDefault="00497547" w:rsidP="00497547">
            <w:pPr>
              <w:rPr>
                <w:ins w:id="5008" w:author="Dimitri Podborski" w:date="2024-12-23T11:36:00Z" w16du:dateUtc="2024-12-23T19:36:00Z"/>
              </w:rPr>
            </w:pPr>
            <w:ins w:id="500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01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031F98B" w14:textId="77777777" w:rsidR="00497547" w:rsidRPr="00497547" w:rsidRDefault="00497547" w:rsidP="00497547">
            <w:pPr>
              <w:rPr>
                <w:ins w:id="5011" w:author="Dimitri Podborski" w:date="2024-12-23T11:36:00Z" w16du:dateUtc="2024-12-23T19:36:00Z"/>
              </w:rPr>
            </w:pPr>
            <w:ins w:id="5012" w:author="Dimitri Podborski" w:date="2024-12-23T11:36:00Z" w16du:dateUtc="2024-12-23T19:36:00Z">
              <w:r w:rsidRPr="00497547">
                <w:t>xml</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01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83F1C4A" w14:textId="77777777" w:rsidR="00497547" w:rsidRPr="00497547" w:rsidRDefault="00497547" w:rsidP="00497547">
            <w:pPr>
              <w:rPr>
                <w:ins w:id="5014" w:author="Dimitri Podborski" w:date="2024-12-23T11:36:00Z" w16du:dateUtc="2024-12-23T19:36:00Z"/>
              </w:rPr>
            </w:pPr>
            <w:ins w:id="501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01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82D3813" w14:textId="77777777" w:rsidR="00497547" w:rsidRPr="00497547" w:rsidRDefault="00497547" w:rsidP="00497547">
            <w:pPr>
              <w:rPr>
                <w:ins w:id="5017" w:author="Dimitri Podborski" w:date="2024-12-23T11:36:00Z" w16du:dateUtc="2024-12-23T19:36:00Z"/>
              </w:rPr>
            </w:pPr>
            <w:ins w:id="501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01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9CCE7AD" w14:textId="77777777" w:rsidR="00497547" w:rsidRPr="00497547" w:rsidRDefault="00497547" w:rsidP="00497547">
            <w:pPr>
              <w:rPr>
                <w:ins w:id="5020" w:author="Dimitri Podborski" w:date="2024-12-23T11:36:00Z" w16du:dateUtc="2024-12-23T19:36:00Z"/>
              </w:rPr>
            </w:pPr>
            <w:ins w:id="502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02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4E0A938" w14:textId="77777777" w:rsidR="00497547" w:rsidRPr="00497547" w:rsidRDefault="00497547" w:rsidP="00497547">
            <w:pPr>
              <w:rPr>
                <w:ins w:id="5023" w:author="Dimitri Podborski" w:date="2024-12-23T11:36:00Z" w16du:dateUtc="2024-12-23T19:36:00Z"/>
              </w:rPr>
            </w:pPr>
            <w:ins w:id="5024"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tcPrChange w:id="5025"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tcPr>
            </w:tcPrChange>
          </w:tcPr>
          <w:p w14:paraId="49C8AD39" w14:textId="77777777" w:rsidR="00497547" w:rsidRPr="00497547" w:rsidRDefault="00497547" w:rsidP="00497547">
            <w:pPr>
              <w:rPr>
                <w:ins w:id="5026" w:author="Dimitri Podborski" w:date="2024-12-23T11:36:00Z" w16du:dateUtc="2024-12-23T19:36:00Z"/>
              </w:rPr>
            </w:pPr>
            <w:ins w:id="5027"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5028"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48C2CD20" w14:textId="77777777" w:rsidR="00497547" w:rsidRPr="00497547" w:rsidRDefault="00497547" w:rsidP="00497547">
            <w:pPr>
              <w:rPr>
                <w:ins w:id="5029" w:author="Dimitri Podborski" w:date="2024-12-23T11:36:00Z" w16du:dateUtc="2024-12-23T19:36:00Z"/>
              </w:rPr>
            </w:pPr>
            <w:ins w:id="5030" w:author="Dimitri Podborski" w:date="2024-12-23T11:36:00Z" w16du:dateUtc="2024-12-23T19:36:00Z">
              <w:r w:rsidRPr="00497547">
                <w:fldChar w:fldCharType="begin"/>
              </w:r>
              <w:r w:rsidRPr="00497547">
                <w:instrText xml:space="preserve"> REF _Ref174699264 \r \h </w:instrText>
              </w:r>
              <w:r w:rsidRPr="00497547">
                <w:fldChar w:fldCharType="separate"/>
              </w:r>
              <w:r w:rsidRPr="00497547">
                <w:t>8.11.2</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5031"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74441EB0" w14:textId="77777777" w:rsidR="00497547" w:rsidRPr="00497547" w:rsidRDefault="00497547" w:rsidP="00497547">
            <w:pPr>
              <w:rPr>
                <w:ins w:id="5032" w:author="Dimitri Podborski" w:date="2024-12-23T11:36:00Z" w16du:dateUtc="2024-12-23T19:36:00Z"/>
              </w:rPr>
            </w:pPr>
            <w:ins w:id="5033" w:author="Dimitri Podborski" w:date="2024-12-23T11:36:00Z" w16du:dateUtc="2024-12-23T19:36:00Z">
              <w:r w:rsidRPr="00497547">
                <w:t>XML container</w:t>
              </w:r>
            </w:ins>
          </w:p>
        </w:tc>
      </w:tr>
      <w:tr w:rsidR="00497547" w:rsidRPr="00497547" w14:paraId="2BF493C8" w14:textId="77777777" w:rsidTr="00497547">
        <w:trPr>
          <w:ins w:id="5034"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5035"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426A910E" w14:textId="77777777" w:rsidR="00497547" w:rsidRPr="00497547" w:rsidRDefault="00497547" w:rsidP="00497547">
            <w:pPr>
              <w:rPr>
                <w:ins w:id="5036" w:author="Dimitri Podborski" w:date="2024-12-23T11:36:00Z" w16du:dateUtc="2024-12-23T19:36:00Z"/>
              </w:rPr>
            </w:pPr>
            <w:ins w:id="503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03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D4B9C7B" w14:textId="77777777" w:rsidR="00497547" w:rsidRPr="00497547" w:rsidRDefault="00497547" w:rsidP="00497547">
            <w:pPr>
              <w:rPr>
                <w:ins w:id="5039" w:author="Dimitri Podborski" w:date="2024-12-23T11:36:00Z" w16du:dateUtc="2024-12-23T19:36:00Z"/>
              </w:rPr>
            </w:pPr>
            <w:proofErr w:type="spellStart"/>
            <w:ins w:id="5040" w:author="Dimitri Podborski" w:date="2024-12-23T11:36:00Z" w16du:dateUtc="2024-12-23T19:36:00Z">
              <w:r w:rsidRPr="00497547">
                <w:t>bxml</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504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8BEDEB8" w14:textId="77777777" w:rsidR="00497547" w:rsidRPr="00497547" w:rsidRDefault="00497547" w:rsidP="00497547">
            <w:pPr>
              <w:rPr>
                <w:ins w:id="5042" w:author="Dimitri Podborski" w:date="2024-12-23T11:36:00Z" w16du:dateUtc="2024-12-23T19:36:00Z"/>
              </w:rPr>
            </w:pPr>
            <w:ins w:id="504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04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D730FFC" w14:textId="77777777" w:rsidR="00497547" w:rsidRPr="00497547" w:rsidRDefault="00497547" w:rsidP="00497547">
            <w:pPr>
              <w:rPr>
                <w:ins w:id="5045" w:author="Dimitri Podborski" w:date="2024-12-23T11:36:00Z" w16du:dateUtc="2024-12-23T19:36:00Z"/>
              </w:rPr>
            </w:pPr>
            <w:ins w:id="504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04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23919E8" w14:textId="77777777" w:rsidR="00497547" w:rsidRPr="00497547" w:rsidRDefault="00497547" w:rsidP="00497547">
            <w:pPr>
              <w:rPr>
                <w:ins w:id="5048" w:author="Dimitri Podborski" w:date="2024-12-23T11:36:00Z" w16du:dateUtc="2024-12-23T19:36:00Z"/>
              </w:rPr>
            </w:pPr>
            <w:ins w:id="504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05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3A38736" w14:textId="77777777" w:rsidR="00497547" w:rsidRPr="00497547" w:rsidRDefault="00497547" w:rsidP="00497547">
            <w:pPr>
              <w:rPr>
                <w:ins w:id="5051" w:author="Dimitri Podborski" w:date="2024-12-23T11:36:00Z" w16du:dateUtc="2024-12-23T19:36:00Z"/>
              </w:rPr>
            </w:pPr>
            <w:ins w:id="5052"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tcPrChange w:id="5053"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tcPr>
            </w:tcPrChange>
          </w:tcPr>
          <w:p w14:paraId="138709B9" w14:textId="77777777" w:rsidR="00497547" w:rsidRPr="00497547" w:rsidRDefault="00497547" w:rsidP="00497547">
            <w:pPr>
              <w:rPr>
                <w:ins w:id="5054" w:author="Dimitri Podborski" w:date="2024-12-23T11:36:00Z" w16du:dateUtc="2024-12-23T19:36:00Z"/>
              </w:rPr>
            </w:pPr>
            <w:ins w:id="5055"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5056"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399FD4AF" w14:textId="77777777" w:rsidR="00497547" w:rsidRPr="00497547" w:rsidRDefault="00497547" w:rsidP="00497547">
            <w:pPr>
              <w:rPr>
                <w:ins w:id="5057" w:author="Dimitri Podborski" w:date="2024-12-23T11:36:00Z" w16du:dateUtc="2024-12-23T19:36:00Z"/>
              </w:rPr>
            </w:pPr>
            <w:ins w:id="5058" w:author="Dimitri Podborski" w:date="2024-12-23T11:36:00Z" w16du:dateUtc="2024-12-23T19:36:00Z">
              <w:r w:rsidRPr="00497547">
                <w:fldChar w:fldCharType="begin"/>
              </w:r>
              <w:r w:rsidRPr="00497547">
                <w:instrText xml:space="preserve"> REF _Ref174699271 \r \h </w:instrText>
              </w:r>
              <w:r w:rsidRPr="00497547">
                <w:fldChar w:fldCharType="separate"/>
              </w:r>
              <w:r w:rsidRPr="00497547">
                <w:t>8.11.2</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5059"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43AF0235" w14:textId="77777777" w:rsidR="00497547" w:rsidRPr="00497547" w:rsidRDefault="00497547" w:rsidP="00497547">
            <w:pPr>
              <w:rPr>
                <w:ins w:id="5060" w:author="Dimitri Podborski" w:date="2024-12-23T11:36:00Z" w16du:dateUtc="2024-12-23T19:36:00Z"/>
              </w:rPr>
            </w:pPr>
            <w:ins w:id="5061" w:author="Dimitri Podborski" w:date="2024-12-23T11:36:00Z" w16du:dateUtc="2024-12-23T19:36:00Z">
              <w:r w:rsidRPr="00497547">
                <w:t>binary XML container</w:t>
              </w:r>
            </w:ins>
          </w:p>
        </w:tc>
      </w:tr>
      <w:tr w:rsidR="00497547" w:rsidRPr="00497547" w14:paraId="6BB49A00" w14:textId="77777777" w:rsidTr="00497547">
        <w:trPr>
          <w:ins w:id="5062"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5063"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60D6220B" w14:textId="77777777" w:rsidR="00497547" w:rsidRPr="00497547" w:rsidRDefault="00497547" w:rsidP="00497547">
            <w:pPr>
              <w:rPr>
                <w:ins w:id="5064" w:author="Dimitri Podborski" w:date="2024-12-23T11:36:00Z" w16du:dateUtc="2024-12-23T19:36:00Z"/>
              </w:rPr>
            </w:pPr>
            <w:ins w:id="506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06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1E4D74A" w14:textId="77777777" w:rsidR="00497547" w:rsidRPr="00497547" w:rsidRDefault="00497547" w:rsidP="00497547">
            <w:pPr>
              <w:rPr>
                <w:ins w:id="5067" w:author="Dimitri Podborski" w:date="2024-12-23T11:36:00Z" w16du:dateUtc="2024-12-23T19:36:00Z"/>
              </w:rPr>
            </w:pPr>
            <w:proofErr w:type="spellStart"/>
            <w:ins w:id="5068" w:author="Dimitri Podborski" w:date="2024-12-23T11:36:00Z" w16du:dateUtc="2024-12-23T19:36:00Z">
              <w:r w:rsidRPr="00497547">
                <w:t>pitm</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506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323FCD0" w14:textId="77777777" w:rsidR="00497547" w:rsidRPr="00497547" w:rsidRDefault="00497547" w:rsidP="00497547">
            <w:pPr>
              <w:rPr>
                <w:ins w:id="5070" w:author="Dimitri Podborski" w:date="2024-12-23T11:36:00Z" w16du:dateUtc="2024-12-23T19:36:00Z"/>
              </w:rPr>
            </w:pPr>
            <w:ins w:id="507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07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6A6839D" w14:textId="77777777" w:rsidR="00497547" w:rsidRPr="00497547" w:rsidRDefault="00497547" w:rsidP="00497547">
            <w:pPr>
              <w:rPr>
                <w:ins w:id="5073" w:author="Dimitri Podborski" w:date="2024-12-23T11:36:00Z" w16du:dateUtc="2024-12-23T19:36:00Z"/>
              </w:rPr>
            </w:pPr>
            <w:ins w:id="507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07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D1405E3" w14:textId="77777777" w:rsidR="00497547" w:rsidRPr="00497547" w:rsidRDefault="00497547" w:rsidP="00497547">
            <w:pPr>
              <w:rPr>
                <w:ins w:id="5076" w:author="Dimitri Podborski" w:date="2024-12-23T11:36:00Z" w16du:dateUtc="2024-12-23T19:36:00Z"/>
              </w:rPr>
            </w:pPr>
            <w:ins w:id="507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07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432A5DD" w14:textId="77777777" w:rsidR="00497547" w:rsidRPr="00497547" w:rsidRDefault="00497547" w:rsidP="00497547">
            <w:pPr>
              <w:rPr>
                <w:ins w:id="5079" w:author="Dimitri Podborski" w:date="2024-12-23T11:36:00Z" w16du:dateUtc="2024-12-23T19:36:00Z"/>
              </w:rPr>
            </w:pPr>
            <w:ins w:id="5080"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tcPrChange w:id="5081"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tcPr>
            </w:tcPrChange>
          </w:tcPr>
          <w:p w14:paraId="4611E54E" w14:textId="77777777" w:rsidR="00497547" w:rsidRPr="00497547" w:rsidRDefault="00497547" w:rsidP="00497547">
            <w:pPr>
              <w:rPr>
                <w:ins w:id="5082" w:author="Dimitri Podborski" w:date="2024-12-23T11:36:00Z" w16du:dateUtc="2024-12-23T19:36:00Z"/>
              </w:rPr>
            </w:pPr>
            <w:ins w:id="5083"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5084"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29DA1E94" w14:textId="77777777" w:rsidR="00497547" w:rsidRPr="00497547" w:rsidRDefault="00497547" w:rsidP="00497547">
            <w:pPr>
              <w:rPr>
                <w:ins w:id="5085" w:author="Dimitri Podborski" w:date="2024-12-23T11:36:00Z" w16du:dateUtc="2024-12-23T19:36:00Z"/>
              </w:rPr>
            </w:pPr>
            <w:ins w:id="5086" w:author="Dimitri Podborski" w:date="2024-12-23T11:36:00Z" w16du:dateUtc="2024-12-23T19:36:00Z">
              <w:r w:rsidRPr="00497547">
                <w:fldChar w:fldCharType="begin"/>
              </w:r>
              <w:r w:rsidRPr="00497547">
                <w:instrText xml:space="preserve"> REF _Ref174699280 \r \h </w:instrText>
              </w:r>
              <w:r w:rsidRPr="00497547">
                <w:fldChar w:fldCharType="separate"/>
              </w:r>
              <w:r w:rsidRPr="00497547">
                <w:t>8.11.4</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5087"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2FD3CEE3" w14:textId="77777777" w:rsidR="00497547" w:rsidRPr="00497547" w:rsidRDefault="00497547" w:rsidP="00497547">
            <w:pPr>
              <w:rPr>
                <w:ins w:id="5088" w:author="Dimitri Podborski" w:date="2024-12-23T11:36:00Z" w16du:dateUtc="2024-12-23T19:36:00Z"/>
              </w:rPr>
            </w:pPr>
            <w:ins w:id="5089" w:author="Dimitri Podborski" w:date="2024-12-23T11:36:00Z" w16du:dateUtc="2024-12-23T19:36:00Z">
              <w:r w:rsidRPr="00497547">
                <w:t>primary item reference</w:t>
              </w:r>
            </w:ins>
          </w:p>
        </w:tc>
      </w:tr>
      <w:tr w:rsidR="00497547" w:rsidRPr="00497547" w14:paraId="5F49C4A1" w14:textId="77777777" w:rsidTr="00497547">
        <w:trPr>
          <w:ins w:id="5090"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5091"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0A84F368" w14:textId="77777777" w:rsidR="00497547" w:rsidRPr="00497547" w:rsidRDefault="00497547" w:rsidP="00497547">
            <w:pPr>
              <w:rPr>
                <w:ins w:id="5092" w:author="Dimitri Podborski" w:date="2024-12-23T11:36:00Z" w16du:dateUtc="2024-12-23T19:36:00Z"/>
              </w:rPr>
            </w:pPr>
            <w:ins w:id="509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09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97A8492" w14:textId="77777777" w:rsidR="00497547" w:rsidRPr="00497547" w:rsidRDefault="00497547" w:rsidP="00497547">
            <w:pPr>
              <w:rPr>
                <w:ins w:id="5095" w:author="Dimitri Podborski" w:date="2024-12-23T11:36:00Z" w16du:dateUtc="2024-12-23T19:36:00Z"/>
              </w:rPr>
            </w:pPr>
            <w:proofErr w:type="spellStart"/>
            <w:ins w:id="5096" w:author="Dimitri Podborski" w:date="2024-12-23T11:36:00Z" w16du:dateUtc="2024-12-23T19:36:00Z">
              <w:r w:rsidRPr="00497547">
                <w:t>fiin</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509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C3C99D2" w14:textId="77777777" w:rsidR="00497547" w:rsidRPr="00497547" w:rsidRDefault="00497547" w:rsidP="00497547">
            <w:pPr>
              <w:rPr>
                <w:ins w:id="5098" w:author="Dimitri Podborski" w:date="2024-12-23T11:36:00Z" w16du:dateUtc="2024-12-23T19:36:00Z"/>
              </w:rPr>
            </w:pPr>
            <w:ins w:id="509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10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BE603C1" w14:textId="77777777" w:rsidR="00497547" w:rsidRPr="00497547" w:rsidRDefault="00497547" w:rsidP="00497547">
            <w:pPr>
              <w:rPr>
                <w:ins w:id="5101" w:author="Dimitri Podborski" w:date="2024-12-23T11:36:00Z" w16du:dateUtc="2024-12-23T19:36:00Z"/>
              </w:rPr>
            </w:pPr>
            <w:ins w:id="510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10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22ABD42" w14:textId="77777777" w:rsidR="00497547" w:rsidRPr="00497547" w:rsidRDefault="00497547" w:rsidP="00497547">
            <w:pPr>
              <w:rPr>
                <w:ins w:id="5104" w:author="Dimitri Podborski" w:date="2024-12-23T11:36:00Z" w16du:dateUtc="2024-12-23T19:36:00Z"/>
              </w:rPr>
            </w:pPr>
            <w:ins w:id="510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10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CAB6505" w14:textId="77777777" w:rsidR="00497547" w:rsidRPr="00497547" w:rsidRDefault="00497547" w:rsidP="00497547">
            <w:pPr>
              <w:rPr>
                <w:ins w:id="5107" w:author="Dimitri Podborski" w:date="2024-12-23T11:36:00Z" w16du:dateUtc="2024-12-23T19:36:00Z"/>
              </w:rPr>
            </w:pPr>
            <w:ins w:id="5108"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tcPrChange w:id="5109"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tcPr>
            </w:tcPrChange>
          </w:tcPr>
          <w:p w14:paraId="764F34B3" w14:textId="77777777" w:rsidR="00497547" w:rsidRPr="00497547" w:rsidRDefault="00497547" w:rsidP="00497547">
            <w:pPr>
              <w:rPr>
                <w:ins w:id="5110" w:author="Dimitri Podborski" w:date="2024-12-23T11:36:00Z" w16du:dateUtc="2024-12-23T19:36:00Z"/>
              </w:rPr>
            </w:pPr>
            <w:ins w:id="5111"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5112"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08F500E5" w14:textId="77777777" w:rsidR="00497547" w:rsidRPr="00497547" w:rsidRDefault="00497547" w:rsidP="00497547">
            <w:pPr>
              <w:rPr>
                <w:ins w:id="5113" w:author="Dimitri Podborski" w:date="2024-12-23T11:36:00Z" w16du:dateUtc="2024-12-23T19:36:00Z"/>
              </w:rPr>
            </w:pPr>
            <w:ins w:id="5114" w:author="Dimitri Podborski" w:date="2024-12-23T11:36:00Z" w16du:dateUtc="2024-12-23T19:36:00Z">
              <w:r w:rsidRPr="00497547">
                <w:fldChar w:fldCharType="begin"/>
              </w:r>
              <w:r w:rsidRPr="00497547">
                <w:instrText xml:space="preserve"> REF _Ref174699329 \r \h </w:instrText>
              </w:r>
              <w:r w:rsidRPr="00497547">
                <w:fldChar w:fldCharType="separate"/>
              </w:r>
              <w:r w:rsidRPr="00497547">
                <w:t>8.12.2</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5115"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3A300558" w14:textId="77777777" w:rsidR="00497547" w:rsidRPr="00497547" w:rsidRDefault="00497547" w:rsidP="00497547">
            <w:pPr>
              <w:rPr>
                <w:ins w:id="5116" w:author="Dimitri Podborski" w:date="2024-12-23T11:36:00Z" w16du:dateUtc="2024-12-23T19:36:00Z"/>
              </w:rPr>
            </w:pPr>
            <w:ins w:id="5117" w:author="Dimitri Podborski" w:date="2024-12-23T11:36:00Z" w16du:dateUtc="2024-12-23T19:36:00Z">
              <w:r w:rsidRPr="00497547">
                <w:t>file delivery item information</w:t>
              </w:r>
            </w:ins>
          </w:p>
        </w:tc>
      </w:tr>
      <w:tr w:rsidR="00497547" w:rsidRPr="00497547" w14:paraId="6075DA5B" w14:textId="77777777" w:rsidTr="00497547">
        <w:trPr>
          <w:ins w:id="5118"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5119"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2C092F27" w14:textId="77777777" w:rsidR="00497547" w:rsidRPr="00497547" w:rsidRDefault="00497547" w:rsidP="00497547">
            <w:pPr>
              <w:rPr>
                <w:ins w:id="5120" w:author="Dimitri Podborski" w:date="2024-12-23T11:36:00Z" w16du:dateUtc="2024-12-23T19:36:00Z"/>
              </w:rPr>
            </w:pPr>
            <w:ins w:id="512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12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762BCC3" w14:textId="77777777" w:rsidR="00497547" w:rsidRPr="00497547" w:rsidRDefault="00497547" w:rsidP="00497547">
            <w:pPr>
              <w:rPr>
                <w:ins w:id="5123" w:author="Dimitri Podborski" w:date="2024-12-23T11:36:00Z" w16du:dateUtc="2024-12-23T19:36:00Z"/>
              </w:rPr>
            </w:pPr>
            <w:ins w:id="512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12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1F07DA0" w14:textId="77777777" w:rsidR="00497547" w:rsidRPr="00497547" w:rsidRDefault="00497547" w:rsidP="00497547">
            <w:pPr>
              <w:rPr>
                <w:ins w:id="5126" w:author="Dimitri Podborski" w:date="2024-12-23T11:36:00Z" w16du:dateUtc="2024-12-23T19:36:00Z"/>
              </w:rPr>
            </w:pPr>
            <w:proofErr w:type="spellStart"/>
            <w:ins w:id="5127" w:author="Dimitri Podborski" w:date="2024-12-23T11:36:00Z" w16du:dateUtc="2024-12-23T19:36:00Z">
              <w:r w:rsidRPr="00497547">
                <w:t>paen</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512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2103579" w14:textId="77777777" w:rsidR="00497547" w:rsidRPr="00497547" w:rsidRDefault="00497547" w:rsidP="00497547">
            <w:pPr>
              <w:rPr>
                <w:ins w:id="5129" w:author="Dimitri Podborski" w:date="2024-12-23T11:36:00Z" w16du:dateUtc="2024-12-23T19:36:00Z"/>
              </w:rPr>
            </w:pPr>
            <w:ins w:id="513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13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2E02E55" w14:textId="77777777" w:rsidR="00497547" w:rsidRPr="00497547" w:rsidRDefault="00497547" w:rsidP="00497547">
            <w:pPr>
              <w:rPr>
                <w:ins w:id="5132" w:author="Dimitri Podborski" w:date="2024-12-23T11:36:00Z" w16du:dateUtc="2024-12-23T19:36:00Z"/>
              </w:rPr>
            </w:pPr>
            <w:ins w:id="513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13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D5E68BE" w14:textId="77777777" w:rsidR="00497547" w:rsidRPr="00497547" w:rsidRDefault="00497547" w:rsidP="00497547">
            <w:pPr>
              <w:rPr>
                <w:ins w:id="5135" w:author="Dimitri Podborski" w:date="2024-12-23T11:36:00Z" w16du:dateUtc="2024-12-23T19:36:00Z"/>
              </w:rPr>
            </w:pPr>
            <w:ins w:id="5136"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tcPrChange w:id="5137"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tcPr>
            </w:tcPrChange>
          </w:tcPr>
          <w:p w14:paraId="39E51026" w14:textId="77777777" w:rsidR="00497547" w:rsidRPr="00497547" w:rsidRDefault="00497547" w:rsidP="00497547">
            <w:pPr>
              <w:rPr>
                <w:ins w:id="5138" w:author="Dimitri Podborski" w:date="2024-12-23T11:36:00Z" w16du:dateUtc="2024-12-23T19:36:00Z"/>
              </w:rPr>
            </w:pPr>
            <w:ins w:id="5139"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5140"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3219A708" w14:textId="77777777" w:rsidR="00497547" w:rsidRPr="00497547" w:rsidRDefault="00497547" w:rsidP="00497547">
            <w:pPr>
              <w:rPr>
                <w:ins w:id="5141" w:author="Dimitri Podborski" w:date="2024-12-23T11:36:00Z" w16du:dateUtc="2024-12-23T19:36:00Z"/>
              </w:rPr>
            </w:pPr>
            <w:ins w:id="5142" w:author="Dimitri Podborski" w:date="2024-12-23T11:36:00Z" w16du:dateUtc="2024-12-23T19:36:00Z">
              <w:r w:rsidRPr="00497547">
                <w:fldChar w:fldCharType="begin"/>
              </w:r>
              <w:r w:rsidRPr="00497547">
                <w:instrText xml:space="preserve"> REF _Ref174699443 \r \h </w:instrText>
              </w:r>
              <w:r w:rsidRPr="00497547">
                <w:fldChar w:fldCharType="separate"/>
              </w:r>
              <w:r w:rsidRPr="00497547">
                <w:t>8.12.2</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5143"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1D299CEC" w14:textId="77777777" w:rsidR="00497547" w:rsidRPr="00497547" w:rsidRDefault="00497547" w:rsidP="00497547">
            <w:pPr>
              <w:rPr>
                <w:ins w:id="5144" w:author="Dimitri Podborski" w:date="2024-12-23T11:36:00Z" w16du:dateUtc="2024-12-23T19:36:00Z"/>
              </w:rPr>
            </w:pPr>
            <w:ins w:id="5145" w:author="Dimitri Podborski" w:date="2024-12-23T11:36:00Z" w16du:dateUtc="2024-12-23T19:36:00Z">
              <w:r w:rsidRPr="00497547">
                <w:t>partition entry</w:t>
              </w:r>
            </w:ins>
          </w:p>
        </w:tc>
      </w:tr>
      <w:tr w:rsidR="00497547" w:rsidRPr="00497547" w14:paraId="01F09E94" w14:textId="77777777" w:rsidTr="00497547">
        <w:trPr>
          <w:ins w:id="5146"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5147"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2446BFFC" w14:textId="77777777" w:rsidR="00497547" w:rsidRPr="00497547" w:rsidRDefault="00497547" w:rsidP="00497547">
            <w:pPr>
              <w:rPr>
                <w:ins w:id="5148" w:author="Dimitri Podborski" w:date="2024-12-23T11:36:00Z" w16du:dateUtc="2024-12-23T19:36:00Z"/>
              </w:rPr>
            </w:pPr>
            <w:ins w:id="514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15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93FE1BD" w14:textId="77777777" w:rsidR="00497547" w:rsidRPr="00497547" w:rsidRDefault="00497547" w:rsidP="00497547">
            <w:pPr>
              <w:rPr>
                <w:ins w:id="5151" w:author="Dimitri Podborski" w:date="2024-12-23T11:36:00Z" w16du:dateUtc="2024-12-23T19:36:00Z"/>
              </w:rPr>
            </w:pPr>
            <w:ins w:id="515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15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2C3FC88" w14:textId="77777777" w:rsidR="00497547" w:rsidRPr="00497547" w:rsidRDefault="00497547" w:rsidP="00497547">
            <w:pPr>
              <w:rPr>
                <w:ins w:id="5154" w:author="Dimitri Podborski" w:date="2024-12-23T11:36:00Z" w16du:dateUtc="2024-12-23T19:36:00Z"/>
              </w:rPr>
            </w:pPr>
            <w:ins w:id="515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15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3BBC453" w14:textId="77777777" w:rsidR="00497547" w:rsidRPr="00497547" w:rsidRDefault="00497547" w:rsidP="00497547">
            <w:pPr>
              <w:rPr>
                <w:ins w:id="5157" w:author="Dimitri Podborski" w:date="2024-12-23T11:36:00Z" w16du:dateUtc="2024-12-23T19:36:00Z"/>
              </w:rPr>
            </w:pPr>
            <w:ins w:id="5158" w:author="Dimitri Podborski" w:date="2024-12-23T11:36:00Z" w16du:dateUtc="2024-12-23T19:36:00Z">
              <w:r w:rsidRPr="00497547">
                <w:t>fire</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15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5677299" w14:textId="77777777" w:rsidR="00497547" w:rsidRPr="00497547" w:rsidRDefault="00497547" w:rsidP="00497547">
            <w:pPr>
              <w:rPr>
                <w:ins w:id="5160" w:author="Dimitri Podborski" w:date="2024-12-23T11:36:00Z" w16du:dateUtc="2024-12-23T19:36:00Z"/>
              </w:rPr>
            </w:pPr>
            <w:ins w:id="516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16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CA45E9B" w14:textId="77777777" w:rsidR="00497547" w:rsidRPr="00497547" w:rsidRDefault="00497547" w:rsidP="00497547">
            <w:pPr>
              <w:rPr>
                <w:ins w:id="5163" w:author="Dimitri Podborski" w:date="2024-12-23T11:36:00Z" w16du:dateUtc="2024-12-23T19:36:00Z"/>
              </w:rPr>
            </w:pPr>
            <w:ins w:id="5164"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tcPrChange w:id="5165"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tcPr>
            </w:tcPrChange>
          </w:tcPr>
          <w:p w14:paraId="68CE1FEC" w14:textId="77777777" w:rsidR="00497547" w:rsidRPr="00497547" w:rsidRDefault="00497547" w:rsidP="00497547">
            <w:pPr>
              <w:rPr>
                <w:ins w:id="5166" w:author="Dimitri Podborski" w:date="2024-12-23T11:36:00Z" w16du:dateUtc="2024-12-23T19:36:00Z"/>
              </w:rPr>
            </w:pPr>
            <w:ins w:id="5167"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5168"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3CC37CFA" w14:textId="77777777" w:rsidR="00497547" w:rsidRPr="00497547" w:rsidRDefault="00497547" w:rsidP="00497547">
            <w:pPr>
              <w:rPr>
                <w:ins w:id="5169" w:author="Dimitri Podborski" w:date="2024-12-23T11:36:00Z" w16du:dateUtc="2024-12-23T19:36:00Z"/>
              </w:rPr>
            </w:pPr>
            <w:ins w:id="5170" w:author="Dimitri Podborski" w:date="2024-12-23T11:36:00Z" w16du:dateUtc="2024-12-23T19:36:00Z">
              <w:r w:rsidRPr="00497547">
                <w:fldChar w:fldCharType="begin"/>
              </w:r>
              <w:r w:rsidRPr="00497547">
                <w:instrText xml:space="preserve"> REF _Ref174699400 \r \h </w:instrText>
              </w:r>
              <w:r w:rsidRPr="00497547">
                <w:fldChar w:fldCharType="separate"/>
              </w:r>
              <w:r w:rsidRPr="00497547">
                <w:t>8.12.7</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5171"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329E6760" w14:textId="77777777" w:rsidR="00497547" w:rsidRPr="00497547" w:rsidRDefault="00497547" w:rsidP="00497547">
            <w:pPr>
              <w:rPr>
                <w:ins w:id="5172" w:author="Dimitri Podborski" w:date="2024-12-23T11:36:00Z" w16du:dateUtc="2024-12-23T19:36:00Z"/>
              </w:rPr>
            </w:pPr>
            <w:ins w:id="5173" w:author="Dimitri Podborski" w:date="2024-12-23T11:36:00Z" w16du:dateUtc="2024-12-23T19:36:00Z">
              <w:r w:rsidRPr="00497547">
                <w:t>file reservoir</w:t>
              </w:r>
            </w:ins>
          </w:p>
        </w:tc>
      </w:tr>
      <w:tr w:rsidR="00497547" w:rsidRPr="00497547" w14:paraId="10D20360" w14:textId="77777777" w:rsidTr="00497547">
        <w:trPr>
          <w:ins w:id="5174"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5175"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070038EF" w14:textId="77777777" w:rsidR="00497547" w:rsidRPr="00497547" w:rsidRDefault="00497547" w:rsidP="00497547">
            <w:pPr>
              <w:rPr>
                <w:ins w:id="5176" w:author="Dimitri Podborski" w:date="2024-12-23T11:36:00Z" w16du:dateUtc="2024-12-23T19:36:00Z"/>
              </w:rPr>
            </w:pPr>
            <w:ins w:id="517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17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E94DFE6" w14:textId="77777777" w:rsidR="00497547" w:rsidRPr="00497547" w:rsidRDefault="00497547" w:rsidP="00497547">
            <w:pPr>
              <w:rPr>
                <w:ins w:id="5179" w:author="Dimitri Podborski" w:date="2024-12-23T11:36:00Z" w16du:dateUtc="2024-12-23T19:36:00Z"/>
              </w:rPr>
            </w:pPr>
            <w:ins w:id="518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18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05E586F" w14:textId="77777777" w:rsidR="00497547" w:rsidRPr="00497547" w:rsidRDefault="00497547" w:rsidP="00497547">
            <w:pPr>
              <w:rPr>
                <w:ins w:id="5182" w:author="Dimitri Podborski" w:date="2024-12-23T11:36:00Z" w16du:dateUtc="2024-12-23T19:36:00Z"/>
              </w:rPr>
            </w:pPr>
            <w:ins w:id="518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18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E735567" w14:textId="77777777" w:rsidR="00497547" w:rsidRPr="00497547" w:rsidRDefault="00497547" w:rsidP="00497547">
            <w:pPr>
              <w:rPr>
                <w:ins w:id="5185" w:author="Dimitri Podborski" w:date="2024-12-23T11:36:00Z" w16du:dateUtc="2024-12-23T19:36:00Z"/>
              </w:rPr>
            </w:pPr>
            <w:proofErr w:type="spellStart"/>
            <w:ins w:id="5186" w:author="Dimitri Podborski" w:date="2024-12-23T11:36:00Z" w16du:dateUtc="2024-12-23T19:36:00Z">
              <w:r w:rsidRPr="00497547">
                <w:t>fpar</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518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9A04606" w14:textId="77777777" w:rsidR="00497547" w:rsidRPr="00497547" w:rsidRDefault="00497547" w:rsidP="00497547">
            <w:pPr>
              <w:rPr>
                <w:ins w:id="5188" w:author="Dimitri Podborski" w:date="2024-12-23T11:36:00Z" w16du:dateUtc="2024-12-23T19:36:00Z"/>
              </w:rPr>
            </w:pPr>
            <w:ins w:id="518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19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4AAF7C5" w14:textId="77777777" w:rsidR="00497547" w:rsidRPr="00497547" w:rsidRDefault="00497547" w:rsidP="00497547">
            <w:pPr>
              <w:rPr>
                <w:ins w:id="5191" w:author="Dimitri Podborski" w:date="2024-12-23T11:36:00Z" w16du:dateUtc="2024-12-23T19:36:00Z"/>
              </w:rPr>
            </w:pPr>
            <w:ins w:id="5192"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tcPrChange w:id="5193"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tcPr>
            </w:tcPrChange>
          </w:tcPr>
          <w:p w14:paraId="0DF02520" w14:textId="77777777" w:rsidR="00497547" w:rsidRPr="00497547" w:rsidRDefault="00497547" w:rsidP="00497547">
            <w:pPr>
              <w:rPr>
                <w:ins w:id="5194" w:author="Dimitri Podborski" w:date="2024-12-23T11:36:00Z" w16du:dateUtc="2024-12-23T19:36:00Z"/>
              </w:rPr>
            </w:pPr>
            <w:ins w:id="5195"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5196"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5FC536E5" w14:textId="77777777" w:rsidR="00497547" w:rsidRPr="00497547" w:rsidRDefault="00497547" w:rsidP="00497547">
            <w:pPr>
              <w:rPr>
                <w:ins w:id="5197" w:author="Dimitri Podborski" w:date="2024-12-23T11:36:00Z" w16du:dateUtc="2024-12-23T19:36:00Z"/>
              </w:rPr>
            </w:pPr>
            <w:ins w:id="5198" w:author="Dimitri Podborski" w:date="2024-12-23T11:36:00Z" w16du:dateUtc="2024-12-23T19:36:00Z">
              <w:r w:rsidRPr="00497547">
                <w:fldChar w:fldCharType="begin"/>
              </w:r>
              <w:r w:rsidRPr="00497547">
                <w:instrText xml:space="preserve"> REF _Ref174699373 \r \h </w:instrText>
              </w:r>
              <w:r w:rsidRPr="00497547">
                <w:fldChar w:fldCharType="separate"/>
              </w:r>
              <w:r w:rsidRPr="00497547">
                <w:t>8.12.3</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5199"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2BD7CCA1" w14:textId="77777777" w:rsidR="00497547" w:rsidRPr="00497547" w:rsidRDefault="00497547" w:rsidP="00497547">
            <w:pPr>
              <w:rPr>
                <w:ins w:id="5200" w:author="Dimitri Podborski" w:date="2024-12-23T11:36:00Z" w16du:dateUtc="2024-12-23T19:36:00Z"/>
              </w:rPr>
            </w:pPr>
            <w:ins w:id="5201" w:author="Dimitri Podborski" w:date="2024-12-23T11:36:00Z" w16du:dateUtc="2024-12-23T19:36:00Z">
              <w:r w:rsidRPr="00497547">
                <w:t>file partition</w:t>
              </w:r>
            </w:ins>
          </w:p>
        </w:tc>
      </w:tr>
      <w:tr w:rsidR="00497547" w:rsidRPr="00497547" w14:paraId="6A0C9171" w14:textId="77777777" w:rsidTr="00497547">
        <w:trPr>
          <w:ins w:id="5202"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5203"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63D826E8" w14:textId="77777777" w:rsidR="00497547" w:rsidRPr="00497547" w:rsidRDefault="00497547" w:rsidP="00497547">
            <w:pPr>
              <w:rPr>
                <w:ins w:id="5204" w:author="Dimitri Podborski" w:date="2024-12-23T11:36:00Z" w16du:dateUtc="2024-12-23T19:36:00Z"/>
              </w:rPr>
            </w:pPr>
            <w:ins w:id="520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20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659727C" w14:textId="77777777" w:rsidR="00497547" w:rsidRPr="00497547" w:rsidRDefault="00497547" w:rsidP="00497547">
            <w:pPr>
              <w:rPr>
                <w:ins w:id="5207" w:author="Dimitri Podborski" w:date="2024-12-23T11:36:00Z" w16du:dateUtc="2024-12-23T19:36:00Z"/>
              </w:rPr>
            </w:pPr>
            <w:ins w:id="520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20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08A07F0" w14:textId="77777777" w:rsidR="00497547" w:rsidRPr="00497547" w:rsidRDefault="00497547" w:rsidP="00497547">
            <w:pPr>
              <w:rPr>
                <w:ins w:id="5210" w:author="Dimitri Podborski" w:date="2024-12-23T11:36:00Z" w16du:dateUtc="2024-12-23T19:36:00Z"/>
              </w:rPr>
            </w:pPr>
            <w:ins w:id="521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21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A5F7CFF" w14:textId="77777777" w:rsidR="00497547" w:rsidRPr="00497547" w:rsidRDefault="00497547" w:rsidP="00497547">
            <w:pPr>
              <w:rPr>
                <w:ins w:id="5213" w:author="Dimitri Podborski" w:date="2024-12-23T11:36:00Z" w16du:dateUtc="2024-12-23T19:36:00Z"/>
              </w:rPr>
            </w:pPr>
            <w:proofErr w:type="spellStart"/>
            <w:ins w:id="5214" w:author="Dimitri Podborski" w:date="2024-12-23T11:36:00Z" w16du:dateUtc="2024-12-23T19:36:00Z">
              <w:r w:rsidRPr="00497547">
                <w:t>fecr</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521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C4B1150" w14:textId="77777777" w:rsidR="00497547" w:rsidRPr="00497547" w:rsidRDefault="00497547" w:rsidP="00497547">
            <w:pPr>
              <w:rPr>
                <w:ins w:id="5216" w:author="Dimitri Podborski" w:date="2024-12-23T11:36:00Z" w16du:dateUtc="2024-12-23T19:36:00Z"/>
              </w:rPr>
            </w:pPr>
            <w:ins w:id="521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21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6E3F943" w14:textId="77777777" w:rsidR="00497547" w:rsidRPr="00497547" w:rsidRDefault="00497547" w:rsidP="00497547">
            <w:pPr>
              <w:rPr>
                <w:ins w:id="5219" w:author="Dimitri Podborski" w:date="2024-12-23T11:36:00Z" w16du:dateUtc="2024-12-23T19:36:00Z"/>
              </w:rPr>
            </w:pPr>
            <w:ins w:id="5220"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tcPrChange w:id="5221"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tcPr>
            </w:tcPrChange>
          </w:tcPr>
          <w:p w14:paraId="02DE58F5" w14:textId="77777777" w:rsidR="00497547" w:rsidRPr="00497547" w:rsidRDefault="00497547" w:rsidP="00497547">
            <w:pPr>
              <w:rPr>
                <w:ins w:id="5222" w:author="Dimitri Podborski" w:date="2024-12-23T11:36:00Z" w16du:dateUtc="2024-12-23T19:36:00Z"/>
              </w:rPr>
            </w:pPr>
            <w:ins w:id="5223"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5224"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62BE4A52" w14:textId="77777777" w:rsidR="00497547" w:rsidRPr="00497547" w:rsidRDefault="00497547" w:rsidP="00497547">
            <w:pPr>
              <w:rPr>
                <w:ins w:id="5225" w:author="Dimitri Podborski" w:date="2024-12-23T11:36:00Z" w16du:dateUtc="2024-12-23T19:36:00Z"/>
              </w:rPr>
            </w:pPr>
            <w:ins w:id="5226" w:author="Dimitri Podborski" w:date="2024-12-23T11:36:00Z" w16du:dateUtc="2024-12-23T19:36:00Z">
              <w:r w:rsidRPr="00497547">
                <w:fldChar w:fldCharType="begin"/>
              </w:r>
              <w:r w:rsidRPr="00497547">
                <w:instrText xml:space="preserve"> REF _Ref174699458 \r \h </w:instrText>
              </w:r>
              <w:r w:rsidRPr="00497547">
                <w:fldChar w:fldCharType="separate"/>
              </w:r>
              <w:r w:rsidRPr="00497547">
                <w:t>8.12.4</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5227"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39360FE5" w14:textId="77777777" w:rsidR="00497547" w:rsidRPr="00497547" w:rsidRDefault="00497547" w:rsidP="00497547">
            <w:pPr>
              <w:rPr>
                <w:ins w:id="5228" w:author="Dimitri Podborski" w:date="2024-12-23T11:36:00Z" w16du:dateUtc="2024-12-23T19:36:00Z"/>
              </w:rPr>
            </w:pPr>
            <w:ins w:id="5229" w:author="Dimitri Podborski" w:date="2024-12-23T11:36:00Z" w16du:dateUtc="2024-12-23T19:36:00Z">
              <w:r w:rsidRPr="00497547">
                <w:t>FEC reservoir</w:t>
              </w:r>
            </w:ins>
          </w:p>
        </w:tc>
      </w:tr>
      <w:tr w:rsidR="00497547" w:rsidRPr="00497547" w14:paraId="7D860635" w14:textId="77777777" w:rsidTr="00497547">
        <w:trPr>
          <w:ins w:id="5230"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5231"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7F34804D" w14:textId="77777777" w:rsidR="00497547" w:rsidRPr="00497547" w:rsidRDefault="00497547" w:rsidP="00497547">
            <w:pPr>
              <w:rPr>
                <w:ins w:id="5232" w:author="Dimitri Podborski" w:date="2024-12-23T11:36:00Z" w16du:dateUtc="2024-12-23T19:36:00Z"/>
              </w:rPr>
            </w:pPr>
            <w:ins w:id="523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23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C2B0B87" w14:textId="77777777" w:rsidR="00497547" w:rsidRPr="00497547" w:rsidRDefault="00497547" w:rsidP="00497547">
            <w:pPr>
              <w:rPr>
                <w:ins w:id="5235" w:author="Dimitri Podborski" w:date="2024-12-23T11:36:00Z" w16du:dateUtc="2024-12-23T19:36:00Z"/>
              </w:rPr>
            </w:pPr>
            <w:ins w:id="523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23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A65EFC4" w14:textId="77777777" w:rsidR="00497547" w:rsidRPr="00497547" w:rsidRDefault="00497547" w:rsidP="00497547">
            <w:pPr>
              <w:rPr>
                <w:ins w:id="5238" w:author="Dimitri Podborski" w:date="2024-12-23T11:36:00Z" w16du:dateUtc="2024-12-23T19:36:00Z"/>
              </w:rPr>
            </w:pPr>
            <w:proofErr w:type="spellStart"/>
            <w:ins w:id="5239" w:author="Dimitri Podborski" w:date="2024-12-23T11:36:00Z" w16du:dateUtc="2024-12-23T19:36:00Z">
              <w:r w:rsidRPr="00497547">
                <w:t>segr</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524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3AC151B" w14:textId="77777777" w:rsidR="00497547" w:rsidRPr="00497547" w:rsidRDefault="00497547" w:rsidP="00497547">
            <w:pPr>
              <w:rPr>
                <w:ins w:id="5241" w:author="Dimitri Podborski" w:date="2024-12-23T11:36:00Z" w16du:dateUtc="2024-12-23T19:36:00Z"/>
              </w:rPr>
            </w:pPr>
            <w:ins w:id="524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24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BB2A405" w14:textId="77777777" w:rsidR="00497547" w:rsidRPr="00497547" w:rsidRDefault="00497547" w:rsidP="00497547">
            <w:pPr>
              <w:rPr>
                <w:ins w:id="5244" w:author="Dimitri Podborski" w:date="2024-12-23T11:36:00Z" w16du:dateUtc="2024-12-23T19:36:00Z"/>
              </w:rPr>
            </w:pPr>
            <w:ins w:id="524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24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F4B2D5A" w14:textId="77777777" w:rsidR="00497547" w:rsidRPr="00497547" w:rsidRDefault="00497547" w:rsidP="00497547">
            <w:pPr>
              <w:rPr>
                <w:ins w:id="5247" w:author="Dimitri Podborski" w:date="2024-12-23T11:36:00Z" w16du:dateUtc="2024-12-23T19:36:00Z"/>
              </w:rPr>
            </w:pPr>
            <w:ins w:id="5248"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tcPrChange w:id="5249"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tcPr>
            </w:tcPrChange>
          </w:tcPr>
          <w:p w14:paraId="0217D839" w14:textId="77777777" w:rsidR="00497547" w:rsidRPr="00497547" w:rsidRDefault="00497547" w:rsidP="00497547">
            <w:pPr>
              <w:rPr>
                <w:ins w:id="5250" w:author="Dimitri Podborski" w:date="2024-12-23T11:36:00Z" w16du:dateUtc="2024-12-23T19:36:00Z"/>
              </w:rPr>
            </w:pPr>
            <w:ins w:id="5251"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5252"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02971F14" w14:textId="77777777" w:rsidR="00497547" w:rsidRPr="00497547" w:rsidRDefault="00497547" w:rsidP="00497547">
            <w:pPr>
              <w:rPr>
                <w:ins w:id="5253" w:author="Dimitri Podborski" w:date="2024-12-23T11:36:00Z" w16du:dateUtc="2024-12-23T19:36:00Z"/>
              </w:rPr>
            </w:pPr>
            <w:ins w:id="5254" w:author="Dimitri Podborski" w:date="2024-12-23T11:36:00Z" w16du:dateUtc="2024-12-23T19:36:00Z">
              <w:r w:rsidRPr="00497547">
                <w:fldChar w:fldCharType="begin"/>
              </w:r>
              <w:r w:rsidRPr="00497547">
                <w:instrText xml:space="preserve"> REF _Ref174699469 \r \h </w:instrText>
              </w:r>
              <w:r w:rsidRPr="00497547">
                <w:fldChar w:fldCharType="separate"/>
              </w:r>
              <w:r w:rsidRPr="00497547">
                <w:t>8.12.5</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5255"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7A8FE661" w14:textId="77777777" w:rsidR="00497547" w:rsidRPr="00497547" w:rsidRDefault="00497547" w:rsidP="00497547">
            <w:pPr>
              <w:rPr>
                <w:ins w:id="5256" w:author="Dimitri Podborski" w:date="2024-12-23T11:36:00Z" w16du:dateUtc="2024-12-23T19:36:00Z"/>
              </w:rPr>
            </w:pPr>
            <w:ins w:id="5257" w:author="Dimitri Podborski" w:date="2024-12-23T11:36:00Z" w16du:dateUtc="2024-12-23T19:36:00Z">
              <w:r w:rsidRPr="00497547">
                <w:t>file delivery session group</w:t>
              </w:r>
            </w:ins>
          </w:p>
        </w:tc>
      </w:tr>
      <w:tr w:rsidR="00497547" w:rsidRPr="00497547" w14:paraId="3B2B2419" w14:textId="77777777" w:rsidTr="00497547">
        <w:trPr>
          <w:ins w:id="5258"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5259"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19A91079" w14:textId="77777777" w:rsidR="00497547" w:rsidRPr="00497547" w:rsidRDefault="00497547" w:rsidP="00497547">
            <w:pPr>
              <w:rPr>
                <w:ins w:id="5260" w:author="Dimitri Podborski" w:date="2024-12-23T11:36:00Z" w16du:dateUtc="2024-12-23T19:36:00Z"/>
              </w:rPr>
            </w:pPr>
            <w:ins w:id="526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26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5E9B71F" w14:textId="77777777" w:rsidR="00497547" w:rsidRPr="00497547" w:rsidRDefault="00497547" w:rsidP="00497547">
            <w:pPr>
              <w:rPr>
                <w:ins w:id="5263" w:author="Dimitri Podborski" w:date="2024-12-23T11:36:00Z" w16du:dateUtc="2024-12-23T19:36:00Z"/>
              </w:rPr>
            </w:pPr>
            <w:ins w:id="526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26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222C679" w14:textId="77777777" w:rsidR="00497547" w:rsidRPr="00497547" w:rsidRDefault="00497547" w:rsidP="00497547">
            <w:pPr>
              <w:rPr>
                <w:ins w:id="5266" w:author="Dimitri Podborski" w:date="2024-12-23T11:36:00Z" w16du:dateUtc="2024-12-23T19:36:00Z"/>
              </w:rPr>
            </w:pPr>
            <w:proofErr w:type="spellStart"/>
            <w:ins w:id="5267" w:author="Dimitri Podborski" w:date="2024-12-23T11:36:00Z" w16du:dateUtc="2024-12-23T19:36:00Z">
              <w:r w:rsidRPr="00497547">
                <w:t>gitn</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526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B250239" w14:textId="77777777" w:rsidR="00497547" w:rsidRPr="00497547" w:rsidRDefault="00497547" w:rsidP="00497547">
            <w:pPr>
              <w:rPr>
                <w:ins w:id="5269" w:author="Dimitri Podborski" w:date="2024-12-23T11:36:00Z" w16du:dateUtc="2024-12-23T19:36:00Z"/>
              </w:rPr>
            </w:pPr>
            <w:ins w:id="527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27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5D31EB3" w14:textId="77777777" w:rsidR="00497547" w:rsidRPr="00497547" w:rsidRDefault="00497547" w:rsidP="00497547">
            <w:pPr>
              <w:rPr>
                <w:ins w:id="5272" w:author="Dimitri Podborski" w:date="2024-12-23T11:36:00Z" w16du:dateUtc="2024-12-23T19:36:00Z"/>
              </w:rPr>
            </w:pPr>
            <w:ins w:id="527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27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F4D7245" w14:textId="77777777" w:rsidR="00497547" w:rsidRPr="00497547" w:rsidRDefault="00497547" w:rsidP="00497547">
            <w:pPr>
              <w:rPr>
                <w:ins w:id="5275" w:author="Dimitri Podborski" w:date="2024-12-23T11:36:00Z" w16du:dateUtc="2024-12-23T19:36:00Z"/>
              </w:rPr>
            </w:pPr>
            <w:ins w:id="5276"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tcPrChange w:id="5277"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tcPr>
            </w:tcPrChange>
          </w:tcPr>
          <w:p w14:paraId="3925B894" w14:textId="77777777" w:rsidR="00497547" w:rsidRPr="00497547" w:rsidRDefault="00497547" w:rsidP="00497547">
            <w:pPr>
              <w:rPr>
                <w:ins w:id="5278" w:author="Dimitri Podborski" w:date="2024-12-23T11:36:00Z" w16du:dateUtc="2024-12-23T19:36:00Z"/>
              </w:rPr>
            </w:pPr>
            <w:ins w:id="5279"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5280"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27BC41BC" w14:textId="77777777" w:rsidR="00497547" w:rsidRPr="00497547" w:rsidRDefault="00497547" w:rsidP="00497547">
            <w:pPr>
              <w:rPr>
                <w:ins w:id="5281" w:author="Dimitri Podborski" w:date="2024-12-23T11:36:00Z" w16du:dateUtc="2024-12-23T19:36:00Z"/>
              </w:rPr>
            </w:pPr>
            <w:ins w:id="5282" w:author="Dimitri Podborski" w:date="2024-12-23T11:36:00Z" w16du:dateUtc="2024-12-23T19:36:00Z">
              <w:r w:rsidRPr="00497547">
                <w:fldChar w:fldCharType="begin"/>
              </w:r>
              <w:r w:rsidRPr="00497547">
                <w:instrText xml:space="preserve"> REF _Ref174699476 \r \h </w:instrText>
              </w:r>
              <w:r w:rsidRPr="00497547">
                <w:fldChar w:fldCharType="separate"/>
              </w:r>
              <w:r w:rsidRPr="00497547">
                <w:t>8.12.6</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5283"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7C329280" w14:textId="77777777" w:rsidR="00497547" w:rsidRPr="00497547" w:rsidRDefault="00497547" w:rsidP="00497547">
            <w:pPr>
              <w:rPr>
                <w:ins w:id="5284" w:author="Dimitri Podborski" w:date="2024-12-23T11:36:00Z" w16du:dateUtc="2024-12-23T19:36:00Z"/>
              </w:rPr>
            </w:pPr>
            <w:ins w:id="5285" w:author="Dimitri Podborski" w:date="2024-12-23T11:36:00Z" w16du:dateUtc="2024-12-23T19:36:00Z">
              <w:r w:rsidRPr="00497547">
                <w:t>group id to name</w:t>
              </w:r>
            </w:ins>
          </w:p>
        </w:tc>
      </w:tr>
      <w:tr w:rsidR="00497547" w:rsidRPr="00497547" w14:paraId="70F996E3" w14:textId="77777777" w:rsidTr="00497547">
        <w:trPr>
          <w:ins w:id="5286"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5287"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0114A6A2" w14:textId="77777777" w:rsidR="00497547" w:rsidRPr="00497547" w:rsidRDefault="00497547" w:rsidP="00497547">
            <w:pPr>
              <w:rPr>
                <w:ins w:id="5288" w:author="Dimitri Podborski" w:date="2024-12-23T11:36:00Z" w16du:dateUtc="2024-12-23T19:36:00Z"/>
              </w:rPr>
            </w:pPr>
            <w:ins w:id="528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29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0493646" w14:textId="77777777" w:rsidR="00497547" w:rsidRPr="00497547" w:rsidRDefault="00497547" w:rsidP="00497547">
            <w:pPr>
              <w:rPr>
                <w:ins w:id="5291" w:author="Dimitri Podborski" w:date="2024-12-23T11:36:00Z" w16du:dateUtc="2024-12-23T19:36:00Z"/>
              </w:rPr>
            </w:pPr>
            <w:proofErr w:type="spellStart"/>
            <w:ins w:id="5292" w:author="Dimitri Podborski" w:date="2024-12-23T11:36:00Z" w16du:dateUtc="2024-12-23T19:36:00Z">
              <w:r w:rsidRPr="00497547">
                <w:t>idat</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529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3B3CF5B" w14:textId="77777777" w:rsidR="00497547" w:rsidRPr="00497547" w:rsidRDefault="00497547" w:rsidP="00497547">
            <w:pPr>
              <w:rPr>
                <w:ins w:id="5294" w:author="Dimitri Podborski" w:date="2024-12-23T11:36:00Z" w16du:dateUtc="2024-12-23T19:36:00Z"/>
              </w:rPr>
            </w:pPr>
            <w:ins w:id="529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29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426B6AF" w14:textId="77777777" w:rsidR="00497547" w:rsidRPr="00497547" w:rsidRDefault="00497547" w:rsidP="00497547">
            <w:pPr>
              <w:rPr>
                <w:ins w:id="5297" w:author="Dimitri Podborski" w:date="2024-12-23T11:36:00Z" w16du:dateUtc="2024-12-23T19:36:00Z"/>
              </w:rPr>
            </w:pPr>
            <w:ins w:id="529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29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C3B008F" w14:textId="77777777" w:rsidR="00497547" w:rsidRPr="00497547" w:rsidRDefault="00497547" w:rsidP="00497547">
            <w:pPr>
              <w:rPr>
                <w:ins w:id="5300" w:author="Dimitri Podborski" w:date="2024-12-23T11:36:00Z" w16du:dateUtc="2024-12-23T19:36:00Z"/>
              </w:rPr>
            </w:pPr>
            <w:ins w:id="530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30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E915580" w14:textId="77777777" w:rsidR="00497547" w:rsidRPr="00497547" w:rsidRDefault="00497547" w:rsidP="00497547">
            <w:pPr>
              <w:rPr>
                <w:ins w:id="5303" w:author="Dimitri Podborski" w:date="2024-12-23T11:36:00Z" w16du:dateUtc="2024-12-23T19:36:00Z"/>
              </w:rPr>
            </w:pPr>
            <w:ins w:id="5304"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tcPrChange w:id="5305"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tcPr>
            </w:tcPrChange>
          </w:tcPr>
          <w:p w14:paraId="0889EA64" w14:textId="77777777" w:rsidR="00497547" w:rsidRPr="00497547" w:rsidRDefault="00497547" w:rsidP="00497547">
            <w:pPr>
              <w:rPr>
                <w:ins w:id="5306" w:author="Dimitri Podborski" w:date="2024-12-23T11:36:00Z" w16du:dateUtc="2024-12-23T19:36:00Z"/>
              </w:rPr>
            </w:pPr>
            <w:ins w:id="5307"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5308"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2E24C7A7" w14:textId="77777777" w:rsidR="00497547" w:rsidRPr="00497547" w:rsidRDefault="00497547" w:rsidP="00497547">
            <w:pPr>
              <w:rPr>
                <w:ins w:id="5309" w:author="Dimitri Podborski" w:date="2024-12-23T11:36:00Z" w16du:dateUtc="2024-12-23T19:36:00Z"/>
              </w:rPr>
            </w:pPr>
            <w:ins w:id="5310" w:author="Dimitri Podborski" w:date="2024-12-23T11:36:00Z" w16du:dateUtc="2024-12-23T19:36:00Z">
              <w:r w:rsidRPr="00497547">
                <w:fldChar w:fldCharType="begin"/>
              </w:r>
              <w:r w:rsidRPr="00497547">
                <w:instrText xml:space="preserve"> REF _Ref174699496 \r \h </w:instrText>
              </w:r>
              <w:r w:rsidRPr="00497547">
                <w:fldChar w:fldCharType="separate"/>
              </w:r>
              <w:r w:rsidRPr="00497547">
                <w:t>8.11.11</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5311"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540C2523" w14:textId="77777777" w:rsidR="00497547" w:rsidRPr="00497547" w:rsidRDefault="00497547" w:rsidP="00497547">
            <w:pPr>
              <w:rPr>
                <w:ins w:id="5312" w:author="Dimitri Podborski" w:date="2024-12-23T11:36:00Z" w16du:dateUtc="2024-12-23T19:36:00Z"/>
              </w:rPr>
            </w:pPr>
            <w:ins w:id="5313" w:author="Dimitri Podborski" w:date="2024-12-23T11:36:00Z" w16du:dateUtc="2024-12-23T19:36:00Z">
              <w:r w:rsidRPr="00497547">
                <w:t>item data</w:t>
              </w:r>
            </w:ins>
          </w:p>
        </w:tc>
      </w:tr>
      <w:tr w:rsidR="00497547" w:rsidRPr="00497547" w14:paraId="0AF3695A" w14:textId="77777777" w:rsidTr="00497547">
        <w:trPr>
          <w:ins w:id="5314"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5315"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321E873D" w14:textId="77777777" w:rsidR="00497547" w:rsidRPr="00497547" w:rsidRDefault="00497547" w:rsidP="00497547">
            <w:pPr>
              <w:rPr>
                <w:ins w:id="5316" w:author="Dimitri Podborski" w:date="2024-12-23T11:36:00Z" w16du:dateUtc="2024-12-23T19:36:00Z"/>
              </w:rPr>
            </w:pPr>
            <w:ins w:id="531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31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83703E7" w14:textId="77777777" w:rsidR="00497547" w:rsidRPr="00497547" w:rsidRDefault="00497547" w:rsidP="00497547">
            <w:pPr>
              <w:rPr>
                <w:ins w:id="5319" w:author="Dimitri Podborski" w:date="2024-12-23T11:36:00Z" w16du:dateUtc="2024-12-23T19:36:00Z"/>
              </w:rPr>
            </w:pPr>
            <w:proofErr w:type="spellStart"/>
            <w:ins w:id="5320" w:author="Dimitri Podborski" w:date="2024-12-23T11:36:00Z" w16du:dateUtc="2024-12-23T19:36:00Z">
              <w:r w:rsidRPr="00497547">
                <w:t>iref</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532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19D9F77" w14:textId="77777777" w:rsidR="00497547" w:rsidRPr="00497547" w:rsidRDefault="00497547" w:rsidP="00497547">
            <w:pPr>
              <w:rPr>
                <w:ins w:id="5322" w:author="Dimitri Podborski" w:date="2024-12-23T11:36:00Z" w16du:dateUtc="2024-12-23T19:36:00Z"/>
              </w:rPr>
            </w:pPr>
            <w:ins w:id="532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32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6FB7D50" w14:textId="77777777" w:rsidR="00497547" w:rsidRPr="00497547" w:rsidRDefault="00497547" w:rsidP="00497547">
            <w:pPr>
              <w:rPr>
                <w:ins w:id="5325" w:author="Dimitri Podborski" w:date="2024-12-23T11:36:00Z" w16du:dateUtc="2024-12-23T19:36:00Z"/>
              </w:rPr>
            </w:pPr>
            <w:ins w:id="532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32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19031AD1" w14:textId="77777777" w:rsidR="00497547" w:rsidRPr="00497547" w:rsidRDefault="00497547" w:rsidP="00497547">
            <w:pPr>
              <w:rPr>
                <w:ins w:id="5328" w:author="Dimitri Podborski" w:date="2024-12-23T11:36:00Z" w16du:dateUtc="2024-12-23T19:36:00Z"/>
              </w:rPr>
            </w:pPr>
            <w:ins w:id="532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533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728729C" w14:textId="77777777" w:rsidR="00497547" w:rsidRPr="00497547" w:rsidRDefault="00497547" w:rsidP="00497547">
            <w:pPr>
              <w:rPr>
                <w:ins w:id="5331" w:author="Dimitri Podborski" w:date="2024-12-23T11:36:00Z" w16du:dateUtc="2024-12-23T19:36:00Z"/>
              </w:rPr>
            </w:pPr>
            <w:ins w:id="5332"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tcPrChange w:id="5333"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tcPr>
            </w:tcPrChange>
          </w:tcPr>
          <w:p w14:paraId="55C1845E" w14:textId="77777777" w:rsidR="00497547" w:rsidRPr="00497547" w:rsidRDefault="00497547" w:rsidP="00497547">
            <w:pPr>
              <w:rPr>
                <w:ins w:id="5334" w:author="Dimitri Podborski" w:date="2024-12-23T11:36:00Z" w16du:dateUtc="2024-12-23T19:36:00Z"/>
              </w:rPr>
            </w:pPr>
            <w:ins w:id="5335"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5336"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2210FBA3" w14:textId="77777777" w:rsidR="00497547" w:rsidRPr="00497547" w:rsidRDefault="00497547" w:rsidP="00497547">
            <w:pPr>
              <w:rPr>
                <w:ins w:id="5337" w:author="Dimitri Podborski" w:date="2024-12-23T11:36:00Z" w16du:dateUtc="2024-12-23T19:36:00Z"/>
              </w:rPr>
            </w:pPr>
            <w:ins w:id="5338" w:author="Dimitri Podborski" w:date="2024-12-23T11:36:00Z" w16du:dateUtc="2024-12-23T19:36:00Z">
              <w:r w:rsidRPr="00497547">
                <w:fldChar w:fldCharType="begin"/>
              </w:r>
              <w:r w:rsidRPr="00497547">
                <w:instrText xml:space="preserve"> REF _Ref174699504 \r \h </w:instrText>
              </w:r>
              <w:r w:rsidRPr="00497547">
                <w:fldChar w:fldCharType="separate"/>
              </w:r>
              <w:r w:rsidRPr="00497547">
                <w:t>8.11.12</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5339"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0092632D" w14:textId="77777777" w:rsidR="00497547" w:rsidRPr="00497547" w:rsidRDefault="00497547" w:rsidP="00497547">
            <w:pPr>
              <w:rPr>
                <w:ins w:id="5340" w:author="Dimitri Podborski" w:date="2024-12-23T11:36:00Z" w16du:dateUtc="2024-12-23T19:36:00Z"/>
              </w:rPr>
            </w:pPr>
            <w:ins w:id="5341" w:author="Dimitri Podborski" w:date="2024-12-23T11:36:00Z" w16du:dateUtc="2024-12-23T19:36:00Z">
              <w:r w:rsidRPr="00497547">
                <w:t>item reference</w:t>
              </w:r>
            </w:ins>
          </w:p>
        </w:tc>
      </w:tr>
      <w:tr w:rsidR="00497547" w:rsidRPr="00497547" w14:paraId="7E6DCDDE" w14:textId="77777777" w:rsidTr="00497547">
        <w:trPr>
          <w:ins w:id="5342"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5343"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371D576C" w14:textId="77777777" w:rsidR="00497547" w:rsidRPr="00497547" w:rsidRDefault="00497547" w:rsidP="00497547">
            <w:pPr>
              <w:rPr>
                <w:ins w:id="5344" w:author="Dimitri Podborski" w:date="2024-12-23T11:36:00Z" w16du:dateUtc="2024-12-23T19:36:00Z"/>
              </w:rPr>
            </w:pPr>
            <w:ins w:id="534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34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7BAF9246" w14:textId="77777777" w:rsidR="00497547" w:rsidRPr="00497547" w:rsidRDefault="00497547" w:rsidP="00497547">
            <w:pPr>
              <w:rPr>
                <w:ins w:id="5347" w:author="Dimitri Podborski" w:date="2024-12-23T11:36:00Z" w16du:dateUtc="2024-12-23T19:36:00Z"/>
              </w:rPr>
            </w:pPr>
            <w:proofErr w:type="spellStart"/>
            <w:ins w:id="5348" w:author="Dimitri Podborski" w:date="2024-12-23T11:36:00Z" w16du:dateUtc="2024-12-23T19:36:00Z">
              <w:r w:rsidRPr="00497547">
                <w:t>grpl</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tcPrChange w:id="534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198B8D54" w14:textId="77777777" w:rsidR="00497547" w:rsidRPr="00497547" w:rsidRDefault="00497547" w:rsidP="00497547">
            <w:pPr>
              <w:rPr>
                <w:ins w:id="5350" w:author="Dimitri Podborski" w:date="2024-12-23T11:36:00Z" w16du:dateUtc="2024-12-23T19:36:00Z"/>
              </w:rPr>
            </w:pPr>
            <w:ins w:id="535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35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19B999C6" w14:textId="77777777" w:rsidR="00497547" w:rsidRPr="00497547" w:rsidRDefault="00497547" w:rsidP="00497547">
            <w:pPr>
              <w:rPr>
                <w:ins w:id="5353" w:author="Dimitri Podborski" w:date="2024-12-23T11:36:00Z" w16du:dateUtc="2024-12-23T19:36:00Z"/>
              </w:rPr>
            </w:pPr>
            <w:ins w:id="535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35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004CF4A2" w14:textId="77777777" w:rsidR="00497547" w:rsidRPr="00497547" w:rsidRDefault="00497547" w:rsidP="00497547">
            <w:pPr>
              <w:rPr>
                <w:ins w:id="5356" w:author="Dimitri Podborski" w:date="2024-12-23T11:36:00Z" w16du:dateUtc="2024-12-23T19:36:00Z"/>
              </w:rPr>
            </w:pPr>
            <w:ins w:id="535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35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2351AB11" w14:textId="77777777" w:rsidR="00497547" w:rsidRPr="00497547" w:rsidRDefault="00497547" w:rsidP="00497547">
            <w:pPr>
              <w:rPr>
                <w:ins w:id="5359" w:author="Dimitri Podborski" w:date="2024-12-23T11:36:00Z" w16du:dateUtc="2024-12-23T19:36:00Z"/>
              </w:rPr>
            </w:pPr>
            <w:ins w:id="5360"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tcPrChange w:id="5361"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tcPr>
            </w:tcPrChange>
          </w:tcPr>
          <w:p w14:paraId="0F1C7835" w14:textId="77777777" w:rsidR="00497547" w:rsidRPr="00497547" w:rsidRDefault="00497547" w:rsidP="00497547">
            <w:pPr>
              <w:rPr>
                <w:ins w:id="5362" w:author="Dimitri Podborski" w:date="2024-12-23T11:36:00Z" w16du:dateUtc="2024-12-23T19:36:00Z"/>
              </w:rPr>
            </w:pPr>
            <w:ins w:id="5363"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5364"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6C881CE1" w14:textId="77777777" w:rsidR="00497547" w:rsidRPr="00497547" w:rsidRDefault="00497547" w:rsidP="00497547">
            <w:pPr>
              <w:rPr>
                <w:ins w:id="5365" w:author="Dimitri Podborski" w:date="2024-12-23T11:36:00Z" w16du:dateUtc="2024-12-23T19:36:00Z"/>
              </w:rPr>
            </w:pPr>
            <w:ins w:id="5366" w:author="Dimitri Podborski" w:date="2024-12-23T11:36:00Z" w16du:dateUtc="2024-12-23T19:36:00Z">
              <w:r w:rsidRPr="00497547">
                <w:fldChar w:fldCharType="begin"/>
              </w:r>
              <w:r w:rsidRPr="00497547">
                <w:instrText xml:space="preserve"> REF _Ref174699573 \r \h </w:instrText>
              </w:r>
              <w:r w:rsidRPr="00497547">
                <w:fldChar w:fldCharType="separate"/>
              </w:r>
              <w:r w:rsidRPr="00497547">
                <w:t>8.15.2</w:t>
              </w:r>
              <w:r w:rsidRPr="00497547">
                <w:fldChar w:fldCharType="end"/>
              </w:r>
            </w:ins>
          </w:p>
        </w:tc>
        <w:tc>
          <w:tcPr>
            <w:tcW w:w="3764" w:type="dxa"/>
            <w:tcBorders>
              <w:top w:val="single" w:sz="4" w:space="0" w:color="auto"/>
              <w:left w:val="single" w:sz="4" w:space="0" w:color="auto"/>
              <w:bottom w:val="single" w:sz="4" w:space="0" w:color="auto"/>
            </w:tcBorders>
            <w:vAlign w:val="center"/>
            <w:tcPrChange w:id="5367"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3CC8CD03" w14:textId="77777777" w:rsidR="00497547" w:rsidRPr="00497547" w:rsidRDefault="00497547" w:rsidP="00497547">
            <w:pPr>
              <w:rPr>
                <w:ins w:id="5368" w:author="Dimitri Podborski" w:date="2024-12-23T11:36:00Z" w16du:dateUtc="2024-12-23T19:36:00Z"/>
              </w:rPr>
            </w:pPr>
            <w:ins w:id="5369" w:author="Dimitri Podborski" w:date="2024-12-23T11:36:00Z" w16du:dateUtc="2024-12-23T19:36:00Z">
              <w:r w:rsidRPr="00497547">
                <w:t>entities groups list</w:t>
              </w:r>
            </w:ins>
          </w:p>
        </w:tc>
      </w:tr>
      <w:tr w:rsidR="00497547" w:rsidRPr="00497547" w14:paraId="7C853BBF" w14:textId="77777777" w:rsidTr="00497547">
        <w:trPr>
          <w:ins w:id="5370"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5371"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557FBF6C" w14:textId="77777777" w:rsidR="00497547" w:rsidRPr="00497547" w:rsidRDefault="00497547" w:rsidP="00497547">
            <w:pPr>
              <w:rPr>
                <w:ins w:id="5372" w:author="Dimitri Podborski" w:date="2024-12-23T11:36:00Z" w16du:dateUtc="2024-12-23T19:36:00Z"/>
              </w:rPr>
            </w:pPr>
            <w:ins w:id="537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37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20DF8327" w14:textId="77777777" w:rsidR="00497547" w:rsidRPr="00497547" w:rsidRDefault="00497547" w:rsidP="00497547">
            <w:pPr>
              <w:rPr>
                <w:ins w:id="5375" w:author="Dimitri Podborski" w:date="2024-12-23T11:36:00Z" w16du:dateUtc="2024-12-23T19:36:00Z"/>
              </w:rPr>
            </w:pPr>
            <w:ins w:id="537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37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39B73EBE" w14:textId="77777777" w:rsidR="00497547" w:rsidRPr="00497547" w:rsidRDefault="00497547" w:rsidP="00497547">
            <w:pPr>
              <w:rPr>
                <w:ins w:id="5378" w:author="Dimitri Podborski" w:date="2024-12-23T11:36:00Z" w16du:dateUtc="2024-12-23T19:36:00Z"/>
              </w:rPr>
            </w:pPr>
            <w:proofErr w:type="spellStart"/>
            <w:ins w:id="5379" w:author="Dimitri Podborski" w:date="2024-12-23T11:36:00Z" w16du:dateUtc="2024-12-23T19:36:00Z">
              <w:r w:rsidRPr="00497547">
                <w:t>prsl</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tcPrChange w:id="538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45EED51E" w14:textId="77777777" w:rsidR="00497547" w:rsidRPr="00497547" w:rsidRDefault="00497547" w:rsidP="00497547">
            <w:pPr>
              <w:rPr>
                <w:ins w:id="5381" w:author="Dimitri Podborski" w:date="2024-12-23T11:36:00Z" w16du:dateUtc="2024-12-23T19:36:00Z"/>
              </w:rPr>
            </w:pPr>
            <w:ins w:id="538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38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7672AE6C" w14:textId="77777777" w:rsidR="00497547" w:rsidRPr="00497547" w:rsidRDefault="00497547" w:rsidP="00497547">
            <w:pPr>
              <w:rPr>
                <w:ins w:id="5384" w:author="Dimitri Podborski" w:date="2024-12-23T11:36:00Z" w16du:dateUtc="2024-12-23T19:36:00Z"/>
              </w:rPr>
            </w:pPr>
            <w:ins w:id="538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38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289A4CDD" w14:textId="77777777" w:rsidR="00497547" w:rsidRPr="00497547" w:rsidRDefault="00497547" w:rsidP="00497547">
            <w:pPr>
              <w:rPr>
                <w:ins w:id="5387" w:author="Dimitri Podborski" w:date="2024-12-23T11:36:00Z" w16du:dateUtc="2024-12-23T19:36:00Z"/>
              </w:rPr>
            </w:pPr>
            <w:ins w:id="5388"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5389"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428375DA" w14:textId="77777777" w:rsidR="00497547" w:rsidRPr="00497547" w:rsidRDefault="00497547" w:rsidP="00497547">
            <w:pPr>
              <w:rPr>
                <w:ins w:id="5390" w:author="Dimitri Podborski" w:date="2024-12-23T11:36:00Z" w16du:dateUtc="2024-12-23T19:36:00Z"/>
              </w:rPr>
            </w:pPr>
            <w:ins w:id="5391"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5392"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50405E2C" w14:textId="77777777" w:rsidR="00497547" w:rsidRPr="00497547" w:rsidRDefault="00497547" w:rsidP="00497547">
            <w:pPr>
              <w:rPr>
                <w:ins w:id="5393" w:author="Dimitri Podborski" w:date="2024-12-23T11:36:00Z" w16du:dateUtc="2024-12-23T19:36:00Z"/>
              </w:rPr>
            </w:pPr>
            <w:ins w:id="5394" w:author="Dimitri Podborski" w:date="2024-12-23T11:36:00Z" w16du:dateUtc="2024-12-23T19:36:00Z">
              <w:r w:rsidRPr="00497547">
                <w:fldChar w:fldCharType="begin"/>
              </w:r>
              <w:r w:rsidRPr="00497547">
                <w:instrText xml:space="preserve"> REF _Ref174699583 \r \h </w:instrText>
              </w:r>
              <w:r w:rsidRPr="00497547">
                <w:fldChar w:fldCharType="separate"/>
              </w:r>
              <w:r w:rsidRPr="00497547">
                <w:t>8.15.4.1</w:t>
              </w:r>
              <w:r w:rsidRPr="00497547">
                <w:fldChar w:fldCharType="end"/>
              </w:r>
            </w:ins>
          </w:p>
        </w:tc>
        <w:tc>
          <w:tcPr>
            <w:tcW w:w="3764" w:type="dxa"/>
            <w:tcBorders>
              <w:top w:val="single" w:sz="4" w:space="0" w:color="auto"/>
              <w:left w:val="single" w:sz="4" w:space="0" w:color="auto"/>
              <w:bottom w:val="single" w:sz="4" w:space="0" w:color="auto"/>
            </w:tcBorders>
            <w:vAlign w:val="center"/>
            <w:tcPrChange w:id="5395"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50698E4F" w14:textId="77777777" w:rsidR="00497547" w:rsidRPr="00497547" w:rsidRDefault="00497547" w:rsidP="00497547">
            <w:pPr>
              <w:rPr>
                <w:ins w:id="5396" w:author="Dimitri Podborski" w:date="2024-12-23T11:36:00Z" w16du:dateUtc="2024-12-23T19:36:00Z"/>
              </w:rPr>
            </w:pPr>
            <w:ins w:id="5397" w:author="Dimitri Podborski" w:date="2024-12-23T11:36:00Z" w16du:dateUtc="2024-12-23T19:36:00Z">
              <w:r w:rsidRPr="00497547">
                <w:t>preselection group</w:t>
              </w:r>
            </w:ins>
          </w:p>
        </w:tc>
      </w:tr>
      <w:tr w:rsidR="00497547" w:rsidRPr="00497547" w14:paraId="0EB3509F" w14:textId="77777777" w:rsidTr="00497547">
        <w:trPr>
          <w:ins w:id="5398"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5399"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1E52006E" w14:textId="77777777" w:rsidR="00497547" w:rsidRPr="00497547" w:rsidRDefault="00497547" w:rsidP="00497547">
            <w:pPr>
              <w:rPr>
                <w:ins w:id="5400" w:author="Dimitri Podborski" w:date="2024-12-23T11:36:00Z" w16du:dateUtc="2024-12-23T19:36:00Z"/>
              </w:rPr>
            </w:pPr>
            <w:ins w:id="540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40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4AE740F8" w14:textId="77777777" w:rsidR="00497547" w:rsidRPr="00497547" w:rsidRDefault="00497547" w:rsidP="00497547">
            <w:pPr>
              <w:rPr>
                <w:ins w:id="5403" w:author="Dimitri Podborski" w:date="2024-12-23T11:36:00Z" w16du:dateUtc="2024-12-23T19:36:00Z"/>
              </w:rPr>
            </w:pPr>
            <w:ins w:id="540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40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24B44F19" w14:textId="77777777" w:rsidR="00497547" w:rsidRPr="00497547" w:rsidRDefault="00497547" w:rsidP="00497547">
            <w:pPr>
              <w:rPr>
                <w:ins w:id="5406" w:author="Dimitri Podborski" w:date="2024-12-23T11:36:00Z" w16du:dateUtc="2024-12-23T19:36:00Z"/>
              </w:rPr>
            </w:pPr>
            <w:ins w:id="540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40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344B463A" w14:textId="77777777" w:rsidR="00497547" w:rsidRPr="00497547" w:rsidRDefault="00497547" w:rsidP="00497547">
            <w:pPr>
              <w:rPr>
                <w:ins w:id="5409" w:author="Dimitri Podborski" w:date="2024-12-23T11:36:00Z" w16du:dateUtc="2024-12-23T19:36:00Z"/>
              </w:rPr>
            </w:pPr>
            <w:proofErr w:type="spellStart"/>
            <w:ins w:id="5410" w:author="Dimitri Podborski" w:date="2024-12-23T11:36:00Z" w16du:dateUtc="2024-12-23T19:36:00Z">
              <w:r w:rsidRPr="00497547">
                <w:t>elng</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tcPrChange w:id="541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46D1F83C" w14:textId="77777777" w:rsidR="00497547" w:rsidRPr="00497547" w:rsidRDefault="00497547" w:rsidP="00497547">
            <w:pPr>
              <w:rPr>
                <w:ins w:id="5412" w:author="Dimitri Podborski" w:date="2024-12-23T11:36:00Z" w16du:dateUtc="2024-12-23T19:36:00Z"/>
              </w:rPr>
            </w:pPr>
            <w:ins w:id="541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41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002CF57C" w14:textId="77777777" w:rsidR="00497547" w:rsidRPr="00497547" w:rsidRDefault="00497547" w:rsidP="00497547">
            <w:pPr>
              <w:rPr>
                <w:ins w:id="5415" w:author="Dimitri Podborski" w:date="2024-12-23T11:36:00Z" w16du:dateUtc="2024-12-23T19:36:00Z"/>
              </w:rPr>
            </w:pPr>
            <w:ins w:id="5416"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5417"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57D247CC" w14:textId="77777777" w:rsidR="00497547" w:rsidRPr="00497547" w:rsidRDefault="00497547" w:rsidP="00497547">
            <w:pPr>
              <w:rPr>
                <w:ins w:id="5418" w:author="Dimitri Podborski" w:date="2024-12-23T11:36:00Z" w16du:dateUtc="2024-12-23T19:36:00Z"/>
              </w:rPr>
            </w:pPr>
            <w:ins w:id="5419"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5420"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1ADEBFFD" w14:textId="77777777" w:rsidR="00497547" w:rsidRPr="00497547" w:rsidRDefault="00497547" w:rsidP="00497547">
            <w:pPr>
              <w:rPr>
                <w:ins w:id="5421" w:author="Dimitri Podborski" w:date="2024-12-23T11:36:00Z" w16du:dateUtc="2024-12-23T19:36:00Z"/>
              </w:rPr>
            </w:pPr>
            <w:ins w:id="5422" w:author="Dimitri Podborski" w:date="2024-12-23T11:36:00Z" w16du:dateUtc="2024-12-23T19:36:00Z">
              <w:r w:rsidRPr="00497547">
                <w:fldChar w:fldCharType="begin"/>
              </w:r>
              <w:r w:rsidRPr="00497547">
                <w:instrText xml:space="preserve"> REF _Ref174699732 \r \h </w:instrText>
              </w:r>
              <w:r w:rsidRPr="00497547">
                <w:fldChar w:fldCharType="separate"/>
              </w:r>
              <w:r w:rsidRPr="00497547">
                <w:t>8.4.6</w:t>
              </w:r>
              <w:r w:rsidRPr="00497547">
                <w:fldChar w:fldCharType="end"/>
              </w:r>
            </w:ins>
          </w:p>
        </w:tc>
        <w:tc>
          <w:tcPr>
            <w:tcW w:w="3764" w:type="dxa"/>
            <w:tcBorders>
              <w:top w:val="single" w:sz="4" w:space="0" w:color="auto"/>
              <w:left w:val="single" w:sz="4" w:space="0" w:color="auto"/>
              <w:bottom w:val="single" w:sz="4" w:space="0" w:color="auto"/>
            </w:tcBorders>
            <w:vAlign w:val="center"/>
            <w:tcPrChange w:id="5423"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6E780DB8" w14:textId="77777777" w:rsidR="00497547" w:rsidRPr="00497547" w:rsidRDefault="00497547" w:rsidP="00497547">
            <w:pPr>
              <w:rPr>
                <w:ins w:id="5424" w:author="Dimitri Podborski" w:date="2024-12-23T11:36:00Z" w16du:dateUtc="2024-12-23T19:36:00Z"/>
              </w:rPr>
            </w:pPr>
            <w:ins w:id="5425" w:author="Dimitri Podborski" w:date="2024-12-23T11:36:00Z" w16du:dateUtc="2024-12-23T19:36:00Z">
              <w:r w:rsidRPr="00497547">
                <w:t>extended language tag</w:t>
              </w:r>
            </w:ins>
          </w:p>
        </w:tc>
      </w:tr>
      <w:tr w:rsidR="00497547" w:rsidRPr="00497547" w14:paraId="461DC935" w14:textId="77777777" w:rsidTr="00497547">
        <w:trPr>
          <w:ins w:id="5426"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5427"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10289225" w14:textId="77777777" w:rsidR="00497547" w:rsidRPr="00497547" w:rsidRDefault="00497547" w:rsidP="00497547">
            <w:pPr>
              <w:rPr>
                <w:ins w:id="5428" w:author="Dimitri Podborski" w:date="2024-12-23T11:36:00Z" w16du:dateUtc="2024-12-23T19:36:00Z"/>
              </w:rPr>
            </w:pPr>
            <w:ins w:id="542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43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7F7B599F" w14:textId="77777777" w:rsidR="00497547" w:rsidRPr="00497547" w:rsidRDefault="00497547" w:rsidP="00497547">
            <w:pPr>
              <w:rPr>
                <w:ins w:id="5431" w:author="Dimitri Podborski" w:date="2024-12-23T11:36:00Z" w16du:dateUtc="2024-12-23T19:36:00Z"/>
              </w:rPr>
            </w:pPr>
            <w:ins w:id="543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43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3A2A3434" w14:textId="77777777" w:rsidR="00497547" w:rsidRPr="00497547" w:rsidRDefault="00497547" w:rsidP="00497547">
            <w:pPr>
              <w:rPr>
                <w:ins w:id="5434" w:author="Dimitri Podborski" w:date="2024-12-23T11:36:00Z" w16du:dateUtc="2024-12-23T19:36:00Z"/>
              </w:rPr>
            </w:pPr>
            <w:ins w:id="543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43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00218A15" w14:textId="77777777" w:rsidR="00497547" w:rsidRPr="00497547" w:rsidRDefault="00497547" w:rsidP="00497547">
            <w:pPr>
              <w:rPr>
                <w:ins w:id="5437" w:author="Dimitri Podborski" w:date="2024-12-23T11:36:00Z" w16du:dateUtc="2024-12-23T19:36:00Z"/>
              </w:rPr>
            </w:pPr>
            <w:proofErr w:type="spellStart"/>
            <w:ins w:id="5438" w:author="Dimitri Podborski" w:date="2024-12-23T11:36:00Z" w16du:dateUtc="2024-12-23T19:36:00Z">
              <w:r w:rsidRPr="00497547">
                <w:t>udta</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tcPrChange w:id="543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21BAFD48" w14:textId="77777777" w:rsidR="00497547" w:rsidRPr="00497547" w:rsidRDefault="00497547" w:rsidP="00497547">
            <w:pPr>
              <w:rPr>
                <w:ins w:id="5440" w:author="Dimitri Podborski" w:date="2024-12-23T11:36:00Z" w16du:dateUtc="2024-12-23T19:36:00Z"/>
              </w:rPr>
            </w:pPr>
            <w:ins w:id="544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44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1D9368BC" w14:textId="77777777" w:rsidR="00497547" w:rsidRPr="00497547" w:rsidRDefault="00497547" w:rsidP="00497547">
            <w:pPr>
              <w:rPr>
                <w:ins w:id="5443" w:author="Dimitri Podborski" w:date="2024-12-23T11:36:00Z" w16du:dateUtc="2024-12-23T19:36:00Z"/>
              </w:rPr>
            </w:pPr>
            <w:ins w:id="5444"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5445"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3B25B14A" w14:textId="77777777" w:rsidR="00497547" w:rsidRPr="00497547" w:rsidRDefault="00497547" w:rsidP="00497547">
            <w:pPr>
              <w:rPr>
                <w:ins w:id="5446" w:author="Dimitri Podborski" w:date="2024-12-23T11:36:00Z" w16du:dateUtc="2024-12-23T19:36:00Z"/>
              </w:rPr>
            </w:pPr>
            <w:ins w:id="5447"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5448"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52EAFD73" w14:textId="77777777" w:rsidR="00497547" w:rsidRPr="00497547" w:rsidRDefault="00497547" w:rsidP="00497547">
            <w:pPr>
              <w:rPr>
                <w:ins w:id="5449" w:author="Dimitri Podborski" w:date="2024-12-23T11:36:00Z" w16du:dateUtc="2024-12-23T19:36:00Z"/>
              </w:rPr>
            </w:pPr>
            <w:ins w:id="5450" w:author="Dimitri Podborski" w:date="2024-12-23T11:36:00Z" w16du:dateUtc="2024-12-23T19:36:00Z">
              <w:r w:rsidRPr="00497547">
                <w:fldChar w:fldCharType="begin"/>
              </w:r>
              <w:r w:rsidRPr="00497547">
                <w:instrText xml:space="preserve"> REF _Ref174699751 \r \h </w:instrText>
              </w:r>
              <w:r w:rsidRPr="00497547">
                <w:fldChar w:fldCharType="separate"/>
              </w:r>
              <w:r w:rsidRPr="00497547">
                <w:t>8.10.1</w:t>
              </w:r>
              <w:r w:rsidRPr="00497547">
                <w:fldChar w:fldCharType="end"/>
              </w:r>
            </w:ins>
          </w:p>
        </w:tc>
        <w:tc>
          <w:tcPr>
            <w:tcW w:w="3764" w:type="dxa"/>
            <w:tcBorders>
              <w:top w:val="single" w:sz="4" w:space="0" w:color="auto"/>
              <w:left w:val="single" w:sz="4" w:space="0" w:color="auto"/>
              <w:bottom w:val="single" w:sz="4" w:space="0" w:color="auto"/>
            </w:tcBorders>
            <w:vAlign w:val="center"/>
            <w:tcPrChange w:id="5451"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1C09FC39" w14:textId="77777777" w:rsidR="00497547" w:rsidRPr="00497547" w:rsidRDefault="00497547" w:rsidP="00497547">
            <w:pPr>
              <w:rPr>
                <w:ins w:id="5452" w:author="Dimitri Podborski" w:date="2024-12-23T11:36:00Z" w16du:dateUtc="2024-12-23T19:36:00Z"/>
              </w:rPr>
            </w:pPr>
            <w:ins w:id="5453" w:author="Dimitri Podborski" w:date="2024-12-23T11:36:00Z" w16du:dateUtc="2024-12-23T19:36:00Z">
              <w:r w:rsidRPr="00497547">
                <w:t>user-data</w:t>
              </w:r>
            </w:ins>
          </w:p>
        </w:tc>
      </w:tr>
      <w:tr w:rsidR="00497547" w:rsidRPr="00497547" w14:paraId="15E1883A" w14:textId="77777777" w:rsidTr="00497547">
        <w:trPr>
          <w:ins w:id="5454"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5455"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7FBCE06C" w14:textId="77777777" w:rsidR="00497547" w:rsidRPr="00497547" w:rsidRDefault="00497547" w:rsidP="00497547">
            <w:pPr>
              <w:rPr>
                <w:ins w:id="5456" w:author="Dimitri Podborski" w:date="2024-12-23T11:36:00Z" w16du:dateUtc="2024-12-23T19:36:00Z"/>
              </w:rPr>
            </w:pPr>
            <w:ins w:id="545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45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0BFA9E33" w14:textId="77777777" w:rsidR="00497547" w:rsidRPr="00497547" w:rsidRDefault="00497547" w:rsidP="00497547">
            <w:pPr>
              <w:rPr>
                <w:ins w:id="5459" w:author="Dimitri Podborski" w:date="2024-12-23T11:36:00Z" w16du:dateUtc="2024-12-23T19:36:00Z"/>
              </w:rPr>
            </w:pPr>
            <w:ins w:id="546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46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2893D3E2" w14:textId="77777777" w:rsidR="00497547" w:rsidRPr="00497547" w:rsidRDefault="00497547" w:rsidP="00497547">
            <w:pPr>
              <w:rPr>
                <w:ins w:id="5462" w:author="Dimitri Podborski" w:date="2024-12-23T11:36:00Z" w16du:dateUtc="2024-12-23T19:36:00Z"/>
              </w:rPr>
            </w:pPr>
            <w:ins w:id="546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46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4A345846" w14:textId="77777777" w:rsidR="00497547" w:rsidRPr="00497547" w:rsidRDefault="00497547" w:rsidP="00497547">
            <w:pPr>
              <w:rPr>
                <w:ins w:id="5465" w:author="Dimitri Podborski" w:date="2024-12-23T11:36:00Z" w16du:dateUtc="2024-12-23T19:36:00Z"/>
              </w:rPr>
            </w:pPr>
            <w:ins w:id="5466" w:author="Dimitri Podborski" w:date="2024-12-23T11:36:00Z" w16du:dateUtc="2024-12-23T19:36:00Z">
              <w:r w:rsidRPr="00497547">
                <w:t>kind</w:t>
              </w:r>
            </w:ins>
          </w:p>
        </w:tc>
        <w:tc>
          <w:tcPr>
            <w:tcW w:w="595" w:type="dxa"/>
            <w:tcBorders>
              <w:top w:val="single" w:sz="4" w:space="0" w:color="auto"/>
              <w:left w:val="single" w:sz="4" w:space="0" w:color="auto"/>
              <w:bottom w:val="single" w:sz="4" w:space="0" w:color="auto"/>
              <w:right w:val="single" w:sz="4" w:space="0" w:color="auto"/>
            </w:tcBorders>
            <w:vAlign w:val="center"/>
            <w:tcPrChange w:id="546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552B40BB" w14:textId="77777777" w:rsidR="00497547" w:rsidRPr="00497547" w:rsidRDefault="00497547" w:rsidP="00497547">
            <w:pPr>
              <w:rPr>
                <w:ins w:id="5468" w:author="Dimitri Podborski" w:date="2024-12-23T11:36:00Z" w16du:dateUtc="2024-12-23T19:36:00Z"/>
              </w:rPr>
            </w:pPr>
            <w:ins w:id="546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47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775F34D3" w14:textId="77777777" w:rsidR="00497547" w:rsidRPr="00497547" w:rsidRDefault="00497547" w:rsidP="00497547">
            <w:pPr>
              <w:rPr>
                <w:ins w:id="5471" w:author="Dimitri Podborski" w:date="2024-12-23T11:36:00Z" w16du:dateUtc="2024-12-23T19:36:00Z"/>
              </w:rPr>
            </w:pPr>
            <w:ins w:id="5472"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5473"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1A7A7C43" w14:textId="77777777" w:rsidR="00497547" w:rsidRPr="00497547" w:rsidRDefault="00497547" w:rsidP="00497547">
            <w:pPr>
              <w:rPr>
                <w:ins w:id="5474" w:author="Dimitri Podborski" w:date="2024-12-23T11:36:00Z" w16du:dateUtc="2024-12-23T19:36:00Z"/>
              </w:rPr>
            </w:pPr>
            <w:ins w:id="5475"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5476"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12D47352" w14:textId="77777777" w:rsidR="00497547" w:rsidRPr="00497547" w:rsidRDefault="00497547" w:rsidP="00497547">
            <w:pPr>
              <w:rPr>
                <w:ins w:id="5477" w:author="Dimitri Podborski" w:date="2024-12-23T11:36:00Z" w16du:dateUtc="2024-12-23T19:36:00Z"/>
              </w:rPr>
            </w:pPr>
            <w:ins w:id="5478" w:author="Dimitri Podborski" w:date="2024-12-23T11:36:00Z" w16du:dateUtc="2024-12-23T19:36:00Z">
              <w:r w:rsidRPr="00497547">
                <w:fldChar w:fldCharType="begin"/>
              </w:r>
              <w:r w:rsidRPr="00497547">
                <w:instrText xml:space="preserve"> REF _Ref174699760 \r \h </w:instrText>
              </w:r>
              <w:r w:rsidRPr="00497547">
                <w:fldChar w:fldCharType="separate"/>
              </w:r>
              <w:r w:rsidRPr="00497547">
                <w:t>8.10.4</w:t>
              </w:r>
              <w:r w:rsidRPr="00497547">
                <w:fldChar w:fldCharType="end"/>
              </w:r>
            </w:ins>
          </w:p>
        </w:tc>
        <w:tc>
          <w:tcPr>
            <w:tcW w:w="3764" w:type="dxa"/>
            <w:tcBorders>
              <w:top w:val="single" w:sz="4" w:space="0" w:color="auto"/>
              <w:left w:val="single" w:sz="4" w:space="0" w:color="auto"/>
              <w:bottom w:val="single" w:sz="4" w:space="0" w:color="auto"/>
            </w:tcBorders>
            <w:vAlign w:val="center"/>
            <w:tcPrChange w:id="5479"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7B58B9EC" w14:textId="77777777" w:rsidR="00497547" w:rsidRPr="00497547" w:rsidRDefault="00497547" w:rsidP="00497547">
            <w:pPr>
              <w:rPr>
                <w:ins w:id="5480" w:author="Dimitri Podborski" w:date="2024-12-23T11:36:00Z" w16du:dateUtc="2024-12-23T19:36:00Z"/>
              </w:rPr>
            </w:pPr>
            <w:ins w:id="5481" w:author="Dimitri Podborski" w:date="2024-12-23T11:36:00Z" w16du:dateUtc="2024-12-23T19:36:00Z">
              <w:r w:rsidRPr="00497547">
                <w:t>track kind</w:t>
              </w:r>
            </w:ins>
          </w:p>
        </w:tc>
      </w:tr>
      <w:tr w:rsidR="00497547" w:rsidRPr="00497547" w14:paraId="0B8BEFF3" w14:textId="77777777" w:rsidTr="00497547">
        <w:trPr>
          <w:ins w:id="5482"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5483"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0833C55B" w14:textId="77777777" w:rsidR="00497547" w:rsidRPr="00497547" w:rsidRDefault="00497547" w:rsidP="00497547">
            <w:pPr>
              <w:rPr>
                <w:ins w:id="5484" w:author="Dimitri Podborski" w:date="2024-12-23T11:36:00Z" w16du:dateUtc="2024-12-23T19:36:00Z"/>
              </w:rPr>
            </w:pPr>
            <w:ins w:id="548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48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4526F4F2" w14:textId="77777777" w:rsidR="00497547" w:rsidRPr="00497547" w:rsidRDefault="00497547" w:rsidP="00497547">
            <w:pPr>
              <w:rPr>
                <w:ins w:id="5487" w:author="Dimitri Podborski" w:date="2024-12-23T11:36:00Z" w16du:dateUtc="2024-12-23T19:36:00Z"/>
              </w:rPr>
            </w:pPr>
            <w:ins w:id="548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48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028FCD4C" w14:textId="77777777" w:rsidR="00497547" w:rsidRPr="00497547" w:rsidRDefault="00497547" w:rsidP="00497547">
            <w:pPr>
              <w:rPr>
                <w:ins w:id="5490" w:author="Dimitri Podborski" w:date="2024-12-23T11:36:00Z" w16du:dateUtc="2024-12-23T19:36:00Z"/>
              </w:rPr>
            </w:pPr>
            <w:ins w:id="549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49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61C386DE" w14:textId="77777777" w:rsidR="00497547" w:rsidRPr="00497547" w:rsidRDefault="00497547" w:rsidP="00497547">
            <w:pPr>
              <w:rPr>
                <w:ins w:id="5493" w:author="Dimitri Podborski" w:date="2024-12-23T11:36:00Z" w16du:dateUtc="2024-12-23T19:36:00Z"/>
              </w:rPr>
            </w:pPr>
            <w:proofErr w:type="spellStart"/>
            <w:ins w:id="5494" w:author="Dimitri Podborski" w:date="2024-12-23T11:36:00Z" w16du:dateUtc="2024-12-23T19:36:00Z">
              <w:r w:rsidRPr="00497547">
                <w:t>labl</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tcPrChange w:id="549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2519DD93" w14:textId="77777777" w:rsidR="00497547" w:rsidRPr="00497547" w:rsidRDefault="00497547" w:rsidP="00497547">
            <w:pPr>
              <w:rPr>
                <w:ins w:id="5496" w:author="Dimitri Podborski" w:date="2024-12-23T11:36:00Z" w16du:dateUtc="2024-12-23T19:36:00Z"/>
              </w:rPr>
            </w:pPr>
            <w:ins w:id="549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49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6C562299" w14:textId="77777777" w:rsidR="00497547" w:rsidRPr="00497547" w:rsidRDefault="00497547" w:rsidP="00497547">
            <w:pPr>
              <w:rPr>
                <w:ins w:id="5499" w:author="Dimitri Podborski" w:date="2024-12-23T11:36:00Z" w16du:dateUtc="2024-12-23T19:36:00Z"/>
              </w:rPr>
            </w:pPr>
            <w:ins w:id="5500"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5501"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3F7A2B63" w14:textId="77777777" w:rsidR="00497547" w:rsidRPr="00497547" w:rsidRDefault="00497547" w:rsidP="00497547">
            <w:pPr>
              <w:rPr>
                <w:ins w:id="5502" w:author="Dimitri Podborski" w:date="2024-12-23T11:36:00Z" w16du:dateUtc="2024-12-23T19:36:00Z"/>
              </w:rPr>
            </w:pPr>
            <w:ins w:id="5503"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5504"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2D8E8A21" w14:textId="77777777" w:rsidR="00497547" w:rsidRPr="00497547" w:rsidRDefault="00497547" w:rsidP="00497547">
            <w:pPr>
              <w:rPr>
                <w:ins w:id="5505" w:author="Dimitri Podborski" w:date="2024-12-23T11:36:00Z" w16du:dateUtc="2024-12-23T19:36:00Z"/>
              </w:rPr>
            </w:pPr>
            <w:ins w:id="5506" w:author="Dimitri Podborski" w:date="2024-12-23T11:36:00Z" w16du:dateUtc="2024-12-23T19:36:00Z">
              <w:r w:rsidRPr="00497547">
                <w:fldChar w:fldCharType="begin"/>
              </w:r>
              <w:r w:rsidRPr="00497547">
                <w:instrText xml:space="preserve"> REF _Ref174699767 \r \h </w:instrText>
              </w:r>
              <w:r w:rsidRPr="00497547">
                <w:fldChar w:fldCharType="separate"/>
              </w:r>
              <w:r w:rsidRPr="00497547">
                <w:t>8.10.5</w:t>
              </w:r>
              <w:r w:rsidRPr="00497547">
                <w:fldChar w:fldCharType="end"/>
              </w:r>
            </w:ins>
          </w:p>
        </w:tc>
        <w:tc>
          <w:tcPr>
            <w:tcW w:w="3764" w:type="dxa"/>
            <w:tcBorders>
              <w:top w:val="single" w:sz="4" w:space="0" w:color="auto"/>
              <w:left w:val="single" w:sz="4" w:space="0" w:color="auto"/>
              <w:bottom w:val="single" w:sz="4" w:space="0" w:color="auto"/>
            </w:tcBorders>
            <w:vAlign w:val="center"/>
            <w:tcPrChange w:id="5507"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5055EDAD" w14:textId="77777777" w:rsidR="00497547" w:rsidRPr="00497547" w:rsidRDefault="00497547" w:rsidP="00497547">
            <w:pPr>
              <w:rPr>
                <w:ins w:id="5508" w:author="Dimitri Podborski" w:date="2024-12-23T11:36:00Z" w16du:dateUtc="2024-12-23T19:36:00Z"/>
              </w:rPr>
            </w:pPr>
            <w:ins w:id="5509" w:author="Dimitri Podborski" w:date="2024-12-23T11:36:00Z" w16du:dateUtc="2024-12-23T19:36:00Z">
              <w:r w:rsidRPr="00497547">
                <w:t>label</w:t>
              </w:r>
            </w:ins>
          </w:p>
        </w:tc>
      </w:tr>
      <w:tr w:rsidR="00497547" w:rsidRPr="00497547" w14:paraId="7991128E" w14:textId="77777777" w:rsidTr="00497547">
        <w:trPr>
          <w:ins w:id="5510"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5511"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1280F88C" w14:textId="77777777" w:rsidR="00497547" w:rsidRPr="00497547" w:rsidRDefault="00497547" w:rsidP="00497547">
            <w:pPr>
              <w:rPr>
                <w:ins w:id="5512" w:author="Dimitri Podborski" w:date="2024-12-23T11:36:00Z" w16du:dateUtc="2024-12-23T19:36:00Z"/>
              </w:rPr>
            </w:pPr>
            <w:ins w:id="551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51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78CBE055" w14:textId="77777777" w:rsidR="00497547" w:rsidRPr="00497547" w:rsidRDefault="00497547" w:rsidP="00497547">
            <w:pPr>
              <w:rPr>
                <w:ins w:id="5515" w:author="Dimitri Podborski" w:date="2024-12-23T11:36:00Z" w16du:dateUtc="2024-12-23T19:36:00Z"/>
              </w:rPr>
            </w:pPr>
            <w:ins w:id="551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51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406A160A" w14:textId="77777777" w:rsidR="00497547" w:rsidRPr="00497547" w:rsidRDefault="00497547" w:rsidP="00497547">
            <w:pPr>
              <w:rPr>
                <w:ins w:id="5518" w:author="Dimitri Podborski" w:date="2024-12-23T11:36:00Z" w16du:dateUtc="2024-12-23T19:36:00Z"/>
              </w:rPr>
            </w:pPr>
            <w:ins w:id="551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52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40DC4C88" w14:textId="77777777" w:rsidR="00497547" w:rsidRPr="00497547" w:rsidRDefault="00497547" w:rsidP="00497547">
            <w:pPr>
              <w:rPr>
                <w:ins w:id="5521" w:author="Dimitri Podborski" w:date="2024-12-23T11:36:00Z" w16du:dateUtc="2024-12-23T19:36:00Z"/>
              </w:rPr>
            </w:pPr>
            <w:proofErr w:type="spellStart"/>
            <w:ins w:id="5522" w:author="Dimitri Podborski" w:date="2024-12-23T11:36:00Z" w16du:dateUtc="2024-12-23T19:36:00Z">
              <w:r w:rsidRPr="00497547">
                <w:t>chnl</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tcPrChange w:id="552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5E70E182" w14:textId="77777777" w:rsidR="00497547" w:rsidRPr="00497547" w:rsidRDefault="00497547" w:rsidP="00497547">
            <w:pPr>
              <w:rPr>
                <w:ins w:id="5524" w:author="Dimitri Podborski" w:date="2024-12-23T11:36:00Z" w16du:dateUtc="2024-12-23T19:36:00Z"/>
              </w:rPr>
            </w:pPr>
            <w:ins w:id="552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52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2B882BD8" w14:textId="77777777" w:rsidR="00497547" w:rsidRPr="00497547" w:rsidRDefault="00497547" w:rsidP="00497547">
            <w:pPr>
              <w:rPr>
                <w:ins w:id="5527" w:author="Dimitri Podborski" w:date="2024-12-23T11:36:00Z" w16du:dateUtc="2024-12-23T19:36:00Z"/>
              </w:rPr>
            </w:pPr>
            <w:ins w:id="5528"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5529"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2206BB5D" w14:textId="77777777" w:rsidR="00497547" w:rsidRPr="00497547" w:rsidRDefault="00497547" w:rsidP="00497547">
            <w:pPr>
              <w:rPr>
                <w:ins w:id="5530" w:author="Dimitri Podborski" w:date="2024-12-23T11:36:00Z" w16du:dateUtc="2024-12-23T19:36:00Z"/>
              </w:rPr>
            </w:pPr>
            <w:ins w:id="5531"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5532"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1C81A3B0" w14:textId="77777777" w:rsidR="00497547" w:rsidRPr="00497547" w:rsidRDefault="00497547" w:rsidP="00497547">
            <w:pPr>
              <w:rPr>
                <w:ins w:id="5533" w:author="Dimitri Podborski" w:date="2024-12-23T11:36:00Z" w16du:dateUtc="2024-12-23T19:36:00Z"/>
              </w:rPr>
            </w:pPr>
            <w:ins w:id="5534" w:author="Dimitri Podborski" w:date="2024-12-23T11:36:00Z" w16du:dateUtc="2024-12-23T19:36:00Z">
              <w:r w:rsidRPr="00497547">
                <w:fldChar w:fldCharType="begin"/>
              </w:r>
              <w:r w:rsidRPr="00497547">
                <w:instrText xml:space="preserve"> REF _Ref174699783 \r \h </w:instrText>
              </w:r>
              <w:r w:rsidRPr="00497547">
                <w:fldChar w:fldCharType="separate"/>
              </w:r>
              <w:r w:rsidRPr="00497547">
                <w:t>12.2.4</w:t>
              </w:r>
              <w:r w:rsidRPr="00497547">
                <w:fldChar w:fldCharType="end"/>
              </w:r>
            </w:ins>
          </w:p>
        </w:tc>
        <w:tc>
          <w:tcPr>
            <w:tcW w:w="3764" w:type="dxa"/>
            <w:tcBorders>
              <w:top w:val="single" w:sz="4" w:space="0" w:color="auto"/>
              <w:left w:val="single" w:sz="4" w:space="0" w:color="auto"/>
              <w:bottom w:val="single" w:sz="4" w:space="0" w:color="auto"/>
            </w:tcBorders>
            <w:vAlign w:val="center"/>
            <w:tcPrChange w:id="5535"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34714C83" w14:textId="77777777" w:rsidR="00497547" w:rsidRPr="00497547" w:rsidRDefault="00497547" w:rsidP="00497547">
            <w:pPr>
              <w:rPr>
                <w:ins w:id="5536" w:author="Dimitri Podborski" w:date="2024-12-23T11:36:00Z" w16du:dateUtc="2024-12-23T19:36:00Z"/>
              </w:rPr>
            </w:pPr>
            <w:ins w:id="5537" w:author="Dimitri Podborski" w:date="2024-12-23T11:36:00Z" w16du:dateUtc="2024-12-23T19:36:00Z">
              <w:r w:rsidRPr="00497547">
                <w:t>channel layout</w:t>
              </w:r>
            </w:ins>
          </w:p>
        </w:tc>
      </w:tr>
      <w:tr w:rsidR="00497547" w:rsidRPr="00497547" w14:paraId="79703E78" w14:textId="77777777" w:rsidTr="00497547">
        <w:trPr>
          <w:ins w:id="5538"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5539"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4D81D10A" w14:textId="77777777" w:rsidR="00497547" w:rsidRPr="00497547" w:rsidRDefault="00497547" w:rsidP="00497547">
            <w:pPr>
              <w:rPr>
                <w:ins w:id="5540" w:author="Dimitri Podborski" w:date="2024-12-23T11:36:00Z" w16du:dateUtc="2024-12-23T19:36:00Z"/>
              </w:rPr>
            </w:pPr>
            <w:ins w:id="554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54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083D456D" w14:textId="77777777" w:rsidR="00497547" w:rsidRPr="00497547" w:rsidRDefault="00497547" w:rsidP="00497547">
            <w:pPr>
              <w:rPr>
                <w:ins w:id="5543" w:author="Dimitri Podborski" w:date="2024-12-23T11:36:00Z" w16du:dateUtc="2024-12-23T19:36:00Z"/>
              </w:rPr>
            </w:pPr>
            <w:ins w:id="554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54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319D2371" w14:textId="77777777" w:rsidR="00497547" w:rsidRPr="00497547" w:rsidRDefault="00497547" w:rsidP="00497547">
            <w:pPr>
              <w:rPr>
                <w:ins w:id="5546" w:author="Dimitri Podborski" w:date="2024-12-23T11:36:00Z" w16du:dateUtc="2024-12-23T19:36:00Z"/>
              </w:rPr>
            </w:pPr>
            <w:ins w:id="554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54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74656C68" w14:textId="77777777" w:rsidR="00497547" w:rsidRPr="00497547" w:rsidRDefault="00497547" w:rsidP="00497547">
            <w:pPr>
              <w:rPr>
                <w:ins w:id="5549" w:author="Dimitri Podborski" w:date="2024-12-23T11:36:00Z" w16du:dateUtc="2024-12-23T19:36:00Z"/>
              </w:rPr>
            </w:pPr>
            <w:proofErr w:type="spellStart"/>
            <w:ins w:id="5550" w:author="Dimitri Podborski" w:date="2024-12-23T11:36:00Z" w16du:dateUtc="2024-12-23T19:36:00Z">
              <w:r w:rsidRPr="00497547">
                <w:t>ardi</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tcPrChange w:id="555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71FCC11F" w14:textId="77777777" w:rsidR="00497547" w:rsidRPr="00497547" w:rsidRDefault="00497547" w:rsidP="00497547">
            <w:pPr>
              <w:rPr>
                <w:ins w:id="5552" w:author="Dimitri Podborski" w:date="2024-12-23T11:36:00Z" w16du:dateUtc="2024-12-23T19:36:00Z"/>
              </w:rPr>
            </w:pPr>
            <w:ins w:id="555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55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0889BF52" w14:textId="77777777" w:rsidR="00497547" w:rsidRPr="00497547" w:rsidRDefault="00497547" w:rsidP="00497547">
            <w:pPr>
              <w:rPr>
                <w:ins w:id="5555" w:author="Dimitri Podborski" w:date="2024-12-23T11:36:00Z" w16du:dateUtc="2024-12-23T19:36:00Z"/>
              </w:rPr>
            </w:pPr>
            <w:ins w:id="5556"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5557"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277D6669" w14:textId="77777777" w:rsidR="00497547" w:rsidRPr="00497547" w:rsidRDefault="00497547" w:rsidP="00497547">
            <w:pPr>
              <w:rPr>
                <w:ins w:id="5558" w:author="Dimitri Podborski" w:date="2024-12-23T11:36:00Z" w16du:dateUtc="2024-12-23T19:36:00Z"/>
              </w:rPr>
            </w:pPr>
            <w:ins w:id="5559"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5560"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60A1414C" w14:textId="77777777" w:rsidR="00497547" w:rsidRPr="00497547" w:rsidRDefault="00497547" w:rsidP="00497547">
            <w:pPr>
              <w:rPr>
                <w:ins w:id="5561" w:author="Dimitri Podborski" w:date="2024-12-23T11:36:00Z" w16du:dateUtc="2024-12-23T19:36:00Z"/>
              </w:rPr>
            </w:pPr>
            <w:ins w:id="5562" w:author="Dimitri Podborski" w:date="2024-12-23T11:36:00Z" w16du:dateUtc="2024-12-23T19:36:00Z">
              <w:r w:rsidRPr="00497547">
                <w:fldChar w:fldCharType="begin"/>
              </w:r>
              <w:r w:rsidRPr="00497547">
                <w:instrText xml:space="preserve"> REF _Ref174699802 \r \h </w:instrText>
              </w:r>
              <w:r w:rsidRPr="00497547">
                <w:fldChar w:fldCharType="separate"/>
              </w:r>
              <w:r w:rsidRPr="00497547">
                <w:t>12.2.8</w:t>
              </w:r>
              <w:r w:rsidRPr="00497547">
                <w:fldChar w:fldCharType="end"/>
              </w:r>
            </w:ins>
          </w:p>
        </w:tc>
        <w:tc>
          <w:tcPr>
            <w:tcW w:w="3764" w:type="dxa"/>
            <w:tcBorders>
              <w:top w:val="single" w:sz="4" w:space="0" w:color="auto"/>
              <w:left w:val="single" w:sz="4" w:space="0" w:color="auto"/>
              <w:bottom w:val="single" w:sz="4" w:space="0" w:color="auto"/>
            </w:tcBorders>
            <w:vAlign w:val="center"/>
            <w:tcPrChange w:id="5563"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2552ED8F" w14:textId="77777777" w:rsidR="00497547" w:rsidRPr="00497547" w:rsidRDefault="00497547" w:rsidP="00497547">
            <w:pPr>
              <w:rPr>
                <w:ins w:id="5564" w:author="Dimitri Podborski" w:date="2024-12-23T11:36:00Z" w16du:dateUtc="2024-12-23T19:36:00Z"/>
              </w:rPr>
            </w:pPr>
            <w:ins w:id="5565" w:author="Dimitri Podborski" w:date="2024-12-23T11:36:00Z" w16du:dateUtc="2024-12-23T19:36:00Z">
              <w:r w:rsidRPr="00497547">
                <w:t>audio rendering indication</w:t>
              </w:r>
            </w:ins>
          </w:p>
        </w:tc>
      </w:tr>
      <w:tr w:rsidR="00497547" w:rsidRPr="00497547" w14:paraId="702F9D20" w14:textId="77777777" w:rsidTr="00497547">
        <w:trPr>
          <w:ins w:id="5566"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5567"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62197249" w14:textId="77777777" w:rsidR="00497547" w:rsidRPr="00497547" w:rsidRDefault="00497547" w:rsidP="00497547">
            <w:pPr>
              <w:rPr>
                <w:ins w:id="5568" w:author="Dimitri Podborski" w:date="2024-12-23T11:36:00Z" w16du:dateUtc="2024-12-23T19:36:00Z"/>
              </w:rPr>
            </w:pPr>
            <w:ins w:id="556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57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05423B8E" w14:textId="77777777" w:rsidR="00497547" w:rsidRPr="00497547" w:rsidRDefault="00497547" w:rsidP="00497547">
            <w:pPr>
              <w:rPr>
                <w:ins w:id="5571" w:author="Dimitri Podborski" w:date="2024-12-23T11:36:00Z" w16du:dateUtc="2024-12-23T19:36:00Z"/>
              </w:rPr>
            </w:pPr>
            <w:ins w:id="557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57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58F372AD" w14:textId="77777777" w:rsidR="00497547" w:rsidRPr="00497547" w:rsidRDefault="00497547" w:rsidP="00497547">
            <w:pPr>
              <w:rPr>
                <w:ins w:id="5574" w:author="Dimitri Podborski" w:date="2024-12-23T11:36:00Z" w16du:dateUtc="2024-12-23T19:36:00Z"/>
              </w:rPr>
            </w:pPr>
            <w:ins w:id="557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57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0E834A9D" w14:textId="77777777" w:rsidR="00497547" w:rsidRPr="00497547" w:rsidRDefault="00497547" w:rsidP="00497547">
            <w:pPr>
              <w:rPr>
                <w:ins w:id="5577" w:author="Dimitri Podborski" w:date="2024-12-23T11:36:00Z" w16du:dateUtc="2024-12-23T19:36:00Z"/>
              </w:rPr>
            </w:pPr>
            <w:proofErr w:type="spellStart"/>
            <w:ins w:id="5578" w:author="Dimitri Podborski" w:date="2024-12-23T11:36:00Z" w16du:dateUtc="2024-12-23T19:36:00Z">
              <w:r w:rsidRPr="00497547">
                <w:t>aelm</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tcPrChange w:id="557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5DD234DC" w14:textId="77777777" w:rsidR="00497547" w:rsidRPr="00497547" w:rsidRDefault="00497547" w:rsidP="00497547">
            <w:pPr>
              <w:rPr>
                <w:ins w:id="5580" w:author="Dimitri Podborski" w:date="2024-12-23T11:36:00Z" w16du:dateUtc="2024-12-23T19:36:00Z"/>
              </w:rPr>
            </w:pPr>
            <w:ins w:id="558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58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6442D53B" w14:textId="77777777" w:rsidR="00497547" w:rsidRPr="00497547" w:rsidRDefault="00497547" w:rsidP="00497547">
            <w:pPr>
              <w:rPr>
                <w:ins w:id="5583" w:author="Dimitri Podborski" w:date="2024-12-23T11:36:00Z" w16du:dateUtc="2024-12-23T19:36:00Z"/>
              </w:rPr>
            </w:pPr>
            <w:ins w:id="5584"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5585"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72FB1531" w14:textId="77777777" w:rsidR="00497547" w:rsidRPr="00497547" w:rsidRDefault="00497547" w:rsidP="00497547">
            <w:pPr>
              <w:rPr>
                <w:ins w:id="5586" w:author="Dimitri Podborski" w:date="2024-12-23T11:36:00Z" w16du:dateUtc="2024-12-23T19:36:00Z"/>
              </w:rPr>
            </w:pPr>
            <w:ins w:id="5587"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5588"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4667B5A5" w14:textId="77777777" w:rsidR="00497547" w:rsidRPr="00497547" w:rsidRDefault="00497547" w:rsidP="00497547">
            <w:pPr>
              <w:rPr>
                <w:ins w:id="5589" w:author="Dimitri Podborski" w:date="2024-12-23T11:36:00Z" w16du:dateUtc="2024-12-23T19:36:00Z"/>
              </w:rPr>
            </w:pPr>
            <w:ins w:id="5590" w:author="Dimitri Podborski" w:date="2024-12-23T11:36:00Z" w16du:dateUtc="2024-12-23T19:36:00Z">
              <w:r w:rsidRPr="00497547">
                <w:fldChar w:fldCharType="begin"/>
              </w:r>
              <w:r w:rsidRPr="00497547">
                <w:instrText xml:space="preserve"> REF _Ref174699843 \r \h </w:instrText>
              </w:r>
              <w:r w:rsidRPr="00497547">
                <w:fldChar w:fldCharType="separate"/>
              </w:r>
              <w:r w:rsidRPr="00497547">
                <w:t>12.2.9</w:t>
              </w:r>
              <w:r w:rsidRPr="00497547">
                <w:fldChar w:fldCharType="end"/>
              </w:r>
            </w:ins>
          </w:p>
        </w:tc>
        <w:tc>
          <w:tcPr>
            <w:tcW w:w="3764" w:type="dxa"/>
            <w:tcBorders>
              <w:top w:val="single" w:sz="4" w:space="0" w:color="auto"/>
              <w:left w:val="single" w:sz="4" w:space="0" w:color="auto"/>
              <w:bottom w:val="single" w:sz="4" w:space="0" w:color="auto"/>
            </w:tcBorders>
            <w:vAlign w:val="center"/>
            <w:tcPrChange w:id="5591"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13B05EC0" w14:textId="77777777" w:rsidR="00497547" w:rsidRPr="00497547" w:rsidRDefault="00497547" w:rsidP="00497547">
            <w:pPr>
              <w:rPr>
                <w:ins w:id="5592" w:author="Dimitri Podborski" w:date="2024-12-23T11:36:00Z" w16du:dateUtc="2024-12-23T19:36:00Z"/>
              </w:rPr>
            </w:pPr>
            <w:ins w:id="5593" w:author="Dimitri Podborski" w:date="2024-12-23T11:36:00Z" w16du:dateUtc="2024-12-23T19:36:00Z">
              <w:r w:rsidRPr="00497547">
                <w:t>audio element</w:t>
              </w:r>
            </w:ins>
          </w:p>
        </w:tc>
      </w:tr>
      <w:tr w:rsidR="00497547" w:rsidRPr="00497547" w14:paraId="41059C76" w14:textId="77777777" w:rsidTr="00497547">
        <w:trPr>
          <w:ins w:id="5594"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5595"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6DABC95C" w14:textId="77777777" w:rsidR="00497547" w:rsidRPr="00497547" w:rsidRDefault="00497547" w:rsidP="00497547">
            <w:pPr>
              <w:rPr>
                <w:ins w:id="5596" w:author="Dimitri Podborski" w:date="2024-12-23T11:36:00Z" w16du:dateUtc="2024-12-23T19:36:00Z"/>
              </w:rPr>
            </w:pPr>
            <w:ins w:id="559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59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7258CE79" w14:textId="77777777" w:rsidR="00497547" w:rsidRPr="00497547" w:rsidRDefault="00497547" w:rsidP="00497547">
            <w:pPr>
              <w:rPr>
                <w:ins w:id="5599" w:author="Dimitri Podborski" w:date="2024-12-23T11:36:00Z" w16du:dateUtc="2024-12-23T19:36:00Z"/>
              </w:rPr>
            </w:pPr>
            <w:ins w:id="560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60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53F5E221" w14:textId="77777777" w:rsidR="00497547" w:rsidRPr="00497547" w:rsidRDefault="00497547" w:rsidP="00497547">
            <w:pPr>
              <w:rPr>
                <w:ins w:id="5602" w:author="Dimitri Podborski" w:date="2024-12-23T11:36:00Z" w16du:dateUtc="2024-12-23T19:36:00Z"/>
              </w:rPr>
            </w:pPr>
            <w:ins w:id="560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60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1AF0F4AA" w14:textId="77777777" w:rsidR="00497547" w:rsidRPr="00497547" w:rsidRDefault="00497547" w:rsidP="00497547">
            <w:pPr>
              <w:rPr>
                <w:ins w:id="5605" w:author="Dimitri Podborski" w:date="2024-12-23T11:36:00Z" w16du:dateUtc="2024-12-23T19:36:00Z"/>
              </w:rPr>
            </w:pPr>
            <w:ins w:id="560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60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28E6EE15" w14:textId="77777777" w:rsidR="00497547" w:rsidRPr="00497547" w:rsidRDefault="00497547" w:rsidP="00497547">
            <w:pPr>
              <w:rPr>
                <w:ins w:id="5608" w:author="Dimitri Podborski" w:date="2024-12-23T11:36:00Z" w16du:dateUtc="2024-12-23T19:36:00Z"/>
              </w:rPr>
            </w:pPr>
            <w:proofErr w:type="spellStart"/>
            <w:ins w:id="5609" w:author="Dimitri Podborski" w:date="2024-12-23T11:36:00Z" w16du:dateUtc="2024-12-23T19:36:00Z">
              <w:r w:rsidRPr="00497547">
                <w:t>elng</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tcPrChange w:id="561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3E486AAE" w14:textId="77777777" w:rsidR="00497547" w:rsidRPr="00497547" w:rsidRDefault="00497547" w:rsidP="00497547">
            <w:pPr>
              <w:rPr>
                <w:ins w:id="5611" w:author="Dimitri Podborski" w:date="2024-12-23T11:36:00Z" w16du:dateUtc="2024-12-23T19:36:00Z"/>
              </w:rPr>
            </w:pPr>
            <w:ins w:id="5612"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5613"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7B3160E3" w14:textId="77777777" w:rsidR="00497547" w:rsidRPr="00497547" w:rsidRDefault="00497547" w:rsidP="00497547">
            <w:pPr>
              <w:rPr>
                <w:ins w:id="5614" w:author="Dimitri Podborski" w:date="2024-12-23T11:36:00Z" w16du:dateUtc="2024-12-23T19:36:00Z"/>
              </w:rPr>
            </w:pPr>
            <w:ins w:id="5615"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5616"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405829D2" w14:textId="77777777" w:rsidR="00497547" w:rsidRPr="00497547" w:rsidRDefault="00497547" w:rsidP="00497547">
            <w:pPr>
              <w:rPr>
                <w:ins w:id="5617" w:author="Dimitri Podborski" w:date="2024-12-23T11:36:00Z" w16du:dateUtc="2024-12-23T19:36:00Z"/>
              </w:rPr>
            </w:pPr>
            <w:ins w:id="5618" w:author="Dimitri Podborski" w:date="2024-12-23T11:36:00Z" w16du:dateUtc="2024-12-23T19:36:00Z">
              <w:r w:rsidRPr="00497547">
                <w:fldChar w:fldCharType="begin"/>
              </w:r>
              <w:r w:rsidRPr="00497547">
                <w:instrText xml:space="preserve"> REF _Ref174699732 \r \h </w:instrText>
              </w:r>
              <w:r w:rsidRPr="00497547">
                <w:fldChar w:fldCharType="separate"/>
              </w:r>
              <w:r w:rsidRPr="00497547">
                <w:t>8.4.6</w:t>
              </w:r>
              <w:r w:rsidRPr="00497547">
                <w:fldChar w:fldCharType="end"/>
              </w:r>
            </w:ins>
          </w:p>
        </w:tc>
        <w:tc>
          <w:tcPr>
            <w:tcW w:w="3764" w:type="dxa"/>
            <w:tcBorders>
              <w:top w:val="single" w:sz="4" w:space="0" w:color="auto"/>
              <w:left w:val="single" w:sz="4" w:space="0" w:color="auto"/>
              <w:bottom w:val="single" w:sz="4" w:space="0" w:color="auto"/>
            </w:tcBorders>
            <w:vAlign w:val="center"/>
            <w:tcPrChange w:id="5619"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11493868" w14:textId="77777777" w:rsidR="00497547" w:rsidRPr="00497547" w:rsidRDefault="00497547" w:rsidP="00497547">
            <w:pPr>
              <w:rPr>
                <w:ins w:id="5620" w:author="Dimitri Podborski" w:date="2024-12-23T11:36:00Z" w16du:dateUtc="2024-12-23T19:36:00Z"/>
              </w:rPr>
            </w:pPr>
            <w:ins w:id="5621" w:author="Dimitri Podborski" w:date="2024-12-23T11:36:00Z" w16du:dateUtc="2024-12-23T19:36:00Z">
              <w:r w:rsidRPr="00497547">
                <w:t>extended language tag</w:t>
              </w:r>
            </w:ins>
          </w:p>
        </w:tc>
      </w:tr>
      <w:tr w:rsidR="00497547" w:rsidRPr="00497547" w14:paraId="314F6AF4" w14:textId="77777777" w:rsidTr="00497547">
        <w:trPr>
          <w:ins w:id="5622"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5623"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0F503AEE" w14:textId="77777777" w:rsidR="00497547" w:rsidRPr="00497547" w:rsidRDefault="00497547" w:rsidP="00497547">
            <w:pPr>
              <w:rPr>
                <w:ins w:id="5624" w:author="Dimitri Podborski" w:date="2024-12-23T11:36:00Z" w16du:dateUtc="2024-12-23T19:36:00Z"/>
              </w:rPr>
            </w:pPr>
            <w:ins w:id="562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62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13F16AB2" w14:textId="77777777" w:rsidR="00497547" w:rsidRPr="00497547" w:rsidRDefault="00497547" w:rsidP="00497547">
            <w:pPr>
              <w:rPr>
                <w:ins w:id="5627" w:author="Dimitri Podborski" w:date="2024-12-23T11:36:00Z" w16du:dateUtc="2024-12-23T19:36:00Z"/>
              </w:rPr>
            </w:pPr>
            <w:ins w:id="562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62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2F96E4EA" w14:textId="77777777" w:rsidR="00497547" w:rsidRPr="00497547" w:rsidRDefault="00497547" w:rsidP="00497547">
            <w:pPr>
              <w:rPr>
                <w:ins w:id="5630" w:author="Dimitri Podborski" w:date="2024-12-23T11:36:00Z" w16du:dateUtc="2024-12-23T19:36:00Z"/>
              </w:rPr>
            </w:pPr>
            <w:ins w:id="563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63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4AD8ABF7" w14:textId="77777777" w:rsidR="00497547" w:rsidRPr="00497547" w:rsidRDefault="00497547" w:rsidP="00497547">
            <w:pPr>
              <w:rPr>
                <w:ins w:id="5633" w:author="Dimitri Podborski" w:date="2024-12-23T11:36:00Z" w16du:dateUtc="2024-12-23T19:36:00Z"/>
              </w:rPr>
            </w:pPr>
            <w:ins w:id="563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63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7549FD17" w14:textId="77777777" w:rsidR="00497547" w:rsidRPr="00497547" w:rsidRDefault="00497547" w:rsidP="00497547">
            <w:pPr>
              <w:rPr>
                <w:ins w:id="5636" w:author="Dimitri Podborski" w:date="2024-12-23T11:36:00Z" w16du:dateUtc="2024-12-23T19:36:00Z"/>
              </w:rPr>
            </w:pPr>
            <w:ins w:id="5637" w:author="Dimitri Podborski" w:date="2024-12-23T11:36:00Z" w16du:dateUtc="2024-12-23T19:36:00Z">
              <w:r w:rsidRPr="00497547">
                <w:t>kind</w:t>
              </w:r>
            </w:ins>
          </w:p>
        </w:tc>
        <w:tc>
          <w:tcPr>
            <w:tcW w:w="595" w:type="dxa"/>
            <w:tcBorders>
              <w:top w:val="single" w:sz="4" w:space="0" w:color="auto"/>
              <w:left w:val="single" w:sz="4" w:space="0" w:color="auto"/>
              <w:bottom w:val="single" w:sz="4" w:space="0" w:color="auto"/>
              <w:right w:val="single" w:sz="4" w:space="0" w:color="auto"/>
            </w:tcBorders>
            <w:vAlign w:val="center"/>
            <w:tcPrChange w:id="563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327F5DCF" w14:textId="77777777" w:rsidR="00497547" w:rsidRPr="00497547" w:rsidRDefault="00497547" w:rsidP="00497547">
            <w:pPr>
              <w:rPr>
                <w:ins w:id="5639" w:author="Dimitri Podborski" w:date="2024-12-23T11:36:00Z" w16du:dateUtc="2024-12-23T19:36:00Z"/>
              </w:rPr>
            </w:pPr>
            <w:ins w:id="5640"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5641"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5B3E8AD1" w14:textId="77777777" w:rsidR="00497547" w:rsidRPr="00497547" w:rsidRDefault="00497547" w:rsidP="00497547">
            <w:pPr>
              <w:rPr>
                <w:ins w:id="5642" w:author="Dimitri Podborski" w:date="2024-12-23T11:36:00Z" w16du:dateUtc="2024-12-23T19:36:00Z"/>
              </w:rPr>
            </w:pPr>
            <w:ins w:id="5643"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5644"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4E468D5E" w14:textId="77777777" w:rsidR="00497547" w:rsidRPr="00497547" w:rsidRDefault="00497547" w:rsidP="00497547">
            <w:pPr>
              <w:rPr>
                <w:ins w:id="5645" w:author="Dimitri Podborski" w:date="2024-12-23T11:36:00Z" w16du:dateUtc="2024-12-23T19:36:00Z"/>
              </w:rPr>
            </w:pPr>
            <w:ins w:id="5646" w:author="Dimitri Podborski" w:date="2024-12-23T11:36:00Z" w16du:dateUtc="2024-12-23T19:36:00Z">
              <w:r w:rsidRPr="00497547">
                <w:fldChar w:fldCharType="begin"/>
              </w:r>
              <w:r w:rsidRPr="00497547">
                <w:instrText xml:space="preserve"> REF _Ref174699760 \r \h </w:instrText>
              </w:r>
              <w:r w:rsidRPr="00497547">
                <w:fldChar w:fldCharType="separate"/>
              </w:r>
              <w:r w:rsidRPr="00497547">
                <w:t>8.10.4</w:t>
              </w:r>
              <w:r w:rsidRPr="00497547">
                <w:fldChar w:fldCharType="end"/>
              </w:r>
            </w:ins>
          </w:p>
        </w:tc>
        <w:tc>
          <w:tcPr>
            <w:tcW w:w="3764" w:type="dxa"/>
            <w:tcBorders>
              <w:top w:val="single" w:sz="4" w:space="0" w:color="auto"/>
              <w:left w:val="single" w:sz="4" w:space="0" w:color="auto"/>
              <w:bottom w:val="single" w:sz="4" w:space="0" w:color="auto"/>
            </w:tcBorders>
            <w:vAlign w:val="center"/>
            <w:tcPrChange w:id="5647"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03AA24B8" w14:textId="77777777" w:rsidR="00497547" w:rsidRPr="00497547" w:rsidRDefault="00497547" w:rsidP="00497547">
            <w:pPr>
              <w:rPr>
                <w:ins w:id="5648" w:author="Dimitri Podborski" w:date="2024-12-23T11:36:00Z" w16du:dateUtc="2024-12-23T19:36:00Z"/>
              </w:rPr>
            </w:pPr>
            <w:ins w:id="5649" w:author="Dimitri Podborski" w:date="2024-12-23T11:36:00Z" w16du:dateUtc="2024-12-23T19:36:00Z">
              <w:r w:rsidRPr="00497547">
                <w:t>track kind</w:t>
              </w:r>
            </w:ins>
          </w:p>
        </w:tc>
      </w:tr>
      <w:tr w:rsidR="00497547" w:rsidRPr="00497547" w14:paraId="0D8AEBFF" w14:textId="77777777" w:rsidTr="00497547">
        <w:trPr>
          <w:ins w:id="5650"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5651"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4EC6F0C0" w14:textId="77777777" w:rsidR="00497547" w:rsidRPr="00497547" w:rsidRDefault="00497547" w:rsidP="00497547">
            <w:pPr>
              <w:rPr>
                <w:ins w:id="5652" w:author="Dimitri Podborski" w:date="2024-12-23T11:36:00Z" w16du:dateUtc="2024-12-23T19:36:00Z"/>
              </w:rPr>
            </w:pPr>
            <w:ins w:id="565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65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410ED4FC" w14:textId="77777777" w:rsidR="00497547" w:rsidRPr="00497547" w:rsidRDefault="00497547" w:rsidP="00497547">
            <w:pPr>
              <w:rPr>
                <w:ins w:id="5655" w:author="Dimitri Podborski" w:date="2024-12-23T11:36:00Z" w16du:dateUtc="2024-12-23T19:36:00Z"/>
              </w:rPr>
            </w:pPr>
            <w:ins w:id="565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65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710D9C37" w14:textId="77777777" w:rsidR="00497547" w:rsidRPr="00497547" w:rsidRDefault="00497547" w:rsidP="00497547">
            <w:pPr>
              <w:rPr>
                <w:ins w:id="5658" w:author="Dimitri Podborski" w:date="2024-12-23T11:36:00Z" w16du:dateUtc="2024-12-23T19:36:00Z"/>
              </w:rPr>
            </w:pPr>
            <w:ins w:id="565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66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322ECD90" w14:textId="77777777" w:rsidR="00497547" w:rsidRPr="00497547" w:rsidRDefault="00497547" w:rsidP="00497547">
            <w:pPr>
              <w:rPr>
                <w:ins w:id="5661" w:author="Dimitri Podborski" w:date="2024-12-23T11:36:00Z" w16du:dateUtc="2024-12-23T19:36:00Z"/>
              </w:rPr>
            </w:pPr>
            <w:ins w:id="566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66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4890D039" w14:textId="77777777" w:rsidR="00497547" w:rsidRPr="00497547" w:rsidRDefault="00497547" w:rsidP="00497547">
            <w:pPr>
              <w:rPr>
                <w:ins w:id="5664" w:author="Dimitri Podborski" w:date="2024-12-23T11:36:00Z" w16du:dateUtc="2024-12-23T19:36:00Z"/>
              </w:rPr>
            </w:pPr>
            <w:proofErr w:type="spellStart"/>
            <w:ins w:id="5665" w:author="Dimitri Podborski" w:date="2024-12-23T11:36:00Z" w16du:dateUtc="2024-12-23T19:36:00Z">
              <w:r w:rsidRPr="00497547">
                <w:t>labl</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tcPrChange w:id="566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7690FC69" w14:textId="77777777" w:rsidR="00497547" w:rsidRPr="00497547" w:rsidRDefault="00497547" w:rsidP="00497547">
            <w:pPr>
              <w:rPr>
                <w:ins w:id="5667" w:author="Dimitri Podborski" w:date="2024-12-23T11:36:00Z" w16du:dateUtc="2024-12-23T19:36:00Z"/>
              </w:rPr>
            </w:pPr>
            <w:ins w:id="5668"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5669"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333042F4" w14:textId="77777777" w:rsidR="00497547" w:rsidRPr="00497547" w:rsidRDefault="00497547" w:rsidP="00497547">
            <w:pPr>
              <w:rPr>
                <w:ins w:id="5670" w:author="Dimitri Podborski" w:date="2024-12-23T11:36:00Z" w16du:dateUtc="2024-12-23T19:36:00Z"/>
              </w:rPr>
            </w:pPr>
            <w:ins w:id="5671"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5672"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5FC3277E" w14:textId="77777777" w:rsidR="00497547" w:rsidRPr="00497547" w:rsidRDefault="00497547" w:rsidP="00497547">
            <w:pPr>
              <w:rPr>
                <w:ins w:id="5673" w:author="Dimitri Podborski" w:date="2024-12-23T11:36:00Z" w16du:dateUtc="2024-12-23T19:36:00Z"/>
              </w:rPr>
            </w:pPr>
            <w:ins w:id="5674" w:author="Dimitri Podborski" w:date="2024-12-23T11:36:00Z" w16du:dateUtc="2024-12-23T19:36:00Z">
              <w:r w:rsidRPr="00497547">
                <w:fldChar w:fldCharType="begin"/>
              </w:r>
              <w:r w:rsidRPr="00497547">
                <w:instrText xml:space="preserve"> REF _Ref174699767 \r \h </w:instrText>
              </w:r>
              <w:r w:rsidRPr="00497547">
                <w:fldChar w:fldCharType="separate"/>
              </w:r>
              <w:r w:rsidRPr="00497547">
                <w:t>8.10.5</w:t>
              </w:r>
              <w:r w:rsidRPr="00497547">
                <w:fldChar w:fldCharType="end"/>
              </w:r>
            </w:ins>
          </w:p>
        </w:tc>
        <w:tc>
          <w:tcPr>
            <w:tcW w:w="3764" w:type="dxa"/>
            <w:tcBorders>
              <w:top w:val="single" w:sz="4" w:space="0" w:color="auto"/>
              <w:left w:val="single" w:sz="4" w:space="0" w:color="auto"/>
              <w:bottom w:val="single" w:sz="4" w:space="0" w:color="auto"/>
            </w:tcBorders>
            <w:vAlign w:val="center"/>
            <w:tcPrChange w:id="5675"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5CCF08A1" w14:textId="77777777" w:rsidR="00497547" w:rsidRPr="00497547" w:rsidRDefault="00497547" w:rsidP="00497547">
            <w:pPr>
              <w:rPr>
                <w:ins w:id="5676" w:author="Dimitri Podborski" w:date="2024-12-23T11:36:00Z" w16du:dateUtc="2024-12-23T19:36:00Z"/>
              </w:rPr>
            </w:pPr>
            <w:ins w:id="5677" w:author="Dimitri Podborski" w:date="2024-12-23T11:36:00Z" w16du:dateUtc="2024-12-23T19:36:00Z">
              <w:r w:rsidRPr="00497547">
                <w:t>label</w:t>
              </w:r>
            </w:ins>
          </w:p>
        </w:tc>
      </w:tr>
      <w:tr w:rsidR="00497547" w:rsidRPr="00497547" w14:paraId="3742BF6B" w14:textId="77777777" w:rsidTr="00497547">
        <w:trPr>
          <w:ins w:id="5678"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5679"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258C5182" w14:textId="77777777" w:rsidR="00497547" w:rsidRPr="00497547" w:rsidRDefault="00497547" w:rsidP="00497547">
            <w:pPr>
              <w:rPr>
                <w:ins w:id="5680" w:author="Dimitri Podborski" w:date="2024-12-23T11:36:00Z" w16du:dateUtc="2024-12-23T19:36:00Z"/>
              </w:rPr>
            </w:pPr>
            <w:ins w:id="568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68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131FA0BA" w14:textId="77777777" w:rsidR="00497547" w:rsidRPr="00497547" w:rsidRDefault="00497547" w:rsidP="00497547">
            <w:pPr>
              <w:rPr>
                <w:ins w:id="5683" w:author="Dimitri Podborski" w:date="2024-12-23T11:36:00Z" w16du:dateUtc="2024-12-23T19:36:00Z"/>
              </w:rPr>
            </w:pPr>
            <w:ins w:id="568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68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3F65B166" w14:textId="77777777" w:rsidR="00497547" w:rsidRPr="00497547" w:rsidRDefault="00497547" w:rsidP="00497547">
            <w:pPr>
              <w:rPr>
                <w:ins w:id="5686" w:author="Dimitri Podborski" w:date="2024-12-23T11:36:00Z" w16du:dateUtc="2024-12-23T19:36:00Z"/>
              </w:rPr>
            </w:pPr>
            <w:ins w:id="568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68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3B5367E1" w14:textId="77777777" w:rsidR="00497547" w:rsidRPr="00497547" w:rsidRDefault="00497547" w:rsidP="00497547">
            <w:pPr>
              <w:rPr>
                <w:ins w:id="5689" w:author="Dimitri Podborski" w:date="2024-12-23T11:36:00Z" w16du:dateUtc="2024-12-23T19:36:00Z"/>
              </w:rPr>
            </w:pPr>
            <w:ins w:id="569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69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09C4E3B4" w14:textId="77777777" w:rsidR="00497547" w:rsidRPr="00497547" w:rsidRDefault="00497547" w:rsidP="00497547">
            <w:pPr>
              <w:rPr>
                <w:ins w:id="5692" w:author="Dimitri Podborski" w:date="2024-12-23T11:36:00Z" w16du:dateUtc="2024-12-23T19:36:00Z"/>
              </w:rPr>
            </w:pPr>
            <w:proofErr w:type="spellStart"/>
            <w:ins w:id="5693" w:author="Dimitri Podborski" w:date="2024-12-23T11:36:00Z" w16du:dateUtc="2024-12-23T19:36:00Z">
              <w:r w:rsidRPr="00497547">
                <w:t>chnl</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tcPrChange w:id="569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6160365F" w14:textId="77777777" w:rsidR="00497547" w:rsidRPr="00497547" w:rsidRDefault="00497547" w:rsidP="00497547">
            <w:pPr>
              <w:rPr>
                <w:ins w:id="5695" w:author="Dimitri Podborski" w:date="2024-12-23T11:36:00Z" w16du:dateUtc="2024-12-23T19:36:00Z"/>
              </w:rPr>
            </w:pPr>
            <w:ins w:id="5696"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5697"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4312CD60" w14:textId="77777777" w:rsidR="00497547" w:rsidRPr="00497547" w:rsidRDefault="00497547" w:rsidP="00497547">
            <w:pPr>
              <w:rPr>
                <w:ins w:id="5698" w:author="Dimitri Podborski" w:date="2024-12-23T11:36:00Z" w16du:dateUtc="2024-12-23T19:36:00Z"/>
              </w:rPr>
            </w:pPr>
            <w:ins w:id="5699"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5700"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7FAEC104" w14:textId="77777777" w:rsidR="00497547" w:rsidRPr="00497547" w:rsidRDefault="00497547" w:rsidP="00497547">
            <w:pPr>
              <w:rPr>
                <w:ins w:id="5701" w:author="Dimitri Podborski" w:date="2024-12-23T11:36:00Z" w16du:dateUtc="2024-12-23T19:36:00Z"/>
              </w:rPr>
            </w:pPr>
            <w:ins w:id="5702" w:author="Dimitri Podborski" w:date="2024-12-23T11:36:00Z" w16du:dateUtc="2024-12-23T19:36:00Z">
              <w:r w:rsidRPr="00497547">
                <w:fldChar w:fldCharType="begin"/>
              </w:r>
              <w:r w:rsidRPr="00497547">
                <w:instrText xml:space="preserve"> REF _Ref174699783 \r \h </w:instrText>
              </w:r>
              <w:r w:rsidRPr="00497547">
                <w:fldChar w:fldCharType="separate"/>
              </w:r>
              <w:r w:rsidRPr="00497547">
                <w:t>12.2.4</w:t>
              </w:r>
              <w:r w:rsidRPr="00497547">
                <w:fldChar w:fldCharType="end"/>
              </w:r>
            </w:ins>
          </w:p>
        </w:tc>
        <w:tc>
          <w:tcPr>
            <w:tcW w:w="3764" w:type="dxa"/>
            <w:tcBorders>
              <w:top w:val="single" w:sz="4" w:space="0" w:color="auto"/>
              <w:left w:val="single" w:sz="4" w:space="0" w:color="auto"/>
              <w:bottom w:val="single" w:sz="4" w:space="0" w:color="auto"/>
            </w:tcBorders>
            <w:vAlign w:val="center"/>
            <w:tcPrChange w:id="5703"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6E2FB514" w14:textId="77777777" w:rsidR="00497547" w:rsidRPr="00497547" w:rsidRDefault="00497547" w:rsidP="00497547">
            <w:pPr>
              <w:rPr>
                <w:ins w:id="5704" w:author="Dimitri Podborski" w:date="2024-12-23T11:36:00Z" w16du:dateUtc="2024-12-23T19:36:00Z"/>
              </w:rPr>
            </w:pPr>
            <w:ins w:id="5705" w:author="Dimitri Podborski" w:date="2024-12-23T11:36:00Z" w16du:dateUtc="2024-12-23T19:36:00Z">
              <w:r w:rsidRPr="00497547">
                <w:t>channel layout</w:t>
              </w:r>
            </w:ins>
          </w:p>
        </w:tc>
      </w:tr>
      <w:tr w:rsidR="00497547" w:rsidRPr="00497547" w14:paraId="45F7202F" w14:textId="77777777" w:rsidTr="00497547">
        <w:trPr>
          <w:ins w:id="5706"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5707"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16B64F27" w14:textId="77777777" w:rsidR="00497547" w:rsidRPr="00497547" w:rsidRDefault="00497547" w:rsidP="00497547">
            <w:pPr>
              <w:rPr>
                <w:ins w:id="5708" w:author="Dimitri Podborski" w:date="2024-12-23T11:36:00Z" w16du:dateUtc="2024-12-23T19:36:00Z"/>
              </w:rPr>
            </w:pPr>
            <w:ins w:id="570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71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6B07587E" w14:textId="77777777" w:rsidR="00497547" w:rsidRPr="00497547" w:rsidRDefault="00497547" w:rsidP="00497547">
            <w:pPr>
              <w:rPr>
                <w:ins w:id="5711" w:author="Dimitri Podborski" w:date="2024-12-23T11:36:00Z" w16du:dateUtc="2024-12-23T19:36:00Z"/>
              </w:rPr>
            </w:pPr>
            <w:ins w:id="571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71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13DAC500" w14:textId="77777777" w:rsidR="00497547" w:rsidRPr="00497547" w:rsidRDefault="00497547" w:rsidP="00497547">
            <w:pPr>
              <w:rPr>
                <w:ins w:id="5714" w:author="Dimitri Podborski" w:date="2024-12-23T11:36:00Z" w16du:dateUtc="2024-12-23T19:36:00Z"/>
              </w:rPr>
            </w:pPr>
            <w:ins w:id="571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71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4AC441C7" w14:textId="77777777" w:rsidR="00497547" w:rsidRPr="00497547" w:rsidRDefault="00497547" w:rsidP="00497547">
            <w:pPr>
              <w:rPr>
                <w:ins w:id="5717" w:author="Dimitri Podborski" w:date="2024-12-23T11:36:00Z" w16du:dateUtc="2024-12-23T19:36:00Z"/>
              </w:rPr>
            </w:pPr>
            <w:ins w:id="571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71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661C52A5" w14:textId="77777777" w:rsidR="00497547" w:rsidRPr="00497547" w:rsidRDefault="00497547" w:rsidP="00497547">
            <w:pPr>
              <w:rPr>
                <w:ins w:id="5720" w:author="Dimitri Podborski" w:date="2024-12-23T11:36:00Z" w16du:dateUtc="2024-12-23T19:36:00Z"/>
              </w:rPr>
            </w:pPr>
            <w:proofErr w:type="spellStart"/>
            <w:ins w:id="5721" w:author="Dimitri Podborski" w:date="2024-12-23T11:36:00Z" w16du:dateUtc="2024-12-23T19:36:00Z">
              <w:r w:rsidRPr="00497547">
                <w:t>aedb</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tcPrChange w:id="572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679B7E99" w14:textId="77777777" w:rsidR="00497547" w:rsidRPr="00497547" w:rsidRDefault="00497547" w:rsidP="00497547">
            <w:pPr>
              <w:rPr>
                <w:ins w:id="5723" w:author="Dimitri Podborski" w:date="2024-12-23T11:36:00Z" w16du:dateUtc="2024-12-23T19:36:00Z"/>
              </w:rPr>
            </w:pPr>
            <w:ins w:id="5724"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5725"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53549AAF" w14:textId="77777777" w:rsidR="00497547" w:rsidRPr="00497547" w:rsidRDefault="00497547" w:rsidP="00497547">
            <w:pPr>
              <w:rPr>
                <w:ins w:id="5726" w:author="Dimitri Podborski" w:date="2024-12-23T11:36:00Z" w16du:dateUtc="2024-12-23T19:36:00Z"/>
              </w:rPr>
            </w:pPr>
            <w:ins w:id="5727"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5728"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0DE38952" w14:textId="77777777" w:rsidR="00497547" w:rsidRPr="00497547" w:rsidRDefault="00497547" w:rsidP="00497547">
            <w:pPr>
              <w:rPr>
                <w:ins w:id="5729" w:author="Dimitri Podborski" w:date="2024-12-23T11:36:00Z" w16du:dateUtc="2024-12-23T19:36:00Z"/>
              </w:rPr>
            </w:pPr>
            <w:ins w:id="5730" w:author="Dimitri Podborski" w:date="2024-12-23T11:36:00Z" w16du:dateUtc="2024-12-23T19:36:00Z">
              <w:r w:rsidRPr="00497547">
                <w:fldChar w:fldCharType="begin"/>
              </w:r>
              <w:r w:rsidRPr="00497547">
                <w:instrText xml:space="preserve"> REF _Ref174699885 \r \h </w:instrText>
              </w:r>
              <w:r w:rsidRPr="00497547">
                <w:fldChar w:fldCharType="separate"/>
              </w:r>
              <w:r w:rsidRPr="00497547">
                <w:t>12.2.10</w:t>
              </w:r>
              <w:r w:rsidRPr="00497547">
                <w:fldChar w:fldCharType="end"/>
              </w:r>
            </w:ins>
          </w:p>
        </w:tc>
        <w:tc>
          <w:tcPr>
            <w:tcW w:w="3764" w:type="dxa"/>
            <w:tcBorders>
              <w:top w:val="single" w:sz="4" w:space="0" w:color="auto"/>
              <w:left w:val="single" w:sz="4" w:space="0" w:color="auto"/>
              <w:bottom w:val="single" w:sz="4" w:space="0" w:color="auto"/>
            </w:tcBorders>
            <w:vAlign w:val="center"/>
            <w:tcPrChange w:id="5731"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6D17D299" w14:textId="77777777" w:rsidR="00497547" w:rsidRPr="00497547" w:rsidRDefault="00497547" w:rsidP="00497547">
            <w:pPr>
              <w:rPr>
                <w:ins w:id="5732" w:author="Dimitri Podborski" w:date="2024-12-23T11:36:00Z" w16du:dateUtc="2024-12-23T19:36:00Z"/>
              </w:rPr>
            </w:pPr>
            <w:ins w:id="5733" w:author="Dimitri Podborski" w:date="2024-12-23T11:36:00Z" w16du:dateUtc="2024-12-23T19:36:00Z">
              <w:r w:rsidRPr="00497547">
                <w:t>audio element description</w:t>
              </w:r>
            </w:ins>
          </w:p>
        </w:tc>
      </w:tr>
      <w:tr w:rsidR="00497547" w:rsidRPr="00497547" w14:paraId="1CFD6F77" w14:textId="77777777" w:rsidTr="00497547">
        <w:trPr>
          <w:ins w:id="5734"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5735"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349A746E" w14:textId="77777777" w:rsidR="00497547" w:rsidRPr="00497547" w:rsidRDefault="00497547" w:rsidP="00497547">
            <w:pPr>
              <w:rPr>
                <w:ins w:id="5736" w:author="Dimitri Podborski" w:date="2024-12-23T11:36:00Z" w16du:dateUtc="2024-12-23T19:36:00Z"/>
              </w:rPr>
            </w:pPr>
            <w:ins w:id="573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73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24717322" w14:textId="77777777" w:rsidR="00497547" w:rsidRPr="00497547" w:rsidRDefault="00497547" w:rsidP="00497547">
            <w:pPr>
              <w:rPr>
                <w:ins w:id="5739" w:author="Dimitri Podborski" w:date="2024-12-23T11:36:00Z" w16du:dateUtc="2024-12-23T19:36:00Z"/>
              </w:rPr>
            </w:pPr>
            <w:ins w:id="574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74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2F5AAAA8" w14:textId="77777777" w:rsidR="00497547" w:rsidRPr="00497547" w:rsidRDefault="00497547" w:rsidP="00497547">
            <w:pPr>
              <w:rPr>
                <w:ins w:id="5742" w:author="Dimitri Podborski" w:date="2024-12-23T11:36:00Z" w16du:dateUtc="2024-12-23T19:36:00Z"/>
              </w:rPr>
            </w:pPr>
            <w:ins w:id="574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74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4451B790" w14:textId="77777777" w:rsidR="00497547" w:rsidRPr="00497547" w:rsidRDefault="00497547" w:rsidP="00497547">
            <w:pPr>
              <w:rPr>
                <w:ins w:id="5745" w:author="Dimitri Podborski" w:date="2024-12-23T11:36:00Z" w16du:dateUtc="2024-12-23T19:36:00Z"/>
              </w:rPr>
            </w:pPr>
            <w:ins w:id="574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74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0DFBE290" w14:textId="77777777" w:rsidR="00497547" w:rsidRPr="00497547" w:rsidRDefault="00497547" w:rsidP="00497547">
            <w:pPr>
              <w:rPr>
                <w:ins w:id="5748" w:author="Dimitri Podborski" w:date="2024-12-23T11:36:00Z" w16du:dateUtc="2024-12-23T19:36:00Z"/>
              </w:rPr>
            </w:pPr>
            <w:ins w:id="574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75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132F5A39" w14:textId="77777777" w:rsidR="00497547" w:rsidRPr="00497547" w:rsidRDefault="00497547" w:rsidP="00497547">
            <w:pPr>
              <w:rPr>
                <w:ins w:id="5751" w:author="Dimitri Podborski" w:date="2024-12-23T11:36:00Z" w16du:dateUtc="2024-12-23T19:36:00Z"/>
              </w:rPr>
            </w:pPr>
            <w:proofErr w:type="spellStart"/>
            <w:ins w:id="5752" w:author="Dimitri Podborski" w:date="2024-12-23T11:36:00Z" w16du:dateUtc="2024-12-23T19:36:00Z">
              <w:r w:rsidRPr="00497547">
                <w:t>aepp</w:t>
              </w:r>
              <w:proofErr w:type="spellEnd"/>
            </w:ins>
          </w:p>
        </w:tc>
        <w:tc>
          <w:tcPr>
            <w:tcW w:w="580" w:type="dxa"/>
            <w:tcBorders>
              <w:top w:val="single" w:sz="4" w:space="0" w:color="auto"/>
              <w:left w:val="single" w:sz="4" w:space="0" w:color="auto"/>
              <w:bottom w:val="single" w:sz="4" w:space="0" w:color="auto"/>
              <w:right w:val="single" w:sz="4" w:space="0" w:color="auto"/>
            </w:tcBorders>
            <w:vAlign w:val="center"/>
            <w:tcPrChange w:id="5753"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1AA5011F" w14:textId="77777777" w:rsidR="00497547" w:rsidRPr="00497547" w:rsidRDefault="00497547" w:rsidP="00497547">
            <w:pPr>
              <w:rPr>
                <w:ins w:id="5754" w:author="Dimitri Podborski" w:date="2024-12-23T11:36:00Z" w16du:dateUtc="2024-12-23T19:36:00Z"/>
              </w:rPr>
            </w:pPr>
            <w:ins w:id="5755"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5756"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7EE25010" w14:textId="77777777" w:rsidR="00497547" w:rsidRPr="00497547" w:rsidRDefault="00497547" w:rsidP="00497547">
            <w:pPr>
              <w:rPr>
                <w:ins w:id="5757" w:author="Dimitri Podborski" w:date="2024-12-23T11:36:00Z" w16du:dateUtc="2024-12-23T19:36:00Z"/>
              </w:rPr>
            </w:pPr>
            <w:ins w:id="5758" w:author="Dimitri Podborski" w:date="2024-12-23T11:36:00Z" w16du:dateUtc="2024-12-23T19:36:00Z">
              <w:r w:rsidRPr="00497547">
                <w:fldChar w:fldCharType="begin"/>
              </w:r>
              <w:r w:rsidRPr="00497547">
                <w:instrText xml:space="preserve"> REF _Ref174699897 \r \h </w:instrText>
              </w:r>
              <w:r w:rsidRPr="00497547">
                <w:fldChar w:fldCharType="separate"/>
              </w:r>
              <w:r w:rsidRPr="00497547">
                <w:t>12.2.11</w:t>
              </w:r>
              <w:r w:rsidRPr="00497547">
                <w:fldChar w:fldCharType="end"/>
              </w:r>
            </w:ins>
          </w:p>
        </w:tc>
        <w:tc>
          <w:tcPr>
            <w:tcW w:w="3764" w:type="dxa"/>
            <w:tcBorders>
              <w:top w:val="single" w:sz="4" w:space="0" w:color="auto"/>
              <w:left w:val="single" w:sz="4" w:space="0" w:color="auto"/>
              <w:bottom w:val="single" w:sz="4" w:space="0" w:color="auto"/>
            </w:tcBorders>
            <w:vAlign w:val="center"/>
            <w:tcPrChange w:id="5759"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4B267258" w14:textId="77777777" w:rsidR="00497547" w:rsidRPr="00497547" w:rsidRDefault="00497547" w:rsidP="00497547">
            <w:pPr>
              <w:rPr>
                <w:ins w:id="5760" w:author="Dimitri Podborski" w:date="2024-12-23T11:36:00Z" w16du:dateUtc="2024-12-23T19:36:00Z"/>
              </w:rPr>
            </w:pPr>
            <w:ins w:id="5761" w:author="Dimitri Podborski" w:date="2024-12-23T11:36:00Z" w16du:dateUtc="2024-12-23T19:36:00Z">
              <w:r w:rsidRPr="00497547">
                <w:t>audio element positioning interactivity polar</w:t>
              </w:r>
            </w:ins>
          </w:p>
        </w:tc>
      </w:tr>
      <w:tr w:rsidR="00497547" w:rsidRPr="00497547" w14:paraId="0C797AC3" w14:textId="77777777" w:rsidTr="00497547">
        <w:trPr>
          <w:ins w:id="5762"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5763"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41A9E55F" w14:textId="77777777" w:rsidR="00497547" w:rsidRPr="00497547" w:rsidRDefault="00497547" w:rsidP="00497547">
            <w:pPr>
              <w:rPr>
                <w:ins w:id="5764" w:author="Dimitri Podborski" w:date="2024-12-23T11:36:00Z" w16du:dateUtc="2024-12-23T19:36:00Z"/>
              </w:rPr>
            </w:pPr>
            <w:ins w:id="576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76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2DD14FBF" w14:textId="77777777" w:rsidR="00497547" w:rsidRPr="00497547" w:rsidRDefault="00497547" w:rsidP="00497547">
            <w:pPr>
              <w:rPr>
                <w:ins w:id="5767" w:author="Dimitri Podborski" w:date="2024-12-23T11:36:00Z" w16du:dateUtc="2024-12-23T19:36:00Z"/>
              </w:rPr>
            </w:pPr>
            <w:ins w:id="576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76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51ED0AE2" w14:textId="77777777" w:rsidR="00497547" w:rsidRPr="00497547" w:rsidRDefault="00497547" w:rsidP="00497547">
            <w:pPr>
              <w:rPr>
                <w:ins w:id="5770" w:author="Dimitri Podborski" w:date="2024-12-23T11:36:00Z" w16du:dateUtc="2024-12-23T19:36:00Z"/>
              </w:rPr>
            </w:pPr>
            <w:ins w:id="577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77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0DC7584C" w14:textId="77777777" w:rsidR="00497547" w:rsidRPr="00497547" w:rsidRDefault="00497547" w:rsidP="00497547">
            <w:pPr>
              <w:rPr>
                <w:ins w:id="5773" w:author="Dimitri Podborski" w:date="2024-12-23T11:36:00Z" w16du:dateUtc="2024-12-23T19:36:00Z"/>
              </w:rPr>
            </w:pPr>
            <w:ins w:id="577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77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33930712" w14:textId="77777777" w:rsidR="00497547" w:rsidRPr="00497547" w:rsidRDefault="00497547" w:rsidP="00497547">
            <w:pPr>
              <w:rPr>
                <w:ins w:id="5776" w:author="Dimitri Podborski" w:date="2024-12-23T11:36:00Z" w16du:dateUtc="2024-12-23T19:36:00Z"/>
              </w:rPr>
            </w:pPr>
            <w:ins w:id="577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77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2A82FE81" w14:textId="77777777" w:rsidR="00497547" w:rsidRPr="00497547" w:rsidRDefault="00497547" w:rsidP="00497547">
            <w:pPr>
              <w:rPr>
                <w:ins w:id="5779" w:author="Dimitri Podborski" w:date="2024-12-23T11:36:00Z" w16du:dateUtc="2024-12-23T19:36:00Z"/>
              </w:rPr>
            </w:pPr>
            <w:proofErr w:type="spellStart"/>
            <w:ins w:id="5780" w:author="Dimitri Podborski" w:date="2024-12-23T11:36:00Z" w16du:dateUtc="2024-12-23T19:36:00Z">
              <w:r w:rsidRPr="00497547">
                <w:t>aepr</w:t>
              </w:r>
              <w:proofErr w:type="spellEnd"/>
            </w:ins>
          </w:p>
        </w:tc>
        <w:tc>
          <w:tcPr>
            <w:tcW w:w="580" w:type="dxa"/>
            <w:tcBorders>
              <w:top w:val="single" w:sz="4" w:space="0" w:color="auto"/>
              <w:left w:val="single" w:sz="4" w:space="0" w:color="auto"/>
              <w:bottom w:val="single" w:sz="4" w:space="0" w:color="auto"/>
              <w:right w:val="single" w:sz="4" w:space="0" w:color="auto"/>
            </w:tcBorders>
            <w:vAlign w:val="center"/>
            <w:tcPrChange w:id="5781"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7E6A60D8" w14:textId="77777777" w:rsidR="00497547" w:rsidRPr="00497547" w:rsidRDefault="00497547" w:rsidP="00497547">
            <w:pPr>
              <w:rPr>
                <w:ins w:id="5782" w:author="Dimitri Podborski" w:date="2024-12-23T11:36:00Z" w16du:dateUtc="2024-12-23T19:36:00Z"/>
              </w:rPr>
            </w:pPr>
            <w:ins w:id="5783"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5784"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1EFB7541" w14:textId="77777777" w:rsidR="00497547" w:rsidRPr="00497547" w:rsidRDefault="00497547" w:rsidP="00497547">
            <w:pPr>
              <w:rPr>
                <w:ins w:id="5785" w:author="Dimitri Podborski" w:date="2024-12-23T11:36:00Z" w16du:dateUtc="2024-12-23T19:36:00Z"/>
              </w:rPr>
            </w:pPr>
            <w:ins w:id="5786" w:author="Dimitri Podborski" w:date="2024-12-23T11:36:00Z" w16du:dateUtc="2024-12-23T19:36:00Z">
              <w:r w:rsidRPr="00497547">
                <w:fldChar w:fldCharType="begin"/>
              </w:r>
              <w:r w:rsidRPr="00497547">
                <w:instrText xml:space="preserve"> REF _Ref174699905 \r \h </w:instrText>
              </w:r>
              <w:r w:rsidRPr="00497547">
                <w:fldChar w:fldCharType="separate"/>
              </w:r>
              <w:r w:rsidRPr="00497547">
                <w:t>12.2.12</w:t>
              </w:r>
              <w:r w:rsidRPr="00497547">
                <w:fldChar w:fldCharType="end"/>
              </w:r>
            </w:ins>
          </w:p>
        </w:tc>
        <w:tc>
          <w:tcPr>
            <w:tcW w:w="3764" w:type="dxa"/>
            <w:tcBorders>
              <w:top w:val="single" w:sz="4" w:space="0" w:color="auto"/>
              <w:left w:val="single" w:sz="4" w:space="0" w:color="auto"/>
              <w:bottom w:val="single" w:sz="4" w:space="0" w:color="auto"/>
            </w:tcBorders>
            <w:vAlign w:val="center"/>
            <w:tcPrChange w:id="5787"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2FCDFD41" w14:textId="77777777" w:rsidR="00497547" w:rsidRPr="00497547" w:rsidRDefault="00497547" w:rsidP="00497547">
            <w:pPr>
              <w:rPr>
                <w:ins w:id="5788" w:author="Dimitri Podborski" w:date="2024-12-23T11:36:00Z" w16du:dateUtc="2024-12-23T19:36:00Z"/>
              </w:rPr>
            </w:pPr>
            <w:ins w:id="5789" w:author="Dimitri Podborski" w:date="2024-12-23T11:36:00Z" w16du:dateUtc="2024-12-23T19:36:00Z">
              <w:r w:rsidRPr="00497547">
                <w:t>audio element prominence interactivity</w:t>
              </w:r>
            </w:ins>
          </w:p>
        </w:tc>
      </w:tr>
      <w:tr w:rsidR="00497547" w:rsidRPr="00497547" w14:paraId="306C9C15" w14:textId="77777777" w:rsidTr="00497547">
        <w:trPr>
          <w:ins w:id="5790"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5791"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2B673DA5" w14:textId="77777777" w:rsidR="00497547" w:rsidRPr="00497547" w:rsidRDefault="00497547" w:rsidP="00497547">
            <w:pPr>
              <w:rPr>
                <w:ins w:id="5792" w:author="Dimitri Podborski" w:date="2024-12-23T11:36:00Z" w16du:dateUtc="2024-12-23T19:36:00Z"/>
              </w:rPr>
            </w:pPr>
            <w:ins w:id="579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79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32B49C43" w14:textId="77777777" w:rsidR="00497547" w:rsidRPr="00497547" w:rsidRDefault="00497547" w:rsidP="00497547">
            <w:pPr>
              <w:rPr>
                <w:ins w:id="5795" w:author="Dimitri Podborski" w:date="2024-12-23T11:36:00Z" w16du:dateUtc="2024-12-23T19:36:00Z"/>
              </w:rPr>
            </w:pPr>
            <w:ins w:id="579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79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55DB8E74" w14:textId="77777777" w:rsidR="00497547" w:rsidRPr="00497547" w:rsidRDefault="00497547" w:rsidP="00497547">
            <w:pPr>
              <w:rPr>
                <w:ins w:id="5798" w:author="Dimitri Podborski" w:date="2024-12-23T11:36:00Z" w16du:dateUtc="2024-12-23T19:36:00Z"/>
              </w:rPr>
            </w:pPr>
            <w:ins w:id="579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80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62F4E95B" w14:textId="77777777" w:rsidR="00497547" w:rsidRPr="00497547" w:rsidRDefault="00497547" w:rsidP="00497547">
            <w:pPr>
              <w:rPr>
                <w:ins w:id="5801" w:author="Dimitri Podborski" w:date="2024-12-23T11:36:00Z" w16du:dateUtc="2024-12-23T19:36:00Z"/>
              </w:rPr>
            </w:pPr>
            <w:proofErr w:type="spellStart"/>
            <w:ins w:id="5802" w:author="Dimitri Podborski" w:date="2024-12-23T11:36:00Z" w16du:dateUtc="2024-12-23T19:36:00Z">
              <w:r w:rsidRPr="00497547">
                <w:t>aesb</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tcPrChange w:id="580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68A93381" w14:textId="77777777" w:rsidR="00497547" w:rsidRPr="00497547" w:rsidRDefault="00497547" w:rsidP="00497547">
            <w:pPr>
              <w:rPr>
                <w:ins w:id="5804" w:author="Dimitri Podborski" w:date="2024-12-23T11:36:00Z" w16du:dateUtc="2024-12-23T19:36:00Z"/>
              </w:rPr>
            </w:pPr>
            <w:ins w:id="580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80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3E29C7D6" w14:textId="77777777" w:rsidR="00497547" w:rsidRPr="00497547" w:rsidRDefault="00497547" w:rsidP="00497547">
            <w:pPr>
              <w:rPr>
                <w:ins w:id="5807" w:author="Dimitri Podborski" w:date="2024-12-23T11:36:00Z" w16du:dateUtc="2024-12-23T19:36:00Z"/>
              </w:rPr>
            </w:pPr>
            <w:ins w:id="5808"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5809"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63E42CC4" w14:textId="77777777" w:rsidR="00497547" w:rsidRPr="00497547" w:rsidRDefault="00497547" w:rsidP="00497547">
            <w:pPr>
              <w:rPr>
                <w:ins w:id="5810" w:author="Dimitri Podborski" w:date="2024-12-23T11:36:00Z" w16du:dateUtc="2024-12-23T19:36:00Z"/>
              </w:rPr>
            </w:pPr>
            <w:ins w:id="5811"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5812"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7472392F" w14:textId="77777777" w:rsidR="00497547" w:rsidRPr="00497547" w:rsidRDefault="00497547" w:rsidP="00497547">
            <w:pPr>
              <w:rPr>
                <w:ins w:id="5813" w:author="Dimitri Podborski" w:date="2024-12-23T11:36:00Z" w16du:dateUtc="2024-12-23T19:36:00Z"/>
              </w:rPr>
            </w:pPr>
            <w:ins w:id="5814" w:author="Dimitri Podborski" w:date="2024-12-23T11:36:00Z" w16du:dateUtc="2024-12-23T19:36:00Z">
              <w:r w:rsidRPr="00497547">
                <w:fldChar w:fldCharType="begin"/>
              </w:r>
              <w:r w:rsidRPr="00497547">
                <w:instrText xml:space="preserve"> REF _Ref174699913 \r \h </w:instrText>
              </w:r>
              <w:r w:rsidRPr="00497547">
                <w:fldChar w:fldCharType="separate"/>
              </w:r>
              <w:r w:rsidRPr="00497547">
                <w:t>12.2.13</w:t>
              </w:r>
              <w:r w:rsidRPr="00497547">
                <w:fldChar w:fldCharType="end"/>
              </w:r>
            </w:ins>
          </w:p>
        </w:tc>
        <w:tc>
          <w:tcPr>
            <w:tcW w:w="3764" w:type="dxa"/>
            <w:tcBorders>
              <w:top w:val="single" w:sz="4" w:space="0" w:color="auto"/>
              <w:left w:val="single" w:sz="4" w:space="0" w:color="auto"/>
              <w:bottom w:val="single" w:sz="4" w:space="0" w:color="auto"/>
            </w:tcBorders>
            <w:vAlign w:val="center"/>
            <w:tcPrChange w:id="5815"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5D08A9F2" w14:textId="77777777" w:rsidR="00497547" w:rsidRPr="00497547" w:rsidRDefault="00497547" w:rsidP="00497547">
            <w:pPr>
              <w:rPr>
                <w:ins w:id="5816" w:author="Dimitri Podborski" w:date="2024-12-23T11:36:00Z" w16du:dateUtc="2024-12-23T19:36:00Z"/>
              </w:rPr>
            </w:pPr>
            <w:ins w:id="5817" w:author="Dimitri Podborski" w:date="2024-12-23T11:36:00Z" w16du:dateUtc="2024-12-23T19:36:00Z">
              <w:r w:rsidRPr="00497547">
                <w:t>audio element selection</w:t>
              </w:r>
            </w:ins>
          </w:p>
        </w:tc>
      </w:tr>
      <w:tr w:rsidR="00497547" w:rsidRPr="00497547" w14:paraId="316DD97C" w14:textId="77777777" w:rsidTr="00497547">
        <w:trPr>
          <w:ins w:id="5818"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5819"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51AC8C12" w14:textId="77777777" w:rsidR="00497547" w:rsidRPr="00497547" w:rsidRDefault="00497547" w:rsidP="00497547">
            <w:pPr>
              <w:rPr>
                <w:ins w:id="5820" w:author="Dimitri Podborski" w:date="2024-12-23T11:36:00Z" w16du:dateUtc="2024-12-23T19:36:00Z"/>
              </w:rPr>
            </w:pPr>
            <w:ins w:id="582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82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63868274" w14:textId="77777777" w:rsidR="00497547" w:rsidRPr="00497547" w:rsidRDefault="00497547" w:rsidP="00497547">
            <w:pPr>
              <w:rPr>
                <w:ins w:id="5823" w:author="Dimitri Podborski" w:date="2024-12-23T11:36:00Z" w16du:dateUtc="2024-12-23T19:36:00Z"/>
              </w:rPr>
            </w:pPr>
            <w:ins w:id="582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82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3A4775E8" w14:textId="77777777" w:rsidR="00497547" w:rsidRPr="00497547" w:rsidRDefault="00497547" w:rsidP="00497547">
            <w:pPr>
              <w:rPr>
                <w:ins w:id="5826" w:author="Dimitri Podborski" w:date="2024-12-23T11:36:00Z" w16du:dateUtc="2024-12-23T19:36:00Z"/>
              </w:rPr>
            </w:pPr>
            <w:ins w:id="582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82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62830FFC" w14:textId="77777777" w:rsidR="00497547" w:rsidRPr="00497547" w:rsidRDefault="00497547" w:rsidP="00497547">
            <w:pPr>
              <w:rPr>
                <w:ins w:id="5829" w:author="Dimitri Podborski" w:date="2024-12-23T11:36:00Z" w16du:dateUtc="2024-12-23T19:36:00Z"/>
              </w:rPr>
            </w:pPr>
            <w:ins w:id="583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83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5909140E" w14:textId="77777777" w:rsidR="00497547" w:rsidRPr="00497547" w:rsidRDefault="00497547" w:rsidP="00497547">
            <w:pPr>
              <w:rPr>
                <w:ins w:id="5832" w:author="Dimitri Podborski" w:date="2024-12-23T11:36:00Z" w16du:dateUtc="2024-12-23T19:36:00Z"/>
              </w:rPr>
            </w:pPr>
            <w:proofErr w:type="spellStart"/>
            <w:ins w:id="5833" w:author="Dimitri Podborski" w:date="2024-12-23T11:36:00Z" w16du:dateUtc="2024-12-23T19:36:00Z">
              <w:r w:rsidRPr="00497547">
                <w:t>labl</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tcPrChange w:id="583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4C53514D" w14:textId="77777777" w:rsidR="00497547" w:rsidRPr="00497547" w:rsidRDefault="00497547" w:rsidP="00497547">
            <w:pPr>
              <w:rPr>
                <w:ins w:id="5835" w:author="Dimitri Podborski" w:date="2024-12-23T11:36:00Z" w16du:dateUtc="2024-12-23T19:36:00Z"/>
              </w:rPr>
            </w:pPr>
            <w:ins w:id="5836"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5837"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3362C63F" w14:textId="77777777" w:rsidR="00497547" w:rsidRPr="00497547" w:rsidRDefault="00497547" w:rsidP="00497547">
            <w:pPr>
              <w:rPr>
                <w:ins w:id="5838" w:author="Dimitri Podborski" w:date="2024-12-23T11:36:00Z" w16du:dateUtc="2024-12-23T19:36:00Z"/>
              </w:rPr>
            </w:pPr>
            <w:ins w:id="5839"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5840"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40FBBD9A" w14:textId="77777777" w:rsidR="00497547" w:rsidRPr="00497547" w:rsidRDefault="00497547" w:rsidP="00497547">
            <w:pPr>
              <w:rPr>
                <w:ins w:id="5841" w:author="Dimitri Podborski" w:date="2024-12-23T11:36:00Z" w16du:dateUtc="2024-12-23T19:36:00Z"/>
              </w:rPr>
            </w:pPr>
            <w:ins w:id="5842" w:author="Dimitri Podborski" w:date="2024-12-23T11:36:00Z" w16du:dateUtc="2024-12-23T19:36:00Z">
              <w:r w:rsidRPr="00497547">
                <w:fldChar w:fldCharType="begin"/>
              </w:r>
              <w:r w:rsidRPr="00497547">
                <w:instrText xml:space="preserve"> REF _Ref174699767 \r \h </w:instrText>
              </w:r>
              <w:r w:rsidRPr="00497547">
                <w:fldChar w:fldCharType="separate"/>
              </w:r>
              <w:r w:rsidRPr="00497547">
                <w:t>8.10.5</w:t>
              </w:r>
              <w:r w:rsidRPr="00497547">
                <w:fldChar w:fldCharType="end"/>
              </w:r>
            </w:ins>
          </w:p>
        </w:tc>
        <w:tc>
          <w:tcPr>
            <w:tcW w:w="3764" w:type="dxa"/>
            <w:tcBorders>
              <w:top w:val="single" w:sz="4" w:space="0" w:color="auto"/>
              <w:left w:val="single" w:sz="4" w:space="0" w:color="auto"/>
              <w:bottom w:val="single" w:sz="4" w:space="0" w:color="auto"/>
            </w:tcBorders>
            <w:vAlign w:val="center"/>
            <w:tcPrChange w:id="5843"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14A5A313" w14:textId="77777777" w:rsidR="00497547" w:rsidRPr="00497547" w:rsidRDefault="00497547" w:rsidP="00497547">
            <w:pPr>
              <w:rPr>
                <w:ins w:id="5844" w:author="Dimitri Podborski" w:date="2024-12-23T11:36:00Z" w16du:dateUtc="2024-12-23T19:36:00Z"/>
              </w:rPr>
            </w:pPr>
            <w:ins w:id="5845" w:author="Dimitri Podborski" w:date="2024-12-23T11:36:00Z" w16du:dateUtc="2024-12-23T19:36:00Z">
              <w:r w:rsidRPr="00497547">
                <w:t>label</w:t>
              </w:r>
            </w:ins>
          </w:p>
        </w:tc>
      </w:tr>
      <w:tr w:rsidR="00497547" w:rsidRPr="00497547" w14:paraId="6D37C1D6" w14:textId="77777777" w:rsidTr="00497547">
        <w:trPr>
          <w:ins w:id="5846"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5847"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5E3D2BC2" w14:textId="77777777" w:rsidR="00497547" w:rsidRPr="00497547" w:rsidRDefault="00497547" w:rsidP="00497547">
            <w:pPr>
              <w:rPr>
                <w:ins w:id="5848" w:author="Dimitri Podborski" w:date="2024-12-23T11:36:00Z" w16du:dateUtc="2024-12-23T19:36:00Z"/>
              </w:rPr>
            </w:pPr>
            <w:ins w:id="584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85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6BC496C7" w14:textId="77777777" w:rsidR="00497547" w:rsidRPr="00497547" w:rsidRDefault="00497547" w:rsidP="00497547">
            <w:pPr>
              <w:rPr>
                <w:ins w:id="5851" w:author="Dimitri Podborski" w:date="2024-12-23T11:36:00Z" w16du:dateUtc="2024-12-23T19:36:00Z"/>
              </w:rPr>
            </w:pPr>
            <w:ins w:id="585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85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6FD9404F" w14:textId="77777777" w:rsidR="00497547" w:rsidRPr="00497547" w:rsidRDefault="00497547" w:rsidP="00497547">
            <w:pPr>
              <w:rPr>
                <w:ins w:id="5854" w:author="Dimitri Podborski" w:date="2024-12-23T11:36:00Z" w16du:dateUtc="2024-12-23T19:36:00Z"/>
              </w:rPr>
            </w:pPr>
            <w:ins w:id="585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85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7C8505D1" w14:textId="77777777" w:rsidR="00497547" w:rsidRPr="00497547" w:rsidRDefault="00497547" w:rsidP="00497547">
            <w:pPr>
              <w:rPr>
                <w:ins w:id="5857" w:author="Dimitri Podborski" w:date="2024-12-23T11:36:00Z" w16du:dateUtc="2024-12-23T19:36:00Z"/>
              </w:rPr>
            </w:pPr>
            <w:ins w:id="585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85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163D0B27" w14:textId="77777777" w:rsidR="00497547" w:rsidRPr="00497547" w:rsidRDefault="00497547" w:rsidP="00497547">
            <w:pPr>
              <w:rPr>
                <w:ins w:id="5860" w:author="Dimitri Podborski" w:date="2024-12-23T11:36:00Z" w16du:dateUtc="2024-12-23T19:36:00Z"/>
              </w:rPr>
            </w:pPr>
            <w:proofErr w:type="spellStart"/>
            <w:ins w:id="5861" w:author="Dimitri Podborski" w:date="2024-12-23T11:36:00Z" w16du:dateUtc="2024-12-23T19:36:00Z">
              <w:r w:rsidRPr="00497547">
                <w:t>aelm</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tcPrChange w:id="586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3EE1A41F" w14:textId="77777777" w:rsidR="00497547" w:rsidRPr="00497547" w:rsidRDefault="00497547" w:rsidP="00497547">
            <w:pPr>
              <w:rPr>
                <w:ins w:id="5863" w:author="Dimitri Podborski" w:date="2024-12-23T11:36:00Z" w16du:dateUtc="2024-12-23T19:36:00Z"/>
              </w:rPr>
            </w:pPr>
            <w:ins w:id="5864"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5865"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716201A4" w14:textId="77777777" w:rsidR="00497547" w:rsidRPr="00497547" w:rsidRDefault="00497547" w:rsidP="00497547">
            <w:pPr>
              <w:rPr>
                <w:ins w:id="5866" w:author="Dimitri Podborski" w:date="2024-12-23T11:36:00Z" w16du:dateUtc="2024-12-23T19:36:00Z"/>
              </w:rPr>
            </w:pPr>
            <w:ins w:id="5867"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5868"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283F5DD7" w14:textId="77777777" w:rsidR="00497547" w:rsidRPr="00497547" w:rsidRDefault="00497547" w:rsidP="00497547">
            <w:pPr>
              <w:rPr>
                <w:ins w:id="5869" w:author="Dimitri Podborski" w:date="2024-12-23T11:36:00Z" w16du:dateUtc="2024-12-23T19:36:00Z"/>
              </w:rPr>
            </w:pPr>
            <w:ins w:id="5870" w:author="Dimitri Podborski" w:date="2024-12-23T11:36:00Z" w16du:dateUtc="2024-12-23T19:36:00Z">
              <w:r w:rsidRPr="00497547">
                <w:fldChar w:fldCharType="begin"/>
              </w:r>
              <w:r w:rsidRPr="00497547">
                <w:instrText xml:space="preserve"> REF _Ref174699843 \r \h </w:instrText>
              </w:r>
              <w:r w:rsidRPr="00497547">
                <w:fldChar w:fldCharType="separate"/>
              </w:r>
              <w:r w:rsidRPr="00497547">
                <w:t>12.2.9</w:t>
              </w:r>
              <w:r w:rsidRPr="00497547">
                <w:fldChar w:fldCharType="end"/>
              </w:r>
            </w:ins>
          </w:p>
        </w:tc>
        <w:tc>
          <w:tcPr>
            <w:tcW w:w="3764" w:type="dxa"/>
            <w:tcBorders>
              <w:top w:val="single" w:sz="4" w:space="0" w:color="auto"/>
              <w:left w:val="single" w:sz="4" w:space="0" w:color="auto"/>
              <w:bottom w:val="single" w:sz="4" w:space="0" w:color="auto"/>
            </w:tcBorders>
            <w:vAlign w:val="center"/>
            <w:tcPrChange w:id="5871"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21FFCBBC" w14:textId="77777777" w:rsidR="00497547" w:rsidRPr="00497547" w:rsidRDefault="00497547" w:rsidP="00497547">
            <w:pPr>
              <w:rPr>
                <w:ins w:id="5872" w:author="Dimitri Podborski" w:date="2024-12-23T11:36:00Z" w16du:dateUtc="2024-12-23T19:36:00Z"/>
              </w:rPr>
            </w:pPr>
            <w:ins w:id="5873" w:author="Dimitri Podborski" w:date="2024-12-23T11:36:00Z" w16du:dateUtc="2024-12-23T19:36:00Z">
              <w:r w:rsidRPr="00497547">
                <w:t>audio element</w:t>
              </w:r>
            </w:ins>
          </w:p>
        </w:tc>
      </w:tr>
      <w:tr w:rsidR="00497547" w:rsidRPr="00497547" w14:paraId="7E1AC072" w14:textId="77777777" w:rsidTr="00497547">
        <w:trPr>
          <w:ins w:id="5874"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5875"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0F142715" w14:textId="77777777" w:rsidR="00497547" w:rsidRPr="00497547" w:rsidRDefault="00497547" w:rsidP="00497547">
            <w:pPr>
              <w:rPr>
                <w:ins w:id="5876" w:author="Dimitri Podborski" w:date="2024-12-23T11:36:00Z" w16du:dateUtc="2024-12-23T19:36:00Z"/>
              </w:rPr>
            </w:pPr>
            <w:ins w:id="587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87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132BF92B" w14:textId="77777777" w:rsidR="00497547" w:rsidRPr="00497547" w:rsidRDefault="00497547" w:rsidP="00497547">
            <w:pPr>
              <w:rPr>
                <w:ins w:id="5879" w:author="Dimitri Podborski" w:date="2024-12-23T11:36:00Z" w16du:dateUtc="2024-12-23T19:36:00Z"/>
              </w:rPr>
            </w:pPr>
            <w:ins w:id="588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88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1902A45D" w14:textId="77777777" w:rsidR="00497547" w:rsidRPr="00497547" w:rsidRDefault="00497547" w:rsidP="00497547">
            <w:pPr>
              <w:rPr>
                <w:ins w:id="5882" w:author="Dimitri Podborski" w:date="2024-12-23T11:36:00Z" w16du:dateUtc="2024-12-23T19:36:00Z"/>
              </w:rPr>
            </w:pPr>
            <w:ins w:id="588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88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1568510A" w14:textId="77777777" w:rsidR="00497547" w:rsidRPr="00497547" w:rsidRDefault="00497547" w:rsidP="00497547">
            <w:pPr>
              <w:rPr>
                <w:ins w:id="5885" w:author="Dimitri Podborski" w:date="2024-12-23T11:36:00Z" w16du:dateUtc="2024-12-23T19:36:00Z"/>
              </w:rPr>
            </w:pPr>
            <w:ins w:id="588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88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5DF9AA86" w14:textId="77777777" w:rsidR="00497547" w:rsidRPr="00497547" w:rsidRDefault="00497547" w:rsidP="00497547">
            <w:pPr>
              <w:rPr>
                <w:ins w:id="5888" w:author="Dimitri Podborski" w:date="2024-12-23T11:36:00Z" w16du:dateUtc="2024-12-23T19:36:00Z"/>
              </w:rPr>
            </w:pPr>
            <w:ins w:id="588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89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4E0FB1DE" w14:textId="77777777" w:rsidR="00497547" w:rsidRPr="00497547" w:rsidRDefault="00497547" w:rsidP="00497547">
            <w:pPr>
              <w:rPr>
                <w:ins w:id="5891" w:author="Dimitri Podborski" w:date="2024-12-23T11:36:00Z" w16du:dateUtc="2024-12-23T19:36:00Z"/>
              </w:rPr>
            </w:pPr>
            <w:proofErr w:type="spellStart"/>
            <w:ins w:id="5892" w:author="Dimitri Podborski" w:date="2024-12-23T11:36:00Z" w16du:dateUtc="2024-12-23T19:36:00Z">
              <w:r w:rsidRPr="00497547">
                <w:t>elng</w:t>
              </w:r>
              <w:proofErr w:type="spellEnd"/>
            </w:ins>
          </w:p>
        </w:tc>
        <w:tc>
          <w:tcPr>
            <w:tcW w:w="580" w:type="dxa"/>
            <w:tcBorders>
              <w:top w:val="single" w:sz="4" w:space="0" w:color="auto"/>
              <w:left w:val="single" w:sz="4" w:space="0" w:color="auto"/>
              <w:bottom w:val="single" w:sz="4" w:space="0" w:color="auto"/>
              <w:right w:val="single" w:sz="4" w:space="0" w:color="auto"/>
            </w:tcBorders>
            <w:vAlign w:val="center"/>
            <w:tcPrChange w:id="5893"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4B276DA9" w14:textId="77777777" w:rsidR="00497547" w:rsidRPr="00497547" w:rsidRDefault="00497547" w:rsidP="00497547">
            <w:pPr>
              <w:rPr>
                <w:ins w:id="5894" w:author="Dimitri Podborski" w:date="2024-12-23T11:36:00Z" w16du:dateUtc="2024-12-23T19:36:00Z"/>
              </w:rPr>
            </w:pPr>
            <w:ins w:id="5895"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5896"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136039DA" w14:textId="77777777" w:rsidR="00497547" w:rsidRPr="00497547" w:rsidRDefault="00497547" w:rsidP="00497547">
            <w:pPr>
              <w:rPr>
                <w:ins w:id="5897" w:author="Dimitri Podborski" w:date="2024-12-23T11:36:00Z" w16du:dateUtc="2024-12-23T19:36:00Z"/>
              </w:rPr>
            </w:pPr>
            <w:ins w:id="5898" w:author="Dimitri Podborski" w:date="2024-12-23T11:36:00Z" w16du:dateUtc="2024-12-23T19:36:00Z">
              <w:r w:rsidRPr="00497547">
                <w:t>8.4.6</w:t>
              </w:r>
            </w:ins>
          </w:p>
        </w:tc>
        <w:tc>
          <w:tcPr>
            <w:tcW w:w="3764" w:type="dxa"/>
            <w:tcBorders>
              <w:top w:val="single" w:sz="4" w:space="0" w:color="auto"/>
              <w:left w:val="single" w:sz="4" w:space="0" w:color="auto"/>
              <w:bottom w:val="single" w:sz="4" w:space="0" w:color="auto"/>
            </w:tcBorders>
            <w:vAlign w:val="center"/>
            <w:tcPrChange w:id="5899"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6D9812EB" w14:textId="77777777" w:rsidR="00497547" w:rsidRPr="00497547" w:rsidRDefault="00497547" w:rsidP="00497547">
            <w:pPr>
              <w:rPr>
                <w:ins w:id="5900" w:author="Dimitri Podborski" w:date="2024-12-23T11:36:00Z" w16du:dateUtc="2024-12-23T19:36:00Z"/>
              </w:rPr>
            </w:pPr>
            <w:ins w:id="5901" w:author="Dimitri Podborski" w:date="2024-12-23T11:36:00Z" w16du:dateUtc="2024-12-23T19:36:00Z">
              <w:r w:rsidRPr="00497547">
                <w:t>extended language tag</w:t>
              </w:r>
            </w:ins>
          </w:p>
        </w:tc>
      </w:tr>
      <w:tr w:rsidR="00497547" w:rsidRPr="00497547" w14:paraId="61CB6F56" w14:textId="77777777" w:rsidTr="00497547">
        <w:trPr>
          <w:ins w:id="5902"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5903"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6355D803" w14:textId="77777777" w:rsidR="00497547" w:rsidRPr="00497547" w:rsidRDefault="00497547" w:rsidP="00497547">
            <w:pPr>
              <w:rPr>
                <w:ins w:id="5904" w:author="Dimitri Podborski" w:date="2024-12-23T11:36:00Z" w16du:dateUtc="2024-12-23T19:36:00Z"/>
              </w:rPr>
            </w:pPr>
            <w:ins w:id="590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90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6F4CDC01" w14:textId="77777777" w:rsidR="00497547" w:rsidRPr="00497547" w:rsidRDefault="00497547" w:rsidP="00497547">
            <w:pPr>
              <w:rPr>
                <w:ins w:id="5907" w:author="Dimitri Podborski" w:date="2024-12-23T11:36:00Z" w16du:dateUtc="2024-12-23T19:36:00Z"/>
              </w:rPr>
            </w:pPr>
            <w:ins w:id="590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90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72A1084C" w14:textId="77777777" w:rsidR="00497547" w:rsidRPr="00497547" w:rsidRDefault="00497547" w:rsidP="00497547">
            <w:pPr>
              <w:rPr>
                <w:ins w:id="5910" w:author="Dimitri Podborski" w:date="2024-12-23T11:36:00Z" w16du:dateUtc="2024-12-23T19:36:00Z"/>
              </w:rPr>
            </w:pPr>
            <w:ins w:id="591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91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26C84811" w14:textId="77777777" w:rsidR="00497547" w:rsidRPr="00497547" w:rsidRDefault="00497547" w:rsidP="00497547">
            <w:pPr>
              <w:rPr>
                <w:ins w:id="5913" w:author="Dimitri Podborski" w:date="2024-12-23T11:36:00Z" w16du:dateUtc="2024-12-23T19:36:00Z"/>
              </w:rPr>
            </w:pPr>
            <w:ins w:id="591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91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6C8182C6" w14:textId="77777777" w:rsidR="00497547" w:rsidRPr="00497547" w:rsidRDefault="00497547" w:rsidP="00497547">
            <w:pPr>
              <w:rPr>
                <w:ins w:id="5916" w:author="Dimitri Podborski" w:date="2024-12-23T11:36:00Z" w16du:dateUtc="2024-12-23T19:36:00Z"/>
              </w:rPr>
            </w:pPr>
            <w:ins w:id="591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91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3F82D486" w14:textId="77777777" w:rsidR="00497547" w:rsidRPr="00497547" w:rsidRDefault="00497547" w:rsidP="00497547">
            <w:pPr>
              <w:rPr>
                <w:ins w:id="5919" w:author="Dimitri Podborski" w:date="2024-12-23T11:36:00Z" w16du:dateUtc="2024-12-23T19:36:00Z"/>
              </w:rPr>
            </w:pPr>
            <w:ins w:id="5920" w:author="Dimitri Podborski" w:date="2024-12-23T11:36:00Z" w16du:dateUtc="2024-12-23T19:36:00Z">
              <w:r w:rsidRPr="00497547">
                <w:t>kind</w:t>
              </w:r>
            </w:ins>
          </w:p>
        </w:tc>
        <w:tc>
          <w:tcPr>
            <w:tcW w:w="580" w:type="dxa"/>
            <w:tcBorders>
              <w:top w:val="single" w:sz="4" w:space="0" w:color="auto"/>
              <w:left w:val="single" w:sz="4" w:space="0" w:color="auto"/>
              <w:bottom w:val="single" w:sz="4" w:space="0" w:color="auto"/>
              <w:right w:val="single" w:sz="4" w:space="0" w:color="auto"/>
            </w:tcBorders>
            <w:vAlign w:val="center"/>
            <w:tcPrChange w:id="5921"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191FF66B" w14:textId="77777777" w:rsidR="00497547" w:rsidRPr="00497547" w:rsidRDefault="00497547" w:rsidP="00497547">
            <w:pPr>
              <w:rPr>
                <w:ins w:id="5922" w:author="Dimitri Podborski" w:date="2024-12-23T11:36:00Z" w16du:dateUtc="2024-12-23T19:36:00Z"/>
              </w:rPr>
            </w:pPr>
            <w:ins w:id="5923"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5924"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167EAA9E" w14:textId="77777777" w:rsidR="00497547" w:rsidRPr="00497547" w:rsidRDefault="00497547" w:rsidP="00497547">
            <w:pPr>
              <w:rPr>
                <w:ins w:id="5925" w:author="Dimitri Podborski" w:date="2024-12-23T11:36:00Z" w16du:dateUtc="2024-12-23T19:36:00Z"/>
              </w:rPr>
            </w:pPr>
            <w:ins w:id="5926" w:author="Dimitri Podborski" w:date="2024-12-23T11:36:00Z" w16du:dateUtc="2024-12-23T19:36:00Z">
              <w:r w:rsidRPr="00497547">
                <w:fldChar w:fldCharType="begin"/>
              </w:r>
              <w:r w:rsidRPr="00497547">
                <w:instrText xml:space="preserve"> REF _Ref174699760 \r \h </w:instrText>
              </w:r>
              <w:r w:rsidRPr="00497547">
                <w:fldChar w:fldCharType="separate"/>
              </w:r>
              <w:r w:rsidRPr="00497547">
                <w:t>8.10.4</w:t>
              </w:r>
              <w:r w:rsidRPr="00497547">
                <w:fldChar w:fldCharType="end"/>
              </w:r>
            </w:ins>
          </w:p>
        </w:tc>
        <w:tc>
          <w:tcPr>
            <w:tcW w:w="3764" w:type="dxa"/>
            <w:tcBorders>
              <w:top w:val="single" w:sz="4" w:space="0" w:color="auto"/>
              <w:left w:val="single" w:sz="4" w:space="0" w:color="auto"/>
              <w:bottom w:val="single" w:sz="4" w:space="0" w:color="auto"/>
            </w:tcBorders>
            <w:vAlign w:val="center"/>
            <w:tcPrChange w:id="5927"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14642AD2" w14:textId="77777777" w:rsidR="00497547" w:rsidRPr="00497547" w:rsidRDefault="00497547" w:rsidP="00497547">
            <w:pPr>
              <w:rPr>
                <w:ins w:id="5928" w:author="Dimitri Podborski" w:date="2024-12-23T11:36:00Z" w16du:dateUtc="2024-12-23T19:36:00Z"/>
              </w:rPr>
            </w:pPr>
            <w:ins w:id="5929" w:author="Dimitri Podborski" w:date="2024-12-23T11:36:00Z" w16du:dateUtc="2024-12-23T19:36:00Z">
              <w:r w:rsidRPr="00497547">
                <w:t>track kind</w:t>
              </w:r>
            </w:ins>
          </w:p>
        </w:tc>
      </w:tr>
      <w:tr w:rsidR="00497547" w:rsidRPr="00497547" w14:paraId="0CA2C837" w14:textId="77777777" w:rsidTr="00497547">
        <w:trPr>
          <w:ins w:id="5930"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5931"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547B2728" w14:textId="77777777" w:rsidR="00497547" w:rsidRPr="00497547" w:rsidRDefault="00497547" w:rsidP="00497547">
            <w:pPr>
              <w:rPr>
                <w:ins w:id="5932" w:author="Dimitri Podborski" w:date="2024-12-23T11:36:00Z" w16du:dateUtc="2024-12-23T19:36:00Z"/>
              </w:rPr>
            </w:pPr>
            <w:ins w:id="593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93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139A1F79" w14:textId="77777777" w:rsidR="00497547" w:rsidRPr="00497547" w:rsidRDefault="00497547" w:rsidP="00497547">
            <w:pPr>
              <w:rPr>
                <w:ins w:id="5935" w:author="Dimitri Podborski" w:date="2024-12-23T11:36:00Z" w16du:dateUtc="2024-12-23T19:36:00Z"/>
              </w:rPr>
            </w:pPr>
            <w:ins w:id="593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93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1AB614B0" w14:textId="77777777" w:rsidR="00497547" w:rsidRPr="00497547" w:rsidRDefault="00497547" w:rsidP="00497547">
            <w:pPr>
              <w:rPr>
                <w:ins w:id="5938" w:author="Dimitri Podborski" w:date="2024-12-23T11:36:00Z" w16du:dateUtc="2024-12-23T19:36:00Z"/>
              </w:rPr>
            </w:pPr>
            <w:ins w:id="593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94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56447276" w14:textId="77777777" w:rsidR="00497547" w:rsidRPr="00497547" w:rsidRDefault="00497547" w:rsidP="00497547">
            <w:pPr>
              <w:rPr>
                <w:ins w:id="5941" w:author="Dimitri Podborski" w:date="2024-12-23T11:36:00Z" w16du:dateUtc="2024-12-23T19:36:00Z"/>
              </w:rPr>
            </w:pPr>
            <w:ins w:id="594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94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1AE8007F" w14:textId="77777777" w:rsidR="00497547" w:rsidRPr="00497547" w:rsidRDefault="00497547" w:rsidP="00497547">
            <w:pPr>
              <w:rPr>
                <w:ins w:id="5944" w:author="Dimitri Podborski" w:date="2024-12-23T11:36:00Z" w16du:dateUtc="2024-12-23T19:36:00Z"/>
              </w:rPr>
            </w:pPr>
            <w:ins w:id="594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94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5167C3A1" w14:textId="77777777" w:rsidR="00497547" w:rsidRPr="00497547" w:rsidRDefault="00497547" w:rsidP="00497547">
            <w:pPr>
              <w:rPr>
                <w:ins w:id="5947" w:author="Dimitri Podborski" w:date="2024-12-23T11:36:00Z" w16du:dateUtc="2024-12-23T19:36:00Z"/>
              </w:rPr>
            </w:pPr>
            <w:proofErr w:type="spellStart"/>
            <w:ins w:id="5948" w:author="Dimitri Podborski" w:date="2024-12-23T11:36:00Z" w16du:dateUtc="2024-12-23T19:36:00Z">
              <w:r w:rsidRPr="00497547">
                <w:t>labl</w:t>
              </w:r>
              <w:proofErr w:type="spellEnd"/>
            </w:ins>
          </w:p>
        </w:tc>
        <w:tc>
          <w:tcPr>
            <w:tcW w:w="580" w:type="dxa"/>
            <w:tcBorders>
              <w:top w:val="single" w:sz="4" w:space="0" w:color="auto"/>
              <w:left w:val="single" w:sz="4" w:space="0" w:color="auto"/>
              <w:bottom w:val="single" w:sz="4" w:space="0" w:color="auto"/>
              <w:right w:val="single" w:sz="4" w:space="0" w:color="auto"/>
            </w:tcBorders>
            <w:vAlign w:val="center"/>
            <w:tcPrChange w:id="5949"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14C8D9DF" w14:textId="77777777" w:rsidR="00497547" w:rsidRPr="00497547" w:rsidRDefault="00497547" w:rsidP="00497547">
            <w:pPr>
              <w:rPr>
                <w:ins w:id="5950" w:author="Dimitri Podborski" w:date="2024-12-23T11:36:00Z" w16du:dateUtc="2024-12-23T19:36:00Z"/>
              </w:rPr>
            </w:pPr>
            <w:ins w:id="5951"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5952"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5713135D" w14:textId="77777777" w:rsidR="00497547" w:rsidRPr="00497547" w:rsidRDefault="00497547" w:rsidP="00497547">
            <w:pPr>
              <w:rPr>
                <w:ins w:id="5953" w:author="Dimitri Podborski" w:date="2024-12-23T11:36:00Z" w16du:dateUtc="2024-12-23T19:36:00Z"/>
              </w:rPr>
            </w:pPr>
            <w:ins w:id="5954" w:author="Dimitri Podborski" w:date="2024-12-23T11:36:00Z" w16du:dateUtc="2024-12-23T19:36:00Z">
              <w:r w:rsidRPr="00497547">
                <w:fldChar w:fldCharType="begin"/>
              </w:r>
              <w:r w:rsidRPr="00497547">
                <w:instrText xml:space="preserve"> REF _Ref174699767 \r \h </w:instrText>
              </w:r>
              <w:r w:rsidRPr="00497547">
                <w:fldChar w:fldCharType="separate"/>
              </w:r>
              <w:r w:rsidRPr="00497547">
                <w:t>8.10.5</w:t>
              </w:r>
              <w:r w:rsidRPr="00497547">
                <w:fldChar w:fldCharType="end"/>
              </w:r>
            </w:ins>
          </w:p>
        </w:tc>
        <w:tc>
          <w:tcPr>
            <w:tcW w:w="3764" w:type="dxa"/>
            <w:tcBorders>
              <w:top w:val="single" w:sz="4" w:space="0" w:color="auto"/>
              <w:left w:val="single" w:sz="4" w:space="0" w:color="auto"/>
              <w:bottom w:val="single" w:sz="4" w:space="0" w:color="auto"/>
            </w:tcBorders>
            <w:vAlign w:val="center"/>
            <w:tcPrChange w:id="5955"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11DAA96F" w14:textId="77777777" w:rsidR="00497547" w:rsidRPr="00497547" w:rsidRDefault="00497547" w:rsidP="00497547">
            <w:pPr>
              <w:rPr>
                <w:ins w:id="5956" w:author="Dimitri Podborski" w:date="2024-12-23T11:36:00Z" w16du:dateUtc="2024-12-23T19:36:00Z"/>
              </w:rPr>
            </w:pPr>
            <w:ins w:id="5957" w:author="Dimitri Podborski" w:date="2024-12-23T11:36:00Z" w16du:dateUtc="2024-12-23T19:36:00Z">
              <w:r w:rsidRPr="00497547">
                <w:t>label</w:t>
              </w:r>
            </w:ins>
          </w:p>
        </w:tc>
      </w:tr>
      <w:tr w:rsidR="00497547" w:rsidRPr="00497547" w14:paraId="3AA9B5A4" w14:textId="77777777" w:rsidTr="00497547">
        <w:trPr>
          <w:ins w:id="5958"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5959"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5BE7A4FE" w14:textId="77777777" w:rsidR="00497547" w:rsidRPr="00497547" w:rsidRDefault="00497547" w:rsidP="00497547">
            <w:pPr>
              <w:rPr>
                <w:ins w:id="5960" w:author="Dimitri Podborski" w:date="2024-12-23T11:36:00Z" w16du:dateUtc="2024-12-23T19:36:00Z"/>
              </w:rPr>
            </w:pPr>
            <w:ins w:id="596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96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60B19B42" w14:textId="77777777" w:rsidR="00497547" w:rsidRPr="00497547" w:rsidRDefault="00497547" w:rsidP="00497547">
            <w:pPr>
              <w:rPr>
                <w:ins w:id="5963" w:author="Dimitri Podborski" w:date="2024-12-23T11:36:00Z" w16du:dateUtc="2024-12-23T19:36:00Z"/>
              </w:rPr>
            </w:pPr>
            <w:ins w:id="596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96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189E1DE7" w14:textId="77777777" w:rsidR="00497547" w:rsidRPr="00497547" w:rsidRDefault="00497547" w:rsidP="00497547">
            <w:pPr>
              <w:rPr>
                <w:ins w:id="5966" w:author="Dimitri Podborski" w:date="2024-12-23T11:36:00Z" w16du:dateUtc="2024-12-23T19:36:00Z"/>
              </w:rPr>
            </w:pPr>
            <w:ins w:id="596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96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04EDE21E" w14:textId="77777777" w:rsidR="00497547" w:rsidRPr="00497547" w:rsidRDefault="00497547" w:rsidP="00497547">
            <w:pPr>
              <w:rPr>
                <w:ins w:id="5969" w:author="Dimitri Podborski" w:date="2024-12-23T11:36:00Z" w16du:dateUtc="2024-12-23T19:36:00Z"/>
              </w:rPr>
            </w:pPr>
            <w:ins w:id="597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97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3508390B" w14:textId="77777777" w:rsidR="00497547" w:rsidRPr="00497547" w:rsidRDefault="00497547" w:rsidP="00497547">
            <w:pPr>
              <w:rPr>
                <w:ins w:id="5972" w:author="Dimitri Podborski" w:date="2024-12-23T11:36:00Z" w16du:dateUtc="2024-12-23T19:36:00Z"/>
              </w:rPr>
            </w:pPr>
            <w:ins w:id="597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97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178131EA" w14:textId="77777777" w:rsidR="00497547" w:rsidRPr="00497547" w:rsidRDefault="00497547" w:rsidP="00497547">
            <w:pPr>
              <w:rPr>
                <w:ins w:id="5975" w:author="Dimitri Podborski" w:date="2024-12-23T11:36:00Z" w16du:dateUtc="2024-12-23T19:36:00Z"/>
              </w:rPr>
            </w:pPr>
            <w:proofErr w:type="spellStart"/>
            <w:ins w:id="5976" w:author="Dimitri Podborski" w:date="2024-12-23T11:36:00Z" w16du:dateUtc="2024-12-23T19:36:00Z">
              <w:r w:rsidRPr="00497547">
                <w:t>chnl</w:t>
              </w:r>
              <w:proofErr w:type="spellEnd"/>
            </w:ins>
          </w:p>
        </w:tc>
        <w:tc>
          <w:tcPr>
            <w:tcW w:w="580" w:type="dxa"/>
            <w:tcBorders>
              <w:top w:val="single" w:sz="4" w:space="0" w:color="auto"/>
              <w:left w:val="single" w:sz="4" w:space="0" w:color="auto"/>
              <w:bottom w:val="single" w:sz="4" w:space="0" w:color="auto"/>
              <w:right w:val="single" w:sz="4" w:space="0" w:color="auto"/>
            </w:tcBorders>
            <w:vAlign w:val="center"/>
            <w:tcPrChange w:id="5977"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5264AC75" w14:textId="77777777" w:rsidR="00497547" w:rsidRPr="00497547" w:rsidRDefault="00497547" w:rsidP="00497547">
            <w:pPr>
              <w:rPr>
                <w:ins w:id="5978" w:author="Dimitri Podborski" w:date="2024-12-23T11:36:00Z" w16du:dateUtc="2024-12-23T19:36:00Z"/>
              </w:rPr>
            </w:pPr>
            <w:ins w:id="5979"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5980"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50BC3BDF" w14:textId="77777777" w:rsidR="00497547" w:rsidRPr="00497547" w:rsidRDefault="00497547" w:rsidP="00497547">
            <w:pPr>
              <w:rPr>
                <w:ins w:id="5981" w:author="Dimitri Podborski" w:date="2024-12-23T11:36:00Z" w16du:dateUtc="2024-12-23T19:36:00Z"/>
              </w:rPr>
            </w:pPr>
            <w:ins w:id="5982" w:author="Dimitri Podborski" w:date="2024-12-23T11:36:00Z" w16du:dateUtc="2024-12-23T19:36:00Z">
              <w:r w:rsidRPr="00497547">
                <w:fldChar w:fldCharType="begin"/>
              </w:r>
              <w:r w:rsidRPr="00497547">
                <w:instrText xml:space="preserve"> REF _Ref174699783 \r \h </w:instrText>
              </w:r>
              <w:r w:rsidRPr="00497547">
                <w:fldChar w:fldCharType="separate"/>
              </w:r>
              <w:r w:rsidRPr="00497547">
                <w:t>12.2.4</w:t>
              </w:r>
              <w:r w:rsidRPr="00497547">
                <w:fldChar w:fldCharType="end"/>
              </w:r>
            </w:ins>
          </w:p>
        </w:tc>
        <w:tc>
          <w:tcPr>
            <w:tcW w:w="3764" w:type="dxa"/>
            <w:tcBorders>
              <w:top w:val="single" w:sz="4" w:space="0" w:color="auto"/>
              <w:left w:val="single" w:sz="4" w:space="0" w:color="auto"/>
              <w:bottom w:val="single" w:sz="4" w:space="0" w:color="auto"/>
            </w:tcBorders>
            <w:vAlign w:val="center"/>
            <w:tcPrChange w:id="5983"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6051BC17" w14:textId="77777777" w:rsidR="00497547" w:rsidRPr="00497547" w:rsidRDefault="00497547" w:rsidP="00497547">
            <w:pPr>
              <w:rPr>
                <w:ins w:id="5984" w:author="Dimitri Podborski" w:date="2024-12-23T11:36:00Z" w16du:dateUtc="2024-12-23T19:36:00Z"/>
              </w:rPr>
            </w:pPr>
            <w:ins w:id="5985" w:author="Dimitri Podborski" w:date="2024-12-23T11:36:00Z" w16du:dateUtc="2024-12-23T19:36:00Z">
              <w:r w:rsidRPr="00497547">
                <w:t>channel layout</w:t>
              </w:r>
            </w:ins>
          </w:p>
        </w:tc>
      </w:tr>
      <w:tr w:rsidR="00497547" w:rsidRPr="00497547" w14:paraId="0CA66A6B" w14:textId="77777777" w:rsidTr="00497547">
        <w:trPr>
          <w:ins w:id="5986"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5987"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1BAA3503" w14:textId="77777777" w:rsidR="00497547" w:rsidRPr="00497547" w:rsidRDefault="00497547" w:rsidP="00497547">
            <w:pPr>
              <w:rPr>
                <w:ins w:id="5988" w:author="Dimitri Podborski" w:date="2024-12-23T11:36:00Z" w16du:dateUtc="2024-12-23T19:36:00Z"/>
              </w:rPr>
            </w:pPr>
            <w:ins w:id="598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99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6BC08529" w14:textId="77777777" w:rsidR="00497547" w:rsidRPr="00497547" w:rsidRDefault="00497547" w:rsidP="00497547">
            <w:pPr>
              <w:rPr>
                <w:ins w:id="5991" w:author="Dimitri Podborski" w:date="2024-12-23T11:36:00Z" w16du:dateUtc="2024-12-23T19:36:00Z"/>
              </w:rPr>
            </w:pPr>
            <w:ins w:id="599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99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53C16443" w14:textId="77777777" w:rsidR="00497547" w:rsidRPr="00497547" w:rsidRDefault="00497547" w:rsidP="00497547">
            <w:pPr>
              <w:rPr>
                <w:ins w:id="5994" w:author="Dimitri Podborski" w:date="2024-12-23T11:36:00Z" w16du:dateUtc="2024-12-23T19:36:00Z"/>
              </w:rPr>
            </w:pPr>
            <w:ins w:id="599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99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3D304D9C" w14:textId="77777777" w:rsidR="00497547" w:rsidRPr="00497547" w:rsidRDefault="00497547" w:rsidP="00497547">
            <w:pPr>
              <w:rPr>
                <w:ins w:id="5997" w:author="Dimitri Podborski" w:date="2024-12-23T11:36:00Z" w16du:dateUtc="2024-12-23T19:36:00Z"/>
              </w:rPr>
            </w:pPr>
            <w:ins w:id="599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599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011E2966" w14:textId="77777777" w:rsidR="00497547" w:rsidRPr="00497547" w:rsidRDefault="00497547" w:rsidP="00497547">
            <w:pPr>
              <w:rPr>
                <w:ins w:id="6000" w:author="Dimitri Podborski" w:date="2024-12-23T11:36:00Z" w16du:dateUtc="2024-12-23T19:36:00Z"/>
              </w:rPr>
            </w:pPr>
            <w:ins w:id="600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600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7D26EBB8" w14:textId="77777777" w:rsidR="00497547" w:rsidRPr="00497547" w:rsidRDefault="00497547" w:rsidP="00497547">
            <w:pPr>
              <w:rPr>
                <w:ins w:id="6003" w:author="Dimitri Podborski" w:date="2024-12-23T11:36:00Z" w16du:dateUtc="2024-12-23T19:36:00Z"/>
              </w:rPr>
            </w:pPr>
            <w:proofErr w:type="spellStart"/>
            <w:ins w:id="6004" w:author="Dimitri Podborski" w:date="2024-12-23T11:36:00Z" w16du:dateUtc="2024-12-23T19:36:00Z">
              <w:r w:rsidRPr="00497547">
                <w:t>aedb</w:t>
              </w:r>
              <w:proofErr w:type="spellEnd"/>
            </w:ins>
          </w:p>
        </w:tc>
        <w:tc>
          <w:tcPr>
            <w:tcW w:w="580" w:type="dxa"/>
            <w:tcBorders>
              <w:top w:val="single" w:sz="4" w:space="0" w:color="auto"/>
              <w:left w:val="single" w:sz="4" w:space="0" w:color="auto"/>
              <w:bottom w:val="single" w:sz="4" w:space="0" w:color="auto"/>
              <w:right w:val="single" w:sz="4" w:space="0" w:color="auto"/>
            </w:tcBorders>
            <w:vAlign w:val="center"/>
            <w:tcPrChange w:id="6005"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592DDE7D" w14:textId="77777777" w:rsidR="00497547" w:rsidRPr="00497547" w:rsidRDefault="00497547" w:rsidP="00497547">
            <w:pPr>
              <w:rPr>
                <w:ins w:id="6006" w:author="Dimitri Podborski" w:date="2024-12-23T11:36:00Z" w16du:dateUtc="2024-12-23T19:36:00Z"/>
              </w:rPr>
            </w:pPr>
            <w:ins w:id="6007"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6008"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2D7F2AEB" w14:textId="77777777" w:rsidR="00497547" w:rsidRPr="00497547" w:rsidRDefault="00497547" w:rsidP="00497547">
            <w:pPr>
              <w:rPr>
                <w:ins w:id="6009" w:author="Dimitri Podborski" w:date="2024-12-23T11:36:00Z" w16du:dateUtc="2024-12-23T19:36:00Z"/>
              </w:rPr>
            </w:pPr>
            <w:ins w:id="6010" w:author="Dimitri Podborski" w:date="2024-12-23T11:36:00Z" w16du:dateUtc="2024-12-23T19:36:00Z">
              <w:r w:rsidRPr="00497547">
                <w:fldChar w:fldCharType="begin"/>
              </w:r>
              <w:r w:rsidRPr="00497547">
                <w:instrText xml:space="preserve"> REF _Ref174699885 \r \h </w:instrText>
              </w:r>
              <w:r w:rsidRPr="00497547">
                <w:fldChar w:fldCharType="separate"/>
              </w:r>
              <w:r w:rsidRPr="00497547">
                <w:t>12.2.10</w:t>
              </w:r>
              <w:r w:rsidRPr="00497547">
                <w:fldChar w:fldCharType="end"/>
              </w:r>
            </w:ins>
          </w:p>
        </w:tc>
        <w:tc>
          <w:tcPr>
            <w:tcW w:w="3764" w:type="dxa"/>
            <w:tcBorders>
              <w:top w:val="single" w:sz="4" w:space="0" w:color="auto"/>
              <w:left w:val="single" w:sz="4" w:space="0" w:color="auto"/>
              <w:bottom w:val="single" w:sz="4" w:space="0" w:color="auto"/>
            </w:tcBorders>
            <w:vAlign w:val="center"/>
            <w:tcPrChange w:id="6011"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029E4414" w14:textId="77777777" w:rsidR="00497547" w:rsidRPr="00497547" w:rsidRDefault="00497547" w:rsidP="00497547">
            <w:pPr>
              <w:rPr>
                <w:ins w:id="6012" w:author="Dimitri Podborski" w:date="2024-12-23T11:36:00Z" w16du:dateUtc="2024-12-23T19:36:00Z"/>
              </w:rPr>
            </w:pPr>
            <w:ins w:id="6013" w:author="Dimitri Podborski" w:date="2024-12-23T11:36:00Z" w16du:dateUtc="2024-12-23T19:36:00Z">
              <w:r w:rsidRPr="00497547">
                <w:t>audio element description</w:t>
              </w:r>
            </w:ins>
          </w:p>
        </w:tc>
      </w:tr>
      <w:tr w:rsidR="00497547" w:rsidRPr="00497547" w14:paraId="4281E756" w14:textId="77777777" w:rsidTr="00497547">
        <w:trPr>
          <w:ins w:id="6014"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6015"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674D325C" w14:textId="77777777" w:rsidR="00497547" w:rsidRPr="00497547" w:rsidRDefault="00497547" w:rsidP="00497547">
            <w:pPr>
              <w:rPr>
                <w:ins w:id="6016" w:author="Dimitri Podborski" w:date="2024-12-23T11:36:00Z" w16du:dateUtc="2024-12-23T19:36:00Z"/>
              </w:rPr>
            </w:pPr>
            <w:ins w:id="601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601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1791D9B1" w14:textId="77777777" w:rsidR="00497547" w:rsidRPr="00497547" w:rsidRDefault="00497547" w:rsidP="00497547">
            <w:pPr>
              <w:rPr>
                <w:ins w:id="6019" w:author="Dimitri Podborski" w:date="2024-12-23T11:36:00Z" w16du:dateUtc="2024-12-23T19:36:00Z"/>
              </w:rPr>
            </w:pPr>
            <w:ins w:id="602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602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51592388" w14:textId="77777777" w:rsidR="00497547" w:rsidRPr="00497547" w:rsidRDefault="00497547" w:rsidP="00497547">
            <w:pPr>
              <w:rPr>
                <w:ins w:id="6022" w:author="Dimitri Podborski" w:date="2024-12-23T11:36:00Z" w16du:dateUtc="2024-12-23T19:36:00Z"/>
              </w:rPr>
            </w:pPr>
            <w:ins w:id="602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602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63B4F624" w14:textId="77777777" w:rsidR="00497547" w:rsidRPr="00497547" w:rsidRDefault="00497547" w:rsidP="00497547">
            <w:pPr>
              <w:rPr>
                <w:ins w:id="6025" w:author="Dimitri Podborski" w:date="2024-12-23T11:36:00Z" w16du:dateUtc="2024-12-23T19:36:00Z"/>
              </w:rPr>
            </w:pPr>
            <w:ins w:id="602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602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3053A5D6" w14:textId="77777777" w:rsidR="00497547" w:rsidRPr="00497547" w:rsidRDefault="00497547" w:rsidP="00497547">
            <w:pPr>
              <w:rPr>
                <w:ins w:id="6028" w:author="Dimitri Podborski" w:date="2024-12-23T11:36:00Z" w16du:dateUtc="2024-12-23T19:36:00Z"/>
              </w:rPr>
            </w:pPr>
            <w:ins w:id="602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603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140DC5A8" w14:textId="77777777" w:rsidR="00497547" w:rsidRPr="00497547" w:rsidRDefault="00497547" w:rsidP="00497547">
            <w:pPr>
              <w:rPr>
                <w:ins w:id="6031" w:author="Dimitri Podborski" w:date="2024-12-23T11:36:00Z" w16du:dateUtc="2024-12-23T19:36:00Z"/>
              </w:rPr>
            </w:pPr>
            <w:ins w:id="6032"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6033"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6F64795F" w14:textId="77777777" w:rsidR="00497547" w:rsidRPr="00497547" w:rsidRDefault="00497547" w:rsidP="00497547">
            <w:pPr>
              <w:rPr>
                <w:ins w:id="6034" w:author="Dimitri Podborski" w:date="2024-12-23T11:36:00Z" w16du:dateUtc="2024-12-23T19:36:00Z"/>
              </w:rPr>
            </w:pPr>
            <w:proofErr w:type="spellStart"/>
            <w:ins w:id="6035" w:author="Dimitri Podborski" w:date="2024-12-23T11:36:00Z" w16du:dateUtc="2024-12-23T19:36:00Z">
              <w:r w:rsidRPr="00497547">
                <w:t>aepp</w:t>
              </w:r>
              <w:proofErr w:type="spellEnd"/>
            </w:ins>
          </w:p>
        </w:tc>
        <w:tc>
          <w:tcPr>
            <w:tcW w:w="993" w:type="dxa"/>
            <w:tcBorders>
              <w:top w:val="single" w:sz="4" w:space="0" w:color="auto"/>
              <w:left w:val="single" w:sz="4" w:space="0" w:color="auto"/>
              <w:bottom w:val="single" w:sz="4" w:space="0" w:color="auto"/>
              <w:right w:val="single" w:sz="4" w:space="0" w:color="auto"/>
            </w:tcBorders>
            <w:tcPrChange w:id="6036"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685E1489" w14:textId="77777777" w:rsidR="00497547" w:rsidRPr="00497547" w:rsidRDefault="00497547" w:rsidP="00497547">
            <w:pPr>
              <w:rPr>
                <w:ins w:id="6037" w:author="Dimitri Podborski" w:date="2024-12-23T11:36:00Z" w16du:dateUtc="2024-12-23T19:36:00Z"/>
              </w:rPr>
            </w:pPr>
            <w:ins w:id="6038" w:author="Dimitri Podborski" w:date="2024-12-23T11:36:00Z" w16du:dateUtc="2024-12-23T19:36:00Z">
              <w:r w:rsidRPr="00497547">
                <w:fldChar w:fldCharType="begin"/>
              </w:r>
              <w:r w:rsidRPr="00497547">
                <w:instrText xml:space="preserve"> REF _Ref174699897 \r \h </w:instrText>
              </w:r>
              <w:r w:rsidRPr="00497547">
                <w:fldChar w:fldCharType="separate"/>
              </w:r>
              <w:r w:rsidRPr="00497547">
                <w:t>12.2.11</w:t>
              </w:r>
              <w:r w:rsidRPr="00497547">
                <w:fldChar w:fldCharType="end"/>
              </w:r>
            </w:ins>
          </w:p>
        </w:tc>
        <w:tc>
          <w:tcPr>
            <w:tcW w:w="3764" w:type="dxa"/>
            <w:tcBorders>
              <w:top w:val="single" w:sz="4" w:space="0" w:color="auto"/>
              <w:left w:val="single" w:sz="4" w:space="0" w:color="auto"/>
              <w:bottom w:val="single" w:sz="4" w:space="0" w:color="auto"/>
            </w:tcBorders>
            <w:vAlign w:val="center"/>
            <w:tcPrChange w:id="6039"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7C46C85F" w14:textId="77777777" w:rsidR="00497547" w:rsidRPr="00497547" w:rsidRDefault="00497547" w:rsidP="00497547">
            <w:pPr>
              <w:rPr>
                <w:ins w:id="6040" w:author="Dimitri Podborski" w:date="2024-12-23T11:36:00Z" w16du:dateUtc="2024-12-23T19:36:00Z"/>
              </w:rPr>
            </w:pPr>
            <w:ins w:id="6041" w:author="Dimitri Podborski" w:date="2024-12-23T11:36:00Z" w16du:dateUtc="2024-12-23T19:36:00Z">
              <w:r w:rsidRPr="00497547">
                <w:t>audio element positioning interactivity polar</w:t>
              </w:r>
            </w:ins>
          </w:p>
        </w:tc>
      </w:tr>
      <w:tr w:rsidR="00497547" w:rsidRPr="00497547" w14:paraId="4577E4E7" w14:textId="77777777" w:rsidTr="00497547">
        <w:trPr>
          <w:ins w:id="6042"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6043"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0C94ADA1" w14:textId="77777777" w:rsidR="00497547" w:rsidRPr="00497547" w:rsidRDefault="00497547" w:rsidP="00497547">
            <w:pPr>
              <w:rPr>
                <w:ins w:id="6044" w:author="Dimitri Podborski" w:date="2024-12-23T11:36:00Z" w16du:dateUtc="2024-12-23T19:36:00Z"/>
              </w:rPr>
            </w:pPr>
            <w:ins w:id="604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604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3ED5B5BB" w14:textId="77777777" w:rsidR="00497547" w:rsidRPr="00497547" w:rsidRDefault="00497547" w:rsidP="00497547">
            <w:pPr>
              <w:rPr>
                <w:ins w:id="6047" w:author="Dimitri Podborski" w:date="2024-12-23T11:36:00Z" w16du:dateUtc="2024-12-23T19:36:00Z"/>
              </w:rPr>
            </w:pPr>
            <w:ins w:id="604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604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27A9A246" w14:textId="77777777" w:rsidR="00497547" w:rsidRPr="00497547" w:rsidRDefault="00497547" w:rsidP="00497547">
            <w:pPr>
              <w:rPr>
                <w:ins w:id="6050" w:author="Dimitri Podborski" w:date="2024-12-23T11:36:00Z" w16du:dateUtc="2024-12-23T19:36:00Z"/>
              </w:rPr>
            </w:pPr>
            <w:ins w:id="605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605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31C31B04" w14:textId="77777777" w:rsidR="00497547" w:rsidRPr="00497547" w:rsidRDefault="00497547" w:rsidP="00497547">
            <w:pPr>
              <w:rPr>
                <w:ins w:id="6053" w:author="Dimitri Podborski" w:date="2024-12-23T11:36:00Z" w16du:dateUtc="2024-12-23T19:36:00Z"/>
              </w:rPr>
            </w:pPr>
            <w:ins w:id="605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605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24F03C26" w14:textId="77777777" w:rsidR="00497547" w:rsidRPr="00497547" w:rsidRDefault="00497547" w:rsidP="00497547">
            <w:pPr>
              <w:rPr>
                <w:ins w:id="6056" w:author="Dimitri Podborski" w:date="2024-12-23T11:36:00Z" w16du:dateUtc="2024-12-23T19:36:00Z"/>
              </w:rPr>
            </w:pPr>
            <w:ins w:id="605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605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2F405386" w14:textId="77777777" w:rsidR="00497547" w:rsidRPr="00497547" w:rsidRDefault="00497547" w:rsidP="00497547">
            <w:pPr>
              <w:rPr>
                <w:ins w:id="6059" w:author="Dimitri Podborski" w:date="2024-12-23T11:36:00Z" w16du:dateUtc="2024-12-23T19:36:00Z"/>
              </w:rPr>
            </w:pPr>
            <w:ins w:id="6060"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6061"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51D10DBA" w14:textId="77777777" w:rsidR="00497547" w:rsidRPr="00497547" w:rsidRDefault="00497547" w:rsidP="00497547">
            <w:pPr>
              <w:rPr>
                <w:ins w:id="6062" w:author="Dimitri Podborski" w:date="2024-12-23T11:36:00Z" w16du:dateUtc="2024-12-23T19:36:00Z"/>
              </w:rPr>
            </w:pPr>
            <w:proofErr w:type="spellStart"/>
            <w:ins w:id="6063" w:author="Dimitri Podborski" w:date="2024-12-23T11:36:00Z" w16du:dateUtc="2024-12-23T19:36:00Z">
              <w:r w:rsidRPr="00497547">
                <w:t>aepr</w:t>
              </w:r>
              <w:proofErr w:type="spellEnd"/>
            </w:ins>
          </w:p>
        </w:tc>
        <w:tc>
          <w:tcPr>
            <w:tcW w:w="993" w:type="dxa"/>
            <w:tcBorders>
              <w:top w:val="single" w:sz="4" w:space="0" w:color="auto"/>
              <w:left w:val="single" w:sz="4" w:space="0" w:color="auto"/>
              <w:bottom w:val="single" w:sz="4" w:space="0" w:color="auto"/>
              <w:right w:val="single" w:sz="4" w:space="0" w:color="auto"/>
            </w:tcBorders>
            <w:tcPrChange w:id="6064"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4A819EAC" w14:textId="77777777" w:rsidR="00497547" w:rsidRPr="00497547" w:rsidRDefault="00497547" w:rsidP="00497547">
            <w:pPr>
              <w:rPr>
                <w:ins w:id="6065" w:author="Dimitri Podborski" w:date="2024-12-23T11:36:00Z" w16du:dateUtc="2024-12-23T19:36:00Z"/>
              </w:rPr>
            </w:pPr>
            <w:ins w:id="6066" w:author="Dimitri Podborski" w:date="2024-12-23T11:36:00Z" w16du:dateUtc="2024-12-23T19:36:00Z">
              <w:r w:rsidRPr="00497547">
                <w:fldChar w:fldCharType="begin"/>
              </w:r>
              <w:r w:rsidRPr="00497547">
                <w:instrText xml:space="preserve"> REF _Ref174699905 \r \h </w:instrText>
              </w:r>
              <w:r w:rsidRPr="00497547">
                <w:fldChar w:fldCharType="separate"/>
              </w:r>
              <w:r w:rsidRPr="00497547">
                <w:t>12.2.12</w:t>
              </w:r>
              <w:r w:rsidRPr="00497547">
                <w:fldChar w:fldCharType="end"/>
              </w:r>
            </w:ins>
          </w:p>
        </w:tc>
        <w:tc>
          <w:tcPr>
            <w:tcW w:w="3764" w:type="dxa"/>
            <w:tcBorders>
              <w:top w:val="single" w:sz="4" w:space="0" w:color="auto"/>
              <w:left w:val="single" w:sz="4" w:space="0" w:color="auto"/>
              <w:bottom w:val="single" w:sz="4" w:space="0" w:color="auto"/>
            </w:tcBorders>
            <w:vAlign w:val="center"/>
            <w:tcPrChange w:id="6067"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69B0FA1C" w14:textId="77777777" w:rsidR="00497547" w:rsidRPr="00497547" w:rsidRDefault="00497547" w:rsidP="00497547">
            <w:pPr>
              <w:rPr>
                <w:ins w:id="6068" w:author="Dimitri Podborski" w:date="2024-12-23T11:36:00Z" w16du:dateUtc="2024-12-23T19:36:00Z"/>
              </w:rPr>
            </w:pPr>
            <w:ins w:id="6069" w:author="Dimitri Podborski" w:date="2024-12-23T11:36:00Z" w16du:dateUtc="2024-12-23T19:36:00Z">
              <w:r w:rsidRPr="00497547">
                <w:t>audio element prominence interactivity</w:t>
              </w:r>
            </w:ins>
          </w:p>
        </w:tc>
      </w:tr>
      <w:tr w:rsidR="00497547" w:rsidRPr="00497547" w14:paraId="62D76828" w14:textId="77777777" w:rsidTr="00497547">
        <w:trPr>
          <w:ins w:id="6070"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6071"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23955EDE" w14:textId="77777777" w:rsidR="00497547" w:rsidRPr="00497547" w:rsidRDefault="00497547" w:rsidP="00497547">
            <w:pPr>
              <w:rPr>
                <w:ins w:id="6072" w:author="Dimitri Podborski" w:date="2024-12-23T11:36:00Z" w16du:dateUtc="2024-12-23T19:36:00Z"/>
              </w:rPr>
            </w:pPr>
            <w:ins w:id="607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607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3465222C" w14:textId="77777777" w:rsidR="00497547" w:rsidRPr="00497547" w:rsidRDefault="00497547" w:rsidP="00497547">
            <w:pPr>
              <w:rPr>
                <w:ins w:id="6075" w:author="Dimitri Podborski" w:date="2024-12-23T11:36:00Z" w16du:dateUtc="2024-12-23T19:36:00Z"/>
              </w:rPr>
            </w:pPr>
            <w:ins w:id="607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607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26DCBC51" w14:textId="77777777" w:rsidR="00497547" w:rsidRPr="00497547" w:rsidRDefault="00497547" w:rsidP="00497547">
            <w:pPr>
              <w:rPr>
                <w:ins w:id="6078" w:author="Dimitri Podborski" w:date="2024-12-23T11:36:00Z" w16du:dateUtc="2024-12-23T19:36:00Z"/>
              </w:rPr>
            </w:pPr>
            <w:ins w:id="607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608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7D312A17" w14:textId="77777777" w:rsidR="00497547" w:rsidRPr="00497547" w:rsidRDefault="00497547" w:rsidP="00497547">
            <w:pPr>
              <w:rPr>
                <w:ins w:id="6081" w:author="Dimitri Podborski" w:date="2024-12-23T11:36:00Z" w16du:dateUtc="2024-12-23T19:36:00Z"/>
              </w:rPr>
            </w:pPr>
            <w:ins w:id="608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608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6228BD2C" w14:textId="77777777" w:rsidR="00497547" w:rsidRPr="00497547" w:rsidRDefault="00497547" w:rsidP="00497547">
            <w:pPr>
              <w:rPr>
                <w:ins w:id="6084" w:author="Dimitri Podborski" w:date="2024-12-23T11:36:00Z" w16du:dateUtc="2024-12-23T19:36:00Z"/>
              </w:rPr>
            </w:pPr>
            <w:proofErr w:type="spellStart"/>
            <w:ins w:id="6085" w:author="Dimitri Podborski" w:date="2024-12-23T11:36:00Z" w16du:dateUtc="2024-12-23T19:36:00Z">
              <w:r w:rsidRPr="00497547">
                <w:t>aepp</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tcPrChange w:id="608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4FEE34BF" w14:textId="77777777" w:rsidR="00497547" w:rsidRPr="00497547" w:rsidRDefault="00497547" w:rsidP="00497547">
            <w:pPr>
              <w:rPr>
                <w:ins w:id="6087" w:author="Dimitri Podborski" w:date="2024-12-23T11:36:00Z" w16du:dateUtc="2024-12-23T19:36:00Z"/>
              </w:rPr>
            </w:pPr>
            <w:ins w:id="6088"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6089"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006A7595" w14:textId="77777777" w:rsidR="00497547" w:rsidRPr="00497547" w:rsidRDefault="00497547" w:rsidP="00497547">
            <w:pPr>
              <w:rPr>
                <w:ins w:id="6090" w:author="Dimitri Podborski" w:date="2024-12-23T11:36:00Z" w16du:dateUtc="2024-12-23T19:36:00Z"/>
              </w:rPr>
            </w:pPr>
            <w:ins w:id="6091"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6092"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5FD5FFE1" w14:textId="77777777" w:rsidR="00497547" w:rsidRPr="00497547" w:rsidRDefault="00497547" w:rsidP="00497547">
            <w:pPr>
              <w:rPr>
                <w:ins w:id="6093" w:author="Dimitri Podborski" w:date="2024-12-23T11:36:00Z" w16du:dateUtc="2024-12-23T19:36:00Z"/>
              </w:rPr>
            </w:pPr>
            <w:ins w:id="6094" w:author="Dimitri Podborski" w:date="2024-12-23T11:36:00Z" w16du:dateUtc="2024-12-23T19:36:00Z">
              <w:r w:rsidRPr="00497547">
                <w:fldChar w:fldCharType="begin"/>
              </w:r>
              <w:r w:rsidRPr="00497547">
                <w:instrText xml:space="preserve"> REF _Ref174699897 \r \h </w:instrText>
              </w:r>
              <w:r w:rsidRPr="00497547">
                <w:fldChar w:fldCharType="separate"/>
              </w:r>
              <w:r w:rsidRPr="00497547">
                <w:t>12.2.11</w:t>
              </w:r>
              <w:r w:rsidRPr="00497547">
                <w:fldChar w:fldCharType="end"/>
              </w:r>
            </w:ins>
          </w:p>
        </w:tc>
        <w:tc>
          <w:tcPr>
            <w:tcW w:w="3764" w:type="dxa"/>
            <w:tcBorders>
              <w:top w:val="single" w:sz="4" w:space="0" w:color="auto"/>
              <w:left w:val="single" w:sz="4" w:space="0" w:color="auto"/>
              <w:bottom w:val="single" w:sz="4" w:space="0" w:color="auto"/>
            </w:tcBorders>
            <w:vAlign w:val="center"/>
            <w:tcPrChange w:id="6095"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2FC63B23" w14:textId="77777777" w:rsidR="00497547" w:rsidRPr="00497547" w:rsidRDefault="00497547" w:rsidP="00497547">
            <w:pPr>
              <w:rPr>
                <w:ins w:id="6096" w:author="Dimitri Podborski" w:date="2024-12-23T11:36:00Z" w16du:dateUtc="2024-12-23T19:36:00Z"/>
              </w:rPr>
            </w:pPr>
            <w:ins w:id="6097" w:author="Dimitri Podborski" w:date="2024-12-23T11:36:00Z" w16du:dateUtc="2024-12-23T19:36:00Z">
              <w:r w:rsidRPr="00497547">
                <w:t>audio element positioning interactivity polar</w:t>
              </w:r>
            </w:ins>
          </w:p>
        </w:tc>
      </w:tr>
      <w:tr w:rsidR="00497547" w:rsidRPr="00497547" w14:paraId="0F98D804" w14:textId="77777777" w:rsidTr="00497547">
        <w:trPr>
          <w:ins w:id="6098"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6099"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7CC3BA71" w14:textId="77777777" w:rsidR="00497547" w:rsidRPr="00497547" w:rsidRDefault="00497547" w:rsidP="00497547">
            <w:pPr>
              <w:rPr>
                <w:ins w:id="6100" w:author="Dimitri Podborski" w:date="2024-12-23T11:36:00Z" w16du:dateUtc="2024-12-23T19:36:00Z"/>
              </w:rPr>
            </w:pPr>
            <w:ins w:id="610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610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7BD4812D" w14:textId="77777777" w:rsidR="00497547" w:rsidRPr="00497547" w:rsidRDefault="00497547" w:rsidP="00497547">
            <w:pPr>
              <w:rPr>
                <w:ins w:id="6103" w:author="Dimitri Podborski" w:date="2024-12-23T11:36:00Z" w16du:dateUtc="2024-12-23T19:36:00Z"/>
              </w:rPr>
            </w:pPr>
            <w:ins w:id="610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610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226C8C6B" w14:textId="77777777" w:rsidR="00497547" w:rsidRPr="00497547" w:rsidRDefault="00497547" w:rsidP="00497547">
            <w:pPr>
              <w:rPr>
                <w:ins w:id="6106" w:author="Dimitri Podborski" w:date="2024-12-23T11:36:00Z" w16du:dateUtc="2024-12-23T19:36:00Z"/>
              </w:rPr>
            </w:pPr>
            <w:ins w:id="610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610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39539C18" w14:textId="77777777" w:rsidR="00497547" w:rsidRPr="00497547" w:rsidRDefault="00497547" w:rsidP="00497547">
            <w:pPr>
              <w:rPr>
                <w:ins w:id="6109" w:author="Dimitri Podborski" w:date="2024-12-23T11:36:00Z" w16du:dateUtc="2024-12-23T19:36:00Z"/>
              </w:rPr>
            </w:pPr>
            <w:ins w:id="611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611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57981989" w14:textId="77777777" w:rsidR="00497547" w:rsidRPr="00497547" w:rsidRDefault="00497547" w:rsidP="00497547">
            <w:pPr>
              <w:rPr>
                <w:ins w:id="6112" w:author="Dimitri Podborski" w:date="2024-12-23T11:36:00Z" w16du:dateUtc="2024-12-23T19:36:00Z"/>
              </w:rPr>
            </w:pPr>
            <w:proofErr w:type="spellStart"/>
            <w:ins w:id="6113" w:author="Dimitri Podborski" w:date="2024-12-23T11:36:00Z" w16du:dateUtc="2024-12-23T19:36:00Z">
              <w:r w:rsidRPr="00497547">
                <w:t>aepr</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tcPrChange w:id="611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01188E4A" w14:textId="77777777" w:rsidR="00497547" w:rsidRPr="00497547" w:rsidRDefault="00497547" w:rsidP="00497547">
            <w:pPr>
              <w:rPr>
                <w:ins w:id="6115" w:author="Dimitri Podborski" w:date="2024-12-23T11:36:00Z" w16du:dateUtc="2024-12-23T19:36:00Z"/>
              </w:rPr>
            </w:pPr>
            <w:ins w:id="6116"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6117"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2617677B" w14:textId="77777777" w:rsidR="00497547" w:rsidRPr="00497547" w:rsidRDefault="00497547" w:rsidP="00497547">
            <w:pPr>
              <w:rPr>
                <w:ins w:id="6118" w:author="Dimitri Podborski" w:date="2024-12-23T11:36:00Z" w16du:dateUtc="2024-12-23T19:36:00Z"/>
              </w:rPr>
            </w:pPr>
            <w:ins w:id="6119"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6120"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1D18783A" w14:textId="77777777" w:rsidR="00497547" w:rsidRPr="00497547" w:rsidRDefault="00497547" w:rsidP="00497547">
            <w:pPr>
              <w:rPr>
                <w:ins w:id="6121" w:author="Dimitri Podborski" w:date="2024-12-23T11:36:00Z" w16du:dateUtc="2024-12-23T19:36:00Z"/>
              </w:rPr>
            </w:pPr>
            <w:ins w:id="6122" w:author="Dimitri Podborski" w:date="2024-12-23T11:36:00Z" w16du:dateUtc="2024-12-23T19:36:00Z">
              <w:r w:rsidRPr="00497547">
                <w:fldChar w:fldCharType="begin"/>
              </w:r>
              <w:r w:rsidRPr="00497547">
                <w:instrText xml:space="preserve"> REF _Ref174699905 \r \h </w:instrText>
              </w:r>
              <w:r w:rsidRPr="00497547">
                <w:fldChar w:fldCharType="separate"/>
              </w:r>
              <w:r w:rsidRPr="00497547">
                <w:t>12.2.12</w:t>
              </w:r>
              <w:r w:rsidRPr="00497547">
                <w:fldChar w:fldCharType="end"/>
              </w:r>
            </w:ins>
          </w:p>
        </w:tc>
        <w:tc>
          <w:tcPr>
            <w:tcW w:w="3764" w:type="dxa"/>
            <w:tcBorders>
              <w:top w:val="single" w:sz="4" w:space="0" w:color="auto"/>
              <w:left w:val="single" w:sz="4" w:space="0" w:color="auto"/>
              <w:bottom w:val="single" w:sz="4" w:space="0" w:color="auto"/>
            </w:tcBorders>
            <w:vAlign w:val="center"/>
            <w:tcPrChange w:id="6123"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4EC8FCD8" w14:textId="77777777" w:rsidR="00497547" w:rsidRPr="00497547" w:rsidRDefault="00497547" w:rsidP="00497547">
            <w:pPr>
              <w:rPr>
                <w:ins w:id="6124" w:author="Dimitri Podborski" w:date="2024-12-23T11:36:00Z" w16du:dateUtc="2024-12-23T19:36:00Z"/>
              </w:rPr>
            </w:pPr>
            <w:ins w:id="6125" w:author="Dimitri Podborski" w:date="2024-12-23T11:36:00Z" w16du:dateUtc="2024-12-23T19:36:00Z">
              <w:r w:rsidRPr="00497547">
                <w:t>audio element prominence interactivity</w:t>
              </w:r>
            </w:ins>
          </w:p>
        </w:tc>
      </w:tr>
      <w:tr w:rsidR="00497547" w:rsidRPr="00497547" w14:paraId="6B6D4A14" w14:textId="77777777" w:rsidTr="00497547">
        <w:trPr>
          <w:ins w:id="6126"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tcPrChange w:id="6127" w:author="Dimitri Podborski" w:date="2024-12-23T11:39:00Z" w16du:dateUtc="2024-12-23T19:39:00Z">
              <w:tcPr>
                <w:tcW w:w="595" w:type="dxa"/>
                <w:tcBorders>
                  <w:top w:val="single" w:sz="4" w:space="0" w:color="auto"/>
                  <w:bottom w:val="single" w:sz="4" w:space="0" w:color="auto"/>
                  <w:right w:val="single" w:sz="4" w:space="0" w:color="auto"/>
                </w:tcBorders>
                <w:vAlign w:val="center"/>
              </w:tcPr>
            </w:tcPrChange>
          </w:tcPr>
          <w:p w14:paraId="75A3DA5B" w14:textId="77777777" w:rsidR="00497547" w:rsidRPr="00497547" w:rsidRDefault="00497547" w:rsidP="00497547">
            <w:pPr>
              <w:rPr>
                <w:ins w:id="6128" w:author="Dimitri Podborski" w:date="2024-12-23T11:36:00Z" w16du:dateUtc="2024-12-23T19:36:00Z"/>
              </w:rPr>
            </w:pPr>
            <w:ins w:id="612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613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29FCCB26" w14:textId="77777777" w:rsidR="00497547" w:rsidRPr="00497547" w:rsidRDefault="00497547" w:rsidP="00497547">
            <w:pPr>
              <w:rPr>
                <w:ins w:id="6131" w:author="Dimitri Podborski" w:date="2024-12-23T11:36:00Z" w16du:dateUtc="2024-12-23T19:36:00Z"/>
              </w:rPr>
            </w:pPr>
            <w:ins w:id="613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613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620A2E78" w14:textId="77777777" w:rsidR="00497547" w:rsidRPr="00497547" w:rsidRDefault="00497547" w:rsidP="00497547">
            <w:pPr>
              <w:rPr>
                <w:ins w:id="6134" w:author="Dimitri Podborski" w:date="2024-12-23T11:36:00Z" w16du:dateUtc="2024-12-23T19:36:00Z"/>
              </w:rPr>
            </w:pPr>
            <w:ins w:id="613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613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3BA59E3E" w14:textId="77777777" w:rsidR="00497547" w:rsidRPr="00497547" w:rsidRDefault="00497547" w:rsidP="00497547">
            <w:pPr>
              <w:rPr>
                <w:ins w:id="6137" w:author="Dimitri Podborski" w:date="2024-12-23T11:36:00Z" w16du:dateUtc="2024-12-23T19:36:00Z"/>
              </w:rPr>
            </w:pPr>
            <w:ins w:id="613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tcPrChange w:id="613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5BB47289" w14:textId="77777777" w:rsidR="00497547" w:rsidRPr="00497547" w:rsidRDefault="00497547" w:rsidP="00497547">
            <w:pPr>
              <w:rPr>
                <w:ins w:id="6140" w:author="Dimitri Podborski" w:date="2024-12-23T11:36:00Z" w16du:dateUtc="2024-12-23T19:36:00Z"/>
              </w:rPr>
            </w:pPr>
            <w:proofErr w:type="spellStart"/>
            <w:ins w:id="6141" w:author="Dimitri Podborski" w:date="2024-12-23T11:36:00Z" w16du:dateUtc="2024-12-23T19:36:00Z">
              <w:r w:rsidRPr="00497547">
                <w:t>aesd</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tcPrChange w:id="614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tcPr>
            </w:tcPrChange>
          </w:tcPr>
          <w:p w14:paraId="349ACC95" w14:textId="77777777" w:rsidR="00497547" w:rsidRPr="00497547" w:rsidRDefault="00497547" w:rsidP="00497547">
            <w:pPr>
              <w:rPr>
                <w:ins w:id="6143" w:author="Dimitri Podborski" w:date="2024-12-23T11:36:00Z" w16du:dateUtc="2024-12-23T19:36:00Z"/>
              </w:rPr>
            </w:pPr>
            <w:ins w:id="6144"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vAlign w:val="center"/>
            <w:tcPrChange w:id="6145"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vAlign w:val="center"/>
              </w:tcPr>
            </w:tcPrChange>
          </w:tcPr>
          <w:p w14:paraId="31A74FAA" w14:textId="77777777" w:rsidR="00497547" w:rsidRPr="00497547" w:rsidRDefault="00497547" w:rsidP="00497547">
            <w:pPr>
              <w:rPr>
                <w:ins w:id="6146" w:author="Dimitri Podborski" w:date="2024-12-23T11:36:00Z" w16du:dateUtc="2024-12-23T19:36:00Z"/>
              </w:rPr>
            </w:pPr>
            <w:ins w:id="6147"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6148"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18B92849" w14:textId="77777777" w:rsidR="00497547" w:rsidRPr="00497547" w:rsidRDefault="00497547" w:rsidP="00497547">
            <w:pPr>
              <w:rPr>
                <w:ins w:id="6149" w:author="Dimitri Podborski" w:date="2024-12-23T11:36:00Z" w16du:dateUtc="2024-12-23T19:36:00Z"/>
              </w:rPr>
            </w:pPr>
            <w:ins w:id="6150" w:author="Dimitri Podborski" w:date="2024-12-23T11:36:00Z" w16du:dateUtc="2024-12-23T19:36:00Z">
              <w:r w:rsidRPr="00497547">
                <w:fldChar w:fldCharType="begin"/>
              </w:r>
              <w:r w:rsidRPr="00497547">
                <w:instrText xml:space="preserve"> REF _Ref174700032 \r \h </w:instrText>
              </w:r>
              <w:r w:rsidRPr="00497547">
                <w:fldChar w:fldCharType="separate"/>
              </w:r>
              <w:r w:rsidRPr="00497547">
                <w:t>12.2.14</w:t>
              </w:r>
              <w:r w:rsidRPr="00497547">
                <w:fldChar w:fldCharType="end"/>
              </w:r>
            </w:ins>
          </w:p>
        </w:tc>
        <w:tc>
          <w:tcPr>
            <w:tcW w:w="3764" w:type="dxa"/>
            <w:tcBorders>
              <w:top w:val="single" w:sz="4" w:space="0" w:color="auto"/>
              <w:left w:val="single" w:sz="4" w:space="0" w:color="auto"/>
              <w:bottom w:val="single" w:sz="4" w:space="0" w:color="auto"/>
            </w:tcBorders>
            <w:vAlign w:val="center"/>
            <w:tcPrChange w:id="6151" w:author="Dimitri Podborski" w:date="2024-12-23T11:39:00Z" w16du:dateUtc="2024-12-23T19:39:00Z">
              <w:tcPr>
                <w:tcW w:w="3764" w:type="dxa"/>
                <w:tcBorders>
                  <w:top w:val="single" w:sz="4" w:space="0" w:color="auto"/>
                  <w:left w:val="single" w:sz="4" w:space="0" w:color="auto"/>
                  <w:bottom w:val="single" w:sz="4" w:space="0" w:color="auto"/>
                </w:tcBorders>
                <w:vAlign w:val="center"/>
              </w:tcPr>
            </w:tcPrChange>
          </w:tcPr>
          <w:p w14:paraId="124B3CEF" w14:textId="77777777" w:rsidR="00497547" w:rsidRPr="00497547" w:rsidRDefault="00497547" w:rsidP="00497547">
            <w:pPr>
              <w:rPr>
                <w:ins w:id="6152" w:author="Dimitri Podborski" w:date="2024-12-23T11:36:00Z" w16du:dateUtc="2024-12-23T19:36:00Z"/>
              </w:rPr>
            </w:pPr>
            <w:ins w:id="6153" w:author="Dimitri Podborski" w:date="2024-12-23T11:36:00Z" w16du:dateUtc="2024-12-23T19:36:00Z">
              <w:r w:rsidRPr="00497547">
                <w:t>audio element selection description</w:t>
              </w:r>
            </w:ins>
          </w:p>
        </w:tc>
      </w:tr>
      <w:tr w:rsidR="00497547" w:rsidRPr="00497547" w14:paraId="52698B78" w14:textId="77777777" w:rsidTr="00497547">
        <w:trPr>
          <w:ins w:id="6154"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6155"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5ABFD661" w14:textId="77777777" w:rsidR="00497547" w:rsidRPr="00497547" w:rsidRDefault="00497547" w:rsidP="00497547">
            <w:pPr>
              <w:rPr>
                <w:ins w:id="6156" w:author="Dimitri Podborski" w:date="2024-12-23T11:36:00Z" w16du:dateUtc="2024-12-23T19:36:00Z"/>
              </w:rPr>
            </w:pPr>
            <w:proofErr w:type="spellStart"/>
            <w:ins w:id="6157" w:author="Dimitri Podborski" w:date="2024-12-23T11:36:00Z" w16du:dateUtc="2024-12-23T19:36:00Z">
              <w:r w:rsidRPr="00497547">
                <w:t>styp</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615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C901D7C" w14:textId="77777777" w:rsidR="00497547" w:rsidRPr="00497547" w:rsidRDefault="00497547" w:rsidP="00497547">
            <w:pPr>
              <w:rPr>
                <w:ins w:id="6159" w:author="Dimitri Podborski" w:date="2024-12-23T11:36:00Z" w16du:dateUtc="2024-12-23T19:36:00Z"/>
              </w:rPr>
            </w:pPr>
            <w:ins w:id="616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616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FC7D426" w14:textId="77777777" w:rsidR="00497547" w:rsidRPr="00497547" w:rsidRDefault="00497547" w:rsidP="00497547">
            <w:pPr>
              <w:rPr>
                <w:ins w:id="6162" w:author="Dimitri Podborski" w:date="2024-12-23T11:36:00Z" w16du:dateUtc="2024-12-23T19:36:00Z"/>
              </w:rPr>
            </w:pPr>
            <w:ins w:id="616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616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0226ED4" w14:textId="77777777" w:rsidR="00497547" w:rsidRPr="00497547" w:rsidRDefault="00497547" w:rsidP="00497547">
            <w:pPr>
              <w:rPr>
                <w:ins w:id="6165" w:author="Dimitri Podborski" w:date="2024-12-23T11:36:00Z" w16du:dateUtc="2024-12-23T19:36:00Z"/>
              </w:rPr>
            </w:pPr>
            <w:ins w:id="616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616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4027742" w14:textId="77777777" w:rsidR="00497547" w:rsidRPr="00497547" w:rsidRDefault="00497547" w:rsidP="00497547">
            <w:pPr>
              <w:rPr>
                <w:ins w:id="6168" w:author="Dimitri Podborski" w:date="2024-12-23T11:36:00Z" w16du:dateUtc="2024-12-23T19:36:00Z"/>
              </w:rPr>
            </w:pPr>
            <w:ins w:id="616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617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2DA5FA51" w14:textId="77777777" w:rsidR="00497547" w:rsidRPr="00497547" w:rsidRDefault="00497547" w:rsidP="00497547">
            <w:pPr>
              <w:rPr>
                <w:ins w:id="6171" w:author="Dimitri Podborski" w:date="2024-12-23T11:36:00Z" w16du:dateUtc="2024-12-23T19:36:00Z"/>
              </w:rPr>
            </w:pPr>
            <w:ins w:id="6172"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tcPrChange w:id="6173"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tcPr>
            </w:tcPrChange>
          </w:tcPr>
          <w:p w14:paraId="5380C765" w14:textId="77777777" w:rsidR="00497547" w:rsidRPr="00497547" w:rsidRDefault="00497547" w:rsidP="00497547">
            <w:pPr>
              <w:rPr>
                <w:ins w:id="6174" w:author="Dimitri Podborski" w:date="2024-12-23T11:36:00Z" w16du:dateUtc="2024-12-23T19:36:00Z"/>
              </w:rPr>
            </w:pPr>
            <w:ins w:id="6175"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6176"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3BD70EBF" w14:textId="77777777" w:rsidR="00497547" w:rsidRPr="00497547" w:rsidRDefault="00497547" w:rsidP="00497547">
            <w:pPr>
              <w:rPr>
                <w:ins w:id="6177" w:author="Dimitri Podborski" w:date="2024-12-23T11:36:00Z" w16du:dateUtc="2024-12-23T19:36:00Z"/>
              </w:rPr>
            </w:pPr>
            <w:ins w:id="6178" w:author="Dimitri Podborski" w:date="2024-12-23T11:36:00Z" w16du:dateUtc="2024-12-23T19:36:00Z">
              <w:r w:rsidRPr="00497547">
                <w:fldChar w:fldCharType="begin"/>
              </w:r>
              <w:r w:rsidRPr="00497547">
                <w:instrText xml:space="preserve"> REF _Ref174700062 \r \h </w:instrText>
              </w:r>
              <w:r w:rsidRPr="00497547">
                <w:fldChar w:fldCharType="separate"/>
              </w:r>
              <w:r w:rsidRPr="00497547">
                <w:t>8.14.2</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6179"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445D82A3" w14:textId="77777777" w:rsidR="00497547" w:rsidRPr="00497547" w:rsidRDefault="00497547" w:rsidP="00497547">
            <w:pPr>
              <w:rPr>
                <w:ins w:id="6180" w:author="Dimitri Podborski" w:date="2024-12-23T11:36:00Z" w16du:dateUtc="2024-12-23T19:36:00Z"/>
              </w:rPr>
            </w:pPr>
            <w:ins w:id="6181" w:author="Dimitri Podborski" w:date="2024-12-23T11:36:00Z" w16du:dateUtc="2024-12-23T19:36:00Z">
              <w:r w:rsidRPr="00497547">
                <w:t>segment type</w:t>
              </w:r>
            </w:ins>
          </w:p>
        </w:tc>
      </w:tr>
      <w:tr w:rsidR="00497547" w:rsidRPr="00497547" w14:paraId="29ADCE62" w14:textId="77777777" w:rsidTr="00497547">
        <w:trPr>
          <w:ins w:id="6182"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6183"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361855C8" w14:textId="77777777" w:rsidR="00497547" w:rsidRPr="00497547" w:rsidRDefault="00497547" w:rsidP="00497547">
            <w:pPr>
              <w:rPr>
                <w:ins w:id="6184" w:author="Dimitri Podborski" w:date="2024-12-23T11:36:00Z" w16du:dateUtc="2024-12-23T19:36:00Z"/>
              </w:rPr>
            </w:pPr>
            <w:proofErr w:type="spellStart"/>
            <w:ins w:id="6185" w:author="Dimitri Podborski" w:date="2024-12-23T11:36:00Z" w16du:dateUtc="2024-12-23T19:36:00Z">
              <w:r w:rsidRPr="00497547">
                <w:t>sidx</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618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5E9FB5AB" w14:textId="77777777" w:rsidR="00497547" w:rsidRPr="00497547" w:rsidRDefault="00497547" w:rsidP="00497547">
            <w:pPr>
              <w:rPr>
                <w:ins w:id="6187" w:author="Dimitri Podborski" w:date="2024-12-23T11:36:00Z" w16du:dateUtc="2024-12-23T19:36:00Z"/>
              </w:rPr>
            </w:pPr>
            <w:ins w:id="618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618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0093D0F" w14:textId="77777777" w:rsidR="00497547" w:rsidRPr="00497547" w:rsidRDefault="00497547" w:rsidP="00497547">
            <w:pPr>
              <w:rPr>
                <w:ins w:id="6190" w:author="Dimitri Podborski" w:date="2024-12-23T11:36:00Z" w16du:dateUtc="2024-12-23T19:36:00Z"/>
              </w:rPr>
            </w:pPr>
            <w:ins w:id="619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619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6D783D6A" w14:textId="77777777" w:rsidR="00497547" w:rsidRPr="00497547" w:rsidRDefault="00497547" w:rsidP="00497547">
            <w:pPr>
              <w:rPr>
                <w:ins w:id="6193" w:author="Dimitri Podborski" w:date="2024-12-23T11:36:00Z" w16du:dateUtc="2024-12-23T19:36:00Z"/>
              </w:rPr>
            </w:pPr>
            <w:ins w:id="619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619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8D90AF6" w14:textId="77777777" w:rsidR="00497547" w:rsidRPr="00497547" w:rsidRDefault="00497547" w:rsidP="00497547">
            <w:pPr>
              <w:rPr>
                <w:ins w:id="6196" w:author="Dimitri Podborski" w:date="2024-12-23T11:36:00Z" w16du:dateUtc="2024-12-23T19:36:00Z"/>
              </w:rPr>
            </w:pPr>
            <w:ins w:id="619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619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79865827" w14:textId="77777777" w:rsidR="00497547" w:rsidRPr="00497547" w:rsidRDefault="00497547" w:rsidP="00497547">
            <w:pPr>
              <w:rPr>
                <w:ins w:id="6199" w:author="Dimitri Podborski" w:date="2024-12-23T11:36:00Z" w16du:dateUtc="2024-12-23T19:36:00Z"/>
              </w:rPr>
            </w:pPr>
            <w:ins w:id="6200"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tcPrChange w:id="6201"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tcPr>
            </w:tcPrChange>
          </w:tcPr>
          <w:p w14:paraId="31F0D9BD" w14:textId="77777777" w:rsidR="00497547" w:rsidRPr="00497547" w:rsidRDefault="00497547" w:rsidP="00497547">
            <w:pPr>
              <w:rPr>
                <w:ins w:id="6202" w:author="Dimitri Podborski" w:date="2024-12-23T11:36:00Z" w16du:dateUtc="2024-12-23T19:36:00Z"/>
              </w:rPr>
            </w:pPr>
            <w:ins w:id="6203"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6204"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0000FECD" w14:textId="77777777" w:rsidR="00497547" w:rsidRPr="00497547" w:rsidRDefault="00497547" w:rsidP="00497547">
            <w:pPr>
              <w:rPr>
                <w:ins w:id="6205" w:author="Dimitri Podborski" w:date="2024-12-23T11:36:00Z" w16du:dateUtc="2024-12-23T19:36:00Z"/>
              </w:rPr>
            </w:pPr>
            <w:ins w:id="6206" w:author="Dimitri Podborski" w:date="2024-12-23T11:36:00Z" w16du:dateUtc="2024-12-23T19:36:00Z">
              <w:r w:rsidRPr="00497547">
                <w:fldChar w:fldCharType="begin"/>
              </w:r>
              <w:r w:rsidRPr="00497547">
                <w:instrText xml:space="preserve"> REF _Ref174095711 \r \h </w:instrText>
              </w:r>
              <w:r w:rsidRPr="00497547">
                <w:fldChar w:fldCharType="separate"/>
              </w:r>
              <w:r w:rsidRPr="00497547">
                <w:t>8.14.3</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6207"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413BAECD" w14:textId="77777777" w:rsidR="00497547" w:rsidRPr="00497547" w:rsidRDefault="00497547" w:rsidP="00497547">
            <w:pPr>
              <w:rPr>
                <w:ins w:id="6208" w:author="Dimitri Podborski" w:date="2024-12-23T11:36:00Z" w16du:dateUtc="2024-12-23T19:36:00Z"/>
              </w:rPr>
            </w:pPr>
            <w:ins w:id="6209" w:author="Dimitri Podborski" w:date="2024-12-23T11:36:00Z" w16du:dateUtc="2024-12-23T19:36:00Z">
              <w:r w:rsidRPr="00497547">
                <w:t>segment index</w:t>
              </w:r>
            </w:ins>
          </w:p>
        </w:tc>
      </w:tr>
      <w:tr w:rsidR="00497547" w:rsidRPr="00497547" w14:paraId="31E8E04E" w14:textId="77777777" w:rsidTr="00497547">
        <w:trPr>
          <w:ins w:id="6210" w:author="Dimitri Podborski" w:date="2024-12-23T11:36:00Z" w16du:dateUtc="2024-12-23T19:36:00Z"/>
        </w:trPr>
        <w:tc>
          <w:tcPr>
            <w:tcW w:w="595" w:type="dxa"/>
            <w:tcBorders>
              <w:top w:val="single" w:sz="4" w:space="0" w:color="auto"/>
              <w:bottom w:val="single" w:sz="4" w:space="0" w:color="auto"/>
              <w:right w:val="single" w:sz="4" w:space="0" w:color="auto"/>
            </w:tcBorders>
            <w:vAlign w:val="center"/>
            <w:hideMark/>
            <w:tcPrChange w:id="6211" w:author="Dimitri Podborski" w:date="2024-12-23T11:39:00Z" w16du:dateUtc="2024-12-23T19:39:00Z">
              <w:tcPr>
                <w:tcW w:w="595" w:type="dxa"/>
                <w:tcBorders>
                  <w:top w:val="single" w:sz="4" w:space="0" w:color="auto"/>
                  <w:bottom w:val="single" w:sz="4" w:space="0" w:color="auto"/>
                  <w:right w:val="single" w:sz="4" w:space="0" w:color="auto"/>
                </w:tcBorders>
                <w:vAlign w:val="center"/>
                <w:hideMark/>
              </w:tcPr>
            </w:tcPrChange>
          </w:tcPr>
          <w:p w14:paraId="0BD35A20" w14:textId="77777777" w:rsidR="00497547" w:rsidRPr="00497547" w:rsidRDefault="00497547" w:rsidP="00497547">
            <w:pPr>
              <w:rPr>
                <w:ins w:id="6212" w:author="Dimitri Podborski" w:date="2024-12-23T11:36:00Z" w16du:dateUtc="2024-12-23T19:36:00Z"/>
              </w:rPr>
            </w:pPr>
            <w:proofErr w:type="spellStart"/>
            <w:ins w:id="6213" w:author="Dimitri Podborski" w:date="2024-12-23T11:36:00Z" w16du:dateUtc="2024-12-23T19:36:00Z">
              <w:r w:rsidRPr="00497547">
                <w:t>ssix</w:t>
              </w:r>
              <w:proofErr w:type="spellEnd"/>
            </w:ins>
          </w:p>
        </w:tc>
        <w:tc>
          <w:tcPr>
            <w:tcW w:w="595" w:type="dxa"/>
            <w:tcBorders>
              <w:top w:val="single" w:sz="4" w:space="0" w:color="auto"/>
              <w:left w:val="single" w:sz="4" w:space="0" w:color="auto"/>
              <w:bottom w:val="single" w:sz="4" w:space="0" w:color="auto"/>
              <w:right w:val="single" w:sz="4" w:space="0" w:color="auto"/>
            </w:tcBorders>
            <w:vAlign w:val="center"/>
            <w:hideMark/>
            <w:tcPrChange w:id="621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46352CE8" w14:textId="77777777" w:rsidR="00497547" w:rsidRPr="00497547" w:rsidRDefault="00497547" w:rsidP="00497547">
            <w:pPr>
              <w:rPr>
                <w:ins w:id="6215" w:author="Dimitri Podborski" w:date="2024-12-23T11:36:00Z" w16du:dateUtc="2024-12-23T19:36:00Z"/>
              </w:rPr>
            </w:pPr>
            <w:ins w:id="621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621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1088B5D" w14:textId="77777777" w:rsidR="00497547" w:rsidRPr="00497547" w:rsidRDefault="00497547" w:rsidP="00497547">
            <w:pPr>
              <w:rPr>
                <w:ins w:id="6218" w:author="Dimitri Podborski" w:date="2024-12-23T11:36:00Z" w16du:dateUtc="2024-12-23T19:36:00Z"/>
              </w:rPr>
            </w:pPr>
            <w:ins w:id="621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622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FD72269" w14:textId="77777777" w:rsidR="00497547" w:rsidRPr="00497547" w:rsidRDefault="00497547" w:rsidP="00497547">
            <w:pPr>
              <w:rPr>
                <w:ins w:id="6221" w:author="Dimitri Podborski" w:date="2024-12-23T11:36:00Z" w16du:dateUtc="2024-12-23T19:36:00Z"/>
              </w:rPr>
            </w:pPr>
            <w:ins w:id="622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622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3B4FF5C1" w14:textId="77777777" w:rsidR="00497547" w:rsidRPr="00497547" w:rsidRDefault="00497547" w:rsidP="00497547">
            <w:pPr>
              <w:rPr>
                <w:ins w:id="6224" w:author="Dimitri Podborski" w:date="2024-12-23T11:36:00Z" w16du:dateUtc="2024-12-23T19:36:00Z"/>
              </w:rPr>
            </w:pPr>
            <w:ins w:id="622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vAlign w:val="center"/>
            <w:hideMark/>
            <w:tcPrChange w:id="622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vAlign w:val="center"/>
                <w:hideMark/>
              </w:tcPr>
            </w:tcPrChange>
          </w:tcPr>
          <w:p w14:paraId="0593C9BB" w14:textId="77777777" w:rsidR="00497547" w:rsidRPr="00497547" w:rsidRDefault="00497547" w:rsidP="00497547">
            <w:pPr>
              <w:rPr>
                <w:ins w:id="6227" w:author="Dimitri Podborski" w:date="2024-12-23T11:36:00Z" w16du:dateUtc="2024-12-23T19:36:00Z"/>
              </w:rPr>
            </w:pPr>
            <w:ins w:id="6228"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tcPrChange w:id="6229"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tcPr>
            </w:tcPrChange>
          </w:tcPr>
          <w:p w14:paraId="11AEAB88" w14:textId="77777777" w:rsidR="00497547" w:rsidRPr="00497547" w:rsidRDefault="00497547" w:rsidP="00497547">
            <w:pPr>
              <w:rPr>
                <w:ins w:id="6230" w:author="Dimitri Podborski" w:date="2024-12-23T11:36:00Z" w16du:dateUtc="2024-12-23T19:36:00Z"/>
              </w:rPr>
            </w:pPr>
            <w:ins w:id="6231"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6232"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4AA255DE" w14:textId="77777777" w:rsidR="00497547" w:rsidRPr="00497547" w:rsidRDefault="00497547" w:rsidP="00497547">
            <w:pPr>
              <w:rPr>
                <w:ins w:id="6233" w:author="Dimitri Podborski" w:date="2024-12-23T11:36:00Z" w16du:dateUtc="2024-12-23T19:36:00Z"/>
              </w:rPr>
            </w:pPr>
            <w:ins w:id="6234" w:author="Dimitri Podborski" w:date="2024-12-23T11:36:00Z" w16du:dateUtc="2024-12-23T19:36:00Z">
              <w:r w:rsidRPr="00497547">
                <w:fldChar w:fldCharType="begin"/>
              </w:r>
              <w:r w:rsidRPr="00497547">
                <w:instrText xml:space="preserve"> REF _Ref174700079 \r \h </w:instrText>
              </w:r>
              <w:r w:rsidRPr="00497547">
                <w:fldChar w:fldCharType="separate"/>
              </w:r>
              <w:r w:rsidRPr="00497547">
                <w:t>8.14.4</w:t>
              </w:r>
              <w:r w:rsidRPr="00497547">
                <w:fldChar w:fldCharType="end"/>
              </w:r>
            </w:ins>
          </w:p>
        </w:tc>
        <w:tc>
          <w:tcPr>
            <w:tcW w:w="3764" w:type="dxa"/>
            <w:tcBorders>
              <w:top w:val="single" w:sz="4" w:space="0" w:color="auto"/>
              <w:left w:val="single" w:sz="4" w:space="0" w:color="auto"/>
              <w:bottom w:val="single" w:sz="4" w:space="0" w:color="auto"/>
            </w:tcBorders>
            <w:vAlign w:val="center"/>
            <w:hideMark/>
            <w:tcPrChange w:id="6235" w:author="Dimitri Podborski" w:date="2024-12-23T11:39:00Z" w16du:dateUtc="2024-12-23T19:39:00Z">
              <w:tcPr>
                <w:tcW w:w="3764" w:type="dxa"/>
                <w:tcBorders>
                  <w:top w:val="single" w:sz="4" w:space="0" w:color="auto"/>
                  <w:left w:val="single" w:sz="4" w:space="0" w:color="auto"/>
                  <w:bottom w:val="single" w:sz="4" w:space="0" w:color="auto"/>
                </w:tcBorders>
                <w:vAlign w:val="center"/>
                <w:hideMark/>
              </w:tcPr>
            </w:tcPrChange>
          </w:tcPr>
          <w:p w14:paraId="50C508A1" w14:textId="77777777" w:rsidR="00497547" w:rsidRPr="00497547" w:rsidRDefault="00497547" w:rsidP="00497547">
            <w:pPr>
              <w:rPr>
                <w:ins w:id="6236" w:author="Dimitri Podborski" w:date="2024-12-23T11:36:00Z" w16du:dateUtc="2024-12-23T19:36:00Z"/>
              </w:rPr>
            </w:pPr>
            <w:ins w:id="6237" w:author="Dimitri Podborski" w:date="2024-12-23T11:36:00Z" w16du:dateUtc="2024-12-23T19:36:00Z">
              <w:r w:rsidRPr="00497547">
                <w:t>subsegment index</w:t>
              </w:r>
            </w:ins>
          </w:p>
        </w:tc>
      </w:tr>
      <w:tr w:rsidR="00497547" w:rsidRPr="00497547" w14:paraId="7F46AA38" w14:textId="77777777" w:rsidTr="00497547">
        <w:trPr>
          <w:ins w:id="6238" w:author="Dimitri Podborski" w:date="2024-12-23T11:36:00Z" w16du:dateUtc="2024-12-23T19:36:00Z"/>
        </w:trPr>
        <w:tc>
          <w:tcPr>
            <w:tcW w:w="595" w:type="dxa"/>
            <w:tcBorders>
              <w:top w:val="single" w:sz="4" w:space="0" w:color="auto"/>
              <w:bottom w:val="single" w:sz="4" w:space="0" w:color="auto"/>
              <w:right w:val="single" w:sz="4" w:space="0" w:color="auto"/>
            </w:tcBorders>
            <w:hideMark/>
            <w:tcPrChange w:id="6239" w:author="Dimitri Podborski" w:date="2024-12-23T11:39:00Z" w16du:dateUtc="2024-12-23T19:39:00Z">
              <w:tcPr>
                <w:tcW w:w="595" w:type="dxa"/>
                <w:tcBorders>
                  <w:top w:val="single" w:sz="4" w:space="0" w:color="auto"/>
                  <w:bottom w:val="single" w:sz="4" w:space="0" w:color="auto"/>
                  <w:right w:val="single" w:sz="4" w:space="0" w:color="auto"/>
                </w:tcBorders>
                <w:hideMark/>
              </w:tcPr>
            </w:tcPrChange>
          </w:tcPr>
          <w:p w14:paraId="4DF1E5AE" w14:textId="77777777" w:rsidR="00497547" w:rsidRPr="00497547" w:rsidRDefault="00497547" w:rsidP="00497547">
            <w:pPr>
              <w:rPr>
                <w:ins w:id="6240" w:author="Dimitri Podborski" w:date="2024-12-23T11:36:00Z" w16du:dateUtc="2024-12-23T19:36:00Z"/>
              </w:rPr>
            </w:pPr>
            <w:proofErr w:type="spellStart"/>
            <w:ins w:id="6241" w:author="Dimitri Podborski" w:date="2024-12-23T11:36:00Z" w16du:dateUtc="2024-12-23T19:36:00Z">
              <w:r w:rsidRPr="00497547">
                <w:t>prft</w:t>
              </w:r>
              <w:proofErr w:type="spellEnd"/>
            </w:ins>
          </w:p>
        </w:tc>
        <w:tc>
          <w:tcPr>
            <w:tcW w:w="595" w:type="dxa"/>
            <w:tcBorders>
              <w:top w:val="single" w:sz="4" w:space="0" w:color="auto"/>
              <w:left w:val="single" w:sz="4" w:space="0" w:color="auto"/>
              <w:bottom w:val="single" w:sz="4" w:space="0" w:color="auto"/>
              <w:right w:val="single" w:sz="4" w:space="0" w:color="auto"/>
            </w:tcBorders>
            <w:hideMark/>
            <w:tcPrChange w:id="624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hideMark/>
              </w:tcPr>
            </w:tcPrChange>
          </w:tcPr>
          <w:p w14:paraId="540519C7" w14:textId="77777777" w:rsidR="00497547" w:rsidRPr="00497547" w:rsidRDefault="00497547" w:rsidP="00497547">
            <w:pPr>
              <w:rPr>
                <w:ins w:id="6243" w:author="Dimitri Podborski" w:date="2024-12-23T11:36:00Z" w16du:dateUtc="2024-12-23T19:36:00Z"/>
              </w:rPr>
            </w:pPr>
            <w:ins w:id="624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hideMark/>
            <w:tcPrChange w:id="624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hideMark/>
              </w:tcPr>
            </w:tcPrChange>
          </w:tcPr>
          <w:p w14:paraId="62BAD1C4" w14:textId="77777777" w:rsidR="00497547" w:rsidRPr="00497547" w:rsidRDefault="00497547" w:rsidP="00497547">
            <w:pPr>
              <w:rPr>
                <w:ins w:id="6246" w:author="Dimitri Podborski" w:date="2024-12-23T11:36:00Z" w16du:dateUtc="2024-12-23T19:36:00Z"/>
              </w:rPr>
            </w:pPr>
            <w:ins w:id="624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hideMark/>
            <w:tcPrChange w:id="624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hideMark/>
              </w:tcPr>
            </w:tcPrChange>
          </w:tcPr>
          <w:p w14:paraId="340E2A50" w14:textId="77777777" w:rsidR="00497547" w:rsidRPr="00497547" w:rsidRDefault="00497547" w:rsidP="00497547">
            <w:pPr>
              <w:rPr>
                <w:ins w:id="6249" w:author="Dimitri Podborski" w:date="2024-12-23T11:36:00Z" w16du:dateUtc="2024-12-23T19:36:00Z"/>
              </w:rPr>
            </w:pPr>
            <w:ins w:id="625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hideMark/>
            <w:tcPrChange w:id="625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hideMark/>
              </w:tcPr>
            </w:tcPrChange>
          </w:tcPr>
          <w:p w14:paraId="1E7A1E4C" w14:textId="77777777" w:rsidR="00497547" w:rsidRPr="00497547" w:rsidRDefault="00497547" w:rsidP="00497547">
            <w:pPr>
              <w:rPr>
                <w:ins w:id="6252" w:author="Dimitri Podborski" w:date="2024-12-23T11:36:00Z" w16du:dateUtc="2024-12-23T19:36:00Z"/>
              </w:rPr>
            </w:pPr>
            <w:ins w:id="625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hideMark/>
            <w:tcPrChange w:id="625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hideMark/>
              </w:tcPr>
            </w:tcPrChange>
          </w:tcPr>
          <w:p w14:paraId="4DE91E47" w14:textId="77777777" w:rsidR="00497547" w:rsidRPr="00497547" w:rsidRDefault="00497547" w:rsidP="00497547">
            <w:pPr>
              <w:rPr>
                <w:ins w:id="6255" w:author="Dimitri Podborski" w:date="2024-12-23T11:36:00Z" w16du:dateUtc="2024-12-23T19:36:00Z"/>
              </w:rPr>
            </w:pPr>
            <w:ins w:id="6256"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tcPrChange w:id="6257"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tcPr>
            </w:tcPrChange>
          </w:tcPr>
          <w:p w14:paraId="033B6D60" w14:textId="77777777" w:rsidR="00497547" w:rsidRPr="00497547" w:rsidRDefault="00497547" w:rsidP="00497547">
            <w:pPr>
              <w:rPr>
                <w:ins w:id="6258" w:author="Dimitri Podborski" w:date="2024-12-23T11:36:00Z" w16du:dateUtc="2024-12-23T19:36:00Z"/>
              </w:rPr>
            </w:pPr>
            <w:ins w:id="6259"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hideMark/>
            <w:tcPrChange w:id="6260"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hideMark/>
              </w:tcPr>
            </w:tcPrChange>
          </w:tcPr>
          <w:p w14:paraId="37A426DC" w14:textId="77777777" w:rsidR="00497547" w:rsidRPr="00497547" w:rsidRDefault="00497547" w:rsidP="00497547">
            <w:pPr>
              <w:rPr>
                <w:ins w:id="6261" w:author="Dimitri Podborski" w:date="2024-12-23T11:36:00Z" w16du:dateUtc="2024-12-23T19:36:00Z"/>
              </w:rPr>
            </w:pPr>
            <w:ins w:id="6262" w:author="Dimitri Podborski" w:date="2024-12-23T11:36:00Z" w16du:dateUtc="2024-12-23T19:36:00Z">
              <w:r w:rsidRPr="00497547">
                <w:fldChar w:fldCharType="begin"/>
              </w:r>
              <w:r w:rsidRPr="00497547">
                <w:instrText xml:space="preserve"> REF _Ref174700087 \r \h </w:instrText>
              </w:r>
              <w:r w:rsidRPr="00497547">
                <w:fldChar w:fldCharType="separate"/>
              </w:r>
              <w:r w:rsidRPr="00497547">
                <w:t>8.14.5</w:t>
              </w:r>
              <w:r w:rsidRPr="00497547">
                <w:fldChar w:fldCharType="end"/>
              </w:r>
            </w:ins>
          </w:p>
        </w:tc>
        <w:tc>
          <w:tcPr>
            <w:tcW w:w="3764" w:type="dxa"/>
            <w:tcBorders>
              <w:top w:val="single" w:sz="4" w:space="0" w:color="auto"/>
              <w:left w:val="single" w:sz="4" w:space="0" w:color="auto"/>
              <w:bottom w:val="single" w:sz="4" w:space="0" w:color="auto"/>
            </w:tcBorders>
            <w:hideMark/>
            <w:tcPrChange w:id="6263" w:author="Dimitri Podborski" w:date="2024-12-23T11:39:00Z" w16du:dateUtc="2024-12-23T19:39:00Z">
              <w:tcPr>
                <w:tcW w:w="3764" w:type="dxa"/>
                <w:tcBorders>
                  <w:top w:val="single" w:sz="4" w:space="0" w:color="auto"/>
                  <w:left w:val="single" w:sz="4" w:space="0" w:color="auto"/>
                  <w:bottom w:val="single" w:sz="4" w:space="0" w:color="auto"/>
                </w:tcBorders>
                <w:hideMark/>
              </w:tcPr>
            </w:tcPrChange>
          </w:tcPr>
          <w:p w14:paraId="2F738F21" w14:textId="77777777" w:rsidR="00497547" w:rsidRPr="00497547" w:rsidRDefault="00497547" w:rsidP="00497547">
            <w:pPr>
              <w:rPr>
                <w:ins w:id="6264" w:author="Dimitri Podborski" w:date="2024-12-23T11:36:00Z" w16du:dateUtc="2024-12-23T19:36:00Z"/>
              </w:rPr>
            </w:pPr>
            <w:ins w:id="6265" w:author="Dimitri Podborski" w:date="2024-12-23T11:36:00Z" w16du:dateUtc="2024-12-23T19:36:00Z">
              <w:r w:rsidRPr="00497547">
                <w:t>producer reference time</w:t>
              </w:r>
            </w:ins>
          </w:p>
        </w:tc>
      </w:tr>
      <w:tr w:rsidR="00497547" w:rsidRPr="00497547" w14:paraId="4C1EBDCA" w14:textId="77777777" w:rsidTr="00497547">
        <w:trPr>
          <w:ins w:id="6266" w:author="Dimitri Podborski" w:date="2024-12-23T11:36:00Z" w16du:dateUtc="2024-12-23T19:36:00Z"/>
        </w:trPr>
        <w:tc>
          <w:tcPr>
            <w:tcW w:w="595" w:type="dxa"/>
            <w:tcBorders>
              <w:top w:val="single" w:sz="4" w:space="0" w:color="auto"/>
              <w:bottom w:val="single" w:sz="4" w:space="0" w:color="auto"/>
              <w:right w:val="single" w:sz="4" w:space="0" w:color="auto"/>
            </w:tcBorders>
            <w:tcPrChange w:id="6267" w:author="Dimitri Podborski" w:date="2024-12-23T11:39:00Z" w16du:dateUtc="2024-12-23T19:39:00Z">
              <w:tcPr>
                <w:tcW w:w="595" w:type="dxa"/>
                <w:tcBorders>
                  <w:top w:val="single" w:sz="4" w:space="0" w:color="auto"/>
                  <w:bottom w:val="single" w:sz="4" w:space="0" w:color="auto"/>
                  <w:right w:val="single" w:sz="4" w:space="0" w:color="auto"/>
                </w:tcBorders>
              </w:tcPr>
            </w:tcPrChange>
          </w:tcPr>
          <w:p w14:paraId="54FD2040" w14:textId="77777777" w:rsidR="00497547" w:rsidRPr="00497547" w:rsidRDefault="00497547" w:rsidP="00497547">
            <w:pPr>
              <w:rPr>
                <w:ins w:id="6268" w:author="Dimitri Podborski" w:date="2024-12-23T11:36:00Z" w16du:dateUtc="2024-12-23T19:36:00Z"/>
              </w:rPr>
            </w:pPr>
            <w:proofErr w:type="gramStart"/>
            <w:ins w:id="6269" w:author="Dimitri Podborski" w:date="2024-12-23T11:36:00Z" w16du:dateUtc="2024-12-23T19:36:00Z">
              <w:r w:rsidRPr="00497547">
                <w:t>!mov</w:t>
              </w:r>
              <w:proofErr w:type="gramEnd"/>
            </w:ins>
          </w:p>
        </w:tc>
        <w:tc>
          <w:tcPr>
            <w:tcW w:w="595" w:type="dxa"/>
            <w:tcBorders>
              <w:top w:val="single" w:sz="4" w:space="0" w:color="auto"/>
              <w:left w:val="single" w:sz="4" w:space="0" w:color="auto"/>
              <w:bottom w:val="single" w:sz="4" w:space="0" w:color="auto"/>
              <w:right w:val="single" w:sz="4" w:space="0" w:color="auto"/>
            </w:tcBorders>
            <w:tcPrChange w:id="627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tcPr>
            </w:tcPrChange>
          </w:tcPr>
          <w:p w14:paraId="0DCB2579" w14:textId="77777777" w:rsidR="00497547" w:rsidRPr="00497547" w:rsidRDefault="00497547" w:rsidP="00497547">
            <w:pPr>
              <w:rPr>
                <w:ins w:id="6271" w:author="Dimitri Podborski" w:date="2024-12-23T11:36:00Z" w16du:dateUtc="2024-12-23T19:36:00Z"/>
              </w:rPr>
            </w:pPr>
            <w:ins w:id="6272"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tcPrChange w:id="6273"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tcPr>
            </w:tcPrChange>
          </w:tcPr>
          <w:p w14:paraId="45694DDA" w14:textId="77777777" w:rsidR="00497547" w:rsidRPr="00497547" w:rsidRDefault="00497547" w:rsidP="00497547">
            <w:pPr>
              <w:rPr>
                <w:ins w:id="6274" w:author="Dimitri Podborski" w:date="2024-12-23T11:36:00Z" w16du:dateUtc="2024-12-23T19:36:00Z"/>
              </w:rPr>
            </w:pPr>
            <w:ins w:id="6275"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tcPrChange w:id="627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tcPr>
            </w:tcPrChange>
          </w:tcPr>
          <w:p w14:paraId="73DC7531" w14:textId="77777777" w:rsidR="00497547" w:rsidRPr="00497547" w:rsidRDefault="00497547" w:rsidP="00497547">
            <w:pPr>
              <w:rPr>
                <w:ins w:id="6277" w:author="Dimitri Podborski" w:date="2024-12-23T11:36:00Z" w16du:dateUtc="2024-12-23T19:36:00Z"/>
              </w:rPr>
            </w:pPr>
            <w:ins w:id="627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tcPrChange w:id="627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tcPr>
            </w:tcPrChange>
          </w:tcPr>
          <w:p w14:paraId="6B88C033" w14:textId="77777777" w:rsidR="00497547" w:rsidRPr="00497547" w:rsidRDefault="00497547" w:rsidP="00497547">
            <w:pPr>
              <w:rPr>
                <w:ins w:id="6280" w:author="Dimitri Podborski" w:date="2024-12-23T11:36:00Z" w16du:dateUtc="2024-12-23T19:36:00Z"/>
              </w:rPr>
            </w:pPr>
            <w:ins w:id="628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tcPrChange w:id="628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tcPr>
            </w:tcPrChange>
          </w:tcPr>
          <w:p w14:paraId="784257D7" w14:textId="77777777" w:rsidR="00497547" w:rsidRPr="00497547" w:rsidRDefault="00497547" w:rsidP="00497547">
            <w:pPr>
              <w:rPr>
                <w:ins w:id="6283" w:author="Dimitri Podborski" w:date="2024-12-23T11:36:00Z" w16du:dateUtc="2024-12-23T19:36:00Z"/>
              </w:rPr>
            </w:pPr>
            <w:ins w:id="6284"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tcPrChange w:id="6285"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tcPr>
            </w:tcPrChange>
          </w:tcPr>
          <w:p w14:paraId="2430C1ED" w14:textId="77777777" w:rsidR="00497547" w:rsidRPr="00497547" w:rsidRDefault="00497547" w:rsidP="00497547">
            <w:pPr>
              <w:rPr>
                <w:ins w:id="6286" w:author="Dimitri Podborski" w:date="2024-12-23T11:36:00Z" w16du:dateUtc="2024-12-23T19:36:00Z"/>
              </w:rPr>
            </w:pPr>
            <w:ins w:id="6287"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6288"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0F4FB224" w14:textId="77777777" w:rsidR="00497547" w:rsidRPr="00497547" w:rsidRDefault="00497547" w:rsidP="00497547">
            <w:pPr>
              <w:rPr>
                <w:ins w:id="6289" w:author="Dimitri Podborski" w:date="2024-12-23T11:36:00Z" w16du:dateUtc="2024-12-23T19:36:00Z"/>
              </w:rPr>
            </w:pPr>
            <w:ins w:id="6290" w:author="Dimitri Podborski" w:date="2024-12-23T11:36:00Z" w16du:dateUtc="2024-12-23T19:36:00Z">
              <w:r w:rsidRPr="00497547">
                <w:fldChar w:fldCharType="begin"/>
              </w:r>
              <w:r w:rsidRPr="00497547">
                <w:instrText xml:space="preserve"> REF _Ref174700100 \r \h </w:instrText>
              </w:r>
              <w:r w:rsidRPr="00497547">
                <w:fldChar w:fldCharType="separate"/>
              </w:r>
              <w:r w:rsidRPr="00497547">
                <w:t>8.16.6</w:t>
              </w:r>
              <w:r w:rsidRPr="00497547">
                <w:fldChar w:fldCharType="end"/>
              </w:r>
            </w:ins>
          </w:p>
        </w:tc>
        <w:tc>
          <w:tcPr>
            <w:tcW w:w="3764" w:type="dxa"/>
            <w:tcBorders>
              <w:top w:val="single" w:sz="4" w:space="0" w:color="auto"/>
              <w:left w:val="single" w:sz="4" w:space="0" w:color="auto"/>
              <w:bottom w:val="single" w:sz="4" w:space="0" w:color="auto"/>
            </w:tcBorders>
            <w:tcPrChange w:id="6291" w:author="Dimitri Podborski" w:date="2024-12-23T11:39:00Z" w16du:dateUtc="2024-12-23T19:39:00Z">
              <w:tcPr>
                <w:tcW w:w="3764" w:type="dxa"/>
                <w:tcBorders>
                  <w:top w:val="single" w:sz="4" w:space="0" w:color="auto"/>
                  <w:left w:val="single" w:sz="4" w:space="0" w:color="auto"/>
                  <w:bottom w:val="single" w:sz="4" w:space="0" w:color="auto"/>
                </w:tcBorders>
              </w:tcPr>
            </w:tcPrChange>
          </w:tcPr>
          <w:p w14:paraId="7F71CEFD" w14:textId="77777777" w:rsidR="00497547" w:rsidRPr="00497547" w:rsidRDefault="00497547" w:rsidP="00497547">
            <w:pPr>
              <w:rPr>
                <w:ins w:id="6292" w:author="Dimitri Podborski" w:date="2024-12-23T11:36:00Z" w16du:dateUtc="2024-12-23T19:36:00Z"/>
              </w:rPr>
            </w:pPr>
            <w:ins w:id="6293" w:author="Dimitri Podborski" w:date="2024-12-23T11:36:00Z" w16du:dateUtc="2024-12-23T19:36:00Z">
              <w:r w:rsidRPr="00497547">
                <w:t>compressed movie box</w:t>
              </w:r>
            </w:ins>
          </w:p>
        </w:tc>
      </w:tr>
      <w:tr w:rsidR="00497547" w:rsidRPr="00497547" w14:paraId="3F8255B5" w14:textId="77777777" w:rsidTr="00497547">
        <w:trPr>
          <w:ins w:id="6294" w:author="Dimitri Podborski" w:date="2024-12-23T11:36:00Z" w16du:dateUtc="2024-12-23T19:36:00Z"/>
        </w:trPr>
        <w:tc>
          <w:tcPr>
            <w:tcW w:w="595" w:type="dxa"/>
            <w:tcBorders>
              <w:top w:val="single" w:sz="4" w:space="0" w:color="auto"/>
              <w:bottom w:val="single" w:sz="4" w:space="0" w:color="auto"/>
              <w:right w:val="single" w:sz="4" w:space="0" w:color="auto"/>
            </w:tcBorders>
            <w:tcPrChange w:id="6295" w:author="Dimitri Podborski" w:date="2024-12-23T11:39:00Z" w16du:dateUtc="2024-12-23T19:39:00Z">
              <w:tcPr>
                <w:tcW w:w="595" w:type="dxa"/>
                <w:tcBorders>
                  <w:top w:val="single" w:sz="4" w:space="0" w:color="auto"/>
                  <w:bottom w:val="single" w:sz="4" w:space="0" w:color="auto"/>
                  <w:right w:val="single" w:sz="4" w:space="0" w:color="auto"/>
                </w:tcBorders>
              </w:tcPr>
            </w:tcPrChange>
          </w:tcPr>
          <w:p w14:paraId="5263CE37" w14:textId="77777777" w:rsidR="00497547" w:rsidRPr="00497547" w:rsidRDefault="00497547" w:rsidP="00497547">
            <w:pPr>
              <w:rPr>
                <w:ins w:id="6296" w:author="Dimitri Podborski" w:date="2024-12-23T11:36:00Z" w16du:dateUtc="2024-12-23T19:36:00Z"/>
              </w:rPr>
            </w:pPr>
            <w:proofErr w:type="gramStart"/>
            <w:ins w:id="6297" w:author="Dimitri Podborski" w:date="2024-12-23T11:36:00Z" w16du:dateUtc="2024-12-23T19:36:00Z">
              <w:r w:rsidRPr="00497547">
                <w:t>!</w:t>
              </w:r>
              <w:proofErr w:type="spellStart"/>
              <w:r w:rsidRPr="00497547">
                <w:t>mof</w:t>
              </w:r>
              <w:proofErr w:type="spellEnd"/>
              <w:proofErr w:type="gramEnd"/>
            </w:ins>
          </w:p>
        </w:tc>
        <w:tc>
          <w:tcPr>
            <w:tcW w:w="595" w:type="dxa"/>
            <w:tcBorders>
              <w:top w:val="single" w:sz="4" w:space="0" w:color="auto"/>
              <w:left w:val="single" w:sz="4" w:space="0" w:color="auto"/>
              <w:bottom w:val="single" w:sz="4" w:space="0" w:color="auto"/>
              <w:right w:val="single" w:sz="4" w:space="0" w:color="auto"/>
            </w:tcBorders>
            <w:tcPrChange w:id="629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tcPr>
            </w:tcPrChange>
          </w:tcPr>
          <w:p w14:paraId="59EAFA08" w14:textId="77777777" w:rsidR="00497547" w:rsidRPr="00497547" w:rsidRDefault="00497547" w:rsidP="00497547">
            <w:pPr>
              <w:rPr>
                <w:ins w:id="6299" w:author="Dimitri Podborski" w:date="2024-12-23T11:36:00Z" w16du:dateUtc="2024-12-23T19:36:00Z"/>
              </w:rPr>
            </w:pPr>
            <w:ins w:id="6300"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tcPrChange w:id="6301"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tcPr>
            </w:tcPrChange>
          </w:tcPr>
          <w:p w14:paraId="2686EDE2" w14:textId="77777777" w:rsidR="00497547" w:rsidRPr="00497547" w:rsidRDefault="00497547" w:rsidP="00497547">
            <w:pPr>
              <w:rPr>
                <w:ins w:id="6302" w:author="Dimitri Podborski" w:date="2024-12-23T11:36:00Z" w16du:dateUtc="2024-12-23T19:36:00Z"/>
              </w:rPr>
            </w:pPr>
            <w:ins w:id="6303"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tcPrChange w:id="6304"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tcPr>
            </w:tcPrChange>
          </w:tcPr>
          <w:p w14:paraId="2160BCF0" w14:textId="77777777" w:rsidR="00497547" w:rsidRPr="00497547" w:rsidRDefault="00497547" w:rsidP="00497547">
            <w:pPr>
              <w:rPr>
                <w:ins w:id="6305" w:author="Dimitri Podborski" w:date="2024-12-23T11:36:00Z" w16du:dateUtc="2024-12-23T19:36:00Z"/>
              </w:rPr>
            </w:pPr>
            <w:ins w:id="6306"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tcPrChange w:id="6307"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tcPr>
            </w:tcPrChange>
          </w:tcPr>
          <w:p w14:paraId="173D01C1" w14:textId="77777777" w:rsidR="00497547" w:rsidRPr="00497547" w:rsidRDefault="00497547" w:rsidP="00497547">
            <w:pPr>
              <w:rPr>
                <w:ins w:id="6308" w:author="Dimitri Podborski" w:date="2024-12-23T11:36:00Z" w16du:dateUtc="2024-12-23T19:36:00Z"/>
              </w:rPr>
            </w:pPr>
            <w:ins w:id="6309"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tcPrChange w:id="6310"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tcPr>
            </w:tcPrChange>
          </w:tcPr>
          <w:p w14:paraId="1A79164B" w14:textId="77777777" w:rsidR="00497547" w:rsidRPr="00497547" w:rsidRDefault="00497547" w:rsidP="00497547">
            <w:pPr>
              <w:rPr>
                <w:ins w:id="6311" w:author="Dimitri Podborski" w:date="2024-12-23T11:36:00Z" w16du:dateUtc="2024-12-23T19:36:00Z"/>
              </w:rPr>
            </w:pPr>
            <w:ins w:id="6312"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tcPrChange w:id="6313"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tcPr>
            </w:tcPrChange>
          </w:tcPr>
          <w:p w14:paraId="3258F22B" w14:textId="77777777" w:rsidR="00497547" w:rsidRPr="00497547" w:rsidRDefault="00497547" w:rsidP="00497547">
            <w:pPr>
              <w:rPr>
                <w:ins w:id="6314" w:author="Dimitri Podborski" w:date="2024-12-23T11:36:00Z" w16du:dateUtc="2024-12-23T19:36:00Z"/>
              </w:rPr>
            </w:pPr>
            <w:ins w:id="6315"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6316"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0F94981A" w14:textId="77777777" w:rsidR="00497547" w:rsidRPr="00497547" w:rsidRDefault="00497547" w:rsidP="00497547">
            <w:pPr>
              <w:rPr>
                <w:ins w:id="6317" w:author="Dimitri Podborski" w:date="2024-12-23T11:36:00Z" w16du:dateUtc="2024-12-23T19:36:00Z"/>
              </w:rPr>
            </w:pPr>
            <w:ins w:id="6318" w:author="Dimitri Podborski" w:date="2024-12-23T11:36:00Z" w16du:dateUtc="2024-12-23T19:36:00Z">
              <w:r w:rsidRPr="00497547">
                <w:fldChar w:fldCharType="begin"/>
              </w:r>
              <w:r w:rsidRPr="00497547">
                <w:instrText xml:space="preserve"> REF _Ref174700107 \r \h </w:instrText>
              </w:r>
              <w:r w:rsidRPr="00497547">
                <w:fldChar w:fldCharType="separate"/>
              </w:r>
              <w:r w:rsidRPr="00497547">
                <w:t>8.16.7</w:t>
              </w:r>
              <w:r w:rsidRPr="00497547">
                <w:fldChar w:fldCharType="end"/>
              </w:r>
            </w:ins>
          </w:p>
        </w:tc>
        <w:tc>
          <w:tcPr>
            <w:tcW w:w="3764" w:type="dxa"/>
            <w:tcBorders>
              <w:top w:val="single" w:sz="4" w:space="0" w:color="auto"/>
              <w:left w:val="single" w:sz="4" w:space="0" w:color="auto"/>
              <w:bottom w:val="single" w:sz="4" w:space="0" w:color="auto"/>
            </w:tcBorders>
            <w:tcPrChange w:id="6319" w:author="Dimitri Podborski" w:date="2024-12-23T11:39:00Z" w16du:dateUtc="2024-12-23T19:39:00Z">
              <w:tcPr>
                <w:tcW w:w="3764" w:type="dxa"/>
                <w:tcBorders>
                  <w:top w:val="single" w:sz="4" w:space="0" w:color="auto"/>
                  <w:left w:val="single" w:sz="4" w:space="0" w:color="auto"/>
                  <w:bottom w:val="single" w:sz="4" w:space="0" w:color="auto"/>
                </w:tcBorders>
              </w:tcPr>
            </w:tcPrChange>
          </w:tcPr>
          <w:p w14:paraId="529BD68A" w14:textId="77777777" w:rsidR="00497547" w:rsidRPr="00497547" w:rsidRDefault="00497547" w:rsidP="00497547">
            <w:pPr>
              <w:rPr>
                <w:ins w:id="6320" w:author="Dimitri Podborski" w:date="2024-12-23T11:36:00Z" w16du:dateUtc="2024-12-23T19:36:00Z"/>
              </w:rPr>
            </w:pPr>
            <w:ins w:id="6321" w:author="Dimitri Podborski" w:date="2024-12-23T11:36:00Z" w16du:dateUtc="2024-12-23T19:36:00Z">
              <w:r w:rsidRPr="00497547">
                <w:t>compressed movie fragment box</w:t>
              </w:r>
            </w:ins>
          </w:p>
        </w:tc>
      </w:tr>
      <w:tr w:rsidR="00497547" w:rsidRPr="00497547" w14:paraId="3AEC4F31" w14:textId="77777777" w:rsidTr="00497547">
        <w:trPr>
          <w:ins w:id="6322" w:author="Dimitri Podborski" w:date="2024-12-23T11:36:00Z" w16du:dateUtc="2024-12-23T19:36:00Z"/>
        </w:trPr>
        <w:tc>
          <w:tcPr>
            <w:tcW w:w="595" w:type="dxa"/>
            <w:tcBorders>
              <w:top w:val="single" w:sz="4" w:space="0" w:color="auto"/>
              <w:bottom w:val="single" w:sz="4" w:space="0" w:color="auto"/>
              <w:right w:val="single" w:sz="4" w:space="0" w:color="auto"/>
            </w:tcBorders>
            <w:tcPrChange w:id="6323" w:author="Dimitri Podborski" w:date="2024-12-23T11:39:00Z" w16du:dateUtc="2024-12-23T19:39:00Z">
              <w:tcPr>
                <w:tcW w:w="595" w:type="dxa"/>
                <w:tcBorders>
                  <w:top w:val="single" w:sz="4" w:space="0" w:color="auto"/>
                  <w:bottom w:val="single" w:sz="4" w:space="0" w:color="auto"/>
                  <w:right w:val="single" w:sz="4" w:space="0" w:color="auto"/>
                </w:tcBorders>
              </w:tcPr>
            </w:tcPrChange>
          </w:tcPr>
          <w:p w14:paraId="061ED7F9" w14:textId="77777777" w:rsidR="00497547" w:rsidRPr="00497547" w:rsidRDefault="00497547" w:rsidP="00497547">
            <w:pPr>
              <w:rPr>
                <w:ins w:id="6324" w:author="Dimitri Podborski" w:date="2024-12-23T11:36:00Z" w16du:dateUtc="2024-12-23T19:36:00Z"/>
              </w:rPr>
            </w:pPr>
            <w:proofErr w:type="gramStart"/>
            <w:ins w:id="6325" w:author="Dimitri Podborski" w:date="2024-12-23T11:36:00Z" w16du:dateUtc="2024-12-23T19:36:00Z">
              <w:r w:rsidRPr="00497547">
                <w:t>!six</w:t>
              </w:r>
              <w:proofErr w:type="gramEnd"/>
            </w:ins>
          </w:p>
        </w:tc>
        <w:tc>
          <w:tcPr>
            <w:tcW w:w="595" w:type="dxa"/>
            <w:tcBorders>
              <w:top w:val="single" w:sz="4" w:space="0" w:color="auto"/>
              <w:left w:val="single" w:sz="4" w:space="0" w:color="auto"/>
              <w:bottom w:val="single" w:sz="4" w:space="0" w:color="auto"/>
              <w:right w:val="single" w:sz="4" w:space="0" w:color="auto"/>
            </w:tcBorders>
            <w:tcPrChange w:id="6326"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tcPr>
            </w:tcPrChange>
          </w:tcPr>
          <w:p w14:paraId="68502F6A" w14:textId="77777777" w:rsidR="00497547" w:rsidRPr="00497547" w:rsidRDefault="00497547" w:rsidP="00497547">
            <w:pPr>
              <w:rPr>
                <w:ins w:id="6327" w:author="Dimitri Podborski" w:date="2024-12-23T11:36:00Z" w16du:dateUtc="2024-12-23T19:36:00Z"/>
              </w:rPr>
            </w:pPr>
            <w:ins w:id="6328"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tcPrChange w:id="6329"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tcPr>
            </w:tcPrChange>
          </w:tcPr>
          <w:p w14:paraId="6737EC0B" w14:textId="77777777" w:rsidR="00497547" w:rsidRPr="00497547" w:rsidRDefault="00497547" w:rsidP="00497547">
            <w:pPr>
              <w:rPr>
                <w:ins w:id="6330" w:author="Dimitri Podborski" w:date="2024-12-23T11:36:00Z" w16du:dateUtc="2024-12-23T19:36:00Z"/>
              </w:rPr>
            </w:pPr>
            <w:ins w:id="6331"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tcPrChange w:id="6332"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tcPr>
            </w:tcPrChange>
          </w:tcPr>
          <w:p w14:paraId="67674978" w14:textId="77777777" w:rsidR="00497547" w:rsidRPr="00497547" w:rsidRDefault="00497547" w:rsidP="00497547">
            <w:pPr>
              <w:rPr>
                <w:ins w:id="6333" w:author="Dimitri Podborski" w:date="2024-12-23T11:36:00Z" w16du:dateUtc="2024-12-23T19:36:00Z"/>
              </w:rPr>
            </w:pPr>
            <w:ins w:id="6334"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tcPrChange w:id="6335"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tcPr>
            </w:tcPrChange>
          </w:tcPr>
          <w:p w14:paraId="007A7AE2" w14:textId="77777777" w:rsidR="00497547" w:rsidRPr="00497547" w:rsidRDefault="00497547" w:rsidP="00497547">
            <w:pPr>
              <w:rPr>
                <w:ins w:id="6336" w:author="Dimitri Podborski" w:date="2024-12-23T11:36:00Z" w16du:dateUtc="2024-12-23T19:36:00Z"/>
              </w:rPr>
            </w:pPr>
            <w:ins w:id="6337" w:author="Dimitri Podborski" w:date="2024-12-23T11:36:00Z" w16du:dateUtc="2024-12-23T19:36:00Z">
              <w:r w:rsidRPr="00497547">
                <w:t> </w:t>
              </w:r>
            </w:ins>
          </w:p>
        </w:tc>
        <w:tc>
          <w:tcPr>
            <w:tcW w:w="595" w:type="dxa"/>
            <w:tcBorders>
              <w:top w:val="single" w:sz="4" w:space="0" w:color="auto"/>
              <w:left w:val="single" w:sz="4" w:space="0" w:color="auto"/>
              <w:bottom w:val="single" w:sz="4" w:space="0" w:color="auto"/>
              <w:right w:val="single" w:sz="4" w:space="0" w:color="auto"/>
            </w:tcBorders>
            <w:tcPrChange w:id="6338" w:author="Dimitri Podborski" w:date="2024-12-23T11:39:00Z" w16du:dateUtc="2024-12-23T19:39:00Z">
              <w:tcPr>
                <w:tcW w:w="595" w:type="dxa"/>
                <w:tcBorders>
                  <w:top w:val="single" w:sz="4" w:space="0" w:color="auto"/>
                  <w:left w:val="single" w:sz="4" w:space="0" w:color="auto"/>
                  <w:bottom w:val="single" w:sz="4" w:space="0" w:color="auto"/>
                  <w:right w:val="single" w:sz="4" w:space="0" w:color="auto"/>
                </w:tcBorders>
              </w:tcPr>
            </w:tcPrChange>
          </w:tcPr>
          <w:p w14:paraId="75C8CDFF" w14:textId="77777777" w:rsidR="00497547" w:rsidRPr="00497547" w:rsidRDefault="00497547" w:rsidP="00497547">
            <w:pPr>
              <w:rPr>
                <w:ins w:id="6339" w:author="Dimitri Podborski" w:date="2024-12-23T11:36:00Z" w16du:dateUtc="2024-12-23T19:36:00Z"/>
              </w:rPr>
            </w:pPr>
            <w:ins w:id="6340" w:author="Dimitri Podborski" w:date="2024-12-23T11:36:00Z" w16du:dateUtc="2024-12-23T19:36:00Z">
              <w:r w:rsidRPr="00497547">
                <w:t> </w:t>
              </w:r>
            </w:ins>
          </w:p>
        </w:tc>
        <w:tc>
          <w:tcPr>
            <w:tcW w:w="580" w:type="dxa"/>
            <w:tcBorders>
              <w:top w:val="single" w:sz="4" w:space="0" w:color="auto"/>
              <w:left w:val="single" w:sz="4" w:space="0" w:color="auto"/>
              <w:bottom w:val="single" w:sz="4" w:space="0" w:color="auto"/>
              <w:right w:val="single" w:sz="4" w:space="0" w:color="auto"/>
            </w:tcBorders>
            <w:tcPrChange w:id="6341" w:author="Dimitri Podborski" w:date="2024-12-23T11:39:00Z" w16du:dateUtc="2024-12-23T19:39:00Z">
              <w:tcPr>
                <w:tcW w:w="580" w:type="dxa"/>
                <w:tcBorders>
                  <w:top w:val="single" w:sz="4" w:space="0" w:color="auto"/>
                  <w:left w:val="single" w:sz="4" w:space="0" w:color="auto"/>
                  <w:bottom w:val="single" w:sz="4" w:space="0" w:color="auto"/>
                  <w:right w:val="single" w:sz="4" w:space="0" w:color="auto"/>
                </w:tcBorders>
              </w:tcPr>
            </w:tcPrChange>
          </w:tcPr>
          <w:p w14:paraId="33939BB0" w14:textId="77777777" w:rsidR="00497547" w:rsidRPr="00497547" w:rsidRDefault="00497547" w:rsidP="00497547">
            <w:pPr>
              <w:rPr>
                <w:ins w:id="6342" w:author="Dimitri Podborski" w:date="2024-12-23T11:36:00Z" w16du:dateUtc="2024-12-23T19:36:00Z"/>
              </w:rPr>
            </w:pPr>
            <w:ins w:id="6343" w:author="Dimitri Podborski" w:date="2024-12-23T11:36:00Z" w16du:dateUtc="2024-12-23T19:36:00Z">
              <w:r w:rsidRPr="00497547">
                <w:t> </w:t>
              </w:r>
            </w:ins>
          </w:p>
        </w:tc>
        <w:tc>
          <w:tcPr>
            <w:tcW w:w="993" w:type="dxa"/>
            <w:tcBorders>
              <w:top w:val="single" w:sz="4" w:space="0" w:color="auto"/>
              <w:left w:val="single" w:sz="4" w:space="0" w:color="auto"/>
              <w:bottom w:val="single" w:sz="4" w:space="0" w:color="auto"/>
              <w:right w:val="single" w:sz="4" w:space="0" w:color="auto"/>
            </w:tcBorders>
            <w:tcPrChange w:id="6344" w:author="Dimitri Podborski" w:date="2024-12-23T11:39:00Z" w16du:dateUtc="2024-12-23T19:39:00Z">
              <w:tcPr>
                <w:tcW w:w="993" w:type="dxa"/>
                <w:tcBorders>
                  <w:top w:val="single" w:sz="4" w:space="0" w:color="auto"/>
                  <w:left w:val="single" w:sz="4" w:space="0" w:color="auto"/>
                  <w:bottom w:val="single" w:sz="4" w:space="0" w:color="auto"/>
                  <w:right w:val="single" w:sz="4" w:space="0" w:color="auto"/>
                </w:tcBorders>
              </w:tcPr>
            </w:tcPrChange>
          </w:tcPr>
          <w:p w14:paraId="63C1BF2D" w14:textId="77777777" w:rsidR="00497547" w:rsidRPr="00497547" w:rsidRDefault="00497547" w:rsidP="00497547">
            <w:pPr>
              <w:rPr>
                <w:ins w:id="6345" w:author="Dimitri Podborski" w:date="2024-12-23T11:36:00Z" w16du:dateUtc="2024-12-23T19:36:00Z"/>
              </w:rPr>
            </w:pPr>
            <w:ins w:id="6346" w:author="Dimitri Podborski" w:date="2024-12-23T11:36:00Z" w16du:dateUtc="2024-12-23T19:36:00Z">
              <w:r w:rsidRPr="00497547">
                <w:fldChar w:fldCharType="begin"/>
              </w:r>
              <w:r w:rsidRPr="00497547">
                <w:instrText xml:space="preserve"> REF _Ref174700118 \r \h </w:instrText>
              </w:r>
              <w:r w:rsidRPr="00497547">
                <w:fldChar w:fldCharType="separate"/>
              </w:r>
              <w:r w:rsidRPr="00497547">
                <w:t>8.16.8</w:t>
              </w:r>
              <w:r w:rsidRPr="00497547">
                <w:fldChar w:fldCharType="end"/>
              </w:r>
            </w:ins>
          </w:p>
        </w:tc>
        <w:tc>
          <w:tcPr>
            <w:tcW w:w="3764" w:type="dxa"/>
            <w:tcBorders>
              <w:top w:val="single" w:sz="4" w:space="0" w:color="auto"/>
              <w:left w:val="single" w:sz="4" w:space="0" w:color="auto"/>
              <w:bottom w:val="single" w:sz="4" w:space="0" w:color="auto"/>
            </w:tcBorders>
            <w:tcPrChange w:id="6347" w:author="Dimitri Podborski" w:date="2024-12-23T11:39:00Z" w16du:dateUtc="2024-12-23T19:39:00Z">
              <w:tcPr>
                <w:tcW w:w="3764" w:type="dxa"/>
                <w:tcBorders>
                  <w:top w:val="single" w:sz="4" w:space="0" w:color="auto"/>
                  <w:left w:val="single" w:sz="4" w:space="0" w:color="auto"/>
                  <w:bottom w:val="single" w:sz="4" w:space="0" w:color="auto"/>
                </w:tcBorders>
              </w:tcPr>
            </w:tcPrChange>
          </w:tcPr>
          <w:p w14:paraId="1AD00F6B" w14:textId="77777777" w:rsidR="00497547" w:rsidRPr="00497547" w:rsidRDefault="00497547" w:rsidP="00497547">
            <w:pPr>
              <w:rPr>
                <w:ins w:id="6348" w:author="Dimitri Podborski" w:date="2024-12-23T11:36:00Z" w16du:dateUtc="2024-12-23T19:36:00Z"/>
              </w:rPr>
            </w:pPr>
            <w:ins w:id="6349" w:author="Dimitri Podborski" w:date="2024-12-23T11:36:00Z" w16du:dateUtc="2024-12-23T19:36:00Z">
              <w:r w:rsidRPr="00497547">
                <w:t>compressed segment index box</w:t>
              </w:r>
            </w:ins>
          </w:p>
        </w:tc>
      </w:tr>
      <w:tr w:rsidR="00497547" w:rsidRPr="00497547" w14:paraId="55E6D5EC" w14:textId="77777777" w:rsidTr="00497547">
        <w:trPr>
          <w:ins w:id="6350" w:author="Dimitri Podborski" w:date="2024-12-23T11:36:00Z" w16du:dateUtc="2024-12-23T19:36:00Z"/>
        </w:trPr>
        <w:tc>
          <w:tcPr>
            <w:tcW w:w="595" w:type="dxa"/>
            <w:tcBorders>
              <w:top w:val="single" w:sz="4" w:space="0" w:color="auto"/>
              <w:bottom w:val="single" w:sz="12" w:space="0" w:color="auto"/>
              <w:right w:val="single" w:sz="4" w:space="0" w:color="auto"/>
            </w:tcBorders>
            <w:tcPrChange w:id="6351" w:author="Dimitri Podborski" w:date="2024-12-23T11:39:00Z" w16du:dateUtc="2024-12-23T19:39:00Z">
              <w:tcPr>
                <w:tcW w:w="595" w:type="dxa"/>
                <w:tcBorders>
                  <w:top w:val="single" w:sz="4" w:space="0" w:color="auto"/>
                  <w:bottom w:val="single" w:sz="12" w:space="0" w:color="auto"/>
                  <w:right w:val="single" w:sz="4" w:space="0" w:color="auto"/>
                </w:tcBorders>
              </w:tcPr>
            </w:tcPrChange>
          </w:tcPr>
          <w:p w14:paraId="16A6E40B" w14:textId="77777777" w:rsidR="00497547" w:rsidRPr="00497547" w:rsidRDefault="00497547" w:rsidP="00497547">
            <w:pPr>
              <w:rPr>
                <w:ins w:id="6352" w:author="Dimitri Podborski" w:date="2024-12-23T11:36:00Z" w16du:dateUtc="2024-12-23T19:36:00Z"/>
              </w:rPr>
            </w:pPr>
            <w:proofErr w:type="gramStart"/>
            <w:ins w:id="6353" w:author="Dimitri Podborski" w:date="2024-12-23T11:36:00Z" w16du:dateUtc="2024-12-23T19:36:00Z">
              <w:r w:rsidRPr="00497547">
                <w:t>!</w:t>
              </w:r>
              <w:proofErr w:type="spellStart"/>
              <w:r w:rsidRPr="00497547">
                <w:t>ssx</w:t>
              </w:r>
              <w:proofErr w:type="spellEnd"/>
              <w:proofErr w:type="gramEnd"/>
            </w:ins>
          </w:p>
        </w:tc>
        <w:tc>
          <w:tcPr>
            <w:tcW w:w="595" w:type="dxa"/>
            <w:tcBorders>
              <w:top w:val="single" w:sz="4" w:space="0" w:color="auto"/>
              <w:left w:val="single" w:sz="4" w:space="0" w:color="auto"/>
              <w:bottom w:val="single" w:sz="12" w:space="0" w:color="auto"/>
              <w:right w:val="single" w:sz="4" w:space="0" w:color="auto"/>
            </w:tcBorders>
            <w:tcPrChange w:id="6354" w:author="Dimitri Podborski" w:date="2024-12-23T11:39:00Z" w16du:dateUtc="2024-12-23T19:39:00Z">
              <w:tcPr>
                <w:tcW w:w="595" w:type="dxa"/>
                <w:tcBorders>
                  <w:top w:val="single" w:sz="4" w:space="0" w:color="auto"/>
                  <w:left w:val="single" w:sz="4" w:space="0" w:color="auto"/>
                  <w:bottom w:val="single" w:sz="12" w:space="0" w:color="auto"/>
                  <w:right w:val="single" w:sz="4" w:space="0" w:color="auto"/>
                </w:tcBorders>
              </w:tcPr>
            </w:tcPrChange>
          </w:tcPr>
          <w:p w14:paraId="1B873A4A" w14:textId="77777777" w:rsidR="00497547" w:rsidRPr="00497547" w:rsidRDefault="00497547" w:rsidP="00497547">
            <w:pPr>
              <w:rPr>
                <w:ins w:id="6355" w:author="Dimitri Podborski" w:date="2024-12-23T11:36:00Z" w16du:dateUtc="2024-12-23T19:36:00Z"/>
              </w:rPr>
            </w:pPr>
            <w:ins w:id="6356" w:author="Dimitri Podborski" w:date="2024-12-23T11:36:00Z" w16du:dateUtc="2024-12-23T19:36:00Z">
              <w:r w:rsidRPr="00497547">
                <w:t> </w:t>
              </w:r>
            </w:ins>
          </w:p>
        </w:tc>
        <w:tc>
          <w:tcPr>
            <w:tcW w:w="595" w:type="dxa"/>
            <w:tcBorders>
              <w:top w:val="single" w:sz="4" w:space="0" w:color="auto"/>
              <w:left w:val="single" w:sz="4" w:space="0" w:color="auto"/>
              <w:bottom w:val="single" w:sz="12" w:space="0" w:color="auto"/>
              <w:right w:val="single" w:sz="4" w:space="0" w:color="auto"/>
            </w:tcBorders>
            <w:tcPrChange w:id="6357" w:author="Dimitri Podborski" w:date="2024-12-23T11:39:00Z" w16du:dateUtc="2024-12-23T19:39:00Z">
              <w:tcPr>
                <w:tcW w:w="595" w:type="dxa"/>
                <w:tcBorders>
                  <w:top w:val="single" w:sz="4" w:space="0" w:color="auto"/>
                  <w:left w:val="single" w:sz="4" w:space="0" w:color="auto"/>
                  <w:bottom w:val="single" w:sz="12" w:space="0" w:color="auto"/>
                  <w:right w:val="single" w:sz="4" w:space="0" w:color="auto"/>
                </w:tcBorders>
              </w:tcPr>
            </w:tcPrChange>
          </w:tcPr>
          <w:p w14:paraId="2DD3D684" w14:textId="77777777" w:rsidR="00497547" w:rsidRPr="00497547" w:rsidRDefault="00497547" w:rsidP="00497547">
            <w:pPr>
              <w:rPr>
                <w:ins w:id="6358" w:author="Dimitri Podborski" w:date="2024-12-23T11:36:00Z" w16du:dateUtc="2024-12-23T19:36:00Z"/>
              </w:rPr>
            </w:pPr>
            <w:ins w:id="6359" w:author="Dimitri Podborski" w:date="2024-12-23T11:36:00Z" w16du:dateUtc="2024-12-23T19:36:00Z">
              <w:r w:rsidRPr="00497547">
                <w:t> </w:t>
              </w:r>
            </w:ins>
          </w:p>
        </w:tc>
        <w:tc>
          <w:tcPr>
            <w:tcW w:w="595" w:type="dxa"/>
            <w:tcBorders>
              <w:top w:val="single" w:sz="4" w:space="0" w:color="auto"/>
              <w:left w:val="single" w:sz="4" w:space="0" w:color="auto"/>
              <w:bottom w:val="single" w:sz="12" w:space="0" w:color="auto"/>
              <w:right w:val="single" w:sz="4" w:space="0" w:color="auto"/>
            </w:tcBorders>
            <w:tcPrChange w:id="6360" w:author="Dimitri Podborski" w:date="2024-12-23T11:39:00Z" w16du:dateUtc="2024-12-23T19:39:00Z">
              <w:tcPr>
                <w:tcW w:w="595" w:type="dxa"/>
                <w:tcBorders>
                  <w:top w:val="single" w:sz="4" w:space="0" w:color="auto"/>
                  <w:left w:val="single" w:sz="4" w:space="0" w:color="auto"/>
                  <w:bottom w:val="single" w:sz="12" w:space="0" w:color="auto"/>
                  <w:right w:val="single" w:sz="4" w:space="0" w:color="auto"/>
                </w:tcBorders>
              </w:tcPr>
            </w:tcPrChange>
          </w:tcPr>
          <w:p w14:paraId="32D9512F" w14:textId="77777777" w:rsidR="00497547" w:rsidRPr="00497547" w:rsidRDefault="00497547" w:rsidP="00497547">
            <w:pPr>
              <w:rPr>
                <w:ins w:id="6361" w:author="Dimitri Podborski" w:date="2024-12-23T11:36:00Z" w16du:dateUtc="2024-12-23T19:36:00Z"/>
              </w:rPr>
            </w:pPr>
            <w:ins w:id="6362" w:author="Dimitri Podborski" w:date="2024-12-23T11:36:00Z" w16du:dateUtc="2024-12-23T19:36:00Z">
              <w:r w:rsidRPr="00497547">
                <w:t> </w:t>
              </w:r>
            </w:ins>
          </w:p>
        </w:tc>
        <w:tc>
          <w:tcPr>
            <w:tcW w:w="595" w:type="dxa"/>
            <w:tcBorders>
              <w:top w:val="single" w:sz="4" w:space="0" w:color="auto"/>
              <w:left w:val="single" w:sz="4" w:space="0" w:color="auto"/>
              <w:bottom w:val="single" w:sz="12" w:space="0" w:color="auto"/>
              <w:right w:val="single" w:sz="4" w:space="0" w:color="auto"/>
            </w:tcBorders>
            <w:tcPrChange w:id="6363" w:author="Dimitri Podborski" w:date="2024-12-23T11:39:00Z" w16du:dateUtc="2024-12-23T19:39:00Z">
              <w:tcPr>
                <w:tcW w:w="595" w:type="dxa"/>
                <w:tcBorders>
                  <w:top w:val="single" w:sz="4" w:space="0" w:color="auto"/>
                  <w:left w:val="single" w:sz="4" w:space="0" w:color="auto"/>
                  <w:bottom w:val="single" w:sz="12" w:space="0" w:color="auto"/>
                  <w:right w:val="single" w:sz="4" w:space="0" w:color="auto"/>
                </w:tcBorders>
              </w:tcPr>
            </w:tcPrChange>
          </w:tcPr>
          <w:p w14:paraId="560C39A3" w14:textId="77777777" w:rsidR="00497547" w:rsidRPr="00497547" w:rsidRDefault="00497547" w:rsidP="00497547">
            <w:pPr>
              <w:rPr>
                <w:ins w:id="6364" w:author="Dimitri Podborski" w:date="2024-12-23T11:36:00Z" w16du:dateUtc="2024-12-23T19:36:00Z"/>
              </w:rPr>
            </w:pPr>
            <w:ins w:id="6365" w:author="Dimitri Podborski" w:date="2024-12-23T11:36:00Z" w16du:dateUtc="2024-12-23T19:36:00Z">
              <w:r w:rsidRPr="00497547">
                <w:t> </w:t>
              </w:r>
            </w:ins>
          </w:p>
        </w:tc>
        <w:tc>
          <w:tcPr>
            <w:tcW w:w="595" w:type="dxa"/>
            <w:tcBorders>
              <w:top w:val="single" w:sz="4" w:space="0" w:color="auto"/>
              <w:left w:val="single" w:sz="4" w:space="0" w:color="auto"/>
              <w:bottom w:val="single" w:sz="12" w:space="0" w:color="auto"/>
              <w:right w:val="single" w:sz="4" w:space="0" w:color="auto"/>
            </w:tcBorders>
            <w:tcPrChange w:id="6366" w:author="Dimitri Podborski" w:date="2024-12-23T11:39:00Z" w16du:dateUtc="2024-12-23T19:39:00Z">
              <w:tcPr>
                <w:tcW w:w="595" w:type="dxa"/>
                <w:tcBorders>
                  <w:top w:val="single" w:sz="4" w:space="0" w:color="auto"/>
                  <w:left w:val="single" w:sz="4" w:space="0" w:color="auto"/>
                  <w:bottom w:val="single" w:sz="12" w:space="0" w:color="auto"/>
                  <w:right w:val="single" w:sz="4" w:space="0" w:color="auto"/>
                </w:tcBorders>
              </w:tcPr>
            </w:tcPrChange>
          </w:tcPr>
          <w:p w14:paraId="2E0BF995" w14:textId="77777777" w:rsidR="00497547" w:rsidRPr="00497547" w:rsidRDefault="00497547" w:rsidP="00497547">
            <w:pPr>
              <w:rPr>
                <w:ins w:id="6367" w:author="Dimitri Podborski" w:date="2024-12-23T11:36:00Z" w16du:dateUtc="2024-12-23T19:36:00Z"/>
              </w:rPr>
            </w:pPr>
            <w:ins w:id="6368" w:author="Dimitri Podborski" w:date="2024-12-23T11:36:00Z" w16du:dateUtc="2024-12-23T19:36:00Z">
              <w:r w:rsidRPr="00497547">
                <w:t> </w:t>
              </w:r>
            </w:ins>
          </w:p>
        </w:tc>
        <w:tc>
          <w:tcPr>
            <w:tcW w:w="580" w:type="dxa"/>
            <w:tcBorders>
              <w:top w:val="single" w:sz="4" w:space="0" w:color="auto"/>
              <w:left w:val="single" w:sz="4" w:space="0" w:color="auto"/>
              <w:bottom w:val="single" w:sz="12" w:space="0" w:color="auto"/>
              <w:right w:val="single" w:sz="4" w:space="0" w:color="auto"/>
            </w:tcBorders>
            <w:tcPrChange w:id="6369" w:author="Dimitri Podborski" w:date="2024-12-23T11:39:00Z" w16du:dateUtc="2024-12-23T19:39:00Z">
              <w:tcPr>
                <w:tcW w:w="580" w:type="dxa"/>
                <w:tcBorders>
                  <w:top w:val="single" w:sz="4" w:space="0" w:color="auto"/>
                  <w:left w:val="single" w:sz="4" w:space="0" w:color="auto"/>
                  <w:bottom w:val="single" w:sz="12" w:space="0" w:color="auto"/>
                  <w:right w:val="single" w:sz="4" w:space="0" w:color="auto"/>
                </w:tcBorders>
              </w:tcPr>
            </w:tcPrChange>
          </w:tcPr>
          <w:p w14:paraId="1C729B07" w14:textId="77777777" w:rsidR="00497547" w:rsidRPr="00497547" w:rsidRDefault="00497547" w:rsidP="00497547">
            <w:pPr>
              <w:rPr>
                <w:ins w:id="6370" w:author="Dimitri Podborski" w:date="2024-12-23T11:36:00Z" w16du:dateUtc="2024-12-23T19:36:00Z"/>
              </w:rPr>
            </w:pPr>
            <w:ins w:id="6371" w:author="Dimitri Podborski" w:date="2024-12-23T11:36:00Z" w16du:dateUtc="2024-12-23T19:36:00Z">
              <w:r w:rsidRPr="00497547">
                <w:t> </w:t>
              </w:r>
            </w:ins>
          </w:p>
        </w:tc>
        <w:tc>
          <w:tcPr>
            <w:tcW w:w="993" w:type="dxa"/>
            <w:tcBorders>
              <w:top w:val="single" w:sz="4" w:space="0" w:color="auto"/>
              <w:left w:val="single" w:sz="4" w:space="0" w:color="auto"/>
              <w:bottom w:val="single" w:sz="12" w:space="0" w:color="auto"/>
              <w:right w:val="single" w:sz="4" w:space="0" w:color="auto"/>
            </w:tcBorders>
            <w:tcPrChange w:id="6372" w:author="Dimitri Podborski" w:date="2024-12-23T11:39:00Z" w16du:dateUtc="2024-12-23T19:39:00Z">
              <w:tcPr>
                <w:tcW w:w="993" w:type="dxa"/>
                <w:tcBorders>
                  <w:top w:val="single" w:sz="4" w:space="0" w:color="auto"/>
                  <w:left w:val="single" w:sz="4" w:space="0" w:color="auto"/>
                  <w:bottom w:val="single" w:sz="12" w:space="0" w:color="auto"/>
                  <w:right w:val="single" w:sz="4" w:space="0" w:color="auto"/>
                </w:tcBorders>
              </w:tcPr>
            </w:tcPrChange>
          </w:tcPr>
          <w:p w14:paraId="1407C12F" w14:textId="77777777" w:rsidR="00497547" w:rsidRPr="00497547" w:rsidRDefault="00497547" w:rsidP="00497547">
            <w:pPr>
              <w:rPr>
                <w:ins w:id="6373" w:author="Dimitri Podborski" w:date="2024-12-23T11:36:00Z" w16du:dateUtc="2024-12-23T19:36:00Z"/>
              </w:rPr>
            </w:pPr>
            <w:ins w:id="6374" w:author="Dimitri Podborski" w:date="2024-12-23T11:36:00Z" w16du:dateUtc="2024-12-23T19:36:00Z">
              <w:r w:rsidRPr="00497547">
                <w:fldChar w:fldCharType="begin"/>
              </w:r>
              <w:r w:rsidRPr="00497547">
                <w:instrText xml:space="preserve"> REF _Ref174700125 \r \h </w:instrText>
              </w:r>
              <w:r w:rsidRPr="00497547">
                <w:fldChar w:fldCharType="separate"/>
              </w:r>
              <w:r w:rsidRPr="00497547">
                <w:t>8.16.9</w:t>
              </w:r>
              <w:r w:rsidRPr="00497547">
                <w:fldChar w:fldCharType="end"/>
              </w:r>
            </w:ins>
          </w:p>
        </w:tc>
        <w:tc>
          <w:tcPr>
            <w:tcW w:w="3764" w:type="dxa"/>
            <w:tcBorders>
              <w:top w:val="single" w:sz="4" w:space="0" w:color="auto"/>
              <w:left w:val="single" w:sz="4" w:space="0" w:color="auto"/>
              <w:bottom w:val="single" w:sz="12" w:space="0" w:color="auto"/>
            </w:tcBorders>
            <w:tcPrChange w:id="6375" w:author="Dimitri Podborski" w:date="2024-12-23T11:39:00Z" w16du:dateUtc="2024-12-23T19:39:00Z">
              <w:tcPr>
                <w:tcW w:w="3764" w:type="dxa"/>
                <w:tcBorders>
                  <w:top w:val="single" w:sz="4" w:space="0" w:color="auto"/>
                  <w:left w:val="single" w:sz="4" w:space="0" w:color="auto"/>
                  <w:bottom w:val="single" w:sz="12" w:space="0" w:color="auto"/>
                </w:tcBorders>
              </w:tcPr>
            </w:tcPrChange>
          </w:tcPr>
          <w:p w14:paraId="088AF507" w14:textId="77777777" w:rsidR="00497547" w:rsidRPr="00497547" w:rsidRDefault="00497547" w:rsidP="00497547">
            <w:pPr>
              <w:rPr>
                <w:ins w:id="6376" w:author="Dimitri Podborski" w:date="2024-12-23T11:36:00Z" w16du:dateUtc="2024-12-23T19:36:00Z"/>
              </w:rPr>
            </w:pPr>
            <w:ins w:id="6377" w:author="Dimitri Podborski" w:date="2024-12-23T11:36:00Z" w16du:dateUtc="2024-12-23T19:36:00Z">
              <w:r w:rsidRPr="00497547">
                <w:t>compressed subsegment index box</w:t>
              </w:r>
            </w:ins>
          </w:p>
        </w:tc>
      </w:tr>
    </w:tbl>
    <w:p w14:paraId="13A9AA69" w14:textId="77777777" w:rsidR="00497547" w:rsidRPr="00497547" w:rsidRDefault="00497547" w:rsidP="00497547">
      <w:pPr>
        <w:rPr>
          <w:ins w:id="6378" w:author="Dimitri Podborski" w:date="2024-12-23T11:36:00Z" w16du:dateUtc="2024-12-23T19:36:00Z"/>
        </w:rPr>
      </w:pPr>
    </w:p>
    <w:bookmarkEnd w:id="2337"/>
    <w:p w14:paraId="53FD1AFD" w14:textId="604CFAA0" w:rsidR="003441B4" w:rsidRPr="00A37EB2" w:rsidRDefault="003441B4" w:rsidP="003441B4">
      <w:pPr>
        <w:spacing w:before="120" w:after="120"/>
        <w:rPr>
          <w:ins w:id="6379" w:author="Dimitri Podborski" w:date="2024-12-23T11:40:00Z" w16du:dateUtc="2024-12-23T19:40:00Z"/>
          <w:i/>
          <w:color w:val="4BACC6"/>
          <w:sz w:val="24"/>
          <w:szCs w:val="24"/>
        </w:rPr>
      </w:pPr>
      <w:ins w:id="6380" w:author="Dimitri Podborski" w:date="2024-12-23T11:40:00Z" w16du:dateUtc="2024-12-23T19:40:00Z">
        <w:r w:rsidRPr="00A37EB2">
          <w:rPr>
            <w:i/>
            <w:color w:val="4BACC6"/>
            <w:sz w:val="24"/>
            <w:szCs w:val="24"/>
          </w:rPr>
          <w:t xml:space="preserve">Replace the subclause </w:t>
        </w:r>
      </w:ins>
      <w:ins w:id="6381" w:author="Dimitri Podborski" w:date="2024-12-23T11:41:00Z" w16du:dateUtc="2024-12-23T19:41:00Z">
        <w:r>
          <w:rPr>
            <w:i/>
            <w:color w:val="4BACC6"/>
            <w:sz w:val="24"/>
            <w:szCs w:val="24"/>
          </w:rPr>
          <w:t>8</w:t>
        </w:r>
      </w:ins>
      <w:ins w:id="6382" w:author="Dimitri Podborski" w:date="2024-12-23T11:40:00Z" w16du:dateUtc="2024-12-23T19:40:00Z">
        <w:r w:rsidRPr="00A37EB2">
          <w:rPr>
            <w:i/>
            <w:color w:val="4BACC6"/>
            <w:sz w:val="24"/>
            <w:szCs w:val="24"/>
          </w:rPr>
          <w:t>.2</w:t>
        </w:r>
      </w:ins>
      <w:ins w:id="6383" w:author="Dimitri Podborski" w:date="2024-12-23T11:41:00Z" w16du:dateUtc="2024-12-23T19:41:00Z">
        <w:r>
          <w:rPr>
            <w:i/>
            <w:color w:val="4BACC6"/>
            <w:sz w:val="24"/>
            <w:szCs w:val="24"/>
          </w:rPr>
          <w:t>.1.1</w:t>
        </w:r>
      </w:ins>
      <w:ins w:id="6384" w:author="Dimitri Podborski" w:date="2024-12-23T11:40:00Z" w16du:dateUtc="2024-12-23T19:40:00Z">
        <w:r w:rsidRPr="00A37EB2">
          <w:rPr>
            <w:i/>
            <w:color w:val="4BACC6"/>
            <w:sz w:val="24"/>
            <w:szCs w:val="24"/>
          </w:rPr>
          <w:t xml:space="preserve"> with the following:</w:t>
        </w:r>
      </w:ins>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Change w:id="6385" w:author="Dimitri Podborski" w:date="2024-12-23T11:42:00Z" w16du:dateUtc="2024-12-23T19:42:00Z">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PrChange>
      </w:tblPr>
      <w:tblGrid>
        <w:gridCol w:w="1350"/>
        <w:gridCol w:w="8401"/>
        <w:tblGridChange w:id="6386">
          <w:tblGrid>
            <w:gridCol w:w="1275"/>
            <w:gridCol w:w="75"/>
            <w:gridCol w:w="8401"/>
          </w:tblGrid>
        </w:tblGridChange>
      </w:tblGrid>
      <w:tr w:rsidR="003441B4" w:rsidRPr="00DE5AAB" w14:paraId="394B6A9F" w14:textId="77777777" w:rsidTr="003441B4">
        <w:trPr>
          <w:ins w:id="6387" w:author="Dimitri Podborski" w:date="2024-12-23T11:42:00Z" w16du:dateUtc="2024-12-23T19:42:00Z"/>
        </w:trPr>
        <w:tc>
          <w:tcPr>
            <w:tcW w:w="692" w:type="pct"/>
            <w:tcPrChange w:id="6388" w:author="Dimitri Podborski" w:date="2024-12-23T11:42:00Z" w16du:dateUtc="2024-12-23T19:42:00Z">
              <w:tcPr>
                <w:tcW w:w="654" w:type="pct"/>
              </w:tcPr>
            </w:tcPrChange>
          </w:tcPr>
          <w:p w14:paraId="2272920F" w14:textId="77777777" w:rsidR="003441B4" w:rsidRPr="00DE5AAB" w:rsidRDefault="003441B4" w:rsidP="003441B4">
            <w:pPr>
              <w:pStyle w:val="BodyText"/>
              <w:autoSpaceDE w:val="0"/>
              <w:autoSpaceDN w:val="0"/>
              <w:adjustRightInd w:val="0"/>
              <w:spacing w:after="0"/>
              <w:rPr>
                <w:ins w:id="6389" w:author="Dimitri Podborski" w:date="2024-12-23T11:42:00Z" w16du:dateUtc="2024-12-23T19:42:00Z"/>
                <w:szCs w:val="24"/>
              </w:rPr>
              <w:pPrChange w:id="6390" w:author="Dimitri Podborski" w:date="2024-12-23T11:42:00Z" w16du:dateUtc="2024-12-23T19:42:00Z">
                <w:pPr>
                  <w:pStyle w:val="BodyText"/>
                  <w:autoSpaceDE w:val="0"/>
                  <w:autoSpaceDN w:val="0"/>
                  <w:adjustRightInd w:val="0"/>
                </w:pPr>
              </w:pPrChange>
            </w:pPr>
            <w:ins w:id="6391" w:author="Dimitri Podborski" w:date="2024-12-23T11:42:00Z" w16du:dateUtc="2024-12-23T19:42:00Z">
              <w:r w:rsidRPr="00DE5AAB">
                <w:rPr>
                  <w:rFonts w:eastAsia="MS Mincho"/>
                  <w:szCs w:val="24"/>
                </w:rPr>
                <w:t>Box Type:</w:t>
              </w:r>
            </w:ins>
          </w:p>
        </w:tc>
        <w:tc>
          <w:tcPr>
            <w:tcW w:w="4308" w:type="pct"/>
            <w:tcPrChange w:id="6392" w:author="Dimitri Podborski" w:date="2024-12-23T11:42:00Z" w16du:dateUtc="2024-12-23T19:42:00Z">
              <w:tcPr>
                <w:tcW w:w="4346" w:type="pct"/>
                <w:gridSpan w:val="2"/>
              </w:tcPr>
            </w:tcPrChange>
          </w:tcPr>
          <w:p w14:paraId="205A0A57" w14:textId="77777777" w:rsidR="003441B4" w:rsidRPr="00DE5AAB" w:rsidRDefault="003441B4" w:rsidP="003441B4">
            <w:pPr>
              <w:pStyle w:val="BodyText"/>
              <w:autoSpaceDE w:val="0"/>
              <w:autoSpaceDN w:val="0"/>
              <w:adjustRightInd w:val="0"/>
              <w:spacing w:after="0"/>
              <w:rPr>
                <w:ins w:id="6393" w:author="Dimitri Podborski" w:date="2024-12-23T11:42:00Z" w16du:dateUtc="2024-12-23T19:42:00Z"/>
                <w:rStyle w:val="ISOCode"/>
              </w:rPr>
              <w:pPrChange w:id="6394" w:author="Dimitri Podborski" w:date="2024-12-23T11:42:00Z" w16du:dateUtc="2024-12-23T19:42:00Z">
                <w:pPr>
                  <w:pStyle w:val="BodyText"/>
                  <w:autoSpaceDE w:val="0"/>
                  <w:autoSpaceDN w:val="0"/>
                  <w:adjustRightInd w:val="0"/>
                </w:pPr>
              </w:pPrChange>
            </w:pPr>
            <w:ins w:id="6395" w:author="Dimitri Podborski" w:date="2024-12-23T11:42:00Z" w16du:dateUtc="2024-12-23T19:42:00Z">
              <w:r w:rsidRPr="00DE5AAB">
                <w:rPr>
                  <w:rStyle w:val="ISOCode"/>
                </w:rPr>
                <w:t>'</w:t>
              </w:r>
              <w:proofErr w:type="spellStart"/>
              <w:r w:rsidRPr="00DE5AAB">
                <w:rPr>
                  <w:rStyle w:val="ISOCode"/>
                </w:rPr>
                <w:t>moov</w:t>
              </w:r>
              <w:proofErr w:type="spellEnd"/>
              <w:r w:rsidRPr="00DE5AAB">
                <w:rPr>
                  <w:rStyle w:val="ISOCode"/>
                </w:rPr>
                <w:t>'</w:t>
              </w:r>
            </w:ins>
          </w:p>
        </w:tc>
      </w:tr>
      <w:tr w:rsidR="003441B4" w:rsidRPr="00DE5AAB" w14:paraId="2D25BE3D" w14:textId="77777777" w:rsidTr="003441B4">
        <w:trPr>
          <w:ins w:id="6396" w:author="Dimitri Podborski" w:date="2024-12-23T11:42:00Z" w16du:dateUtc="2024-12-23T19:42:00Z"/>
        </w:trPr>
        <w:tc>
          <w:tcPr>
            <w:tcW w:w="692" w:type="pct"/>
            <w:tcPrChange w:id="6397" w:author="Dimitri Podborski" w:date="2024-12-23T11:42:00Z" w16du:dateUtc="2024-12-23T19:42:00Z">
              <w:tcPr>
                <w:tcW w:w="654" w:type="pct"/>
              </w:tcPr>
            </w:tcPrChange>
          </w:tcPr>
          <w:p w14:paraId="1D462663" w14:textId="77777777" w:rsidR="003441B4" w:rsidRPr="00DE5AAB" w:rsidRDefault="003441B4" w:rsidP="003441B4">
            <w:pPr>
              <w:pStyle w:val="BodyText"/>
              <w:autoSpaceDE w:val="0"/>
              <w:autoSpaceDN w:val="0"/>
              <w:adjustRightInd w:val="0"/>
              <w:spacing w:after="0"/>
              <w:rPr>
                <w:ins w:id="6398" w:author="Dimitri Podborski" w:date="2024-12-23T11:42:00Z" w16du:dateUtc="2024-12-23T19:42:00Z"/>
                <w:szCs w:val="24"/>
              </w:rPr>
              <w:pPrChange w:id="6399" w:author="Dimitri Podborski" w:date="2024-12-23T11:42:00Z" w16du:dateUtc="2024-12-23T19:42:00Z">
                <w:pPr>
                  <w:pStyle w:val="BodyText"/>
                  <w:autoSpaceDE w:val="0"/>
                  <w:autoSpaceDN w:val="0"/>
                  <w:adjustRightInd w:val="0"/>
                </w:pPr>
              </w:pPrChange>
            </w:pPr>
            <w:ins w:id="6400" w:author="Dimitri Podborski" w:date="2024-12-23T11:42:00Z" w16du:dateUtc="2024-12-23T19:42:00Z">
              <w:r w:rsidRPr="00DE5AAB">
                <w:rPr>
                  <w:rFonts w:eastAsia="MS Mincho"/>
                  <w:szCs w:val="24"/>
                </w:rPr>
                <w:t>Container:</w:t>
              </w:r>
            </w:ins>
          </w:p>
        </w:tc>
        <w:tc>
          <w:tcPr>
            <w:tcW w:w="4308" w:type="pct"/>
            <w:tcPrChange w:id="6401" w:author="Dimitri Podborski" w:date="2024-12-23T11:42:00Z" w16du:dateUtc="2024-12-23T19:42:00Z">
              <w:tcPr>
                <w:tcW w:w="4346" w:type="pct"/>
                <w:gridSpan w:val="2"/>
              </w:tcPr>
            </w:tcPrChange>
          </w:tcPr>
          <w:p w14:paraId="273B6887" w14:textId="77777777" w:rsidR="003441B4" w:rsidRPr="00DE5AAB" w:rsidRDefault="003441B4" w:rsidP="003441B4">
            <w:pPr>
              <w:pStyle w:val="BodyText"/>
              <w:autoSpaceDE w:val="0"/>
              <w:autoSpaceDN w:val="0"/>
              <w:adjustRightInd w:val="0"/>
              <w:spacing w:after="0"/>
              <w:rPr>
                <w:ins w:id="6402" w:author="Dimitri Podborski" w:date="2024-12-23T11:42:00Z" w16du:dateUtc="2024-12-23T19:42:00Z"/>
                <w:szCs w:val="24"/>
              </w:rPr>
              <w:pPrChange w:id="6403" w:author="Dimitri Podborski" w:date="2024-12-23T11:42:00Z" w16du:dateUtc="2024-12-23T19:42:00Z">
                <w:pPr>
                  <w:pStyle w:val="BodyText"/>
                  <w:autoSpaceDE w:val="0"/>
                  <w:autoSpaceDN w:val="0"/>
                  <w:adjustRightInd w:val="0"/>
                </w:pPr>
              </w:pPrChange>
            </w:pPr>
            <w:ins w:id="6404" w:author="Dimitri Podborski" w:date="2024-12-23T11:42:00Z" w16du:dateUtc="2024-12-23T19:42:00Z">
              <w:r w:rsidRPr="00DE5AAB">
                <w:rPr>
                  <w:rFonts w:eastAsia="MS Mincho"/>
                  <w:szCs w:val="24"/>
                </w:rPr>
                <w:t>File</w:t>
              </w:r>
            </w:ins>
          </w:p>
        </w:tc>
      </w:tr>
      <w:tr w:rsidR="003441B4" w:rsidRPr="00DE5AAB" w14:paraId="2DD4F916" w14:textId="77777777" w:rsidTr="003441B4">
        <w:trPr>
          <w:ins w:id="6405" w:author="Dimitri Podborski" w:date="2024-12-23T11:42:00Z" w16du:dateUtc="2024-12-23T19:42:00Z"/>
        </w:trPr>
        <w:tc>
          <w:tcPr>
            <w:tcW w:w="692" w:type="pct"/>
            <w:tcPrChange w:id="6406" w:author="Dimitri Podborski" w:date="2024-12-23T11:42:00Z" w16du:dateUtc="2024-12-23T19:42:00Z">
              <w:tcPr>
                <w:tcW w:w="654" w:type="pct"/>
              </w:tcPr>
            </w:tcPrChange>
          </w:tcPr>
          <w:p w14:paraId="1BFFF0AC" w14:textId="77777777" w:rsidR="003441B4" w:rsidRPr="00DE5AAB" w:rsidRDefault="003441B4" w:rsidP="003441B4">
            <w:pPr>
              <w:pStyle w:val="BodyText"/>
              <w:autoSpaceDE w:val="0"/>
              <w:autoSpaceDN w:val="0"/>
              <w:adjustRightInd w:val="0"/>
              <w:spacing w:after="0"/>
              <w:rPr>
                <w:ins w:id="6407" w:author="Dimitri Podborski" w:date="2024-12-23T11:42:00Z" w16du:dateUtc="2024-12-23T19:42:00Z"/>
                <w:szCs w:val="24"/>
              </w:rPr>
              <w:pPrChange w:id="6408" w:author="Dimitri Podborski" w:date="2024-12-23T11:42:00Z" w16du:dateUtc="2024-12-23T19:42:00Z">
                <w:pPr>
                  <w:pStyle w:val="BodyText"/>
                  <w:autoSpaceDE w:val="0"/>
                  <w:autoSpaceDN w:val="0"/>
                  <w:adjustRightInd w:val="0"/>
                </w:pPr>
              </w:pPrChange>
            </w:pPr>
            <w:ins w:id="6409" w:author="Dimitri Podborski" w:date="2024-12-23T11:42:00Z" w16du:dateUtc="2024-12-23T19:42:00Z">
              <w:r w:rsidRPr="00DE5AAB">
                <w:rPr>
                  <w:rFonts w:eastAsia="MS Mincho"/>
                  <w:szCs w:val="24"/>
                </w:rPr>
                <w:t>Mandatory:</w:t>
              </w:r>
            </w:ins>
          </w:p>
        </w:tc>
        <w:tc>
          <w:tcPr>
            <w:tcW w:w="4308" w:type="pct"/>
            <w:tcPrChange w:id="6410" w:author="Dimitri Podborski" w:date="2024-12-23T11:42:00Z" w16du:dateUtc="2024-12-23T19:42:00Z">
              <w:tcPr>
                <w:tcW w:w="4346" w:type="pct"/>
                <w:gridSpan w:val="2"/>
              </w:tcPr>
            </w:tcPrChange>
          </w:tcPr>
          <w:p w14:paraId="44C0A70A" w14:textId="68DE5096" w:rsidR="003441B4" w:rsidRPr="00DE5AAB" w:rsidRDefault="003441B4" w:rsidP="003441B4">
            <w:pPr>
              <w:pStyle w:val="BodyText"/>
              <w:autoSpaceDE w:val="0"/>
              <w:autoSpaceDN w:val="0"/>
              <w:adjustRightInd w:val="0"/>
              <w:spacing w:after="0"/>
              <w:rPr>
                <w:ins w:id="6411" w:author="Dimitri Podborski" w:date="2024-12-23T11:42:00Z" w16du:dateUtc="2024-12-23T19:42:00Z"/>
                <w:szCs w:val="24"/>
              </w:rPr>
              <w:pPrChange w:id="6412" w:author="Dimitri Podborski" w:date="2024-12-23T11:42:00Z" w16du:dateUtc="2024-12-23T19:42:00Z">
                <w:pPr>
                  <w:pStyle w:val="BodyText"/>
                  <w:autoSpaceDE w:val="0"/>
                  <w:autoSpaceDN w:val="0"/>
                  <w:adjustRightInd w:val="0"/>
                </w:pPr>
              </w:pPrChange>
            </w:pPr>
            <w:ins w:id="6413" w:author="Dimitri Podborski" w:date="2024-12-23T11:42:00Z" w16du:dateUtc="2024-12-23T19:42:00Z">
              <w:r>
                <w:rPr>
                  <w:rFonts w:eastAsia="MS Mincho"/>
                  <w:szCs w:val="24"/>
                </w:rPr>
                <w:t>No</w:t>
              </w:r>
            </w:ins>
          </w:p>
        </w:tc>
      </w:tr>
      <w:tr w:rsidR="003441B4" w:rsidRPr="00DE5AAB" w14:paraId="0D403B25" w14:textId="77777777" w:rsidTr="003441B4">
        <w:trPr>
          <w:ins w:id="6414" w:author="Dimitri Podborski" w:date="2024-12-23T11:42:00Z" w16du:dateUtc="2024-12-23T19:42:00Z"/>
        </w:trPr>
        <w:tc>
          <w:tcPr>
            <w:tcW w:w="692" w:type="pct"/>
            <w:tcPrChange w:id="6415" w:author="Dimitri Podborski" w:date="2024-12-23T11:42:00Z" w16du:dateUtc="2024-12-23T19:42:00Z">
              <w:tcPr>
                <w:tcW w:w="654" w:type="pct"/>
              </w:tcPr>
            </w:tcPrChange>
          </w:tcPr>
          <w:p w14:paraId="5E647B49" w14:textId="77777777" w:rsidR="003441B4" w:rsidRPr="00DE5AAB" w:rsidRDefault="003441B4" w:rsidP="003441B4">
            <w:pPr>
              <w:pStyle w:val="BodyText"/>
              <w:autoSpaceDE w:val="0"/>
              <w:autoSpaceDN w:val="0"/>
              <w:adjustRightInd w:val="0"/>
              <w:spacing w:after="0"/>
              <w:rPr>
                <w:ins w:id="6416" w:author="Dimitri Podborski" w:date="2024-12-23T11:42:00Z" w16du:dateUtc="2024-12-23T19:42:00Z"/>
                <w:szCs w:val="24"/>
              </w:rPr>
              <w:pPrChange w:id="6417" w:author="Dimitri Podborski" w:date="2024-12-23T11:42:00Z" w16du:dateUtc="2024-12-23T19:42:00Z">
                <w:pPr>
                  <w:pStyle w:val="BodyText"/>
                  <w:autoSpaceDE w:val="0"/>
                  <w:autoSpaceDN w:val="0"/>
                  <w:adjustRightInd w:val="0"/>
                </w:pPr>
              </w:pPrChange>
            </w:pPr>
            <w:ins w:id="6418" w:author="Dimitri Podborski" w:date="2024-12-23T11:42:00Z" w16du:dateUtc="2024-12-23T19:42:00Z">
              <w:r w:rsidRPr="00DE5AAB">
                <w:rPr>
                  <w:rFonts w:eastAsia="MS Mincho"/>
                  <w:szCs w:val="24"/>
                </w:rPr>
                <w:t>Quantity:</w:t>
              </w:r>
            </w:ins>
          </w:p>
        </w:tc>
        <w:tc>
          <w:tcPr>
            <w:tcW w:w="4308" w:type="pct"/>
            <w:tcPrChange w:id="6419" w:author="Dimitri Podborski" w:date="2024-12-23T11:42:00Z" w16du:dateUtc="2024-12-23T19:42:00Z">
              <w:tcPr>
                <w:tcW w:w="4346" w:type="pct"/>
                <w:gridSpan w:val="2"/>
              </w:tcPr>
            </w:tcPrChange>
          </w:tcPr>
          <w:p w14:paraId="4FDA857F" w14:textId="6408B452" w:rsidR="003441B4" w:rsidRPr="00DE5AAB" w:rsidRDefault="003441B4" w:rsidP="003441B4">
            <w:pPr>
              <w:pStyle w:val="BodyText"/>
              <w:autoSpaceDE w:val="0"/>
              <w:autoSpaceDN w:val="0"/>
              <w:adjustRightInd w:val="0"/>
              <w:spacing w:after="0"/>
              <w:rPr>
                <w:ins w:id="6420" w:author="Dimitri Podborski" w:date="2024-12-23T11:42:00Z" w16du:dateUtc="2024-12-23T19:42:00Z"/>
              </w:rPr>
              <w:pPrChange w:id="6421" w:author="Dimitri Podborski" w:date="2024-12-23T11:42:00Z" w16du:dateUtc="2024-12-23T19:42:00Z">
                <w:pPr>
                  <w:pStyle w:val="BodyText"/>
                  <w:autoSpaceDE w:val="0"/>
                  <w:autoSpaceDN w:val="0"/>
                  <w:adjustRightInd w:val="0"/>
                </w:pPr>
              </w:pPrChange>
            </w:pPr>
            <w:ins w:id="6422" w:author="Dimitri Podborski" w:date="2024-12-23T11:43:00Z" w16du:dateUtc="2024-12-23T19:43:00Z">
              <w:r>
                <w:rPr>
                  <w:rFonts w:eastAsia="MS Mincho"/>
                  <w:szCs w:val="24"/>
                </w:rPr>
                <w:t>Zero or one</w:t>
              </w:r>
            </w:ins>
          </w:p>
        </w:tc>
      </w:tr>
    </w:tbl>
    <w:p w14:paraId="7429C465" w14:textId="77777777" w:rsidR="003441B4" w:rsidRPr="00DE5AAB" w:rsidRDefault="003441B4" w:rsidP="003441B4">
      <w:pPr>
        <w:pStyle w:val="BodyText"/>
        <w:autoSpaceDE w:val="0"/>
        <w:autoSpaceDN w:val="0"/>
        <w:adjustRightInd w:val="0"/>
        <w:spacing w:before="240"/>
        <w:rPr>
          <w:ins w:id="6423" w:author="Dimitri Podborski" w:date="2024-12-23T11:42:00Z" w16du:dateUtc="2024-12-23T19:42:00Z"/>
          <w:rFonts w:eastAsia="MS Mincho"/>
          <w:szCs w:val="24"/>
        </w:rPr>
        <w:pPrChange w:id="6424" w:author="Dimitri Podborski" w:date="2024-12-23T11:42:00Z" w16du:dateUtc="2024-12-23T19:42:00Z">
          <w:pPr>
            <w:pStyle w:val="BodyText"/>
            <w:autoSpaceDE w:val="0"/>
            <w:autoSpaceDN w:val="0"/>
            <w:adjustRightInd w:val="0"/>
          </w:pPr>
        </w:pPrChange>
      </w:pPr>
      <w:ins w:id="6425" w:author="Dimitri Podborski" w:date="2024-12-23T11:42:00Z" w16du:dateUtc="2024-12-23T19:42:00Z">
        <w:r w:rsidRPr="00DE5AAB">
          <w:rPr>
            <w:rFonts w:eastAsia="MS Mincho"/>
            <w:szCs w:val="24"/>
          </w:rPr>
          <w:t xml:space="preserve">The structure-data for a presentation is stored in the single </w:t>
        </w:r>
        <w:proofErr w:type="spellStart"/>
        <w:r w:rsidRPr="00DE5AAB">
          <w:rPr>
            <w:rStyle w:val="ISOCode"/>
          </w:rPr>
          <w:t>MovieBox</w:t>
        </w:r>
        <w:proofErr w:type="spellEnd"/>
        <w:r w:rsidRPr="00DE5AAB">
          <w:rPr>
            <w:rFonts w:eastAsia="MS Mincho"/>
            <w:szCs w:val="24"/>
          </w:rPr>
          <w:t xml:space="preserve"> which occurs at the top-level of a file. Normally this box is close to the beginning or end of the file, though this is not required.</w:t>
        </w:r>
      </w:ins>
    </w:p>
    <w:p w14:paraId="386DB2A4" w14:textId="77777777" w:rsidR="00497547" w:rsidRDefault="00497547" w:rsidP="001624FD">
      <w:pPr>
        <w:rPr>
          <w:ins w:id="6426" w:author="Dimitri Podborski" w:date="2024-12-23T11:40:00Z" w16du:dateUtc="2024-12-23T19:40:00Z"/>
        </w:rPr>
      </w:pPr>
    </w:p>
    <w:p w14:paraId="36CE57D9" w14:textId="5AAC8208" w:rsidR="004C5654" w:rsidRPr="00A37EB2" w:rsidRDefault="004C5654" w:rsidP="004C5654">
      <w:pPr>
        <w:spacing w:before="120" w:after="120"/>
        <w:rPr>
          <w:ins w:id="6427" w:author="Dimitri Podborski" w:date="2024-12-23T11:44:00Z" w16du:dateUtc="2024-12-23T19:44:00Z"/>
          <w:i/>
          <w:color w:val="4BACC6"/>
          <w:sz w:val="24"/>
          <w:szCs w:val="24"/>
        </w:rPr>
      </w:pPr>
      <w:ins w:id="6428" w:author="Dimitri Podborski" w:date="2024-12-23T11:44:00Z" w16du:dateUtc="2024-12-23T19:44:00Z">
        <w:r w:rsidRPr="00A37EB2">
          <w:rPr>
            <w:i/>
            <w:color w:val="4BACC6"/>
            <w:sz w:val="24"/>
            <w:szCs w:val="24"/>
          </w:rPr>
          <w:t xml:space="preserve">Replace the </w:t>
        </w:r>
        <w:r>
          <w:rPr>
            <w:i/>
            <w:color w:val="4BACC6"/>
            <w:sz w:val="24"/>
            <w:szCs w:val="24"/>
          </w:rPr>
          <w:t xml:space="preserve">following text from </w:t>
        </w:r>
        <w:r w:rsidRPr="00A37EB2">
          <w:rPr>
            <w:i/>
            <w:color w:val="4BACC6"/>
            <w:sz w:val="24"/>
            <w:szCs w:val="24"/>
          </w:rPr>
          <w:t xml:space="preserve">subclause </w:t>
        </w:r>
        <w:r>
          <w:rPr>
            <w:i/>
            <w:color w:val="4BACC6"/>
            <w:sz w:val="24"/>
            <w:szCs w:val="24"/>
          </w:rPr>
          <w:t>8</w:t>
        </w:r>
        <w:r w:rsidRPr="00A37EB2">
          <w:rPr>
            <w:i/>
            <w:color w:val="4BACC6"/>
            <w:sz w:val="24"/>
            <w:szCs w:val="24"/>
          </w:rPr>
          <w:t>.</w:t>
        </w:r>
        <w:r>
          <w:rPr>
            <w:i/>
            <w:color w:val="4BACC6"/>
            <w:sz w:val="24"/>
            <w:szCs w:val="24"/>
          </w:rPr>
          <w:t>7.</w:t>
        </w:r>
        <w:r w:rsidRPr="00A37EB2">
          <w:rPr>
            <w:i/>
            <w:color w:val="4BACC6"/>
            <w:sz w:val="24"/>
            <w:szCs w:val="24"/>
          </w:rPr>
          <w:t>2</w:t>
        </w:r>
        <w:r>
          <w:rPr>
            <w:i/>
            <w:color w:val="4BACC6"/>
            <w:sz w:val="24"/>
            <w:szCs w:val="24"/>
          </w:rPr>
          <w:t>.1</w:t>
        </w:r>
        <w:r w:rsidRPr="00A37EB2">
          <w:rPr>
            <w:i/>
            <w:color w:val="4BACC6"/>
            <w:sz w:val="24"/>
            <w:szCs w:val="24"/>
          </w:rPr>
          <w:t>:</w:t>
        </w:r>
      </w:ins>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7"/>
        <w:gridCol w:w="8444"/>
      </w:tblGrid>
      <w:tr w:rsidR="004C5654" w:rsidRPr="00DE5AAB" w14:paraId="7F2916C3" w14:textId="77777777" w:rsidTr="00A37EB2">
        <w:trPr>
          <w:ins w:id="6429" w:author="Dimitri Podborski" w:date="2024-12-23T11:44:00Z" w16du:dateUtc="2024-12-23T19:44:00Z"/>
        </w:trPr>
        <w:tc>
          <w:tcPr>
            <w:tcW w:w="670" w:type="pct"/>
          </w:tcPr>
          <w:p w14:paraId="2FD78ADF" w14:textId="77777777" w:rsidR="004C5654" w:rsidRPr="00DE5AAB" w:rsidRDefault="004C5654" w:rsidP="004C5654">
            <w:pPr>
              <w:pStyle w:val="BodyText"/>
              <w:autoSpaceDE w:val="0"/>
              <w:autoSpaceDN w:val="0"/>
              <w:adjustRightInd w:val="0"/>
              <w:spacing w:after="0"/>
              <w:rPr>
                <w:ins w:id="6430" w:author="Dimitri Podborski" w:date="2024-12-23T11:44:00Z" w16du:dateUtc="2024-12-23T19:44:00Z"/>
                <w:rFonts w:eastAsia="MS Mincho"/>
                <w:szCs w:val="24"/>
              </w:rPr>
              <w:pPrChange w:id="6431" w:author="Dimitri Podborski" w:date="2024-12-23T11:45:00Z" w16du:dateUtc="2024-12-23T19:45:00Z">
                <w:pPr>
                  <w:pStyle w:val="BodyText"/>
                  <w:autoSpaceDE w:val="0"/>
                  <w:autoSpaceDN w:val="0"/>
                  <w:adjustRightInd w:val="0"/>
                </w:pPr>
              </w:pPrChange>
            </w:pPr>
            <w:ins w:id="6432" w:author="Dimitri Podborski" w:date="2024-12-23T11:44:00Z" w16du:dateUtc="2024-12-23T19:44:00Z">
              <w:r w:rsidRPr="00DE5AAB">
                <w:rPr>
                  <w:rFonts w:eastAsia="MS Mincho"/>
                  <w:szCs w:val="24"/>
                </w:rPr>
                <w:t>Box Types:</w:t>
              </w:r>
            </w:ins>
          </w:p>
        </w:tc>
        <w:tc>
          <w:tcPr>
            <w:tcW w:w="4330" w:type="pct"/>
          </w:tcPr>
          <w:p w14:paraId="7AF75FF4" w14:textId="77777777" w:rsidR="004C5654" w:rsidRPr="00DE5AAB" w:rsidRDefault="004C5654" w:rsidP="004C5654">
            <w:pPr>
              <w:pStyle w:val="BodyText"/>
              <w:autoSpaceDE w:val="0"/>
              <w:autoSpaceDN w:val="0"/>
              <w:adjustRightInd w:val="0"/>
              <w:spacing w:after="0"/>
              <w:rPr>
                <w:ins w:id="6433" w:author="Dimitri Podborski" w:date="2024-12-23T11:44:00Z" w16du:dateUtc="2024-12-23T19:44:00Z"/>
                <w:rFonts w:eastAsia="MS Mincho"/>
                <w:szCs w:val="24"/>
              </w:rPr>
              <w:pPrChange w:id="6434" w:author="Dimitri Podborski" w:date="2024-12-23T11:45:00Z" w16du:dateUtc="2024-12-23T19:45:00Z">
                <w:pPr>
                  <w:pStyle w:val="BodyText"/>
                  <w:autoSpaceDE w:val="0"/>
                  <w:autoSpaceDN w:val="0"/>
                  <w:adjustRightInd w:val="0"/>
                </w:pPr>
              </w:pPrChange>
            </w:pPr>
            <w:ins w:id="6435" w:author="Dimitri Podborski" w:date="2024-12-23T11:44:00Z" w16du:dateUtc="2024-12-23T19:44:00Z">
              <w:r w:rsidRPr="00DE5AAB">
                <w:rPr>
                  <w:rStyle w:val="ISOCode"/>
                </w:rPr>
                <w:t>'</w:t>
              </w:r>
              <w:proofErr w:type="spellStart"/>
              <w:r w:rsidRPr="00DE5AAB">
                <w:rPr>
                  <w:rStyle w:val="ISOCode"/>
                </w:rPr>
                <w:t>url</w:t>
              </w:r>
              <w:proofErr w:type="spellEnd"/>
              <w:r w:rsidRPr="00DE5AAB">
                <w:rPr>
                  <w:rStyle w:val="ISOCode"/>
                </w:rPr>
                <w:t xml:space="preserve"> '</w:t>
              </w:r>
              <w:r w:rsidRPr="00DE5AAB">
                <w:rPr>
                  <w:rFonts w:eastAsia="MS Mincho"/>
                  <w:szCs w:val="24"/>
                </w:rPr>
                <w:t xml:space="preserve">, </w:t>
              </w:r>
              <w:r w:rsidRPr="00DE5AAB">
                <w:rPr>
                  <w:rStyle w:val="ISOCode"/>
                </w:rPr>
                <w:t>'urn '</w:t>
              </w:r>
            </w:ins>
          </w:p>
        </w:tc>
      </w:tr>
      <w:tr w:rsidR="004C5654" w:rsidRPr="00DE5AAB" w14:paraId="65267698" w14:textId="77777777" w:rsidTr="00A37EB2">
        <w:trPr>
          <w:ins w:id="6436" w:author="Dimitri Podborski" w:date="2024-12-23T11:44:00Z" w16du:dateUtc="2024-12-23T19:44:00Z"/>
        </w:trPr>
        <w:tc>
          <w:tcPr>
            <w:tcW w:w="670" w:type="pct"/>
          </w:tcPr>
          <w:p w14:paraId="665B3218" w14:textId="77777777" w:rsidR="004C5654" w:rsidRPr="00DE5AAB" w:rsidRDefault="004C5654" w:rsidP="004C5654">
            <w:pPr>
              <w:pStyle w:val="BodyText"/>
              <w:autoSpaceDE w:val="0"/>
              <w:autoSpaceDN w:val="0"/>
              <w:adjustRightInd w:val="0"/>
              <w:spacing w:after="0"/>
              <w:rPr>
                <w:ins w:id="6437" w:author="Dimitri Podborski" w:date="2024-12-23T11:44:00Z" w16du:dateUtc="2024-12-23T19:44:00Z"/>
                <w:rFonts w:eastAsia="MS Mincho"/>
                <w:szCs w:val="24"/>
              </w:rPr>
              <w:pPrChange w:id="6438" w:author="Dimitri Podborski" w:date="2024-12-23T11:45:00Z" w16du:dateUtc="2024-12-23T19:45:00Z">
                <w:pPr>
                  <w:pStyle w:val="BodyText"/>
                  <w:autoSpaceDE w:val="0"/>
                  <w:autoSpaceDN w:val="0"/>
                  <w:adjustRightInd w:val="0"/>
                </w:pPr>
              </w:pPrChange>
            </w:pPr>
            <w:ins w:id="6439" w:author="Dimitri Podborski" w:date="2024-12-23T11:44:00Z" w16du:dateUtc="2024-12-23T19:44:00Z">
              <w:r w:rsidRPr="00DE5AAB">
                <w:rPr>
                  <w:rFonts w:eastAsia="MS Mincho"/>
                  <w:szCs w:val="24"/>
                </w:rPr>
                <w:t>Container:</w:t>
              </w:r>
            </w:ins>
          </w:p>
        </w:tc>
        <w:tc>
          <w:tcPr>
            <w:tcW w:w="4330" w:type="pct"/>
          </w:tcPr>
          <w:p w14:paraId="539DBB47" w14:textId="77777777" w:rsidR="004C5654" w:rsidRPr="00DE5AAB" w:rsidRDefault="004C5654" w:rsidP="004C5654">
            <w:pPr>
              <w:pStyle w:val="BodyText"/>
              <w:autoSpaceDE w:val="0"/>
              <w:autoSpaceDN w:val="0"/>
              <w:adjustRightInd w:val="0"/>
              <w:spacing w:after="0"/>
              <w:rPr>
                <w:ins w:id="6440" w:author="Dimitri Podborski" w:date="2024-12-23T11:44:00Z" w16du:dateUtc="2024-12-23T19:44:00Z"/>
                <w:rFonts w:eastAsia="MS Mincho"/>
                <w:szCs w:val="24"/>
              </w:rPr>
              <w:pPrChange w:id="6441" w:author="Dimitri Podborski" w:date="2024-12-23T11:45:00Z" w16du:dateUtc="2024-12-23T19:45:00Z">
                <w:pPr>
                  <w:pStyle w:val="BodyText"/>
                  <w:autoSpaceDE w:val="0"/>
                  <w:autoSpaceDN w:val="0"/>
                  <w:adjustRightInd w:val="0"/>
                </w:pPr>
              </w:pPrChange>
            </w:pPr>
            <w:proofErr w:type="spellStart"/>
            <w:ins w:id="6442" w:author="Dimitri Podborski" w:date="2024-12-23T11:44:00Z" w16du:dateUtc="2024-12-23T19:44:00Z">
              <w:r w:rsidRPr="00DE5AAB">
                <w:rPr>
                  <w:rStyle w:val="ISOCode"/>
                </w:rPr>
                <w:t>DataReferenceBox</w:t>
              </w:r>
              <w:proofErr w:type="spellEnd"/>
            </w:ins>
          </w:p>
        </w:tc>
      </w:tr>
      <w:tr w:rsidR="004C5654" w:rsidRPr="00DE5AAB" w14:paraId="2CF795BC" w14:textId="77777777" w:rsidTr="00A37EB2">
        <w:trPr>
          <w:ins w:id="6443" w:author="Dimitri Podborski" w:date="2024-12-23T11:44:00Z" w16du:dateUtc="2024-12-23T19:44:00Z"/>
        </w:trPr>
        <w:tc>
          <w:tcPr>
            <w:tcW w:w="670" w:type="pct"/>
          </w:tcPr>
          <w:p w14:paraId="0FA0A354" w14:textId="77777777" w:rsidR="004C5654" w:rsidRPr="00DE5AAB" w:rsidRDefault="004C5654" w:rsidP="004C5654">
            <w:pPr>
              <w:pStyle w:val="BodyText"/>
              <w:autoSpaceDE w:val="0"/>
              <w:autoSpaceDN w:val="0"/>
              <w:adjustRightInd w:val="0"/>
              <w:spacing w:after="0"/>
              <w:rPr>
                <w:ins w:id="6444" w:author="Dimitri Podborski" w:date="2024-12-23T11:44:00Z" w16du:dateUtc="2024-12-23T19:44:00Z"/>
                <w:rFonts w:eastAsia="MS Mincho"/>
                <w:szCs w:val="24"/>
              </w:rPr>
              <w:pPrChange w:id="6445" w:author="Dimitri Podborski" w:date="2024-12-23T11:45:00Z" w16du:dateUtc="2024-12-23T19:45:00Z">
                <w:pPr>
                  <w:pStyle w:val="BodyText"/>
                  <w:autoSpaceDE w:val="0"/>
                  <w:autoSpaceDN w:val="0"/>
                  <w:adjustRightInd w:val="0"/>
                </w:pPr>
              </w:pPrChange>
            </w:pPr>
            <w:ins w:id="6446" w:author="Dimitri Podborski" w:date="2024-12-23T11:44:00Z" w16du:dateUtc="2024-12-23T19:44:00Z">
              <w:r w:rsidRPr="00DE5AAB">
                <w:rPr>
                  <w:rFonts w:eastAsia="MS Mincho"/>
                  <w:szCs w:val="24"/>
                </w:rPr>
                <w:t>Mandatory:</w:t>
              </w:r>
            </w:ins>
          </w:p>
        </w:tc>
        <w:tc>
          <w:tcPr>
            <w:tcW w:w="4330" w:type="pct"/>
          </w:tcPr>
          <w:p w14:paraId="20A67588" w14:textId="77777777" w:rsidR="004C5654" w:rsidRPr="00DE5AAB" w:rsidRDefault="004C5654" w:rsidP="004C5654">
            <w:pPr>
              <w:pStyle w:val="BodyText"/>
              <w:autoSpaceDE w:val="0"/>
              <w:autoSpaceDN w:val="0"/>
              <w:adjustRightInd w:val="0"/>
              <w:spacing w:after="0"/>
              <w:rPr>
                <w:ins w:id="6447" w:author="Dimitri Podborski" w:date="2024-12-23T11:44:00Z" w16du:dateUtc="2024-12-23T19:44:00Z"/>
                <w:rFonts w:eastAsia="MS Mincho"/>
                <w:szCs w:val="24"/>
              </w:rPr>
              <w:pPrChange w:id="6448" w:author="Dimitri Podborski" w:date="2024-12-23T11:45:00Z" w16du:dateUtc="2024-12-23T19:45:00Z">
                <w:pPr>
                  <w:pStyle w:val="BodyText"/>
                  <w:autoSpaceDE w:val="0"/>
                  <w:autoSpaceDN w:val="0"/>
                  <w:adjustRightInd w:val="0"/>
                </w:pPr>
              </w:pPrChange>
            </w:pPr>
            <w:ins w:id="6449" w:author="Dimitri Podborski" w:date="2024-12-23T11:44:00Z" w16du:dateUtc="2024-12-23T19:44:00Z">
              <w:r w:rsidRPr="00DE5AAB">
                <w:rPr>
                  <w:rFonts w:eastAsia="MS Mincho"/>
                  <w:szCs w:val="24"/>
                </w:rPr>
                <w:t xml:space="preserve">Yes (at least one of </w:t>
              </w:r>
              <w:r w:rsidRPr="00DE5AAB">
                <w:rPr>
                  <w:rStyle w:val="ISOCode"/>
                </w:rPr>
                <w:t>'</w:t>
              </w:r>
              <w:proofErr w:type="spellStart"/>
              <w:r w:rsidRPr="00DE5AAB">
                <w:rPr>
                  <w:rStyle w:val="ISOCode"/>
                </w:rPr>
                <w:t>url</w:t>
              </w:r>
              <w:proofErr w:type="spellEnd"/>
              <w:r w:rsidRPr="00DE5AAB">
                <w:rPr>
                  <w:rStyle w:val="ISOCode"/>
                </w:rPr>
                <w:t xml:space="preserve"> '</w:t>
              </w:r>
              <w:r w:rsidRPr="00DE5AAB">
                <w:rPr>
                  <w:rFonts w:eastAsia="MS Mincho"/>
                  <w:szCs w:val="24"/>
                </w:rPr>
                <w:t xml:space="preserve"> or </w:t>
              </w:r>
              <w:r w:rsidRPr="00DE5AAB">
                <w:rPr>
                  <w:rStyle w:val="ISOCode"/>
                </w:rPr>
                <w:t>'urn '</w:t>
              </w:r>
              <w:r w:rsidRPr="00DE5AAB">
                <w:rPr>
                  <w:rFonts w:eastAsia="MS Mincho"/>
                  <w:szCs w:val="24"/>
                </w:rPr>
                <w:t xml:space="preserve"> shall be present)</w:t>
              </w:r>
            </w:ins>
          </w:p>
        </w:tc>
      </w:tr>
      <w:tr w:rsidR="004C5654" w:rsidRPr="00DE5AAB" w14:paraId="3EC9189C" w14:textId="77777777" w:rsidTr="00A37EB2">
        <w:trPr>
          <w:ins w:id="6450" w:author="Dimitri Podborski" w:date="2024-12-23T11:44:00Z" w16du:dateUtc="2024-12-23T19:44:00Z"/>
        </w:trPr>
        <w:tc>
          <w:tcPr>
            <w:tcW w:w="670" w:type="pct"/>
          </w:tcPr>
          <w:p w14:paraId="31381109" w14:textId="77777777" w:rsidR="004C5654" w:rsidRPr="00DE5AAB" w:rsidRDefault="004C5654" w:rsidP="004C5654">
            <w:pPr>
              <w:pStyle w:val="BodyText"/>
              <w:autoSpaceDE w:val="0"/>
              <w:autoSpaceDN w:val="0"/>
              <w:adjustRightInd w:val="0"/>
              <w:spacing w:after="0"/>
              <w:rPr>
                <w:ins w:id="6451" w:author="Dimitri Podborski" w:date="2024-12-23T11:44:00Z" w16du:dateUtc="2024-12-23T19:44:00Z"/>
                <w:rFonts w:eastAsia="MS Mincho"/>
                <w:szCs w:val="24"/>
              </w:rPr>
              <w:pPrChange w:id="6452" w:author="Dimitri Podborski" w:date="2024-12-23T11:45:00Z" w16du:dateUtc="2024-12-23T19:45:00Z">
                <w:pPr>
                  <w:pStyle w:val="BodyText"/>
                  <w:autoSpaceDE w:val="0"/>
                  <w:autoSpaceDN w:val="0"/>
                  <w:adjustRightInd w:val="0"/>
                </w:pPr>
              </w:pPrChange>
            </w:pPr>
            <w:ins w:id="6453" w:author="Dimitri Podborski" w:date="2024-12-23T11:44:00Z" w16du:dateUtc="2024-12-23T19:44:00Z">
              <w:r w:rsidRPr="00DE5AAB">
                <w:rPr>
                  <w:rFonts w:eastAsia="MS Mincho"/>
                  <w:szCs w:val="24"/>
                </w:rPr>
                <w:t>Quantity:</w:t>
              </w:r>
            </w:ins>
          </w:p>
        </w:tc>
        <w:tc>
          <w:tcPr>
            <w:tcW w:w="4330" w:type="pct"/>
          </w:tcPr>
          <w:p w14:paraId="4EF2418A" w14:textId="77777777" w:rsidR="004C5654" w:rsidRPr="00DE5AAB" w:rsidRDefault="004C5654" w:rsidP="004C5654">
            <w:pPr>
              <w:pStyle w:val="BodyText"/>
              <w:autoSpaceDE w:val="0"/>
              <w:autoSpaceDN w:val="0"/>
              <w:adjustRightInd w:val="0"/>
              <w:spacing w:after="0"/>
              <w:rPr>
                <w:ins w:id="6454" w:author="Dimitri Podborski" w:date="2024-12-23T11:44:00Z" w16du:dateUtc="2024-12-23T19:44:00Z"/>
                <w:rFonts w:eastAsia="MS Mincho"/>
                <w:szCs w:val="24"/>
              </w:rPr>
              <w:pPrChange w:id="6455" w:author="Dimitri Podborski" w:date="2024-12-23T11:45:00Z" w16du:dateUtc="2024-12-23T19:45:00Z">
                <w:pPr>
                  <w:pStyle w:val="BodyText"/>
                  <w:autoSpaceDE w:val="0"/>
                  <w:autoSpaceDN w:val="0"/>
                  <w:adjustRightInd w:val="0"/>
                </w:pPr>
              </w:pPrChange>
            </w:pPr>
            <w:ins w:id="6456" w:author="Dimitri Podborski" w:date="2024-12-23T11:44:00Z" w16du:dateUtc="2024-12-23T19:44:00Z">
              <w:r w:rsidRPr="00DE5AAB">
                <w:rPr>
                  <w:rFonts w:eastAsia="MS Mincho"/>
                  <w:szCs w:val="24"/>
                </w:rPr>
                <w:t>One or more</w:t>
              </w:r>
            </w:ins>
          </w:p>
        </w:tc>
      </w:tr>
    </w:tbl>
    <w:p w14:paraId="335A16ED" w14:textId="6D152BBA" w:rsidR="004C5654" w:rsidRPr="004C5654" w:rsidRDefault="004C5654" w:rsidP="004C5654">
      <w:pPr>
        <w:spacing w:before="120" w:after="120"/>
        <w:rPr>
          <w:ins w:id="6457" w:author="Dimitri Podborski" w:date="2024-12-23T11:44:00Z" w16du:dateUtc="2024-12-23T19:44:00Z"/>
          <w:i/>
          <w:color w:val="4BACC6"/>
          <w:sz w:val="24"/>
          <w:szCs w:val="24"/>
          <w:rPrChange w:id="6458" w:author="Dimitri Podborski" w:date="2024-12-23T11:45:00Z" w16du:dateUtc="2024-12-23T19:45:00Z">
            <w:rPr>
              <w:ins w:id="6459" w:author="Dimitri Podborski" w:date="2024-12-23T11:44:00Z" w16du:dateUtc="2024-12-23T19:44:00Z"/>
            </w:rPr>
          </w:rPrChange>
        </w:rPr>
        <w:pPrChange w:id="6460" w:author="Dimitri Podborski" w:date="2024-12-23T11:45:00Z" w16du:dateUtc="2024-12-23T19:45:00Z">
          <w:pPr/>
        </w:pPrChange>
      </w:pPr>
      <w:ins w:id="6461" w:author="Dimitri Podborski" w:date="2024-12-23T11:45:00Z" w16du:dateUtc="2024-12-23T19:45:00Z">
        <w:r w:rsidRPr="004C5654">
          <w:rPr>
            <w:i/>
            <w:color w:val="4BACC6"/>
            <w:sz w:val="24"/>
            <w:szCs w:val="24"/>
            <w:rPrChange w:id="6462" w:author="Dimitri Podborski" w:date="2024-12-23T11:45:00Z" w16du:dateUtc="2024-12-23T19:45:00Z">
              <w:rPr/>
            </w:rPrChange>
          </w:rPr>
          <w:t>with:</w:t>
        </w:r>
      </w:ins>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7"/>
        <w:gridCol w:w="8444"/>
      </w:tblGrid>
      <w:tr w:rsidR="004C5654" w:rsidRPr="00DE5AAB" w14:paraId="164BB399" w14:textId="77777777" w:rsidTr="00A37EB2">
        <w:trPr>
          <w:ins w:id="6463" w:author="Dimitri Podborski" w:date="2024-12-23T11:45:00Z" w16du:dateUtc="2024-12-23T19:45:00Z"/>
        </w:trPr>
        <w:tc>
          <w:tcPr>
            <w:tcW w:w="670" w:type="pct"/>
          </w:tcPr>
          <w:p w14:paraId="22DD50EC" w14:textId="77777777" w:rsidR="004C5654" w:rsidRPr="00DE5AAB" w:rsidRDefault="004C5654" w:rsidP="00A37EB2">
            <w:pPr>
              <w:pStyle w:val="BodyText"/>
              <w:autoSpaceDE w:val="0"/>
              <w:autoSpaceDN w:val="0"/>
              <w:adjustRightInd w:val="0"/>
              <w:spacing w:after="0"/>
              <w:rPr>
                <w:ins w:id="6464" w:author="Dimitri Podborski" w:date="2024-12-23T11:45:00Z" w16du:dateUtc="2024-12-23T19:45:00Z"/>
                <w:rFonts w:eastAsia="MS Mincho"/>
                <w:szCs w:val="24"/>
              </w:rPr>
            </w:pPr>
            <w:ins w:id="6465" w:author="Dimitri Podborski" w:date="2024-12-23T11:45:00Z" w16du:dateUtc="2024-12-23T19:45:00Z">
              <w:r w:rsidRPr="00DE5AAB">
                <w:rPr>
                  <w:rFonts w:eastAsia="MS Mincho"/>
                  <w:szCs w:val="24"/>
                </w:rPr>
                <w:t>Box Types:</w:t>
              </w:r>
            </w:ins>
          </w:p>
        </w:tc>
        <w:tc>
          <w:tcPr>
            <w:tcW w:w="4330" w:type="pct"/>
          </w:tcPr>
          <w:p w14:paraId="1F763E96" w14:textId="77777777" w:rsidR="004C5654" w:rsidRPr="00DE5AAB" w:rsidRDefault="004C5654" w:rsidP="00A37EB2">
            <w:pPr>
              <w:pStyle w:val="BodyText"/>
              <w:autoSpaceDE w:val="0"/>
              <w:autoSpaceDN w:val="0"/>
              <w:adjustRightInd w:val="0"/>
              <w:spacing w:after="0"/>
              <w:rPr>
                <w:ins w:id="6466" w:author="Dimitri Podborski" w:date="2024-12-23T11:45:00Z" w16du:dateUtc="2024-12-23T19:45:00Z"/>
                <w:rFonts w:eastAsia="MS Mincho"/>
                <w:szCs w:val="24"/>
              </w:rPr>
            </w:pPr>
            <w:ins w:id="6467" w:author="Dimitri Podborski" w:date="2024-12-23T11:45:00Z" w16du:dateUtc="2024-12-23T19:45:00Z">
              <w:r w:rsidRPr="00DE5AAB">
                <w:rPr>
                  <w:rStyle w:val="ISOCode"/>
                </w:rPr>
                <w:t>'</w:t>
              </w:r>
              <w:proofErr w:type="spellStart"/>
              <w:r w:rsidRPr="00DE5AAB">
                <w:rPr>
                  <w:rStyle w:val="ISOCode"/>
                </w:rPr>
                <w:t>url</w:t>
              </w:r>
              <w:proofErr w:type="spellEnd"/>
              <w:r w:rsidRPr="00DE5AAB">
                <w:rPr>
                  <w:rStyle w:val="ISOCode"/>
                </w:rPr>
                <w:t xml:space="preserve"> '</w:t>
              </w:r>
              <w:r w:rsidRPr="00DE5AAB">
                <w:rPr>
                  <w:rFonts w:eastAsia="MS Mincho"/>
                  <w:szCs w:val="24"/>
                </w:rPr>
                <w:t xml:space="preserve">, </w:t>
              </w:r>
              <w:r w:rsidRPr="00DE5AAB">
                <w:rPr>
                  <w:rStyle w:val="ISOCode"/>
                </w:rPr>
                <w:t>'urn '</w:t>
              </w:r>
            </w:ins>
          </w:p>
        </w:tc>
      </w:tr>
      <w:tr w:rsidR="004C5654" w:rsidRPr="00DE5AAB" w14:paraId="4F2BEE6E" w14:textId="77777777" w:rsidTr="00A37EB2">
        <w:trPr>
          <w:ins w:id="6468" w:author="Dimitri Podborski" w:date="2024-12-23T11:45:00Z" w16du:dateUtc="2024-12-23T19:45:00Z"/>
        </w:trPr>
        <w:tc>
          <w:tcPr>
            <w:tcW w:w="670" w:type="pct"/>
          </w:tcPr>
          <w:p w14:paraId="7135A369" w14:textId="77777777" w:rsidR="004C5654" w:rsidRPr="00DE5AAB" w:rsidRDefault="004C5654" w:rsidP="00A37EB2">
            <w:pPr>
              <w:pStyle w:val="BodyText"/>
              <w:autoSpaceDE w:val="0"/>
              <w:autoSpaceDN w:val="0"/>
              <w:adjustRightInd w:val="0"/>
              <w:spacing w:after="0"/>
              <w:rPr>
                <w:ins w:id="6469" w:author="Dimitri Podborski" w:date="2024-12-23T11:45:00Z" w16du:dateUtc="2024-12-23T19:45:00Z"/>
                <w:rFonts w:eastAsia="MS Mincho"/>
                <w:szCs w:val="24"/>
              </w:rPr>
            </w:pPr>
            <w:ins w:id="6470" w:author="Dimitri Podborski" w:date="2024-12-23T11:45:00Z" w16du:dateUtc="2024-12-23T19:45:00Z">
              <w:r w:rsidRPr="00DE5AAB">
                <w:rPr>
                  <w:rFonts w:eastAsia="MS Mincho"/>
                  <w:szCs w:val="24"/>
                </w:rPr>
                <w:t>Container:</w:t>
              </w:r>
            </w:ins>
          </w:p>
        </w:tc>
        <w:tc>
          <w:tcPr>
            <w:tcW w:w="4330" w:type="pct"/>
          </w:tcPr>
          <w:p w14:paraId="31CAE124" w14:textId="77777777" w:rsidR="004C5654" w:rsidRPr="00DE5AAB" w:rsidRDefault="004C5654" w:rsidP="00A37EB2">
            <w:pPr>
              <w:pStyle w:val="BodyText"/>
              <w:autoSpaceDE w:val="0"/>
              <w:autoSpaceDN w:val="0"/>
              <w:adjustRightInd w:val="0"/>
              <w:spacing w:after="0"/>
              <w:rPr>
                <w:ins w:id="6471" w:author="Dimitri Podborski" w:date="2024-12-23T11:45:00Z" w16du:dateUtc="2024-12-23T19:45:00Z"/>
                <w:rFonts w:eastAsia="MS Mincho"/>
                <w:szCs w:val="24"/>
              </w:rPr>
            </w:pPr>
            <w:proofErr w:type="spellStart"/>
            <w:ins w:id="6472" w:author="Dimitri Podborski" w:date="2024-12-23T11:45:00Z" w16du:dateUtc="2024-12-23T19:45:00Z">
              <w:r w:rsidRPr="00DE5AAB">
                <w:rPr>
                  <w:rStyle w:val="ISOCode"/>
                </w:rPr>
                <w:t>DataReferenceBox</w:t>
              </w:r>
              <w:proofErr w:type="spellEnd"/>
            </w:ins>
          </w:p>
        </w:tc>
      </w:tr>
      <w:tr w:rsidR="004C5654" w:rsidRPr="00DE5AAB" w14:paraId="13E15AB2" w14:textId="77777777" w:rsidTr="00A37EB2">
        <w:trPr>
          <w:ins w:id="6473" w:author="Dimitri Podborski" w:date="2024-12-23T11:45:00Z" w16du:dateUtc="2024-12-23T19:45:00Z"/>
        </w:trPr>
        <w:tc>
          <w:tcPr>
            <w:tcW w:w="670" w:type="pct"/>
          </w:tcPr>
          <w:p w14:paraId="6366CF52" w14:textId="77777777" w:rsidR="004C5654" w:rsidRPr="00DE5AAB" w:rsidRDefault="004C5654" w:rsidP="00A37EB2">
            <w:pPr>
              <w:pStyle w:val="BodyText"/>
              <w:autoSpaceDE w:val="0"/>
              <w:autoSpaceDN w:val="0"/>
              <w:adjustRightInd w:val="0"/>
              <w:spacing w:after="0"/>
              <w:rPr>
                <w:ins w:id="6474" w:author="Dimitri Podborski" w:date="2024-12-23T11:45:00Z" w16du:dateUtc="2024-12-23T19:45:00Z"/>
                <w:rFonts w:eastAsia="MS Mincho"/>
                <w:szCs w:val="24"/>
              </w:rPr>
            </w:pPr>
            <w:ins w:id="6475" w:author="Dimitri Podborski" w:date="2024-12-23T11:45:00Z" w16du:dateUtc="2024-12-23T19:45:00Z">
              <w:r w:rsidRPr="00DE5AAB">
                <w:rPr>
                  <w:rFonts w:eastAsia="MS Mincho"/>
                  <w:szCs w:val="24"/>
                </w:rPr>
                <w:t>Mandatory:</w:t>
              </w:r>
            </w:ins>
          </w:p>
        </w:tc>
        <w:tc>
          <w:tcPr>
            <w:tcW w:w="4330" w:type="pct"/>
          </w:tcPr>
          <w:p w14:paraId="7A2C6310" w14:textId="34231265" w:rsidR="004C5654" w:rsidRPr="00DE5AAB" w:rsidRDefault="004C5654" w:rsidP="00A37EB2">
            <w:pPr>
              <w:pStyle w:val="BodyText"/>
              <w:autoSpaceDE w:val="0"/>
              <w:autoSpaceDN w:val="0"/>
              <w:adjustRightInd w:val="0"/>
              <w:spacing w:after="0"/>
              <w:rPr>
                <w:ins w:id="6476" w:author="Dimitri Podborski" w:date="2024-12-23T11:45:00Z" w16du:dateUtc="2024-12-23T19:45:00Z"/>
                <w:rFonts w:eastAsia="MS Mincho"/>
                <w:szCs w:val="24"/>
              </w:rPr>
            </w:pPr>
            <w:ins w:id="6477" w:author="Dimitri Podborski" w:date="2024-12-23T11:45:00Z" w16du:dateUtc="2024-12-23T19:45:00Z">
              <w:r>
                <w:rPr>
                  <w:rFonts w:eastAsia="MS Mincho"/>
                  <w:szCs w:val="24"/>
                </w:rPr>
                <w:t>No</w:t>
              </w:r>
            </w:ins>
          </w:p>
        </w:tc>
      </w:tr>
      <w:tr w:rsidR="004C5654" w:rsidRPr="00DE5AAB" w14:paraId="3E4D7665" w14:textId="77777777" w:rsidTr="00A37EB2">
        <w:trPr>
          <w:ins w:id="6478" w:author="Dimitri Podborski" w:date="2024-12-23T11:45:00Z" w16du:dateUtc="2024-12-23T19:45:00Z"/>
        </w:trPr>
        <w:tc>
          <w:tcPr>
            <w:tcW w:w="670" w:type="pct"/>
          </w:tcPr>
          <w:p w14:paraId="47611822" w14:textId="77777777" w:rsidR="004C5654" w:rsidRPr="00DE5AAB" w:rsidRDefault="004C5654" w:rsidP="00A37EB2">
            <w:pPr>
              <w:pStyle w:val="BodyText"/>
              <w:autoSpaceDE w:val="0"/>
              <w:autoSpaceDN w:val="0"/>
              <w:adjustRightInd w:val="0"/>
              <w:spacing w:after="0"/>
              <w:rPr>
                <w:ins w:id="6479" w:author="Dimitri Podborski" w:date="2024-12-23T11:45:00Z" w16du:dateUtc="2024-12-23T19:45:00Z"/>
                <w:rFonts w:eastAsia="MS Mincho"/>
                <w:szCs w:val="24"/>
              </w:rPr>
            </w:pPr>
            <w:ins w:id="6480" w:author="Dimitri Podborski" w:date="2024-12-23T11:45:00Z" w16du:dateUtc="2024-12-23T19:45:00Z">
              <w:r w:rsidRPr="00DE5AAB">
                <w:rPr>
                  <w:rFonts w:eastAsia="MS Mincho"/>
                  <w:szCs w:val="24"/>
                </w:rPr>
                <w:t>Quantity:</w:t>
              </w:r>
            </w:ins>
          </w:p>
        </w:tc>
        <w:tc>
          <w:tcPr>
            <w:tcW w:w="4330" w:type="pct"/>
          </w:tcPr>
          <w:p w14:paraId="72E7B667" w14:textId="7BCC9CF9" w:rsidR="004C5654" w:rsidRPr="00DE5AAB" w:rsidRDefault="004C5654" w:rsidP="00A37EB2">
            <w:pPr>
              <w:pStyle w:val="BodyText"/>
              <w:autoSpaceDE w:val="0"/>
              <w:autoSpaceDN w:val="0"/>
              <w:adjustRightInd w:val="0"/>
              <w:spacing w:after="0"/>
              <w:rPr>
                <w:ins w:id="6481" w:author="Dimitri Podborski" w:date="2024-12-23T11:45:00Z" w16du:dateUtc="2024-12-23T19:45:00Z"/>
                <w:rFonts w:eastAsia="MS Mincho"/>
                <w:szCs w:val="24"/>
              </w:rPr>
            </w:pPr>
            <w:ins w:id="6482" w:author="Dimitri Podborski" w:date="2024-12-23T11:45:00Z" w16du:dateUtc="2024-12-23T19:45:00Z">
              <w:r>
                <w:rPr>
                  <w:rFonts w:eastAsia="MS Mincho"/>
                  <w:szCs w:val="24"/>
                </w:rPr>
                <w:t>Zero</w:t>
              </w:r>
              <w:r w:rsidRPr="00DE5AAB">
                <w:rPr>
                  <w:rFonts w:eastAsia="MS Mincho"/>
                  <w:szCs w:val="24"/>
                </w:rPr>
                <w:t xml:space="preserve"> or more</w:t>
              </w:r>
            </w:ins>
          </w:p>
        </w:tc>
      </w:tr>
    </w:tbl>
    <w:p w14:paraId="1C45CCC8" w14:textId="77777777" w:rsidR="004C5654" w:rsidRDefault="004C5654" w:rsidP="001624FD">
      <w:pPr>
        <w:rPr>
          <w:ins w:id="6483" w:author="Dimitri Podborski" w:date="2024-12-23T11:45:00Z" w16du:dateUtc="2024-12-23T19:45:00Z"/>
        </w:rPr>
      </w:pPr>
    </w:p>
    <w:p w14:paraId="026A92A2" w14:textId="77777777" w:rsidR="004C5654" w:rsidRPr="006B6440" w:rsidRDefault="004C5654" w:rsidP="001624FD"/>
    <w:sectPr w:rsidR="004C5654" w:rsidRPr="006B6440" w:rsidSect="00B5343E">
      <w:footerReference w:type="even" r:id="rId33"/>
      <w:footerReference w:type="default" r:id="rId34"/>
      <w:type w:val="oddPage"/>
      <w:pgSz w:w="11906" w:h="16838" w:code="9"/>
      <w:pgMar w:top="794" w:right="737" w:bottom="284" w:left="851" w:header="709" w:footer="0" w:gutter="567"/>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80" w:author="Iraj (for MPEG#146)" w:date="2024-05-02T10:28:00Z" w:initials="iS">
    <w:p w14:paraId="73BAD378" w14:textId="77777777" w:rsidR="005729E0" w:rsidRDefault="005729E0" w:rsidP="005729E0">
      <w:pPr>
        <w:pStyle w:val="CommentText"/>
        <w:jc w:val="left"/>
      </w:pPr>
      <w:r>
        <w:rPr>
          <w:rStyle w:val="CommentReference"/>
        </w:rPr>
        <w:annotationRef/>
      </w:r>
      <w:r>
        <w:t xml:space="preserve">To me, removing the word “seamless” and not relacing it with something else, makes the flag meaningless. If the tracks are in same switching group, then they are switchable by definition. Maybe instead of seamless switching, this flag indicate 1) from same content, 2) they are “dynamically” switchable during playback with continuity of the content context, as described in the semantics. </w:t>
      </w:r>
    </w:p>
  </w:comment>
  <w:comment w:id="81" w:author="Guest User" w:date="2024-05-07T18:02:00Z" w:initials="GU">
    <w:p w14:paraId="6BA819C8" w14:textId="51D396D6" w:rsidR="319B60C9" w:rsidRDefault="319B60C9">
      <w:pPr>
        <w:pStyle w:val="CommentText"/>
      </w:pPr>
      <w:r>
        <w:t xml:space="preserve">To me, switch = 1 when it is is a CMAF switching set or DASH Adaptation Set.  Switch = 0 means it is a CMAF Selection Set. The word dynamic does not add much. </w:t>
      </w:r>
      <w:r>
        <w:rPr>
          <w:rStyle w:val="CommentReference"/>
        </w:rPr>
        <w:annotationRef/>
      </w:r>
    </w:p>
  </w:comment>
  <w:comment w:id="82" w:author="Iraj (for MPEG#146)" w:date="2024-05-08T09:42:00Z" w:initials="iS">
    <w:p w14:paraId="47AAFE6B" w14:textId="77777777" w:rsidR="001C67D9" w:rsidRDefault="00AB4334" w:rsidP="001C67D9">
      <w:pPr>
        <w:pStyle w:val="CommentText"/>
        <w:jc w:val="left"/>
      </w:pPr>
      <w:r>
        <w:rPr>
          <w:rStyle w:val="CommentReference"/>
        </w:rPr>
        <w:annotationRef/>
      </w:r>
      <w:r w:rsidR="001C67D9">
        <w:t xml:space="preserve">Do we have the case of grouping tracks that are intended for not switching? To me having the tracks in this group means they are switchable as the  name of the entity group suggest. This flag, if we keep, should show something more than switchable. </w:t>
      </w:r>
    </w:p>
  </w:comment>
  <w:comment w:id="83" w:author="Guest User" w:date="2024-05-08T11:33:00Z" w:initials="GU">
    <w:p w14:paraId="39BDB69F" w14:textId="31EC8632" w:rsidR="10E33412" w:rsidRDefault="10E33412">
      <w:pPr>
        <w:pStyle w:val="CommentText"/>
      </w:pPr>
      <w:r>
        <w:t xml:space="preserve">CMAF Selection Sets? </w:t>
      </w:r>
      <w:r>
        <w:rPr>
          <w:rStyle w:val="CommentReference"/>
        </w:rPr>
        <w:annotationRef/>
      </w:r>
    </w:p>
  </w:comment>
  <w:comment w:id="84" w:author="Iraj (for MPEG#146)" w:date="2024-05-08T12:05:00Z" w:initials="iS">
    <w:p w14:paraId="4CDD6BFB" w14:textId="77777777" w:rsidR="00B36DDA" w:rsidRDefault="00B36DDA" w:rsidP="00B36DDA">
      <w:pPr>
        <w:pStyle w:val="CommentText"/>
        <w:jc w:val="left"/>
      </w:pPr>
      <w:r>
        <w:rPr>
          <w:rStyle w:val="CommentReference"/>
        </w:rPr>
        <w:annotationRef/>
      </w:r>
      <w:r>
        <w:t>CMAF Selection Sets are still switchables, i.e. they are renditions of the same content. But not  intended for seamlessly/dynamically switching.</w:t>
      </w:r>
    </w:p>
  </w:comment>
  <w:comment w:id="85" w:author="Guest User" w:date="2024-05-07T18:07:00Z" w:initials="GU">
    <w:p w14:paraId="4092EC20" w14:textId="3E3709CF" w:rsidR="319B60C9" w:rsidRDefault="319B60C9">
      <w:pPr>
        <w:pStyle w:val="CommentText"/>
      </w:pPr>
      <w:r>
        <w:t>There is no notion of "first" track in entity groups.</w:t>
      </w:r>
      <w:r>
        <w:rPr>
          <w:rStyle w:val="CommentReference"/>
        </w:rPr>
        <w:annotationRef/>
      </w:r>
    </w:p>
  </w:comment>
  <w:comment w:id="86" w:author="Iraj (for MPEG#146)" w:date="2024-05-08T09:45:00Z" w:initials="iS">
    <w:p w14:paraId="65074AEA" w14:textId="77777777" w:rsidR="00DD79ED" w:rsidRDefault="00DD79ED" w:rsidP="00DD79ED">
      <w:pPr>
        <w:pStyle w:val="CommentText"/>
        <w:jc w:val="left"/>
      </w:pPr>
      <w:r>
        <w:rPr>
          <w:rStyle w:val="CommentReference"/>
        </w:rPr>
        <w:annotationRef/>
      </w:r>
      <w:r>
        <w:t>Does this work?</w:t>
      </w:r>
    </w:p>
  </w:comment>
  <w:comment w:id="87" w:author="Guest User" w:date="2024-05-08T11:33:00Z" w:initials="GU">
    <w:p w14:paraId="7EDE6DC6" w14:textId="0EDBA076" w:rsidR="10E33412" w:rsidRDefault="10E33412">
      <w:pPr>
        <w:pStyle w:val="CommentText"/>
      </w:pPr>
      <w:r>
        <w:t>ok</w:t>
      </w:r>
      <w:r>
        <w:rPr>
          <w:rStyle w:val="CommentReference"/>
        </w:rPr>
        <w:annotationRef/>
      </w:r>
    </w:p>
  </w:comment>
  <w:comment w:id="88" w:author="Guest User" w:date="2024-05-07T18:07:00Z" w:initials="GU">
    <w:p w14:paraId="41EFA59F" w14:textId="1FE1D201" w:rsidR="319B60C9" w:rsidRDefault="319B60C9">
      <w:pPr>
        <w:pStyle w:val="CommentText"/>
      </w:pPr>
      <w:r>
        <w:t>Tracks are always self-contained in ISOBMFF.</w:t>
      </w:r>
      <w:r>
        <w:rPr>
          <w:rStyle w:val="CommentReference"/>
        </w:rPr>
        <w:annotationRef/>
      </w:r>
    </w:p>
  </w:comment>
  <w:comment w:id="89" w:author="Iraj (for MPEG#146)" w:date="2024-05-08T09:48:00Z" w:initials="iS">
    <w:p w14:paraId="044A20F0" w14:textId="77777777" w:rsidR="00604161" w:rsidRDefault="00DD0546" w:rsidP="00604161">
      <w:pPr>
        <w:pStyle w:val="CommentText"/>
        <w:jc w:val="left"/>
      </w:pPr>
      <w:r>
        <w:rPr>
          <w:rStyle w:val="CommentReference"/>
        </w:rPr>
        <w:annotationRef/>
      </w:r>
      <w:r w:rsidR="00604161">
        <w:t>Good point. How is this? We also can make init_type 1 bit and reserved 5 bits.</w:t>
      </w:r>
    </w:p>
  </w:comment>
  <w:comment w:id="90" w:author="Guest User" w:date="2024-05-08T11:34:00Z" w:initials="GU">
    <w:p w14:paraId="71B0B27C" w14:textId="47A5A4E4" w:rsidR="10E33412" w:rsidRDefault="10E33412">
      <w:pPr>
        <w:pStyle w:val="CommentText"/>
      </w:pPr>
      <w:r>
        <w:t>I would leave it as is for now, and do the change you suggest later if we don't need the other values</w:t>
      </w:r>
      <w:r>
        <w:rPr>
          <w:rStyle w:val="CommentReference"/>
        </w:rPr>
        <w:annotationRef/>
      </w:r>
    </w:p>
  </w:comment>
  <w:comment w:id="91" w:author="Guest User" w:date="2024-05-07T18:08:00Z" w:initials="GU">
    <w:p w14:paraId="6C77FDCA" w14:textId="68746286" w:rsidR="319B60C9" w:rsidRDefault="319B60C9">
      <w:pPr>
        <w:pStyle w:val="CommentText"/>
      </w:pPr>
      <w:r>
        <w:t>Should not be in ISOBMFF</w:t>
      </w:r>
      <w:r>
        <w:rPr>
          <w:rStyle w:val="CommentReference"/>
        </w:rPr>
        <w:annotationRef/>
      </w:r>
    </w:p>
  </w:comment>
  <w:comment w:id="92" w:author="Iraj (for MPEG#146)" w:date="2024-05-08T09:49:00Z" w:initials="iS">
    <w:p w14:paraId="59B624A3" w14:textId="77777777" w:rsidR="003E18BB" w:rsidRDefault="00C66F67" w:rsidP="003E18BB">
      <w:pPr>
        <w:pStyle w:val="CommentText"/>
        <w:jc w:val="left"/>
      </w:pPr>
      <w:r>
        <w:rPr>
          <w:rStyle w:val="CommentReference"/>
        </w:rPr>
        <w:annotationRef/>
      </w:r>
      <w:r w:rsidR="003E18BB">
        <w:t xml:space="preserve">Yes, I agree.  But this was a compromise we reached with audio guys until the time when the MPEG-H Audio spec include this. Then we can remove it from here. </w:t>
      </w:r>
    </w:p>
  </w:comment>
  <w:comment w:id="93" w:author="Guest User" w:date="2024-05-08T11:34:00Z" w:initials="GU">
    <w:p w14:paraId="33752D14" w14:textId="3A373E1C" w:rsidR="10E33412" w:rsidRDefault="10E33412">
      <w:pPr>
        <w:pStyle w:val="CommentText"/>
      </w:pPr>
      <w:r>
        <w:t>ok</w:t>
      </w:r>
      <w:r>
        <w:rPr>
          <w:rStyle w:val="CommentReference"/>
        </w:rPr>
        <w:annotationRef/>
      </w:r>
    </w:p>
  </w:comment>
  <w:comment w:id="94" w:author="Guest User" w:date="2024-05-07T18:09:00Z" w:initials="GU">
    <w:p w14:paraId="009B54BD" w14:textId="4FBACCEF" w:rsidR="319B60C9" w:rsidRDefault="319B60C9">
      <w:pPr>
        <w:pStyle w:val="CommentText"/>
      </w:pPr>
      <w:r>
        <w:t>Do we really need 2 identifiers?</w:t>
      </w:r>
      <w:r>
        <w:rPr>
          <w:rStyle w:val="CommentReference"/>
        </w:rPr>
        <w:annotationRef/>
      </w:r>
    </w:p>
  </w:comment>
  <w:comment w:id="95" w:author="Iraj (for MPEG#146)" w:date="2024-05-08T09:53:00Z" w:initials="iS">
    <w:p w14:paraId="70511BE8" w14:textId="77777777" w:rsidR="000A18B1" w:rsidRDefault="005E3E18" w:rsidP="000A18B1">
      <w:pPr>
        <w:pStyle w:val="CommentText"/>
        <w:jc w:val="left"/>
      </w:pPr>
      <w:r>
        <w:rPr>
          <w:rStyle w:val="CommentReference"/>
        </w:rPr>
        <w:annotationRef/>
      </w:r>
      <w:r w:rsidR="000A18B1">
        <w:t>In CMAF, I believe the structural brand identifier is enough for signaling switching properties. However, having the media profiles inform the parser/application  the requirements for the decoder, without  the need for going to each individual track and reading the media profiles there and deducting the highest profile/level needed to decode this switching set. This helps especially when init_type is not 0 or 1.</w:t>
      </w:r>
    </w:p>
  </w:comment>
  <w:comment w:id="96" w:author="Guest User" w:date="2024-05-08T11:36:00Z" w:initials="GU">
    <w:p w14:paraId="7394D15F" w14:textId="39163D70" w:rsidR="10E33412" w:rsidRDefault="10E33412">
      <w:pPr>
        <w:pStyle w:val="CommentText"/>
      </w:pPr>
      <w:r>
        <w:t>I actually think CMAF and DASH need to define new identifiers. or the 4cc should be a string to store CMAF values like "</w:t>
      </w:r>
      <w:r w:rsidRPr="10E33412">
        <w:rPr>
          <w:i/>
          <w:iCs/>
        </w:rPr>
        <w:t>urn:mpeg:cmaf:siss"</w:t>
      </w:r>
      <w:r>
        <w:rPr>
          <w:rStyle w:val="CommentReference"/>
        </w:rPr>
        <w:annotationRef/>
      </w:r>
    </w:p>
  </w:comment>
  <w:comment w:id="98" w:author="Dimitri Podborski [2]" w:date="2024-05-08T11:59:00Z" w:initials="DP">
    <w:p w14:paraId="707548D4" w14:textId="3EB474DE" w:rsidR="0A9F1D51" w:rsidRDefault="0A9F1D51">
      <w:pPr>
        <w:pStyle w:val="CommentText"/>
      </w:pPr>
      <w:r>
        <w:t>Do we update this in this amendment? At MPEG 145 we agreed to move out the definitions of part 15 into an amendment.</w:t>
      </w:r>
      <w:r>
        <w:rPr>
          <w:rStyle w:val="CommentReference"/>
        </w:rPr>
        <w:annotationRef/>
      </w:r>
    </w:p>
  </w:comment>
  <w:comment w:id="99" w:author="Guest User" w:date="2024-05-03T16:04:00Z" w:initials="GU">
    <w:p w14:paraId="42232DFD" w14:textId="792AF220" w:rsidR="4523DD21" w:rsidRDefault="4523DD21">
      <w:pPr>
        <w:pStyle w:val="CommentText"/>
      </w:pPr>
      <w:r>
        <w:t>[ET] The new ornt box is not a derive spec so added a new comment line to split those optional boxes.</w:t>
      </w:r>
      <w:r>
        <w:rPr>
          <w:rStyle w:val="CommentReference"/>
        </w:rPr>
        <w:annotationRef/>
      </w:r>
    </w:p>
  </w:comment>
  <w:comment w:id="100" w:author="Dimitri Podborski [2]" w:date="2024-05-08T11:58:00Z" w:initials="DP">
    <w:p w14:paraId="03ABD6C7" w14:textId="45E7ACF6" w:rsidR="0A9F1D51" w:rsidRDefault="0A9F1D51">
      <w:pPr>
        <w:pStyle w:val="CommentText"/>
      </w:pPr>
      <w:r>
        <w:t>Can we remove all this? This is not needed here. When you define a new box you say what its container is. This is enough. We should follow the same style everywhere.  If needed we can put a generic Box boxes[]; instead</w:t>
      </w:r>
      <w:r>
        <w:rPr>
          <w:rStyle w:val="CommentReference"/>
        </w:rPr>
        <w:annotationRef/>
      </w:r>
    </w:p>
  </w:comment>
  <w:comment w:id="101" w:author="Guest User" w:date="2024-05-03T16:09:00Z" w:initials="GU">
    <w:p w14:paraId="6E47B124" w14:textId="369E5D88" w:rsidR="4523DD21" w:rsidRDefault="4523DD21">
      <w:pPr>
        <w:pStyle w:val="CommentText"/>
      </w:pPr>
      <w:r>
        <w:t>[ET] To be aligned with the current text, the optional boxes do not appear in the semantics, i.e. clap and pasp are not listed in the semantics.</w:t>
      </w:r>
      <w:r>
        <w:rPr>
          <w:rStyle w:val="CommentReference"/>
        </w:rPr>
        <w:annotationRef/>
      </w:r>
    </w:p>
    <w:p w14:paraId="74F009ED" w14:textId="6C4D6CB9" w:rsidR="4523DD21" w:rsidRDefault="4523DD21">
      <w:pPr>
        <w:pStyle w:val="CommentText"/>
      </w:pPr>
    </w:p>
    <w:p w14:paraId="067D293A" w14:textId="7BDDE542" w:rsidR="4523DD21" w:rsidRDefault="4523DD21">
      <w:pPr>
        <w:pStyle w:val="CommentText"/>
      </w:pPr>
      <w:r>
        <w:t>I would be in favour of keeping this appraoch and not defined ornt here.</w:t>
      </w:r>
    </w:p>
  </w:comment>
  <w:comment w:id="102" w:author="Iraj (for MPEG#146)" w:date="2024-05-06T14:24:00Z" w:initials="iS">
    <w:p w14:paraId="4AC68014" w14:textId="77777777" w:rsidR="00A30A63" w:rsidRDefault="00F710B1" w:rsidP="00A30A63">
      <w:pPr>
        <w:pStyle w:val="CommentText"/>
        <w:jc w:val="left"/>
      </w:pPr>
      <w:r>
        <w:rPr>
          <w:rStyle w:val="CommentReference"/>
        </w:rPr>
        <w:annotationRef/>
      </w:r>
      <w:r w:rsidR="00A30A63">
        <w:t>If we have a box listed in the syntax, don’t we need a semantic for it, even if it is optional? I suggest to add  a reference to 12.1.10 as the minimum.</w:t>
      </w:r>
    </w:p>
  </w:comment>
  <w:comment w:id="103" w:author="Guest User" w:date="2024-05-07T17:56:00Z" w:initials="GU">
    <w:p w14:paraId="75CA2E8A" w14:textId="50BBCC3B" w:rsidR="199C54CA" w:rsidRDefault="199C54CA">
      <w:pPr>
        <w:pStyle w:val="CommentText"/>
      </w:pPr>
      <w:r>
        <w:t>I don't disagree with this. Maybe it would then be good to add clap and pasp in the list too in the future so that we are consistent.</w:t>
      </w:r>
      <w:r>
        <w:rPr>
          <w:rStyle w:val="CommentReference"/>
        </w:rPr>
        <w:annotationRef/>
      </w:r>
    </w:p>
  </w:comment>
  <w:comment w:id="104" w:author="Dimitri Podborski [2]" w:date="2024-05-20T11:42:00Z" w:initials="DP">
    <w:p w14:paraId="680B1389" w14:textId="1D8972ED" w:rsidR="6AFB68F3" w:rsidRDefault="6AFB68F3">
      <w:pPr>
        <w:pStyle w:val="CommentText"/>
      </w:pPr>
      <w:r>
        <w:t>I agree with ET. No need to define boxes as attributes here. For every box we define we SHALL have a table that will tell the container for it. Don't put boxes as attributes.</w:t>
      </w:r>
      <w:r>
        <w:rPr>
          <w:rStyle w:val="CommentReference"/>
        </w:rPr>
        <w:annotationRef/>
      </w:r>
    </w:p>
  </w:comment>
  <w:comment w:id="106" w:author="Yannis Guyon" w:date="2024-07-22T09:40:00Z" w:initials="">
    <w:p w14:paraId="27019FE3" w14:textId="77777777" w:rsidR="00205D83" w:rsidRDefault="00205D83" w:rsidP="00205D83">
      <w:pPr>
        <w:pStyle w:val="normal1"/>
        <w:overflowPunct w:val="0"/>
        <w:spacing w:line="240" w:lineRule="auto"/>
      </w:pPr>
      <w:r>
        <w:rPr>
          <w:color w:val="000000"/>
          <w:lang w:eastAsia="en-US" w:bidi="en-US"/>
        </w:rPr>
        <w:t>See also related TuC "MetaBox compatibility with QT".</w:t>
      </w:r>
    </w:p>
    <w:p w14:paraId="045F9013" w14:textId="77777777" w:rsidR="00205D83" w:rsidRDefault="00205D83" w:rsidP="00205D83">
      <w:pPr>
        <w:pStyle w:val="normal1"/>
        <w:overflowPunct w:val="0"/>
        <w:spacing w:line="240" w:lineRule="auto"/>
      </w:pPr>
    </w:p>
    <w:p w14:paraId="6126DCC0" w14:textId="77777777" w:rsidR="00205D83" w:rsidRDefault="00205D83" w:rsidP="00205D83">
      <w:pPr>
        <w:pStyle w:val="normal1"/>
        <w:overflowPunct w:val="0"/>
        <w:spacing w:line="240" w:lineRule="auto"/>
      </w:pPr>
      <w:r>
        <w:rPr>
          <w:color w:val="000000"/>
          <w:lang w:eastAsia="en-US" w:bidi="en-US"/>
        </w:rPr>
        <w:t>Consider rewriting the syntax from:</w:t>
      </w:r>
    </w:p>
    <w:p w14:paraId="2AEFA644" w14:textId="77777777" w:rsidR="00205D83" w:rsidRDefault="00205D83" w:rsidP="00205D83">
      <w:pPr>
        <w:pStyle w:val="normal1"/>
        <w:overflowPunct w:val="0"/>
        <w:spacing w:line="240" w:lineRule="auto"/>
      </w:pPr>
      <w:r>
        <w:rPr>
          <w:color w:val="000000"/>
          <w:lang w:eastAsia="en-US" w:bidi="en-US"/>
        </w:rPr>
        <w:t>aligned(8) class MetaBox (handler_type)</w:t>
      </w:r>
    </w:p>
    <w:p w14:paraId="46CA437D" w14:textId="77777777" w:rsidR="00205D83" w:rsidRDefault="00205D83" w:rsidP="00205D83">
      <w:pPr>
        <w:pStyle w:val="normal1"/>
        <w:overflowPunct w:val="0"/>
        <w:spacing w:line="240" w:lineRule="auto"/>
      </w:pPr>
      <w:r>
        <w:rPr>
          <w:color w:val="000000"/>
          <w:lang w:eastAsia="en-US" w:bidi="en-US"/>
        </w:rPr>
        <w:t>extends FullBox('meta', version = 0, 0) {</w:t>
      </w:r>
    </w:p>
    <w:p w14:paraId="588BE282" w14:textId="77777777" w:rsidR="00205D83" w:rsidRDefault="00205D83" w:rsidP="00205D83">
      <w:pPr>
        <w:pStyle w:val="normal1"/>
        <w:overflowPunct w:val="0"/>
        <w:spacing w:line="240" w:lineRule="auto"/>
      </w:pPr>
      <w:r>
        <w:rPr>
          <w:color w:val="000000"/>
          <w:lang w:eastAsia="en-US" w:bidi="en-US"/>
        </w:rPr>
        <w:t>to</w:t>
      </w:r>
    </w:p>
    <w:p w14:paraId="097D75BD" w14:textId="77777777" w:rsidR="00205D83" w:rsidRDefault="00205D83" w:rsidP="00205D83">
      <w:pPr>
        <w:pStyle w:val="normal1"/>
        <w:overflowPunct w:val="0"/>
        <w:spacing w:line="240" w:lineRule="auto"/>
      </w:pPr>
      <w:r>
        <w:rPr>
          <w:color w:val="000000"/>
          <w:lang w:eastAsia="en-US" w:bidi="en-US"/>
        </w:rPr>
        <w:t>aligned(8) class MetaBox (handler_type)</w:t>
      </w:r>
    </w:p>
    <w:p w14:paraId="2D1A8557" w14:textId="77777777" w:rsidR="00205D83" w:rsidRDefault="00205D83" w:rsidP="00205D83">
      <w:pPr>
        <w:pStyle w:val="normal1"/>
        <w:overflowPunct w:val="0"/>
        <w:spacing w:line="240" w:lineRule="auto"/>
      </w:pPr>
      <w:r>
        <w:rPr>
          <w:color w:val="000000"/>
          <w:lang w:eastAsia="en-US" w:bidi="en-US"/>
        </w:rPr>
        <w:t>extends Box('meta') {</w:t>
      </w:r>
    </w:p>
    <w:p w14:paraId="6D7A1E7D" w14:textId="77777777" w:rsidR="00205D83" w:rsidRDefault="00205D83" w:rsidP="00205D83">
      <w:pPr>
        <w:pStyle w:val="normal1"/>
        <w:overflowPunct w:val="0"/>
        <w:spacing w:line="240" w:lineRule="auto"/>
      </w:pPr>
      <w:r>
        <w:rPr>
          <w:color w:val="000000"/>
          <w:lang w:eastAsia="en-US" w:bidi="en-US"/>
        </w:rPr>
        <w:t>bit(32) reserved = 0;</w:t>
      </w:r>
    </w:p>
    <w:p w14:paraId="00F090FC" w14:textId="77777777" w:rsidR="00205D83" w:rsidRDefault="00205D83" w:rsidP="00205D83">
      <w:pPr>
        <w:pStyle w:val="normal1"/>
        <w:overflowPunct w:val="0"/>
        <w:spacing w:line="240" w:lineRule="auto"/>
      </w:pPr>
    </w:p>
    <w:p w14:paraId="27F6B27E" w14:textId="77777777" w:rsidR="00205D83" w:rsidRDefault="00205D83" w:rsidP="00205D83">
      <w:pPr>
        <w:pStyle w:val="normal1"/>
        <w:overflowPunct w:val="0"/>
        <w:spacing w:line="240" w:lineRule="auto"/>
      </w:pPr>
      <w:r>
        <w:rPr>
          <w:color w:val="000000"/>
          <w:lang w:eastAsia="en-US" w:bidi="en-US"/>
        </w:rPr>
        <w:t>See https://git.mpeg.expert/MPEG/Systems/FileFormat/isobmff/-/issues/257</w:t>
      </w:r>
    </w:p>
  </w:comment>
  <w:comment w:id="127" w:author="Yannis Guyon" w:date="2024-07-19T08:24:00Z" w:initials="">
    <w:p w14:paraId="3E2A664A" w14:textId="77777777" w:rsidR="00205D83" w:rsidRDefault="00205D83" w:rsidP="00205D83">
      <w:pPr>
        <w:pStyle w:val="normal1"/>
        <w:overflowPunct w:val="0"/>
        <w:spacing w:line="240" w:lineRule="auto"/>
      </w:pPr>
      <w:r>
        <w:rPr>
          <w:color w:val="000000"/>
          <w:lang w:eastAsia="en-US" w:bidi="en-US"/>
        </w:rPr>
        <w:t>I think adding something similar was discussed at MPEG 147.</w:t>
      </w:r>
    </w:p>
  </w:comment>
  <w:comment w:id="200" w:author="Dimitri Podborski" w:date="2024-12-22T08:52:00Z" w:initials="DP">
    <w:p w14:paraId="326EB22B" w14:textId="77777777" w:rsidR="00BB43D0" w:rsidRDefault="00BB43D0" w:rsidP="00BB43D0">
      <w:pPr>
        <w:jc w:val="left"/>
      </w:pPr>
      <w:r>
        <w:rPr>
          <w:rStyle w:val="CommentReference"/>
        </w:rPr>
        <w:annotationRef/>
      </w:r>
      <w:r>
        <w:rPr>
          <w:color w:val="000000"/>
          <w:sz w:val="20"/>
          <w:szCs w:val="20"/>
        </w:rPr>
        <w:t>Do we really need this note? I would personally vote for removing it completely. It may motivate future extensions that we would like to avoid.</w:t>
      </w:r>
    </w:p>
  </w:comment>
  <w:comment w:id="219" w:author="Yannis Guyon" w:date="2024-07-19T08:23:00Z" w:initials="">
    <w:p w14:paraId="7BA2F40B" w14:textId="457D8E8C" w:rsidR="00205D83" w:rsidRDefault="00205D83" w:rsidP="00205D83">
      <w:pPr>
        <w:pStyle w:val="normal1"/>
        <w:overflowPunct w:val="0"/>
        <w:spacing w:line="240" w:lineRule="auto"/>
      </w:pPr>
      <w:r>
        <w:rPr>
          <w:color w:val="000000"/>
          <w:lang w:eastAsia="en-US" w:bidi="en-US"/>
        </w:rPr>
        <w:t>This may be unnecessary for 'mini' to work in HEIF but I thought it would be clearer to add this part to ISOBMFF.</w:t>
      </w:r>
    </w:p>
  </w:comment>
  <w:comment w:id="220" w:author="Yannis Guyon" w:date="2024-07-19T08:31:00Z" w:initials="">
    <w:p w14:paraId="35793359" w14:textId="77777777" w:rsidR="00205D83" w:rsidRDefault="00205D83" w:rsidP="00205D83">
      <w:pPr>
        <w:pStyle w:val="normal1"/>
        <w:overflowPunct w:val="0"/>
        <w:spacing w:line="240" w:lineRule="auto"/>
      </w:pPr>
      <w:r>
        <w:rPr>
          <w:color w:val="000000"/>
          <w:lang w:eastAsia="en-US" w:bidi="en-US"/>
        </w:rPr>
        <w:t>Another change could be adapting "Mandatory:Yes" to "Mandatory:Yes, in a movie file" instead of modifying the Container.</w:t>
      </w:r>
    </w:p>
  </w:comment>
  <w:comment w:id="221" w:author="Yannis Guyon" w:date="2024-07-22T09:40:00Z" w:initials="">
    <w:p w14:paraId="558B323B" w14:textId="77777777" w:rsidR="006B6440" w:rsidRDefault="006B6440" w:rsidP="006B6440">
      <w:pPr>
        <w:overflowPunct w:val="0"/>
        <w:spacing w:after="0"/>
        <w:jc w:val="left"/>
      </w:pPr>
      <w:r>
        <w:rPr>
          <w:rFonts w:ascii="Liberation Serif" w:eastAsia="DejaVu Sans" w:hAnsi="Liberation Serif" w:cs="DejaVu Sans"/>
          <w:color w:val="000000"/>
          <w:sz w:val="24"/>
          <w:szCs w:val="24"/>
          <w:lang w:val="en-US" w:bidi="en-US"/>
        </w:rPr>
        <w:t>See also related TuC "MetaBox compatibility with QT".</w:t>
      </w:r>
    </w:p>
    <w:p w14:paraId="5812E756" w14:textId="77777777" w:rsidR="006B6440" w:rsidRDefault="006B6440" w:rsidP="006B6440">
      <w:pPr>
        <w:overflowPunct w:val="0"/>
        <w:spacing w:after="0"/>
        <w:jc w:val="left"/>
      </w:pPr>
    </w:p>
    <w:p w14:paraId="6841A947" w14:textId="77777777" w:rsidR="006B6440" w:rsidRDefault="006B6440" w:rsidP="006B6440">
      <w:pPr>
        <w:overflowPunct w:val="0"/>
        <w:spacing w:after="0"/>
        <w:jc w:val="left"/>
      </w:pPr>
      <w:r>
        <w:rPr>
          <w:rFonts w:ascii="Liberation Serif" w:eastAsia="DejaVu Sans" w:hAnsi="Liberation Serif" w:cs="DejaVu Sans"/>
          <w:color w:val="000000"/>
          <w:sz w:val="24"/>
          <w:szCs w:val="24"/>
          <w:lang w:val="en-US" w:bidi="en-US"/>
        </w:rPr>
        <w:t>Consider rewriting the syntax from:</w:t>
      </w:r>
    </w:p>
    <w:p w14:paraId="3A07FD3B" w14:textId="77777777" w:rsidR="006B6440" w:rsidRDefault="006B6440" w:rsidP="006B6440">
      <w:pPr>
        <w:overflowPunct w:val="0"/>
        <w:spacing w:after="0"/>
        <w:jc w:val="left"/>
      </w:pPr>
      <w:r>
        <w:rPr>
          <w:rFonts w:ascii="Liberation Serif" w:eastAsia="DejaVu Sans" w:hAnsi="Liberation Serif" w:cs="DejaVu Sans"/>
          <w:color w:val="000000"/>
          <w:sz w:val="24"/>
          <w:szCs w:val="24"/>
          <w:lang w:val="en-US" w:bidi="en-US"/>
        </w:rPr>
        <w:t>aligned(8) class MetaBox (handler_type)</w:t>
      </w:r>
    </w:p>
    <w:p w14:paraId="5F8AA49C" w14:textId="77777777" w:rsidR="006B6440" w:rsidRDefault="006B6440" w:rsidP="006B6440">
      <w:pPr>
        <w:overflowPunct w:val="0"/>
        <w:spacing w:after="0"/>
        <w:jc w:val="left"/>
      </w:pPr>
      <w:r>
        <w:rPr>
          <w:rFonts w:ascii="Liberation Serif" w:eastAsia="DejaVu Sans" w:hAnsi="Liberation Serif" w:cs="DejaVu Sans"/>
          <w:color w:val="000000"/>
          <w:sz w:val="24"/>
          <w:szCs w:val="24"/>
          <w:lang w:val="en-US" w:bidi="en-US"/>
        </w:rPr>
        <w:t>extends FullBox('meta', version = 0, 0) {</w:t>
      </w:r>
    </w:p>
    <w:p w14:paraId="64D9EF41" w14:textId="77777777" w:rsidR="006B6440" w:rsidRDefault="006B6440" w:rsidP="006B6440">
      <w:pPr>
        <w:overflowPunct w:val="0"/>
        <w:spacing w:after="0"/>
        <w:jc w:val="left"/>
      </w:pPr>
      <w:r>
        <w:rPr>
          <w:rFonts w:ascii="Liberation Serif" w:eastAsia="DejaVu Sans" w:hAnsi="Liberation Serif" w:cs="DejaVu Sans"/>
          <w:color w:val="000000"/>
          <w:sz w:val="24"/>
          <w:szCs w:val="24"/>
          <w:lang w:val="en-US" w:bidi="en-US"/>
        </w:rPr>
        <w:t>to</w:t>
      </w:r>
    </w:p>
    <w:p w14:paraId="17BC70C0" w14:textId="77777777" w:rsidR="006B6440" w:rsidRDefault="006B6440" w:rsidP="006B6440">
      <w:pPr>
        <w:overflowPunct w:val="0"/>
        <w:spacing w:after="0"/>
        <w:jc w:val="left"/>
      </w:pPr>
      <w:r>
        <w:rPr>
          <w:rFonts w:ascii="Liberation Serif" w:eastAsia="DejaVu Sans" w:hAnsi="Liberation Serif" w:cs="DejaVu Sans"/>
          <w:color w:val="000000"/>
          <w:sz w:val="24"/>
          <w:szCs w:val="24"/>
          <w:lang w:val="en-US" w:bidi="en-US"/>
        </w:rPr>
        <w:t>aligned(8) class MetaBox (handler_type)</w:t>
      </w:r>
    </w:p>
    <w:p w14:paraId="333E2AF3" w14:textId="77777777" w:rsidR="006B6440" w:rsidRDefault="006B6440" w:rsidP="006B6440">
      <w:pPr>
        <w:overflowPunct w:val="0"/>
        <w:spacing w:after="0"/>
        <w:jc w:val="left"/>
      </w:pPr>
      <w:r>
        <w:rPr>
          <w:rFonts w:ascii="Liberation Serif" w:eastAsia="DejaVu Sans" w:hAnsi="Liberation Serif" w:cs="DejaVu Sans"/>
          <w:color w:val="000000"/>
          <w:sz w:val="24"/>
          <w:szCs w:val="24"/>
          <w:lang w:val="en-US" w:bidi="en-US"/>
        </w:rPr>
        <w:t>extends Box('meta') {</w:t>
      </w:r>
    </w:p>
    <w:p w14:paraId="730284C4" w14:textId="77777777" w:rsidR="006B6440" w:rsidRDefault="006B6440" w:rsidP="006B6440">
      <w:pPr>
        <w:overflowPunct w:val="0"/>
        <w:spacing w:after="0"/>
        <w:jc w:val="left"/>
      </w:pPr>
      <w:r>
        <w:rPr>
          <w:rFonts w:ascii="Liberation Serif" w:eastAsia="DejaVu Sans" w:hAnsi="Liberation Serif" w:cs="DejaVu Sans"/>
          <w:color w:val="000000"/>
          <w:sz w:val="24"/>
          <w:szCs w:val="24"/>
          <w:lang w:val="en-US" w:bidi="en-US"/>
        </w:rPr>
        <w:t>bit(32) reserved = 0;</w:t>
      </w:r>
    </w:p>
    <w:p w14:paraId="42AC40E6" w14:textId="77777777" w:rsidR="006B6440" w:rsidRDefault="006B6440" w:rsidP="006B6440">
      <w:pPr>
        <w:overflowPunct w:val="0"/>
        <w:spacing w:after="0"/>
        <w:jc w:val="left"/>
      </w:pPr>
    </w:p>
    <w:p w14:paraId="65428E65" w14:textId="77777777" w:rsidR="006B6440" w:rsidRDefault="006B6440" w:rsidP="006B6440">
      <w:pPr>
        <w:overflowPunct w:val="0"/>
        <w:spacing w:after="0"/>
        <w:jc w:val="left"/>
      </w:pPr>
      <w:r>
        <w:rPr>
          <w:rFonts w:ascii="Liberation Serif" w:eastAsia="DejaVu Sans" w:hAnsi="Liberation Serif" w:cs="DejaVu Sans"/>
          <w:color w:val="000000"/>
          <w:sz w:val="24"/>
          <w:szCs w:val="24"/>
          <w:lang w:val="en-US" w:bidi="en-US"/>
        </w:rPr>
        <w:t>See https://git.mpeg.expert/MPEG/Systems/FileFormat/isobmff/-/issues/257</w:t>
      </w:r>
    </w:p>
  </w:comment>
  <w:comment w:id="223" w:author="Yannis Guyon" w:date="2024-07-19T08:24:00Z" w:initials="">
    <w:p w14:paraId="455DA689" w14:textId="77777777" w:rsidR="006B6440" w:rsidRDefault="006B6440" w:rsidP="006B6440">
      <w:pPr>
        <w:overflowPunct w:val="0"/>
        <w:spacing w:after="0"/>
        <w:jc w:val="left"/>
      </w:pPr>
      <w:r>
        <w:rPr>
          <w:rFonts w:ascii="Liberation Serif" w:eastAsia="DejaVu Sans" w:hAnsi="Liberation Serif" w:cs="DejaVu Sans"/>
          <w:color w:val="000000"/>
          <w:sz w:val="24"/>
          <w:szCs w:val="24"/>
          <w:lang w:val="en-US" w:bidi="en-US"/>
        </w:rPr>
        <w:t>I think adding something similar was discussed at MPEG 147.</w:t>
      </w:r>
    </w:p>
  </w:comment>
  <w:comment w:id="224" w:author="Yannis Guyon" w:date="2024-07-19T08:23:00Z" w:initials="">
    <w:p w14:paraId="34CABA8D" w14:textId="77777777" w:rsidR="006B6440" w:rsidRDefault="006B6440" w:rsidP="006B6440">
      <w:pPr>
        <w:overflowPunct w:val="0"/>
        <w:spacing w:after="0"/>
        <w:jc w:val="left"/>
      </w:pPr>
      <w:r>
        <w:rPr>
          <w:rFonts w:ascii="Liberation Serif" w:eastAsia="DejaVu Sans" w:hAnsi="Liberation Serif" w:cs="DejaVu Sans"/>
          <w:color w:val="000000"/>
          <w:sz w:val="24"/>
          <w:szCs w:val="24"/>
          <w:lang w:val="en-US" w:bidi="en-US"/>
        </w:rPr>
        <w:t>This may be unnecessary for 'mini' to work in HEIF but I thought it would be clearer to add this part to ISOBMFF.</w:t>
      </w:r>
    </w:p>
  </w:comment>
  <w:comment w:id="368" w:author="Dimitri Podborski" w:date="2024-07-08T18:18:00Z" w:initials="DP">
    <w:p w14:paraId="033FB9AB" w14:textId="77777777" w:rsidR="0041794A" w:rsidRDefault="0041794A" w:rsidP="0041794A">
      <w:pPr>
        <w:jc w:val="left"/>
      </w:pPr>
      <w:r>
        <w:rPr>
          <w:rStyle w:val="CommentReference"/>
        </w:rPr>
        <w:annotationRef/>
      </w:r>
      <w:r>
        <w:rPr>
          <w:b/>
          <w:bCs/>
          <w:color w:val="000000"/>
          <w:sz w:val="20"/>
          <w:szCs w:val="20"/>
          <w:highlight w:val="yellow"/>
        </w:rPr>
        <w:t xml:space="preserve">or </w:t>
      </w:r>
      <w:r>
        <w:rPr>
          <w:b/>
          <w:bCs/>
          <w:color w:val="000000"/>
          <w:sz w:val="20"/>
          <w:szCs w:val="20"/>
        </w:rPr>
        <w:t>8.3.4.4.1.1 Definition</w:t>
      </w:r>
    </w:p>
  </w:comment>
  <w:comment w:id="409" w:author="Dimitri Podborski" w:date="2024-07-08T18:40:00Z" w:initials="DP">
    <w:p w14:paraId="304D423E" w14:textId="77777777" w:rsidR="0041794A" w:rsidRDefault="0041794A" w:rsidP="0041794A">
      <w:pPr>
        <w:jc w:val="left"/>
      </w:pPr>
      <w:r>
        <w:rPr>
          <w:rStyle w:val="CommentReference"/>
        </w:rPr>
        <w:annotationRef/>
      </w:r>
      <w:r>
        <w:rPr>
          <w:color w:val="000000"/>
          <w:sz w:val="20"/>
          <w:szCs w:val="20"/>
        </w:rPr>
        <w:t>Is this really true? Does the order matter? It should not matter, right? Should we maybe rewrite this and mention that there could be old implementations that perhaps expect a certain order, but this is not a file writer should be concerned about too much.</w:t>
      </w:r>
    </w:p>
  </w:comment>
  <w:comment w:id="493" w:author="Dimitri Podborski" w:date="2024-07-09T18:30:00Z" w:initials="DP">
    <w:p w14:paraId="1EF32050" w14:textId="77777777" w:rsidR="0041794A" w:rsidRDefault="0041794A" w:rsidP="0041794A">
      <w:pPr>
        <w:jc w:val="left"/>
      </w:pPr>
      <w:r>
        <w:rPr>
          <w:rStyle w:val="CommentReference"/>
        </w:rPr>
        <w:annotationRef/>
      </w:r>
      <w:r>
        <w:rPr>
          <w:color w:val="000000"/>
          <w:sz w:val="20"/>
          <w:szCs w:val="20"/>
        </w:rPr>
        <w:t>If not mandatory we could just say One and do it everywhere in the spec the same way.</w:t>
      </w:r>
    </w:p>
  </w:comment>
  <w:comment w:id="1196" w:author="Dimitri Podborski" w:date="2024-12-22T09:06:00Z" w:initials="DP">
    <w:p w14:paraId="19EAB34C" w14:textId="77777777" w:rsidR="00985BE8" w:rsidRDefault="00985BE8" w:rsidP="00985BE8">
      <w:pPr>
        <w:jc w:val="left"/>
      </w:pPr>
      <w:r>
        <w:rPr>
          <w:rStyle w:val="CommentReference"/>
        </w:rPr>
        <w:annotationRef/>
      </w:r>
      <w:r>
        <w:rPr>
          <w:sz w:val="20"/>
          <w:szCs w:val="20"/>
        </w:rPr>
        <w:t>This is text proposed in https://github.com/MPEGGroup/FileFormat/issues/3 (Miska)</w:t>
      </w:r>
    </w:p>
  </w:comment>
  <w:comment w:id="1225" w:author="Dimitri Podborski" w:date="2024-12-22T09:09:00Z" w:initials="DP">
    <w:p w14:paraId="19F70F39" w14:textId="77777777" w:rsidR="00AC7B7D" w:rsidRDefault="00AC7B7D" w:rsidP="00AC7B7D">
      <w:pPr>
        <w:jc w:val="left"/>
      </w:pPr>
      <w:r>
        <w:rPr>
          <w:rStyle w:val="CommentReference"/>
        </w:rPr>
        <w:annotationRef/>
      </w:r>
      <w:r>
        <w:rPr>
          <w:color w:val="000000"/>
          <w:sz w:val="20"/>
          <w:szCs w:val="20"/>
        </w:rPr>
        <w:t xml:space="preserve">proposed text from </w:t>
      </w:r>
      <w:hyperlink r:id="rId1" w:history="1">
        <w:r w:rsidRPr="009E7003">
          <w:rPr>
            <w:rStyle w:val="Hyperlink"/>
            <w:sz w:val="20"/>
            <w:szCs w:val="20"/>
            <w:lang w:val="en-GB"/>
          </w:rPr>
          <w:t>https://github.com/MPEGGroup/FileFormat/issues/46</w:t>
        </w:r>
      </w:hyperlink>
      <w:r>
        <w:rPr>
          <w:color w:val="000000"/>
          <w:sz w:val="20"/>
          <w:szCs w:val="20"/>
        </w:rPr>
        <w:t xml:space="preserve"> (Miska) </w:t>
      </w:r>
    </w:p>
  </w:comment>
  <w:comment w:id="1274" w:author="Dimitri Podborski" w:date="2024-12-22T09:42:00Z" w:initials="DP">
    <w:p w14:paraId="68C3E832" w14:textId="77777777" w:rsidR="00A03797" w:rsidRDefault="00A03797" w:rsidP="00A03797">
      <w:pPr>
        <w:jc w:val="left"/>
      </w:pPr>
      <w:r>
        <w:rPr>
          <w:rStyle w:val="CommentReference"/>
        </w:rPr>
        <w:annotationRef/>
      </w:r>
      <w:r>
        <w:rPr>
          <w:sz w:val="20"/>
          <w:szCs w:val="20"/>
        </w:rPr>
        <w:t xml:space="preserve">proposed text from </w:t>
      </w:r>
      <w:hyperlink r:id="rId2" w:history="1">
        <w:r w:rsidRPr="00D2015E">
          <w:rPr>
            <w:rStyle w:val="Hyperlink"/>
            <w:sz w:val="20"/>
            <w:szCs w:val="20"/>
            <w:lang w:val="en-GB"/>
          </w:rPr>
          <w:t>https://github.com/MPEGGroup/FileFormat/issues/74</w:t>
        </w:r>
      </w:hyperlink>
      <w:r>
        <w:rPr>
          <w:sz w:val="20"/>
          <w:szCs w:val="20"/>
        </w:rPr>
        <w:t xml:space="preserve"> (Cyril)</w:t>
      </w:r>
    </w:p>
  </w:comment>
  <w:comment w:id="1297" w:author="Dimitri Podborski" w:date="2024-12-22T09:43:00Z" w:initials="DP">
    <w:p w14:paraId="2F8559C8" w14:textId="77777777" w:rsidR="00A03797" w:rsidRDefault="00A03797" w:rsidP="00A03797">
      <w:pPr>
        <w:jc w:val="left"/>
      </w:pPr>
      <w:r>
        <w:rPr>
          <w:rStyle w:val="CommentReference"/>
        </w:rPr>
        <w:annotationRef/>
      </w:r>
      <w:r>
        <w:rPr>
          <w:color w:val="000000"/>
          <w:sz w:val="20"/>
          <w:szCs w:val="20"/>
        </w:rPr>
        <w:t>“metadata” and “dref” (</w:t>
      </w:r>
      <w:hyperlink r:id="rId3" w:history="1">
        <w:r w:rsidRPr="00B017AD">
          <w:rPr>
            <w:rStyle w:val="Hyperlink"/>
            <w:sz w:val="20"/>
            <w:szCs w:val="20"/>
            <w:lang w:val="en-GB"/>
          </w:rPr>
          <w:t>https://git.mpeg.expert/MPEG/Systems/FileFormat/isobmff/-/issues/315</w:t>
        </w:r>
      </w:hyperlink>
      <w:r>
        <w:rPr>
          <w:color w:val="000000"/>
          <w:sz w:val="20"/>
          <w:szCs w:val="20"/>
        </w:rPr>
        <w:t xml:space="preserve">) </w:t>
      </w:r>
    </w:p>
  </w:comment>
  <w:comment w:id="1308" w:author="Dimitri Podborski" w:date="2024-12-23T10:47:00Z" w:initials="DP">
    <w:p w14:paraId="3CDE6181" w14:textId="77777777" w:rsidR="00754038" w:rsidRDefault="00754038" w:rsidP="00754038">
      <w:pPr>
        <w:jc w:val="left"/>
      </w:pPr>
      <w:r>
        <w:rPr>
          <w:rStyle w:val="CommentReference"/>
        </w:rPr>
        <w:annotationRef/>
      </w:r>
      <w:r>
        <w:rPr>
          <w:color w:val="000000"/>
          <w:sz w:val="20"/>
          <w:szCs w:val="20"/>
        </w:rPr>
        <w:t>Integrate items 3, 8, 11, 12, 13 from the Defect Report (Stephan)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3BAD378" w15:done="0"/>
  <w15:commentEx w15:paraId="6BA819C8" w15:paraIdParent="73BAD378" w15:done="0"/>
  <w15:commentEx w15:paraId="47AAFE6B" w15:paraIdParent="73BAD378" w15:done="0"/>
  <w15:commentEx w15:paraId="39BDB69F" w15:paraIdParent="73BAD378" w15:done="0"/>
  <w15:commentEx w15:paraId="4CDD6BFB" w15:paraIdParent="73BAD378" w15:done="0"/>
  <w15:commentEx w15:paraId="4092EC20" w15:done="0"/>
  <w15:commentEx w15:paraId="65074AEA" w15:paraIdParent="4092EC20" w15:done="0"/>
  <w15:commentEx w15:paraId="7EDE6DC6" w15:paraIdParent="4092EC20" w15:done="0"/>
  <w15:commentEx w15:paraId="41EFA59F" w15:done="0"/>
  <w15:commentEx w15:paraId="044A20F0" w15:paraIdParent="41EFA59F" w15:done="0"/>
  <w15:commentEx w15:paraId="71B0B27C" w15:paraIdParent="41EFA59F" w15:done="0"/>
  <w15:commentEx w15:paraId="6C77FDCA" w15:done="0"/>
  <w15:commentEx w15:paraId="59B624A3" w15:paraIdParent="6C77FDCA" w15:done="0"/>
  <w15:commentEx w15:paraId="33752D14" w15:paraIdParent="6C77FDCA" w15:done="0"/>
  <w15:commentEx w15:paraId="009B54BD" w15:done="0"/>
  <w15:commentEx w15:paraId="70511BE8" w15:paraIdParent="009B54BD" w15:done="0"/>
  <w15:commentEx w15:paraId="7394D15F" w15:paraIdParent="009B54BD" w15:done="0"/>
  <w15:commentEx w15:paraId="707548D4" w15:done="1"/>
  <w15:commentEx w15:paraId="42232DFD" w15:done="0"/>
  <w15:commentEx w15:paraId="03ABD6C7" w15:done="0"/>
  <w15:commentEx w15:paraId="067D293A" w15:done="0"/>
  <w15:commentEx w15:paraId="4AC68014" w15:paraIdParent="067D293A" w15:done="0"/>
  <w15:commentEx w15:paraId="75CA2E8A" w15:paraIdParent="067D293A" w15:done="0"/>
  <w15:commentEx w15:paraId="680B1389" w15:paraIdParent="067D293A" w15:done="0"/>
  <w15:commentEx w15:paraId="27F6B27E" w15:done="0"/>
  <w15:commentEx w15:paraId="3E2A664A" w15:done="0"/>
  <w15:commentEx w15:paraId="326EB22B" w15:done="0"/>
  <w15:commentEx w15:paraId="7BA2F40B" w15:done="0"/>
  <w15:commentEx w15:paraId="35793359" w15:done="0"/>
  <w15:commentEx w15:paraId="65428E65" w15:done="0"/>
  <w15:commentEx w15:paraId="455DA689" w15:done="0"/>
  <w15:commentEx w15:paraId="34CABA8D" w15:done="0"/>
  <w15:commentEx w15:paraId="033FB9AB" w15:done="0"/>
  <w15:commentEx w15:paraId="304D423E" w15:done="0"/>
  <w15:commentEx w15:paraId="1EF32050" w15:done="0"/>
  <w15:commentEx w15:paraId="19EAB34C" w15:done="0"/>
  <w15:commentEx w15:paraId="19F70F39" w15:done="0"/>
  <w15:commentEx w15:paraId="68C3E832" w15:done="0"/>
  <w15:commentEx w15:paraId="2F8559C8" w15:done="0"/>
  <w15:commentEx w15:paraId="3CDE618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0F6A18A" w16cex:dateUtc="2024-05-02T17:28:00Z"/>
  <w16cex:commentExtensible w16cex:durableId="2B1829A6" w16cex:dateUtc="2024-05-08T01:02:00Z"/>
  <w16cex:commentExtensible w16cex:durableId="5AAB3475" w16cex:dateUtc="2024-05-08T16:42:00Z"/>
  <w16cex:commentExtensible w16cex:durableId="1170C692" w16cex:dateUtc="2024-05-08T18:33:00Z"/>
  <w16cex:commentExtensible w16cex:durableId="0ED23425" w16cex:dateUtc="2024-05-08T19:05:00Z"/>
  <w16cex:commentExtensible w16cex:durableId="70D93CA5" w16cex:dateUtc="2024-05-08T01:07:00Z"/>
  <w16cex:commentExtensible w16cex:durableId="2A953D1B" w16cex:dateUtc="2024-05-08T16:45:00Z"/>
  <w16cex:commentExtensible w16cex:durableId="4AF9EE1F" w16cex:dateUtc="2024-05-08T18:33:00Z"/>
  <w16cex:commentExtensible w16cex:durableId="1288E418" w16cex:dateUtc="2024-05-08T01:07:00Z"/>
  <w16cex:commentExtensible w16cex:durableId="032FB77B" w16cex:dateUtc="2024-05-08T16:48:00Z"/>
  <w16cex:commentExtensible w16cex:durableId="4409B488" w16cex:dateUtc="2024-05-08T18:34:00Z"/>
  <w16cex:commentExtensible w16cex:durableId="1D23DE1B" w16cex:dateUtc="2024-05-08T01:08:00Z"/>
  <w16cex:commentExtensible w16cex:durableId="4A216EE8" w16cex:dateUtc="2024-05-08T16:49:00Z"/>
  <w16cex:commentExtensible w16cex:durableId="077BECC5" w16cex:dateUtc="2024-05-08T18:34:00Z"/>
  <w16cex:commentExtensible w16cex:durableId="76E85B2B" w16cex:dateUtc="2024-05-08T01:09:00Z"/>
  <w16cex:commentExtensible w16cex:durableId="1DD42EB1" w16cex:dateUtc="2024-05-08T16:53:00Z"/>
  <w16cex:commentExtensible w16cex:durableId="72A29287" w16cex:dateUtc="2024-05-08T18:36:00Z"/>
  <w16cex:commentExtensible w16cex:durableId="4C887136" w16cex:dateUtc="2024-05-08T18:59:00Z"/>
  <w16cex:commentExtensible w16cex:durableId="5A6F160D" w16cex:dateUtc="2024-05-03T14:04:00Z"/>
  <w16cex:commentExtensible w16cex:durableId="1214D6A9" w16cex:dateUtc="2024-05-08T18:58:00Z"/>
  <w16cex:commentExtensible w16cex:durableId="6C0E0080" w16cex:dateUtc="2024-05-03T14:09:00Z">
    <w16cex:extLst>
      <w16:ext w16:uri="{CE6994B0-6A32-4C9F-8C6B-6E91EDA988CE}">
        <cr:reactions xmlns:cr="http://schemas.microsoft.com/office/comments/2020/reactions">
          <cr:reaction reactionType="1">
            <cr:reactionInfo dateUtc="2024-05-20T02:40:28Z">
              <cr:user userId="9b57413351d8ad5f" userProvider="Windows Live" userName="Dimitri Podborski"/>
            </cr:reactionInfo>
          </cr:reaction>
        </cr:reactions>
      </w16:ext>
    </w16cex:extLst>
  </w16cex:commentExtensible>
  <w16cex:commentExtensible w16cex:durableId="492CC159" w16cex:dateUtc="2024-05-06T21:24:00Z"/>
  <w16cex:commentExtensible w16cex:durableId="38106636" w16cex:dateUtc="2024-05-07T15:56:00Z"/>
  <w16cex:commentExtensible w16cex:durableId="175DE5A5" w16cex:dateUtc="2024-05-20T02:42:00Z"/>
  <w16cex:commentExtensible w16cex:durableId="01929CE7" w16cex:dateUtc="2024-12-22T16:52:00Z"/>
  <w16cex:commentExtensible w16cex:durableId="7B158976" w16cex:dateUtc="2024-07-09T01:18:00Z"/>
  <w16cex:commentExtensible w16cex:durableId="652620E6" w16cex:dateUtc="2024-07-09T01:40:00Z"/>
  <w16cex:commentExtensible w16cex:durableId="6A7BD25C" w16cex:dateUtc="2024-07-10T01:30:00Z"/>
  <w16cex:commentExtensible w16cex:durableId="425E703C" w16cex:dateUtc="2024-12-22T17:06:00Z"/>
  <w16cex:commentExtensible w16cex:durableId="26DFCD91" w16cex:dateUtc="2024-12-22T17:09:00Z"/>
  <w16cex:commentExtensible w16cex:durableId="437F28A1" w16cex:dateUtc="2024-12-22T17:42:00Z"/>
  <w16cex:commentExtensible w16cex:durableId="7E9DC349" w16cex:dateUtc="2024-12-22T17:43:00Z"/>
  <w16cex:commentExtensible w16cex:durableId="7ACBE5CD" w16cex:dateUtc="2024-12-23T18: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3BAD378" w16cid:durableId="30F6A18A"/>
  <w16cid:commentId w16cid:paraId="6BA819C8" w16cid:durableId="2B1829A6"/>
  <w16cid:commentId w16cid:paraId="47AAFE6B" w16cid:durableId="5AAB3475"/>
  <w16cid:commentId w16cid:paraId="39BDB69F" w16cid:durableId="1170C692"/>
  <w16cid:commentId w16cid:paraId="4CDD6BFB" w16cid:durableId="0ED23425"/>
  <w16cid:commentId w16cid:paraId="4092EC20" w16cid:durableId="70D93CA5"/>
  <w16cid:commentId w16cid:paraId="65074AEA" w16cid:durableId="2A953D1B"/>
  <w16cid:commentId w16cid:paraId="7EDE6DC6" w16cid:durableId="4AF9EE1F"/>
  <w16cid:commentId w16cid:paraId="41EFA59F" w16cid:durableId="1288E418"/>
  <w16cid:commentId w16cid:paraId="044A20F0" w16cid:durableId="032FB77B"/>
  <w16cid:commentId w16cid:paraId="71B0B27C" w16cid:durableId="4409B488"/>
  <w16cid:commentId w16cid:paraId="6C77FDCA" w16cid:durableId="1D23DE1B"/>
  <w16cid:commentId w16cid:paraId="59B624A3" w16cid:durableId="4A216EE8"/>
  <w16cid:commentId w16cid:paraId="33752D14" w16cid:durableId="077BECC5"/>
  <w16cid:commentId w16cid:paraId="009B54BD" w16cid:durableId="76E85B2B"/>
  <w16cid:commentId w16cid:paraId="70511BE8" w16cid:durableId="1DD42EB1"/>
  <w16cid:commentId w16cid:paraId="7394D15F" w16cid:durableId="72A29287"/>
  <w16cid:commentId w16cid:paraId="707548D4" w16cid:durableId="4C887136"/>
  <w16cid:commentId w16cid:paraId="42232DFD" w16cid:durableId="5A6F160D"/>
  <w16cid:commentId w16cid:paraId="03ABD6C7" w16cid:durableId="1214D6A9"/>
  <w16cid:commentId w16cid:paraId="067D293A" w16cid:durableId="6C0E0080"/>
  <w16cid:commentId w16cid:paraId="4AC68014" w16cid:durableId="492CC159"/>
  <w16cid:commentId w16cid:paraId="75CA2E8A" w16cid:durableId="38106636"/>
  <w16cid:commentId w16cid:paraId="680B1389" w16cid:durableId="175DE5A5"/>
  <w16cid:commentId w16cid:paraId="27F6B27E" w16cid:durableId="5CFE5D80"/>
  <w16cid:commentId w16cid:paraId="3E2A664A" w16cid:durableId="2112F2E9"/>
  <w16cid:commentId w16cid:paraId="326EB22B" w16cid:durableId="01929CE7"/>
  <w16cid:commentId w16cid:paraId="7BA2F40B" w16cid:durableId="7AB24818"/>
  <w16cid:commentId w16cid:paraId="35793359" w16cid:durableId="6000297A"/>
  <w16cid:commentId w16cid:paraId="65428E65" w16cid:durableId="1F595892"/>
  <w16cid:commentId w16cid:paraId="455DA689" w16cid:durableId="714BFA6D"/>
  <w16cid:commentId w16cid:paraId="34CABA8D" w16cid:durableId="4094D02D"/>
  <w16cid:commentId w16cid:paraId="033FB9AB" w16cid:durableId="7B158976"/>
  <w16cid:commentId w16cid:paraId="304D423E" w16cid:durableId="652620E6"/>
  <w16cid:commentId w16cid:paraId="1EF32050" w16cid:durableId="6A7BD25C"/>
  <w16cid:commentId w16cid:paraId="19EAB34C" w16cid:durableId="425E703C"/>
  <w16cid:commentId w16cid:paraId="19F70F39" w16cid:durableId="26DFCD91"/>
  <w16cid:commentId w16cid:paraId="68C3E832" w16cid:durableId="437F28A1"/>
  <w16cid:commentId w16cid:paraId="2F8559C8" w16cid:durableId="7E9DC349"/>
  <w16cid:commentId w16cid:paraId="3CDE6181" w16cid:durableId="7ACBE5C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513DBA" w14:textId="77777777" w:rsidR="00BA7F59" w:rsidRDefault="00BA7F59">
      <w:pPr>
        <w:spacing w:after="0" w:line="240" w:lineRule="auto"/>
      </w:pPr>
      <w:r>
        <w:separator/>
      </w:r>
    </w:p>
    <w:p w14:paraId="03BA0C73" w14:textId="77777777" w:rsidR="00BA7F59" w:rsidRDefault="00BA7F59"/>
  </w:endnote>
  <w:endnote w:type="continuationSeparator" w:id="0">
    <w:p w14:paraId="2093E2FB" w14:textId="77777777" w:rsidR="00BA7F59" w:rsidRDefault="00BA7F59">
      <w:pPr>
        <w:spacing w:after="0" w:line="240" w:lineRule="auto"/>
      </w:pPr>
      <w:r>
        <w:continuationSeparator/>
      </w:r>
    </w:p>
    <w:p w14:paraId="64777167" w14:textId="77777777" w:rsidR="00BA7F59" w:rsidRDefault="00BA7F59"/>
  </w:endnote>
  <w:endnote w:type="continuationNotice" w:id="1">
    <w:p w14:paraId="072E4ABB" w14:textId="77777777" w:rsidR="00BA7F59" w:rsidRDefault="00BA7F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imes">
    <w:altName w:val="Sylfaen"/>
    <w:panose1 w:val="020B06040202020202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Liberation Serif">
    <w:altName w:val="Times New Roman"/>
    <w:panose1 w:val="020B0604020202020204"/>
    <w:charset w:val="00"/>
    <w:family w:val="roman"/>
    <w:pitch w:val="variable"/>
    <w:sig w:usb0="E0000AFF" w:usb1="500078FF" w:usb2="00000021" w:usb3="00000000" w:csb0="000001BF" w:csb1="00000000"/>
  </w:font>
  <w:font w:name="DejaVu Sans">
    <w:panose1 w:val="020B0604020202020204"/>
    <w:charset w:val="00"/>
    <w:family w:val="swiss"/>
    <w:pitch w:val="variable"/>
    <w:sig w:usb0="E7002EFF" w:usb1="D200FDFF" w:usb2="0A246029" w:usb3="00000000" w:csb0="000001FF" w:csb1="00000000"/>
  </w:font>
  <w:font w:name="ｺﾞｼｯｸ">
    <w:panose1 w:val="020B0604020202020204"/>
    <w:charset w:val="80"/>
    <w:family w:val="modern"/>
    <w:pitch w:val="fixed"/>
    <w:sig w:usb0="E00002FF" w:usb1="6AC7FDFB" w:usb2="00000012" w:usb3="00000000" w:csb0="0002009F" w:csb1="00000000"/>
  </w:font>
  <w:font w:name="CourierNewPSMT">
    <w:altName w:val="Courier New"/>
    <w:panose1 w:val="02070309020205020404"/>
    <w:charset w:val="00"/>
    <w:family w:val="modern"/>
    <w:pitch w:val="fixed"/>
    <w:sig w:usb0="E0002AFF" w:usb1="C0007843" w:usb2="00000009" w:usb3="00000000" w:csb0="000001FF" w:csb1="00000000"/>
  </w:font>
  <w:font w:name="TimesNewRomanPSMT">
    <w:altName w:val="Times New Roman"/>
    <w:panose1 w:val="020B0604020202020204"/>
    <w:charset w:val="00"/>
    <w:family w:val="roman"/>
    <w:pitch w:val="variable"/>
    <w:sig w:usb0="E0002AE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B54C7" w14:textId="77777777" w:rsidR="00D86F32" w:rsidRPr="00BA1CC8" w:rsidRDefault="00D86F32"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EF477" w14:textId="77777777" w:rsidR="00D86F32" w:rsidRDefault="00D86F32"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E5194" w14:textId="77777777" w:rsidR="001726E3" w:rsidRDefault="001726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CD0D2" w14:textId="587CEC11" w:rsidR="00D86F32" w:rsidRPr="00BA1CC8" w:rsidRDefault="00D86F32"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ISO</w:t>
    </w:r>
    <w:r>
      <w:rPr>
        <w:sz w:val="18"/>
        <w:szCs w:val="18"/>
      </w:rPr>
      <w:t>/IEC</w:t>
    </w:r>
    <w:r w:rsidRPr="00096387">
      <w:rPr>
        <w:sz w:val="18"/>
        <w:szCs w:val="18"/>
      </w:rPr>
      <w:t> </w:t>
    </w:r>
    <w:r w:rsidR="00E56A1E">
      <w:rPr>
        <w:sz w:val="18"/>
        <w:szCs w:val="18"/>
      </w:rPr>
      <w:t>202</w:t>
    </w:r>
    <w:r w:rsidR="00067337">
      <w:rPr>
        <w:sz w:val="18"/>
        <w:szCs w:val="18"/>
      </w:rPr>
      <w:t>4</w:t>
    </w:r>
    <w:r w:rsidR="00E56A1E" w:rsidRPr="00096387">
      <w:rPr>
        <w:sz w:val="18"/>
        <w:szCs w:val="18"/>
      </w:rPr>
      <w:t> </w:t>
    </w:r>
    <w:r w:rsidRPr="00096387">
      <w:rPr>
        <w:sz w:val="18"/>
        <w:szCs w:val="18"/>
      </w:rPr>
      <w:t>–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D8BC2" w14:textId="0252542C" w:rsidR="00D86F32" w:rsidRPr="00BA1CC8" w:rsidRDefault="00D86F32" w:rsidP="003B153F">
    <w:pPr>
      <w:pStyle w:val="Footer"/>
      <w:spacing w:after="480" w:line="240" w:lineRule="atLeast"/>
      <w:rPr>
        <w:sz w:val="20"/>
      </w:rPr>
    </w:pPr>
    <w:r w:rsidRPr="00596E93">
      <w:rPr>
        <w:sz w:val="18"/>
        <w:szCs w:val="18"/>
      </w:rPr>
      <w:t>© ISO</w:t>
    </w:r>
    <w:r>
      <w:rPr>
        <w:sz w:val="18"/>
        <w:szCs w:val="18"/>
      </w:rPr>
      <w:t>/IEC</w:t>
    </w:r>
    <w:r w:rsidRPr="00596E93">
      <w:rPr>
        <w:sz w:val="18"/>
        <w:szCs w:val="18"/>
      </w:rPr>
      <w:t> </w:t>
    </w:r>
    <w:r w:rsidR="00CE65C7">
      <w:rPr>
        <w:sz w:val="18"/>
        <w:szCs w:val="18"/>
      </w:rPr>
      <w:t>2024</w:t>
    </w:r>
    <w:r w:rsidR="00CE65C7" w:rsidRPr="00596E93">
      <w:rPr>
        <w:sz w:val="18"/>
        <w:szCs w:val="18"/>
      </w:rPr>
      <w:t> </w:t>
    </w:r>
    <w:r w:rsidRPr="00596E93">
      <w:rPr>
        <w:sz w:val="18"/>
        <w:szCs w:val="18"/>
      </w:rPr>
      <w:t>–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F4826" w14:textId="6ADF0F4C" w:rsidR="00D86F32" w:rsidRPr="00BA1CC8" w:rsidRDefault="00D86F32"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Pr="008A6D64">
      <w:rPr>
        <w:b/>
        <w:noProof/>
      </w:rPr>
      <w:t>6</w:t>
    </w:r>
    <w:r w:rsidRPr="008A6D64">
      <w:rPr>
        <w:b/>
      </w:rPr>
      <w:fldChar w:fldCharType="end"/>
    </w:r>
    <w:r w:rsidRPr="00BA1CC8">
      <w:rPr>
        <w:sz w:val="20"/>
      </w:rPr>
      <w:tab/>
    </w:r>
    <w:r w:rsidRPr="008A6D64">
      <w:rPr>
        <w:sz w:val="18"/>
        <w:szCs w:val="18"/>
      </w:rPr>
      <w:t>© ISO</w:t>
    </w:r>
    <w:r>
      <w:rPr>
        <w:sz w:val="18"/>
        <w:szCs w:val="18"/>
      </w:rPr>
      <w:t>/IEC</w:t>
    </w:r>
    <w:r w:rsidRPr="008A6D64">
      <w:rPr>
        <w:sz w:val="18"/>
        <w:szCs w:val="18"/>
      </w:rPr>
      <w:t> </w:t>
    </w:r>
    <w:r w:rsidR="00E56A1E">
      <w:rPr>
        <w:sz w:val="18"/>
        <w:szCs w:val="18"/>
      </w:rPr>
      <w:t>202</w:t>
    </w:r>
    <w:r w:rsidR="00067337">
      <w:rPr>
        <w:sz w:val="18"/>
        <w:szCs w:val="18"/>
      </w:rPr>
      <w:t>4</w:t>
    </w:r>
    <w:r w:rsidR="00E56A1E" w:rsidRPr="008A6D64">
      <w:rPr>
        <w:sz w:val="18"/>
        <w:szCs w:val="18"/>
      </w:rPr>
      <w:t> </w:t>
    </w:r>
    <w:r w:rsidRPr="008A6D64">
      <w:rPr>
        <w:sz w:val="18"/>
        <w:szCs w:val="18"/>
      </w:rPr>
      <w:t>– All rights reserved</w:t>
    </w:r>
  </w:p>
  <w:p w14:paraId="390FC791" w14:textId="77777777" w:rsidR="00921988" w:rsidRDefault="00921988"/>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AECA0" w14:textId="4E2D10B0" w:rsidR="00D86F32" w:rsidRPr="00BA1CC8" w:rsidRDefault="00D86F32" w:rsidP="003B153F">
    <w:pPr>
      <w:pStyle w:val="Footer"/>
      <w:spacing w:after="480" w:line="240" w:lineRule="exact"/>
      <w:rPr>
        <w:sz w:val="20"/>
      </w:rPr>
    </w:pPr>
    <w:r w:rsidRPr="00864D32">
      <w:rPr>
        <w:sz w:val="18"/>
        <w:szCs w:val="18"/>
      </w:rPr>
      <w:t>© ISO</w:t>
    </w:r>
    <w:r>
      <w:rPr>
        <w:sz w:val="18"/>
        <w:szCs w:val="18"/>
      </w:rPr>
      <w:t>/IEC</w:t>
    </w:r>
    <w:r w:rsidRPr="00864D32">
      <w:rPr>
        <w:sz w:val="18"/>
        <w:szCs w:val="18"/>
      </w:rPr>
      <w:t> </w:t>
    </w:r>
    <w:r w:rsidR="00CE65C7">
      <w:rPr>
        <w:sz w:val="18"/>
        <w:szCs w:val="18"/>
      </w:rPr>
      <w:t>2024</w:t>
    </w:r>
    <w:r w:rsidR="00CE65C7" w:rsidRPr="00864D32">
      <w:rPr>
        <w:sz w:val="18"/>
        <w:szCs w:val="18"/>
      </w:rPr>
      <w:t> </w:t>
    </w:r>
    <w:r w:rsidRPr="00864D32">
      <w:rPr>
        <w:sz w:val="18"/>
        <w:szCs w:val="18"/>
      </w:rPr>
      <w:t>–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Pr="00864D32">
      <w:rPr>
        <w:b/>
        <w:noProof/>
      </w:rPr>
      <w:t>5</w:t>
    </w:r>
    <w:r w:rsidRPr="00864D32">
      <w:rPr>
        <w:b/>
      </w:rPr>
      <w:fldChar w:fldCharType="end"/>
    </w:r>
  </w:p>
  <w:p w14:paraId="5C5841C4" w14:textId="77777777" w:rsidR="00921988" w:rsidRDefault="009219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AAAE19" w14:textId="77777777" w:rsidR="00BA7F59" w:rsidRDefault="00BA7F59">
      <w:pPr>
        <w:spacing w:after="0" w:line="240" w:lineRule="auto"/>
      </w:pPr>
      <w:r>
        <w:separator/>
      </w:r>
    </w:p>
    <w:p w14:paraId="04E5D6DE" w14:textId="77777777" w:rsidR="00BA7F59" w:rsidRDefault="00BA7F59"/>
  </w:footnote>
  <w:footnote w:type="continuationSeparator" w:id="0">
    <w:p w14:paraId="7F441894" w14:textId="77777777" w:rsidR="00BA7F59" w:rsidRDefault="00BA7F59">
      <w:pPr>
        <w:spacing w:after="0" w:line="240" w:lineRule="auto"/>
      </w:pPr>
      <w:r>
        <w:continuationSeparator/>
      </w:r>
    </w:p>
    <w:p w14:paraId="726FDBB4" w14:textId="77777777" w:rsidR="00BA7F59" w:rsidRDefault="00BA7F59"/>
  </w:footnote>
  <w:footnote w:type="continuationNotice" w:id="1">
    <w:p w14:paraId="368C35BB" w14:textId="77777777" w:rsidR="00BA7F59" w:rsidRDefault="00BA7F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7B637" w14:textId="77777777" w:rsidR="00D86F32" w:rsidRPr="00151316" w:rsidRDefault="00D86F32"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EF7C3" w14:textId="45282331" w:rsidR="00D86F32" w:rsidRPr="004D16C0" w:rsidRDefault="00D86F32" w:rsidP="004421EF">
    <w:pPr>
      <w:pStyle w:val="Header"/>
      <w:spacing w:after="360"/>
      <w:rPr>
        <w:b w:val="0"/>
        <w:sz w:val="24"/>
        <w:szCs w:val="24"/>
      </w:rPr>
    </w:pPr>
    <w:r w:rsidRPr="004D16C0">
      <w:rPr>
        <w:b w:val="0"/>
        <w:sz w:val="24"/>
        <w:szCs w:val="24"/>
      </w:rPr>
      <w:t>© ISO</w:t>
    </w:r>
    <w:r>
      <w:rPr>
        <w:b w:val="0"/>
        <w:sz w:val="24"/>
        <w:szCs w:val="24"/>
      </w:rPr>
      <w:t>/IEC</w:t>
    </w:r>
    <w:r w:rsidRPr="004D16C0">
      <w:rPr>
        <w:b w:val="0"/>
        <w:sz w:val="24"/>
        <w:szCs w:val="24"/>
      </w:rPr>
      <w:t> </w:t>
    </w:r>
    <w:r w:rsidR="00CE65C7">
      <w:rPr>
        <w:b w:val="0"/>
        <w:sz w:val="24"/>
        <w:szCs w:val="24"/>
      </w:rPr>
      <w:t>2024</w:t>
    </w:r>
    <w:r w:rsidR="00CE65C7" w:rsidRPr="004D16C0">
      <w:rPr>
        <w:b w:val="0"/>
        <w:sz w:val="24"/>
        <w:szCs w:val="24"/>
      </w:rPr>
      <w:t> </w:t>
    </w:r>
    <w:r w:rsidRPr="004D16C0">
      <w:rPr>
        <w:b w:val="0"/>
        <w:sz w:val="24"/>
        <w:szCs w:val="24"/>
      </w:rPr>
      <w:t>–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A7E63" w14:textId="77777777" w:rsidR="001726E3" w:rsidRDefault="001726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034FC" w14:textId="12E25DFA" w:rsidR="00D86F32" w:rsidRPr="0042084A" w:rsidRDefault="00D86F32" w:rsidP="004D16C0">
    <w:pPr>
      <w:pStyle w:val="Header"/>
      <w:spacing w:after="720" w:line="240" w:lineRule="exact"/>
      <w:jc w:val="left"/>
      <w:rPr>
        <w:sz w:val="24"/>
        <w:szCs w:val="24"/>
      </w:rPr>
    </w:pPr>
    <w:r w:rsidRPr="0042084A">
      <w:rPr>
        <w:sz w:val="24"/>
        <w:szCs w:val="24"/>
      </w:rPr>
      <w:t>ISO/IEC</w:t>
    </w:r>
    <w:r w:rsidRPr="0042084A">
      <w:t> </w:t>
    </w:r>
    <w:r w:rsidR="00B83540">
      <w:rPr>
        <w:sz w:val="24"/>
        <w:szCs w:val="24"/>
      </w:rPr>
      <w:t>14496</w:t>
    </w:r>
    <w:r w:rsidRPr="0042084A">
      <w:rPr>
        <w:sz w:val="24"/>
        <w:szCs w:val="24"/>
      </w:rPr>
      <w:t>-12:</w:t>
    </w:r>
    <w:r w:rsidR="00CE65C7" w:rsidRPr="0042084A">
      <w:rPr>
        <w:sz w:val="24"/>
        <w:szCs w:val="24"/>
      </w:rPr>
      <w:t>202</w:t>
    </w:r>
    <w:r w:rsidR="00CE65C7">
      <w:rPr>
        <w:sz w:val="24"/>
        <w:szCs w:val="24"/>
      </w:rPr>
      <w:t>4</w:t>
    </w:r>
    <w:r w:rsidRPr="0042084A">
      <w:rPr>
        <w:sz w:val="24"/>
        <w:szCs w:val="24"/>
      </w:rPr>
      <w:t xml:space="preserve">/AMD </w:t>
    </w:r>
    <w:r w:rsidR="00AA72AC">
      <w:rPr>
        <w:sz w:val="24"/>
        <w:szCs w:val="24"/>
      </w:rPr>
      <w:t>2</w:t>
    </w:r>
    <w:r w:rsidRPr="0042084A">
      <w:rPr>
        <w:sz w:val="24"/>
        <w:szCs w:val="24"/>
      </w:rPr>
      <w:t>:</w:t>
    </w:r>
    <w:r w:rsidR="00E56A1E" w:rsidRPr="0042084A">
      <w:rPr>
        <w:sz w:val="24"/>
        <w:szCs w:val="24"/>
      </w:rPr>
      <w:t>202</w:t>
    </w:r>
    <w:r w:rsidR="004853A2">
      <w:rPr>
        <w:sz w:val="24"/>
        <w:szCs w:val="24"/>
      </w:rPr>
      <w:t>X</w:t>
    </w:r>
    <w:r w:rsidRPr="0042084A">
      <w:rPr>
        <w:sz w:val="24"/>
        <w:szCs w:val="24"/>
      </w:rPr>
      <w:t>(E)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2A0A0" w14:textId="32827BEB" w:rsidR="00D86F32" w:rsidRPr="004D16C0" w:rsidRDefault="00D86F32"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sidR="00B83540">
      <w:rPr>
        <w:sz w:val="24"/>
        <w:szCs w:val="24"/>
      </w:rPr>
      <w:t>14496</w:t>
    </w:r>
    <w:r w:rsidRPr="004D16C0">
      <w:rPr>
        <w:sz w:val="24"/>
        <w:szCs w:val="24"/>
      </w:rPr>
      <w:t>-</w:t>
    </w:r>
    <w:r>
      <w:rPr>
        <w:sz w:val="24"/>
        <w:szCs w:val="24"/>
      </w:rPr>
      <w:t>12</w:t>
    </w:r>
    <w:r w:rsidRPr="004D16C0">
      <w:rPr>
        <w:sz w:val="24"/>
        <w:szCs w:val="24"/>
      </w:rPr>
      <w:t>:</w:t>
    </w:r>
    <w:r w:rsidR="00CE65C7">
      <w:rPr>
        <w:sz w:val="24"/>
        <w:szCs w:val="24"/>
      </w:rPr>
      <w:t>2024</w:t>
    </w:r>
    <w:r>
      <w:rPr>
        <w:sz w:val="24"/>
        <w:szCs w:val="24"/>
      </w:rPr>
      <w:t xml:space="preserve">/AMD </w:t>
    </w:r>
    <w:r w:rsidR="00AA72AC">
      <w:rPr>
        <w:sz w:val="24"/>
        <w:szCs w:val="24"/>
      </w:rPr>
      <w:t>2</w:t>
    </w:r>
    <w:r>
      <w:rPr>
        <w:sz w:val="24"/>
        <w:szCs w:val="24"/>
      </w:rPr>
      <w:t>:</w:t>
    </w:r>
    <w:r w:rsidR="00E56A1E">
      <w:rPr>
        <w:sz w:val="24"/>
        <w:szCs w:val="24"/>
      </w:rPr>
      <w:t>202</w:t>
    </w:r>
    <w:r w:rsidR="001726E3">
      <w:rPr>
        <w:sz w:val="24"/>
        <w:szCs w:val="24"/>
      </w:rPr>
      <w:t>X</w:t>
    </w:r>
    <w:r w:rsidRPr="004D16C0">
      <w:rPr>
        <w:sz w:val="24"/>
        <w:szCs w:val="24"/>
      </w:rPr>
      <w:t>(</w:t>
    </w:r>
    <w:r>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31D1F"/>
    <w:multiLevelType w:val="multilevel"/>
    <w:tmpl w:val="C66EDC66"/>
    <w:styleLink w:val="CurrentList5"/>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 w15:restartNumberingAfterBreak="0">
    <w:nsid w:val="038E1A9E"/>
    <w:multiLevelType w:val="multilevel"/>
    <w:tmpl w:val="864209EC"/>
    <w:styleLink w:val="CurrentList8"/>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 w15:restartNumberingAfterBreak="0">
    <w:nsid w:val="03D07521"/>
    <w:multiLevelType w:val="multilevel"/>
    <w:tmpl w:val="8CF4E28C"/>
    <w:lvl w:ilvl="0">
      <w:start w:val="6"/>
      <w:numFmt w:val="decimal"/>
      <w:lvlText w:val="%1"/>
      <w:lvlJc w:val="left"/>
      <w:pPr>
        <w:ind w:left="740" w:hanging="740"/>
      </w:pPr>
      <w:rPr>
        <w:rFonts w:hint="default"/>
      </w:rPr>
    </w:lvl>
    <w:lvl w:ilvl="1">
      <w:start w:val="6"/>
      <w:numFmt w:val="decimal"/>
      <w:lvlText w:val="%1.%2"/>
      <w:lvlJc w:val="left"/>
      <w:pPr>
        <w:ind w:left="740" w:hanging="740"/>
      </w:pPr>
      <w:rPr>
        <w:rFonts w:hint="default"/>
      </w:rPr>
    </w:lvl>
    <w:lvl w:ilvl="2">
      <w:start w:val="2"/>
      <w:numFmt w:val="decimal"/>
      <w:lvlText w:val="%1.%2.%3"/>
      <w:lvlJc w:val="left"/>
      <w:pPr>
        <w:ind w:left="740" w:hanging="740"/>
      </w:pPr>
      <w:rPr>
        <w:rFonts w:hint="default"/>
      </w:rPr>
    </w:lvl>
    <w:lvl w:ilvl="3">
      <w:start w:val="4"/>
      <w:numFmt w:val="decimal"/>
      <w:lvlText w:val="%1.%2.%3.%4"/>
      <w:lvlJc w:val="left"/>
      <w:pPr>
        <w:ind w:left="740" w:hanging="7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536E41"/>
    <w:multiLevelType w:val="multilevel"/>
    <w:tmpl w:val="8CF4E28C"/>
    <w:styleLink w:val="CurrentList22"/>
    <w:lvl w:ilvl="0">
      <w:start w:val="6"/>
      <w:numFmt w:val="decimal"/>
      <w:lvlText w:val="%1"/>
      <w:lvlJc w:val="left"/>
      <w:pPr>
        <w:ind w:left="740" w:hanging="740"/>
      </w:pPr>
      <w:rPr>
        <w:rFonts w:hint="default"/>
      </w:rPr>
    </w:lvl>
    <w:lvl w:ilvl="1">
      <w:start w:val="6"/>
      <w:numFmt w:val="decimal"/>
      <w:lvlText w:val="%1.%2"/>
      <w:lvlJc w:val="left"/>
      <w:pPr>
        <w:ind w:left="740" w:hanging="740"/>
      </w:pPr>
      <w:rPr>
        <w:rFonts w:hint="default"/>
      </w:rPr>
    </w:lvl>
    <w:lvl w:ilvl="2">
      <w:start w:val="2"/>
      <w:numFmt w:val="decimal"/>
      <w:lvlText w:val="%1.%2.%3"/>
      <w:lvlJc w:val="left"/>
      <w:pPr>
        <w:ind w:left="740" w:hanging="740"/>
      </w:pPr>
      <w:rPr>
        <w:rFonts w:hint="default"/>
      </w:rPr>
    </w:lvl>
    <w:lvl w:ilvl="3">
      <w:start w:val="4"/>
      <w:numFmt w:val="decimal"/>
      <w:lvlText w:val="%1.%2.%3.%4"/>
      <w:lvlJc w:val="left"/>
      <w:pPr>
        <w:ind w:left="740" w:hanging="7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F252BD"/>
    <w:multiLevelType w:val="singleLevel"/>
    <w:tmpl w:val="FFC4B0A2"/>
    <w:lvl w:ilvl="0">
      <w:start w:val="1"/>
      <w:numFmt w:val="decimal"/>
      <w:pStyle w:val="Bibliography1"/>
      <w:lvlText w:val="[%1]"/>
      <w:lvlJc w:val="left"/>
      <w:pPr>
        <w:tabs>
          <w:tab w:val="num" w:pos="360"/>
        </w:tabs>
        <w:ind w:left="360" w:hanging="360"/>
      </w:pPr>
    </w:lvl>
  </w:abstractNum>
  <w:abstractNum w:abstractNumId="5" w15:restartNumberingAfterBreak="0">
    <w:nsid w:val="05FD712E"/>
    <w:multiLevelType w:val="hybridMultilevel"/>
    <w:tmpl w:val="E4761F60"/>
    <w:lvl w:ilvl="0" w:tplc="FFFFFFFF">
      <w:start w:val="1"/>
      <w:numFmt w:val="lowerRoman"/>
      <w:lvlText w:val="%1)"/>
      <w:lvlJc w:val="left"/>
      <w:pPr>
        <w:ind w:left="1797" w:hanging="720"/>
      </w:pPr>
      <w:rPr>
        <w:rFonts w:hint="default"/>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6" w15:restartNumberingAfterBreak="0">
    <w:nsid w:val="06575BD6"/>
    <w:multiLevelType w:val="multilevel"/>
    <w:tmpl w:val="F2647398"/>
    <w:lvl w:ilvl="0">
      <w:start w:val="6"/>
      <w:numFmt w:val="decimal"/>
      <w:lvlText w:val="%1"/>
      <w:lvlJc w:val="left"/>
      <w:pPr>
        <w:ind w:left="680" w:hanging="680"/>
      </w:pPr>
      <w:rPr>
        <w:rFonts w:hint="default"/>
      </w:rPr>
    </w:lvl>
    <w:lvl w:ilvl="1">
      <w:start w:val="4"/>
      <w:numFmt w:val="decimal"/>
      <w:lvlText w:val="%1.%2"/>
      <w:lvlJc w:val="left"/>
      <w:pPr>
        <w:ind w:left="680" w:hanging="68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71D04BA"/>
    <w:multiLevelType w:val="multilevel"/>
    <w:tmpl w:val="732CE920"/>
    <w:styleLink w:val="CurrentList13"/>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8" w15:restartNumberingAfterBreak="0">
    <w:nsid w:val="07A33664"/>
    <w:multiLevelType w:val="hybridMultilevel"/>
    <w:tmpl w:val="C33C7BDE"/>
    <w:lvl w:ilvl="0" w:tplc="0409000F">
      <w:start w:val="1"/>
      <w:numFmt w:val="decimal"/>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9" w15:restartNumberingAfterBreak="0">
    <w:nsid w:val="08A55008"/>
    <w:multiLevelType w:val="multilevel"/>
    <w:tmpl w:val="FA063E10"/>
    <w:lvl w:ilvl="0">
      <w:start w:val="12"/>
      <w:numFmt w:val="upperLetter"/>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0" w15:restartNumberingAfterBreak="0">
    <w:nsid w:val="09A53A6E"/>
    <w:multiLevelType w:val="multilevel"/>
    <w:tmpl w:val="75142540"/>
    <w:styleLink w:val="CurrentList6"/>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1" w15:restartNumberingAfterBreak="0">
    <w:nsid w:val="09AA7152"/>
    <w:multiLevelType w:val="hybridMultilevel"/>
    <w:tmpl w:val="7B420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C757C6"/>
    <w:multiLevelType w:val="multilevel"/>
    <w:tmpl w:val="FD36C66C"/>
    <w:lvl w:ilvl="0">
      <w:start w:val="6"/>
      <w:numFmt w:val="decimal"/>
      <w:lvlText w:val="%1"/>
      <w:lvlJc w:val="left"/>
      <w:pPr>
        <w:ind w:left="860" w:hanging="860"/>
      </w:pPr>
      <w:rPr>
        <w:rFonts w:hint="default"/>
      </w:rPr>
    </w:lvl>
    <w:lvl w:ilvl="1">
      <w:start w:val="6"/>
      <w:numFmt w:val="decimal"/>
      <w:lvlText w:val="%1.%2"/>
      <w:lvlJc w:val="left"/>
      <w:pPr>
        <w:ind w:left="860" w:hanging="860"/>
      </w:pPr>
      <w:rPr>
        <w:rFonts w:hint="default"/>
      </w:rPr>
    </w:lvl>
    <w:lvl w:ilvl="2">
      <w:start w:val="2"/>
      <w:numFmt w:val="decimal"/>
      <w:lvlText w:val="%1.%2.%3"/>
      <w:lvlJc w:val="left"/>
      <w:pPr>
        <w:ind w:left="860" w:hanging="860"/>
      </w:pPr>
      <w:rPr>
        <w:rFonts w:hint="default"/>
      </w:rPr>
    </w:lvl>
    <w:lvl w:ilvl="3">
      <w:start w:val="4"/>
      <w:numFmt w:val="decimal"/>
      <w:lvlText w:val="%1.%2.%3.%4"/>
      <w:lvlJc w:val="left"/>
      <w:pPr>
        <w:ind w:left="860" w:hanging="8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EA04270"/>
    <w:multiLevelType w:val="multilevel"/>
    <w:tmpl w:val="1442894E"/>
    <w:lvl w:ilvl="0">
      <w:start w:val="6"/>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3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FA72EA6"/>
    <w:multiLevelType w:val="hybridMultilevel"/>
    <w:tmpl w:val="97DEC998"/>
    <w:lvl w:ilvl="0" w:tplc="F170D8A2">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0D74E7E"/>
    <w:multiLevelType w:val="multilevel"/>
    <w:tmpl w:val="732CE920"/>
    <w:styleLink w:val="CurrentList16"/>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6" w15:restartNumberingAfterBreak="0">
    <w:nsid w:val="1A5B5236"/>
    <w:multiLevelType w:val="multilevel"/>
    <w:tmpl w:val="394A3896"/>
    <w:lvl w:ilvl="0">
      <w:start w:val="6"/>
      <w:numFmt w:val="decimal"/>
      <w:lvlText w:val="%1"/>
      <w:lvlJc w:val="left"/>
      <w:pPr>
        <w:tabs>
          <w:tab w:val="num" w:pos="432"/>
        </w:tabs>
        <w:ind w:left="432" w:hanging="432"/>
      </w:pPr>
      <w:rPr>
        <w:rFonts w:cs="Times New Roman" w:hint="default"/>
        <w:b/>
        <w:i w:val="0"/>
      </w:rPr>
    </w:lvl>
    <w:lvl w:ilvl="1">
      <w:start w:val="13"/>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7" w15:restartNumberingAfterBreak="0">
    <w:nsid w:val="1AA85D39"/>
    <w:multiLevelType w:val="hybridMultilevel"/>
    <w:tmpl w:val="CFD4700A"/>
    <w:lvl w:ilvl="0" w:tplc="6780FCB2">
      <w:start w:val="2024"/>
      <w:numFmt w:val="bullet"/>
      <w:lvlText w:val=""/>
      <w:lvlJc w:val="left"/>
      <w:pPr>
        <w:ind w:left="720" w:hanging="360"/>
      </w:pPr>
      <w:rPr>
        <w:rFonts w:ascii="Symbol" w:eastAsia="MS Mincho"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142D5D"/>
    <w:multiLevelType w:val="multilevel"/>
    <w:tmpl w:val="E29AD07E"/>
    <w:styleLink w:val="CurrentList12"/>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9" w15:restartNumberingAfterBreak="0">
    <w:nsid w:val="21543A24"/>
    <w:multiLevelType w:val="multilevel"/>
    <w:tmpl w:val="8EF6FCF4"/>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20" w15:restartNumberingAfterBreak="0">
    <w:nsid w:val="215A266B"/>
    <w:multiLevelType w:val="hybridMultilevel"/>
    <w:tmpl w:val="248EA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25160A"/>
    <w:multiLevelType w:val="hybridMultilevel"/>
    <w:tmpl w:val="F6C21F0A"/>
    <w:lvl w:ilvl="0" w:tplc="215C4A46">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CB6852"/>
    <w:multiLevelType w:val="multilevel"/>
    <w:tmpl w:val="56CAF67E"/>
    <w:styleLink w:val="CurrentList10"/>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3" w15:restartNumberingAfterBreak="0">
    <w:nsid w:val="303E7B36"/>
    <w:multiLevelType w:val="multilevel"/>
    <w:tmpl w:val="EFD419BC"/>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4" w15:restartNumberingAfterBreak="0">
    <w:nsid w:val="318B60E6"/>
    <w:multiLevelType w:val="hybridMultilevel"/>
    <w:tmpl w:val="191E16D2"/>
    <w:lvl w:ilvl="0" w:tplc="3C76E844">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3AC7EB8"/>
    <w:multiLevelType w:val="multilevel"/>
    <w:tmpl w:val="F5B6CC72"/>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tabs>
          <w:tab w:val="num" w:pos="360"/>
        </w:tabs>
        <w:ind w:left="0" w:firstLine="0"/>
      </w:pPr>
      <w:rPr>
        <w:rFonts w:cs="Times New Roman" w:hint="default"/>
        <w:b/>
        <w:i w:val="0"/>
      </w:rPr>
    </w:lvl>
    <w:lvl w:ilvl="2">
      <w:start w:val="3"/>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6" w15:restartNumberingAfterBreak="0">
    <w:nsid w:val="364775D6"/>
    <w:multiLevelType w:val="multilevel"/>
    <w:tmpl w:val="7E564A98"/>
    <w:styleLink w:val="CurrentList23"/>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Restart w:val="1"/>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7" w15:restartNumberingAfterBreak="0">
    <w:nsid w:val="38CC1E2A"/>
    <w:multiLevelType w:val="hybridMultilevel"/>
    <w:tmpl w:val="B8342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96C30FE"/>
    <w:multiLevelType w:val="multilevel"/>
    <w:tmpl w:val="9A5437D4"/>
    <w:lvl w:ilvl="0">
      <w:start w:val="6"/>
      <w:numFmt w:val="decimal"/>
      <w:lvlText w:val="%1"/>
      <w:lvlJc w:val="left"/>
      <w:pPr>
        <w:ind w:left="680" w:hanging="680"/>
      </w:pPr>
      <w:rPr>
        <w:rFonts w:hint="default"/>
      </w:rPr>
    </w:lvl>
    <w:lvl w:ilvl="1">
      <w:start w:val="8"/>
      <w:numFmt w:val="decimal"/>
      <w:lvlText w:val="%1.%2"/>
      <w:lvlJc w:val="left"/>
      <w:pPr>
        <w:ind w:left="680" w:hanging="68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D1928D3"/>
    <w:multiLevelType w:val="multilevel"/>
    <w:tmpl w:val="A66AE1D0"/>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start w:val="2"/>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0" w15:restartNumberingAfterBreak="0">
    <w:nsid w:val="3E0F7936"/>
    <w:multiLevelType w:val="multilevel"/>
    <w:tmpl w:val="E4DA1660"/>
    <w:styleLink w:val="CurrentList21"/>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1" w15:restartNumberingAfterBreak="0">
    <w:nsid w:val="3E766D96"/>
    <w:multiLevelType w:val="multilevel"/>
    <w:tmpl w:val="BF76A534"/>
    <w:lvl w:ilvl="0">
      <w:start w:val="6"/>
      <w:numFmt w:val="decimal"/>
      <w:lvlText w:val="%1"/>
      <w:lvlJc w:val="left"/>
      <w:pPr>
        <w:ind w:left="680" w:hanging="680"/>
      </w:pPr>
      <w:rPr>
        <w:rFonts w:hint="default"/>
      </w:rPr>
    </w:lvl>
    <w:lvl w:ilvl="1">
      <w:start w:val="4"/>
      <w:numFmt w:val="decimal"/>
      <w:lvlText w:val="%1.%2"/>
      <w:lvlJc w:val="left"/>
      <w:pPr>
        <w:ind w:left="680" w:hanging="680"/>
      </w:pPr>
      <w:rPr>
        <w:rFonts w:hint="default"/>
      </w:rPr>
    </w:lvl>
    <w:lvl w:ilvl="2">
      <w:start w:val="2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5A474DE"/>
    <w:multiLevelType w:val="multilevel"/>
    <w:tmpl w:val="7C9831E0"/>
    <w:styleLink w:val="CurrentList19"/>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Restart w:val="0"/>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3" w15:restartNumberingAfterBreak="0">
    <w:nsid w:val="4AF27659"/>
    <w:multiLevelType w:val="hybridMultilevel"/>
    <w:tmpl w:val="08063786"/>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4" w15:restartNumberingAfterBreak="0">
    <w:nsid w:val="4B5E0B71"/>
    <w:multiLevelType w:val="hybridMultilevel"/>
    <w:tmpl w:val="2D3CA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C8435A9"/>
    <w:multiLevelType w:val="multilevel"/>
    <w:tmpl w:val="65445A7C"/>
    <w:styleLink w:val="CurrentList7"/>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6" w15:restartNumberingAfterBreak="0">
    <w:nsid w:val="4DAD367D"/>
    <w:multiLevelType w:val="multilevel"/>
    <w:tmpl w:val="FFD09314"/>
    <w:styleLink w:val="CurrentList4"/>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tabs>
          <w:tab w:val="num" w:pos="720"/>
        </w:tabs>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7" w15:restartNumberingAfterBreak="0">
    <w:nsid w:val="4DBF6A38"/>
    <w:multiLevelType w:val="multilevel"/>
    <w:tmpl w:val="732CE920"/>
    <w:styleLink w:val="CurrentList14"/>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8" w15:restartNumberingAfterBreak="0">
    <w:nsid w:val="4E61131F"/>
    <w:multiLevelType w:val="hybridMultilevel"/>
    <w:tmpl w:val="E4761F60"/>
    <w:lvl w:ilvl="0" w:tplc="FFFFFFFF">
      <w:start w:val="1"/>
      <w:numFmt w:val="lowerRoman"/>
      <w:lvlText w:val="%1)"/>
      <w:lvlJc w:val="left"/>
      <w:pPr>
        <w:ind w:left="1797" w:hanging="720"/>
      </w:pPr>
      <w:rPr>
        <w:rFonts w:hint="default"/>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39" w15:restartNumberingAfterBreak="0">
    <w:nsid w:val="4EDD4A79"/>
    <w:multiLevelType w:val="multilevel"/>
    <w:tmpl w:val="291A3E8A"/>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40" w15:restartNumberingAfterBreak="0">
    <w:nsid w:val="4F00745D"/>
    <w:multiLevelType w:val="hybridMultilevel"/>
    <w:tmpl w:val="847AE5CA"/>
    <w:lvl w:ilvl="0" w:tplc="E00CE0F4">
      <w:start w:val="1"/>
      <w:numFmt w:val="lowerRoman"/>
      <w:lvlText w:val="%1)"/>
      <w:lvlJc w:val="left"/>
      <w:pPr>
        <w:ind w:left="1123" w:hanging="720"/>
      </w:pPr>
      <w:rPr>
        <w:rFonts w:hint="default"/>
      </w:r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41" w15:restartNumberingAfterBreak="0">
    <w:nsid w:val="4FF811C8"/>
    <w:multiLevelType w:val="multilevel"/>
    <w:tmpl w:val="D7F8CB62"/>
    <w:lvl w:ilvl="0">
      <w:start w:val="3"/>
      <w:numFmt w:val="bullet"/>
      <w:lvlText w:val="-"/>
      <w:lvlJc w:val="left"/>
      <w:pPr>
        <w:tabs>
          <w:tab w:val="num" w:pos="1080"/>
        </w:tabs>
        <w:ind w:left="1080" w:hanging="360"/>
      </w:pPr>
      <w:rPr>
        <w:rFonts w:ascii="Arial" w:eastAsia="MS Mincho" w:hAnsi="Arial" w:cs="Times"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42" w15:restartNumberingAfterBreak="0">
    <w:nsid w:val="50E81E32"/>
    <w:multiLevelType w:val="hybridMultilevel"/>
    <w:tmpl w:val="97866840"/>
    <w:lvl w:ilvl="0" w:tplc="B31481D0">
      <w:start w:val="6"/>
      <w:numFmt w:val="bullet"/>
      <w:lvlText w:val="-"/>
      <w:lvlJc w:val="left"/>
      <w:pPr>
        <w:ind w:left="360" w:hanging="360"/>
      </w:pPr>
      <w:rPr>
        <w:rFonts w:ascii="Cambria" w:eastAsia="Times New Roman" w:hAnsi="Cambria" w:cs="Times New Roman" w:hint="default"/>
      </w:rPr>
    </w:lvl>
    <w:lvl w:ilvl="1" w:tplc="040B0003">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43" w15:restartNumberingAfterBreak="0">
    <w:nsid w:val="51613866"/>
    <w:multiLevelType w:val="hybridMultilevel"/>
    <w:tmpl w:val="1B96C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6BD651F"/>
    <w:multiLevelType w:val="hybridMultilevel"/>
    <w:tmpl w:val="E5E62B10"/>
    <w:lvl w:ilvl="0" w:tplc="0409000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816149B"/>
    <w:multiLevelType w:val="hybridMultilevel"/>
    <w:tmpl w:val="8998ED56"/>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6" w15:restartNumberingAfterBreak="0">
    <w:nsid w:val="58C25D64"/>
    <w:multiLevelType w:val="multilevel"/>
    <w:tmpl w:val="8BA6C516"/>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Restart w:val="0"/>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7" w15:restartNumberingAfterBreak="0">
    <w:nsid w:val="59374DC2"/>
    <w:multiLevelType w:val="hybridMultilevel"/>
    <w:tmpl w:val="9D98412A"/>
    <w:lvl w:ilvl="0" w:tplc="6DB2D842">
      <w:start w:val="1"/>
      <w:numFmt w:val="bullet"/>
      <w:lvlText w:val="-"/>
      <w:lvlJc w:val="left"/>
      <w:pPr>
        <w:ind w:left="720" w:hanging="360"/>
      </w:pPr>
      <w:rPr>
        <w:rFonts w:ascii="Tahoma"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596E2BDB"/>
    <w:multiLevelType w:val="multilevel"/>
    <w:tmpl w:val="2A2AFF88"/>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9" w15:restartNumberingAfterBreak="0">
    <w:nsid w:val="59AB3721"/>
    <w:multiLevelType w:val="hybridMultilevel"/>
    <w:tmpl w:val="05FE2D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AA06C13"/>
    <w:multiLevelType w:val="multilevel"/>
    <w:tmpl w:val="B6709C7A"/>
    <w:lvl w:ilvl="0">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1" w15:restartNumberingAfterBreak="0">
    <w:nsid w:val="5D75134A"/>
    <w:multiLevelType w:val="multilevel"/>
    <w:tmpl w:val="16B0B358"/>
    <w:styleLink w:val="CurrentList11"/>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2" w15:restartNumberingAfterBreak="0">
    <w:nsid w:val="5D7E6394"/>
    <w:multiLevelType w:val="multilevel"/>
    <w:tmpl w:val="8506B586"/>
    <w:lvl w:ilvl="0">
      <w:start w:val="1"/>
      <w:numFmt w:val="decimal"/>
      <w:pStyle w:val="Heading1"/>
      <w:lvlText w:val="%1"/>
      <w:lvlJc w:val="left"/>
      <w:pPr>
        <w:ind w:left="432" w:hanging="432"/>
      </w:pPr>
      <w:rPr>
        <w:rFonts w:cs="Times New Roman" w:hint="default"/>
        <w:b/>
        <w:i w:val="0"/>
      </w:rPr>
    </w:lvl>
    <w:lvl w:ilvl="1">
      <w:start w:val="5"/>
      <w:numFmt w:val="decimal"/>
      <w:pStyle w:val="Heading2"/>
      <w:lvlText w:val="%1.%2"/>
      <w:lvlJc w:val="left"/>
      <w:pPr>
        <w:ind w:left="0" w:firstLine="0"/>
      </w:pPr>
      <w:rPr>
        <w:rFonts w:cs="Times New Roman" w:hint="default"/>
        <w:b/>
        <w:i w:val="0"/>
      </w:rPr>
    </w:lvl>
    <w:lvl w:ilvl="2">
      <w:start w:val="37"/>
      <w:numFmt w:val="decimal"/>
      <w:lvlRestart w:val="1"/>
      <w:pStyle w:val="Heading3"/>
      <w:lvlText w:val="6.%2.%3"/>
      <w:lvlJc w:val="left"/>
      <w:pPr>
        <w:ind w:left="0" w:firstLine="0"/>
      </w:pPr>
      <w:rPr>
        <w:rFonts w:cs="Times New Roman" w:hint="default"/>
        <w:b/>
        <w:i w:val="0"/>
      </w:rPr>
    </w:lvl>
    <w:lvl w:ilvl="3">
      <w:start w:val="4"/>
      <w:numFmt w:val="decimal"/>
      <w:pStyle w:val="Heading4"/>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80"/>
        </w:tabs>
        <w:ind w:left="0" w:firstLine="0"/>
      </w:pPr>
      <w:rPr>
        <w:rFonts w:cs="Times New Roman" w:hint="default"/>
        <w:b/>
        <w:i w:val="0"/>
      </w:rPr>
    </w:lvl>
    <w:lvl w:ilvl="5">
      <w:start w:val="1"/>
      <w:numFmt w:val="decimal"/>
      <w:pStyle w:val="Heading6"/>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3" w15:restartNumberingAfterBreak="0">
    <w:nsid w:val="5F9B0F4B"/>
    <w:multiLevelType w:val="multilevel"/>
    <w:tmpl w:val="732CE920"/>
    <w:styleLink w:val="CurrentList15"/>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4" w15:restartNumberingAfterBreak="0">
    <w:nsid w:val="62F648CB"/>
    <w:multiLevelType w:val="multilevel"/>
    <w:tmpl w:val="A9B054E4"/>
    <w:lvl w:ilvl="0">
      <w:start w:val="6"/>
      <w:numFmt w:val="decimal"/>
      <w:lvlText w:val="%1"/>
      <w:lvlJc w:val="left"/>
      <w:pPr>
        <w:ind w:left="800" w:hanging="800"/>
      </w:pPr>
      <w:rPr>
        <w:rFonts w:hint="default"/>
      </w:rPr>
    </w:lvl>
    <w:lvl w:ilvl="1">
      <w:start w:val="5"/>
      <w:numFmt w:val="decimal"/>
      <w:lvlText w:val="%1.%2"/>
      <w:lvlJc w:val="left"/>
      <w:pPr>
        <w:ind w:left="800" w:hanging="800"/>
      </w:pPr>
      <w:rPr>
        <w:rFonts w:hint="default"/>
      </w:rPr>
    </w:lvl>
    <w:lvl w:ilvl="2">
      <w:start w:val="37"/>
      <w:numFmt w:val="decimal"/>
      <w:lvlText w:val="%1.%2.%3"/>
      <w:lvlJc w:val="left"/>
      <w:pPr>
        <w:ind w:left="800" w:hanging="800"/>
      </w:pPr>
      <w:rPr>
        <w:rFonts w:hint="default"/>
      </w:rPr>
    </w:lvl>
    <w:lvl w:ilvl="3">
      <w:start w:val="2"/>
      <w:numFmt w:val="decimal"/>
      <w:lvlText w:val="%1.%2.%3.%4"/>
      <w:lvlJc w:val="left"/>
      <w:pPr>
        <w:ind w:left="800" w:hanging="8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3C377DA"/>
    <w:multiLevelType w:val="multilevel"/>
    <w:tmpl w:val="C74E78C0"/>
    <w:lvl w:ilvl="0">
      <w:start w:val="6"/>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47A74C8"/>
    <w:multiLevelType w:val="multilevel"/>
    <w:tmpl w:val="D7F8CB62"/>
    <w:lvl w:ilvl="0">
      <w:start w:val="3"/>
      <w:numFmt w:val="bullet"/>
      <w:lvlText w:val="-"/>
      <w:lvlJc w:val="left"/>
      <w:pPr>
        <w:tabs>
          <w:tab w:val="num" w:pos="1080"/>
        </w:tabs>
        <w:ind w:left="1080" w:hanging="360"/>
      </w:pPr>
      <w:rPr>
        <w:rFonts w:ascii="Arial" w:eastAsia="MS Mincho" w:hAnsi="Arial" w:cs="Times"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57" w15:restartNumberingAfterBreak="0">
    <w:nsid w:val="66477B46"/>
    <w:multiLevelType w:val="hybridMultilevel"/>
    <w:tmpl w:val="DB0E4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82F0F0C"/>
    <w:multiLevelType w:val="hybridMultilevel"/>
    <w:tmpl w:val="9288FD1C"/>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8D5789E"/>
    <w:multiLevelType w:val="multilevel"/>
    <w:tmpl w:val="F67695C2"/>
    <w:styleLink w:val="CurrentList18"/>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60" w15:restartNumberingAfterBreak="0">
    <w:nsid w:val="69150AC5"/>
    <w:multiLevelType w:val="hybridMultilevel"/>
    <w:tmpl w:val="9D66D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9F51ACD"/>
    <w:multiLevelType w:val="multilevel"/>
    <w:tmpl w:val="05025DFC"/>
    <w:styleLink w:val="CurrentList17"/>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62" w15:restartNumberingAfterBreak="0">
    <w:nsid w:val="6C00125E"/>
    <w:multiLevelType w:val="multilevel"/>
    <w:tmpl w:val="1FAEB020"/>
    <w:styleLink w:val="CurrentList3"/>
    <w:lvl w:ilvl="0">
      <w:start w:val="6"/>
      <w:numFmt w:val="decimal"/>
      <w:lvlText w:val="%1"/>
      <w:lvlJc w:val="left"/>
      <w:pPr>
        <w:tabs>
          <w:tab w:val="num" w:pos="432"/>
        </w:tabs>
        <w:ind w:left="432" w:hanging="432"/>
      </w:pPr>
      <w:rPr>
        <w:rFonts w:cs="Times New Roman" w:hint="default"/>
        <w:b/>
        <w:i w:val="0"/>
      </w:rPr>
    </w:lvl>
    <w:lvl w:ilvl="1">
      <w:start w:val="7"/>
      <w:numFmt w:val="decimal"/>
      <w:lvlText w:val="%1.%2"/>
      <w:lvlJc w:val="left"/>
      <w:pPr>
        <w:tabs>
          <w:tab w:val="num" w:pos="360"/>
        </w:tabs>
        <w:ind w:left="0" w:firstLine="0"/>
      </w:pPr>
      <w:rPr>
        <w:rFonts w:cs="Times New Roman" w:hint="default"/>
        <w:b/>
        <w:i w:val="0"/>
      </w:rPr>
    </w:lvl>
    <w:lvl w:ilvl="2">
      <w:start w:val="38"/>
      <w:numFmt w:val="decimal"/>
      <w:lvlText w:val="%1.%2.%3"/>
      <w:lvlJc w:val="left"/>
      <w:pPr>
        <w:tabs>
          <w:tab w:val="num" w:pos="720"/>
        </w:tabs>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63" w15:restartNumberingAfterBreak="0">
    <w:nsid w:val="73822462"/>
    <w:multiLevelType w:val="multilevel"/>
    <w:tmpl w:val="9A4E0AD0"/>
    <w:styleLink w:val="CurrentList9"/>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64" w15:restartNumberingAfterBreak="0">
    <w:nsid w:val="779F536B"/>
    <w:multiLevelType w:val="multilevel"/>
    <w:tmpl w:val="02FCC56E"/>
    <w:styleLink w:val="CurrentList2"/>
    <w:lvl w:ilvl="0">
      <w:start w:val="6"/>
      <w:numFmt w:val="decimal"/>
      <w:lvlText w:val="%1"/>
      <w:lvlJc w:val="left"/>
      <w:pPr>
        <w:tabs>
          <w:tab w:val="num" w:pos="432"/>
        </w:tabs>
        <w:ind w:left="432" w:hanging="432"/>
      </w:pPr>
      <w:rPr>
        <w:rFonts w:cs="Times New Roman" w:hint="default"/>
        <w:b/>
        <w:i w:val="0"/>
      </w:rPr>
    </w:lvl>
    <w:lvl w:ilvl="1">
      <w:start w:val="7"/>
      <w:numFmt w:val="decimal"/>
      <w:lvlText w:val="%1.%2"/>
      <w:lvlJc w:val="left"/>
      <w:pPr>
        <w:tabs>
          <w:tab w:val="num" w:pos="360"/>
        </w:tabs>
        <w:ind w:left="0" w:firstLine="0"/>
      </w:pPr>
      <w:rPr>
        <w:rFonts w:cs="Times New Roman" w:hint="default"/>
        <w:b/>
        <w:i w:val="0"/>
      </w:rPr>
    </w:lvl>
    <w:lvl w:ilvl="2">
      <w:start w:val="9"/>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65" w15:restartNumberingAfterBreak="0">
    <w:nsid w:val="78CC0F9B"/>
    <w:multiLevelType w:val="multilevel"/>
    <w:tmpl w:val="CE0C2278"/>
    <w:lvl w:ilvl="0">
      <w:start w:val="6"/>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3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8DE27A9"/>
    <w:multiLevelType w:val="multilevel"/>
    <w:tmpl w:val="7C9831E0"/>
    <w:styleLink w:val="CurrentList20"/>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Restart w:val="0"/>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67" w15:restartNumberingAfterBreak="0">
    <w:nsid w:val="79766A4F"/>
    <w:multiLevelType w:val="hybridMultilevel"/>
    <w:tmpl w:val="3640AD58"/>
    <w:lvl w:ilvl="0" w:tplc="04090001">
      <w:start w:val="1"/>
      <w:numFmt w:val="bullet"/>
      <w:lvlText w:val=""/>
      <w:lvlJc w:val="left"/>
      <w:pPr>
        <w:ind w:left="720" w:hanging="360"/>
      </w:pPr>
      <w:rPr>
        <w:rFonts w:ascii="Symbol" w:hAnsi="Symbol" w:hint="default"/>
      </w:rPr>
    </w:lvl>
    <w:lvl w:ilvl="1" w:tplc="6DB2D842">
      <w:start w:val="1"/>
      <w:numFmt w:val="bullet"/>
      <w:lvlText w:val="-"/>
      <w:lvlJc w:val="left"/>
      <w:pPr>
        <w:ind w:left="1440" w:hanging="360"/>
      </w:pPr>
      <w:rPr>
        <w:rFonts w:ascii="Tahoma" w:hAnsi="Tahom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8" w15:restartNumberingAfterBreak="0">
    <w:nsid w:val="7B1B144D"/>
    <w:multiLevelType w:val="hybridMultilevel"/>
    <w:tmpl w:val="4B742232"/>
    <w:lvl w:ilvl="0" w:tplc="7F6E293C">
      <w:start w:val="6"/>
      <w:numFmt w:val="bullet"/>
      <w:lvlText w:val="-"/>
      <w:lvlJc w:val="left"/>
      <w:pPr>
        <w:ind w:left="720" w:hanging="360"/>
      </w:pPr>
      <w:rPr>
        <w:rFonts w:ascii="Cambria" w:eastAsia="Times New Roman" w:hAnsi="Cambria"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9" w15:restartNumberingAfterBreak="0">
    <w:nsid w:val="7C3E2200"/>
    <w:multiLevelType w:val="multilevel"/>
    <w:tmpl w:val="B71AE7D8"/>
    <w:lvl w:ilvl="0">
      <w:start w:val="1"/>
      <w:numFmt w:val="decimal"/>
      <w:lvlText w:val="%1"/>
      <w:lvlJc w:val="left"/>
      <w:pPr>
        <w:ind w:left="432" w:hanging="432"/>
      </w:pPr>
    </w:lvl>
    <w:lvl w:ilvl="1">
      <w:start w:val="1"/>
      <w:numFmt w:val="decimal"/>
      <w:pStyle w:val="termNum"/>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0" w15:restartNumberingAfterBreak="0">
    <w:nsid w:val="7F6A46F7"/>
    <w:multiLevelType w:val="multilevel"/>
    <w:tmpl w:val="3E7C95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1" w15:restartNumberingAfterBreak="0">
    <w:nsid w:val="7FB76089"/>
    <w:multiLevelType w:val="multilevel"/>
    <w:tmpl w:val="6070253E"/>
    <w:styleLink w:val="CurrentList1"/>
    <w:lvl w:ilvl="0">
      <w:start w:val="6"/>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3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7FF51C06"/>
    <w:multiLevelType w:val="hybridMultilevel"/>
    <w:tmpl w:val="E4761F60"/>
    <w:lvl w:ilvl="0" w:tplc="03E84C48">
      <w:start w:val="1"/>
      <w:numFmt w:val="lowerRoman"/>
      <w:lvlText w:val="%1)"/>
      <w:lvlJc w:val="left"/>
      <w:pPr>
        <w:ind w:left="1797" w:hanging="72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num w:numId="1" w16cid:durableId="516232968">
    <w:abstractNumId w:val="25"/>
  </w:num>
  <w:num w:numId="2" w16cid:durableId="820778699">
    <w:abstractNumId w:val="9"/>
  </w:num>
  <w:num w:numId="3" w16cid:durableId="807624638">
    <w:abstractNumId w:val="52"/>
  </w:num>
  <w:num w:numId="4" w16cid:durableId="1022166672">
    <w:abstractNumId w:val="69"/>
  </w:num>
  <w:num w:numId="5" w16cid:durableId="962418716">
    <w:abstractNumId w:val="23"/>
  </w:num>
  <w:num w:numId="6" w16cid:durableId="2051108285">
    <w:abstractNumId w:val="48"/>
  </w:num>
  <w:num w:numId="7" w16cid:durableId="437288010">
    <w:abstractNumId w:val="16"/>
  </w:num>
  <w:num w:numId="8" w16cid:durableId="1145701776">
    <w:abstractNumId w:val="29"/>
  </w:num>
  <w:num w:numId="9" w16cid:durableId="641233861">
    <w:abstractNumId w:val="52"/>
  </w:num>
  <w:num w:numId="10" w16cid:durableId="1047291251">
    <w:abstractNumId w:val="52"/>
  </w:num>
  <w:num w:numId="11" w16cid:durableId="1112819392">
    <w:abstractNumId w:val="52"/>
  </w:num>
  <w:num w:numId="12" w16cid:durableId="263267970">
    <w:abstractNumId w:val="52"/>
  </w:num>
  <w:num w:numId="13" w16cid:durableId="2074310963">
    <w:abstractNumId w:val="52"/>
  </w:num>
  <w:num w:numId="14" w16cid:durableId="347609176">
    <w:abstractNumId w:val="52"/>
  </w:num>
  <w:num w:numId="15" w16cid:durableId="224412823">
    <w:abstractNumId w:val="52"/>
  </w:num>
  <w:num w:numId="16" w16cid:durableId="723410236">
    <w:abstractNumId w:val="42"/>
  </w:num>
  <w:num w:numId="17" w16cid:durableId="1824421753">
    <w:abstractNumId w:val="68"/>
  </w:num>
  <w:num w:numId="18" w16cid:durableId="1162114711">
    <w:abstractNumId w:val="44"/>
  </w:num>
  <w:num w:numId="19" w16cid:durableId="368652224">
    <w:abstractNumId w:val="21"/>
  </w:num>
  <w:num w:numId="20" w16cid:durableId="1213689829">
    <w:abstractNumId w:val="4"/>
  </w:num>
  <w:num w:numId="21" w16cid:durableId="1446845946">
    <w:abstractNumId w:val="72"/>
  </w:num>
  <w:num w:numId="22" w16cid:durableId="542594017">
    <w:abstractNumId w:val="38"/>
  </w:num>
  <w:num w:numId="23" w16cid:durableId="1020667227">
    <w:abstractNumId w:val="5"/>
  </w:num>
  <w:num w:numId="24" w16cid:durableId="1174104610">
    <w:abstractNumId w:val="40"/>
  </w:num>
  <w:num w:numId="25" w16cid:durableId="1414005840">
    <w:abstractNumId w:val="24"/>
  </w:num>
  <w:num w:numId="26" w16cid:durableId="452021107">
    <w:abstractNumId w:val="2"/>
  </w:num>
  <w:num w:numId="27" w16cid:durableId="2119175534">
    <w:abstractNumId w:val="12"/>
  </w:num>
  <w:num w:numId="28" w16cid:durableId="1885099729">
    <w:abstractNumId w:val="55"/>
  </w:num>
  <w:num w:numId="29" w16cid:durableId="98070718">
    <w:abstractNumId w:val="54"/>
  </w:num>
  <w:num w:numId="30" w16cid:durableId="1208881413">
    <w:abstractNumId w:val="71"/>
  </w:num>
  <w:num w:numId="31" w16cid:durableId="21908381">
    <w:abstractNumId w:val="64"/>
  </w:num>
  <w:num w:numId="32" w16cid:durableId="1995718543">
    <w:abstractNumId w:val="62"/>
  </w:num>
  <w:num w:numId="33" w16cid:durableId="34083787">
    <w:abstractNumId w:val="36"/>
  </w:num>
  <w:num w:numId="34" w16cid:durableId="1714619769">
    <w:abstractNumId w:val="0"/>
  </w:num>
  <w:num w:numId="35" w16cid:durableId="324868748">
    <w:abstractNumId w:val="52"/>
  </w:num>
  <w:num w:numId="36" w16cid:durableId="456336455">
    <w:abstractNumId w:val="10"/>
  </w:num>
  <w:num w:numId="37" w16cid:durableId="246160241">
    <w:abstractNumId w:val="52"/>
  </w:num>
  <w:num w:numId="38" w16cid:durableId="15930005">
    <w:abstractNumId w:val="35"/>
  </w:num>
  <w:num w:numId="39" w16cid:durableId="1366565320">
    <w:abstractNumId w:val="52"/>
    <w:lvlOverride w:ilvl="0">
      <w:startOverride w:val="6"/>
    </w:lvlOverride>
    <w:lvlOverride w:ilvl="1">
      <w:startOverride w:val="5"/>
    </w:lvlOverride>
    <w:lvlOverride w:ilvl="2">
      <w:startOverride w:val="3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24220612">
    <w:abstractNumId w:val="1"/>
  </w:num>
  <w:num w:numId="41" w16cid:durableId="2024671148">
    <w:abstractNumId w:val="63"/>
  </w:num>
  <w:num w:numId="42" w16cid:durableId="1317956804">
    <w:abstractNumId w:val="52"/>
    <w:lvlOverride w:ilvl="0">
      <w:startOverride w:val="6"/>
    </w:lvlOverride>
    <w:lvlOverride w:ilvl="1">
      <w:startOverride w:val="5"/>
    </w:lvlOverride>
    <w:lvlOverride w:ilvl="2">
      <w:startOverride w:val="3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40472801">
    <w:abstractNumId w:val="52"/>
    <w:lvlOverride w:ilvl="0">
      <w:startOverride w:val="6"/>
    </w:lvlOverride>
    <w:lvlOverride w:ilvl="1">
      <w:startOverride w:val="5"/>
    </w:lvlOverride>
    <w:lvlOverride w:ilvl="2">
      <w:startOverride w:val="3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19314144">
    <w:abstractNumId w:val="52"/>
    <w:lvlOverride w:ilvl="0">
      <w:startOverride w:val="6"/>
    </w:lvlOverride>
    <w:lvlOverride w:ilvl="1">
      <w:startOverride w:val="5"/>
    </w:lvlOverride>
    <w:lvlOverride w:ilvl="2">
      <w:startOverride w:val="37"/>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21054027">
    <w:abstractNumId w:val="52"/>
    <w:lvlOverride w:ilvl="0">
      <w:startOverride w:val="6"/>
    </w:lvlOverride>
    <w:lvlOverride w:ilvl="1">
      <w:startOverride w:val="5"/>
    </w:lvlOverride>
    <w:lvlOverride w:ilvl="2">
      <w:startOverride w:val="37"/>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82588403">
    <w:abstractNumId w:val="52"/>
  </w:num>
  <w:num w:numId="47" w16cid:durableId="1412435349">
    <w:abstractNumId w:val="22"/>
  </w:num>
  <w:num w:numId="48" w16cid:durableId="871653192">
    <w:abstractNumId w:val="52"/>
  </w:num>
  <w:num w:numId="49" w16cid:durableId="1920556169">
    <w:abstractNumId w:val="14"/>
  </w:num>
  <w:num w:numId="50" w16cid:durableId="1255822020">
    <w:abstractNumId w:val="51"/>
  </w:num>
  <w:num w:numId="51" w16cid:durableId="177357575">
    <w:abstractNumId w:val="18"/>
  </w:num>
  <w:num w:numId="52" w16cid:durableId="1928532845">
    <w:abstractNumId w:val="7"/>
  </w:num>
  <w:num w:numId="53" w16cid:durableId="1474643827">
    <w:abstractNumId w:val="37"/>
  </w:num>
  <w:num w:numId="54" w16cid:durableId="694234655">
    <w:abstractNumId w:val="53"/>
  </w:num>
  <w:num w:numId="55" w16cid:durableId="1981616569">
    <w:abstractNumId w:val="15"/>
  </w:num>
  <w:num w:numId="56" w16cid:durableId="1675960816">
    <w:abstractNumId w:val="52"/>
    <w:lvlOverride w:ilvl="0">
      <w:startOverride w:val="4"/>
    </w:lvlOverride>
    <w:lvlOverride w:ilvl="1">
      <w:startOverride w:val="5"/>
    </w:lvlOverride>
    <w:lvlOverride w:ilvl="2">
      <w:startOverride w:val="38"/>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7329794">
    <w:abstractNumId w:val="52"/>
    <w:lvlOverride w:ilvl="0">
      <w:startOverride w:val="1"/>
    </w:lvlOverride>
    <w:lvlOverride w:ilvl="1">
      <w:startOverride w:val="5"/>
    </w:lvlOverride>
    <w:lvlOverride w:ilvl="2">
      <w:startOverride w:val="37"/>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97706836">
    <w:abstractNumId w:val="61"/>
  </w:num>
  <w:num w:numId="59" w16cid:durableId="2034647890">
    <w:abstractNumId w:val="46"/>
  </w:num>
  <w:num w:numId="60" w16cid:durableId="7757257">
    <w:abstractNumId w:val="59"/>
  </w:num>
  <w:num w:numId="61" w16cid:durableId="1606184909">
    <w:abstractNumId w:val="32"/>
  </w:num>
  <w:num w:numId="62" w16cid:durableId="558592664">
    <w:abstractNumId w:val="66"/>
  </w:num>
  <w:num w:numId="63" w16cid:durableId="25107236">
    <w:abstractNumId w:val="30"/>
  </w:num>
  <w:num w:numId="64" w16cid:durableId="1669164330">
    <w:abstractNumId w:val="34"/>
  </w:num>
  <w:num w:numId="65" w16cid:durableId="351344575">
    <w:abstractNumId w:val="60"/>
  </w:num>
  <w:num w:numId="66" w16cid:durableId="1859543622">
    <w:abstractNumId w:val="3"/>
  </w:num>
  <w:num w:numId="67" w16cid:durableId="953755917">
    <w:abstractNumId w:val="65"/>
  </w:num>
  <w:num w:numId="68" w16cid:durableId="333146025">
    <w:abstractNumId w:val="13"/>
  </w:num>
  <w:num w:numId="69" w16cid:durableId="681469421">
    <w:abstractNumId w:val="31"/>
  </w:num>
  <w:num w:numId="70" w16cid:durableId="726495116">
    <w:abstractNumId w:val="6"/>
  </w:num>
  <w:num w:numId="71" w16cid:durableId="1936550667">
    <w:abstractNumId w:val="28"/>
  </w:num>
  <w:num w:numId="72" w16cid:durableId="132336890">
    <w:abstractNumId w:val="58"/>
  </w:num>
  <w:num w:numId="73" w16cid:durableId="30108519">
    <w:abstractNumId w:val="26"/>
  </w:num>
  <w:num w:numId="74" w16cid:durableId="305941993">
    <w:abstractNumId w:val="52"/>
    <w:lvlOverride w:ilvl="0">
      <w:startOverride w:val="9"/>
    </w:lvlOverride>
    <w:lvlOverride w:ilvl="1">
      <w:startOverride w:val="5"/>
    </w:lvlOverride>
    <w:lvlOverride w:ilvl="2">
      <w:startOverride w:val="37"/>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472528449">
    <w:abstractNumId w:val="47"/>
  </w:num>
  <w:num w:numId="76" w16cid:durableId="47757731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45587900">
    <w:abstractNumId w:val="67"/>
  </w:num>
  <w:num w:numId="78" w16cid:durableId="500510173">
    <w:abstractNumId w:val="70"/>
  </w:num>
  <w:num w:numId="79" w16cid:durableId="48308566">
    <w:abstractNumId w:val="67"/>
  </w:num>
  <w:num w:numId="80" w16cid:durableId="1926377969">
    <w:abstractNumId w:val="19"/>
  </w:num>
  <w:num w:numId="81" w16cid:durableId="1518229700">
    <w:abstractNumId w:val="39"/>
  </w:num>
  <w:num w:numId="82" w16cid:durableId="1534685851">
    <w:abstractNumId w:val="56"/>
  </w:num>
  <w:num w:numId="83" w16cid:durableId="1331450361">
    <w:abstractNumId w:val="41"/>
  </w:num>
  <w:num w:numId="84" w16cid:durableId="49545813">
    <w:abstractNumId w:val="41"/>
  </w:num>
  <w:num w:numId="85" w16cid:durableId="226769423">
    <w:abstractNumId w:val="49"/>
  </w:num>
  <w:num w:numId="86" w16cid:durableId="536237645">
    <w:abstractNumId w:val="8"/>
  </w:num>
  <w:num w:numId="87" w16cid:durableId="101847876">
    <w:abstractNumId w:val="33"/>
  </w:num>
  <w:num w:numId="88" w16cid:durableId="1125848097">
    <w:abstractNumId w:val="45"/>
  </w:num>
  <w:num w:numId="89" w16cid:durableId="1010108148">
    <w:abstractNumId w:val="57"/>
  </w:num>
  <w:num w:numId="90" w16cid:durableId="1901747160">
    <w:abstractNumId w:val="27"/>
  </w:num>
  <w:num w:numId="91" w16cid:durableId="2010909684">
    <w:abstractNumId w:val="17"/>
  </w:num>
  <w:num w:numId="92" w16cid:durableId="2108497395">
    <w:abstractNumId w:val="11"/>
  </w:num>
  <w:num w:numId="93" w16cid:durableId="1304851561">
    <w:abstractNumId w:val="50"/>
  </w:num>
  <w:num w:numId="94" w16cid:durableId="1886478187">
    <w:abstractNumId w:val="43"/>
  </w:num>
  <w:num w:numId="95" w16cid:durableId="1140343712">
    <w:abstractNumId w:val="20"/>
  </w:num>
  <w:num w:numId="96" w16cid:durableId="1177840067">
    <w:abstractNumId w:val="52"/>
  </w:num>
  <w:num w:numId="97" w16cid:durableId="1365212660">
    <w:abstractNumId w:val="52"/>
  </w:num>
  <w:num w:numId="98" w16cid:durableId="1788889609">
    <w:abstractNumId w:val="52"/>
  </w:num>
  <w:num w:numId="99" w16cid:durableId="2083597856">
    <w:abstractNumId w:val="52"/>
  </w:num>
  <w:num w:numId="100" w16cid:durableId="1167016707">
    <w:abstractNumId w:val="52"/>
  </w:num>
  <w:numIdMacAtCleanup w:val="8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imitri Podborski">
    <w15:presenceInfo w15:providerId="AD" w15:userId="S::dpodborski@apple.com::ca13a137-963e-4055-9db9-d9c16abfe958"/>
  </w15:person>
  <w15:person w15:author="Iraj (for MPEG#146)">
    <w15:presenceInfo w15:providerId="None" w15:userId="Iraj (for MPEG#146)"/>
  </w15:person>
  <w15:person w15:author="Dimitri Podborski [2]">
    <w15:presenceInfo w15:providerId="Windows Live" w15:userId="9b57413351d8ad5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doNotDisplayPageBoundaries/>
  <w:mirrorMargins/>
  <w:bordersDoNotSurroundHeader/>
  <w:bordersDoNotSurroundFooter/>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hyphenationZone w:val="425"/>
  <w:evenAndOddHeaders/>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1B0"/>
    <w:rsid w:val="000003C3"/>
    <w:rsid w:val="0000071D"/>
    <w:rsid w:val="00001CFA"/>
    <w:rsid w:val="0000407A"/>
    <w:rsid w:val="000051C2"/>
    <w:rsid w:val="00010781"/>
    <w:rsid w:val="000107AC"/>
    <w:rsid w:val="00011429"/>
    <w:rsid w:val="000135EA"/>
    <w:rsid w:val="0001399D"/>
    <w:rsid w:val="00013D45"/>
    <w:rsid w:val="00015320"/>
    <w:rsid w:val="00020E27"/>
    <w:rsid w:val="0002515A"/>
    <w:rsid w:val="000261BF"/>
    <w:rsid w:val="00030F5D"/>
    <w:rsid w:val="000314E7"/>
    <w:rsid w:val="00032DD5"/>
    <w:rsid w:val="00034C67"/>
    <w:rsid w:val="000404B0"/>
    <w:rsid w:val="00040623"/>
    <w:rsid w:val="00042ACD"/>
    <w:rsid w:val="00042F59"/>
    <w:rsid w:val="00044445"/>
    <w:rsid w:val="00044C8B"/>
    <w:rsid w:val="0004648E"/>
    <w:rsid w:val="000465B7"/>
    <w:rsid w:val="000466BC"/>
    <w:rsid w:val="00046E98"/>
    <w:rsid w:val="0004745C"/>
    <w:rsid w:val="00050244"/>
    <w:rsid w:val="00050CD0"/>
    <w:rsid w:val="00051C5A"/>
    <w:rsid w:val="00052262"/>
    <w:rsid w:val="00055455"/>
    <w:rsid w:val="00055853"/>
    <w:rsid w:val="00055C7B"/>
    <w:rsid w:val="000570F0"/>
    <w:rsid w:val="00060093"/>
    <w:rsid w:val="000632FE"/>
    <w:rsid w:val="00064708"/>
    <w:rsid w:val="000647E3"/>
    <w:rsid w:val="00064BEA"/>
    <w:rsid w:val="00067125"/>
    <w:rsid w:val="000671D8"/>
    <w:rsid w:val="00067337"/>
    <w:rsid w:val="00070B3F"/>
    <w:rsid w:val="00070DDB"/>
    <w:rsid w:val="00072879"/>
    <w:rsid w:val="00075EDE"/>
    <w:rsid w:val="000777FC"/>
    <w:rsid w:val="00081B13"/>
    <w:rsid w:val="00083ED7"/>
    <w:rsid w:val="00085230"/>
    <w:rsid w:val="0008664F"/>
    <w:rsid w:val="00087C62"/>
    <w:rsid w:val="000928B8"/>
    <w:rsid w:val="00093039"/>
    <w:rsid w:val="00095484"/>
    <w:rsid w:val="00096013"/>
    <w:rsid w:val="0009604E"/>
    <w:rsid w:val="000960C4"/>
    <w:rsid w:val="00096387"/>
    <w:rsid w:val="0009720E"/>
    <w:rsid w:val="000A17D3"/>
    <w:rsid w:val="000A18B1"/>
    <w:rsid w:val="000A1D19"/>
    <w:rsid w:val="000A2273"/>
    <w:rsid w:val="000A29EB"/>
    <w:rsid w:val="000A3CBE"/>
    <w:rsid w:val="000A698C"/>
    <w:rsid w:val="000A6D8E"/>
    <w:rsid w:val="000A706D"/>
    <w:rsid w:val="000B0743"/>
    <w:rsid w:val="000B21E2"/>
    <w:rsid w:val="000B26A7"/>
    <w:rsid w:val="000B34EB"/>
    <w:rsid w:val="000B3D64"/>
    <w:rsid w:val="000B6BC2"/>
    <w:rsid w:val="000C033F"/>
    <w:rsid w:val="000C1D0B"/>
    <w:rsid w:val="000C25B0"/>
    <w:rsid w:val="000C3E16"/>
    <w:rsid w:val="000C5F20"/>
    <w:rsid w:val="000D09EB"/>
    <w:rsid w:val="000D148D"/>
    <w:rsid w:val="000D41C4"/>
    <w:rsid w:val="000D485B"/>
    <w:rsid w:val="000D6B21"/>
    <w:rsid w:val="000E2FBC"/>
    <w:rsid w:val="000E3862"/>
    <w:rsid w:val="000E3F71"/>
    <w:rsid w:val="000E5F53"/>
    <w:rsid w:val="000F068E"/>
    <w:rsid w:val="000F48A4"/>
    <w:rsid w:val="000F7812"/>
    <w:rsid w:val="00100FE2"/>
    <w:rsid w:val="001026F0"/>
    <w:rsid w:val="00110E00"/>
    <w:rsid w:val="00111063"/>
    <w:rsid w:val="0011218A"/>
    <w:rsid w:val="00112FCE"/>
    <w:rsid w:val="00113E36"/>
    <w:rsid w:val="00114A1F"/>
    <w:rsid w:val="0012200C"/>
    <w:rsid w:val="00122077"/>
    <w:rsid w:val="00122F99"/>
    <w:rsid w:val="001236C1"/>
    <w:rsid w:val="00123EB5"/>
    <w:rsid w:val="00124577"/>
    <w:rsid w:val="00133A45"/>
    <w:rsid w:val="00133D1B"/>
    <w:rsid w:val="00134569"/>
    <w:rsid w:val="001353A8"/>
    <w:rsid w:val="001431AE"/>
    <w:rsid w:val="001459C4"/>
    <w:rsid w:val="00145F43"/>
    <w:rsid w:val="00145F9F"/>
    <w:rsid w:val="0014646E"/>
    <w:rsid w:val="00150A71"/>
    <w:rsid w:val="00152487"/>
    <w:rsid w:val="001524CC"/>
    <w:rsid w:val="001527A3"/>
    <w:rsid w:val="0015508D"/>
    <w:rsid w:val="001559DE"/>
    <w:rsid w:val="00155D58"/>
    <w:rsid w:val="0015617F"/>
    <w:rsid w:val="00156DC9"/>
    <w:rsid w:val="00160E9D"/>
    <w:rsid w:val="001624FD"/>
    <w:rsid w:val="0016339F"/>
    <w:rsid w:val="00163AEB"/>
    <w:rsid w:val="0016409C"/>
    <w:rsid w:val="00166F8A"/>
    <w:rsid w:val="001679F7"/>
    <w:rsid w:val="00167F41"/>
    <w:rsid w:val="00171257"/>
    <w:rsid w:val="001726E3"/>
    <w:rsid w:val="001776C7"/>
    <w:rsid w:val="001801E9"/>
    <w:rsid w:val="00182CEB"/>
    <w:rsid w:val="0018640E"/>
    <w:rsid w:val="001864F0"/>
    <w:rsid w:val="001869CA"/>
    <w:rsid w:val="00191F2D"/>
    <w:rsid w:val="001920CC"/>
    <w:rsid w:val="001927E9"/>
    <w:rsid w:val="00192EE5"/>
    <w:rsid w:val="001944E4"/>
    <w:rsid w:val="00194542"/>
    <w:rsid w:val="00194B61"/>
    <w:rsid w:val="0019511A"/>
    <w:rsid w:val="00196975"/>
    <w:rsid w:val="001A0627"/>
    <w:rsid w:val="001A0B0F"/>
    <w:rsid w:val="001A2CB7"/>
    <w:rsid w:val="001A2FA8"/>
    <w:rsid w:val="001A33D0"/>
    <w:rsid w:val="001A4200"/>
    <w:rsid w:val="001A49CE"/>
    <w:rsid w:val="001A4FF6"/>
    <w:rsid w:val="001B1884"/>
    <w:rsid w:val="001B2619"/>
    <w:rsid w:val="001B3BB9"/>
    <w:rsid w:val="001B51CD"/>
    <w:rsid w:val="001B5400"/>
    <w:rsid w:val="001B6C3E"/>
    <w:rsid w:val="001B7DCB"/>
    <w:rsid w:val="001B7E24"/>
    <w:rsid w:val="001C330F"/>
    <w:rsid w:val="001C58F3"/>
    <w:rsid w:val="001C6575"/>
    <w:rsid w:val="001C67D9"/>
    <w:rsid w:val="001C7903"/>
    <w:rsid w:val="001D04B2"/>
    <w:rsid w:val="001D2971"/>
    <w:rsid w:val="001D547C"/>
    <w:rsid w:val="001D59C2"/>
    <w:rsid w:val="001D5C4F"/>
    <w:rsid w:val="001D6073"/>
    <w:rsid w:val="001D6480"/>
    <w:rsid w:val="001D7C53"/>
    <w:rsid w:val="001E09C2"/>
    <w:rsid w:val="001E4848"/>
    <w:rsid w:val="001E595F"/>
    <w:rsid w:val="001E702D"/>
    <w:rsid w:val="001F05B4"/>
    <w:rsid w:val="001F1581"/>
    <w:rsid w:val="001F69D9"/>
    <w:rsid w:val="001F72BD"/>
    <w:rsid w:val="001F7968"/>
    <w:rsid w:val="0020352D"/>
    <w:rsid w:val="002038D1"/>
    <w:rsid w:val="002040B4"/>
    <w:rsid w:val="00204FB5"/>
    <w:rsid w:val="002052ED"/>
    <w:rsid w:val="00205426"/>
    <w:rsid w:val="00205D83"/>
    <w:rsid w:val="00206394"/>
    <w:rsid w:val="002113DB"/>
    <w:rsid w:val="00211566"/>
    <w:rsid w:val="00213CDC"/>
    <w:rsid w:val="002142D3"/>
    <w:rsid w:val="00214F94"/>
    <w:rsid w:val="0021721F"/>
    <w:rsid w:val="002177EB"/>
    <w:rsid w:val="00220046"/>
    <w:rsid w:val="00220A8A"/>
    <w:rsid w:val="00221012"/>
    <w:rsid w:val="002228CC"/>
    <w:rsid w:val="002236C3"/>
    <w:rsid w:val="0022401C"/>
    <w:rsid w:val="002246AC"/>
    <w:rsid w:val="00231776"/>
    <w:rsid w:val="002339B5"/>
    <w:rsid w:val="00233FBF"/>
    <w:rsid w:val="002340E0"/>
    <w:rsid w:val="0023474D"/>
    <w:rsid w:val="00236FEC"/>
    <w:rsid w:val="00237618"/>
    <w:rsid w:val="00237A4F"/>
    <w:rsid w:val="00240506"/>
    <w:rsid w:val="002419B2"/>
    <w:rsid w:val="002426A3"/>
    <w:rsid w:val="002442F8"/>
    <w:rsid w:val="00251F2C"/>
    <w:rsid w:val="00255C35"/>
    <w:rsid w:val="00255DFA"/>
    <w:rsid w:val="002569BA"/>
    <w:rsid w:val="00260458"/>
    <w:rsid w:val="002621E8"/>
    <w:rsid w:val="00262232"/>
    <w:rsid w:val="00262561"/>
    <w:rsid w:val="00262A5A"/>
    <w:rsid w:val="00263CD9"/>
    <w:rsid w:val="00264095"/>
    <w:rsid w:val="002655A2"/>
    <w:rsid w:val="002661CA"/>
    <w:rsid w:val="00266719"/>
    <w:rsid w:val="00266CFD"/>
    <w:rsid w:val="00266FF8"/>
    <w:rsid w:val="00267D9D"/>
    <w:rsid w:val="00270EFC"/>
    <w:rsid w:val="00272564"/>
    <w:rsid w:val="00274199"/>
    <w:rsid w:val="00274C9B"/>
    <w:rsid w:val="0027614B"/>
    <w:rsid w:val="00277163"/>
    <w:rsid w:val="002771CE"/>
    <w:rsid w:val="00281EED"/>
    <w:rsid w:val="00283E54"/>
    <w:rsid w:val="0028448D"/>
    <w:rsid w:val="002865BA"/>
    <w:rsid w:val="002868FE"/>
    <w:rsid w:val="002879D1"/>
    <w:rsid w:val="00291AF3"/>
    <w:rsid w:val="00291B9D"/>
    <w:rsid w:val="0029243C"/>
    <w:rsid w:val="00292F19"/>
    <w:rsid w:val="002930D3"/>
    <w:rsid w:val="002942AC"/>
    <w:rsid w:val="00294CF1"/>
    <w:rsid w:val="00294FB0"/>
    <w:rsid w:val="002958D8"/>
    <w:rsid w:val="00297153"/>
    <w:rsid w:val="0029724F"/>
    <w:rsid w:val="002977FF"/>
    <w:rsid w:val="002978A9"/>
    <w:rsid w:val="002A10EE"/>
    <w:rsid w:val="002A21B5"/>
    <w:rsid w:val="002A2B26"/>
    <w:rsid w:val="002A3D30"/>
    <w:rsid w:val="002A48DE"/>
    <w:rsid w:val="002A4D1B"/>
    <w:rsid w:val="002A50DC"/>
    <w:rsid w:val="002A5192"/>
    <w:rsid w:val="002A5242"/>
    <w:rsid w:val="002A6FE1"/>
    <w:rsid w:val="002A7CE7"/>
    <w:rsid w:val="002A7F93"/>
    <w:rsid w:val="002B0AD0"/>
    <w:rsid w:val="002B2937"/>
    <w:rsid w:val="002B3BDD"/>
    <w:rsid w:val="002B7C5B"/>
    <w:rsid w:val="002B7F6F"/>
    <w:rsid w:val="002C08A7"/>
    <w:rsid w:val="002C0C4A"/>
    <w:rsid w:val="002C0CB5"/>
    <w:rsid w:val="002C1783"/>
    <w:rsid w:val="002C1AE5"/>
    <w:rsid w:val="002C453D"/>
    <w:rsid w:val="002C49AE"/>
    <w:rsid w:val="002C6081"/>
    <w:rsid w:val="002C7C59"/>
    <w:rsid w:val="002D11FC"/>
    <w:rsid w:val="002D26B1"/>
    <w:rsid w:val="002D285D"/>
    <w:rsid w:val="002D2CB4"/>
    <w:rsid w:val="002D4703"/>
    <w:rsid w:val="002D5667"/>
    <w:rsid w:val="002D7D30"/>
    <w:rsid w:val="002E0796"/>
    <w:rsid w:val="002E0D33"/>
    <w:rsid w:val="002E10B8"/>
    <w:rsid w:val="002E24EE"/>
    <w:rsid w:val="002E374C"/>
    <w:rsid w:val="002E4847"/>
    <w:rsid w:val="002E4FF0"/>
    <w:rsid w:val="002E59EE"/>
    <w:rsid w:val="002E5AA0"/>
    <w:rsid w:val="002E7795"/>
    <w:rsid w:val="002F0FA5"/>
    <w:rsid w:val="002F0FCD"/>
    <w:rsid w:val="002F11A3"/>
    <w:rsid w:val="002F4CA0"/>
    <w:rsid w:val="002F4E01"/>
    <w:rsid w:val="002F5AD6"/>
    <w:rsid w:val="002F5DD5"/>
    <w:rsid w:val="002F6596"/>
    <w:rsid w:val="0030023E"/>
    <w:rsid w:val="00302B55"/>
    <w:rsid w:val="0030364A"/>
    <w:rsid w:val="00303759"/>
    <w:rsid w:val="00304597"/>
    <w:rsid w:val="00305732"/>
    <w:rsid w:val="00306603"/>
    <w:rsid w:val="00306E94"/>
    <w:rsid w:val="00307C44"/>
    <w:rsid w:val="00312BA8"/>
    <w:rsid w:val="0031350C"/>
    <w:rsid w:val="00313543"/>
    <w:rsid w:val="00314414"/>
    <w:rsid w:val="00314835"/>
    <w:rsid w:val="003150BE"/>
    <w:rsid w:val="003178D9"/>
    <w:rsid w:val="0031798A"/>
    <w:rsid w:val="00320BC7"/>
    <w:rsid w:val="0032158E"/>
    <w:rsid w:val="00321737"/>
    <w:rsid w:val="003225D0"/>
    <w:rsid w:val="003270E3"/>
    <w:rsid w:val="00327568"/>
    <w:rsid w:val="003275E1"/>
    <w:rsid w:val="00327FC1"/>
    <w:rsid w:val="00330C43"/>
    <w:rsid w:val="00333718"/>
    <w:rsid w:val="003343C1"/>
    <w:rsid w:val="00334469"/>
    <w:rsid w:val="0033608F"/>
    <w:rsid w:val="0033616F"/>
    <w:rsid w:val="0034209B"/>
    <w:rsid w:val="003441B4"/>
    <w:rsid w:val="003449D6"/>
    <w:rsid w:val="00346637"/>
    <w:rsid w:val="003469EA"/>
    <w:rsid w:val="00346ECA"/>
    <w:rsid w:val="00347FB5"/>
    <w:rsid w:val="00354D8C"/>
    <w:rsid w:val="0035551F"/>
    <w:rsid w:val="003558BF"/>
    <w:rsid w:val="00360077"/>
    <w:rsid w:val="003600A0"/>
    <w:rsid w:val="003616BE"/>
    <w:rsid w:val="00362EE8"/>
    <w:rsid w:val="003643AA"/>
    <w:rsid w:val="0036491B"/>
    <w:rsid w:val="00364B6A"/>
    <w:rsid w:val="00364F0E"/>
    <w:rsid w:val="00370D9E"/>
    <w:rsid w:val="00370F3B"/>
    <w:rsid w:val="00371151"/>
    <w:rsid w:val="00372298"/>
    <w:rsid w:val="00373501"/>
    <w:rsid w:val="00375A87"/>
    <w:rsid w:val="00380713"/>
    <w:rsid w:val="00380D9B"/>
    <w:rsid w:val="003848A1"/>
    <w:rsid w:val="00386472"/>
    <w:rsid w:val="003904B7"/>
    <w:rsid w:val="00391750"/>
    <w:rsid w:val="00391C20"/>
    <w:rsid w:val="00392157"/>
    <w:rsid w:val="00392A78"/>
    <w:rsid w:val="00394EF3"/>
    <w:rsid w:val="003950FD"/>
    <w:rsid w:val="003955E5"/>
    <w:rsid w:val="00395A64"/>
    <w:rsid w:val="00395E39"/>
    <w:rsid w:val="0039765A"/>
    <w:rsid w:val="003A0890"/>
    <w:rsid w:val="003A19C6"/>
    <w:rsid w:val="003A2816"/>
    <w:rsid w:val="003A2FE5"/>
    <w:rsid w:val="003A3140"/>
    <w:rsid w:val="003A31AE"/>
    <w:rsid w:val="003A5F12"/>
    <w:rsid w:val="003A683A"/>
    <w:rsid w:val="003A7556"/>
    <w:rsid w:val="003B0F83"/>
    <w:rsid w:val="003B153F"/>
    <w:rsid w:val="003B24F7"/>
    <w:rsid w:val="003B3DA7"/>
    <w:rsid w:val="003B3E5E"/>
    <w:rsid w:val="003B4541"/>
    <w:rsid w:val="003B7809"/>
    <w:rsid w:val="003C0238"/>
    <w:rsid w:val="003C1707"/>
    <w:rsid w:val="003C1AED"/>
    <w:rsid w:val="003C2632"/>
    <w:rsid w:val="003C7270"/>
    <w:rsid w:val="003D04B1"/>
    <w:rsid w:val="003D169A"/>
    <w:rsid w:val="003D485B"/>
    <w:rsid w:val="003D49F7"/>
    <w:rsid w:val="003D4C43"/>
    <w:rsid w:val="003D4DC4"/>
    <w:rsid w:val="003D5199"/>
    <w:rsid w:val="003D56C4"/>
    <w:rsid w:val="003D6386"/>
    <w:rsid w:val="003E184C"/>
    <w:rsid w:val="003E18BB"/>
    <w:rsid w:val="003E3CAB"/>
    <w:rsid w:val="003E47D0"/>
    <w:rsid w:val="003E6271"/>
    <w:rsid w:val="003F0348"/>
    <w:rsid w:val="003F101B"/>
    <w:rsid w:val="003F142D"/>
    <w:rsid w:val="003F3954"/>
    <w:rsid w:val="003F4670"/>
    <w:rsid w:val="003F4EB2"/>
    <w:rsid w:val="003F55A5"/>
    <w:rsid w:val="003F5E61"/>
    <w:rsid w:val="003F62C3"/>
    <w:rsid w:val="003F67B6"/>
    <w:rsid w:val="004007AA"/>
    <w:rsid w:val="00400F60"/>
    <w:rsid w:val="00401025"/>
    <w:rsid w:val="00401A48"/>
    <w:rsid w:val="00402654"/>
    <w:rsid w:val="00404B14"/>
    <w:rsid w:val="00404DBD"/>
    <w:rsid w:val="00405669"/>
    <w:rsid w:val="00405D81"/>
    <w:rsid w:val="00406C52"/>
    <w:rsid w:val="00407C25"/>
    <w:rsid w:val="004136A7"/>
    <w:rsid w:val="00415FE1"/>
    <w:rsid w:val="00416CCB"/>
    <w:rsid w:val="0041794A"/>
    <w:rsid w:val="004203AD"/>
    <w:rsid w:val="0042084A"/>
    <w:rsid w:val="00422AE2"/>
    <w:rsid w:val="00427D6E"/>
    <w:rsid w:val="004306BE"/>
    <w:rsid w:val="00432B95"/>
    <w:rsid w:val="00433FEC"/>
    <w:rsid w:val="0043434A"/>
    <w:rsid w:val="00434E51"/>
    <w:rsid w:val="00435F4E"/>
    <w:rsid w:val="0043619E"/>
    <w:rsid w:val="004421EF"/>
    <w:rsid w:val="00443376"/>
    <w:rsid w:val="004438A1"/>
    <w:rsid w:val="00444193"/>
    <w:rsid w:val="00446B8C"/>
    <w:rsid w:val="00446F9B"/>
    <w:rsid w:val="00450927"/>
    <w:rsid w:val="004511A3"/>
    <w:rsid w:val="004543EA"/>
    <w:rsid w:val="0045442F"/>
    <w:rsid w:val="00455F4A"/>
    <w:rsid w:val="004560A8"/>
    <w:rsid w:val="00456BEF"/>
    <w:rsid w:val="0045744A"/>
    <w:rsid w:val="00457E73"/>
    <w:rsid w:val="00461CCC"/>
    <w:rsid w:val="004648DB"/>
    <w:rsid w:val="0046565D"/>
    <w:rsid w:val="004662B4"/>
    <w:rsid w:val="00467425"/>
    <w:rsid w:val="00471FF2"/>
    <w:rsid w:val="00473751"/>
    <w:rsid w:val="00475BFC"/>
    <w:rsid w:val="00475E53"/>
    <w:rsid w:val="00477CE7"/>
    <w:rsid w:val="0048081D"/>
    <w:rsid w:val="00481387"/>
    <w:rsid w:val="00484583"/>
    <w:rsid w:val="00484FA3"/>
    <w:rsid w:val="004853A2"/>
    <w:rsid w:val="00486996"/>
    <w:rsid w:val="0049009B"/>
    <w:rsid w:val="004907B0"/>
    <w:rsid w:val="00490CBC"/>
    <w:rsid w:val="00490CCB"/>
    <w:rsid w:val="004911BD"/>
    <w:rsid w:val="00494A99"/>
    <w:rsid w:val="00495D39"/>
    <w:rsid w:val="00497547"/>
    <w:rsid w:val="004A0984"/>
    <w:rsid w:val="004A0F5A"/>
    <w:rsid w:val="004A25D1"/>
    <w:rsid w:val="004A2DC1"/>
    <w:rsid w:val="004A5928"/>
    <w:rsid w:val="004B0C85"/>
    <w:rsid w:val="004B405B"/>
    <w:rsid w:val="004B4759"/>
    <w:rsid w:val="004B494D"/>
    <w:rsid w:val="004B4A33"/>
    <w:rsid w:val="004B6A66"/>
    <w:rsid w:val="004C0962"/>
    <w:rsid w:val="004C13A5"/>
    <w:rsid w:val="004C241D"/>
    <w:rsid w:val="004C38AA"/>
    <w:rsid w:val="004C3ADF"/>
    <w:rsid w:val="004C3AEE"/>
    <w:rsid w:val="004C555E"/>
    <w:rsid w:val="004C5654"/>
    <w:rsid w:val="004C6EC8"/>
    <w:rsid w:val="004D06BE"/>
    <w:rsid w:val="004D14D2"/>
    <w:rsid w:val="004D16C0"/>
    <w:rsid w:val="004D51CE"/>
    <w:rsid w:val="004D5279"/>
    <w:rsid w:val="004E0D54"/>
    <w:rsid w:val="004E2C1F"/>
    <w:rsid w:val="004E4745"/>
    <w:rsid w:val="004E53A7"/>
    <w:rsid w:val="004E5BF8"/>
    <w:rsid w:val="004E6B8A"/>
    <w:rsid w:val="004E6E8E"/>
    <w:rsid w:val="004E770D"/>
    <w:rsid w:val="004E7C77"/>
    <w:rsid w:val="004F0E07"/>
    <w:rsid w:val="004F0FB3"/>
    <w:rsid w:val="004F10D8"/>
    <w:rsid w:val="004F239A"/>
    <w:rsid w:val="004F37BF"/>
    <w:rsid w:val="004F3C8B"/>
    <w:rsid w:val="004F46CC"/>
    <w:rsid w:val="004F5CFB"/>
    <w:rsid w:val="004F5D8B"/>
    <w:rsid w:val="004F5E87"/>
    <w:rsid w:val="00500792"/>
    <w:rsid w:val="00503A93"/>
    <w:rsid w:val="00503E3F"/>
    <w:rsid w:val="0050488C"/>
    <w:rsid w:val="0050651F"/>
    <w:rsid w:val="005067A0"/>
    <w:rsid w:val="00506EBD"/>
    <w:rsid w:val="0050725F"/>
    <w:rsid w:val="00510524"/>
    <w:rsid w:val="0051230A"/>
    <w:rsid w:val="005139E6"/>
    <w:rsid w:val="005143E9"/>
    <w:rsid w:val="00515641"/>
    <w:rsid w:val="00515BDB"/>
    <w:rsid w:val="00515CD9"/>
    <w:rsid w:val="005166EC"/>
    <w:rsid w:val="005169E8"/>
    <w:rsid w:val="005208A1"/>
    <w:rsid w:val="00521FD9"/>
    <w:rsid w:val="00522E68"/>
    <w:rsid w:val="00526284"/>
    <w:rsid w:val="00526AFF"/>
    <w:rsid w:val="00526DF7"/>
    <w:rsid w:val="005303E8"/>
    <w:rsid w:val="0053072E"/>
    <w:rsid w:val="00531CD9"/>
    <w:rsid w:val="00532847"/>
    <w:rsid w:val="00532ECF"/>
    <w:rsid w:val="00535A79"/>
    <w:rsid w:val="00535F80"/>
    <w:rsid w:val="0053727D"/>
    <w:rsid w:val="005406F3"/>
    <w:rsid w:val="00540B78"/>
    <w:rsid w:val="00540F77"/>
    <w:rsid w:val="00541BE5"/>
    <w:rsid w:val="005424CE"/>
    <w:rsid w:val="00542708"/>
    <w:rsid w:val="005448C8"/>
    <w:rsid w:val="00545B10"/>
    <w:rsid w:val="005468C9"/>
    <w:rsid w:val="0054719A"/>
    <w:rsid w:val="0054733A"/>
    <w:rsid w:val="00550C21"/>
    <w:rsid w:val="00552492"/>
    <w:rsid w:val="00552EE7"/>
    <w:rsid w:val="00553111"/>
    <w:rsid w:val="0055468C"/>
    <w:rsid w:val="00554693"/>
    <w:rsid w:val="005572C6"/>
    <w:rsid w:val="005576D5"/>
    <w:rsid w:val="005578A1"/>
    <w:rsid w:val="00561594"/>
    <w:rsid w:val="0056391D"/>
    <w:rsid w:val="00565533"/>
    <w:rsid w:val="00565BB5"/>
    <w:rsid w:val="00566AA0"/>
    <w:rsid w:val="00567797"/>
    <w:rsid w:val="00567A09"/>
    <w:rsid w:val="00567F5F"/>
    <w:rsid w:val="00570B2E"/>
    <w:rsid w:val="00571AA4"/>
    <w:rsid w:val="00572336"/>
    <w:rsid w:val="005729E0"/>
    <w:rsid w:val="00572BAA"/>
    <w:rsid w:val="00574173"/>
    <w:rsid w:val="005755B8"/>
    <w:rsid w:val="00577D03"/>
    <w:rsid w:val="0058068B"/>
    <w:rsid w:val="00585018"/>
    <w:rsid w:val="005850AD"/>
    <w:rsid w:val="005853C3"/>
    <w:rsid w:val="005853FE"/>
    <w:rsid w:val="00586CFE"/>
    <w:rsid w:val="00587082"/>
    <w:rsid w:val="00587DF3"/>
    <w:rsid w:val="0059031C"/>
    <w:rsid w:val="005904B1"/>
    <w:rsid w:val="005927AC"/>
    <w:rsid w:val="00593BD5"/>
    <w:rsid w:val="00595093"/>
    <w:rsid w:val="00596A56"/>
    <w:rsid w:val="00596E93"/>
    <w:rsid w:val="005A0BE9"/>
    <w:rsid w:val="005A2761"/>
    <w:rsid w:val="005A298F"/>
    <w:rsid w:val="005A3473"/>
    <w:rsid w:val="005A427B"/>
    <w:rsid w:val="005A4988"/>
    <w:rsid w:val="005A4D7A"/>
    <w:rsid w:val="005A5033"/>
    <w:rsid w:val="005A5EEE"/>
    <w:rsid w:val="005A6509"/>
    <w:rsid w:val="005A7386"/>
    <w:rsid w:val="005A7520"/>
    <w:rsid w:val="005B1A4D"/>
    <w:rsid w:val="005B3EC6"/>
    <w:rsid w:val="005B7CB3"/>
    <w:rsid w:val="005C0C3A"/>
    <w:rsid w:val="005C1F02"/>
    <w:rsid w:val="005C2F23"/>
    <w:rsid w:val="005C6146"/>
    <w:rsid w:val="005D0287"/>
    <w:rsid w:val="005D0E48"/>
    <w:rsid w:val="005D207B"/>
    <w:rsid w:val="005D23EE"/>
    <w:rsid w:val="005D2D3B"/>
    <w:rsid w:val="005D42D0"/>
    <w:rsid w:val="005D6017"/>
    <w:rsid w:val="005D6238"/>
    <w:rsid w:val="005D79AC"/>
    <w:rsid w:val="005E1A92"/>
    <w:rsid w:val="005E2F33"/>
    <w:rsid w:val="005E35A1"/>
    <w:rsid w:val="005E3E18"/>
    <w:rsid w:val="005F4951"/>
    <w:rsid w:val="005F67A4"/>
    <w:rsid w:val="006012F2"/>
    <w:rsid w:val="00601B7D"/>
    <w:rsid w:val="00604161"/>
    <w:rsid w:val="006042A2"/>
    <w:rsid w:val="006058CD"/>
    <w:rsid w:val="00610B11"/>
    <w:rsid w:val="00610D56"/>
    <w:rsid w:val="00611698"/>
    <w:rsid w:val="006116F6"/>
    <w:rsid w:val="00612B60"/>
    <w:rsid w:val="00612CBC"/>
    <w:rsid w:val="00613738"/>
    <w:rsid w:val="006139C0"/>
    <w:rsid w:val="00614987"/>
    <w:rsid w:val="00614BB5"/>
    <w:rsid w:val="00620BA2"/>
    <w:rsid w:val="006220FA"/>
    <w:rsid w:val="006246EF"/>
    <w:rsid w:val="006254FE"/>
    <w:rsid w:val="006265A0"/>
    <w:rsid w:val="00627113"/>
    <w:rsid w:val="006300AF"/>
    <w:rsid w:val="006317D8"/>
    <w:rsid w:val="00631C4F"/>
    <w:rsid w:val="00631E53"/>
    <w:rsid w:val="006320D8"/>
    <w:rsid w:val="00635425"/>
    <w:rsid w:val="00635C6C"/>
    <w:rsid w:val="00637959"/>
    <w:rsid w:val="00637D59"/>
    <w:rsid w:val="00641B96"/>
    <w:rsid w:val="00641ECA"/>
    <w:rsid w:val="0064491C"/>
    <w:rsid w:val="006467CE"/>
    <w:rsid w:val="0065290E"/>
    <w:rsid w:val="00652AD8"/>
    <w:rsid w:val="0065351D"/>
    <w:rsid w:val="00654999"/>
    <w:rsid w:val="006557EE"/>
    <w:rsid w:val="00656266"/>
    <w:rsid w:val="00656B0A"/>
    <w:rsid w:val="00656F92"/>
    <w:rsid w:val="006612D4"/>
    <w:rsid w:val="006626B0"/>
    <w:rsid w:val="00662C9A"/>
    <w:rsid w:val="006651E1"/>
    <w:rsid w:val="00665324"/>
    <w:rsid w:val="00666547"/>
    <w:rsid w:val="006674CB"/>
    <w:rsid w:val="006725D2"/>
    <w:rsid w:val="00672A94"/>
    <w:rsid w:val="00673172"/>
    <w:rsid w:val="0067448F"/>
    <w:rsid w:val="00674AB2"/>
    <w:rsid w:val="0067545B"/>
    <w:rsid w:val="00676019"/>
    <w:rsid w:val="0068101F"/>
    <w:rsid w:val="0068205E"/>
    <w:rsid w:val="006825B6"/>
    <w:rsid w:val="0068487C"/>
    <w:rsid w:val="0068622D"/>
    <w:rsid w:val="0068627D"/>
    <w:rsid w:val="00687B94"/>
    <w:rsid w:val="00687BA8"/>
    <w:rsid w:val="00690B39"/>
    <w:rsid w:val="00690D77"/>
    <w:rsid w:val="00691909"/>
    <w:rsid w:val="00693532"/>
    <w:rsid w:val="006955C6"/>
    <w:rsid w:val="00695ED4"/>
    <w:rsid w:val="0069629B"/>
    <w:rsid w:val="006A1069"/>
    <w:rsid w:val="006A4FCF"/>
    <w:rsid w:val="006A7A0F"/>
    <w:rsid w:val="006B0050"/>
    <w:rsid w:val="006B3AE5"/>
    <w:rsid w:val="006B5DEB"/>
    <w:rsid w:val="006B6440"/>
    <w:rsid w:val="006B75B6"/>
    <w:rsid w:val="006C155A"/>
    <w:rsid w:val="006C1EAB"/>
    <w:rsid w:val="006C4961"/>
    <w:rsid w:val="006C4F8F"/>
    <w:rsid w:val="006C50A2"/>
    <w:rsid w:val="006C5E40"/>
    <w:rsid w:val="006C60FD"/>
    <w:rsid w:val="006C6378"/>
    <w:rsid w:val="006D239C"/>
    <w:rsid w:val="006D243A"/>
    <w:rsid w:val="006D28E7"/>
    <w:rsid w:val="006D3D76"/>
    <w:rsid w:val="006D7E04"/>
    <w:rsid w:val="006E0234"/>
    <w:rsid w:val="006E0862"/>
    <w:rsid w:val="006E0D5F"/>
    <w:rsid w:val="006E1192"/>
    <w:rsid w:val="006E2D01"/>
    <w:rsid w:val="006E3271"/>
    <w:rsid w:val="006E3798"/>
    <w:rsid w:val="006E4A50"/>
    <w:rsid w:val="006E55DA"/>
    <w:rsid w:val="006F04F3"/>
    <w:rsid w:val="006F1693"/>
    <w:rsid w:val="006F1A62"/>
    <w:rsid w:val="006F3882"/>
    <w:rsid w:val="006F3EDE"/>
    <w:rsid w:val="006F56A1"/>
    <w:rsid w:val="006F755C"/>
    <w:rsid w:val="00700451"/>
    <w:rsid w:val="00700D1E"/>
    <w:rsid w:val="00703DA5"/>
    <w:rsid w:val="0070671F"/>
    <w:rsid w:val="0071065D"/>
    <w:rsid w:val="00713F1A"/>
    <w:rsid w:val="00714DC2"/>
    <w:rsid w:val="0071675F"/>
    <w:rsid w:val="00716A0A"/>
    <w:rsid w:val="00717C49"/>
    <w:rsid w:val="0072011C"/>
    <w:rsid w:val="00721918"/>
    <w:rsid w:val="00721C3C"/>
    <w:rsid w:val="00723C3B"/>
    <w:rsid w:val="00727C8A"/>
    <w:rsid w:val="00730616"/>
    <w:rsid w:val="00730DBA"/>
    <w:rsid w:val="00731390"/>
    <w:rsid w:val="00731975"/>
    <w:rsid w:val="007321E0"/>
    <w:rsid w:val="00733381"/>
    <w:rsid w:val="007342B2"/>
    <w:rsid w:val="00734A10"/>
    <w:rsid w:val="00735FC7"/>
    <w:rsid w:val="007369F8"/>
    <w:rsid w:val="00737623"/>
    <w:rsid w:val="00741EB9"/>
    <w:rsid w:val="00744221"/>
    <w:rsid w:val="00744A2A"/>
    <w:rsid w:val="00744F7A"/>
    <w:rsid w:val="00750258"/>
    <w:rsid w:val="00750A28"/>
    <w:rsid w:val="0075110C"/>
    <w:rsid w:val="00751884"/>
    <w:rsid w:val="00752104"/>
    <w:rsid w:val="00752294"/>
    <w:rsid w:val="00754038"/>
    <w:rsid w:val="007577A0"/>
    <w:rsid w:val="00760A5A"/>
    <w:rsid w:val="00761592"/>
    <w:rsid w:val="00761657"/>
    <w:rsid w:val="00761827"/>
    <w:rsid w:val="0076182C"/>
    <w:rsid w:val="00762AED"/>
    <w:rsid w:val="0076306F"/>
    <w:rsid w:val="007667E2"/>
    <w:rsid w:val="0076731B"/>
    <w:rsid w:val="0077004A"/>
    <w:rsid w:val="007704C2"/>
    <w:rsid w:val="007739E6"/>
    <w:rsid w:val="00774EE8"/>
    <w:rsid w:val="0077500F"/>
    <w:rsid w:val="007766DF"/>
    <w:rsid w:val="00777A72"/>
    <w:rsid w:val="00780C85"/>
    <w:rsid w:val="007812F0"/>
    <w:rsid w:val="007833BA"/>
    <w:rsid w:val="00783555"/>
    <w:rsid w:val="00783C0D"/>
    <w:rsid w:val="00783DF8"/>
    <w:rsid w:val="00784147"/>
    <w:rsid w:val="00785619"/>
    <w:rsid w:val="00791E40"/>
    <w:rsid w:val="00792498"/>
    <w:rsid w:val="00792BD4"/>
    <w:rsid w:val="00793407"/>
    <w:rsid w:val="0079380F"/>
    <w:rsid w:val="00793C3D"/>
    <w:rsid w:val="007956B4"/>
    <w:rsid w:val="007A3273"/>
    <w:rsid w:val="007A3AD9"/>
    <w:rsid w:val="007A61E5"/>
    <w:rsid w:val="007A640F"/>
    <w:rsid w:val="007A7F2A"/>
    <w:rsid w:val="007B21F0"/>
    <w:rsid w:val="007B2AE4"/>
    <w:rsid w:val="007B5AB3"/>
    <w:rsid w:val="007B7680"/>
    <w:rsid w:val="007C3028"/>
    <w:rsid w:val="007C400D"/>
    <w:rsid w:val="007C62FB"/>
    <w:rsid w:val="007C79A5"/>
    <w:rsid w:val="007D2384"/>
    <w:rsid w:val="007D50A5"/>
    <w:rsid w:val="007D51BC"/>
    <w:rsid w:val="007D5C81"/>
    <w:rsid w:val="007D65EC"/>
    <w:rsid w:val="007D6F3E"/>
    <w:rsid w:val="007D7AB0"/>
    <w:rsid w:val="007E0312"/>
    <w:rsid w:val="007E1842"/>
    <w:rsid w:val="007E4ADE"/>
    <w:rsid w:val="007E4FEF"/>
    <w:rsid w:val="007E5D05"/>
    <w:rsid w:val="007F1A19"/>
    <w:rsid w:val="007F3B91"/>
    <w:rsid w:val="007F49B1"/>
    <w:rsid w:val="007F4E21"/>
    <w:rsid w:val="007F5633"/>
    <w:rsid w:val="007F5A1D"/>
    <w:rsid w:val="007F5E06"/>
    <w:rsid w:val="007F66E4"/>
    <w:rsid w:val="007F7F35"/>
    <w:rsid w:val="00801F13"/>
    <w:rsid w:val="00803CF5"/>
    <w:rsid w:val="008049FD"/>
    <w:rsid w:val="0080533C"/>
    <w:rsid w:val="00805A8F"/>
    <w:rsid w:val="00807543"/>
    <w:rsid w:val="00807CC7"/>
    <w:rsid w:val="00807DE6"/>
    <w:rsid w:val="0081125C"/>
    <w:rsid w:val="00812959"/>
    <w:rsid w:val="008154DD"/>
    <w:rsid w:val="008157BE"/>
    <w:rsid w:val="008174D6"/>
    <w:rsid w:val="00817DC9"/>
    <w:rsid w:val="00820EBA"/>
    <w:rsid w:val="0082178B"/>
    <w:rsid w:val="008225D1"/>
    <w:rsid w:val="00824E2B"/>
    <w:rsid w:val="00827B7F"/>
    <w:rsid w:val="00827EAC"/>
    <w:rsid w:val="00830EB1"/>
    <w:rsid w:val="00831318"/>
    <w:rsid w:val="00831591"/>
    <w:rsid w:val="00831D3E"/>
    <w:rsid w:val="00832FEC"/>
    <w:rsid w:val="00835624"/>
    <w:rsid w:val="00837556"/>
    <w:rsid w:val="00837F37"/>
    <w:rsid w:val="00841188"/>
    <w:rsid w:val="008427F5"/>
    <w:rsid w:val="008447DD"/>
    <w:rsid w:val="00844EC4"/>
    <w:rsid w:val="008458D5"/>
    <w:rsid w:val="00845C48"/>
    <w:rsid w:val="00845C60"/>
    <w:rsid w:val="00846158"/>
    <w:rsid w:val="008469D7"/>
    <w:rsid w:val="00846BCD"/>
    <w:rsid w:val="00847C64"/>
    <w:rsid w:val="0085077A"/>
    <w:rsid w:val="00850BCE"/>
    <w:rsid w:val="00850C5A"/>
    <w:rsid w:val="00852C80"/>
    <w:rsid w:val="00852F69"/>
    <w:rsid w:val="00854051"/>
    <w:rsid w:val="008559EE"/>
    <w:rsid w:val="00857668"/>
    <w:rsid w:val="00862418"/>
    <w:rsid w:val="00862E22"/>
    <w:rsid w:val="00864D32"/>
    <w:rsid w:val="008700F9"/>
    <w:rsid w:val="00870CA0"/>
    <w:rsid w:val="008713ED"/>
    <w:rsid w:val="00871B46"/>
    <w:rsid w:val="008721F1"/>
    <w:rsid w:val="0087280F"/>
    <w:rsid w:val="00872BF3"/>
    <w:rsid w:val="00872C7C"/>
    <w:rsid w:val="008745B1"/>
    <w:rsid w:val="00874E47"/>
    <w:rsid w:val="00875BFE"/>
    <w:rsid w:val="0087649C"/>
    <w:rsid w:val="00880E33"/>
    <w:rsid w:val="008814B2"/>
    <w:rsid w:val="00881CBE"/>
    <w:rsid w:val="008829BC"/>
    <w:rsid w:val="00882A63"/>
    <w:rsid w:val="00884C4D"/>
    <w:rsid w:val="00885E28"/>
    <w:rsid w:val="008878CB"/>
    <w:rsid w:val="00887BCE"/>
    <w:rsid w:val="00887ED4"/>
    <w:rsid w:val="00887F46"/>
    <w:rsid w:val="00892643"/>
    <w:rsid w:val="00892C8E"/>
    <w:rsid w:val="00893F85"/>
    <w:rsid w:val="00897961"/>
    <w:rsid w:val="008A015C"/>
    <w:rsid w:val="008A0C11"/>
    <w:rsid w:val="008A16F1"/>
    <w:rsid w:val="008A5A62"/>
    <w:rsid w:val="008A6D64"/>
    <w:rsid w:val="008A73DE"/>
    <w:rsid w:val="008A7A2D"/>
    <w:rsid w:val="008A7FF9"/>
    <w:rsid w:val="008B1498"/>
    <w:rsid w:val="008B1F6E"/>
    <w:rsid w:val="008B3738"/>
    <w:rsid w:val="008B377E"/>
    <w:rsid w:val="008B4C55"/>
    <w:rsid w:val="008B4D38"/>
    <w:rsid w:val="008C1382"/>
    <w:rsid w:val="008C14C3"/>
    <w:rsid w:val="008C1C79"/>
    <w:rsid w:val="008C1EB6"/>
    <w:rsid w:val="008C26D6"/>
    <w:rsid w:val="008C3F43"/>
    <w:rsid w:val="008C51E0"/>
    <w:rsid w:val="008C5FD1"/>
    <w:rsid w:val="008C660E"/>
    <w:rsid w:val="008C69C8"/>
    <w:rsid w:val="008D1886"/>
    <w:rsid w:val="008D388F"/>
    <w:rsid w:val="008D4DCA"/>
    <w:rsid w:val="008D6EF9"/>
    <w:rsid w:val="008E0911"/>
    <w:rsid w:val="008E09D0"/>
    <w:rsid w:val="008E1236"/>
    <w:rsid w:val="008E5E89"/>
    <w:rsid w:val="008E6E9A"/>
    <w:rsid w:val="008E6F2D"/>
    <w:rsid w:val="008E760A"/>
    <w:rsid w:val="008E798B"/>
    <w:rsid w:val="008F26FA"/>
    <w:rsid w:val="008F3BA7"/>
    <w:rsid w:val="008F4F04"/>
    <w:rsid w:val="008F512F"/>
    <w:rsid w:val="008F5206"/>
    <w:rsid w:val="008F5407"/>
    <w:rsid w:val="008F5ACD"/>
    <w:rsid w:val="008F7DF3"/>
    <w:rsid w:val="00901040"/>
    <w:rsid w:val="00901143"/>
    <w:rsid w:val="009016ED"/>
    <w:rsid w:val="00902450"/>
    <w:rsid w:val="00902EE8"/>
    <w:rsid w:val="00903167"/>
    <w:rsid w:val="0090347F"/>
    <w:rsid w:val="00905407"/>
    <w:rsid w:val="009055B3"/>
    <w:rsid w:val="00905AEE"/>
    <w:rsid w:val="009075F9"/>
    <w:rsid w:val="009078FD"/>
    <w:rsid w:val="00911A2F"/>
    <w:rsid w:val="009135D7"/>
    <w:rsid w:val="00913F5D"/>
    <w:rsid w:val="00914837"/>
    <w:rsid w:val="00917190"/>
    <w:rsid w:val="0092187A"/>
    <w:rsid w:val="00921988"/>
    <w:rsid w:val="00921A8E"/>
    <w:rsid w:val="009229B6"/>
    <w:rsid w:val="009243DE"/>
    <w:rsid w:val="00925CE6"/>
    <w:rsid w:val="00930C8F"/>
    <w:rsid w:val="0093474E"/>
    <w:rsid w:val="00936575"/>
    <w:rsid w:val="00936E30"/>
    <w:rsid w:val="00937461"/>
    <w:rsid w:val="0094270A"/>
    <w:rsid w:val="00943519"/>
    <w:rsid w:val="00943F95"/>
    <w:rsid w:val="009447DE"/>
    <w:rsid w:val="00944DB7"/>
    <w:rsid w:val="0094606E"/>
    <w:rsid w:val="00950057"/>
    <w:rsid w:val="00950101"/>
    <w:rsid w:val="009509AF"/>
    <w:rsid w:val="00950A9A"/>
    <w:rsid w:val="00950D5C"/>
    <w:rsid w:val="00951B22"/>
    <w:rsid w:val="00951CB7"/>
    <w:rsid w:val="0095302E"/>
    <w:rsid w:val="00953410"/>
    <w:rsid w:val="00960CB6"/>
    <w:rsid w:val="00961749"/>
    <w:rsid w:val="00961EC4"/>
    <w:rsid w:val="009638E1"/>
    <w:rsid w:val="00963D77"/>
    <w:rsid w:val="00967C23"/>
    <w:rsid w:val="00970BD2"/>
    <w:rsid w:val="009710CB"/>
    <w:rsid w:val="0097166D"/>
    <w:rsid w:val="0097303B"/>
    <w:rsid w:val="00973C73"/>
    <w:rsid w:val="00973CC4"/>
    <w:rsid w:val="0097508F"/>
    <w:rsid w:val="009775DE"/>
    <w:rsid w:val="00981A6F"/>
    <w:rsid w:val="00984573"/>
    <w:rsid w:val="00985266"/>
    <w:rsid w:val="00985BE8"/>
    <w:rsid w:val="00985D9D"/>
    <w:rsid w:val="00986E52"/>
    <w:rsid w:val="00987E3B"/>
    <w:rsid w:val="009901AF"/>
    <w:rsid w:val="00990353"/>
    <w:rsid w:val="00990365"/>
    <w:rsid w:val="00993B91"/>
    <w:rsid w:val="0099400A"/>
    <w:rsid w:val="009940D2"/>
    <w:rsid w:val="009945AD"/>
    <w:rsid w:val="0099509E"/>
    <w:rsid w:val="0099659C"/>
    <w:rsid w:val="009A2ED6"/>
    <w:rsid w:val="009A3CBD"/>
    <w:rsid w:val="009A5B97"/>
    <w:rsid w:val="009A7100"/>
    <w:rsid w:val="009B1399"/>
    <w:rsid w:val="009B1E9D"/>
    <w:rsid w:val="009B240B"/>
    <w:rsid w:val="009B31ED"/>
    <w:rsid w:val="009B320D"/>
    <w:rsid w:val="009B554B"/>
    <w:rsid w:val="009B5ABE"/>
    <w:rsid w:val="009C2153"/>
    <w:rsid w:val="009C39FD"/>
    <w:rsid w:val="009C3A55"/>
    <w:rsid w:val="009C40BA"/>
    <w:rsid w:val="009C468B"/>
    <w:rsid w:val="009C652D"/>
    <w:rsid w:val="009C66A6"/>
    <w:rsid w:val="009D04D4"/>
    <w:rsid w:val="009D1751"/>
    <w:rsid w:val="009D2CEF"/>
    <w:rsid w:val="009D3BD1"/>
    <w:rsid w:val="009D3FF8"/>
    <w:rsid w:val="009D4D75"/>
    <w:rsid w:val="009D5A90"/>
    <w:rsid w:val="009D6970"/>
    <w:rsid w:val="009D6CEE"/>
    <w:rsid w:val="009D77C6"/>
    <w:rsid w:val="009E097D"/>
    <w:rsid w:val="009E10A7"/>
    <w:rsid w:val="009E3394"/>
    <w:rsid w:val="009E3FEE"/>
    <w:rsid w:val="009E49C5"/>
    <w:rsid w:val="009E5DC9"/>
    <w:rsid w:val="009E6775"/>
    <w:rsid w:val="009E68BA"/>
    <w:rsid w:val="009E7F81"/>
    <w:rsid w:val="009F05A3"/>
    <w:rsid w:val="009F0B2F"/>
    <w:rsid w:val="009F1DF5"/>
    <w:rsid w:val="009F202E"/>
    <w:rsid w:val="009F445E"/>
    <w:rsid w:val="009F6D94"/>
    <w:rsid w:val="009F7E02"/>
    <w:rsid w:val="00A00035"/>
    <w:rsid w:val="00A006B1"/>
    <w:rsid w:val="00A00AC9"/>
    <w:rsid w:val="00A00CA2"/>
    <w:rsid w:val="00A01730"/>
    <w:rsid w:val="00A019F8"/>
    <w:rsid w:val="00A02945"/>
    <w:rsid w:val="00A03797"/>
    <w:rsid w:val="00A03986"/>
    <w:rsid w:val="00A03E1C"/>
    <w:rsid w:val="00A05CF3"/>
    <w:rsid w:val="00A06566"/>
    <w:rsid w:val="00A07F35"/>
    <w:rsid w:val="00A102A3"/>
    <w:rsid w:val="00A10A1F"/>
    <w:rsid w:val="00A10C28"/>
    <w:rsid w:val="00A15854"/>
    <w:rsid w:val="00A169A5"/>
    <w:rsid w:val="00A16A4A"/>
    <w:rsid w:val="00A1792B"/>
    <w:rsid w:val="00A20733"/>
    <w:rsid w:val="00A207C3"/>
    <w:rsid w:val="00A21507"/>
    <w:rsid w:val="00A218E7"/>
    <w:rsid w:val="00A21F97"/>
    <w:rsid w:val="00A220FA"/>
    <w:rsid w:val="00A221C4"/>
    <w:rsid w:val="00A22C5C"/>
    <w:rsid w:val="00A234F9"/>
    <w:rsid w:val="00A250BD"/>
    <w:rsid w:val="00A265E8"/>
    <w:rsid w:val="00A279CE"/>
    <w:rsid w:val="00A27ED7"/>
    <w:rsid w:val="00A30564"/>
    <w:rsid w:val="00A30A63"/>
    <w:rsid w:val="00A30E39"/>
    <w:rsid w:val="00A36C31"/>
    <w:rsid w:val="00A36C67"/>
    <w:rsid w:val="00A448F2"/>
    <w:rsid w:val="00A45AE0"/>
    <w:rsid w:val="00A46FB7"/>
    <w:rsid w:val="00A4749D"/>
    <w:rsid w:val="00A4799B"/>
    <w:rsid w:val="00A47D6F"/>
    <w:rsid w:val="00A50D78"/>
    <w:rsid w:val="00A52551"/>
    <w:rsid w:val="00A52B95"/>
    <w:rsid w:val="00A54FA0"/>
    <w:rsid w:val="00A55193"/>
    <w:rsid w:val="00A552D0"/>
    <w:rsid w:val="00A55604"/>
    <w:rsid w:val="00A609EB"/>
    <w:rsid w:val="00A61586"/>
    <w:rsid w:val="00A61D79"/>
    <w:rsid w:val="00A675EC"/>
    <w:rsid w:val="00A7011A"/>
    <w:rsid w:val="00A721B9"/>
    <w:rsid w:val="00A72F98"/>
    <w:rsid w:val="00A7422E"/>
    <w:rsid w:val="00A74629"/>
    <w:rsid w:val="00A752AD"/>
    <w:rsid w:val="00A761FE"/>
    <w:rsid w:val="00A83F59"/>
    <w:rsid w:val="00A865A5"/>
    <w:rsid w:val="00A87F77"/>
    <w:rsid w:val="00A91A12"/>
    <w:rsid w:val="00A922D2"/>
    <w:rsid w:val="00A927CD"/>
    <w:rsid w:val="00AA0823"/>
    <w:rsid w:val="00AA6B15"/>
    <w:rsid w:val="00AA72AC"/>
    <w:rsid w:val="00AB00E3"/>
    <w:rsid w:val="00AB125E"/>
    <w:rsid w:val="00AB2D0D"/>
    <w:rsid w:val="00AB4334"/>
    <w:rsid w:val="00AB44BD"/>
    <w:rsid w:val="00AB50E8"/>
    <w:rsid w:val="00AC0AC4"/>
    <w:rsid w:val="00AC1D73"/>
    <w:rsid w:val="00AC20FD"/>
    <w:rsid w:val="00AC390D"/>
    <w:rsid w:val="00AC3E72"/>
    <w:rsid w:val="00AC4481"/>
    <w:rsid w:val="00AC5A28"/>
    <w:rsid w:val="00AC6E7B"/>
    <w:rsid w:val="00AC7B7D"/>
    <w:rsid w:val="00AC7C53"/>
    <w:rsid w:val="00AD152E"/>
    <w:rsid w:val="00AD2BC4"/>
    <w:rsid w:val="00AD2F08"/>
    <w:rsid w:val="00AD687D"/>
    <w:rsid w:val="00AD6AD4"/>
    <w:rsid w:val="00AE1A72"/>
    <w:rsid w:val="00AE2BF0"/>
    <w:rsid w:val="00AE3765"/>
    <w:rsid w:val="00AE707B"/>
    <w:rsid w:val="00AE7A1F"/>
    <w:rsid w:val="00AE7F9D"/>
    <w:rsid w:val="00AF4176"/>
    <w:rsid w:val="00AF426A"/>
    <w:rsid w:val="00AF4319"/>
    <w:rsid w:val="00AF5426"/>
    <w:rsid w:val="00AF5707"/>
    <w:rsid w:val="00AF68E6"/>
    <w:rsid w:val="00AF6A0B"/>
    <w:rsid w:val="00B008CB"/>
    <w:rsid w:val="00B01675"/>
    <w:rsid w:val="00B040C4"/>
    <w:rsid w:val="00B05241"/>
    <w:rsid w:val="00B06245"/>
    <w:rsid w:val="00B07C54"/>
    <w:rsid w:val="00B11B75"/>
    <w:rsid w:val="00B12718"/>
    <w:rsid w:val="00B13016"/>
    <w:rsid w:val="00B13606"/>
    <w:rsid w:val="00B1404D"/>
    <w:rsid w:val="00B15678"/>
    <w:rsid w:val="00B2188C"/>
    <w:rsid w:val="00B2238A"/>
    <w:rsid w:val="00B2441A"/>
    <w:rsid w:val="00B25D08"/>
    <w:rsid w:val="00B275E2"/>
    <w:rsid w:val="00B27919"/>
    <w:rsid w:val="00B27C54"/>
    <w:rsid w:val="00B317FF"/>
    <w:rsid w:val="00B33154"/>
    <w:rsid w:val="00B33817"/>
    <w:rsid w:val="00B3391B"/>
    <w:rsid w:val="00B3456C"/>
    <w:rsid w:val="00B35F42"/>
    <w:rsid w:val="00B35F8E"/>
    <w:rsid w:val="00B36DDA"/>
    <w:rsid w:val="00B37085"/>
    <w:rsid w:val="00B372CB"/>
    <w:rsid w:val="00B376F9"/>
    <w:rsid w:val="00B41A21"/>
    <w:rsid w:val="00B4321E"/>
    <w:rsid w:val="00B43307"/>
    <w:rsid w:val="00B444BC"/>
    <w:rsid w:val="00B464E4"/>
    <w:rsid w:val="00B50ECC"/>
    <w:rsid w:val="00B51041"/>
    <w:rsid w:val="00B520A0"/>
    <w:rsid w:val="00B52AE8"/>
    <w:rsid w:val="00B5343E"/>
    <w:rsid w:val="00B5412E"/>
    <w:rsid w:val="00B55DBC"/>
    <w:rsid w:val="00B57C8C"/>
    <w:rsid w:val="00B61D3A"/>
    <w:rsid w:val="00B62863"/>
    <w:rsid w:val="00B62F2B"/>
    <w:rsid w:val="00B6354F"/>
    <w:rsid w:val="00B635F2"/>
    <w:rsid w:val="00B63863"/>
    <w:rsid w:val="00B64BAE"/>
    <w:rsid w:val="00B65B48"/>
    <w:rsid w:val="00B67523"/>
    <w:rsid w:val="00B679C6"/>
    <w:rsid w:val="00B67A8A"/>
    <w:rsid w:val="00B67FCB"/>
    <w:rsid w:val="00B7018E"/>
    <w:rsid w:val="00B70568"/>
    <w:rsid w:val="00B73602"/>
    <w:rsid w:val="00B744FD"/>
    <w:rsid w:val="00B77025"/>
    <w:rsid w:val="00B7765E"/>
    <w:rsid w:val="00B80F08"/>
    <w:rsid w:val="00B8178F"/>
    <w:rsid w:val="00B81EC0"/>
    <w:rsid w:val="00B83404"/>
    <w:rsid w:val="00B83540"/>
    <w:rsid w:val="00B849AC"/>
    <w:rsid w:val="00B87B2F"/>
    <w:rsid w:val="00B9118A"/>
    <w:rsid w:val="00B91EA1"/>
    <w:rsid w:val="00B93D91"/>
    <w:rsid w:val="00B94C20"/>
    <w:rsid w:val="00B967DA"/>
    <w:rsid w:val="00BA0093"/>
    <w:rsid w:val="00BA064E"/>
    <w:rsid w:val="00BA0D54"/>
    <w:rsid w:val="00BA1547"/>
    <w:rsid w:val="00BA1F97"/>
    <w:rsid w:val="00BA341B"/>
    <w:rsid w:val="00BA3482"/>
    <w:rsid w:val="00BA3E63"/>
    <w:rsid w:val="00BA421E"/>
    <w:rsid w:val="00BA4EFA"/>
    <w:rsid w:val="00BA6E9D"/>
    <w:rsid w:val="00BA7F59"/>
    <w:rsid w:val="00BB1EE9"/>
    <w:rsid w:val="00BB3CB3"/>
    <w:rsid w:val="00BB3D14"/>
    <w:rsid w:val="00BB43D0"/>
    <w:rsid w:val="00BB52CA"/>
    <w:rsid w:val="00BB5852"/>
    <w:rsid w:val="00BB6657"/>
    <w:rsid w:val="00BB6DD6"/>
    <w:rsid w:val="00BB7213"/>
    <w:rsid w:val="00BB7746"/>
    <w:rsid w:val="00BB7B77"/>
    <w:rsid w:val="00BC0036"/>
    <w:rsid w:val="00BC394B"/>
    <w:rsid w:val="00BC3C4B"/>
    <w:rsid w:val="00BC45E6"/>
    <w:rsid w:val="00BC5180"/>
    <w:rsid w:val="00BC6DB5"/>
    <w:rsid w:val="00BD1BC1"/>
    <w:rsid w:val="00BD37F9"/>
    <w:rsid w:val="00BE1F6E"/>
    <w:rsid w:val="00BE2AC3"/>
    <w:rsid w:val="00BE38CF"/>
    <w:rsid w:val="00BE3C24"/>
    <w:rsid w:val="00BE498A"/>
    <w:rsid w:val="00BE49FA"/>
    <w:rsid w:val="00BE4AD8"/>
    <w:rsid w:val="00BE4EC5"/>
    <w:rsid w:val="00BE574E"/>
    <w:rsid w:val="00BE5844"/>
    <w:rsid w:val="00BE62BB"/>
    <w:rsid w:val="00BE7D0C"/>
    <w:rsid w:val="00BE7E4E"/>
    <w:rsid w:val="00BF05C5"/>
    <w:rsid w:val="00BF33DD"/>
    <w:rsid w:val="00BF357D"/>
    <w:rsid w:val="00BF696E"/>
    <w:rsid w:val="00BF6D7C"/>
    <w:rsid w:val="00BF7921"/>
    <w:rsid w:val="00C00BBF"/>
    <w:rsid w:val="00C00D1C"/>
    <w:rsid w:val="00C0207C"/>
    <w:rsid w:val="00C021D1"/>
    <w:rsid w:val="00C02DDF"/>
    <w:rsid w:val="00C033CC"/>
    <w:rsid w:val="00C0653E"/>
    <w:rsid w:val="00C1044C"/>
    <w:rsid w:val="00C1335B"/>
    <w:rsid w:val="00C14B90"/>
    <w:rsid w:val="00C17966"/>
    <w:rsid w:val="00C17C6B"/>
    <w:rsid w:val="00C20A2D"/>
    <w:rsid w:val="00C21ED5"/>
    <w:rsid w:val="00C2378D"/>
    <w:rsid w:val="00C23E1F"/>
    <w:rsid w:val="00C24311"/>
    <w:rsid w:val="00C24760"/>
    <w:rsid w:val="00C24A3C"/>
    <w:rsid w:val="00C25A6E"/>
    <w:rsid w:val="00C26B59"/>
    <w:rsid w:val="00C272F8"/>
    <w:rsid w:val="00C30D49"/>
    <w:rsid w:val="00C331EE"/>
    <w:rsid w:val="00C33932"/>
    <w:rsid w:val="00C3424F"/>
    <w:rsid w:val="00C34E31"/>
    <w:rsid w:val="00C40C5C"/>
    <w:rsid w:val="00C428FA"/>
    <w:rsid w:val="00C46A33"/>
    <w:rsid w:val="00C52220"/>
    <w:rsid w:val="00C5276F"/>
    <w:rsid w:val="00C52929"/>
    <w:rsid w:val="00C5388B"/>
    <w:rsid w:val="00C5481B"/>
    <w:rsid w:val="00C56649"/>
    <w:rsid w:val="00C602B6"/>
    <w:rsid w:val="00C612B7"/>
    <w:rsid w:val="00C64458"/>
    <w:rsid w:val="00C65CBA"/>
    <w:rsid w:val="00C66F67"/>
    <w:rsid w:val="00C67F8A"/>
    <w:rsid w:val="00C70A52"/>
    <w:rsid w:val="00C716DB"/>
    <w:rsid w:val="00C737CC"/>
    <w:rsid w:val="00C73BD3"/>
    <w:rsid w:val="00C73F4F"/>
    <w:rsid w:val="00C74107"/>
    <w:rsid w:val="00C75C58"/>
    <w:rsid w:val="00C80686"/>
    <w:rsid w:val="00C807BC"/>
    <w:rsid w:val="00C813AE"/>
    <w:rsid w:val="00C82407"/>
    <w:rsid w:val="00C83357"/>
    <w:rsid w:val="00C83B04"/>
    <w:rsid w:val="00C845B4"/>
    <w:rsid w:val="00C84B2A"/>
    <w:rsid w:val="00C84D8C"/>
    <w:rsid w:val="00C90638"/>
    <w:rsid w:val="00C910CD"/>
    <w:rsid w:val="00C91E8A"/>
    <w:rsid w:val="00C9334C"/>
    <w:rsid w:val="00C94CC2"/>
    <w:rsid w:val="00C95C1F"/>
    <w:rsid w:val="00C9703C"/>
    <w:rsid w:val="00C97A6C"/>
    <w:rsid w:val="00CA24CB"/>
    <w:rsid w:val="00CA48ED"/>
    <w:rsid w:val="00CA5856"/>
    <w:rsid w:val="00CA605E"/>
    <w:rsid w:val="00CA731D"/>
    <w:rsid w:val="00CA79EC"/>
    <w:rsid w:val="00CB10AF"/>
    <w:rsid w:val="00CB4DAA"/>
    <w:rsid w:val="00CB59FF"/>
    <w:rsid w:val="00CB5EBE"/>
    <w:rsid w:val="00CB7A14"/>
    <w:rsid w:val="00CB7AE4"/>
    <w:rsid w:val="00CB7BF3"/>
    <w:rsid w:val="00CC08DB"/>
    <w:rsid w:val="00CC38C7"/>
    <w:rsid w:val="00CC4189"/>
    <w:rsid w:val="00CC720A"/>
    <w:rsid w:val="00CC7EE7"/>
    <w:rsid w:val="00CD1249"/>
    <w:rsid w:val="00CD251F"/>
    <w:rsid w:val="00CD34AF"/>
    <w:rsid w:val="00CD662A"/>
    <w:rsid w:val="00CE05CC"/>
    <w:rsid w:val="00CE15CE"/>
    <w:rsid w:val="00CE2166"/>
    <w:rsid w:val="00CE283B"/>
    <w:rsid w:val="00CE39F9"/>
    <w:rsid w:val="00CE65C7"/>
    <w:rsid w:val="00CE7C71"/>
    <w:rsid w:val="00CF0CC2"/>
    <w:rsid w:val="00CF1165"/>
    <w:rsid w:val="00CF13FF"/>
    <w:rsid w:val="00CF1F2A"/>
    <w:rsid w:val="00CF1FF7"/>
    <w:rsid w:val="00CF54AC"/>
    <w:rsid w:val="00CF54E5"/>
    <w:rsid w:val="00CF647B"/>
    <w:rsid w:val="00CF7951"/>
    <w:rsid w:val="00D010ED"/>
    <w:rsid w:val="00D0152B"/>
    <w:rsid w:val="00D01BD7"/>
    <w:rsid w:val="00D02047"/>
    <w:rsid w:val="00D02F1C"/>
    <w:rsid w:val="00D108E4"/>
    <w:rsid w:val="00D117B7"/>
    <w:rsid w:val="00D13137"/>
    <w:rsid w:val="00D14890"/>
    <w:rsid w:val="00D1792C"/>
    <w:rsid w:val="00D17BA6"/>
    <w:rsid w:val="00D17D13"/>
    <w:rsid w:val="00D2101B"/>
    <w:rsid w:val="00D2154E"/>
    <w:rsid w:val="00D263A3"/>
    <w:rsid w:val="00D33289"/>
    <w:rsid w:val="00D33BCE"/>
    <w:rsid w:val="00D35EB1"/>
    <w:rsid w:val="00D40505"/>
    <w:rsid w:val="00D4159F"/>
    <w:rsid w:val="00D44253"/>
    <w:rsid w:val="00D44528"/>
    <w:rsid w:val="00D50BDB"/>
    <w:rsid w:val="00D51486"/>
    <w:rsid w:val="00D51D23"/>
    <w:rsid w:val="00D52E15"/>
    <w:rsid w:val="00D55E3E"/>
    <w:rsid w:val="00D62874"/>
    <w:rsid w:val="00D71138"/>
    <w:rsid w:val="00D71A2E"/>
    <w:rsid w:val="00D7435D"/>
    <w:rsid w:val="00D77731"/>
    <w:rsid w:val="00D83BC0"/>
    <w:rsid w:val="00D854E7"/>
    <w:rsid w:val="00D8688F"/>
    <w:rsid w:val="00D86F32"/>
    <w:rsid w:val="00D915FE"/>
    <w:rsid w:val="00D91C41"/>
    <w:rsid w:val="00D96F30"/>
    <w:rsid w:val="00D97077"/>
    <w:rsid w:val="00DA17CB"/>
    <w:rsid w:val="00DA2724"/>
    <w:rsid w:val="00DA464A"/>
    <w:rsid w:val="00DA55A2"/>
    <w:rsid w:val="00DB020A"/>
    <w:rsid w:val="00DB07A6"/>
    <w:rsid w:val="00DB2571"/>
    <w:rsid w:val="00DB2AAB"/>
    <w:rsid w:val="00DB519D"/>
    <w:rsid w:val="00DB51CE"/>
    <w:rsid w:val="00DB7DAA"/>
    <w:rsid w:val="00DC2E73"/>
    <w:rsid w:val="00DC3346"/>
    <w:rsid w:val="00DC4AD5"/>
    <w:rsid w:val="00DC6665"/>
    <w:rsid w:val="00DC6BB2"/>
    <w:rsid w:val="00DC6F1E"/>
    <w:rsid w:val="00DC7A4F"/>
    <w:rsid w:val="00DC7EB6"/>
    <w:rsid w:val="00DD0546"/>
    <w:rsid w:val="00DD0C3B"/>
    <w:rsid w:val="00DD1BA4"/>
    <w:rsid w:val="00DD245C"/>
    <w:rsid w:val="00DD5D49"/>
    <w:rsid w:val="00DD79ED"/>
    <w:rsid w:val="00DD7B8B"/>
    <w:rsid w:val="00DE0F12"/>
    <w:rsid w:val="00DE1544"/>
    <w:rsid w:val="00DE3195"/>
    <w:rsid w:val="00DE326C"/>
    <w:rsid w:val="00DE3A92"/>
    <w:rsid w:val="00DE3D71"/>
    <w:rsid w:val="00DE4393"/>
    <w:rsid w:val="00DE4492"/>
    <w:rsid w:val="00DE56C9"/>
    <w:rsid w:val="00DE686B"/>
    <w:rsid w:val="00DF121D"/>
    <w:rsid w:val="00DF3119"/>
    <w:rsid w:val="00DF50D6"/>
    <w:rsid w:val="00E00D03"/>
    <w:rsid w:val="00E02780"/>
    <w:rsid w:val="00E03074"/>
    <w:rsid w:val="00E03F80"/>
    <w:rsid w:val="00E05004"/>
    <w:rsid w:val="00E069A4"/>
    <w:rsid w:val="00E12EBA"/>
    <w:rsid w:val="00E13766"/>
    <w:rsid w:val="00E148DD"/>
    <w:rsid w:val="00E16BD1"/>
    <w:rsid w:val="00E23145"/>
    <w:rsid w:val="00E23E44"/>
    <w:rsid w:val="00E23EBE"/>
    <w:rsid w:val="00E24AD2"/>
    <w:rsid w:val="00E2660F"/>
    <w:rsid w:val="00E27946"/>
    <w:rsid w:val="00E31BC7"/>
    <w:rsid w:val="00E321D0"/>
    <w:rsid w:val="00E32B97"/>
    <w:rsid w:val="00E337EA"/>
    <w:rsid w:val="00E35C62"/>
    <w:rsid w:val="00E37088"/>
    <w:rsid w:val="00E4215A"/>
    <w:rsid w:val="00E42B39"/>
    <w:rsid w:val="00E45501"/>
    <w:rsid w:val="00E45DE1"/>
    <w:rsid w:val="00E467A4"/>
    <w:rsid w:val="00E46B35"/>
    <w:rsid w:val="00E50C7B"/>
    <w:rsid w:val="00E5110D"/>
    <w:rsid w:val="00E54295"/>
    <w:rsid w:val="00E54E66"/>
    <w:rsid w:val="00E55065"/>
    <w:rsid w:val="00E5546D"/>
    <w:rsid w:val="00E55B4E"/>
    <w:rsid w:val="00E5607E"/>
    <w:rsid w:val="00E56A1E"/>
    <w:rsid w:val="00E6054E"/>
    <w:rsid w:val="00E60843"/>
    <w:rsid w:val="00E6121A"/>
    <w:rsid w:val="00E615D0"/>
    <w:rsid w:val="00E63BC8"/>
    <w:rsid w:val="00E656FF"/>
    <w:rsid w:val="00E66E01"/>
    <w:rsid w:val="00E674C2"/>
    <w:rsid w:val="00E72AC5"/>
    <w:rsid w:val="00E75D92"/>
    <w:rsid w:val="00E766A8"/>
    <w:rsid w:val="00E77B4F"/>
    <w:rsid w:val="00E8043B"/>
    <w:rsid w:val="00E80558"/>
    <w:rsid w:val="00E8222D"/>
    <w:rsid w:val="00E8292B"/>
    <w:rsid w:val="00E82C9F"/>
    <w:rsid w:val="00E82D1A"/>
    <w:rsid w:val="00E83982"/>
    <w:rsid w:val="00E846F4"/>
    <w:rsid w:val="00E84ADE"/>
    <w:rsid w:val="00E86940"/>
    <w:rsid w:val="00E87AC4"/>
    <w:rsid w:val="00E917CC"/>
    <w:rsid w:val="00E96294"/>
    <w:rsid w:val="00E97DBD"/>
    <w:rsid w:val="00EA1810"/>
    <w:rsid w:val="00EA1D52"/>
    <w:rsid w:val="00EA2E3C"/>
    <w:rsid w:val="00EA36AF"/>
    <w:rsid w:val="00EA5E64"/>
    <w:rsid w:val="00EA7093"/>
    <w:rsid w:val="00EA71BB"/>
    <w:rsid w:val="00EA72C3"/>
    <w:rsid w:val="00EA7BD6"/>
    <w:rsid w:val="00EB072F"/>
    <w:rsid w:val="00EB21A2"/>
    <w:rsid w:val="00EB4ED4"/>
    <w:rsid w:val="00EB5FF5"/>
    <w:rsid w:val="00EB67B9"/>
    <w:rsid w:val="00EB78E9"/>
    <w:rsid w:val="00EC0CC2"/>
    <w:rsid w:val="00EC0EE4"/>
    <w:rsid w:val="00EC2FE9"/>
    <w:rsid w:val="00EC318E"/>
    <w:rsid w:val="00EC3405"/>
    <w:rsid w:val="00EC6730"/>
    <w:rsid w:val="00EC6C06"/>
    <w:rsid w:val="00EC6C63"/>
    <w:rsid w:val="00ED2699"/>
    <w:rsid w:val="00ED380E"/>
    <w:rsid w:val="00ED6594"/>
    <w:rsid w:val="00ED693E"/>
    <w:rsid w:val="00ED6EFF"/>
    <w:rsid w:val="00EE0AED"/>
    <w:rsid w:val="00EE4A51"/>
    <w:rsid w:val="00EE69F6"/>
    <w:rsid w:val="00EF046D"/>
    <w:rsid w:val="00EF4491"/>
    <w:rsid w:val="00EF6172"/>
    <w:rsid w:val="00EF6449"/>
    <w:rsid w:val="00EF6D7F"/>
    <w:rsid w:val="00EF6F74"/>
    <w:rsid w:val="00EF72AB"/>
    <w:rsid w:val="00F005D9"/>
    <w:rsid w:val="00F03081"/>
    <w:rsid w:val="00F044D5"/>
    <w:rsid w:val="00F047D4"/>
    <w:rsid w:val="00F06031"/>
    <w:rsid w:val="00F067EC"/>
    <w:rsid w:val="00F07FC0"/>
    <w:rsid w:val="00F10420"/>
    <w:rsid w:val="00F11E82"/>
    <w:rsid w:val="00F122D1"/>
    <w:rsid w:val="00F130C7"/>
    <w:rsid w:val="00F136F6"/>
    <w:rsid w:val="00F15BA1"/>
    <w:rsid w:val="00F200CC"/>
    <w:rsid w:val="00F20767"/>
    <w:rsid w:val="00F20B71"/>
    <w:rsid w:val="00F20D70"/>
    <w:rsid w:val="00F2440E"/>
    <w:rsid w:val="00F30A51"/>
    <w:rsid w:val="00F34C40"/>
    <w:rsid w:val="00F3520C"/>
    <w:rsid w:val="00F361B0"/>
    <w:rsid w:val="00F36743"/>
    <w:rsid w:val="00F37AAD"/>
    <w:rsid w:val="00F4069D"/>
    <w:rsid w:val="00F407AD"/>
    <w:rsid w:val="00F41FA7"/>
    <w:rsid w:val="00F43CC6"/>
    <w:rsid w:val="00F44352"/>
    <w:rsid w:val="00F467C0"/>
    <w:rsid w:val="00F46CA2"/>
    <w:rsid w:val="00F477BA"/>
    <w:rsid w:val="00F5069B"/>
    <w:rsid w:val="00F52AD4"/>
    <w:rsid w:val="00F53EF8"/>
    <w:rsid w:val="00F54C06"/>
    <w:rsid w:val="00F55CD4"/>
    <w:rsid w:val="00F56D71"/>
    <w:rsid w:val="00F6419F"/>
    <w:rsid w:val="00F70447"/>
    <w:rsid w:val="00F70F9A"/>
    <w:rsid w:val="00F710B1"/>
    <w:rsid w:val="00F713B8"/>
    <w:rsid w:val="00F72A05"/>
    <w:rsid w:val="00F73B51"/>
    <w:rsid w:val="00F740DA"/>
    <w:rsid w:val="00F744B4"/>
    <w:rsid w:val="00F744F9"/>
    <w:rsid w:val="00F766C7"/>
    <w:rsid w:val="00F77826"/>
    <w:rsid w:val="00F77E4F"/>
    <w:rsid w:val="00F808DB"/>
    <w:rsid w:val="00F819B4"/>
    <w:rsid w:val="00F81ACE"/>
    <w:rsid w:val="00F828CA"/>
    <w:rsid w:val="00F83DC9"/>
    <w:rsid w:val="00F85048"/>
    <w:rsid w:val="00F855C1"/>
    <w:rsid w:val="00F8577D"/>
    <w:rsid w:val="00F86A13"/>
    <w:rsid w:val="00F86D31"/>
    <w:rsid w:val="00F8768F"/>
    <w:rsid w:val="00F90DDB"/>
    <w:rsid w:val="00F916CF"/>
    <w:rsid w:val="00F9180D"/>
    <w:rsid w:val="00F940C5"/>
    <w:rsid w:val="00F9454F"/>
    <w:rsid w:val="00F95E81"/>
    <w:rsid w:val="00F96623"/>
    <w:rsid w:val="00FA0AB3"/>
    <w:rsid w:val="00FA5B69"/>
    <w:rsid w:val="00FA6A61"/>
    <w:rsid w:val="00FA6F3D"/>
    <w:rsid w:val="00FA7512"/>
    <w:rsid w:val="00FB283D"/>
    <w:rsid w:val="00FB4F0A"/>
    <w:rsid w:val="00FB4F8C"/>
    <w:rsid w:val="00FC0076"/>
    <w:rsid w:val="00FC12FE"/>
    <w:rsid w:val="00FC1FDA"/>
    <w:rsid w:val="00FC2EEA"/>
    <w:rsid w:val="00FC5164"/>
    <w:rsid w:val="00FC6BB0"/>
    <w:rsid w:val="00FC7C6B"/>
    <w:rsid w:val="00FD1474"/>
    <w:rsid w:val="00FD3D25"/>
    <w:rsid w:val="00FD64B6"/>
    <w:rsid w:val="00FD79F5"/>
    <w:rsid w:val="00FE01B6"/>
    <w:rsid w:val="00FE070F"/>
    <w:rsid w:val="00FE16A1"/>
    <w:rsid w:val="00FE2A4E"/>
    <w:rsid w:val="00FE31C8"/>
    <w:rsid w:val="00FE34E3"/>
    <w:rsid w:val="00FE3B84"/>
    <w:rsid w:val="00FE4E8F"/>
    <w:rsid w:val="00FE606B"/>
    <w:rsid w:val="00FE6212"/>
    <w:rsid w:val="00FE6585"/>
    <w:rsid w:val="00FF0DD2"/>
    <w:rsid w:val="00FF18BD"/>
    <w:rsid w:val="00FF2110"/>
    <w:rsid w:val="00FF2548"/>
    <w:rsid w:val="00FF2C52"/>
    <w:rsid w:val="00FF4434"/>
    <w:rsid w:val="00FF7505"/>
    <w:rsid w:val="09D1AE7F"/>
    <w:rsid w:val="0A9F1D51"/>
    <w:rsid w:val="0E5F2BC4"/>
    <w:rsid w:val="10E33412"/>
    <w:rsid w:val="12C07397"/>
    <w:rsid w:val="199C54CA"/>
    <w:rsid w:val="1E5041EF"/>
    <w:rsid w:val="1F517E8B"/>
    <w:rsid w:val="319B60C9"/>
    <w:rsid w:val="420AB07E"/>
    <w:rsid w:val="4523DD21"/>
    <w:rsid w:val="46CAD3EE"/>
    <w:rsid w:val="490E8FA8"/>
    <w:rsid w:val="5616FE90"/>
    <w:rsid w:val="6AFB68F3"/>
    <w:rsid w:val="6D9AC824"/>
    <w:rsid w:val="70B96FA7"/>
    <w:rsid w:val="73868802"/>
    <w:rsid w:val="77BC3B0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014AF4"/>
  <w15:chartTrackingRefBased/>
  <w15:docId w15:val="{D5630978-EDC5-49B8-8A37-BCB8FC884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2C80"/>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631E53"/>
    <w:pPr>
      <w:keepNext/>
      <w:numPr>
        <w:numId w:val="48"/>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b/>
      <w:sz w:val="26"/>
      <w:szCs w:val="22"/>
      <w:lang w:val="en-GB" w:eastAsia="ja-JP"/>
    </w:rPr>
  </w:style>
  <w:style w:type="character" w:customStyle="1" w:styleId="Heading2Char">
    <w:name w:val="Heading 2 Char"/>
    <w:link w:val="Heading2"/>
    <w:uiPriority w:val="2"/>
    <w:rsid w:val="001B51CD"/>
    <w:rPr>
      <w:b/>
      <w:sz w:val="24"/>
      <w:szCs w:val="22"/>
      <w:lang w:val="en-GB" w:eastAsia="ja-JP"/>
    </w:rPr>
  </w:style>
  <w:style w:type="character" w:customStyle="1" w:styleId="Heading3Char">
    <w:name w:val="Heading 3 Char"/>
    <w:link w:val="Heading3"/>
    <w:uiPriority w:val="9"/>
    <w:rsid w:val="001B51CD"/>
    <w:rPr>
      <w:b/>
      <w:sz w:val="22"/>
      <w:szCs w:val="22"/>
      <w:lang w:val="en-GB" w:eastAsia="ja-JP"/>
    </w:rPr>
  </w:style>
  <w:style w:type="character" w:customStyle="1" w:styleId="Heading4Char">
    <w:name w:val="Heading 4 Char"/>
    <w:link w:val="Heading4"/>
    <w:uiPriority w:val="4"/>
    <w:rsid w:val="00F828CA"/>
    <w:rPr>
      <w:b/>
      <w:sz w:val="22"/>
      <w:szCs w:val="22"/>
      <w:lang w:val="en-GB" w:eastAsia="ja-JP"/>
    </w:rPr>
  </w:style>
  <w:style w:type="character" w:customStyle="1" w:styleId="Heading5Char">
    <w:name w:val="Heading 5 Char"/>
    <w:link w:val="Heading5"/>
    <w:uiPriority w:val="5"/>
    <w:rsid w:val="001B51CD"/>
    <w:rPr>
      <w:b/>
      <w:sz w:val="22"/>
      <w:szCs w:val="22"/>
      <w:lang w:val="en-GB" w:eastAsia="ja-JP"/>
    </w:rPr>
  </w:style>
  <w:style w:type="character" w:customStyle="1" w:styleId="Heading6Char">
    <w:name w:val="Heading 6 Char"/>
    <w:link w:val="Heading6"/>
    <w:uiPriority w:val="6"/>
    <w:rsid w:val="001B51CD"/>
    <w:rPr>
      <w:b/>
      <w:sz w:val="22"/>
      <w:szCs w:val="22"/>
      <w:lang w:val="en-GB" w:eastAsia="ja-JP"/>
    </w:rPr>
  </w:style>
  <w:style w:type="paragraph" w:customStyle="1" w:styleId="a2">
    <w:name w:val="a2"/>
    <w:basedOn w:val="Normal"/>
    <w:next w:val="Normal"/>
    <w:rsid w:val="0054733A"/>
    <w:pPr>
      <w:keepNext/>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rsid w:val="00F828CA"/>
    <w:pPr>
      <w:keepNext/>
      <w:spacing w:before="60" w:line="250" w:lineRule="atLeast"/>
      <w:jc w:val="left"/>
      <w:outlineLvl w:val="0"/>
    </w:pPr>
    <w:rPr>
      <w:b/>
      <w:sz w:val="24"/>
      <w:lang w:eastAsia="ja-JP"/>
    </w:rPr>
  </w:style>
  <w:style w:type="paragraph" w:customStyle="1" w:styleId="a4">
    <w:name w:val="a4"/>
    <w:basedOn w:val="Normal"/>
    <w:next w:val="Normal"/>
    <w:rsid w:val="001B51CD"/>
    <w:pPr>
      <w:keepNext/>
      <w:tabs>
        <w:tab w:val="left" w:pos="880"/>
      </w:tabs>
      <w:spacing w:before="60"/>
      <w:jc w:val="left"/>
      <w:outlineLvl w:val="0"/>
    </w:pPr>
    <w:rPr>
      <w:b/>
      <w:bCs/>
      <w:iCs/>
      <w:lang w:eastAsia="ja-JP"/>
    </w:rPr>
  </w:style>
  <w:style w:type="paragraph" w:customStyle="1" w:styleId="a5">
    <w:name w:val="a5"/>
    <w:basedOn w:val="Normal"/>
    <w:next w:val="Normal"/>
    <w:rsid w:val="00F828CA"/>
    <w:pPr>
      <w:keepNext/>
      <w:tabs>
        <w:tab w:val="left" w:pos="1247"/>
        <w:tab w:val="left" w:pos="1360"/>
      </w:tabs>
      <w:spacing w:before="60"/>
      <w:jc w:val="left"/>
      <w:outlineLvl w:val="0"/>
    </w:pPr>
    <w:rPr>
      <w:b/>
      <w:bCs/>
      <w:iCs/>
      <w:lang w:eastAsia="ja-JP"/>
    </w:rPr>
  </w:style>
  <w:style w:type="paragraph" w:customStyle="1" w:styleId="a6">
    <w:name w:val="a6"/>
    <w:basedOn w:val="Normal"/>
    <w:next w:val="Normal"/>
    <w:rsid w:val="00F828CA"/>
    <w:pPr>
      <w:keepNext/>
      <w:tabs>
        <w:tab w:val="left" w:pos="1247"/>
        <w:tab w:val="left" w:pos="1360"/>
      </w:tabs>
      <w:spacing w:before="60"/>
      <w:jc w:val="left"/>
      <w:outlineLvl w:val="0"/>
    </w:pPr>
    <w:rPr>
      <w:b/>
      <w:bCs/>
      <w:lang w:eastAsia="ja-JP"/>
    </w:rPr>
  </w:style>
  <w:style w:type="paragraph" w:customStyle="1" w:styleId="ANNEX">
    <w:name w:val="ANNEX"/>
    <w:basedOn w:val="Normal"/>
    <w:next w:val="Normal"/>
    <w:rsid w:val="00F77E4F"/>
    <w:pPr>
      <w:keepNext/>
      <w:pageBreakBefore/>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0">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clear" w:pos="403"/>
      </w:tabs>
      <w:spacing w:before="120" w:after="0"/>
      <w:jc w:val="left"/>
    </w:pPr>
    <w:rPr>
      <w:rFonts w:asciiTheme="minorHAnsi" w:hAnsiTheme="minorHAnsi" w:cstheme="minorHAnsi"/>
      <w:b/>
      <w:bCs/>
      <w:i/>
      <w:iCs/>
      <w:sz w:val="24"/>
      <w:szCs w:val="24"/>
    </w:rPr>
  </w:style>
  <w:style w:type="paragraph" w:styleId="TOC2">
    <w:name w:val="toc 2"/>
    <w:basedOn w:val="TOC1"/>
    <w:next w:val="Normal"/>
    <w:uiPriority w:val="39"/>
    <w:rsid w:val="00264095"/>
    <w:pPr>
      <w:ind w:left="220"/>
    </w:pPr>
    <w:rPr>
      <w:i w:val="0"/>
      <w:iCs w:val="0"/>
      <w:sz w:val="22"/>
      <w:szCs w:val="22"/>
    </w:rPr>
  </w:style>
  <w:style w:type="paragraph" w:styleId="TOC3">
    <w:name w:val="toc 3"/>
    <w:basedOn w:val="TOC2"/>
    <w:next w:val="Normal"/>
    <w:uiPriority w:val="39"/>
    <w:rsid w:val="00264095"/>
    <w:pPr>
      <w:spacing w:before="0"/>
      <w:ind w:left="440"/>
    </w:pPr>
    <w:rPr>
      <w:b w:val="0"/>
      <w:bCs w:val="0"/>
      <w:sz w:val="20"/>
      <w:szCs w:val="20"/>
    </w:rPr>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qFormat/>
    <w:rsid w:val="00051C5A"/>
    <w:pPr>
      <w:keepLines/>
      <w:tabs>
        <w:tab w:val="clear" w:pos="403"/>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after="0" w:line="240" w:lineRule="auto"/>
      <w:jc w:val="left"/>
    </w:pPr>
    <w:rPr>
      <w:rFonts w:ascii="Courier New" w:hAnsi="Courier New"/>
      <w:sz w:val="20"/>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unhideWhenUsed/>
    <w:qFormat/>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character" w:customStyle="1" w:styleId="CodeChar">
    <w:name w:val="Code Char"/>
    <w:qFormat/>
    <w:rsid w:val="00A52B95"/>
    <w:rPr>
      <w:rFonts w:ascii="Courier New" w:hAnsi="Courier New"/>
    </w:rPr>
  </w:style>
  <w:style w:type="paragraph" w:customStyle="1" w:styleId="Note">
    <w:name w:val="Note"/>
    <w:basedOn w:val="Normal"/>
    <w:link w:val="NoteZchn"/>
    <w:qFormat/>
    <w:rsid w:val="00C25A6E"/>
    <w:pPr>
      <w:tabs>
        <w:tab w:val="clear" w:pos="403"/>
        <w:tab w:val="left" w:pos="1584"/>
      </w:tabs>
      <w:spacing w:line="220" w:lineRule="atLeast"/>
      <w:ind w:left="720" w:right="720"/>
    </w:pPr>
    <w:rPr>
      <w:sz w:val="20"/>
    </w:rPr>
  </w:style>
  <w:style w:type="character" w:customStyle="1" w:styleId="NoteZchn">
    <w:name w:val="Note Zchn"/>
    <w:link w:val="Note"/>
    <w:qFormat/>
    <w:rsid w:val="00C25A6E"/>
    <w:rPr>
      <w:szCs w:val="22"/>
      <w:lang w:val="en-GB"/>
    </w:rPr>
  </w:style>
  <w:style w:type="character" w:styleId="CommentReference">
    <w:name w:val="annotation reference"/>
    <w:basedOn w:val="DefaultParagraphFont"/>
    <w:uiPriority w:val="99"/>
    <w:semiHidden/>
    <w:unhideWhenUsed/>
    <w:rsid w:val="00D71138"/>
    <w:rPr>
      <w:sz w:val="16"/>
      <w:szCs w:val="16"/>
    </w:rPr>
  </w:style>
  <w:style w:type="paragraph" w:customStyle="1" w:styleId="BoxTable">
    <w:name w:val="BoxTable"/>
    <w:basedOn w:val="Normal"/>
    <w:link w:val="BoxTableChar"/>
    <w:qFormat/>
    <w:rsid w:val="00EF6F74"/>
    <w:pPr>
      <w:keepNext/>
      <w:keepLines/>
      <w:tabs>
        <w:tab w:val="clear" w:pos="403"/>
      </w:tabs>
      <w:spacing w:after="0" w:line="230" w:lineRule="atLeast"/>
      <w:jc w:val="left"/>
    </w:pPr>
    <w:rPr>
      <w:szCs w:val="24"/>
    </w:rPr>
  </w:style>
  <w:style w:type="character" w:customStyle="1" w:styleId="BoxTableChar">
    <w:name w:val="BoxTable Char"/>
    <w:link w:val="BoxTable"/>
    <w:rsid w:val="00EF6F74"/>
    <w:rPr>
      <w:rFonts w:eastAsia="MS Mincho"/>
      <w:sz w:val="22"/>
      <w:szCs w:val="24"/>
      <w:lang w:val="en-GB"/>
    </w:rPr>
  </w:style>
  <w:style w:type="paragraph" w:customStyle="1" w:styleId="fields">
    <w:name w:val="fields"/>
    <w:basedOn w:val="Normal"/>
    <w:link w:val="fieldsZchn"/>
    <w:qFormat/>
    <w:rsid w:val="00EF6F74"/>
    <w:pPr>
      <w:tabs>
        <w:tab w:val="clear" w:pos="403"/>
        <w:tab w:val="left" w:pos="1440"/>
        <w:tab w:val="left" w:pos="8010"/>
      </w:tabs>
      <w:spacing w:after="220" w:line="240" w:lineRule="auto"/>
      <w:ind w:left="720" w:hanging="360"/>
      <w:contextualSpacing/>
    </w:pPr>
    <w:rPr>
      <w:szCs w:val="20"/>
      <w:lang w:eastAsia="ja-JP"/>
    </w:rPr>
  </w:style>
  <w:style w:type="character" w:customStyle="1" w:styleId="fieldsZchn">
    <w:name w:val="fields Zchn"/>
    <w:link w:val="fields"/>
    <w:qFormat/>
    <w:rsid w:val="00EF6F74"/>
    <w:rPr>
      <w:rFonts w:eastAsia="MS Mincho"/>
      <w:sz w:val="22"/>
      <w:lang w:val="en-GB" w:eastAsia="ja-JP"/>
    </w:rPr>
  </w:style>
  <w:style w:type="paragraph" w:styleId="ListParagraph">
    <w:name w:val="List Paragraph"/>
    <w:aliases w:val="Bullets"/>
    <w:basedOn w:val="Normal"/>
    <w:link w:val="ListParagraphChar"/>
    <w:uiPriority w:val="34"/>
    <w:qFormat/>
    <w:rsid w:val="00DC2E73"/>
    <w:pPr>
      <w:ind w:left="720"/>
    </w:pPr>
  </w:style>
  <w:style w:type="paragraph" w:styleId="CommentText">
    <w:name w:val="annotation text"/>
    <w:basedOn w:val="Normal"/>
    <w:link w:val="CommentTextChar"/>
    <w:uiPriority w:val="99"/>
    <w:unhideWhenUsed/>
    <w:rsid w:val="00D71138"/>
    <w:pPr>
      <w:spacing w:line="240" w:lineRule="auto"/>
    </w:pPr>
    <w:rPr>
      <w:sz w:val="20"/>
      <w:szCs w:val="20"/>
    </w:rPr>
  </w:style>
  <w:style w:type="character" w:customStyle="1" w:styleId="CommentTextChar">
    <w:name w:val="Comment Text Char"/>
    <w:basedOn w:val="DefaultParagraphFont"/>
    <w:link w:val="CommentText"/>
    <w:uiPriority w:val="99"/>
    <w:rsid w:val="00D71138"/>
    <w:rPr>
      <w:lang w:val="en-GB"/>
    </w:rPr>
  </w:style>
  <w:style w:type="paragraph" w:styleId="CommentSubject">
    <w:name w:val="annotation subject"/>
    <w:basedOn w:val="CommentText"/>
    <w:next w:val="CommentText"/>
    <w:link w:val="CommentSubjectChar"/>
    <w:uiPriority w:val="99"/>
    <w:semiHidden/>
    <w:unhideWhenUsed/>
    <w:rsid w:val="00D71138"/>
    <w:rPr>
      <w:b/>
      <w:bCs/>
    </w:rPr>
  </w:style>
  <w:style w:type="character" w:customStyle="1" w:styleId="CommentSubjectChar">
    <w:name w:val="Comment Subject Char"/>
    <w:basedOn w:val="CommentTextChar"/>
    <w:link w:val="CommentSubject"/>
    <w:uiPriority w:val="99"/>
    <w:semiHidden/>
    <w:rsid w:val="00D71138"/>
    <w:rPr>
      <w:b/>
      <w:bCs/>
      <w:lang w:val="en-GB"/>
    </w:rPr>
  </w:style>
  <w:style w:type="paragraph" w:styleId="TOC4">
    <w:name w:val="toc 4"/>
    <w:basedOn w:val="Normal"/>
    <w:next w:val="Normal"/>
    <w:autoRedefine/>
    <w:uiPriority w:val="39"/>
    <w:unhideWhenUsed/>
    <w:rsid w:val="00812959"/>
    <w:pPr>
      <w:tabs>
        <w:tab w:val="clear" w:pos="403"/>
      </w:tabs>
      <w:spacing w:after="0"/>
      <w:ind w:left="660"/>
      <w:jc w:val="left"/>
    </w:pPr>
    <w:rPr>
      <w:rFonts w:asciiTheme="minorHAnsi" w:hAnsiTheme="minorHAnsi" w:cstheme="minorHAnsi"/>
      <w:sz w:val="20"/>
      <w:szCs w:val="20"/>
    </w:rPr>
  </w:style>
  <w:style w:type="paragraph" w:styleId="TOC5">
    <w:name w:val="toc 5"/>
    <w:basedOn w:val="Normal"/>
    <w:next w:val="Normal"/>
    <w:autoRedefine/>
    <w:uiPriority w:val="39"/>
    <w:unhideWhenUsed/>
    <w:rsid w:val="00812959"/>
    <w:pPr>
      <w:tabs>
        <w:tab w:val="clear" w:pos="403"/>
      </w:tabs>
      <w:spacing w:after="0"/>
      <w:ind w:left="880"/>
      <w:jc w:val="left"/>
    </w:pPr>
    <w:rPr>
      <w:rFonts w:asciiTheme="minorHAnsi" w:hAnsiTheme="minorHAnsi" w:cstheme="minorHAnsi"/>
      <w:sz w:val="20"/>
      <w:szCs w:val="20"/>
    </w:rPr>
  </w:style>
  <w:style w:type="character" w:customStyle="1" w:styleId="Courier">
    <w:name w:val="Courier"/>
    <w:rsid w:val="003B3DA7"/>
    <w:rPr>
      <w:rFonts w:ascii="Courier New" w:hAnsi="Courier New"/>
    </w:rPr>
  </w:style>
  <w:style w:type="paragraph" w:customStyle="1" w:styleId="termNum">
    <w:name w:val="termNum"/>
    <w:basedOn w:val="Heading2"/>
    <w:next w:val="Normal"/>
    <w:link w:val="termNumChar"/>
    <w:qFormat/>
    <w:rsid w:val="00171257"/>
    <w:pPr>
      <w:numPr>
        <w:numId w:val="4"/>
      </w:numPr>
      <w:spacing w:after="60" w:line="250" w:lineRule="exact"/>
      <w:ind w:left="0" w:firstLine="0"/>
    </w:pPr>
    <w:rPr>
      <w:szCs w:val="20"/>
    </w:rPr>
  </w:style>
  <w:style w:type="character" w:customStyle="1" w:styleId="termNumChar">
    <w:name w:val="termNum Char"/>
    <w:basedOn w:val="Heading2Char"/>
    <w:link w:val="termNum"/>
    <w:rsid w:val="00171257"/>
    <w:rPr>
      <w:b/>
      <w:sz w:val="24"/>
      <w:szCs w:val="22"/>
      <w:lang w:val="en-GB" w:eastAsia="ja-JP"/>
    </w:rPr>
  </w:style>
  <w:style w:type="character" w:customStyle="1" w:styleId="stddocNumber">
    <w:name w:val="std_docNumber"/>
    <w:rsid w:val="00171257"/>
    <w:rPr>
      <w:rFonts w:ascii="Cambria" w:hAnsi="Cambria"/>
      <w:bdr w:val="none" w:sz="0" w:space="0" w:color="auto"/>
      <w:shd w:val="clear" w:color="auto" w:fill="F2DBDB"/>
    </w:rPr>
  </w:style>
  <w:style w:type="character" w:customStyle="1" w:styleId="stddocPartNumber">
    <w:name w:val="std_docPartNumber"/>
    <w:rsid w:val="00171257"/>
    <w:rPr>
      <w:rFonts w:ascii="Cambria" w:hAnsi="Cambria"/>
      <w:bdr w:val="none" w:sz="0" w:space="0" w:color="auto"/>
      <w:shd w:val="clear" w:color="auto" w:fill="EAF1DD"/>
    </w:rPr>
  </w:style>
  <w:style w:type="character" w:customStyle="1" w:styleId="stdpublisher">
    <w:name w:val="std_publisher"/>
    <w:rsid w:val="00171257"/>
    <w:rPr>
      <w:rFonts w:ascii="Cambria" w:hAnsi="Cambria"/>
      <w:bdr w:val="none" w:sz="0" w:space="0" w:color="auto"/>
      <w:shd w:val="clear" w:color="auto" w:fill="C6D9F1"/>
    </w:rPr>
  </w:style>
  <w:style w:type="paragraph" w:customStyle="1" w:styleId="ISOMB">
    <w:name w:val="ISO_MB"/>
    <w:basedOn w:val="Normal"/>
    <w:rsid w:val="006058CD"/>
    <w:pPr>
      <w:tabs>
        <w:tab w:val="clear" w:pos="403"/>
      </w:tabs>
      <w:spacing w:before="210" w:after="0" w:line="210" w:lineRule="exact"/>
      <w:jc w:val="left"/>
    </w:pPr>
    <w:rPr>
      <w:rFonts w:ascii="Arial" w:eastAsia="Times New Roman" w:hAnsi="Arial"/>
      <w:sz w:val="18"/>
      <w:szCs w:val="20"/>
    </w:rPr>
  </w:style>
  <w:style w:type="paragraph" w:styleId="Revision">
    <w:name w:val="Revision"/>
    <w:hidden/>
    <w:uiPriority w:val="99"/>
    <w:semiHidden/>
    <w:rsid w:val="00C95C1F"/>
    <w:rPr>
      <w:sz w:val="22"/>
      <w:szCs w:val="22"/>
      <w:lang w:val="en-GB"/>
    </w:rPr>
  </w:style>
  <w:style w:type="paragraph" w:styleId="FootnoteText">
    <w:name w:val="footnote text"/>
    <w:basedOn w:val="Normal"/>
    <w:link w:val="FootnoteTextChar"/>
    <w:uiPriority w:val="99"/>
    <w:semiHidden/>
    <w:unhideWhenUsed/>
    <w:rsid w:val="00C933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334C"/>
    <w:rPr>
      <w:lang w:val="en-GB"/>
    </w:rPr>
  </w:style>
  <w:style w:type="character" w:styleId="FootnoteReference">
    <w:name w:val="footnote reference"/>
    <w:basedOn w:val="DefaultParagraphFont"/>
    <w:uiPriority w:val="99"/>
    <w:semiHidden/>
    <w:unhideWhenUsed/>
    <w:rsid w:val="00C9334C"/>
    <w:rPr>
      <w:vertAlign w:val="superscript"/>
    </w:rPr>
  </w:style>
  <w:style w:type="character" w:customStyle="1" w:styleId="jlqj4b">
    <w:name w:val="jlqj4b"/>
    <w:basedOn w:val="DefaultParagraphFont"/>
    <w:rsid w:val="008A7A2D"/>
  </w:style>
  <w:style w:type="character" w:styleId="UnresolvedMention">
    <w:name w:val="Unresolved Mention"/>
    <w:basedOn w:val="DefaultParagraphFont"/>
    <w:uiPriority w:val="99"/>
    <w:semiHidden/>
    <w:unhideWhenUsed/>
    <w:rsid w:val="00FF18BD"/>
    <w:rPr>
      <w:color w:val="605E5C"/>
      <w:shd w:val="clear" w:color="auto" w:fill="E1DFDD"/>
    </w:rPr>
  </w:style>
  <w:style w:type="character" w:customStyle="1" w:styleId="js-issue-title">
    <w:name w:val="js-issue-title"/>
    <w:basedOn w:val="DefaultParagraphFont"/>
    <w:rsid w:val="00881CBE"/>
  </w:style>
  <w:style w:type="character" w:customStyle="1" w:styleId="apple-converted-space">
    <w:name w:val="apple-converted-space"/>
    <w:basedOn w:val="DefaultParagraphFont"/>
    <w:rsid w:val="00EE0AED"/>
  </w:style>
  <w:style w:type="table" w:customStyle="1" w:styleId="TableGrid1">
    <w:name w:val="Table Grid1"/>
    <w:basedOn w:val="TableNormal"/>
    <w:next w:val="TableGrid"/>
    <w:uiPriority w:val="39"/>
    <w:rsid w:val="007F4E21"/>
    <w:pPr>
      <w:widowControl w:val="0"/>
      <w:autoSpaceDE w:val="0"/>
      <w:autoSpaceDN w:val="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iPriority w:val="35"/>
    <w:unhideWhenUsed/>
    <w:qFormat/>
    <w:rsid w:val="007F4E21"/>
    <w:pPr>
      <w:spacing w:after="200" w:line="240" w:lineRule="auto"/>
    </w:pPr>
    <w:rPr>
      <w:i/>
      <w:iCs/>
      <w:color w:val="44546A" w:themeColor="text2"/>
      <w:sz w:val="18"/>
      <w:szCs w:val="18"/>
    </w:rPr>
  </w:style>
  <w:style w:type="paragraph" w:customStyle="1" w:styleId="code0">
    <w:name w:val="code"/>
    <w:basedOn w:val="Normal"/>
    <w:next w:val="Normal"/>
    <w:link w:val="codeZchn"/>
    <w:autoRedefine/>
    <w:qFormat/>
    <w:rsid w:val="00807543"/>
    <w:pPr>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ind w:left="360"/>
      <w:jc w:val="left"/>
      <w:pPrChange w:id="0" w:author="Dimitri Podborski" w:date="2024-11-03T13:06:00Z">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20"/>
          <w:ind w:left="360"/>
        </w:pPr>
      </w:pPrChange>
    </w:pPr>
    <w:rPr>
      <w:rFonts w:ascii="Courier" w:hAnsi="Courier"/>
      <w:noProof/>
      <w:sz w:val="20"/>
      <w:lang w:val="en-CA"/>
      <w:rPrChange w:id="0" w:author="Dimitri Podborski" w:date="2024-11-03T13:06:00Z">
        <w:rPr>
          <w:rFonts w:ascii="Courier" w:eastAsia="MS Mincho" w:hAnsi="Courier"/>
          <w:noProof/>
          <w:szCs w:val="22"/>
          <w:lang w:val="en-CA" w:eastAsia="en-US" w:bidi="ar-SA"/>
        </w:rPr>
      </w:rPrChange>
    </w:rPr>
  </w:style>
  <w:style w:type="character" w:customStyle="1" w:styleId="codeZchn">
    <w:name w:val="code Zchn"/>
    <w:link w:val="code0"/>
    <w:qFormat/>
    <w:rsid w:val="00807543"/>
    <w:rPr>
      <w:rFonts w:ascii="Courier" w:hAnsi="Courier"/>
      <w:noProof/>
      <w:szCs w:val="22"/>
      <w:lang w:val="en-CA"/>
    </w:rPr>
  </w:style>
  <w:style w:type="paragraph" w:customStyle="1" w:styleId="RefNorm">
    <w:name w:val="RefNorm"/>
    <w:basedOn w:val="Normal"/>
    <w:rsid w:val="00C5276F"/>
    <w:pPr>
      <w:tabs>
        <w:tab w:val="clear" w:pos="403"/>
      </w:tabs>
    </w:pPr>
    <w:rPr>
      <w:rFonts w:eastAsia="Calibri"/>
    </w:rPr>
  </w:style>
  <w:style w:type="character" w:customStyle="1" w:styleId="stddocTitle">
    <w:name w:val="std_docTitle"/>
    <w:rsid w:val="00C5276F"/>
    <w:rPr>
      <w:rFonts w:ascii="Cambria" w:hAnsi="Cambria"/>
      <w:i/>
      <w:bdr w:val="none" w:sz="0" w:space="0" w:color="auto"/>
      <w:shd w:val="clear" w:color="auto" w:fill="FDE9D9"/>
    </w:rPr>
  </w:style>
  <w:style w:type="paragraph" w:customStyle="1" w:styleId="Bibliography1">
    <w:name w:val="Bibliography1"/>
    <w:basedOn w:val="Normal"/>
    <w:rsid w:val="00C5276F"/>
    <w:pPr>
      <w:numPr>
        <w:numId w:val="20"/>
      </w:numPr>
      <w:tabs>
        <w:tab w:val="clear" w:pos="360"/>
        <w:tab w:val="clear" w:pos="403"/>
        <w:tab w:val="left" w:pos="660"/>
      </w:tabs>
      <w:spacing w:line="230" w:lineRule="atLeast"/>
    </w:pPr>
    <w:rPr>
      <w:szCs w:val="20"/>
      <w:lang w:val="de-DE" w:eastAsia="ja-JP"/>
    </w:rPr>
  </w:style>
  <w:style w:type="paragraph" w:customStyle="1" w:styleId="NoSpacing1">
    <w:name w:val="No Spacing1"/>
    <w:basedOn w:val="Normal"/>
    <w:autoRedefine/>
    <w:qFormat/>
    <w:rsid w:val="00F30A51"/>
    <w:pPr>
      <w:tabs>
        <w:tab w:val="clear" w:pos="403"/>
      </w:tabs>
      <w:spacing w:line="240" w:lineRule="auto"/>
    </w:pPr>
    <w:rPr>
      <w:rFonts w:ascii="Times New Roman" w:eastAsia="SimSun" w:hAnsi="Times New Roman"/>
      <w:sz w:val="24"/>
      <w:szCs w:val="24"/>
      <w:lang w:val="fr-FR" w:eastAsia="zh-CN"/>
    </w:rPr>
  </w:style>
  <w:style w:type="numbering" w:customStyle="1" w:styleId="CurrentList1">
    <w:name w:val="Current List1"/>
    <w:uiPriority w:val="99"/>
    <w:rsid w:val="001776C7"/>
    <w:pPr>
      <w:numPr>
        <w:numId w:val="30"/>
      </w:numPr>
    </w:pPr>
  </w:style>
  <w:style w:type="numbering" w:customStyle="1" w:styleId="CurrentList2">
    <w:name w:val="Current List2"/>
    <w:uiPriority w:val="99"/>
    <w:rsid w:val="001776C7"/>
    <w:pPr>
      <w:numPr>
        <w:numId w:val="31"/>
      </w:numPr>
    </w:pPr>
  </w:style>
  <w:style w:type="numbering" w:customStyle="1" w:styleId="CurrentList3">
    <w:name w:val="Current List3"/>
    <w:uiPriority w:val="99"/>
    <w:rsid w:val="001776C7"/>
    <w:pPr>
      <w:numPr>
        <w:numId w:val="32"/>
      </w:numPr>
    </w:pPr>
  </w:style>
  <w:style w:type="paragraph" w:customStyle="1" w:styleId="Default">
    <w:name w:val="Default"/>
    <w:rsid w:val="001776C7"/>
    <w:pPr>
      <w:autoSpaceDE w:val="0"/>
      <w:autoSpaceDN w:val="0"/>
      <w:adjustRightInd w:val="0"/>
    </w:pPr>
    <w:rPr>
      <w:rFonts w:ascii="Arial" w:hAnsi="Arial" w:cs="Arial"/>
      <w:color w:val="000000"/>
      <w:sz w:val="24"/>
      <w:szCs w:val="24"/>
      <w:lang w:val="fr-FR" w:eastAsia="fr-FR"/>
    </w:rPr>
  </w:style>
  <w:style w:type="numbering" w:customStyle="1" w:styleId="CurrentList4">
    <w:name w:val="Current List4"/>
    <w:uiPriority w:val="99"/>
    <w:rsid w:val="001776C7"/>
    <w:pPr>
      <w:numPr>
        <w:numId w:val="33"/>
      </w:numPr>
    </w:pPr>
  </w:style>
  <w:style w:type="numbering" w:customStyle="1" w:styleId="CurrentList5">
    <w:name w:val="Current List5"/>
    <w:uiPriority w:val="99"/>
    <w:rsid w:val="001776C7"/>
    <w:pPr>
      <w:numPr>
        <w:numId w:val="34"/>
      </w:numPr>
    </w:pPr>
  </w:style>
  <w:style w:type="numbering" w:customStyle="1" w:styleId="CurrentList6">
    <w:name w:val="Current List6"/>
    <w:uiPriority w:val="99"/>
    <w:rsid w:val="001776C7"/>
    <w:pPr>
      <w:numPr>
        <w:numId w:val="36"/>
      </w:numPr>
    </w:pPr>
  </w:style>
  <w:style w:type="numbering" w:customStyle="1" w:styleId="CurrentList7">
    <w:name w:val="Current List7"/>
    <w:uiPriority w:val="99"/>
    <w:rsid w:val="001776C7"/>
    <w:pPr>
      <w:numPr>
        <w:numId w:val="38"/>
      </w:numPr>
    </w:pPr>
  </w:style>
  <w:style w:type="numbering" w:customStyle="1" w:styleId="CurrentList8">
    <w:name w:val="Current List8"/>
    <w:uiPriority w:val="99"/>
    <w:rsid w:val="001776C7"/>
    <w:pPr>
      <w:numPr>
        <w:numId w:val="40"/>
      </w:numPr>
    </w:pPr>
  </w:style>
  <w:style w:type="numbering" w:customStyle="1" w:styleId="CurrentList9">
    <w:name w:val="Current List9"/>
    <w:uiPriority w:val="99"/>
    <w:rsid w:val="001776C7"/>
    <w:pPr>
      <w:numPr>
        <w:numId w:val="41"/>
      </w:numPr>
    </w:pPr>
  </w:style>
  <w:style w:type="numbering" w:customStyle="1" w:styleId="CurrentList10">
    <w:name w:val="Current List10"/>
    <w:uiPriority w:val="99"/>
    <w:rsid w:val="001776C7"/>
    <w:pPr>
      <w:numPr>
        <w:numId w:val="47"/>
      </w:numPr>
    </w:pPr>
  </w:style>
  <w:style w:type="numbering" w:customStyle="1" w:styleId="CurrentList11">
    <w:name w:val="Current List11"/>
    <w:uiPriority w:val="99"/>
    <w:rsid w:val="00631E53"/>
    <w:pPr>
      <w:numPr>
        <w:numId w:val="50"/>
      </w:numPr>
    </w:pPr>
  </w:style>
  <w:style w:type="paragraph" w:styleId="TOCHeading">
    <w:name w:val="TOC Heading"/>
    <w:basedOn w:val="Heading1"/>
    <w:next w:val="Normal"/>
    <w:uiPriority w:val="39"/>
    <w:unhideWhenUsed/>
    <w:qFormat/>
    <w:rsid w:val="004B4759"/>
    <w:pPr>
      <w:keepLines/>
      <w:numPr>
        <w:numId w:val="0"/>
      </w:numPr>
      <w:tabs>
        <w:tab w:val="clear" w:pos="400"/>
        <w:tab w:val="clear" w:pos="560"/>
      </w:tabs>
      <w:suppressAutoHyphens w:val="0"/>
      <w:spacing w:before="480" w:after="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6">
    <w:name w:val="toc 6"/>
    <w:basedOn w:val="Normal"/>
    <w:next w:val="Normal"/>
    <w:autoRedefine/>
    <w:uiPriority w:val="39"/>
    <w:semiHidden/>
    <w:unhideWhenUsed/>
    <w:rsid w:val="004B4759"/>
    <w:pPr>
      <w:tabs>
        <w:tab w:val="clear" w:pos="403"/>
      </w:tabs>
      <w:spacing w:after="0"/>
      <w:ind w:left="1100"/>
      <w:jc w:val="left"/>
    </w:pPr>
    <w:rPr>
      <w:rFonts w:asciiTheme="minorHAnsi" w:hAnsiTheme="minorHAnsi" w:cstheme="minorHAnsi"/>
      <w:sz w:val="20"/>
      <w:szCs w:val="20"/>
    </w:rPr>
  </w:style>
  <w:style w:type="paragraph" w:styleId="TOC7">
    <w:name w:val="toc 7"/>
    <w:basedOn w:val="Normal"/>
    <w:next w:val="Normal"/>
    <w:autoRedefine/>
    <w:uiPriority w:val="39"/>
    <w:semiHidden/>
    <w:unhideWhenUsed/>
    <w:rsid w:val="004B4759"/>
    <w:pPr>
      <w:tabs>
        <w:tab w:val="clear" w:pos="403"/>
      </w:tabs>
      <w:spacing w:after="0"/>
      <w:ind w:left="1320"/>
      <w:jc w:val="left"/>
    </w:pPr>
    <w:rPr>
      <w:rFonts w:asciiTheme="minorHAnsi" w:hAnsiTheme="minorHAnsi" w:cstheme="minorHAnsi"/>
      <w:sz w:val="20"/>
      <w:szCs w:val="20"/>
    </w:rPr>
  </w:style>
  <w:style w:type="paragraph" w:styleId="TOC8">
    <w:name w:val="toc 8"/>
    <w:basedOn w:val="Normal"/>
    <w:next w:val="Normal"/>
    <w:autoRedefine/>
    <w:uiPriority w:val="39"/>
    <w:semiHidden/>
    <w:unhideWhenUsed/>
    <w:rsid w:val="004B4759"/>
    <w:pPr>
      <w:tabs>
        <w:tab w:val="clear" w:pos="403"/>
      </w:tabs>
      <w:spacing w:after="0"/>
      <w:ind w:left="1540"/>
      <w:jc w:val="left"/>
    </w:pPr>
    <w:rPr>
      <w:rFonts w:asciiTheme="minorHAnsi" w:hAnsiTheme="minorHAnsi" w:cstheme="minorHAnsi"/>
      <w:sz w:val="20"/>
      <w:szCs w:val="20"/>
    </w:rPr>
  </w:style>
  <w:style w:type="paragraph" w:styleId="TOC9">
    <w:name w:val="toc 9"/>
    <w:basedOn w:val="Normal"/>
    <w:next w:val="Normal"/>
    <w:autoRedefine/>
    <w:uiPriority w:val="39"/>
    <w:semiHidden/>
    <w:unhideWhenUsed/>
    <w:rsid w:val="004B4759"/>
    <w:pPr>
      <w:tabs>
        <w:tab w:val="clear" w:pos="403"/>
      </w:tabs>
      <w:spacing w:after="0"/>
      <w:ind w:left="1760"/>
      <w:jc w:val="left"/>
    </w:pPr>
    <w:rPr>
      <w:rFonts w:asciiTheme="minorHAnsi" w:hAnsiTheme="minorHAnsi" w:cstheme="minorHAnsi"/>
      <w:sz w:val="20"/>
      <w:szCs w:val="20"/>
    </w:rPr>
  </w:style>
  <w:style w:type="paragraph" w:customStyle="1" w:styleId="AMDInstruction">
    <w:name w:val="AMD Instruction"/>
    <w:basedOn w:val="Normal"/>
    <w:qFormat/>
    <w:rsid w:val="002A5242"/>
    <w:rPr>
      <w:rFonts w:eastAsia="Times New Roman"/>
      <w:i/>
      <w:iCs/>
      <w:color w:val="2E74B5" w:themeColor="accent1" w:themeShade="BF"/>
      <w:sz w:val="24"/>
      <w:lang w:val="en-CA"/>
    </w:rPr>
  </w:style>
  <w:style w:type="numbering" w:customStyle="1" w:styleId="CurrentList12">
    <w:name w:val="Current List12"/>
    <w:uiPriority w:val="99"/>
    <w:rsid w:val="0077500F"/>
    <w:pPr>
      <w:numPr>
        <w:numId w:val="51"/>
      </w:numPr>
    </w:pPr>
  </w:style>
  <w:style w:type="numbering" w:customStyle="1" w:styleId="CurrentList13">
    <w:name w:val="Current List13"/>
    <w:uiPriority w:val="99"/>
    <w:rsid w:val="0077500F"/>
    <w:pPr>
      <w:numPr>
        <w:numId w:val="52"/>
      </w:numPr>
    </w:pPr>
  </w:style>
  <w:style w:type="numbering" w:customStyle="1" w:styleId="CurrentList14">
    <w:name w:val="Current List14"/>
    <w:uiPriority w:val="99"/>
    <w:rsid w:val="0077500F"/>
    <w:pPr>
      <w:numPr>
        <w:numId w:val="53"/>
      </w:numPr>
    </w:pPr>
  </w:style>
  <w:style w:type="numbering" w:customStyle="1" w:styleId="CurrentList15">
    <w:name w:val="Current List15"/>
    <w:uiPriority w:val="99"/>
    <w:rsid w:val="0077500F"/>
    <w:pPr>
      <w:numPr>
        <w:numId w:val="54"/>
      </w:numPr>
    </w:pPr>
  </w:style>
  <w:style w:type="numbering" w:customStyle="1" w:styleId="CurrentList16">
    <w:name w:val="Current List16"/>
    <w:uiPriority w:val="99"/>
    <w:rsid w:val="009D5A90"/>
    <w:pPr>
      <w:numPr>
        <w:numId w:val="55"/>
      </w:numPr>
    </w:pPr>
  </w:style>
  <w:style w:type="numbering" w:customStyle="1" w:styleId="CurrentList17">
    <w:name w:val="Current List17"/>
    <w:uiPriority w:val="99"/>
    <w:rsid w:val="003F4EB2"/>
    <w:pPr>
      <w:numPr>
        <w:numId w:val="58"/>
      </w:numPr>
    </w:pPr>
  </w:style>
  <w:style w:type="numbering" w:customStyle="1" w:styleId="CurrentList18">
    <w:name w:val="Current List18"/>
    <w:uiPriority w:val="99"/>
    <w:rsid w:val="003F4EB2"/>
    <w:pPr>
      <w:numPr>
        <w:numId w:val="60"/>
      </w:numPr>
    </w:pPr>
  </w:style>
  <w:style w:type="character" w:customStyle="1" w:styleId="CodeChar0">
    <w:name w:val="CodeChar"/>
    <w:uiPriority w:val="1"/>
    <w:qFormat/>
    <w:rsid w:val="003F4EB2"/>
    <w:rPr>
      <w:rFonts w:ascii="Courier New" w:hAnsi="Courier New" w:cs="Courier New"/>
    </w:rPr>
  </w:style>
  <w:style w:type="paragraph" w:customStyle="1" w:styleId="Fields0">
    <w:name w:val="Fields"/>
    <w:basedOn w:val="Normal"/>
    <w:link w:val="FieldsChar"/>
    <w:qFormat/>
    <w:rsid w:val="003F4EB2"/>
    <w:pPr>
      <w:widowControl w:val="0"/>
      <w:tabs>
        <w:tab w:val="clear" w:pos="403"/>
      </w:tabs>
      <w:autoSpaceDE w:val="0"/>
      <w:autoSpaceDN w:val="0"/>
      <w:spacing w:after="120"/>
      <w:ind w:left="714" w:hanging="357"/>
      <w:jc w:val="left"/>
    </w:pPr>
    <w:rPr>
      <w:rFonts w:eastAsia="Arial" w:cs="Arial"/>
      <w:lang w:val="en-US"/>
    </w:rPr>
  </w:style>
  <w:style w:type="character" w:customStyle="1" w:styleId="FieldsChar">
    <w:name w:val="Fields Char"/>
    <w:basedOn w:val="DefaultParagraphFont"/>
    <w:link w:val="Fields0"/>
    <w:rsid w:val="003F4EB2"/>
    <w:rPr>
      <w:rFonts w:eastAsia="Arial" w:cs="Arial"/>
      <w:sz w:val="22"/>
      <w:szCs w:val="22"/>
    </w:rPr>
  </w:style>
  <w:style w:type="numbering" w:customStyle="1" w:styleId="CurrentList19">
    <w:name w:val="Current List19"/>
    <w:uiPriority w:val="99"/>
    <w:rsid w:val="002C1783"/>
    <w:pPr>
      <w:numPr>
        <w:numId w:val="61"/>
      </w:numPr>
    </w:pPr>
  </w:style>
  <w:style w:type="numbering" w:customStyle="1" w:styleId="CurrentList20">
    <w:name w:val="Current List20"/>
    <w:uiPriority w:val="99"/>
    <w:rsid w:val="002C1783"/>
    <w:pPr>
      <w:numPr>
        <w:numId w:val="62"/>
      </w:numPr>
    </w:pPr>
  </w:style>
  <w:style w:type="numbering" w:customStyle="1" w:styleId="CurrentList21">
    <w:name w:val="Current List21"/>
    <w:uiPriority w:val="99"/>
    <w:rsid w:val="002C1783"/>
    <w:pPr>
      <w:numPr>
        <w:numId w:val="63"/>
      </w:numPr>
    </w:pPr>
  </w:style>
  <w:style w:type="numbering" w:customStyle="1" w:styleId="CurrentList22">
    <w:name w:val="Current List22"/>
    <w:uiPriority w:val="99"/>
    <w:rsid w:val="00611698"/>
    <w:pPr>
      <w:numPr>
        <w:numId w:val="66"/>
      </w:numPr>
    </w:pPr>
  </w:style>
  <w:style w:type="numbering" w:customStyle="1" w:styleId="CurrentList23">
    <w:name w:val="Current List23"/>
    <w:uiPriority w:val="99"/>
    <w:rsid w:val="00C02DDF"/>
    <w:pPr>
      <w:numPr>
        <w:numId w:val="73"/>
      </w:numPr>
    </w:pPr>
  </w:style>
  <w:style w:type="paragraph" w:customStyle="1" w:styleId="Atom">
    <w:name w:val="Atom"/>
    <w:basedOn w:val="Normal"/>
    <w:qFormat/>
    <w:rsid w:val="00C80686"/>
    <w:pPr>
      <w:keepNext/>
      <w:keepLines/>
      <w:tabs>
        <w:tab w:val="clear" w:pos="403"/>
      </w:tabs>
      <w:spacing w:after="220" w:line="240" w:lineRule="auto"/>
      <w:jc w:val="left"/>
    </w:pPr>
    <w:rPr>
      <w:rFonts w:eastAsia="Times New Roman"/>
      <w:noProof/>
    </w:rPr>
  </w:style>
  <w:style w:type="character" w:customStyle="1" w:styleId="codeChar1">
    <w:name w:val="code Char"/>
    <w:qFormat/>
    <w:rsid w:val="00C80686"/>
    <w:rPr>
      <w:rFonts w:ascii="Courier New" w:hAnsi="Courier New" w:cs="Courier New" w:hint="default"/>
      <w:noProof/>
      <w:lang w:val="en-GB" w:eastAsia="ja-JP" w:bidi="ar-SA"/>
    </w:rPr>
  </w:style>
  <w:style w:type="character" w:customStyle="1" w:styleId="NoteChar">
    <w:name w:val="Note Char"/>
    <w:rsid w:val="00C80686"/>
    <w:rPr>
      <w:rFonts w:ascii="Cambria" w:eastAsia="Calibri" w:hAnsi="Cambria" w:cs="Times New Roman" w:hint="default"/>
      <w:sz w:val="20"/>
      <w:lang w:val="en-GB"/>
    </w:rPr>
  </w:style>
  <w:style w:type="paragraph" w:customStyle="1" w:styleId="BoxHeading5">
    <w:name w:val="BoxHeading 5"/>
    <w:basedOn w:val="Heading5"/>
    <w:qFormat/>
    <w:rsid w:val="00263CD9"/>
    <w:pPr>
      <w:numPr>
        <w:ilvl w:val="0"/>
        <w:numId w:val="0"/>
      </w:numPr>
      <w:tabs>
        <w:tab w:val="clear" w:pos="1021"/>
        <w:tab w:val="left" w:pos="936"/>
        <w:tab w:val="left" w:pos="1138"/>
        <w:tab w:val="left" w:pos="1354"/>
      </w:tabs>
      <w:spacing w:line="230" w:lineRule="exact"/>
      <w:ind w:left="1008" w:hanging="1008"/>
    </w:pPr>
    <w:rPr>
      <w:sz w:val="20"/>
      <w:szCs w:val="20"/>
      <w:lang w:eastAsia="en-US"/>
    </w:rPr>
  </w:style>
  <w:style w:type="character" w:customStyle="1" w:styleId="ListParagraphChar">
    <w:name w:val="List Paragraph Char"/>
    <w:aliases w:val="Bullets Char"/>
    <w:basedOn w:val="DefaultParagraphFont"/>
    <w:link w:val="ListParagraph"/>
    <w:uiPriority w:val="34"/>
    <w:qFormat/>
    <w:locked/>
    <w:rsid w:val="00E321D0"/>
    <w:rPr>
      <w:sz w:val="22"/>
      <w:szCs w:val="22"/>
      <w:lang w:val="en-GB"/>
    </w:rPr>
  </w:style>
  <w:style w:type="paragraph" w:styleId="Index5">
    <w:name w:val="index 5"/>
    <w:basedOn w:val="Normal"/>
    <w:next w:val="Normal"/>
    <w:autoRedefine/>
    <w:semiHidden/>
    <w:rsid w:val="00307C44"/>
    <w:pPr>
      <w:tabs>
        <w:tab w:val="clear" w:pos="403"/>
      </w:tabs>
      <w:spacing w:line="220" w:lineRule="atLeast"/>
      <w:ind w:left="1000" w:hanging="200"/>
    </w:pPr>
    <w:rPr>
      <w:b/>
      <w:noProof/>
      <w:szCs w:val="20"/>
      <w:lang w:val="en-CA" w:eastAsia="ja-JP"/>
    </w:rPr>
  </w:style>
  <w:style w:type="paragraph" w:customStyle="1" w:styleId="normal1">
    <w:name w:val="normal1"/>
    <w:qFormat/>
    <w:rsid w:val="00205D83"/>
    <w:pPr>
      <w:suppressAutoHyphens/>
      <w:spacing w:line="276" w:lineRule="auto"/>
    </w:pPr>
    <w:rPr>
      <w:rFonts w:ascii="Arial" w:eastAsia="Arial" w:hAnsi="Arial" w:cs="Arial"/>
      <w:sz w:val="22"/>
      <w:szCs w:val="22"/>
      <w:lang w:eastAsia="zh-CN" w:bidi="hi-IN"/>
    </w:rPr>
  </w:style>
  <w:style w:type="character" w:customStyle="1" w:styleId="ISOCode">
    <w:name w:val="ISOCode"/>
    <w:basedOn w:val="DefaultParagraphFont"/>
    <w:rsid w:val="001624FD"/>
    <w:rPr>
      <w:rFonts w:ascii="Courier New" w:eastAsia="SimSun" w:hAnsi="Courier New" w:cs="Courier New"/>
      <w:b w:val="0"/>
      <w:i w:val="0"/>
      <w:sz w:val="22"/>
      <w:szCs w:val="24"/>
      <w:lang w:val="en-GB" w:eastAsia="zh-CN"/>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rsid w:val="00D91C41"/>
    <w:rPr>
      <w:i/>
      <w:iCs/>
      <w:color w:val="44546A" w:themeColor="text2"/>
      <w:sz w:val="18"/>
      <w:szCs w:val="18"/>
      <w:lang w:val="en-GB"/>
    </w:rPr>
  </w:style>
  <w:style w:type="paragraph" w:customStyle="1" w:styleId="ListContinue1">
    <w:name w:val="List Continue 1"/>
    <w:basedOn w:val="Normal"/>
    <w:rsid w:val="00846BCD"/>
    <w:pPr>
      <w:tabs>
        <w:tab w:val="clear" w:pos="403"/>
      </w:tabs>
      <w:ind w:left="403" w:hanging="403"/>
    </w:pPr>
    <w:rPr>
      <w:rFonts w:eastAsia="Calibri"/>
    </w:rPr>
  </w:style>
  <w:style w:type="character" w:customStyle="1" w:styleId="HTMLPreformattedChar">
    <w:name w:val="HTML Preformatted Char"/>
    <w:basedOn w:val="DefaultParagraphFont"/>
    <w:link w:val="HTMLPreformatted"/>
    <w:uiPriority w:val="99"/>
    <w:qFormat/>
    <w:rsid w:val="0094270A"/>
    <w:rPr>
      <w:rFonts w:ascii="Courier New" w:eastAsia="Times New Roman" w:hAnsi="Courier New" w:cs="Courier New"/>
    </w:rPr>
  </w:style>
  <w:style w:type="paragraph" w:styleId="HTMLPreformatted">
    <w:name w:val="HTML Preformatted"/>
    <w:basedOn w:val="Normal"/>
    <w:link w:val="HTMLPreformattedChar"/>
    <w:uiPriority w:val="99"/>
    <w:unhideWhenUsed/>
    <w:qFormat/>
    <w:rsid w:val="0094270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60" w:line="240" w:lineRule="auto"/>
      <w:jc w:val="left"/>
    </w:pPr>
    <w:rPr>
      <w:rFonts w:ascii="Courier New" w:eastAsia="Times New Roman" w:hAnsi="Courier New" w:cs="Courier New"/>
      <w:sz w:val="20"/>
      <w:szCs w:val="20"/>
      <w:lang w:val="en-US"/>
    </w:rPr>
  </w:style>
  <w:style w:type="character" w:customStyle="1" w:styleId="HTMLPreformattedChar1">
    <w:name w:val="HTML Preformatted Char1"/>
    <w:basedOn w:val="DefaultParagraphFont"/>
    <w:uiPriority w:val="99"/>
    <w:semiHidden/>
    <w:rsid w:val="0094270A"/>
    <w:rPr>
      <w:rFonts w:ascii="Consolas" w:hAnsi="Consolas" w:cs="Consolas"/>
      <w:lang w:val="en-GB"/>
    </w:rPr>
  </w:style>
  <w:style w:type="table" w:customStyle="1" w:styleId="TableGrid2">
    <w:name w:val="Table Grid2"/>
    <w:basedOn w:val="TableNormal"/>
    <w:next w:val="TableGrid"/>
    <w:uiPriority w:val="39"/>
    <w:rsid w:val="002236C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236C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306093">
      <w:bodyDiv w:val="1"/>
      <w:marLeft w:val="0"/>
      <w:marRight w:val="0"/>
      <w:marTop w:val="0"/>
      <w:marBottom w:val="0"/>
      <w:divBdr>
        <w:top w:val="none" w:sz="0" w:space="0" w:color="auto"/>
        <w:left w:val="none" w:sz="0" w:space="0" w:color="auto"/>
        <w:bottom w:val="none" w:sz="0" w:space="0" w:color="auto"/>
        <w:right w:val="none" w:sz="0" w:space="0" w:color="auto"/>
      </w:divBdr>
    </w:div>
    <w:div w:id="115637684">
      <w:bodyDiv w:val="1"/>
      <w:marLeft w:val="0"/>
      <w:marRight w:val="0"/>
      <w:marTop w:val="0"/>
      <w:marBottom w:val="0"/>
      <w:divBdr>
        <w:top w:val="none" w:sz="0" w:space="0" w:color="auto"/>
        <w:left w:val="none" w:sz="0" w:space="0" w:color="auto"/>
        <w:bottom w:val="none" w:sz="0" w:space="0" w:color="auto"/>
        <w:right w:val="none" w:sz="0" w:space="0" w:color="auto"/>
      </w:divBdr>
    </w:div>
    <w:div w:id="205484710">
      <w:bodyDiv w:val="1"/>
      <w:marLeft w:val="0"/>
      <w:marRight w:val="0"/>
      <w:marTop w:val="0"/>
      <w:marBottom w:val="0"/>
      <w:divBdr>
        <w:top w:val="none" w:sz="0" w:space="0" w:color="auto"/>
        <w:left w:val="none" w:sz="0" w:space="0" w:color="auto"/>
        <w:bottom w:val="none" w:sz="0" w:space="0" w:color="auto"/>
        <w:right w:val="none" w:sz="0" w:space="0" w:color="auto"/>
      </w:divBdr>
    </w:div>
    <w:div w:id="316421657">
      <w:bodyDiv w:val="1"/>
      <w:marLeft w:val="0"/>
      <w:marRight w:val="0"/>
      <w:marTop w:val="0"/>
      <w:marBottom w:val="0"/>
      <w:divBdr>
        <w:top w:val="none" w:sz="0" w:space="0" w:color="auto"/>
        <w:left w:val="none" w:sz="0" w:space="0" w:color="auto"/>
        <w:bottom w:val="none" w:sz="0" w:space="0" w:color="auto"/>
        <w:right w:val="none" w:sz="0" w:space="0" w:color="auto"/>
      </w:divBdr>
    </w:div>
    <w:div w:id="425150710">
      <w:bodyDiv w:val="1"/>
      <w:marLeft w:val="0"/>
      <w:marRight w:val="0"/>
      <w:marTop w:val="0"/>
      <w:marBottom w:val="0"/>
      <w:divBdr>
        <w:top w:val="none" w:sz="0" w:space="0" w:color="auto"/>
        <w:left w:val="none" w:sz="0" w:space="0" w:color="auto"/>
        <w:bottom w:val="none" w:sz="0" w:space="0" w:color="auto"/>
        <w:right w:val="none" w:sz="0" w:space="0" w:color="auto"/>
      </w:divBdr>
    </w:div>
    <w:div w:id="468473639">
      <w:bodyDiv w:val="1"/>
      <w:marLeft w:val="0"/>
      <w:marRight w:val="0"/>
      <w:marTop w:val="0"/>
      <w:marBottom w:val="0"/>
      <w:divBdr>
        <w:top w:val="none" w:sz="0" w:space="0" w:color="auto"/>
        <w:left w:val="none" w:sz="0" w:space="0" w:color="auto"/>
        <w:bottom w:val="none" w:sz="0" w:space="0" w:color="auto"/>
        <w:right w:val="none" w:sz="0" w:space="0" w:color="auto"/>
      </w:divBdr>
    </w:div>
    <w:div w:id="478229606">
      <w:bodyDiv w:val="1"/>
      <w:marLeft w:val="0"/>
      <w:marRight w:val="0"/>
      <w:marTop w:val="0"/>
      <w:marBottom w:val="0"/>
      <w:divBdr>
        <w:top w:val="none" w:sz="0" w:space="0" w:color="auto"/>
        <w:left w:val="none" w:sz="0" w:space="0" w:color="auto"/>
        <w:bottom w:val="none" w:sz="0" w:space="0" w:color="auto"/>
        <w:right w:val="none" w:sz="0" w:space="0" w:color="auto"/>
      </w:divBdr>
    </w:div>
    <w:div w:id="479885751">
      <w:bodyDiv w:val="1"/>
      <w:marLeft w:val="0"/>
      <w:marRight w:val="0"/>
      <w:marTop w:val="0"/>
      <w:marBottom w:val="0"/>
      <w:divBdr>
        <w:top w:val="none" w:sz="0" w:space="0" w:color="auto"/>
        <w:left w:val="none" w:sz="0" w:space="0" w:color="auto"/>
        <w:bottom w:val="none" w:sz="0" w:space="0" w:color="auto"/>
        <w:right w:val="none" w:sz="0" w:space="0" w:color="auto"/>
      </w:divBdr>
    </w:div>
    <w:div w:id="614137860">
      <w:bodyDiv w:val="1"/>
      <w:marLeft w:val="0"/>
      <w:marRight w:val="0"/>
      <w:marTop w:val="0"/>
      <w:marBottom w:val="0"/>
      <w:divBdr>
        <w:top w:val="none" w:sz="0" w:space="0" w:color="auto"/>
        <w:left w:val="none" w:sz="0" w:space="0" w:color="auto"/>
        <w:bottom w:val="none" w:sz="0" w:space="0" w:color="auto"/>
        <w:right w:val="none" w:sz="0" w:space="0" w:color="auto"/>
      </w:divBdr>
    </w:div>
    <w:div w:id="824513642">
      <w:bodyDiv w:val="1"/>
      <w:marLeft w:val="0"/>
      <w:marRight w:val="0"/>
      <w:marTop w:val="0"/>
      <w:marBottom w:val="0"/>
      <w:divBdr>
        <w:top w:val="none" w:sz="0" w:space="0" w:color="auto"/>
        <w:left w:val="none" w:sz="0" w:space="0" w:color="auto"/>
        <w:bottom w:val="none" w:sz="0" w:space="0" w:color="auto"/>
        <w:right w:val="none" w:sz="0" w:space="0" w:color="auto"/>
      </w:divBdr>
    </w:div>
    <w:div w:id="865406726">
      <w:bodyDiv w:val="1"/>
      <w:marLeft w:val="0"/>
      <w:marRight w:val="0"/>
      <w:marTop w:val="0"/>
      <w:marBottom w:val="0"/>
      <w:divBdr>
        <w:top w:val="none" w:sz="0" w:space="0" w:color="auto"/>
        <w:left w:val="none" w:sz="0" w:space="0" w:color="auto"/>
        <w:bottom w:val="none" w:sz="0" w:space="0" w:color="auto"/>
        <w:right w:val="none" w:sz="0" w:space="0" w:color="auto"/>
      </w:divBdr>
    </w:div>
    <w:div w:id="1134250953">
      <w:bodyDiv w:val="1"/>
      <w:marLeft w:val="0"/>
      <w:marRight w:val="0"/>
      <w:marTop w:val="0"/>
      <w:marBottom w:val="0"/>
      <w:divBdr>
        <w:top w:val="none" w:sz="0" w:space="0" w:color="auto"/>
        <w:left w:val="none" w:sz="0" w:space="0" w:color="auto"/>
        <w:bottom w:val="none" w:sz="0" w:space="0" w:color="auto"/>
        <w:right w:val="none" w:sz="0" w:space="0" w:color="auto"/>
      </w:divBdr>
    </w:div>
    <w:div w:id="1326589199">
      <w:bodyDiv w:val="1"/>
      <w:marLeft w:val="0"/>
      <w:marRight w:val="0"/>
      <w:marTop w:val="0"/>
      <w:marBottom w:val="0"/>
      <w:divBdr>
        <w:top w:val="none" w:sz="0" w:space="0" w:color="auto"/>
        <w:left w:val="none" w:sz="0" w:space="0" w:color="auto"/>
        <w:bottom w:val="none" w:sz="0" w:space="0" w:color="auto"/>
        <w:right w:val="none" w:sz="0" w:space="0" w:color="auto"/>
      </w:divBdr>
    </w:div>
    <w:div w:id="1386560892">
      <w:bodyDiv w:val="1"/>
      <w:marLeft w:val="0"/>
      <w:marRight w:val="0"/>
      <w:marTop w:val="0"/>
      <w:marBottom w:val="0"/>
      <w:divBdr>
        <w:top w:val="none" w:sz="0" w:space="0" w:color="auto"/>
        <w:left w:val="none" w:sz="0" w:space="0" w:color="auto"/>
        <w:bottom w:val="none" w:sz="0" w:space="0" w:color="auto"/>
        <w:right w:val="none" w:sz="0" w:space="0" w:color="auto"/>
      </w:divBdr>
    </w:div>
    <w:div w:id="1770739829">
      <w:bodyDiv w:val="1"/>
      <w:marLeft w:val="0"/>
      <w:marRight w:val="0"/>
      <w:marTop w:val="0"/>
      <w:marBottom w:val="0"/>
      <w:divBdr>
        <w:top w:val="none" w:sz="0" w:space="0" w:color="auto"/>
        <w:left w:val="none" w:sz="0" w:space="0" w:color="auto"/>
        <w:bottom w:val="none" w:sz="0" w:space="0" w:color="auto"/>
        <w:right w:val="none" w:sz="0" w:space="0" w:color="auto"/>
      </w:divBdr>
    </w:div>
    <w:div w:id="1780444740">
      <w:bodyDiv w:val="1"/>
      <w:marLeft w:val="0"/>
      <w:marRight w:val="0"/>
      <w:marTop w:val="0"/>
      <w:marBottom w:val="0"/>
      <w:divBdr>
        <w:top w:val="none" w:sz="0" w:space="0" w:color="auto"/>
        <w:left w:val="none" w:sz="0" w:space="0" w:color="auto"/>
        <w:bottom w:val="none" w:sz="0" w:space="0" w:color="auto"/>
        <w:right w:val="none" w:sz="0" w:space="0" w:color="auto"/>
      </w:divBdr>
    </w:div>
    <w:div w:id="1835223051">
      <w:bodyDiv w:val="1"/>
      <w:marLeft w:val="0"/>
      <w:marRight w:val="0"/>
      <w:marTop w:val="0"/>
      <w:marBottom w:val="0"/>
      <w:divBdr>
        <w:top w:val="none" w:sz="0" w:space="0" w:color="auto"/>
        <w:left w:val="none" w:sz="0" w:space="0" w:color="auto"/>
        <w:bottom w:val="none" w:sz="0" w:space="0" w:color="auto"/>
        <w:right w:val="none" w:sz="0" w:space="0" w:color="auto"/>
      </w:divBdr>
    </w:div>
    <w:div w:id="1901018685">
      <w:bodyDiv w:val="1"/>
      <w:marLeft w:val="0"/>
      <w:marRight w:val="0"/>
      <w:marTop w:val="0"/>
      <w:marBottom w:val="0"/>
      <w:divBdr>
        <w:top w:val="none" w:sz="0" w:space="0" w:color="auto"/>
        <w:left w:val="none" w:sz="0" w:space="0" w:color="auto"/>
        <w:bottom w:val="none" w:sz="0" w:space="0" w:color="auto"/>
        <w:right w:val="none" w:sz="0" w:space="0" w:color="auto"/>
      </w:divBdr>
    </w:div>
    <w:div w:id="199244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s://git.mpeg.expert/MPEG/Systems/FileFormat/isobmff/-/issues/315" TargetMode="External"/><Relationship Id="rId2" Type="http://schemas.openxmlformats.org/officeDocument/2006/relationships/hyperlink" Target="https://github.com/MPEGGroup/FileFormat/issues/74" TargetMode="External"/><Relationship Id="rId1" Type="http://schemas.openxmlformats.org/officeDocument/2006/relationships/hyperlink" Target="https://github.com/MPEGGroup/FileFormat/issues/46" TargetMode="External"/></Relationship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iec.ch/members_experts/refdocs" TargetMode="External"/><Relationship Id="rId26" Type="http://schemas.openxmlformats.org/officeDocument/2006/relationships/header" Target="header5.xml"/><Relationship Id="rId21" Type="http://schemas.openxmlformats.org/officeDocument/2006/relationships/hyperlink" Target="http://www.iso.org/iso/foreword.html" TargetMode="External"/><Relationship Id="rId34"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iso.org/directives" TargetMode="External"/><Relationship Id="rId25" Type="http://schemas.openxmlformats.org/officeDocument/2006/relationships/header" Target="header4.xml"/><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patents.iec.ch/" TargetMode="External"/><Relationship Id="rId29"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iec.ch/national-committees" TargetMode="External"/><Relationship Id="rId32" Type="http://schemas.microsoft.com/office/2018/08/relationships/commentsExtensible" Target="commentsExtensible.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iso.org/members.html" TargetMode="External"/><Relationship Id="rId28" Type="http://schemas.openxmlformats.org/officeDocument/2006/relationships/footer" Target="footer5.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www.iso.org/patents"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iec.ch/understanding-standards" TargetMode="External"/><Relationship Id="rId27" Type="http://schemas.openxmlformats.org/officeDocument/2006/relationships/footer" Target="footer4.xml"/><Relationship Id="rId30" Type="http://schemas.microsoft.com/office/2011/relationships/commentsExtended" Target="commentsExtended.xm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ze\AppData\Roaming\Microsoft\Templates\ISO_Simpl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2.xml><?xml version="1.0" encoding="utf-8"?>
<ds:datastoreItem xmlns:ds="http://schemas.openxmlformats.org/officeDocument/2006/customXml" ds:itemID="{E1751EFE-8F41-4DAF-9E98-EB14B0298C02}">
  <ds:schemaRefs>
    <ds:schemaRef ds:uri="http://schemas.openxmlformats.org/officeDocument/2006/bibliography"/>
  </ds:schemaRefs>
</ds:datastoreItem>
</file>

<file path=customXml/itemProps3.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C:\Users\maze\AppData\Roaming\Microsoft\Templates\ISO_Simple_template.dot</Template>
  <TotalTime>213</TotalTime>
  <Pages>1</Pages>
  <Words>10906</Words>
  <Characters>62169</Characters>
  <Application>Microsoft Office Word</Application>
  <DocSecurity>0</DocSecurity>
  <Lines>518</Lines>
  <Paragraphs>145</Paragraphs>
  <ScaleCrop>false</ScaleCrop>
  <HeadingPairs>
    <vt:vector size="2" baseType="variant">
      <vt:variant>
        <vt:lpstr>Title</vt:lpstr>
      </vt:variant>
      <vt:variant>
        <vt:i4>1</vt:i4>
      </vt:variant>
    </vt:vector>
  </HeadingPairs>
  <TitlesOfParts>
    <vt:vector size="1" baseType="lpstr">
      <vt:lpstr>Preliminary Draft of ISO/IEC 23008-12 AMD 3 Support for tone map derivation and others</vt:lpstr>
    </vt:vector>
  </TitlesOfParts>
  <Manager/>
  <Company/>
  <LinksUpToDate>false</LinksUpToDate>
  <CharactersWithSpaces>72930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Preliminary Draft of ISO/IEC 23008-12 AMD 3 Support for tone map derivation and others</dc:title>
  <dc:subject/>
  <dc:creator>Leo Barnes, Dimitri Podborski</dc:creator>
  <cp:keywords/>
  <dc:description/>
  <cp:lastModifiedBy>Dimitri Podborski</cp:lastModifiedBy>
  <cp:revision>194</cp:revision>
  <cp:lastPrinted>2021-02-03T09:07:00Z</cp:lastPrinted>
  <dcterms:created xsi:type="dcterms:W3CDTF">2024-02-14T07:54:00Z</dcterms:created>
  <dcterms:modified xsi:type="dcterms:W3CDTF">2024-12-23T19:45:00Z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y fmtid="{D5CDD505-2E9C-101B-9397-08002B2CF9AE}" pid="3" name="Document number">
    <vt:lpwstr>N0038</vt:lpwstr>
  </property>
</Properties>
</file>