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C457A7" w14:textId="77777777" w:rsidR="00F8178F" w:rsidRPr="00F8178F" w:rsidRDefault="00F8178F" w:rsidP="00F8178F">
      <w:pPr>
        <w:widowControl/>
        <w:tabs>
          <w:tab w:val="left" w:pos="403"/>
        </w:tabs>
        <w:spacing w:after="120" w:line="240" w:lineRule="atLeast"/>
        <w:rPr>
          <w:rFonts w:ascii="Cambria" w:hAnsi="Cambria"/>
          <w:sz w:val="22"/>
          <w:lang w:val="en-GB"/>
        </w:rPr>
      </w:pPr>
      <w:r w:rsidRPr="00F8178F">
        <w:rPr>
          <w:rFonts w:ascii="Cambria" w:hAnsi="Cambria"/>
          <w:noProof/>
          <w:sz w:val="22"/>
          <w:lang w:val="en-GB"/>
        </w:rPr>
        <mc:AlternateContent>
          <mc:Choice Requires="wpc">
            <w:drawing>
              <wp:inline distT="0" distB="0" distL="0" distR="0" wp14:anchorId="1A637C09" wp14:editId="759A1AFD">
                <wp:extent cx="6192520" cy="4070368"/>
                <wp:effectExtent l="0" t="0" r="284480" b="177800"/>
                <wp:docPr id="266" name="Canvas 2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26" name="Rectangle 226"/>
                        <wps:cNvSpPr/>
                        <wps:spPr>
                          <a:xfrm>
                            <a:off x="14290" y="1399199"/>
                            <a:ext cx="781050" cy="453413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12FC2C7" w14:textId="77777777" w:rsidR="00F8178F" w:rsidRDefault="00F8178F" w:rsidP="00F8178F">
                              <w:pPr>
                                <w:spacing w:line="254" w:lineRule="auto"/>
                                <w:jc w:val="center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</w:rPr>
                                <w:t>Manifest Parser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Rectangle 227"/>
                        <wps:cNvSpPr/>
                        <wps:spPr>
                          <a:xfrm>
                            <a:off x="2324099" y="2181728"/>
                            <a:ext cx="1194685" cy="38036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0500982" w14:textId="77777777" w:rsidR="00F8178F" w:rsidRPr="00F8178F" w:rsidRDefault="00F8178F" w:rsidP="00F8178F">
                              <w:pPr>
                                <w:spacing w:after="160" w:line="252" w:lineRule="auto"/>
                                <w:jc w:val="center"/>
                                <w:rPr>
                                  <w:color w:val="000000"/>
                                  <w:sz w:val="20"/>
                                </w:rPr>
                              </w:pPr>
                              <w:r w:rsidRPr="00F8178F"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</w:rPr>
                                <w:t>Timed Metadata Track Parser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Rectangle 228"/>
                        <wps:cNvSpPr/>
                        <wps:spPr>
                          <a:xfrm>
                            <a:off x="3756970" y="2949774"/>
                            <a:ext cx="1162685" cy="3797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989A96D" w14:textId="77777777" w:rsidR="00F8178F" w:rsidRPr="00F8178F" w:rsidRDefault="00F8178F" w:rsidP="00F8178F">
                              <w:pPr>
                                <w:spacing w:after="0" w:line="252" w:lineRule="auto"/>
                                <w:jc w:val="center"/>
                                <w:rPr>
                                  <w:color w:val="000000"/>
                                  <w:szCs w:val="24"/>
                                </w:rPr>
                              </w:pPr>
                              <w:r w:rsidRPr="00F8178F"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</w:rPr>
                                <w:t>Media Buffer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Rectangle 229"/>
                        <wps:cNvSpPr/>
                        <wps:spPr>
                          <a:xfrm>
                            <a:off x="5090127" y="2949774"/>
                            <a:ext cx="1162050" cy="3797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1359557" w14:textId="77777777" w:rsidR="00F8178F" w:rsidRPr="00F8178F" w:rsidRDefault="00F8178F" w:rsidP="00F8178F">
                              <w:pPr>
                                <w:spacing w:after="0" w:line="252" w:lineRule="auto"/>
                                <w:jc w:val="center"/>
                                <w:rPr>
                                  <w:color w:val="000000"/>
                                  <w:szCs w:val="24"/>
                                  <w14:props3d w14:extrusionH="0" w14:contourW="0" w14:prstMaterial="warmMatte">
                                    <w14:bevelT w14:w="0" w14:h="0" w14:prst="circle"/>
                                    <w14:bevelB w14:w="0" w14:h="0" w14:prst="circle"/>
                                  </w14:props3d>
                                </w:rPr>
                              </w:pPr>
                              <w:r w:rsidRPr="00F8178F"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14:props3d w14:extrusionH="0" w14:contourW="0" w14:prstMaterial="warmMatte">
                                    <w14:bevelT w14:w="0" w14:h="0" w14:prst="circle"/>
                                    <w14:bevelB w14:w="0" w14:h="0" w14:prst="circle"/>
                                  </w14:props3d>
                                </w:rPr>
                                <w:t>Media Decoder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Rectangle 230"/>
                        <wps:cNvSpPr/>
                        <wps:spPr>
                          <a:xfrm>
                            <a:off x="5088124" y="2100585"/>
                            <a:ext cx="1161415" cy="533239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FAEDCCF" w14:textId="77777777" w:rsidR="00F8178F" w:rsidRPr="00F8178F" w:rsidRDefault="00F8178F" w:rsidP="00F8178F">
                              <w:pPr>
                                <w:spacing w:after="160" w:line="252" w:lineRule="auto"/>
                                <w:jc w:val="center"/>
                                <w:rPr>
                                  <w:color w:val="000000"/>
                                  <w:szCs w:val="24"/>
                                </w:rPr>
                              </w:pPr>
                              <w:r w:rsidRPr="00F8178F"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</w:rPr>
                                <w:t>Event/Metadata Synchronizer &amp; Dispatcher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Rectangle 231"/>
                        <wps:cNvSpPr/>
                        <wps:spPr>
                          <a:xfrm>
                            <a:off x="1075350" y="2204919"/>
                            <a:ext cx="751840" cy="11245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259BF81" w14:textId="77777777" w:rsidR="00F8178F" w:rsidRPr="00F8178F" w:rsidRDefault="00F8178F" w:rsidP="00F8178F">
                              <w:pPr>
                                <w:spacing w:after="0" w:line="252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  <w:proofErr w:type="spellStart"/>
                              <w:r w:rsidRPr="00F8178F">
                                <w:rPr>
                                  <w:rFonts w:cs="Arial"/>
                                  <w:color w:val="000000"/>
                                </w:rPr>
                                <w:t>Inband</w:t>
                              </w:r>
                              <w:proofErr w:type="spellEnd"/>
                              <w:r w:rsidRPr="00F8178F">
                                <w:rPr>
                                  <w:rFonts w:cs="Arial"/>
                                  <w:color w:val="000000"/>
                                </w:rPr>
                                <w:t xml:space="preserve"> Event &amp; ‘</w:t>
                              </w:r>
                              <w:proofErr w:type="spellStart"/>
                              <w:r w:rsidRPr="00F8178F">
                                <w:rPr>
                                  <w:rFonts w:cs="Arial"/>
                                  <w:color w:val="000000"/>
                                </w:rPr>
                                <w:t>moof</w:t>
                              </w:r>
                              <w:proofErr w:type="spellEnd"/>
                              <w:r w:rsidRPr="00F8178F">
                                <w:rPr>
                                  <w:rFonts w:cs="Arial"/>
                                  <w:color w:val="000000"/>
                                </w:rPr>
                                <w:t>’ Parser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" name="Rectangle 232"/>
                        <wps:cNvSpPr/>
                        <wps:spPr>
                          <a:xfrm>
                            <a:off x="0" y="3609000"/>
                            <a:ext cx="780415" cy="45339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8146438" w14:textId="77777777" w:rsidR="00F8178F" w:rsidRDefault="00F8178F" w:rsidP="00F8178F">
                              <w:pPr>
                                <w:spacing w:after="160" w:line="252" w:lineRule="auto"/>
                                <w:jc w:val="center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</w:rPr>
                                <w:t>HTTP Stack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Straight Arrow Connector 233"/>
                        <wps:cNvCnPr/>
                        <wps:spPr>
                          <a:xfrm>
                            <a:off x="3971925" y="3732825"/>
                            <a:ext cx="256092" cy="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34" name="Text Box 234"/>
                        <wps:cNvSpPr txBox="1"/>
                        <wps:spPr>
                          <a:xfrm>
                            <a:off x="4228477" y="3593737"/>
                            <a:ext cx="2077226" cy="653438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155A691" w14:textId="77777777" w:rsidR="00F8178F" w:rsidRPr="002E1DAA" w:rsidRDefault="00F8178F" w:rsidP="00F8178F">
                              <w:pPr>
                                <w:spacing w:after="0"/>
                              </w:pPr>
                              <w:r w:rsidRPr="002E1DAA">
                                <w:t>Event/T. Metadata dataflow</w:t>
                              </w:r>
                            </w:p>
                            <w:p w14:paraId="5DE3DA92" w14:textId="77777777" w:rsidR="00F8178F" w:rsidRPr="002E1DAA" w:rsidRDefault="00F8178F" w:rsidP="00F8178F">
                              <w:pPr>
                                <w:spacing w:after="0"/>
                              </w:pPr>
                              <w:r w:rsidRPr="002E1DAA">
                                <w:t>Media dataflow</w:t>
                              </w:r>
                            </w:p>
                            <w:p w14:paraId="09450156" w14:textId="77777777" w:rsidR="00F8178F" w:rsidRPr="002E1DAA" w:rsidRDefault="00F8178F" w:rsidP="00F8178F">
                              <w:pPr>
                                <w:spacing w:after="0"/>
                              </w:pPr>
                              <w:r w:rsidRPr="002E1DAA">
                                <w:t>Control/Synchronization</w:t>
                              </w:r>
                            </w:p>
                            <w:p w14:paraId="3751021B" w14:textId="77777777" w:rsidR="00F8178F" w:rsidRPr="004C5750" w:rsidRDefault="00F8178F" w:rsidP="00F8178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Straight Arrow Connector 235"/>
                        <wps:cNvCnPr/>
                        <wps:spPr>
                          <a:xfrm>
                            <a:off x="3972589" y="3912530"/>
                            <a:ext cx="255905" cy="0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36" name="Straight Arrow Connector 236"/>
                        <wps:cNvCnPr/>
                        <wps:spPr>
                          <a:xfrm>
                            <a:off x="3956652" y="4101761"/>
                            <a:ext cx="255270" cy="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37" name="Rectangle 237"/>
                        <wps:cNvSpPr/>
                        <wps:spPr>
                          <a:xfrm>
                            <a:off x="3819525" y="3593737"/>
                            <a:ext cx="2324100" cy="592501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Straight Arrow Connector 238"/>
                        <wps:cNvCnPr/>
                        <wps:spPr>
                          <a:xfrm>
                            <a:off x="776210" y="2760490"/>
                            <a:ext cx="299140" cy="6722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39" name="Straight Arrow Connector 239"/>
                        <wps:cNvCnPr/>
                        <wps:spPr>
                          <a:xfrm>
                            <a:off x="1826830" y="3137195"/>
                            <a:ext cx="1929771" cy="2444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40" name="Straight Arrow Connector 240"/>
                        <wps:cNvCnPr/>
                        <wps:spPr>
                          <a:xfrm>
                            <a:off x="4919172" y="3139639"/>
                            <a:ext cx="170455" cy="0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41" name="Straight Arrow Connector 241"/>
                        <wps:cNvCnPr/>
                        <wps:spPr>
                          <a:xfrm>
                            <a:off x="1826290" y="2371911"/>
                            <a:ext cx="497809" cy="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42" name="Straight Arrow Connector 242"/>
                        <wps:cNvCnPr/>
                        <wps:spPr>
                          <a:xfrm>
                            <a:off x="3519010" y="2371373"/>
                            <a:ext cx="237591" cy="22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43" name="Straight Arrow Connector 243"/>
                        <wps:cNvCnPr/>
                        <wps:spPr>
                          <a:xfrm>
                            <a:off x="4878577" y="2385879"/>
                            <a:ext cx="211538" cy="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44" name="Straight Arrow Connector 244"/>
                        <wps:cNvCnPr/>
                        <wps:spPr>
                          <a:xfrm flipV="1">
                            <a:off x="400047" y="1852612"/>
                            <a:ext cx="4768" cy="329117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45" name="Connector: Elbow 245"/>
                        <wps:cNvCnPr/>
                        <wps:spPr>
                          <a:xfrm>
                            <a:off x="795262" y="1625906"/>
                            <a:ext cx="2960599" cy="746005"/>
                          </a:xfrm>
                          <a:prstGeom prst="bentConnector3">
                            <a:avLst>
                              <a:gd name="adj1" fmla="val 95999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46" name="Straight Arrow Connector 246"/>
                        <wps:cNvCnPr/>
                        <wps:spPr>
                          <a:xfrm flipV="1">
                            <a:off x="1437018" y="1914525"/>
                            <a:ext cx="0" cy="290394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none"/>
                          </a:ln>
                          <a:effectLst/>
                        </wps:spPr>
                        <wps:bodyPr/>
                      </wps:wsp>
                      <wps:wsp>
                        <wps:cNvPr id="247" name="Connector: Elbow 247"/>
                        <wps:cNvCnPr/>
                        <wps:spPr>
                          <a:xfrm>
                            <a:off x="1437018" y="1914525"/>
                            <a:ext cx="2321196" cy="453980"/>
                          </a:xfrm>
                          <a:prstGeom prst="bentConnector3">
                            <a:avLst>
                              <a:gd name="adj1" fmla="val 94717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48" name="Straight Arrow Connector 248"/>
                        <wps:cNvCnPr/>
                        <wps:spPr>
                          <a:xfrm flipV="1">
                            <a:off x="5918222" y="423205"/>
                            <a:ext cx="4445" cy="167738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49" name="Straight Arrow Connector 249"/>
                        <wps:cNvCnPr/>
                        <wps:spPr>
                          <a:xfrm>
                            <a:off x="5661633" y="423205"/>
                            <a:ext cx="4445" cy="1677035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lgDash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50" name="Connector: Elbow 250"/>
                        <wps:cNvCnPr/>
                        <wps:spPr>
                          <a:xfrm rot="10800000">
                            <a:off x="3119146" y="913425"/>
                            <a:ext cx="2300578" cy="1187160"/>
                          </a:xfrm>
                          <a:prstGeom prst="bentConnector3">
                            <a:avLst>
                              <a:gd name="adj1" fmla="val 1542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51" name="Straight Arrow Connector 251"/>
                        <wps:cNvCnPr/>
                        <wps:spPr>
                          <a:xfrm flipV="1">
                            <a:off x="1694475" y="432417"/>
                            <a:ext cx="4445" cy="32893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lgDash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52" name="Straight Arrow Connector 252"/>
                        <wps:cNvCnPr/>
                        <wps:spPr>
                          <a:xfrm>
                            <a:off x="1608750" y="385101"/>
                            <a:ext cx="4445" cy="32893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lgDash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53" name="Rectangle 253"/>
                        <wps:cNvSpPr/>
                        <wps:spPr>
                          <a:xfrm>
                            <a:off x="24130" y="722925"/>
                            <a:ext cx="3095308" cy="381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9CA92B0" w14:textId="77777777" w:rsidR="00F8178F" w:rsidRPr="004C5750" w:rsidRDefault="00F8178F" w:rsidP="00F8178F">
                              <w:pPr>
                                <w:spacing w:after="0" w:line="256" w:lineRule="auto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4C5750">
                                <w:rPr>
                                  <w:rFonts w:cs="Arial"/>
                                  <w:color w:val="000000"/>
                                  <w:sz w:val="20"/>
                                  <w:szCs w:val="18"/>
                                </w:rPr>
                                <w:t>DASH Client’s Control, Selection &amp; Heuristic Logic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Rectangle 254"/>
                        <wps:cNvSpPr/>
                        <wps:spPr>
                          <a:xfrm>
                            <a:off x="24124" y="42205"/>
                            <a:ext cx="6227455" cy="381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B6A2B5A" w14:textId="77777777" w:rsidR="00F8178F" w:rsidRPr="00F8178F" w:rsidRDefault="00F8178F" w:rsidP="00F8178F">
                              <w:pPr>
                                <w:spacing w:after="0"/>
                                <w:rPr>
                                  <w:color w:val="000000"/>
                                </w:rPr>
                              </w:pPr>
                              <w:r w:rsidRPr="00F8178F">
                                <w:rPr>
                                  <w:color w:val="000000"/>
                                </w:rPr>
                                <w:t>Application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Straight Arrow Connector 255"/>
                        <wps:cNvCnPr/>
                        <wps:spPr>
                          <a:xfrm rot="16200000">
                            <a:off x="167300" y="3456282"/>
                            <a:ext cx="299085" cy="6350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56" name="Straight Arrow Connector 256"/>
                        <wps:cNvCnPr/>
                        <wps:spPr>
                          <a:xfrm flipH="1">
                            <a:off x="505929" y="3329506"/>
                            <a:ext cx="9837" cy="269728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lgDash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57" name="Rectangle 257"/>
                        <wps:cNvSpPr/>
                        <wps:spPr>
                          <a:xfrm>
                            <a:off x="23809" y="2181729"/>
                            <a:ext cx="752475" cy="1157522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30DE521" w14:textId="77777777" w:rsidR="00F8178F" w:rsidRDefault="00F8178F" w:rsidP="00F8178F">
                              <w:pPr>
                                <w:spacing w:after="0" w:line="254" w:lineRule="auto"/>
                                <w:jc w:val="center"/>
                                <w:rPr>
                                  <w:rFonts w:cs="Arial"/>
                                  <w:color w:val="000000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</w:rPr>
                                <w:t xml:space="preserve">DASH </w:t>
                              </w:r>
                            </w:p>
                            <w:p w14:paraId="671BD6C3" w14:textId="77777777" w:rsidR="00F8178F" w:rsidRDefault="00F8178F" w:rsidP="00F8178F">
                              <w:pPr>
                                <w:spacing w:after="0" w:line="254" w:lineRule="auto"/>
                                <w:jc w:val="center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</w:rPr>
                                <w:t>Access API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Text Box 17"/>
                        <wps:cNvSpPr txBox="1"/>
                        <wps:spPr>
                          <a:xfrm>
                            <a:off x="709606" y="1442066"/>
                            <a:ext cx="641772" cy="4534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0AE463" w14:textId="77777777" w:rsidR="00F8178F" w:rsidRPr="002E1DAA" w:rsidRDefault="00F8178F" w:rsidP="00F8178F">
                              <w:pPr>
                                <w:spacing w:after="0" w:line="256" w:lineRule="auto"/>
                                <w:jc w:val="center"/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</w:pPr>
                              <w:r w:rsidRPr="002E1DAA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MPD</w:t>
                              </w:r>
                            </w:p>
                            <w:p w14:paraId="66E872DE" w14:textId="77777777" w:rsidR="00F8178F" w:rsidRPr="00631CE4" w:rsidRDefault="00F8178F" w:rsidP="00F8178F">
                              <w:pPr>
                                <w:spacing w:after="0" w:line="256" w:lineRule="auto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2E1DAA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Events</w:t>
                              </w:r>
                            </w:p>
                            <w:p w14:paraId="7E8BA4BB" w14:textId="77777777" w:rsidR="00F8178F" w:rsidRPr="00631CE4" w:rsidRDefault="00F8178F" w:rsidP="00F8178F">
                              <w:pPr>
                                <w:spacing w:after="160" w:line="256" w:lineRule="auto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Text Box 17"/>
                        <wps:cNvSpPr txBox="1"/>
                        <wps:spPr>
                          <a:xfrm>
                            <a:off x="1389369" y="1723399"/>
                            <a:ext cx="641350" cy="4533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3BA453" w14:textId="77777777" w:rsidR="00F8178F" w:rsidRPr="002E1DAA" w:rsidRDefault="00F8178F" w:rsidP="00F8178F">
                              <w:pPr>
                                <w:spacing w:after="0" w:line="254" w:lineRule="auto"/>
                                <w:jc w:val="center"/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2E1DAA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Inband</w:t>
                              </w:r>
                              <w:proofErr w:type="spellEnd"/>
                            </w:p>
                            <w:p w14:paraId="611BF0DF" w14:textId="77777777" w:rsidR="00F8178F" w:rsidRPr="00631CE4" w:rsidRDefault="00F8178F" w:rsidP="00F8178F">
                              <w:pPr>
                                <w:spacing w:after="0" w:line="254" w:lineRule="auto"/>
                                <w:jc w:val="center"/>
                              </w:pPr>
                              <w:r w:rsidRPr="002E1DAA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Events</w:t>
                              </w:r>
                            </w:p>
                            <w:p w14:paraId="07F48A5C" w14:textId="77777777" w:rsidR="00F8178F" w:rsidRPr="00631CE4" w:rsidRDefault="00F8178F" w:rsidP="00F8178F">
                              <w:pPr>
                                <w:spacing w:after="160" w:line="254" w:lineRule="auto"/>
                                <w:jc w:val="center"/>
                              </w:pPr>
                              <w:r w:rsidRPr="00631CE4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0" name="Text Box 17"/>
                        <wps:cNvSpPr txBox="1"/>
                        <wps:spPr>
                          <a:xfrm>
                            <a:off x="1742060" y="2204912"/>
                            <a:ext cx="640715" cy="4533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B6C9BC0" w14:textId="77777777" w:rsidR="00F8178F" w:rsidRPr="00631CE4" w:rsidRDefault="00F8178F" w:rsidP="00F8178F">
                              <w:pPr>
                                <w:spacing w:after="0" w:line="252" w:lineRule="auto"/>
                                <w:jc w:val="center"/>
                              </w:pPr>
                              <w:r w:rsidRPr="002E1DAA">
                                <w:rPr>
                                  <w:rFonts w:cs="Arial"/>
                                  <w:sz w:val="16"/>
                                  <w:szCs w:val="16"/>
                                </w:rPr>
                                <w:t>Timed</w:t>
                              </w:r>
                            </w:p>
                            <w:p w14:paraId="209FF4A9" w14:textId="77777777" w:rsidR="00F8178F" w:rsidRPr="00631CE4" w:rsidRDefault="00F8178F" w:rsidP="00F8178F">
                              <w:pPr>
                                <w:spacing w:after="0" w:line="252" w:lineRule="auto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2E1DAA">
                                <w:rPr>
                                  <w:rFonts w:cs="Arial"/>
                                  <w:sz w:val="16"/>
                                  <w:szCs w:val="16"/>
                                </w:rPr>
                                <w:t>Metadata</w:t>
                              </w:r>
                            </w:p>
                            <w:p w14:paraId="3379BE0E" w14:textId="77777777" w:rsidR="00F8178F" w:rsidRPr="00631CE4" w:rsidRDefault="00F8178F" w:rsidP="00F8178F">
                              <w:pPr>
                                <w:spacing w:after="160" w:line="252" w:lineRule="auto"/>
                                <w:jc w:val="center"/>
                              </w:pPr>
                              <w:r w:rsidRPr="00631CE4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" name="Text Box 17"/>
                        <wps:cNvSpPr txBox="1"/>
                        <wps:spPr>
                          <a:xfrm>
                            <a:off x="3694668" y="732160"/>
                            <a:ext cx="946780" cy="4533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07CDD93" w14:textId="77777777" w:rsidR="00F8178F" w:rsidRPr="00631CE4" w:rsidRDefault="00F8178F" w:rsidP="00F8178F">
                              <w:pPr>
                                <w:spacing w:after="0" w:line="252" w:lineRule="auto"/>
                                <w:jc w:val="center"/>
                              </w:pPr>
                              <w:proofErr w:type="spellStart"/>
                              <w:r w:rsidRPr="00EF20D7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DASHEvents</w:t>
                              </w:r>
                              <w:proofErr w:type="spellEnd"/>
                              <w:r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 &amp; </w:t>
                              </w:r>
                              <w:r w:rsidRPr="00EF20D7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Metadata</w:t>
                              </w:r>
                            </w:p>
                            <w:p w14:paraId="314D3CFA" w14:textId="77777777" w:rsidR="00F8178F" w:rsidRPr="00631CE4" w:rsidRDefault="00F8178F" w:rsidP="00F8178F">
                              <w:pPr>
                                <w:spacing w:after="160" w:line="252" w:lineRule="auto"/>
                                <w:jc w:val="center"/>
                              </w:pPr>
                              <w:r w:rsidRPr="00631CE4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Text Box 17"/>
                        <wps:cNvSpPr txBox="1"/>
                        <wps:spPr>
                          <a:xfrm>
                            <a:off x="5837337" y="639032"/>
                            <a:ext cx="660618" cy="5677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B28FDDC" w14:textId="77777777" w:rsidR="00F8178F" w:rsidRPr="002E1DAA" w:rsidRDefault="00F8178F" w:rsidP="00F8178F">
                              <w:pPr>
                                <w:spacing w:after="0" w:line="252" w:lineRule="auto"/>
                                <w:jc w:val="center"/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</w:pPr>
                              <w:r w:rsidRPr="002E1DAA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Event/</w:t>
                              </w:r>
                            </w:p>
                            <w:p w14:paraId="6E9FE637" w14:textId="77777777" w:rsidR="00F8178F" w:rsidRPr="002E1DAA" w:rsidRDefault="00F8178F" w:rsidP="00F8178F">
                              <w:pPr>
                                <w:spacing w:after="0" w:line="252" w:lineRule="auto"/>
                                <w:jc w:val="center"/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</w:pPr>
                              <w:r w:rsidRPr="002E1DAA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Metadata</w:t>
                              </w:r>
                            </w:p>
                            <w:p w14:paraId="074FD195" w14:textId="77777777" w:rsidR="00F8178F" w:rsidRPr="002E1DAA" w:rsidRDefault="00F8178F" w:rsidP="00F8178F">
                              <w:pPr>
                                <w:spacing w:after="0" w:line="252" w:lineRule="auto"/>
                                <w:jc w:val="center"/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</w:pPr>
                              <w:r w:rsidRPr="002E1DAA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 API</w:t>
                              </w:r>
                            </w:p>
                            <w:p w14:paraId="1C27EF83" w14:textId="77777777" w:rsidR="00F8178F" w:rsidRPr="00631CE4" w:rsidRDefault="00F8178F" w:rsidP="00F8178F">
                              <w:pPr>
                                <w:spacing w:after="0" w:line="252" w:lineRule="auto"/>
                                <w:jc w:val="center"/>
                              </w:pPr>
                              <w:r w:rsidRPr="00631CE4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" name="Text Box 17"/>
                        <wps:cNvSpPr txBox="1"/>
                        <wps:spPr>
                          <a:xfrm>
                            <a:off x="5044091" y="612435"/>
                            <a:ext cx="758190" cy="2251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31C38C6" w14:textId="77777777" w:rsidR="00F8178F" w:rsidRPr="002E1DAA" w:rsidRDefault="00F8178F" w:rsidP="00F8178F">
                              <w:pPr>
                                <w:spacing w:line="252" w:lineRule="auto"/>
                                <w:jc w:val="center"/>
                              </w:pPr>
                              <w:r w:rsidRPr="002E1DAA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Subscribe</w:t>
                              </w:r>
                            </w:p>
                            <w:p w14:paraId="2CBAE902" w14:textId="77777777" w:rsidR="00F8178F" w:rsidRPr="00631CE4" w:rsidRDefault="00F8178F" w:rsidP="00F8178F">
                              <w:pPr>
                                <w:spacing w:line="252" w:lineRule="auto"/>
                                <w:jc w:val="center"/>
                              </w:pPr>
                              <w:r w:rsidRPr="002E1DAA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14:paraId="1989CCD8" w14:textId="77777777" w:rsidR="00F8178F" w:rsidRPr="00631CE4" w:rsidRDefault="00F8178F" w:rsidP="00F8178F">
                              <w:pPr>
                                <w:spacing w:line="252" w:lineRule="auto"/>
                                <w:jc w:val="center"/>
                              </w:pPr>
                              <w:r w:rsidRPr="00631CE4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Text Box 17"/>
                        <wps:cNvSpPr txBox="1"/>
                        <wps:spPr>
                          <a:xfrm>
                            <a:off x="1742106" y="2902183"/>
                            <a:ext cx="758190" cy="45415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6842926" w14:textId="77777777" w:rsidR="00F8178F" w:rsidRPr="002E1DAA" w:rsidRDefault="00F8178F" w:rsidP="00F8178F">
                              <w:pPr>
                                <w:spacing w:line="360" w:lineRule="auto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2E1DAA">
                                <w:rPr>
                                  <w:rFonts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Media Segments</w:t>
                              </w:r>
                            </w:p>
                            <w:p w14:paraId="272B76DD" w14:textId="77777777" w:rsidR="00F8178F" w:rsidRPr="00631CE4" w:rsidRDefault="00F8178F" w:rsidP="00F8178F">
                              <w:pPr>
                                <w:spacing w:line="252" w:lineRule="auto"/>
                                <w:jc w:val="center"/>
                              </w:pPr>
                              <w:r w:rsidRPr="002E1DAA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 API</w:t>
                              </w:r>
                            </w:p>
                            <w:p w14:paraId="497BD0E1" w14:textId="77777777" w:rsidR="00F8178F" w:rsidRPr="00631CE4" w:rsidRDefault="00F8178F" w:rsidP="00F8178F">
                              <w:pPr>
                                <w:spacing w:line="252" w:lineRule="auto"/>
                                <w:jc w:val="center"/>
                              </w:pPr>
                              <w:r w:rsidRPr="00631CE4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Rectangle 265"/>
                        <wps:cNvSpPr/>
                        <wps:spPr>
                          <a:xfrm>
                            <a:off x="3756970" y="2181728"/>
                            <a:ext cx="1163403" cy="379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E09245A" w14:textId="77777777" w:rsidR="00F8178F" w:rsidRPr="00F8178F" w:rsidRDefault="00F8178F" w:rsidP="00F8178F">
                              <w:pPr>
                                <w:spacing w:after="0" w:line="252" w:lineRule="auto"/>
                                <w:jc w:val="center"/>
                                <w:rPr>
                                  <w:color w:val="000000"/>
                                  <w:szCs w:val="24"/>
                                </w:rPr>
                              </w:pPr>
                              <w:r w:rsidRPr="00F8178F"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</w:rPr>
                                <w:t>Event and Timed Metadata Buffer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A637C09" id="Canvas 266" o:spid="_x0000_s1026" editas="canvas" style="width:487.6pt;height:320.5pt;mso-position-horizontal-relative:char;mso-position-vertical-relative:line" coordsize="61925,40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925;height:40703;visibility:visible;mso-wrap-style:square" filled="t">
                  <v:fill o:detectmouseclick="t"/>
                  <v:path o:connecttype="none"/>
                </v:shape>
                <v:rect id="Rectangle 226" o:spid="_x0000_s1028" style="position:absolute;left:142;top:13991;width:7811;height:4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" filled="f" strokecolor="windowText" strokeweight="1pt">
                  <v:textbox>
                    <w:txbxContent>
                      <w:p w14:paraId="212FC2C7" w14:textId="77777777" w:rsidR="00F8178F" w:rsidRDefault="00F8178F" w:rsidP="00F8178F">
                        <w:pPr>
                          <w:spacing w:line="254" w:lineRule="auto"/>
                          <w:jc w:val="center"/>
                          <w:rPr>
                            <w:szCs w:val="24"/>
                          </w:rPr>
                        </w:pPr>
                        <w:r>
                          <w:rPr>
                            <w:rFonts w:cs="Arial"/>
                            <w:color w:val="000000"/>
                          </w:rPr>
                          <w:t>Manifest Parser</w:t>
                        </w:r>
                      </w:p>
                    </w:txbxContent>
                  </v:textbox>
                </v:rect>
                <v:rect id="Rectangle 227" o:spid="_x0000_s1029" style="position:absolute;left:23240;top:21817;width:11947;height:38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" filled="f" strokecolor="windowText" strokeweight="1pt">
                  <v:textbox>
                    <w:txbxContent>
                      <w:p w14:paraId="40500982" w14:textId="77777777" w:rsidR="00F8178F" w:rsidRPr="00F8178F" w:rsidRDefault="00F8178F" w:rsidP="00F8178F">
                        <w:pPr>
                          <w:spacing w:after="160" w:line="252" w:lineRule="auto"/>
                          <w:jc w:val="center"/>
                          <w:rPr>
                            <w:color w:val="000000"/>
                            <w:sz w:val="20"/>
                          </w:rPr>
                        </w:pPr>
                        <w:r w:rsidRPr="00F8178F">
                          <w:rPr>
                            <w:rFonts w:cs="Arial"/>
                            <w:color w:val="000000"/>
                            <w:sz w:val="18"/>
                            <w:szCs w:val="18"/>
                          </w:rPr>
                          <w:t>Timed Metadata Track Parser</w:t>
                        </w:r>
                      </w:p>
                    </w:txbxContent>
                  </v:textbox>
                </v:rect>
                <v:rect id="Rectangle 228" o:spid="_x0000_s1030" style="position:absolute;left:37569;top:29497;width:11627;height:3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" filled="f" strokecolor="windowText" strokeweight="1pt">
                  <v:textbox>
                    <w:txbxContent>
                      <w:p w14:paraId="5989A96D" w14:textId="77777777" w:rsidR="00F8178F" w:rsidRPr="00F8178F" w:rsidRDefault="00F8178F" w:rsidP="00F8178F">
                        <w:pPr>
                          <w:spacing w:after="0" w:line="252" w:lineRule="auto"/>
                          <w:jc w:val="center"/>
                          <w:rPr>
                            <w:color w:val="000000"/>
                            <w:szCs w:val="24"/>
                          </w:rPr>
                        </w:pPr>
                        <w:r w:rsidRPr="00F8178F">
                          <w:rPr>
                            <w:rFonts w:cs="Arial"/>
                            <w:color w:val="000000"/>
                            <w:sz w:val="18"/>
                            <w:szCs w:val="18"/>
                          </w:rPr>
                          <w:t>Media Buffer</w:t>
                        </w:r>
                      </w:p>
                    </w:txbxContent>
                  </v:textbox>
                </v:rect>
                <v:rect id="Rectangle 229" o:spid="_x0000_s1031" style="position:absolute;left:50901;top:29497;width:11620;height:3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" filled="f" strokecolor="windowText" strokeweight="1pt">
                  <v:textbox>
                    <w:txbxContent>
                      <w:p w14:paraId="11359557" w14:textId="77777777" w:rsidR="00F8178F" w:rsidRPr="00F8178F" w:rsidRDefault="00F8178F" w:rsidP="00F8178F">
                        <w:pPr>
                          <w:spacing w:after="0" w:line="252" w:lineRule="auto"/>
                          <w:jc w:val="center"/>
                          <w:rPr>
                            <w:color w:val="000000"/>
                            <w:szCs w:val="24"/>
                            <w14:props3d w14:extrusionH="0" w14:contourW="0" w14:prstMaterial="warmMatte">
                              <w14:bevelT w14:w="0" w14:h="0" w14:prst="circle"/>
                              <w14:bevelB w14:w="0" w14:h="0" w14:prst="circle"/>
                            </w14:props3d>
                          </w:rPr>
                        </w:pPr>
                        <w:r w:rsidRPr="00F8178F">
                          <w:rPr>
                            <w:rFonts w:cs="Arial"/>
                            <w:color w:val="000000"/>
                            <w:sz w:val="18"/>
                            <w:szCs w:val="18"/>
                            <w14:props3d w14:extrusionH="0" w14:contourW="0" w14:prstMaterial="warmMatte">
                              <w14:bevelT w14:w="0" w14:h="0" w14:prst="circle"/>
                              <w14:bevelB w14:w="0" w14:h="0" w14:prst="circle"/>
                            </w14:props3d>
                          </w:rPr>
                          <w:t>Media Decoder</w:t>
                        </w:r>
                      </w:p>
                    </w:txbxContent>
                  </v:textbox>
                </v:rect>
                <v:rect id="Rectangle 230" o:spid="_x0000_s1032" style="position:absolute;left:50881;top:21005;width:11614;height:5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" filled="f" strokecolor="windowText" strokeweight="1pt">
                  <v:textbox>
                    <w:txbxContent>
                      <w:p w14:paraId="4FAEDCCF" w14:textId="77777777" w:rsidR="00F8178F" w:rsidRPr="00F8178F" w:rsidRDefault="00F8178F" w:rsidP="00F8178F">
                        <w:pPr>
                          <w:spacing w:after="160" w:line="252" w:lineRule="auto"/>
                          <w:jc w:val="center"/>
                          <w:rPr>
                            <w:color w:val="000000"/>
                            <w:szCs w:val="24"/>
                          </w:rPr>
                        </w:pPr>
                        <w:r w:rsidRPr="00F8178F">
                          <w:rPr>
                            <w:rFonts w:cs="Arial"/>
                            <w:color w:val="000000"/>
                            <w:sz w:val="18"/>
                            <w:szCs w:val="18"/>
                          </w:rPr>
                          <w:t>Event/Metadata Synchronizer &amp; Dispatcher</w:t>
                        </w:r>
                      </w:p>
                    </w:txbxContent>
                  </v:textbox>
                </v:rect>
                <v:rect id="Rectangle 231" o:spid="_x0000_s1033" style="position:absolute;left:10753;top:22049;width:7518;height:112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" filled="f" strokecolor="windowText" strokeweight="1pt">
                  <v:textbox>
                    <w:txbxContent>
                      <w:p w14:paraId="0259BF81" w14:textId="77777777" w:rsidR="00F8178F" w:rsidRPr="00F8178F" w:rsidRDefault="00F8178F" w:rsidP="00F8178F">
                        <w:pPr>
                          <w:spacing w:after="0" w:line="252" w:lineRule="auto"/>
                          <w:jc w:val="center"/>
                          <w:rPr>
                            <w:color w:val="000000"/>
                          </w:rPr>
                        </w:pPr>
                        <w:proofErr w:type="spellStart"/>
                        <w:r w:rsidRPr="00F8178F">
                          <w:rPr>
                            <w:rFonts w:cs="Arial"/>
                            <w:color w:val="000000"/>
                          </w:rPr>
                          <w:t>Inband</w:t>
                        </w:r>
                        <w:proofErr w:type="spellEnd"/>
                        <w:r w:rsidRPr="00F8178F">
                          <w:rPr>
                            <w:rFonts w:cs="Arial"/>
                            <w:color w:val="000000"/>
                          </w:rPr>
                          <w:t xml:space="preserve"> Event &amp; ‘</w:t>
                        </w:r>
                        <w:proofErr w:type="spellStart"/>
                        <w:r w:rsidRPr="00F8178F">
                          <w:rPr>
                            <w:rFonts w:cs="Arial"/>
                            <w:color w:val="000000"/>
                          </w:rPr>
                          <w:t>moof</w:t>
                        </w:r>
                        <w:proofErr w:type="spellEnd"/>
                        <w:r w:rsidRPr="00F8178F">
                          <w:rPr>
                            <w:rFonts w:cs="Arial"/>
                            <w:color w:val="000000"/>
                          </w:rPr>
                          <w:t>’ Parser</w:t>
                        </w:r>
                      </w:p>
                    </w:txbxContent>
                  </v:textbox>
                </v:rect>
                <v:rect id="Rectangle 232" o:spid="_x0000_s1034" style="position:absolute;top:36090;width:7804;height:4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" fillcolor="#bfbfbf" strokecolor="windowText" strokeweight="1pt">
                  <v:textbox>
                    <w:txbxContent>
                      <w:p w14:paraId="48146438" w14:textId="77777777" w:rsidR="00F8178F" w:rsidRDefault="00F8178F" w:rsidP="00F8178F">
                        <w:pPr>
                          <w:spacing w:after="160" w:line="252" w:lineRule="auto"/>
                          <w:jc w:val="center"/>
                          <w:rPr>
                            <w:szCs w:val="24"/>
                          </w:rPr>
                        </w:pPr>
                        <w:r>
                          <w:rPr>
                            <w:rFonts w:cs="Arial"/>
                            <w:color w:val="000000"/>
                          </w:rPr>
                          <w:t>HTTP Stack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33" o:spid="_x0000_s1035" type="#_x0000_t32" style="position:absolute;left:39719;top:37328;width:25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" strokecolor="windowText" strokeweight=".5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4" o:spid="_x0000_s1036" type="#_x0000_t202" style="position:absolute;left:42284;top:35937;width:20773;height:6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" filled="f" stroked="f" strokeweight="1pt">
                  <v:textbox>
                    <w:txbxContent>
                      <w:p w14:paraId="5155A691" w14:textId="77777777" w:rsidR="00F8178F" w:rsidRPr="002E1DAA" w:rsidRDefault="00F8178F" w:rsidP="00F8178F">
                        <w:pPr>
                          <w:spacing w:after="0"/>
                        </w:pPr>
                        <w:r w:rsidRPr="002E1DAA">
                          <w:t>Event/T. Metadata dataflow</w:t>
                        </w:r>
                      </w:p>
                      <w:p w14:paraId="5DE3DA92" w14:textId="77777777" w:rsidR="00F8178F" w:rsidRPr="002E1DAA" w:rsidRDefault="00F8178F" w:rsidP="00F8178F">
                        <w:pPr>
                          <w:spacing w:after="0"/>
                        </w:pPr>
                        <w:r w:rsidRPr="002E1DAA">
                          <w:t>Media dataflow</w:t>
                        </w:r>
                      </w:p>
                      <w:p w14:paraId="09450156" w14:textId="77777777" w:rsidR="00F8178F" w:rsidRPr="002E1DAA" w:rsidRDefault="00F8178F" w:rsidP="00F8178F">
                        <w:pPr>
                          <w:spacing w:after="0"/>
                        </w:pPr>
                        <w:r w:rsidRPr="002E1DAA">
                          <w:t>Control/Synchronization</w:t>
                        </w:r>
                      </w:p>
                      <w:p w14:paraId="3751021B" w14:textId="77777777" w:rsidR="00F8178F" w:rsidRPr="004C5750" w:rsidRDefault="00F8178F" w:rsidP="00F8178F"/>
                    </w:txbxContent>
                  </v:textbox>
                </v:shape>
                <v:shape id="Straight Arrow Connector 235" o:spid="_x0000_s1037" type="#_x0000_t32" style="position:absolute;left:39725;top:39125;width:255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" strokecolor="windowText" strokeweight="3pt">
                  <v:stroke endarrow="block" joinstyle="miter"/>
                </v:shape>
                <v:shape id="Straight Arrow Connector 236" o:spid="_x0000_s1038" type="#_x0000_t32" style="position:absolute;left:39566;top:41017;width:255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" strokecolor="windowText" strokeweight=".5pt">
                  <v:stroke dashstyle="dash" endarrow="block" joinstyle="miter"/>
                </v:shape>
                <v:rect id="Rectangle 237" o:spid="_x0000_s1039" style="position:absolute;left:38195;top:35937;width:23241;height:59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" filled="f" strokecolor="windowText" strokeweight="1pt"/>
                <v:shape id="Straight Arrow Connector 238" o:spid="_x0000_s1040" type="#_x0000_t32" style="position:absolute;left:7762;top:27604;width:2991;height: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" strokecolor="windowText" strokeweight="3pt">
                  <v:stroke endarrow="block" joinstyle="miter"/>
                </v:shape>
                <v:shape id="Straight Arrow Connector 239" o:spid="_x0000_s1041" type="#_x0000_t32" style="position:absolute;left:18268;top:31371;width:19298;height: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" strokecolor="windowText" strokeweight="3pt">
                  <v:stroke endarrow="block" joinstyle="miter"/>
                </v:shape>
                <v:shape id="Straight Arrow Connector 240" o:spid="_x0000_s1042" type="#_x0000_t32" style="position:absolute;left:49191;top:31396;width:170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" strokecolor="windowText" strokeweight="3pt">
                  <v:stroke endarrow="block" joinstyle="miter"/>
                </v:shape>
                <v:shape id="Straight Arrow Connector 241" o:spid="_x0000_s1043" type="#_x0000_t32" style="position:absolute;left:18262;top:23719;width:497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" strokecolor="windowText" strokeweight=".5pt">
                  <v:stroke endarrow="block" joinstyle="miter"/>
                </v:shape>
                <v:shape id="Straight Arrow Connector 242" o:spid="_x0000_s1044" type="#_x0000_t32" style="position:absolute;left:35190;top:23713;width:2376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" strokecolor="windowText" strokeweight=".5pt">
                  <v:stroke endarrow="block" joinstyle="miter"/>
                </v:shape>
                <v:shape id="Straight Arrow Connector 243" o:spid="_x0000_s1045" type="#_x0000_t32" style="position:absolute;left:48785;top:23858;width:21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" strokecolor="windowText" strokeweight=".5pt">
                  <v:stroke endarrow="block" joinstyle="miter"/>
                </v:shape>
                <v:shape id="Straight Arrow Connector 244" o:spid="_x0000_s1046" type="#_x0000_t32" style="position:absolute;left:4000;top:18526;width:48;height:329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" strokecolor="windowText" strokeweight=".5pt">
                  <v:stroke endarrow="block" joinstyle="miter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Connector: Elbow 245" o:spid="_x0000_s1047" type="#_x0000_t34" style="position:absolute;left:7952;top:16259;width:29606;height:746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" adj="20736" strokecolor="windowText" strokeweight=".5pt">
                  <v:stroke endarrow="block"/>
                </v:shape>
                <v:shape id="Straight Arrow Connector 246" o:spid="_x0000_s1048" type="#_x0000_t32" style="position:absolute;left:14370;top:19145;width:0;height:290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" strokecolor="#5b9bd5" strokeweight=".5pt">
                  <v:stroke joinstyle="miter"/>
                </v:shape>
                <v:shape id="Connector: Elbow 247" o:spid="_x0000_s1049" type="#_x0000_t34" style="position:absolute;left:14370;top:19145;width:23212;height:454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" adj="20459" strokecolor="windowText" strokeweight=".5pt">
                  <v:stroke endarrow="block"/>
                </v:shape>
                <v:shape id="Straight Arrow Connector 248" o:spid="_x0000_s1050" type="#_x0000_t32" style="position:absolute;left:59182;top:4232;width:44;height:1677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" strokecolor="windowText" strokeweight=".5pt">
                  <v:stroke endarrow="block" joinstyle="miter"/>
                </v:shape>
                <v:shape id="Straight Arrow Connector 249" o:spid="_x0000_s1051" type="#_x0000_t32" style="position:absolute;left:56616;top:4232;width:44;height:167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" strokecolor="windowText" strokeweight=".5pt">
                  <v:stroke dashstyle="longDash" endarrow="block" joinstyle="miter"/>
                </v:shape>
                <v:shape id="Connector: Elbow 250" o:spid="_x0000_s1052" type="#_x0000_t34" style="position:absolute;left:31191;top:9134;width:23006;height:11871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" adj="333" strokecolor="windowText" strokeweight=".5pt">
                  <v:stroke endarrow="block"/>
                </v:shape>
                <v:shape id="Straight Arrow Connector 251" o:spid="_x0000_s1053" type="#_x0000_t32" style="position:absolute;left:16944;top:4324;width:45;height:328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" strokecolor="windowText" strokeweight=".5pt">
                  <v:stroke dashstyle="longDash" endarrow="block" joinstyle="miter"/>
                </v:shape>
                <v:shape id="Straight Arrow Connector 252" o:spid="_x0000_s1054" type="#_x0000_t32" style="position:absolute;left:16087;top:3851;width:44;height:328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" strokecolor="windowText" strokeweight=".5pt">
                  <v:stroke dashstyle="longDash" endarrow="block" joinstyle="miter"/>
                </v:shape>
                <v:rect id="Rectangle 253" o:spid="_x0000_s1055" style="position:absolute;left:241;top:7229;width:30953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" fillcolor="window" strokecolor="windowText" strokeweight="1pt">
                  <v:stroke dashstyle="dash"/>
                  <v:textbox>
                    <w:txbxContent>
                      <w:p w14:paraId="39CA92B0" w14:textId="77777777" w:rsidR="00F8178F" w:rsidRPr="004C5750" w:rsidRDefault="00F8178F" w:rsidP="00F8178F">
                        <w:pPr>
                          <w:spacing w:after="0" w:line="256" w:lineRule="auto"/>
                          <w:jc w:val="center"/>
                          <w:rPr>
                            <w:sz w:val="20"/>
                          </w:rPr>
                        </w:pPr>
                        <w:r w:rsidRPr="004C5750">
                          <w:rPr>
                            <w:rFonts w:cs="Arial"/>
                            <w:color w:val="000000"/>
                            <w:sz w:val="20"/>
                            <w:szCs w:val="18"/>
                          </w:rPr>
                          <w:t>DASH Client’s Control, Selection &amp; Heuristic Logic</w:t>
                        </w:r>
                      </w:p>
                    </w:txbxContent>
                  </v:textbox>
                </v:rect>
                <v:rect id="Rectangle 254" o:spid="_x0000_s1056" style="position:absolute;left:241;top:422;width:62274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" fillcolor="#bfbfbf" strokecolor="windowText" strokeweight="1pt">
                  <v:textbox>
                    <w:txbxContent>
                      <w:p w14:paraId="2B6A2B5A" w14:textId="77777777" w:rsidR="00F8178F" w:rsidRPr="00F8178F" w:rsidRDefault="00F8178F" w:rsidP="00F8178F">
                        <w:pPr>
                          <w:spacing w:after="0"/>
                          <w:rPr>
                            <w:color w:val="000000"/>
                          </w:rPr>
                        </w:pPr>
                        <w:r w:rsidRPr="00F8178F">
                          <w:rPr>
                            <w:color w:val="000000"/>
                          </w:rPr>
                          <w:t>Application</w:t>
                        </w:r>
                      </w:p>
                    </w:txbxContent>
                  </v:textbox>
                </v:rect>
                <v:shape id="Straight Arrow Connector 255" o:spid="_x0000_s1057" type="#_x0000_t32" style="position:absolute;left:1673;top:34562;width:2990;height:64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" strokecolor="#a6a6a6" strokeweight="3pt">
                  <v:stroke endarrow="block" joinstyle="miter"/>
                </v:shape>
                <v:shape id="Straight Arrow Connector 256" o:spid="_x0000_s1058" type="#_x0000_t32" style="position:absolute;left:5059;top:33295;width:98;height:269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" strokecolor="windowText" strokeweight=".5pt">
                  <v:stroke dashstyle="longDash" endarrow="block" joinstyle="miter"/>
                </v:shape>
                <v:rect id="Rectangle 257" o:spid="_x0000_s1059" style="position:absolute;left:238;top:21817;width:7524;height:115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" filled="f" strokecolor="windowText" strokeweight="1pt">
                  <v:textbox>
                    <w:txbxContent>
                      <w:p w14:paraId="230DE521" w14:textId="77777777" w:rsidR="00F8178F" w:rsidRDefault="00F8178F" w:rsidP="00F8178F">
                        <w:pPr>
                          <w:spacing w:after="0" w:line="254" w:lineRule="auto"/>
                          <w:jc w:val="center"/>
                          <w:rPr>
                            <w:rFonts w:cs="Arial"/>
                            <w:color w:val="000000"/>
                          </w:rPr>
                        </w:pPr>
                        <w:r>
                          <w:rPr>
                            <w:rFonts w:cs="Arial"/>
                            <w:color w:val="000000"/>
                          </w:rPr>
                          <w:t xml:space="preserve">DASH </w:t>
                        </w:r>
                      </w:p>
                      <w:p w14:paraId="671BD6C3" w14:textId="77777777" w:rsidR="00F8178F" w:rsidRDefault="00F8178F" w:rsidP="00F8178F">
                        <w:pPr>
                          <w:spacing w:after="0" w:line="254" w:lineRule="auto"/>
                          <w:jc w:val="center"/>
                          <w:rPr>
                            <w:szCs w:val="24"/>
                          </w:rPr>
                        </w:pPr>
                        <w:r>
                          <w:rPr>
                            <w:rFonts w:cs="Arial"/>
                            <w:color w:val="000000"/>
                          </w:rPr>
                          <w:t>Access API</w:t>
                        </w:r>
                      </w:p>
                    </w:txbxContent>
                  </v:textbox>
                </v:rect>
                <v:shape id="Text Box 17" o:spid="_x0000_s1060" type="#_x0000_t202" style="position:absolute;left:7096;top:14420;width:6417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" filled="f" stroked="f" strokeweight=".5pt">
                  <v:textbox>
                    <w:txbxContent>
                      <w:p w14:paraId="320AE463" w14:textId="77777777" w:rsidR="00F8178F" w:rsidRPr="002E1DAA" w:rsidRDefault="00F8178F" w:rsidP="00F8178F">
                        <w:pPr>
                          <w:spacing w:after="0" w:line="256" w:lineRule="auto"/>
                          <w:jc w:val="center"/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2E1DAA">
                          <w:rPr>
                            <w:rFonts w:cs="Arial"/>
                            <w:sz w:val="18"/>
                            <w:szCs w:val="18"/>
                          </w:rPr>
                          <w:t>MPD</w:t>
                        </w:r>
                      </w:p>
                      <w:p w14:paraId="66E872DE" w14:textId="77777777" w:rsidR="00F8178F" w:rsidRPr="00631CE4" w:rsidRDefault="00F8178F" w:rsidP="00F8178F">
                        <w:pPr>
                          <w:spacing w:after="0" w:line="256" w:lineRule="auto"/>
                          <w:jc w:val="center"/>
                          <w:rPr>
                            <w:sz w:val="20"/>
                          </w:rPr>
                        </w:pPr>
                        <w:r w:rsidRPr="002E1DAA">
                          <w:rPr>
                            <w:rFonts w:cs="Arial"/>
                            <w:sz w:val="18"/>
                            <w:szCs w:val="18"/>
                          </w:rPr>
                          <w:t>Events</w:t>
                        </w:r>
                      </w:p>
                      <w:p w14:paraId="7E8BA4BB" w14:textId="77777777" w:rsidR="00F8178F" w:rsidRPr="00631CE4" w:rsidRDefault="00F8178F" w:rsidP="00F8178F">
                        <w:pPr>
                          <w:spacing w:after="160" w:line="25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Text Box 17" o:spid="_x0000_s1061" type="#_x0000_t202" style="position:absolute;left:13893;top:17233;width:641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" filled="f" stroked="f" strokeweight=".5pt">
                  <v:textbox>
                    <w:txbxContent>
                      <w:p w14:paraId="4E3BA453" w14:textId="77777777" w:rsidR="00F8178F" w:rsidRPr="002E1DAA" w:rsidRDefault="00F8178F" w:rsidP="00F8178F">
                        <w:pPr>
                          <w:spacing w:after="0" w:line="254" w:lineRule="auto"/>
                          <w:jc w:val="center"/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proofErr w:type="spellStart"/>
                        <w:r w:rsidRPr="002E1DAA">
                          <w:rPr>
                            <w:rFonts w:cs="Arial"/>
                            <w:sz w:val="18"/>
                            <w:szCs w:val="18"/>
                          </w:rPr>
                          <w:t>Inband</w:t>
                        </w:r>
                        <w:proofErr w:type="spellEnd"/>
                      </w:p>
                      <w:p w14:paraId="611BF0DF" w14:textId="77777777" w:rsidR="00F8178F" w:rsidRPr="00631CE4" w:rsidRDefault="00F8178F" w:rsidP="00F8178F">
                        <w:pPr>
                          <w:spacing w:after="0" w:line="254" w:lineRule="auto"/>
                          <w:jc w:val="center"/>
                        </w:pPr>
                        <w:r w:rsidRPr="002E1DAA">
                          <w:rPr>
                            <w:rFonts w:cs="Arial"/>
                            <w:sz w:val="18"/>
                            <w:szCs w:val="18"/>
                          </w:rPr>
                          <w:t>Events</w:t>
                        </w:r>
                      </w:p>
                      <w:p w14:paraId="07F48A5C" w14:textId="77777777" w:rsidR="00F8178F" w:rsidRPr="00631CE4" w:rsidRDefault="00F8178F" w:rsidP="00F8178F">
                        <w:pPr>
                          <w:spacing w:after="160" w:line="254" w:lineRule="auto"/>
                          <w:jc w:val="center"/>
                        </w:pPr>
                        <w:r w:rsidRPr="00631CE4">
                          <w:rPr>
                            <w:rFonts w:cs="Arial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Text Box 17" o:spid="_x0000_s1062" type="#_x0000_t202" style="position:absolute;left:17420;top:22049;width:6407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" filled="f" stroked="f" strokeweight=".5pt">
                  <v:textbox>
                    <w:txbxContent>
                      <w:p w14:paraId="4B6C9BC0" w14:textId="77777777" w:rsidR="00F8178F" w:rsidRPr="00631CE4" w:rsidRDefault="00F8178F" w:rsidP="00F8178F">
                        <w:pPr>
                          <w:spacing w:after="0" w:line="252" w:lineRule="auto"/>
                          <w:jc w:val="center"/>
                        </w:pPr>
                        <w:r w:rsidRPr="002E1DAA">
                          <w:rPr>
                            <w:rFonts w:cs="Arial"/>
                            <w:sz w:val="16"/>
                            <w:szCs w:val="16"/>
                          </w:rPr>
                          <w:t>Timed</w:t>
                        </w:r>
                      </w:p>
                      <w:p w14:paraId="209FF4A9" w14:textId="77777777" w:rsidR="00F8178F" w:rsidRPr="00631CE4" w:rsidRDefault="00F8178F" w:rsidP="00F8178F">
                        <w:pPr>
                          <w:spacing w:after="0" w:line="252" w:lineRule="auto"/>
                          <w:jc w:val="center"/>
                          <w:rPr>
                            <w:sz w:val="20"/>
                          </w:rPr>
                        </w:pPr>
                        <w:r w:rsidRPr="002E1DAA">
                          <w:rPr>
                            <w:rFonts w:cs="Arial"/>
                            <w:sz w:val="16"/>
                            <w:szCs w:val="16"/>
                          </w:rPr>
                          <w:t>Metadata</w:t>
                        </w:r>
                      </w:p>
                      <w:p w14:paraId="3379BE0E" w14:textId="77777777" w:rsidR="00F8178F" w:rsidRPr="00631CE4" w:rsidRDefault="00F8178F" w:rsidP="00F8178F">
                        <w:pPr>
                          <w:spacing w:after="160" w:line="252" w:lineRule="auto"/>
                          <w:jc w:val="center"/>
                        </w:pPr>
                        <w:r w:rsidRPr="00631CE4">
                          <w:rPr>
                            <w:rFonts w:cs="Arial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Text Box 17" o:spid="_x0000_s1063" type="#_x0000_t202" style="position:absolute;left:36946;top:7321;width:9468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" filled="f" stroked="f" strokeweight=".5pt">
                  <v:textbox>
                    <w:txbxContent>
                      <w:p w14:paraId="607CDD93" w14:textId="77777777" w:rsidR="00F8178F" w:rsidRPr="00631CE4" w:rsidRDefault="00F8178F" w:rsidP="00F8178F">
                        <w:pPr>
                          <w:spacing w:after="0" w:line="252" w:lineRule="auto"/>
                          <w:jc w:val="center"/>
                        </w:pPr>
                        <w:proofErr w:type="spellStart"/>
                        <w:r w:rsidRPr="00EF20D7">
                          <w:rPr>
                            <w:rFonts w:cs="Arial"/>
                            <w:sz w:val="18"/>
                            <w:szCs w:val="18"/>
                          </w:rPr>
                          <w:t>DASHEvents</w:t>
                        </w:r>
                        <w:proofErr w:type="spellEnd"/>
                        <w:r>
                          <w:rPr>
                            <w:rFonts w:cs="Arial"/>
                            <w:sz w:val="18"/>
                            <w:szCs w:val="18"/>
                          </w:rPr>
                          <w:t xml:space="preserve"> &amp; </w:t>
                        </w:r>
                        <w:r w:rsidRPr="00EF20D7">
                          <w:rPr>
                            <w:rFonts w:cs="Arial"/>
                            <w:sz w:val="18"/>
                            <w:szCs w:val="18"/>
                          </w:rPr>
                          <w:t>Metadata</w:t>
                        </w:r>
                      </w:p>
                      <w:p w14:paraId="314D3CFA" w14:textId="77777777" w:rsidR="00F8178F" w:rsidRPr="00631CE4" w:rsidRDefault="00F8178F" w:rsidP="00F8178F">
                        <w:pPr>
                          <w:spacing w:after="160" w:line="252" w:lineRule="auto"/>
                          <w:jc w:val="center"/>
                        </w:pPr>
                        <w:r w:rsidRPr="00631CE4">
                          <w:rPr>
                            <w:rFonts w:cs="Arial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Text Box 17" o:spid="_x0000_s1064" type="#_x0000_t202" style="position:absolute;left:58373;top:6390;width:6606;height:5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" filled="f" stroked="f" strokeweight=".5pt">
                  <v:textbox>
                    <w:txbxContent>
                      <w:p w14:paraId="7B28FDDC" w14:textId="77777777" w:rsidR="00F8178F" w:rsidRPr="002E1DAA" w:rsidRDefault="00F8178F" w:rsidP="00F8178F">
                        <w:pPr>
                          <w:spacing w:after="0" w:line="252" w:lineRule="auto"/>
                          <w:jc w:val="center"/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2E1DAA">
                          <w:rPr>
                            <w:rFonts w:cs="Arial"/>
                            <w:sz w:val="18"/>
                            <w:szCs w:val="18"/>
                          </w:rPr>
                          <w:t>Event/</w:t>
                        </w:r>
                      </w:p>
                      <w:p w14:paraId="6E9FE637" w14:textId="77777777" w:rsidR="00F8178F" w:rsidRPr="002E1DAA" w:rsidRDefault="00F8178F" w:rsidP="00F8178F">
                        <w:pPr>
                          <w:spacing w:after="0" w:line="252" w:lineRule="auto"/>
                          <w:jc w:val="center"/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2E1DAA">
                          <w:rPr>
                            <w:rFonts w:cs="Arial"/>
                            <w:sz w:val="18"/>
                            <w:szCs w:val="18"/>
                          </w:rPr>
                          <w:t>Metadata</w:t>
                        </w:r>
                      </w:p>
                      <w:p w14:paraId="074FD195" w14:textId="77777777" w:rsidR="00F8178F" w:rsidRPr="002E1DAA" w:rsidRDefault="00F8178F" w:rsidP="00F8178F">
                        <w:pPr>
                          <w:spacing w:after="0" w:line="252" w:lineRule="auto"/>
                          <w:jc w:val="center"/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2E1DAA">
                          <w:rPr>
                            <w:rFonts w:cs="Arial"/>
                            <w:sz w:val="18"/>
                            <w:szCs w:val="18"/>
                          </w:rPr>
                          <w:t xml:space="preserve"> API</w:t>
                        </w:r>
                      </w:p>
                      <w:p w14:paraId="1C27EF83" w14:textId="77777777" w:rsidR="00F8178F" w:rsidRPr="00631CE4" w:rsidRDefault="00F8178F" w:rsidP="00F8178F">
                        <w:pPr>
                          <w:spacing w:after="0" w:line="252" w:lineRule="auto"/>
                          <w:jc w:val="center"/>
                        </w:pPr>
                        <w:r w:rsidRPr="00631CE4">
                          <w:rPr>
                            <w:rFonts w:cs="Arial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Text Box 17" o:spid="_x0000_s1065" type="#_x0000_t202" style="position:absolute;left:50440;top:6124;width:7582;height:2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" filled="f" stroked="f" strokeweight=".5pt">
                  <v:textbox>
                    <w:txbxContent>
                      <w:p w14:paraId="431C38C6" w14:textId="77777777" w:rsidR="00F8178F" w:rsidRPr="002E1DAA" w:rsidRDefault="00F8178F" w:rsidP="00F8178F">
                        <w:pPr>
                          <w:spacing w:line="252" w:lineRule="auto"/>
                          <w:jc w:val="center"/>
                        </w:pPr>
                        <w:r w:rsidRPr="002E1DAA">
                          <w:rPr>
                            <w:rFonts w:cs="Arial"/>
                            <w:sz w:val="18"/>
                            <w:szCs w:val="18"/>
                          </w:rPr>
                          <w:t>Subscribe</w:t>
                        </w:r>
                      </w:p>
                      <w:p w14:paraId="2CBAE902" w14:textId="77777777" w:rsidR="00F8178F" w:rsidRPr="00631CE4" w:rsidRDefault="00F8178F" w:rsidP="00F8178F">
                        <w:pPr>
                          <w:spacing w:line="252" w:lineRule="auto"/>
                          <w:jc w:val="center"/>
                        </w:pPr>
                        <w:r w:rsidRPr="002E1DAA">
                          <w:rPr>
                            <w:rFonts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1989CCD8" w14:textId="77777777" w:rsidR="00F8178F" w:rsidRPr="00631CE4" w:rsidRDefault="00F8178F" w:rsidP="00F8178F">
                        <w:pPr>
                          <w:spacing w:line="252" w:lineRule="auto"/>
                          <w:jc w:val="center"/>
                        </w:pPr>
                        <w:r w:rsidRPr="00631CE4">
                          <w:rPr>
                            <w:rFonts w:cs="Arial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Text Box 17" o:spid="_x0000_s1066" type="#_x0000_t202" style="position:absolute;left:17421;top:29021;width:7581;height:45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" filled="f" stroked="f" strokeweight=".5pt">
                  <v:textbox>
                    <w:txbxContent>
                      <w:p w14:paraId="56842926" w14:textId="77777777" w:rsidR="00F8178F" w:rsidRPr="002E1DAA" w:rsidRDefault="00F8178F" w:rsidP="00F8178F">
                        <w:pPr>
                          <w:spacing w:line="360" w:lineRule="auto"/>
                          <w:jc w:val="center"/>
                          <w:rPr>
                            <w:b/>
                            <w:bCs/>
                          </w:rPr>
                        </w:pPr>
                        <w:r w:rsidRPr="002E1DAA">
                          <w:rPr>
                            <w:rFonts w:cs="Arial"/>
                            <w:b/>
                            <w:bCs/>
                            <w:sz w:val="18"/>
                            <w:szCs w:val="18"/>
                          </w:rPr>
                          <w:t>Media Segments</w:t>
                        </w:r>
                      </w:p>
                      <w:p w14:paraId="272B76DD" w14:textId="77777777" w:rsidR="00F8178F" w:rsidRPr="00631CE4" w:rsidRDefault="00F8178F" w:rsidP="00F8178F">
                        <w:pPr>
                          <w:spacing w:line="252" w:lineRule="auto"/>
                          <w:jc w:val="center"/>
                        </w:pPr>
                        <w:r w:rsidRPr="002E1DAA">
                          <w:rPr>
                            <w:rFonts w:cs="Arial"/>
                            <w:sz w:val="18"/>
                            <w:szCs w:val="18"/>
                          </w:rPr>
                          <w:t xml:space="preserve"> API</w:t>
                        </w:r>
                      </w:p>
                      <w:p w14:paraId="497BD0E1" w14:textId="77777777" w:rsidR="00F8178F" w:rsidRPr="00631CE4" w:rsidRDefault="00F8178F" w:rsidP="00F8178F">
                        <w:pPr>
                          <w:spacing w:line="252" w:lineRule="auto"/>
                          <w:jc w:val="center"/>
                        </w:pPr>
                        <w:r w:rsidRPr="00631CE4">
                          <w:rPr>
                            <w:rFonts w:cs="Arial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rect id="Rectangle 265" o:spid="_x0000_s1067" style="position:absolute;left:37569;top:21817;width:11634;height:3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" fillcolor="window" strokecolor="windowText" strokeweight="1pt">
                  <v:textbox>
                    <w:txbxContent>
                      <w:p w14:paraId="2E09245A" w14:textId="77777777" w:rsidR="00F8178F" w:rsidRPr="00F8178F" w:rsidRDefault="00F8178F" w:rsidP="00F8178F">
                        <w:pPr>
                          <w:spacing w:after="0" w:line="252" w:lineRule="auto"/>
                          <w:jc w:val="center"/>
                          <w:rPr>
                            <w:color w:val="000000"/>
                            <w:szCs w:val="24"/>
                          </w:rPr>
                        </w:pPr>
                        <w:r w:rsidRPr="00F8178F">
                          <w:rPr>
                            <w:rFonts w:cs="Arial"/>
                            <w:color w:val="000000"/>
                            <w:sz w:val="18"/>
                            <w:szCs w:val="18"/>
                          </w:rPr>
                          <w:t>Event and Timed Metadata Buffer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4AC49C17" w14:textId="1C3C978B" w:rsidR="0093602A" w:rsidRPr="00F8178F" w:rsidRDefault="0093602A">
      <w:pPr>
        <w:widowControl/>
        <w:spacing w:after="160" w:line="259" w:lineRule="auto"/>
        <w:jc w:val="left"/>
        <w:rPr>
          <w:rFonts w:ascii="Cambria" w:hAnsi="Cambria"/>
        </w:rPr>
      </w:pPr>
      <w:r w:rsidRPr="00F8178F">
        <w:rPr>
          <w:rFonts w:ascii="Cambria" w:hAnsi="Cambria"/>
        </w:rPr>
        <w:br w:type="page"/>
      </w:r>
    </w:p>
    <w:p w14:paraId="6629011B" w14:textId="77777777" w:rsidR="00F8178F" w:rsidRPr="008258CE" w:rsidRDefault="00F8178F" w:rsidP="00F8178F">
      <w:pPr>
        <w:jc w:val="left"/>
      </w:pPr>
      <w:r w:rsidRPr="005669B8">
        <w:rPr>
          <w:noProof/>
        </w:rPr>
        <w:lastRenderedPageBreak/>
        <mc:AlternateContent>
          <mc:Choice Requires="wpc">
            <w:drawing>
              <wp:inline distT="0" distB="0" distL="0" distR="0" wp14:anchorId="4E1C675D" wp14:editId="32B62C9C">
                <wp:extent cx="6192520" cy="3005130"/>
                <wp:effectExtent l="0" t="0" r="246380" b="62230"/>
                <wp:docPr id="185" name="Canvas 1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32" name="Rectangle 132"/>
                        <wps:cNvSpPr/>
                        <wps:spPr>
                          <a:xfrm>
                            <a:off x="2176462" y="265704"/>
                            <a:ext cx="1309687" cy="381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B2ABE33" w14:textId="77777777" w:rsidR="00F8178F" w:rsidRPr="004F02AB" w:rsidRDefault="00F8178F" w:rsidP="00F8178F">
                              <w:pPr>
                                <w:spacing w:after="0" w:line="254" w:lineRule="auto"/>
                                <w:jc w:val="center"/>
                              </w:pPr>
                              <w:r w:rsidRPr="004F02AB"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</w:rPr>
                                <w:t>Event Start Time (ST)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Rectangle 133"/>
                        <wps:cNvSpPr/>
                        <wps:spPr>
                          <a:xfrm>
                            <a:off x="423843" y="1430863"/>
                            <a:ext cx="2128838" cy="510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1CF7FCC" w14:textId="77777777" w:rsidR="00F8178F" w:rsidRPr="004F02AB" w:rsidRDefault="00F8178F" w:rsidP="00F8178F">
                              <w:pPr>
                                <w:spacing w:after="0" w:line="252" w:lineRule="auto"/>
                                <w:jc w:val="center"/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4F02AB"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</w:rPr>
                                <w:t>Segment Earliest Presentation Time =</w:t>
                              </w:r>
                            </w:p>
                            <w:p w14:paraId="306683B6" w14:textId="77777777" w:rsidR="00F8178F" w:rsidRPr="004F02AB" w:rsidRDefault="00F8178F" w:rsidP="00F8178F">
                              <w:pPr>
                                <w:spacing w:after="0" w:line="252" w:lineRule="auto"/>
                                <w:jc w:val="center"/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4F02AB"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Event </w:t>
                              </w:r>
                              <w:r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</w:rPr>
                                <w:t>Latest</w:t>
                              </w:r>
                              <w:r w:rsidRPr="004F02AB"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Arrival Time (LAT)</w:t>
                              </w:r>
                            </w:p>
                            <w:p w14:paraId="67D7A559" w14:textId="77777777" w:rsidR="00F8178F" w:rsidRPr="004F02AB" w:rsidRDefault="00F8178F" w:rsidP="00F8178F">
                              <w:pPr>
                                <w:spacing w:line="252" w:lineRule="auto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Rectangle 137"/>
                        <wps:cNvSpPr/>
                        <wps:spPr>
                          <a:xfrm>
                            <a:off x="3381375" y="1814513"/>
                            <a:ext cx="1162050" cy="2820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6EF2511" w14:textId="77777777" w:rsidR="00F8178F" w:rsidRPr="004F02AB" w:rsidRDefault="00F8178F" w:rsidP="00F8178F">
                              <w:pPr>
                                <w:spacing w:after="0" w:line="252" w:lineRule="auto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4F02AB"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</w:rPr>
                                <w:t>Event Duration (DU)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Arrow: Right 138"/>
                        <wps:cNvSpPr/>
                        <wps:spPr>
                          <a:xfrm>
                            <a:off x="47625" y="2595354"/>
                            <a:ext cx="6348442" cy="124033"/>
                          </a:xfrm>
                          <a:prstGeom prst="rightArrow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Rectangle 139"/>
                        <wps:cNvSpPr/>
                        <wps:spPr>
                          <a:xfrm>
                            <a:off x="466725" y="2795588"/>
                            <a:ext cx="981075" cy="22859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6DDFEF" w14:textId="77777777" w:rsidR="00F8178F" w:rsidRPr="00982E2F" w:rsidRDefault="00F8178F" w:rsidP="00F8178F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82E2F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S(n-1)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Rectangle 140"/>
                        <wps:cNvSpPr/>
                        <wps:spPr>
                          <a:xfrm>
                            <a:off x="1447800" y="2796222"/>
                            <a:ext cx="981075" cy="2279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3496BD" w14:textId="77777777" w:rsidR="00F8178F" w:rsidRDefault="00F8178F" w:rsidP="00F8178F">
                              <w:pPr>
                                <w:spacing w:line="256" w:lineRule="auto"/>
                                <w:jc w:val="center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</w:rPr>
                                <w:t>S(n)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Rectangle 141"/>
                        <wps:cNvSpPr/>
                        <wps:spPr>
                          <a:xfrm>
                            <a:off x="2428875" y="2796222"/>
                            <a:ext cx="981075" cy="2279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878C00" w14:textId="77777777" w:rsidR="00F8178F" w:rsidRDefault="00F8178F" w:rsidP="00F8178F">
                              <w:pPr>
                                <w:spacing w:after="160" w:line="254" w:lineRule="auto"/>
                                <w:jc w:val="center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</w:rPr>
                                <w:t>S(n+1)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Rectangle 142"/>
                        <wps:cNvSpPr/>
                        <wps:spPr>
                          <a:xfrm>
                            <a:off x="3409950" y="2795588"/>
                            <a:ext cx="981075" cy="2279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412D6D0" w14:textId="77777777" w:rsidR="00F8178F" w:rsidRDefault="00F8178F" w:rsidP="00F8178F">
                              <w:pPr>
                                <w:spacing w:after="160" w:line="252" w:lineRule="auto"/>
                                <w:jc w:val="center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</w:rPr>
                                <w:t>S(n+2)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43" name="Group 143"/>
                        <wpg:cNvGrpSpPr/>
                        <wpg:grpSpPr>
                          <a:xfrm>
                            <a:off x="5417850" y="2870833"/>
                            <a:ext cx="310810" cy="57150"/>
                            <a:chOff x="438150" y="1728788"/>
                            <a:chExt cx="310810" cy="57150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144" name="Oval 144"/>
                          <wps:cNvSpPr/>
                          <wps:spPr>
                            <a:xfrm>
                              <a:off x="438150" y="1728788"/>
                              <a:ext cx="45719" cy="5715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" name="Oval 145"/>
                          <wps:cNvSpPr/>
                          <wps:spPr>
                            <a:xfrm>
                              <a:off x="570525" y="1728788"/>
                              <a:ext cx="45085" cy="5715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" name="Oval 147"/>
                          <wps:cNvSpPr/>
                          <wps:spPr>
                            <a:xfrm>
                              <a:off x="703875" y="1728788"/>
                              <a:ext cx="45085" cy="5715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51" name="Group 151"/>
                        <wpg:cNvGrpSpPr/>
                        <wpg:grpSpPr>
                          <a:xfrm>
                            <a:off x="113325" y="2870812"/>
                            <a:ext cx="310518" cy="57150"/>
                            <a:chOff x="0" y="0"/>
                            <a:chExt cx="310810" cy="57150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154" name="Oval 154"/>
                          <wps:cNvSpPr/>
                          <wps:spPr>
                            <a:xfrm>
                              <a:off x="0" y="0"/>
                              <a:ext cx="45719" cy="5715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1" name="Oval 161"/>
                          <wps:cNvSpPr/>
                          <wps:spPr>
                            <a:xfrm>
                              <a:off x="132375" y="0"/>
                              <a:ext cx="45085" cy="5715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" name="Oval 164"/>
                          <wps:cNvSpPr/>
                          <wps:spPr>
                            <a:xfrm>
                              <a:off x="265725" y="0"/>
                              <a:ext cx="45085" cy="5715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70" name="Text Box 17"/>
                        <wps:cNvSpPr txBox="1"/>
                        <wps:spPr>
                          <a:xfrm>
                            <a:off x="5248570" y="2414359"/>
                            <a:ext cx="1171280" cy="22516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1C791F2" w14:textId="77777777" w:rsidR="00F8178F" w:rsidRPr="00BE6D25" w:rsidRDefault="00F8178F" w:rsidP="00F8178F">
                              <w:pPr>
                                <w:spacing w:line="252" w:lineRule="auto"/>
                                <w:jc w:val="center"/>
                                <w:rPr>
                                  <w:color w:val="000000" w:themeColor="text1"/>
                                  <w:szCs w:val="24"/>
                                </w:rPr>
                              </w:pPr>
                              <w:r w:rsidRPr="00BE6D25">
                                <w:rPr>
                                  <w:rFonts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Media timeline</w:t>
                              </w:r>
                            </w:p>
                            <w:p w14:paraId="4036ED72" w14:textId="77777777" w:rsidR="00F8178F" w:rsidRDefault="00F8178F" w:rsidP="00F8178F">
                              <w:pPr>
                                <w:spacing w:after="160" w:line="252" w:lineRule="auto"/>
                                <w:jc w:val="center"/>
                              </w:pPr>
                              <w:r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Text Box 17"/>
                        <wps:cNvSpPr txBox="1"/>
                        <wps:spPr>
                          <a:xfrm>
                            <a:off x="5707386" y="2779892"/>
                            <a:ext cx="688681" cy="2910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64003E9" w14:textId="77777777" w:rsidR="00F8178F" w:rsidRPr="00435754" w:rsidRDefault="00F8178F" w:rsidP="00F8178F">
                              <w:pPr>
                                <w:spacing w:after="160" w:line="252" w:lineRule="auto"/>
                                <w:jc w:val="center"/>
                                <w:rPr>
                                  <w:color w:val="000000" w:themeColor="text1"/>
                                  <w:szCs w:val="24"/>
                                </w:rPr>
                              </w:pPr>
                              <w:r w:rsidRPr="00435754">
                                <w:rPr>
                                  <w:rFonts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Segments</w:t>
                              </w:r>
                            </w:p>
                            <w:p w14:paraId="30E2BECA" w14:textId="77777777" w:rsidR="00F8178F" w:rsidRDefault="00F8178F" w:rsidP="00F8178F">
                              <w:pPr>
                                <w:spacing w:after="160" w:line="252" w:lineRule="auto"/>
                                <w:jc w:val="center"/>
                              </w:pPr>
                              <w:r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Straight Arrow Connector 180"/>
                        <wps:cNvCnPr/>
                        <wps:spPr>
                          <a:xfrm>
                            <a:off x="1476375" y="1814513"/>
                            <a:ext cx="0" cy="825009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1" name="Straight Arrow Connector 181"/>
                        <wps:cNvCnPr/>
                        <wps:spPr>
                          <a:xfrm>
                            <a:off x="2827951" y="642887"/>
                            <a:ext cx="0" cy="1952070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2" name="Straight Arrow Connector 182"/>
                        <wps:cNvCnPr/>
                        <wps:spPr>
                          <a:xfrm>
                            <a:off x="5180625" y="1770110"/>
                            <a:ext cx="0" cy="824865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none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3" name="Rectangle 183"/>
                        <wps:cNvSpPr/>
                        <wps:spPr>
                          <a:xfrm>
                            <a:off x="4395786" y="2796222"/>
                            <a:ext cx="981075" cy="2279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5BE0741" w14:textId="77777777" w:rsidR="00F8178F" w:rsidRDefault="00F8178F" w:rsidP="00F8178F">
                              <w:pPr>
                                <w:spacing w:after="160" w:line="252" w:lineRule="auto"/>
                                <w:jc w:val="center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</w:rPr>
                                <w:t>S(n+3)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Straight Arrow Connector 184"/>
                        <wps:cNvCnPr/>
                        <wps:spPr>
                          <a:xfrm>
                            <a:off x="2827951" y="2138363"/>
                            <a:ext cx="2352674" cy="0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E1C675D" id="Canvas 185" o:spid="_x0000_s1068" editas="canvas" style="width:487.6pt;height:236.6pt;mso-position-horizontal-relative:char;mso-position-vertical-relative:line" coordsize="61925,30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">
                <v:shape id="_x0000_s1069" type="#_x0000_t75" style="position:absolute;width:61925;height:30048;visibility:visible;mso-wrap-style:square" filled="t">
                  <v:fill o:detectmouseclick="t"/>
                  <v:path o:connecttype="none"/>
                </v:shape>
                <v:rect id="Rectangle 132" o:spid="_x0000_s1070" style="position:absolute;left:21764;top:2657;width:13097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" fillcolor="white [3212]" stroked="f" strokeweight="1pt">
                  <v:textbox>
                    <w:txbxContent>
                      <w:p w14:paraId="2B2ABE33" w14:textId="77777777" w:rsidR="00F8178F" w:rsidRPr="004F02AB" w:rsidRDefault="00F8178F" w:rsidP="00F8178F">
                        <w:pPr>
                          <w:spacing w:after="0" w:line="254" w:lineRule="auto"/>
                          <w:jc w:val="center"/>
                        </w:pPr>
                        <w:r w:rsidRPr="004F02AB">
                          <w:rPr>
                            <w:rFonts w:cs="Arial"/>
                            <w:color w:val="000000"/>
                            <w:sz w:val="18"/>
                            <w:szCs w:val="18"/>
                          </w:rPr>
                          <w:t>Event Start Time (ST)</w:t>
                        </w:r>
                      </w:p>
                    </w:txbxContent>
                  </v:textbox>
                </v:rect>
                <v:rect id="Rectangle 133" o:spid="_x0000_s1071" style="position:absolute;left:4238;top:14308;width:21288;height:51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" fillcolor="white [3212]" stroked="f" strokeweight="1pt">
                  <v:textbox>
                    <w:txbxContent>
                      <w:p w14:paraId="21CF7FCC" w14:textId="77777777" w:rsidR="00F8178F" w:rsidRPr="004F02AB" w:rsidRDefault="00F8178F" w:rsidP="00F8178F">
                        <w:pPr>
                          <w:spacing w:after="0" w:line="252" w:lineRule="auto"/>
                          <w:jc w:val="center"/>
                          <w:rPr>
                            <w:rFonts w:cs="Arial"/>
                            <w:color w:val="000000"/>
                            <w:sz w:val="18"/>
                            <w:szCs w:val="18"/>
                          </w:rPr>
                        </w:pPr>
                        <w:r w:rsidRPr="004F02AB">
                          <w:rPr>
                            <w:rFonts w:cs="Arial"/>
                            <w:color w:val="000000"/>
                            <w:sz w:val="18"/>
                            <w:szCs w:val="18"/>
                          </w:rPr>
                          <w:t>Segment Earliest Presentation Time =</w:t>
                        </w:r>
                      </w:p>
                      <w:p w14:paraId="306683B6" w14:textId="77777777" w:rsidR="00F8178F" w:rsidRPr="004F02AB" w:rsidRDefault="00F8178F" w:rsidP="00F8178F">
                        <w:pPr>
                          <w:spacing w:after="0" w:line="252" w:lineRule="auto"/>
                          <w:jc w:val="center"/>
                          <w:rPr>
                            <w:rFonts w:cs="Arial"/>
                            <w:color w:val="000000"/>
                            <w:sz w:val="18"/>
                            <w:szCs w:val="18"/>
                          </w:rPr>
                        </w:pPr>
                        <w:r w:rsidRPr="004F02AB">
                          <w:rPr>
                            <w:rFonts w:cs="Arial"/>
                            <w:color w:val="000000"/>
                            <w:sz w:val="18"/>
                            <w:szCs w:val="18"/>
                          </w:rPr>
                          <w:t xml:space="preserve">Event </w:t>
                        </w:r>
                        <w:r>
                          <w:rPr>
                            <w:rFonts w:cs="Arial"/>
                            <w:color w:val="000000"/>
                            <w:sz w:val="18"/>
                            <w:szCs w:val="18"/>
                          </w:rPr>
                          <w:t>Latest</w:t>
                        </w:r>
                        <w:r w:rsidRPr="004F02AB">
                          <w:rPr>
                            <w:rFonts w:cs="Arial"/>
                            <w:color w:val="000000"/>
                            <w:sz w:val="18"/>
                            <w:szCs w:val="18"/>
                          </w:rPr>
                          <w:t xml:space="preserve"> Arrival Time (LAT)</w:t>
                        </w:r>
                      </w:p>
                      <w:p w14:paraId="67D7A559" w14:textId="77777777" w:rsidR="00F8178F" w:rsidRPr="004F02AB" w:rsidRDefault="00F8178F" w:rsidP="00F8178F">
                        <w:pPr>
                          <w:spacing w:line="252" w:lineRule="auto"/>
                          <w:jc w:val="center"/>
                        </w:pPr>
                      </w:p>
                    </w:txbxContent>
                  </v:textbox>
                </v:rect>
                <v:rect id="Rectangle 137" o:spid="_x0000_s1072" style="position:absolute;left:33813;top:18145;width:11621;height:2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" fillcolor="white [3212]" stroked="f" strokeweight="1pt">
                  <v:textbox>
                    <w:txbxContent>
                      <w:p w14:paraId="56EF2511" w14:textId="77777777" w:rsidR="00F8178F" w:rsidRPr="004F02AB" w:rsidRDefault="00F8178F" w:rsidP="00F8178F">
                        <w:pPr>
                          <w:spacing w:after="0" w:line="252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F02AB">
                          <w:rPr>
                            <w:rFonts w:cs="Arial"/>
                            <w:color w:val="000000"/>
                            <w:sz w:val="16"/>
                            <w:szCs w:val="16"/>
                          </w:rPr>
                          <w:t>Event Duration (DU)</w:t>
                        </w:r>
                      </w:p>
                    </w:txbxContent>
                  </v:textbox>
                </v: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rrow: Right 138" o:spid="_x0000_s1073" type="#_x0000_t13" style="position:absolute;left:476;top:25953;width:63484;height:1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" adj="21389" fillcolor="#a5a5a5 [2092]" strokecolor="black [3213]" strokeweight="1pt"/>
                <v:rect id="Rectangle 139" o:spid="_x0000_s1074" style="position:absolute;left:4667;top:27955;width:9811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" fillcolor="white [3212]" strokecolor="black [3213]" strokeweight="1pt">
                  <v:textbox>
                    <w:txbxContent>
                      <w:p w14:paraId="2F6DDFEF" w14:textId="77777777" w:rsidR="00F8178F" w:rsidRPr="00982E2F" w:rsidRDefault="00F8178F" w:rsidP="00F8178F">
                        <w:pPr>
                          <w:spacing w:after="0"/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982E2F">
                          <w:rPr>
                            <w:color w:val="000000" w:themeColor="text1"/>
                            <w:sz w:val="16"/>
                            <w:szCs w:val="16"/>
                          </w:rPr>
                          <w:t>S(n-1)</w:t>
                        </w:r>
                      </w:p>
                    </w:txbxContent>
                  </v:textbox>
                </v:rect>
                <v:rect id="Rectangle 140" o:spid="_x0000_s1075" style="position:absolute;left:14478;top:27962;width:9810;height:22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" fillcolor="white [3212]" strokecolor="black [3213]" strokeweight="1pt">
                  <v:textbox>
                    <w:txbxContent>
                      <w:p w14:paraId="253496BD" w14:textId="77777777" w:rsidR="00F8178F" w:rsidRDefault="00F8178F" w:rsidP="00F8178F">
                        <w:pPr>
                          <w:spacing w:line="256" w:lineRule="auto"/>
                          <w:jc w:val="center"/>
                          <w:rPr>
                            <w:szCs w:val="24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16"/>
                            <w:szCs w:val="16"/>
                          </w:rPr>
                          <w:t>S(n)</w:t>
                        </w:r>
                      </w:p>
                    </w:txbxContent>
                  </v:textbox>
                </v:rect>
                <v:rect id="Rectangle 141" o:spid="_x0000_s1076" style="position:absolute;left:24288;top:27962;width:9811;height:22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" fillcolor="white [3212]" strokecolor="black [3213]" strokeweight="1pt">
                  <v:textbox>
                    <w:txbxContent>
                      <w:p w14:paraId="6D878C00" w14:textId="77777777" w:rsidR="00F8178F" w:rsidRDefault="00F8178F" w:rsidP="00F8178F">
                        <w:pPr>
                          <w:spacing w:after="160" w:line="254" w:lineRule="auto"/>
                          <w:jc w:val="center"/>
                          <w:rPr>
                            <w:szCs w:val="24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16"/>
                            <w:szCs w:val="16"/>
                          </w:rPr>
                          <w:t>S(n+1)</w:t>
                        </w:r>
                      </w:p>
                    </w:txbxContent>
                  </v:textbox>
                </v:rect>
                <v:rect id="Rectangle 142" o:spid="_x0000_s1077" style="position:absolute;left:34099;top:27955;width:9811;height:2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" fillcolor="white [3212]" strokecolor="black [3213]" strokeweight="1pt">
                  <v:textbox>
                    <w:txbxContent>
                      <w:p w14:paraId="0412D6D0" w14:textId="77777777" w:rsidR="00F8178F" w:rsidRDefault="00F8178F" w:rsidP="00F8178F">
                        <w:pPr>
                          <w:spacing w:after="160" w:line="252" w:lineRule="auto"/>
                          <w:jc w:val="center"/>
                          <w:rPr>
                            <w:szCs w:val="24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16"/>
                            <w:szCs w:val="16"/>
                          </w:rPr>
                          <w:t>S(n+2)</w:t>
                        </w:r>
                      </w:p>
                    </w:txbxContent>
                  </v:textbox>
                </v:rect>
                <v:group id="Group 143" o:spid="_x0000_s1078" style="position:absolute;left:54178;top:28708;width:3108;height:571" coordorigin="4381,17287" coordsize="3108,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<v:oval id="Oval 144" o:spid="_x0000_s1079" style="position:absolute;left:4381;top:17287;width:457;height: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" filled="f" strokecolor="black [3213]" strokeweight="1pt">
                    <v:stroke joinstyle="miter"/>
                  </v:oval>
                  <v:oval id="Oval 145" o:spid="_x0000_s1080" style="position:absolute;left:5705;top:17287;width:451;height: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" filled="f" strokecolor="black [3213]" strokeweight="1pt">
                    <v:stroke joinstyle="miter"/>
                  </v:oval>
                  <v:oval id="Oval 147" o:spid="_x0000_s1081" style="position:absolute;left:7038;top:17287;width:451;height: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" filled="f" strokecolor="black [3213]" strokeweight="1pt">
                    <v:stroke joinstyle="miter"/>
                  </v:oval>
                </v:group>
                <v:group id="Group 151" o:spid="_x0000_s1082" style="position:absolute;left:1133;top:28708;width:3105;height:571" coordsize="31081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xDa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ycxvJ4JF8j5EwAA//8DAFBLAQItABQABgAIAAAAIQDb4fbL7gAAAIUBAAATAAAAAAAAAAAAAAAA&#10;AAAAAABbQ29udGVudF9UeXBlc10ueG1sUEsBAi0AFAAGAAgAAAAhAFr0LFu/AAAAFQEAAAsAAAAA&#10;AAAAAAAAAAAAHwEAAF9yZWxzLy5yZWxzUEsBAi0AFAAGAAgAAAAhADc7ENrBAAAA3AAAAA8AAAAA&#10;AAAAAAAAAAAABwIAAGRycy9kb3ducmV2LnhtbFBLBQYAAAAAAwADALcAAAD1AgAAAAA=&#10;">
                  <v:oval id="Oval 154" o:spid="_x0000_s1083" style="position:absolute;width:45719;height:57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" filled="f" strokecolor="black [3213]" strokeweight="1pt">
                    <v:stroke joinstyle="miter"/>
                  </v:oval>
                  <v:oval id="Oval 161" o:spid="_x0000_s1084" style="position:absolute;left:132375;width:45085;height:57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" filled="f" strokecolor="black [3213]" strokeweight="1pt">
                    <v:stroke joinstyle="miter"/>
                  </v:oval>
                  <v:oval id="Oval 164" o:spid="_x0000_s1085" style="position:absolute;left:265725;width:45085;height:57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" filled="f" strokecolor="black [3213]" strokeweight="1pt">
                    <v:stroke joinstyle="miter"/>
                  </v:oval>
                </v:group>
                <v:shape id="Text Box 17" o:spid="_x0000_s1086" type="#_x0000_t202" style="position:absolute;left:52485;top:24143;width:11713;height:2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" filled="f" stroked="f" strokeweight=".5pt">
                  <v:textbox>
                    <w:txbxContent>
                      <w:p w14:paraId="61C791F2" w14:textId="77777777" w:rsidR="00F8178F" w:rsidRPr="00BE6D25" w:rsidRDefault="00F8178F" w:rsidP="00F8178F">
                        <w:pPr>
                          <w:spacing w:line="252" w:lineRule="auto"/>
                          <w:jc w:val="center"/>
                          <w:rPr>
                            <w:color w:val="000000" w:themeColor="text1"/>
                            <w:szCs w:val="24"/>
                          </w:rPr>
                        </w:pPr>
                        <w:r w:rsidRPr="00BE6D25">
                          <w:rPr>
                            <w:rFonts w:cs="Arial"/>
                            <w:color w:val="000000" w:themeColor="text1"/>
                            <w:sz w:val="18"/>
                            <w:szCs w:val="18"/>
                          </w:rPr>
                          <w:t>Media timeline</w:t>
                        </w:r>
                      </w:p>
                      <w:p w14:paraId="4036ED72" w14:textId="77777777" w:rsidR="00F8178F" w:rsidRDefault="00F8178F" w:rsidP="00F8178F">
                        <w:pPr>
                          <w:spacing w:after="160" w:line="252" w:lineRule="auto"/>
                          <w:jc w:val="center"/>
                        </w:pPr>
                        <w:r>
                          <w:rPr>
                            <w:rFonts w:cs="Arial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Text Box 17" o:spid="_x0000_s1087" type="#_x0000_t202" style="position:absolute;left:57073;top:27798;width:6887;height:2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" filled="f" stroked="f" strokeweight=".5pt">
                  <v:textbox>
                    <w:txbxContent>
                      <w:p w14:paraId="164003E9" w14:textId="77777777" w:rsidR="00F8178F" w:rsidRPr="00435754" w:rsidRDefault="00F8178F" w:rsidP="00F8178F">
                        <w:pPr>
                          <w:spacing w:after="160" w:line="252" w:lineRule="auto"/>
                          <w:jc w:val="center"/>
                          <w:rPr>
                            <w:color w:val="000000" w:themeColor="text1"/>
                            <w:szCs w:val="24"/>
                          </w:rPr>
                        </w:pPr>
                        <w:r w:rsidRPr="00435754">
                          <w:rPr>
                            <w:rFonts w:cs="Arial"/>
                            <w:color w:val="000000" w:themeColor="text1"/>
                            <w:sz w:val="18"/>
                            <w:szCs w:val="18"/>
                          </w:rPr>
                          <w:t>Segments</w:t>
                        </w:r>
                      </w:p>
                      <w:p w14:paraId="30E2BECA" w14:textId="77777777" w:rsidR="00F8178F" w:rsidRDefault="00F8178F" w:rsidP="00F8178F">
                        <w:pPr>
                          <w:spacing w:after="160" w:line="252" w:lineRule="auto"/>
                          <w:jc w:val="center"/>
                        </w:pPr>
                        <w:r>
                          <w:rPr>
                            <w:rFonts w:cs="Arial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Straight Arrow Connector 180" o:spid="_x0000_s1088" type="#_x0000_t32" style="position:absolute;left:14763;top:18145;width:0;height:82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" strokecolor="black [3200]" strokeweight="1pt">
                  <v:stroke dashstyle="longDash" endarrow="block" joinstyle="miter"/>
                </v:shape>
                <v:shape id="Straight Arrow Connector 181" o:spid="_x0000_s1089" type="#_x0000_t32" style="position:absolute;left:28279;top:6428;width:0;height:195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" strokecolor="black [3200]" strokeweight="1pt">
                  <v:stroke dashstyle="longDash" endarrow="block" joinstyle="miter"/>
                </v:shape>
                <v:shape id="Straight Arrow Connector 182" o:spid="_x0000_s1090" type="#_x0000_t32" style="position:absolute;left:51806;top:17701;width:0;height:824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" strokecolor="black [3200]" strokeweight="1pt">
                  <v:stroke dashstyle="longDash" joinstyle="miter"/>
                </v:shape>
                <v:rect id="Rectangle 183" o:spid="_x0000_s1091" style="position:absolute;left:43957;top:27962;width:9811;height:22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" fillcolor="white [3212]" strokecolor="black [3213]" strokeweight="1pt">
                  <v:textbox>
                    <w:txbxContent>
                      <w:p w14:paraId="05BE0741" w14:textId="77777777" w:rsidR="00F8178F" w:rsidRDefault="00F8178F" w:rsidP="00F8178F">
                        <w:pPr>
                          <w:spacing w:after="160" w:line="252" w:lineRule="auto"/>
                          <w:jc w:val="center"/>
                          <w:rPr>
                            <w:szCs w:val="24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16"/>
                            <w:szCs w:val="16"/>
                          </w:rPr>
                          <w:t>S(n+3)</w:t>
                        </w:r>
                      </w:p>
                    </w:txbxContent>
                  </v:textbox>
                </v:rect>
                <v:shape id="Straight Arrow Connector 184" o:spid="_x0000_s1092" type="#_x0000_t32" style="position:absolute;left:28279;top:21383;width:2352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" strokecolor="black [3200]" strokeweight=".5pt">
                  <v:stroke startarrow="block" endarrow="block" joinstyle="miter"/>
                </v:shape>
                <w10:anchorlock/>
              </v:group>
            </w:pict>
          </mc:Fallback>
        </mc:AlternateContent>
      </w:r>
    </w:p>
    <w:p w14:paraId="2336C424" w14:textId="070F4E35" w:rsidR="00AF6FFD" w:rsidRDefault="00AF6FFD">
      <w:pPr>
        <w:widowControl/>
        <w:spacing w:after="160" w:line="259" w:lineRule="auto"/>
        <w:jc w:val="left"/>
      </w:pPr>
      <w:r>
        <w:br w:type="page"/>
      </w:r>
    </w:p>
    <w:p w14:paraId="039AA512" w14:textId="77777777" w:rsidR="00F8178F" w:rsidRPr="008258CE" w:rsidRDefault="00F8178F" w:rsidP="00F8178F">
      <w:pPr>
        <w:jc w:val="left"/>
      </w:pPr>
      <w:r w:rsidRPr="005669B8">
        <w:rPr>
          <w:noProof/>
        </w:rPr>
        <w:lastRenderedPageBreak/>
        <mc:AlternateContent>
          <mc:Choice Requires="wpc">
            <w:drawing>
              <wp:inline distT="0" distB="0" distL="0" distR="0" wp14:anchorId="5EBB63D3" wp14:editId="55F19002">
                <wp:extent cx="5723890" cy="2259643"/>
                <wp:effectExtent l="0" t="0" r="715010" b="255270"/>
                <wp:docPr id="288" name="Canvas 28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67" name="Rectangle 267"/>
                        <wps:cNvSpPr/>
                        <wps:spPr>
                          <a:xfrm>
                            <a:off x="423843" y="781374"/>
                            <a:ext cx="2103120" cy="51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D1DBFA7" w14:textId="77777777" w:rsidR="00F8178F" w:rsidRPr="00671FCC" w:rsidRDefault="00F8178F" w:rsidP="00F8178F">
                              <w:pPr>
                                <w:spacing w:after="0" w:line="252" w:lineRule="auto"/>
                                <w:jc w:val="center"/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671FCC"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</w:rPr>
                                <w:t>Period Start Time =</w:t>
                              </w:r>
                            </w:p>
                            <w:p w14:paraId="694E27DB" w14:textId="77777777" w:rsidR="00F8178F" w:rsidRPr="00671FCC" w:rsidRDefault="00F8178F" w:rsidP="00F8178F">
                              <w:pPr>
                                <w:spacing w:after="0" w:line="252" w:lineRule="auto"/>
                                <w:jc w:val="center"/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671FCC"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</w:rPr>
                                <w:t>Event Earliest Arrival Time (LAT)</w:t>
                              </w:r>
                            </w:p>
                            <w:p w14:paraId="765BF39E" w14:textId="77777777" w:rsidR="00F8178F" w:rsidRPr="00671FCC" w:rsidRDefault="00F8178F" w:rsidP="00F8178F">
                              <w:pPr>
                                <w:spacing w:line="252" w:lineRule="auto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8" name="Rectangle 268"/>
                        <wps:cNvSpPr/>
                        <wps:spPr>
                          <a:xfrm>
                            <a:off x="2962275" y="1292024"/>
                            <a:ext cx="1162050" cy="28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09DE64A" w14:textId="77777777" w:rsidR="00F8178F" w:rsidRPr="00671FCC" w:rsidRDefault="00F8178F" w:rsidP="00F8178F">
                              <w:pPr>
                                <w:spacing w:after="0" w:line="252" w:lineRule="auto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671FCC"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</w:rPr>
                                <w:t>Event Duration (DU)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Arrow: Right 269"/>
                        <wps:cNvSpPr/>
                        <wps:spPr>
                          <a:xfrm>
                            <a:off x="47625" y="2047151"/>
                            <a:ext cx="6348442" cy="124033"/>
                          </a:xfrm>
                          <a:prstGeom prst="rightArrow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Rectangle 270"/>
                        <wps:cNvSpPr/>
                        <wps:spPr>
                          <a:xfrm>
                            <a:off x="466725" y="2247385"/>
                            <a:ext cx="981075" cy="22859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4988253" w14:textId="77777777" w:rsidR="00F8178F" w:rsidRPr="00982E2F" w:rsidRDefault="00F8178F" w:rsidP="00F8178F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P</w:t>
                              </w:r>
                              <w:r w:rsidRPr="00982E2F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(n-1)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71" name="Group 271"/>
                        <wpg:cNvGrpSpPr/>
                        <wpg:grpSpPr>
                          <a:xfrm>
                            <a:off x="5417850" y="2322630"/>
                            <a:ext cx="310810" cy="57150"/>
                            <a:chOff x="438150" y="1728788"/>
                            <a:chExt cx="310810" cy="57150"/>
                          </a:xfrm>
                        </wpg:grpSpPr>
                        <wps:wsp>
                          <wps:cNvPr id="272" name="Oval 272"/>
                          <wps:cNvSpPr/>
                          <wps:spPr>
                            <a:xfrm>
                              <a:off x="438150" y="1728788"/>
                              <a:ext cx="45719" cy="5715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3" name="Oval 273"/>
                          <wps:cNvSpPr/>
                          <wps:spPr>
                            <a:xfrm>
                              <a:off x="570525" y="1728788"/>
                              <a:ext cx="45085" cy="5715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4" name="Oval 274"/>
                          <wps:cNvSpPr/>
                          <wps:spPr>
                            <a:xfrm>
                              <a:off x="703875" y="1728788"/>
                              <a:ext cx="45085" cy="5715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275" name="Group 275"/>
                        <wpg:cNvGrpSpPr/>
                        <wpg:grpSpPr>
                          <a:xfrm>
                            <a:off x="113325" y="2322609"/>
                            <a:ext cx="310518" cy="57150"/>
                            <a:chOff x="0" y="0"/>
                            <a:chExt cx="310810" cy="57150"/>
                          </a:xfrm>
                        </wpg:grpSpPr>
                        <wps:wsp>
                          <wps:cNvPr id="276" name="Oval 276"/>
                          <wps:cNvSpPr/>
                          <wps:spPr>
                            <a:xfrm>
                              <a:off x="0" y="0"/>
                              <a:ext cx="45719" cy="5715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7" name="Oval 277"/>
                          <wps:cNvSpPr/>
                          <wps:spPr>
                            <a:xfrm>
                              <a:off x="132375" y="0"/>
                              <a:ext cx="45085" cy="5715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8" name="Oval 278"/>
                          <wps:cNvSpPr/>
                          <wps:spPr>
                            <a:xfrm>
                              <a:off x="265725" y="0"/>
                              <a:ext cx="45085" cy="5715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79" name="Text Box 17"/>
                        <wps:cNvSpPr txBox="1"/>
                        <wps:spPr>
                          <a:xfrm>
                            <a:off x="5248570" y="1866156"/>
                            <a:ext cx="1171280" cy="22516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9CC4AAB" w14:textId="77777777" w:rsidR="00F8178F" w:rsidRPr="00435754" w:rsidRDefault="00F8178F" w:rsidP="00F8178F">
                              <w:pPr>
                                <w:spacing w:line="252" w:lineRule="auto"/>
                                <w:jc w:val="center"/>
                                <w:rPr>
                                  <w:szCs w:val="24"/>
                                </w:rPr>
                              </w:pPr>
                              <w:r w:rsidRPr="009676B9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Media</w:t>
                              </w:r>
                              <w:r>
                                <w:rPr>
                                  <w:rFonts w:cs="Arial"/>
                                  <w:color w:val="4472C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9676B9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timeline</w:t>
                              </w:r>
                            </w:p>
                            <w:p w14:paraId="5D597BE1" w14:textId="77777777" w:rsidR="00F8178F" w:rsidRDefault="00F8178F" w:rsidP="00F8178F">
                              <w:pPr>
                                <w:spacing w:after="160" w:line="252" w:lineRule="auto"/>
                                <w:jc w:val="center"/>
                              </w:pPr>
                              <w:r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0" name="Text Box 17"/>
                        <wps:cNvSpPr txBox="1"/>
                        <wps:spPr>
                          <a:xfrm>
                            <a:off x="5707386" y="2231689"/>
                            <a:ext cx="688681" cy="2910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CF246F2" w14:textId="77777777" w:rsidR="00F8178F" w:rsidRPr="00435754" w:rsidRDefault="00F8178F" w:rsidP="00F8178F">
                              <w:pPr>
                                <w:spacing w:after="160" w:line="252" w:lineRule="auto"/>
                                <w:jc w:val="center"/>
                                <w:rPr>
                                  <w:color w:val="000000" w:themeColor="text1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Periods</w:t>
                              </w:r>
                            </w:p>
                            <w:p w14:paraId="05989473" w14:textId="77777777" w:rsidR="00F8178F" w:rsidRDefault="00F8178F" w:rsidP="00F8178F">
                              <w:pPr>
                                <w:spacing w:after="160" w:line="252" w:lineRule="auto"/>
                                <w:jc w:val="center"/>
                              </w:pPr>
                              <w:r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1" name="Straight Arrow Connector 281"/>
                        <wps:cNvCnPr/>
                        <wps:spPr>
                          <a:xfrm>
                            <a:off x="1476375" y="1130297"/>
                            <a:ext cx="0" cy="960730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2" name="Straight Arrow Connector 282"/>
                        <wps:cNvCnPr/>
                        <wps:spPr>
                          <a:xfrm>
                            <a:off x="2827951" y="533397"/>
                            <a:ext cx="0" cy="1540300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3" name="Straight Arrow Connector 283"/>
                        <wps:cNvCnPr/>
                        <wps:spPr>
                          <a:xfrm>
                            <a:off x="4270376" y="1248836"/>
                            <a:ext cx="0" cy="824865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non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4" name="Rectangle 284"/>
                        <wps:cNvSpPr/>
                        <wps:spPr>
                          <a:xfrm>
                            <a:off x="4395786" y="2248019"/>
                            <a:ext cx="981075" cy="2279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983ADC8" w14:textId="77777777" w:rsidR="00F8178F" w:rsidRDefault="00F8178F" w:rsidP="00F8178F">
                              <w:pPr>
                                <w:spacing w:after="160" w:line="252" w:lineRule="auto"/>
                                <w:jc w:val="center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</w:rPr>
                                <w:t>P(n+1)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5" name="Straight Arrow Connector 285"/>
                        <wps:cNvCnPr/>
                        <wps:spPr>
                          <a:xfrm>
                            <a:off x="2827951" y="1589756"/>
                            <a:ext cx="1434487" cy="0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6" name="Rectangle 286"/>
                        <wps:cNvSpPr/>
                        <wps:spPr>
                          <a:xfrm>
                            <a:off x="2147887" y="200415"/>
                            <a:ext cx="1309687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BAEBFB9" w14:textId="77777777" w:rsidR="00F8178F" w:rsidRPr="00671FCC" w:rsidRDefault="00F8178F" w:rsidP="00F8178F">
                              <w:pPr>
                                <w:spacing w:after="0" w:line="254" w:lineRule="auto"/>
                                <w:jc w:val="center"/>
                              </w:pPr>
                              <w:r w:rsidRPr="00671FCC"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</w:rPr>
                                <w:t>Event Start Time (ST)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" name="Rectangle 287"/>
                        <wps:cNvSpPr/>
                        <wps:spPr>
                          <a:xfrm>
                            <a:off x="1442065" y="2247143"/>
                            <a:ext cx="2947670" cy="2279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FE15E4" w14:textId="77777777" w:rsidR="00F8178F" w:rsidRDefault="00F8178F" w:rsidP="00F8178F">
                              <w:pPr>
                                <w:spacing w:after="160" w:line="254" w:lineRule="auto"/>
                                <w:jc w:val="center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</w:rPr>
                                <w:t>P(n)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EBB63D3" id="Canvas 288" o:spid="_x0000_s1093" editas="canvas" style="width:450.7pt;height:177.9pt;mso-position-horizontal-relative:char;mso-position-vertical-relative:line" coordsize="57238,22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">
                <v:shape id="_x0000_s1094" type="#_x0000_t75" style="position:absolute;width:57238;height:22593;visibility:visible;mso-wrap-style:square" filled="t">
                  <v:fill o:detectmouseclick="t"/>
                  <v:path o:connecttype="none"/>
                </v:shape>
                <v:rect id="Rectangle 267" o:spid="_x0000_s1095" style="position:absolute;left:4238;top:7813;width:21031;height:51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" filled="f" stroked="f" strokeweight="1pt">
                  <v:textbox>
                    <w:txbxContent>
                      <w:p w14:paraId="2D1DBFA7" w14:textId="77777777" w:rsidR="00F8178F" w:rsidRPr="00671FCC" w:rsidRDefault="00F8178F" w:rsidP="00F8178F">
                        <w:pPr>
                          <w:spacing w:after="0" w:line="252" w:lineRule="auto"/>
                          <w:jc w:val="center"/>
                          <w:rPr>
                            <w:rFonts w:cs="Arial"/>
                            <w:color w:val="000000"/>
                            <w:sz w:val="18"/>
                            <w:szCs w:val="18"/>
                          </w:rPr>
                        </w:pPr>
                        <w:r w:rsidRPr="00671FCC">
                          <w:rPr>
                            <w:rFonts w:cs="Arial"/>
                            <w:color w:val="000000"/>
                            <w:sz w:val="18"/>
                            <w:szCs w:val="18"/>
                          </w:rPr>
                          <w:t>Period Start Time =</w:t>
                        </w:r>
                      </w:p>
                      <w:p w14:paraId="694E27DB" w14:textId="77777777" w:rsidR="00F8178F" w:rsidRPr="00671FCC" w:rsidRDefault="00F8178F" w:rsidP="00F8178F">
                        <w:pPr>
                          <w:spacing w:after="0" w:line="252" w:lineRule="auto"/>
                          <w:jc w:val="center"/>
                          <w:rPr>
                            <w:rFonts w:cs="Arial"/>
                            <w:color w:val="000000"/>
                            <w:sz w:val="18"/>
                            <w:szCs w:val="18"/>
                          </w:rPr>
                        </w:pPr>
                        <w:r w:rsidRPr="00671FCC">
                          <w:rPr>
                            <w:rFonts w:cs="Arial"/>
                            <w:color w:val="000000"/>
                            <w:sz w:val="18"/>
                            <w:szCs w:val="18"/>
                          </w:rPr>
                          <w:t>Event Earliest Arrival Time (LAT)</w:t>
                        </w:r>
                      </w:p>
                      <w:p w14:paraId="765BF39E" w14:textId="77777777" w:rsidR="00F8178F" w:rsidRPr="00671FCC" w:rsidRDefault="00F8178F" w:rsidP="00F8178F">
                        <w:pPr>
                          <w:spacing w:line="252" w:lineRule="auto"/>
                          <w:jc w:val="center"/>
                        </w:pPr>
                      </w:p>
                    </w:txbxContent>
                  </v:textbox>
                </v:rect>
                <v:rect id="Rectangle 268" o:spid="_x0000_s1096" style="position:absolute;left:29622;top:12920;width:11621;height:2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" filled="f" stroked="f" strokeweight="1pt">
                  <v:textbox>
                    <w:txbxContent>
                      <w:p w14:paraId="409DE64A" w14:textId="77777777" w:rsidR="00F8178F" w:rsidRPr="00671FCC" w:rsidRDefault="00F8178F" w:rsidP="00F8178F">
                        <w:pPr>
                          <w:spacing w:after="0" w:line="252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671FCC">
                          <w:rPr>
                            <w:rFonts w:cs="Arial"/>
                            <w:color w:val="000000"/>
                            <w:sz w:val="16"/>
                            <w:szCs w:val="16"/>
                          </w:rPr>
                          <w:t>Event Duration (DU)</w:t>
                        </w:r>
                      </w:p>
                    </w:txbxContent>
                  </v:textbox>
                </v:rect>
                <v:shape id="Arrow: Right 269" o:spid="_x0000_s1097" type="#_x0000_t13" style="position:absolute;left:476;top:20471;width:63484;height:1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" adj="21389" fillcolor="#bfbfbf [2412]" strokecolor="black [3213]" strokeweight="1pt"/>
                <v:rect id="Rectangle 270" o:spid="_x0000_s1098" style="position:absolute;left:4667;top:22473;width:9811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" fillcolor="white [3212]" strokecolor="black [3213]" strokeweight="1pt">
                  <v:textbox>
                    <w:txbxContent>
                      <w:p w14:paraId="04988253" w14:textId="77777777" w:rsidR="00F8178F" w:rsidRPr="00982E2F" w:rsidRDefault="00F8178F" w:rsidP="00F8178F">
                        <w:pPr>
                          <w:spacing w:after="0"/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P</w:t>
                        </w:r>
                        <w:r w:rsidRPr="00982E2F">
                          <w:rPr>
                            <w:color w:val="000000" w:themeColor="text1"/>
                            <w:sz w:val="16"/>
                            <w:szCs w:val="16"/>
                          </w:rPr>
                          <w:t>(n-1)</w:t>
                        </w:r>
                      </w:p>
                    </w:txbxContent>
                  </v:textbox>
                </v:rect>
                <v:group id="Group 271" o:spid="_x0000_s1099" style="position:absolute;left:54178;top:23226;width:3108;height:571" coordorigin="4381,17287" coordsize="3108,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<v:oval id="Oval 272" o:spid="_x0000_s1100" style="position:absolute;left:4381;top:17287;width:457;height: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" fillcolor="black [3213]" strokecolor="black [3213]" strokeweight="1pt">
                    <v:stroke joinstyle="miter"/>
                  </v:oval>
                  <v:oval id="Oval 273" o:spid="_x0000_s1101" style="position:absolute;left:5705;top:17287;width:451;height: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" fillcolor="black [3213]" strokecolor="black [3213]" strokeweight="1pt">
                    <v:stroke joinstyle="miter"/>
                  </v:oval>
                  <v:oval id="Oval 274" o:spid="_x0000_s1102" style="position:absolute;left:7038;top:17287;width:451;height: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" fillcolor="black [3213]" strokecolor="black [3213]" strokeweight="1pt">
                    <v:stroke joinstyle="miter"/>
                  </v:oval>
                </v:group>
                <v:group id="Group 275" o:spid="_x0000_s1103" style="position:absolute;left:1133;top:23226;width:3105;height:571" coordsize="31081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<v:oval id="Oval 276" o:spid="_x0000_s1104" style="position:absolute;width:45719;height:57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" fillcolor="black [3213]" strokecolor="black [3213]" strokeweight="1pt">
                    <v:stroke joinstyle="miter"/>
                  </v:oval>
                  <v:oval id="Oval 277" o:spid="_x0000_s1105" style="position:absolute;left:132375;width:45085;height:57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" fillcolor="black [3213]" strokecolor="black [3213]" strokeweight="1pt">
                    <v:stroke joinstyle="miter"/>
                  </v:oval>
                  <v:oval id="Oval 278" o:spid="_x0000_s1106" style="position:absolute;left:265725;width:45085;height:57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" fillcolor="black [3213]" strokecolor="black [3213]" strokeweight="1pt">
                    <v:stroke joinstyle="miter"/>
                  </v:oval>
                </v:group>
                <v:shape id="Text Box 17" o:spid="_x0000_s1107" type="#_x0000_t202" style="position:absolute;left:52485;top:18661;width:11713;height:2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" filled="f" stroked="f" strokeweight=".5pt">
                  <v:textbox>
                    <w:txbxContent>
                      <w:p w14:paraId="69CC4AAB" w14:textId="77777777" w:rsidR="00F8178F" w:rsidRPr="00435754" w:rsidRDefault="00F8178F" w:rsidP="00F8178F">
                        <w:pPr>
                          <w:spacing w:line="252" w:lineRule="auto"/>
                          <w:jc w:val="center"/>
                          <w:rPr>
                            <w:szCs w:val="24"/>
                          </w:rPr>
                        </w:pPr>
                        <w:r w:rsidRPr="009676B9">
                          <w:rPr>
                            <w:rFonts w:cs="Arial"/>
                            <w:sz w:val="18"/>
                            <w:szCs w:val="18"/>
                          </w:rPr>
                          <w:t>Media</w:t>
                        </w:r>
                        <w:r>
                          <w:rPr>
                            <w:rFonts w:cs="Arial"/>
                            <w:color w:val="4472C4"/>
                            <w:sz w:val="18"/>
                            <w:szCs w:val="18"/>
                          </w:rPr>
                          <w:t xml:space="preserve"> </w:t>
                        </w:r>
                        <w:r w:rsidRPr="009676B9">
                          <w:rPr>
                            <w:rFonts w:cs="Arial"/>
                            <w:sz w:val="18"/>
                            <w:szCs w:val="18"/>
                          </w:rPr>
                          <w:t>timeline</w:t>
                        </w:r>
                      </w:p>
                      <w:p w14:paraId="5D597BE1" w14:textId="77777777" w:rsidR="00F8178F" w:rsidRDefault="00F8178F" w:rsidP="00F8178F">
                        <w:pPr>
                          <w:spacing w:after="160" w:line="252" w:lineRule="auto"/>
                          <w:jc w:val="center"/>
                        </w:pPr>
                        <w:r>
                          <w:rPr>
                            <w:rFonts w:cs="Arial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Text Box 17" o:spid="_x0000_s1108" type="#_x0000_t202" style="position:absolute;left:57073;top:22316;width:6887;height:2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" filled="f" stroked="f" strokeweight=".5pt">
                  <v:textbox>
                    <w:txbxContent>
                      <w:p w14:paraId="4CF246F2" w14:textId="77777777" w:rsidR="00F8178F" w:rsidRPr="00435754" w:rsidRDefault="00F8178F" w:rsidP="00F8178F">
                        <w:pPr>
                          <w:spacing w:after="160" w:line="252" w:lineRule="auto"/>
                          <w:jc w:val="center"/>
                          <w:rPr>
                            <w:color w:val="000000" w:themeColor="text1"/>
                            <w:szCs w:val="24"/>
                          </w:rPr>
                        </w:pPr>
                        <w:r>
                          <w:rPr>
                            <w:rFonts w:cs="Arial"/>
                            <w:color w:val="000000" w:themeColor="text1"/>
                            <w:sz w:val="18"/>
                            <w:szCs w:val="18"/>
                          </w:rPr>
                          <w:t>Periods</w:t>
                        </w:r>
                      </w:p>
                      <w:p w14:paraId="05989473" w14:textId="77777777" w:rsidR="00F8178F" w:rsidRDefault="00F8178F" w:rsidP="00F8178F">
                        <w:pPr>
                          <w:spacing w:after="160" w:line="252" w:lineRule="auto"/>
                          <w:jc w:val="center"/>
                        </w:pPr>
                        <w:r>
                          <w:rPr>
                            <w:rFonts w:cs="Arial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Straight Arrow Connector 281" o:spid="_x0000_s1109" type="#_x0000_t32" style="position:absolute;left:14763;top:11302;width:0;height:96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" strokecolor="black [3200]" strokeweight=".5pt">
                  <v:stroke dashstyle="longDash" endarrow="block" joinstyle="miter"/>
                </v:shape>
                <v:shape id="Straight Arrow Connector 282" o:spid="_x0000_s1110" type="#_x0000_t32" style="position:absolute;left:28279;top:5333;width:0;height:1540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" strokecolor="black [3200]" strokeweight=".5pt">
                  <v:stroke dashstyle="longDash" endarrow="block" joinstyle="miter"/>
                </v:shape>
                <v:shape id="Straight Arrow Connector 283" o:spid="_x0000_s1111" type="#_x0000_t32" style="position:absolute;left:42703;top:12488;width:0;height:8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" strokecolor="black [3200]" strokeweight=".5pt">
                  <v:stroke dashstyle="longDash" joinstyle="miter"/>
                </v:shape>
                <v:rect id="Rectangle 284" o:spid="_x0000_s1112" style="position:absolute;left:43957;top:22480;width:9811;height:22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" fillcolor="white [3212]" strokecolor="black [3213]" strokeweight="1pt">
                  <v:textbox>
                    <w:txbxContent>
                      <w:p w14:paraId="4983ADC8" w14:textId="77777777" w:rsidR="00F8178F" w:rsidRDefault="00F8178F" w:rsidP="00F8178F">
                        <w:pPr>
                          <w:spacing w:after="160" w:line="252" w:lineRule="auto"/>
                          <w:jc w:val="center"/>
                          <w:rPr>
                            <w:szCs w:val="24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16"/>
                            <w:szCs w:val="16"/>
                          </w:rPr>
                          <w:t>P(n+1)</w:t>
                        </w:r>
                      </w:p>
                    </w:txbxContent>
                  </v:textbox>
                </v:rect>
                <v:shape id="Straight Arrow Connector 285" o:spid="_x0000_s1113" type="#_x0000_t32" style="position:absolute;left:28279;top:15897;width:1434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" strokecolor="black [3200]" strokeweight=".5pt">
                  <v:stroke startarrow="block" endarrow="block" joinstyle="miter"/>
                </v:shape>
                <v:rect id="Rectangle 286" o:spid="_x0000_s1114" style="position:absolute;left:21478;top:2004;width:13097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" filled="f" stroked="f" strokeweight="1pt">
                  <v:textbox>
                    <w:txbxContent>
                      <w:p w14:paraId="5BAEBFB9" w14:textId="77777777" w:rsidR="00F8178F" w:rsidRPr="00671FCC" w:rsidRDefault="00F8178F" w:rsidP="00F8178F">
                        <w:pPr>
                          <w:spacing w:after="0" w:line="254" w:lineRule="auto"/>
                          <w:jc w:val="center"/>
                        </w:pPr>
                        <w:r w:rsidRPr="00671FCC">
                          <w:rPr>
                            <w:rFonts w:cs="Arial"/>
                            <w:color w:val="000000"/>
                            <w:sz w:val="18"/>
                            <w:szCs w:val="18"/>
                          </w:rPr>
                          <w:t>Event Start Time (ST)</w:t>
                        </w:r>
                      </w:p>
                    </w:txbxContent>
                  </v:textbox>
                </v:rect>
                <v:rect id="Rectangle 287" o:spid="_x0000_s1115" style="position:absolute;left:14420;top:22471;width:29477;height:2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" fillcolor="white [3212]" strokecolor="black [3213]" strokeweight="1pt">
                  <v:textbox>
                    <w:txbxContent>
                      <w:p w14:paraId="59FE15E4" w14:textId="77777777" w:rsidR="00F8178F" w:rsidRDefault="00F8178F" w:rsidP="00F8178F">
                        <w:pPr>
                          <w:spacing w:after="160" w:line="254" w:lineRule="auto"/>
                          <w:jc w:val="center"/>
                          <w:rPr>
                            <w:szCs w:val="24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16"/>
                            <w:szCs w:val="16"/>
                          </w:rPr>
                          <w:t>P(n)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3BC16DD8" w14:textId="47D1B3FB" w:rsidR="0046664C" w:rsidRDefault="0046664C">
      <w:pPr>
        <w:widowControl/>
        <w:spacing w:after="160" w:line="259" w:lineRule="auto"/>
        <w:jc w:val="left"/>
      </w:pPr>
      <w:r>
        <w:br w:type="page"/>
      </w:r>
    </w:p>
    <w:p w14:paraId="74604B8E" w14:textId="38FFAE1B" w:rsidR="00AA0B2B" w:rsidRPr="00F8178F" w:rsidRDefault="00F8178F" w:rsidP="00F8178F">
      <w:pPr>
        <w:jc w:val="center"/>
        <w:rPr>
          <w:rFonts w:cs="Arial"/>
          <w:color w:val="000000"/>
          <w:sz w:val="18"/>
          <w:szCs w:val="18"/>
        </w:rPr>
      </w:pPr>
      <w:r w:rsidRPr="005669B8">
        <w:rPr>
          <w:noProof/>
        </w:rPr>
        <w:lastRenderedPageBreak/>
        <mc:AlternateContent>
          <mc:Choice Requires="wpc">
            <w:drawing>
              <wp:inline distT="0" distB="0" distL="0" distR="0" wp14:anchorId="643C5014" wp14:editId="78D90773">
                <wp:extent cx="6192520" cy="2814320"/>
                <wp:effectExtent l="0" t="0" r="246380" b="5080"/>
                <wp:docPr id="310" name="Canvas 3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89" name="Rectangle 289"/>
                        <wps:cNvSpPr/>
                        <wps:spPr>
                          <a:xfrm>
                            <a:off x="245576" y="755472"/>
                            <a:ext cx="2281387" cy="51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9B92115" w14:textId="77777777" w:rsidR="00F8178F" w:rsidRPr="00667CD2" w:rsidRDefault="00F8178F" w:rsidP="00F8178F">
                              <w:pPr>
                                <w:spacing w:after="0" w:line="252" w:lineRule="auto"/>
                                <w:jc w:val="center"/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667CD2"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</w:rPr>
                                <w:t>Segment Earliest Presentation Time =</w:t>
                              </w:r>
                            </w:p>
                            <w:p w14:paraId="5E370157" w14:textId="77777777" w:rsidR="00F8178F" w:rsidRPr="00667CD2" w:rsidRDefault="00F8178F" w:rsidP="00F8178F">
                              <w:pPr>
                                <w:spacing w:after="0" w:line="252" w:lineRule="auto"/>
                                <w:jc w:val="center"/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667CD2"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Sample </w:t>
                              </w:r>
                              <w:r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</w:rPr>
                                <w:t>Latest</w:t>
                              </w:r>
                              <w:r w:rsidRPr="00667CD2"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Arrival Time (LAT)</w:t>
                              </w:r>
                            </w:p>
                            <w:p w14:paraId="7F3B47DC" w14:textId="77777777" w:rsidR="00F8178F" w:rsidRPr="00667CD2" w:rsidRDefault="00F8178F" w:rsidP="00F8178F">
                              <w:pPr>
                                <w:spacing w:line="252" w:lineRule="auto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Rectangle 290"/>
                        <wps:cNvSpPr/>
                        <wps:spPr>
                          <a:xfrm>
                            <a:off x="2962275" y="1266310"/>
                            <a:ext cx="1162050" cy="28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040BA49" w14:textId="77777777" w:rsidR="00F8178F" w:rsidRPr="00667CD2" w:rsidRDefault="00F8178F" w:rsidP="00F8178F">
                              <w:pPr>
                                <w:spacing w:after="0" w:line="252" w:lineRule="auto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667CD2"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</w:rPr>
                                <w:t>Sample Duration (DU)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Arrow: Right 291"/>
                        <wps:cNvSpPr/>
                        <wps:spPr>
                          <a:xfrm>
                            <a:off x="47625" y="2047151"/>
                            <a:ext cx="6348442" cy="124033"/>
                          </a:xfrm>
                          <a:prstGeom prst="rightArrow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" name="Rectangle 292"/>
                        <wps:cNvSpPr/>
                        <wps:spPr>
                          <a:xfrm>
                            <a:off x="466725" y="2247385"/>
                            <a:ext cx="981075" cy="22859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E3743A1" w14:textId="77777777" w:rsidR="00F8178F" w:rsidRPr="00982E2F" w:rsidRDefault="00F8178F" w:rsidP="00F8178F">
                              <w:pPr>
                                <w:spacing w:after="0" w:line="240" w:lineRule="auto"/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S</w:t>
                              </w:r>
                              <w:r w:rsidRPr="00982E2F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(n-1)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93" name="Group 293"/>
                        <wpg:cNvGrpSpPr/>
                        <wpg:grpSpPr>
                          <a:xfrm>
                            <a:off x="5417850" y="2322630"/>
                            <a:ext cx="310810" cy="57150"/>
                            <a:chOff x="438150" y="1728788"/>
                            <a:chExt cx="310810" cy="57150"/>
                          </a:xfrm>
                        </wpg:grpSpPr>
                        <wps:wsp>
                          <wps:cNvPr id="294" name="Oval 294"/>
                          <wps:cNvSpPr/>
                          <wps:spPr>
                            <a:xfrm>
                              <a:off x="438150" y="1728788"/>
                              <a:ext cx="45719" cy="5715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5" name="Oval 295"/>
                          <wps:cNvSpPr/>
                          <wps:spPr>
                            <a:xfrm>
                              <a:off x="570525" y="1728788"/>
                              <a:ext cx="45085" cy="5715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6" name="Oval 296"/>
                          <wps:cNvSpPr/>
                          <wps:spPr>
                            <a:xfrm>
                              <a:off x="703875" y="1728788"/>
                              <a:ext cx="45085" cy="5715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297" name="Group 297"/>
                        <wpg:cNvGrpSpPr/>
                        <wpg:grpSpPr>
                          <a:xfrm>
                            <a:off x="113325" y="2322609"/>
                            <a:ext cx="310518" cy="57150"/>
                            <a:chOff x="0" y="0"/>
                            <a:chExt cx="310810" cy="57150"/>
                          </a:xfrm>
                        </wpg:grpSpPr>
                        <wps:wsp>
                          <wps:cNvPr id="298" name="Oval 298"/>
                          <wps:cNvSpPr/>
                          <wps:spPr>
                            <a:xfrm>
                              <a:off x="0" y="0"/>
                              <a:ext cx="45719" cy="5715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9" name="Oval 299"/>
                          <wps:cNvSpPr/>
                          <wps:spPr>
                            <a:xfrm>
                              <a:off x="132375" y="0"/>
                              <a:ext cx="45085" cy="5715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0" name="Oval 300"/>
                          <wps:cNvSpPr/>
                          <wps:spPr>
                            <a:xfrm>
                              <a:off x="265725" y="0"/>
                              <a:ext cx="45085" cy="5715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301" name="Text Box 17"/>
                        <wps:cNvSpPr txBox="1"/>
                        <wps:spPr>
                          <a:xfrm>
                            <a:off x="5248570" y="1866156"/>
                            <a:ext cx="1171280" cy="22516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92A71C5" w14:textId="77777777" w:rsidR="00F8178F" w:rsidRPr="00257758" w:rsidRDefault="00F8178F" w:rsidP="00F8178F">
                              <w:pPr>
                                <w:spacing w:line="252" w:lineRule="auto"/>
                                <w:jc w:val="center"/>
                                <w:rPr>
                                  <w:color w:val="000000" w:themeColor="text1"/>
                                  <w:szCs w:val="24"/>
                                </w:rPr>
                              </w:pPr>
                              <w:r w:rsidRPr="00257758">
                                <w:rPr>
                                  <w:rFonts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Media timeline</w:t>
                              </w:r>
                            </w:p>
                            <w:p w14:paraId="4C5B7D30" w14:textId="77777777" w:rsidR="00F8178F" w:rsidRDefault="00F8178F" w:rsidP="00F8178F">
                              <w:pPr>
                                <w:spacing w:after="160" w:line="252" w:lineRule="auto"/>
                                <w:jc w:val="center"/>
                              </w:pPr>
                              <w:r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Text Box 17"/>
                        <wps:cNvSpPr txBox="1"/>
                        <wps:spPr>
                          <a:xfrm>
                            <a:off x="5707386" y="2231689"/>
                            <a:ext cx="688681" cy="2910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DE867B" w14:textId="77777777" w:rsidR="00F8178F" w:rsidRPr="00435754" w:rsidRDefault="00F8178F" w:rsidP="00F8178F">
                              <w:pPr>
                                <w:spacing w:after="160" w:line="252" w:lineRule="auto"/>
                                <w:jc w:val="center"/>
                                <w:rPr>
                                  <w:color w:val="000000" w:themeColor="text1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Segments</w:t>
                              </w:r>
                            </w:p>
                            <w:p w14:paraId="2FDA1A0A" w14:textId="77777777" w:rsidR="00F8178F" w:rsidRDefault="00F8178F" w:rsidP="00F8178F">
                              <w:pPr>
                                <w:spacing w:after="160" w:line="252" w:lineRule="auto"/>
                                <w:jc w:val="center"/>
                              </w:pPr>
                              <w:r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" name="Straight Arrow Connector 303"/>
                        <wps:cNvCnPr/>
                        <wps:spPr>
                          <a:xfrm>
                            <a:off x="1476375" y="1123950"/>
                            <a:ext cx="0" cy="967232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4" name="Straight Arrow Connector 304"/>
                        <wps:cNvCnPr/>
                        <wps:spPr>
                          <a:xfrm>
                            <a:off x="2827951" y="501650"/>
                            <a:ext cx="0" cy="1572064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5" name="Straight Arrow Connector 305"/>
                        <wps:cNvCnPr/>
                        <wps:spPr>
                          <a:xfrm>
                            <a:off x="4262438" y="1292027"/>
                            <a:ext cx="0" cy="824865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non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6" name="Rectangle 306"/>
                        <wps:cNvSpPr/>
                        <wps:spPr>
                          <a:xfrm>
                            <a:off x="4395786" y="2248019"/>
                            <a:ext cx="981075" cy="2279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25C720" w14:textId="77777777" w:rsidR="00F8178F" w:rsidRDefault="00F8178F" w:rsidP="00F8178F">
                              <w:pPr>
                                <w:spacing w:after="160" w:line="252" w:lineRule="auto"/>
                                <w:jc w:val="center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</w:rPr>
                                <w:t>S(n+1)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Straight Arrow Connector 307"/>
                        <wps:cNvCnPr/>
                        <wps:spPr>
                          <a:xfrm>
                            <a:off x="2827951" y="1589756"/>
                            <a:ext cx="1434487" cy="0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8" name="Rectangle 308"/>
                        <wps:cNvSpPr/>
                        <wps:spPr>
                          <a:xfrm>
                            <a:off x="1910688" y="174615"/>
                            <a:ext cx="180150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D54FA22" w14:textId="77777777" w:rsidR="00F8178F" w:rsidRPr="00667CD2" w:rsidRDefault="00F8178F" w:rsidP="00F8178F">
                              <w:pPr>
                                <w:spacing w:after="0" w:line="254" w:lineRule="auto"/>
                                <w:jc w:val="center"/>
                              </w:pPr>
                              <w:r w:rsidRPr="00667CD2"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</w:rPr>
                                <w:t>Sample Presentation Time (ST)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9" name="Rectangle 309"/>
                        <wps:cNvSpPr/>
                        <wps:spPr>
                          <a:xfrm>
                            <a:off x="1442065" y="2247143"/>
                            <a:ext cx="2947670" cy="2279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00CA639" w14:textId="77777777" w:rsidR="00F8178F" w:rsidRDefault="00F8178F" w:rsidP="00F8178F">
                              <w:pPr>
                                <w:spacing w:after="160" w:line="254" w:lineRule="auto"/>
                                <w:jc w:val="center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</w:rPr>
                                <w:t>S(n)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43C5014" id="Canvas 310" o:spid="_x0000_s1116" editas="canvas" style="width:487.6pt;height:221.6pt;mso-position-horizontal-relative:char;mso-position-vertical-relative:line" coordsize="61925,28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">
                <v:shape id="_x0000_s1117" type="#_x0000_t75" style="position:absolute;width:61925;height:28143;visibility:visible;mso-wrap-style:square" filled="t">
                  <v:fill o:detectmouseclick="t"/>
                  <v:path o:connecttype="none"/>
                </v:shape>
                <v:rect id="Rectangle 289" o:spid="_x0000_s1118" style="position:absolute;left:2455;top:7554;width:22814;height:51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" filled="f" stroked="f" strokeweight="1pt">
                  <v:textbox>
                    <w:txbxContent>
                      <w:p w14:paraId="49B92115" w14:textId="77777777" w:rsidR="00F8178F" w:rsidRPr="00667CD2" w:rsidRDefault="00F8178F" w:rsidP="00F8178F">
                        <w:pPr>
                          <w:spacing w:after="0" w:line="252" w:lineRule="auto"/>
                          <w:jc w:val="center"/>
                          <w:rPr>
                            <w:rFonts w:cs="Arial"/>
                            <w:color w:val="000000"/>
                            <w:sz w:val="18"/>
                            <w:szCs w:val="18"/>
                          </w:rPr>
                        </w:pPr>
                        <w:r w:rsidRPr="00667CD2">
                          <w:rPr>
                            <w:rFonts w:cs="Arial"/>
                            <w:color w:val="000000"/>
                            <w:sz w:val="18"/>
                            <w:szCs w:val="18"/>
                          </w:rPr>
                          <w:t>Segment Earliest Presentation Time =</w:t>
                        </w:r>
                      </w:p>
                      <w:p w14:paraId="5E370157" w14:textId="77777777" w:rsidR="00F8178F" w:rsidRPr="00667CD2" w:rsidRDefault="00F8178F" w:rsidP="00F8178F">
                        <w:pPr>
                          <w:spacing w:after="0" w:line="252" w:lineRule="auto"/>
                          <w:jc w:val="center"/>
                          <w:rPr>
                            <w:rFonts w:cs="Arial"/>
                            <w:color w:val="000000"/>
                            <w:sz w:val="18"/>
                            <w:szCs w:val="18"/>
                          </w:rPr>
                        </w:pPr>
                        <w:r w:rsidRPr="00667CD2">
                          <w:rPr>
                            <w:rFonts w:cs="Arial"/>
                            <w:color w:val="000000"/>
                            <w:sz w:val="18"/>
                            <w:szCs w:val="18"/>
                          </w:rPr>
                          <w:t xml:space="preserve">Sample </w:t>
                        </w:r>
                        <w:r>
                          <w:rPr>
                            <w:rFonts w:cs="Arial"/>
                            <w:color w:val="000000"/>
                            <w:sz w:val="18"/>
                            <w:szCs w:val="18"/>
                          </w:rPr>
                          <w:t>Latest</w:t>
                        </w:r>
                        <w:r w:rsidRPr="00667CD2">
                          <w:rPr>
                            <w:rFonts w:cs="Arial"/>
                            <w:color w:val="000000"/>
                            <w:sz w:val="18"/>
                            <w:szCs w:val="18"/>
                          </w:rPr>
                          <w:t xml:space="preserve"> Arrival Time (LAT)</w:t>
                        </w:r>
                      </w:p>
                      <w:p w14:paraId="7F3B47DC" w14:textId="77777777" w:rsidR="00F8178F" w:rsidRPr="00667CD2" w:rsidRDefault="00F8178F" w:rsidP="00F8178F">
                        <w:pPr>
                          <w:spacing w:line="252" w:lineRule="auto"/>
                          <w:jc w:val="center"/>
                        </w:pPr>
                      </w:p>
                    </w:txbxContent>
                  </v:textbox>
                </v:rect>
                <v:rect id="Rectangle 290" o:spid="_x0000_s1119" style="position:absolute;left:29622;top:12663;width:11621;height:2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" filled="f" stroked="f" strokeweight="1pt">
                  <v:textbox>
                    <w:txbxContent>
                      <w:p w14:paraId="2040BA49" w14:textId="77777777" w:rsidR="00F8178F" w:rsidRPr="00667CD2" w:rsidRDefault="00F8178F" w:rsidP="00F8178F">
                        <w:pPr>
                          <w:spacing w:after="0" w:line="252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667CD2">
                          <w:rPr>
                            <w:rFonts w:cs="Arial"/>
                            <w:color w:val="000000"/>
                            <w:sz w:val="16"/>
                            <w:szCs w:val="16"/>
                          </w:rPr>
                          <w:t>Sample Duration (DU)</w:t>
                        </w:r>
                      </w:p>
                    </w:txbxContent>
                  </v:textbox>
                </v:rect>
                <v:shape id="Arrow: Right 291" o:spid="_x0000_s1120" type="#_x0000_t13" style="position:absolute;left:476;top:20471;width:63484;height:1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" adj="21389" fillcolor="#a5a5a5 [2092]" strokecolor="black [3213]" strokeweight="1pt"/>
                <v:rect id="Rectangle 292" o:spid="_x0000_s1121" style="position:absolute;left:4667;top:22473;width:9811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" fillcolor="white [3212]" strokecolor="black [3213]" strokeweight="1pt">
                  <v:textbox>
                    <w:txbxContent>
                      <w:p w14:paraId="6E3743A1" w14:textId="77777777" w:rsidR="00F8178F" w:rsidRPr="00982E2F" w:rsidRDefault="00F8178F" w:rsidP="00F8178F">
                        <w:pPr>
                          <w:spacing w:after="0" w:line="240" w:lineRule="auto"/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S</w:t>
                        </w:r>
                        <w:r w:rsidRPr="00982E2F">
                          <w:rPr>
                            <w:color w:val="000000" w:themeColor="text1"/>
                            <w:sz w:val="16"/>
                            <w:szCs w:val="16"/>
                          </w:rPr>
                          <w:t>(n-1)</w:t>
                        </w:r>
                      </w:p>
                    </w:txbxContent>
                  </v:textbox>
                </v:rect>
                <v:group id="Group 293" o:spid="_x0000_s1122" style="position:absolute;left:54178;top:23226;width:3108;height:571" coordorigin="4381,17287" coordsize="3108,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  <v:oval id="Oval 294" o:spid="_x0000_s1123" style="position:absolute;left:4381;top:17287;width:457;height: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" fillcolor="black [3213]" strokecolor="black [3213]" strokeweight="1pt">
                    <v:stroke joinstyle="miter"/>
                  </v:oval>
                  <v:oval id="Oval 295" o:spid="_x0000_s1124" style="position:absolute;left:5705;top:17287;width:451;height: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" fillcolor="black [3213]" strokecolor="black [3213]" strokeweight="1pt">
                    <v:stroke joinstyle="miter"/>
                  </v:oval>
                  <v:oval id="Oval 296" o:spid="_x0000_s1125" style="position:absolute;left:7038;top:17287;width:451;height: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" fillcolor="black [3213]" strokecolor="black [3213]" strokeweight="1pt">
                    <v:stroke joinstyle="miter"/>
                  </v:oval>
                </v:group>
                <v:group id="Group 297" o:spid="_x0000_s1126" style="position:absolute;left:1133;top:23226;width:3105;height:571" coordsize="31081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<v:oval id="Oval 298" o:spid="_x0000_s1127" style="position:absolute;width:45719;height:57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" fillcolor="black [3213]" strokecolor="black [3213]" strokeweight="1pt">
                    <v:stroke joinstyle="miter"/>
                  </v:oval>
                  <v:oval id="Oval 299" o:spid="_x0000_s1128" style="position:absolute;left:132375;width:45085;height:57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" fillcolor="black [3213]" strokecolor="black [3213]" strokeweight="1pt">
                    <v:stroke joinstyle="miter"/>
                  </v:oval>
                  <v:oval id="Oval 300" o:spid="_x0000_s1129" style="position:absolute;left:265725;width:45085;height:57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" fillcolor="black [3213]" strokecolor="black [3213]" strokeweight="1pt">
                    <v:stroke joinstyle="miter"/>
                  </v:oval>
                </v:group>
                <v:shape id="Text Box 17" o:spid="_x0000_s1130" type="#_x0000_t202" style="position:absolute;left:52485;top:18661;width:11713;height:2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MF5xgAAANw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iuFxJhwBufkFAAD//wMAUEsBAi0AFAAGAAgAAAAhANvh9svuAAAAhQEAABMAAAAAAAAA&#10;AAAAAAAAAAAAAFtDb250ZW50X1R5cGVzXS54bWxQSwECLQAUAAYACAAAACEAWvQsW78AAAAVAQAA&#10;CwAAAAAAAAAAAAAAAAAfAQAAX3JlbHMvLnJlbHNQSwECLQAUAAYACAAAACEAqxzBecYAAADcAAAA&#10;DwAAAAAAAAAAAAAAAAAHAgAAZHJzL2Rvd25yZXYueG1sUEsFBgAAAAADAAMAtwAAAPoCAAAAAA==&#10;" filled="f" stroked="f" strokeweight=".5pt">
                  <v:textbox>
                    <w:txbxContent>
                      <w:p w14:paraId="592A71C5" w14:textId="77777777" w:rsidR="00F8178F" w:rsidRPr="00257758" w:rsidRDefault="00F8178F" w:rsidP="00F8178F">
                        <w:pPr>
                          <w:spacing w:line="252" w:lineRule="auto"/>
                          <w:jc w:val="center"/>
                          <w:rPr>
                            <w:color w:val="000000" w:themeColor="text1"/>
                            <w:szCs w:val="24"/>
                          </w:rPr>
                        </w:pPr>
                        <w:r w:rsidRPr="00257758">
                          <w:rPr>
                            <w:rFonts w:cs="Arial"/>
                            <w:color w:val="000000" w:themeColor="text1"/>
                            <w:sz w:val="18"/>
                            <w:szCs w:val="18"/>
                          </w:rPr>
                          <w:t>Media timeline</w:t>
                        </w:r>
                      </w:p>
                      <w:p w14:paraId="4C5B7D30" w14:textId="77777777" w:rsidR="00F8178F" w:rsidRDefault="00F8178F" w:rsidP="00F8178F">
                        <w:pPr>
                          <w:spacing w:after="160" w:line="252" w:lineRule="auto"/>
                          <w:jc w:val="center"/>
                        </w:pPr>
                        <w:r>
                          <w:rPr>
                            <w:rFonts w:cs="Arial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Text Box 17" o:spid="_x0000_s1131" type="#_x0000_t202" style="position:absolute;left:57073;top:22316;width:6887;height:2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" filled="f" stroked="f" strokeweight=".5pt">
                  <v:textbox>
                    <w:txbxContent>
                      <w:p w14:paraId="6CDE867B" w14:textId="77777777" w:rsidR="00F8178F" w:rsidRPr="00435754" w:rsidRDefault="00F8178F" w:rsidP="00F8178F">
                        <w:pPr>
                          <w:spacing w:after="160" w:line="252" w:lineRule="auto"/>
                          <w:jc w:val="center"/>
                          <w:rPr>
                            <w:color w:val="000000" w:themeColor="text1"/>
                            <w:szCs w:val="24"/>
                          </w:rPr>
                        </w:pPr>
                        <w:r>
                          <w:rPr>
                            <w:rFonts w:cs="Arial"/>
                            <w:color w:val="000000" w:themeColor="text1"/>
                            <w:sz w:val="18"/>
                            <w:szCs w:val="18"/>
                          </w:rPr>
                          <w:t>Segments</w:t>
                        </w:r>
                      </w:p>
                      <w:p w14:paraId="2FDA1A0A" w14:textId="77777777" w:rsidR="00F8178F" w:rsidRDefault="00F8178F" w:rsidP="00F8178F">
                        <w:pPr>
                          <w:spacing w:after="160" w:line="252" w:lineRule="auto"/>
                          <w:jc w:val="center"/>
                        </w:pPr>
                        <w:r>
                          <w:rPr>
                            <w:rFonts w:cs="Arial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Straight Arrow Connector 303" o:spid="_x0000_s1132" type="#_x0000_t32" style="position:absolute;left:14763;top:11239;width:0;height:96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" strokecolor="black [3200]" strokeweight=".5pt">
                  <v:stroke dashstyle="longDash" endarrow="block" joinstyle="miter"/>
                </v:shape>
                <v:shape id="Straight Arrow Connector 304" o:spid="_x0000_s1133" type="#_x0000_t32" style="position:absolute;left:28279;top:5016;width:0;height:157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" strokecolor="black [3200]" strokeweight=".5pt">
                  <v:stroke dashstyle="longDash" endarrow="block" joinstyle="miter"/>
                </v:shape>
                <v:shape id="Straight Arrow Connector 305" o:spid="_x0000_s1134" type="#_x0000_t32" style="position:absolute;left:42624;top:12920;width:0;height:824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" strokecolor="black [3200]" strokeweight=".5pt">
                  <v:stroke dashstyle="longDash" joinstyle="miter"/>
                </v:shape>
                <v:rect id="Rectangle 306" o:spid="_x0000_s1135" style="position:absolute;left:43957;top:22480;width:9811;height:22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" fillcolor="white [3212]" strokecolor="black [3213]" strokeweight="1pt">
                  <v:textbox>
                    <w:txbxContent>
                      <w:p w14:paraId="5D25C720" w14:textId="77777777" w:rsidR="00F8178F" w:rsidRDefault="00F8178F" w:rsidP="00F8178F">
                        <w:pPr>
                          <w:spacing w:after="160" w:line="252" w:lineRule="auto"/>
                          <w:jc w:val="center"/>
                          <w:rPr>
                            <w:szCs w:val="24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16"/>
                            <w:szCs w:val="16"/>
                          </w:rPr>
                          <w:t>S(n+1)</w:t>
                        </w:r>
                      </w:p>
                    </w:txbxContent>
                  </v:textbox>
                </v:rect>
                <v:shape id="Straight Arrow Connector 307" o:spid="_x0000_s1136" type="#_x0000_t32" style="position:absolute;left:28279;top:15897;width:1434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" strokecolor="black [3200]" strokeweight=".5pt">
                  <v:stroke startarrow="block" endarrow="block" joinstyle="miter"/>
                </v:shape>
                <v:rect id="Rectangle 308" o:spid="_x0000_s1137" style="position:absolute;left:19106;top:1746;width:18015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" filled="f" stroked="f" strokeweight="1pt">
                  <v:textbox>
                    <w:txbxContent>
                      <w:p w14:paraId="0D54FA22" w14:textId="77777777" w:rsidR="00F8178F" w:rsidRPr="00667CD2" w:rsidRDefault="00F8178F" w:rsidP="00F8178F">
                        <w:pPr>
                          <w:spacing w:after="0" w:line="254" w:lineRule="auto"/>
                          <w:jc w:val="center"/>
                        </w:pPr>
                        <w:r w:rsidRPr="00667CD2">
                          <w:rPr>
                            <w:rFonts w:cs="Arial"/>
                            <w:color w:val="000000"/>
                            <w:sz w:val="18"/>
                            <w:szCs w:val="18"/>
                          </w:rPr>
                          <w:t>Sample Presentation Time (ST)</w:t>
                        </w:r>
                      </w:p>
                    </w:txbxContent>
                  </v:textbox>
                </v:rect>
                <v:rect id="Rectangle 309" o:spid="_x0000_s1138" style="position:absolute;left:14420;top:22471;width:29477;height:2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" fillcolor="white [3212]" strokecolor="black [3213]" strokeweight="1pt">
                  <v:textbox>
                    <w:txbxContent>
                      <w:p w14:paraId="100CA639" w14:textId="77777777" w:rsidR="00F8178F" w:rsidRDefault="00F8178F" w:rsidP="00F8178F">
                        <w:pPr>
                          <w:spacing w:after="160" w:line="254" w:lineRule="auto"/>
                          <w:jc w:val="center"/>
                          <w:rPr>
                            <w:szCs w:val="24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16"/>
                            <w:szCs w:val="16"/>
                          </w:rPr>
                          <w:t>S(n)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AA0B2B">
        <w:br w:type="page"/>
      </w:r>
    </w:p>
    <w:p w14:paraId="1C69F038" w14:textId="77777777" w:rsidR="00F8178F" w:rsidRPr="008258CE" w:rsidRDefault="00F8178F" w:rsidP="00F8178F">
      <w:pPr>
        <w:jc w:val="center"/>
        <w:rPr>
          <w:rStyle w:val="AnnexFigureTitleChar"/>
        </w:rPr>
      </w:pPr>
      <w:r w:rsidRPr="005669B8">
        <w:rPr>
          <w:noProof/>
        </w:rPr>
        <w:lastRenderedPageBreak/>
        <mc:AlternateContent>
          <mc:Choice Requires="wpc">
            <w:drawing>
              <wp:inline distT="0" distB="0" distL="0" distR="0" wp14:anchorId="27316604" wp14:editId="2D2380D8">
                <wp:extent cx="6192520" cy="2624656"/>
                <wp:effectExtent l="0" t="0" r="0" b="4445"/>
                <wp:docPr id="327" name="Canvas 3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311" name="Rectangle 311"/>
                        <wps:cNvSpPr/>
                        <wps:spPr>
                          <a:xfrm>
                            <a:off x="204634" y="9214"/>
                            <a:ext cx="1098727" cy="6230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6A41EBC" w14:textId="77777777" w:rsidR="00F8178F" w:rsidRPr="007C7EFC" w:rsidRDefault="00F8178F" w:rsidP="00F8178F">
                              <w:pPr>
                                <w:spacing w:after="0" w:line="252" w:lineRule="auto"/>
                                <w:jc w:val="center"/>
                                <w:rPr>
                                  <w:rFonts w:cs="Arial"/>
                                  <w:b/>
                                  <w:bCs/>
                                  <w:color w:val="000000" w:themeColor="text1"/>
                                  <w:sz w:val="20"/>
                                </w:rPr>
                              </w:pPr>
                              <w:r w:rsidRPr="007C7EFC">
                                <w:rPr>
                                  <w:rFonts w:cs="Arial"/>
                                  <w:b/>
                                  <w:bCs/>
                                  <w:color w:val="000000" w:themeColor="text1"/>
                                  <w:sz w:val="20"/>
                                </w:rPr>
                                <w:t>On-receive</w:t>
                              </w:r>
                            </w:p>
                            <w:p w14:paraId="413BF953" w14:textId="77777777" w:rsidR="00F8178F" w:rsidRPr="007C7EFC" w:rsidRDefault="00F8178F" w:rsidP="00F8178F">
                              <w:pPr>
                                <w:spacing w:after="0" w:line="252" w:lineRule="auto"/>
                                <w:jc w:val="center"/>
                                <w:rPr>
                                  <w:rFonts w:cs="Arial"/>
                                  <w:b/>
                                  <w:bCs/>
                                  <w:color w:val="000000" w:themeColor="text1"/>
                                  <w:sz w:val="20"/>
                                </w:rPr>
                              </w:pPr>
                              <w:r w:rsidRPr="007C7EFC">
                                <w:rPr>
                                  <w:rFonts w:cs="Arial"/>
                                  <w:b/>
                                  <w:bCs/>
                                  <w:color w:val="000000" w:themeColor="text1"/>
                                  <w:sz w:val="20"/>
                                </w:rPr>
                                <w:t xml:space="preserve"> dispatch mode</w:t>
                              </w:r>
                            </w:p>
                            <w:p w14:paraId="34D8B5A0" w14:textId="77777777" w:rsidR="00F8178F" w:rsidRPr="007C7EFC" w:rsidRDefault="00F8178F" w:rsidP="00F8178F">
                              <w:pPr>
                                <w:spacing w:line="252" w:lineRule="auto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" name="Rectangle 312"/>
                        <wps:cNvSpPr/>
                        <wps:spPr>
                          <a:xfrm>
                            <a:off x="3412404" y="1749616"/>
                            <a:ext cx="1162050" cy="2820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8BC981C" w14:textId="77777777" w:rsidR="00F8178F" w:rsidRPr="003C3936" w:rsidRDefault="00F8178F" w:rsidP="00F8178F">
                              <w:pPr>
                                <w:spacing w:after="0" w:line="252" w:lineRule="auto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C3936"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</w:rPr>
                                <w:t>Duration (DU)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3" name="Arrow: Right 313"/>
                        <wps:cNvSpPr/>
                        <wps:spPr>
                          <a:xfrm>
                            <a:off x="47625" y="2481317"/>
                            <a:ext cx="6048375" cy="90433"/>
                          </a:xfrm>
                          <a:prstGeom prst="rightArrow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4" name="Text Box 17"/>
                        <wps:cNvSpPr txBox="1"/>
                        <wps:spPr>
                          <a:xfrm>
                            <a:off x="5248570" y="2286000"/>
                            <a:ext cx="943950" cy="23930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62453F8" w14:textId="77777777" w:rsidR="00F8178F" w:rsidRPr="0073156E" w:rsidRDefault="00F8178F" w:rsidP="00F8178F">
                              <w:pPr>
                                <w:spacing w:line="252" w:lineRule="auto"/>
                                <w:jc w:val="center"/>
                                <w:rPr>
                                  <w:szCs w:val="24"/>
                                </w:rPr>
                              </w:pPr>
                              <w:r w:rsidRPr="0073156E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Media timeline</w:t>
                              </w:r>
                            </w:p>
                            <w:p w14:paraId="6AB63D37" w14:textId="77777777" w:rsidR="00F8178F" w:rsidRDefault="00F8178F" w:rsidP="00F8178F">
                              <w:pPr>
                                <w:spacing w:after="160" w:line="252" w:lineRule="auto"/>
                                <w:jc w:val="center"/>
                              </w:pPr>
                              <w:r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" name="Straight Arrow Connector 315"/>
                        <wps:cNvCnPr/>
                        <wps:spPr>
                          <a:xfrm>
                            <a:off x="1476375" y="862338"/>
                            <a:ext cx="0" cy="1663157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" name="Straight Arrow Connector 316"/>
                        <wps:cNvCnPr/>
                        <wps:spPr>
                          <a:xfrm>
                            <a:off x="2827951" y="862423"/>
                            <a:ext cx="0" cy="1645920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7" name="Straight Arrow Connector 317"/>
                        <wps:cNvCnPr/>
                        <wps:spPr>
                          <a:xfrm>
                            <a:off x="5248502" y="1683488"/>
                            <a:ext cx="0" cy="824865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non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8" name="Straight Arrow Connector 318"/>
                        <wps:cNvCnPr/>
                        <wps:spPr>
                          <a:xfrm>
                            <a:off x="2827757" y="2023734"/>
                            <a:ext cx="2420453" cy="0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Rectangle 319"/>
                        <wps:cNvSpPr/>
                        <wps:spPr>
                          <a:xfrm>
                            <a:off x="2313853" y="1248759"/>
                            <a:ext cx="1219095" cy="21343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574503" w14:textId="77777777" w:rsidR="00F8178F" w:rsidRPr="003C3936" w:rsidRDefault="00F8178F" w:rsidP="00F8178F">
                              <w:pPr>
                                <w:spacing w:after="0" w:line="254" w:lineRule="auto"/>
                                <w:jc w:val="center"/>
                              </w:pPr>
                              <w:r w:rsidRPr="003C3936"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</w:rPr>
                                <w:t>Start Time (ST)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0" name="Rectangle 320"/>
                        <wps:cNvSpPr/>
                        <wps:spPr>
                          <a:xfrm>
                            <a:off x="846161" y="1708871"/>
                            <a:ext cx="1341790" cy="2819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AFF82B7" w14:textId="77777777" w:rsidR="00F8178F" w:rsidRPr="003C3936" w:rsidRDefault="00F8178F" w:rsidP="00F8178F">
                              <w:pPr>
                                <w:spacing w:line="252" w:lineRule="auto"/>
                                <w:jc w:val="center"/>
                              </w:pPr>
                              <w:r w:rsidRPr="003C3936"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</w:rPr>
                                <w:t>Latest Arrival Time (LAT)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" name="Arrow: Up 321"/>
                        <wps:cNvSpPr/>
                        <wps:spPr>
                          <a:xfrm>
                            <a:off x="661916" y="424896"/>
                            <a:ext cx="184245" cy="405241"/>
                          </a:xfrm>
                          <a:prstGeom prst="upArrow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2" name="Straight Arrow Connector 322"/>
                        <wps:cNvCnPr/>
                        <wps:spPr>
                          <a:xfrm>
                            <a:off x="245577" y="1062062"/>
                            <a:ext cx="1230798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3" name="Rectangle 323"/>
                        <wps:cNvSpPr/>
                        <wps:spPr>
                          <a:xfrm>
                            <a:off x="2313854" y="37"/>
                            <a:ext cx="1098550" cy="461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746A5C8" w14:textId="77777777" w:rsidR="00F8178F" w:rsidRPr="007C7EFC" w:rsidRDefault="00F8178F" w:rsidP="00F8178F">
                              <w:pPr>
                                <w:spacing w:after="0" w:line="252" w:lineRule="auto"/>
                                <w:jc w:val="center"/>
                                <w:rPr>
                                  <w:color w:val="000000" w:themeColor="text1"/>
                                  <w:szCs w:val="24"/>
                                </w:rPr>
                              </w:pPr>
                              <w:r w:rsidRPr="007C7EFC">
                                <w:rPr>
                                  <w:rFonts w:cs="Arial"/>
                                  <w:b/>
                                  <w:bCs/>
                                  <w:color w:val="000000" w:themeColor="text1"/>
                                  <w:sz w:val="20"/>
                                </w:rPr>
                                <w:t>On-start</w:t>
                              </w:r>
                            </w:p>
                            <w:p w14:paraId="1C52DAE0" w14:textId="77777777" w:rsidR="00F8178F" w:rsidRPr="007C7EFC" w:rsidRDefault="00F8178F" w:rsidP="00F8178F">
                              <w:pPr>
                                <w:spacing w:after="0" w:line="252" w:lineRule="auto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7C7EFC">
                                <w:rPr>
                                  <w:rFonts w:cs="Arial"/>
                                  <w:b/>
                                  <w:bCs/>
                                  <w:color w:val="000000" w:themeColor="text1"/>
                                  <w:sz w:val="20"/>
                                </w:rPr>
                                <w:t xml:space="preserve"> dispatch mode</w:t>
                              </w:r>
                            </w:p>
                            <w:p w14:paraId="31A38876" w14:textId="77777777" w:rsidR="00F8178F" w:rsidRPr="007C7EFC" w:rsidRDefault="00F8178F" w:rsidP="00F8178F">
                              <w:pPr>
                                <w:spacing w:after="160" w:line="252" w:lineRule="auto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7C7EFC">
                                <w:rPr>
                                  <w:rFonts w:cs="Arial"/>
                                  <w:color w:val="000000" w:themeColor="text1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" name="Arrow: Up 324"/>
                        <wps:cNvSpPr/>
                        <wps:spPr>
                          <a:xfrm>
                            <a:off x="2782450" y="404430"/>
                            <a:ext cx="109001" cy="227821"/>
                          </a:xfrm>
                          <a:prstGeom prst="upArrow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" name="Text Box 17"/>
                        <wps:cNvSpPr txBox="1"/>
                        <wps:spPr>
                          <a:xfrm>
                            <a:off x="357420" y="858170"/>
                            <a:ext cx="986883" cy="3905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9B6DC79" w14:textId="77777777" w:rsidR="00F8178F" w:rsidRPr="007C7EFC" w:rsidRDefault="00F8178F" w:rsidP="00F8178F">
                              <w:pPr>
                                <w:spacing w:after="160" w:line="252" w:lineRule="auto"/>
                                <w:jc w:val="center"/>
                                <w:rPr>
                                  <w:szCs w:val="24"/>
                                </w:rPr>
                              </w:pPr>
                              <w:r w:rsidRPr="007C7EFC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Dispatch Time</w:t>
                              </w:r>
                            </w:p>
                            <w:p w14:paraId="27350458" w14:textId="77777777" w:rsidR="00F8178F" w:rsidRDefault="00F8178F" w:rsidP="00F8178F">
                              <w:pPr>
                                <w:spacing w:after="160" w:line="252" w:lineRule="auto"/>
                                <w:jc w:val="center"/>
                              </w:pPr>
                              <w:r>
                                <w:rPr>
                                  <w:rFonts w:cs="Arial"/>
                                  <w:color w:val="4472C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14:paraId="37F47D82" w14:textId="77777777" w:rsidR="00F8178F" w:rsidRDefault="00F8178F" w:rsidP="00F8178F">
                              <w:pPr>
                                <w:spacing w:after="160" w:line="252" w:lineRule="auto"/>
                                <w:jc w:val="center"/>
                              </w:pPr>
                              <w:r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6" name="Text Box 17"/>
                        <wps:cNvSpPr txBox="1"/>
                        <wps:spPr>
                          <a:xfrm>
                            <a:off x="2313854" y="632249"/>
                            <a:ext cx="986790" cy="39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97FC064" w14:textId="77777777" w:rsidR="00F8178F" w:rsidRPr="007C7EFC" w:rsidRDefault="00F8178F" w:rsidP="00F8178F">
                              <w:pPr>
                                <w:spacing w:after="160" w:line="252" w:lineRule="auto"/>
                                <w:jc w:val="center"/>
                                <w:rPr>
                                  <w:szCs w:val="24"/>
                                </w:rPr>
                              </w:pPr>
                              <w:r w:rsidRPr="007C7EFC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Dispatch Time</w:t>
                              </w:r>
                            </w:p>
                            <w:p w14:paraId="75047FD6" w14:textId="77777777" w:rsidR="00F8178F" w:rsidRDefault="00F8178F" w:rsidP="00F8178F">
                              <w:pPr>
                                <w:spacing w:after="160" w:line="252" w:lineRule="auto"/>
                                <w:jc w:val="center"/>
                              </w:pPr>
                              <w:r>
                                <w:rPr>
                                  <w:rFonts w:cs="Arial"/>
                                  <w:color w:val="4472C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14:paraId="48A927D5" w14:textId="77777777" w:rsidR="00F8178F" w:rsidRDefault="00F8178F" w:rsidP="00F8178F">
                              <w:pPr>
                                <w:spacing w:after="160" w:line="252" w:lineRule="auto"/>
                                <w:jc w:val="center"/>
                              </w:pPr>
                              <w:r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7316604" id="Canvas 327" o:spid="_x0000_s1139" editas="canvas" style="width:487.6pt;height:206.65pt;mso-position-horizontal-relative:char;mso-position-vertical-relative:line" coordsize="61925,26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">
                <v:shape id="_x0000_s1140" type="#_x0000_t75" style="position:absolute;width:61925;height:26244;visibility:visible;mso-wrap-style:square" filled="t">
                  <v:fill o:detectmouseclick="t"/>
                  <v:path o:connecttype="none"/>
                </v:shape>
                <v:rect id="Rectangle 311" o:spid="_x0000_s1141" style="position:absolute;left:2046;top:92;width:10987;height: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" filled="f" stroked="f" strokeweight="1pt">
                  <v:textbox>
                    <w:txbxContent>
                      <w:p w14:paraId="66A41EBC" w14:textId="77777777" w:rsidR="00F8178F" w:rsidRPr="007C7EFC" w:rsidRDefault="00F8178F" w:rsidP="00F8178F">
                        <w:pPr>
                          <w:spacing w:after="0" w:line="252" w:lineRule="auto"/>
                          <w:jc w:val="center"/>
                          <w:rPr>
                            <w:rFonts w:cs="Arial"/>
                            <w:b/>
                            <w:bCs/>
                            <w:color w:val="000000" w:themeColor="text1"/>
                            <w:sz w:val="20"/>
                          </w:rPr>
                        </w:pPr>
                        <w:r w:rsidRPr="007C7EFC">
                          <w:rPr>
                            <w:rFonts w:cs="Arial"/>
                            <w:b/>
                            <w:bCs/>
                            <w:color w:val="000000" w:themeColor="text1"/>
                            <w:sz w:val="20"/>
                          </w:rPr>
                          <w:t>On-receive</w:t>
                        </w:r>
                      </w:p>
                      <w:p w14:paraId="413BF953" w14:textId="77777777" w:rsidR="00F8178F" w:rsidRPr="007C7EFC" w:rsidRDefault="00F8178F" w:rsidP="00F8178F">
                        <w:pPr>
                          <w:spacing w:after="0" w:line="252" w:lineRule="auto"/>
                          <w:jc w:val="center"/>
                          <w:rPr>
                            <w:rFonts w:cs="Arial"/>
                            <w:b/>
                            <w:bCs/>
                            <w:color w:val="000000" w:themeColor="text1"/>
                            <w:sz w:val="20"/>
                          </w:rPr>
                        </w:pPr>
                        <w:r w:rsidRPr="007C7EFC">
                          <w:rPr>
                            <w:rFonts w:cs="Arial"/>
                            <w:b/>
                            <w:bCs/>
                            <w:color w:val="000000" w:themeColor="text1"/>
                            <w:sz w:val="20"/>
                          </w:rPr>
                          <w:t xml:space="preserve"> dispatch mode</w:t>
                        </w:r>
                      </w:p>
                      <w:p w14:paraId="34D8B5A0" w14:textId="77777777" w:rsidR="00F8178F" w:rsidRPr="007C7EFC" w:rsidRDefault="00F8178F" w:rsidP="00F8178F">
                        <w:pPr>
                          <w:spacing w:line="252" w:lineRule="auto"/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rect id="Rectangle 312" o:spid="_x0000_s1142" style="position:absolute;left:34124;top:17496;width:11620;height:2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" fillcolor="white [3212]" stroked="f" strokeweight="1pt">
                  <v:textbox>
                    <w:txbxContent>
                      <w:p w14:paraId="78BC981C" w14:textId="77777777" w:rsidR="00F8178F" w:rsidRPr="003C3936" w:rsidRDefault="00F8178F" w:rsidP="00F8178F">
                        <w:pPr>
                          <w:spacing w:after="0" w:line="252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3C3936">
                          <w:rPr>
                            <w:rFonts w:cs="Arial"/>
                            <w:color w:val="000000"/>
                            <w:sz w:val="16"/>
                            <w:szCs w:val="16"/>
                          </w:rPr>
                          <w:t>Duration (DU)</w:t>
                        </w:r>
                      </w:p>
                    </w:txbxContent>
                  </v:textbox>
                </v:rect>
                <v:shape id="Arrow: Right 313" o:spid="_x0000_s1143" type="#_x0000_t13" style="position:absolute;left:476;top:24813;width:60484;height:9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" adj="21439" fillcolor="#a5a5a5 [2092]" strokecolor="black [3213]" strokeweight="1pt"/>
                <v:shape id="Text Box 17" o:spid="_x0000_s1144" type="#_x0000_t202" style="position:absolute;left:52485;top:22860;width:9440;height:2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vQ8xgAAANw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VdvAP9nwhGQ0z8AAAD//wMAUEsBAi0AFAAGAAgAAAAhANvh9svuAAAAhQEAABMAAAAAAAAA&#10;AAAAAAAAAAAAAFtDb250ZW50X1R5cGVzXS54bWxQSwECLQAUAAYACAAAACEAWvQsW78AAAAVAQAA&#10;CwAAAAAAAAAAAAAAAAAfAQAAX3JlbHMvLnJlbHNQSwECLQAUAAYACAAAACEAPrL0PMYAAADcAAAA&#10;DwAAAAAAAAAAAAAAAAAHAgAAZHJzL2Rvd25yZXYueG1sUEsFBgAAAAADAAMAtwAAAPoCAAAAAA==&#10;" filled="f" stroked="f" strokeweight=".5pt">
                  <v:textbox>
                    <w:txbxContent>
                      <w:p w14:paraId="762453F8" w14:textId="77777777" w:rsidR="00F8178F" w:rsidRPr="0073156E" w:rsidRDefault="00F8178F" w:rsidP="00F8178F">
                        <w:pPr>
                          <w:spacing w:line="252" w:lineRule="auto"/>
                          <w:jc w:val="center"/>
                          <w:rPr>
                            <w:szCs w:val="24"/>
                          </w:rPr>
                        </w:pPr>
                        <w:r w:rsidRPr="0073156E">
                          <w:rPr>
                            <w:rFonts w:cs="Arial"/>
                            <w:sz w:val="18"/>
                            <w:szCs w:val="18"/>
                          </w:rPr>
                          <w:t>Media timeline</w:t>
                        </w:r>
                      </w:p>
                      <w:p w14:paraId="6AB63D37" w14:textId="77777777" w:rsidR="00F8178F" w:rsidRDefault="00F8178F" w:rsidP="00F8178F">
                        <w:pPr>
                          <w:spacing w:after="160" w:line="252" w:lineRule="auto"/>
                          <w:jc w:val="center"/>
                        </w:pPr>
                        <w:r>
                          <w:rPr>
                            <w:rFonts w:cs="Arial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Straight Arrow Connector 315" o:spid="_x0000_s1145" type="#_x0000_t32" style="position:absolute;left:14763;top:8623;width:0;height:1663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" strokecolor="black [3200]" strokeweight=".5pt">
                  <v:stroke dashstyle="longDash" endarrow="block" joinstyle="miter"/>
                </v:shape>
                <v:shape id="Straight Arrow Connector 316" o:spid="_x0000_s1146" type="#_x0000_t32" style="position:absolute;left:28279;top:8624;width:0;height:164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" strokecolor="black [3200]" strokeweight=".5pt">
                  <v:stroke dashstyle="longDash" endarrow="block" joinstyle="miter"/>
                </v:shape>
                <v:shape id="Straight Arrow Connector 317" o:spid="_x0000_s1147" type="#_x0000_t32" style="position:absolute;left:52485;top:16834;width:0;height:8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" strokecolor="black [3200]" strokeweight=".5pt">
                  <v:stroke dashstyle="longDash" joinstyle="miter"/>
                </v:shape>
                <v:shape id="Straight Arrow Connector 318" o:spid="_x0000_s1148" type="#_x0000_t32" style="position:absolute;left:28277;top:20237;width:2420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" strokecolor="black [3200]" strokeweight=".5pt">
                  <v:stroke startarrow="block" endarrow="block" joinstyle="miter"/>
                </v:shape>
                <v:rect id="Rectangle 319" o:spid="_x0000_s1149" style="position:absolute;left:23138;top:12487;width:12191;height:21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" fillcolor="white [3212]" stroked="f" strokeweight="1pt">
                  <v:textbox>
                    <w:txbxContent>
                      <w:p w14:paraId="6C574503" w14:textId="77777777" w:rsidR="00F8178F" w:rsidRPr="003C3936" w:rsidRDefault="00F8178F" w:rsidP="00F8178F">
                        <w:pPr>
                          <w:spacing w:after="0" w:line="254" w:lineRule="auto"/>
                          <w:jc w:val="center"/>
                        </w:pPr>
                        <w:r w:rsidRPr="003C3936">
                          <w:rPr>
                            <w:rFonts w:cs="Arial"/>
                            <w:color w:val="000000"/>
                            <w:sz w:val="18"/>
                            <w:szCs w:val="18"/>
                          </w:rPr>
                          <w:t>Start Time (ST)</w:t>
                        </w:r>
                      </w:p>
                    </w:txbxContent>
                  </v:textbox>
                </v:rect>
                <v:rect id="Rectangle 320" o:spid="_x0000_s1150" style="position:absolute;left:8461;top:17088;width:13418;height:2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" fillcolor="white [3212]" stroked="f" strokeweight="1pt">
                  <v:textbox>
                    <w:txbxContent>
                      <w:p w14:paraId="6AFF82B7" w14:textId="77777777" w:rsidR="00F8178F" w:rsidRPr="003C3936" w:rsidRDefault="00F8178F" w:rsidP="00F8178F">
                        <w:pPr>
                          <w:spacing w:line="252" w:lineRule="auto"/>
                          <w:jc w:val="center"/>
                        </w:pPr>
                        <w:r w:rsidRPr="003C3936">
                          <w:rPr>
                            <w:rFonts w:cs="Arial"/>
                            <w:color w:val="000000"/>
                            <w:sz w:val="16"/>
                            <w:szCs w:val="16"/>
                          </w:rPr>
                          <w:t>Latest Arrival Time (LAT)</w:t>
                        </w:r>
                      </w:p>
                    </w:txbxContent>
                  </v:textbox>
                </v:rect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Arrow: Up 321" o:spid="_x0000_s1151" type="#_x0000_t68" style="position:absolute;left:6619;top:4248;width:1842;height:40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" adj="4910" fillcolor="#bfbfbf [2412]" strokecolor="#a5a5a5 [2092]" strokeweight="1pt"/>
                <v:shape id="Straight Arrow Connector 322" o:spid="_x0000_s1152" type="#_x0000_t32" style="position:absolute;left:2455;top:10620;width:1230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" strokecolor="black [3200]" strokeweight=".5pt">
                  <v:stroke endarrow="block" joinstyle="miter"/>
                </v:shape>
                <v:rect id="Rectangle 323" o:spid="_x0000_s1153" style="position:absolute;left:23138;width:10986;height:46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" filled="f" stroked="f" strokeweight="1pt">
                  <v:textbox>
                    <w:txbxContent>
                      <w:p w14:paraId="6746A5C8" w14:textId="77777777" w:rsidR="00F8178F" w:rsidRPr="007C7EFC" w:rsidRDefault="00F8178F" w:rsidP="00F8178F">
                        <w:pPr>
                          <w:spacing w:after="0" w:line="252" w:lineRule="auto"/>
                          <w:jc w:val="center"/>
                          <w:rPr>
                            <w:color w:val="000000" w:themeColor="text1"/>
                            <w:szCs w:val="24"/>
                          </w:rPr>
                        </w:pPr>
                        <w:r w:rsidRPr="007C7EFC">
                          <w:rPr>
                            <w:rFonts w:cs="Arial"/>
                            <w:b/>
                            <w:bCs/>
                            <w:color w:val="000000" w:themeColor="text1"/>
                            <w:sz w:val="20"/>
                          </w:rPr>
                          <w:t>On-start</w:t>
                        </w:r>
                      </w:p>
                      <w:p w14:paraId="1C52DAE0" w14:textId="77777777" w:rsidR="00F8178F" w:rsidRPr="007C7EFC" w:rsidRDefault="00F8178F" w:rsidP="00F8178F">
                        <w:pPr>
                          <w:spacing w:after="0" w:line="252" w:lineRule="auto"/>
                          <w:jc w:val="center"/>
                          <w:rPr>
                            <w:color w:val="000000" w:themeColor="text1"/>
                          </w:rPr>
                        </w:pPr>
                        <w:r w:rsidRPr="007C7EFC">
                          <w:rPr>
                            <w:rFonts w:cs="Arial"/>
                            <w:b/>
                            <w:bCs/>
                            <w:color w:val="000000" w:themeColor="text1"/>
                            <w:sz w:val="20"/>
                          </w:rPr>
                          <w:t xml:space="preserve"> dispatch mode</w:t>
                        </w:r>
                      </w:p>
                      <w:p w14:paraId="31A38876" w14:textId="77777777" w:rsidR="00F8178F" w:rsidRPr="007C7EFC" w:rsidRDefault="00F8178F" w:rsidP="00F8178F">
                        <w:pPr>
                          <w:spacing w:after="160" w:line="252" w:lineRule="auto"/>
                          <w:jc w:val="center"/>
                          <w:rPr>
                            <w:color w:val="000000" w:themeColor="text1"/>
                          </w:rPr>
                        </w:pPr>
                        <w:r w:rsidRPr="007C7EFC">
                          <w:rPr>
                            <w:rFonts w:cs="Arial"/>
                            <w:color w:val="000000" w:themeColor="text1"/>
                          </w:rPr>
                          <w:t> </w:t>
                        </w:r>
                      </w:p>
                    </w:txbxContent>
                  </v:textbox>
                </v:rect>
                <v:shape id="Arrow: Up 324" o:spid="_x0000_s1154" type="#_x0000_t68" style="position:absolute;left:27824;top:4044;width:1090;height:22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" adj="5167" fillcolor="#a5a5a5 [2092]" strokecolor="#a5a5a5 [2092]" strokeweight="1pt"/>
                <v:shape id="Text Box 17" o:spid="_x0000_s1155" type="#_x0000_t202" style="position:absolute;left:3574;top:8581;width:9869;height:3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" filled="f" stroked="f" strokeweight=".5pt">
                  <v:textbox>
                    <w:txbxContent>
                      <w:p w14:paraId="69B6DC79" w14:textId="77777777" w:rsidR="00F8178F" w:rsidRPr="007C7EFC" w:rsidRDefault="00F8178F" w:rsidP="00F8178F">
                        <w:pPr>
                          <w:spacing w:after="160" w:line="252" w:lineRule="auto"/>
                          <w:jc w:val="center"/>
                          <w:rPr>
                            <w:szCs w:val="24"/>
                          </w:rPr>
                        </w:pPr>
                        <w:r w:rsidRPr="007C7EFC">
                          <w:rPr>
                            <w:rFonts w:cs="Arial"/>
                            <w:sz w:val="18"/>
                            <w:szCs w:val="18"/>
                          </w:rPr>
                          <w:t>Dispatch Time</w:t>
                        </w:r>
                      </w:p>
                      <w:p w14:paraId="27350458" w14:textId="77777777" w:rsidR="00F8178F" w:rsidRDefault="00F8178F" w:rsidP="00F8178F">
                        <w:pPr>
                          <w:spacing w:after="160" w:line="252" w:lineRule="auto"/>
                          <w:jc w:val="center"/>
                        </w:pPr>
                        <w:r>
                          <w:rPr>
                            <w:rFonts w:cs="Arial"/>
                            <w:color w:val="4472C4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37F47D82" w14:textId="77777777" w:rsidR="00F8178F" w:rsidRDefault="00F8178F" w:rsidP="00F8178F">
                        <w:pPr>
                          <w:spacing w:after="160" w:line="252" w:lineRule="auto"/>
                          <w:jc w:val="center"/>
                        </w:pPr>
                        <w:r>
                          <w:rPr>
                            <w:rFonts w:cs="Arial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Text Box 17" o:spid="_x0000_s1156" type="#_x0000_t202" style="position:absolute;left:23138;top:6322;width:9868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" filled="f" stroked="f" strokeweight=".5pt">
                  <v:textbox>
                    <w:txbxContent>
                      <w:p w14:paraId="397FC064" w14:textId="77777777" w:rsidR="00F8178F" w:rsidRPr="007C7EFC" w:rsidRDefault="00F8178F" w:rsidP="00F8178F">
                        <w:pPr>
                          <w:spacing w:after="160" w:line="252" w:lineRule="auto"/>
                          <w:jc w:val="center"/>
                          <w:rPr>
                            <w:szCs w:val="24"/>
                          </w:rPr>
                        </w:pPr>
                        <w:r w:rsidRPr="007C7EFC">
                          <w:rPr>
                            <w:rFonts w:cs="Arial"/>
                            <w:sz w:val="18"/>
                            <w:szCs w:val="18"/>
                          </w:rPr>
                          <w:t>Dispatch Time</w:t>
                        </w:r>
                      </w:p>
                      <w:p w14:paraId="75047FD6" w14:textId="77777777" w:rsidR="00F8178F" w:rsidRDefault="00F8178F" w:rsidP="00F8178F">
                        <w:pPr>
                          <w:spacing w:after="160" w:line="252" w:lineRule="auto"/>
                          <w:jc w:val="center"/>
                        </w:pPr>
                        <w:r>
                          <w:rPr>
                            <w:rFonts w:cs="Arial"/>
                            <w:color w:val="4472C4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48A927D5" w14:textId="77777777" w:rsidR="00F8178F" w:rsidRDefault="00F8178F" w:rsidP="00F8178F">
                        <w:pPr>
                          <w:spacing w:after="160" w:line="252" w:lineRule="auto"/>
                          <w:jc w:val="center"/>
                        </w:pPr>
                        <w:r>
                          <w:rPr>
                            <w:rFonts w:cs="Arial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DF193D9" w14:textId="77777777" w:rsidR="00F8178F" w:rsidRDefault="00F8178F">
      <w:pPr>
        <w:widowControl/>
        <w:spacing w:after="160" w:line="259" w:lineRule="auto"/>
        <w:jc w:val="left"/>
      </w:pPr>
      <w:r>
        <w:br w:type="page"/>
      </w:r>
    </w:p>
    <w:p w14:paraId="2B6992D5" w14:textId="77777777" w:rsidR="00F8178F" w:rsidRPr="00F8178F" w:rsidRDefault="00F8178F" w:rsidP="00F8178F">
      <w:pPr>
        <w:jc w:val="center"/>
        <w:rPr>
          <w:rFonts w:ascii="Cambria" w:hAnsi="Cambria"/>
          <w:b/>
        </w:rPr>
      </w:pPr>
      <w:r w:rsidRPr="00F8178F">
        <w:rPr>
          <w:rFonts w:ascii="Cambria" w:hAnsi="Cambria"/>
          <w:noProof/>
        </w:rPr>
        <w:lastRenderedPageBreak/>
        <mc:AlternateContent>
          <mc:Choice Requires="wpc">
            <w:drawing>
              <wp:inline distT="0" distB="0" distL="0" distR="0" wp14:anchorId="0C32BA2B" wp14:editId="37D8A59C">
                <wp:extent cx="5723890" cy="1922266"/>
                <wp:effectExtent l="0" t="0" r="0" b="78105"/>
                <wp:docPr id="340" name="Canvas 3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328" name="Oval 328"/>
                        <wps:cNvSpPr/>
                        <wps:spPr>
                          <a:xfrm>
                            <a:off x="0" y="790065"/>
                            <a:ext cx="1473958" cy="559559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0A9FEDF" w14:textId="77777777" w:rsidR="00F8178F" w:rsidRPr="00F8178F" w:rsidRDefault="00F8178F" w:rsidP="00F8178F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F8178F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UNSUBSCRIBED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" name="Straight Arrow Connector 329"/>
                        <wps:cNvCnPr/>
                        <wps:spPr>
                          <a:xfrm>
                            <a:off x="1217501" y="872220"/>
                            <a:ext cx="2699065" cy="9384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0" name="Straight Arrow Connector 330"/>
                        <wps:cNvCnPr/>
                        <wps:spPr>
                          <a:xfrm flipH="1">
                            <a:off x="1217501" y="1263701"/>
                            <a:ext cx="2698750" cy="889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1" name="Arrow: Circular 331"/>
                        <wps:cNvSpPr/>
                        <wps:spPr>
                          <a:xfrm rot="20955357" flipH="1">
                            <a:off x="4299881" y="330834"/>
                            <a:ext cx="520665" cy="937450"/>
                          </a:xfrm>
                          <a:prstGeom prst="circularArrow">
                            <a:avLst>
                              <a:gd name="adj1" fmla="val 0"/>
                              <a:gd name="adj2" fmla="val 489357"/>
                              <a:gd name="adj3" fmla="val 20396557"/>
                              <a:gd name="adj4" fmla="val 8986206"/>
                              <a:gd name="adj5" fmla="val 5645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2" name="Arrow: Circular 332"/>
                        <wps:cNvSpPr/>
                        <wps:spPr>
                          <a:xfrm rot="2174041" flipH="1" flipV="1">
                            <a:off x="4072600" y="1091327"/>
                            <a:ext cx="436059" cy="670585"/>
                          </a:xfrm>
                          <a:prstGeom prst="circularArrow">
                            <a:avLst>
                              <a:gd name="adj1" fmla="val 0"/>
                              <a:gd name="adj2" fmla="val 489357"/>
                              <a:gd name="adj3" fmla="val 20396557"/>
                              <a:gd name="adj4" fmla="val 6503410"/>
                              <a:gd name="adj5" fmla="val 5645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3" name="Arrow: Circular 333"/>
                        <wps:cNvSpPr/>
                        <wps:spPr>
                          <a:xfrm rot="16200000" flipV="1">
                            <a:off x="4821298" y="908396"/>
                            <a:ext cx="463671" cy="641847"/>
                          </a:xfrm>
                          <a:prstGeom prst="circularArrow">
                            <a:avLst>
                              <a:gd name="adj1" fmla="val 0"/>
                              <a:gd name="adj2" fmla="val 489357"/>
                              <a:gd name="adj3" fmla="val 20396557"/>
                              <a:gd name="adj4" fmla="val 6503410"/>
                              <a:gd name="adj5" fmla="val 5645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4" name="Oval 334"/>
                        <wps:cNvSpPr/>
                        <wps:spPr>
                          <a:xfrm>
                            <a:off x="3714770" y="799677"/>
                            <a:ext cx="1377950" cy="559435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B64204E" w14:textId="77777777" w:rsidR="00F8178F" w:rsidRPr="006A48B8" w:rsidRDefault="00F8178F" w:rsidP="00F8178F">
                              <w:pPr>
                                <w:spacing w:after="0" w:line="256" w:lineRule="auto"/>
                                <w:jc w:val="center"/>
                                <w:rPr>
                                  <w:color w:val="000000" w:themeColor="text1"/>
                                  <w:szCs w:val="24"/>
                                </w:rPr>
                              </w:pPr>
                              <w:r w:rsidRPr="006A48B8">
                                <w:rPr>
                                  <w:rFonts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SUBSCRIBED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" name="Text Box 17"/>
                        <wps:cNvSpPr txBox="1"/>
                        <wps:spPr>
                          <a:xfrm>
                            <a:off x="1790404" y="649532"/>
                            <a:ext cx="1758013" cy="304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869F772" w14:textId="77777777" w:rsidR="00F8178F" w:rsidRPr="006F66FD" w:rsidRDefault="00F8178F" w:rsidP="00F8178F">
                              <w:pPr>
                                <w:spacing w:line="254" w:lineRule="auto"/>
                                <w:jc w:val="center"/>
                                <w:rPr>
                                  <w:szCs w:val="24"/>
                                </w:rPr>
                              </w:pPr>
                              <w:proofErr w:type="spellStart"/>
                              <w:r w:rsidRPr="006A48B8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subscribe_</w:t>
                              </w:r>
                              <w:proofErr w:type="gramStart"/>
                              <w:r w:rsidRPr="006A48B8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first</w:t>
                              </w:r>
                              <w:proofErr w:type="spellEnd"/>
                              <w:r w:rsidRPr="006A48B8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(</w:t>
                              </w:r>
                              <w:proofErr w:type="gramEnd"/>
                              <w:r w:rsidRPr="006A48B8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Listener_1…)</w:t>
                              </w:r>
                            </w:p>
                            <w:p w14:paraId="04469E1E" w14:textId="77777777" w:rsidR="00F8178F" w:rsidRPr="00BB6355" w:rsidRDefault="00F8178F" w:rsidP="00F8178F">
                              <w:pPr>
                                <w:spacing w:after="160" w:line="254" w:lineRule="auto"/>
                                <w:jc w:val="center"/>
                              </w:pPr>
                              <w:r w:rsidRPr="00BB635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6" name="Text Box 17"/>
                        <wps:cNvSpPr txBox="1"/>
                        <wps:spPr>
                          <a:xfrm>
                            <a:off x="1473958" y="1272855"/>
                            <a:ext cx="2073738" cy="650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F2349F" w14:textId="77777777" w:rsidR="00F8178F" w:rsidRPr="006A48B8" w:rsidRDefault="00F8178F" w:rsidP="00F8178F">
                              <w:pPr>
                                <w:spacing w:after="0" w:line="252" w:lineRule="auto"/>
                                <w:jc w:val="center"/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6A48B8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unsubscribe_</w:t>
                              </w:r>
                              <w:proofErr w:type="gramStart"/>
                              <w:r w:rsidRPr="006A48B8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last</w:t>
                              </w:r>
                              <w:proofErr w:type="spellEnd"/>
                              <w:r w:rsidRPr="006A48B8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(</w:t>
                              </w:r>
                              <w:proofErr w:type="gramEnd"/>
                              <w:r w:rsidRPr="006A48B8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14:paraId="69D99605" w14:textId="77777777" w:rsidR="00F8178F" w:rsidRPr="006F66FD" w:rsidRDefault="00F8178F" w:rsidP="00F8178F">
                              <w:pPr>
                                <w:spacing w:after="0" w:line="252" w:lineRule="auto"/>
                                <w:jc w:val="center"/>
                                <w:rPr>
                                  <w:szCs w:val="24"/>
                                </w:rPr>
                              </w:pPr>
                              <w:r w:rsidRPr="006A48B8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or when Media Presentation has ended</w:t>
                              </w:r>
                            </w:p>
                            <w:p w14:paraId="5B5D2AFC" w14:textId="77777777" w:rsidR="00F8178F" w:rsidRPr="00BB6355" w:rsidRDefault="00F8178F" w:rsidP="00F8178F">
                              <w:pPr>
                                <w:spacing w:after="160" w:line="252" w:lineRule="auto"/>
                                <w:jc w:val="center"/>
                              </w:pPr>
                              <w:r w:rsidRPr="00BB635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7" name="Text Box 17"/>
                        <wps:cNvSpPr txBox="1"/>
                        <wps:spPr>
                          <a:xfrm>
                            <a:off x="4732169" y="1475610"/>
                            <a:ext cx="991721" cy="4466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B1DF92" w14:textId="77777777" w:rsidR="00F8178F" w:rsidRPr="006F66FD" w:rsidRDefault="00F8178F" w:rsidP="00F8178F">
                              <w:pPr>
                                <w:spacing w:after="160" w:line="252" w:lineRule="auto"/>
                                <w:jc w:val="center"/>
                                <w:rPr>
                                  <w:szCs w:val="24"/>
                                </w:rPr>
                              </w:pPr>
                              <w:r w:rsidRPr="006A48B8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subscribe (</w:t>
                              </w:r>
                              <w:proofErr w:type="spellStart"/>
                              <w:r w:rsidRPr="006A48B8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Listener_n</w:t>
                              </w:r>
                              <w:proofErr w:type="spellEnd"/>
                              <w:r w:rsidRPr="006A48B8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…)</w:t>
                              </w:r>
                            </w:p>
                            <w:p w14:paraId="0BDAC633" w14:textId="77777777" w:rsidR="00F8178F" w:rsidRDefault="00F8178F" w:rsidP="00F8178F">
                              <w:pPr>
                                <w:spacing w:after="160" w:line="252" w:lineRule="auto"/>
                                <w:jc w:val="center"/>
                              </w:pPr>
                              <w:r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" name="Text Box 17"/>
                        <wps:cNvSpPr txBox="1"/>
                        <wps:spPr>
                          <a:xfrm>
                            <a:off x="3714778" y="1700429"/>
                            <a:ext cx="1293495" cy="3035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329A967" w14:textId="77777777" w:rsidR="00F8178F" w:rsidRPr="006F66FD" w:rsidRDefault="00F8178F" w:rsidP="00F8178F">
                              <w:pPr>
                                <w:spacing w:line="252" w:lineRule="auto"/>
                                <w:jc w:val="center"/>
                              </w:pPr>
                              <w:r w:rsidRPr="006A48B8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unsubscribe </w:t>
                              </w:r>
                            </w:p>
                            <w:p w14:paraId="70547F80" w14:textId="77777777" w:rsidR="00F8178F" w:rsidRPr="00BB6355" w:rsidRDefault="00F8178F" w:rsidP="00F8178F">
                              <w:pPr>
                                <w:spacing w:after="160" w:line="252" w:lineRule="auto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9" name="Text Box 17"/>
                        <wps:cNvSpPr txBox="1"/>
                        <wps:spPr>
                          <a:xfrm>
                            <a:off x="3916367" y="117289"/>
                            <a:ext cx="1292860" cy="302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E941400" w14:textId="77777777" w:rsidR="00F8178F" w:rsidRPr="006F66FD" w:rsidRDefault="00F8178F" w:rsidP="00F8178F">
                              <w:pPr>
                                <w:spacing w:after="160" w:line="252" w:lineRule="auto"/>
                                <w:jc w:val="center"/>
                                <w:rPr>
                                  <w:szCs w:val="24"/>
                                </w:rPr>
                              </w:pPr>
                              <w:r w:rsidRPr="006A48B8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Call </w:t>
                              </w:r>
                              <w:proofErr w:type="spellStart"/>
                              <w:r w:rsidRPr="006A48B8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Listener_x</w:t>
                              </w:r>
                              <w:proofErr w:type="spellEnd"/>
                            </w:p>
                            <w:p w14:paraId="61D00C9B" w14:textId="77777777" w:rsidR="00F8178F" w:rsidRPr="00BB6355" w:rsidRDefault="00F8178F" w:rsidP="00F8178F">
                              <w:pPr>
                                <w:spacing w:after="160" w:line="252" w:lineRule="auto"/>
                                <w:jc w:val="center"/>
                              </w:pPr>
                              <w:r w:rsidRPr="00BB6355">
                                <w:rPr>
                                  <w:rFonts w:cs="Arial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C32BA2B" id="Canvas 340" o:spid="_x0000_s1157" editas="canvas" style="width:450.7pt;height:151.35pt;mso-position-horizontal-relative:char;mso-position-vertical-relative:line" coordsize="57238,19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">
                <v:shape id="_x0000_s1158" type="#_x0000_t75" style="position:absolute;width:57238;height:19221;visibility:visible;mso-wrap-style:square" filled="t">
                  <v:fill o:detectmouseclick="t"/>
                  <v:path o:connecttype="none"/>
                </v:shape>
                <v:oval id="Oval 328" o:spid="_x0000_s1159" style="position:absolute;top:7900;width:14739;height:5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" fillcolor="#bfbfbf [2412]" strokecolor="black [3213]" strokeweight="1pt">
                  <v:stroke joinstyle="miter"/>
                  <v:textbox>
                    <w:txbxContent>
                      <w:p w14:paraId="00A9FEDF" w14:textId="77777777" w:rsidR="00F8178F" w:rsidRPr="00F8178F" w:rsidRDefault="00F8178F" w:rsidP="00F8178F">
                        <w:pPr>
                          <w:spacing w:after="0"/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F8178F">
                          <w:rPr>
                            <w:color w:val="000000" w:themeColor="text1"/>
                            <w:sz w:val="16"/>
                            <w:szCs w:val="16"/>
                          </w:rPr>
                          <w:t>UNSUBSCRIBED</w:t>
                        </w:r>
                      </w:p>
                    </w:txbxContent>
                  </v:textbox>
                </v:oval>
                <v:shape id="Straight Arrow Connector 329" o:spid="_x0000_s1160" type="#_x0000_t32" style="position:absolute;left:12175;top:8722;width:26990;height:9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" strokecolor="black [3213]" strokeweight="1pt">
                  <v:stroke endarrow="block" joinstyle="miter"/>
                </v:shape>
                <v:shape id="Straight Arrow Connector 330" o:spid="_x0000_s1161" type="#_x0000_t32" style="position:absolute;left:12175;top:12637;width:26987;height:8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" strokecolor="black [3213]" strokeweight="1pt">
                  <v:stroke endarrow="block" joinstyle="miter"/>
                </v:shape>
                <v:shape id="Arrow: Circular 331" o:spid="_x0000_s1162" style="position:absolute;left:42998;top:3308;width:5207;height:9374;rotation:704122fd;flip:x;visibility:visible;mso-wrap-style:square;v-text-anchor:middle" coordsize="520665,937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" path="m39518,597396c25240,508720,26079,413723,41916,326010,79997,115095,195101,-8085,309627,39517v90267,37519,160092,173780,177507,346401l515894,379857r-26025,40491l458374,391980r28760,-6061c469719,213297,399895,77037,309627,39518,195101,-8084,79996,115096,41916,326011,26079,413724,25240,508721,39518,597397r,-1xe" fillcolor="#4472c4 [3204]" strokecolor="black [3213]" strokeweight="1pt">
                  <v:stroke joinstyle="miter"/>
                  <v:path arrowok="t" o:connecttype="custom" o:connectlocs="39518,597396;41916,326010;309627,39517;487134,385918;515894,379857;489869,420348;458374,391980;487134,385919;309627,39518;41916,326011;39518,597397;39518,597396" o:connectangles="0,0,0,0,0,0,0,0,0,0,0,0"/>
                </v:shape>
                <v:shape id="Arrow: Circular 332" o:spid="_x0000_s1163" style="position:absolute;left:40726;top:10913;width:4360;height:6706;rotation:2374633fd;flip:x y;visibility:visible;mso-wrap-style:square;v-text-anchor:middle" coordsize="436059,670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" path="m126918,609340c60211,552119,20385,437698,24971,316451,30279,176122,93594,59007,179350,30892,282375,-2885,383326,101735,406632,266433r24087,-5077l409800,294875,382546,271509r24087,-5076c383327,101735,282376,-2885,179351,30892,93595,59007,30280,176122,24972,316451,20386,437699,60212,552119,126919,609340r-1,xe" fillcolor="#4472c4 [3204]" strokecolor="black [3213]" strokeweight="1pt">
                  <v:stroke joinstyle="miter"/>
                  <v:path arrowok="t" o:connecttype="custom" o:connectlocs="126918,609340;24971,316451;179350,30892;406632,266433;430719,261356;409800,294875;382546,271509;406633,266433;179351,30892;24972,316451;126919,609340;126918,609340" o:connectangles="0,0,0,0,0,0,0,0,0,0,0,0"/>
                </v:shape>
                <v:shape id="Arrow: Circular 333" o:spid="_x0000_s1164" style="position:absolute;left:48212;top:9084;width:4637;height:6418;rotation:90;flip:y;visibility:visible;mso-wrap-style:square;v-text-anchor:middle" coordsize="463671,641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" path="m143371,587011c67193,534990,20917,421556,26650,300898,33045,166305,102383,55114,194989,30944,301296,3198,404456,98090,431131,248160r25612,-5398l435308,278040,405520,253557r25611,-5397c404456,98090,301296,3198,194989,30944,102382,55114,33045,166305,26650,300898,20917,421556,67193,534990,143371,587011xe" fillcolor="#4472c4 [3204]" strokecolor="black [3213]" strokeweight="1pt">
                  <v:stroke joinstyle="miter"/>
                  <v:path arrowok="t" o:connecttype="custom" o:connectlocs="143371,587011;26650,300898;194989,30944;431131,248160;456743,242762;435308,278040;405520,253557;431131,248160;194989,30944;26650,300898;143371,587011" o:connectangles="0,0,0,0,0,0,0,0,0,0,0"/>
                </v:shape>
                <v:oval id="Oval 334" o:spid="_x0000_s1165" style="position:absolute;left:37147;top:7996;width:13780;height:55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" fillcolor="#bfbfbf [2412]" strokecolor="black [3213]" strokeweight="1pt">
                  <v:stroke joinstyle="miter"/>
                  <v:textbox>
                    <w:txbxContent>
                      <w:p w14:paraId="5B64204E" w14:textId="77777777" w:rsidR="00F8178F" w:rsidRPr="006A48B8" w:rsidRDefault="00F8178F" w:rsidP="00F8178F">
                        <w:pPr>
                          <w:spacing w:after="0" w:line="256" w:lineRule="auto"/>
                          <w:jc w:val="center"/>
                          <w:rPr>
                            <w:color w:val="000000" w:themeColor="text1"/>
                            <w:szCs w:val="24"/>
                          </w:rPr>
                        </w:pPr>
                        <w:r w:rsidRPr="006A48B8">
                          <w:rPr>
                            <w:rFonts w:cs="Arial"/>
                            <w:color w:val="000000" w:themeColor="text1"/>
                            <w:sz w:val="18"/>
                            <w:szCs w:val="18"/>
                          </w:rPr>
                          <w:t>SUBSCRIBED</w:t>
                        </w:r>
                      </w:p>
                    </w:txbxContent>
                  </v:textbox>
                </v:oval>
                <v:shape id="Text Box 17" o:spid="_x0000_s1166" type="#_x0000_t202" style="position:absolute;left:17904;top:6495;width:17580;height:3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" filled="f" stroked="f" strokeweight=".5pt">
                  <v:textbox>
                    <w:txbxContent>
                      <w:p w14:paraId="2869F772" w14:textId="77777777" w:rsidR="00F8178F" w:rsidRPr="006F66FD" w:rsidRDefault="00F8178F" w:rsidP="00F8178F">
                        <w:pPr>
                          <w:spacing w:line="254" w:lineRule="auto"/>
                          <w:jc w:val="center"/>
                          <w:rPr>
                            <w:szCs w:val="24"/>
                          </w:rPr>
                        </w:pPr>
                        <w:proofErr w:type="spellStart"/>
                        <w:r w:rsidRPr="006A48B8">
                          <w:rPr>
                            <w:rFonts w:cs="Arial"/>
                            <w:sz w:val="18"/>
                            <w:szCs w:val="18"/>
                          </w:rPr>
                          <w:t>subscribe_</w:t>
                        </w:r>
                        <w:proofErr w:type="gramStart"/>
                        <w:r w:rsidRPr="006A48B8">
                          <w:rPr>
                            <w:rFonts w:cs="Arial"/>
                            <w:sz w:val="18"/>
                            <w:szCs w:val="18"/>
                          </w:rPr>
                          <w:t>first</w:t>
                        </w:r>
                        <w:proofErr w:type="spellEnd"/>
                        <w:r w:rsidRPr="006A48B8">
                          <w:rPr>
                            <w:rFonts w:cs="Arial"/>
                            <w:sz w:val="18"/>
                            <w:szCs w:val="18"/>
                          </w:rPr>
                          <w:t>(</w:t>
                        </w:r>
                        <w:proofErr w:type="gramEnd"/>
                        <w:r w:rsidRPr="006A48B8">
                          <w:rPr>
                            <w:rFonts w:cs="Arial"/>
                            <w:sz w:val="18"/>
                            <w:szCs w:val="18"/>
                          </w:rPr>
                          <w:t>Listener_1…)</w:t>
                        </w:r>
                      </w:p>
                      <w:p w14:paraId="04469E1E" w14:textId="77777777" w:rsidR="00F8178F" w:rsidRPr="00BB6355" w:rsidRDefault="00F8178F" w:rsidP="00F8178F">
                        <w:pPr>
                          <w:spacing w:after="160" w:line="254" w:lineRule="auto"/>
                          <w:jc w:val="center"/>
                        </w:pPr>
                        <w:r w:rsidRPr="00BB6355">
                          <w:rPr>
                            <w:rFonts w:cs="Arial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Text Box 17" o:spid="_x0000_s1167" type="#_x0000_t202" style="position:absolute;left:14739;top:12728;width:20737;height:6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" filled="f" stroked="f" strokeweight=".5pt">
                  <v:textbox>
                    <w:txbxContent>
                      <w:p w14:paraId="5FF2349F" w14:textId="77777777" w:rsidR="00F8178F" w:rsidRPr="006A48B8" w:rsidRDefault="00F8178F" w:rsidP="00F8178F">
                        <w:pPr>
                          <w:spacing w:after="0" w:line="252" w:lineRule="auto"/>
                          <w:jc w:val="center"/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proofErr w:type="spellStart"/>
                        <w:r w:rsidRPr="006A48B8">
                          <w:rPr>
                            <w:rFonts w:cs="Arial"/>
                            <w:sz w:val="18"/>
                            <w:szCs w:val="18"/>
                          </w:rPr>
                          <w:t>unsubscribe_</w:t>
                        </w:r>
                        <w:proofErr w:type="gramStart"/>
                        <w:r w:rsidRPr="006A48B8">
                          <w:rPr>
                            <w:rFonts w:cs="Arial"/>
                            <w:sz w:val="18"/>
                            <w:szCs w:val="18"/>
                          </w:rPr>
                          <w:t>last</w:t>
                        </w:r>
                        <w:proofErr w:type="spellEnd"/>
                        <w:r w:rsidRPr="006A48B8">
                          <w:rPr>
                            <w:rFonts w:cs="Arial"/>
                            <w:sz w:val="18"/>
                            <w:szCs w:val="18"/>
                          </w:rPr>
                          <w:t>(</w:t>
                        </w:r>
                        <w:proofErr w:type="gramEnd"/>
                        <w:r w:rsidRPr="006A48B8">
                          <w:rPr>
                            <w:rFonts w:cs="Arial"/>
                            <w:sz w:val="18"/>
                            <w:szCs w:val="18"/>
                          </w:rPr>
                          <w:t>)</w:t>
                        </w:r>
                      </w:p>
                      <w:p w14:paraId="69D99605" w14:textId="77777777" w:rsidR="00F8178F" w:rsidRPr="006F66FD" w:rsidRDefault="00F8178F" w:rsidP="00F8178F">
                        <w:pPr>
                          <w:spacing w:after="0" w:line="252" w:lineRule="auto"/>
                          <w:jc w:val="center"/>
                          <w:rPr>
                            <w:szCs w:val="24"/>
                          </w:rPr>
                        </w:pPr>
                        <w:r w:rsidRPr="006A48B8">
                          <w:rPr>
                            <w:rFonts w:cs="Arial"/>
                            <w:sz w:val="18"/>
                            <w:szCs w:val="18"/>
                          </w:rPr>
                          <w:t>or when Media Presentation has ended</w:t>
                        </w:r>
                      </w:p>
                      <w:p w14:paraId="5B5D2AFC" w14:textId="77777777" w:rsidR="00F8178F" w:rsidRPr="00BB6355" w:rsidRDefault="00F8178F" w:rsidP="00F8178F">
                        <w:pPr>
                          <w:spacing w:after="160" w:line="252" w:lineRule="auto"/>
                          <w:jc w:val="center"/>
                        </w:pPr>
                        <w:r w:rsidRPr="00BB6355">
                          <w:rPr>
                            <w:rFonts w:cs="Arial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Text Box 17" o:spid="_x0000_s1168" type="#_x0000_t202" style="position:absolute;left:47321;top:14756;width:9917;height:4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" filled="f" stroked="f" strokeweight=".5pt">
                  <v:textbox>
                    <w:txbxContent>
                      <w:p w14:paraId="5DB1DF92" w14:textId="77777777" w:rsidR="00F8178F" w:rsidRPr="006F66FD" w:rsidRDefault="00F8178F" w:rsidP="00F8178F">
                        <w:pPr>
                          <w:spacing w:after="160" w:line="252" w:lineRule="auto"/>
                          <w:jc w:val="center"/>
                          <w:rPr>
                            <w:szCs w:val="24"/>
                          </w:rPr>
                        </w:pPr>
                        <w:r w:rsidRPr="006A48B8">
                          <w:rPr>
                            <w:rFonts w:cs="Arial"/>
                            <w:sz w:val="18"/>
                            <w:szCs w:val="18"/>
                          </w:rPr>
                          <w:t>subscribe (</w:t>
                        </w:r>
                        <w:proofErr w:type="spellStart"/>
                        <w:r w:rsidRPr="006A48B8">
                          <w:rPr>
                            <w:rFonts w:cs="Arial"/>
                            <w:sz w:val="18"/>
                            <w:szCs w:val="18"/>
                          </w:rPr>
                          <w:t>Listener_n</w:t>
                        </w:r>
                        <w:proofErr w:type="spellEnd"/>
                        <w:r w:rsidRPr="006A48B8">
                          <w:rPr>
                            <w:rFonts w:cs="Arial"/>
                            <w:sz w:val="18"/>
                            <w:szCs w:val="18"/>
                          </w:rPr>
                          <w:t>…)</w:t>
                        </w:r>
                      </w:p>
                      <w:p w14:paraId="0BDAC633" w14:textId="77777777" w:rsidR="00F8178F" w:rsidRDefault="00F8178F" w:rsidP="00F8178F">
                        <w:pPr>
                          <w:spacing w:after="160" w:line="252" w:lineRule="auto"/>
                          <w:jc w:val="center"/>
                        </w:pPr>
                        <w:r>
                          <w:rPr>
                            <w:rFonts w:cs="Arial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Text Box 17" o:spid="_x0000_s1169" type="#_x0000_t202" style="position:absolute;left:37147;top:17004;width:12935;height:3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" filled="f" stroked="f" strokeweight=".5pt">
                  <v:textbox>
                    <w:txbxContent>
                      <w:p w14:paraId="0329A967" w14:textId="77777777" w:rsidR="00F8178F" w:rsidRPr="006F66FD" w:rsidRDefault="00F8178F" w:rsidP="00F8178F">
                        <w:pPr>
                          <w:spacing w:line="252" w:lineRule="auto"/>
                          <w:jc w:val="center"/>
                        </w:pPr>
                        <w:r w:rsidRPr="006A48B8">
                          <w:rPr>
                            <w:rFonts w:cs="Arial"/>
                            <w:sz w:val="18"/>
                            <w:szCs w:val="18"/>
                          </w:rPr>
                          <w:t xml:space="preserve">unsubscribe </w:t>
                        </w:r>
                      </w:p>
                      <w:p w14:paraId="70547F80" w14:textId="77777777" w:rsidR="00F8178F" w:rsidRPr="00BB6355" w:rsidRDefault="00F8178F" w:rsidP="00F8178F">
                        <w:pPr>
                          <w:spacing w:after="160" w:line="252" w:lineRule="auto"/>
                          <w:jc w:val="center"/>
                        </w:pPr>
                      </w:p>
                    </w:txbxContent>
                  </v:textbox>
                </v:shape>
                <v:shape id="Text Box 17" o:spid="_x0000_s1170" type="#_x0000_t202" style="position:absolute;left:39163;top:1172;width:12929;height:3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" filled="f" stroked="f" strokeweight=".5pt">
                  <v:textbox>
                    <w:txbxContent>
                      <w:p w14:paraId="0E941400" w14:textId="77777777" w:rsidR="00F8178F" w:rsidRPr="006F66FD" w:rsidRDefault="00F8178F" w:rsidP="00F8178F">
                        <w:pPr>
                          <w:spacing w:after="160" w:line="252" w:lineRule="auto"/>
                          <w:jc w:val="center"/>
                          <w:rPr>
                            <w:szCs w:val="24"/>
                          </w:rPr>
                        </w:pPr>
                        <w:r w:rsidRPr="006A48B8">
                          <w:rPr>
                            <w:rFonts w:cs="Arial"/>
                            <w:sz w:val="18"/>
                            <w:szCs w:val="18"/>
                          </w:rPr>
                          <w:t xml:space="preserve">Call </w:t>
                        </w:r>
                        <w:proofErr w:type="spellStart"/>
                        <w:r w:rsidRPr="006A48B8">
                          <w:rPr>
                            <w:rFonts w:cs="Arial"/>
                            <w:sz w:val="18"/>
                            <w:szCs w:val="18"/>
                          </w:rPr>
                          <w:t>Listener_x</w:t>
                        </w:r>
                        <w:proofErr w:type="spellEnd"/>
                      </w:p>
                      <w:p w14:paraId="61D00C9B" w14:textId="77777777" w:rsidR="00F8178F" w:rsidRPr="00BB6355" w:rsidRDefault="00F8178F" w:rsidP="00F8178F">
                        <w:pPr>
                          <w:spacing w:after="160" w:line="252" w:lineRule="auto"/>
                          <w:jc w:val="center"/>
                        </w:pPr>
                        <w:r w:rsidRPr="00BB6355">
                          <w:rPr>
                            <w:rFonts w:cs="Arial"/>
                          </w:rPr>
                          <w:t> 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9AE2ED1" w14:textId="0D561975" w:rsidR="001375FD" w:rsidRDefault="001375FD">
      <w:pPr>
        <w:widowControl/>
        <w:spacing w:after="160" w:line="259" w:lineRule="auto"/>
        <w:jc w:val="left"/>
      </w:pPr>
    </w:p>
    <w:sectPr w:rsidR="001375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48122E"/>
    <w:multiLevelType w:val="hybridMultilevel"/>
    <w:tmpl w:val="BC0ED5A0"/>
    <w:lvl w:ilvl="0" w:tplc="95124DD0">
      <w:start w:val="1"/>
      <w:numFmt w:val="decimal"/>
      <w:pStyle w:val="AnnexFigureTitle"/>
      <w:lvlText w:val="Figure A.%1"/>
      <w:lvlJc w:val="left"/>
      <w:pPr>
        <w:ind w:left="473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BDB"/>
    <w:rsid w:val="001375FD"/>
    <w:rsid w:val="00216D9D"/>
    <w:rsid w:val="003B5E21"/>
    <w:rsid w:val="0046664C"/>
    <w:rsid w:val="00514F64"/>
    <w:rsid w:val="006A2BDB"/>
    <w:rsid w:val="0093602A"/>
    <w:rsid w:val="00AA0B2B"/>
    <w:rsid w:val="00AF6FFD"/>
    <w:rsid w:val="00C13819"/>
    <w:rsid w:val="00ED3365"/>
    <w:rsid w:val="00F8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659E1"/>
  <w15:chartTrackingRefBased/>
  <w15:docId w15:val="{46C7DBD3-7CC5-4019-8A81-C8EF07671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02A"/>
    <w:pPr>
      <w:widowControl w:val="0"/>
      <w:spacing w:after="200" w:line="276" w:lineRule="auto"/>
      <w:jc w:val="both"/>
    </w:pPr>
    <w:rPr>
      <w:rFonts w:ascii="Times New Roman" w:eastAsia="Calibri" w:hAnsi="Times New Roman" w:cs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FigureTitle">
    <w:name w:val="Annex Figure Title"/>
    <w:basedOn w:val="Normal"/>
    <w:link w:val="AnnexFigureTitleChar"/>
    <w:qFormat/>
    <w:rsid w:val="00F8178F"/>
    <w:pPr>
      <w:widowControl/>
      <w:numPr>
        <w:numId w:val="1"/>
      </w:numPr>
      <w:tabs>
        <w:tab w:val="left" w:pos="403"/>
      </w:tabs>
      <w:spacing w:after="120" w:line="240" w:lineRule="atLeast"/>
      <w:jc w:val="center"/>
    </w:pPr>
    <w:rPr>
      <w:rFonts w:ascii="Cambria" w:hAnsi="Cambria"/>
      <w:b/>
      <w:bCs/>
      <w:sz w:val="22"/>
      <w:lang w:val="en-GB"/>
    </w:rPr>
  </w:style>
  <w:style w:type="character" w:customStyle="1" w:styleId="AnnexFigureTitleChar">
    <w:name w:val="Annex Figure Title Char"/>
    <w:basedOn w:val="DefaultParagraphFont"/>
    <w:link w:val="AnnexFigureTitle"/>
    <w:rsid w:val="00F8178F"/>
    <w:rPr>
      <w:rFonts w:ascii="Cambria" w:eastAsia="Calibri" w:hAnsi="Cambria" w:cs="Times New Roman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Stockhammer</dc:creator>
  <cp:keywords/>
  <dc:description/>
  <cp:lastModifiedBy>Thomas Stockhammer</cp:lastModifiedBy>
  <cp:revision>10</cp:revision>
  <dcterms:created xsi:type="dcterms:W3CDTF">2020-05-08T05:51:00Z</dcterms:created>
  <dcterms:modified xsi:type="dcterms:W3CDTF">2021-06-30T10:38:00Z</dcterms:modified>
</cp:coreProperties>
</file>