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90B72" w14:textId="7AEFD22F" w:rsidR="001A33D0" w:rsidRPr="00BC394B" w:rsidRDefault="001A33D0" w:rsidP="001A33D0">
      <w:pPr>
        <w:jc w:val="right"/>
        <w:rPr>
          <w:b/>
          <w:sz w:val="28"/>
          <w:szCs w:val="28"/>
        </w:rPr>
      </w:pPr>
      <w:r w:rsidRPr="00BC394B">
        <w:rPr>
          <w:b/>
          <w:noProof/>
          <w:sz w:val="28"/>
          <w:szCs w:val="28"/>
        </w:rPr>
        <w:t>ISO</w:t>
      </w:r>
      <w:r w:rsidR="00D17B54">
        <w:rPr>
          <w:b/>
          <w:noProof/>
          <w:sz w:val="28"/>
          <w:szCs w:val="28"/>
        </w:rPr>
        <w:t>/IEC</w:t>
      </w:r>
      <w:r w:rsidRPr="00BC394B">
        <w:rPr>
          <w:b/>
          <w:noProof/>
          <w:sz w:val="28"/>
          <w:szCs w:val="28"/>
        </w:rPr>
        <w:t> </w:t>
      </w:r>
      <w:r w:rsidR="002B2E0B">
        <w:rPr>
          <w:b/>
          <w:noProof/>
          <w:sz w:val="28"/>
          <w:szCs w:val="28"/>
        </w:rPr>
        <w:t>23090</w:t>
      </w:r>
      <w:r w:rsidRPr="00BC394B">
        <w:rPr>
          <w:b/>
          <w:noProof/>
          <w:sz w:val="28"/>
          <w:szCs w:val="28"/>
        </w:rPr>
        <w:t>-</w:t>
      </w:r>
      <w:r w:rsidR="002B2E0B">
        <w:rPr>
          <w:b/>
          <w:noProof/>
          <w:sz w:val="28"/>
          <w:szCs w:val="28"/>
        </w:rPr>
        <w:t>32</w:t>
      </w:r>
      <w:r w:rsidRPr="00BC394B">
        <w:rPr>
          <w:b/>
          <w:noProof/>
          <w:sz w:val="28"/>
          <w:szCs w:val="28"/>
        </w:rPr>
        <w:t>:</w:t>
      </w:r>
      <w:r w:rsidR="00D17B54">
        <w:rPr>
          <w:b/>
          <w:noProof/>
          <w:sz w:val="28"/>
          <w:szCs w:val="28"/>
        </w:rPr>
        <w:t>2024</w:t>
      </w:r>
      <w:r w:rsidRPr="00BC394B">
        <w:rPr>
          <w:b/>
          <w:noProof/>
          <w:sz w:val="28"/>
          <w:szCs w:val="28"/>
        </w:rPr>
        <w:t>(</w:t>
      </w:r>
      <w:r w:rsidR="00D17B54">
        <w:rPr>
          <w:b/>
          <w:noProof/>
          <w:sz w:val="28"/>
          <w:szCs w:val="28"/>
        </w:rPr>
        <w:t>E</w:t>
      </w:r>
      <w:r w:rsidRPr="00BC394B">
        <w:rPr>
          <w:b/>
          <w:noProof/>
          <w:sz w:val="28"/>
          <w:szCs w:val="28"/>
        </w:rPr>
        <w:t>)</w:t>
      </w:r>
    </w:p>
    <w:p w14:paraId="7B28CE68" w14:textId="2194A0C4" w:rsidR="001A33D0" w:rsidRPr="00BC394B" w:rsidRDefault="001A33D0" w:rsidP="001A33D0">
      <w:pPr>
        <w:jc w:val="right"/>
      </w:pPr>
      <w:r w:rsidRPr="00BC394B">
        <w:rPr>
          <w:noProof/>
        </w:rPr>
        <w:t>ISO</w:t>
      </w:r>
      <w:r w:rsidR="00770E9C">
        <w:rPr>
          <w:noProof/>
        </w:rPr>
        <w:t>/</w:t>
      </w:r>
      <w:r w:rsidR="002B2E0B">
        <w:rPr>
          <w:noProof/>
        </w:rPr>
        <w:t>IEC J</w:t>
      </w:r>
      <w:r w:rsidRPr="00BC394B">
        <w:t>TC </w:t>
      </w:r>
      <w:r w:rsidR="002B2E0B">
        <w:rPr>
          <w:noProof/>
        </w:rPr>
        <w:t>1</w:t>
      </w:r>
      <w:r w:rsidRPr="00BC394B">
        <w:t>/SC </w:t>
      </w:r>
      <w:r w:rsidR="002B2E0B">
        <w:rPr>
          <w:noProof/>
        </w:rPr>
        <w:t>29</w:t>
      </w:r>
      <w:r w:rsidRPr="00BC394B">
        <w:t>/WG </w:t>
      </w:r>
      <w:r w:rsidR="002B2E0B">
        <w:t>3</w:t>
      </w:r>
    </w:p>
    <w:p w14:paraId="67835C3F" w14:textId="08BB278C" w:rsidR="001A33D0" w:rsidRPr="00BC394B" w:rsidRDefault="000F0E7A" w:rsidP="00FA1F1F">
      <w:pPr>
        <w:tabs>
          <w:tab w:val="clear" w:pos="403"/>
        </w:tabs>
        <w:spacing w:after="2000"/>
        <w:jc w:val="right"/>
      </w:pPr>
      <w:r>
        <w:t>Date</w:t>
      </w:r>
      <w:r w:rsidR="001A33D0" w:rsidRPr="00BC394B">
        <w:t xml:space="preserve">: </w:t>
      </w:r>
      <w:r w:rsidR="002B2E0B">
        <w:rPr>
          <w:noProof/>
        </w:rPr>
        <w:t>2024</w:t>
      </w:r>
      <w:r>
        <w:rPr>
          <w:noProof/>
        </w:rPr>
        <w:t>-</w:t>
      </w:r>
      <w:del w:id="0" w:author="Ahmed Hamza" w:date="2024-10-14T22:44:00Z" w16du:dateUtc="2024-10-15T05:44:00Z">
        <w:r w:rsidR="002B2E0B" w:rsidDel="006D4097">
          <w:rPr>
            <w:noProof/>
          </w:rPr>
          <w:delText>02</w:delText>
        </w:r>
      </w:del>
      <w:ins w:id="1" w:author="Ahmed Hamza" w:date="2024-10-14T22:44:00Z" w16du:dateUtc="2024-10-15T05:44:00Z">
        <w:r w:rsidR="006D4097">
          <w:rPr>
            <w:noProof/>
          </w:rPr>
          <w:t>07</w:t>
        </w:r>
      </w:ins>
      <w:r>
        <w:rPr>
          <w:noProof/>
        </w:rPr>
        <w:t>-</w:t>
      </w:r>
      <w:r w:rsidR="003259B9">
        <w:rPr>
          <w:noProof/>
        </w:rPr>
        <w:t>DD</w:t>
      </w:r>
    </w:p>
    <w:p w14:paraId="3576CF74" w14:textId="2FE5D109" w:rsidR="001A33D0" w:rsidRPr="00BC394B" w:rsidRDefault="002B2E0B" w:rsidP="001A33D0">
      <w:pPr>
        <w:spacing w:line="360" w:lineRule="atLeast"/>
        <w:jc w:val="left"/>
        <w:rPr>
          <w:b/>
          <w:sz w:val="32"/>
          <w:szCs w:val="32"/>
        </w:rPr>
      </w:pPr>
      <w:r>
        <w:rPr>
          <w:b/>
          <w:sz w:val="32"/>
          <w:szCs w:val="32"/>
        </w:rPr>
        <w:t>Information technology</w:t>
      </w:r>
      <w:r w:rsidR="001A33D0" w:rsidRPr="00BC394B">
        <w:rPr>
          <w:b/>
          <w:sz w:val="32"/>
          <w:szCs w:val="32"/>
        </w:rPr>
        <w:t xml:space="preserve"> </w:t>
      </w:r>
      <w:r w:rsidRPr="002B2E0B">
        <w:rPr>
          <w:b/>
          <w:bCs/>
          <w:sz w:val="32"/>
          <w:szCs w:val="32"/>
        </w:rPr>
        <w:t>— Coded representation of immersive media — Part 32: Carriage of haptics data</w:t>
      </w:r>
    </w:p>
    <w:p w14:paraId="2A016491" w14:textId="77777777" w:rsidR="001A33D0" w:rsidRPr="00BC394B" w:rsidRDefault="001A33D0" w:rsidP="001A33D0">
      <w:pPr>
        <w:spacing w:before="2000"/>
      </w:pPr>
    </w:p>
    <w:p w14:paraId="127BD6D6" w14:textId="70554CD0"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DIS stage</w:t>
      </w:r>
    </w:p>
    <w:p w14:paraId="33ED8026" w14:textId="77777777" w:rsidR="001A33D0" w:rsidRPr="00BC394B" w:rsidRDefault="001A33D0" w:rsidP="001A33D0"/>
    <w:p w14:paraId="3959F25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AB1F6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843B36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845794A" w14:textId="77777777" w:rsidR="00ED5FAB" w:rsidRDefault="00ED5FAB" w:rsidP="00DF6AAF">
      <w:pPr>
        <w:pStyle w:val="BodyText"/>
      </w:pPr>
    </w:p>
    <w:p w14:paraId="76678726" w14:textId="77777777" w:rsidR="001A33D0" w:rsidRPr="00BC394B" w:rsidRDefault="001A33D0" w:rsidP="00DF6AAF">
      <w:pPr>
        <w:pStyle w:val="BodyText"/>
      </w:pPr>
    </w:p>
    <w:p w14:paraId="7CB8BCEE" w14:textId="77777777" w:rsidR="001A33D0" w:rsidRPr="00BC394B" w:rsidRDefault="001A33D0" w:rsidP="00DF6AAF">
      <w:pPr>
        <w:pStyle w:val="BodyText"/>
        <w:sectPr w:rsidR="001A33D0" w:rsidRPr="00BC394B" w:rsidSect="00C4479A">
          <w:headerReference w:type="even" r:id="rId11"/>
          <w:footerReference w:type="even" r:id="rId12"/>
          <w:footerReference w:type="default" r:id="rId13"/>
          <w:type w:val="oddPage"/>
          <w:pgSz w:w="11906" w:h="16838" w:code="9"/>
          <w:pgMar w:top="794" w:right="1134" w:bottom="284" w:left="1134" w:header="709" w:footer="0" w:gutter="0"/>
          <w:cols w:space="720"/>
        </w:sectPr>
      </w:pPr>
    </w:p>
    <w:p w14:paraId="5634E787" w14:textId="1E22FAFD"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ins w:id="2" w:author="Ahmed Hamza" w:date="2024-10-14T22:44:00Z" w16du:dateUtc="2024-10-15T05:44:00Z">
        <w:r w:rsidR="006D4097">
          <w:rPr>
            <w:color w:val="auto"/>
          </w:rPr>
          <w:t>/IEC</w:t>
        </w:r>
      </w:ins>
      <w:r w:rsidRPr="00BC394B">
        <w:rPr>
          <w:color w:val="auto"/>
        </w:rPr>
        <w:t xml:space="preserve"> 20</w:t>
      </w:r>
      <w:r w:rsidR="002B2E0B">
        <w:rPr>
          <w:color w:val="auto"/>
        </w:rPr>
        <w:t>24</w:t>
      </w:r>
    </w:p>
    <w:p w14:paraId="46A303A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F0C4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017FDD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3372753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9081487"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6085A1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974A5B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2B05CE92"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18D28B43" w14:textId="77777777" w:rsidR="001A33D0" w:rsidRPr="00BC394B" w:rsidRDefault="001A33D0" w:rsidP="001A33D0">
      <w:pPr>
        <w:pStyle w:val="zzContents"/>
        <w:spacing w:before="0"/>
      </w:pPr>
      <w:r w:rsidRPr="00BC394B">
        <w:lastRenderedPageBreak/>
        <w:t>Contents</w:t>
      </w:r>
    </w:p>
    <w:p w14:paraId="09C5C265" w14:textId="6EC9DA00" w:rsidR="00983874" w:rsidRDefault="0054733A">
      <w:pPr>
        <w:pStyle w:val="TOC1"/>
        <w:rPr>
          <w:ins w:id="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4" w:author="Ahmed Hamza" w:date="2024-11-03T19:52:00Z" w16du:dateUtc="2024-11-04T03:52:00Z">
        <w:r w:rsidR="00983874" w:rsidRPr="00576F46">
          <w:rPr>
            <w:rStyle w:val="Hyperlink"/>
            <w:noProof/>
          </w:rPr>
          <w:fldChar w:fldCharType="begin"/>
        </w:r>
        <w:r w:rsidR="00983874" w:rsidRPr="00576F46">
          <w:rPr>
            <w:rStyle w:val="Hyperlink"/>
            <w:noProof/>
          </w:rPr>
          <w:instrText xml:space="preserve"> </w:instrText>
        </w:r>
        <w:r w:rsidR="00983874">
          <w:rPr>
            <w:noProof/>
          </w:rPr>
          <w:instrText>HYPERLINK \l "_Toc181555941"</w:instrText>
        </w:r>
        <w:r w:rsidR="00983874" w:rsidRPr="00576F46">
          <w:rPr>
            <w:rStyle w:val="Hyperlink"/>
            <w:noProof/>
          </w:rPr>
          <w:instrText xml:space="preserve"> </w:instrText>
        </w:r>
        <w:r w:rsidR="00983874" w:rsidRPr="00576F46">
          <w:rPr>
            <w:rStyle w:val="Hyperlink"/>
            <w:noProof/>
          </w:rPr>
        </w:r>
        <w:r w:rsidR="00983874" w:rsidRPr="00576F46">
          <w:rPr>
            <w:rStyle w:val="Hyperlink"/>
            <w:noProof/>
          </w:rPr>
          <w:fldChar w:fldCharType="separate"/>
        </w:r>
        <w:r w:rsidR="00983874" w:rsidRPr="00576F46">
          <w:rPr>
            <w:rStyle w:val="Hyperlink"/>
            <w:noProof/>
          </w:rPr>
          <w:t>Foreword</w:t>
        </w:r>
        <w:r w:rsidR="00983874">
          <w:rPr>
            <w:noProof/>
            <w:webHidden/>
          </w:rPr>
          <w:tab/>
        </w:r>
        <w:r w:rsidR="00983874">
          <w:rPr>
            <w:noProof/>
            <w:webHidden/>
          </w:rPr>
          <w:fldChar w:fldCharType="begin"/>
        </w:r>
        <w:r w:rsidR="00983874">
          <w:rPr>
            <w:noProof/>
            <w:webHidden/>
          </w:rPr>
          <w:instrText xml:space="preserve"> PAGEREF _Toc181555941 \h </w:instrText>
        </w:r>
        <w:r w:rsidR="00983874">
          <w:rPr>
            <w:noProof/>
            <w:webHidden/>
          </w:rPr>
        </w:r>
      </w:ins>
      <w:r w:rsidR="00983874">
        <w:rPr>
          <w:noProof/>
          <w:webHidden/>
        </w:rPr>
        <w:fldChar w:fldCharType="separate"/>
      </w:r>
      <w:ins w:id="5" w:author="Ahmed Hamza" w:date="2024-11-03T19:52:00Z" w16du:dateUtc="2024-11-04T03:52:00Z">
        <w:r w:rsidR="00983874">
          <w:rPr>
            <w:noProof/>
            <w:webHidden/>
          </w:rPr>
          <w:t>v</w:t>
        </w:r>
        <w:r w:rsidR="00983874">
          <w:rPr>
            <w:noProof/>
            <w:webHidden/>
          </w:rPr>
          <w:fldChar w:fldCharType="end"/>
        </w:r>
        <w:r w:rsidR="00983874" w:rsidRPr="00576F46">
          <w:rPr>
            <w:rStyle w:val="Hyperlink"/>
            <w:noProof/>
          </w:rPr>
          <w:fldChar w:fldCharType="end"/>
        </w:r>
      </w:ins>
    </w:p>
    <w:p w14:paraId="02BF4049" w14:textId="3E92FCBE" w:rsidR="00983874" w:rsidRDefault="00983874">
      <w:pPr>
        <w:pStyle w:val="TOC1"/>
        <w:rPr>
          <w:ins w:id="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Introduction</w:t>
        </w:r>
        <w:r>
          <w:rPr>
            <w:noProof/>
            <w:webHidden/>
          </w:rPr>
          <w:tab/>
        </w:r>
        <w:r>
          <w:rPr>
            <w:noProof/>
            <w:webHidden/>
          </w:rPr>
          <w:fldChar w:fldCharType="begin"/>
        </w:r>
        <w:r>
          <w:rPr>
            <w:noProof/>
            <w:webHidden/>
          </w:rPr>
          <w:instrText xml:space="preserve"> PAGEREF _Toc181555942 \h </w:instrText>
        </w:r>
        <w:r>
          <w:rPr>
            <w:noProof/>
            <w:webHidden/>
          </w:rPr>
        </w:r>
      </w:ins>
      <w:r>
        <w:rPr>
          <w:noProof/>
          <w:webHidden/>
        </w:rPr>
        <w:fldChar w:fldCharType="separate"/>
      </w:r>
      <w:ins w:id="8" w:author="Ahmed Hamza" w:date="2024-11-03T19:52:00Z" w16du:dateUtc="2024-11-04T03:52:00Z">
        <w:r>
          <w:rPr>
            <w:noProof/>
            <w:webHidden/>
          </w:rPr>
          <w:t>vi</w:t>
        </w:r>
        <w:r>
          <w:rPr>
            <w:noProof/>
            <w:webHidden/>
          </w:rPr>
          <w:fldChar w:fldCharType="end"/>
        </w:r>
        <w:r w:rsidRPr="00576F46">
          <w:rPr>
            <w:rStyle w:val="Hyperlink"/>
            <w:noProof/>
          </w:rPr>
          <w:fldChar w:fldCharType="end"/>
        </w:r>
      </w:ins>
    </w:p>
    <w:p w14:paraId="7E11EEB5" w14:textId="73281983" w:rsidR="00983874" w:rsidRDefault="00983874">
      <w:pPr>
        <w:pStyle w:val="TOC1"/>
        <w:rPr>
          <w:ins w:id="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Scope</w:t>
        </w:r>
        <w:r>
          <w:rPr>
            <w:noProof/>
            <w:webHidden/>
          </w:rPr>
          <w:tab/>
        </w:r>
        <w:r>
          <w:rPr>
            <w:noProof/>
            <w:webHidden/>
          </w:rPr>
          <w:fldChar w:fldCharType="begin"/>
        </w:r>
        <w:r>
          <w:rPr>
            <w:noProof/>
            <w:webHidden/>
          </w:rPr>
          <w:instrText xml:space="preserve"> PAGEREF _Toc181555943 \h </w:instrText>
        </w:r>
        <w:r>
          <w:rPr>
            <w:noProof/>
            <w:webHidden/>
          </w:rPr>
        </w:r>
      </w:ins>
      <w:r>
        <w:rPr>
          <w:noProof/>
          <w:webHidden/>
        </w:rPr>
        <w:fldChar w:fldCharType="separate"/>
      </w:r>
      <w:ins w:id="11" w:author="Ahmed Hamza" w:date="2024-11-03T19:52:00Z" w16du:dateUtc="2024-11-04T03:52:00Z">
        <w:r>
          <w:rPr>
            <w:noProof/>
            <w:webHidden/>
          </w:rPr>
          <w:t>1</w:t>
        </w:r>
        <w:r>
          <w:rPr>
            <w:noProof/>
            <w:webHidden/>
          </w:rPr>
          <w:fldChar w:fldCharType="end"/>
        </w:r>
        <w:r w:rsidRPr="00576F46">
          <w:rPr>
            <w:rStyle w:val="Hyperlink"/>
            <w:noProof/>
          </w:rPr>
          <w:fldChar w:fldCharType="end"/>
        </w:r>
      </w:ins>
    </w:p>
    <w:p w14:paraId="10FF8CD2" w14:textId="237B8202" w:rsidR="00983874" w:rsidRDefault="00983874">
      <w:pPr>
        <w:pStyle w:val="TOC1"/>
        <w:rPr>
          <w:ins w:id="1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Normative references</w:t>
        </w:r>
        <w:r>
          <w:rPr>
            <w:noProof/>
            <w:webHidden/>
          </w:rPr>
          <w:tab/>
        </w:r>
        <w:r>
          <w:rPr>
            <w:noProof/>
            <w:webHidden/>
          </w:rPr>
          <w:fldChar w:fldCharType="begin"/>
        </w:r>
        <w:r>
          <w:rPr>
            <w:noProof/>
            <w:webHidden/>
          </w:rPr>
          <w:instrText xml:space="preserve"> PAGEREF _Toc181555944 \h </w:instrText>
        </w:r>
        <w:r>
          <w:rPr>
            <w:noProof/>
            <w:webHidden/>
          </w:rPr>
        </w:r>
      </w:ins>
      <w:r>
        <w:rPr>
          <w:noProof/>
          <w:webHidden/>
        </w:rPr>
        <w:fldChar w:fldCharType="separate"/>
      </w:r>
      <w:ins w:id="14" w:author="Ahmed Hamza" w:date="2024-11-03T19:52:00Z" w16du:dateUtc="2024-11-04T03:52:00Z">
        <w:r>
          <w:rPr>
            <w:noProof/>
            <w:webHidden/>
          </w:rPr>
          <w:t>1</w:t>
        </w:r>
        <w:r>
          <w:rPr>
            <w:noProof/>
            <w:webHidden/>
          </w:rPr>
          <w:fldChar w:fldCharType="end"/>
        </w:r>
        <w:r w:rsidRPr="00576F46">
          <w:rPr>
            <w:rStyle w:val="Hyperlink"/>
            <w:noProof/>
          </w:rPr>
          <w:fldChar w:fldCharType="end"/>
        </w:r>
      </w:ins>
    </w:p>
    <w:p w14:paraId="36CA1075" w14:textId="0806030F" w:rsidR="00983874" w:rsidRDefault="00983874">
      <w:pPr>
        <w:pStyle w:val="TOC1"/>
        <w:rPr>
          <w:ins w:id="1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Terms, definitions, and abbreviated terms</w:t>
        </w:r>
        <w:r>
          <w:rPr>
            <w:noProof/>
            <w:webHidden/>
          </w:rPr>
          <w:tab/>
        </w:r>
        <w:r>
          <w:rPr>
            <w:noProof/>
            <w:webHidden/>
          </w:rPr>
          <w:fldChar w:fldCharType="begin"/>
        </w:r>
        <w:r>
          <w:rPr>
            <w:noProof/>
            <w:webHidden/>
          </w:rPr>
          <w:instrText xml:space="preserve"> PAGEREF _Toc181555945 \h </w:instrText>
        </w:r>
        <w:r>
          <w:rPr>
            <w:noProof/>
            <w:webHidden/>
          </w:rPr>
        </w:r>
      </w:ins>
      <w:r>
        <w:rPr>
          <w:noProof/>
          <w:webHidden/>
        </w:rPr>
        <w:fldChar w:fldCharType="separate"/>
      </w:r>
      <w:ins w:id="17" w:author="Ahmed Hamza" w:date="2024-11-03T19:52:00Z" w16du:dateUtc="2024-11-04T03:52:00Z">
        <w:r>
          <w:rPr>
            <w:noProof/>
            <w:webHidden/>
          </w:rPr>
          <w:t>1</w:t>
        </w:r>
        <w:r>
          <w:rPr>
            <w:noProof/>
            <w:webHidden/>
          </w:rPr>
          <w:fldChar w:fldCharType="end"/>
        </w:r>
        <w:r w:rsidRPr="00576F46">
          <w:rPr>
            <w:rStyle w:val="Hyperlink"/>
            <w:noProof/>
          </w:rPr>
          <w:fldChar w:fldCharType="end"/>
        </w:r>
      </w:ins>
    </w:p>
    <w:p w14:paraId="00E62CE1" w14:textId="3F3B80A2" w:rsidR="00983874" w:rsidRDefault="00983874">
      <w:pPr>
        <w:pStyle w:val="TOC2"/>
        <w:rPr>
          <w:ins w:id="1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Terms and definitions</w:t>
        </w:r>
        <w:r>
          <w:rPr>
            <w:noProof/>
            <w:webHidden/>
          </w:rPr>
          <w:tab/>
        </w:r>
        <w:r>
          <w:rPr>
            <w:noProof/>
            <w:webHidden/>
          </w:rPr>
          <w:fldChar w:fldCharType="begin"/>
        </w:r>
        <w:r>
          <w:rPr>
            <w:noProof/>
            <w:webHidden/>
          </w:rPr>
          <w:instrText xml:space="preserve"> PAGEREF _Toc181555946 \h </w:instrText>
        </w:r>
        <w:r>
          <w:rPr>
            <w:noProof/>
            <w:webHidden/>
          </w:rPr>
        </w:r>
      </w:ins>
      <w:r>
        <w:rPr>
          <w:noProof/>
          <w:webHidden/>
        </w:rPr>
        <w:fldChar w:fldCharType="separate"/>
      </w:r>
      <w:ins w:id="20" w:author="Ahmed Hamza" w:date="2024-11-03T19:52:00Z" w16du:dateUtc="2024-11-04T03:52:00Z">
        <w:r>
          <w:rPr>
            <w:noProof/>
            <w:webHidden/>
          </w:rPr>
          <w:t>1</w:t>
        </w:r>
        <w:r>
          <w:rPr>
            <w:noProof/>
            <w:webHidden/>
          </w:rPr>
          <w:fldChar w:fldCharType="end"/>
        </w:r>
        <w:r w:rsidRPr="00576F46">
          <w:rPr>
            <w:rStyle w:val="Hyperlink"/>
            <w:noProof/>
          </w:rPr>
          <w:fldChar w:fldCharType="end"/>
        </w:r>
      </w:ins>
    </w:p>
    <w:p w14:paraId="19545516" w14:textId="75096E28" w:rsidR="00983874" w:rsidRDefault="00983874">
      <w:pPr>
        <w:pStyle w:val="TOC2"/>
        <w:rPr>
          <w:ins w:id="2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Abbreviated terms</w:t>
        </w:r>
        <w:r>
          <w:rPr>
            <w:noProof/>
            <w:webHidden/>
          </w:rPr>
          <w:tab/>
        </w:r>
        <w:r>
          <w:rPr>
            <w:noProof/>
            <w:webHidden/>
          </w:rPr>
          <w:fldChar w:fldCharType="begin"/>
        </w:r>
        <w:r>
          <w:rPr>
            <w:noProof/>
            <w:webHidden/>
          </w:rPr>
          <w:instrText xml:space="preserve"> PAGEREF _Toc181555947 \h </w:instrText>
        </w:r>
        <w:r>
          <w:rPr>
            <w:noProof/>
            <w:webHidden/>
          </w:rPr>
        </w:r>
      </w:ins>
      <w:r>
        <w:rPr>
          <w:noProof/>
          <w:webHidden/>
        </w:rPr>
        <w:fldChar w:fldCharType="separate"/>
      </w:r>
      <w:ins w:id="23" w:author="Ahmed Hamza" w:date="2024-11-03T19:52:00Z" w16du:dateUtc="2024-11-04T03:52:00Z">
        <w:r>
          <w:rPr>
            <w:noProof/>
            <w:webHidden/>
          </w:rPr>
          <w:t>2</w:t>
        </w:r>
        <w:r>
          <w:rPr>
            <w:noProof/>
            <w:webHidden/>
          </w:rPr>
          <w:fldChar w:fldCharType="end"/>
        </w:r>
        <w:r w:rsidRPr="00576F46">
          <w:rPr>
            <w:rStyle w:val="Hyperlink"/>
            <w:noProof/>
          </w:rPr>
          <w:fldChar w:fldCharType="end"/>
        </w:r>
      </w:ins>
    </w:p>
    <w:p w14:paraId="5350D9F3" w14:textId="0C0F91FE" w:rsidR="00983874" w:rsidRDefault="00983874">
      <w:pPr>
        <w:pStyle w:val="TOC1"/>
        <w:rPr>
          <w:ins w:id="2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Overview</w:t>
        </w:r>
        <w:r>
          <w:rPr>
            <w:noProof/>
            <w:webHidden/>
          </w:rPr>
          <w:tab/>
        </w:r>
        <w:r>
          <w:rPr>
            <w:noProof/>
            <w:webHidden/>
          </w:rPr>
          <w:fldChar w:fldCharType="begin"/>
        </w:r>
        <w:r>
          <w:rPr>
            <w:noProof/>
            <w:webHidden/>
          </w:rPr>
          <w:instrText xml:space="preserve"> PAGEREF _Toc181555948 \h </w:instrText>
        </w:r>
        <w:r>
          <w:rPr>
            <w:noProof/>
            <w:webHidden/>
          </w:rPr>
        </w:r>
      </w:ins>
      <w:r>
        <w:rPr>
          <w:noProof/>
          <w:webHidden/>
        </w:rPr>
        <w:fldChar w:fldCharType="separate"/>
      </w:r>
      <w:ins w:id="26" w:author="Ahmed Hamza" w:date="2024-11-03T19:52:00Z" w16du:dateUtc="2024-11-04T03:52:00Z">
        <w:r>
          <w:rPr>
            <w:noProof/>
            <w:webHidden/>
          </w:rPr>
          <w:t>2</w:t>
        </w:r>
        <w:r>
          <w:rPr>
            <w:noProof/>
            <w:webHidden/>
          </w:rPr>
          <w:fldChar w:fldCharType="end"/>
        </w:r>
        <w:r w:rsidRPr="00576F46">
          <w:rPr>
            <w:rStyle w:val="Hyperlink"/>
            <w:noProof/>
          </w:rPr>
          <w:fldChar w:fldCharType="end"/>
        </w:r>
      </w:ins>
    </w:p>
    <w:p w14:paraId="5FC62404" w14:textId="3035662B" w:rsidR="00983874" w:rsidRDefault="00983874">
      <w:pPr>
        <w:pStyle w:val="TOC2"/>
        <w:rPr>
          <w:ins w:id="2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"_Toc181555949"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Organization of this document</w:t>
        </w:r>
        <w:r>
          <w:rPr>
            <w:noProof/>
            <w:webHidden/>
          </w:rPr>
          <w:tab/>
        </w:r>
        <w:r>
          <w:rPr>
            <w:noProof/>
            <w:webHidden/>
          </w:rPr>
          <w:fldChar w:fldCharType="begin"/>
        </w:r>
        <w:r>
          <w:rPr>
            <w:noProof/>
            <w:webHidden/>
          </w:rPr>
          <w:instrText xml:space="preserve"> PAGEREF _Toc181555949 \h </w:instrText>
        </w:r>
        <w:r>
          <w:rPr>
            <w:noProof/>
            <w:webHidden/>
          </w:rPr>
        </w:r>
      </w:ins>
      <w:r>
        <w:rPr>
          <w:noProof/>
          <w:webHidden/>
        </w:rPr>
        <w:fldChar w:fldCharType="separate"/>
      </w:r>
      <w:ins w:id="29" w:author="Ahmed Hamza" w:date="2024-11-03T19:52:00Z" w16du:dateUtc="2024-11-04T03:52:00Z">
        <w:r>
          <w:rPr>
            <w:noProof/>
            <w:webHidden/>
          </w:rPr>
          <w:t>2</w:t>
        </w:r>
        <w:r>
          <w:rPr>
            <w:noProof/>
            <w:webHidden/>
          </w:rPr>
          <w:fldChar w:fldCharType="end"/>
        </w:r>
        <w:r w:rsidRPr="00576F46">
          <w:rPr>
            <w:rStyle w:val="Hyperlink"/>
            <w:noProof/>
          </w:rPr>
          <w:fldChar w:fldCharType="end"/>
        </w:r>
      </w:ins>
    </w:p>
    <w:p w14:paraId="4F60A2CA" w14:textId="522D5020" w:rsidR="00983874" w:rsidRDefault="00983874">
      <w:pPr>
        <w:pStyle w:val="TOC2"/>
        <w:rPr>
          <w:ins w:id="3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3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media</w:t>
        </w:r>
        <w:r>
          <w:rPr>
            <w:noProof/>
            <w:webHidden/>
          </w:rPr>
          <w:tab/>
        </w:r>
        <w:r>
          <w:rPr>
            <w:noProof/>
            <w:webHidden/>
          </w:rPr>
          <w:fldChar w:fldCharType="begin"/>
        </w:r>
        <w:r>
          <w:rPr>
            <w:noProof/>
            <w:webHidden/>
          </w:rPr>
          <w:instrText xml:space="preserve"> PAGEREF _Toc181555950 \h </w:instrText>
        </w:r>
        <w:r>
          <w:rPr>
            <w:noProof/>
            <w:webHidden/>
          </w:rPr>
        </w:r>
      </w:ins>
      <w:r>
        <w:rPr>
          <w:noProof/>
          <w:webHidden/>
        </w:rPr>
        <w:fldChar w:fldCharType="separate"/>
      </w:r>
      <w:ins w:id="32" w:author="Ahmed Hamza" w:date="2024-11-03T19:52:00Z" w16du:dateUtc="2024-11-04T03:52:00Z">
        <w:r>
          <w:rPr>
            <w:noProof/>
            <w:webHidden/>
          </w:rPr>
          <w:t>3</w:t>
        </w:r>
        <w:r>
          <w:rPr>
            <w:noProof/>
            <w:webHidden/>
          </w:rPr>
          <w:fldChar w:fldCharType="end"/>
        </w:r>
        <w:r w:rsidRPr="00576F46">
          <w:rPr>
            <w:rStyle w:val="Hyperlink"/>
            <w:noProof/>
          </w:rPr>
          <w:fldChar w:fldCharType="end"/>
        </w:r>
      </w:ins>
    </w:p>
    <w:p w14:paraId="49520A75" w14:textId="679E5B4F" w:rsidR="00983874" w:rsidRDefault="00983874">
      <w:pPr>
        <w:pStyle w:val="TOC3"/>
        <w:rPr>
          <w:ins w:id="3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3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Structure of haptic media</w:t>
        </w:r>
        <w:r>
          <w:rPr>
            <w:noProof/>
            <w:webHidden/>
          </w:rPr>
          <w:tab/>
        </w:r>
        <w:r>
          <w:rPr>
            <w:noProof/>
            <w:webHidden/>
          </w:rPr>
          <w:fldChar w:fldCharType="begin"/>
        </w:r>
        <w:r>
          <w:rPr>
            <w:noProof/>
            <w:webHidden/>
          </w:rPr>
          <w:instrText xml:space="preserve"> PAGEREF _Toc181555951 \h </w:instrText>
        </w:r>
        <w:r>
          <w:rPr>
            <w:noProof/>
            <w:webHidden/>
          </w:rPr>
        </w:r>
      </w:ins>
      <w:r>
        <w:rPr>
          <w:noProof/>
          <w:webHidden/>
        </w:rPr>
        <w:fldChar w:fldCharType="separate"/>
      </w:r>
      <w:ins w:id="35" w:author="Ahmed Hamza" w:date="2024-11-03T19:52:00Z" w16du:dateUtc="2024-11-04T03:52:00Z">
        <w:r>
          <w:rPr>
            <w:noProof/>
            <w:webHidden/>
          </w:rPr>
          <w:t>3</w:t>
        </w:r>
        <w:r>
          <w:rPr>
            <w:noProof/>
            <w:webHidden/>
          </w:rPr>
          <w:fldChar w:fldCharType="end"/>
        </w:r>
        <w:r w:rsidRPr="00576F46">
          <w:rPr>
            <w:rStyle w:val="Hyperlink"/>
            <w:noProof/>
          </w:rPr>
          <w:fldChar w:fldCharType="end"/>
        </w:r>
      </w:ins>
    </w:p>
    <w:p w14:paraId="6B67F3A2" w14:textId="11151230" w:rsidR="00983874" w:rsidRDefault="00983874">
      <w:pPr>
        <w:pStyle w:val="TOC3"/>
        <w:rPr>
          <w:ins w:id="3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3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streams</w:t>
        </w:r>
        <w:r>
          <w:rPr>
            <w:noProof/>
            <w:webHidden/>
          </w:rPr>
          <w:tab/>
        </w:r>
        <w:r>
          <w:rPr>
            <w:noProof/>
            <w:webHidden/>
          </w:rPr>
          <w:fldChar w:fldCharType="begin"/>
        </w:r>
        <w:r>
          <w:rPr>
            <w:noProof/>
            <w:webHidden/>
          </w:rPr>
          <w:instrText xml:space="preserve"> PAGEREF _Toc181555952 \h </w:instrText>
        </w:r>
        <w:r>
          <w:rPr>
            <w:noProof/>
            <w:webHidden/>
          </w:rPr>
        </w:r>
      </w:ins>
      <w:r>
        <w:rPr>
          <w:noProof/>
          <w:webHidden/>
        </w:rPr>
        <w:fldChar w:fldCharType="separate"/>
      </w:r>
      <w:ins w:id="38" w:author="Ahmed Hamza" w:date="2024-11-03T19:52:00Z" w16du:dateUtc="2024-11-04T03:52:00Z">
        <w:r>
          <w:rPr>
            <w:noProof/>
            <w:webHidden/>
          </w:rPr>
          <w:t>3</w:t>
        </w:r>
        <w:r>
          <w:rPr>
            <w:noProof/>
            <w:webHidden/>
          </w:rPr>
          <w:fldChar w:fldCharType="end"/>
        </w:r>
        <w:r w:rsidRPr="00576F46">
          <w:rPr>
            <w:rStyle w:val="Hyperlink"/>
            <w:noProof/>
          </w:rPr>
          <w:fldChar w:fldCharType="end"/>
        </w:r>
      </w:ins>
    </w:p>
    <w:p w14:paraId="0DFA727C" w14:textId="55F8BF53" w:rsidR="00983874" w:rsidRDefault="00983874">
      <w:pPr>
        <w:pStyle w:val="TOC3"/>
        <w:rPr>
          <w:ins w:id="3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4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Temporal units and MIHS samples</w:t>
        </w:r>
        <w:r>
          <w:rPr>
            <w:noProof/>
            <w:webHidden/>
          </w:rPr>
          <w:tab/>
        </w:r>
        <w:r>
          <w:rPr>
            <w:noProof/>
            <w:webHidden/>
          </w:rPr>
          <w:fldChar w:fldCharType="begin"/>
        </w:r>
        <w:r>
          <w:rPr>
            <w:noProof/>
            <w:webHidden/>
          </w:rPr>
          <w:instrText xml:space="preserve"> PAGEREF _Toc181555953 \h </w:instrText>
        </w:r>
        <w:r>
          <w:rPr>
            <w:noProof/>
            <w:webHidden/>
          </w:rPr>
        </w:r>
      </w:ins>
      <w:r>
        <w:rPr>
          <w:noProof/>
          <w:webHidden/>
        </w:rPr>
        <w:fldChar w:fldCharType="separate"/>
      </w:r>
      <w:ins w:id="41" w:author="Ahmed Hamza" w:date="2024-11-03T19:52:00Z" w16du:dateUtc="2024-11-04T03:52:00Z">
        <w:r>
          <w:rPr>
            <w:noProof/>
            <w:webHidden/>
          </w:rPr>
          <w:t>4</w:t>
        </w:r>
        <w:r>
          <w:rPr>
            <w:noProof/>
            <w:webHidden/>
          </w:rPr>
          <w:fldChar w:fldCharType="end"/>
        </w:r>
        <w:r w:rsidRPr="00576F46">
          <w:rPr>
            <w:rStyle w:val="Hyperlink"/>
            <w:noProof/>
          </w:rPr>
          <w:fldChar w:fldCharType="end"/>
        </w:r>
      </w:ins>
    </w:p>
    <w:p w14:paraId="5C06B06C" w14:textId="5EBAC6DB" w:rsidR="00983874" w:rsidRDefault="00983874">
      <w:pPr>
        <w:pStyle w:val="TOC2"/>
        <w:rPr>
          <w:ins w:id="4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4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Synchronization with other media</w:t>
        </w:r>
        <w:r>
          <w:rPr>
            <w:noProof/>
            <w:webHidden/>
          </w:rPr>
          <w:tab/>
        </w:r>
        <w:r>
          <w:rPr>
            <w:noProof/>
            <w:webHidden/>
          </w:rPr>
          <w:fldChar w:fldCharType="begin"/>
        </w:r>
        <w:r>
          <w:rPr>
            <w:noProof/>
            <w:webHidden/>
          </w:rPr>
          <w:instrText xml:space="preserve"> PAGEREF _Toc181555954 \h </w:instrText>
        </w:r>
        <w:r>
          <w:rPr>
            <w:noProof/>
            <w:webHidden/>
          </w:rPr>
        </w:r>
      </w:ins>
      <w:r>
        <w:rPr>
          <w:noProof/>
          <w:webHidden/>
        </w:rPr>
        <w:fldChar w:fldCharType="separate"/>
      </w:r>
      <w:ins w:id="44" w:author="Ahmed Hamza" w:date="2024-11-03T19:52:00Z" w16du:dateUtc="2024-11-04T03:52:00Z">
        <w:r>
          <w:rPr>
            <w:noProof/>
            <w:webHidden/>
          </w:rPr>
          <w:t>4</w:t>
        </w:r>
        <w:r>
          <w:rPr>
            <w:noProof/>
            <w:webHidden/>
          </w:rPr>
          <w:fldChar w:fldCharType="end"/>
        </w:r>
        <w:r w:rsidRPr="00576F46">
          <w:rPr>
            <w:rStyle w:val="Hyperlink"/>
            <w:noProof/>
          </w:rPr>
          <w:fldChar w:fldCharType="end"/>
        </w:r>
      </w:ins>
    </w:p>
    <w:p w14:paraId="07AB13FA" w14:textId="535CC9A5" w:rsidR="00983874" w:rsidRDefault="00983874">
      <w:pPr>
        <w:pStyle w:val="TOC2"/>
        <w:rPr>
          <w:ins w:id="4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4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Summary of referenceable code points</w:t>
        </w:r>
        <w:r>
          <w:rPr>
            <w:noProof/>
            <w:webHidden/>
          </w:rPr>
          <w:tab/>
        </w:r>
        <w:r>
          <w:rPr>
            <w:noProof/>
            <w:webHidden/>
          </w:rPr>
          <w:fldChar w:fldCharType="begin"/>
        </w:r>
        <w:r>
          <w:rPr>
            <w:noProof/>
            <w:webHidden/>
          </w:rPr>
          <w:instrText xml:space="preserve"> PAGEREF _Toc181555955 \h </w:instrText>
        </w:r>
        <w:r>
          <w:rPr>
            <w:noProof/>
            <w:webHidden/>
          </w:rPr>
        </w:r>
      </w:ins>
      <w:r>
        <w:rPr>
          <w:noProof/>
          <w:webHidden/>
        </w:rPr>
        <w:fldChar w:fldCharType="separate"/>
      </w:r>
      <w:ins w:id="47" w:author="Ahmed Hamza" w:date="2024-11-03T19:52:00Z" w16du:dateUtc="2024-11-04T03:52:00Z">
        <w:r>
          <w:rPr>
            <w:noProof/>
            <w:webHidden/>
          </w:rPr>
          <w:t>5</w:t>
        </w:r>
        <w:r>
          <w:rPr>
            <w:noProof/>
            <w:webHidden/>
          </w:rPr>
          <w:fldChar w:fldCharType="end"/>
        </w:r>
        <w:r w:rsidRPr="00576F46">
          <w:rPr>
            <w:rStyle w:val="Hyperlink"/>
            <w:noProof/>
          </w:rPr>
          <w:fldChar w:fldCharType="end"/>
        </w:r>
      </w:ins>
    </w:p>
    <w:p w14:paraId="492A1125" w14:textId="202E494D" w:rsidR="00983874" w:rsidRDefault="00983874">
      <w:pPr>
        <w:pStyle w:val="TOC3"/>
        <w:rPr>
          <w:ins w:id="4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4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Brands</w:t>
        </w:r>
        <w:r>
          <w:rPr>
            <w:noProof/>
            <w:webHidden/>
          </w:rPr>
          <w:tab/>
        </w:r>
        <w:r>
          <w:rPr>
            <w:noProof/>
            <w:webHidden/>
          </w:rPr>
          <w:fldChar w:fldCharType="begin"/>
        </w:r>
        <w:r>
          <w:rPr>
            <w:noProof/>
            <w:webHidden/>
          </w:rPr>
          <w:instrText xml:space="preserve"> PAGEREF _Toc181555956 \h </w:instrText>
        </w:r>
        <w:r>
          <w:rPr>
            <w:noProof/>
            <w:webHidden/>
          </w:rPr>
        </w:r>
      </w:ins>
      <w:r>
        <w:rPr>
          <w:noProof/>
          <w:webHidden/>
        </w:rPr>
        <w:fldChar w:fldCharType="separate"/>
      </w:r>
      <w:ins w:id="50" w:author="Ahmed Hamza" w:date="2024-11-03T19:52:00Z" w16du:dateUtc="2024-11-04T03:52:00Z">
        <w:r>
          <w:rPr>
            <w:noProof/>
            <w:webHidden/>
          </w:rPr>
          <w:t>5</w:t>
        </w:r>
        <w:r>
          <w:rPr>
            <w:noProof/>
            <w:webHidden/>
          </w:rPr>
          <w:fldChar w:fldCharType="end"/>
        </w:r>
        <w:r w:rsidRPr="00576F46">
          <w:rPr>
            <w:rStyle w:val="Hyperlink"/>
            <w:noProof/>
          </w:rPr>
          <w:fldChar w:fldCharType="end"/>
        </w:r>
      </w:ins>
    </w:p>
    <w:p w14:paraId="6DE0A28A" w14:textId="34BBA016" w:rsidR="00983874" w:rsidRDefault="00983874">
      <w:pPr>
        <w:pStyle w:val="TOC3"/>
        <w:rPr>
          <w:ins w:id="5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5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entry types</w:t>
        </w:r>
        <w:r>
          <w:rPr>
            <w:noProof/>
            <w:webHidden/>
          </w:rPr>
          <w:tab/>
        </w:r>
        <w:r>
          <w:rPr>
            <w:noProof/>
            <w:webHidden/>
          </w:rPr>
          <w:fldChar w:fldCharType="begin"/>
        </w:r>
        <w:r>
          <w:rPr>
            <w:noProof/>
            <w:webHidden/>
          </w:rPr>
          <w:instrText xml:space="preserve"> PAGEREF _Toc181555957 \h </w:instrText>
        </w:r>
        <w:r>
          <w:rPr>
            <w:noProof/>
            <w:webHidden/>
          </w:rPr>
        </w:r>
      </w:ins>
      <w:r>
        <w:rPr>
          <w:noProof/>
          <w:webHidden/>
        </w:rPr>
        <w:fldChar w:fldCharType="separate"/>
      </w:r>
      <w:ins w:id="53" w:author="Ahmed Hamza" w:date="2024-11-03T19:52:00Z" w16du:dateUtc="2024-11-04T03:52:00Z">
        <w:r>
          <w:rPr>
            <w:noProof/>
            <w:webHidden/>
          </w:rPr>
          <w:t>5</w:t>
        </w:r>
        <w:r>
          <w:rPr>
            <w:noProof/>
            <w:webHidden/>
          </w:rPr>
          <w:fldChar w:fldCharType="end"/>
        </w:r>
        <w:r w:rsidRPr="00576F46">
          <w:rPr>
            <w:rStyle w:val="Hyperlink"/>
            <w:noProof/>
          </w:rPr>
          <w:fldChar w:fldCharType="end"/>
        </w:r>
      </w:ins>
    </w:p>
    <w:p w14:paraId="5DC869C3" w14:textId="2605167D" w:rsidR="00983874" w:rsidRDefault="00983874">
      <w:pPr>
        <w:pStyle w:val="TOC3"/>
        <w:rPr>
          <w:ins w:id="5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5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Box types</w:t>
        </w:r>
        <w:r>
          <w:rPr>
            <w:noProof/>
            <w:webHidden/>
          </w:rPr>
          <w:tab/>
        </w:r>
        <w:r>
          <w:rPr>
            <w:noProof/>
            <w:webHidden/>
          </w:rPr>
          <w:fldChar w:fldCharType="begin"/>
        </w:r>
        <w:r>
          <w:rPr>
            <w:noProof/>
            <w:webHidden/>
          </w:rPr>
          <w:instrText xml:space="preserve"> PAGEREF _Toc181555958 \h </w:instrText>
        </w:r>
        <w:r>
          <w:rPr>
            <w:noProof/>
            <w:webHidden/>
          </w:rPr>
        </w:r>
      </w:ins>
      <w:r>
        <w:rPr>
          <w:noProof/>
          <w:webHidden/>
        </w:rPr>
        <w:fldChar w:fldCharType="separate"/>
      </w:r>
      <w:ins w:id="56" w:author="Ahmed Hamza" w:date="2024-11-03T19:52:00Z" w16du:dateUtc="2024-11-04T03:52:00Z">
        <w:r>
          <w:rPr>
            <w:noProof/>
            <w:webHidden/>
          </w:rPr>
          <w:t>5</w:t>
        </w:r>
        <w:r>
          <w:rPr>
            <w:noProof/>
            <w:webHidden/>
          </w:rPr>
          <w:fldChar w:fldCharType="end"/>
        </w:r>
        <w:r w:rsidRPr="00576F46">
          <w:rPr>
            <w:rStyle w:val="Hyperlink"/>
            <w:noProof/>
          </w:rPr>
          <w:fldChar w:fldCharType="end"/>
        </w:r>
      </w:ins>
    </w:p>
    <w:p w14:paraId="6C8E51C0" w14:textId="7B3592EF" w:rsidR="00983874" w:rsidRDefault="00983874">
      <w:pPr>
        <w:pStyle w:val="TOC3"/>
        <w:rPr>
          <w:ins w:id="5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5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"_Toc181555959"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Track reference types</w:t>
        </w:r>
        <w:r>
          <w:rPr>
            <w:noProof/>
            <w:webHidden/>
          </w:rPr>
          <w:tab/>
        </w:r>
        <w:r>
          <w:rPr>
            <w:noProof/>
            <w:webHidden/>
          </w:rPr>
          <w:fldChar w:fldCharType="begin"/>
        </w:r>
        <w:r>
          <w:rPr>
            <w:noProof/>
            <w:webHidden/>
          </w:rPr>
          <w:instrText xml:space="preserve"> PAGEREF _Toc181555959 \h </w:instrText>
        </w:r>
        <w:r>
          <w:rPr>
            <w:noProof/>
            <w:webHidden/>
          </w:rPr>
        </w:r>
      </w:ins>
      <w:r>
        <w:rPr>
          <w:noProof/>
          <w:webHidden/>
        </w:rPr>
        <w:fldChar w:fldCharType="separate"/>
      </w:r>
      <w:ins w:id="59"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2AE332E1" w14:textId="3D475F57" w:rsidR="00983874" w:rsidRDefault="00983874">
      <w:pPr>
        <w:pStyle w:val="TOC3"/>
        <w:rPr>
          <w:ins w:id="6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6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Track grouping types</w:t>
        </w:r>
        <w:r>
          <w:rPr>
            <w:noProof/>
            <w:webHidden/>
          </w:rPr>
          <w:tab/>
        </w:r>
        <w:r>
          <w:rPr>
            <w:noProof/>
            <w:webHidden/>
          </w:rPr>
          <w:fldChar w:fldCharType="begin"/>
        </w:r>
        <w:r>
          <w:rPr>
            <w:noProof/>
            <w:webHidden/>
          </w:rPr>
          <w:instrText xml:space="preserve"> PAGEREF _Toc181555960 \h </w:instrText>
        </w:r>
        <w:r>
          <w:rPr>
            <w:noProof/>
            <w:webHidden/>
          </w:rPr>
        </w:r>
      </w:ins>
      <w:r>
        <w:rPr>
          <w:noProof/>
          <w:webHidden/>
        </w:rPr>
        <w:fldChar w:fldCharType="separate"/>
      </w:r>
      <w:ins w:id="62"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6923AC71" w14:textId="0B6F8CD1" w:rsidR="00983874" w:rsidRDefault="00983874">
      <w:pPr>
        <w:pStyle w:val="TOC3"/>
        <w:rPr>
          <w:ins w:id="6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6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4.4.6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grouping types</w:t>
        </w:r>
        <w:r>
          <w:rPr>
            <w:noProof/>
            <w:webHidden/>
          </w:rPr>
          <w:tab/>
        </w:r>
        <w:r>
          <w:rPr>
            <w:noProof/>
            <w:webHidden/>
          </w:rPr>
          <w:fldChar w:fldCharType="begin"/>
        </w:r>
        <w:r>
          <w:rPr>
            <w:noProof/>
            <w:webHidden/>
          </w:rPr>
          <w:instrText xml:space="preserve"> PAGEREF _Toc181555961 \h </w:instrText>
        </w:r>
        <w:r>
          <w:rPr>
            <w:noProof/>
            <w:webHidden/>
          </w:rPr>
        </w:r>
      </w:ins>
      <w:r>
        <w:rPr>
          <w:noProof/>
          <w:webHidden/>
        </w:rPr>
        <w:fldChar w:fldCharType="separate"/>
      </w:r>
      <w:ins w:id="65"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189B4890" w14:textId="6E8B6EC8" w:rsidR="00983874" w:rsidRDefault="00983874">
      <w:pPr>
        <w:pStyle w:val="TOC1"/>
        <w:rPr>
          <w:ins w:id="6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6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Carriage of haptic coding data</w:t>
        </w:r>
        <w:r>
          <w:rPr>
            <w:noProof/>
            <w:webHidden/>
          </w:rPr>
          <w:tab/>
        </w:r>
        <w:r>
          <w:rPr>
            <w:noProof/>
            <w:webHidden/>
          </w:rPr>
          <w:fldChar w:fldCharType="begin"/>
        </w:r>
        <w:r>
          <w:rPr>
            <w:noProof/>
            <w:webHidden/>
          </w:rPr>
          <w:instrText xml:space="preserve"> PAGEREF _Toc181555962 \h </w:instrText>
        </w:r>
        <w:r>
          <w:rPr>
            <w:noProof/>
            <w:webHidden/>
          </w:rPr>
        </w:r>
      </w:ins>
      <w:r>
        <w:rPr>
          <w:noProof/>
          <w:webHidden/>
        </w:rPr>
        <w:fldChar w:fldCharType="separate"/>
      </w:r>
      <w:ins w:id="68"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183B8A2A" w14:textId="0B9E27CB" w:rsidR="00983874" w:rsidRDefault="00983874">
      <w:pPr>
        <w:pStyle w:val="TOC2"/>
        <w:rPr>
          <w:ins w:id="6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7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_Toc181555963 \h </w:instrText>
        </w:r>
        <w:r>
          <w:rPr>
            <w:noProof/>
            <w:webHidden/>
          </w:rPr>
        </w:r>
      </w:ins>
      <w:r>
        <w:rPr>
          <w:noProof/>
          <w:webHidden/>
        </w:rPr>
        <w:fldChar w:fldCharType="separate"/>
      </w:r>
      <w:ins w:id="71"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3F303C88" w14:textId="57303FF3" w:rsidR="00983874" w:rsidRDefault="00983874">
      <w:pPr>
        <w:pStyle w:val="TOC2"/>
        <w:rPr>
          <w:ins w:id="7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7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streams and tracks</w:t>
        </w:r>
        <w:r>
          <w:rPr>
            <w:noProof/>
            <w:webHidden/>
          </w:rPr>
          <w:tab/>
        </w:r>
        <w:r>
          <w:rPr>
            <w:noProof/>
            <w:webHidden/>
          </w:rPr>
          <w:fldChar w:fldCharType="begin"/>
        </w:r>
        <w:r>
          <w:rPr>
            <w:noProof/>
            <w:webHidden/>
          </w:rPr>
          <w:instrText xml:space="preserve"> PAGEREF _Toc181555964 \h </w:instrText>
        </w:r>
        <w:r>
          <w:rPr>
            <w:noProof/>
            <w:webHidden/>
          </w:rPr>
        </w:r>
      </w:ins>
      <w:r>
        <w:rPr>
          <w:noProof/>
          <w:webHidden/>
        </w:rPr>
        <w:fldChar w:fldCharType="separate"/>
      </w:r>
      <w:ins w:id="74" w:author="Ahmed Hamza" w:date="2024-11-03T19:52:00Z" w16du:dateUtc="2024-11-04T03:52:00Z">
        <w:r>
          <w:rPr>
            <w:noProof/>
            <w:webHidden/>
          </w:rPr>
          <w:t>6</w:t>
        </w:r>
        <w:r>
          <w:rPr>
            <w:noProof/>
            <w:webHidden/>
          </w:rPr>
          <w:fldChar w:fldCharType="end"/>
        </w:r>
        <w:r w:rsidRPr="00576F46">
          <w:rPr>
            <w:rStyle w:val="Hyperlink"/>
            <w:noProof/>
          </w:rPr>
          <w:fldChar w:fldCharType="end"/>
        </w:r>
      </w:ins>
    </w:p>
    <w:p w14:paraId="388F0DFD" w14:textId="20309105" w:rsidR="00983874" w:rsidRDefault="00983874">
      <w:pPr>
        <w:pStyle w:val="TOC3"/>
        <w:rPr>
          <w:ins w:id="7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7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Referencing MIHS band tracks</w:t>
        </w:r>
        <w:r>
          <w:rPr>
            <w:noProof/>
            <w:webHidden/>
          </w:rPr>
          <w:tab/>
        </w:r>
        <w:r>
          <w:rPr>
            <w:noProof/>
            <w:webHidden/>
          </w:rPr>
          <w:fldChar w:fldCharType="begin"/>
        </w:r>
        <w:r>
          <w:rPr>
            <w:noProof/>
            <w:webHidden/>
          </w:rPr>
          <w:instrText xml:space="preserve"> PAGEREF _Toc181555965 \h </w:instrText>
        </w:r>
        <w:r>
          <w:rPr>
            <w:noProof/>
            <w:webHidden/>
          </w:rPr>
        </w:r>
      </w:ins>
      <w:r>
        <w:rPr>
          <w:noProof/>
          <w:webHidden/>
        </w:rPr>
        <w:fldChar w:fldCharType="separate"/>
      </w:r>
      <w:ins w:id="77" w:author="Ahmed Hamza" w:date="2024-11-03T19:52:00Z" w16du:dateUtc="2024-11-04T03:52:00Z">
        <w:r>
          <w:rPr>
            <w:noProof/>
            <w:webHidden/>
          </w:rPr>
          <w:t>7</w:t>
        </w:r>
        <w:r>
          <w:rPr>
            <w:noProof/>
            <w:webHidden/>
          </w:rPr>
          <w:fldChar w:fldCharType="end"/>
        </w:r>
        <w:r w:rsidRPr="00576F46">
          <w:rPr>
            <w:rStyle w:val="Hyperlink"/>
            <w:noProof/>
          </w:rPr>
          <w:fldChar w:fldCharType="end"/>
        </w:r>
      </w:ins>
    </w:p>
    <w:p w14:paraId="631881EB" w14:textId="19F07FB3" w:rsidR="00983874" w:rsidRDefault="00983874">
      <w:pPr>
        <w:pStyle w:val="TOC3"/>
        <w:rPr>
          <w:ins w:id="7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7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Grouping MIHS band tracks</w:t>
        </w:r>
        <w:r>
          <w:rPr>
            <w:noProof/>
            <w:webHidden/>
          </w:rPr>
          <w:tab/>
        </w:r>
        <w:r>
          <w:rPr>
            <w:noProof/>
            <w:webHidden/>
          </w:rPr>
          <w:fldChar w:fldCharType="begin"/>
        </w:r>
        <w:r>
          <w:rPr>
            <w:noProof/>
            <w:webHidden/>
          </w:rPr>
          <w:instrText xml:space="preserve"> PAGEREF _Toc181555966 \h </w:instrText>
        </w:r>
        <w:r>
          <w:rPr>
            <w:noProof/>
            <w:webHidden/>
          </w:rPr>
        </w:r>
      </w:ins>
      <w:r>
        <w:rPr>
          <w:noProof/>
          <w:webHidden/>
        </w:rPr>
        <w:fldChar w:fldCharType="separate"/>
      </w:r>
      <w:ins w:id="80" w:author="Ahmed Hamza" w:date="2024-11-03T19:52:00Z" w16du:dateUtc="2024-11-04T03:52:00Z">
        <w:r>
          <w:rPr>
            <w:noProof/>
            <w:webHidden/>
          </w:rPr>
          <w:t>7</w:t>
        </w:r>
        <w:r>
          <w:rPr>
            <w:noProof/>
            <w:webHidden/>
          </w:rPr>
          <w:fldChar w:fldCharType="end"/>
        </w:r>
        <w:r w:rsidRPr="00576F46">
          <w:rPr>
            <w:rStyle w:val="Hyperlink"/>
            <w:noProof/>
          </w:rPr>
          <w:fldChar w:fldCharType="end"/>
        </w:r>
      </w:ins>
    </w:p>
    <w:p w14:paraId="3E3CFA80" w14:textId="3EDE8428" w:rsidR="00983874" w:rsidRDefault="00983874">
      <w:pPr>
        <w:pStyle w:val="TOC3"/>
        <w:rPr>
          <w:ins w:id="8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8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band entity group</w:t>
        </w:r>
        <w:r>
          <w:rPr>
            <w:noProof/>
            <w:webHidden/>
          </w:rPr>
          <w:tab/>
        </w:r>
        <w:r>
          <w:rPr>
            <w:noProof/>
            <w:webHidden/>
          </w:rPr>
          <w:fldChar w:fldCharType="begin"/>
        </w:r>
        <w:r>
          <w:rPr>
            <w:noProof/>
            <w:webHidden/>
          </w:rPr>
          <w:instrText xml:space="preserve"> PAGEREF _Toc181555967 \h </w:instrText>
        </w:r>
        <w:r>
          <w:rPr>
            <w:noProof/>
            <w:webHidden/>
          </w:rPr>
        </w:r>
      </w:ins>
      <w:r>
        <w:rPr>
          <w:noProof/>
          <w:webHidden/>
        </w:rPr>
        <w:fldChar w:fldCharType="separate"/>
      </w:r>
      <w:ins w:id="83" w:author="Ahmed Hamza" w:date="2024-11-03T19:52:00Z" w16du:dateUtc="2024-11-04T03:52:00Z">
        <w:r>
          <w:rPr>
            <w:noProof/>
            <w:webHidden/>
          </w:rPr>
          <w:t>7</w:t>
        </w:r>
        <w:r>
          <w:rPr>
            <w:noProof/>
            <w:webHidden/>
          </w:rPr>
          <w:fldChar w:fldCharType="end"/>
        </w:r>
        <w:r w:rsidRPr="00576F46">
          <w:rPr>
            <w:rStyle w:val="Hyperlink"/>
            <w:noProof/>
          </w:rPr>
          <w:fldChar w:fldCharType="end"/>
        </w:r>
      </w:ins>
    </w:p>
    <w:p w14:paraId="4462CA14" w14:textId="134FE556" w:rsidR="00983874" w:rsidRDefault="00983874">
      <w:pPr>
        <w:pStyle w:val="TOC3"/>
        <w:rPr>
          <w:ins w:id="8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8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sample entry</w:t>
        </w:r>
        <w:r>
          <w:rPr>
            <w:noProof/>
            <w:webHidden/>
          </w:rPr>
          <w:tab/>
        </w:r>
        <w:r>
          <w:rPr>
            <w:noProof/>
            <w:webHidden/>
          </w:rPr>
          <w:fldChar w:fldCharType="begin"/>
        </w:r>
        <w:r>
          <w:rPr>
            <w:noProof/>
            <w:webHidden/>
          </w:rPr>
          <w:instrText xml:space="preserve"> PAGEREF _Toc181555968 \h </w:instrText>
        </w:r>
        <w:r>
          <w:rPr>
            <w:noProof/>
            <w:webHidden/>
          </w:rPr>
        </w:r>
      </w:ins>
      <w:r>
        <w:rPr>
          <w:noProof/>
          <w:webHidden/>
        </w:rPr>
        <w:fldChar w:fldCharType="separate"/>
      </w:r>
      <w:ins w:id="86" w:author="Ahmed Hamza" w:date="2024-11-03T19:52:00Z" w16du:dateUtc="2024-11-04T03:52:00Z">
        <w:r>
          <w:rPr>
            <w:noProof/>
            <w:webHidden/>
          </w:rPr>
          <w:t>8</w:t>
        </w:r>
        <w:r>
          <w:rPr>
            <w:noProof/>
            <w:webHidden/>
          </w:rPr>
          <w:fldChar w:fldCharType="end"/>
        </w:r>
        <w:r w:rsidRPr="00576F46">
          <w:rPr>
            <w:rStyle w:val="Hyperlink"/>
            <w:noProof/>
          </w:rPr>
          <w:fldChar w:fldCharType="end"/>
        </w:r>
      </w:ins>
    </w:p>
    <w:p w14:paraId="1CEF4958" w14:textId="00ED61C2" w:rsidR="00983874" w:rsidRDefault="00983874">
      <w:pPr>
        <w:pStyle w:val="TOC3"/>
        <w:rPr>
          <w:ins w:id="8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8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"_Toc181555969"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band sample entry</w:t>
        </w:r>
        <w:r>
          <w:rPr>
            <w:noProof/>
            <w:webHidden/>
          </w:rPr>
          <w:tab/>
        </w:r>
        <w:r>
          <w:rPr>
            <w:noProof/>
            <w:webHidden/>
          </w:rPr>
          <w:fldChar w:fldCharType="begin"/>
        </w:r>
        <w:r>
          <w:rPr>
            <w:noProof/>
            <w:webHidden/>
          </w:rPr>
          <w:instrText xml:space="preserve"> PAGEREF _Toc181555969 \h </w:instrText>
        </w:r>
        <w:r>
          <w:rPr>
            <w:noProof/>
            <w:webHidden/>
          </w:rPr>
        </w:r>
      </w:ins>
      <w:r>
        <w:rPr>
          <w:noProof/>
          <w:webHidden/>
        </w:rPr>
        <w:fldChar w:fldCharType="separate"/>
      </w:r>
      <w:ins w:id="89" w:author="Ahmed Hamza" w:date="2024-11-03T19:52:00Z" w16du:dateUtc="2024-11-04T03:52:00Z">
        <w:r>
          <w:rPr>
            <w:noProof/>
            <w:webHidden/>
          </w:rPr>
          <w:t>8</w:t>
        </w:r>
        <w:r>
          <w:rPr>
            <w:noProof/>
            <w:webHidden/>
          </w:rPr>
          <w:fldChar w:fldCharType="end"/>
        </w:r>
        <w:r w:rsidRPr="00576F46">
          <w:rPr>
            <w:rStyle w:val="Hyperlink"/>
            <w:noProof/>
          </w:rPr>
          <w:fldChar w:fldCharType="end"/>
        </w:r>
      </w:ins>
    </w:p>
    <w:p w14:paraId="22DD73E9" w14:textId="2474BB5F" w:rsidR="00983874" w:rsidRDefault="00983874">
      <w:pPr>
        <w:pStyle w:val="TOC3"/>
        <w:rPr>
          <w:ins w:id="9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9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configuration box</w:t>
        </w:r>
        <w:r>
          <w:rPr>
            <w:noProof/>
            <w:webHidden/>
          </w:rPr>
          <w:tab/>
        </w:r>
        <w:r>
          <w:rPr>
            <w:noProof/>
            <w:webHidden/>
          </w:rPr>
          <w:fldChar w:fldCharType="begin"/>
        </w:r>
        <w:r>
          <w:rPr>
            <w:noProof/>
            <w:webHidden/>
          </w:rPr>
          <w:instrText xml:space="preserve"> PAGEREF _Toc181555970 \h </w:instrText>
        </w:r>
        <w:r>
          <w:rPr>
            <w:noProof/>
            <w:webHidden/>
          </w:rPr>
        </w:r>
      </w:ins>
      <w:r>
        <w:rPr>
          <w:noProof/>
          <w:webHidden/>
        </w:rPr>
        <w:fldChar w:fldCharType="separate"/>
      </w:r>
      <w:ins w:id="92" w:author="Ahmed Hamza" w:date="2024-11-03T19:52:00Z" w16du:dateUtc="2024-11-04T03:52:00Z">
        <w:r>
          <w:rPr>
            <w:noProof/>
            <w:webHidden/>
          </w:rPr>
          <w:t>9</w:t>
        </w:r>
        <w:r>
          <w:rPr>
            <w:noProof/>
            <w:webHidden/>
          </w:rPr>
          <w:fldChar w:fldCharType="end"/>
        </w:r>
        <w:r w:rsidRPr="00576F46">
          <w:rPr>
            <w:rStyle w:val="Hyperlink"/>
            <w:noProof/>
          </w:rPr>
          <w:fldChar w:fldCharType="end"/>
        </w:r>
      </w:ins>
    </w:p>
    <w:p w14:paraId="24B47B4D" w14:textId="652D1E36" w:rsidR="00983874" w:rsidRDefault="00983874">
      <w:pPr>
        <w:pStyle w:val="TOC3"/>
        <w:rPr>
          <w:ins w:id="9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9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experience description box</w:t>
        </w:r>
        <w:r>
          <w:rPr>
            <w:noProof/>
            <w:webHidden/>
          </w:rPr>
          <w:tab/>
        </w:r>
        <w:r>
          <w:rPr>
            <w:noProof/>
            <w:webHidden/>
          </w:rPr>
          <w:fldChar w:fldCharType="begin"/>
        </w:r>
        <w:r>
          <w:rPr>
            <w:noProof/>
            <w:webHidden/>
          </w:rPr>
          <w:instrText xml:space="preserve"> PAGEREF _Toc181555971 \h </w:instrText>
        </w:r>
        <w:r>
          <w:rPr>
            <w:noProof/>
            <w:webHidden/>
          </w:rPr>
        </w:r>
      </w:ins>
      <w:r>
        <w:rPr>
          <w:noProof/>
          <w:webHidden/>
        </w:rPr>
        <w:fldChar w:fldCharType="separate"/>
      </w:r>
      <w:ins w:id="95" w:author="Ahmed Hamza" w:date="2024-11-03T19:52:00Z" w16du:dateUtc="2024-11-04T03:52:00Z">
        <w:r>
          <w:rPr>
            <w:noProof/>
            <w:webHidden/>
          </w:rPr>
          <w:t>10</w:t>
        </w:r>
        <w:r>
          <w:rPr>
            <w:noProof/>
            <w:webHidden/>
          </w:rPr>
          <w:fldChar w:fldCharType="end"/>
        </w:r>
        <w:r w:rsidRPr="00576F46">
          <w:rPr>
            <w:rStyle w:val="Hyperlink"/>
            <w:noProof/>
          </w:rPr>
          <w:fldChar w:fldCharType="end"/>
        </w:r>
      </w:ins>
    </w:p>
    <w:p w14:paraId="3AEB01A7" w14:textId="09945B0B" w:rsidR="00983874" w:rsidRDefault="00983874">
      <w:pPr>
        <w:pStyle w:val="TOC3"/>
        <w:rPr>
          <w:ins w:id="9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9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5.2.8</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experience description header box</w:t>
        </w:r>
        <w:r>
          <w:rPr>
            <w:noProof/>
            <w:webHidden/>
          </w:rPr>
          <w:tab/>
        </w:r>
        <w:r>
          <w:rPr>
            <w:noProof/>
            <w:webHidden/>
          </w:rPr>
          <w:fldChar w:fldCharType="begin"/>
        </w:r>
        <w:r>
          <w:rPr>
            <w:noProof/>
            <w:webHidden/>
          </w:rPr>
          <w:instrText xml:space="preserve"> PAGEREF _Toc181555972 \h </w:instrText>
        </w:r>
        <w:r>
          <w:rPr>
            <w:noProof/>
            <w:webHidden/>
          </w:rPr>
        </w:r>
      </w:ins>
      <w:r>
        <w:rPr>
          <w:noProof/>
          <w:webHidden/>
        </w:rPr>
        <w:fldChar w:fldCharType="separate"/>
      </w:r>
      <w:ins w:id="98" w:author="Ahmed Hamza" w:date="2024-11-03T19:52:00Z" w16du:dateUtc="2024-11-04T03:52:00Z">
        <w:r>
          <w:rPr>
            <w:noProof/>
            <w:webHidden/>
          </w:rPr>
          <w:t>10</w:t>
        </w:r>
        <w:r>
          <w:rPr>
            <w:noProof/>
            <w:webHidden/>
          </w:rPr>
          <w:fldChar w:fldCharType="end"/>
        </w:r>
        <w:r w:rsidRPr="00576F46">
          <w:rPr>
            <w:rStyle w:val="Hyperlink"/>
            <w:noProof/>
          </w:rPr>
          <w:fldChar w:fldCharType="end"/>
        </w:r>
      </w:ins>
    </w:p>
    <w:p w14:paraId="64AB44D9" w14:textId="061D4F50" w:rsidR="00983874" w:rsidRDefault="00983874">
      <w:pPr>
        <w:pStyle w:val="TOC3"/>
        <w:rPr>
          <w:ins w:id="9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0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5.2.9</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avatar description box</w:t>
        </w:r>
        <w:r>
          <w:rPr>
            <w:noProof/>
            <w:webHidden/>
          </w:rPr>
          <w:tab/>
        </w:r>
        <w:r>
          <w:rPr>
            <w:noProof/>
            <w:webHidden/>
          </w:rPr>
          <w:fldChar w:fldCharType="begin"/>
        </w:r>
        <w:r>
          <w:rPr>
            <w:noProof/>
            <w:webHidden/>
          </w:rPr>
          <w:instrText xml:space="preserve"> PAGEREF _Toc181555973 \h </w:instrText>
        </w:r>
        <w:r>
          <w:rPr>
            <w:noProof/>
            <w:webHidden/>
          </w:rPr>
        </w:r>
      </w:ins>
      <w:r>
        <w:rPr>
          <w:noProof/>
          <w:webHidden/>
        </w:rPr>
        <w:fldChar w:fldCharType="separate"/>
      </w:r>
      <w:ins w:id="101" w:author="Ahmed Hamza" w:date="2024-11-03T19:52:00Z" w16du:dateUtc="2024-11-04T03:52:00Z">
        <w:r>
          <w:rPr>
            <w:noProof/>
            <w:webHidden/>
          </w:rPr>
          <w:t>11</w:t>
        </w:r>
        <w:r>
          <w:rPr>
            <w:noProof/>
            <w:webHidden/>
          </w:rPr>
          <w:fldChar w:fldCharType="end"/>
        </w:r>
        <w:r w:rsidRPr="00576F46">
          <w:rPr>
            <w:rStyle w:val="Hyperlink"/>
            <w:noProof/>
          </w:rPr>
          <w:fldChar w:fldCharType="end"/>
        </w:r>
      </w:ins>
    </w:p>
    <w:p w14:paraId="197D293A" w14:textId="6A034585" w:rsidR="00983874" w:rsidRDefault="00983874">
      <w:pPr>
        <w:pStyle w:val="TOC3"/>
        <w:rPr>
          <w:ins w:id="10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0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5.2.10</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perception description box</w:t>
        </w:r>
        <w:r>
          <w:rPr>
            <w:noProof/>
            <w:webHidden/>
          </w:rPr>
          <w:tab/>
        </w:r>
        <w:r>
          <w:rPr>
            <w:noProof/>
            <w:webHidden/>
          </w:rPr>
          <w:fldChar w:fldCharType="begin"/>
        </w:r>
        <w:r>
          <w:rPr>
            <w:noProof/>
            <w:webHidden/>
          </w:rPr>
          <w:instrText xml:space="preserve"> PAGEREF _Toc181555974 \h </w:instrText>
        </w:r>
        <w:r>
          <w:rPr>
            <w:noProof/>
            <w:webHidden/>
          </w:rPr>
        </w:r>
      </w:ins>
      <w:r>
        <w:rPr>
          <w:noProof/>
          <w:webHidden/>
        </w:rPr>
        <w:fldChar w:fldCharType="separate"/>
      </w:r>
      <w:ins w:id="104" w:author="Ahmed Hamza" w:date="2024-11-03T19:52:00Z" w16du:dateUtc="2024-11-04T03:52:00Z">
        <w:r>
          <w:rPr>
            <w:noProof/>
            <w:webHidden/>
          </w:rPr>
          <w:t>12</w:t>
        </w:r>
        <w:r>
          <w:rPr>
            <w:noProof/>
            <w:webHidden/>
          </w:rPr>
          <w:fldChar w:fldCharType="end"/>
        </w:r>
        <w:r w:rsidRPr="00576F46">
          <w:rPr>
            <w:rStyle w:val="Hyperlink"/>
            <w:noProof/>
          </w:rPr>
          <w:fldChar w:fldCharType="end"/>
        </w:r>
      </w:ins>
    </w:p>
    <w:p w14:paraId="71A35B3A" w14:textId="275C7280" w:rsidR="00983874" w:rsidRDefault="00983874">
      <w:pPr>
        <w:pStyle w:val="TOC3"/>
        <w:rPr>
          <w:ins w:id="10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0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perception description header box</w:t>
        </w:r>
        <w:r>
          <w:rPr>
            <w:noProof/>
            <w:webHidden/>
          </w:rPr>
          <w:tab/>
        </w:r>
        <w:r>
          <w:rPr>
            <w:noProof/>
            <w:webHidden/>
          </w:rPr>
          <w:fldChar w:fldCharType="begin"/>
        </w:r>
        <w:r>
          <w:rPr>
            <w:noProof/>
            <w:webHidden/>
          </w:rPr>
          <w:instrText xml:space="preserve"> PAGEREF _Toc181555975 \h </w:instrText>
        </w:r>
        <w:r>
          <w:rPr>
            <w:noProof/>
            <w:webHidden/>
          </w:rPr>
        </w:r>
      </w:ins>
      <w:r>
        <w:rPr>
          <w:noProof/>
          <w:webHidden/>
        </w:rPr>
        <w:fldChar w:fldCharType="separate"/>
      </w:r>
      <w:ins w:id="107" w:author="Ahmed Hamza" w:date="2024-11-03T19:52:00Z" w16du:dateUtc="2024-11-04T03:52:00Z">
        <w:r>
          <w:rPr>
            <w:noProof/>
            <w:webHidden/>
          </w:rPr>
          <w:t>12</w:t>
        </w:r>
        <w:r>
          <w:rPr>
            <w:noProof/>
            <w:webHidden/>
          </w:rPr>
          <w:fldChar w:fldCharType="end"/>
        </w:r>
        <w:r w:rsidRPr="00576F46">
          <w:rPr>
            <w:rStyle w:val="Hyperlink"/>
            <w:noProof/>
          </w:rPr>
          <w:fldChar w:fldCharType="end"/>
        </w:r>
      </w:ins>
    </w:p>
    <w:p w14:paraId="22EFB303" w14:textId="0AE6BCCD" w:rsidR="00983874" w:rsidRDefault="00983874">
      <w:pPr>
        <w:pStyle w:val="TOC3"/>
        <w:rPr>
          <w:ins w:id="10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0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reference device description box</w:t>
        </w:r>
        <w:r>
          <w:rPr>
            <w:noProof/>
            <w:webHidden/>
          </w:rPr>
          <w:tab/>
        </w:r>
        <w:r>
          <w:rPr>
            <w:noProof/>
            <w:webHidden/>
          </w:rPr>
          <w:fldChar w:fldCharType="begin"/>
        </w:r>
        <w:r>
          <w:rPr>
            <w:noProof/>
            <w:webHidden/>
          </w:rPr>
          <w:instrText xml:space="preserve"> PAGEREF _Toc181555976 \h </w:instrText>
        </w:r>
        <w:r>
          <w:rPr>
            <w:noProof/>
            <w:webHidden/>
          </w:rPr>
        </w:r>
      </w:ins>
      <w:r>
        <w:rPr>
          <w:noProof/>
          <w:webHidden/>
        </w:rPr>
        <w:fldChar w:fldCharType="separate"/>
      </w:r>
      <w:ins w:id="110" w:author="Ahmed Hamza" w:date="2024-11-03T19:52:00Z" w16du:dateUtc="2024-11-04T03:52:00Z">
        <w:r>
          <w:rPr>
            <w:noProof/>
            <w:webHidden/>
          </w:rPr>
          <w:t>13</w:t>
        </w:r>
        <w:r>
          <w:rPr>
            <w:noProof/>
            <w:webHidden/>
          </w:rPr>
          <w:fldChar w:fldCharType="end"/>
        </w:r>
        <w:r w:rsidRPr="00576F46">
          <w:rPr>
            <w:rStyle w:val="Hyperlink"/>
            <w:noProof/>
          </w:rPr>
          <w:fldChar w:fldCharType="end"/>
        </w:r>
      </w:ins>
    </w:p>
    <w:p w14:paraId="60B345FE" w14:textId="411385BF" w:rsidR="00983874" w:rsidRDefault="00983874">
      <w:pPr>
        <w:pStyle w:val="TOC3"/>
        <w:rPr>
          <w:ins w:id="11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1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channel description box</w:t>
        </w:r>
        <w:r>
          <w:rPr>
            <w:noProof/>
            <w:webHidden/>
          </w:rPr>
          <w:tab/>
        </w:r>
        <w:r>
          <w:rPr>
            <w:noProof/>
            <w:webHidden/>
          </w:rPr>
          <w:fldChar w:fldCharType="begin"/>
        </w:r>
        <w:r>
          <w:rPr>
            <w:noProof/>
            <w:webHidden/>
          </w:rPr>
          <w:instrText xml:space="preserve"> PAGEREF _Toc181555977 \h </w:instrText>
        </w:r>
        <w:r>
          <w:rPr>
            <w:noProof/>
            <w:webHidden/>
          </w:rPr>
        </w:r>
      </w:ins>
      <w:r>
        <w:rPr>
          <w:noProof/>
          <w:webHidden/>
        </w:rPr>
        <w:fldChar w:fldCharType="separate"/>
      </w:r>
      <w:ins w:id="113" w:author="Ahmed Hamza" w:date="2024-11-03T19:52:00Z" w16du:dateUtc="2024-11-04T03:52:00Z">
        <w:r>
          <w:rPr>
            <w:noProof/>
            <w:webHidden/>
          </w:rPr>
          <w:t>15</w:t>
        </w:r>
        <w:r>
          <w:rPr>
            <w:noProof/>
            <w:webHidden/>
          </w:rPr>
          <w:fldChar w:fldCharType="end"/>
        </w:r>
        <w:r w:rsidRPr="00576F46">
          <w:rPr>
            <w:rStyle w:val="Hyperlink"/>
            <w:noProof/>
          </w:rPr>
          <w:fldChar w:fldCharType="end"/>
        </w:r>
      </w:ins>
    </w:p>
    <w:p w14:paraId="5890FB30" w14:textId="4FB0BDBF" w:rsidR="00983874" w:rsidRDefault="00983874">
      <w:pPr>
        <w:pStyle w:val="TOC3"/>
        <w:rPr>
          <w:ins w:id="11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1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channel description header box</w:t>
        </w:r>
        <w:r>
          <w:rPr>
            <w:noProof/>
            <w:webHidden/>
          </w:rPr>
          <w:tab/>
        </w:r>
        <w:r>
          <w:rPr>
            <w:noProof/>
            <w:webHidden/>
          </w:rPr>
          <w:fldChar w:fldCharType="begin"/>
        </w:r>
        <w:r>
          <w:rPr>
            <w:noProof/>
            <w:webHidden/>
          </w:rPr>
          <w:instrText xml:space="preserve"> PAGEREF _Toc181555978 \h </w:instrText>
        </w:r>
        <w:r>
          <w:rPr>
            <w:noProof/>
            <w:webHidden/>
          </w:rPr>
        </w:r>
      </w:ins>
      <w:r>
        <w:rPr>
          <w:noProof/>
          <w:webHidden/>
        </w:rPr>
        <w:fldChar w:fldCharType="separate"/>
      </w:r>
      <w:ins w:id="116" w:author="Ahmed Hamza" w:date="2024-11-03T19:52:00Z" w16du:dateUtc="2024-11-04T03:52:00Z">
        <w:r>
          <w:rPr>
            <w:noProof/>
            <w:webHidden/>
          </w:rPr>
          <w:t>16</w:t>
        </w:r>
        <w:r>
          <w:rPr>
            <w:noProof/>
            <w:webHidden/>
          </w:rPr>
          <w:fldChar w:fldCharType="end"/>
        </w:r>
        <w:r w:rsidRPr="00576F46">
          <w:rPr>
            <w:rStyle w:val="Hyperlink"/>
            <w:noProof/>
          </w:rPr>
          <w:fldChar w:fldCharType="end"/>
        </w:r>
      </w:ins>
    </w:p>
    <w:p w14:paraId="4D013914" w14:textId="334E6E17" w:rsidR="00983874" w:rsidRDefault="00983874">
      <w:pPr>
        <w:pStyle w:val="TOC3"/>
        <w:rPr>
          <w:ins w:id="11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1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"_Toc181555979"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band description box</w:t>
        </w:r>
        <w:r>
          <w:rPr>
            <w:noProof/>
            <w:webHidden/>
          </w:rPr>
          <w:tab/>
        </w:r>
        <w:r>
          <w:rPr>
            <w:noProof/>
            <w:webHidden/>
          </w:rPr>
          <w:fldChar w:fldCharType="begin"/>
        </w:r>
        <w:r>
          <w:rPr>
            <w:noProof/>
            <w:webHidden/>
          </w:rPr>
          <w:instrText xml:space="preserve"> PAGEREF _Toc181555979 \h </w:instrText>
        </w:r>
        <w:r>
          <w:rPr>
            <w:noProof/>
            <w:webHidden/>
          </w:rPr>
        </w:r>
      </w:ins>
      <w:r>
        <w:rPr>
          <w:noProof/>
          <w:webHidden/>
        </w:rPr>
        <w:fldChar w:fldCharType="separate"/>
      </w:r>
      <w:ins w:id="119" w:author="Ahmed Hamza" w:date="2024-11-03T19:52:00Z" w16du:dateUtc="2024-11-04T03:52:00Z">
        <w:r>
          <w:rPr>
            <w:noProof/>
            <w:webHidden/>
          </w:rPr>
          <w:t>17</w:t>
        </w:r>
        <w:r>
          <w:rPr>
            <w:noProof/>
            <w:webHidden/>
          </w:rPr>
          <w:fldChar w:fldCharType="end"/>
        </w:r>
        <w:r w:rsidRPr="00576F46">
          <w:rPr>
            <w:rStyle w:val="Hyperlink"/>
            <w:noProof/>
          </w:rPr>
          <w:fldChar w:fldCharType="end"/>
        </w:r>
      </w:ins>
    </w:p>
    <w:p w14:paraId="42F78989" w14:textId="365A7972" w:rsidR="00983874" w:rsidRDefault="00983874">
      <w:pPr>
        <w:pStyle w:val="TOC3"/>
        <w:rPr>
          <w:ins w:id="12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2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format</w:t>
        </w:r>
        <w:r>
          <w:rPr>
            <w:noProof/>
            <w:webHidden/>
          </w:rPr>
          <w:tab/>
        </w:r>
        <w:r>
          <w:rPr>
            <w:noProof/>
            <w:webHidden/>
          </w:rPr>
          <w:fldChar w:fldCharType="begin"/>
        </w:r>
        <w:r>
          <w:rPr>
            <w:noProof/>
            <w:webHidden/>
          </w:rPr>
          <w:instrText xml:space="preserve"> PAGEREF _Toc181555980 \h </w:instrText>
        </w:r>
        <w:r>
          <w:rPr>
            <w:noProof/>
            <w:webHidden/>
          </w:rPr>
        </w:r>
      </w:ins>
      <w:r>
        <w:rPr>
          <w:noProof/>
          <w:webHidden/>
        </w:rPr>
        <w:fldChar w:fldCharType="separate"/>
      </w:r>
      <w:ins w:id="122" w:author="Ahmed Hamza" w:date="2024-11-03T19:52:00Z" w16du:dateUtc="2024-11-04T03:52:00Z">
        <w:r>
          <w:rPr>
            <w:noProof/>
            <w:webHidden/>
          </w:rPr>
          <w:t>18</w:t>
        </w:r>
        <w:r>
          <w:rPr>
            <w:noProof/>
            <w:webHidden/>
          </w:rPr>
          <w:fldChar w:fldCharType="end"/>
        </w:r>
        <w:r w:rsidRPr="00576F46">
          <w:rPr>
            <w:rStyle w:val="Hyperlink"/>
            <w:noProof/>
          </w:rPr>
          <w:fldChar w:fldCharType="end"/>
        </w:r>
      </w:ins>
    </w:p>
    <w:p w14:paraId="2D641B5F" w14:textId="5CA0D26A" w:rsidR="00983874" w:rsidRDefault="00983874">
      <w:pPr>
        <w:pStyle w:val="TOC3"/>
        <w:rPr>
          <w:ins w:id="12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2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5.2.17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Haptics presentation dependency sample group</w:t>
        </w:r>
        <w:r>
          <w:rPr>
            <w:noProof/>
            <w:webHidden/>
          </w:rPr>
          <w:tab/>
        </w:r>
        <w:r>
          <w:rPr>
            <w:noProof/>
            <w:webHidden/>
          </w:rPr>
          <w:fldChar w:fldCharType="begin"/>
        </w:r>
        <w:r>
          <w:rPr>
            <w:noProof/>
            <w:webHidden/>
          </w:rPr>
          <w:instrText xml:space="preserve"> PAGEREF _Toc181555981 \h </w:instrText>
        </w:r>
        <w:r>
          <w:rPr>
            <w:noProof/>
            <w:webHidden/>
          </w:rPr>
        </w:r>
      </w:ins>
      <w:r>
        <w:rPr>
          <w:noProof/>
          <w:webHidden/>
        </w:rPr>
        <w:fldChar w:fldCharType="separate"/>
      </w:r>
      <w:ins w:id="125" w:author="Ahmed Hamza" w:date="2024-11-03T19:52:00Z" w16du:dateUtc="2024-11-04T03:52:00Z">
        <w:r>
          <w:rPr>
            <w:noProof/>
            <w:webHidden/>
          </w:rPr>
          <w:t>19</w:t>
        </w:r>
        <w:r>
          <w:rPr>
            <w:noProof/>
            <w:webHidden/>
          </w:rPr>
          <w:fldChar w:fldCharType="end"/>
        </w:r>
        <w:r w:rsidRPr="00576F46">
          <w:rPr>
            <w:rStyle w:val="Hyperlink"/>
            <w:noProof/>
          </w:rPr>
          <w:fldChar w:fldCharType="end"/>
        </w:r>
      </w:ins>
    </w:p>
    <w:p w14:paraId="747AD3BD" w14:textId="7337D04B" w:rsidR="00983874" w:rsidRDefault="00983874">
      <w:pPr>
        <w:pStyle w:val="TOC1"/>
        <w:rPr>
          <w:ins w:id="12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2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fr-CH"/>
          </w:rPr>
          <w:t>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fr-CH"/>
          </w:rPr>
          <w:t>Haptics support in MPEG-DASH</w:t>
        </w:r>
        <w:r>
          <w:rPr>
            <w:noProof/>
            <w:webHidden/>
          </w:rPr>
          <w:tab/>
        </w:r>
        <w:r>
          <w:rPr>
            <w:noProof/>
            <w:webHidden/>
          </w:rPr>
          <w:fldChar w:fldCharType="begin"/>
        </w:r>
        <w:r>
          <w:rPr>
            <w:noProof/>
            <w:webHidden/>
          </w:rPr>
          <w:instrText xml:space="preserve"> PAGEREF _Toc181555983 \h </w:instrText>
        </w:r>
        <w:r>
          <w:rPr>
            <w:noProof/>
            <w:webHidden/>
          </w:rPr>
        </w:r>
      </w:ins>
      <w:r>
        <w:rPr>
          <w:noProof/>
          <w:webHidden/>
        </w:rPr>
        <w:fldChar w:fldCharType="separate"/>
      </w:r>
      <w:ins w:id="128"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2719FDC3" w14:textId="09562AC6" w:rsidR="00983874" w:rsidRDefault="00983874">
      <w:pPr>
        <w:pStyle w:val="TOC2"/>
        <w:rPr>
          <w:ins w:id="12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3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_Toc181555984 \h </w:instrText>
        </w:r>
        <w:r>
          <w:rPr>
            <w:noProof/>
            <w:webHidden/>
          </w:rPr>
        </w:r>
      </w:ins>
      <w:r>
        <w:rPr>
          <w:noProof/>
          <w:webHidden/>
        </w:rPr>
        <w:fldChar w:fldCharType="separate"/>
      </w:r>
      <w:ins w:id="131"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2B28DE4F" w14:textId="583A8888" w:rsidR="00983874" w:rsidRDefault="00983874">
      <w:pPr>
        <w:pStyle w:val="TOC2"/>
        <w:rPr>
          <w:ins w:id="13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3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Haptics Media MPD signalling</w:t>
        </w:r>
        <w:r>
          <w:rPr>
            <w:noProof/>
            <w:webHidden/>
          </w:rPr>
          <w:tab/>
        </w:r>
        <w:r>
          <w:rPr>
            <w:noProof/>
            <w:webHidden/>
          </w:rPr>
          <w:fldChar w:fldCharType="begin"/>
        </w:r>
        <w:r>
          <w:rPr>
            <w:noProof/>
            <w:webHidden/>
          </w:rPr>
          <w:instrText xml:space="preserve"> PAGEREF _Toc181555985 \h </w:instrText>
        </w:r>
        <w:r>
          <w:rPr>
            <w:noProof/>
            <w:webHidden/>
          </w:rPr>
        </w:r>
      </w:ins>
      <w:r>
        <w:rPr>
          <w:noProof/>
          <w:webHidden/>
        </w:rPr>
        <w:fldChar w:fldCharType="separate"/>
      </w:r>
      <w:ins w:id="134"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59E54694" w14:textId="39717C4C" w:rsidR="00983874" w:rsidRDefault="00983874">
      <w:pPr>
        <w:pStyle w:val="TOC2"/>
        <w:rPr>
          <w:ins w:id="13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3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Basic MIHS track support</w:t>
        </w:r>
        <w:r>
          <w:rPr>
            <w:noProof/>
            <w:webHidden/>
          </w:rPr>
          <w:tab/>
        </w:r>
        <w:r>
          <w:rPr>
            <w:noProof/>
            <w:webHidden/>
          </w:rPr>
          <w:fldChar w:fldCharType="begin"/>
        </w:r>
        <w:r>
          <w:rPr>
            <w:noProof/>
            <w:webHidden/>
          </w:rPr>
          <w:instrText xml:space="preserve"> PAGEREF _Toc181555986 \h </w:instrText>
        </w:r>
        <w:r>
          <w:rPr>
            <w:noProof/>
            <w:webHidden/>
          </w:rPr>
        </w:r>
      </w:ins>
      <w:r>
        <w:rPr>
          <w:noProof/>
          <w:webHidden/>
        </w:rPr>
        <w:fldChar w:fldCharType="separate"/>
      </w:r>
      <w:ins w:id="137"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4BD1795A" w14:textId="249479E5" w:rsidR="00983874" w:rsidRDefault="00983874">
      <w:pPr>
        <w:pStyle w:val="TOC3"/>
        <w:rPr>
          <w:ins w:id="13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3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DASH segment and MPD signalling</w:t>
        </w:r>
        <w:r>
          <w:rPr>
            <w:noProof/>
            <w:webHidden/>
          </w:rPr>
          <w:tab/>
        </w:r>
        <w:r>
          <w:rPr>
            <w:noProof/>
            <w:webHidden/>
          </w:rPr>
          <w:fldChar w:fldCharType="begin"/>
        </w:r>
        <w:r>
          <w:rPr>
            <w:noProof/>
            <w:webHidden/>
          </w:rPr>
          <w:instrText xml:space="preserve"> PAGEREF _Toc181555987 \h </w:instrText>
        </w:r>
        <w:r>
          <w:rPr>
            <w:noProof/>
            <w:webHidden/>
          </w:rPr>
        </w:r>
      </w:ins>
      <w:r>
        <w:rPr>
          <w:noProof/>
          <w:webHidden/>
        </w:rPr>
        <w:fldChar w:fldCharType="separate"/>
      </w:r>
      <w:ins w:id="140"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3E294684" w14:textId="11501D95" w:rsidR="00983874" w:rsidRDefault="00983874">
      <w:pPr>
        <w:pStyle w:val="TOC2"/>
        <w:rPr>
          <w:ins w:id="14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4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"_Toc181555988"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Multiple MIHS tracks support</w:t>
        </w:r>
        <w:r>
          <w:rPr>
            <w:noProof/>
            <w:webHidden/>
          </w:rPr>
          <w:tab/>
        </w:r>
        <w:r>
          <w:rPr>
            <w:noProof/>
            <w:webHidden/>
          </w:rPr>
          <w:fldChar w:fldCharType="begin"/>
        </w:r>
        <w:r>
          <w:rPr>
            <w:noProof/>
            <w:webHidden/>
          </w:rPr>
          <w:instrText xml:space="preserve"> PAGEREF _Toc181555988 \h </w:instrText>
        </w:r>
        <w:r>
          <w:rPr>
            <w:noProof/>
            <w:webHidden/>
          </w:rPr>
        </w:r>
      </w:ins>
      <w:r>
        <w:rPr>
          <w:noProof/>
          <w:webHidden/>
        </w:rPr>
        <w:fldChar w:fldCharType="separate"/>
      </w:r>
      <w:ins w:id="143" w:author="Ahmed Hamza" w:date="2024-11-03T19:52:00Z" w16du:dateUtc="2024-11-04T03:52:00Z">
        <w:r>
          <w:rPr>
            <w:noProof/>
            <w:webHidden/>
          </w:rPr>
          <w:t>20</w:t>
        </w:r>
        <w:r>
          <w:rPr>
            <w:noProof/>
            <w:webHidden/>
          </w:rPr>
          <w:fldChar w:fldCharType="end"/>
        </w:r>
        <w:r w:rsidRPr="00576F46">
          <w:rPr>
            <w:rStyle w:val="Hyperlink"/>
            <w:noProof/>
          </w:rPr>
          <w:fldChar w:fldCharType="end"/>
        </w:r>
      </w:ins>
    </w:p>
    <w:p w14:paraId="5083011B" w14:textId="49E314B6" w:rsidR="00983874" w:rsidRDefault="00983874">
      <w:pPr>
        <w:pStyle w:val="TOC3"/>
        <w:rPr>
          <w:ins w:id="14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45" w:author="Ahmed Hamza" w:date="2024-11-03T19:52:00Z" w16du:dateUtc="2024-11-04T03:52:00Z">
        <w:r w:rsidRPr="00576F46">
          <w:rPr>
            <w:rStyle w:val="Hyperlink"/>
            <w:noProof/>
          </w:rPr>
          <w:lastRenderedPageBreak/>
          <w:fldChar w:fldCharType="begin"/>
        </w:r>
        <w:r w:rsidRPr="00576F46">
          <w:rPr>
            <w:rStyle w:val="Hyperlink"/>
            <w:noProof/>
          </w:rPr>
          <w:instrText xml:space="preserve"> </w:instrText>
        </w:r>
        <w:r>
          <w:rPr>
            <w:noProof/>
          </w:rPr>
          <w:instrText>HYPERLINK \l "_Toc181555989"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Alternative tracks</w:t>
        </w:r>
        <w:r>
          <w:rPr>
            <w:noProof/>
            <w:webHidden/>
          </w:rPr>
          <w:tab/>
        </w:r>
        <w:r>
          <w:rPr>
            <w:noProof/>
            <w:webHidden/>
          </w:rPr>
          <w:fldChar w:fldCharType="begin"/>
        </w:r>
        <w:r>
          <w:rPr>
            <w:noProof/>
            <w:webHidden/>
          </w:rPr>
          <w:instrText xml:space="preserve"> PAGEREF _Toc181555989 \h </w:instrText>
        </w:r>
        <w:r>
          <w:rPr>
            <w:noProof/>
            <w:webHidden/>
          </w:rPr>
        </w:r>
      </w:ins>
      <w:r>
        <w:rPr>
          <w:noProof/>
          <w:webHidden/>
        </w:rPr>
        <w:fldChar w:fldCharType="separate"/>
      </w:r>
      <w:ins w:id="146" w:author="Ahmed Hamza" w:date="2024-11-03T19:52:00Z" w16du:dateUtc="2024-11-04T03:52:00Z">
        <w:r>
          <w:rPr>
            <w:noProof/>
            <w:webHidden/>
          </w:rPr>
          <w:t>21</w:t>
        </w:r>
        <w:r>
          <w:rPr>
            <w:noProof/>
            <w:webHidden/>
          </w:rPr>
          <w:fldChar w:fldCharType="end"/>
        </w:r>
        <w:r w:rsidRPr="00576F46">
          <w:rPr>
            <w:rStyle w:val="Hyperlink"/>
            <w:noProof/>
          </w:rPr>
          <w:fldChar w:fldCharType="end"/>
        </w:r>
      </w:ins>
    </w:p>
    <w:p w14:paraId="4CCE49C4" w14:textId="4B565FE6" w:rsidR="00983874" w:rsidRDefault="00983874">
      <w:pPr>
        <w:pStyle w:val="TOC3"/>
        <w:rPr>
          <w:ins w:id="14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4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Alternative tracks with different bitrates and/or qualities</w:t>
        </w:r>
        <w:r>
          <w:rPr>
            <w:noProof/>
            <w:webHidden/>
          </w:rPr>
          <w:tab/>
        </w:r>
        <w:r>
          <w:rPr>
            <w:noProof/>
            <w:webHidden/>
          </w:rPr>
          <w:fldChar w:fldCharType="begin"/>
        </w:r>
        <w:r>
          <w:rPr>
            <w:noProof/>
            <w:webHidden/>
          </w:rPr>
          <w:instrText xml:space="preserve"> PAGEREF _Toc181555990 \h </w:instrText>
        </w:r>
        <w:r>
          <w:rPr>
            <w:noProof/>
            <w:webHidden/>
          </w:rPr>
        </w:r>
      </w:ins>
      <w:r>
        <w:rPr>
          <w:noProof/>
          <w:webHidden/>
        </w:rPr>
        <w:fldChar w:fldCharType="separate"/>
      </w:r>
      <w:ins w:id="149" w:author="Ahmed Hamza" w:date="2024-11-03T19:52:00Z" w16du:dateUtc="2024-11-04T03:52:00Z">
        <w:r>
          <w:rPr>
            <w:noProof/>
            <w:webHidden/>
          </w:rPr>
          <w:t>21</w:t>
        </w:r>
        <w:r>
          <w:rPr>
            <w:noProof/>
            <w:webHidden/>
          </w:rPr>
          <w:fldChar w:fldCharType="end"/>
        </w:r>
        <w:r w:rsidRPr="00576F46">
          <w:rPr>
            <w:rStyle w:val="Hyperlink"/>
            <w:noProof/>
          </w:rPr>
          <w:fldChar w:fldCharType="end"/>
        </w:r>
      </w:ins>
    </w:p>
    <w:p w14:paraId="20F0BFB1" w14:textId="02A84D69" w:rsidR="00983874" w:rsidRDefault="00983874">
      <w:pPr>
        <w:pStyle w:val="TOC3"/>
        <w:rPr>
          <w:ins w:id="15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5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_Toc181555991 \h </w:instrText>
        </w:r>
        <w:r>
          <w:rPr>
            <w:noProof/>
            <w:webHidden/>
          </w:rPr>
        </w:r>
      </w:ins>
      <w:r>
        <w:rPr>
          <w:noProof/>
          <w:webHidden/>
        </w:rPr>
        <w:fldChar w:fldCharType="separate"/>
      </w:r>
      <w:ins w:id="152" w:author="Ahmed Hamza" w:date="2024-11-03T19:52:00Z" w16du:dateUtc="2024-11-04T03:52:00Z">
        <w:r>
          <w:rPr>
            <w:noProof/>
            <w:webHidden/>
          </w:rPr>
          <w:t>21</w:t>
        </w:r>
        <w:r>
          <w:rPr>
            <w:noProof/>
            <w:webHidden/>
          </w:rPr>
          <w:fldChar w:fldCharType="end"/>
        </w:r>
        <w:r w:rsidRPr="00576F46">
          <w:rPr>
            <w:rStyle w:val="Hyperlink"/>
            <w:noProof/>
          </w:rPr>
          <w:fldChar w:fldCharType="end"/>
        </w:r>
      </w:ins>
    </w:p>
    <w:p w14:paraId="4EF6BAD2" w14:textId="0470F3D9" w:rsidR="00983874" w:rsidRDefault="00983874">
      <w:pPr>
        <w:pStyle w:val="TOC2"/>
        <w:rPr>
          <w:ins w:id="15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5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6.5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Synchronizing with other media representations</w:t>
        </w:r>
        <w:r>
          <w:rPr>
            <w:noProof/>
            <w:webHidden/>
          </w:rPr>
          <w:tab/>
        </w:r>
        <w:r>
          <w:rPr>
            <w:noProof/>
            <w:webHidden/>
          </w:rPr>
          <w:fldChar w:fldCharType="begin"/>
        </w:r>
        <w:r>
          <w:rPr>
            <w:noProof/>
            <w:webHidden/>
          </w:rPr>
          <w:instrText xml:space="preserve"> PAGEREF _Toc181555992 \h </w:instrText>
        </w:r>
        <w:r>
          <w:rPr>
            <w:noProof/>
            <w:webHidden/>
          </w:rPr>
        </w:r>
      </w:ins>
      <w:r>
        <w:rPr>
          <w:noProof/>
          <w:webHidden/>
        </w:rPr>
        <w:fldChar w:fldCharType="separate"/>
      </w:r>
      <w:ins w:id="155" w:author="Ahmed Hamza" w:date="2024-11-03T19:52:00Z" w16du:dateUtc="2024-11-04T03:52:00Z">
        <w:r>
          <w:rPr>
            <w:noProof/>
            <w:webHidden/>
          </w:rPr>
          <w:t>21</w:t>
        </w:r>
        <w:r>
          <w:rPr>
            <w:noProof/>
            <w:webHidden/>
          </w:rPr>
          <w:fldChar w:fldCharType="end"/>
        </w:r>
        <w:r w:rsidRPr="00576F46">
          <w:rPr>
            <w:rStyle w:val="Hyperlink"/>
            <w:noProof/>
          </w:rPr>
          <w:fldChar w:fldCharType="end"/>
        </w:r>
      </w:ins>
    </w:p>
    <w:p w14:paraId="6A69FC1A" w14:textId="690093B7" w:rsidR="00983874" w:rsidRDefault="00983874">
      <w:pPr>
        <w:pStyle w:val="TOC2"/>
        <w:rPr>
          <w:ins w:id="15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5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en-CA"/>
          </w:rPr>
          <w:t>6.6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Signalling of Multi-track Haptics Experiences</w:t>
        </w:r>
        <w:r>
          <w:rPr>
            <w:noProof/>
            <w:webHidden/>
          </w:rPr>
          <w:tab/>
        </w:r>
        <w:r>
          <w:rPr>
            <w:noProof/>
            <w:webHidden/>
          </w:rPr>
          <w:fldChar w:fldCharType="begin"/>
        </w:r>
        <w:r>
          <w:rPr>
            <w:noProof/>
            <w:webHidden/>
          </w:rPr>
          <w:instrText xml:space="preserve"> PAGEREF _Toc181555993 \h </w:instrText>
        </w:r>
        <w:r>
          <w:rPr>
            <w:noProof/>
            <w:webHidden/>
          </w:rPr>
        </w:r>
      </w:ins>
      <w:r>
        <w:rPr>
          <w:noProof/>
          <w:webHidden/>
        </w:rPr>
        <w:fldChar w:fldCharType="separate"/>
      </w:r>
      <w:ins w:id="158" w:author="Ahmed Hamza" w:date="2024-11-03T19:52:00Z" w16du:dateUtc="2024-11-04T03:52:00Z">
        <w:r>
          <w:rPr>
            <w:noProof/>
            <w:webHidden/>
          </w:rPr>
          <w:t>21</w:t>
        </w:r>
        <w:r>
          <w:rPr>
            <w:noProof/>
            <w:webHidden/>
          </w:rPr>
          <w:fldChar w:fldCharType="end"/>
        </w:r>
        <w:r w:rsidRPr="00576F46">
          <w:rPr>
            <w:rStyle w:val="Hyperlink"/>
            <w:noProof/>
          </w:rPr>
          <w:fldChar w:fldCharType="end"/>
        </w:r>
      </w:ins>
    </w:p>
    <w:p w14:paraId="7EF96E46" w14:textId="454AC948" w:rsidR="00983874" w:rsidRDefault="00983874">
      <w:pPr>
        <w:pStyle w:val="TOC3"/>
        <w:rPr>
          <w:ins w:id="15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6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en-CA"/>
          </w:rPr>
          <w:t>6.6.1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Initialization and Media Segments</w:t>
        </w:r>
        <w:r>
          <w:rPr>
            <w:noProof/>
            <w:webHidden/>
          </w:rPr>
          <w:tab/>
        </w:r>
        <w:r>
          <w:rPr>
            <w:noProof/>
            <w:webHidden/>
          </w:rPr>
          <w:fldChar w:fldCharType="begin"/>
        </w:r>
        <w:r>
          <w:rPr>
            <w:noProof/>
            <w:webHidden/>
          </w:rPr>
          <w:instrText xml:space="preserve"> PAGEREF _Toc181555994 \h </w:instrText>
        </w:r>
        <w:r>
          <w:rPr>
            <w:noProof/>
            <w:webHidden/>
          </w:rPr>
        </w:r>
      </w:ins>
      <w:r>
        <w:rPr>
          <w:noProof/>
          <w:webHidden/>
        </w:rPr>
        <w:fldChar w:fldCharType="separate"/>
      </w:r>
      <w:ins w:id="161" w:author="Ahmed Hamza" w:date="2024-11-03T19:52:00Z" w16du:dateUtc="2024-11-04T03:52:00Z">
        <w:r>
          <w:rPr>
            <w:noProof/>
            <w:webHidden/>
          </w:rPr>
          <w:t>22</w:t>
        </w:r>
        <w:r>
          <w:rPr>
            <w:noProof/>
            <w:webHidden/>
          </w:rPr>
          <w:fldChar w:fldCharType="end"/>
        </w:r>
        <w:r w:rsidRPr="00576F46">
          <w:rPr>
            <w:rStyle w:val="Hyperlink"/>
            <w:noProof/>
          </w:rPr>
          <w:fldChar w:fldCharType="end"/>
        </w:r>
      </w:ins>
    </w:p>
    <w:p w14:paraId="420864CC" w14:textId="3E16B057" w:rsidR="00983874" w:rsidRDefault="00983874">
      <w:pPr>
        <w:pStyle w:val="TOC3"/>
        <w:rPr>
          <w:ins w:id="16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6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en-CA"/>
          </w:rPr>
          <w:t>6.6.2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Bitstream Switching</w:t>
        </w:r>
        <w:r>
          <w:rPr>
            <w:noProof/>
            <w:webHidden/>
          </w:rPr>
          <w:tab/>
        </w:r>
        <w:r>
          <w:rPr>
            <w:noProof/>
            <w:webHidden/>
          </w:rPr>
          <w:fldChar w:fldCharType="begin"/>
        </w:r>
        <w:r>
          <w:rPr>
            <w:noProof/>
            <w:webHidden/>
          </w:rPr>
          <w:instrText xml:space="preserve"> PAGEREF _Toc181555995 \h </w:instrText>
        </w:r>
        <w:r>
          <w:rPr>
            <w:noProof/>
            <w:webHidden/>
          </w:rPr>
        </w:r>
      </w:ins>
      <w:r>
        <w:rPr>
          <w:noProof/>
          <w:webHidden/>
        </w:rPr>
        <w:fldChar w:fldCharType="separate"/>
      </w:r>
      <w:ins w:id="164" w:author="Ahmed Hamza" w:date="2024-11-03T19:52:00Z" w16du:dateUtc="2024-11-04T03:52:00Z">
        <w:r>
          <w:rPr>
            <w:noProof/>
            <w:webHidden/>
          </w:rPr>
          <w:t>22</w:t>
        </w:r>
        <w:r>
          <w:rPr>
            <w:noProof/>
            <w:webHidden/>
          </w:rPr>
          <w:fldChar w:fldCharType="end"/>
        </w:r>
        <w:r w:rsidRPr="00576F46">
          <w:rPr>
            <w:rStyle w:val="Hyperlink"/>
            <w:noProof/>
          </w:rPr>
          <w:fldChar w:fldCharType="end"/>
        </w:r>
      </w:ins>
    </w:p>
    <w:p w14:paraId="570FB934" w14:textId="3A108CE0" w:rsidR="00983874" w:rsidRDefault="00983874">
      <w:pPr>
        <w:pStyle w:val="TOC2"/>
        <w:rPr>
          <w:ins w:id="16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6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en-CA"/>
          </w:rPr>
          <w:t>6.7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Haptics experience descriptor</w:t>
        </w:r>
        <w:r>
          <w:rPr>
            <w:noProof/>
            <w:webHidden/>
          </w:rPr>
          <w:tab/>
        </w:r>
        <w:r>
          <w:rPr>
            <w:noProof/>
            <w:webHidden/>
          </w:rPr>
          <w:fldChar w:fldCharType="begin"/>
        </w:r>
        <w:r>
          <w:rPr>
            <w:noProof/>
            <w:webHidden/>
          </w:rPr>
          <w:instrText xml:space="preserve"> PAGEREF _Toc181555996 \h </w:instrText>
        </w:r>
        <w:r>
          <w:rPr>
            <w:noProof/>
            <w:webHidden/>
          </w:rPr>
        </w:r>
      </w:ins>
      <w:r>
        <w:rPr>
          <w:noProof/>
          <w:webHidden/>
        </w:rPr>
        <w:fldChar w:fldCharType="separate"/>
      </w:r>
      <w:ins w:id="167" w:author="Ahmed Hamza" w:date="2024-11-03T19:52:00Z" w16du:dateUtc="2024-11-04T03:52:00Z">
        <w:r>
          <w:rPr>
            <w:noProof/>
            <w:webHidden/>
          </w:rPr>
          <w:t>22</w:t>
        </w:r>
        <w:r>
          <w:rPr>
            <w:noProof/>
            <w:webHidden/>
          </w:rPr>
          <w:fldChar w:fldCharType="end"/>
        </w:r>
        <w:r w:rsidRPr="00576F46">
          <w:rPr>
            <w:rStyle w:val="Hyperlink"/>
            <w:noProof/>
          </w:rPr>
          <w:fldChar w:fldCharType="end"/>
        </w:r>
      </w:ins>
    </w:p>
    <w:p w14:paraId="1140EA97" w14:textId="30249C84" w:rsidR="00983874" w:rsidRDefault="00983874">
      <w:pPr>
        <w:pStyle w:val="TOC1"/>
        <w:rPr>
          <w:ins w:id="16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6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Annex A (normative)  File format toolsets and brands</w:t>
        </w:r>
        <w:r>
          <w:rPr>
            <w:noProof/>
            <w:webHidden/>
          </w:rPr>
          <w:tab/>
        </w:r>
        <w:r>
          <w:rPr>
            <w:noProof/>
            <w:webHidden/>
          </w:rPr>
          <w:fldChar w:fldCharType="begin"/>
        </w:r>
        <w:r>
          <w:rPr>
            <w:noProof/>
            <w:webHidden/>
          </w:rPr>
          <w:instrText xml:space="preserve"> PAGEREF _Toc181555997 \h </w:instrText>
        </w:r>
        <w:r>
          <w:rPr>
            <w:noProof/>
            <w:webHidden/>
          </w:rPr>
        </w:r>
      </w:ins>
      <w:r>
        <w:rPr>
          <w:noProof/>
          <w:webHidden/>
        </w:rPr>
        <w:fldChar w:fldCharType="separate"/>
      </w:r>
      <w:ins w:id="170" w:author="Ahmed Hamza" w:date="2024-11-03T19:52:00Z" w16du:dateUtc="2024-11-04T03:52:00Z">
        <w:r>
          <w:rPr>
            <w:noProof/>
            <w:webHidden/>
          </w:rPr>
          <w:t>27</w:t>
        </w:r>
        <w:r>
          <w:rPr>
            <w:noProof/>
            <w:webHidden/>
          </w:rPr>
          <w:fldChar w:fldCharType="end"/>
        </w:r>
        <w:r w:rsidRPr="00576F46">
          <w:rPr>
            <w:rStyle w:val="Hyperlink"/>
            <w:noProof/>
          </w:rPr>
          <w:fldChar w:fldCharType="end"/>
        </w:r>
      </w:ins>
    </w:p>
    <w:p w14:paraId="02746F83" w14:textId="51614F77" w:rsidR="00983874" w:rsidRDefault="00983874">
      <w:pPr>
        <w:pStyle w:val="TOC1"/>
        <w:rPr>
          <w:ins w:id="17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7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_Toc181555998 \h </w:instrText>
        </w:r>
        <w:r>
          <w:rPr>
            <w:noProof/>
            <w:webHidden/>
          </w:rPr>
        </w:r>
      </w:ins>
      <w:r>
        <w:rPr>
          <w:noProof/>
          <w:webHidden/>
        </w:rPr>
        <w:fldChar w:fldCharType="separate"/>
      </w:r>
      <w:ins w:id="173" w:author="Ahmed Hamza" w:date="2024-11-03T19:52:00Z" w16du:dateUtc="2024-11-04T03:52:00Z">
        <w:r>
          <w:rPr>
            <w:noProof/>
            <w:webHidden/>
          </w:rPr>
          <w:t>27</w:t>
        </w:r>
        <w:r>
          <w:rPr>
            <w:noProof/>
            <w:webHidden/>
          </w:rPr>
          <w:fldChar w:fldCharType="end"/>
        </w:r>
        <w:r w:rsidRPr="00576F46">
          <w:rPr>
            <w:rStyle w:val="Hyperlink"/>
            <w:noProof/>
          </w:rPr>
          <w:fldChar w:fldCharType="end"/>
        </w:r>
      </w:ins>
    </w:p>
    <w:p w14:paraId="47E6A119" w14:textId="65825E5C" w:rsidR="00983874" w:rsidRDefault="00983874">
      <w:pPr>
        <w:pStyle w:val="TOC1"/>
        <w:rPr>
          <w:ins w:id="17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7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"_Toc181555999"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Single track encapsulation of haptics data</w:t>
        </w:r>
        <w:r>
          <w:rPr>
            <w:noProof/>
            <w:webHidden/>
          </w:rPr>
          <w:tab/>
        </w:r>
        <w:r>
          <w:rPr>
            <w:noProof/>
            <w:webHidden/>
          </w:rPr>
          <w:fldChar w:fldCharType="begin"/>
        </w:r>
        <w:r>
          <w:rPr>
            <w:noProof/>
            <w:webHidden/>
          </w:rPr>
          <w:instrText xml:space="preserve"> PAGEREF _Toc181555999 \h </w:instrText>
        </w:r>
        <w:r>
          <w:rPr>
            <w:noProof/>
            <w:webHidden/>
          </w:rPr>
        </w:r>
      </w:ins>
      <w:r>
        <w:rPr>
          <w:noProof/>
          <w:webHidden/>
        </w:rPr>
        <w:fldChar w:fldCharType="separate"/>
      </w:r>
      <w:ins w:id="176" w:author="Ahmed Hamza" w:date="2024-11-03T19:52:00Z" w16du:dateUtc="2024-11-04T03:52:00Z">
        <w:r>
          <w:rPr>
            <w:noProof/>
            <w:webHidden/>
          </w:rPr>
          <w:t>27</w:t>
        </w:r>
        <w:r>
          <w:rPr>
            <w:noProof/>
            <w:webHidden/>
          </w:rPr>
          <w:fldChar w:fldCharType="end"/>
        </w:r>
        <w:r w:rsidRPr="00576F46">
          <w:rPr>
            <w:rStyle w:val="Hyperlink"/>
            <w:noProof/>
          </w:rPr>
          <w:fldChar w:fldCharType="end"/>
        </w:r>
      </w:ins>
    </w:p>
    <w:p w14:paraId="75BF11E0" w14:textId="1B30347A" w:rsidR="00983874" w:rsidRDefault="00983874">
      <w:pPr>
        <w:pStyle w:val="TOC1"/>
        <w:rPr>
          <w:ins w:id="17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7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of files</w:t>
        </w:r>
        <w:r>
          <w:rPr>
            <w:noProof/>
            <w:webHidden/>
          </w:rPr>
          <w:tab/>
        </w:r>
        <w:r>
          <w:rPr>
            <w:noProof/>
            <w:webHidden/>
          </w:rPr>
          <w:fldChar w:fldCharType="begin"/>
        </w:r>
        <w:r>
          <w:rPr>
            <w:noProof/>
            <w:webHidden/>
          </w:rPr>
          <w:instrText xml:space="preserve"> PAGEREF _Toc181556000 \h </w:instrText>
        </w:r>
        <w:r>
          <w:rPr>
            <w:noProof/>
            <w:webHidden/>
          </w:rPr>
        </w:r>
      </w:ins>
      <w:r>
        <w:rPr>
          <w:noProof/>
          <w:webHidden/>
        </w:rPr>
        <w:fldChar w:fldCharType="separate"/>
      </w:r>
      <w:ins w:id="179" w:author="Ahmed Hamza" w:date="2024-11-03T19:52:00Z" w16du:dateUtc="2024-11-04T03:52:00Z">
        <w:r>
          <w:rPr>
            <w:noProof/>
            <w:webHidden/>
          </w:rPr>
          <w:t>27</w:t>
        </w:r>
        <w:r>
          <w:rPr>
            <w:noProof/>
            <w:webHidden/>
          </w:rPr>
          <w:fldChar w:fldCharType="end"/>
        </w:r>
        <w:r w:rsidRPr="00576F46">
          <w:rPr>
            <w:rStyle w:val="Hyperlink"/>
            <w:noProof/>
          </w:rPr>
          <w:fldChar w:fldCharType="end"/>
        </w:r>
      </w:ins>
    </w:p>
    <w:p w14:paraId="3E1DAE65" w14:textId="063A09ED" w:rsidR="00983874" w:rsidRDefault="00983874">
      <w:pPr>
        <w:pStyle w:val="TOC1"/>
        <w:rPr>
          <w:ins w:id="18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8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readers</w:t>
        </w:r>
        <w:r>
          <w:rPr>
            <w:noProof/>
            <w:webHidden/>
          </w:rPr>
          <w:tab/>
        </w:r>
        <w:r>
          <w:rPr>
            <w:noProof/>
            <w:webHidden/>
          </w:rPr>
          <w:fldChar w:fldCharType="begin"/>
        </w:r>
        <w:r>
          <w:rPr>
            <w:noProof/>
            <w:webHidden/>
          </w:rPr>
          <w:instrText xml:space="preserve"> PAGEREF _Toc181556001 \h </w:instrText>
        </w:r>
        <w:r>
          <w:rPr>
            <w:noProof/>
            <w:webHidden/>
          </w:rPr>
        </w:r>
      </w:ins>
      <w:r>
        <w:rPr>
          <w:noProof/>
          <w:webHidden/>
        </w:rPr>
        <w:fldChar w:fldCharType="separate"/>
      </w:r>
      <w:ins w:id="182" w:author="Ahmed Hamza" w:date="2024-11-03T19:52:00Z" w16du:dateUtc="2024-11-04T03:52:00Z">
        <w:r>
          <w:rPr>
            <w:noProof/>
            <w:webHidden/>
          </w:rPr>
          <w:t>28</w:t>
        </w:r>
        <w:r>
          <w:rPr>
            <w:noProof/>
            <w:webHidden/>
          </w:rPr>
          <w:fldChar w:fldCharType="end"/>
        </w:r>
        <w:r w:rsidRPr="00576F46">
          <w:rPr>
            <w:rStyle w:val="Hyperlink"/>
            <w:noProof/>
          </w:rPr>
          <w:fldChar w:fldCharType="end"/>
        </w:r>
      </w:ins>
    </w:p>
    <w:p w14:paraId="13B82173" w14:textId="56F097B3" w:rsidR="00983874" w:rsidRDefault="00983874">
      <w:pPr>
        <w:pStyle w:val="TOC1"/>
        <w:rPr>
          <w:ins w:id="18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8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eastAsia="zh-CN"/>
          </w:rPr>
          <w:t>A.3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Multi-track encapsulation of haptics data</w:t>
        </w:r>
        <w:r>
          <w:rPr>
            <w:noProof/>
            <w:webHidden/>
          </w:rPr>
          <w:tab/>
        </w:r>
        <w:r>
          <w:rPr>
            <w:noProof/>
            <w:webHidden/>
          </w:rPr>
          <w:fldChar w:fldCharType="begin"/>
        </w:r>
        <w:r>
          <w:rPr>
            <w:noProof/>
            <w:webHidden/>
          </w:rPr>
          <w:instrText xml:space="preserve"> PAGEREF _Toc181556002 \h </w:instrText>
        </w:r>
        <w:r>
          <w:rPr>
            <w:noProof/>
            <w:webHidden/>
          </w:rPr>
        </w:r>
      </w:ins>
      <w:r>
        <w:rPr>
          <w:noProof/>
          <w:webHidden/>
        </w:rPr>
        <w:fldChar w:fldCharType="separate"/>
      </w:r>
      <w:ins w:id="185" w:author="Ahmed Hamza" w:date="2024-11-03T19:52:00Z" w16du:dateUtc="2024-11-04T03:52:00Z">
        <w:r>
          <w:rPr>
            <w:noProof/>
            <w:webHidden/>
          </w:rPr>
          <w:t>29</w:t>
        </w:r>
        <w:r>
          <w:rPr>
            <w:noProof/>
            <w:webHidden/>
          </w:rPr>
          <w:fldChar w:fldCharType="end"/>
        </w:r>
        <w:r w:rsidRPr="00576F46">
          <w:rPr>
            <w:rStyle w:val="Hyperlink"/>
            <w:noProof/>
          </w:rPr>
          <w:fldChar w:fldCharType="end"/>
        </w:r>
      </w:ins>
    </w:p>
    <w:p w14:paraId="19E7FA91" w14:textId="57EF389A" w:rsidR="00983874" w:rsidRDefault="00983874">
      <w:pPr>
        <w:pStyle w:val="TOC1"/>
        <w:rPr>
          <w:ins w:id="18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8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files</w:t>
        </w:r>
        <w:r>
          <w:rPr>
            <w:noProof/>
            <w:webHidden/>
          </w:rPr>
          <w:tab/>
        </w:r>
        <w:r>
          <w:rPr>
            <w:noProof/>
            <w:webHidden/>
          </w:rPr>
          <w:fldChar w:fldCharType="begin"/>
        </w:r>
        <w:r>
          <w:rPr>
            <w:noProof/>
            <w:webHidden/>
          </w:rPr>
          <w:instrText xml:space="preserve"> PAGEREF _Toc181556003 \h </w:instrText>
        </w:r>
        <w:r>
          <w:rPr>
            <w:noProof/>
            <w:webHidden/>
          </w:rPr>
        </w:r>
      </w:ins>
      <w:r>
        <w:rPr>
          <w:noProof/>
          <w:webHidden/>
        </w:rPr>
        <w:fldChar w:fldCharType="separate"/>
      </w:r>
      <w:ins w:id="188" w:author="Ahmed Hamza" w:date="2024-11-03T19:52:00Z" w16du:dateUtc="2024-11-04T03:52:00Z">
        <w:r>
          <w:rPr>
            <w:noProof/>
            <w:webHidden/>
          </w:rPr>
          <w:t>29</w:t>
        </w:r>
        <w:r>
          <w:rPr>
            <w:noProof/>
            <w:webHidden/>
          </w:rPr>
          <w:fldChar w:fldCharType="end"/>
        </w:r>
        <w:r w:rsidRPr="00576F46">
          <w:rPr>
            <w:rStyle w:val="Hyperlink"/>
            <w:noProof/>
          </w:rPr>
          <w:fldChar w:fldCharType="end"/>
        </w:r>
      </w:ins>
    </w:p>
    <w:p w14:paraId="73845295" w14:textId="587C19C1" w:rsidR="00983874" w:rsidRDefault="00983874">
      <w:pPr>
        <w:pStyle w:val="TOC1"/>
        <w:rPr>
          <w:ins w:id="18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9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A.3.2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readers</w:t>
        </w:r>
        <w:r>
          <w:rPr>
            <w:noProof/>
            <w:webHidden/>
          </w:rPr>
          <w:tab/>
        </w:r>
        <w:r>
          <w:rPr>
            <w:noProof/>
            <w:webHidden/>
          </w:rPr>
          <w:fldChar w:fldCharType="begin"/>
        </w:r>
        <w:r>
          <w:rPr>
            <w:noProof/>
            <w:webHidden/>
          </w:rPr>
          <w:instrText xml:space="preserve"> PAGEREF _Toc181556004 \h </w:instrText>
        </w:r>
        <w:r>
          <w:rPr>
            <w:noProof/>
            <w:webHidden/>
          </w:rPr>
        </w:r>
      </w:ins>
      <w:r>
        <w:rPr>
          <w:noProof/>
          <w:webHidden/>
        </w:rPr>
        <w:fldChar w:fldCharType="separate"/>
      </w:r>
      <w:ins w:id="191" w:author="Ahmed Hamza" w:date="2024-11-03T19:52:00Z" w16du:dateUtc="2024-11-04T03:52:00Z">
        <w:r>
          <w:rPr>
            <w:noProof/>
            <w:webHidden/>
          </w:rPr>
          <w:t>30</w:t>
        </w:r>
        <w:r>
          <w:rPr>
            <w:noProof/>
            <w:webHidden/>
          </w:rPr>
          <w:fldChar w:fldCharType="end"/>
        </w:r>
        <w:r w:rsidRPr="00576F46">
          <w:rPr>
            <w:rStyle w:val="Hyperlink"/>
            <w:noProof/>
          </w:rPr>
          <w:fldChar w:fldCharType="end"/>
        </w:r>
      </w:ins>
    </w:p>
    <w:p w14:paraId="36610A07" w14:textId="5BAB4EBB" w:rsidR="00983874" w:rsidRDefault="00983874">
      <w:pPr>
        <w:pStyle w:val="TOC1"/>
        <w:rPr>
          <w:ins w:id="19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9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Annex B (normative)  MIME types and sub-parameters</w:t>
        </w:r>
        <w:r>
          <w:rPr>
            <w:noProof/>
            <w:webHidden/>
          </w:rPr>
          <w:tab/>
        </w:r>
        <w:r>
          <w:rPr>
            <w:noProof/>
            <w:webHidden/>
          </w:rPr>
          <w:fldChar w:fldCharType="begin"/>
        </w:r>
        <w:r>
          <w:rPr>
            <w:noProof/>
            <w:webHidden/>
          </w:rPr>
          <w:instrText xml:space="preserve"> PAGEREF _Toc181556005 \h </w:instrText>
        </w:r>
        <w:r>
          <w:rPr>
            <w:noProof/>
            <w:webHidden/>
          </w:rPr>
        </w:r>
      </w:ins>
      <w:r>
        <w:rPr>
          <w:noProof/>
          <w:webHidden/>
        </w:rPr>
        <w:fldChar w:fldCharType="separate"/>
      </w:r>
      <w:ins w:id="194" w:author="Ahmed Hamza" w:date="2024-11-03T19:52:00Z" w16du:dateUtc="2024-11-04T03:52:00Z">
        <w:r>
          <w:rPr>
            <w:noProof/>
            <w:webHidden/>
          </w:rPr>
          <w:t>33</w:t>
        </w:r>
        <w:r>
          <w:rPr>
            <w:noProof/>
            <w:webHidden/>
          </w:rPr>
          <w:fldChar w:fldCharType="end"/>
        </w:r>
        <w:r w:rsidRPr="00576F46">
          <w:rPr>
            <w:rStyle w:val="Hyperlink"/>
            <w:noProof/>
          </w:rPr>
          <w:fldChar w:fldCharType="end"/>
        </w:r>
      </w:ins>
    </w:p>
    <w:p w14:paraId="43CA7799" w14:textId="377E039E" w:rsidR="00983874" w:rsidRDefault="00983874">
      <w:pPr>
        <w:pStyle w:val="TOC1"/>
        <w:rPr>
          <w:ins w:id="19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9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MIME types and sub-types</w:t>
        </w:r>
        <w:r>
          <w:rPr>
            <w:noProof/>
            <w:webHidden/>
          </w:rPr>
          <w:tab/>
        </w:r>
        <w:r>
          <w:rPr>
            <w:noProof/>
            <w:webHidden/>
          </w:rPr>
          <w:fldChar w:fldCharType="begin"/>
        </w:r>
        <w:r>
          <w:rPr>
            <w:noProof/>
            <w:webHidden/>
          </w:rPr>
          <w:instrText xml:space="preserve"> PAGEREF _Toc181556006 \h </w:instrText>
        </w:r>
        <w:r>
          <w:rPr>
            <w:noProof/>
            <w:webHidden/>
          </w:rPr>
        </w:r>
      </w:ins>
      <w:r>
        <w:rPr>
          <w:noProof/>
          <w:webHidden/>
        </w:rPr>
        <w:fldChar w:fldCharType="separate"/>
      </w:r>
      <w:ins w:id="197" w:author="Ahmed Hamza" w:date="2024-11-03T19:52:00Z" w16du:dateUtc="2024-11-04T03:52:00Z">
        <w:r>
          <w:rPr>
            <w:noProof/>
            <w:webHidden/>
          </w:rPr>
          <w:t>33</w:t>
        </w:r>
        <w:r>
          <w:rPr>
            <w:noProof/>
            <w:webHidden/>
          </w:rPr>
          <w:fldChar w:fldCharType="end"/>
        </w:r>
        <w:r w:rsidRPr="00576F46">
          <w:rPr>
            <w:rStyle w:val="Hyperlink"/>
            <w:noProof/>
          </w:rPr>
          <w:fldChar w:fldCharType="end"/>
        </w:r>
      </w:ins>
    </w:p>
    <w:p w14:paraId="495B063E" w14:textId="2BCC0834" w:rsidR="00983874" w:rsidRDefault="00983874">
      <w:pPr>
        <w:pStyle w:val="TOC1"/>
        <w:rPr>
          <w:ins w:id="19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19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Sub-parameters for ‘codecs’ parameter</w:t>
        </w:r>
        <w:r>
          <w:rPr>
            <w:noProof/>
            <w:webHidden/>
          </w:rPr>
          <w:tab/>
        </w:r>
        <w:r>
          <w:rPr>
            <w:noProof/>
            <w:webHidden/>
          </w:rPr>
          <w:fldChar w:fldCharType="begin"/>
        </w:r>
        <w:r>
          <w:rPr>
            <w:noProof/>
            <w:webHidden/>
          </w:rPr>
          <w:instrText xml:space="preserve"> PAGEREF _Toc181556007 \h </w:instrText>
        </w:r>
        <w:r>
          <w:rPr>
            <w:noProof/>
            <w:webHidden/>
          </w:rPr>
        </w:r>
      </w:ins>
      <w:r>
        <w:rPr>
          <w:noProof/>
          <w:webHidden/>
        </w:rPr>
        <w:fldChar w:fldCharType="separate"/>
      </w:r>
      <w:ins w:id="200" w:author="Ahmed Hamza" w:date="2024-11-03T19:52:00Z" w16du:dateUtc="2024-11-04T03:52:00Z">
        <w:r>
          <w:rPr>
            <w:noProof/>
            <w:webHidden/>
          </w:rPr>
          <w:t>33</w:t>
        </w:r>
        <w:r>
          <w:rPr>
            <w:noProof/>
            <w:webHidden/>
          </w:rPr>
          <w:fldChar w:fldCharType="end"/>
        </w:r>
        <w:r w:rsidRPr="00576F46">
          <w:rPr>
            <w:rStyle w:val="Hyperlink"/>
            <w:noProof/>
          </w:rPr>
          <w:fldChar w:fldCharType="end"/>
        </w:r>
      </w:ins>
    </w:p>
    <w:p w14:paraId="440B5450" w14:textId="57FC7B47" w:rsidR="00983874" w:rsidRDefault="00983874">
      <w:pPr>
        <w:pStyle w:val="TOC1"/>
        <w:rPr>
          <w:ins w:id="20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0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B.2.1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_Toc181556008 \h </w:instrText>
        </w:r>
        <w:r>
          <w:rPr>
            <w:noProof/>
            <w:webHidden/>
          </w:rPr>
        </w:r>
      </w:ins>
      <w:r>
        <w:rPr>
          <w:noProof/>
          <w:webHidden/>
        </w:rPr>
        <w:fldChar w:fldCharType="separate"/>
      </w:r>
      <w:ins w:id="203" w:author="Ahmed Hamza" w:date="2024-11-03T19:52:00Z" w16du:dateUtc="2024-11-04T03:52:00Z">
        <w:r>
          <w:rPr>
            <w:noProof/>
            <w:webHidden/>
          </w:rPr>
          <w:t>33</w:t>
        </w:r>
        <w:r>
          <w:rPr>
            <w:noProof/>
            <w:webHidden/>
          </w:rPr>
          <w:fldChar w:fldCharType="end"/>
        </w:r>
        <w:r w:rsidRPr="00576F46">
          <w:rPr>
            <w:rStyle w:val="Hyperlink"/>
            <w:noProof/>
          </w:rPr>
          <w:fldChar w:fldCharType="end"/>
        </w:r>
      </w:ins>
    </w:p>
    <w:p w14:paraId="01AE4819" w14:textId="6D29F7E8" w:rsidR="00983874" w:rsidRDefault="00983874">
      <w:pPr>
        <w:pStyle w:val="TOC1"/>
        <w:rPr>
          <w:ins w:id="20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05"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"_Toc181556009"</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B.2.2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codec family</w:t>
        </w:r>
        <w:r>
          <w:rPr>
            <w:noProof/>
            <w:webHidden/>
          </w:rPr>
          <w:tab/>
        </w:r>
        <w:r>
          <w:rPr>
            <w:noProof/>
            <w:webHidden/>
          </w:rPr>
          <w:fldChar w:fldCharType="begin"/>
        </w:r>
        <w:r>
          <w:rPr>
            <w:noProof/>
            <w:webHidden/>
          </w:rPr>
          <w:instrText xml:space="preserve"> PAGEREF _Toc181556009 \h </w:instrText>
        </w:r>
        <w:r>
          <w:rPr>
            <w:noProof/>
            <w:webHidden/>
          </w:rPr>
        </w:r>
      </w:ins>
      <w:r>
        <w:rPr>
          <w:noProof/>
          <w:webHidden/>
        </w:rPr>
        <w:fldChar w:fldCharType="separate"/>
      </w:r>
      <w:ins w:id="206" w:author="Ahmed Hamza" w:date="2024-11-03T19:52:00Z" w16du:dateUtc="2024-11-04T03:52:00Z">
        <w:r>
          <w:rPr>
            <w:noProof/>
            <w:webHidden/>
          </w:rPr>
          <w:t>33</w:t>
        </w:r>
        <w:r>
          <w:rPr>
            <w:noProof/>
            <w:webHidden/>
          </w:rPr>
          <w:fldChar w:fldCharType="end"/>
        </w:r>
        <w:r w:rsidRPr="00576F46">
          <w:rPr>
            <w:rStyle w:val="Hyperlink"/>
            <w:noProof/>
          </w:rPr>
          <w:fldChar w:fldCharType="end"/>
        </w:r>
      </w:ins>
    </w:p>
    <w:p w14:paraId="1610A20E" w14:textId="671EB979" w:rsidR="00983874" w:rsidRDefault="00983874">
      <w:pPr>
        <w:pStyle w:val="TOC1"/>
        <w:rPr>
          <w:ins w:id="20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08"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"_Toc181556010"</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Annex C (informative)  Multiple MIHS tracks and alternate groups</w:t>
        </w:r>
        <w:r>
          <w:rPr>
            <w:noProof/>
            <w:webHidden/>
          </w:rPr>
          <w:tab/>
        </w:r>
        <w:r>
          <w:rPr>
            <w:noProof/>
            <w:webHidden/>
          </w:rPr>
          <w:fldChar w:fldCharType="begin"/>
        </w:r>
        <w:r>
          <w:rPr>
            <w:noProof/>
            <w:webHidden/>
          </w:rPr>
          <w:instrText xml:space="preserve"> PAGEREF _Toc181556010 \h </w:instrText>
        </w:r>
        <w:r>
          <w:rPr>
            <w:noProof/>
            <w:webHidden/>
          </w:rPr>
        </w:r>
      </w:ins>
      <w:r>
        <w:rPr>
          <w:noProof/>
          <w:webHidden/>
        </w:rPr>
        <w:fldChar w:fldCharType="separate"/>
      </w:r>
      <w:ins w:id="209" w:author="Ahmed Hamza" w:date="2024-11-03T19:52:00Z" w16du:dateUtc="2024-11-04T03:52:00Z">
        <w:r>
          <w:rPr>
            <w:noProof/>
            <w:webHidden/>
          </w:rPr>
          <w:t>34</w:t>
        </w:r>
        <w:r>
          <w:rPr>
            <w:noProof/>
            <w:webHidden/>
          </w:rPr>
          <w:fldChar w:fldCharType="end"/>
        </w:r>
        <w:r w:rsidRPr="00576F46">
          <w:rPr>
            <w:rStyle w:val="Hyperlink"/>
            <w:noProof/>
          </w:rPr>
          <w:fldChar w:fldCharType="end"/>
        </w:r>
      </w:ins>
    </w:p>
    <w:p w14:paraId="1725A4B2" w14:textId="70170CB4" w:rsidR="00983874" w:rsidRDefault="00983874">
      <w:pPr>
        <w:pStyle w:val="TOC1"/>
        <w:rPr>
          <w:ins w:id="21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11"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"_Toc181556011"</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_Toc181556011 \h </w:instrText>
        </w:r>
        <w:r>
          <w:rPr>
            <w:noProof/>
            <w:webHidden/>
          </w:rPr>
        </w:r>
      </w:ins>
      <w:r>
        <w:rPr>
          <w:noProof/>
          <w:webHidden/>
        </w:rPr>
        <w:fldChar w:fldCharType="separate"/>
      </w:r>
      <w:ins w:id="212" w:author="Ahmed Hamza" w:date="2024-11-03T19:52:00Z" w16du:dateUtc="2024-11-04T03:52:00Z">
        <w:r>
          <w:rPr>
            <w:noProof/>
            <w:webHidden/>
          </w:rPr>
          <w:t>34</w:t>
        </w:r>
        <w:r>
          <w:rPr>
            <w:noProof/>
            <w:webHidden/>
          </w:rPr>
          <w:fldChar w:fldCharType="end"/>
        </w:r>
        <w:r w:rsidRPr="00576F46">
          <w:rPr>
            <w:rStyle w:val="Hyperlink"/>
            <w:noProof/>
          </w:rPr>
          <w:fldChar w:fldCharType="end"/>
        </w:r>
      </w:ins>
    </w:p>
    <w:p w14:paraId="1A2BEE39" w14:textId="5E77B63C" w:rsidR="00983874" w:rsidRDefault="00983874">
      <w:pPr>
        <w:pStyle w:val="TOC1"/>
        <w:rPr>
          <w:ins w:id="21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14"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"_Toc181556012"</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eastAsia="zh-CN"/>
          </w:rPr>
          <w:t>C.2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_Toc181556012 \h </w:instrText>
        </w:r>
        <w:r>
          <w:rPr>
            <w:noProof/>
            <w:webHidden/>
          </w:rPr>
        </w:r>
      </w:ins>
      <w:r>
        <w:rPr>
          <w:noProof/>
          <w:webHidden/>
        </w:rPr>
        <w:fldChar w:fldCharType="separate"/>
      </w:r>
      <w:ins w:id="215" w:author="Ahmed Hamza" w:date="2024-11-03T19:52:00Z" w16du:dateUtc="2024-11-04T03:52:00Z">
        <w:r>
          <w:rPr>
            <w:noProof/>
            <w:webHidden/>
          </w:rPr>
          <w:t>34</w:t>
        </w:r>
        <w:r>
          <w:rPr>
            <w:noProof/>
            <w:webHidden/>
          </w:rPr>
          <w:fldChar w:fldCharType="end"/>
        </w:r>
        <w:r w:rsidRPr="00576F46">
          <w:rPr>
            <w:rStyle w:val="Hyperlink"/>
            <w:noProof/>
          </w:rPr>
          <w:fldChar w:fldCharType="end"/>
        </w:r>
      </w:ins>
    </w:p>
    <w:p w14:paraId="225EC4F8" w14:textId="7CBA8D9C" w:rsidR="00983874" w:rsidRDefault="00983874">
      <w:pPr>
        <w:pStyle w:val="TOC1"/>
        <w:rPr>
          <w:ins w:id="21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17"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"_Toc181556013"</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eastAsia="zh-CN"/>
          </w:rPr>
          <w:t>C.3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Criteria for use of track groups</w:t>
        </w:r>
        <w:r>
          <w:rPr>
            <w:noProof/>
            <w:webHidden/>
          </w:rPr>
          <w:tab/>
        </w:r>
        <w:r>
          <w:rPr>
            <w:noProof/>
            <w:webHidden/>
          </w:rPr>
          <w:fldChar w:fldCharType="begin"/>
        </w:r>
        <w:r>
          <w:rPr>
            <w:noProof/>
            <w:webHidden/>
          </w:rPr>
          <w:instrText xml:space="preserve"> PAGEREF _Toc181556013 \h </w:instrText>
        </w:r>
        <w:r>
          <w:rPr>
            <w:noProof/>
            <w:webHidden/>
          </w:rPr>
        </w:r>
      </w:ins>
      <w:r>
        <w:rPr>
          <w:noProof/>
          <w:webHidden/>
        </w:rPr>
        <w:fldChar w:fldCharType="separate"/>
      </w:r>
      <w:ins w:id="218" w:author="Ahmed Hamza" w:date="2024-11-03T19:52:00Z" w16du:dateUtc="2024-11-04T03:52:00Z">
        <w:r>
          <w:rPr>
            <w:noProof/>
            <w:webHidden/>
          </w:rPr>
          <w:t>34</w:t>
        </w:r>
        <w:r>
          <w:rPr>
            <w:noProof/>
            <w:webHidden/>
          </w:rPr>
          <w:fldChar w:fldCharType="end"/>
        </w:r>
        <w:r w:rsidRPr="00576F46">
          <w:rPr>
            <w:rStyle w:val="Hyperlink"/>
            <w:noProof/>
          </w:rPr>
          <w:fldChar w:fldCharType="end"/>
        </w:r>
      </w:ins>
    </w:p>
    <w:p w14:paraId="28B723C7" w14:textId="40991071" w:rsidR="00983874" w:rsidRDefault="00983874">
      <w:pPr>
        <w:pStyle w:val="TOC1"/>
        <w:rPr>
          <w:ins w:id="21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20"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"_Toc181556014"</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Annex D (informative)  Player handling of MIHS tracks</w:t>
        </w:r>
        <w:r>
          <w:rPr>
            <w:noProof/>
            <w:webHidden/>
          </w:rPr>
          <w:tab/>
        </w:r>
        <w:r>
          <w:rPr>
            <w:noProof/>
            <w:webHidden/>
          </w:rPr>
          <w:fldChar w:fldCharType="begin"/>
        </w:r>
        <w:r>
          <w:rPr>
            <w:noProof/>
            <w:webHidden/>
          </w:rPr>
          <w:instrText xml:space="preserve"> PAGEREF _Toc181556014 \h </w:instrText>
        </w:r>
        <w:r>
          <w:rPr>
            <w:noProof/>
            <w:webHidden/>
          </w:rPr>
        </w:r>
      </w:ins>
      <w:r>
        <w:rPr>
          <w:noProof/>
          <w:webHidden/>
        </w:rPr>
        <w:fldChar w:fldCharType="separate"/>
      </w:r>
      <w:ins w:id="221" w:author="Ahmed Hamza" w:date="2024-11-03T19:52:00Z" w16du:dateUtc="2024-11-04T03:52:00Z">
        <w:r>
          <w:rPr>
            <w:noProof/>
            <w:webHidden/>
          </w:rPr>
          <w:t>35</w:t>
        </w:r>
        <w:r>
          <w:rPr>
            <w:noProof/>
            <w:webHidden/>
          </w:rPr>
          <w:fldChar w:fldCharType="end"/>
        </w:r>
        <w:r w:rsidRPr="00576F46">
          <w:rPr>
            <w:rStyle w:val="Hyperlink"/>
            <w:noProof/>
          </w:rPr>
          <w:fldChar w:fldCharType="end"/>
        </w:r>
      </w:ins>
    </w:p>
    <w:p w14:paraId="14E4604A" w14:textId="5FC5C45A" w:rsidR="00983874" w:rsidRDefault="00983874">
      <w:pPr>
        <w:pStyle w:val="TOC1"/>
        <w:rPr>
          <w:ins w:id="22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23"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"_Toc181556015"</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_Toc181556015 \h </w:instrText>
        </w:r>
        <w:r>
          <w:rPr>
            <w:noProof/>
            <w:webHidden/>
          </w:rPr>
        </w:r>
      </w:ins>
      <w:r>
        <w:rPr>
          <w:noProof/>
          <w:webHidden/>
        </w:rPr>
        <w:fldChar w:fldCharType="separate"/>
      </w:r>
      <w:ins w:id="224" w:author="Ahmed Hamza" w:date="2024-11-03T19:52:00Z" w16du:dateUtc="2024-11-04T03:52:00Z">
        <w:r>
          <w:rPr>
            <w:noProof/>
            <w:webHidden/>
          </w:rPr>
          <w:t>35</w:t>
        </w:r>
        <w:r>
          <w:rPr>
            <w:noProof/>
            <w:webHidden/>
          </w:rPr>
          <w:fldChar w:fldCharType="end"/>
        </w:r>
        <w:r w:rsidRPr="00576F46">
          <w:rPr>
            <w:rStyle w:val="Hyperlink"/>
            <w:noProof/>
          </w:rPr>
          <w:fldChar w:fldCharType="end"/>
        </w:r>
      </w:ins>
    </w:p>
    <w:p w14:paraId="184EA5F1" w14:textId="04D724C1" w:rsidR="00983874" w:rsidRDefault="00983874">
      <w:pPr>
        <w:pStyle w:val="TOC1"/>
        <w:rPr>
          <w:ins w:id="22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26"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"_Toc181556016"</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lang w:val="en-US"/>
          </w:rPr>
          <w:t>Annex E</w:t>
        </w:r>
        <w:r w:rsidRPr="00576F46">
          <w:rPr>
            <w:rStyle w:val="Hyperlink"/>
            <w:bCs/>
            <w:noProof/>
            <w:lang w:val="en-US"/>
          </w:rPr>
          <w:t xml:space="preserve"> (informative) </w:t>
        </w:r>
        <w:r w:rsidRPr="00576F46">
          <w:rPr>
            <w:rStyle w:val="Hyperlink"/>
            <w:noProof/>
            <w:lang w:val="en-US"/>
          </w:rPr>
          <w:t xml:space="preserve"> DASH MPD Examples</w:t>
        </w:r>
        <w:r>
          <w:rPr>
            <w:noProof/>
            <w:webHidden/>
          </w:rPr>
          <w:tab/>
        </w:r>
        <w:r>
          <w:rPr>
            <w:noProof/>
            <w:webHidden/>
          </w:rPr>
          <w:fldChar w:fldCharType="begin"/>
        </w:r>
        <w:r>
          <w:rPr>
            <w:noProof/>
            <w:webHidden/>
          </w:rPr>
          <w:instrText xml:space="preserve"> PAGEREF _Toc181556016 \h </w:instrText>
        </w:r>
        <w:r>
          <w:rPr>
            <w:noProof/>
            <w:webHidden/>
          </w:rPr>
        </w:r>
      </w:ins>
      <w:r>
        <w:rPr>
          <w:noProof/>
          <w:webHidden/>
        </w:rPr>
        <w:fldChar w:fldCharType="separate"/>
      </w:r>
      <w:ins w:id="227" w:author="Ahmed Hamza" w:date="2024-11-03T19:52:00Z" w16du:dateUtc="2024-11-04T03:52:00Z">
        <w:r>
          <w:rPr>
            <w:noProof/>
            <w:webHidden/>
          </w:rPr>
          <w:t>36</w:t>
        </w:r>
        <w:r>
          <w:rPr>
            <w:noProof/>
            <w:webHidden/>
          </w:rPr>
          <w:fldChar w:fldCharType="end"/>
        </w:r>
        <w:r w:rsidRPr="00576F46">
          <w:rPr>
            <w:rStyle w:val="Hyperlink"/>
            <w:noProof/>
          </w:rPr>
          <w:fldChar w:fldCharType="end"/>
        </w:r>
      </w:ins>
    </w:p>
    <w:p w14:paraId="1C40C4BA" w14:textId="5368F6DD" w:rsidR="00983874" w:rsidRDefault="00983874">
      <w:pPr>
        <w:pStyle w:val="TOC1"/>
        <w:rPr>
          <w:ins w:id="22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29"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"_Toc181556017"</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E.1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Single track example</w:t>
        </w:r>
        <w:r>
          <w:rPr>
            <w:noProof/>
            <w:webHidden/>
          </w:rPr>
          <w:tab/>
        </w:r>
        <w:r>
          <w:rPr>
            <w:noProof/>
            <w:webHidden/>
          </w:rPr>
          <w:fldChar w:fldCharType="begin"/>
        </w:r>
        <w:r>
          <w:rPr>
            <w:noProof/>
            <w:webHidden/>
          </w:rPr>
          <w:instrText xml:space="preserve"> PAGEREF _Toc181556017 \h </w:instrText>
        </w:r>
        <w:r>
          <w:rPr>
            <w:noProof/>
            <w:webHidden/>
          </w:rPr>
        </w:r>
      </w:ins>
      <w:r>
        <w:rPr>
          <w:noProof/>
          <w:webHidden/>
        </w:rPr>
        <w:fldChar w:fldCharType="separate"/>
      </w:r>
      <w:ins w:id="230" w:author="Ahmed Hamza" w:date="2024-11-03T19:52:00Z" w16du:dateUtc="2024-11-04T03:52:00Z">
        <w:r>
          <w:rPr>
            <w:noProof/>
            <w:webHidden/>
          </w:rPr>
          <w:t>36</w:t>
        </w:r>
        <w:r>
          <w:rPr>
            <w:noProof/>
            <w:webHidden/>
          </w:rPr>
          <w:fldChar w:fldCharType="end"/>
        </w:r>
        <w:r w:rsidRPr="00576F46">
          <w:rPr>
            <w:rStyle w:val="Hyperlink"/>
            <w:noProof/>
          </w:rPr>
          <w:fldChar w:fldCharType="end"/>
        </w:r>
      </w:ins>
    </w:p>
    <w:p w14:paraId="7BC7D38E" w14:textId="6FB0E235" w:rsidR="00983874" w:rsidRDefault="00983874">
      <w:pPr>
        <w:pStyle w:val="TOC1"/>
        <w:rPr>
          <w:ins w:id="23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ins w:id="232" w:author="Ahmed Hamza" w:date="2024-11-03T19:52:00Z" w16du:dateUtc="2024-11-04T03:52:00Z">
        <w:r w:rsidRPr="00576F46">
          <w:rPr>
            <w:rStyle w:val="Hyperlink"/>
            <w:noProof/>
          </w:rPr>
          <w:fldChar w:fldCharType="begin"/>
        </w:r>
        <w:r w:rsidRPr="00576F46">
          <w:rPr>
            <w:rStyle w:val="Hyperlink"/>
            <w:noProof/>
          </w:rPr>
          <w:instrText xml:space="preserve"> </w:instrText>
        </w:r>
        <w:r>
          <w:rPr>
            <w:noProof/>
          </w:rPr>
          <w:instrText>HYPERLINK \l "_Toc181556018"</w:instrText>
        </w:r>
        <w:r w:rsidRPr="00576F46">
          <w:rPr>
            <w:rStyle w:val="Hyperlink"/>
            <w:noProof/>
          </w:rPr>
          <w:instrText xml:space="preserve"> </w:instrText>
        </w:r>
        <w:r w:rsidRPr="00576F46">
          <w:rPr>
            <w:rStyle w:val="Hyperlink"/>
            <w:noProof/>
          </w:rPr>
        </w:r>
        <w:r w:rsidRPr="00576F46">
          <w:rPr>
            <w:rStyle w:val="Hyperlink"/>
            <w:noProof/>
          </w:rPr>
          <w:fldChar w:fldCharType="separate"/>
        </w:r>
        <w:r w:rsidRPr="00576F46">
          <w:rPr>
            <w:rStyle w:val="Hyperlink"/>
            <w:noProof/>
          </w:rPr>
          <w:t>Bibliography</w:t>
        </w:r>
        <w:r>
          <w:rPr>
            <w:noProof/>
            <w:webHidden/>
          </w:rPr>
          <w:tab/>
        </w:r>
        <w:r>
          <w:rPr>
            <w:noProof/>
            <w:webHidden/>
          </w:rPr>
          <w:fldChar w:fldCharType="begin"/>
        </w:r>
        <w:r>
          <w:rPr>
            <w:noProof/>
            <w:webHidden/>
          </w:rPr>
          <w:instrText xml:space="preserve"> PAGEREF _Toc181556018 \h </w:instrText>
        </w:r>
        <w:r>
          <w:rPr>
            <w:noProof/>
            <w:webHidden/>
          </w:rPr>
        </w:r>
      </w:ins>
      <w:r>
        <w:rPr>
          <w:noProof/>
          <w:webHidden/>
        </w:rPr>
        <w:fldChar w:fldCharType="separate"/>
      </w:r>
      <w:ins w:id="233" w:author="Ahmed Hamza" w:date="2024-11-03T19:52:00Z" w16du:dateUtc="2024-11-04T03:52:00Z">
        <w:r>
          <w:rPr>
            <w:noProof/>
            <w:webHidden/>
          </w:rPr>
          <w:t>38</w:t>
        </w:r>
        <w:r>
          <w:rPr>
            <w:noProof/>
            <w:webHidden/>
          </w:rPr>
          <w:fldChar w:fldCharType="end"/>
        </w:r>
        <w:r w:rsidRPr="00576F46">
          <w:rPr>
            <w:rStyle w:val="Hyperlink"/>
            <w:noProof/>
          </w:rPr>
          <w:fldChar w:fldCharType="end"/>
        </w:r>
      </w:ins>
    </w:p>
    <w:p w14:paraId="7852F2BA" w14:textId="3C0BF36F" w:rsidR="00B523B3" w:rsidDel="00983874" w:rsidRDefault="00B523B3">
      <w:pPr>
        <w:pStyle w:val="TOC1"/>
        <w:rPr>
          <w:del w:id="23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35" w:author="Ahmed Hamza" w:date="2024-11-03T19:52:00Z" w16du:dateUtc="2024-11-04T03:52:00Z">
        <w:r w:rsidRPr="00983874" w:rsidDel="00983874">
          <w:rPr>
            <w:noProof/>
            <w:lang w:val="fr-FR"/>
            <w:rPrChange w:id="236" w:author="Ahmed Hamza" w:date="2024-11-03T19:52:00Z" w16du:dateUtc="2024-11-04T03:52:00Z">
              <w:rPr>
                <w:rStyle w:val="Hyperlink"/>
                <w:noProof/>
              </w:rPr>
            </w:rPrChange>
          </w:rPr>
          <w:delText>Foreword</w:delText>
        </w:r>
        <w:r w:rsidDel="00983874">
          <w:rPr>
            <w:noProof/>
            <w:webHidden/>
          </w:rPr>
          <w:tab/>
          <w:delText>v</w:delText>
        </w:r>
      </w:del>
    </w:p>
    <w:p w14:paraId="2136C953" w14:textId="556ECB23" w:rsidR="00B523B3" w:rsidDel="00983874" w:rsidRDefault="00B523B3">
      <w:pPr>
        <w:pStyle w:val="TOC1"/>
        <w:rPr>
          <w:del w:id="23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38" w:author="Ahmed Hamza" w:date="2024-11-03T19:52:00Z" w16du:dateUtc="2024-11-04T03:52:00Z">
        <w:r w:rsidRPr="00983874" w:rsidDel="00983874">
          <w:rPr>
            <w:noProof/>
            <w:lang w:val="fr-FR"/>
            <w:rPrChange w:id="239" w:author="Ahmed Hamza" w:date="2024-11-03T19:52:00Z" w16du:dateUtc="2024-11-04T03:52:00Z">
              <w:rPr>
                <w:rStyle w:val="Hyperlink"/>
                <w:noProof/>
              </w:rPr>
            </w:rPrChange>
          </w:rPr>
          <w:delText>Introduction</w:delText>
        </w:r>
        <w:r w:rsidDel="00983874">
          <w:rPr>
            <w:noProof/>
            <w:webHidden/>
          </w:rPr>
          <w:tab/>
          <w:delText>vi</w:delText>
        </w:r>
      </w:del>
    </w:p>
    <w:p w14:paraId="4DD64374" w14:textId="57C3234F" w:rsidR="00B523B3" w:rsidDel="00983874" w:rsidRDefault="00B523B3">
      <w:pPr>
        <w:pStyle w:val="TOC1"/>
        <w:rPr>
          <w:del w:id="24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41" w:author="Ahmed Hamza" w:date="2024-11-03T19:52:00Z" w16du:dateUtc="2024-11-04T03:52:00Z">
        <w:r w:rsidRPr="00983874" w:rsidDel="00983874">
          <w:rPr>
            <w:noProof/>
            <w:lang w:val="fr-FR"/>
            <w:rPrChange w:id="242" w:author="Ahmed Hamza" w:date="2024-11-03T19:52:00Z" w16du:dateUtc="2024-11-04T03:52:00Z">
              <w:rPr>
                <w:rStyle w:val="Hyperlink"/>
                <w:noProof/>
              </w:rPr>
            </w:rPrChange>
          </w:rPr>
          <w:delText>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43" w:author="Ahmed Hamza" w:date="2024-11-03T19:52:00Z" w16du:dateUtc="2024-11-04T03:52:00Z">
              <w:rPr>
                <w:rStyle w:val="Hyperlink"/>
                <w:noProof/>
              </w:rPr>
            </w:rPrChange>
          </w:rPr>
          <w:delText>Scope</w:delText>
        </w:r>
        <w:r w:rsidDel="00983874">
          <w:rPr>
            <w:noProof/>
            <w:webHidden/>
          </w:rPr>
          <w:tab/>
          <w:delText>1</w:delText>
        </w:r>
      </w:del>
    </w:p>
    <w:p w14:paraId="2FE68BDD" w14:textId="6C169805" w:rsidR="00B523B3" w:rsidDel="00983874" w:rsidRDefault="00B523B3">
      <w:pPr>
        <w:pStyle w:val="TOC1"/>
        <w:rPr>
          <w:del w:id="24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45" w:author="Ahmed Hamza" w:date="2024-11-03T19:52:00Z" w16du:dateUtc="2024-11-04T03:52:00Z">
        <w:r w:rsidRPr="00983874" w:rsidDel="00983874">
          <w:rPr>
            <w:noProof/>
            <w:lang w:val="fr-FR"/>
            <w:rPrChange w:id="246" w:author="Ahmed Hamza" w:date="2024-11-03T19:52:00Z" w16du:dateUtc="2024-11-04T03:52:00Z">
              <w:rPr>
                <w:rStyle w:val="Hyperlink"/>
                <w:noProof/>
              </w:rPr>
            </w:rPrChange>
          </w:rPr>
          <w:delText>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47" w:author="Ahmed Hamza" w:date="2024-11-03T19:52:00Z" w16du:dateUtc="2024-11-04T03:52:00Z">
              <w:rPr>
                <w:rStyle w:val="Hyperlink"/>
                <w:noProof/>
              </w:rPr>
            </w:rPrChange>
          </w:rPr>
          <w:delText>Normative references</w:delText>
        </w:r>
        <w:r w:rsidDel="00983874">
          <w:rPr>
            <w:noProof/>
            <w:webHidden/>
          </w:rPr>
          <w:tab/>
          <w:delText>1</w:delText>
        </w:r>
      </w:del>
    </w:p>
    <w:p w14:paraId="3A906524" w14:textId="02A289D3" w:rsidR="00B523B3" w:rsidDel="00983874" w:rsidRDefault="00B523B3">
      <w:pPr>
        <w:pStyle w:val="TOC1"/>
        <w:rPr>
          <w:del w:id="24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49" w:author="Ahmed Hamza" w:date="2024-11-03T19:52:00Z" w16du:dateUtc="2024-11-04T03:52:00Z">
        <w:r w:rsidRPr="00983874" w:rsidDel="00983874">
          <w:rPr>
            <w:noProof/>
            <w:lang w:val="fr-FR"/>
            <w:rPrChange w:id="250" w:author="Ahmed Hamza" w:date="2024-11-03T19:52:00Z" w16du:dateUtc="2024-11-04T03:52:00Z">
              <w:rPr>
                <w:rStyle w:val="Hyperlink"/>
                <w:noProof/>
              </w:rPr>
            </w:rPrChange>
          </w:rPr>
          <w:delText>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51" w:author="Ahmed Hamza" w:date="2024-11-03T19:52:00Z" w16du:dateUtc="2024-11-04T03:52:00Z">
              <w:rPr>
                <w:rStyle w:val="Hyperlink"/>
                <w:noProof/>
              </w:rPr>
            </w:rPrChange>
          </w:rPr>
          <w:delText>Terms, definitions, and abbreviated terms</w:delText>
        </w:r>
        <w:r w:rsidDel="00983874">
          <w:rPr>
            <w:noProof/>
            <w:webHidden/>
          </w:rPr>
          <w:tab/>
          <w:delText>1</w:delText>
        </w:r>
      </w:del>
    </w:p>
    <w:p w14:paraId="5084F756" w14:textId="20AE1260" w:rsidR="00B523B3" w:rsidDel="00983874" w:rsidRDefault="00B523B3">
      <w:pPr>
        <w:pStyle w:val="TOC2"/>
        <w:rPr>
          <w:del w:id="25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53" w:author="Ahmed Hamza" w:date="2024-11-03T19:52:00Z" w16du:dateUtc="2024-11-04T03:52:00Z">
        <w:r w:rsidRPr="00983874" w:rsidDel="00983874">
          <w:rPr>
            <w:noProof/>
            <w:lang w:val="fr-FR"/>
            <w:rPrChange w:id="254" w:author="Ahmed Hamza" w:date="2024-11-03T19:52:00Z" w16du:dateUtc="2024-11-04T03:52:00Z">
              <w:rPr>
                <w:rStyle w:val="Hyperlink"/>
                <w:noProof/>
              </w:rPr>
            </w:rPrChange>
          </w:rPr>
          <w:delText>3.1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55" w:author="Ahmed Hamza" w:date="2024-11-03T19:52:00Z" w16du:dateUtc="2024-11-04T03:52:00Z">
              <w:rPr>
                <w:rStyle w:val="Hyperlink"/>
                <w:noProof/>
              </w:rPr>
            </w:rPrChange>
          </w:rPr>
          <w:delText>Terms and definitions</w:delText>
        </w:r>
        <w:r w:rsidDel="00983874">
          <w:rPr>
            <w:noProof/>
            <w:webHidden/>
          </w:rPr>
          <w:tab/>
          <w:delText>1</w:delText>
        </w:r>
      </w:del>
    </w:p>
    <w:p w14:paraId="18116F3E" w14:textId="1CE08712" w:rsidR="00B523B3" w:rsidDel="00983874" w:rsidRDefault="00B523B3">
      <w:pPr>
        <w:pStyle w:val="TOC2"/>
        <w:rPr>
          <w:del w:id="25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57" w:author="Ahmed Hamza" w:date="2024-11-03T19:52:00Z" w16du:dateUtc="2024-11-04T03:52:00Z">
        <w:r w:rsidRPr="00983874" w:rsidDel="00983874">
          <w:rPr>
            <w:noProof/>
            <w:lang w:val="fr-FR"/>
            <w:rPrChange w:id="258" w:author="Ahmed Hamza" w:date="2024-11-03T19:52:00Z" w16du:dateUtc="2024-11-04T03:52:00Z">
              <w:rPr>
                <w:rStyle w:val="Hyperlink"/>
                <w:noProof/>
              </w:rPr>
            </w:rPrChange>
          </w:rPr>
          <w:delText>3.2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59" w:author="Ahmed Hamza" w:date="2024-11-03T19:52:00Z" w16du:dateUtc="2024-11-04T03:52:00Z">
              <w:rPr>
                <w:rStyle w:val="Hyperlink"/>
                <w:noProof/>
              </w:rPr>
            </w:rPrChange>
          </w:rPr>
          <w:delText>Abbreviated terms</w:delText>
        </w:r>
        <w:r w:rsidDel="00983874">
          <w:rPr>
            <w:noProof/>
            <w:webHidden/>
          </w:rPr>
          <w:tab/>
          <w:delText>2</w:delText>
        </w:r>
      </w:del>
    </w:p>
    <w:p w14:paraId="6FE55E8F" w14:textId="592CD706" w:rsidR="00B523B3" w:rsidDel="00983874" w:rsidRDefault="00B523B3">
      <w:pPr>
        <w:pStyle w:val="TOC1"/>
        <w:rPr>
          <w:del w:id="26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61" w:author="Ahmed Hamza" w:date="2024-11-03T19:52:00Z" w16du:dateUtc="2024-11-04T03:52:00Z">
        <w:r w:rsidRPr="00983874" w:rsidDel="00983874">
          <w:rPr>
            <w:noProof/>
            <w:lang w:val="fr-FR"/>
            <w:rPrChange w:id="262" w:author="Ahmed Hamza" w:date="2024-11-03T19:52:00Z" w16du:dateUtc="2024-11-04T03:52:00Z">
              <w:rPr>
                <w:rStyle w:val="Hyperlink"/>
                <w:noProof/>
              </w:rPr>
            </w:rPrChange>
          </w:rPr>
          <w:delText>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63" w:author="Ahmed Hamza" w:date="2024-11-03T19:52:00Z" w16du:dateUtc="2024-11-04T03:52:00Z">
              <w:rPr>
                <w:rStyle w:val="Hyperlink"/>
                <w:noProof/>
              </w:rPr>
            </w:rPrChange>
          </w:rPr>
          <w:delText>Overview</w:delText>
        </w:r>
        <w:r w:rsidDel="00983874">
          <w:rPr>
            <w:noProof/>
            <w:webHidden/>
          </w:rPr>
          <w:tab/>
          <w:delText>2</w:delText>
        </w:r>
      </w:del>
    </w:p>
    <w:p w14:paraId="4D698743" w14:textId="008A673C" w:rsidR="00B523B3" w:rsidDel="00983874" w:rsidRDefault="00B523B3">
      <w:pPr>
        <w:pStyle w:val="TOC2"/>
        <w:rPr>
          <w:del w:id="26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65" w:author="Ahmed Hamza" w:date="2024-11-03T19:52:00Z" w16du:dateUtc="2024-11-04T03:52:00Z">
        <w:r w:rsidRPr="00983874" w:rsidDel="00983874">
          <w:rPr>
            <w:noProof/>
            <w:lang w:val="fr-FR"/>
            <w:rPrChange w:id="266" w:author="Ahmed Hamza" w:date="2024-11-03T19:52:00Z" w16du:dateUtc="2024-11-04T03:52:00Z">
              <w:rPr>
                <w:rStyle w:val="Hyperlink"/>
                <w:noProof/>
              </w:rPr>
            </w:rPrChange>
          </w:rPr>
          <w:delText>4.1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67" w:author="Ahmed Hamza" w:date="2024-11-03T19:52:00Z" w16du:dateUtc="2024-11-04T03:52:00Z">
              <w:rPr>
                <w:rStyle w:val="Hyperlink"/>
                <w:noProof/>
              </w:rPr>
            </w:rPrChange>
          </w:rPr>
          <w:delText>Organization of this document</w:delText>
        </w:r>
        <w:r w:rsidDel="00983874">
          <w:rPr>
            <w:noProof/>
            <w:webHidden/>
          </w:rPr>
          <w:tab/>
          <w:delText>2</w:delText>
        </w:r>
      </w:del>
    </w:p>
    <w:p w14:paraId="64770428" w14:textId="0EBFFED3" w:rsidR="00B523B3" w:rsidDel="00983874" w:rsidRDefault="00B523B3">
      <w:pPr>
        <w:pStyle w:val="TOC2"/>
        <w:rPr>
          <w:del w:id="26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69" w:author="Ahmed Hamza" w:date="2024-11-03T19:52:00Z" w16du:dateUtc="2024-11-04T03:52:00Z">
        <w:r w:rsidRPr="00983874" w:rsidDel="00983874">
          <w:rPr>
            <w:noProof/>
            <w:lang w:val="fr-FR"/>
            <w:rPrChange w:id="270" w:author="Ahmed Hamza" w:date="2024-11-03T19:52:00Z" w16du:dateUtc="2024-11-04T03:52:00Z">
              <w:rPr>
                <w:rStyle w:val="Hyperlink"/>
                <w:noProof/>
              </w:rPr>
            </w:rPrChange>
          </w:rPr>
          <w:delText>4.2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71" w:author="Ahmed Hamza" w:date="2024-11-03T19:52:00Z" w16du:dateUtc="2024-11-04T03:52:00Z">
              <w:rPr>
                <w:rStyle w:val="Hyperlink"/>
                <w:noProof/>
              </w:rPr>
            </w:rPrChange>
          </w:rPr>
          <w:delText>Haptic media</w:delText>
        </w:r>
        <w:r w:rsidDel="00983874">
          <w:rPr>
            <w:noProof/>
            <w:webHidden/>
          </w:rPr>
          <w:tab/>
          <w:delText>3</w:delText>
        </w:r>
      </w:del>
    </w:p>
    <w:p w14:paraId="44E7652C" w14:textId="27FC9764" w:rsidR="00B523B3" w:rsidDel="00983874" w:rsidRDefault="00B523B3">
      <w:pPr>
        <w:pStyle w:val="TOC3"/>
        <w:rPr>
          <w:del w:id="27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73" w:author="Ahmed Hamza" w:date="2024-11-03T19:52:00Z" w16du:dateUtc="2024-11-04T03:52:00Z">
        <w:r w:rsidRPr="00983874" w:rsidDel="00983874">
          <w:rPr>
            <w:noProof/>
            <w:lang w:val="fr-FR"/>
            <w:rPrChange w:id="274" w:author="Ahmed Hamza" w:date="2024-11-03T19:52:00Z" w16du:dateUtc="2024-11-04T03:52:00Z">
              <w:rPr>
                <w:rStyle w:val="Hyperlink"/>
                <w:noProof/>
              </w:rPr>
            </w:rPrChange>
          </w:rPr>
          <w:delText>4.2.1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75" w:author="Ahmed Hamza" w:date="2024-11-03T19:52:00Z" w16du:dateUtc="2024-11-04T03:52:00Z">
              <w:rPr>
                <w:rStyle w:val="Hyperlink"/>
                <w:noProof/>
              </w:rPr>
            </w:rPrChange>
          </w:rPr>
          <w:delText>Structure of haptic media</w:delText>
        </w:r>
        <w:r w:rsidDel="00983874">
          <w:rPr>
            <w:noProof/>
            <w:webHidden/>
          </w:rPr>
          <w:tab/>
          <w:delText>3</w:delText>
        </w:r>
      </w:del>
    </w:p>
    <w:p w14:paraId="7C211F60" w14:textId="316C3B5C" w:rsidR="00B523B3" w:rsidDel="00983874" w:rsidRDefault="00B523B3">
      <w:pPr>
        <w:pStyle w:val="TOC3"/>
        <w:rPr>
          <w:del w:id="27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77" w:author="Ahmed Hamza" w:date="2024-11-03T19:52:00Z" w16du:dateUtc="2024-11-04T03:52:00Z">
        <w:r w:rsidRPr="00983874" w:rsidDel="00983874">
          <w:rPr>
            <w:noProof/>
            <w:lang w:val="fr-FR"/>
            <w:rPrChange w:id="278" w:author="Ahmed Hamza" w:date="2024-11-03T19:52:00Z" w16du:dateUtc="2024-11-04T03:52:00Z">
              <w:rPr>
                <w:rStyle w:val="Hyperlink"/>
                <w:noProof/>
              </w:rPr>
            </w:rPrChange>
          </w:rPr>
          <w:delText>4.2.2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79" w:author="Ahmed Hamza" w:date="2024-11-03T19:52:00Z" w16du:dateUtc="2024-11-04T03:52:00Z">
              <w:rPr>
                <w:rStyle w:val="Hyperlink"/>
                <w:noProof/>
              </w:rPr>
            </w:rPrChange>
          </w:rPr>
          <w:delText>MIHS streams</w:delText>
        </w:r>
        <w:r w:rsidDel="00983874">
          <w:rPr>
            <w:noProof/>
            <w:webHidden/>
          </w:rPr>
          <w:tab/>
          <w:delText>3</w:delText>
        </w:r>
      </w:del>
    </w:p>
    <w:p w14:paraId="1DBD9047" w14:textId="75694532" w:rsidR="00B523B3" w:rsidDel="00983874" w:rsidRDefault="00B523B3">
      <w:pPr>
        <w:pStyle w:val="TOC3"/>
        <w:rPr>
          <w:del w:id="28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81" w:author="Ahmed Hamza" w:date="2024-11-03T19:52:00Z" w16du:dateUtc="2024-11-04T03:52:00Z">
        <w:r w:rsidRPr="00983874" w:rsidDel="00983874">
          <w:rPr>
            <w:noProof/>
            <w:lang w:val="fr-FR"/>
            <w:rPrChange w:id="282" w:author="Ahmed Hamza" w:date="2024-11-03T19:52:00Z" w16du:dateUtc="2024-11-04T03:52:00Z">
              <w:rPr>
                <w:rStyle w:val="Hyperlink"/>
                <w:noProof/>
              </w:rPr>
            </w:rPrChange>
          </w:rPr>
          <w:delText>4.2.3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83" w:author="Ahmed Hamza" w:date="2024-11-03T19:52:00Z" w16du:dateUtc="2024-11-04T03:52:00Z">
              <w:rPr>
                <w:rStyle w:val="Hyperlink"/>
                <w:noProof/>
              </w:rPr>
            </w:rPrChange>
          </w:rPr>
          <w:delText>Temporal units and MIHS samples</w:delText>
        </w:r>
        <w:r w:rsidDel="00983874">
          <w:rPr>
            <w:noProof/>
            <w:webHidden/>
          </w:rPr>
          <w:tab/>
          <w:delText>4</w:delText>
        </w:r>
      </w:del>
    </w:p>
    <w:p w14:paraId="0C54A493" w14:textId="5FAE1CD5" w:rsidR="00B523B3" w:rsidDel="00983874" w:rsidRDefault="00B523B3">
      <w:pPr>
        <w:pStyle w:val="TOC2"/>
        <w:rPr>
          <w:del w:id="28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85" w:author="Ahmed Hamza" w:date="2024-11-03T19:52:00Z" w16du:dateUtc="2024-11-04T03:52:00Z">
        <w:r w:rsidRPr="00983874" w:rsidDel="00983874">
          <w:rPr>
            <w:noProof/>
            <w:lang w:val="fr-FR"/>
            <w:rPrChange w:id="286" w:author="Ahmed Hamza" w:date="2024-11-03T19:52:00Z" w16du:dateUtc="2024-11-04T03:52:00Z">
              <w:rPr>
                <w:rStyle w:val="Hyperlink"/>
                <w:noProof/>
              </w:rPr>
            </w:rPrChange>
          </w:rPr>
          <w:delText>4.3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87" w:author="Ahmed Hamza" w:date="2024-11-03T19:52:00Z" w16du:dateUtc="2024-11-04T03:52:00Z">
              <w:rPr>
                <w:rStyle w:val="Hyperlink"/>
                <w:noProof/>
              </w:rPr>
            </w:rPrChange>
          </w:rPr>
          <w:delText>Synchronization with other media</w:delText>
        </w:r>
        <w:r w:rsidDel="00983874">
          <w:rPr>
            <w:noProof/>
            <w:webHidden/>
          </w:rPr>
          <w:tab/>
          <w:delText>4</w:delText>
        </w:r>
      </w:del>
    </w:p>
    <w:p w14:paraId="263A5865" w14:textId="6BA01039" w:rsidR="00B523B3" w:rsidDel="00983874" w:rsidRDefault="00B523B3">
      <w:pPr>
        <w:pStyle w:val="TOC2"/>
        <w:rPr>
          <w:del w:id="28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89" w:author="Ahmed Hamza" w:date="2024-11-03T19:52:00Z" w16du:dateUtc="2024-11-04T03:52:00Z">
        <w:r w:rsidRPr="00983874" w:rsidDel="00983874">
          <w:rPr>
            <w:noProof/>
            <w:lang w:val="fr-FR"/>
            <w:rPrChange w:id="290" w:author="Ahmed Hamza" w:date="2024-11-03T19:52:00Z" w16du:dateUtc="2024-11-04T03:52:00Z">
              <w:rPr>
                <w:rStyle w:val="Hyperlink"/>
                <w:noProof/>
              </w:rPr>
            </w:rPrChange>
          </w:rPr>
          <w:delText>4.4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91" w:author="Ahmed Hamza" w:date="2024-11-03T19:52:00Z" w16du:dateUtc="2024-11-04T03:52:00Z">
              <w:rPr>
                <w:rStyle w:val="Hyperlink"/>
                <w:noProof/>
              </w:rPr>
            </w:rPrChange>
          </w:rPr>
          <w:delText>Summary of referenceable code points</w:delText>
        </w:r>
        <w:r w:rsidDel="00983874">
          <w:rPr>
            <w:noProof/>
            <w:webHidden/>
          </w:rPr>
          <w:tab/>
          <w:delText>5</w:delText>
        </w:r>
      </w:del>
    </w:p>
    <w:p w14:paraId="275DEEFD" w14:textId="3C44BDA7" w:rsidR="00B523B3" w:rsidDel="00983874" w:rsidRDefault="00B523B3">
      <w:pPr>
        <w:pStyle w:val="TOC3"/>
        <w:rPr>
          <w:del w:id="29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93" w:author="Ahmed Hamza" w:date="2024-11-03T19:52:00Z" w16du:dateUtc="2024-11-04T03:52:00Z">
        <w:r w:rsidRPr="00983874" w:rsidDel="00983874">
          <w:rPr>
            <w:noProof/>
            <w:lang w:val="fr-FR"/>
            <w:rPrChange w:id="294" w:author="Ahmed Hamza" w:date="2024-11-03T19:52:00Z" w16du:dateUtc="2024-11-04T03:52:00Z">
              <w:rPr>
                <w:rStyle w:val="Hyperlink"/>
                <w:noProof/>
              </w:rPr>
            </w:rPrChange>
          </w:rPr>
          <w:delText>4.4.1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95" w:author="Ahmed Hamza" w:date="2024-11-03T19:52:00Z" w16du:dateUtc="2024-11-04T03:52:00Z">
              <w:rPr>
                <w:rStyle w:val="Hyperlink"/>
                <w:noProof/>
              </w:rPr>
            </w:rPrChange>
          </w:rPr>
          <w:delText>Brands</w:delText>
        </w:r>
        <w:r w:rsidDel="00983874">
          <w:rPr>
            <w:noProof/>
            <w:webHidden/>
          </w:rPr>
          <w:tab/>
          <w:delText>5</w:delText>
        </w:r>
      </w:del>
    </w:p>
    <w:p w14:paraId="59A620A6" w14:textId="2A0ED008" w:rsidR="00B523B3" w:rsidDel="00983874" w:rsidRDefault="00B523B3">
      <w:pPr>
        <w:pStyle w:val="TOC3"/>
        <w:rPr>
          <w:del w:id="29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297" w:author="Ahmed Hamza" w:date="2024-11-03T19:52:00Z" w16du:dateUtc="2024-11-04T03:52:00Z">
        <w:r w:rsidRPr="00983874" w:rsidDel="00983874">
          <w:rPr>
            <w:noProof/>
            <w:lang w:val="fr-FR"/>
            <w:rPrChange w:id="298" w:author="Ahmed Hamza" w:date="2024-11-03T19:52:00Z" w16du:dateUtc="2024-11-04T03:52:00Z">
              <w:rPr>
                <w:rStyle w:val="Hyperlink"/>
                <w:noProof/>
              </w:rPr>
            </w:rPrChange>
          </w:rPr>
          <w:delText>4.4.2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299" w:author="Ahmed Hamza" w:date="2024-11-03T19:52:00Z" w16du:dateUtc="2024-11-04T03:52:00Z">
              <w:rPr>
                <w:rStyle w:val="Hyperlink"/>
                <w:noProof/>
              </w:rPr>
            </w:rPrChange>
          </w:rPr>
          <w:delText>Sample entry types</w:delText>
        </w:r>
        <w:r w:rsidDel="00983874">
          <w:rPr>
            <w:noProof/>
            <w:webHidden/>
          </w:rPr>
          <w:tab/>
          <w:delText>5</w:delText>
        </w:r>
      </w:del>
    </w:p>
    <w:p w14:paraId="553F57BF" w14:textId="436D2AAA" w:rsidR="00B523B3" w:rsidDel="00983874" w:rsidRDefault="00B523B3">
      <w:pPr>
        <w:pStyle w:val="TOC3"/>
        <w:rPr>
          <w:del w:id="30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01" w:author="Ahmed Hamza" w:date="2024-11-03T19:52:00Z" w16du:dateUtc="2024-11-04T03:52:00Z">
        <w:r w:rsidRPr="00983874" w:rsidDel="00983874">
          <w:rPr>
            <w:noProof/>
            <w:lang w:val="fr-FR"/>
            <w:rPrChange w:id="302" w:author="Ahmed Hamza" w:date="2024-11-03T19:52:00Z" w16du:dateUtc="2024-11-04T03:52:00Z">
              <w:rPr>
                <w:rStyle w:val="Hyperlink"/>
                <w:noProof/>
              </w:rPr>
            </w:rPrChange>
          </w:rPr>
          <w:delText>4.4.3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03" w:author="Ahmed Hamza" w:date="2024-11-03T19:52:00Z" w16du:dateUtc="2024-11-04T03:52:00Z">
              <w:rPr>
                <w:rStyle w:val="Hyperlink"/>
                <w:noProof/>
              </w:rPr>
            </w:rPrChange>
          </w:rPr>
          <w:delText>Box types</w:delText>
        </w:r>
        <w:r w:rsidDel="00983874">
          <w:rPr>
            <w:noProof/>
            <w:webHidden/>
          </w:rPr>
          <w:tab/>
          <w:delText>5</w:delText>
        </w:r>
      </w:del>
    </w:p>
    <w:p w14:paraId="7A161340" w14:textId="596EFD7C" w:rsidR="00B523B3" w:rsidDel="00983874" w:rsidRDefault="00B523B3">
      <w:pPr>
        <w:pStyle w:val="TOC3"/>
        <w:rPr>
          <w:del w:id="30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05" w:author="Ahmed Hamza" w:date="2024-11-03T19:52:00Z" w16du:dateUtc="2024-11-04T03:52:00Z">
        <w:r w:rsidRPr="00983874" w:rsidDel="00983874">
          <w:rPr>
            <w:noProof/>
            <w:lang w:val="fr-FR"/>
            <w:rPrChange w:id="306" w:author="Ahmed Hamza" w:date="2024-11-03T19:52:00Z" w16du:dateUtc="2024-11-04T03:52:00Z">
              <w:rPr>
                <w:rStyle w:val="Hyperlink"/>
                <w:noProof/>
              </w:rPr>
            </w:rPrChange>
          </w:rPr>
          <w:delText>4.4.4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07" w:author="Ahmed Hamza" w:date="2024-11-03T19:52:00Z" w16du:dateUtc="2024-11-04T03:52:00Z">
              <w:rPr>
                <w:rStyle w:val="Hyperlink"/>
                <w:noProof/>
              </w:rPr>
            </w:rPrChange>
          </w:rPr>
          <w:delText>Track reference types</w:delText>
        </w:r>
        <w:r w:rsidDel="00983874">
          <w:rPr>
            <w:noProof/>
            <w:webHidden/>
          </w:rPr>
          <w:tab/>
          <w:delText>6</w:delText>
        </w:r>
      </w:del>
    </w:p>
    <w:p w14:paraId="3BED686D" w14:textId="238D3596" w:rsidR="00B523B3" w:rsidDel="00983874" w:rsidRDefault="00B523B3">
      <w:pPr>
        <w:pStyle w:val="TOC3"/>
        <w:rPr>
          <w:del w:id="30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09" w:author="Ahmed Hamza" w:date="2024-11-03T19:52:00Z" w16du:dateUtc="2024-11-04T03:52:00Z">
        <w:r w:rsidRPr="00983874" w:rsidDel="00983874">
          <w:rPr>
            <w:noProof/>
            <w:lang w:val="fr-FR"/>
            <w:rPrChange w:id="310" w:author="Ahmed Hamza" w:date="2024-11-03T19:52:00Z" w16du:dateUtc="2024-11-04T03:52:00Z">
              <w:rPr>
                <w:rStyle w:val="Hyperlink"/>
                <w:noProof/>
              </w:rPr>
            </w:rPrChange>
          </w:rPr>
          <w:delText>4.4.5</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11" w:author="Ahmed Hamza" w:date="2024-11-03T19:52:00Z" w16du:dateUtc="2024-11-04T03:52:00Z">
              <w:rPr>
                <w:rStyle w:val="Hyperlink"/>
                <w:noProof/>
              </w:rPr>
            </w:rPrChange>
          </w:rPr>
          <w:delText>Track grouping types</w:delText>
        </w:r>
        <w:r w:rsidDel="00983874">
          <w:rPr>
            <w:noProof/>
            <w:webHidden/>
          </w:rPr>
          <w:tab/>
          <w:delText>6</w:delText>
        </w:r>
      </w:del>
    </w:p>
    <w:p w14:paraId="1DCBDFE9" w14:textId="5E15BCC0" w:rsidR="00B523B3" w:rsidDel="00983874" w:rsidRDefault="00B523B3">
      <w:pPr>
        <w:pStyle w:val="TOC3"/>
        <w:rPr>
          <w:del w:id="31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13" w:author="Ahmed Hamza" w:date="2024-11-03T19:52:00Z" w16du:dateUtc="2024-11-04T03:52:00Z">
        <w:r w:rsidRPr="00983874" w:rsidDel="00983874">
          <w:rPr>
            <w:noProof/>
            <w:lang w:val="fr-FR"/>
            <w:rPrChange w:id="314" w:author="Ahmed Hamza" w:date="2024-11-03T19:52:00Z" w16du:dateUtc="2024-11-04T03:52:00Z">
              <w:rPr>
                <w:rStyle w:val="Hyperlink"/>
                <w:noProof/>
              </w:rPr>
            </w:rPrChange>
          </w:rPr>
          <w:delText>4.4.6</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15" w:author="Ahmed Hamza" w:date="2024-11-03T19:52:00Z" w16du:dateUtc="2024-11-04T03:52:00Z">
              <w:rPr>
                <w:rStyle w:val="Hyperlink"/>
                <w:noProof/>
              </w:rPr>
            </w:rPrChange>
          </w:rPr>
          <w:delText>Sample grouping types</w:delText>
        </w:r>
        <w:r w:rsidDel="00983874">
          <w:rPr>
            <w:noProof/>
            <w:webHidden/>
          </w:rPr>
          <w:tab/>
          <w:delText>6</w:delText>
        </w:r>
      </w:del>
    </w:p>
    <w:p w14:paraId="3159BDF8" w14:textId="60076BA5" w:rsidR="00B523B3" w:rsidDel="00983874" w:rsidRDefault="00B523B3">
      <w:pPr>
        <w:pStyle w:val="TOC1"/>
        <w:rPr>
          <w:del w:id="31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17" w:author="Ahmed Hamza" w:date="2024-11-03T19:52:00Z" w16du:dateUtc="2024-11-04T03:52:00Z">
        <w:r w:rsidRPr="00983874" w:rsidDel="00983874">
          <w:rPr>
            <w:noProof/>
            <w:lang w:val="fr-FR"/>
            <w:rPrChange w:id="318" w:author="Ahmed Hamza" w:date="2024-11-03T19:52:00Z" w16du:dateUtc="2024-11-04T03:52:00Z">
              <w:rPr>
                <w:rStyle w:val="Hyperlink"/>
                <w:noProof/>
              </w:rPr>
            </w:rPrChange>
          </w:rPr>
          <w:delText>5</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19" w:author="Ahmed Hamza" w:date="2024-11-03T19:52:00Z" w16du:dateUtc="2024-11-04T03:52:00Z">
              <w:rPr>
                <w:rStyle w:val="Hyperlink"/>
                <w:noProof/>
              </w:rPr>
            </w:rPrChange>
          </w:rPr>
          <w:delText>Carriage of haptic coding data</w:delText>
        </w:r>
        <w:r w:rsidDel="00983874">
          <w:rPr>
            <w:noProof/>
            <w:webHidden/>
          </w:rPr>
          <w:tab/>
          <w:delText>6</w:delText>
        </w:r>
      </w:del>
    </w:p>
    <w:p w14:paraId="5AD9A224" w14:textId="572CE9B1" w:rsidR="00B523B3" w:rsidDel="00983874" w:rsidRDefault="00B523B3">
      <w:pPr>
        <w:pStyle w:val="TOC2"/>
        <w:rPr>
          <w:del w:id="32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21" w:author="Ahmed Hamza" w:date="2024-11-03T19:52:00Z" w16du:dateUtc="2024-11-04T03:52:00Z">
        <w:r w:rsidRPr="00983874" w:rsidDel="00983874">
          <w:rPr>
            <w:noProof/>
            <w:lang w:val="fr-FR"/>
            <w:rPrChange w:id="322" w:author="Ahmed Hamza" w:date="2024-11-03T19:52:00Z" w16du:dateUtc="2024-11-04T03:52:00Z">
              <w:rPr>
                <w:rStyle w:val="Hyperlink"/>
                <w:noProof/>
              </w:rPr>
            </w:rPrChange>
          </w:rPr>
          <w:delText>5.1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23" w:author="Ahmed Hamza" w:date="2024-11-03T19:52:00Z" w16du:dateUtc="2024-11-04T03:52:00Z">
              <w:rPr>
                <w:rStyle w:val="Hyperlink"/>
                <w:noProof/>
              </w:rPr>
            </w:rPrChange>
          </w:rPr>
          <w:delText>General</w:delText>
        </w:r>
        <w:r w:rsidDel="00983874">
          <w:rPr>
            <w:noProof/>
            <w:webHidden/>
          </w:rPr>
          <w:tab/>
          <w:delText>6</w:delText>
        </w:r>
      </w:del>
    </w:p>
    <w:p w14:paraId="6A2E311E" w14:textId="6A5EF64A" w:rsidR="00B523B3" w:rsidDel="00983874" w:rsidRDefault="00B523B3">
      <w:pPr>
        <w:pStyle w:val="TOC2"/>
        <w:rPr>
          <w:del w:id="32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25" w:author="Ahmed Hamza" w:date="2024-11-03T19:52:00Z" w16du:dateUtc="2024-11-04T03:52:00Z">
        <w:r w:rsidRPr="00983874" w:rsidDel="00983874">
          <w:rPr>
            <w:noProof/>
            <w:lang w:val="fr-FR"/>
            <w:rPrChange w:id="326" w:author="Ahmed Hamza" w:date="2024-11-03T19:52:00Z" w16du:dateUtc="2024-11-04T03:52:00Z">
              <w:rPr>
                <w:rStyle w:val="Hyperlink"/>
                <w:noProof/>
              </w:rPr>
            </w:rPrChange>
          </w:rPr>
          <w:delText>5.2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27" w:author="Ahmed Hamza" w:date="2024-11-03T19:52:00Z" w16du:dateUtc="2024-11-04T03:52:00Z">
              <w:rPr>
                <w:rStyle w:val="Hyperlink"/>
                <w:noProof/>
              </w:rPr>
            </w:rPrChange>
          </w:rPr>
          <w:delText>MIHS streams and tracks</w:delText>
        </w:r>
        <w:r w:rsidDel="00983874">
          <w:rPr>
            <w:noProof/>
            <w:webHidden/>
          </w:rPr>
          <w:tab/>
          <w:delText>6</w:delText>
        </w:r>
      </w:del>
    </w:p>
    <w:p w14:paraId="091F3746" w14:textId="42428514" w:rsidR="00B523B3" w:rsidDel="00983874" w:rsidRDefault="00B523B3">
      <w:pPr>
        <w:pStyle w:val="TOC3"/>
        <w:rPr>
          <w:del w:id="32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29" w:author="Ahmed Hamza" w:date="2024-11-03T19:52:00Z" w16du:dateUtc="2024-11-04T03:52:00Z">
        <w:r w:rsidRPr="00983874" w:rsidDel="00983874">
          <w:rPr>
            <w:noProof/>
            <w:lang w:val="fr-FR"/>
            <w:rPrChange w:id="330" w:author="Ahmed Hamza" w:date="2024-11-03T19:52:00Z" w16du:dateUtc="2024-11-04T03:52:00Z">
              <w:rPr>
                <w:rStyle w:val="Hyperlink"/>
                <w:noProof/>
              </w:rPr>
            </w:rPrChange>
          </w:rPr>
          <w:delText>5.2.1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31" w:author="Ahmed Hamza" w:date="2024-11-03T19:52:00Z" w16du:dateUtc="2024-11-04T03:52:00Z">
              <w:rPr>
                <w:rStyle w:val="Hyperlink"/>
                <w:noProof/>
              </w:rPr>
            </w:rPrChange>
          </w:rPr>
          <w:delText>Referencing MIHS band tracks</w:delText>
        </w:r>
        <w:r w:rsidDel="00983874">
          <w:rPr>
            <w:noProof/>
            <w:webHidden/>
          </w:rPr>
          <w:tab/>
          <w:delText>7</w:delText>
        </w:r>
      </w:del>
    </w:p>
    <w:p w14:paraId="0D983713" w14:textId="02AD8256" w:rsidR="00B523B3" w:rsidDel="00983874" w:rsidRDefault="00B523B3">
      <w:pPr>
        <w:pStyle w:val="TOC3"/>
        <w:rPr>
          <w:del w:id="33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33" w:author="Ahmed Hamza" w:date="2024-11-03T19:52:00Z" w16du:dateUtc="2024-11-04T03:52:00Z">
        <w:r w:rsidRPr="00983874" w:rsidDel="00983874">
          <w:rPr>
            <w:noProof/>
            <w:lang w:val="fr-FR"/>
            <w:rPrChange w:id="334" w:author="Ahmed Hamza" w:date="2024-11-03T19:52:00Z" w16du:dateUtc="2024-11-04T03:52:00Z">
              <w:rPr>
                <w:rStyle w:val="Hyperlink"/>
                <w:noProof/>
              </w:rPr>
            </w:rPrChange>
          </w:rPr>
          <w:delText>5.2.2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35" w:author="Ahmed Hamza" w:date="2024-11-03T19:52:00Z" w16du:dateUtc="2024-11-04T03:52:00Z">
              <w:rPr>
                <w:rStyle w:val="Hyperlink"/>
                <w:noProof/>
              </w:rPr>
            </w:rPrChange>
          </w:rPr>
          <w:delText>Grouping MIHS band tracks</w:delText>
        </w:r>
        <w:r w:rsidDel="00983874">
          <w:rPr>
            <w:noProof/>
            <w:webHidden/>
          </w:rPr>
          <w:tab/>
          <w:delText>7</w:delText>
        </w:r>
      </w:del>
    </w:p>
    <w:p w14:paraId="238581B0" w14:textId="2B4098FA" w:rsidR="00B523B3" w:rsidDel="00983874" w:rsidRDefault="00B523B3">
      <w:pPr>
        <w:pStyle w:val="TOC3"/>
        <w:rPr>
          <w:del w:id="33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37" w:author="Ahmed Hamza" w:date="2024-11-03T19:52:00Z" w16du:dateUtc="2024-11-04T03:52:00Z">
        <w:r w:rsidRPr="00983874" w:rsidDel="00983874">
          <w:rPr>
            <w:noProof/>
            <w:lang w:val="fr-FR"/>
            <w:rPrChange w:id="338" w:author="Ahmed Hamza" w:date="2024-11-03T19:52:00Z" w16du:dateUtc="2024-11-04T03:52:00Z">
              <w:rPr>
                <w:rStyle w:val="Hyperlink"/>
                <w:noProof/>
              </w:rPr>
            </w:rPrChange>
          </w:rPr>
          <w:delText>5.2.3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39" w:author="Ahmed Hamza" w:date="2024-11-03T19:52:00Z" w16du:dateUtc="2024-11-04T03:52:00Z">
              <w:rPr>
                <w:rStyle w:val="Hyperlink"/>
                <w:noProof/>
              </w:rPr>
            </w:rPrChange>
          </w:rPr>
          <w:delText>MIHS band entity group</w:delText>
        </w:r>
        <w:r w:rsidDel="00983874">
          <w:rPr>
            <w:noProof/>
            <w:webHidden/>
          </w:rPr>
          <w:tab/>
          <w:delText>7</w:delText>
        </w:r>
      </w:del>
    </w:p>
    <w:p w14:paraId="53CCEFBD" w14:textId="30DBBE7B" w:rsidR="00B523B3" w:rsidDel="00983874" w:rsidRDefault="00B523B3">
      <w:pPr>
        <w:pStyle w:val="TOC3"/>
        <w:rPr>
          <w:del w:id="34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41" w:author="Ahmed Hamza" w:date="2024-11-03T19:52:00Z" w16du:dateUtc="2024-11-04T03:52:00Z">
        <w:r w:rsidRPr="00983874" w:rsidDel="00983874">
          <w:rPr>
            <w:noProof/>
            <w:lang w:val="fr-FR"/>
            <w:rPrChange w:id="342" w:author="Ahmed Hamza" w:date="2024-11-03T19:52:00Z" w16du:dateUtc="2024-11-04T03:52:00Z">
              <w:rPr>
                <w:rStyle w:val="Hyperlink"/>
                <w:noProof/>
              </w:rPr>
            </w:rPrChange>
          </w:rPr>
          <w:delText>5.2.4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43" w:author="Ahmed Hamza" w:date="2024-11-03T19:52:00Z" w16du:dateUtc="2024-11-04T03:52:00Z">
              <w:rPr>
                <w:rStyle w:val="Hyperlink"/>
                <w:noProof/>
              </w:rPr>
            </w:rPrChange>
          </w:rPr>
          <w:delText>MIHS sample entry</w:delText>
        </w:r>
        <w:r w:rsidDel="00983874">
          <w:rPr>
            <w:noProof/>
            <w:webHidden/>
          </w:rPr>
          <w:tab/>
          <w:delText>8</w:delText>
        </w:r>
      </w:del>
    </w:p>
    <w:p w14:paraId="78160557" w14:textId="3D947ED7" w:rsidR="00B523B3" w:rsidDel="00983874" w:rsidRDefault="00B523B3">
      <w:pPr>
        <w:pStyle w:val="TOC3"/>
        <w:rPr>
          <w:del w:id="34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45" w:author="Ahmed Hamza" w:date="2024-11-03T19:52:00Z" w16du:dateUtc="2024-11-04T03:52:00Z">
        <w:r w:rsidRPr="00983874" w:rsidDel="00983874">
          <w:rPr>
            <w:noProof/>
            <w:lang w:val="fr-FR"/>
            <w:rPrChange w:id="346" w:author="Ahmed Hamza" w:date="2024-11-03T19:52:00Z" w16du:dateUtc="2024-11-04T03:52:00Z">
              <w:rPr>
                <w:rStyle w:val="Hyperlink"/>
                <w:noProof/>
              </w:rPr>
            </w:rPrChange>
          </w:rPr>
          <w:delText>5.2.5</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47" w:author="Ahmed Hamza" w:date="2024-11-03T19:52:00Z" w16du:dateUtc="2024-11-04T03:52:00Z">
              <w:rPr>
                <w:rStyle w:val="Hyperlink"/>
                <w:noProof/>
              </w:rPr>
            </w:rPrChange>
          </w:rPr>
          <w:delText>MIHS band sample entry</w:delText>
        </w:r>
        <w:r w:rsidDel="00983874">
          <w:rPr>
            <w:noProof/>
            <w:webHidden/>
          </w:rPr>
          <w:tab/>
          <w:delText>8</w:delText>
        </w:r>
      </w:del>
    </w:p>
    <w:p w14:paraId="7FD7D915" w14:textId="556A28F3" w:rsidR="00B523B3" w:rsidDel="00983874" w:rsidRDefault="00B523B3">
      <w:pPr>
        <w:pStyle w:val="TOC3"/>
        <w:rPr>
          <w:del w:id="34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49" w:author="Ahmed Hamza" w:date="2024-11-03T19:52:00Z" w16du:dateUtc="2024-11-04T03:52:00Z">
        <w:r w:rsidRPr="00983874" w:rsidDel="00983874">
          <w:rPr>
            <w:noProof/>
            <w:lang w:val="fr-FR"/>
            <w:rPrChange w:id="350" w:author="Ahmed Hamza" w:date="2024-11-03T19:52:00Z" w16du:dateUtc="2024-11-04T03:52:00Z">
              <w:rPr>
                <w:rStyle w:val="Hyperlink"/>
                <w:noProof/>
              </w:rPr>
            </w:rPrChange>
          </w:rPr>
          <w:delText>5.2.6</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51" w:author="Ahmed Hamza" w:date="2024-11-03T19:52:00Z" w16du:dateUtc="2024-11-04T03:52:00Z">
              <w:rPr>
                <w:rStyle w:val="Hyperlink"/>
                <w:noProof/>
              </w:rPr>
            </w:rPrChange>
          </w:rPr>
          <w:delText>MIHS configuration box</w:delText>
        </w:r>
        <w:r w:rsidDel="00983874">
          <w:rPr>
            <w:noProof/>
            <w:webHidden/>
          </w:rPr>
          <w:tab/>
          <w:delText>9</w:delText>
        </w:r>
      </w:del>
    </w:p>
    <w:p w14:paraId="16AFEBD9" w14:textId="501B69C3" w:rsidR="00B523B3" w:rsidDel="00983874" w:rsidRDefault="00B523B3">
      <w:pPr>
        <w:pStyle w:val="TOC3"/>
        <w:rPr>
          <w:del w:id="35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53" w:author="Ahmed Hamza" w:date="2024-11-03T19:52:00Z" w16du:dateUtc="2024-11-04T03:52:00Z">
        <w:r w:rsidRPr="00983874" w:rsidDel="00983874">
          <w:rPr>
            <w:noProof/>
            <w:lang w:val="fr-FR"/>
            <w:rPrChange w:id="354" w:author="Ahmed Hamza" w:date="2024-11-03T19:52:00Z" w16du:dateUtc="2024-11-04T03:52:00Z">
              <w:rPr>
                <w:rStyle w:val="Hyperlink"/>
                <w:noProof/>
              </w:rPr>
            </w:rPrChange>
          </w:rPr>
          <w:delText>5.2.7</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55" w:author="Ahmed Hamza" w:date="2024-11-03T19:52:00Z" w16du:dateUtc="2024-11-04T03:52:00Z">
              <w:rPr>
                <w:rStyle w:val="Hyperlink"/>
                <w:noProof/>
              </w:rPr>
            </w:rPrChange>
          </w:rPr>
          <w:delText>Haptic experience description box</w:delText>
        </w:r>
        <w:r w:rsidDel="00983874">
          <w:rPr>
            <w:noProof/>
            <w:webHidden/>
          </w:rPr>
          <w:tab/>
          <w:delText>10</w:delText>
        </w:r>
      </w:del>
    </w:p>
    <w:p w14:paraId="75F7A8FD" w14:textId="4AC3325F" w:rsidR="00B523B3" w:rsidDel="00983874" w:rsidRDefault="00B523B3">
      <w:pPr>
        <w:pStyle w:val="TOC3"/>
        <w:rPr>
          <w:del w:id="35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57" w:author="Ahmed Hamza" w:date="2024-11-03T19:52:00Z" w16du:dateUtc="2024-11-04T03:52:00Z">
        <w:r w:rsidRPr="00983874" w:rsidDel="00983874">
          <w:rPr>
            <w:noProof/>
            <w:lang w:val="fr-FR"/>
            <w:rPrChange w:id="358" w:author="Ahmed Hamza" w:date="2024-11-03T19:52:00Z" w16du:dateUtc="2024-11-04T03:52:00Z">
              <w:rPr>
                <w:rStyle w:val="Hyperlink"/>
                <w:noProof/>
              </w:rPr>
            </w:rPrChange>
          </w:rPr>
          <w:delText>5.2.8</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59" w:author="Ahmed Hamza" w:date="2024-11-03T19:52:00Z" w16du:dateUtc="2024-11-04T03:52:00Z">
              <w:rPr>
                <w:rStyle w:val="Hyperlink"/>
                <w:noProof/>
              </w:rPr>
            </w:rPrChange>
          </w:rPr>
          <w:delText>Haptic experience description header box</w:delText>
        </w:r>
        <w:r w:rsidDel="00983874">
          <w:rPr>
            <w:noProof/>
            <w:webHidden/>
          </w:rPr>
          <w:tab/>
          <w:delText>10</w:delText>
        </w:r>
      </w:del>
    </w:p>
    <w:p w14:paraId="391AE4DA" w14:textId="47139DFC" w:rsidR="00B523B3" w:rsidDel="00983874" w:rsidRDefault="00B523B3">
      <w:pPr>
        <w:pStyle w:val="TOC3"/>
        <w:rPr>
          <w:del w:id="36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61" w:author="Ahmed Hamza" w:date="2024-11-03T19:52:00Z" w16du:dateUtc="2024-11-04T03:52:00Z">
        <w:r w:rsidRPr="00983874" w:rsidDel="00983874">
          <w:rPr>
            <w:noProof/>
            <w:lang w:val="fr-FR"/>
            <w:rPrChange w:id="362" w:author="Ahmed Hamza" w:date="2024-11-03T19:52:00Z" w16du:dateUtc="2024-11-04T03:52:00Z">
              <w:rPr>
                <w:rStyle w:val="Hyperlink"/>
                <w:noProof/>
              </w:rPr>
            </w:rPrChange>
          </w:rPr>
          <w:delText>5.2.9</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63" w:author="Ahmed Hamza" w:date="2024-11-03T19:52:00Z" w16du:dateUtc="2024-11-04T03:52:00Z">
              <w:rPr>
                <w:rStyle w:val="Hyperlink"/>
                <w:noProof/>
              </w:rPr>
            </w:rPrChange>
          </w:rPr>
          <w:delText>Haptic avatar description box</w:delText>
        </w:r>
        <w:r w:rsidDel="00983874">
          <w:rPr>
            <w:noProof/>
            <w:webHidden/>
          </w:rPr>
          <w:tab/>
          <w:delText>11</w:delText>
        </w:r>
      </w:del>
    </w:p>
    <w:p w14:paraId="57CA4B19" w14:textId="7A61F7F0" w:rsidR="00B523B3" w:rsidDel="00983874" w:rsidRDefault="00B523B3">
      <w:pPr>
        <w:pStyle w:val="TOC3"/>
        <w:rPr>
          <w:del w:id="36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65" w:author="Ahmed Hamza" w:date="2024-11-03T19:52:00Z" w16du:dateUtc="2024-11-04T03:52:00Z">
        <w:r w:rsidRPr="00983874" w:rsidDel="00983874">
          <w:rPr>
            <w:noProof/>
            <w:lang w:val="fr-FR"/>
            <w:rPrChange w:id="366" w:author="Ahmed Hamza" w:date="2024-11-03T19:52:00Z" w16du:dateUtc="2024-11-04T03:52:00Z">
              <w:rPr>
                <w:rStyle w:val="Hyperlink"/>
                <w:noProof/>
              </w:rPr>
            </w:rPrChange>
          </w:rPr>
          <w:delText>5.2.10</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67" w:author="Ahmed Hamza" w:date="2024-11-03T19:52:00Z" w16du:dateUtc="2024-11-04T03:52:00Z">
              <w:rPr>
                <w:rStyle w:val="Hyperlink"/>
                <w:noProof/>
              </w:rPr>
            </w:rPrChange>
          </w:rPr>
          <w:delText>Haptic perception description box</w:delText>
        </w:r>
        <w:r w:rsidDel="00983874">
          <w:rPr>
            <w:noProof/>
            <w:webHidden/>
          </w:rPr>
          <w:tab/>
          <w:delText>12</w:delText>
        </w:r>
      </w:del>
    </w:p>
    <w:p w14:paraId="06AFD800" w14:textId="4ED9E1B2" w:rsidR="00B523B3" w:rsidDel="00983874" w:rsidRDefault="00B523B3">
      <w:pPr>
        <w:pStyle w:val="TOC3"/>
        <w:rPr>
          <w:del w:id="36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69" w:author="Ahmed Hamza" w:date="2024-11-03T19:52:00Z" w16du:dateUtc="2024-11-04T03:52:00Z">
        <w:r w:rsidRPr="00983874" w:rsidDel="00983874">
          <w:rPr>
            <w:noProof/>
            <w:lang w:val="fr-FR"/>
            <w:rPrChange w:id="370" w:author="Ahmed Hamza" w:date="2024-11-03T19:52:00Z" w16du:dateUtc="2024-11-04T03:52:00Z">
              <w:rPr>
                <w:rStyle w:val="Hyperlink"/>
                <w:noProof/>
              </w:rPr>
            </w:rPrChange>
          </w:rPr>
          <w:delText>5.2.11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71" w:author="Ahmed Hamza" w:date="2024-11-03T19:52:00Z" w16du:dateUtc="2024-11-04T03:52:00Z">
              <w:rPr>
                <w:rStyle w:val="Hyperlink"/>
                <w:noProof/>
              </w:rPr>
            </w:rPrChange>
          </w:rPr>
          <w:delText>Haptic perception description header box</w:delText>
        </w:r>
        <w:r w:rsidDel="00983874">
          <w:rPr>
            <w:noProof/>
            <w:webHidden/>
          </w:rPr>
          <w:tab/>
          <w:delText>12</w:delText>
        </w:r>
      </w:del>
    </w:p>
    <w:p w14:paraId="22FE2A47" w14:textId="3F4D98D6" w:rsidR="00B523B3" w:rsidDel="00983874" w:rsidRDefault="00B523B3">
      <w:pPr>
        <w:pStyle w:val="TOC3"/>
        <w:rPr>
          <w:del w:id="37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73" w:author="Ahmed Hamza" w:date="2024-11-03T19:52:00Z" w16du:dateUtc="2024-11-04T03:52:00Z">
        <w:r w:rsidRPr="00983874" w:rsidDel="00983874">
          <w:rPr>
            <w:noProof/>
            <w:lang w:val="fr-FR"/>
            <w:rPrChange w:id="374" w:author="Ahmed Hamza" w:date="2024-11-03T19:52:00Z" w16du:dateUtc="2024-11-04T03:52:00Z">
              <w:rPr>
                <w:rStyle w:val="Hyperlink"/>
                <w:noProof/>
              </w:rPr>
            </w:rPrChange>
          </w:rPr>
          <w:delText>5.2.12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75" w:author="Ahmed Hamza" w:date="2024-11-03T19:52:00Z" w16du:dateUtc="2024-11-04T03:52:00Z">
              <w:rPr>
                <w:rStyle w:val="Hyperlink"/>
                <w:noProof/>
              </w:rPr>
            </w:rPrChange>
          </w:rPr>
          <w:delText>Haptic reference device description box</w:delText>
        </w:r>
        <w:r w:rsidDel="00983874">
          <w:rPr>
            <w:noProof/>
            <w:webHidden/>
          </w:rPr>
          <w:tab/>
          <w:delText>13</w:delText>
        </w:r>
      </w:del>
    </w:p>
    <w:p w14:paraId="0BA8BB11" w14:textId="7F0F6C24" w:rsidR="00B523B3" w:rsidDel="00983874" w:rsidRDefault="00B523B3">
      <w:pPr>
        <w:pStyle w:val="TOC3"/>
        <w:rPr>
          <w:del w:id="37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77" w:author="Ahmed Hamza" w:date="2024-11-03T19:52:00Z" w16du:dateUtc="2024-11-04T03:52:00Z">
        <w:r w:rsidRPr="00983874" w:rsidDel="00983874">
          <w:rPr>
            <w:noProof/>
            <w:lang w:val="fr-FR"/>
            <w:rPrChange w:id="378" w:author="Ahmed Hamza" w:date="2024-11-03T19:52:00Z" w16du:dateUtc="2024-11-04T03:52:00Z">
              <w:rPr>
                <w:rStyle w:val="Hyperlink"/>
                <w:noProof/>
              </w:rPr>
            </w:rPrChange>
          </w:rPr>
          <w:delText>5.2.13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79" w:author="Ahmed Hamza" w:date="2024-11-03T19:52:00Z" w16du:dateUtc="2024-11-04T03:52:00Z">
              <w:rPr>
                <w:rStyle w:val="Hyperlink"/>
                <w:noProof/>
              </w:rPr>
            </w:rPrChange>
          </w:rPr>
          <w:delText>Haptic channel description box</w:delText>
        </w:r>
        <w:r w:rsidDel="00983874">
          <w:rPr>
            <w:noProof/>
            <w:webHidden/>
          </w:rPr>
          <w:tab/>
          <w:delText>15</w:delText>
        </w:r>
      </w:del>
    </w:p>
    <w:p w14:paraId="631D2369" w14:textId="3225CBC0" w:rsidR="00B523B3" w:rsidDel="00983874" w:rsidRDefault="00B523B3">
      <w:pPr>
        <w:pStyle w:val="TOC3"/>
        <w:rPr>
          <w:del w:id="38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81" w:author="Ahmed Hamza" w:date="2024-11-03T19:52:00Z" w16du:dateUtc="2024-11-04T03:52:00Z">
        <w:r w:rsidRPr="00983874" w:rsidDel="00983874">
          <w:rPr>
            <w:noProof/>
            <w:lang w:val="fr-FR"/>
            <w:rPrChange w:id="382" w:author="Ahmed Hamza" w:date="2024-11-03T19:52:00Z" w16du:dateUtc="2024-11-04T03:52:00Z">
              <w:rPr>
                <w:rStyle w:val="Hyperlink"/>
                <w:noProof/>
              </w:rPr>
            </w:rPrChange>
          </w:rPr>
          <w:delText>5.2.14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83" w:author="Ahmed Hamza" w:date="2024-11-03T19:52:00Z" w16du:dateUtc="2024-11-04T03:52:00Z">
              <w:rPr>
                <w:rStyle w:val="Hyperlink"/>
                <w:noProof/>
              </w:rPr>
            </w:rPrChange>
          </w:rPr>
          <w:delText>Haptic channel description header box</w:delText>
        </w:r>
        <w:r w:rsidDel="00983874">
          <w:rPr>
            <w:noProof/>
            <w:webHidden/>
          </w:rPr>
          <w:tab/>
          <w:delText>16</w:delText>
        </w:r>
      </w:del>
    </w:p>
    <w:p w14:paraId="6FE461BC" w14:textId="45ADBC02" w:rsidR="00B523B3" w:rsidDel="00983874" w:rsidRDefault="00B523B3">
      <w:pPr>
        <w:pStyle w:val="TOC3"/>
        <w:rPr>
          <w:del w:id="38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85" w:author="Ahmed Hamza" w:date="2024-11-03T19:52:00Z" w16du:dateUtc="2024-11-04T03:52:00Z">
        <w:r w:rsidRPr="00983874" w:rsidDel="00983874">
          <w:rPr>
            <w:noProof/>
            <w:lang w:val="fr-FR"/>
            <w:rPrChange w:id="386" w:author="Ahmed Hamza" w:date="2024-11-03T19:52:00Z" w16du:dateUtc="2024-11-04T03:52:00Z">
              <w:rPr>
                <w:rStyle w:val="Hyperlink"/>
                <w:noProof/>
              </w:rPr>
            </w:rPrChange>
          </w:rPr>
          <w:delText>5.2.15</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87" w:author="Ahmed Hamza" w:date="2024-11-03T19:52:00Z" w16du:dateUtc="2024-11-04T03:52:00Z">
              <w:rPr>
                <w:rStyle w:val="Hyperlink"/>
                <w:noProof/>
              </w:rPr>
            </w:rPrChange>
          </w:rPr>
          <w:delText>Haptic band description box</w:delText>
        </w:r>
        <w:r w:rsidDel="00983874">
          <w:rPr>
            <w:noProof/>
            <w:webHidden/>
          </w:rPr>
          <w:tab/>
          <w:delText>17</w:delText>
        </w:r>
      </w:del>
    </w:p>
    <w:p w14:paraId="27866D66" w14:textId="364AF4C8" w:rsidR="00B523B3" w:rsidDel="00983874" w:rsidRDefault="00B523B3">
      <w:pPr>
        <w:pStyle w:val="TOC3"/>
        <w:rPr>
          <w:del w:id="38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89" w:author="Ahmed Hamza" w:date="2024-11-03T19:52:00Z" w16du:dateUtc="2024-11-04T03:52:00Z">
        <w:r w:rsidRPr="00983874" w:rsidDel="00983874">
          <w:rPr>
            <w:noProof/>
            <w:lang w:val="fr-FR"/>
            <w:rPrChange w:id="390" w:author="Ahmed Hamza" w:date="2024-11-03T19:52:00Z" w16du:dateUtc="2024-11-04T03:52:00Z">
              <w:rPr>
                <w:rStyle w:val="Hyperlink"/>
                <w:noProof/>
              </w:rPr>
            </w:rPrChange>
          </w:rPr>
          <w:delText>5.2.16</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91" w:author="Ahmed Hamza" w:date="2024-11-03T19:52:00Z" w16du:dateUtc="2024-11-04T03:52:00Z">
              <w:rPr>
                <w:rStyle w:val="Hyperlink"/>
                <w:noProof/>
              </w:rPr>
            </w:rPrChange>
          </w:rPr>
          <w:delText>Sample format</w:delText>
        </w:r>
        <w:r w:rsidDel="00983874">
          <w:rPr>
            <w:noProof/>
            <w:webHidden/>
          </w:rPr>
          <w:tab/>
          <w:delText>18</w:delText>
        </w:r>
      </w:del>
    </w:p>
    <w:p w14:paraId="6B1F9E85" w14:textId="321AE592" w:rsidR="00B523B3" w:rsidDel="00983874" w:rsidRDefault="00B523B3">
      <w:pPr>
        <w:pStyle w:val="TOC3"/>
        <w:rPr>
          <w:del w:id="39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93" w:author="Ahmed Hamza" w:date="2024-11-03T19:52:00Z" w16du:dateUtc="2024-11-04T03:52:00Z">
        <w:r w:rsidRPr="00983874" w:rsidDel="00983874">
          <w:rPr>
            <w:noProof/>
            <w:lang w:val="fr-FR"/>
            <w:rPrChange w:id="394" w:author="Ahmed Hamza" w:date="2024-11-03T19:52:00Z" w16du:dateUtc="2024-11-04T03:52:00Z">
              <w:rPr>
                <w:rStyle w:val="Hyperlink"/>
                <w:noProof/>
              </w:rPr>
            </w:rPrChange>
          </w:rPr>
          <w:delText>5.2.17</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395" w:author="Ahmed Hamza" w:date="2024-11-03T19:52:00Z" w16du:dateUtc="2024-11-04T03:52:00Z">
              <w:rPr>
                <w:rStyle w:val="Hyperlink"/>
                <w:noProof/>
              </w:rPr>
            </w:rPrChange>
          </w:rPr>
          <w:delText>Haptics presentation dependency sample group</w:delText>
        </w:r>
        <w:r w:rsidDel="00983874">
          <w:rPr>
            <w:noProof/>
            <w:webHidden/>
          </w:rPr>
          <w:tab/>
          <w:delText>19</w:delText>
        </w:r>
      </w:del>
    </w:p>
    <w:p w14:paraId="3711448F" w14:textId="2980C37B" w:rsidR="00B523B3" w:rsidDel="00983874" w:rsidRDefault="00B523B3">
      <w:pPr>
        <w:pStyle w:val="TOC1"/>
        <w:rPr>
          <w:del w:id="39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397" w:author="Ahmed Hamza" w:date="2024-11-03T19:52:00Z" w16du:dateUtc="2024-11-04T03:52:00Z">
        <w:r w:rsidRPr="00983874" w:rsidDel="00983874">
          <w:rPr>
            <w:noProof/>
            <w:lang w:val="fr-FR"/>
            <w:rPrChange w:id="398" w:author="Ahmed Hamza" w:date="2024-11-03T19:52:00Z" w16du:dateUtc="2024-11-04T03:52:00Z">
              <w:rPr>
                <w:rStyle w:val="Hyperlink"/>
                <w:noProof/>
              </w:rPr>
            </w:rPrChange>
          </w:rPr>
          <w:delText>Annex A (normative)  File format toolsets and brands</w:delText>
        </w:r>
        <w:r w:rsidDel="00983874">
          <w:rPr>
            <w:noProof/>
            <w:webHidden/>
          </w:rPr>
          <w:tab/>
          <w:delText>21</w:delText>
        </w:r>
      </w:del>
    </w:p>
    <w:p w14:paraId="2C7FFF89" w14:textId="40A23743" w:rsidR="00B523B3" w:rsidDel="00983874" w:rsidRDefault="00B523B3">
      <w:pPr>
        <w:pStyle w:val="TOC1"/>
        <w:rPr>
          <w:del w:id="39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00" w:author="Ahmed Hamza" w:date="2024-11-03T19:52:00Z" w16du:dateUtc="2024-11-04T03:52:00Z">
        <w:r w:rsidRPr="00983874" w:rsidDel="00983874">
          <w:rPr>
            <w:noProof/>
            <w:lang w:val="fr-FR"/>
            <w:rPrChange w:id="401" w:author="Ahmed Hamza" w:date="2024-11-03T19:52:00Z" w16du:dateUtc="2024-11-04T03:52:00Z">
              <w:rPr>
                <w:rStyle w:val="Hyperlink"/>
                <w:noProof/>
              </w:rPr>
            </w:rPrChange>
          </w:rPr>
          <w:delText>A.1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02" w:author="Ahmed Hamza" w:date="2024-11-03T19:52:00Z" w16du:dateUtc="2024-11-04T03:52:00Z">
              <w:rPr>
                <w:rStyle w:val="Hyperlink"/>
                <w:noProof/>
              </w:rPr>
            </w:rPrChange>
          </w:rPr>
          <w:delText>General</w:delText>
        </w:r>
        <w:r w:rsidDel="00983874">
          <w:rPr>
            <w:noProof/>
            <w:webHidden/>
          </w:rPr>
          <w:tab/>
          <w:delText>21</w:delText>
        </w:r>
      </w:del>
    </w:p>
    <w:p w14:paraId="457AFF97" w14:textId="0552AB49" w:rsidR="00B523B3" w:rsidDel="00983874" w:rsidRDefault="00B523B3">
      <w:pPr>
        <w:pStyle w:val="TOC1"/>
        <w:rPr>
          <w:del w:id="40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04" w:author="Ahmed Hamza" w:date="2024-11-03T19:52:00Z" w16du:dateUtc="2024-11-04T03:52:00Z">
        <w:r w:rsidRPr="00983874" w:rsidDel="00983874">
          <w:rPr>
            <w:noProof/>
            <w:lang w:val="fr-FR"/>
            <w:rPrChange w:id="405" w:author="Ahmed Hamza" w:date="2024-11-03T19:52:00Z" w16du:dateUtc="2024-11-04T03:52:00Z">
              <w:rPr>
                <w:rStyle w:val="Hyperlink"/>
                <w:noProof/>
              </w:rPr>
            </w:rPrChange>
          </w:rPr>
          <w:delText>A.2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06" w:author="Ahmed Hamza" w:date="2024-11-03T19:52:00Z" w16du:dateUtc="2024-11-04T03:52:00Z">
              <w:rPr>
                <w:rStyle w:val="Hyperlink"/>
                <w:noProof/>
              </w:rPr>
            </w:rPrChange>
          </w:rPr>
          <w:delText>Single track encapsulation of haptics data</w:delText>
        </w:r>
        <w:r w:rsidDel="00983874">
          <w:rPr>
            <w:noProof/>
            <w:webHidden/>
          </w:rPr>
          <w:tab/>
          <w:delText>21</w:delText>
        </w:r>
      </w:del>
    </w:p>
    <w:p w14:paraId="1AAC0F03" w14:textId="1ECB3988" w:rsidR="00B523B3" w:rsidDel="00983874" w:rsidRDefault="00B523B3">
      <w:pPr>
        <w:pStyle w:val="TOC1"/>
        <w:rPr>
          <w:del w:id="40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08" w:author="Ahmed Hamza" w:date="2024-11-03T19:52:00Z" w16du:dateUtc="2024-11-04T03:52:00Z">
        <w:r w:rsidRPr="00983874" w:rsidDel="00983874">
          <w:rPr>
            <w:noProof/>
            <w:lang w:val="fr-FR"/>
            <w:rPrChange w:id="409" w:author="Ahmed Hamza" w:date="2024-11-03T19:52:00Z" w16du:dateUtc="2024-11-04T03:52:00Z">
              <w:rPr>
                <w:rStyle w:val="Hyperlink"/>
                <w:noProof/>
              </w:rPr>
            </w:rPrChange>
          </w:rPr>
          <w:delText>A.2.1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10" w:author="Ahmed Hamza" w:date="2024-11-03T19:52:00Z" w16du:dateUtc="2024-11-04T03:52:00Z">
              <w:rPr>
                <w:rStyle w:val="Hyperlink"/>
                <w:noProof/>
              </w:rPr>
            </w:rPrChange>
          </w:rPr>
          <w:delText>Requirements of files</w:delText>
        </w:r>
        <w:r w:rsidDel="00983874">
          <w:rPr>
            <w:noProof/>
            <w:webHidden/>
          </w:rPr>
          <w:tab/>
          <w:delText>21</w:delText>
        </w:r>
      </w:del>
    </w:p>
    <w:p w14:paraId="55C8A0AF" w14:textId="7FACB7F6" w:rsidR="00B523B3" w:rsidDel="00983874" w:rsidRDefault="00B523B3">
      <w:pPr>
        <w:pStyle w:val="TOC1"/>
        <w:rPr>
          <w:del w:id="41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12" w:author="Ahmed Hamza" w:date="2024-11-03T19:52:00Z" w16du:dateUtc="2024-11-04T03:52:00Z">
        <w:r w:rsidRPr="00983874" w:rsidDel="00983874">
          <w:rPr>
            <w:noProof/>
            <w:lang w:val="fr-FR"/>
            <w:rPrChange w:id="413" w:author="Ahmed Hamza" w:date="2024-11-03T19:52:00Z" w16du:dateUtc="2024-11-04T03:52:00Z">
              <w:rPr>
                <w:rStyle w:val="Hyperlink"/>
                <w:noProof/>
              </w:rPr>
            </w:rPrChange>
          </w:rPr>
          <w:delText>A.2.2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14" w:author="Ahmed Hamza" w:date="2024-11-03T19:52:00Z" w16du:dateUtc="2024-11-04T03:52:00Z">
              <w:rPr>
                <w:rStyle w:val="Hyperlink"/>
                <w:noProof/>
              </w:rPr>
            </w:rPrChange>
          </w:rPr>
          <w:delText>Requirements on readers</w:delText>
        </w:r>
        <w:r w:rsidDel="00983874">
          <w:rPr>
            <w:noProof/>
            <w:webHidden/>
          </w:rPr>
          <w:tab/>
          <w:delText>22</w:delText>
        </w:r>
      </w:del>
    </w:p>
    <w:p w14:paraId="0CC93511" w14:textId="74BBFBC8" w:rsidR="00B523B3" w:rsidDel="00983874" w:rsidRDefault="00B523B3">
      <w:pPr>
        <w:pStyle w:val="TOC1"/>
        <w:rPr>
          <w:del w:id="41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16" w:author="Ahmed Hamza" w:date="2024-11-03T19:52:00Z" w16du:dateUtc="2024-11-04T03:52:00Z">
        <w:r w:rsidRPr="00983874" w:rsidDel="00983874">
          <w:rPr>
            <w:noProof/>
            <w:lang w:val="fr-FR" w:eastAsia="zh-CN"/>
            <w:rPrChange w:id="417" w:author="Ahmed Hamza" w:date="2024-11-03T19:52:00Z" w16du:dateUtc="2024-11-04T03:52:00Z">
              <w:rPr>
                <w:rStyle w:val="Hyperlink"/>
                <w:noProof/>
                <w:lang w:eastAsia="zh-CN"/>
              </w:rPr>
            </w:rPrChange>
          </w:rPr>
          <w:delText>A.3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eastAsia="zh-CN"/>
            <w:rPrChange w:id="418" w:author="Ahmed Hamza" w:date="2024-11-03T19:52:00Z" w16du:dateUtc="2024-11-04T03:52:00Z">
              <w:rPr>
                <w:rStyle w:val="Hyperlink"/>
                <w:noProof/>
                <w:lang w:eastAsia="zh-CN"/>
              </w:rPr>
            </w:rPrChange>
          </w:rPr>
          <w:delText>Multi-track encapsulation of haptics data</w:delText>
        </w:r>
        <w:r w:rsidDel="00983874">
          <w:rPr>
            <w:noProof/>
            <w:webHidden/>
          </w:rPr>
          <w:tab/>
          <w:delText>23</w:delText>
        </w:r>
      </w:del>
    </w:p>
    <w:p w14:paraId="1E057856" w14:textId="00C8E7DA" w:rsidR="00B523B3" w:rsidDel="00983874" w:rsidRDefault="00B523B3">
      <w:pPr>
        <w:pStyle w:val="TOC1"/>
        <w:rPr>
          <w:del w:id="41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20" w:author="Ahmed Hamza" w:date="2024-11-03T19:52:00Z" w16du:dateUtc="2024-11-04T03:52:00Z">
        <w:r w:rsidRPr="00983874" w:rsidDel="00983874">
          <w:rPr>
            <w:noProof/>
            <w:lang w:val="fr-FR"/>
            <w:rPrChange w:id="421" w:author="Ahmed Hamza" w:date="2024-11-03T19:52:00Z" w16du:dateUtc="2024-11-04T03:52:00Z">
              <w:rPr>
                <w:rStyle w:val="Hyperlink"/>
                <w:noProof/>
              </w:rPr>
            </w:rPrChange>
          </w:rPr>
          <w:delText>A.3.1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22" w:author="Ahmed Hamza" w:date="2024-11-03T19:52:00Z" w16du:dateUtc="2024-11-04T03:52:00Z">
              <w:rPr>
                <w:rStyle w:val="Hyperlink"/>
                <w:noProof/>
              </w:rPr>
            </w:rPrChange>
          </w:rPr>
          <w:delText>Requirements on files</w:delText>
        </w:r>
        <w:r w:rsidDel="00983874">
          <w:rPr>
            <w:noProof/>
            <w:webHidden/>
          </w:rPr>
          <w:tab/>
          <w:delText>23</w:delText>
        </w:r>
      </w:del>
    </w:p>
    <w:p w14:paraId="52E646B2" w14:textId="5ECF20E8" w:rsidR="00B523B3" w:rsidDel="00983874" w:rsidRDefault="00B523B3">
      <w:pPr>
        <w:pStyle w:val="TOC1"/>
        <w:rPr>
          <w:del w:id="42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24" w:author="Ahmed Hamza" w:date="2024-11-03T19:52:00Z" w16du:dateUtc="2024-11-04T03:52:00Z">
        <w:r w:rsidRPr="00983874" w:rsidDel="00983874">
          <w:rPr>
            <w:noProof/>
            <w:lang w:val="fr-FR"/>
            <w:rPrChange w:id="425" w:author="Ahmed Hamza" w:date="2024-11-03T19:52:00Z" w16du:dateUtc="2024-11-04T03:52:00Z">
              <w:rPr>
                <w:rStyle w:val="Hyperlink"/>
                <w:noProof/>
              </w:rPr>
            </w:rPrChange>
          </w:rPr>
          <w:delText>A.3.2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26" w:author="Ahmed Hamza" w:date="2024-11-03T19:52:00Z" w16du:dateUtc="2024-11-04T03:52:00Z">
              <w:rPr>
                <w:rStyle w:val="Hyperlink"/>
                <w:noProof/>
              </w:rPr>
            </w:rPrChange>
          </w:rPr>
          <w:delText>Requirements on readers</w:delText>
        </w:r>
        <w:r w:rsidDel="00983874">
          <w:rPr>
            <w:noProof/>
            <w:webHidden/>
          </w:rPr>
          <w:tab/>
          <w:delText>24</w:delText>
        </w:r>
      </w:del>
    </w:p>
    <w:p w14:paraId="6732F121" w14:textId="3F1BAC30" w:rsidR="00B523B3" w:rsidDel="00983874" w:rsidRDefault="00B523B3">
      <w:pPr>
        <w:pStyle w:val="TOC1"/>
        <w:rPr>
          <w:del w:id="42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28" w:author="Ahmed Hamza" w:date="2024-11-03T19:52:00Z" w16du:dateUtc="2024-11-04T03:52:00Z">
        <w:r w:rsidRPr="00983874" w:rsidDel="00983874">
          <w:rPr>
            <w:noProof/>
            <w:lang w:val="fr-FR"/>
            <w:rPrChange w:id="429" w:author="Ahmed Hamza" w:date="2024-11-03T19:52:00Z" w16du:dateUtc="2024-11-04T03:52:00Z">
              <w:rPr>
                <w:rStyle w:val="Hyperlink"/>
                <w:noProof/>
              </w:rPr>
            </w:rPrChange>
          </w:rPr>
          <w:delText>Annex B (normative)  MIME types and sub-parameters</w:delText>
        </w:r>
        <w:r w:rsidDel="00983874">
          <w:rPr>
            <w:noProof/>
            <w:webHidden/>
          </w:rPr>
          <w:tab/>
          <w:delText>27</w:delText>
        </w:r>
      </w:del>
    </w:p>
    <w:p w14:paraId="2859705B" w14:textId="1D286DBE" w:rsidR="00B523B3" w:rsidDel="00983874" w:rsidRDefault="00B523B3">
      <w:pPr>
        <w:pStyle w:val="TOC1"/>
        <w:rPr>
          <w:del w:id="430"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31" w:author="Ahmed Hamza" w:date="2024-11-03T19:52:00Z" w16du:dateUtc="2024-11-04T03:52:00Z">
        <w:r w:rsidRPr="00983874" w:rsidDel="00983874">
          <w:rPr>
            <w:noProof/>
            <w:lang w:val="fr-FR"/>
            <w:rPrChange w:id="432" w:author="Ahmed Hamza" w:date="2024-11-03T19:52:00Z" w16du:dateUtc="2024-11-04T03:52:00Z">
              <w:rPr>
                <w:rStyle w:val="Hyperlink"/>
                <w:noProof/>
              </w:rPr>
            </w:rPrChange>
          </w:rPr>
          <w:delText>B.1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33" w:author="Ahmed Hamza" w:date="2024-11-03T19:52:00Z" w16du:dateUtc="2024-11-04T03:52:00Z">
              <w:rPr>
                <w:rStyle w:val="Hyperlink"/>
                <w:noProof/>
              </w:rPr>
            </w:rPrChange>
          </w:rPr>
          <w:delText>MIME types and sub-types</w:delText>
        </w:r>
        <w:r w:rsidDel="00983874">
          <w:rPr>
            <w:noProof/>
            <w:webHidden/>
          </w:rPr>
          <w:tab/>
          <w:delText>27</w:delText>
        </w:r>
      </w:del>
    </w:p>
    <w:p w14:paraId="0A382615" w14:textId="4E38ECC8" w:rsidR="00B523B3" w:rsidDel="00983874" w:rsidRDefault="00B523B3">
      <w:pPr>
        <w:pStyle w:val="TOC1"/>
        <w:rPr>
          <w:del w:id="43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35" w:author="Ahmed Hamza" w:date="2024-11-03T19:52:00Z" w16du:dateUtc="2024-11-04T03:52:00Z">
        <w:r w:rsidRPr="00983874" w:rsidDel="00983874">
          <w:rPr>
            <w:noProof/>
            <w:lang w:val="fr-FR"/>
            <w:rPrChange w:id="436" w:author="Ahmed Hamza" w:date="2024-11-03T19:52:00Z" w16du:dateUtc="2024-11-04T03:52:00Z">
              <w:rPr>
                <w:rStyle w:val="Hyperlink"/>
                <w:noProof/>
              </w:rPr>
            </w:rPrChange>
          </w:rPr>
          <w:delText>B.2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37" w:author="Ahmed Hamza" w:date="2024-11-03T19:52:00Z" w16du:dateUtc="2024-11-04T03:52:00Z">
              <w:rPr>
                <w:rStyle w:val="Hyperlink"/>
                <w:noProof/>
              </w:rPr>
            </w:rPrChange>
          </w:rPr>
          <w:delText>Sub-parameters for ‘codecs’ parameter</w:delText>
        </w:r>
        <w:r w:rsidDel="00983874">
          <w:rPr>
            <w:noProof/>
            <w:webHidden/>
          </w:rPr>
          <w:tab/>
          <w:delText>27</w:delText>
        </w:r>
      </w:del>
    </w:p>
    <w:p w14:paraId="2719B0FF" w14:textId="522A01D8" w:rsidR="00B523B3" w:rsidDel="00983874" w:rsidRDefault="00B523B3">
      <w:pPr>
        <w:pStyle w:val="TOC1"/>
        <w:rPr>
          <w:del w:id="43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39" w:author="Ahmed Hamza" w:date="2024-11-03T19:52:00Z" w16du:dateUtc="2024-11-04T03:52:00Z">
        <w:r w:rsidRPr="00983874" w:rsidDel="00983874">
          <w:rPr>
            <w:noProof/>
            <w:lang w:val="fr-FR"/>
            <w:rPrChange w:id="440" w:author="Ahmed Hamza" w:date="2024-11-03T19:52:00Z" w16du:dateUtc="2024-11-04T03:52:00Z">
              <w:rPr>
                <w:rStyle w:val="Hyperlink"/>
                <w:noProof/>
              </w:rPr>
            </w:rPrChange>
          </w:rPr>
          <w:delText>B.2.1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41" w:author="Ahmed Hamza" w:date="2024-11-03T19:52:00Z" w16du:dateUtc="2024-11-04T03:52:00Z">
              <w:rPr>
                <w:rStyle w:val="Hyperlink"/>
                <w:noProof/>
              </w:rPr>
            </w:rPrChange>
          </w:rPr>
          <w:delText>General</w:delText>
        </w:r>
        <w:r w:rsidDel="00983874">
          <w:rPr>
            <w:noProof/>
            <w:webHidden/>
          </w:rPr>
          <w:tab/>
          <w:delText>27</w:delText>
        </w:r>
      </w:del>
    </w:p>
    <w:p w14:paraId="1FA7F769" w14:textId="6F36A19F" w:rsidR="00B523B3" w:rsidDel="00983874" w:rsidRDefault="00B523B3">
      <w:pPr>
        <w:pStyle w:val="TOC1"/>
        <w:rPr>
          <w:del w:id="442"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43" w:author="Ahmed Hamza" w:date="2024-11-03T19:52:00Z" w16du:dateUtc="2024-11-04T03:52:00Z">
        <w:r w:rsidRPr="00983874" w:rsidDel="00983874">
          <w:rPr>
            <w:noProof/>
            <w:lang w:val="fr-FR"/>
            <w:rPrChange w:id="444" w:author="Ahmed Hamza" w:date="2024-11-03T19:52:00Z" w16du:dateUtc="2024-11-04T03:52:00Z">
              <w:rPr>
                <w:rStyle w:val="Hyperlink"/>
                <w:noProof/>
              </w:rPr>
            </w:rPrChange>
          </w:rPr>
          <w:delText>B.2.2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45" w:author="Ahmed Hamza" w:date="2024-11-03T19:52:00Z" w16du:dateUtc="2024-11-04T03:52:00Z">
              <w:rPr>
                <w:rStyle w:val="Hyperlink"/>
                <w:noProof/>
              </w:rPr>
            </w:rPrChange>
          </w:rPr>
          <w:delText>Haptic codec family</w:delText>
        </w:r>
        <w:r w:rsidDel="00983874">
          <w:rPr>
            <w:noProof/>
            <w:webHidden/>
          </w:rPr>
          <w:tab/>
          <w:delText>27</w:delText>
        </w:r>
      </w:del>
    </w:p>
    <w:p w14:paraId="09CB49A5" w14:textId="09DB4AFE" w:rsidR="00B523B3" w:rsidDel="00983874" w:rsidRDefault="00B523B3">
      <w:pPr>
        <w:pStyle w:val="TOC1"/>
        <w:rPr>
          <w:del w:id="446"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47" w:author="Ahmed Hamza" w:date="2024-11-03T19:52:00Z" w16du:dateUtc="2024-11-04T03:52:00Z">
        <w:r w:rsidRPr="00983874" w:rsidDel="00983874">
          <w:rPr>
            <w:noProof/>
            <w:lang w:val="fr-FR"/>
            <w:rPrChange w:id="448" w:author="Ahmed Hamza" w:date="2024-11-03T19:52:00Z" w16du:dateUtc="2024-11-04T03:52:00Z">
              <w:rPr>
                <w:rStyle w:val="Hyperlink"/>
                <w:noProof/>
              </w:rPr>
            </w:rPrChange>
          </w:rPr>
          <w:delText>Annex C (informative)  Multiple MIHS tracks and alternate groups</w:delText>
        </w:r>
        <w:r w:rsidDel="00983874">
          <w:rPr>
            <w:noProof/>
            <w:webHidden/>
          </w:rPr>
          <w:tab/>
          <w:delText>28</w:delText>
        </w:r>
      </w:del>
    </w:p>
    <w:p w14:paraId="56D4F1E4" w14:textId="795AB946" w:rsidR="00B523B3" w:rsidDel="00983874" w:rsidRDefault="00B523B3">
      <w:pPr>
        <w:pStyle w:val="TOC1"/>
        <w:rPr>
          <w:del w:id="44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50" w:author="Ahmed Hamza" w:date="2024-11-03T19:52:00Z" w16du:dateUtc="2024-11-04T03:52:00Z">
        <w:r w:rsidRPr="00983874" w:rsidDel="00983874">
          <w:rPr>
            <w:noProof/>
            <w:lang w:val="fr-FR"/>
            <w:rPrChange w:id="451" w:author="Ahmed Hamza" w:date="2024-11-03T19:52:00Z" w16du:dateUtc="2024-11-04T03:52:00Z">
              <w:rPr>
                <w:rStyle w:val="Hyperlink"/>
                <w:noProof/>
              </w:rPr>
            </w:rPrChange>
          </w:rPr>
          <w:delText>C.1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52" w:author="Ahmed Hamza" w:date="2024-11-03T19:52:00Z" w16du:dateUtc="2024-11-04T03:52:00Z">
              <w:rPr>
                <w:rStyle w:val="Hyperlink"/>
                <w:noProof/>
              </w:rPr>
            </w:rPrChange>
          </w:rPr>
          <w:delText>General</w:delText>
        </w:r>
        <w:r w:rsidDel="00983874">
          <w:rPr>
            <w:noProof/>
            <w:webHidden/>
          </w:rPr>
          <w:tab/>
          <w:delText>28</w:delText>
        </w:r>
      </w:del>
    </w:p>
    <w:p w14:paraId="4250A573" w14:textId="2AC9B432" w:rsidR="00B523B3" w:rsidDel="00983874" w:rsidRDefault="00B523B3">
      <w:pPr>
        <w:pStyle w:val="TOC1"/>
        <w:rPr>
          <w:del w:id="45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54" w:author="Ahmed Hamza" w:date="2024-11-03T19:52:00Z" w16du:dateUtc="2024-11-04T03:52:00Z">
        <w:r w:rsidRPr="00983874" w:rsidDel="00983874">
          <w:rPr>
            <w:noProof/>
            <w:lang w:val="fr-FR" w:eastAsia="zh-CN"/>
            <w:rPrChange w:id="455" w:author="Ahmed Hamza" w:date="2024-11-03T19:52:00Z" w16du:dateUtc="2024-11-04T03:52:00Z">
              <w:rPr>
                <w:rStyle w:val="Hyperlink"/>
                <w:noProof/>
                <w:lang w:eastAsia="zh-CN"/>
              </w:rPr>
            </w:rPrChange>
          </w:rPr>
          <w:delText>C.2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eastAsia="zh-CN"/>
            <w:rPrChange w:id="456" w:author="Ahmed Hamza" w:date="2024-11-03T19:52:00Z" w16du:dateUtc="2024-11-04T03:52:00Z">
              <w:rPr>
                <w:rStyle w:val="Hyperlink"/>
                <w:noProof/>
                <w:lang w:eastAsia="zh-CN"/>
              </w:rPr>
            </w:rPrChange>
          </w:rPr>
          <w:delText>Criteria for alternate groups of MIHS tracks</w:delText>
        </w:r>
        <w:r w:rsidDel="00983874">
          <w:rPr>
            <w:noProof/>
            <w:webHidden/>
          </w:rPr>
          <w:tab/>
          <w:delText>28</w:delText>
        </w:r>
      </w:del>
    </w:p>
    <w:p w14:paraId="2AE7FCA7" w14:textId="276892A6" w:rsidR="00B523B3" w:rsidDel="00983874" w:rsidRDefault="00B523B3">
      <w:pPr>
        <w:pStyle w:val="TOC1"/>
        <w:rPr>
          <w:del w:id="45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58" w:author="Ahmed Hamza" w:date="2024-11-03T19:52:00Z" w16du:dateUtc="2024-11-04T03:52:00Z">
        <w:r w:rsidRPr="00983874" w:rsidDel="00983874">
          <w:rPr>
            <w:noProof/>
            <w:lang w:val="fr-FR" w:eastAsia="zh-CN"/>
            <w:rPrChange w:id="459" w:author="Ahmed Hamza" w:date="2024-11-03T19:52:00Z" w16du:dateUtc="2024-11-04T03:52:00Z">
              <w:rPr>
                <w:rStyle w:val="Hyperlink"/>
                <w:noProof/>
                <w:lang w:eastAsia="zh-CN"/>
              </w:rPr>
            </w:rPrChange>
          </w:rPr>
          <w:delText>C.3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eastAsia="zh-CN"/>
            <w:rPrChange w:id="460" w:author="Ahmed Hamza" w:date="2024-11-03T19:52:00Z" w16du:dateUtc="2024-11-04T03:52:00Z">
              <w:rPr>
                <w:rStyle w:val="Hyperlink"/>
                <w:noProof/>
                <w:lang w:eastAsia="zh-CN"/>
              </w:rPr>
            </w:rPrChange>
          </w:rPr>
          <w:delText>Criteria for use of track groups</w:delText>
        </w:r>
        <w:r w:rsidDel="00983874">
          <w:rPr>
            <w:noProof/>
            <w:webHidden/>
          </w:rPr>
          <w:tab/>
          <w:delText>28</w:delText>
        </w:r>
      </w:del>
    </w:p>
    <w:p w14:paraId="20D45E46" w14:textId="036D6A12" w:rsidR="00B523B3" w:rsidDel="00983874" w:rsidRDefault="00B523B3">
      <w:pPr>
        <w:pStyle w:val="TOC1"/>
        <w:rPr>
          <w:del w:id="46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62" w:author="Ahmed Hamza" w:date="2024-11-03T19:52:00Z" w16du:dateUtc="2024-11-04T03:52:00Z">
        <w:r w:rsidRPr="00983874" w:rsidDel="00983874">
          <w:rPr>
            <w:noProof/>
            <w:lang w:val="fr-FR"/>
            <w:rPrChange w:id="463" w:author="Ahmed Hamza" w:date="2024-11-03T19:52:00Z" w16du:dateUtc="2024-11-04T03:52:00Z">
              <w:rPr>
                <w:rStyle w:val="Hyperlink"/>
                <w:noProof/>
              </w:rPr>
            </w:rPrChange>
          </w:rPr>
          <w:delText>Annex D (informative)  Player handling of MIHS tracks</w:delText>
        </w:r>
        <w:r w:rsidDel="00983874">
          <w:rPr>
            <w:noProof/>
            <w:webHidden/>
          </w:rPr>
          <w:tab/>
          <w:delText>29</w:delText>
        </w:r>
      </w:del>
    </w:p>
    <w:p w14:paraId="0E316179" w14:textId="4FE0950C" w:rsidR="00B523B3" w:rsidDel="00983874" w:rsidRDefault="00B523B3">
      <w:pPr>
        <w:pStyle w:val="TOC1"/>
        <w:rPr>
          <w:del w:id="464"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65" w:author="Ahmed Hamza" w:date="2024-11-03T19:52:00Z" w16du:dateUtc="2024-11-04T03:52:00Z">
        <w:r w:rsidRPr="00983874" w:rsidDel="00983874">
          <w:rPr>
            <w:noProof/>
            <w:lang w:val="fr-FR"/>
            <w:rPrChange w:id="466" w:author="Ahmed Hamza" w:date="2024-11-03T19:52:00Z" w16du:dateUtc="2024-11-04T03:52:00Z">
              <w:rPr>
                <w:rStyle w:val="Hyperlink"/>
                <w:noProof/>
              </w:rPr>
            </w:rPrChange>
          </w:rPr>
          <w:delText>D.1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67" w:author="Ahmed Hamza" w:date="2024-11-03T19:52:00Z" w16du:dateUtc="2024-11-04T03:52:00Z">
              <w:rPr>
                <w:rStyle w:val="Hyperlink"/>
                <w:noProof/>
              </w:rPr>
            </w:rPrChange>
          </w:rPr>
          <w:delText>General</w:delText>
        </w:r>
        <w:r w:rsidDel="00983874">
          <w:rPr>
            <w:noProof/>
            <w:webHidden/>
          </w:rPr>
          <w:tab/>
          <w:delText>29</w:delText>
        </w:r>
      </w:del>
    </w:p>
    <w:p w14:paraId="177521B9" w14:textId="7910F171" w:rsidR="00B523B3" w:rsidDel="00983874" w:rsidRDefault="00B523B3">
      <w:pPr>
        <w:pStyle w:val="TOC1"/>
        <w:rPr>
          <w:del w:id="468"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69" w:author="Ahmed Hamza" w:date="2024-11-03T19:52:00Z" w16du:dateUtc="2024-11-04T03:52:00Z">
        <w:r w:rsidRPr="00983874" w:rsidDel="00983874">
          <w:rPr>
            <w:noProof/>
            <w:lang w:val="fr-FR" w:eastAsia="zh-CN"/>
            <w:rPrChange w:id="470" w:author="Ahmed Hamza" w:date="2024-11-03T19:52:00Z" w16du:dateUtc="2024-11-04T03:52:00Z">
              <w:rPr>
                <w:rStyle w:val="Hyperlink"/>
                <w:noProof/>
                <w:lang w:eastAsia="zh-CN"/>
              </w:rPr>
            </w:rPrChange>
          </w:rPr>
          <w:delText>Annex E</w:delText>
        </w:r>
        <w:r w:rsidRPr="00983874" w:rsidDel="00983874">
          <w:rPr>
            <w:bCs/>
            <w:noProof/>
            <w:lang w:val="fr-FR" w:eastAsia="zh-CN"/>
            <w:rPrChange w:id="471" w:author="Ahmed Hamza" w:date="2024-11-03T19:52:00Z" w16du:dateUtc="2024-11-04T03:52:00Z">
              <w:rPr>
                <w:rStyle w:val="Hyperlink"/>
                <w:bCs/>
                <w:noProof/>
                <w:lang w:eastAsia="zh-CN"/>
              </w:rPr>
            </w:rPrChange>
          </w:rPr>
          <w:delText xml:space="preserve"> (informative)</w:delText>
        </w:r>
        <w:r w:rsidRPr="00983874" w:rsidDel="00983874">
          <w:rPr>
            <w:noProof/>
            <w:lang w:val="fr-FR" w:eastAsia="zh-CN"/>
            <w:rPrChange w:id="472" w:author="Ahmed Hamza" w:date="2024-11-03T19:52:00Z" w16du:dateUtc="2024-11-04T03:52:00Z">
              <w:rPr>
                <w:rStyle w:val="Hyperlink"/>
                <w:noProof/>
                <w:lang w:eastAsia="zh-CN"/>
              </w:rPr>
            </w:rPrChange>
          </w:rPr>
          <w:delText xml:space="preserve">  Haptics support in DASH</w:delText>
        </w:r>
        <w:r w:rsidDel="00983874">
          <w:rPr>
            <w:noProof/>
            <w:webHidden/>
          </w:rPr>
          <w:tab/>
          <w:delText>30</w:delText>
        </w:r>
      </w:del>
    </w:p>
    <w:p w14:paraId="039B639E" w14:textId="665613E6" w:rsidR="00B523B3" w:rsidDel="00983874" w:rsidRDefault="00B523B3">
      <w:pPr>
        <w:pStyle w:val="TOC1"/>
        <w:rPr>
          <w:del w:id="47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74" w:author="Ahmed Hamza" w:date="2024-11-03T19:52:00Z" w16du:dateUtc="2024-11-04T03:52:00Z">
        <w:r w:rsidRPr="00983874" w:rsidDel="00983874">
          <w:rPr>
            <w:noProof/>
            <w:lang w:val="fr-FR"/>
            <w:rPrChange w:id="475" w:author="Ahmed Hamza" w:date="2024-11-03T19:52:00Z" w16du:dateUtc="2024-11-04T03:52:00Z">
              <w:rPr>
                <w:rStyle w:val="Hyperlink"/>
                <w:noProof/>
              </w:rPr>
            </w:rPrChange>
          </w:rPr>
          <w:delText>E.1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76" w:author="Ahmed Hamza" w:date="2024-11-03T19:52:00Z" w16du:dateUtc="2024-11-04T03:52:00Z">
              <w:rPr>
                <w:rStyle w:val="Hyperlink"/>
                <w:noProof/>
              </w:rPr>
            </w:rPrChange>
          </w:rPr>
          <w:delText>General</w:delText>
        </w:r>
        <w:r w:rsidDel="00983874">
          <w:rPr>
            <w:noProof/>
            <w:webHidden/>
          </w:rPr>
          <w:tab/>
          <w:delText>30</w:delText>
        </w:r>
      </w:del>
    </w:p>
    <w:p w14:paraId="7B495AB8" w14:textId="5200A9AD" w:rsidR="00B523B3" w:rsidDel="00983874" w:rsidRDefault="00B523B3">
      <w:pPr>
        <w:pStyle w:val="TOC1"/>
        <w:rPr>
          <w:del w:id="47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78" w:author="Ahmed Hamza" w:date="2024-11-03T19:52:00Z" w16du:dateUtc="2024-11-04T03:52:00Z">
        <w:r w:rsidRPr="00983874" w:rsidDel="00983874">
          <w:rPr>
            <w:noProof/>
            <w:lang w:val="fr-FR"/>
            <w:rPrChange w:id="479" w:author="Ahmed Hamza" w:date="2024-11-03T19:52:00Z" w16du:dateUtc="2024-11-04T03:52:00Z">
              <w:rPr>
                <w:rStyle w:val="Hyperlink"/>
                <w:noProof/>
              </w:rPr>
            </w:rPrChange>
          </w:rPr>
          <w:delText>E.2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80" w:author="Ahmed Hamza" w:date="2024-11-03T19:52:00Z" w16du:dateUtc="2024-11-04T03:52:00Z">
              <w:rPr>
                <w:rStyle w:val="Hyperlink"/>
                <w:noProof/>
              </w:rPr>
            </w:rPrChange>
          </w:rPr>
          <w:delText>Haptics Media MPD signalling</w:delText>
        </w:r>
        <w:r w:rsidDel="00983874">
          <w:rPr>
            <w:noProof/>
            <w:webHidden/>
          </w:rPr>
          <w:tab/>
          <w:delText>30</w:delText>
        </w:r>
      </w:del>
    </w:p>
    <w:p w14:paraId="482A3922" w14:textId="3D352921" w:rsidR="00B523B3" w:rsidDel="00983874" w:rsidRDefault="00B523B3">
      <w:pPr>
        <w:pStyle w:val="TOC1"/>
        <w:rPr>
          <w:del w:id="48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82" w:author="Ahmed Hamza" w:date="2024-11-03T19:52:00Z" w16du:dateUtc="2024-11-04T03:52:00Z">
        <w:r w:rsidRPr="00983874" w:rsidDel="00983874">
          <w:rPr>
            <w:noProof/>
            <w:lang w:val="fr-FR"/>
            <w:rPrChange w:id="483" w:author="Ahmed Hamza" w:date="2024-11-03T19:52:00Z" w16du:dateUtc="2024-11-04T03:52:00Z">
              <w:rPr>
                <w:rStyle w:val="Hyperlink"/>
                <w:noProof/>
              </w:rPr>
            </w:rPrChange>
          </w:rPr>
          <w:delText>E.3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eastAsia="zh-CN"/>
            <w:rPrChange w:id="484" w:author="Ahmed Hamza" w:date="2024-11-03T19:52:00Z" w16du:dateUtc="2024-11-04T03:52:00Z">
              <w:rPr>
                <w:rStyle w:val="Hyperlink"/>
                <w:noProof/>
                <w:lang w:eastAsia="zh-CN"/>
              </w:rPr>
            </w:rPrChange>
          </w:rPr>
          <w:delText>Basic MIHS track support</w:delText>
        </w:r>
        <w:r w:rsidDel="00983874">
          <w:rPr>
            <w:noProof/>
            <w:webHidden/>
          </w:rPr>
          <w:tab/>
          <w:delText>30</w:delText>
        </w:r>
      </w:del>
    </w:p>
    <w:p w14:paraId="16DEA399" w14:textId="38CBA3FA" w:rsidR="00B523B3" w:rsidDel="00983874" w:rsidRDefault="00B523B3">
      <w:pPr>
        <w:pStyle w:val="TOC1"/>
        <w:rPr>
          <w:del w:id="48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86" w:author="Ahmed Hamza" w:date="2024-11-03T19:52:00Z" w16du:dateUtc="2024-11-04T03:52:00Z">
        <w:r w:rsidRPr="00983874" w:rsidDel="00983874">
          <w:rPr>
            <w:noProof/>
            <w:lang w:val="fr-FR"/>
            <w:rPrChange w:id="487" w:author="Ahmed Hamza" w:date="2024-11-03T19:52:00Z" w16du:dateUtc="2024-11-04T03:52:00Z">
              <w:rPr>
                <w:rStyle w:val="Hyperlink"/>
                <w:noProof/>
              </w:rPr>
            </w:rPrChange>
          </w:rPr>
          <w:delText>E.3.1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eastAsia="zh-CN"/>
            <w:rPrChange w:id="488" w:author="Ahmed Hamza" w:date="2024-11-03T19:52:00Z" w16du:dateUtc="2024-11-04T03:52:00Z">
              <w:rPr>
                <w:rStyle w:val="Hyperlink"/>
                <w:noProof/>
                <w:lang w:eastAsia="zh-CN"/>
              </w:rPr>
            </w:rPrChange>
          </w:rPr>
          <w:delText>DASH segment and MPD signalling</w:delText>
        </w:r>
        <w:r w:rsidDel="00983874">
          <w:rPr>
            <w:noProof/>
            <w:webHidden/>
          </w:rPr>
          <w:tab/>
          <w:delText>30</w:delText>
        </w:r>
      </w:del>
    </w:p>
    <w:p w14:paraId="7636DAAD" w14:textId="65D37BD8" w:rsidR="00B523B3" w:rsidDel="00983874" w:rsidRDefault="00B523B3">
      <w:pPr>
        <w:pStyle w:val="TOC1"/>
        <w:rPr>
          <w:del w:id="48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90" w:author="Ahmed Hamza" w:date="2024-11-03T19:52:00Z" w16du:dateUtc="2024-11-04T03:52:00Z">
        <w:r w:rsidRPr="00983874" w:rsidDel="00983874">
          <w:rPr>
            <w:noProof/>
            <w:lang w:val="fr-FR"/>
            <w:rPrChange w:id="491" w:author="Ahmed Hamza" w:date="2024-11-03T19:52:00Z" w16du:dateUtc="2024-11-04T03:52:00Z">
              <w:rPr>
                <w:rStyle w:val="Hyperlink"/>
                <w:noProof/>
              </w:rPr>
            </w:rPrChange>
          </w:rPr>
          <w:delText>E.4</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92" w:author="Ahmed Hamza" w:date="2024-11-03T19:52:00Z" w16du:dateUtc="2024-11-04T03:52:00Z">
              <w:rPr>
                <w:rStyle w:val="Hyperlink"/>
                <w:noProof/>
              </w:rPr>
            </w:rPrChange>
          </w:rPr>
          <w:delText>Multiple MIHS tracks support</w:delText>
        </w:r>
        <w:r w:rsidDel="00983874">
          <w:rPr>
            <w:noProof/>
            <w:webHidden/>
          </w:rPr>
          <w:tab/>
          <w:delText>30</w:delText>
        </w:r>
      </w:del>
    </w:p>
    <w:p w14:paraId="31702499" w14:textId="3729F691" w:rsidR="00B523B3" w:rsidDel="00983874" w:rsidRDefault="00B523B3">
      <w:pPr>
        <w:pStyle w:val="TOC1"/>
        <w:rPr>
          <w:del w:id="49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94" w:author="Ahmed Hamza" w:date="2024-11-03T19:52:00Z" w16du:dateUtc="2024-11-04T03:52:00Z">
        <w:r w:rsidRPr="00983874" w:rsidDel="00983874">
          <w:rPr>
            <w:noProof/>
            <w:lang w:val="fr-FR"/>
            <w:rPrChange w:id="495" w:author="Ahmed Hamza" w:date="2024-11-03T19:52:00Z" w16du:dateUtc="2024-11-04T03:52:00Z">
              <w:rPr>
                <w:rStyle w:val="Hyperlink"/>
                <w:noProof/>
              </w:rPr>
            </w:rPrChange>
          </w:rPr>
          <w:delText>E.4.1</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496" w:author="Ahmed Hamza" w:date="2024-11-03T19:52:00Z" w16du:dateUtc="2024-11-04T03:52:00Z">
              <w:rPr>
                <w:rStyle w:val="Hyperlink"/>
                <w:noProof/>
              </w:rPr>
            </w:rPrChange>
          </w:rPr>
          <w:delText>Alternative tracks</w:delText>
        </w:r>
        <w:r w:rsidDel="00983874">
          <w:rPr>
            <w:noProof/>
            <w:webHidden/>
          </w:rPr>
          <w:tab/>
          <w:delText>31</w:delText>
        </w:r>
      </w:del>
    </w:p>
    <w:p w14:paraId="3638BDE6" w14:textId="563D1253" w:rsidR="00B523B3" w:rsidDel="00983874" w:rsidRDefault="00B523B3">
      <w:pPr>
        <w:pStyle w:val="TOC1"/>
        <w:rPr>
          <w:del w:id="49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498" w:author="Ahmed Hamza" w:date="2024-11-03T19:52:00Z" w16du:dateUtc="2024-11-04T03:52:00Z">
        <w:r w:rsidRPr="00983874" w:rsidDel="00983874">
          <w:rPr>
            <w:noProof/>
            <w:lang w:val="fr-FR"/>
            <w:rPrChange w:id="499" w:author="Ahmed Hamza" w:date="2024-11-03T19:52:00Z" w16du:dateUtc="2024-11-04T03:52:00Z">
              <w:rPr>
                <w:rStyle w:val="Hyperlink"/>
                <w:noProof/>
              </w:rPr>
            </w:rPrChange>
          </w:rPr>
          <w:delText>E.4.2</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500" w:author="Ahmed Hamza" w:date="2024-11-03T19:52:00Z" w16du:dateUtc="2024-11-04T03:52:00Z">
              <w:rPr>
                <w:rStyle w:val="Hyperlink"/>
                <w:noProof/>
              </w:rPr>
            </w:rPrChange>
          </w:rPr>
          <w:delText>Alternative tracks with different bitrates and/or qualities</w:delText>
        </w:r>
        <w:r w:rsidDel="00983874">
          <w:rPr>
            <w:noProof/>
            <w:webHidden/>
          </w:rPr>
          <w:tab/>
          <w:delText>31</w:delText>
        </w:r>
      </w:del>
    </w:p>
    <w:p w14:paraId="39DA02DC" w14:textId="132E7573" w:rsidR="00B523B3" w:rsidDel="00983874" w:rsidRDefault="00B523B3">
      <w:pPr>
        <w:pStyle w:val="TOC1"/>
        <w:rPr>
          <w:del w:id="501"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502" w:author="Ahmed Hamza" w:date="2024-11-03T19:52:00Z" w16du:dateUtc="2024-11-04T03:52:00Z">
        <w:r w:rsidRPr="00983874" w:rsidDel="00983874">
          <w:rPr>
            <w:noProof/>
            <w:lang w:val="fr-FR"/>
            <w:rPrChange w:id="503" w:author="Ahmed Hamza" w:date="2024-11-03T19:52:00Z" w16du:dateUtc="2024-11-04T03:52:00Z">
              <w:rPr>
                <w:rStyle w:val="Hyperlink"/>
                <w:noProof/>
              </w:rPr>
            </w:rPrChange>
          </w:rPr>
          <w:delText>E.4.3</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504" w:author="Ahmed Hamza" w:date="2024-11-03T19:52:00Z" w16du:dateUtc="2024-11-04T03:52:00Z">
              <w:rPr>
                <w:rStyle w:val="Hyperlink"/>
                <w:noProof/>
              </w:rPr>
            </w:rPrChange>
          </w:rPr>
          <w:delText>DASH segment and MPD signalling for bitrate switching</w:delText>
        </w:r>
        <w:r w:rsidDel="00983874">
          <w:rPr>
            <w:noProof/>
            <w:webHidden/>
          </w:rPr>
          <w:tab/>
          <w:delText>31</w:delText>
        </w:r>
      </w:del>
    </w:p>
    <w:p w14:paraId="7BAC97BF" w14:textId="03C07B86" w:rsidR="00B523B3" w:rsidDel="00983874" w:rsidRDefault="00B523B3">
      <w:pPr>
        <w:pStyle w:val="TOC1"/>
        <w:rPr>
          <w:del w:id="505"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506" w:author="Ahmed Hamza" w:date="2024-11-03T19:52:00Z" w16du:dateUtc="2024-11-04T03:52:00Z">
        <w:r w:rsidRPr="00983874" w:rsidDel="00983874">
          <w:rPr>
            <w:noProof/>
            <w:lang w:val="fr-FR"/>
            <w:rPrChange w:id="507" w:author="Ahmed Hamza" w:date="2024-11-03T19:52:00Z" w16du:dateUtc="2024-11-04T03:52:00Z">
              <w:rPr>
                <w:rStyle w:val="Hyperlink"/>
                <w:noProof/>
              </w:rPr>
            </w:rPrChange>
          </w:rPr>
          <w:delText>E.5</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508" w:author="Ahmed Hamza" w:date="2024-11-03T19:52:00Z" w16du:dateUtc="2024-11-04T03:52:00Z">
              <w:rPr>
                <w:rStyle w:val="Hyperlink"/>
                <w:noProof/>
              </w:rPr>
            </w:rPrChange>
          </w:rPr>
          <w:delText>MPD example for ISO Base media file format On Demand profile</w:delText>
        </w:r>
        <w:r w:rsidDel="00983874">
          <w:rPr>
            <w:noProof/>
            <w:webHidden/>
          </w:rPr>
          <w:tab/>
          <w:delText>31</w:delText>
        </w:r>
      </w:del>
    </w:p>
    <w:p w14:paraId="274674D2" w14:textId="4C053DF6" w:rsidR="00B523B3" w:rsidDel="00983874" w:rsidRDefault="00B523B3">
      <w:pPr>
        <w:pStyle w:val="TOC1"/>
        <w:rPr>
          <w:del w:id="509"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510" w:author="Ahmed Hamza" w:date="2024-11-03T19:52:00Z" w16du:dateUtc="2024-11-04T03:52:00Z">
        <w:r w:rsidRPr="00983874" w:rsidDel="00983874">
          <w:rPr>
            <w:noProof/>
            <w:lang w:val="fr-FR"/>
            <w:rPrChange w:id="511" w:author="Ahmed Hamza" w:date="2024-11-03T19:52:00Z" w16du:dateUtc="2024-11-04T03:52:00Z">
              <w:rPr>
                <w:rStyle w:val="Hyperlink"/>
                <w:noProof/>
              </w:rPr>
            </w:rPrChange>
          </w:rPr>
          <w:delText>E.6</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512" w:author="Ahmed Hamza" w:date="2024-11-03T19:52:00Z" w16du:dateUtc="2024-11-04T03:52:00Z">
              <w:rPr>
                <w:rStyle w:val="Hyperlink"/>
                <w:noProof/>
              </w:rPr>
            </w:rPrChange>
          </w:rPr>
          <w:delText>Synchronizing with other media representations</w:delText>
        </w:r>
        <w:r w:rsidDel="00983874">
          <w:rPr>
            <w:noProof/>
            <w:webHidden/>
          </w:rPr>
          <w:tab/>
          <w:delText>32</w:delText>
        </w:r>
      </w:del>
    </w:p>
    <w:p w14:paraId="54FC6E7C" w14:textId="4AD87688" w:rsidR="00B523B3" w:rsidDel="00983874" w:rsidRDefault="00B523B3">
      <w:pPr>
        <w:pStyle w:val="TOC1"/>
        <w:rPr>
          <w:del w:id="513"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514" w:author="Ahmed Hamza" w:date="2024-11-03T19:52:00Z" w16du:dateUtc="2024-11-04T03:52:00Z">
        <w:r w:rsidRPr="00983874" w:rsidDel="00983874">
          <w:rPr>
            <w:noProof/>
            <w:lang w:val="fr-FR"/>
            <w:rPrChange w:id="515" w:author="Ahmed Hamza" w:date="2024-11-03T19:52:00Z" w16du:dateUtc="2024-11-04T03:52:00Z">
              <w:rPr>
                <w:rStyle w:val="Hyperlink"/>
                <w:noProof/>
              </w:rPr>
            </w:rPrChange>
          </w:rPr>
          <w:delText>E.7</w:delText>
        </w:r>
        <w:r w:rsidDel="00983874">
          <w:rPr>
            <w:rFonts w:asciiTheme="minorHAnsi" w:eastAsiaTheme="minorEastAsia" w:hAnsiTheme="minorHAnsi" w:cstheme="minorBidi"/>
            <w:b w:val="0"/>
            <w:noProof/>
            <w:kern w:val="2"/>
            <w:sz w:val="24"/>
            <w:szCs w:val="24"/>
            <w:lang w:val="en-CA"/>
            <w14:ligatures w14:val="standardContextual"/>
          </w:rPr>
          <w:tab/>
        </w:r>
        <w:r w:rsidRPr="00983874" w:rsidDel="00983874">
          <w:rPr>
            <w:noProof/>
            <w:lang w:val="fr-FR"/>
            <w:rPrChange w:id="516" w:author="Ahmed Hamza" w:date="2024-11-03T19:52:00Z" w16du:dateUtc="2024-11-04T03:52:00Z">
              <w:rPr>
                <w:rStyle w:val="Hyperlink"/>
                <w:noProof/>
              </w:rPr>
            </w:rPrChange>
          </w:rPr>
          <w:delText>Signaling the haptics experience metadata in the DASH MPD</w:delText>
        </w:r>
        <w:r w:rsidDel="00983874">
          <w:rPr>
            <w:noProof/>
            <w:webHidden/>
          </w:rPr>
          <w:tab/>
          <w:delText>32</w:delText>
        </w:r>
      </w:del>
    </w:p>
    <w:p w14:paraId="73276ED9" w14:textId="35A27286" w:rsidR="00B523B3" w:rsidDel="00983874" w:rsidRDefault="00B523B3">
      <w:pPr>
        <w:pStyle w:val="TOC1"/>
        <w:rPr>
          <w:del w:id="517" w:author="Ahmed Hamza" w:date="2024-11-03T19:52:00Z" w16du:dateUtc="2024-11-04T03:52:00Z"/>
          <w:rFonts w:asciiTheme="minorHAnsi" w:eastAsiaTheme="minorEastAsia" w:hAnsiTheme="minorHAnsi" w:cstheme="minorBidi"/>
          <w:b w:val="0"/>
          <w:noProof/>
          <w:kern w:val="2"/>
          <w:sz w:val="24"/>
          <w:szCs w:val="24"/>
          <w:lang w:val="en-CA"/>
          <w14:ligatures w14:val="standardContextual"/>
        </w:rPr>
      </w:pPr>
      <w:del w:id="518" w:author="Ahmed Hamza" w:date="2024-11-03T19:52:00Z" w16du:dateUtc="2024-11-04T03:52:00Z">
        <w:r w:rsidRPr="00983874" w:rsidDel="00983874">
          <w:rPr>
            <w:noProof/>
            <w:lang w:val="fr-FR"/>
            <w:rPrChange w:id="519" w:author="Ahmed Hamza" w:date="2024-11-03T19:52:00Z" w16du:dateUtc="2024-11-04T03:52:00Z">
              <w:rPr>
                <w:rStyle w:val="Hyperlink"/>
                <w:noProof/>
              </w:rPr>
            </w:rPrChange>
          </w:rPr>
          <w:delText>Bibliography</w:delText>
        </w:r>
        <w:r w:rsidDel="00983874">
          <w:rPr>
            <w:noProof/>
            <w:webHidden/>
          </w:rPr>
          <w:tab/>
          <w:delText>34</w:delText>
        </w:r>
      </w:del>
    </w:p>
    <w:p w14:paraId="6575100C" w14:textId="1902001F" w:rsidR="001A33D0" w:rsidRPr="00BC394B" w:rsidRDefault="0054733A" w:rsidP="001A33D0">
      <w:pPr>
        <w:pStyle w:val="TOC1"/>
      </w:pPr>
      <w:r w:rsidRPr="00BC394B">
        <w:fldChar w:fldCharType="end"/>
      </w:r>
    </w:p>
    <w:p w14:paraId="56F582B6" w14:textId="77777777" w:rsidR="001A33D0" w:rsidRPr="00BC394B" w:rsidRDefault="001A33D0" w:rsidP="001A33D0">
      <w:pPr>
        <w:pStyle w:val="ForewordTitle"/>
      </w:pPr>
      <w:bookmarkStart w:id="520" w:name="_Toc353342667"/>
      <w:bookmarkStart w:id="521" w:name="_Toc181555941"/>
      <w:r w:rsidRPr="00BC394B">
        <w:lastRenderedPageBreak/>
        <w:t>Foreword</w:t>
      </w:r>
      <w:bookmarkEnd w:id="520"/>
      <w:bookmarkEnd w:id="521"/>
    </w:p>
    <w:p w14:paraId="23A45E9B"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3CE15A8"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4421B475"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5C14D20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CA5B78"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5F23C6E9" w14:textId="573385D9" w:rsidR="001A33D0" w:rsidRPr="00DF6AAF" w:rsidRDefault="00B9118A" w:rsidP="00AD6264">
      <w:pPr>
        <w:pStyle w:val="ForewordText"/>
        <w:rPr>
          <w:lang w:val="en-GB"/>
        </w:rPr>
      </w:pPr>
      <w:r w:rsidRPr="00DF6AAF">
        <w:rPr>
          <w:lang w:val="en-GB"/>
        </w:rPr>
        <w:t>This document was prepared by</w:t>
      </w:r>
      <w:r w:rsidR="00486800">
        <w:rPr>
          <w:lang w:val="en-GB"/>
        </w:rPr>
        <w:t xml:space="preserve"> Joint</w:t>
      </w:r>
      <w:r w:rsidRPr="00DF6AAF">
        <w:rPr>
          <w:lang w:val="en-GB"/>
        </w:rPr>
        <w:t xml:space="preserve"> Technical Committee</w:t>
      </w:r>
      <w:r w:rsidR="001A33D0" w:rsidRPr="00DF6AAF">
        <w:rPr>
          <w:lang w:val="en-GB"/>
        </w:rPr>
        <w:t xml:space="preserve"> ISO/</w:t>
      </w:r>
      <w:r w:rsidR="00486800">
        <w:rPr>
          <w:lang w:val="en-GB"/>
        </w:rPr>
        <w:t>IEC</w:t>
      </w:r>
      <w:r w:rsidR="001A33D0" w:rsidRPr="00DF6AAF">
        <w:rPr>
          <w:lang w:val="en-GB"/>
        </w:rPr>
        <w:t xml:space="preserve"> </w:t>
      </w:r>
      <w:r w:rsidR="00486800">
        <w:rPr>
          <w:lang w:val="en-GB"/>
        </w:rPr>
        <w:t xml:space="preserve">JTC 1, </w:t>
      </w:r>
      <w:r w:rsidR="00486800">
        <w:rPr>
          <w:i/>
          <w:lang w:val="en-GB"/>
        </w:rPr>
        <w:t>Information technology</w:t>
      </w:r>
      <w:r w:rsidR="001A33D0" w:rsidRPr="00DF6AAF">
        <w:rPr>
          <w:lang w:val="en-GB"/>
        </w:rPr>
        <w:t xml:space="preserve">, Subcommittee SC </w:t>
      </w:r>
      <w:r w:rsidR="00486800">
        <w:rPr>
          <w:lang w:val="en-GB"/>
        </w:rPr>
        <w:t xml:space="preserve">29, </w:t>
      </w:r>
      <w:r w:rsidR="00486800" w:rsidRPr="003845CE">
        <w:rPr>
          <w:i/>
        </w:rPr>
        <w:t>Coding of audio, picture, multimedia and hypermedia information</w:t>
      </w:r>
      <w:r w:rsidR="001A33D0" w:rsidRPr="00DF6AAF">
        <w:rPr>
          <w:lang w:val="en-GB"/>
        </w:rPr>
        <w:t>.</w:t>
      </w:r>
    </w:p>
    <w:p w14:paraId="3761DECE" w14:textId="431A8023" w:rsidR="001A33D0" w:rsidRPr="00DF6AAF" w:rsidRDefault="001A33D0" w:rsidP="00AD6264">
      <w:pPr>
        <w:pStyle w:val="ForewordText"/>
        <w:rPr>
          <w:rFonts w:ascii="Calibri" w:hAnsi="Calibri"/>
          <w:lang w:val="en-GB"/>
        </w:rPr>
      </w:pPr>
      <w:r w:rsidRPr="00DF6AAF">
        <w:rPr>
          <w:lang w:val="en-GB"/>
        </w:rPr>
        <w:t>A list of all parts in the ISO</w:t>
      </w:r>
      <w:r w:rsidR="00486800">
        <w:rPr>
          <w:lang w:val="en-GB"/>
        </w:rPr>
        <w:t>/IEC</w:t>
      </w:r>
      <w:r w:rsidRPr="00DF6AAF">
        <w:rPr>
          <w:lang w:val="en-GB"/>
        </w:rPr>
        <w:t xml:space="preserve"> </w:t>
      </w:r>
      <w:r w:rsidR="00486800">
        <w:rPr>
          <w:lang w:val="en-GB"/>
        </w:rPr>
        <w:t>23090</w:t>
      </w:r>
      <w:r w:rsidRPr="00DF6AAF">
        <w:rPr>
          <w:lang w:val="en-GB"/>
        </w:rPr>
        <w:t xml:space="preserve"> series can be found on the ISO website.</w:t>
      </w:r>
    </w:p>
    <w:p w14:paraId="40AD6485"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6F61A6E" w14:textId="77777777" w:rsidR="001A33D0" w:rsidRPr="00BC394B" w:rsidRDefault="001A33D0" w:rsidP="001A33D0">
      <w:pPr>
        <w:pStyle w:val="IntroTitle"/>
        <w:pageBreakBefore/>
      </w:pPr>
      <w:bookmarkStart w:id="522" w:name="_Toc353342668"/>
      <w:bookmarkStart w:id="523" w:name="_Toc181555942"/>
      <w:r w:rsidRPr="00BC394B">
        <w:lastRenderedPageBreak/>
        <w:t>Introduction</w:t>
      </w:r>
      <w:bookmarkEnd w:id="522"/>
      <w:bookmarkEnd w:id="523"/>
    </w:p>
    <w:p w14:paraId="3A60DF2E" w14:textId="44902924" w:rsidR="00147C95" w:rsidRPr="00A91ACC" w:rsidRDefault="00486800" w:rsidP="00147C95">
      <w:pPr>
        <w:pStyle w:val="BodyText"/>
      </w:pPr>
      <w:r w:rsidRPr="00486800">
        <w:t>This document addresses the carriage of haptic media in an ISO base media file. A separate document, ISO/IEC 23090-31, specifies the MIHS stream format for haptic media. This document specifies the process for incorporating MIHS formatted bitstreams into an ISO base media file</w:t>
      </w:r>
      <w:r w:rsidR="001A33D0" w:rsidRPr="00BC394B">
        <w:t>.</w:t>
      </w:r>
    </w:p>
    <w:p w14:paraId="315EACCC" w14:textId="77777777" w:rsidR="001A33D0" w:rsidRPr="00BC394B" w:rsidRDefault="001A33D0" w:rsidP="00ED5FAB">
      <w:pPr>
        <w:pStyle w:val="BodyText"/>
      </w:pPr>
    </w:p>
    <w:p w14:paraId="1817D3B8" w14:textId="77777777" w:rsidR="001A33D0" w:rsidRPr="00BC394B" w:rsidRDefault="001A33D0" w:rsidP="00ED5FAB">
      <w:pPr>
        <w:pStyle w:val="BodyText"/>
        <w:rPr>
          <w:b/>
          <w:sz w:val="32"/>
          <w:szCs w:val="32"/>
        </w:rPr>
        <w:sectPr w:rsidR="001A33D0" w:rsidRPr="00BC394B" w:rsidSect="00C4479A">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652209DD" w14:textId="3CBAB048" w:rsidR="001A33D0" w:rsidRPr="00BC394B" w:rsidRDefault="00C354CE" w:rsidP="001A33D0">
      <w:pPr>
        <w:pStyle w:val="zzSTDTitle"/>
        <w:spacing w:before="0" w:after="360"/>
        <w:rPr>
          <w:b w:val="0"/>
          <w:color w:val="auto"/>
        </w:rPr>
      </w:pPr>
      <w:r>
        <w:rPr>
          <w:color w:val="auto"/>
          <w:szCs w:val="32"/>
        </w:rPr>
        <w:lastRenderedPageBreak/>
        <w:t xml:space="preserve">Information </w:t>
      </w:r>
      <w:r w:rsidRPr="00C354CE">
        <w:rPr>
          <w:color w:val="auto"/>
          <w:szCs w:val="32"/>
        </w:rPr>
        <w:t>technology</w:t>
      </w:r>
      <w:r w:rsidR="001A33D0" w:rsidRPr="00C354CE">
        <w:rPr>
          <w:color w:val="auto"/>
          <w:szCs w:val="32"/>
        </w:rPr>
        <w:t xml:space="preserve"> — </w:t>
      </w:r>
      <w:r w:rsidRPr="00C354CE">
        <w:rPr>
          <w:color w:val="auto"/>
          <w:szCs w:val="32"/>
        </w:rPr>
        <w:t>Coded representation of immersive media</w:t>
      </w:r>
      <w:r w:rsidR="001A33D0" w:rsidRPr="00C354CE">
        <w:rPr>
          <w:color w:val="auto"/>
          <w:szCs w:val="32"/>
        </w:rPr>
        <w:t> — Part </w:t>
      </w:r>
      <w:r w:rsidRPr="00C354CE">
        <w:rPr>
          <w:color w:val="auto"/>
          <w:szCs w:val="32"/>
        </w:rPr>
        <w:t>32</w:t>
      </w:r>
      <w:r w:rsidR="001A33D0" w:rsidRPr="00C354CE">
        <w:rPr>
          <w:color w:val="auto"/>
          <w:szCs w:val="32"/>
        </w:rPr>
        <w:t xml:space="preserve">: </w:t>
      </w:r>
      <w:r w:rsidRPr="00C354CE">
        <w:rPr>
          <w:color w:val="auto"/>
          <w:szCs w:val="32"/>
        </w:rPr>
        <w:t>Carriage of haptics data</w:t>
      </w:r>
    </w:p>
    <w:p w14:paraId="65E16330" w14:textId="51143919" w:rsidR="001A33D0" w:rsidRPr="00BC394B" w:rsidRDefault="001A33D0" w:rsidP="001A33D0">
      <w:pPr>
        <w:pStyle w:val="Heading1"/>
        <w:numPr>
          <w:ilvl w:val="0"/>
          <w:numId w:val="1"/>
        </w:numPr>
        <w:tabs>
          <w:tab w:val="clear" w:pos="432"/>
        </w:tabs>
        <w:ind w:left="0" w:firstLine="0"/>
      </w:pPr>
      <w:bookmarkStart w:id="524" w:name="_Toc353342669"/>
      <w:bookmarkStart w:id="525" w:name="_Toc181555943"/>
      <w:r w:rsidRPr="00BC394B">
        <w:t>Scope</w:t>
      </w:r>
      <w:bookmarkEnd w:id="524"/>
      <w:bookmarkEnd w:id="525"/>
    </w:p>
    <w:p w14:paraId="12A7049A" w14:textId="487D82AC" w:rsidR="001A33D0" w:rsidRPr="00BC394B" w:rsidRDefault="00C354CE" w:rsidP="00ED5FAB">
      <w:pPr>
        <w:pStyle w:val="BodyText"/>
      </w:pPr>
      <w:r w:rsidRPr="00C354CE">
        <w:t>This document specifies carriage of haptic media in ISO base media files.</w:t>
      </w:r>
    </w:p>
    <w:p w14:paraId="2C684B75" w14:textId="3B2769CB" w:rsidR="001A33D0" w:rsidRPr="00BC394B" w:rsidRDefault="001A33D0" w:rsidP="001A33D0">
      <w:pPr>
        <w:pStyle w:val="Heading1"/>
        <w:numPr>
          <w:ilvl w:val="0"/>
          <w:numId w:val="1"/>
        </w:numPr>
        <w:tabs>
          <w:tab w:val="clear" w:pos="432"/>
        </w:tabs>
        <w:ind w:left="0" w:firstLine="0"/>
      </w:pPr>
      <w:bookmarkStart w:id="526" w:name="_Toc353342670"/>
      <w:bookmarkStart w:id="527" w:name="_Toc181555944"/>
      <w:r w:rsidRPr="00BC394B">
        <w:t>Normative references</w:t>
      </w:r>
      <w:bookmarkEnd w:id="526"/>
      <w:bookmarkEnd w:id="527"/>
    </w:p>
    <w:p w14:paraId="6E71D019"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F494ED6" w14:textId="2AA65050" w:rsidR="001A33D0" w:rsidRPr="00BC394B" w:rsidRDefault="00C354CE" w:rsidP="00ED5FAB">
      <w:pPr>
        <w:pStyle w:val="BodyText"/>
      </w:pPr>
      <w:r>
        <w:t xml:space="preserve">ISO/IEC 14496-12:2020, </w:t>
      </w:r>
      <w:r w:rsidRPr="00FA10B3">
        <w:rPr>
          <w:i/>
          <w:iCs/>
        </w:rPr>
        <w:t>Information technology — Coding of audio-visual objects — Part 12: ISO base media file format</w:t>
      </w:r>
    </w:p>
    <w:p w14:paraId="5A62360A" w14:textId="6C71514C" w:rsidR="001A33D0" w:rsidRDefault="00C354CE" w:rsidP="00ED5FAB">
      <w:pPr>
        <w:pStyle w:val="BodyText"/>
        <w:rPr>
          <w:i/>
          <w:iCs/>
        </w:rPr>
      </w:pPr>
      <w:r>
        <w:t xml:space="preserve">ISO/IEC 23009-1:2022, </w:t>
      </w:r>
      <w:r w:rsidRPr="00696AF3">
        <w:rPr>
          <w:i/>
          <w:iCs/>
        </w:rPr>
        <w:t xml:space="preserve">Information technology — </w:t>
      </w:r>
      <w:r w:rsidRPr="00945C40">
        <w:rPr>
          <w:i/>
          <w:iCs/>
        </w:rPr>
        <w:t>Dynamic</w:t>
      </w:r>
      <w:r>
        <w:rPr>
          <w:i/>
          <w:iCs/>
        </w:rPr>
        <w:t xml:space="preserve"> </w:t>
      </w:r>
      <w:r w:rsidRPr="00945C40">
        <w:rPr>
          <w:i/>
          <w:iCs/>
        </w:rPr>
        <w:t>adaptive streaming over HTTP</w:t>
      </w:r>
      <w:r>
        <w:rPr>
          <w:i/>
          <w:iCs/>
        </w:rPr>
        <w:t xml:space="preserve"> </w:t>
      </w:r>
      <w:r w:rsidRPr="00945C40">
        <w:rPr>
          <w:i/>
          <w:iCs/>
        </w:rPr>
        <w:t>(DASH)</w:t>
      </w:r>
      <w:r w:rsidRPr="00696AF3">
        <w:rPr>
          <w:i/>
          <w:iCs/>
        </w:rPr>
        <w:t xml:space="preserve"> — Part 1: </w:t>
      </w:r>
      <w:r w:rsidRPr="00527BC3">
        <w:rPr>
          <w:i/>
          <w:iCs/>
        </w:rPr>
        <w:t>Media presentation description and</w:t>
      </w:r>
      <w:r>
        <w:rPr>
          <w:i/>
          <w:iCs/>
        </w:rPr>
        <w:t xml:space="preserve"> </w:t>
      </w:r>
      <w:r w:rsidRPr="00527BC3">
        <w:rPr>
          <w:i/>
          <w:iCs/>
        </w:rPr>
        <w:t>segment formats</w:t>
      </w:r>
    </w:p>
    <w:p w14:paraId="6FEA14F8" w14:textId="5AC39ADE" w:rsidR="00C354CE" w:rsidRPr="00BC394B" w:rsidRDefault="00C354CE" w:rsidP="00ED5FAB">
      <w:pPr>
        <w:pStyle w:val="BodyText"/>
      </w:pPr>
      <w:r>
        <w:t>ISO/IEC 23090-31:</w:t>
      </w:r>
      <w:r w:rsidRPr="00571900">
        <w:rPr>
          <w:shd w:val="clear" w:color="auto" w:fill="FFFF00"/>
        </w:rPr>
        <w:t>xxxx</w:t>
      </w:r>
      <w:r>
        <w:t xml:space="preserve">, </w:t>
      </w:r>
      <w:r w:rsidRPr="00696AF3">
        <w:rPr>
          <w:i/>
          <w:iCs/>
        </w:rPr>
        <w:t>Information technology — Coded representation of immersive media — Part 31: Haptics Coding</w:t>
      </w:r>
    </w:p>
    <w:p w14:paraId="6B3BAC48" w14:textId="5688F86C" w:rsidR="001A33D0" w:rsidRPr="00BC394B" w:rsidRDefault="001A33D0" w:rsidP="001A33D0">
      <w:pPr>
        <w:pStyle w:val="Heading1"/>
        <w:numPr>
          <w:ilvl w:val="0"/>
          <w:numId w:val="1"/>
        </w:numPr>
        <w:tabs>
          <w:tab w:val="clear" w:pos="432"/>
        </w:tabs>
        <w:ind w:left="0" w:firstLine="0"/>
      </w:pPr>
      <w:bookmarkStart w:id="528" w:name="_Toc353342671"/>
      <w:bookmarkStart w:id="529" w:name="_Toc181555945"/>
      <w:r w:rsidRPr="00BC394B">
        <w:t>Terms</w:t>
      </w:r>
      <w:r w:rsidR="00C354CE">
        <w:t>, definitions,</w:t>
      </w:r>
      <w:r w:rsidRPr="00BC394B">
        <w:t xml:space="preserve"> and </w:t>
      </w:r>
      <w:r w:rsidR="00C354CE">
        <w:t xml:space="preserve">abbreviated </w:t>
      </w:r>
      <w:bookmarkEnd w:id="528"/>
      <w:r w:rsidR="00C354CE">
        <w:t>terms</w:t>
      </w:r>
      <w:bookmarkEnd w:id="529"/>
    </w:p>
    <w:p w14:paraId="2F46292D" w14:textId="1ABB2BE6" w:rsidR="00C354CE" w:rsidRPr="00C354CE" w:rsidRDefault="00C354CE" w:rsidP="00C354CE">
      <w:pPr>
        <w:pStyle w:val="Heading2"/>
      </w:pPr>
      <w:bookmarkStart w:id="530" w:name="_Toc181555946"/>
      <w:r w:rsidRPr="00C354CE">
        <w:t>Terms and definitions</w:t>
      </w:r>
      <w:bookmarkEnd w:id="530"/>
    </w:p>
    <w:p w14:paraId="09EC3EB5" w14:textId="77777777" w:rsidR="00C354CE" w:rsidRDefault="00C354CE" w:rsidP="00C354CE">
      <w:pPr>
        <w:pStyle w:val="BodyText"/>
      </w:pPr>
      <w:r>
        <w:t>For the purposes of this document, the terms and definitions given in ISO/IEC 23090-5 and the following apply.</w:t>
      </w:r>
    </w:p>
    <w:p w14:paraId="6E4C261E"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A5F3CB0"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32A82C71"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78BDB24E" w14:textId="4584401A" w:rsidR="001A33D0" w:rsidRPr="00BC394B" w:rsidRDefault="001A33D0" w:rsidP="001A33D0">
      <w:pPr>
        <w:pStyle w:val="TermNum"/>
      </w:pPr>
      <w:r w:rsidRPr="00BC394B">
        <w:t>3.1</w:t>
      </w:r>
      <w:r w:rsidR="00C354CE">
        <w:t>.1</w:t>
      </w:r>
    </w:p>
    <w:p w14:paraId="206E5093" w14:textId="7A09160C" w:rsidR="001A33D0" w:rsidRPr="00BC394B" w:rsidRDefault="007733A5" w:rsidP="001A33D0">
      <w:pPr>
        <w:pStyle w:val="Terms"/>
      </w:pPr>
      <w:r>
        <w:t>band</w:t>
      </w:r>
    </w:p>
    <w:p w14:paraId="4315E301" w14:textId="39B1233A" w:rsidR="001A33D0" w:rsidRPr="00BC394B" w:rsidRDefault="007733A5" w:rsidP="001A33D0">
      <w:pPr>
        <w:pStyle w:val="Definition"/>
      </w:pPr>
      <w:r w:rsidRPr="005A36DC">
        <w:t>haptic band described in ISO/IEC 23090-31 for containing a haptic signal</w:t>
      </w:r>
    </w:p>
    <w:p w14:paraId="1589DB4A" w14:textId="001058C8" w:rsidR="001A33D0" w:rsidRPr="00BC394B" w:rsidRDefault="001A33D0" w:rsidP="001A33D0">
      <w:pPr>
        <w:pStyle w:val="TermNum"/>
      </w:pPr>
      <w:r w:rsidRPr="00BC394B">
        <w:t>3.</w:t>
      </w:r>
      <w:r w:rsidR="00C354CE">
        <w:t>1.</w:t>
      </w:r>
      <w:r w:rsidRPr="00BC394B">
        <w:t>2</w:t>
      </w:r>
    </w:p>
    <w:p w14:paraId="64AE5C34" w14:textId="291EB185" w:rsidR="001A33D0" w:rsidRPr="00BC394B" w:rsidRDefault="007733A5" w:rsidP="001A33D0">
      <w:pPr>
        <w:pStyle w:val="Terms"/>
      </w:pPr>
      <w:r>
        <w:t>channel</w:t>
      </w:r>
    </w:p>
    <w:p w14:paraId="10142B2F" w14:textId="0452D67F" w:rsidR="001A33D0" w:rsidRDefault="007733A5" w:rsidP="001A33D0">
      <w:pPr>
        <w:pStyle w:val="Definition"/>
      </w:pPr>
      <w:r w:rsidRPr="00AC093E">
        <w:t xml:space="preserve">haptic </w:t>
      </w:r>
      <w:r>
        <w:t>channel</w:t>
      </w:r>
      <w:r w:rsidRPr="00AC093E">
        <w:t xml:space="preserve"> described in ISO/IEC 23090-31 for containing bands to be combined, with the resulting haptics rendered at a specific body location</w:t>
      </w:r>
    </w:p>
    <w:p w14:paraId="20E52AC6" w14:textId="2B8B7595" w:rsidR="007733A5" w:rsidRPr="00BC394B" w:rsidRDefault="007733A5" w:rsidP="007733A5">
      <w:pPr>
        <w:pStyle w:val="TermNum"/>
      </w:pPr>
      <w:r w:rsidRPr="00BC394B">
        <w:t>3.</w:t>
      </w:r>
      <w:r>
        <w:t>1.3</w:t>
      </w:r>
    </w:p>
    <w:p w14:paraId="12A6BF3B" w14:textId="119FA16A" w:rsidR="007733A5" w:rsidRPr="00BC394B" w:rsidRDefault="007733A5" w:rsidP="007733A5">
      <w:pPr>
        <w:pStyle w:val="Terms"/>
      </w:pPr>
      <w:r>
        <w:t>experience</w:t>
      </w:r>
    </w:p>
    <w:p w14:paraId="53C4C14D" w14:textId="1FB1F64B" w:rsidR="007733A5" w:rsidRDefault="007733A5" w:rsidP="007733A5">
      <w:pPr>
        <w:pStyle w:val="Definition"/>
      </w:pPr>
      <w:r w:rsidRPr="00517191">
        <w:t>haptic experience described in ISO/IEC 23090-31 containing perceptions and global information</w:t>
      </w:r>
    </w:p>
    <w:p w14:paraId="5DF30522" w14:textId="49153E6C" w:rsidR="007733A5" w:rsidRPr="00BC394B" w:rsidRDefault="007733A5" w:rsidP="007733A5">
      <w:pPr>
        <w:pStyle w:val="TermNum"/>
      </w:pPr>
      <w:r w:rsidRPr="00BC394B">
        <w:t>3.1</w:t>
      </w:r>
      <w:r>
        <w:t>.4</w:t>
      </w:r>
    </w:p>
    <w:p w14:paraId="4F18C570" w14:textId="464DFC3C" w:rsidR="007733A5" w:rsidRPr="00BC394B" w:rsidRDefault="007733A5" w:rsidP="007733A5">
      <w:pPr>
        <w:pStyle w:val="Terms"/>
      </w:pPr>
      <w:r>
        <w:t>ISOBMFF track</w:t>
      </w:r>
    </w:p>
    <w:p w14:paraId="725E8B79" w14:textId="6003795F" w:rsidR="007733A5" w:rsidRDefault="007733A5" w:rsidP="007733A5">
      <w:pPr>
        <w:pStyle w:val="Definition"/>
      </w:pPr>
      <w:r w:rsidRPr="00440C4E">
        <w:t>track defined in ISO/IEC 14496-12</w:t>
      </w:r>
    </w:p>
    <w:p w14:paraId="4F90E579" w14:textId="71DE9EAC" w:rsidR="007733A5" w:rsidRPr="00BC394B" w:rsidRDefault="007733A5" w:rsidP="007733A5">
      <w:pPr>
        <w:pStyle w:val="TermNum"/>
      </w:pPr>
      <w:r w:rsidRPr="00BC394B">
        <w:t>3.1</w:t>
      </w:r>
      <w:r>
        <w:t>.5</w:t>
      </w:r>
    </w:p>
    <w:p w14:paraId="04C0253B" w14:textId="21125089" w:rsidR="007733A5" w:rsidRPr="00BC394B" w:rsidRDefault="007733A5" w:rsidP="007733A5">
      <w:pPr>
        <w:pStyle w:val="Terms"/>
      </w:pPr>
      <w:r>
        <w:t>MIHS band track</w:t>
      </w:r>
    </w:p>
    <w:p w14:paraId="6F9CF7A0" w14:textId="13DA168F" w:rsidR="007733A5" w:rsidRDefault="007733A5"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w:t>
      </w:r>
      <w:r>
        <w:rPr>
          <w:rStyle w:val="codeChar"/>
        </w:rPr>
        <w:t>Band</w:t>
      </w:r>
      <w:r w:rsidRPr="00E05496">
        <w:rPr>
          <w:rStyle w:val="codeChar"/>
        </w:rPr>
        <w:t>SampleEntry</w:t>
      </w:r>
    </w:p>
    <w:p w14:paraId="0B78D0ED" w14:textId="70DA015B" w:rsidR="007733A5" w:rsidRPr="00BC394B" w:rsidRDefault="007733A5" w:rsidP="007733A5">
      <w:pPr>
        <w:pStyle w:val="TermNum"/>
      </w:pPr>
      <w:r w:rsidRPr="00BC394B">
        <w:lastRenderedPageBreak/>
        <w:t>3.1</w:t>
      </w:r>
      <w:r>
        <w:t>.6</w:t>
      </w:r>
    </w:p>
    <w:p w14:paraId="34F3DAE8" w14:textId="14B0CE6B" w:rsidR="007733A5" w:rsidRPr="00BC394B" w:rsidRDefault="007733A5" w:rsidP="007733A5">
      <w:pPr>
        <w:pStyle w:val="Terms"/>
      </w:pPr>
      <w:r>
        <w:t>MIHS sample</w:t>
      </w:r>
    </w:p>
    <w:p w14:paraId="5DCC1870" w14:textId="316AC03E" w:rsidR="007733A5" w:rsidRDefault="007733A5" w:rsidP="007733A5">
      <w:pPr>
        <w:pStyle w:val="Definition"/>
      </w:pPr>
      <w:r w:rsidRPr="00440C4E">
        <w:t>sample belonging to an MIHS track</w:t>
      </w:r>
    </w:p>
    <w:p w14:paraId="4344FD1B" w14:textId="69849CC8" w:rsidR="007733A5" w:rsidRPr="00BC394B" w:rsidRDefault="007733A5" w:rsidP="007733A5">
      <w:pPr>
        <w:pStyle w:val="TermNum"/>
      </w:pPr>
      <w:r w:rsidRPr="00BC394B">
        <w:t>3.1</w:t>
      </w:r>
      <w:r>
        <w:t>.</w:t>
      </w:r>
      <w:r w:rsidR="005C5F89">
        <w:t>7</w:t>
      </w:r>
    </w:p>
    <w:p w14:paraId="48AED8D6" w14:textId="381E486F" w:rsidR="007733A5" w:rsidRPr="00BC394B" w:rsidRDefault="005C5F89" w:rsidP="007733A5">
      <w:pPr>
        <w:pStyle w:val="Terms"/>
      </w:pPr>
      <w:r>
        <w:t>MIHS stream</w:t>
      </w:r>
    </w:p>
    <w:p w14:paraId="14065E6B" w14:textId="33F41F19" w:rsidR="007733A5" w:rsidRDefault="005C5F89" w:rsidP="007733A5">
      <w:pPr>
        <w:pStyle w:val="Definition"/>
      </w:pPr>
      <w:r w:rsidRPr="00440C4E">
        <w:t>MIHS formatted bitstream described in ISO/IEC 23090-31</w:t>
      </w:r>
    </w:p>
    <w:p w14:paraId="43E75473" w14:textId="0D92E8AD" w:rsidR="007733A5" w:rsidRPr="00BC394B" w:rsidRDefault="007733A5" w:rsidP="007733A5">
      <w:pPr>
        <w:pStyle w:val="TermNum"/>
      </w:pPr>
      <w:r w:rsidRPr="00BC394B">
        <w:t>3.1</w:t>
      </w:r>
      <w:r>
        <w:t>.</w:t>
      </w:r>
      <w:r w:rsidR="005C5F89">
        <w:t>8</w:t>
      </w:r>
    </w:p>
    <w:p w14:paraId="1C9F8CA8" w14:textId="45734A0B" w:rsidR="007733A5" w:rsidRPr="00BC394B" w:rsidRDefault="005C5F89" w:rsidP="007733A5">
      <w:pPr>
        <w:pStyle w:val="Terms"/>
      </w:pPr>
      <w:r>
        <w:t>MIHS track</w:t>
      </w:r>
    </w:p>
    <w:p w14:paraId="3838A40D" w14:textId="3ED340B3" w:rsidR="007733A5" w:rsidRDefault="005C5F89"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MIHSSampleEntry</w:t>
      </w:r>
    </w:p>
    <w:p w14:paraId="17F90924" w14:textId="2177E827" w:rsidR="005C5F89" w:rsidRPr="00BC394B" w:rsidRDefault="005C5F89" w:rsidP="005C5F89">
      <w:pPr>
        <w:pStyle w:val="TermNum"/>
      </w:pPr>
      <w:r w:rsidRPr="00BC394B">
        <w:t>3.1</w:t>
      </w:r>
      <w:r>
        <w:t>.9</w:t>
      </w:r>
    </w:p>
    <w:p w14:paraId="47E05DDA" w14:textId="3ED5337B" w:rsidR="005C5F89" w:rsidRPr="00BC394B" w:rsidRDefault="005C5F89" w:rsidP="005C5F89">
      <w:pPr>
        <w:pStyle w:val="Terms"/>
      </w:pPr>
      <w:r>
        <w:t>metadata</w:t>
      </w:r>
    </w:p>
    <w:p w14:paraId="56319CF7" w14:textId="4666F14C" w:rsidR="005C5F89" w:rsidRDefault="005C5F89" w:rsidP="005C5F89">
      <w:pPr>
        <w:pStyle w:val="Definition"/>
      </w:pPr>
      <w:r w:rsidRPr="00440C4E">
        <w:t>information about a</w:t>
      </w:r>
      <w:r>
        <w:t xml:space="preserve"> haptic</w:t>
      </w:r>
      <w:r w:rsidRPr="00440C4E">
        <w:t xml:space="preserve"> experience, perception, channel, or band described in ISO/IEC 23090-31</w:t>
      </w:r>
    </w:p>
    <w:p w14:paraId="3B8ABE83" w14:textId="6D518DF5" w:rsidR="005C5F89" w:rsidRPr="005C5F89" w:rsidRDefault="005C5F89" w:rsidP="005C5F89">
      <w:pPr>
        <w:pStyle w:val="Note"/>
        <w:tabs>
          <w:tab w:val="clear" w:pos="403"/>
          <w:tab w:val="left" w:pos="1685"/>
          <w:tab w:val="left" w:pos="2160"/>
        </w:tabs>
        <w:spacing w:line="210" w:lineRule="atLeast"/>
        <w:ind w:right="720"/>
      </w:pPr>
      <w:r w:rsidRPr="005C5F89">
        <w:t>Note 1 to entry</w:t>
      </w:r>
      <w:r>
        <w:t xml:space="preserve">: </w:t>
      </w:r>
      <w:r w:rsidRPr="005C5F89">
        <w:t>ISO/IEC 14496-12 also uses the term “metadata” but with a different meaning from ISO/IEC 23090-31, hence this clarification.</w:t>
      </w:r>
    </w:p>
    <w:p w14:paraId="69516FB4" w14:textId="4F4230DC" w:rsidR="005C5F89" w:rsidRPr="00BC394B" w:rsidRDefault="005C5F89" w:rsidP="005C5F89">
      <w:pPr>
        <w:pStyle w:val="TermNum"/>
      </w:pPr>
      <w:r w:rsidRPr="00BC394B">
        <w:t>3.1</w:t>
      </w:r>
      <w:r>
        <w:t>.10</w:t>
      </w:r>
    </w:p>
    <w:p w14:paraId="74374074" w14:textId="7638BCE3" w:rsidR="005C5F89" w:rsidRPr="00BC394B" w:rsidRDefault="005C5F89" w:rsidP="005C5F89">
      <w:pPr>
        <w:pStyle w:val="Terms"/>
      </w:pPr>
      <w:r>
        <w:t>perception</w:t>
      </w:r>
    </w:p>
    <w:p w14:paraId="159C2514" w14:textId="2C7CAF85" w:rsidR="005C5F89" w:rsidRDefault="005C5F89" w:rsidP="005C5F89">
      <w:pPr>
        <w:pStyle w:val="Definition"/>
      </w:pPr>
      <w:r w:rsidRPr="00440C4E">
        <w:t>haptic perception described in ISO/IEC 23090-31 for containing channels of a specific modality such as vibration, force, pressure, etc.</w:t>
      </w:r>
    </w:p>
    <w:p w14:paraId="49AC36E7" w14:textId="0096D3FF" w:rsidR="005C5F89" w:rsidRPr="00BC394B" w:rsidRDefault="005C5F89" w:rsidP="005C5F89">
      <w:pPr>
        <w:pStyle w:val="TermNum"/>
      </w:pPr>
      <w:r w:rsidRPr="00BC394B">
        <w:t>3.1</w:t>
      </w:r>
      <w:r>
        <w:t>.11</w:t>
      </w:r>
    </w:p>
    <w:p w14:paraId="6EC31D9F" w14:textId="6657DB79" w:rsidR="005C5F89" w:rsidRPr="00BC394B" w:rsidRDefault="005C5F89" w:rsidP="005C5F89">
      <w:pPr>
        <w:pStyle w:val="Terms"/>
      </w:pPr>
      <w:r>
        <w:t>sample</w:t>
      </w:r>
    </w:p>
    <w:p w14:paraId="7D18B8B4" w14:textId="5BD2EED9" w:rsidR="005C5F89" w:rsidRDefault="005C5F89" w:rsidP="005C5F89">
      <w:pPr>
        <w:pStyle w:val="Definition"/>
      </w:pPr>
      <w:r>
        <w:t xml:space="preserve">sample </w:t>
      </w:r>
      <w:r w:rsidRPr="00440C4E">
        <w:t>defined in ISO/IEC 14496-12</w:t>
      </w:r>
    </w:p>
    <w:p w14:paraId="50125883" w14:textId="422D3FF9" w:rsidR="00C354CE" w:rsidRDefault="00C354CE" w:rsidP="00C354CE">
      <w:pPr>
        <w:pStyle w:val="Heading2"/>
        <w:tabs>
          <w:tab w:val="clear" w:pos="360"/>
        </w:tabs>
      </w:pPr>
      <w:bookmarkStart w:id="531" w:name="_Toc181555947"/>
      <w:r>
        <w:t>Abbreviated terms</w:t>
      </w:r>
      <w:bookmarkEnd w:id="531"/>
    </w:p>
    <w:p w14:paraId="17B7DD7A" w14:textId="77777777" w:rsidR="00C354CE" w:rsidRPr="00C354CE" w:rsidRDefault="00C354CE" w:rsidP="00C354CE">
      <w:pPr>
        <w:rPr>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5744"/>
      </w:tblGrid>
      <w:tr w:rsidR="00C354CE" w:rsidRPr="00761E27" w14:paraId="1598AB96" w14:textId="77777777" w:rsidTr="00FB3019">
        <w:tc>
          <w:tcPr>
            <w:tcW w:w="0" w:type="auto"/>
          </w:tcPr>
          <w:p w14:paraId="24F0D5CA" w14:textId="77777777" w:rsidR="00C354CE" w:rsidRPr="00761E27" w:rsidRDefault="00C354CE" w:rsidP="00FB3019">
            <w:pPr>
              <w:pStyle w:val="BodyText"/>
            </w:pPr>
            <w:r w:rsidRPr="00761E27">
              <w:t>IEC</w:t>
            </w:r>
          </w:p>
        </w:tc>
        <w:tc>
          <w:tcPr>
            <w:tcW w:w="0" w:type="auto"/>
          </w:tcPr>
          <w:p w14:paraId="464664DF" w14:textId="77777777" w:rsidR="00C354CE" w:rsidRPr="0003781A" w:rsidRDefault="00C354CE" w:rsidP="00FB3019">
            <w:pPr>
              <w:pStyle w:val="BodyText"/>
            </w:pPr>
            <w:r w:rsidRPr="0003781A">
              <w:t>International Electrotechnical Commission</w:t>
            </w:r>
          </w:p>
        </w:tc>
      </w:tr>
      <w:tr w:rsidR="00C354CE" w:rsidRPr="00761E27" w14:paraId="65C6DA8C" w14:textId="77777777" w:rsidTr="00FB3019">
        <w:tc>
          <w:tcPr>
            <w:tcW w:w="0" w:type="auto"/>
          </w:tcPr>
          <w:p w14:paraId="1CFB548A" w14:textId="77777777" w:rsidR="00C354CE" w:rsidRPr="00761E27" w:rsidRDefault="00C354CE" w:rsidP="00FB3019">
            <w:pPr>
              <w:pStyle w:val="BodyText"/>
            </w:pPr>
            <w:r w:rsidRPr="00761E27">
              <w:t>ISO</w:t>
            </w:r>
          </w:p>
        </w:tc>
        <w:tc>
          <w:tcPr>
            <w:tcW w:w="0" w:type="auto"/>
          </w:tcPr>
          <w:p w14:paraId="70E6EAB3" w14:textId="77777777" w:rsidR="00C354CE" w:rsidRPr="00761E27" w:rsidRDefault="00C354CE" w:rsidP="00FB3019">
            <w:pPr>
              <w:pStyle w:val="BodyText"/>
            </w:pPr>
            <w:r w:rsidRPr="00761E27">
              <w:t>International Organization for Standardization</w:t>
            </w:r>
          </w:p>
        </w:tc>
      </w:tr>
      <w:tr w:rsidR="00C354CE" w:rsidRPr="00761E27" w14:paraId="1770BC27" w14:textId="77777777" w:rsidTr="00FB3019">
        <w:tc>
          <w:tcPr>
            <w:tcW w:w="0" w:type="auto"/>
          </w:tcPr>
          <w:p w14:paraId="18BB20ED" w14:textId="77777777" w:rsidR="00C354CE" w:rsidRPr="00761E27" w:rsidRDefault="00C354CE" w:rsidP="00FB3019">
            <w:pPr>
              <w:pStyle w:val="BodyText"/>
            </w:pPr>
            <w:r w:rsidRPr="00761E27">
              <w:t>ISOBMFF</w:t>
            </w:r>
          </w:p>
        </w:tc>
        <w:tc>
          <w:tcPr>
            <w:tcW w:w="0" w:type="auto"/>
          </w:tcPr>
          <w:p w14:paraId="5DEAE56F" w14:textId="77777777" w:rsidR="00C354CE" w:rsidRPr="00761E27" w:rsidRDefault="00C354CE" w:rsidP="00FB3019">
            <w:pPr>
              <w:pStyle w:val="BodyText"/>
            </w:pPr>
            <w:r w:rsidRPr="00761E27">
              <w:t>ISO base media file format (specified in ISO/IEC 14496-12)</w:t>
            </w:r>
          </w:p>
        </w:tc>
      </w:tr>
      <w:tr w:rsidR="00C354CE" w:rsidRPr="00761E27" w14:paraId="17E615FA" w14:textId="77777777" w:rsidTr="00FB3019">
        <w:tc>
          <w:tcPr>
            <w:tcW w:w="0" w:type="auto"/>
          </w:tcPr>
          <w:p w14:paraId="5AEEDC10" w14:textId="77777777" w:rsidR="00C354CE" w:rsidRPr="00761E27" w:rsidRDefault="00C354CE" w:rsidP="00FB3019">
            <w:pPr>
              <w:pStyle w:val="BodyText"/>
            </w:pPr>
            <w:r w:rsidRPr="00761E27">
              <w:t>MIHS</w:t>
            </w:r>
          </w:p>
        </w:tc>
        <w:tc>
          <w:tcPr>
            <w:tcW w:w="0" w:type="auto"/>
          </w:tcPr>
          <w:p w14:paraId="187D3EFC" w14:textId="77777777" w:rsidR="00C354CE" w:rsidRPr="00761E27" w:rsidRDefault="00C354CE" w:rsidP="00FB3019">
            <w:pPr>
              <w:pStyle w:val="BodyText"/>
            </w:pPr>
            <w:r w:rsidRPr="00761E27">
              <w:t>MPEG-I haptic stream</w:t>
            </w:r>
          </w:p>
        </w:tc>
      </w:tr>
      <w:tr w:rsidR="00C354CE" w:rsidRPr="00761E27" w14:paraId="198E303E" w14:textId="77777777" w:rsidTr="00FB3019">
        <w:tc>
          <w:tcPr>
            <w:tcW w:w="0" w:type="auto"/>
          </w:tcPr>
          <w:p w14:paraId="70E5D5C9" w14:textId="77777777" w:rsidR="00C354CE" w:rsidRPr="00761E27" w:rsidRDefault="00C354CE" w:rsidP="00FB3019">
            <w:pPr>
              <w:pStyle w:val="BodyText"/>
            </w:pPr>
            <w:r w:rsidRPr="00761E27">
              <w:t>MPEG</w:t>
            </w:r>
          </w:p>
        </w:tc>
        <w:tc>
          <w:tcPr>
            <w:tcW w:w="0" w:type="auto"/>
          </w:tcPr>
          <w:p w14:paraId="3C47622D" w14:textId="77777777" w:rsidR="00C354CE" w:rsidRPr="00761E27" w:rsidRDefault="00C354CE" w:rsidP="00FB3019">
            <w:pPr>
              <w:pStyle w:val="BodyText"/>
            </w:pPr>
            <w:r w:rsidRPr="00761E27">
              <w:t>Moving Pictures Expert Group</w:t>
            </w:r>
          </w:p>
        </w:tc>
      </w:tr>
      <w:tr w:rsidR="00C354CE" w:rsidRPr="00761E27" w14:paraId="34F99157" w14:textId="77777777" w:rsidTr="00FB3019">
        <w:tc>
          <w:tcPr>
            <w:tcW w:w="0" w:type="auto"/>
          </w:tcPr>
          <w:p w14:paraId="7EDD7078" w14:textId="77777777" w:rsidR="00C354CE" w:rsidRPr="00761E27" w:rsidRDefault="00C354CE" w:rsidP="00FB3019">
            <w:pPr>
              <w:pStyle w:val="BodyText"/>
            </w:pPr>
            <w:r w:rsidRPr="00761E27">
              <w:t>MPEG-I</w:t>
            </w:r>
          </w:p>
        </w:tc>
        <w:tc>
          <w:tcPr>
            <w:tcW w:w="0" w:type="auto"/>
          </w:tcPr>
          <w:p w14:paraId="1030A368" w14:textId="77777777" w:rsidR="00C354CE" w:rsidRPr="00761E27" w:rsidRDefault="00C354CE" w:rsidP="00FB3019">
            <w:pPr>
              <w:pStyle w:val="BodyText"/>
            </w:pPr>
            <w:r w:rsidRPr="00761E27">
              <w:t>MPEG immersive media</w:t>
            </w:r>
          </w:p>
        </w:tc>
      </w:tr>
    </w:tbl>
    <w:p w14:paraId="2C4A89EF" w14:textId="77777777" w:rsidR="00C354CE" w:rsidRPr="00C354CE" w:rsidRDefault="00C354CE" w:rsidP="00C354CE">
      <w:pPr>
        <w:rPr>
          <w:lang w:eastAsia="ja-JP"/>
        </w:rPr>
      </w:pPr>
    </w:p>
    <w:p w14:paraId="70C959F3" w14:textId="43920109" w:rsidR="001A33D0" w:rsidRDefault="00C354CE" w:rsidP="001A33D0">
      <w:pPr>
        <w:pStyle w:val="Heading1"/>
        <w:numPr>
          <w:ilvl w:val="0"/>
          <w:numId w:val="1"/>
        </w:numPr>
        <w:tabs>
          <w:tab w:val="clear" w:pos="432"/>
        </w:tabs>
        <w:ind w:left="0" w:firstLine="0"/>
      </w:pPr>
      <w:bookmarkStart w:id="532" w:name="_Toc181555948"/>
      <w:r>
        <w:t>Overview</w:t>
      </w:r>
      <w:bookmarkEnd w:id="532"/>
    </w:p>
    <w:p w14:paraId="7F027577" w14:textId="77777777" w:rsidR="00C354CE" w:rsidRDefault="00C354CE" w:rsidP="00C354CE">
      <w:pPr>
        <w:pStyle w:val="Heading2"/>
      </w:pPr>
      <w:bookmarkStart w:id="533" w:name="_Toc115263291"/>
      <w:bookmarkStart w:id="534" w:name="_Toc141178527"/>
      <w:bookmarkStart w:id="535" w:name="_Toc181555949"/>
      <w:r>
        <w:t>Organization of this document</w:t>
      </w:r>
      <w:bookmarkEnd w:id="533"/>
      <w:bookmarkEnd w:id="534"/>
      <w:bookmarkEnd w:id="535"/>
    </w:p>
    <w:p w14:paraId="1C61626C" w14:textId="4D877B40" w:rsidR="00C354CE" w:rsidRDefault="00C354CE" w:rsidP="00C354CE">
      <w:pPr>
        <w:pStyle w:val="BodyText"/>
        <w:rPr>
          <w:lang w:eastAsia="zh-CN"/>
        </w:rPr>
      </w:pPr>
      <w:r w:rsidRPr="00874035">
        <w:rPr>
          <w:rFonts w:cs="Cambria"/>
          <w:color w:val="211D1E"/>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Pr>
          <w:lang w:eastAsia="zh-CN"/>
        </w:rPr>
        <w:t>4.2</w:t>
      </w:r>
      <w:r>
        <w:rPr>
          <w:lang w:eastAsia="zh-CN"/>
        </w:rPr>
        <w:fldChar w:fldCharType="end"/>
      </w:r>
      <w:r>
        <w:rPr>
          <w:lang w:eastAsia="zh-CN"/>
        </w:rPr>
        <w:t xml:space="preserve"> provides the overall architecture for </w:t>
      </w:r>
      <w:r w:rsidR="00202951">
        <w:rPr>
          <w:lang w:eastAsia="zh-CN"/>
        </w:rPr>
        <w:t xml:space="preserve">the </w:t>
      </w:r>
      <w:r>
        <w:rPr>
          <w:lang w:eastAsia="zh-CN"/>
        </w:rPr>
        <w:t>storage of MIHS streams in ISOBMFF.</w:t>
      </w:r>
    </w:p>
    <w:p w14:paraId="5F099D61"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Pr>
          <w:lang w:eastAsia="zh-CN"/>
        </w:rPr>
        <w:t>4.3</w:t>
      </w:r>
      <w:r>
        <w:rPr>
          <w:lang w:eastAsia="zh-CN"/>
        </w:rPr>
        <w:fldChar w:fldCharType="end"/>
      </w:r>
      <w:r>
        <w:rPr>
          <w:lang w:eastAsia="zh-CN"/>
        </w:rPr>
        <w:t xml:space="preserve"> provides information for synchronizing MIHS streams with other media.</w:t>
      </w:r>
    </w:p>
    <w:p w14:paraId="0EE76B68"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_Ref134519648 \r \h </w:instrText>
      </w:r>
      <w:r>
        <w:rPr>
          <w:lang w:eastAsia="zh-CN"/>
        </w:rPr>
      </w:r>
      <w:r>
        <w:rPr>
          <w:lang w:eastAsia="zh-CN"/>
        </w:rPr>
        <w:fldChar w:fldCharType="separate"/>
      </w:r>
      <w:r>
        <w:rPr>
          <w:lang w:eastAsia="zh-CN"/>
        </w:rPr>
        <w:t>4.4</w:t>
      </w:r>
      <w:r>
        <w:rPr>
          <w:lang w:eastAsia="zh-CN"/>
        </w:rPr>
        <w:fldChar w:fldCharType="end"/>
      </w:r>
      <w:r>
        <w:rPr>
          <w:lang w:eastAsia="zh-CN"/>
        </w:rPr>
        <w:t xml:space="preserve"> provides a summary of the referenceable code points, in tabular format.</w:t>
      </w:r>
    </w:p>
    <w:p w14:paraId="5F102E1A" w14:textId="2D9CE2CB" w:rsidR="00C354CE" w:rsidRDefault="00C354CE" w:rsidP="00C354CE">
      <w:pPr>
        <w:pStyle w:val="BodyText"/>
        <w:rPr>
          <w:lang w:eastAsia="zh-CN"/>
        </w:rPr>
      </w:pPr>
      <w:r w:rsidRPr="00874035">
        <w:rPr>
          <w:rFonts w:cs="Cambria"/>
          <w:color w:val="211D1E"/>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Pr>
          <w:lang w:eastAsia="zh-CN"/>
        </w:rPr>
        <w:t>5</w:t>
      </w:r>
      <w:r>
        <w:rPr>
          <w:lang w:eastAsia="zh-CN"/>
        </w:rPr>
        <w:fldChar w:fldCharType="end"/>
      </w:r>
      <w:r>
        <w:rPr>
          <w:lang w:eastAsia="zh-CN"/>
        </w:rPr>
        <w:t xml:space="preserve"> specifies extensions to the ISOBMFF for</w:t>
      </w:r>
      <w:r w:rsidR="00202951">
        <w:rPr>
          <w:lang w:eastAsia="zh-CN"/>
        </w:rPr>
        <w:t xml:space="preserve"> the</w:t>
      </w:r>
      <w:r>
        <w:rPr>
          <w:lang w:eastAsia="zh-CN"/>
        </w:rPr>
        <w:t xml:space="preserve"> storage of MIHS streams.</w:t>
      </w:r>
    </w:p>
    <w:p w14:paraId="0AC57391" w14:textId="77777777" w:rsidR="00C354CE" w:rsidRDefault="00C354CE" w:rsidP="000C56AC">
      <w:pPr>
        <w:pStyle w:val="Heading2"/>
      </w:pPr>
      <w:bookmarkStart w:id="536" w:name="_Ref113354338"/>
      <w:bookmarkStart w:id="537" w:name="_Toc115263292"/>
      <w:bookmarkStart w:id="538" w:name="_Toc141178528"/>
      <w:bookmarkStart w:id="539" w:name="_Toc181555950"/>
      <w:r>
        <w:lastRenderedPageBreak/>
        <w:t>Haptic media</w:t>
      </w:r>
      <w:bookmarkEnd w:id="536"/>
      <w:bookmarkEnd w:id="537"/>
      <w:bookmarkEnd w:id="538"/>
      <w:bookmarkEnd w:id="539"/>
    </w:p>
    <w:p w14:paraId="2A940A35" w14:textId="77777777" w:rsidR="000C56AC" w:rsidRPr="003176D3" w:rsidRDefault="000C56AC" w:rsidP="000C56AC">
      <w:pPr>
        <w:pStyle w:val="Heading3"/>
      </w:pPr>
      <w:bookmarkStart w:id="540" w:name="_Toc115263293"/>
      <w:bookmarkStart w:id="541" w:name="_Toc141178529"/>
      <w:bookmarkStart w:id="542" w:name="_Toc181555951"/>
      <w:r>
        <w:t xml:space="preserve">Structure of haptic </w:t>
      </w:r>
      <w:r w:rsidRPr="00657A95">
        <w:t>media</w:t>
      </w:r>
      <w:bookmarkEnd w:id="540"/>
      <w:bookmarkEnd w:id="541"/>
      <w:bookmarkEnd w:id="542"/>
    </w:p>
    <w:p w14:paraId="0C58600F" w14:textId="77777777" w:rsidR="000C56AC" w:rsidRDefault="000C56AC" w:rsidP="000C56AC">
      <w:pPr>
        <w:pStyle w:val="BodyText"/>
        <w:rPr>
          <w:lang w:eastAsia="zh-CN"/>
        </w:rPr>
      </w:pPr>
      <w:r w:rsidRPr="00874035">
        <w:rPr>
          <w:rFonts w:cs="Cambria"/>
          <w:color w:val="211D1E"/>
        </w:rPr>
        <w:t>ISO</w:t>
      </w:r>
      <w:r w:rsidRPr="00C424BB">
        <w:rPr>
          <w:lang w:eastAsia="zh-CN"/>
        </w:rPr>
        <w:t>/IEC 23090-31</w:t>
      </w:r>
      <w:r>
        <w:rPr>
          <w:lang w:eastAsia="zh-CN"/>
        </w:rPr>
        <w:t xml:space="preserve"> describes haptic experiences composed of perceptions containing channels, which in turn contain bands.</w:t>
      </w:r>
    </w:p>
    <w:p w14:paraId="3569D9E5" w14:textId="77777777" w:rsidR="000C56AC" w:rsidRPr="0050728D" w:rsidRDefault="000C56AC" w:rsidP="000C56AC">
      <w:pPr>
        <w:pStyle w:val="Figure"/>
      </w:pPr>
      <w:r w:rsidRPr="00550EBC">
        <w:rPr>
          <w:noProof/>
        </w:rPr>
        <w:drawing>
          <wp:inline distT="0" distB="0" distL="0" distR="0" wp14:anchorId="7F47A3F3" wp14:editId="7A698C92">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38D8F3BE" w14:textId="3187C16E" w:rsidR="000C56AC" w:rsidRPr="004F01F3" w:rsidRDefault="000C56AC" w:rsidP="009920EB">
      <w:pPr>
        <w:pStyle w:val="Caption"/>
        <w:jc w:val="center"/>
        <w:rPr>
          <w:b/>
          <w:bCs/>
          <w:i w:val="0"/>
          <w:iCs w:val="0"/>
          <w:color w:val="auto"/>
        </w:rPr>
      </w:pPr>
      <w:bookmarkStart w:id="543" w:name="_Ref114580940"/>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noProof/>
          <w:color w:val="auto"/>
        </w:rPr>
        <w:t>1</w:t>
      </w:r>
      <w:r w:rsidRPr="004F01F3">
        <w:rPr>
          <w:b/>
          <w:bCs/>
          <w:i w:val="0"/>
          <w:iCs w:val="0"/>
          <w:color w:val="auto"/>
        </w:rPr>
        <w:fldChar w:fldCharType="end"/>
      </w:r>
      <w:bookmarkEnd w:id="543"/>
      <w:r w:rsidRPr="004F01F3">
        <w:rPr>
          <w:b/>
          <w:bCs/>
          <w:i w:val="0"/>
          <w:iCs w:val="0"/>
          <w:color w:val="auto"/>
        </w:rPr>
        <w:t xml:space="preserve"> </w:t>
      </w:r>
      <w:r w:rsidRPr="004F01F3">
        <w:rPr>
          <w:b/>
          <w:bCs/>
          <w:i w:val="0"/>
          <w:iCs w:val="0"/>
          <w:color w:val="auto"/>
          <w:lang w:eastAsia="zh-CN"/>
        </w:rPr>
        <w:t>–</w:t>
      </w:r>
      <w:r w:rsidRPr="004F01F3">
        <w:rPr>
          <w:b/>
          <w:bCs/>
          <w:i w:val="0"/>
          <w:iCs w:val="0"/>
          <w:color w:val="auto"/>
        </w:rPr>
        <w:t xml:space="preserve"> Structure of haptic media</w:t>
      </w:r>
      <w:r w:rsidR="004F01F3">
        <w:rPr>
          <w:b/>
          <w:bCs/>
          <w:i w:val="0"/>
          <w:iCs w:val="0"/>
          <w:color w:val="auto"/>
        </w:rPr>
        <w:t>.</w:t>
      </w:r>
    </w:p>
    <w:p w14:paraId="760B99C9" w14:textId="5325E3A8" w:rsidR="000C56AC" w:rsidRDefault="000C56AC" w:rsidP="000C56AC">
      <w:pPr>
        <w:pStyle w:val="BodyText"/>
        <w:rPr>
          <w:lang w:eastAsia="zh-CN"/>
        </w:rPr>
      </w:pPr>
      <w:r w:rsidRPr="00874035">
        <w:rPr>
          <w:rFonts w:cs="Cambria"/>
          <w:color w:val="211D1E"/>
        </w:rPr>
        <w:t>Experiences</w:t>
      </w:r>
      <w:r>
        <w:rPr>
          <w:lang w:eastAsia="zh-CN"/>
        </w:rPr>
        <w:t>, perceptions, channels, and bands also contain metadata, which do</w:t>
      </w:r>
      <w:r w:rsidR="00202951">
        <w:rPr>
          <w:lang w:eastAsia="zh-CN"/>
        </w:rPr>
        <w:t>es</w:t>
      </w:r>
      <w:r>
        <w:rPr>
          <w:lang w:eastAsia="zh-CN"/>
        </w:rPr>
        <w:t xml:space="preserve"> not depend on time.</w:t>
      </w:r>
    </w:p>
    <w:p w14:paraId="3617A516" w14:textId="77777777" w:rsidR="000C56AC" w:rsidRDefault="000C56AC" w:rsidP="000C56AC">
      <w:pPr>
        <w:pStyle w:val="BodyText"/>
        <w:rPr>
          <w:lang w:eastAsia="zh-CN"/>
        </w:rPr>
      </w:pPr>
      <w:r>
        <w:rPr>
          <w:lang w:eastAsia="zh-CN"/>
        </w:rPr>
        <w:t xml:space="preserve">A </w:t>
      </w:r>
      <w:r w:rsidRPr="00874035">
        <w:rPr>
          <w:rFonts w:cs="Cambria"/>
          <w:color w:val="211D1E"/>
        </w:rPr>
        <w:t>perception</w:t>
      </w:r>
      <w:r>
        <w:rPr>
          <w:lang w:eastAsia="zh-CN"/>
        </w:rPr>
        <w:t xml:space="preserve"> may additionally contain an effect library comprising haptic effect definitions. Bands may reference haptic effects in their containing perception’s effect library.</w:t>
      </w:r>
    </w:p>
    <w:p w14:paraId="44251A94" w14:textId="77777777" w:rsidR="000C56AC" w:rsidRDefault="000C56AC" w:rsidP="000C56AC">
      <w:pPr>
        <w:pStyle w:val="BodyText"/>
        <w:rPr>
          <w:lang w:eastAsia="zh-CN"/>
        </w:rPr>
      </w:pPr>
      <w:r w:rsidRPr="00874035">
        <w:rPr>
          <w:rFonts w:cs="Cambria"/>
          <w:color w:val="211D1E"/>
        </w:rPr>
        <w:t>Bands</w:t>
      </w:r>
      <w:r>
        <w:rPr>
          <w:lang w:eastAsia="zh-CN"/>
        </w:rPr>
        <w:t xml:space="preserve"> additionally contain haptic effect definitions or references to effects in the containing perception’s effect library to be presented at specific times, possibly following external events.</w:t>
      </w:r>
    </w:p>
    <w:p w14:paraId="5E797495" w14:textId="77777777" w:rsidR="000C56AC" w:rsidRDefault="000C56AC" w:rsidP="000C56AC">
      <w:pPr>
        <w:pStyle w:val="Heading3"/>
      </w:pPr>
      <w:bookmarkStart w:id="544" w:name="_Toc117688159"/>
      <w:bookmarkStart w:id="545" w:name="_Toc141178530"/>
      <w:bookmarkStart w:id="546" w:name="_Toc115263294"/>
      <w:bookmarkStart w:id="547" w:name="_Toc181555952"/>
      <w:r>
        <w:t>MIHS streams</w:t>
      </w:r>
      <w:bookmarkEnd w:id="544"/>
      <w:bookmarkEnd w:id="545"/>
      <w:bookmarkEnd w:id="547"/>
    </w:p>
    <w:p w14:paraId="747A69A4" w14:textId="77777777" w:rsidR="000C56AC" w:rsidRDefault="000C56AC" w:rsidP="000C56AC">
      <w:pPr>
        <w:pStyle w:val="BodyText"/>
        <w:rPr>
          <w:lang w:eastAsia="zh-CN"/>
        </w:rPr>
      </w:pPr>
      <w:r w:rsidRPr="00C21634">
        <w:rPr>
          <w:rFonts w:cs="Cambria"/>
          <w:color w:val="211D1E"/>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1733BFE7" w14:textId="77777777" w:rsidR="000C56AC" w:rsidRDefault="000C56AC" w:rsidP="000C56AC">
      <w:pPr>
        <w:pStyle w:val="BodyText"/>
        <w:rPr>
          <w:lang w:eastAsia="zh-CN"/>
        </w:rPr>
      </w:pPr>
      <w:r w:rsidRPr="00C21634">
        <w:rPr>
          <w:rFonts w:cs="Cambria"/>
          <w:color w:val="211D1E"/>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3755B60B" w14:textId="77777777" w:rsidR="000C56AC" w:rsidRDefault="000C56AC" w:rsidP="000C56AC">
      <w:pPr>
        <w:pStyle w:val="BodyText"/>
        <w:rPr>
          <w:lang w:eastAsia="zh-CN"/>
        </w:rPr>
      </w:pPr>
      <w:r>
        <w:rPr>
          <w:rFonts w:cs="Cambria"/>
          <w:color w:val="211D1E"/>
        </w:rPr>
        <w:fldChar w:fldCharType="begin"/>
      </w:r>
      <w:r w:rsidRPr="00C21634">
        <w:rPr>
          <w:rFonts w:cs="Cambria"/>
          <w:color w:val="211D1E"/>
        </w:rPr>
        <w:instrText xml:space="preserve"> REF _Ref117685015 \h </w:instrText>
      </w:r>
      <w:r>
        <w:rPr>
          <w:rFonts w:cs="Cambria"/>
          <w:color w:val="211D1E"/>
        </w:rPr>
        <w:instrText xml:space="preserve"> \* MERGEFORMAT </w:instrText>
      </w:r>
      <w:r>
        <w:rPr>
          <w:rFonts w:cs="Cambria"/>
          <w:color w:val="211D1E"/>
        </w:rPr>
      </w:r>
      <w:r>
        <w:rPr>
          <w:rFonts w:cs="Cambria"/>
          <w:color w:val="211D1E"/>
        </w:rPr>
        <w:fldChar w:fldCharType="separate"/>
      </w:r>
      <w:r w:rsidRPr="00734EE0">
        <w:rPr>
          <w:rFonts w:cs="Cambria"/>
          <w:color w:val="211D1E"/>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p>
    <w:p w14:paraId="6E359584" w14:textId="77777777" w:rsidR="000C56AC" w:rsidRDefault="000C56AC" w:rsidP="000C56AC">
      <w:pPr>
        <w:pStyle w:val="Figure"/>
      </w:pPr>
      <w:r w:rsidRPr="009457E2">
        <w:rPr>
          <w:noProof/>
        </w:rPr>
        <w:drawing>
          <wp:inline distT="0" distB="0" distL="0" distR="0" wp14:anchorId="3E42C170" wp14:editId="2203BE08">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8B5DAC6" w14:textId="124E4F71" w:rsidR="000C56AC" w:rsidRPr="004F01F3" w:rsidRDefault="000C56AC" w:rsidP="004F01F3">
      <w:pPr>
        <w:pStyle w:val="Caption"/>
        <w:jc w:val="center"/>
        <w:rPr>
          <w:b/>
          <w:bCs/>
          <w:i w:val="0"/>
          <w:iCs w:val="0"/>
          <w:color w:val="auto"/>
        </w:rPr>
      </w:pPr>
      <w:bookmarkStart w:id="548" w:name="_Ref117685015"/>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 xml:space="preserve"> SEQ Figure \* ARABIC </w:instrText>
      </w:r>
      <w:r w:rsidRPr="004F01F3">
        <w:rPr>
          <w:b/>
          <w:bCs/>
          <w:i w:val="0"/>
          <w:iCs w:val="0"/>
          <w:color w:val="auto"/>
        </w:rPr>
        <w:fldChar w:fldCharType="separate"/>
      </w:r>
      <w:r w:rsidRPr="004F01F3">
        <w:rPr>
          <w:b/>
          <w:bCs/>
          <w:i w:val="0"/>
          <w:iCs w:val="0"/>
          <w:color w:val="auto"/>
        </w:rPr>
        <w:t>2</w:t>
      </w:r>
      <w:r w:rsidRPr="004F01F3">
        <w:rPr>
          <w:b/>
          <w:bCs/>
          <w:i w:val="0"/>
          <w:iCs w:val="0"/>
          <w:color w:val="auto"/>
        </w:rPr>
        <w:fldChar w:fldCharType="end"/>
      </w:r>
      <w:bookmarkEnd w:id="548"/>
      <w:r w:rsidRPr="004F01F3">
        <w:rPr>
          <w:b/>
          <w:bCs/>
          <w:i w:val="0"/>
          <w:iCs w:val="0"/>
          <w:color w:val="auto"/>
        </w:rPr>
        <w:t xml:space="preserve"> – MIHS stream units and packets</w:t>
      </w:r>
      <w:r w:rsidR="004F01F3">
        <w:rPr>
          <w:b/>
          <w:bCs/>
          <w:i w:val="0"/>
          <w:iCs w:val="0"/>
          <w:color w:val="auto"/>
        </w:rPr>
        <w:t>.</w:t>
      </w:r>
    </w:p>
    <w:p w14:paraId="13968E1D" w14:textId="462D1A64" w:rsidR="000C56AC" w:rsidRDefault="000C56AC" w:rsidP="000C56AC">
      <w:pPr>
        <w:pStyle w:val="BodyText"/>
        <w:rPr>
          <w:lang w:eastAsia="zh-CN"/>
        </w:rPr>
      </w:pPr>
      <w:r>
        <w:rPr>
          <w:lang w:eastAsia="zh-CN"/>
        </w:rPr>
        <w:lastRenderedPageBreak/>
        <w:t>An MIHS stream begins with an initialization unit. The initialization unit contains a timing packet providing a timestamp and a timescale. The initialization unit may also contain packets with metadata for the haptic experience, perceptions, channels</w:t>
      </w:r>
      <w:r w:rsidR="00202951">
        <w:rPr>
          <w:lang w:eastAsia="zh-CN"/>
        </w:rPr>
        <w:t>,</w:t>
      </w:r>
      <w:r>
        <w:rPr>
          <w:lang w:eastAsia="zh-CN"/>
        </w:rPr>
        <w:t xml:space="preserve"> and bands, and an effect library packet.</w:t>
      </w:r>
    </w:p>
    <w:p w14:paraId="11D69A26" w14:textId="77777777" w:rsidR="000C56AC" w:rsidRDefault="000C56AC" w:rsidP="000C56AC">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70E44C57" w14:textId="77777777" w:rsidR="000C56AC" w:rsidRDefault="000C56AC" w:rsidP="000C56AC">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015189B7" w14:textId="77777777" w:rsidR="000C56AC" w:rsidRDefault="000C56AC" w:rsidP="000C56AC">
      <w:pPr>
        <w:pStyle w:val="BodyText"/>
        <w:rPr>
          <w:lang w:eastAsia="zh-CN"/>
        </w:rPr>
      </w:pPr>
      <w:r w:rsidRPr="00671C2E">
        <w:rPr>
          <w:lang w:eastAsia="zh-CN"/>
        </w:rPr>
        <w:t>Silent units may appear at any time in the MIHS stream to establish periods of haptic silence.</w:t>
      </w:r>
    </w:p>
    <w:p w14:paraId="301CD85F" w14:textId="77777777" w:rsidR="000C56AC" w:rsidRDefault="000C56AC" w:rsidP="000C56AC">
      <w:pPr>
        <w:pStyle w:val="BodyText"/>
        <w:rPr>
          <w:lang w:eastAsia="zh-CN"/>
        </w:rPr>
      </w:pPr>
      <w:r>
        <w:rPr>
          <w:lang w:eastAsia="zh-CN"/>
        </w:rPr>
        <w:t>Initialization units may appear from time to time in the MIHS stream to update timing information or provide additional metadata or effect library information.</w:t>
      </w:r>
    </w:p>
    <w:p w14:paraId="5DA57267" w14:textId="77777777" w:rsidR="000C56AC" w:rsidRDefault="000C56AC" w:rsidP="000C56AC">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2F22C01C" w14:textId="33B0710B" w:rsidR="000C56AC" w:rsidRDefault="000C56AC" w:rsidP="000C56AC">
      <w:pPr>
        <w:pStyle w:val="BodyText"/>
        <w:rPr>
          <w:lang w:eastAsia="zh-CN"/>
        </w:rPr>
      </w:pPr>
      <w:r>
        <w:rPr>
          <w:lang w:eastAsia="zh-CN"/>
        </w:rPr>
        <w:t>The initialization, spatial</w:t>
      </w:r>
      <w:r w:rsidR="00202951">
        <w:rPr>
          <w:lang w:eastAsia="zh-CN"/>
        </w:rPr>
        <w:t>,</w:t>
      </w:r>
      <w:r>
        <w:rPr>
          <w:lang w:eastAsia="zh-CN"/>
        </w:rPr>
        <w:t xml:space="preserve"> and silent units are sync units by definition.</w:t>
      </w:r>
    </w:p>
    <w:p w14:paraId="6330B681" w14:textId="77777777" w:rsidR="000C56AC" w:rsidRDefault="000C56AC" w:rsidP="000C56AC">
      <w:pPr>
        <w:pStyle w:val="Heading3"/>
      </w:pPr>
      <w:bookmarkStart w:id="549" w:name="_Ref114739154"/>
      <w:bookmarkStart w:id="550" w:name="_Toc115263295"/>
      <w:bookmarkStart w:id="551" w:name="_Toc141178531"/>
      <w:bookmarkStart w:id="552" w:name="_Toc181555953"/>
      <w:bookmarkEnd w:id="546"/>
      <w:r>
        <w:t>Temporal units and MIHS samples</w:t>
      </w:r>
      <w:bookmarkEnd w:id="549"/>
      <w:bookmarkEnd w:id="550"/>
      <w:bookmarkEnd w:id="551"/>
      <w:bookmarkEnd w:id="552"/>
    </w:p>
    <w:p w14:paraId="5ED665E0" w14:textId="77777777" w:rsidR="000C56AC" w:rsidRDefault="000C56AC" w:rsidP="000C56AC">
      <w:pPr>
        <w:pStyle w:val="BodyText"/>
        <w:rPr>
          <w:lang w:eastAsia="zh-CN"/>
        </w:rPr>
      </w:pPr>
      <w:r>
        <w:rPr>
          <w:lang w:eastAsia="zh-CN"/>
        </w:rPr>
        <w:t>The haptic data for the bands of a channel are stored in one or more temporal units. The data packets in each temporal unit form an MIHS sample.</w:t>
      </w:r>
    </w:p>
    <w:p w14:paraId="620F3B9B" w14:textId="77777777" w:rsidR="000C56AC" w:rsidRDefault="000C56AC" w:rsidP="000C56AC">
      <w:pPr>
        <w:pStyle w:val="Figure"/>
        <w:rPr>
          <w:lang w:eastAsia="zh-CN"/>
        </w:rPr>
      </w:pPr>
      <w:r w:rsidRPr="00220E3E">
        <w:rPr>
          <w:noProof/>
        </w:rPr>
        <w:drawing>
          <wp:inline distT="0" distB="0" distL="0" distR="0" wp14:anchorId="049DF24E" wp14:editId="3A65530F">
            <wp:extent cx="5206365" cy="3043555"/>
            <wp:effectExtent l="0" t="0" r="0" b="0"/>
            <wp:docPr id="1930261163" name="Picture 193026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7D6EA576" w14:textId="1B50AC4C" w:rsidR="000C56AC" w:rsidRPr="004F01F3" w:rsidRDefault="000C56AC" w:rsidP="004F01F3">
      <w:pPr>
        <w:pStyle w:val="Caption"/>
        <w:jc w:val="center"/>
        <w:rPr>
          <w:b/>
          <w:bCs/>
          <w:i w:val="0"/>
          <w:iCs w:val="0"/>
          <w:color w:val="auto"/>
        </w:rPr>
      </w:pPr>
      <w:bookmarkStart w:id="553" w:name="_Ref114580958"/>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color w:val="auto"/>
        </w:rPr>
        <w:t>3</w:t>
      </w:r>
      <w:r w:rsidRPr="004F01F3">
        <w:rPr>
          <w:b/>
          <w:bCs/>
          <w:i w:val="0"/>
          <w:iCs w:val="0"/>
          <w:color w:val="auto"/>
        </w:rPr>
        <w:fldChar w:fldCharType="end"/>
      </w:r>
      <w:bookmarkEnd w:id="553"/>
      <w:r w:rsidRPr="004F01F3">
        <w:rPr>
          <w:b/>
          <w:bCs/>
          <w:i w:val="0"/>
          <w:iCs w:val="0"/>
          <w:color w:val="auto"/>
        </w:rPr>
        <w:t xml:space="preserve"> – Temporal units and MIHS samples</w:t>
      </w:r>
      <w:r w:rsidR="004F01F3">
        <w:rPr>
          <w:b/>
          <w:bCs/>
          <w:i w:val="0"/>
          <w:iCs w:val="0"/>
          <w:color w:val="auto"/>
        </w:rPr>
        <w:t>.</w:t>
      </w:r>
    </w:p>
    <w:p w14:paraId="18CE9F3F" w14:textId="77777777" w:rsidR="000C56AC" w:rsidRDefault="000C56AC" w:rsidP="000C56AC">
      <w:pPr>
        <w:pStyle w:val="BodyText"/>
        <w:rPr>
          <w:lang w:eastAsia="zh-CN"/>
        </w:rPr>
      </w:pPr>
      <w:r>
        <w:rPr>
          <w:lang w:eastAsia="zh-CN"/>
        </w:rPr>
        <w:t>MIHS samples created from temporal units that are sync units are sync samples. An MIHS sample may also include one or more spatial units.</w:t>
      </w:r>
    </w:p>
    <w:p w14:paraId="49C005A2" w14:textId="77777777" w:rsidR="000C56AC" w:rsidRDefault="000C56AC" w:rsidP="000C56AC">
      <w:pPr>
        <w:pStyle w:val="BodyText"/>
        <w:rPr>
          <w:lang w:eastAsia="zh-CN"/>
        </w:rPr>
      </w:pPr>
      <w:r>
        <w:rPr>
          <w:lang w:eastAsia="zh-CN"/>
        </w:rPr>
        <w:t>A silent unit results in an MIHS sample containing a single data packet with a payload size of zero</w:t>
      </w:r>
      <w:r w:rsidRPr="00777601">
        <w:rPr>
          <w:lang w:eastAsia="zh-CN"/>
        </w:rPr>
        <w:t>.</w:t>
      </w:r>
      <w:bookmarkStart w:id="554" w:name="_Hlk117167367"/>
    </w:p>
    <w:p w14:paraId="66A4F835" w14:textId="77777777" w:rsidR="000C56AC" w:rsidRDefault="000C56AC" w:rsidP="000C56AC">
      <w:pPr>
        <w:pStyle w:val="Heading2"/>
      </w:pPr>
      <w:bookmarkStart w:id="555" w:name="_Ref134519663"/>
      <w:bookmarkStart w:id="556" w:name="_Toc141178532"/>
      <w:bookmarkStart w:id="557" w:name="_Toc181555954"/>
      <w:r>
        <w:t>Synchronization with other media</w:t>
      </w:r>
      <w:bookmarkEnd w:id="555"/>
      <w:bookmarkEnd w:id="556"/>
      <w:bookmarkEnd w:id="557"/>
    </w:p>
    <w:p w14:paraId="61D2F9B8" w14:textId="77777777" w:rsidR="000C56AC" w:rsidRDefault="000C56AC" w:rsidP="000C56AC">
      <w:pPr>
        <w:pStyle w:val="BodyText"/>
        <w:rPr>
          <w:lang w:eastAsia="zh-CN"/>
        </w:rPr>
      </w:pPr>
      <w:r>
        <w:rPr>
          <w:lang w:eastAsia="zh-CN"/>
        </w:rPr>
        <w:t xml:space="preserve">An MIHS track may use a </w:t>
      </w:r>
      <w:r w:rsidRPr="003500CD">
        <w:rPr>
          <w:rStyle w:val="codeChar"/>
        </w:rPr>
        <w:t>'sync'</w:t>
      </w:r>
      <w:r>
        <w:rPr>
          <w:lang w:eastAsia="zh-CN"/>
        </w:rPr>
        <w:t xml:space="preserve"> track reference to indicate that the MIHS track contains haptic data that are synchronized and should be presented with the media in the referenced tracks. When an MIHS track uses a </w:t>
      </w:r>
      <w:r w:rsidRPr="005D027E">
        <w:rPr>
          <w:rStyle w:val="codeChar"/>
        </w:rPr>
        <w:t>'sync'</w:t>
      </w:r>
      <w:r>
        <w:rPr>
          <w:lang w:eastAsia="zh-CN"/>
        </w:rPr>
        <w:t xml:space="preserve"> track reference, the MIHS samples in the MIHS track may be grouped by the </w:t>
      </w:r>
      <w:r w:rsidRPr="003500CD">
        <w:rPr>
          <w:rStyle w:val="codeChar"/>
        </w:rPr>
        <w:t>'mhpg'</w:t>
      </w:r>
      <w:r>
        <w:rPr>
          <w:lang w:eastAsia="zh-CN"/>
        </w:rPr>
        <w:t xml:space="preserve"> sample grouping type as specified in subclause </w:t>
      </w: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r>
        <w:rPr>
          <w:lang w:eastAsia="zh-CN"/>
        </w:rPr>
        <w:t xml:space="preserve"> to indicate the MIHS samples that should be presented with the referenced tracks. If there is no </w:t>
      </w:r>
      <w:r w:rsidRPr="003500CD">
        <w:rPr>
          <w:rStyle w:val="codeChar"/>
        </w:rPr>
        <w:t>SampleGroup</w:t>
      </w:r>
      <w:r>
        <w:rPr>
          <w:rStyle w:val="codeChar"/>
        </w:rPr>
        <w:t>Description</w:t>
      </w:r>
      <w:r w:rsidRPr="003500CD">
        <w:rPr>
          <w:rStyle w:val="codeChar"/>
        </w:rPr>
        <w:t>Box</w:t>
      </w:r>
      <w:r>
        <w:rPr>
          <w:lang w:eastAsia="zh-CN"/>
        </w:rPr>
        <w:t xml:space="preserve"> with </w:t>
      </w:r>
      <w:r w:rsidRPr="003500CD">
        <w:rPr>
          <w:rStyle w:val="codeChar"/>
        </w:rPr>
        <w:lastRenderedPageBreak/>
        <w:t>grouping_type</w:t>
      </w:r>
      <w:r>
        <w:rPr>
          <w:lang w:eastAsia="zh-CN"/>
        </w:rPr>
        <w:t xml:space="preserve"> </w:t>
      </w:r>
      <w:r w:rsidRPr="003500CD">
        <w:rPr>
          <w:rStyle w:val="codeChar"/>
        </w:rPr>
        <w:t>'mhpg'</w:t>
      </w:r>
      <w:r>
        <w:rPr>
          <w:lang w:eastAsia="zh-CN"/>
        </w:rPr>
        <w:t>, all samples in the MIHS track shall be deemed to be dependent on the referenced tracks.</w:t>
      </w:r>
    </w:p>
    <w:p w14:paraId="75C2FA55" w14:textId="77777777" w:rsidR="000C56AC" w:rsidRDefault="000C56AC" w:rsidP="000C56AC">
      <w:pPr>
        <w:pStyle w:val="Heading2"/>
      </w:pPr>
      <w:bookmarkStart w:id="558" w:name="_Ref134519648"/>
      <w:bookmarkStart w:id="559" w:name="_Toc141178533"/>
      <w:bookmarkStart w:id="560" w:name="_Toc181555955"/>
      <w:r>
        <w:t>Summary of referenceable code points</w:t>
      </w:r>
      <w:bookmarkEnd w:id="558"/>
      <w:bookmarkEnd w:id="559"/>
      <w:bookmarkEnd w:id="560"/>
    </w:p>
    <w:p w14:paraId="540A7DB2" w14:textId="77777777" w:rsidR="000C56AC" w:rsidRDefault="000C56AC" w:rsidP="000C56AC">
      <w:pPr>
        <w:pStyle w:val="Heading3"/>
      </w:pPr>
      <w:bookmarkStart w:id="561" w:name="_Toc141178534"/>
      <w:bookmarkStart w:id="562" w:name="_Toc181555956"/>
      <w:r>
        <w:t>Brands</w:t>
      </w:r>
      <w:bookmarkEnd w:id="561"/>
      <w:bookmarkEnd w:id="562"/>
    </w:p>
    <w:p w14:paraId="31850861" w14:textId="77777777" w:rsidR="000C56AC" w:rsidRDefault="000C56AC" w:rsidP="000C56AC">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579F4E99" w14:textId="77777777" w:rsidR="000C56AC" w:rsidRDefault="000C56AC" w:rsidP="000C56AC">
      <w:pPr>
        <w:pStyle w:val="BodyText"/>
        <w:rPr>
          <w:lang w:eastAsia="zh-CN"/>
        </w:rPr>
      </w:pPr>
      <w:r>
        <w:rPr>
          <w:lang w:eastAsia="zh-CN"/>
        </w:rPr>
        <w:t xml:space="preserve">The brands specified in this document are listed in </w:t>
      </w:r>
      <w:r>
        <w:rPr>
          <w:lang w:eastAsia="zh-CN"/>
        </w:rPr>
        <w:fldChar w:fldCharType="begin"/>
      </w:r>
      <w:r>
        <w:rPr>
          <w:lang w:eastAsia="zh-CN"/>
        </w:rPr>
        <w:instrText xml:space="preserve"> REF _Ref134022931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w:t>
      </w:r>
    </w:p>
    <w:p w14:paraId="159729DD" w14:textId="78028C1A" w:rsidR="000C56AC" w:rsidRDefault="000C56AC" w:rsidP="000C56AC">
      <w:pPr>
        <w:pStyle w:val="TableCaption"/>
      </w:pPr>
      <w:bookmarkStart w:id="563" w:name="_Ref134022931"/>
      <w:r>
        <w:t xml:space="preserve">Table </w:t>
      </w:r>
      <w:r>
        <w:fldChar w:fldCharType="begin"/>
      </w:r>
      <w:r>
        <w:instrText>SEQ Table \* ARABIC</w:instrText>
      </w:r>
      <w:r>
        <w:fldChar w:fldCharType="separate"/>
      </w:r>
      <w:r w:rsidR="009D2CA7">
        <w:rPr>
          <w:noProof/>
        </w:rPr>
        <w:t>1</w:t>
      </w:r>
      <w:r>
        <w:fldChar w:fldCharType="end"/>
      </w:r>
      <w:bookmarkEnd w:id="563"/>
      <w:r>
        <w:t xml:space="preserve"> – </w:t>
      </w:r>
      <w:r w:rsidRPr="005E18E2">
        <w:t>Brands specified in this document</w:t>
      </w:r>
      <w:r w:rsidR="004F01F3">
        <w:t>.</w:t>
      </w:r>
    </w:p>
    <w:tbl>
      <w:tblPr>
        <w:tblStyle w:val="TableGrid"/>
        <w:tblW w:w="0" w:type="auto"/>
        <w:jc w:val="center"/>
        <w:tblLook w:val="04A0" w:firstRow="1" w:lastRow="0" w:firstColumn="1" w:lastColumn="0" w:noHBand="0" w:noVBand="1"/>
      </w:tblPr>
      <w:tblGrid>
        <w:gridCol w:w="843"/>
        <w:gridCol w:w="877"/>
        <w:gridCol w:w="7908"/>
      </w:tblGrid>
      <w:tr w:rsidR="000C56AC" w14:paraId="5D556F1F" w14:textId="77777777" w:rsidTr="00FB3019">
        <w:trPr>
          <w:jc w:val="center"/>
        </w:trPr>
        <w:tc>
          <w:tcPr>
            <w:tcW w:w="0" w:type="auto"/>
          </w:tcPr>
          <w:p w14:paraId="632DB470" w14:textId="77777777" w:rsidR="000C56AC" w:rsidRPr="0003781A" w:rsidRDefault="000C56AC" w:rsidP="00FB3019">
            <w:pPr>
              <w:pStyle w:val="TableColumnHeading"/>
            </w:pPr>
            <w:r>
              <w:t>Brand</w:t>
            </w:r>
          </w:p>
        </w:tc>
        <w:tc>
          <w:tcPr>
            <w:tcW w:w="0" w:type="auto"/>
          </w:tcPr>
          <w:p w14:paraId="6B700C85" w14:textId="77777777" w:rsidR="000C56AC" w:rsidRPr="0003781A" w:rsidRDefault="000C56AC" w:rsidP="00FB3019">
            <w:pPr>
              <w:pStyle w:val="TableColumnHeading"/>
            </w:pPr>
            <w:r>
              <w:t>Clause</w:t>
            </w:r>
          </w:p>
        </w:tc>
        <w:tc>
          <w:tcPr>
            <w:tcW w:w="0" w:type="auto"/>
          </w:tcPr>
          <w:p w14:paraId="449D305E" w14:textId="77777777" w:rsidR="000C56AC" w:rsidRDefault="000C56AC" w:rsidP="00FB3019">
            <w:pPr>
              <w:pStyle w:val="TableColumnHeading"/>
            </w:pPr>
            <w:r>
              <w:t>Informative description</w:t>
            </w:r>
          </w:p>
        </w:tc>
      </w:tr>
      <w:tr w:rsidR="000C56AC" w14:paraId="1DB067CA" w14:textId="77777777" w:rsidTr="00FB3019">
        <w:trPr>
          <w:jc w:val="center"/>
        </w:trPr>
        <w:tc>
          <w:tcPr>
            <w:tcW w:w="0" w:type="auto"/>
          </w:tcPr>
          <w:p w14:paraId="3194E476" w14:textId="77777777" w:rsidR="000C56AC" w:rsidRPr="003500CD" w:rsidRDefault="000C56AC" w:rsidP="00FB3019">
            <w:pPr>
              <w:pStyle w:val="TableCell"/>
              <w:rPr>
                <w:rStyle w:val="codeChar"/>
              </w:rPr>
            </w:pPr>
            <w:r w:rsidRPr="003500CD">
              <w:rPr>
                <w:rStyle w:val="codeChar"/>
              </w:rPr>
              <w:t>mih1</w:t>
            </w:r>
          </w:p>
        </w:tc>
        <w:tc>
          <w:tcPr>
            <w:tcW w:w="0" w:type="auto"/>
          </w:tcPr>
          <w:p w14:paraId="380D416F" w14:textId="77777777" w:rsidR="000C56AC" w:rsidRDefault="000C56AC" w:rsidP="00FB3019">
            <w:pPr>
              <w:pStyle w:val="TableCell"/>
              <w:rPr>
                <w:lang w:eastAsia="zh-CN"/>
              </w:rPr>
            </w:pPr>
            <w:r>
              <w:rPr>
                <w:lang w:eastAsia="zh-CN"/>
              </w:rPr>
              <w:t>A.2</w:t>
            </w:r>
          </w:p>
        </w:tc>
        <w:tc>
          <w:tcPr>
            <w:tcW w:w="0" w:type="auto"/>
          </w:tcPr>
          <w:p w14:paraId="6F940C7F" w14:textId="77777777" w:rsidR="000C56AC" w:rsidRDefault="000C56AC" w:rsidP="00FB3019">
            <w:pPr>
              <w:pStyle w:val="TableCell"/>
              <w:rPr>
                <w:lang w:eastAsia="zh-CN"/>
              </w:rPr>
            </w:pPr>
            <w:r>
              <w:rPr>
                <w:lang w:eastAsia="zh-CN"/>
              </w:rPr>
              <w:t>E</w:t>
            </w:r>
            <w:r w:rsidRPr="00356818">
              <w:rPr>
                <w:lang w:eastAsia="zh-CN"/>
              </w:rPr>
              <w:t>ncapsulation of an MIHS bitstream</w:t>
            </w:r>
            <w:r>
              <w:rPr>
                <w:lang w:eastAsia="zh-CN"/>
              </w:rPr>
              <w:t xml:space="preserve"> using one or more MIHS tracks only (no MIHS band tracks)</w:t>
            </w:r>
          </w:p>
        </w:tc>
      </w:tr>
      <w:tr w:rsidR="000C56AC" w14:paraId="68483DE6" w14:textId="77777777" w:rsidTr="00FB3019">
        <w:trPr>
          <w:jc w:val="center"/>
        </w:trPr>
        <w:tc>
          <w:tcPr>
            <w:tcW w:w="0" w:type="auto"/>
          </w:tcPr>
          <w:p w14:paraId="138A6968" w14:textId="77777777" w:rsidR="000C56AC" w:rsidRPr="003500CD" w:rsidRDefault="000C56AC" w:rsidP="00FB3019">
            <w:pPr>
              <w:pStyle w:val="TableCell"/>
              <w:rPr>
                <w:rStyle w:val="codeChar"/>
              </w:rPr>
            </w:pPr>
            <w:r w:rsidRPr="003500CD">
              <w:rPr>
                <w:rStyle w:val="codeChar"/>
              </w:rPr>
              <w:t>mh</w:t>
            </w:r>
            <w:r>
              <w:rPr>
                <w:rStyle w:val="codeChar"/>
              </w:rPr>
              <w:t>b</w:t>
            </w:r>
            <w:r w:rsidRPr="003500CD">
              <w:rPr>
                <w:rStyle w:val="codeChar"/>
              </w:rPr>
              <w:t>1</w:t>
            </w:r>
          </w:p>
        </w:tc>
        <w:tc>
          <w:tcPr>
            <w:tcW w:w="0" w:type="auto"/>
          </w:tcPr>
          <w:p w14:paraId="3FFA7706" w14:textId="77777777" w:rsidR="000C56AC" w:rsidRDefault="000C56AC" w:rsidP="00FB3019">
            <w:pPr>
              <w:pStyle w:val="TableCell"/>
              <w:rPr>
                <w:lang w:eastAsia="zh-CN"/>
              </w:rPr>
            </w:pPr>
            <w:r>
              <w:rPr>
                <w:lang w:eastAsia="zh-CN"/>
              </w:rPr>
              <w:t>A.3</w:t>
            </w:r>
          </w:p>
        </w:tc>
        <w:tc>
          <w:tcPr>
            <w:tcW w:w="0" w:type="auto"/>
          </w:tcPr>
          <w:p w14:paraId="06B4FC85" w14:textId="77777777" w:rsidR="000C56AC" w:rsidRPr="00356818" w:rsidDel="008935E8" w:rsidRDefault="000C56AC" w:rsidP="00FB3019">
            <w:pPr>
              <w:pStyle w:val="TableCell"/>
              <w:rPr>
                <w:lang w:eastAsia="zh-CN"/>
              </w:rPr>
            </w:pPr>
            <w:r>
              <w:rPr>
                <w:lang w:eastAsia="zh-CN"/>
              </w:rPr>
              <w:t>Encapsulation of an MIHS bitstream using one or more MIHS tracks referencing MIHS band tracks</w:t>
            </w:r>
          </w:p>
        </w:tc>
      </w:tr>
    </w:tbl>
    <w:p w14:paraId="367B9A9D" w14:textId="77777777" w:rsidR="000C56AC" w:rsidRDefault="000C56AC" w:rsidP="000C56AC">
      <w:pPr>
        <w:pStyle w:val="Heading3"/>
      </w:pPr>
      <w:bookmarkStart w:id="564" w:name="_Toc141178535"/>
      <w:bookmarkStart w:id="565" w:name="_Toc181555957"/>
      <w:r>
        <w:t>Sample entry types</w:t>
      </w:r>
      <w:bookmarkEnd w:id="564"/>
      <w:bookmarkEnd w:id="565"/>
    </w:p>
    <w:p w14:paraId="3EE74EC1" w14:textId="77777777" w:rsidR="000C56AC" w:rsidRDefault="000C56AC" w:rsidP="000C56AC">
      <w:pPr>
        <w:pStyle w:val="BodyText"/>
        <w:rPr>
          <w:lang w:eastAsia="zh-CN"/>
        </w:rPr>
      </w:pPr>
      <w:r w:rsidRPr="006923A8">
        <w:rPr>
          <w:lang w:eastAsia="zh-CN"/>
        </w:rPr>
        <w:t>The sample entry types specified in this document are listed in</w:t>
      </w:r>
      <w:r>
        <w:rPr>
          <w:lang w:eastAsia="zh-CN"/>
        </w:rPr>
        <w:t xml:space="preserve"> </w:t>
      </w:r>
      <w:r>
        <w:rPr>
          <w:lang w:eastAsia="zh-CN"/>
        </w:rPr>
        <w:fldChar w:fldCharType="begin"/>
      </w:r>
      <w:r>
        <w:rPr>
          <w:lang w:eastAsia="zh-CN"/>
        </w:rPr>
        <w:instrText xml:space="preserve"> REF _Ref134023153 \h </w:instrText>
      </w:r>
      <w:r>
        <w:rPr>
          <w:lang w:eastAsia="zh-CN"/>
        </w:rPr>
      </w:r>
      <w:r>
        <w:rPr>
          <w:lang w:eastAsia="zh-CN"/>
        </w:rPr>
        <w:fldChar w:fldCharType="separate"/>
      </w:r>
      <w:r>
        <w:t xml:space="preserve">Table </w:t>
      </w:r>
      <w:r>
        <w:rPr>
          <w:noProof/>
        </w:rPr>
        <w:t>2</w:t>
      </w:r>
      <w:r>
        <w:rPr>
          <w:lang w:eastAsia="zh-CN"/>
        </w:rPr>
        <w:fldChar w:fldCharType="end"/>
      </w:r>
      <w:r>
        <w:rPr>
          <w:lang w:eastAsia="zh-CN"/>
        </w:rPr>
        <w:t>.</w:t>
      </w:r>
    </w:p>
    <w:p w14:paraId="4AC51429" w14:textId="4C3569DD" w:rsidR="000C56AC" w:rsidRDefault="000C56AC" w:rsidP="000C56AC">
      <w:pPr>
        <w:pStyle w:val="TableCaption"/>
      </w:pPr>
      <w:bookmarkStart w:id="566" w:name="_Ref134023153"/>
      <w:r>
        <w:t xml:space="preserve">Table </w:t>
      </w:r>
      <w:r>
        <w:fldChar w:fldCharType="begin"/>
      </w:r>
      <w:r>
        <w:instrText>SEQ Table \* ARABIC</w:instrText>
      </w:r>
      <w:r>
        <w:fldChar w:fldCharType="separate"/>
      </w:r>
      <w:r w:rsidR="009D2CA7">
        <w:rPr>
          <w:noProof/>
        </w:rPr>
        <w:t>2</w:t>
      </w:r>
      <w:r>
        <w:fldChar w:fldCharType="end"/>
      </w:r>
      <w:bookmarkEnd w:id="566"/>
      <w:r>
        <w:t xml:space="preserve"> – Sample entry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1719"/>
        <w:gridCol w:w="877"/>
        <w:gridCol w:w="7032"/>
      </w:tblGrid>
      <w:tr w:rsidR="000C56AC" w14:paraId="20A7CE87" w14:textId="77777777" w:rsidTr="00FB3019">
        <w:trPr>
          <w:jc w:val="center"/>
        </w:trPr>
        <w:tc>
          <w:tcPr>
            <w:tcW w:w="0" w:type="auto"/>
          </w:tcPr>
          <w:p w14:paraId="05A33EC4" w14:textId="77777777" w:rsidR="000C56AC" w:rsidRPr="0003781A" w:rsidRDefault="000C56AC" w:rsidP="00FB3019">
            <w:pPr>
              <w:pStyle w:val="TableColumnHeading"/>
            </w:pPr>
            <w:r>
              <w:t>Sample entry type</w:t>
            </w:r>
          </w:p>
        </w:tc>
        <w:tc>
          <w:tcPr>
            <w:tcW w:w="0" w:type="auto"/>
          </w:tcPr>
          <w:p w14:paraId="62AB9ED2" w14:textId="77777777" w:rsidR="000C56AC" w:rsidRPr="0003781A" w:rsidRDefault="000C56AC" w:rsidP="00FB3019">
            <w:pPr>
              <w:pStyle w:val="TableColumnHeading"/>
            </w:pPr>
            <w:r>
              <w:t>Clause</w:t>
            </w:r>
          </w:p>
        </w:tc>
        <w:tc>
          <w:tcPr>
            <w:tcW w:w="0" w:type="auto"/>
          </w:tcPr>
          <w:p w14:paraId="6CF8D247" w14:textId="77777777" w:rsidR="000C56AC" w:rsidRDefault="000C56AC" w:rsidP="00FB3019">
            <w:pPr>
              <w:pStyle w:val="TableColumnHeading"/>
            </w:pPr>
            <w:r>
              <w:t>Informative description</w:t>
            </w:r>
          </w:p>
        </w:tc>
      </w:tr>
      <w:tr w:rsidR="000C56AC" w14:paraId="24FA2E1C" w14:textId="77777777" w:rsidTr="00FB3019">
        <w:trPr>
          <w:jc w:val="center"/>
        </w:trPr>
        <w:tc>
          <w:tcPr>
            <w:tcW w:w="0" w:type="auto"/>
          </w:tcPr>
          <w:p w14:paraId="60AAD7B3" w14:textId="77777777" w:rsidR="000C56AC" w:rsidRPr="00BD0E74" w:rsidRDefault="000C56AC" w:rsidP="00FB3019">
            <w:pPr>
              <w:pStyle w:val="TableCell"/>
              <w:rPr>
                <w:rStyle w:val="codeChar"/>
              </w:rPr>
            </w:pPr>
            <w:r w:rsidRPr="00BD0E74">
              <w:rPr>
                <w:rStyle w:val="codeChar"/>
              </w:rPr>
              <w:t>mih1</w:t>
            </w:r>
          </w:p>
        </w:tc>
        <w:tc>
          <w:tcPr>
            <w:tcW w:w="0" w:type="auto"/>
          </w:tcPr>
          <w:p w14:paraId="1521D2E2" w14:textId="77777777" w:rsidR="000C56AC" w:rsidRDefault="000C56AC" w:rsidP="00FB3019">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r>
              <w:rPr>
                <w:lang w:eastAsia="zh-CN"/>
              </w:rPr>
              <w:t>5.2.4</w:t>
            </w:r>
            <w:r>
              <w:rPr>
                <w:lang w:eastAsia="zh-CN"/>
              </w:rPr>
              <w:fldChar w:fldCharType="end"/>
            </w:r>
          </w:p>
        </w:tc>
        <w:tc>
          <w:tcPr>
            <w:tcW w:w="0" w:type="auto"/>
          </w:tcPr>
          <w:p w14:paraId="4DA3EE4F" w14:textId="77777777" w:rsidR="000C56AC" w:rsidRDefault="000C56AC" w:rsidP="00FB3019">
            <w:pPr>
              <w:pStyle w:val="TableCell"/>
              <w:rPr>
                <w:lang w:eastAsia="zh-CN"/>
              </w:rPr>
            </w:pPr>
            <w:r w:rsidRPr="006D2D2A">
              <w:rPr>
                <w:lang w:eastAsia="zh-CN"/>
              </w:rPr>
              <w:t>Sample entry for an MIHS track carrying haptics data</w:t>
            </w:r>
            <w:r>
              <w:rPr>
                <w:lang w:eastAsia="zh-CN"/>
              </w:rPr>
              <w:t xml:space="preserve"> or referencing one or more MIHS band tracks</w:t>
            </w:r>
          </w:p>
        </w:tc>
      </w:tr>
      <w:tr w:rsidR="000C56AC" w14:paraId="19C443A2" w14:textId="77777777" w:rsidTr="00FB3019">
        <w:trPr>
          <w:jc w:val="center"/>
        </w:trPr>
        <w:tc>
          <w:tcPr>
            <w:tcW w:w="0" w:type="auto"/>
          </w:tcPr>
          <w:p w14:paraId="2CC7A0BF" w14:textId="77777777" w:rsidR="000C56AC" w:rsidRPr="00BD0E74" w:rsidRDefault="000C56AC" w:rsidP="00FB3019">
            <w:pPr>
              <w:pStyle w:val="TableCell"/>
              <w:rPr>
                <w:rStyle w:val="codeChar"/>
              </w:rPr>
            </w:pPr>
            <w:r>
              <w:rPr>
                <w:rStyle w:val="codeChar"/>
              </w:rPr>
              <w:t>mhb1</w:t>
            </w:r>
          </w:p>
        </w:tc>
        <w:tc>
          <w:tcPr>
            <w:tcW w:w="0" w:type="auto"/>
          </w:tcPr>
          <w:p w14:paraId="016E7830" w14:textId="77777777" w:rsidR="000C56AC" w:rsidRDefault="000C56AC" w:rsidP="00FB3019">
            <w:pPr>
              <w:pStyle w:val="TableCell"/>
              <w:rPr>
                <w:lang w:eastAsia="zh-CN"/>
              </w:rPr>
            </w:pPr>
            <w:r>
              <w:rPr>
                <w:lang w:eastAsia="zh-CN"/>
              </w:rPr>
              <w:fldChar w:fldCharType="begin"/>
            </w:r>
            <w:r>
              <w:rPr>
                <w:lang w:eastAsia="zh-CN"/>
              </w:rPr>
              <w:instrText xml:space="preserve"> REF _Ref141108392 \r \h </w:instrText>
            </w:r>
            <w:r>
              <w:rPr>
                <w:lang w:eastAsia="zh-CN"/>
              </w:rPr>
            </w:r>
            <w:r>
              <w:rPr>
                <w:lang w:eastAsia="zh-CN"/>
              </w:rPr>
              <w:fldChar w:fldCharType="separate"/>
            </w:r>
            <w:r>
              <w:rPr>
                <w:lang w:eastAsia="zh-CN"/>
              </w:rPr>
              <w:t>5.2.5</w:t>
            </w:r>
            <w:r>
              <w:rPr>
                <w:lang w:eastAsia="zh-CN"/>
              </w:rPr>
              <w:fldChar w:fldCharType="end"/>
            </w:r>
          </w:p>
        </w:tc>
        <w:tc>
          <w:tcPr>
            <w:tcW w:w="0" w:type="auto"/>
          </w:tcPr>
          <w:p w14:paraId="060570C7" w14:textId="77777777" w:rsidR="000C56AC" w:rsidRPr="006D2D2A" w:rsidRDefault="000C56AC" w:rsidP="00FB3019">
            <w:pPr>
              <w:pStyle w:val="TableCell"/>
              <w:rPr>
                <w:lang w:eastAsia="zh-CN"/>
              </w:rPr>
            </w:pPr>
            <w:r>
              <w:rPr>
                <w:lang w:eastAsia="zh-CN"/>
              </w:rPr>
              <w:t>Sample entry for an MIHS band track carrying haptics data</w:t>
            </w:r>
          </w:p>
        </w:tc>
      </w:tr>
    </w:tbl>
    <w:p w14:paraId="19636BD1" w14:textId="77777777" w:rsidR="000C56AC" w:rsidRDefault="000C56AC" w:rsidP="000C56AC">
      <w:pPr>
        <w:pStyle w:val="Heading3"/>
      </w:pPr>
      <w:bookmarkStart w:id="567" w:name="_Toc141178536"/>
      <w:bookmarkStart w:id="568" w:name="_Toc181555958"/>
      <w:r>
        <w:t>Box types</w:t>
      </w:r>
      <w:bookmarkEnd w:id="567"/>
      <w:bookmarkEnd w:id="568"/>
    </w:p>
    <w:p w14:paraId="162BF779" w14:textId="77777777" w:rsidR="000C56AC" w:rsidRDefault="000C56AC" w:rsidP="000C56AC">
      <w:pPr>
        <w:pStyle w:val="BodyText"/>
        <w:rPr>
          <w:lang w:eastAsia="zh-CN"/>
        </w:rPr>
      </w:pPr>
      <w:r>
        <w:rPr>
          <w:lang w:eastAsia="zh-CN"/>
        </w:rPr>
        <w:t>In the table, the box types specified in ISO/IEC 23090-32 are in bold text with links to the corresponding clauses in the specification. Related container boxes specified in ISOBMFF are not bolded. Non-related ISOBMFF boxes are not included in the table. Mandatory boxes are, as in ISOBMFF, marked with an asterisk. Box types without a four-character code are marked with ‘</w:t>
      </w:r>
      <w:r>
        <w:rPr>
          <w:lang w:eastAsia="zh-CN"/>
        </w:rPr>
        <w:noBreakHyphen/>
        <w:t xml:space="preserve">‘ in the structure. </w:t>
      </w:r>
    </w:p>
    <w:p w14:paraId="2FC1A42D" w14:textId="77777777" w:rsidR="000C56AC" w:rsidRDefault="000C56AC" w:rsidP="000C56AC">
      <w:pPr>
        <w:pStyle w:val="BodyText"/>
        <w:rPr>
          <w:lang w:eastAsia="zh-CN"/>
        </w:rPr>
      </w:pPr>
      <w:r>
        <w:rPr>
          <w:lang w:eastAsia="zh-CN"/>
        </w:rPr>
        <w:t xml:space="preserve">The box types specified in this document are listed in </w:t>
      </w:r>
      <w:r>
        <w:rPr>
          <w:lang w:eastAsia="zh-CN"/>
        </w:rPr>
        <w:fldChar w:fldCharType="begin"/>
      </w:r>
      <w:r>
        <w:rPr>
          <w:lang w:eastAsia="zh-CN"/>
        </w:rPr>
        <w:instrText xml:space="preserve"> REF _Ref134024063 \h </w:instrText>
      </w:r>
      <w:r>
        <w:rPr>
          <w:lang w:eastAsia="zh-CN"/>
        </w:rPr>
      </w:r>
      <w:r>
        <w:rPr>
          <w:lang w:eastAsia="zh-CN"/>
        </w:rPr>
        <w:fldChar w:fldCharType="separate"/>
      </w:r>
      <w:r>
        <w:t xml:space="preserve">Table </w:t>
      </w:r>
      <w:r>
        <w:rPr>
          <w:noProof/>
        </w:rPr>
        <w:t>3</w:t>
      </w:r>
      <w:r>
        <w:rPr>
          <w:lang w:eastAsia="zh-CN"/>
        </w:rPr>
        <w:fldChar w:fldCharType="end"/>
      </w:r>
    </w:p>
    <w:p w14:paraId="32C431EB" w14:textId="2E6523C9" w:rsidR="000C56AC" w:rsidRDefault="000C56AC" w:rsidP="000C56AC">
      <w:pPr>
        <w:pStyle w:val="TableCaption"/>
      </w:pPr>
      <w:bookmarkStart w:id="569" w:name="_Ref134024063"/>
      <w:r>
        <w:t xml:space="preserve">Table </w:t>
      </w:r>
      <w:r>
        <w:fldChar w:fldCharType="begin"/>
      </w:r>
      <w:r>
        <w:instrText>SEQ Table \* ARABIC</w:instrText>
      </w:r>
      <w:r>
        <w:fldChar w:fldCharType="separate"/>
      </w:r>
      <w:r w:rsidR="009D2CA7">
        <w:rPr>
          <w:noProof/>
        </w:rPr>
        <w:t>3</w:t>
      </w:r>
      <w:r>
        <w:fldChar w:fldCharType="end"/>
      </w:r>
      <w:bookmarkEnd w:id="569"/>
      <w:r>
        <w:t xml:space="preserve"> – Box types</w:t>
      </w:r>
      <w:r w:rsidRPr="005E18E2">
        <w:t xml:space="preserve"> specified in this document</w:t>
      </w:r>
      <w:r w:rsidR="004F01F3">
        <w:t>.</w:t>
      </w:r>
    </w:p>
    <w:tbl>
      <w:tblPr>
        <w:tblStyle w:val="TableGrid"/>
        <w:tblW w:w="0" w:type="auto"/>
        <w:jc w:val="center"/>
        <w:tblCellMar>
          <w:left w:w="14" w:type="dxa"/>
          <w:right w:w="14" w:type="dxa"/>
        </w:tblCellMar>
        <w:tblLook w:val="04A0" w:firstRow="1" w:lastRow="0" w:firstColumn="1" w:lastColumn="0" w:noHBand="0" w:noVBand="1"/>
      </w:tblPr>
      <w:tblGrid>
        <w:gridCol w:w="461"/>
        <w:gridCol w:w="461"/>
        <w:gridCol w:w="461"/>
        <w:gridCol w:w="461"/>
        <w:gridCol w:w="461"/>
        <w:gridCol w:w="461"/>
        <w:gridCol w:w="137"/>
        <w:gridCol w:w="461"/>
        <w:gridCol w:w="461"/>
        <w:gridCol w:w="461"/>
        <w:gridCol w:w="461"/>
        <w:gridCol w:w="105"/>
        <w:gridCol w:w="744"/>
        <w:gridCol w:w="3915"/>
      </w:tblGrid>
      <w:tr w:rsidR="000C56AC" w:rsidRPr="001876A4" w14:paraId="62555332" w14:textId="77777777" w:rsidTr="00FB3019">
        <w:trPr>
          <w:jc w:val="center"/>
        </w:trPr>
        <w:tc>
          <w:tcPr>
            <w:tcW w:w="0" w:type="auto"/>
            <w:gridSpan w:val="14"/>
          </w:tcPr>
          <w:p w14:paraId="2BBBE538" w14:textId="77777777" w:rsidR="000C56AC" w:rsidRDefault="000C56AC" w:rsidP="00FB3019">
            <w:pPr>
              <w:pStyle w:val="TableColumnHeading"/>
              <w:jc w:val="center"/>
            </w:pPr>
            <w:r>
              <w:t>Box types, structure and cross-reference</w:t>
            </w:r>
            <w:r w:rsidRPr="003500CD">
              <w:rPr>
                <w:b w:val="0"/>
                <w:bCs w:val="0"/>
              </w:rPr>
              <w:t xml:space="preserve"> (Informative)</w:t>
            </w:r>
          </w:p>
        </w:tc>
      </w:tr>
      <w:tr w:rsidR="000C56AC" w14:paraId="1A2F16FA" w14:textId="77777777" w:rsidTr="00FB3019">
        <w:trPr>
          <w:jc w:val="center"/>
        </w:trPr>
        <w:tc>
          <w:tcPr>
            <w:tcW w:w="0" w:type="auto"/>
          </w:tcPr>
          <w:p w14:paraId="7E65900C" w14:textId="77777777" w:rsidR="000C56AC" w:rsidRPr="003500CD" w:rsidRDefault="000C56AC" w:rsidP="00FB3019">
            <w:pPr>
              <w:pStyle w:val="TableCell"/>
              <w:rPr>
                <w:rStyle w:val="codeChar"/>
                <w:sz w:val="18"/>
                <w:szCs w:val="18"/>
              </w:rPr>
            </w:pPr>
            <w:r w:rsidRPr="003500CD">
              <w:rPr>
                <w:rStyle w:val="codeChar"/>
                <w:sz w:val="18"/>
                <w:szCs w:val="18"/>
              </w:rPr>
              <w:t>moov</w:t>
            </w:r>
          </w:p>
        </w:tc>
        <w:tc>
          <w:tcPr>
            <w:tcW w:w="0" w:type="auto"/>
          </w:tcPr>
          <w:p w14:paraId="19540DA7" w14:textId="77777777" w:rsidR="000C56AC" w:rsidRPr="003500CD" w:rsidRDefault="000C56AC" w:rsidP="00FB3019">
            <w:pPr>
              <w:pStyle w:val="TableCell"/>
              <w:rPr>
                <w:rStyle w:val="codeChar"/>
                <w:sz w:val="18"/>
                <w:szCs w:val="18"/>
              </w:rPr>
            </w:pPr>
          </w:p>
        </w:tc>
        <w:tc>
          <w:tcPr>
            <w:tcW w:w="0" w:type="auto"/>
          </w:tcPr>
          <w:p w14:paraId="489C8BB8" w14:textId="77777777" w:rsidR="000C56AC" w:rsidRPr="003500CD" w:rsidRDefault="000C56AC" w:rsidP="00FB3019">
            <w:pPr>
              <w:pStyle w:val="TableCell"/>
              <w:rPr>
                <w:rStyle w:val="codeChar"/>
                <w:sz w:val="18"/>
                <w:szCs w:val="18"/>
              </w:rPr>
            </w:pPr>
          </w:p>
        </w:tc>
        <w:tc>
          <w:tcPr>
            <w:tcW w:w="0" w:type="auto"/>
          </w:tcPr>
          <w:p w14:paraId="38A8F9B2" w14:textId="77777777" w:rsidR="000C56AC" w:rsidRPr="003500CD" w:rsidRDefault="000C56AC" w:rsidP="00FB3019">
            <w:pPr>
              <w:pStyle w:val="TableCell"/>
              <w:rPr>
                <w:rStyle w:val="codeChar"/>
                <w:sz w:val="18"/>
                <w:szCs w:val="18"/>
              </w:rPr>
            </w:pPr>
          </w:p>
        </w:tc>
        <w:tc>
          <w:tcPr>
            <w:tcW w:w="0" w:type="auto"/>
          </w:tcPr>
          <w:p w14:paraId="457FF210" w14:textId="77777777" w:rsidR="000C56AC" w:rsidRPr="003500CD" w:rsidRDefault="000C56AC" w:rsidP="00FB3019">
            <w:pPr>
              <w:pStyle w:val="TableCell"/>
              <w:rPr>
                <w:rStyle w:val="codeChar"/>
                <w:sz w:val="18"/>
                <w:szCs w:val="18"/>
              </w:rPr>
            </w:pPr>
          </w:p>
        </w:tc>
        <w:tc>
          <w:tcPr>
            <w:tcW w:w="0" w:type="auto"/>
          </w:tcPr>
          <w:p w14:paraId="587625D4" w14:textId="77777777" w:rsidR="000C56AC" w:rsidRPr="003500CD" w:rsidRDefault="000C56AC" w:rsidP="00FB3019">
            <w:pPr>
              <w:pStyle w:val="TableCell"/>
              <w:rPr>
                <w:rStyle w:val="codeChar"/>
                <w:sz w:val="18"/>
                <w:szCs w:val="18"/>
              </w:rPr>
            </w:pPr>
          </w:p>
        </w:tc>
        <w:tc>
          <w:tcPr>
            <w:tcW w:w="0" w:type="auto"/>
          </w:tcPr>
          <w:p w14:paraId="479623EF" w14:textId="77777777" w:rsidR="000C56AC" w:rsidRPr="003500CD" w:rsidRDefault="000C56AC" w:rsidP="00FB3019">
            <w:pPr>
              <w:pStyle w:val="TableCell"/>
              <w:rPr>
                <w:rStyle w:val="codeChar"/>
                <w:sz w:val="18"/>
                <w:szCs w:val="18"/>
              </w:rPr>
            </w:pPr>
          </w:p>
        </w:tc>
        <w:tc>
          <w:tcPr>
            <w:tcW w:w="0" w:type="auto"/>
          </w:tcPr>
          <w:p w14:paraId="65ED7392" w14:textId="77777777" w:rsidR="000C56AC" w:rsidRPr="003500CD" w:rsidRDefault="000C56AC" w:rsidP="00FB3019">
            <w:pPr>
              <w:pStyle w:val="TableCell"/>
              <w:rPr>
                <w:rStyle w:val="codeChar"/>
                <w:sz w:val="18"/>
                <w:szCs w:val="18"/>
              </w:rPr>
            </w:pPr>
          </w:p>
        </w:tc>
        <w:tc>
          <w:tcPr>
            <w:tcW w:w="0" w:type="auto"/>
          </w:tcPr>
          <w:p w14:paraId="61778985" w14:textId="77777777" w:rsidR="000C56AC" w:rsidRPr="003500CD" w:rsidRDefault="000C56AC" w:rsidP="00FB3019">
            <w:pPr>
              <w:pStyle w:val="TableCell"/>
              <w:rPr>
                <w:rStyle w:val="codeChar"/>
                <w:sz w:val="18"/>
                <w:szCs w:val="18"/>
              </w:rPr>
            </w:pPr>
          </w:p>
        </w:tc>
        <w:tc>
          <w:tcPr>
            <w:tcW w:w="0" w:type="auto"/>
          </w:tcPr>
          <w:p w14:paraId="41E39938" w14:textId="77777777" w:rsidR="000C56AC" w:rsidRPr="003500CD" w:rsidRDefault="000C56AC" w:rsidP="00FB3019">
            <w:pPr>
              <w:pStyle w:val="TableCell"/>
              <w:rPr>
                <w:rStyle w:val="codeChar"/>
                <w:sz w:val="18"/>
                <w:szCs w:val="18"/>
              </w:rPr>
            </w:pPr>
          </w:p>
        </w:tc>
        <w:tc>
          <w:tcPr>
            <w:tcW w:w="0" w:type="auto"/>
          </w:tcPr>
          <w:p w14:paraId="5379D461" w14:textId="77777777" w:rsidR="000C56AC" w:rsidRPr="003500CD" w:rsidRDefault="000C56AC" w:rsidP="00FB3019">
            <w:pPr>
              <w:pStyle w:val="TableCell"/>
              <w:rPr>
                <w:rStyle w:val="codeChar"/>
                <w:sz w:val="18"/>
                <w:szCs w:val="18"/>
              </w:rPr>
            </w:pPr>
          </w:p>
        </w:tc>
        <w:tc>
          <w:tcPr>
            <w:tcW w:w="0" w:type="auto"/>
          </w:tcPr>
          <w:p w14:paraId="03D581AE"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30DCAE0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1D0D16C4"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all the metadata</w:t>
            </w:r>
          </w:p>
        </w:tc>
      </w:tr>
      <w:tr w:rsidR="000C56AC" w14:paraId="6EEB2BF8" w14:textId="77777777" w:rsidTr="00FB3019">
        <w:trPr>
          <w:jc w:val="center"/>
        </w:trPr>
        <w:tc>
          <w:tcPr>
            <w:tcW w:w="0" w:type="auto"/>
          </w:tcPr>
          <w:p w14:paraId="1B912A06" w14:textId="77777777" w:rsidR="000C56AC" w:rsidRPr="003500CD" w:rsidRDefault="000C56AC" w:rsidP="00FB3019">
            <w:pPr>
              <w:pStyle w:val="TableCell"/>
              <w:rPr>
                <w:rStyle w:val="codeChar"/>
                <w:sz w:val="18"/>
                <w:szCs w:val="18"/>
              </w:rPr>
            </w:pPr>
          </w:p>
        </w:tc>
        <w:tc>
          <w:tcPr>
            <w:tcW w:w="0" w:type="auto"/>
          </w:tcPr>
          <w:p w14:paraId="2B05DA4F" w14:textId="77777777" w:rsidR="000C56AC" w:rsidRPr="003500CD" w:rsidRDefault="000C56AC" w:rsidP="00FB3019">
            <w:pPr>
              <w:pStyle w:val="TableCell"/>
              <w:rPr>
                <w:rStyle w:val="codeChar"/>
                <w:sz w:val="18"/>
                <w:szCs w:val="18"/>
              </w:rPr>
            </w:pPr>
            <w:r w:rsidRPr="003500CD">
              <w:rPr>
                <w:rStyle w:val="codeChar"/>
                <w:sz w:val="18"/>
                <w:szCs w:val="18"/>
              </w:rPr>
              <w:t>trak</w:t>
            </w:r>
          </w:p>
        </w:tc>
        <w:tc>
          <w:tcPr>
            <w:tcW w:w="0" w:type="auto"/>
          </w:tcPr>
          <w:p w14:paraId="1A94D009" w14:textId="77777777" w:rsidR="000C56AC" w:rsidRPr="003500CD" w:rsidRDefault="000C56AC" w:rsidP="00FB3019">
            <w:pPr>
              <w:pStyle w:val="TableCell"/>
              <w:rPr>
                <w:rStyle w:val="codeChar"/>
                <w:sz w:val="18"/>
                <w:szCs w:val="18"/>
              </w:rPr>
            </w:pPr>
          </w:p>
        </w:tc>
        <w:tc>
          <w:tcPr>
            <w:tcW w:w="0" w:type="auto"/>
          </w:tcPr>
          <w:p w14:paraId="59FD99BF" w14:textId="77777777" w:rsidR="000C56AC" w:rsidRPr="003500CD" w:rsidRDefault="000C56AC" w:rsidP="00FB3019">
            <w:pPr>
              <w:pStyle w:val="TableCell"/>
              <w:rPr>
                <w:rStyle w:val="codeChar"/>
                <w:sz w:val="18"/>
                <w:szCs w:val="18"/>
              </w:rPr>
            </w:pPr>
          </w:p>
        </w:tc>
        <w:tc>
          <w:tcPr>
            <w:tcW w:w="0" w:type="auto"/>
          </w:tcPr>
          <w:p w14:paraId="7100223B" w14:textId="77777777" w:rsidR="000C56AC" w:rsidRPr="003500CD" w:rsidRDefault="000C56AC" w:rsidP="00FB3019">
            <w:pPr>
              <w:pStyle w:val="TableCell"/>
              <w:rPr>
                <w:rStyle w:val="codeChar"/>
                <w:sz w:val="18"/>
                <w:szCs w:val="18"/>
              </w:rPr>
            </w:pPr>
          </w:p>
        </w:tc>
        <w:tc>
          <w:tcPr>
            <w:tcW w:w="0" w:type="auto"/>
          </w:tcPr>
          <w:p w14:paraId="2D2E1637" w14:textId="77777777" w:rsidR="000C56AC" w:rsidRPr="003500CD" w:rsidRDefault="000C56AC" w:rsidP="00FB3019">
            <w:pPr>
              <w:pStyle w:val="TableCell"/>
              <w:rPr>
                <w:rStyle w:val="codeChar"/>
                <w:sz w:val="18"/>
                <w:szCs w:val="18"/>
              </w:rPr>
            </w:pPr>
          </w:p>
        </w:tc>
        <w:tc>
          <w:tcPr>
            <w:tcW w:w="0" w:type="auto"/>
          </w:tcPr>
          <w:p w14:paraId="5C16FB4B" w14:textId="77777777" w:rsidR="000C56AC" w:rsidRPr="003500CD" w:rsidRDefault="000C56AC" w:rsidP="00FB3019">
            <w:pPr>
              <w:pStyle w:val="TableCell"/>
              <w:rPr>
                <w:rStyle w:val="codeChar"/>
                <w:sz w:val="18"/>
                <w:szCs w:val="18"/>
              </w:rPr>
            </w:pPr>
          </w:p>
        </w:tc>
        <w:tc>
          <w:tcPr>
            <w:tcW w:w="0" w:type="auto"/>
          </w:tcPr>
          <w:p w14:paraId="78B358BD" w14:textId="77777777" w:rsidR="000C56AC" w:rsidRPr="003500CD" w:rsidRDefault="000C56AC" w:rsidP="00FB3019">
            <w:pPr>
              <w:pStyle w:val="TableCell"/>
              <w:rPr>
                <w:rStyle w:val="codeChar"/>
                <w:sz w:val="18"/>
                <w:szCs w:val="18"/>
              </w:rPr>
            </w:pPr>
          </w:p>
        </w:tc>
        <w:tc>
          <w:tcPr>
            <w:tcW w:w="0" w:type="auto"/>
          </w:tcPr>
          <w:p w14:paraId="13604B77" w14:textId="77777777" w:rsidR="000C56AC" w:rsidRPr="003500CD" w:rsidRDefault="000C56AC" w:rsidP="00FB3019">
            <w:pPr>
              <w:pStyle w:val="TableCell"/>
              <w:rPr>
                <w:rStyle w:val="codeChar"/>
                <w:sz w:val="18"/>
                <w:szCs w:val="18"/>
              </w:rPr>
            </w:pPr>
          </w:p>
        </w:tc>
        <w:tc>
          <w:tcPr>
            <w:tcW w:w="0" w:type="auto"/>
          </w:tcPr>
          <w:p w14:paraId="703BD0FF" w14:textId="77777777" w:rsidR="000C56AC" w:rsidRPr="003500CD" w:rsidRDefault="000C56AC" w:rsidP="00FB3019">
            <w:pPr>
              <w:pStyle w:val="TableCell"/>
              <w:rPr>
                <w:rStyle w:val="codeChar"/>
                <w:sz w:val="18"/>
                <w:szCs w:val="18"/>
              </w:rPr>
            </w:pPr>
          </w:p>
        </w:tc>
        <w:tc>
          <w:tcPr>
            <w:tcW w:w="0" w:type="auto"/>
          </w:tcPr>
          <w:p w14:paraId="41CDAC64" w14:textId="77777777" w:rsidR="000C56AC" w:rsidRPr="003500CD" w:rsidRDefault="000C56AC" w:rsidP="00FB3019">
            <w:pPr>
              <w:pStyle w:val="TableCell"/>
              <w:rPr>
                <w:rStyle w:val="codeChar"/>
                <w:sz w:val="18"/>
                <w:szCs w:val="18"/>
              </w:rPr>
            </w:pPr>
          </w:p>
        </w:tc>
        <w:tc>
          <w:tcPr>
            <w:tcW w:w="0" w:type="auto"/>
          </w:tcPr>
          <w:p w14:paraId="0A5B456F"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6A83634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4D847E39"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an individual track or stream</w:t>
            </w:r>
          </w:p>
        </w:tc>
      </w:tr>
      <w:tr w:rsidR="000C56AC" w14:paraId="4202C983" w14:textId="77777777" w:rsidTr="00FB3019">
        <w:trPr>
          <w:jc w:val="center"/>
        </w:trPr>
        <w:tc>
          <w:tcPr>
            <w:tcW w:w="0" w:type="auto"/>
          </w:tcPr>
          <w:p w14:paraId="4F02AC13" w14:textId="77777777" w:rsidR="000C56AC" w:rsidRPr="003500CD" w:rsidRDefault="000C56AC" w:rsidP="00FB3019">
            <w:pPr>
              <w:pStyle w:val="TableCell"/>
              <w:rPr>
                <w:rStyle w:val="codeChar"/>
                <w:sz w:val="18"/>
                <w:szCs w:val="18"/>
              </w:rPr>
            </w:pPr>
          </w:p>
        </w:tc>
        <w:tc>
          <w:tcPr>
            <w:tcW w:w="0" w:type="auto"/>
          </w:tcPr>
          <w:p w14:paraId="34902CCB" w14:textId="77777777" w:rsidR="000C56AC" w:rsidRPr="003500CD" w:rsidRDefault="000C56AC" w:rsidP="00FB3019">
            <w:pPr>
              <w:pStyle w:val="TableCell"/>
              <w:rPr>
                <w:rStyle w:val="codeChar"/>
                <w:sz w:val="18"/>
                <w:szCs w:val="18"/>
              </w:rPr>
            </w:pPr>
          </w:p>
        </w:tc>
        <w:tc>
          <w:tcPr>
            <w:tcW w:w="0" w:type="auto"/>
          </w:tcPr>
          <w:p w14:paraId="1A13440F" w14:textId="77777777" w:rsidR="000C56AC" w:rsidRPr="003500CD" w:rsidRDefault="000C56AC" w:rsidP="00FB3019">
            <w:pPr>
              <w:pStyle w:val="TableCell"/>
              <w:rPr>
                <w:rStyle w:val="codeChar"/>
                <w:sz w:val="18"/>
                <w:szCs w:val="18"/>
              </w:rPr>
            </w:pPr>
            <w:r w:rsidRPr="003500CD">
              <w:rPr>
                <w:rStyle w:val="codeChar"/>
                <w:sz w:val="18"/>
                <w:szCs w:val="18"/>
              </w:rPr>
              <w:t>mdia</w:t>
            </w:r>
          </w:p>
        </w:tc>
        <w:tc>
          <w:tcPr>
            <w:tcW w:w="0" w:type="auto"/>
          </w:tcPr>
          <w:p w14:paraId="7026C4E5" w14:textId="77777777" w:rsidR="000C56AC" w:rsidRPr="003500CD" w:rsidRDefault="000C56AC" w:rsidP="00FB3019">
            <w:pPr>
              <w:pStyle w:val="TableCell"/>
              <w:rPr>
                <w:rStyle w:val="codeChar"/>
                <w:sz w:val="18"/>
                <w:szCs w:val="18"/>
              </w:rPr>
            </w:pPr>
          </w:p>
        </w:tc>
        <w:tc>
          <w:tcPr>
            <w:tcW w:w="0" w:type="auto"/>
          </w:tcPr>
          <w:p w14:paraId="1A5C700B" w14:textId="77777777" w:rsidR="000C56AC" w:rsidRPr="003500CD" w:rsidRDefault="000C56AC" w:rsidP="00FB3019">
            <w:pPr>
              <w:pStyle w:val="TableCell"/>
              <w:rPr>
                <w:rStyle w:val="codeChar"/>
                <w:sz w:val="18"/>
                <w:szCs w:val="18"/>
              </w:rPr>
            </w:pPr>
          </w:p>
        </w:tc>
        <w:tc>
          <w:tcPr>
            <w:tcW w:w="0" w:type="auto"/>
          </w:tcPr>
          <w:p w14:paraId="67430A38" w14:textId="77777777" w:rsidR="000C56AC" w:rsidRPr="003500CD" w:rsidRDefault="000C56AC" w:rsidP="00FB3019">
            <w:pPr>
              <w:pStyle w:val="TableCell"/>
              <w:rPr>
                <w:rStyle w:val="codeChar"/>
                <w:sz w:val="18"/>
                <w:szCs w:val="18"/>
              </w:rPr>
            </w:pPr>
          </w:p>
        </w:tc>
        <w:tc>
          <w:tcPr>
            <w:tcW w:w="0" w:type="auto"/>
          </w:tcPr>
          <w:p w14:paraId="11EBF757" w14:textId="77777777" w:rsidR="000C56AC" w:rsidRPr="003500CD" w:rsidRDefault="000C56AC" w:rsidP="00FB3019">
            <w:pPr>
              <w:pStyle w:val="TableCell"/>
              <w:rPr>
                <w:rStyle w:val="codeChar"/>
                <w:sz w:val="18"/>
                <w:szCs w:val="18"/>
              </w:rPr>
            </w:pPr>
          </w:p>
        </w:tc>
        <w:tc>
          <w:tcPr>
            <w:tcW w:w="0" w:type="auto"/>
          </w:tcPr>
          <w:p w14:paraId="247C74C9" w14:textId="77777777" w:rsidR="000C56AC" w:rsidRPr="003500CD" w:rsidRDefault="000C56AC" w:rsidP="00FB3019">
            <w:pPr>
              <w:pStyle w:val="TableCell"/>
              <w:rPr>
                <w:rStyle w:val="codeChar"/>
                <w:sz w:val="18"/>
                <w:szCs w:val="18"/>
              </w:rPr>
            </w:pPr>
          </w:p>
        </w:tc>
        <w:tc>
          <w:tcPr>
            <w:tcW w:w="0" w:type="auto"/>
          </w:tcPr>
          <w:p w14:paraId="559914FD" w14:textId="77777777" w:rsidR="000C56AC" w:rsidRPr="003500CD" w:rsidRDefault="000C56AC" w:rsidP="00FB3019">
            <w:pPr>
              <w:pStyle w:val="TableCell"/>
              <w:rPr>
                <w:rStyle w:val="codeChar"/>
                <w:sz w:val="18"/>
                <w:szCs w:val="18"/>
              </w:rPr>
            </w:pPr>
          </w:p>
        </w:tc>
        <w:tc>
          <w:tcPr>
            <w:tcW w:w="0" w:type="auto"/>
          </w:tcPr>
          <w:p w14:paraId="6CC7232C" w14:textId="77777777" w:rsidR="000C56AC" w:rsidRPr="003500CD" w:rsidRDefault="000C56AC" w:rsidP="00FB3019">
            <w:pPr>
              <w:pStyle w:val="TableCell"/>
              <w:rPr>
                <w:rStyle w:val="codeChar"/>
                <w:sz w:val="18"/>
                <w:szCs w:val="18"/>
              </w:rPr>
            </w:pPr>
          </w:p>
        </w:tc>
        <w:tc>
          <w:tcPr>
            <w:tcW w:w="0" w:type="auto"/>
          </w:tcPr>
          <w:p w14:paraId="2E9D3317" w14:textId="77777777" w:rsidR="000C56AC" w:rsidRPr="003500CD" w:rsidRDefault="000C56AC" w:rsidP="00FB3019">
            <w:pPr>
              <w:pStyle w:val="TableCell"/>
              <w:rPr>
                <w:rStyle w:val="codeChar"/>
                <w:sz w:val="18"/>
                <w:szCs w:val="18"/>
              </w:rPr>
            </w:pPr>
          </w:p>
        </w:tc>
        <w:tc>
          <w:tcPr>
            <w:tcW w:w="0" w:type="auto"/>
          </w:tcPr>
          <w:p w14:paraId="5FBDC69B"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E790C91"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54E3CB80"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the media information in a track</w:t>
            </w:r>
          </w:p>
        </w:tc>
      </w:tr>
      <w:tr w:rsidR="000C56AC" w14:paraId="4A90CEF8" w14:textId="77777777" w:rsidTr="00FB3019">
        <w:trPr>
          <w:jc w:val="center"/>
        </w:trPr>
        <w:tc>
          <w:tcPr>
            <w:tcW w:w="0" w:type="auto"/>
          </w:tcPr>
          <w:p w14:paraId="7FF98286" w14:textId="77777777" w:rsidR="000C56AC" w:rsidRPr="003500CD" w:rsidRDefault="000C56AC" w:rsidP="00FB3019">
            <w:pPr>
              <w:pStyle w:val="TableCell"/>
              <w:rPr>
                <w:rStyle w:val="codeChar"/>
                <w:sz w:val="18"/>
                <w:szCs w:val="18"/>
              </w:rPr>
            </w:pPr>
          </w:p>
        </w:tc>
        <w:tc>
          <w:tcPr>
            <w:tcW w:w="0" w:type="auto"/>
          </w:tcPr>
          <w:p w14:paraId="22114A04" w14:textId="77777777" w:rsidR="000C56AC" w:rsidRPr="003500CD" w:rsidRDefault="000C56AC" w:rsidP="00FB3019">
            <w:pPr>
              <w:pStyle w:val="TableCell"/>
              <w:rPr>
                <w:rStyle w:val="codeChar"/>
                <w:sz w:val="18"/>
                <w:szCs w:val="18"/>
              </w:rPr>
            </w:pPr>
          </w:p>
        </w:tc>
        <w:tc>
          <w:tcPr>
            <w:tcW w:w="0" w:type="auto"/>
          </w:tcPr>
          <w:p w14:paraId="0C512E2F" w14:textId="77777777" w:rsidR="000C56AC" w:rsidRPr="003500CD" w:rsidRDefault="000C56AC" w:rsidP="00FB3019">
            <w:pPr>
              <w:pStyle w:val="TableCell"/>
              <w:rPr>
                <w:rStyle w:val="codeChar"/>
                <w:sz w:val="18"/>
                <w:szCs w:val="18"/>
              </w:rPr>
            </w:pPr>
          </w:p>
        </w:tc>
        <w:tc>
          <w:tcPr>
            <w:tcW w:w="0" w:type="auto"/>
          </w:tcPr>
          <w:p w14:paraId="2165736E" w14:textId="77777777" w:rsidR="000C56AC" w:rsidRPr="003500CD" w:rsidRDefault="000C56AC" w:rsidP="00FB3019">
            <w:pPr>
              <w:pStyle w:val="TableCell"/>
              <w:rPr>
                <w:rStyle w:val="codeChar"/>
                <w:sz w:val="18"/>
                <w:szCs w:val="18"/>
              </w:rPr>
            </w:pPr>
            <w:r w:rsidRPr="003500CD">
              <w:rPr>
                <w:rStyle w:val="codeChar"/>
                <w:sz w:val="18"/>
                <w:szCs w:val="18"/>
              </w:rPr>
              <w:t>minf</w:t>
            </w:r>
          </w:p>
        </w:tc>
        <w:tc>
          <w:tcPr>
            <w:tcW w:w="0" w:type="auto"/>
          </w:tcPr>
          <w:p w14:paraId="4C09F8D5" w14:textId="77777777" w:rsidR="000C56AC" w:rsidRPr="003500CD" w:rsidRDefault="000C56AC" w:rsidP="00FB3019">
            <w:pPr>
              <w:pStyle w:val="TableCell"/>
              <w:rPr>
                <w:rStyle w:val="codeChar"/>
                <w:sz w:val="18"/>
                <w:szCs w:val="18"/>
              </w:rPr>
            </w:pPr>
          </w:p>
        </w:tc>
        <w:tc>
          <w:tcPr>
            <w:tcW w:w="0" w:type="auto"/>
          </w:tcPr>
          <w:p w14:paraId="359BF439" w14:textId="77777777" w:rsidR="000C56AC" w:rsidRPr="003500CD" w:rsidRDefault="000C56AC" w:rsidP="00FB3019">
            <w:pPr>
              <w:pStyle w:val="TableCell"/>
              <w:rPr>
                <w:rStyle w:val="codeChar"/>
                <w:sz w:val="18"/>
                <w:szCs w:val="18"/>
              </w:rPr>
            </w:pPr>
          </w:p>
        </w:tc>
        <w:tc>
          <w:tcPr>
            <w:tcW w:w="0" w:type="auto"/>
          </w:tcPr>
          <w:p w14:paraId="3AF4F750" w14:textId="77777777" w:rsidR="000C56AC" w:rsidRPr="003500CD" w:rsidRDefault="000C56AC" w:rsidP="00FB3019">
            <w:pPr>
              <w:pStyle w:val="TableCell"/>
              <w:rPr>
                <w:rStyle w:val="codeChar"/>
                <w:sz w:val="18"/>
                <w:szCs w:val="18"/>
              </w:rPr>
            </w:pPr>
          </w:p>
        </w:tc>
        <w:tc>
          <w:tcPr>
            <w:tcW w:w="0" w:type="auto"/>
          </w:tcPr>
          <w:p w14:paraId="62C09246" w14:textId="77777777" w:rsidR="000C56AC" w:rsidRPr="003500CD" w:rsidRDefault="000C56AC" w:rsidP="00FB3019">
            <w:pPr>
              <w:pStyle w:val="TableCell"/>
              <w:rPr>
                <w:rStyle w:val="codeChar"/>
                <w:sz w:val="18"/>
                <w:szCs w:val="18"/>
              </w:rPr>
            </w:pPr>
          </w:p>
        </w:tc>
        <w:tc>
          <w:tcPr>
            <w:tcW w:w="0" w:type="auto"/>
          </w:tcPr>
          <w:p w14:paraId="10B87BF2" w14:textId="77777777" w:rsidR="000C56AC" w:rsidRPr="003500CD" w:rsidRDefault="000C56AC" w:rsidP="00FB3019">
            <w:pPr>
              <w:pStyle w:val="TableCell"/>
              <w:rPr>
                <w:rStyle w:val="codeChar"/>
                <w:sz w:val="18"/>
                <w:szCs w:val="18"/>
              </w:rPr>
            </w:pPr>
          </w:p>
        </w:tc>
        <w:tc>
          <w:tcPr>
            <w:tcW w:w="0" w:type="auto"/>
          </w:tcPr>
          <w:p w14:paraId="1077B7B4" w14:textId="77777777" w:rsidR="000C56AC" w:rsidRPr="003500CD" w:rsidRDefault="000C56AC" w:rsidP="00FB3019">
            <w:pPr>
              <w:pStyle w:val="TableCell"/>
              <w:rPr>
                <w:rStyle w:val="codeChar"/>
                <w:sz w:val="18"/>
                <w:szCs w:val="18"/>
              </w:rPr>
            </w:pPr>
          </w:p>
        </w:tc>
        <w:tc>
          <w:tcPr>
            <w:tcW w:w="0" w:type="auto"/>
          </w:tcPr>
          <w:p w14:paraId="5BCF1E20" w14:textId="77777777" w:rsidR="000C56AC" w:rsidRPr="003500CD" w:rsidRDefault="000C56AC" w:rsidP="00FB3019">
            <w:pPr>
              <w:pStyle w:val="TableCell"/>
              <w:rPr>
                <w:rStyle w:val="codeChar"/>
                <w:sz w:val="18"/>
                <w:szCs w:val="18"/>
              </w:rPr>
            </w:pPr>
          </w:p>
        </w:tc>
        <w:tc>
          <w:tcPr>
            <w:tcW w:w="0" w:type="auto"/>
          </w:tcPr>
          <w:p w14:paraId="33C39222"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70C9FA64"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0F97B894" w14:textId="77777777" w:rsidR="000C56AC" w:rsidRPr="003500CD" w:rsidRDefault="000C56AC" w:rsidP="00FB3019">
            <w:pPr>
              <w:pStyle w:val="TableCell"/>
              <w:rPr>
                <w:i/>
                <w:iCs/>
                <w:sz w:val="18"/>
                <w:szCs w:val="18"/>
                <w:lang w:eastAsia="zh-CN"/>
              </w:rPr>
            </w:pPr>
            <w:r w:rsidRPr="003500CD">
              <w:rPr>
                <w:i/>
                <w:iCs/>
                <w:sz w:val="18"/>
                <w:szCs w:val="18"/>
                <w:lang w:eastAsia="zh-CN"/>
              </w:rPr>
              <w:t>sample information container</w:t>
            </w:r>
          </w:p>
        </w:tc>
      </w:tr>
      <w:tr w:rsidR="000C56AC" w14:paraId="398EBFA2" w14:textId="77777777" w:rsidTr="00FB3019">
        <w:trPr>
          <w:jc w:val="center"/>
        </w:trPr>
        <w:tc>
          <w:tcPr>
            <w:tcW w:w="0" w:type="auto"/>
          </w:tcPr>
          <w:p w14:paraId="3060EBB1" w14:textId="77777777" w:rsidR="000C56AC" w:rsidRPr="003500CD" w:rsidRDefault="000C56AC" w:rsidP="00FB3019">
            <w:pPr>
              <w:pStyle w:val="TableCell"/>
              <w:rPr>
                <w:rStyle w:val="codeChar"/>
                <w:sz w:val="18"/>
                <w:szCs w:val="18"/>
              </w:rPr>
            </w:pPr>
          </w:p>
        </w:tc>
        <w:tc>
          <w:tcPr>
            <w:tcW w:w="0" w:type="auto"/>
          </w:tcPr>
          <w:p w14:paraId="113EB8D9" w14:textId="77777777" w:rsidR="000C56AC" w:rsidRPr="003500CD" w:rsidRDefault="000C56AC" w:rsidP="00FB3019">
            <w:pPr>
              <w:pStyle w:val="TableCell"/>
              <w:rPr>
                <w:rStyle w:val="codeChar"/>
                <w:sz w:val="18"/>
                <w:szCs w:val="18"/>
              </w:rPr>
            </w:pPr>
          </w:p>
        </w:tc>
        <w:tc>
          <w:tcPr>
            <w:tcW w:w="0" w:type="auto"/>
          </w:tcPr>
          <w:p w14:paraId="2E46249D" w14:textId="77777777" w:rsidR="000C56AC" w:rsidRPr="003500CD" w:rsidRDefault="000C56AC" w:rsidP="00FB3019">
            <w:pPr>
              <w:pStyle w:val="TableCell"/>
              <w:rPr>
                <w:rStyle w:val="codeChar"/>
                <w:sz w:val="18"/>
                <w:szCs w:val="18"/>
              </w:rPr>
            </w:pPr>
          </w:p>
        </w:tc>
        <w:tc>
          <w:tcPr>
            <w:tcW w:w="0" w:type="auto"/>
          </w:tcPr>
          <w:p w14:paraId="53F77553" w14:textId="77777777" w:rsidR="000C56AC" w:rsidRPr="003500CD" w:rsidRDefault="000C56AC" w:rsidP="00FB3019">
            <w:pPr>
              <w:pStyle w:val="TableCell"/>
              <w:rPr>
                <w:rStyle w:val="codeChar"/>
                <w:sz w:val="18"/>
                <w:szCs w:val="18"/>
              </w:rPr>
            </w:pPr>
          </w:p>
        </w:tc>
        <w:tc>
          <w:tcPr>
            <w:tcW w:w="0" w:type="auto"/>
          </w:tcPr>
          <w:p w14:paraId="575CC645" w14:textId="77777777" w:rsidR="000C56AC" w:rsidRPr="003500CD" w:rsidRDefault="000C56AC" w:rsidP="00FB3019">
            <w:pPr>
              <w:pStyle w:val="TableCell"/>
              <w:rPr>
                <w:rStyle w:val="codeChar"/>
                <w:sz w:val="18"/>
                <w:szCs w:val="18"/>
              </w:rPr>
            </w:pPr>
            <w:r w:rsidRPr="003500CD">
              <w:rPr>
                <w:rStyle w:val="codeChar"/>
                <w:sz w:val="18"/>
                <w:szCs w:val="18"/>
              </w:rPr>
              <w:t>stbl</w:t>
            </w:r>
          </w:p>
        </w:tc>
        <w:tc>
          <w:tcPr>
            <w:tcW w:w="0" w:type="auto"/>
          </w:tcPr>
          <w:p w14:paraId="1D2F2C18" w14:textId="77777777" w:rsidR="000C56AC" w:rsidRPr="003500CD" w:rsidRDefault="000C56AC" w:rsidP="00FB3019">
            <w:pPr>
              <w:pStyle w:val="TableCell"/>
              <w:rPr>
                <w:rStyle w:val="codeChar"/>
                <w:sz w:val="18"/>
                <w:szCs w:val="18"/>
              </w:rPr>
            </w:pPr>
          </w:p>
        </w:tc>
        <w:tc>
          <w:tcPr>
            <w:tcW w:w="0" w:type="auto"/>
          </w:tcPr>
          <w:p w14:paraId="35BB6531" w14:textId="77777777" w:rsidR="000C56AC" w:rsidRPr="003500CD" w:rsidRDefault="000C56AC" w:rsidP="00FB3019">
            <w:pPr>
              <w:pStyle w:val="TableCell"/>
              <w:rPr>
                <w:rStyle w:val="codeChar"/>
                <w:sz w:val="18"/>
                <w:szCs w:val="18"/>
              </w:rPr>
            </w:pPr>
          </w:p>
        </w:tc>
        <w:tc>
          <w:tcPr>
            <w:tcW w:w="0" w:type="auto"/>
          </w:tcPr>
          <w:p w14:paraId="7125E5C9" w14:textId="77777777" w:rsidR="000C56AC" w:rsidRPr="003500CD" w:rsidRDefault="000C56AC" w:rsidP="00FB3019">
            <w:pPr>
              <w:pStyle w:val="TableCell"/>
              <w:rPr>
                <w:rStyle w:val="codeChar"/>
                <w:sz w:val="18"/>
                <w:szCs w:val="18"/>
              </w:rPr>
            </w:pPr>
          </w:p>
        </w:tc>
        <w:tc>
          <w:tcPr>
            <w:tcW w:w="0" w:type="auto"/>
          </w:tcPr>
          <w:p w14:paraId="55ED39D1" w14:textId="77777777" w:rsidR="000C56AC" w:rsidRPr="003500CD" w:rsidRDefault="000C56AC" w:rsidP="00FB3019">
            <w:pPr>
              <w:pStyle w:val="TableCell"/>
              <w:rPr>
                <w:rStyle w:val="codeChar"/>
                <w:sz w:val="18"/>
                <w:szCs w:val="18"/>
              </w:rPr>
            </w:pPr>
          </w:p>
        </w:tc>
        <w:tc>
          <w:tcPr>
            <w:tcW w:w="0" w:type="auto"/>
          </w:tcPr>
          <w:p w14:paraId="08CFF30D" w14:textId="77777777" w:rsidR="000C56AC" w:rsidRPr="003500CD" w:rsidRDefault="000C56AC" w:rsidP="00FB3019">
            <w:pPr>
              <w:pStyle w:val="TableCell"/>
              <w:rPr>
                <w:rStyle w:val="codeChar"/>
                <w:sz w:val="18"/>
                <w:szCs w:val="18"/>
              </w:rPr>
            </w:pPr>
          </w:p>
        </w:tc>
        <w:tc>
          <w:tcPr>
            <w:tcW w:w="0" w:type="auto"/>
          </w:tcPr>
          <w:p w14:paraId="2CABF152" w14:textId="77777777" w:rsidR="000C56AC" w:rsidRPr="003500CD" w:rsidRDefault="000C56AC" w:rsidP="00FB3019">
            <w:pPr>
              <w:pStyle w:val="TableCell"/>
              <w:rPr>
                <w:rStyle w:val="codeChar"/>
                <w:sz w:val="18"/>
                <w:szCs w:val="18"/>
              </w:rPr>
            </w:pPr>
          </w:p>
        </w:tc>
        <w:tc>
          <w:tcPr>
            <w:tcW w:w="0" w:type="auto"/>
          </w:tcPr>
          <w:p w14:paraId="5B55A816"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01E30E8"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2146F0C0" w14:textId="77777777" w:rsidR="000C56AC" w:rsidRPr="003500CD" w:rsidRDefault="000C56AC" w:rsidP="00FB3019">
            <w:pPr>
              <w:pStyle w:val="TableCell"/>
              <w:rPr>
                <w:i/>
                <w:iCs/>
                <w:sz w:val="18"/>
                <w:szCs w:val="18"/>
                <w:lang w:eastAsia="zh-CN"/>
              </w:rPr>
            </w:pPr>
            <w:r w:rsidRPr="003500CD">
              <w:rPr>
                <w:i/>
                <w:iCs/>
                <w:sz w:val="18"/>
                <w:szCs w:val="18"/>
                <w:lang w:eastAsia="zh-CN"/>
              </w:rPr>
              <w:t>sample table box, container for the time/space map</w:t>
            </w:r>
          </w:p>
        </w:tc>
      </w:tr>
      <w:tr w:rsidR="000C56AC" w14:paraId="56150062" w14:textId="77777777" w:rsidTr="00FB3019">
        <w:trPr>
          <w:jc w:val="center"/>
        </w:trPr>
        <w:tc>
          <w:tcPr>
            <w:tcW w:w="0" w:type="auto"/>
          </w:tcPr>
          <w:p w14:paraId="345A6F76" w14:textId="77777777" w:rsidR="000C56AC" w:rsidRPr="003500CD" w:rsidRDefault="000C56AC" w:rsidP="00FB3019">
            <w:pPr>
              <w:pStyle w:val="TableCell"/>
              <w:rPr>
                <w:rStyle w:val="codeChar"/>
                <w:sz w:val="18"/>
                <w:szCs w:val="18"/>
              </w:rPr>
            </w:pPr>
          </w:p>
        </w:tc>
        <w:tc>
          <w:tcPr>
            <w:tcW w:w="0" w:type="auto"/>
          </w:tcPr>
          <w:p w14:paraId="0C72D1E5" w14:textId="77777777" w:rsidR="000C56AC" w:rsidRPr="003500CD" w:rsidRDefault="000C56AC" w:rsidP="00FB3019">
            <w:pPr>
              <w:pStyle w:val="TableCell"/>
              <w:rPr>
                <w:rStyle w:val="codeChar"/>
                <w:sz w:val="18"/>
                <w:szCs w:val="18"/>
              </w:rPr>
            </w:pPr>
          </w:p>
        </w:tc>
        <w:tc>
          <w:tcPr>
            <w:tcW w:w="0" w:type="auto"/>
          </w:tcPr>
          <w:p w14:paraId="2BEAF15E" w14:textId="77777777" w:rsidR="000C56AC" w:rsidRPr="003500CD" w:rsidRDefault="000C56AC" w:rsidP="00FB3019">
            <w:pPr>
              <w:pStyle w:val="TableCell"/>
              <w:rPr>
                <w:rStyle w:val="codeChar"/>
                <w:sz w:val="18"/>
                <w:szCs w:val="18"/>
              </w:rPr>
            </w:pPr>
          </w:p>
        </w:tc>
        <w:tc>
          <w:tcPr>
            <w:tcW w:w="0" w:type="auto"/>
          </w:tcPr>
          <w:p w14:paraId="6F3A7F4F" w14:textId="77777777" w:rsidR="000C56AC" w:rsidRPr="003500CD" w:rsidRDefault="000C56AC" w:rsidP="00FB3019">
            <w:pPr>
              <w:pStyle w:val="TableCell"/>
              <w:rPr>
                <w:rStyle w:val="codeChar"/>
                <w:sz w:val="18"/>
                <w:szCs w:val="18"/>
              </w:rPr>
            </w:pPr>
          </w:p>
        </w:tc>
        <w:tc>
          <w:tcPr>
            <w:tcW w:w="0" w:type="auto"/>
          </w:tcPr>
          <w:p w14:paraId="3232E393" w14:textId="77777777" w:rsidR="000C56AC" w:rsidRPr="003500CD" w:rsidRDefault="000C56AC" w:rsidP="00FB3019">
            <w:pPr>
              <w:pStyle w:val="TableCell"/>
              <w:rPr>
                <w:rStyle w:val="codeChar"/>
                <w:sz w:val="18"/>
                <w:szCs w:val="18"/>
              </w:rPr>
            </w:pPr>
          </w:p>
        </w:tc>
        <w:tc>
          <w:tcPr>
            <w:tcW w:w="0" w:type="auto"/>
          </w:tcPr>
          <w:p w14:paraId="65514B34" w14:textId="77777777" w:rsidR="000C56AC" w:rsidRPr="003500CD" w:rsidRDefault="000C56AC" w:rsidP="00FB3019">
            <w:pPr>
              <w:pStyle w:val="TableCell"/>
              <w:rPr>
                <w:rStyle w:val="codeChar"/>
                <w:sz w:val="18"/>
                <w:szCs w:val="18"/>
              </w:rPr>
            </w:pPr>
            <w:r w:rsidRPr="003500CD">
              <w:rPr>
                <w:rStyle w:val="codeChar"/>
                <w:sz w:val="18"/>
                <w:szCs w:val="18"/>
              </w:rPr>
              <w:t>stsd</w:t>
            </w:r>
          </w:p>
        </w:tc>
        <w:tc>
          <w:tcPr>
            <w:tcW w:w="0" w:type="auto"/>
          </w:tcPr>
          <w:p w14:paraId="7ABEEAB2" w14:textId="77777777" w:rsidR="000C56AC" w:rsidRPr="003500CD" w:rsidRDefault="000C56AC" w:rsidP="00FB3019">
            <w:pPr>
              <w:pStyle w:val="TableCell"/>
              <w:rPr>
                <w:rStyle w:val="codeChar"/>
                <w:sz w:val="18"/>
                <w:szCs w:val="18"/>
              </w:rPr>
            </w:pPr>
          </w:p>
        </w:tc>
        <w:tc>
          <w:tcPr>
            <w:tcW w:w="0" w:type="auto"/>
          </w:tcPr>
          <w:p w14:paraId="093EA295" w14:textId="77777777" w:rsidR="000C56AC" w:rsidRPr="003500CD" w:rsidRDefault="000C56AC" w:rsidP="00FB3019">
            <w:pPr>
              <w:pStyle w:val="TableCell"/>
              <w:rPr>
                <w:rStyle w:val="codeChar"/>
                <w:sz w:val="18"/>
                <w:szCs w:val="18"/>
              </w:rPr>
            </w:pPr>
          </w:p>
        </w:tc>
        <w:tc>
          <w:tcPr>
            <w:tcW w:w="0" w:type="auto"/>
          </w:tcPr>
          <w:p w14:paraId="42EFE19B" w14:textId="77777777" w:rsidR="000C56AC" w:rsidRPr="003500CD" w:rsidRDefault="000C56AC" w:rsidP="00FB3019">
            <w:pPr>
              <w:pStyle w:val="TableCell"/>
              <w:rPr>
                <w:rStyle w:val="codeChar"/>
                <w:sz w:val="18"/>
                <w:szCs w:val="18"/>
              </w:rPr>
            </w:pPr>
          </w:p>
        </w:tc>
        <w:tc>
          <w:tcPr>
            <w:tcW w:w="0" w:type="auto"/>
          </w:tcPr>
          <w:p w14:paraId="07AEC8FC" w14:textId="77777777" w:rsidR="000C56AC" w:rsidRPr="003500CD" w:rsidRDefault="000C56AC" w:rsidP="00FB3019">
            <w:pPr>
              <w:pStyle w:val="TableCell"/>
              <w:rPr>
                <w:rStyle w:val="codeChar"/>
                <w:sz w:val="18"/>
                <w:szCs w:val="18"/>
              </w:rPr>
            </w:pPr>
          </w:p>
        </w:tc>
        <w:tc>
          <w:tcPr>
            <w:tcW w:w="0" w:type="auto"/>
          </w:tcPr>
          <w:p w14:paraId="57611E92" w14:textId="77777777" w:rsidR="000C56AC" w:rsidRPr="003500CD" w:rsidRDefault="000C56AC" w:rsidP="00FB3019">
            <w:pPr>
              <w:pStyle w:val="TableCell"/>
              <w:rPr>
                <w:rStyle w:val="codeChar"/>
                <w:sz w:val="18"/>
                <w:szCs w:val="18"/>
              </w:rPr>
            </w:pPr>
          </w:p>
        </w:tc>
        <w:tc>
          <w:tcPr>
            <w:tcW w:w="0" w:type="auto"/>
          </w:tcPr>
          <w:p w14:paraId="43DEBBA1"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52D0DB3D"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3177A580" w14:textId="77777777" w:rsidR="000C56AC" w:rsidRPr="003500CD" w:rsidRDefault="000C56AC" w:rsidP="00FB3019">
            <w:pPr>
              <w:pStyle w:val="TableCell"/>
              <w:rPr>
                <w:i/>
                <w:iCs/>
                <w:sz w:val="18"/>
                <w:szCs w:val="18"/>
                <w:lang w:eastAsia="zh-CN"/>
              </w:rPr>
            </w:pPr>
            <w:r w:rsidRPr="003500CD">
              <w:rPr>
                <w:i/>
                <w:iCs/>
                <w:sz w:val="18"/>
                <w:szCs w:val="18"/>
                <w:lang w:eastAsia="zh-CN"/>
              </w:rPr>
              <w:t>sample descriptions (codec types, initialization, etc.)</w:t>
            </w:r>
          </w:p>
        </w:tc>
      </w:tr>
      <w:tr w:rsidR="000C56AC" w14:paraId="69752EE8" w14:textId="77777777" w:rsidTr="00FB3019">
        <w:trPr>
          <w:jc w:val="center"/>
        </w:trPr>
        <w:tc>
          <w:tcPr>
            <w:tcW w:w="0" w:type="auto"/>
          </w:tcPr>
          <w:p w14:paraId="7EBC841E" w14:textId="77777777" w:rsidR="000C56AC" w:rsidRPr="003500CD" w:rsidRDefault="000C56AC" w:rsidP="00FB3019">
            <w:pPr>
              <w:pStyle w:val="TableCell"/>
              <w:rPr>
                <w:rStyle w:val="codeChar"/>
                <w:sz w:val="18"/>
                <w:szCs w:val="18"/>
              </w:rPr>
            </w:pPr>
          </w:p>
        </w:tc>
        <w:tc>
          <w:tcPr>
            <w:tcW w:w="0" w:type="auto"/>
          </w:tcPr>
          <w:p w14:paraId="21256EE8" w14:textId="77777777" w:rsidR="000C56AC" w:rsidRPr="003500CD" w:rsidRDefault="000C56AC" w:rsidP="00FB3019">
            <w:pPr>
              <w:pStyle w:val="TableCell"/>
              <w:rPr>
                <w:rStyle w:val="codeChar"/>
                <w:sz w:val="18"/>
                <w:szCs w:val="18"/>
              </w:rPr>
            </w:pPr>
          </w:p>
        </w:tc>
        <w:tc>
          <w:tcPr>
            <w:tcW w:w="0" w:type="auto"/>
          </w:tcPr>
          <w:p w14:paraId="341C856F" w14:textId="77777777" w:rsidR="000C56AC" w:rsidRPr="003500CD" w:rsidRDefault="000C56AC" w:rsidP="00FB3019">
            <w:pPr>
              <w:pStyle w:val="TableCell"/>
              <w:rPr>
                <w:rStyle w:val="codeChar"/>
                <w:sz w:val="18"/>
                <w:szCs w:val="18"/>
              </w:rPr>
            </w:pPr>
          </w:p>
        </w:tc>
        <w:tc>
          <w:tcPr>
            <w:tcW w:w="0" w:type="auto"/>
          </w:tcPr>
          <w:p w14:paraId="4537D448" w14:textId="77777777" w:rsidR="000C56AC" w:rsidRPr="003500CD" w:rsidRDefault="000C56AC" w:rsidP="00FB3019">
            <w:pPr>
              <w:pStyle w:val="TableCell"/>
              <w:rPr>
                <w:rStyle w:val="codeChar"/>
                <w:sz w:val="18"/>
                <w:szCs w:val="18"/>
              </w:rPr>
            </w:pPr>
          </w:p>
        </w:tc>
        <w:tc>
          <w:tcPr>
            <w:tcW w:w="0" w:type="auto"/>
          </w:tcPr>
          <w:p w14:paraId="09D7A9A6" w14:textId="77777777" w:rsidR="000C56AC" w:rsidRPr="003500CD" w:rsidRDefault="000C56AC" w:rsidP="00FB3019">
            <w:pPr>
              <w:pStyle w:val="TableCell"/>
              <w:rPr>
                <w:rStyle w:val="codeChar"/>
                <w:sz w:val="18"/>
                <w:szCs w:val="18"/>
              </w:rPr>
            </w:pPr>
          </w:p>
        </w:tc>
        <w:tc>
          <w:tcPr>
            <w:tcW w:w="0" w:type="auto"/>
          </w:tcPr>
          <w:p w14:paraId="3193F077" w14:textId="77777777" w:rsidR="000C56AC" w:rsidRPr="003500CD" w:rsidRDefault="000C56AC" w:rsidP="00FB3019">
            <w:pPr>
              <w:pStyle w:val="TableCell"/>
              <w:rPr>
                <w:rStyle w:val="codeChar"/>
                <w:sz w:val="18"/>
                <w:szCs w:val="18"/>
              </w:rPr>
            </w:pPr>
          </w:p>
        </w:tc>
        <w:tc>
          <w:tcPr>
            <w:tcW w:w="0" w:type="auto"/>
          </w:tcPr>
          <w:p w14:paraId="137CD0B0" w14:textId="77777777" w:rsidR="000C56AC" w:rsidRPr="003500CD" w:rsidRDefault="000C56AC" w:rsidP="00FB3019">
            <w:pPr>
              <w:pStyle w:val="TableCell"/>
              <w:rPr>
                <w:rStyle w:val="codeChar"/>
                <w:b/>
                <w:bCs/>
                <w:sz w:val="18"/>
                <w:szCs w:val="18"/>
              </w:rPr>
            </w:pPr>
            <w:r w:rsidRPr="003500CD">
              <w:rPr>
                <w:rStyle w:val="codeChar"/>
                <w:b/>
                <w:bCs/>
                <w:sz w:val="18"/>
                <w:szCs w:val="18"/>
              </w:rPr>
              <w:t>-</w:t>
            </w:r>
          </w:p>
        </w:tc>
        <w:tc>
          <w:tcPr>
            <w:tcW w:w="0" w:type="auto"/>
          </w:tcPr>
          <w:p w14:paraId="365EA00B" w14:textId="77777777" w:rsidR="000C56AC" w:rsidRPr="003500CD" w:rsidRDefault="000C56AC" w:rsidP="00FB3019">
            <w:pPr>
              <w:pStyle w:val="TableCell"/>
              <w:rPr>
                <w:rStyle w:val="codeChar"/>
                <w:b/>
                <w:bCs/>
                <w:sz w:val="18"/>
                <w:szCs w:val="18"/>
              </w:rPr>
            </w:pPr>
          </w:p>
        </w:tc>
        <w:tc>
          <w:tcPr>
            <w:tcW w:w="0" w:type="auto"/>
          </w:tcPr>
          <w:p w14:paraId="672E90FF" w14:textId="77777777" w:rsidR="000C56AC" w:rsidRPr="003500CD" w:rsidRDefault="000C56AC" w:rsidP="00FB3019">
            <w:pPr>
              <w:pStyle w:val="TableCell"/>
              <w:rPr>
                <w:rStyle w:val="codeChar"/>
                <w:b/>
                <w:bCs/>
                <w:sz w:val="18"/>
                <w:szCs w:val="18"/>
              </w:rPr>
            </w:pPr>
          </w:p>
        </w:tc>
        <w:tc>
          <w:tcPr>
            <w:tcW w:w="0" w:type="auto"/>
          </w:tcPr>
          <w:p w14:paraId="007D8006" w14:textId="77777777" w:rsidR="000C56AC" w:rsidRPr="003500CD" w:rsidRDefault="000C56AC" w:rsidP="00FB3019">
            <w:pPr>
              <w:pStyle w:val="TableCell"/>
              <w:rPr>
                <w:rStyle w:val="codeChar"/>
                <w:b/>
                <w:bCs/>
                <w:sz w:val="18"/>
                <w:szCs w:val="18"/>
              </w:rPr>
            </w:pPr>
          </w:p>
        </w:tc>
        <w:tc>
          <w:tcPr>
            <w:tcW w:w="0" w:type="auto"/>
          </w:tcPr>
          <w:p w14:paraId="69A5238B" w14:textId="77777777" w:rsidR="000C56AC" w:rsidRPr="003500CD" w:rsidRDefault="000C56AC" w:rsidP="00FB3019">
            <w:pPr>
              <w:pStyle w:val="TableCell"/>
              <w:rPr>
                <w:rStyle w:val="codeChar"/>
                <w:b/>
                <w:bCs/>
                <w:sz w:val="18"/>
                <w:szCs w:val="18"/>
              </w:rPr>
            </w:pPr>
          </w:p>
        </w:tc>
        <w:tc>
          <w:tcPr>
            <w:tcW w:w="0" w:type="auto"/>
          </w:tcPr>
          <w:p w14:paraId="7F5182A1" w14:textId="77777777" w:rsidR="000C56AC" w:rsidRPr="001876A4" w:rsidRDefault="000C56AC" w:rsidP="00FB3019">
            <w:pPr>
              <w:pStyle w:val="TableCell"/>
              <w:rPr>
                <w:sz w:val="18"/>
                <w:szCs w:val="18"/>
                <w:lang w:eastAsia="zh-CN"/>
              </w:rPr>
            </w:pPr>
          </w:p>
        </w:tc>
        <w:tc>
          <w:tcPr>
            <w:tcW w:w="0" w:type="auto"/>
          </w:tcPr>
          <w:p w14:paraId="750D5ECF"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5.2.4</w:t>
            </w:r>
            <w:r w:rsidRPr="003500CD">
              <w:rPr>
                <w:b/>
                <w:bCs/>
                <w:sz w:val="18"/>
                <w:szCs w:val="18"/>
                <w:lang w:eastAsia="zh-CN"/>
              </w:rPr>
              <w:fldChar w:fldCharType="end"/>
            </w:r>
          </w:p>
        </w:tc>
        <w:tc>
          <w:tcPr>
            <w:tcW w:w="0" w:type="auto"/>
          </w:tcPr>
          <w:p w14:paraId="1CFB22DD" w14:textId="77777777" w:rsidR="000C56AC" w:rsidRPr="003500CD" w:rsidRDefault="000C56AC" w:rsidP="00FB3019">
            <w:pPr>
              <w:pStyle w:val="TableCell"/>
              <w:rPr>
                <w:i/>
                <w:iCs/>
                <w:sz w:val="18"/>
                <w:szCs w:val="18"/>
                <w:lang w:eastAsia="zh-CN"/>
              </w:rPr>
            </w:pPr>
            <w:r w:rsidRPr="003500CD">
              <w:rPr>
                <w:i/>
                <w:iCs/>
                <w:sz w:val="18"/>
                <w:szCs w:val="18"/>
                <w:lang w:eastAsia="zh-CN"/>
              </w:rPr>
              <w:t>haptic sample entry</w:t>
            </w:r>
          </w:p>
        </w:tc>
      </w:tr>
      <w:tr w:rsidR="000C56AC" w14:paraId="5C5120C2" w14:textId="77777777" w:rsidTr="00FB3019">
        <w:trPr>
          <w:jc w:val="center"/>
        </w:trPr>
        <w:tc>
          <w:tcPr>
            <w:tcW w:w="0" w:type="auto"/>
          </w:tcPr>
          <w:p w14:paraId="4F956414" w14:textId="77777777" w:rsidR="000C56AC" w:rsidRPr="003500CD" w:rsidRDefault="000C56AC" w:rsidP="00FB3019">
            <w:pPr>
              <w:pStyle w:val="TableCell"/>
              <w:rPr>
                <w:rStyle w:val="codeChar"/>
                <w:sz w:val="18"/>
                <w:szCs w:val="18"/>
              </w:rPr>
            </w:pPr>
          </w:p>
        </w:tc>
        <w:tc>
          <w:tcPr>
            <w:tcW w:w="0" w:type="auto"/>
          </w:tcPr>
          <w:p w14:paraId="312D3F63" w14:textId="77777777" w:rsidR="000C56AC" w:rsidRPr="003500CD" w:rsidRDefault="000C56AC" w:rsidP="00FB3019">
            <w:pPr>
              <w:pStyle w:val="TableCell"/>
              <w:rPr>
                <w:rStyle w:val="codeChar"/>
                <w:sz w:val="18"/>
                <w:szCs w:val="18"/>
              </w:rPr>
            </w:pPr>
          </w:p>
        </w:tc>
        <w:tc>
          <w:tcPr>
            <w:tcW w:w="0" w:type="auto"/>
          </w:tcPr>
          <w:p w14:paraId="2FE596ED" w14:textId="77777777" w:rsidR="000C56AC" w:rsidRPr="003500CD" w:rsidRDefault="000C56AC" w:rsidP="00FB3019">
            <w:pPr>
              <w:pStyle w:val="TableCell"/>
              <w:rPr>
                <w:rStyle w:val="codeChar"/>
                <w:sz w:val="18"/>
                <w:szCs w:val="18"/>
              </w:rPr>
            </w:pPr>
          </w:p>
        </w:tc>
        <w:tc>
          <w:tcPr>
            <w:tcW w:w="0" w:type="auto"/>
          </w:tcPr>
          <w:p w14:paraId="15DBD366" w14:textId="77777777" w:rsidR="000C56AC" w:rsidRPr="003500CD" w:rsidRDefault="000C56AC" w:rsidP="00FB3019">
            <w:pPr>
              <w:pStyle w:val="TableCell"/>
              <w:rPr>
                <w:rStyle w:val="codeChar"/>
                <w:sz w:val="18"/>
                <w:szCs w:val="18"/>
              </w:rPr>
            </w:pPr>
          </w:p>
        </w:tc>
        <w:tc>
          <w:tcPr>
            <w:tcW w:w="0" w:type="auto"/>
          </w:tcPr>
          <w:p w14:paraId="2D49A69B" w14:textId="77777777" w:rsidR="000C56AC" w:rsidRPr="003500CD" w:rsidRDefault="000C56AC" w:rsidP="00FB3019">
            <w:pPr>
              <w:pStyle w:val="TableCell"/>
              <w:rPr>
                <w:rStyle w:val="codeChar"/>
                <w:sz w:val="18"/>
                <w:szCs w:val="18"/>
              </w:rPr>
            </w:pPr>
          </w:p>
        </w:tc>
        <w:tc>
          <w:tcPr>
            <w:tcW w:w="0" w:type="auto"/>
          </w:tcPr>
          <w:p w14:paraId="7D8944C6" w14:textId="77777777" w:rsidR="000C56AC" w:rsidRPr="003500CD" w:rsidRDefault="000C56AC" w:rsidP="00FB3019">
            <w:pPr>
              <w:pStyle w:val="TableCell"/>
              <w:rPr>
                <w:rStyle w:val="codeChar"/>
                <w:sz w:val="18"/>
                <w:szCs w:val="18"/>
              </w:rPr>
            </w:pPr>
          </w:p>
        </w:tc>
        <w:tc>
          <w:tcPr>
            <w:tcW w:w="0" w:type="auto"/>
          </w:tcPr>
          <w:p w14:paraId="1620502D" w14:textId="77777777" w:rsidR="000C56AC" w:rsidRPr="003500CD" w:rsidRDefault="000C56AC" w:rsidP="00FB3019">
            <w:pPr>
              <w:pStyle w:val="TableCell"/>
              <w:rPr>
                <w:rStyle w:val="codeChar"/>
                <w:b/>
                <w:bCs/>
                <w:sz w:val="18"/>
                <w:szCs w:val="18"/>
              </w:rPr>
            </w:pPr>
          </w:p>
        </w:tc>
        <w:tc>
          <w:tcPr>
            <w:tcW w:w="0" w:type="auto"/>
          </w:tcPr>
          <w:p w14:paraId="70B08591" w14:textId="77777777" w:rsidR="000C56AC" w:rsidRPr="003500CD" w:rsidRDefault="000C56AC" w:rsidP="00FB3019">
            <w:pPr>
              <w:pStyle w:val="TableCell"/>
              <w:rPr>
                <w:rStyle w:val="codeChar"/>
                <w:b/>
                <w:bCs/>
                <w:sz w:val="18"/>
                <w:szCs w:val="18"/>
              </w:rPr>
            </w:pPr>
            <w:r w:rsidRPr="003500CD">
              <w:rPr>
                <w:rStyle w:val="codeChar"/>
                <w:b/>
                <w:bCs/>
                <w:sz w:val="18"/>
                <w:szCs w:val="18"/>
              </w:rPr>
              <w:t>mh1C</w:t>
            </w:r>
          </w:p>
        </w:tc>
        <w:tc>
          <w:tcPr>
            <w:tcW w:w="0" w:type="auto"/>
          </w:tcPr>
          <w:p w14:paraId="3F0106DC" w14:textId="77777777" w:rsidR="000C56AC" w:rsidRPr="003500CD" w:rsidRDefault="000C56AC" w:rsidP="00FB3019">
            <w:pPr>
              <w:pStyle w:val="TableCell"/>
              <w:rPr>
                <w:rStyle w:val="codeChar"/>
                <w:b/>
                <w:bCs/>
                <w:sz w:val="18"/>
                <w:szCs w:val="18"/>
              </w:rPr>
            </w:pPr>
          </w:p>
        </w:tc>
        <w:tc>
          <w:tcPr>
            <w:tcW w:w="0" w:type="auto"/>
          </w:tcPr>
          <w:p w14:paraId="2570F114" w14:textId="77777777" w:rsidR="000C56AC" w:rsidRPr="003500CD" w:rsidRDefault="000C56AC" w:rsidP="00FB3019">
            <w:pPr>
              <w:pStyle w:val="TableCell"/>
              <w:rPr>
                <w:rStyle w:val="codeChar"/>
                <w:b/>
                <w:bCs/>
                <w:sz w:val="18"/>
                <w:szCs w:val="18"/>
              </w:rPr>
            </w:pPr>
          </w:p>
        </w:tc>
        <w:tc>
          <w:tcPr>
            <w:tcW w:w="0" w:type="auto"/>
          </w:tcPr>
          <w:p w14:paraId="78DD46DB" w14:textId="77777777" w:rsidR="000C56AC" w:rsidRPr="003500CD" w:rsidRDefault="000C56AC" w:rsidP="00FB3019">
            <w:pPr>
              <w:pStyle w:val="TableCell"/>
              <w:rPr>
                <w:rStyle w:val="codeChar"/>
                <w:b/>
                <w:bCs/>
                <w:sz w:val="18"/>
                <w:szCs w:val="18"/>
              </w:rPr>
            </w:pPr>
          </w:p>
        </w:tc>
        <w:tc>
          <w:tcPr>
            <w:tcW w:w="0" w:type="auto"/>
          </w:tcPr>
          <w:p w14:paraId="5BF44168" w14:textId="77777777" w:rsidR="000C56AC" w:rsidRPr="001876A4" w:rsidRDefault="000C56AC" w:rsidP="00FB3019">
            <w:pPr>
              <w:pStyle w:val="TableCell"/>
              <w:rPr>
                <w:sz w:val="18"/>
                <w:szCs w:val="18"/>
                <w:lang w:eastAsia="zh-CN"/>
              </w:rPr>
            </w:pPr>
          </w:p>
        </w:tc>
        <w:tc>
          <w:tcPr>
            <w:tcW w:w="0" w:type="auto"/>
          </w:tcPr>
          <w:p w14:paraId="447E2ABE"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5.2.6</w:t>
            </w:r>
            <w:r w:rsidRPr="003500CD">
              <w:rPr>
                <w:b/>
                <w:bCs/>
                <w:sz w:val="18"/>
                <w:szCs w:val="18"/>
                <w:lang w:eastAsia="zh-CN"/>
              </w:rPr>
              <w:fldChar w:fldCharType="end"/>
            </w:r>
          </w:p>
        </w:tc>
        <w:tc>
          <w:tcPr>
            <w:tcW w:w="0" w:type="auto"/>
          </w:tcPr>
          <w:p w14:paraId="373A8D72" w14:textId="77777777" w:rsidR="000C56AC" w:rsidRPr="003500CD" w:rsidRDefault="000C56AC" w:rsidP="00FB3019">
            <w:pPr>
              <w:pStyle w:val="TableCell"/>
              <w:rPr>
                <w:i/>
                <w:iCs/>
                <w:sz w:val="18"/>
                <w:szCs w:val="18"/>
                <w:lang w:eastAsia="zh-CN"/>
              </w:rPr>
            </w:pPr>
            <w:r w:rsidRPr="003500CD">
              <w:rPr>
                <w:i/>
                <w:iCs/>
                <w:sz w:val="18"/>
                <w:szCs w:val="18"/>
                <w:lang w:eastAsia="zh-CN"/>
              </w:rPr>
              <w:t>MIHS configuration box</w:t>
            </w:r>
          </w:p>
        </w:tc>
      </w:tr>
      <w:tr w:rsidR="000C56AC" w14:paraId="3AE97976" w14:textId="77777777" w:rsidTr="00FB3019">
        <w:trPr>
          <w:jc w:val="center"/>
        </w:trPr>
        <w:tc>
          <w:tcPr>
            <w:tcW w:w="0" w:type="auto"/>
          </w:tcPr>
          <w:p w14:paraId="2F62A438" w14:textId="77777777" w:rsidR="000C56AC" w:rsidRPr="003500CD" w:rsidRDefault="000C56AC" w:rsidP="00FB3019">
            <w:pPr>
              <w:pStyle w:val="TableCell"/>
              <w:rPr>
                <w:rStyle w:val="codeChar"/>
                <w:sz w:val="18"/>
                <w:szCs w:val="18"/>
              </w:rPr>
            </w:pPr>
          </w:p>
        </w:tc>
        <w:tc>
          <w:tcPr>
            <w:tcW w:w="0" w:type="auto"/>
          </w:tcPr>
          <w:p w14:paraId="7642C7D7" w14:textId="77777777" w:rsidR="000C56AC" w:rsidRPr="003500CD" w:rsidRDefault="000C56AC" w:rsidP="00FB3019">
            <w:pPr>
              <w:pStyle w:val="TableCell"/>
              <w:rPr>
                <w:rStyle w:val="codeChar"/>
                <w:sz w:val="18"/>
                <w:szCs w:val="18"/>
              </w:rPr>
            </w:pPr>
          </w:p>
        </w:tc>
        <w:tc>
          <w:tcPr>
            <w:tcW w:w="0" w:type="auto"/>
          </w:tcPr>
          <w:p w14:paraId="7AF97897" w14:textId="77777777" w:rsidR="000C56AC" w:rsidRPr="003500CD" w:rsidRDefault="000C56AC" w:rsidP="00FB3019">
            <w:pPr>
              <w:pStyle w:val="TableCell"/>
              <w:rPr>
                <w:rStyle w:val="codeChar"/>
                <w:sz w:val="18"/>
                <w:szCs w:val="18"/>
              </w:rPr>
            </w:pPr>
          </w:p>
        </w:tc>
        <w:tc>
          <w:tcPr>
            <w:tcW w:w="0" w:type="auto"/>
          </w:tcPr>
          <w:p w14:paraId="4F9431DD" w14:textId="77777777" w:rsidR="000C56AC" w:rsidRPr="003500CD" w:rsidRDefault="000C56AC" w:rsidP="00FB3019">
            <w:pPr>
              <w:pStyle w:val="TableCell"/>
              <w:rPr>
                <w:rStyle w:val="codeChar"/>
                <w:sz w:val="18"/>
                <w:szCs w:val="18"/>
              </w:rPr>
            </w:pPr>
          </w:p>
        </w:tc>
        <w:tc>
          <w:tcPr>
            <w:tcW w:w="0" w:type="auto"/>
          </w:tcPr>
          <w:p w14:paraId="0349D29E" w14:textId="77777777" w:rsidR="000C56AC" w:rsidRPr="003500CD" w:rsidRDefault="000C56AC" w:rsidP="00FB3019">
            <w:pPr>
              <w:pStyle w:val="TableCell"/>
              <w:rPr>
                <w:rStyle w:val="codeChar"/>
                <w:sz w:val="18"/>
                <w:szCs w:val="18"/>
              </w:rPr>
            </w:pPr>
          </w:p>
        </w:tc>
        <w:tc>
          <w:tcPr>
            <w:tcW w:w="0" w:type="auto"/>
          </w:tcPr>
          <w:p w14:paraId="42219705" w14:textId="77777777" w:rsidR="000C56AC" w:rsidRPr="003500CD" w:rsidRDefault="000C56AC" w:rsidP="00FB3019">
            <w:pPr>
              <w:pStyle w:val="TableCell"/>
              <w:rPr>
                <w:rStyle w:val="codeChar"/>
                <w:sz w:val="18"/>
                <w:szCs w:val="18"/>
              </w:rPr>
            </w:pPr>
          </w:p>
        </w:tc>
        <w:tc>
          <w:tcPr>
            <w:tcW w:w="0" w:type="auto"/>
          </w:tcPr>
          <w:p w14:paraId="1DAB6753" w14:textId="77777777" w:rsidR="000C56AC" w:rsidRPr="003500CD" w:rsidRDefault="000C56AC" w:rsidP="00FB3019">
            <w:pPr>
              <w:pStyle w:val="TableCell"/>
              <w:rPr>
                <w:rStyle w:val="codeChar"/>
                <w:b/>
                <w:bCs/>
                <w:sz w:val="18"/>
                <w:szCs w:val="18"/>
              </w:rPr>
            </w:pPr>
          </w:p>
        </w:tc>
        <w:tc>
          <w:tcPr>
            <w:tcW w:w="0" w:type="auto"/>
          </w:tcPr>
          <w:p w14:paraId="53A790BA" w14:textId="77777777" w:rsidR="000C56AC" w:rsidRPr="003500CD" w:rsidRDefault="000C56AC" w:rsidP="00FB3019">
            <w:pPr>
              <w:pStyle w:val="TableCell"/>
              <w:rPr>
                <w:rStyle w:val="codeChar"/>
                <w:b/>
                <w:bCs/>
                <w:sz w:val="18"/>
                <w:szCs w:val="18"/>
              </w:rPr>
            </w:pPr>
            <w:r w:rsidRPr="003500CD">
              <w:rPr>
                <w:rStyle w:val="codeChar"/>
                <w:b/>
                <w:bCs/>
                <w:sz w:val="18"/>
                <w:szCs w:val="18"/>
              </w:rPr>
              <w:t>hexd</w:t>
            </w:r>
          </w:p>
        </w:tc>
        <w:tc>
          <w:tcPr>
            <w:tcW w:w="0" w:type="auto"/>
          </w:tcPr>
          <w:p w14:paraId="5E68048A" w14:textId="77777777" w:rsidR="000C56AC" w:rsidRPr="003500CD" w:rsidRDefault="000C56AC" w:rsidP="00FB3019">
            <w:pPr>
              <w:pStyle w:val="TableCell"/>
              <w:rPr>
                <w:rStyle w:val="codeChar"/>
                <w:b/>
                <w:bCs/>
                <w:sz w:val="18"/>
                <w:szCs w:val="18"/>
              </w:rPr>
            </w:pPr>
          </w:p>
        </w:tc>
        <w:tc>
          <w:tcPr>
            <w:tcW w:w="0" w:type="auto"/>
          </w:tcPr>
          <w:p w14:paraId="5782FB39" w14:textId="77777777" w:rsidR="000C56AC" w:rsidRPr="003500CD" w:rsidRDefault="000C56AC" w:rsidP="00FB3019">
            <w:pPr>
              <w:pStyle w:val="TableCell"/>
              <w:rPr>
                <w:rStyle w:val="codeChar"/>
                <w:b/>
                <w:bCs/>
                <w:sz w:val="18"/>
                <w:szCs w:val="18"/>
              </w:rPr>
            </w:pPr>
          </w:p>
        </w:tc>
        <w:tc>
          <w:tcPr>
            <w:tcW w:w="0" w:type="auto"/>
          </w:tcPr>
          <w:p w14:paraId="56EC926C" w14:textId="77777777" w:rsidR="000C56AC" w:rsidRPr="003500CD" w:rsidRDefault="000C56AC" w:rsidP="00FB3019">
            <w:pPr>
              <w:pStyle w:val="TableCell"/>
              <w:rPr>
                <w:rStyle w:val="codeChar"/>
                <w:b/>
                <w:bCs/>
                <w:sz w:val="18"/>
                <w:szCs w:val="18"/>
              </w:rPr>
            </w:pPr>
          </w:p>
        </w:tc>
        <w:tc>
          <w:tcPr>
            <w:tcW w:w="0" w:type="auto"/>
          </w:tcPr>
          <w:p w14:paraId="4CBA1578" w14:textId="77777777" w:rsidR="000C56AC" w:rsidRPr="001876A4" w:rsidRDefault="000C56AC" w:rsidP="00FB3019">
            <w:pPr>
              <w:pStyle w:val="TableCell"/>
              <w:rPr>
                <w:sz w:val="18"/>
                <w:szCs w:val="18"/>
                <w:lang w:eastAsia="zh-CN"/>
              </w:rPr>
            </w:pPr>
          </w:p>
        </w:tc>
        <w:tc>
          <w:tcPr>
            <w:tcW w:w="0" w:type="auto"/>
          </w:tcPr>
          <w:p w14:paraId="19D68D70"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56FCCA4B"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description box</w:t>
            </w:r>
          </w:p>
        </w:tc>
      </w:tr>
      <w:tr w:rsidR="000C56AC" w14:paraId="3A36BB71" w14:textId="77777777" w:rsidTr="00FB3019">
        <w:trPr>
          <w:jc w:val="center"/>
        </w:trPr>
        <w:tc>
          <w:tcPr>
            <w:tcW w:w="0" w:type="auto"/>
          </w:tcPr>
          <w:p w14:paraId="29E57205" w14:textId="77777777" w:rsidR="000C56AC" w:rsidRPr="003500CD" w:rsidRDefault="000C56AC" w:rsidP="00FB3019">
            <w:pPr>
              <w:pStyle w:val="TableCell"/>
              <w:rPr>
                <w:rStyle w:val="codeChar"/>
                <w:sz w:val="18"/>
                <w:szCs w:val="18"/>
              </w:rPr>
            </w:pPr>
          </w:p>
        </w:tc>
        <w:tc>
          <w:tcPr>
            <w:tcW w:w="0" w:type="auto"/>
          </w:tcPr>
          <w:p w14:paraId="6253EE99" w14:textId="77777777" w:rsidR="000C56AC" w:rsidRPr="003500CD" w:rsidRDefault="000C56AC" w:rsidP="00FB3019">
            <w:pPr>
              <w:pStyle w:val="TableCell"/>
              <w:rPr>
                <w:rStyle w:val="codeChar"/>
                <w:sz w:val="18"/>
                <w:szCs w:val="18"/>
              </w:rPr>
            </w:pPr>
          </w:p>
        </w:tc>
        <w:tc>
          <w:tcPr>
            <w:tcW w:w="0" w:type="auto"/>
          </w:tcPr>
          <w:p w14:paraId="48F55A0B" w14:textId="77777777" w:rsidR="000C56AC" w:rsidRPr="003500CD" w:rsidRDefault="000C56AC" w:rsidP="00FB3019">
            <w:pPr>
              <w:pStyle w:val="TableCell"/>
              <w:rPr>
                <w:rStyle w:val="codeChar"/>
                <w:sz w:val="18"/>
                <w:szCs w:val="18"/>
              </w:rPr>
            </w:pPr>
          </w:p>
        </w:tc>
        <w:tc>
          <w:tcPr>
            <w:tcW w:w="0" w:type="auto"/>
          </w:tcPr>
          <w:p w14:paraId="078C3882" w14:textId="77777777" w:rsidR="000C56AC" w:rsidRPr="003500CD" w:rsidRDefault="000C56AC" w:rsidP="00FB3019">
            <w:pPr>
              <w:pStyle w:val="TableCell"/>
              <w:rPr>
                <w:rStyle w:val="codeChar"/>
                <w:sz w:val="18"/>
                <w:szCs w:val="18"/>
              </w:rPr>
            </w:pPr>
          </w:p>
        </w:tc>
        <w:tc>
          <w:tcPr>
            <w:tcW w:w="0" w:type="auto"/>
          </w:tcPr>
          <w:p w14:paraId="296084E8" w14:textId="77777777" w:rsidR="000C56AC" w:rsidRPr="003500CD" w:rsidRDefault="000C56AC" w:rsidP="00FB3019">
            <w:pPr>
              <w:pStyle w:val="TableCell"/>
              <w:rPr>
                <w:rStyle w:val="codeChar"/>
                <w:sz w:val="18"/>
                <w:szCs w:val="18"/>
              </w:rPr>
            </w:pPr>
          </w:p>
        </w:tc>
        <w:tc>
          <w:tcPr>
            <w:tcW w:w="0" w:type="auto"/>
          </w:tcPr>
          <w:p w14:paraId="76D77C2A" w14:textId="77777777" w:rsidR="000C56AC" w:rsidRPr="003500CD" w:rsidRDefault="000C56AC" w:rsidP="00FB3019">
            <w:pPr>
              <w:pStyle w:val="TableCell"/>
              <w:rPr>
                <w:rStyle w:val="codeChar"/>
                <w:sz w:val="18"/>
                <w:szCs w:val="18"/>
              </w:rPr>
            </w:pPr>
          </w:p>
        </w:tc>
        <w:tc>
          <w:tcPr>
            <w:tcW w:w="0" w:type="auto"/>
          </w:tcPr>
          <w:p w14:paraId="43C346D3" w14:textId="77777777" w:rsidR="000C56AC" w:rsidRPr="003500CD" w:rsidRDefault="000C56AC" w:rsidP="00FB3019">
            <w:pPr>
              <w:pStyle w:val="TableCell"/>
              <w:rPr>
                <w:rStyle w:val="codeChar"/>
                <w:b/>
                <w:bCs/>
                <w:sz w:val="18"/>
                <w:szCs w:val="18"/>
              </w:rPr>
            </w:pPr>
          </w:p>
        </w:tc>
        <w:tc>
          <w:tcPr>
            <w:tcW w:w="0" w:type="auto"/>
          </w:tcPr>
          <w:p w14:paraId="3580F853" w14:textId="77777777" w:rsidR="000C56AC" w:rsidRPr="003500CD" w:rsidRDefault="000C56AC" w:rsidP="00FB3019">
            <w:pPr>
              <w:pStyle w:val="TableCell"/>
              <w:rPr>
                <w:rStyle w:val="codeChar"/>
                <w:b/>
                <w:bCs/>
                <w:sz w:val="18"/>
                <w:szCs w:val="18"/>
              </w:rPr>
            </w:pPr>
          </w:p>
        </w:tc>
        <w:tc>
          <w:tcPr>
            <w:tcW w:w="0" w:type="auto"/>
          </w:tcPr>
          <w:p w14:paraId="2FC362AB" w14:textId="77777777" w:rsidR="000C56AC" w:rsidRPr="003500CD" w:rsidRDefault="000C56AC" w:rsidP="00FB3019">
            <w:pPr>
              <w:pStyle w:val="TableCell"/>
              <w:rPr>
                <w:rStyle w:val="codeChar"/>
                <w:b/>
                <w:bCs/>
                <w:sz w:val="18"/>
                <w:szCs w:val="18"/>
              </w:rPr>
            </w:pPr>
            <w:r w:rsidRPr="003500CD">
              <w:rPr>
                <w:rStyle w:val="codeChar"/>
                <w:b/>
                <w:bCs/>
                <w:sz w:val="18"/>
                <w:szCs w:val="18"/>
              </w:rPr>
              <w:t>hexh</w:t>
            </w:r>
          </w:p>
        </w:tc>
        <w:tc>
          <w:tcPr>
            <w:tcW w:w="0" w:type="auto"/>
          </w:tcPr>
          <w:p w14:paraId="75ACFDC7" w14:textId="77777777" w:rsidR="000C56AC" w:rsidRPr="003500CD" w:rsidRDefault="000C56AC" w:rsidP="00FB3019">
            <w:pPr>
              <w:pStyle w:val="TableCell"/>
              <w:rPr>
                <w:rStyle w:val="codeChar"/>
                <w:b/>
                <w:bCs/>
                <w:sz w:val="18"/>
                <w:szCs w:val="18"/>
              </w:rPr>
            </w:pPr>
          </w:p>
        </w:tc>
        <w:tc>
          <w:tcPr>
            <w:tcW w:w="0" w:type="auto"/>
          </w:tcPr>
          <w:p w14:paraId="0890BC53" w14:textId="77777777" w:rsidR="000C56AC" w:rsidRPr="003500CD" w:rsidRDefault="000C56AC" w:rsidP="00FB3019">
            <w:pPr>
              <w:pStyle w:val="TableCell"/>
              <w:rPr>
                <w:rStyle w:val="codeChar"/>
                <w:b/>
                <w:bCs/>
                <w:sz w:val="18"/>
                <w:szCs w:val="18"/>
              </w:rPr>
            </w:pPr>
          </w:p>
        </w:tc>
        <w:tc>
          <w:tcPr>
            <w:tcW w:w="0" w:type="auto"/>
          </w:tcPr>
          <w:p w14:paraId="33956763" w14:textId="77777777" w:rsidR="000C56AC" w:rsidRPr="001876A4" w:rsidRDefault="000C56AC" w:rsidP="00FB3019">
            <w:pPr>
              <w:pStyle w:val="TableCell"/>
              <w:rPr>
                <w:sz w:val="18"/>
                <w:szCs w:val="18"/>
                <w:lang w:eastAsia="zh-CN"/>
              </w:rPr>
            </w:pPr>
          </w:p>
        </w:tc>
        <w:tc>
          <w:tcPr>
            <w:tcW w:w="0" w:type="auto"/>
          </w:tcPr>
          <w:p w14:paraId="05AC1364"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35708F50"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header box</w:t>
            </w:r>
          </w:p>
        </w:tc>
      </w:tr>
      <w:tr w:rsidR="000C56AC" w14:paraId="297F40E9" w14:textId="77777777" w:rsidTr="00FB3019">
        <w:trPr>
          <w:jc w:val="center"/>
        </w:trPr>
        <w:tc>
          <w:tcPr>
            <w:tcW w:w="0" w:type="auto"/>
          </w:tcPr>
          <w:p w14:paraId="60C1AD8C" w14:textId="77777777" w:rsidR="000C56AC" w:rsidRPr="003500CD" w:rsidRDefault="000C56AC" w:rsidP="00FB3019">
            <w:pPr>
              <w:pStyle w:val="TableCell"/>
              <w:rPr>
                <w:rStyle w:val="codeChar"/>
                <w:sz w:val="18"/>
                <w:szCs w:val="18"/>
              </w:rPr>
            </w:pPr>
          </w:p>
        </w:tc>
        <w:tc>
          <w:tcPr>
            <w:tcW w:w="0" w:type="auto"/>
          </w:tcPr>
          <w:p w14:paraId="012BC95A" w14:textId="77777777" w:rsidR="000C56AC" w:rsidRPr="003500CD" w:rsidRDefault="000C56AC" w:rsidP="00FB3019">
            <w:pPr>
              <w:pStyle w:val="TableCell"/>
              <w:rPr>
                <w:rStyle w:val="codeChar"/>
                <w:sz w:val="18"/>
                <w:szCs w:val="18"/>
              </w:rPr>
            </w:pPr>
          </w:p>
        </w:tc>
        <w:tc>
          <w:tcPr>
            <w:tcW w:w="0" w:type="auto"/>
          </w:tcPr>
          <w:p w14:paraId="07D82DFB" w14:textId="77777777" w:rsidR="000C56AC" w:rsidRPr="003500CD" w:rsidRDefault="000C56AC" w:rsidP="00FB3019">
            <w:pPr>
              <w:pStyle w:val="TableCell"/>
              <w:rPr>
                <w:rStyle w:val="codeChar"/>
                <w:sz w:val="18"/>
                <w:szCs w:val="18"/>
              </w:rPr>
            </w:pPr>
          </w:p>
        </w:tc>
        <w:tc>
          <w:tcPr>
            <w:tcW w:w="0" w:type="auto"/>
          </w:tcPr>
          <w:p w14:paraId="0B68B714" w14:textId="77777777" w:rsidR="000C56AC" w:rsidRPr="003500CD" w:rsidRDefault="000C56AC" w:rsidP="00FB3019">
            <w:pPr>
              <w:pStyle w:val="TableCell"/>
              <w:rPr>
                <w:rStyle w:val="codeChar"/>
                <w:sz w:val="18"/>
                <w:szCs w:val="18"/>
              </w:rPr>
            </w:pPr>
          </w:p>
        </w:tc>
        <w:tc>
          <w:tcPr>
            <w:tcW w:w="0" w:type="auto"/>
          </w:tcPr>
          <w:p w14:paraId="4B441E6B" w14:textId="77777777" w:rsidR="000C56AC" w:rsidRPr="003500CD" w:rsidRDefault="000C56AC" w:rsidP="00FB3019">
            <w:pPr>
              <w:pStyle w:val="TableCell"/>
              <w:rPr>
                <w:rStyle w:val="codeChar"/>
                <w:sz w:val="18"/>
                <w:szCs w:val="18"/>
              </w:rPr>
            </w:pPr>
          </w:p>
        </w:tc>
        <w:tc>
          <w:tcPr>
            <w:tcW w:w="0" w:type="auto"/>
          </w:tcPr>
          <w:p w14:paraId="0F4FCE25" w14:textId="77777777" w:rsidR="000C56AC" w:rsidRPr="003500CD" w:rsidRDefault="000C56AC" w:rsidP="00FB3019">
            <w:pPr>
              <w:pStyle w:val="TableCell"/>
              <w:rPr>
                <w:rStyle w:val="codeChar"/>
                <w:sz w:val="18"/>
                <w:szCs w:val="18"/>
              </w:rPr>
            </w:pPr>
          </w:p>
        </w:tc>
        <w:tc>
          <w:tcPr>
            <w:tcW w:w="0" w:type="auto"/>
          </w:tcPr>
          <w:p w14:paraId="03A42674" w14:textId="77777777" w:rsidR="000C56AC" w:rsidRPr="003500CD" w:rsidRDefault="000C56AC" w:rsidP="00FB3019">
            <w:pPr>
              <w:pStyle w:val="TableCell"/>
              <w:rPr>
                <w:rStyle w:val="codeChar"/>
                <w:b/>
                <w:bCs/>
                <w:sz w:val="18"/>
                <w:szCs w:val="18"/>
              </w:rPr>
            </w:pPr>
          </w:p>
        </w:tc>
        <w:tc>
          <w:tcPr>
            <w:tcW w:w="0" w:type="auto"/>
          </w:tcPr>
          <w:p w14:paraId="4B63EEC8" w14:textId="77777777" w:rsidR="000C56AC" w:rsidRPr="003500CD" w:rsidRDefault="000C56AC" w:rsidP="00FB3019">
            <w:pPr>
              <w:pStyle w:val="TableCell"/>
              <w:rPr>
                <w:rStyle w:val="codeChar"/>
                <w:b/>
                <w:bCs/>
                <w:sz w:val="18"/>
                <w:szCs w:val="18"/>
              </w:rPr>
            </w:pPr>
          </w:p>
        </w:tc>
        <w:tc>
          <w:tcPr>
            <w:tcW w:w="0" w:type="auto"/>
          </w:tcPr>
          <w:p w14:paraId="53CC42CD" w14:textId="77777777" w:rsidR="000C56AC" w:rsidRPr="003500CD" w:rsidRDefault="000C56AC" w:rsidP="00FB3019">
            <w:pPr>
              <w:pStyle w:val="TableCell"/>
              <w:rPr>
                <w:rStyle w:val="codeChar"/>
                <w:b/>
                <w:bCs/>
                <w:sz w:val="18"/>
                <w:szCs w:val="18"/>
              </w:rPr>
            </w:pPr>
            <w:r w:rsidRPr="003500CD">
              <w:rPr>
                <w:rStyle w:val="codeChar"/>
                <w:b/>
                <w:bCs/>
                <w:sz w:val="18"/>
                <w:szCs w:val="18"/>
              </w:rPr>
              <w:t>havd</w:t>
            </w:r>
          </w:p>
        </w:tc>
        <w:tc>
          <w:tcPr>
            <w:tcW w:w="0" w:type="auto"/>
          </w:tcPr>
          <w:p w14:paraId="5E2B8BA3" w14:textId="77777777" w:rsidR="000C56AC" w:rsidRPr="003500CD" w:rsidRDefault="000C56AC" w:rsidP="00FB3019">
            <w:pPr>
              <w:pStyle w:val="TableCell"/>
              <w:rPr>
                <w:rStyle w:val="codeChar"/>
                <w:b/>
                <w:bCs/>
                <w:sz w:val="18"/>
                <w:szCs w:val="18"/>
              </w:rPr>
            </w:pPr>
          </w:p>
        </w:tc>
        <w:tc>
          <w:tcPr>
            <w:tcW w:w="0" w:type="auto"/>
          </w:tcPr>
          <w:p w14:paraId="4798CBE6" w14:textId="77777777" w:rsidR="000C56AC" w:rsidRPr="003500CD" w:rsidRDefault="000C56AC" w:rsidP="00FB3019">
            <w:pPr>
              <w:pStyle w:val="TableCell"/>
              <w:rPr>
                <w:rStyle w:val="codeChar"/>
                <w:b/>
                <w:bCs/>
                <w:sz w:val="18"/>
                <w:szCs w:val="18"/>
              </w:rPr>
            </w:pPr>
          </w:p>
        </w:tc>
        <w:tc>
          <w:tcPr>
            <w:tcW w:w="0" w:type="auto"/>
          </w:tcPr>
          <w:p w14:paraId="4BD30EAC" w14:textId="77777777" w:rsidR="000C56AC" w:rsidRPr="001876A4" w:rsidRDefault="000C56AC" w:rsidP="00FB3019">
            <w:pPr>
              <w:pStyle w:val="TableCell"/>
              <w:rPr>
                <w:sz w:val="18"/>
                <w:szCs w:val="18"/>
                <w:lang w:eastAsia="zh-CN"/>
              </w:rPr>
            </w:pPr>
          </w:p>
        </w:tc>
        <w:tc>
          <w:tcPr>
            <w:tcW w:w="0" w:type="auto"/>
          </w:tcPr>
          <w:p w14:paraId="7AE6A756"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5.2.9</w:t>
            </w:r>
            <w:r w:rsidRPr="003500CD">
              <w:rPr>
                <w:b/>
                <w:bCs/>
                <w:sz w:val="18"/>
                <w:szCs w:val="18"/>
                <w:lang w:eastAsia="zh-CN"/>
              </w:rPr>
              <w:fldChar w:fldCharType="end"/>
            </w:r>
          </w:p>
        </w:tc>
        <w:tc>
          <w:tcPr>
            <w:tcW w:w="0" w:type="auto"/>
          </w:tcPr>
          <w:p w14:paraId="7DAE79B0" w14:textId="77777777" w:rsidR="000C56AC" w:rsidRPr="003500CD" w:rsidRDefault="000C56AC" w:rsidP="00FB3019">
            <w:pPr>
              <w:pStyle w:val="TableCell"/>
              <w:rPr>
                <w:i/>
                <w:iCs/>
                <w:sz w:val="18"/>
                <w:szCs w:val="18"/>
                <w:lang w:eastAsia="zh-CN"/>
              </w:rPr>
            </w:pPr>
            <w:r w:rsidRPr="003500CD">
              <w:rPr>
                <w:i/>
                <w:iCs/>
                <w:sz w:val="18"/>
                <w:szCs w:val="18"/>
                <w:lang w:eastAsia="zh-CN"/>
              </w:rPr>
              <w:t>haptic avatar description box</w:t>
            </w:r>
          </w:p>
        </w:tc>
      </w:tr>
      <w:tr w:rsidR="000C56AC" w14:paraId="0E5BD33B" w14:textId="77777777" w:rsidTr="00FB3019">
        <w:trPr>
          <w:jc w:val="center"/>
        </w:trPr>
        <w:tc>
          <w:tcPr>
            <w:tcW w:w="0" w:type="auto"/>
          </w:tcPr>
          <w:p w14:paraId="11E9FABF" w14:textId="77777777" w:rsidR="000C56AC" w:rsidRPr="003500CD" w:rsidRDefault="000C56AC" w:rsidP="00FB3019">
            <w:pPr>
              <w:pStyle w:val="TableCell"/>
              <w:rPr>
                <w:rStyle w:val="codeChar"/>
                <w:sz w:val="18"/>
                <w:szCs w:val="18"/>
              </w:rPr>
            </w:pPr>
          </w:p>
        </w:tc>
        <w:tc>
          <w:tcPr>
            <w:tcW w:w="0" w:type="auto"/>
          </w:tcPr>
          <w:p w14:paraId="58452B88" w14:textId="77777777" w:rsidR="000C56AC" w:rsidRPr="003500CD" w:rsidRDefault="000C56AC" w:rsidP="00FB3019">
            <w:pPr>
              <w:pStyle w:val="TableCell"/>
              <w:rPr>
                <w:rStyle w:val="codeChar"/>
                <w:sz w:val="18"/>
                <w:szCs w:val="18"/>
              </w:rPr>
            </w:pPr>
          </w:p>
        </w:tc>
        <w:tc>
          <w:tcPr>
            <w:tcW w:w="0" w:type="auto"/>
          </w:tcPr>
          <w:p w14:paraId="70A3D872" w14:textId="77777777" w:rsidR="000C56AC" w:rsidRPr="003500CD" w:rsidRDefault="000C56AC" w:rsidP="00FB3019">
            <w:pPr>
              <w:pStyle w:val="TableCell"/>
              <w:rPr>
                <w:rStyle w:val="codeChar"/>
                <w:sz w:val="18"/>
                <w:szCs w:val="18"/>
              </w:rPr>
            </w:pPr>
          </w:p>
        </w:tc>
        <w:tc>
          <w:tcPr>
            <w:tcW w:w="0" w:type="auto"/>
          </w:tcPr>
          <w:p w14:paraId="58B377A9" w14:textId="77777777" w:rsidR="000C56AC" w:rsidRPr="003500CD" w:rsidRDefault="000C56AC" w:rsidP="00FB3019">
            <w:pPr>
              <w:pStyle w:val="TableCell"/>
              <w:rPr>
                <w:rStyle w:val="codeChar"/>
                <w:sz w:val="18"/>
                <w:szCs w:val="18"/>
              </w:rPr>
            </w:pPr>
          </w:p>
        </w:tc>
        <w:tc>
          <w:tcPr>
            <w:tcW w:w="0" w:type="auto"/>
          </w:tcPr>
          <w:p w14:paraId="78027DF6" w14:textId="77777777" w:rsidR="000C56AC" w:rsidRPr="003500CD" w:rsidRDefault="000C56AC" w:rsidP="00FB3019">
            <w:pPr>
              <w:pStyle w:val="TableCell"/>
              <w:rPr>
                <w:rStyle w:val="codeChar"/>
                <w:sz w:val="18"/>
                <w:szCs w:val="18"/>
              </w:rPr>
            </w:pPr>
          </w:p>
        </w:tc>
        <w:tc>
          <w:tcPr>
            <w:tcW w:w="0" w:type="auto"/>
          </w:tcPr>
          <w:p w14:paraId="12A731F8" w14:textId="77777777" w:rsidR="000C56AC" w:rsidRPr="003500CD" w:rsidRDefault="000C56AC" w:rsidP="00FB3019">
            <w:pPr>
              <w:pStyle w:val="TableCell"/>
              <w:rPr>
                <w:rStyle w:val="codeChar"/>
                <w:sz w:val="18"/>
                <w:szCs w:val="18"/>
              </w:rPr>
            </w:pPr>
          </w:p>
        </w:tc>
        <w:tc>
          <w:tcPr>
            <w:tcW w:w="0" w:type="auto"/>
          </w:tcPr>
          <w:p w14:paraId="3334A447" w14:textId="77777777" w:rsidR="000C56AC" w:rsidRPr="003500CD" w:rsidRDefault="000C56AC" w:rsidP="00FB3019">
            <w:pPr>
              <w:pStyle w:val="TableCell"/>
              <w:rPr>
                <w:rStyle w:val="codeChar"/>
                <w:b/>
                <w:bCs/>
                <w:sz w:val="18"/>
                <w:szCs w:val="18"/>
              </w:rPr>
            </w:pPr>
          </w:p>
        </w:tc>
        <w:tc>
          <w:tcPr>
            <w:tcW w:w="0" w:type="auto"/>
          </w:tcPr>
          <w:p w14:paraId="058EFF94" w14:textId="77777777" w:rsidR="000C56AC" w:rsidRPr="003500CD" w:rsidRDefault="000C56AC" w:rsidP="00FB3019">
            <w:pPr>
              <w:pStyle w:val="TableCell"/>
              <w:rPr>
                <w:rStyle w:val="codeChar"/>
                <w:b/>
                <w:bCs/>
                <w:sz w:val="18"/>
                <w:szCs w:val="18"/>
              </w:rPr>
            </w:pPr>
          </w:p>
        </w:tc>
        <w:tc>
          <w:tcPr>
            <w:tcW w:w="0" w:type="auto"/>
          </w:tcPr>
          <w:p w14:paraId="59EF84B1" w14:textId="77777777" w:rsidR="000C56AC" w:rsidRPr="003500CD" w:rsidRDefault="000C56AC" w:rsidP="00FB3019">
            <w:pPr>
              <w:pStyle w:val="TableCell"/>
              <w:rPr>
                <w:rStyle w:val="codeChar"/>
                <w:b/>
                <w:bCs/>
                <w:sz w:val="18"/>
                <w:szCs w:val="18"/>
              </w:rPr>
            </w:pPr>
            <w:r w:rsidRPr="003500CD">
              <w:rPr>
                <w:rStyle w:val="codeChar"/>
                <w:b/>
                <w:bCs/>
                <w:sz w:val="18"/>
                <w:szCs w:val="18"/>
              </w:rPr>
              <w:t>hprd</w:t>
            </w:r>
          </w:p>
        </w:tc>
        <w:tc>
          <w:tcPr>
            <w:tcW w:w="0" w:type="auto"/>
          </w:tcPr>
          <w:p w14:paraId="54C24F6B" w14:textId="77777777" w:rsidR="000C56AC" w:rsidRPr="003500CD" w:rsidRDefault="000C56AC" w:rsidP="00FB3019">
            <w:pPr>
              <w:pStyle w:val="TableCell"/>
              <w:rPr>
                <w:rStyle w:val="codeChar"/>
                <w:b/>
                <w:bCs/>
                <w:sz w:val="18"/>
                <w:szCs w:val="18"/>
              </w:rPr>
            </w:pPr>
          </w:p>
        </w:tc>
        <w:tc>
          <w:tcPr>
            <w:tcW w:w="0" w:type="auto"/>
          </w:tcPr>
          <w:p w14:paraId="3D6DA2E6" w14:textId="77777777" w:rsidR="000C56AC" w:rsidRPr="003500CD" w:rsidRDefault="000C56AC" w:rsidP="00FB3019">
            <w:pPr>
              <w:pStyle w:val="TableCell"/>
              <w:rPr>
                <w:rStyle w:val="codeChar"/>
                <w:b/>
                <w:bCs/>
                <w:sz w:val="18"/>
                <w:szCs w:val="18"/>
              </w:rPr>
            </w:pPr>
          </w:p>
        </w:tc>
        <w:tc>
          <w:tcPr>
            <w:tcW w:w="0" w:type="auto"/>
          </w:tcPr>
          <w:p w14:paraId="320F2207" w14:textId="77777777" w:rsidR="000C56AC" w:rsidRPr="001876A4" w:rsidRDefault="000C56AC" w:rsidP="00FB3019">
            <w:pPr>
              <w:pStyle w:val="TableCell"/>
              <w:rPr>
                <w:sz w:val="18"/>
                <w:szCs w:val="18"/>
                <w:lang w:eastAsia="zh-CN"/>
              </w:rPr>
            </w:pPr>
          </w:p>
        </w:tc>
        <w:tc>
          <w:tcPr>
            <w:tcW w:w="0" w:type="auto"/>
          </w:tcPr>
          <w:p w14:paraId="0999438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57C07BD7"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description box</w:t>
            </w:r>
          </w:p>
        </w:tc>
      </w:tr>
      <w:tr w:rsidR="000C56AC" w14:paraId="0ADBD0E2" w14:textId="77777777" w:rsidTr="00FB3019">
        <w:trPr>
          <w:jc w:val="center"/>
        </w:trPr>
        <w:tc>
          <w:tcPr>
            <w:tcW w:w="0" w:type="auto"/>
          </w:tcPr>
          <w:p w14:paraId="73C33607" w14:textId="77777777" w:rsidR="000C56AC" w:rsidRPr="003500CD" w:rsidRDefault="000C56AC" w:rsidP="00FB3019">
            <w:pPr>
              <w:pStyle w:val="TableCell"/>
              <w:rPr>
                <w:rStyle w:val="codeChar"/>
                <w:sz w:val="18"/>
                <w:szCs w:val="18"/>
              </w:rPr>
            </w:pPr>
          </w:p>
        </w:tc>
        <w:tc>
          <w:tcPr>
            <w:tcW w:w="0" w:type="auto"/>
          </w:tcPr>
          <w:p w14:paraId="22FCA235" w14:textId="77777777" w:rsidR="000C56AC" w:rsidRPr="003500CD" w:rsidRDefault="000C56AC" w:rsidP="00FB3019">
            <w:pPr>
              <w:pStyle w:val="TableCell"/>
              <w:rPr>
                <w:rStyle w:val="codeChar"/>
                <w:sz w:val="18"/>
                <w:szCs w:val="18"/>
              </w:rPr>
            </w:pPr>
          </w:p>
        </w:tc>
        <w:tc>
          <w:tcPr>
            <w:tcW w:w="0" w:type="auto"/>
          </w:tcPr>
          <w:p w14:paraId="50E781E0" w14:textId="77777777" w:rsidR="000C56AC" w:rsidRPr="003500CD" w:rsidRDefault="000C56AC" w:rsidP="00FB3019">
            <w:pPr>
              <w:pStyle w:val="TableCell"/>
              <w:rPr>
                <w:rStyle w:val="codeChar"/>
                <w:sz w:val="18"/>
                <w:szCs w:val="18"/>
              </w:rPr>
            </w:pPr>
          </w:p>
        </w:tc>
        <w:tc>
          <w:tcPr>
            <w:tcW w:w="0" w:type="auto"/>
          </w:tcPr>
          <w:p w14:paraId="5C6E582C" w14:textId="77777777" w:rsidR="000C56AC" w:rsidRPr="003500CD" w:rsidRDefault="000C56AC" w:rsidP="00FB3019">
            <w:pPr>
              <w:pStyle w:val="TableCell"/>
              <w:rPr>
                <w:rStyle w:val="codeChar"/>
                <w:sz w:val="18"/>
                <w:szCs w:val="18"/>
              </w:rPr>
            </w:pPr>
          </w:p>
        </w:tc>
        <w:tc>
          <w:tcPr>
            <w:tcW w:w="0" w:type="auto"/>
          </w:tcPr>
          <w:p w14:paraId="10397C1C" w14:textId="77777777" w:rsidR="000C56AC" w:rsidRPr="003500CD" w:rsidRDefault="000C56AC" w:rsidP="00FB3019">
            <w:pPr>
              <w:pStyle w:val="TableCell"/>
              <w:rPr>
                <w:rStyle w:val="codeChar"/>
                <w:sz w:val="18"/>
                <w:szCs w:val="18"/>
              </w:rPr>
            </w:pPr>
          </w:p>
        </w:tc>
        <w:tc>
          <w:tcPr>
            <w:tcW w:w="0" w:type="auto"/>
          </w:tcPr>
          <w:p w14:paraId="085AF5C6" w14:textId="77777777" w:rsidR="000C56AC" w:rsidRPr="003500CD" w:rsidRDefault="000C56AC" w:rsidP="00FB3019">
            <w:pPr>
              <w:pStyle w:val="TableCell"/>
              <w:rPr>
                <w:rStyle w:val="codeChar"/>
                <w:sz w:val="18"/>
                <w:szCs w:val="18"/>
              </w:rPr>
            </w:pPr>
          </w:p>
        </w:tc>
        <w:tc>
          <w:tcPr>
            <w:tcW w:w="0" w:type="auto"/>
          </w:tcPr>
          <w:p w14:paraId="249357DE" w14:textId="77777777" w:rsidR="000C56AC" w:rsidRPr="003500CD" w:rsidRDefault="000C56AC" w:rsidP="00FB3019">
            <w:pPr>
              <w:pStyle w:val="TableCell"/>
              <w:rPr>
                <w:rStyle w:val="codeChar"/>
                <w:b/>
                <w:bCs/>
                <w:sz w:val="18"/>
                <w:szCs w:val="18"/>
              </w:rPr>
            </w:pPr>
          </w:p>
        </w:tc>
        <w:tc>
          <w:tcPr>
            <w:tcW w:w="0" w:type="auto"/>
          </w:tcPr>
          <w:p w14:paraId="439E9632" w14:textId="77777777" w:rsidR="000C56AC" w:rsidRPr="003500CD" w:rsidRDefault="000C56AC" w:rsidP="00FB3019">
            <w:pPr>
              <w:pStyle w:val="TableCell"/>
              <w:rPr>
                <w:rStyle w:val="codeChar"/>
                <w:b/>
                <w:bCs/>
                <w:sz w:val="18"/>
                <w:szCs w:val="18"/>
              </w:rPr>
            </w:pPr>
          </w:p>
        </w:tc>
        <w:tc>
          <w:tcPr>
            <w:tcW w:w="0" w:type="auto"/>
          </w:tcPr>
          <w:p w14:paraId="35F4DEFF" w14:textId="77777777" w:rsidR="000C56AC" w:rsidRPr="003500CD" w:rsidRDefault="000C56AC" w:rsidP="00FB3019">
            <w:pPr>
              <w:pStyle w:val="TableCell"/>
              <w:rPr>
                <w:rStyle w:val="codeChar"/>
                <w:b/>
                <w:bCs/>
                <w:sz w:val="18"/>
                <w:szCs w:val="18"/>
              </w:rPr>
            </w:pPr>
          </w:p>
        </w:tc>
        <w:tc>
          <w:tcPr>
            <w:tcW w:w="0" w:type="auto"/>
          </w:tcPr>
          <w:p w14:paraId="0E1BA685" w14:textId="77777777" w:rsidR="000C56AC" w:rsidRPr="003500CD" w:rsidRDefault="000C56AC" w:rsidP="00FB3019">
            <w:pPr>
              <w:pStyle w:val="TableCell"/>
              <w:rPr>
                <w:rStyle w:val="codeChar"/>
                <w:b/>
                <w:bCs/>
                <w:sz w:val="18"/>
                <w:szCs w:val="18"/>
              </w:rPr>
            </w:pPr>
            <w:r w:rsidRPr="003500CD">
              <w:rPr>
                <w:rStyle w:val="codeChar"/>
                <w:b/>
                <w:bCs/>
                <w:sz w:val="18"/>
                <w:szCs w:val="18"/>
              </w:rPr>
              <w:t>hprh</w:t>
            </w:r>
          </w:p>
        </w:tc>
        <w:tc>
          <w:tcPr>
            <w:tcW w:w="0" w:type="auto"/>
          </w:tcPr>
          <w:p w14:paraId="55CFF38A" w14:textId="77777777" w:rsidR="000C56AC" w:rsidRPr="003500CD" w:rsidRDefault="000C56AC" w:rsidP="00FB3019">
            <w:pPr>
              <w:pStyle w:val="TableCell"/>
              <w:rPr>
                <w:rStyle w:val="codeChar"/>
                <w:b/>
                <w:bCs/>
                <w:sz w:val="18"/>
                <w:szCs w:val="18"/>
              </w:rPr>
            </w:pPr>
          </w:p>
        </w:tc>
        <w:tc>
          <w:tcPr>
            <w:tcW w:w="0" w:type="auto"/>
          </w:tcPr>
          <w:p w14:paraId="25BEC9F4" w14:textId="77777777" w:rsidR="000C56AC" w:rsidRPr="001876A4" w:rsidRDefault="000C56AC" w:rsidP="00FB3019">
            <w:pPr>
              <w:pStyle w:val="TableCell"/>
              <w:rPr>
                <w:sz w:val="18"/>
                <w:szCs w:val="18"/>
                <w:lang w:eastAsia="zh-CN"/>
              </w:rPr>
            </w:pPr>
          </w:p>
        </w:tc>
        <w:tc>
          <w:tcPr>
            <w:tcW w:w="0" w:type="auto"/>
          </w:tcPr>
          <w:p w14:paraId="235660CC"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43CC2CB4"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header box</w:t>
            </w:r>
          </w:p>
        </w:tc>
      </w:tr>
      <w:tr w:rsidR="000C56AC" w14:paraId="2FDCB1F8" w14:textId="77777777" w:rsidTr="00FB3019">
        <w:trPr>
          <w:jc w:val="center"/>
        </w:trPr>
        <w:tc>
          <w:tcPr>
            <w:tcW w:w="0" w:type="auto"/>
          </w:tcPr>
          <w:p w14:paraId="2DE91943" w14:textId="77777777" w:rsidR="000C56AC" w:rsidRPr="003500CD" w:rsidRDefault="000C56AC" w:rsidP="00FB3019">
            <w:pPr>
              <w:pStyle w:val="TableCell"/>
              <w:rPr>
                <w:rStyle w:val="codeChar"/>
                <w:sz w:val="18"/>
                <w:szCs w:val="18"/>
              </w:rPr>
            </w:pPr>
          </w:p>
        </w:tc>
        <w:tc>
          <w:tcPr>
            <w:tcW w:w="0" w:type="auto"/>
          </w:tcPr>
          <w:p w14:paraId="627AEACA" w14:textId="77777777" w:rsidR="000C56AC" w:rsidRPr="003500CD" w:rsidRDefault="000C56AC" w:rsidP="00FB3019">
            <w:pPr>
              <w:pStyle w:val="TableCell"/>
              <w:rPr>
                <w:rStyle w:val="codeChar"/>
                <w:sz w:val="18"/>
                <w:szCs w:val="18"/>
              </w:rPr>
            </w:pPr>
          </w:p>
        </w:tc>
        <w:tc>
          <w:tcPr>
            <w:tcW w:w="0" w:type="auto"/>
          </w:tcPr>
          <w:p w14:paraId="208E4437" w14:textId="77777777" w:rsidR="000C56AC" w:rsidRPr="003500CD" w:rsidRDefault="000C56AC" w:rsidP="00FB3019">
            <w:pPr>
              <w:pStyle w:val="TableCell"/>
              <w:rPr>
                <w:rStyle w:val="codeChar"/>
                <w:sz w:val="18"/>
                <w:szCs w:val="18"/>
              </w:rPr>
            </w:pPr>
          </w:p>
        </w:tc>
        <w:tc>
          <w:tcPr>
            <w:tcW w:w="0" w:type="auto"/>
          </w:tcPr>
          <w:p w14:paraId="0CDBBCFD" w14:textId="77777777" w:rsidR="000C56AC" w:rsidRPr="003500CD" w:rsidRDefault="000C56AC" w:rsidP="00FB3019">
            <w:pPr>
              <w:pStyle w:val="TableCell"/>
              <w:rPr>
                <w:rStyle w:val="codeChar"/>
                <w:sz w:val="18"/>
                <w:szCs w:val="18"/>
              </w:rPr>
            </w:pPr>
          </w:p>
        </w:tc>
        <w:tc>
          <w:tcPr>
            <w:tcW w:w="0" w:type="auto"/>
          </w:tcPr>
          <w:p w14:paraId="64EDE291" w14:textId="77777777" w:rsidR="000C56AC" w:rsidRPr="003500CD" w:rsidRDefault="000C56AC" w:rsidP="00FB3019">
            <w:pPr>
              <w:pStyle w:val="TableCell"/>
              <w:rPr>
                <w:rStyle w:val="codeChar"/>
                <w:sz w:val="18"/>
                <w:szCs w:val="18"/>
              </w:rPr>
            </w:pPr>
          </w:p>
        </w:tc>
        <w:tc>
          <w:tcPr>
            <w:tcW w:w="0" w:type="auto"/>
          </w:tcPr>
          <w:p w14:paraId="1519B869" w14:textId="77777777" w:rsidR="000C56AC" w:rsidRPr="003500CD" w:rsidRDefault="000C56AC" w:rsidP="00FB3019">
            <w:pPr>
              <w:pStyle w:val="TableCell"/>
              <w:rPr>
                <w:rStyle w:val="codeChar"/>
                <w:sz w:val="18"/>
                <w:szCs w:val="18"/>
              </w:rPr>
            </w:pPr>
          </w:p>
        </w:tc>
        <w:tc>
          <w:tcPr>
            <w:tcW w:w="0" w:type="auto"/>
          </w:tcPr>
          <w:p w14:paraId="16C43E8F" w14:textId="77777777" w:rsidR="000C56AC" w:rsidRPr="003500CD" w:rsidRDefault="000C56AC" w:rsidP="00FB3019">
            <w:pPr>
              <w:pStyle w:val="TableCell"/>
              <w:rPr>
                <w:rStyle w:val="codeChar"/>
                <w:b/>
                <w:bCs/>
                <w:sz w:val="18"/>
                <w:szCs w:val="18"/>
              </w:rPr>
            </w:pPr>
          </w:p>
        </w:tc>
        <w:tc>
          <w:tcPr>
            <w:tcW w:w="0" w:type="auto"/>
          </w:tcPr>
          <w:p w14:paraId="01A0A016" w14:textId="77777777" w:rsidR="000C56AC" w:rsidRPr="003500CD" w:rsidRDefault="000C56AC" w:rsidP="00FB3019">
            <w:pPr>
              <w:pStyle w:val="TableCell"/>
              <w:rPr>
                <w:rStyle w:val="codeChar"/>
                <w:b/>
                <w:bCs/>
                <w:sz w:val="18"/>
                <w:szCs w:val="18"/>
              </w:rPr>
            </w:pPr>
          </w:p>
        </w:tc>
        <w:tc>
          <w:tcPr>
            <w:tcW w:w="0" w:type="auto"/>
          </w:tcPr>
          <w:p w14:paraId="0A2A1EF2" w14:textId="77777777" w:rsidR="000C56AC" w:rsidRPr="003500CD" w:rsidRDefault="000C56AC" w:rsidP="00FB3019">
            <w:pPr>
              <w:pStyle w:val="TableCell"/>
              <w:rPr>
                <w:rStyle w:val="codeChar"/>
                <w:b/>
                <w:bCs/>
                <w:sz w:val="18"/>
                <w:szCs w:val="18"/>
              </w:rPr>
            </w:pPr>
          </w:p>
        </w:tc>
        <w:tc>
          <w:tcPr>
            <w:tcW w:w="0" w:type="auto"/>
          </w:tcPr>
          <w:p w14:paraId="0CF1F12D" w14:textId="77777777" w:rsidR="000C56AC" w:rsidRPr="003500CD" w:rsidRDefault="000C56AC" w:rsidP="00FB3019">
            <w:pPr>
              <w:pStyle w:val="TableCell"/>
              <w:rPr>
                <w:rStyle w:val="codeChar"/>
                <w:b/>
                <w:bCs/>
                <w:sz w:val="18"/>
                <w:szCs w:val="18"/>
              </w:rPr>
            </w:pPr>
            <w:r w:rsidRPr="003500CD">
              <w:rPr>
                <w:rStyle w:val="codeChar"/>
                <w:b/>
                <w:bCs/>
                <w:sz w:val="18"/>
                <w:szCs w:val="18"/>
              </w:rPr>
              <w:t>hrdd</w:t>
            </w:r>
          </w:p>
        </w:tc>
        <w:tc>
          <w:tcPr>
            <w:tcW w:w="0" w:type="auto"/>
          </w:tcPr>
          <w:p w14:paraId="38BE005C" w14:textId="77777777" w:rsidR="000C56AC" w:rsidRPr="003500CD" w:rsidRDefault="000C56AC" w:rsidP="00FB3019">
            <w:pPr>
              <w:pStyle w:val="TableCell"/>
              <w:rPr>
                <w:rStyle w:val="codeChar"/>
                <w:b/>
                <w:bCs/>
                <w:sz w:val="18"/>
                <w:szCs w:val="18"/>
              </w:rPr>
            </w:pPr>
          </w:p>
        </w:tc>
        <w:tc>
          <w:tcPr>
            <w:tcW w:w="0" w:type="auto"/>
          </w:tcPr>
          <w:p w14:paraId="6C20A3AC" w14:textId="77777777" w:rsidR="000C56AC" w:rsidRPr="001876A4" w:rsidRDefault="000C56AC" w:rsidP="00FB3019">
            <w:pPr>
              <w:pStyle w:val="TableCell"/>
              <w:rPr>
                <w:sz w:val="18"/>
                <w:szCs w:val="18"/>
                <w:lang w:eastAsia="zh-CN"/>
              </w:rPr>
            </w:pPr>
          </w:p>
        </w:tc>
        <w:tc>
          <w:tcPr>
            <w:tcW w:w="0" w:type="auto"/>
          </w:tcPr>
          <w:p w14:paraId="3B33E257"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5.2.12</w:t>
            </w:r>
            <w:r w:rsidRPr="003500CD">
              <w:rPr>
                <w:b/>
                <w:bCs/>
                <w:sz w:val="18"/>
                <w:szCs w:val="18"/>
                <w:lang w:eastAsia="zh-CN"/>
              </w:rPr>
              <w:fldChar w:fldCharType="end"/>
            </w:r>
          </w:p>
        </w:tc>
        <w:tc>
          <w:tcPr>
            <w:tcW w:w="0" w:type="auto"/>
          </w:tcPr>
          <w:p w14:paraId="507EE9D0" w14:textId="77777777" w:rsidR="000C56AC" w:rsidRPr="003500CD" w:rsidRDefault="000C56AC" w:rsidP="00FB3019">
            <w:pPr>
              <w:pStyle w:val="TableCell"/>
              <w:rPr>
                <w:i/>
                <w:iCs/>
                <w:sz w:val="18"/>
                <w:szCs w:val="18"/>
                <w:lang w:eastAsia="zh-CN"/>
              </w:rPr>
            </w:pPr>
            <w:r w:rsidRPr="003500CD">
              <w:rPr>
                <w:i/>
                <w:iCs/>
                <w:sz w:val="18"/>
                <w:szCs w:val="18"/>
                <w:lang w:eastAsia="zh-CN"/>
              </w:rPr>
              <w:t>Haptic reference device description box</w:t>
            </w:r>
          </w:p>
        </w:tc>
      </w:tr>
      <w:tr w:rsidR="000C56AC" w14:paraId="2A31577B" w14:textId="77777777" w:rsidTr="00FB3019">
        <w:trPr>
          <w:jc w:val="center"/>
        </w:trPr>
        <w:tc>
          <w:tcPr>
            <w:tcW w:w="0" w:type="auto"/>
          </w:tcPr>
          <w:p w14:paraId="40A45607" w14:textId="77777777" w:rsidR="000C56AC" w:rsidRPr="003500CD" w:rsidRDefault="000C56AC" w:rsidP="00FB3019">
            <w:pPr>
              <w:pStyle w:val="TableCell"/>
              <w:rPr>
                <w:rStyle w:val="codeChar"/>
                <w:sz w:val="18"/>
                <w:szCs w:val="18"/>
              </w:rPr>
            </w:pPr>
          </w:p>
        </w:tc>
        <w:tc>
          <w:tcPr>
            <w:tcW w:w="0" w:type="auto"/>
          </w:tcPr>
          <w:p w14:paraId="7B8529B3" w14:textId="77777777" w:rsidR="000C56AC" w:rsidRPr="003500CD" w:rsidRDefault="000C56AC" w:rsidP="00FB3019">
            <w:pPr>
              <w:pStyle w:val="TableCell"/>
              <w:rPr>
                <w:rStyle w:val="codeChar"/>
                <w:sz w:val="18"/>
                <w:szCs w:val="18"/>
              </w:rPr>
            </w:pPr>
          </w:p>
        </w:tc>
        <w:tc>
          <w:tcPr>
            <w:tcW w:w="0" w:type="auto"/>
          </w:tcPr>
          <w:p w14:paraId="3E9DAC17" w14:textId="77777777" w:rsidR="000C56AC" w:rsidRPr="003500CD" w:rsidRDefault="000C56AC" w:rsidP="00FB3019">
            <w:pPr>
              <w:pStyle w:val="TableCell"/>
              <w:rPr>
                <w:rStyle w:val="codeChar"/>
                <w:sz w:val="18"/>
                <w:szCs w:val="18"/>
              </w:rPr>
            </w:pPr>
          </w:p>
        </w:tc>
        <w:tc>
          <w:tcPr>
            <w:tcW w:w="0" w:type="auto"/>
          </w:tcPr>
          <w:p w14:paraId="41DFD622" w14:textId="77777777" w:rsidR="000C56AC" w:rsidRPr="003500CD" w:rsidRDefault="000C56AC" w:rsidP="00FB3019">
            <w:pPr>
              <w:pStyle w:val="TableCell"/>
              <w:rPr>
                <w:rStyle w:val="codeChar"/>
                <w:sz w:val="18"/>
                <w:szCs w:val="18"/>
              </w:rPr>
            </w:pPr>
          </w:p>
        </w:tc>
        <w:tc>
          <w:tcPr>
            <w:tcW w:w="0" w:type="auto"/>
          </w:tcPr>
          <w:p w14:paraId="43269FC8" w14:textId="77777777" w:rsidR="000C56AC" w:rsidRPr="003500CD" w:rsidRDefault="000C56AC" w:rsidP="00FB3019">
            <w:pPr>
              <w:pStyle w:val="TableCell"/>
              <w:rPr>
                <w:rStyle w:val="codeChar"/>
                <w:sz w:val="18"/>
                <w:szCs w:val="18"/>
              </w:rPr>
            </w:pPr>
          </w:p>
        </w:tc>
        <w:tc>
          <w:tcPr>
            <w:tcW w:w="0" w:type="auto"/>
          </w:tcPr>
          <w:p w14:paraId="3BCC95CC" w14:textId="77777777" w:rsidR="000C56AC" w:rsidRPr="003500CD" w:rsidRDefault="000C56AC" w:rsidP="00FB3019">
            <w:pPr>
              <w:pStyle w:val="TableCell"/>
              <w:rPr>
                <w:rStyle w:val="codeChar"/>
                <w:sz w:val="18"/>
                <w:szCs w:val="18"/>
              </w:rPr>
            </w:pPr>
          </w:p>
        </w:tc>
        <w:tc>
          <w:tcPr>
            <w:tcW w:w="0" w:type="auto"/>
          </w:tcPr>
          <w:p w14:paraId="329B7A4B" w14:textId="77777777" w:rsidR="000C56AC" w:rsidRPr="003500CD" w:rsidRDefault="000C56AC" w:rsidP="00FB3019">
            <w:pPr>
              <w:pStyle w:val="TableCell"/>
              <w:rPr>
                <w:rStyle w:val="codeChar"/>
                <w:b/>
                <w:bCs/>
                <w:sz w:val="18"/>
                <w:szCs w:val="18"/>
              </w:rPr>
            </w:pPr>
          </w:p>
        </w:tc>
        <w:tc>
          <w:tcPr>
            <w:tcW w:w="0" w:type="auto"/>
          </w:tcPr>
          <w:p w14:paraId="11AF5828" w14:textId="77777777" w:rsidR="000C56AC" w:rsidRPr="003500CD" w:rsidRDefault="000C56AC" w:rsidP="00FB3019">
            <w:pPr>
              <w:pStyle w:val="TableCell"/>
              <w:rPr>
                <w:rStyle w:val="codeChar"/>
                <w:b/>
                <w:bCs/>
                <w:sz w:val="18"/>
                <w:szCs w:val="18"/>
              </w:rPr>
            </w:pPr>
          </w:p>
        </w:tc>
        <w:tc>
          <w:tcPr>
            <w:tcW w:w="0" w:type="auto"/>
          </w:tcPr>
          <w:p w14:paraId="0ED59FE5" w14:textId="77777777" w:rsidR="000C56AC" w:rsidRPr="003500CD" w:rsidRDefault="000C56AC" w:rsidP="00FB3019">
            <w:pPr>
              <w:pStyle w:val="TableCell"/>
              <w:rPr>
                <w:rStyle w:val="codeChar"/>
                <w:b/>
                <w:bCs/>
                <w:sz w:val="18"/>
                <w:szCs w:val="18"/>
              </w:rPr>
            </w:pPr>
          </w:p>
        </w:tc>
        <w:tc>
          <w:tcPr>
            <w:tcW w:w="0" w:type="auto"/>
          </w:tcPr>
          <w:p w14:paraId="3463D1DC" w14:textId="77777777" w:rsidR="000C56AC" w:rsidRPr="003500CD" w:rsidRDefault="000C56AC" w:rsidP="00FB3019">
            <w:pPr>
              <w:pStyle w:val="TableCell"/>
              <w:rPr>
                <w:rStyle w:val="codeChar"/>
                <w:b/>
                <w:bCs/>
                <w:sz w:val="18"/>
                <w:szCs w:val="18"/>
              </w:rPr>
            </w:pPr>
            <w:r w:rsidRPr="003500CD">
              <w:rPr>
                <w:rStyle w:val="codeChar"/>
                <w:b/>
                <w:bCs/>
                <w:sz w:val="18"/>
                <w:szCs w:val="18"/>
              </w:rPr>
              <w:t>hchd</w:t>
            </w:r>
          </w:p>
        </w:tc>
        <w:tc>
          <w:tcPr>
            <w:tcW w:w="0" w:type="auto"/>
          </w:tcPr>
          <w:p w14:paraId="7476AB34" w14:textId="77777777" w:rsidR="000C56AC" w:rsidRPr="003500CD" w:rsidRDefault="000C56AC" w:rsidP="00FB3019">
            <w:pPr>
              <w:pStyle w:val="TableCell"/>
              <w:rPr>
                <w:rStyle w:val="codeChar"/>
                <w:b/>
                <w:bCs/>
                <w:sz w:val="18"/>
                <w:szCs w:val="18"/>
              </w:rPr>
            </w:pPr>
          </w:p>
        </w:tc>
        <w:tc>
          <w:tcPr>
            <w:tcW w:w="0" w:type="auto"/>
          </w:tcPr>
          <w:p w14:paraId="0792D245" w14:textId="77777777" w:rsidR="000C56AC" w:rsidRPr="001876A4" w:rsidRDefault="000C56AC" w:rsidP="00FB3019">
            <w:pPr>
              <w:pStyle w:val="TableCell"/>
              <w:rPr>
                <w:sz w:val="18"/>
                <w:szCs w:val="18"/>
                <w:lang w:eastAsia="zh-CN"/>
              </w:rPr>
            </w:pPr>
          </w:p>
        </w:tc>
        <w:tc>
          <w:tcPr>
            <w:tcW w:w="0" w:type="auto"/>
          </w:tcPr>
          <w:p w14:paraId="2699559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6375685B"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description box</w:t>
            </w:r>
          </w:p>
        </w:tc>
      </w:tr>
      <w:tr w:rsidR="000C56AC" w14:paraId="4098865F" w14:textId="77777777" w:rsidTr="00FB3019">
        <w:trPr>
          <w:jc w:val="center"/>
        </w:trPr>
        <w:tc>
          <w:tcPr>
            <w:tcW w:w="0" w:type="auto"/>
          </w:tcPr>
          <w:p w14:paraId="41F5DD27" w14:textId="77777777" w:rsidR="000C56AC" w:rsidRPr="003500CD" w:rsidRDefault="000C56AC" w:rsidP="00FB3019">
            <w:pPr>
              <w:pStyle w:val="TableCell"/>
              <w:rPr>
                <w:rStyle w:val="codeChar"/>
                <w:sz w:val="18"/>
                <w:szCs w:val="18"/>
              </w:rPr>
            </w:pPr>
          </w:p>
        </w:tc>
        <w:tc>
          <w:tcPr>
            <w:tcW w:w="0" w:type="auto"/>
          </w:tcPr>
          <w:p w14:paraId="10320859" w14:textId="77777777" w:rsidR="000C56AC" w:rsidRPr="003500CD" w:rsidRDefault="000C56AC" w:rsidP="00FB3019">
            <w:pPr>
              <w:pStyle w:val="TableCell"/>
              <w:rPr>
                <w:rStyle w:val="codeChar"/>
                <w:sz w:val="18"/>
                <w:szCs w:val="18"/>
              </w:rPr>
            </w:pPr>
          </w:p>
        </w:tc>
        <w:tc>
          <w:tcPr>
            <w:tcW w:w="0" w:type="auto"/>
          </w:tcPr>
          <w:p w14:paraId="6A76F660" w14:textId="77777777" w:rsidR="000C56AC" w:rsidRPr="003500CD" w:rsidRDefault="000C56AC" w:rsidP="00FB3019">
            <w:pPr>
              <w:pStyle w:val="TableCell"/>
              <w:rPr>
                <w:rStyle w:val="codeChar"/>
                <w:sz w:val="18"/>
                <w:szCs w:val="18"/>
              </w:rPr>
            </w:pPr>
          </w:p>
        </w:tc>
        <w:tc>
          <w:tcPr>
            <w:tcW w:w="0" w:type="auto"/>
          </w:tcPr>
          <w:p w14:paraId="70D6BBFB" w14:textId="77777777" w:rsidR="000C56AC" w:rsidRPr="003500CD" w:rsidRDefault="000C56AC" w:rsidP="00FB3019">
            <w:pPr>
              <w:pStyle w:val="TableCell"/>
              <w:rPr>
                <w:rStyle w:val="codeChar"/>
                <w:sz w:val="18"/>
                <w:szCs w:val="18"/>
              </w:rPr>
            </w:pPr>
          </w:p>
        </w:tc>
        <w:tc>
          <w:tcPr>
            <w:tcW w:w="0" w:type="auto"/>
          </w:tcPr>
          <w:p w14:paraId="78F676BA" w14:textId="77777777" w:rsidR="000C56AC" w:rsidRPr="003500CD" w:rsidRDefault="000C56AC" w:rsidP="00FB3019">
            <w:pPr>
              <w:pStyle w:val="TableCell"/>
              <w:rPr>
                <w:rStyle w:val="codeChar"/>
                <w:sz w:val="18"/>
                <w:szCs w:val="18"/>
              </w:rPr>
            </w:pPr>
          </w:p>
        </w:tc>
        <w:tc>
          <w:tcPr>
            <w:tcW w:w="0" w:type="auto"/>
          </w:tcPr>
          <w:p w14:paraId="2235C904" w14:textId="77777777" w:rsidR="000C56AC" w:rsidRPr="003500CD" w:rsidRDefault="000C56AC" w:rsidP="00FB3019">
            <w:pPr>
              <w:pStyle w:val="TableCell"/>
              <w:rPr>
                <w:rStyle w:val="codeChar"/>
                <w:sz w:val="18"/>
                <w:szCs w:val="18"/>
              </w:rPr>
            </w:pPr>
          </w:p>
        </w:tc>
        <w:tc>
          <w:tcPr>
            <w:tcW w:w="0" w:type="auto"/>
          </w:tcPr>
          <w:p w14:paraId="046D5348" w14:textId="77777777" w:rsidR="000C56AC" w:rsidRPr="003500CD" w:rsidRDefault="000C56AC" w:rsidP="00FB3019">
            <w:pPr>
              <w:pStyle w:val="TableCell"/>
              <w:rPr>
                <w:rStyle w:val="codeChar"/>
                <w:b/>
                <w:bCs/>
                <w:sz w:val="18"/>
                <w:szCs w:val="18"/>
              </w:rPr>
            </w:pPr>
          </w:p>
        </w:tc>
        <w:tc>
          <w:tcPr>
            <w:tcW w:w="0" w:type="auto"/>
          </w:tcPr>
          <w:p w14:paraId="7120A6CD" w14:textId="77777777" w:rsidR="000C56AC" w:rsidRPr="003500CD" w:rsidRDefault="000C56AC" w:rsidP="00FB3019">
            <w:pPr>
              <w:pStyle w:val="TableCell"/>
              <w:rPr>
                <w:rStyle w:val="codeChar"/>
                <w:b/>
                <w:bCs/>
                <w:sz w:val="18"/>
                <w:szCs w:val="18"/>
              </w:rPr>
            </w:pPr>
          </w:p>
        </w:tc>
        <w:tc>
          <w:tcPr>
            <w:tcW w:w="0" w:type="auto"/>
          </w:tcPr>
          <w:p w14:paraId="0CAC08C7" w14:textId="77777777" w:rsidR="000C56AC" w:rsidRPr="003500CD" w:rsidRDefault="000C56AC" w:rsidP="00FB3019">
            <w:pPr>
              <w:pStyle w:val="TableCell"/>
              <w:rPr>
                <w:rStyle w:val="codeChar"/>
                <w:b/>
                <w:bCs/>
                <w:sz w:val="18"/>
                <w:szCs w:val="18"/>
              </w:rPr>
            </w:pPr>
          </w:p>
        </w:tc>
        <w:tc>
          <w:tcPr>
            <w:tcW w:w="0" w:type="auto"/>
          </w:tcPr>
          <w:p w14:paraId="3ED968F9" w14:textId="77777777" w:rsidR="000C56AC" w:rsidRPr="003500CD" w:rsidRDefault="000C56AC" w:rsidP="00FB3019">
            <w:pPr>
              <w:pStyle w:val="TableCell"/>
              <w:rPr>
                <w:rStyle w:val="codeChar"/>
                <w:b/>
                <w:bCs/>
                <w:sz w:val="18"/>
                <w:szCs w:val="18"/>
              </w:rPr>
            </w:pPr>
          </w:p>
        </w:tc>
        <w:tc>
          <w:tcPr>
            <w:tcW w:w="0" w:type="auto"/>
          </w:tcPr>
          <w:p w14:paraId="359CF884" w14:textId="77777777" w:rsidR="000C56AC" w:rsidRPr="003500CD" w:rsidRDefault="000C56AC" w:rsidP="00FB3019">
            <w:pPr>
              <w:pStyle w:val="TableCell"/>
              <w:rPr>
                <w:rStyle w:val="codeChar"/>
                <w:b/>
                <w:bCs/>
                <w:sz w:val="18"/>
                <w:szCs w:val="18"/>
              </w:rPr>
            </w:pPr>
            <w:r w:rsidRPr="003500CD">
              <w:rPr>
                <w:rStyle w:val="codeChar"/>
                <w:b/>
                <w:bCs/>
                <w:sz w:val="18"/>
                <w:szCs w:val="18"/>
              </w:rPr>
              <w:t>hchh</w:t>
            </w:r>
          </w:p>
        </w:tc>
        <w:tc>
          <w:tcPr>
            <w:tcW w:w="0" w:type="auto"/>
          </w:tcPr>
          <w:p w14:paraId="61F6B48C" w14:textId="77777777" w:rsidR="000C56AC" w:rsidRPr="001876A4" w:rsidRDefault="000C56AC" w:rsidP="00FB3019">
            <w:pPr>
              <w:pStyle w:val="TableCell"/>
              <w:rPr>
                <w:sz w:val="18"/>
                <w:szCs w:val="18"/>
                <w:lang w:eastAsia="zh-CN"/>
              </w:rPr>
            </w:pPr>
          </w:p>
        </w:tc>
        <w:tc>
          <w:tcPr>
            <w:tcW w:w="0" w:type="auto"/>
          </w:tcPr>
          <w:p w14:paraId="50793B7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55EB57EA"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header box</w:t>
            </w:r>
          </w:p>
        </w:tc>
      </w:tr>
      <w:tr w:rsidR="000C56AC" w14:paraId="34AA50F9" w14:textId="77777777" w:rsidTr="00FB3019">
        <w:trPr>
          <w:jc w:val="center"/>
        </w:trPr>
        <w:tc>
          <w:tcPr>
            <w:tcW w:w="0" w:type="auto"/>
          </w:tcPr>
          <w:p w14:paraId="3667C699" w14:textId="77777777" w:rsidR="000C56AC" w:rsidRPr="003500CD" w:rsidRDefault="000C56AC" w:rsidP="00FB3019">
            <w:pPr>
              <w:pStyle w:val="TableCell"/>
              <w:rPr>
                <w:rStyle w:val="codeChar"/>
                <w:sz w:val="18"/>
                <w:szCs w:val="18"/>
              </w:rPr>
            </w:pPr>
          </w:p>
        </w:tc>
        <w:tc>
          <w:tcPr>
            <w:tcW w:w="0" w:type="auto"/>
          </w:tcPr>
          <w:p w14:paraId="463ABE7D" w14:textId="77777777" w:rsidR="000C56AC" w:rsidRPr="003500CD" w:rsidRDefault="000C56AC" w:rsidP="00FB3019">
            <w:pPr>
              <w:pStyle w:val="TableCell"/>
              <w:rPr>
                <w:rStyle w:val="codeChar"/>
                <w:sz w:val="18"/>
                <w:szCs w:val="18"/>
              </w:rPr>
            </w:pPr>
          </w:p>
        </w:tc>
        <w:tc>
          <w:tcPr>
            <w:tcW w:w="0" w:type="auto"/>
          </w:tcPr>
          <w:p w14:paraId="56AA9242" w14:textId="77777777" w:rsidR="000C56AC" w:rsidRPr="003500CD" w:rsidRDefault="000C56AC" w:rsidP="00FB3019">
            <w:pPr>
              <w:pStyle w:val="TableCell"/>
              <w:rPr>
                <w:rStyle w:val="codeChar"/>
                <w:sz w:val="18"/>
                <w:szCs w:val="18"/>
              </w:rPr>
            </w:pPr>
          </w:p>
        </w:tc>
        <w:tc>
          <w:tcPr>
            <w:tcW w:w="0" w:type="auto"/>
          </w:tcPr>
          <w:p w14:paraId="68B9C770" w14:textId="77777777" w:rsidR="000C56AC" w:rsidRPr="003500CD" w:rsidRDefault="000C56AC" w:rsidP="00FB3019">
            <w:pPr>
              <w:pStyle w:val="TableCell"/>
              <w:rPr>
                <w:rStyle w:val="codeChar"/>
                <w:sz w:val="18"/>
                <w:szCs w:val="18"/>
              </w:rPr>
            </w:pPr>
          </w:p>
        </w:tc>
        <w:tc>
          <w:tcPr>
            <w:tcW w:w="0" w:type="auto"/>
          </w:tcPr>
          <w:p w14:paraId="3A250F3F" w14:textId="77777777" w:rsidR="000C56AC" w:rsidRPr="003500CD" w:rsidRDefault="000C56AC" w:rsidP="00FB3019">
            <w:pPr>
              <w:pStyle w:val="TableCell"/>
              <w:rPr>
                <w:rStyle w:val="codeChar"/>
                <w:sz w:val="18"/>
                <w:szCs w:val="18"/>
              </w:rPr>
            </w:pPr>
          </w:p>
        </w:tc>
        <w:tc>
          <w:tcPr>
            <w:tcW w:w="0" w:type="auto"/>
          </w:tcPr>
          <w:p w14:paraId="3AC6AB85" w14:textId="77777777" w:rsidR="000C56AC" w:rsidRPr="003500CD" w:rsidRDefault="000C56AC" w:rsidP="00FB3019">
            <w:pPr>
              <w:pStyle w:val="TableCell"/>
              <w:rPr>
                <w:rStyle w:val="codeChar"/>
                <w:sz w:val="18"/>
                <w:szCs w:val="18"/>
              </w:rPr>
            </w:pPr>
          </w:p>
        </w:tc>
        <w:tc>
          <w:tcPr>
            <w:tcW w:w="0" w:type="auto"/>
          </w:tcPr>
          <w:p w14:paraId="72AED9AA" w14:textId="77777777" w:rsidR="000C56AC" w:rsidRPr="003500CD" w:rsidRDefault="000C56AC" w:rsidP="00FB3019">
            <w:pPr>
              <w:pStyle w:val="TableCell"/>
              <w:rPr>
                <w:rStyle w:val="codeChar"/>
                <w:b/>
                <w:bCs/>
                <w:sz w:val="18"/>
                <w:szCs w:val="18"/>
              </w:rPr>
            </w:pPr>
          </w:p>
        </w:tc>
        <w:tc>
          <w:tcPr>
            <w:tcW w:w="0" w:type="auto"/>
          </w:tcPr>
          <w:p w14:paraId="38E1527C" w14:textId="77777777" w:rsidR="000C56AC" w:rsidRPr="003500CD" w:rsidRDefault="000C56AC" w:rsidP="00FB3019">
            <w:pPr>
              <w:pStyle w:val="TableCell"/>
              <w:rPr>
                <w:rStyle w:val="codeChar"/>
                <w:b/>
                <w:bCs/>
                <w:sz w:val="18"/>
                <w:szCs w:val="18"/>
              </w:rPr>
            </w:pPr>
          </w:p>
        </w:tc>
        <w:tc>
          <w:tcPr>
            <w:tcW w:w="0" w:type="auto"/>
          </w:tcPr>
          <w:p w14:paraId="37261EF6" w14:textId="77777777" w:rsidR="000C56AC" w:rsidRPr="003500CD" w:rsidRDefault="000C56AC" w:rsidP="00FB3019">
            <w:pPr>
              <w:pStyle w:val="TableCell"/>
              <w:rPr>
                <w:rStyle w:val="codeChar"/>
                <w:b/>
                <w:bCs/>
                <w:sz w:val="18"/>
                <w:szCs w:val="18"/>
              </w:rPr>
            </w:pPr>
          </w:p>
        </w:tc>
        <w:tc>
          <w:tcPr>
            <w:tcW w:w="0" w:type="auto"/>
          </w:tcPr>
          <w:p w14:paraId="4C7E9AE2" w14:textId="77777777" w:rsidR="000C56AC" w:rsidRPr="003500CD" w:rsidRDefault="000C56AC" w:rsidP="00FB3019">
            <w:pPr>
              <w:pStyle w:val="TableCell"/>
              <w:rPr>
                <w:rStyle w:val="codeChar"/>
                <w:b/>
                <w:bCs/>
                <w:sz w:val="18"/>
                <w:szCs w:val="18"/>
              </w:rPr>
            </w:pPr>
          </w:p>
        </w:tc>
        <w:tc>
          <w:tcPr>
            <w:tcW w:w="0" w:type="auto"/>
          </w:tcPr>
          <w:p w14:paraId="3008AFF0" w14:textId="77777777" w:rsidR="000C56AC" w:rsidRPr="003500CD" w:rsidRDefault="000C56AC" w:rsidP="00FB3019">
            <w:pPr>
              <w:pStyle w:val="TableCell"/>
              <w:rPr>
                <w:rStyle w:val="codeChar"/>
                <w:b/>
                <w:bCs/>
                <w:sz w:val="18"/>
                <w:szCs w:val="18"/>
              </w:rPr>
            </w:pPr>
            <w:r w:rsidRPr="003500CD">
              <w:rPr>
                <w:rStyle w:val="codeChar"/>
                <w:b/>
                <w:bCs/>
                <w:sz w:val="18"/>
                <w:szCs w:val="18"/>
              </w:rPr>
              <w:t>hbnd</w:t>
            </w:r>
          </w:p>
        </w:tc>
        <w:tc>
          <w:tcPr>
            <w:tcW w:w="0" w:type="auto"/>
          </w:tcPr>
          <w:p w14:paraId="585249E0" w14:textId="77777777" w:rsidR="000C56AC" w:rsidRPr="001876A4" w:rsidRDefault="000C56AC" w:rsidP="00FB3019">
            <w:pPr>
              <w:pStyle w:val="TableCell"/>
              <w:rPr>
                <w:sz w:val="18"/>
                <w:szCs w:val="18"/>
                <w:lang w:eastAsia="zh-CN"/>
              </w:rPr>
            </w:pPr>
          </w:p>
        </w:tc>
        <w:tc>
          <w:tcPr>
            <w:tcW w:w="0" w:type="auto"/>
          </w:tcPr>
          <w:p w14:paraId="67E8FF59"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5.2.15</w:t>
            </w:r>
            <w:r w:rsidRPr="003500CD">
              <w:rPr>
                <w:b/>
                <w:bCs/>
                <w:sz w:val="18"/>
                <w:szCs w:val="18"/>
                <w:lang w:eastAsia="zh-CN"/>
              </w:rPr>
              <w:fldChar w:fldCharType="end"/>
            </w:r>
          </w:p>
        </w:tc>
        <w:tc>
          <w:tcPr>
            <w:tcW w:w="0" w:type="auto"/>
          </w:tcPr>
          <w:p w14:paraId="7098E587" w14:textId="77777777" w:rsidR="000C56AC" w:rsidRPr="003500CD" w:rsidRDefault="000C56AC" w:rsidP="00FB3019">
            <w:pPr>
              <w:pStyle w:val="TableCell"/>
              <w:rPr>
                <w:i/>
                <w:iCs/>
                <w:sz w:val="18"/>
                <w:szCs w:val="18"/>
                <w:lang w:eastAsia="zh-CN"/>
              </w:rPr>
            </w:pPr>
            <w:r w:rsidRPr="003500CD">
              <w:rPr>
                <w:i/>
                <w:iCs/>
                <w:sz w:val="18"/>
                <w:szCs w:val="18"/>
                <w:lang w:eastAsia="zh-CN"/>
              </w:rPr>
              <w:t>haptic band description box</w:t>
            </w:r>
          </w:p>
        </w:tc>
      </w:tr>
    </w:tbl>
    <w:p w14:paraId="04F12DB6" w14:textId="77777777" w:rsidR="000C56AC" w:rsidRDefault="000C56AC" w:rsidP="000C56AC">
      <w:pPr>
        <w:pStyle w:val="Heading3"/>
      </w:pPr>
      <w:bookmarkStart w:id="570" w:name="_Toc141178537"/>
      <w:bookmarkStart w:id="571" w:name="_Toc181555959"/>
      <w:r>
        <w:lastRenderedPageBreak/>
        <w:t>Track reference types</w:t>
      </w:r>
      <w:bookmarkEnd w:id="570"/>
      <w:bookmarkEnd w:id="571"/>
    </w:p>
    <w:p w14:paraId="33735D02" w14:textId="77777777" w:rsidR="000C56AC" w:rsidRDefault="000C56AC" w:rsidP="000C56AC">
      <w:pPr>
        <w:pStyle w:val="BodyText"/>
        <w:rPr>
          <w:lang w:eastAsia="zh-CN"/>
        </w:rPr>
      </w:pPr>
      <w:r>
        <w:rPr>
          <w:lang w:eastAsia="zh-CN"/>
        </w:rPr>
        <w:t xml:space="preserve">The track reference types specified in this document are listed in </w:t>
      </w:r>
      <w:r>
        <w:rPr>
          <w:lang w:eastAsia="zh-CN"/>
        </w:rPr>
        <w:fldChar w:fldCharType="begin"/>
      </w:r>
      <w:r>
        <w:rPr>
          <w:lang w:eastAsia="zh-CN"/>
        </w:rPr>
        <w:instrText xml:space="preserve"> REF _Ref141170165 \h </w:instrText>
      </w:r>
      <w:r>
        <w:rPr>
          <w:lang w:eastAsia="zh-CN"/>
        </w:rPr>
      </w:r>
      <w:r>
        <w:rPr>
          <w:lang w:eastAsia="zh-CN"/>
        </w:rPr>
        <w:fldChar w:fldCharType="separate"/>
      </w:r>
      <w:r>
        <w:t xml:space="preserve">Table </w:t>
      </w:r>
      <w:r>
        <w:rPr>
          <w:noProof/>
        </w:rPr>
        <w:t>4</w:t>
      </w:r>
      <w:r>
        <w:rPr>
          <w:lang w:eastAsia="zh-CN"/>
        </w:rPr>
        <w:fldChar w:fldCharType="end"/>
      </w:r>
    </w:p>
    <w:p w14:paraId="6BC3F0E9" w14:textId="3495E9E7" w:rsidR="000C56AC" w:rsidRDefault="000C56AC" w:rsidP="000C56AC">
      <w:pPr>
        <w:pStyle w:val="TableCaption"/>
      </w:pPr>
      <w:r>
        <w:rPr>
          <w:lang w:eastAsia="zh-CN"/>
        </w:rPr>
        <w:t xml:space="preserve"> </w:t>
      </w:r>
      <w:bookmarkStart w:id="572" w:name="_Ref141170165"/>
      <w:r>
        <w:t xml:space="preserve">Table </w:t>
      </w:r>
      <w:r>
        <w:fldChar w:fldCharType="begin"/>
      </w:r>
      <w:r>
        <w:instrText>SEQ Table \* ARABIC</w:instrText>
      </w:r>
      <w:r>
        <w:fldChar w:fldCharType="separate"/>
      </w:r>
      <w:r w:rsidR="009D2CA7">
        <w:rPr>
          <w:noProof/>
        </w:rPr>
        <w:t>4</w:t>
      </w:r>
      <w:r>
        <w:fldChar w:fldCharType="end"/>
      </w:r>
      <w:bookmarkEnd w:id="572"/>
      <w:r>
        <w:t xml:space="preserve"> – Track reference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632"/>
      </w:tblGrid>
      <w:tr w:rsidR="000C56AC" w14:paraId="3A9D5FB8" w14:textId="77777777" w:rsidTr="00FB3019">
        <w:trPr>
          <w:jc w:val="center"/>
        </w:trPr>
        <w:tc>
          <w:tcPr>
            <w:tcW w:w="0" w:type="auto"/>
          </w:tcPr>
          <w:p w14:paraId="56FE1D05" w14:textId="77777777" w:rsidR="000C56AC" w:rsidRPr="0003781A" w:rsidRDefault="000C56AC" w:rsidP="00FB3019">
            <w:pPr>
              <w:pStyle w:val="TableColumnHeading"/>
            </w:pPr>
            <w:r>
              <w:t>Sample entry type</w:t>
            </w:r>
          </w:p>
        </w:tc>
        <w:tc>
          <w:tcPr>
            <w:tcW w:w="0" w:type="auto"/>
          </w:tcPr>
          <w:p w14:paraId="6DAC24C0" w14:textId="77777777" w:rsidR="000C56AC" w:rsidRPr="0003781A" w:rsidRDefault="000C56AC" w:rsidP="00FB3019">
            <w:pPr>
              <w:pStyle w:val="TableColumnHeading"/>
            </w:pPr>
            <w:r>
              <w:t>Clause</w:t>
            </w:r>
          </w:p>
        </w:tc>
        <w:tc>
          <w:tcPr>
            <w:tcW w:w="0" w:type="auto"/>
          </w:tcPr>
          <w:p w14:paraId="000AD516" w14:textId="77777777" w:rsidR="000C56AC" w:rsidRDefault="000C56AC" w:rsidP="00FB3019">
            <w:pPr>
              <w:pStyle w:val="TableColumnHeading"/>
            </w:pPr>
            <w:r>
              <w:t>Informative description</w:t>
            </w:r>
          </w:p>
        </w:tc>
      </w:tr>
      <w:tr w:rsidR="000C56AC" w14:paraId="7B673713" w14:textId="77777777" w:rsidTr="00FB3019">
        <w:trPr>
          <w:jc w:val="center"/>
        </w:trPr>
        <w:tc>
          <w:tcPr>
            <w:tcW w:w="0" w:type="auto"/>
          </w:tcPr>
          <w:p w14:paraId="426DEE8F" w14:textId="77777777" w:rsidR="000C56AC" w:rsidRPr="00BD0E74" w:rsidRDefault="000C56AC" w:rsidP="00FB3019">
            <w:pPr>
              <w:pStyle w:val="TableCell"/>
              <w:rPr>
                <w:rStyle w:val="codeChar"/>
              </w:rPr>
            </w:pPr>
            <w:r w:rsidRPr="00BD0E74">
              <w:rPr>
                <w:rStyle w:val="codeChar"/>
              </w:rPr>
              <w:t>m</w:t>
            </w:r>
            <w:r>
              <w:rPr>
                <w:rStyle w:val="codeChar"/>
              </w:rPr>
              <w:t>hbd</w:t>
            </w:r>
          </w:p>
        </w:tc>
        <w:tc>
          <w:tcPr>
            <w:tcW w:w="0" w:type="auto"/>
          </w:tcPr>
          <w:p w14:paraId="0E65CDD4" w14:textId="77777777" w:rsidR="000C56AC" w:rsidRDefault="000C56AC" w:rsidP="00FB3019">
            <w:pPr>
              <w:pStyle w:val="TableCell"/>
              <w:rPr>
                <w:lang w:eastAsia="zh-CN"/>
              </w:rPr>
            </w:pPr>
            <w:r>
              <w:rPr>
                <w:lang w:eastAsia="zh-CN"/>
              </w:rPr>
              <w:fldChar w:fldCharType="begin"/>
            </w:r>
            <w:r>
              <w:rPr>
                <w:lang w:eastAsia="zh-CN"/>
              </w:rPr>
              <w:instrText xml:space="preserve"> REF _Ref141170055 \r \h </w:instrText>
            </w:r>
            <w:r>
              <w:rPr>
                <w:lang w:eastAsia="zh-CN"/>
              </w:rPr>
            </w:r>
            <w:r>
              <w:rPr>
                <w:lang w:eastAsia="zh-CN"/>
              </w:rPr>
              <w:fldChar w:fldCharType="separate"/>
            </w:r>
            <w:r>
              <w:rPr>
                <w:lang w:eastAsia="zh-CN"/>
              </w:rPr>
              <w:t>5.2.1</w:t>
            </w:r>
            <w:r>
              <w:rPr>
                <w:lang w:eastAsia="zh-CN"/>
              </w:rPr>
              <w:fldChar w:fldCharType="end"/>
            </w:r>
          </w:p>
        </w:tc>
        <w:tc>
          <w:tcPr>
            <w:tcW w:w="0" w:type="auto"/>
          </w:tcPr>
          <w:p w14:paraId="7295E460" w14:textId="77777777" w:rsidR="000C56AC" w:rsidRDefault="000C56AC" w:rsidP="00FB3019">
            <w:pPr>
              <w:pStyle w:val="TableCell"/>
              <w:rPr>
                <w:lang w:eastAsia="zh-CN"/>
              </w:rPr>
            </w:pPr>
            <w:r>
              <w:rPr>
                <w:lang w:eastAsia="zh-CN"/>
              </w:rPr>
              <w:t>Referenced track is an MIHS band track referenced by an MIHS track</w:t>
            </w:r>
          </w:p>
        </w:tc>
      </w:tr>
    </w:tbl>
    <w:p w14:paraId="41B8CC03" w14:textId="77777777" w:rsidR="000C56AC" w:rsidRDefault="000C56AC" w:rsidP="000C56AC">
      <w:pPr>
        <w:pStyle w:val="Heading3"/>
      </w:pPr>
      <w:bookmarkStart w:id="573" w:name="_Toc141178538"/>
      <w:bookmarkStart w:id="574" w:name="_Toc181555960"/>
      <w:r>
        <w:t>Track grouping types</w:t>
      </w:r>
      <w:bookmarkEnd w:id="573"/>
      <w:bookmarkEnd w:id="574"/>
    </w:p>
    <w:p w14:paraId="69776F85" w14:textId="77777777" w:rsidR="000C56AC" w:rsidRDefault="000C56AC" w:rsidP="000C56AC">
      <w:pPr>
        <w:pStyle w:val="BodyText"/>
        <w:rPr>
          <w:lang w:eastAsia="zh-CN"/>
        </w:rPr>
      </w:pPr>
      <w:r>
        <w:rPr>
          <w:lang w:eastAsia="zh-CN"/>
        </w:rPr>
        <w:t xml:space="preserve">The track grouping types specified in this document are listed in </w:t>
      </w:r>
      <w:r>
        <w:rPr>
          <w:lang w:eastAsia="zh-CN"/>
        </w:rPr>
        <w:fldChar w:fldCharType="begin"/>
      </w:r>
      <w:r>
        <w:rPr>
          <w:lang w:eastAsia="zh-CN"/>
        </w:rPr>
        <w:instrText xml:space="preserve"> REF _Ref141170166 \h </w:instrText>
      </w:r>
      <w:r>
        <w:rPr>
          <w:lang w:eastAsia="zh-CN"/>
        </w:rPr>
      </w:r>
      <w:r>
        <w:rPr>
          <w:lang w:eastAsia="zh-CN"/>
        </w:rPr>
        <w:fldChar w:fldCharType="separate"/>
      </w:r>
      <w:r>
        <w:t xml:space="preserve">Table </w:t>
      </w:r>
      <w:r>
        <w:rPr>
          <w:noProof/>
        </w:rPr>
        <w:t>5</w:t>
      </w:r>
      <w:r>
        <w:rPr>
          <w:lang w:eastAsia="zh-CN"/>
        </w:rPr>
        <w:fldChar w:fldCharType="end"/>
      </w:r>
      <w:r>
        <w:rPr>
          <w:lang w:eastAsia="zh-CN"/>
        </w:rPr>
        <w:t>.</w:t>
      </w:r>
    </w:p>
    <w:p w14:paraId="25FE38C1" w14:textId="4E09F6E4" w:rsidR="000C56AC" w:rsidRDefault="000C56AC" w:rsidP="000C56AC">
      <w:pPr>
        <w:pStyle w:val="TableCaption"/>
      </w:pPr>
      <w:r>
        <w:rPr>
          <w:lang w:eastAsia="zh-CN"/>
        </w:rPr>
        <w:t xml:space="preserve"> </w:t>
      </w:r>
      <w:bookmarkStart w:id="575" w:name="_Ref141170166"/>
      <w:r>
        <w:t xml:space="preserve">Table </w:t>
      </w:r>
      <w:r>
        <w:fldChar w:fldCharType="begin"/>
      </w:r>
      <w:r>
        <w:instrText>SEQ Table \* ARABIC</w:instrText>
      </w:r>
      <w:r>
        <w:fldChar w:fldCharType="separate"/>
      </w:r>
      <w:r w:rsidR="009D2CA7">
        <w:rPr>
          <w:noProof/>
        </w:rPr>
        <w:t>5</w:t>
      </w:r>
      <w:r>
        <w:fldChar w:fldCharType="end"/>
      </w:r>
      <w:bookmarkEnd w:id="575"/>
      <w:r>
        <w:t xml:space="preserve"> – Track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157"/>
      </w:tblGrid>
      <w:tr w:rsidR="000C56AC" w14:paraId="54E1E12E" w14:textId="77777777" w:rsidTr="00FB3019">
        <w:trPr>
          <w:jc w:val="center"/>
        </w:trPr>
        <w:tc>
          <w:tcPr>
            <w:tcW w:w="0" w:type="auto"/>
          </w:tcPr>
          <w:p w14:paraId="24D40C1F" w14:textId="77777777" w:rsidR="000C56AC" w:rsidRPr="0003781A" w:rsidRDefault="000C56AC" w:rsidP="00FB3019">
            <w:pPr>
              <w:pStyle w:val="TableColumnHeading"/>
            </w:pPr>
            <w:r>
              <w:t>Sample entry type</w:t>
            </w:r>
          </w:p>
        </w:tc>
        <w:tc>
          <w:tcPr>
            <w:tcW w:w="0" w:type="auto"/>
          </w:tcPr>
          <w:p w14:paraId="75E1CA17" w14:textId="77777777" w:rsidR="000C56AC" w:rsidRPr="0003781A" w:rsidRDefault="000C56AC" w:rsidP="00FB3019">
            <w:pPr>
              <w:pStyle w:val="TableColumnHeading"/>
            </w:pPr>
            <w:r>
              <w:t>Clause</w:t>
            </w:r>
          </w:p>
        </w:tc>
        <w:tc>
          <w:tcPr>
            <w:tcW w:w="0" w:type="auto"/>
          </w:tcPr>
          <w:p w14:paraId="7212C379" w14:textId="77777777" w:rsidR="000C56AC" w:rsidRDefault="000C56AC" w:rsidP="00FB3019">
            <w:pPr>
              <w:pStyle w:val="TableColumnHeading"/>
            </w:pPr>
            <w:r>
              <w:t>Informative description</w:t>
            </w:r>
          </w:p>
        </w:tc>
      </w:tr>
      <w:tr w:rsidR="000C56AC" w14:paraId="23EF524C" w14:textId="77777777" w:rsidTr="00FB3019">
        <w:trPr>
          <w:jc w:val="center"/>
        </w:trPr>
        <w:tc>
          <w:tcPr>
            <w:tcW w:w="0" w:type="auto"/>
          </w:tcPr>
          <w:p w14:paraId="78889506" w14:textId="77777777" w:rsidR="000C56AC" w:rsidRPr="00BD0E74" w:rsidRDefault="000C56AC" w:rsidP="00FB3019">
            <w:pPr>
              <w:pStyle w:val="TableCell"/>
              <w:rPr>
                <w:rStyle w:val="codeChar"/>
              </w:rPr>
            </w:pPr>
            <w:r>
              <w:rPr>
                <w:rStyle w:val="codeChar"/>
              </w:rPr>
              <w:t>mhbd</w:t>
            </w:r>
          </w:p>
        </w:tc>
        <w:tc>
          <w:tcPr>
            <w:tcW w:w="0" w:type="auto"/>
          </w:tcPr>
          <w:p w14:paraId="2AC9F5ED" w14:textId="77777777" w:rsidR="000C56AC" w:rsidRDefault="000C56AC" w:rsidP="00FB3019">
            <w:pPr>
              <w:pStyle w:val="TableCell"/>
              <w:rPr>
                <w:lang w:eastAsia="zh-CN"/>
              </w:rPr>
            </w:pPr>
            <w:r>
              <w:rPr>
                <w:lang w:eastAsia="zh-CN"/>
              </w:rPr>
              <w:fldChar w:fldCharType="begin"/>
            </w:r>
            <w:r>
              <w:rPr>
                <w:lang w:eastAsia="zh-CN"/>
              </w:rPr>
              <w:instrText xml:space="preserve"> REF _Ref141170067 \r \h </w:instrText>
            </w:r>
            <w:r>
              <w:rPr>
                <w:lang w:eastAsia="zh-CN"/>
              </w:rPr>
            </w:r>
            <w:r>
              <w:rPr>
                <w:lang w:eastAsia="zh-CN"/>
              </w:rPr>
              <w:fldChar w:fldCharType="separate"/>
            </w:r>
            <w:r>
              <w:rPr>
                <w:lang w:eastAsia="zh-CN"/>
              </w:rPr>
              <w:t>5.2.2</w:t>
            </w:r>
            <w:r>
              <w:rPr>
                <w:lang w:eastAsia="zh-CN"/>
              </w:rPr>
              <w:fldChar w:fldCharType="end"/>
            </w:r>
          </w:p>
        </w:tc>
        <w:tc>
          <w:tcPr>
            <w:tcW w:w="0" w:type="auto"/>
          </w:tcPr>
          <w:p w14:paraId="20EC4A69" w14:textId="77777777" w:rsidR="000C56AC" w:rsidRDefault="000C56AC" w:rsidP="00FB3019">
            <w:pPr>
              <w:pStyle w:val="TableCell"/>
              <w:rPr>
                <w:lang w:eastAsia="zh-CN"/>
              </w:rPr>
            </w:pPr>
            <w:r>
              <w:rPr>
                <w:lang w:eastAsia="zh-CN"/>
              </w:rPr>
              <w:t>MIHS band track grouping for the same channel and perception</w:t>
            </w:r>
          </w:p>
        </w:tc>
      </w:tr>
    </w:tbl>
    <w:p w14:paraId="2F34F145" w14:textId="77777777" w:rsidR="000C56AC" w:rsidRDefault="000C56AC" w:rsidP="000C56AC">
      <w:pPr>
        <w:pStyle w:val="Heading3"/>
      </w:pPr>
      <w:bookmarkStart w:id="576" w:name="_Toc141178539"/>
      <w:bookmarkStart w:id="577" w:name="_Toc181555961"/>
      <w:r>
        <w:t>Sample grouping types</w:t>
      </w:r>
      <w:bookmarkEnd w:id="576"/>
      <w:bookmarkEnd w:id="577"/>
    </w:p>
    <w:p w14:paraId="1D18BEBB" w14:textId="77777777" w:rsidR="000C56AC" w:rsidRDefault="000C56AC" w:rsidP="000C56AC">
      <w:pPr>
        <w:pStyle w:val="BodyText"/>
        <w:rPr>
          <w:lang w:eastAsia="zh-CN"/>
        </w:rPr>
      </w:pPr>
      <w:r>
        <w:rPr>
          <w:lang w:eastAsia="zh-CN"/>
        </w:rPr>
        <w:t xml:space="preserve">The sample grouping types specified in this document are listed in </w:t>
      </w:r>
      <w:r>
        <w:rPr>
          <w:lang w:eastAsia="zh-CN"/>
        </w:rPr>
        <w:fldChar w:fldCharType="begin"/>
      </w:r>
      <w:r>
        <w:rPr>
          <w:lang w:eastAsia="zh-CN"/>
        </w:rPr>
        <w:instrText xml:space="preserve"> REF _Ref134527553 \h </w:instrText>
      </w:r>
      <w:r>
        <w:rPr>
          <w:lang w:eastAsia="zh-CN"/>
        </w:rPr>
      </w:r>
      <w:r>
        <w:rPr>
          <w:lang w:eastAsia="zh-CN"/>
        </w:rPr>
        <w:fldChar w:fldCharType="separate"/>
      </w:r>
      <w:r>
        <w:t xml:space="preserve">Table </w:t>
      </w:r>
      <w:r>
        <w:rPr>
          <w:noProof/>
        </w:rPr>
        <w:t>6</w:t>
      </w:r>
      <w:r>
        <w:rPr>
          <w:lang w:eastAsia="zh-CN"/>
        </w:rPr>
        <w:fldChar w:fldCharType="end"/>
      </w:r>
      <w:r>
        <w:rPr>
          <w:lang w:eastAsia="zh-CN"/>
        </w:rPr>
        <w:t>.</w:t>
      </w:r>
    </w:p>
    <w:p w14:paraId="5959DD87" w14:textId="76A3D129" w:rsidR="000C56AC" w:rsidRDefault="000C56AC" w:rsidP="000C56AC">
      <w:pPr>
        <w:pStyle w:val="TableCaption"/>
      </w:pPr>
      <w:r>
        <w:rPr>
          <w:lang w:eastAsia="zh-CN"/>
        </w:rPr>
        <w:t xml:space="preserve"> </w:t>
      </w:r>
      <w:bookmarkStart w:id="578" w:name="_Ref134527553"/>
      <w:r>
        <w:t xml:space="preserve">Table </w:t>
      </w:r>
      <w:r>
        <w:fldChar w:fldCharType="begin"/>
      </w:r>
      <w:r>
        <w:instrText>SEQ Table \* ARABIC</w:instrText>
      </w:r>
      <w:r>
        <w:fldChar w:fldCharType="separate"/>
      </w:r>
      <w:r w:rsidR="009D2CA7">
        <w:rPr>
          <w:noProof/>
        </w:rPr>
        <w:t>6</w:t>
      </w:r>
      <w:r>
        <w:fldChar w:fldCharType="end"/>
      </w:r>
      <w:bookmarkEnd w:id="578"/>
      <w:r>
        <w:t xml:space="preserve"> – Sample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4697"/>
      </w:tblGrid>
      <w:tr w:rsidR="000C56AC" w14:paraId="10CF04C3" w14:textId="77777777" w:rsidTr="00FB3019">
        <w:trPr>
          <w:jc w:val="center"/>
        </w:trPr>
        <w:tc>
          <w:tcPr>
            <w:tcW w:w="0" w:type="auto"/>
          </w:tcPr>
          <w:p w14:paraId="67947CD3" w14:textId="77777777" w:rsidR="000C56AC" w:rsidRPr="0003781A" w:rsidRDefault="000C56AC" w:rsidP="00FB3019">
            <w:pPr>
              <w:pStyle w:val="TableColumnHeading"/>
            </w:pPr>
            <w:r>
              <w:t>Sample entry type</w:t>
            </w:r>
          </w:p>
        </w:tc>
        <w:tc>
          <w:tcPr>
            <w:tcW w:w="0" w:type="auto"/>
          </w:tcPr>
          <w:p w14:paraId="4685A35D" w14:textId="77777777" w:rsidR="000C56AC" w:rsidRPr="0003781A" w:rsidRDefault="000C56AC" w:rsidP="00FB3019">
            <w:pPr>
              <w:pStyle w:val="TableColumnHeading"/>
            </w:pPr>
            <w:r>
              <w:t>Clause</w:t>
            </w:r>
          </w:p>
        </w:tc>
        <w:tc>
          <w:tcPr>
            <w:tcW w:w="0" w:type="auto"/>
          </w:tcPr>
          <w:p w14:paraId="0FD8F22B" w14:textId="77777777" w:rsidR="000C56AC" w:rsidRDefault="000C56AC" w:rsidP="00FB3019">
            <w:pPr>
              <w:pStyle w:val="TableColumnHeading"/>
            </w:pPr>
            <w:r>
              <w:t>Informative description</w:t>
            </w:r>
          </w:p>
        </w:tc>
      </w:tr>
      <w:tr w:rsidR="000C56AC" w14:paraId="5D61780E" w14:textId="77777777" w:rsidTr="00FB3019">
        <w:trPr>
          <w:jc w:val="center"/>
        </w:trPr>
        <w:tc>
          <w:tcPr>
            <w:tcW w:w="0" w:type="auto"/>
          </w:tcPr>
          <w:p w14:paraId="70F65599" w14:textId="77777777" w:rsidR="000C56AC" w:rsidRPr="00BD0E74" w:rsidRDefault="000C56AC" w:rsidP="00FB3019">
            <w:pPr>
              <w:pStyle w:val="TableCell"/>
              <w:rPr>
                <w:rStyle w:val="codeChar"/>
              </w:rPr>
            </w:pPr>
            <w:r w:rsidRPr="00BD0E74">
              <w:rPr>
                <w:rStyle w:val="codeChar"/>
              </w:rPr>
              <w:t>m</w:t>
            </w:r>
            <w:r>
              <w:rPr>
                <w:rStyle w:val="codeChar"/>
              </w:rPr>
              <w:t>hpg</w:t>
            </w:r>
          </w:p>
        </w:tc>
        <w:tc>
          <w:tcPr>
            <w:tcW w:w="0" w:type="auto"/>
          </w:tcPr>
          <w:p w14:paraId="353EC798" w14:textId="77777777" w:rsidR="000C56AC" w:rsidRDefault="000C56AC" w:rsidP="00FB3019">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p>
        </w:tc>
        <w:tc>
          <w:tcPr>
            <w:tcW w:w="0" w:type="auto"/>
          </w:tcPr>
          <w:p w14:paraId="447BD32E" w14:textId="77777777" w:rsidR="000C56AC" w:rsidRDefault="000C56AC" w:rsidP="00FB3019">
            <w:pPr>
              <w:pStyle w:val="TableCell"/>
              <w:rPr>
                <w:lang w:eastAsia="zh-CN"/>
              </w:rPr>
            </w:pPr>
            <w:r>
              <w:rPr>
                <w:lang w:eastAsia="zh-CN"/>
              </w:rPr>
              <w:t>Haptics presentation dependency sample group</w:t>
            </w:r>
          </w:p>
        </w:tc>
      </w:tr>
      <w:bookmarkEnd w:id="554"/>
    </w:tbl>
    <w:p w14:paraId="543ADB49" w14:textId="77777777" w:rsidR="00C354CE" w:rsidRPr="00C354CE" w:rsidRDefault="00C354CE" w:rsidP="00C354CE">
      <w:pPr>
        <w:rPr>
          <w:lang w:eastAsia="ja-JP"/>
        </w:rPr>
      </w:pPr>
    </w:p>
    <w:p w14:paraId="666DDADD" w14:textId="15A758D5" w:rsidR="001A33D0" w:rsidRPr="00BC394B" w:rsidRDefault="000C56AC" w:rsidP="001A33D0">
      <w:pPr>
        <w:pStyle w:val="Heading1"/>
        <w:numPr>
          <w:ilvl w:val="0"/>
          <w:numId w:val="1"/>
        </w:numPr>
        <w:tabs>
          <w:tab w:val="clear" w:pos="432"/>
        </w:tabs>
        <w:ind w:left="0" w:firstLine="0"/>
      </w:pPr>
      <w:bookmarkStart w:id="579" w:name="_Toc181555962"/>
      <w:r w:rsidRPr="000C56AC">
        <w:t>Carriage of haptic coding data</w:t>
      </w:r>
      <w:bookmarkEnd w:id="579"/>
    </w:p>
    <w:p w14:paraId="1F724D91" w14:textId="74F65BEB" w:rsidR="001A33D0" w:rsidRDefault="000C56AC" w:rsidP="001A33D0">
      <w:pPr>
        <w:pStyle w:val="Heading2"/>
        <w:numPr>
          <w:ilvl w:val="1"/>
          <w:numId w:val="1"/>
        </w:numPr>
        <w:tabs>
          <w:tab w:val="clear" w:pos="360"/>
        </w:tabs>
      </w:pPr>
      <w:bookmarkStart w:id="580" w:name="_Toc181555963"/>
      <w:r>
        <w:t>General</w:t>
      </w:r>
      <w:bookmarkEnd w:id="580"/>
    </w:p>
    <w:p w14:paraId="7F16821F" w14:textId="7C58C225" w:rsidR="00CD0D5E" w:rsidRDefault="000C56AC" w:rsidP="00CD0D5E">
      <w:pPr>
        <w:pStyle w:val="BodyText"/>
        <w:rPr>
          <w:rFonts w:cs="Cambria"/>
          <w:color w:val="211D1E"/>
        </w:rPr>
      </w:pPr>
      <w:r w:rsidRPr="00874035">
        <w:rPr>
          <w:lang w:eastAsia="zh-CN"/>
        </w:rPr>
        <w:t>This</w:t>
      </w:r>
      <w:r>
        <w:rPr>
          <w:rFonts w:cs="Cambria"/>
          <w:color w:val="211D1E"/>
        </w:rPr>
        <w:t xml:space="preserve"> </w:t>
      </w:r>
      <w:r w:rsidRPr="005B2170">
        <w:rPr>
          <w:lang w:eastAsia="zh-CN"/>
        </w:rPr>
        <w:t>clause</w:t>
      </w:r>
      <w:r>
        <w:rPr>
          <w:rFonts w:cs="Cambria"/>
          <w:color w:val="211D1E"/>
        </w:rPr>
        <w:t xml:space="preserve"> defines the storage of haptic media utilizing the existing capabilities of the ISOBMFF and defining extensions, when necessary.</w:t>
      </w:r>
    </w:p>
    <w:p w14:paraId="57AE1360" w14:textId="120191F5" w:rsidR="004B049A" w:rsidRDefault="000C56AC" w:rsidP="004B049A">
      <w:pPr>
        <w:pStyle w:val="Heading2"/>
        <w:numPr>
          <w:ilvl w:val="1"/>
          <w:numId w:val="1"/>
        </w:numPr>
        <w:tabs>
          <w:tab w:val="clear" w:pos="360"/>
        </w:tabs>
      </w:pPr>
      <w:bookmarkStart w:id="581" w:name="_Ref159424343"/>
      <w:bookmarkStart w:id="582" w:name="_Toc181555964"/>
      <w:r w:rsidRPr="000C56AC">
        <w:t>MIHS streams and tracks</w:t>
      </w:r>
      <w:bookmarkEnd w:id="581"/>
      <w:bookmarkEnd w:id="582"/>
    </w:p>
    <w:p w14:paraId="296CD399" w14:textId="77777777" w:rsidR="000C56AC" w:rsidRDefault="000C56AC" w:rsidP="000C56AC">
      <w:pPr>
        <w:pStyle w:val="BodyText"/>
      </w:pPr>
      <w:bookmarkStart w:id="583" w:name="_Toc353798251"/>
      <w:r>
        <w:t>This subclause defines the boxes and data formats for incorporating all of the data from an MIHS stream into an MIHS track. From the data in an MIHS track, it shall be possible to construct a complete MIHS stream and vice-versa.</w:t>
      </w:r>
    </w:p>
    <w:p w14:paraId="4EFE4DD4" w14:textId="77777777" w:rsidR="000C56AC" w:rsidRDefault="000C56AC" w:rsidP="000C56AC">
      <w:pPr>
        <w:pStyle w:val="BodyText"/>
      </w:pPr>
      <w:r>
        <w:t>An ISO base media file may contain more than one MIHS track. Each MIHS track may be completely self-contained, meaning it contains all the MIHS samples for an experience; or, it may reference one or more MIHS band tracks which contain the MIHS samples for the experience. In the latter case, the MIHS track shall not contain any MIHS samples—the MIHS samples shall be contained by the referenced MIHS band tracks.</w:t>
      </w:r>
    </w:p>
    <w:p w14:paraId="0CFC8F2B" w14:textId="77777777" w:rsidR="000C56AC" w:rsidRDefault="000C56AC" w:rsidP="000C56AC">
      <w:pPr>
        <w:pStyle w:val="BodyText"/>
      </w:pPr>
      <w:r>
        <w:t>The sample entries of each referenced MIHS band track shall satisfy the following conditions:</w:t>
      </w:r>
    </w:p>
    <w:p w14:paraId="500D0D3B" w14:textId="77777777" w:rsidR="000C56AC" w:rsidRPr="000C56AC" w:rsidRDefault="000C56AC" w:rsidP="000C56AC">
      <w:pPr>
        <w:pStyle w:val="BodyText"/>
        <w:ind w:left="709" w:hanging="283"/>
        <w:rPr>
          <w:rFonts w:eastAsia="Arial" w:cs="Arial"/>
          <w:szCs w:val="24"/>
          <w:lang w:val="en-US" w:eastAsia="zh-CN"/>
        </w:rPr>
      </w:pPr>
      <w:r>
        <w:t>1.</w:t>
      </w:r>
      <w:r>
        <w:tab/>
      </w:r>
      <w:r w:rsidRPr="000C56AC">
        <w:rPr>
          <w:rFonts w:eastAsia="Arial" w:cs="Arial"/>
          <w:szCs w:val="24"/>
          <w:lang w:val="en-US" w:eastAsia="zh-CN"/>
        </w:rPr>
        <w:t>It shall contain all the necessary metadata in its configuration box needed for decoding the samples of this band track without relying on the MIHS track.</w:t>
      </w:r>
    </w:p>
    <w:p w14:paraId="40FA55FF" w14:textId="1DE0556B" w:rsidR="002B522E" w:rsidRPr="000C56AC" w:rsidRDefault="000C56AC" w:rsidP="000C56AC">
      <w:pPr>
        <w:pStyle w:val="BodyText"/>
        <w:ind w:left="709" w:hanging="283"/>
        <w:rPr>
          <w:rFonts w:eastAsia="Arial" w:cs="Arial"/>
          <w:szCs w:val="24"/>
          <w:lang w:val="en-US" w:eastAsia="zh-CN"/>
        </w:rPr>
      </w:pPr>
      <w:r>
        <w:t>2.</w:t>
      </w:r>
      <w:r>
        <w:tab/>
      </w:r>
      <w:r w:rsidRPr="000C56AC">
        <w:rPr>
          <w:rFonts w:eastAsia="Arial" w:cs="Arial"/>
          <w:szCs w:val="24"/>
          <w:lang w:val="en-US" w:eastAsia="zh-CN"/>
        </w:rPr>
        <w:t xml:space="preserve">Its configuration box and haptic experience boxes shall not </w:t>
      </w:r>
      <w:r w:rsidR="002B522E" w:rsidRPr="000C56AC">
        <w:rPr>
          <w:rFonts w:eastAsia="Arial" w:cs="Arial"/>
          <w:szCs w:val="24"/>
          <w:lang w:val="en-US" w:eastAsia="zh-CN"/>
        </w:rPr>
        <w:t>cont</w:t>
      </w:r>
      <w:r w:rsidR="002B522E">
        <w:rPr>
          <w:rFonts w:eastAsia="Arial" w:cs="Arial"/>
          <w:szCs w:val="24"/>
          <w:lang w:val="en-US" w:eastAsia="zh-CN"/>
        </w:rPr>
        <w:t>ra</w:t>
      </w:r>
      <w:r w:rsidR="002B522E" w:rsidRPr="000C56AC">
        <w:rPr>
          <w:rFonts w:eastAsia="Arial" w:cs="Arial"/>
          <w:szCs w:val="24"/>
          <w:lang w:val="en-US" w:eastAsia="zh-CN"/>
        </w:rPr>
        <w:t xml:space="preserve">dict </w:t>
      </w:r>
      <w:r w:rsidRPr="000C56AC">
        <w:rPr>
          <w:rFonts w:eastAsia="Arial" w:cs="Arial"/>
          <w:szCs w:val="24"/>
          <w:lang w:val="en-US" w:eastAsia="zh-CN"/>
        </w:rPr>
        <w:t>the information in the same boxes of the MIHS track</w:t>
      </w:r>
      <w:r w:rsidR="002B522E">
        <w:rPr>
          <w:rFonts w:eastAsia="Arial" w:cs="Arial"/>
          <w:szCs w:val="24"/>
          <w:lang w:val="en-US" w:eastAsia="zh-CN"/>
        </w:rPr>
        <w:t xml:space="preserve"> that is referencing this MIHS band track</w:t>
      </w:r>
      <w:r w:rsidRPr="000C56AC">
        <w:rPr>
          <w:rFonts w:eastAsia="Arial" w:cs="Arial"/>
          <w:szCs w:val="24"/>
          <w:lang w:val="en-US" w:eastAsia="zh-CN"/>
        </w:rPr>
        <w:t xml:space="preserve">. </w:t>
      </w:r>
    </w:p>
    <w:p w14:paraId="4993E9CB" w14:textId="7F9D5A49" w:rsidR="00BC394B" w:rsidRPr="00732C4F" w:rsidRDefault="002B522E" w:rsidP="00732C4F">
      <w:pPr>
        <w:pStyle w:val="BodyText"/>
        <w:ind w:left="709" w:hanging="283"/>
        <w:rPr>
          <w:rFonts w:eastAsia="Arial" w:cs="Arial"/>
          <w:szCs w:val="24"/>
          <w:lang w:val="en-US" w:eastAsia="zh-CN"/>
        </w:rPr>
      </w:pPr>
      <w:r>
        <w:rPr>
          <w:rFonts w:eastAsia="Arial" w:cs="Arial"/>
          <w:szCs w:val="24"/>
          <w:lang w:val="en-US" w:eastAsia="zh-CN"/>
        </w:rPr>
        <w:t>3.</w:t>
      </w:r>
      <w:r>
        <w:rPr>
          <w:rFonts w:eastAsia="Arial" w:cs="Arial"/>
          <w:szCs w:val="24"/>
          <w:lang w:val="en-US" w:eastAsia="zh-CN"/>
        </w:rPr>
        <w:tab/>
      </w:r>
      <w:r w:rsidR="000C56AC" w:rsidRPr="00732C4F">
        <w:rPr>
          <w:rFonts w:eastAsia="Arial" w:cs="Arial"/>
          <w:szCs w:val="24"/>
          <w:lang w:val="en-US" w:eastAsia="zh-CN"/>
        </w:rPr>
        <w:t>Its configuration box and haptic experience boxes shall not contain any information about the samples in other referenced MIHS band tracks, since this information is often used by a parse</w:t>
      </w:r>
      <w:r w:rsidR="001445AD">
        <w:rPr>
          <w:rFonts w:eastAsia="Arial" w:cs="Arial"/>
          <w:szCs w:val="24"/>
          <w:lang w:val="en-US" w:eastAsia="zh-CN"/>
        </w:rPr>
        <w:t>r</w:t>
      </w:r>
      <w:r w:rsidR="000C56AC" w:rsidRPr="00732C4F">
        <w:rPr>
          <w:rFonts w:eastAsia="Arial" w:cs="Arial"/>
          <w:szCs w:val="24"/>
          <w:lang w:val="en-US" w:eastAsia="zh-CN"/>
        </w:rPr>
        <w:t xml:space="preserve"> to identify the content</w:t>
      </w:r>
      <w:r w:rsidR="001445AD">
        <w:rPr>
          <w:rFonts w:eastAsia="Arial" w:cs="Arial"/>
          <w:szCs w:val="24"/>
          <w:lang w:val="en-US" w:eastAsia="zh-CN"/>
        </w:rPr>
        <w:t>s</w:t>
      </w:r>
      <w:r w:rsidR="000C56AC" w:rsidRPr="00732C4F">
        <w:rPr>
          <w:rFonts w:eastAsia="Arial" w:cs="Arial"/>
          <w:szCs w:val="24"/>
          <w:lang w:val="en-US" w:eastAsia="zh-CN"/>
        </w:rPr>
        <w:t xml:space="preserve"> of this referenced MIHS band track.</w:t>
      </w:r>
    </w:p>
    <w:p w14:paraId="376B1534" w14:textId="725F96AA" w:rsidR="00C4462E" w:rsidRPr="00BC394B" w:rsidRDefault="000C56AC" w:rsidP="00C4462E">
      <w:pPr>
        <w:pStyle w:val="Heading3"/>
        <w:numPr>
          <w:ilvl w:val="2"/>
          <w:numId w:val="1"/>
        </w:numPr>
      </w:pPr>
      <w:bookmarkStart w:id="584" w:name="_Toc181555965"/>
      <w:r w:rsidRPr="000C56AC">
        <w:lastRenderedPageBreak/>
        <w:t>Referencing MIHS band tracks</w:t>
      </w:r>
      <w:bookmarkEnd w:id="584"/>
    </w:p>
    <w:p w14:paraId="22194F8C" w14:textId="44276231" w:rsidR="00C4462E" w:rsidRDefault="000C56AC" w:rsidP="00C4462E">
      <w:pPr>
        <w:pStyle w:val="BodyText"/>
        <w:rPr>
          <w:lang w:eastAsia="zh-CN"/>
        </w:rPr>
      </w:pPr>
      <w:r w:rsidRPr="00255661">
        <w:rPr>
          <w:lang w:eastAsia="zh-CN"/>
        </w:rPr>
        <w:t xml:space="preserve">To link </w:t>
      </w:r>
      <w:r>
        <w:rPr>
          <w:lang w:eastAsia="zh-CN"/>
        </w:rPr>
        <w:t xml:space="preserve">an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734EE0">
        <w:rPr>
          <w:rStyle w:val="codeChar"/>
          <w:rFonts w:eastAsia="Times New Roman"/>
        </w:rPr>
        <w:t>TrackReferenceTypeBox</w:t>
      </w:r>
      <w:r w:rsidRPr="00255661">
        <w:rPr>
          <w:lang w:eastAsia="zh-CN"/>
        </w:rPr>
        <w:t xml:space="preserve"> with the reference type </w:t>
      </w:r>
      <w:r w:rsidRPr="00734EE0">
        <w:rPr>
          <w:rStyle w:val="codeChar"/>
          <w:rFonts w:eastAsia="Times New Roman"/>
        </w:rPr>
        <w:t>'</w:t>
      </w:r>
      <w:r>
        <w:rPr>
          <w:rStyle w:val="codeChar"/>
          <w:rFonts w:eastAsia="Times New Roman"/>
        </w:rPr>
        <w:t>mh</w:t>
      </w:r>
      <w:r w:rsidRPr="00734EE0">
        <w:rPr>
          <w:rStyle w:val="codeChar"/>
          <w:rFonts w:eastAsia="Times New Roman"/>
        </w:rPr>
        <w:t>bd'</w:t>
      </w:r>
      <w:r w:rsidRPr="00255661">
        <w:rPr>
          <w:lang w:eastAsia="zh-CN"/>
        </w:rPr>
        <w:t xml:space="preserve"> shall be added to a </w:t>
      </w:r>
      <w:r w:rsidRPr="00734EE0">
        <w:rPr>
          <w:rStyle w:val="codeChar"/>
          <w:rFonts w:eastAsia="Times New Roman"/>
        </w:rPr>
        <w:t>TrackReferenceBox</w:t>
      </w:r>
      <w:r w:rsidRPr="00255661">
        <w:rPr>
          <w:lang w:eastAsia="zh-CN"/>
        </w:rPr>
        <w:t xml:space="preserve"> within the </w:t>
      </w:r>
      <w:r w:rsidRPr="00734EE0">
        <w:rPr>
          <w:rStyle w:val="codeChar"/>
          <w:rFonts w:eastAsia="Times New Roman"/>
        </w:rPr>
        <w:t>TrackBox</w:t>
      </w:r>
      <w:r w:rsidRPr="00255661">
        <w:rPr>
          <w:lang w:eastAsia="zh-CN"/>
        </w:rPr>
        <w:t xml:space="preserve"> of the </w:t>
      </w:r>
      <w:r>
        <w:rPr>
          <w:lang w:eastAsia="zh-CN"/>
        </w:rPr>
        <w:t>MIHS</w:t>
      </w:r>
      <w:r w:rsidRPr="00255661">
        <w:rPr>
          <w:lang w:eastAsia="zh-CN"/>
        </w:rPr>
        <w:t xml:space="preserve"> track. The </w:t>
      </w:r>
      <w:r w:rsidRPr="00734EE0">
        <w:rPr>
          <w:rStyle w:val="codeChar"/>
          <w:rFonts w:eastAsia="Times New Roman"/>
        </w:rPr>
        <w:t>TrackReferenceTypeBox</w:t>
      </w:r>
      <w:r w:rsidRPr="00255661">
        <w:rPr>
          <w:lang w:eastAsia="zh-CN"/>
        </w:rPr>
        <w:t xml:space="preserve"> shall contain an array of </w:t>
      </w:r>
      <w:r w:rsidRPr="00734EE0">
        <w:rPr>
          <w:rStyle w:val="codeChar"/>
          <w:rFonts w:eastAsia="Times New Roman"/>
        </w:rPr>
        <w:t>track_IDs</w:t>
      </w:r>
      <w:r w:rsidRPr="00255661">
        <w:rPr>
          <w:lang w:eastAsia="zh-CN"/>
        </w:rPr>
        <w:t xml:space="preserve"> </w:t>
      </w:r>
      <w:r>
        <w:rPr>
          <w:lang w:eastAsia="zh-CN"/>
        </w:rPr>
        <w:t>identifying</w:t>
      </w:r>
      <w:r w:rsidRPr="00255661">
        <w:rPr>
          <w:lang w:eastAsia="zh-CN"/>
        </w:rPr>
        <w:t xml:space="preserve"> the referenced </w:t>
      </w:r>
      <w:r>
        <w:rPr>
          <w:lang w:eastAsia="zh-CN"/>
        </w:rPr>
        <w:t>MIHS band tracks</w:t>
      </w:r>
      <w:r w:rsidRPr="00255661">
        <w:rPr>
          <w:lang w:eastAsia="zh-CN"/>
        </w:rPr>
        <w:t>.</w:t>
      </w:r>
    </w:p>
    <w:p w14:paraId="0F265DAC" w14:textId="77777777" w:rsidR="000C56AC" w:rsidRDefault="000C56AC" w:rsidP="000C56AC">
      <w:pPr>
        <w:pStyle w:val="Heading3"/>
        <w:numPr>
          <w:ilvl w:val="2"/>
          <w:numId w:val="1"/>
        </w:numPr>
      </w:pPr>
      <w:bookmarkStart w:id="585" w:name="_Ref141170067"/>
      <w:bookmarkStart w:id="586" w:name="_Toc141178544"/>
      <w:bookmarkStart w:id="587" w:name="_Toc181555966"/>
      <w:r>
        <w:t>Grouping MIHS band tracks</w:t>
      </w:r>
      <w:bookmarkEnd w:id="585"/>
      <w:bookmarkEnd w:id="586"/>
      <w:bookmarkEnd w:id="587"/>
    </w:p>
    <w:p w14:paraId="4DE4395E" w14:textId="77777777" w:rsidR="000C56AC" w:rsidRDefault="000C56AC" w:rsidP="000C56AC">
      <w:pPr>
        <w:pStyle w:val="BodyText"/>
        <w:rPr>
          <w:lang w:eastAsia="zh-CN"/>
        </w:rPr>
      </w:pPr>
      <w:r w:rsidRPr="00B33625">
        <w:rPr>
          <w:lang w:eastAsia="zh-CN"/>
        </w:rPr>
        <w:t xml:space="preserve">When multiple </w:t>
      </w:r>
      <w:r>
        <w:rPr>
          <w:lang w:eastAsia="zh-CN"/>
        </w:rPr>
        <w:t>MIHS band t</w:t>
      </w:r>
      <w:r w:rsidRPr="00B33625">
        <w:rPr>
          <w:lang w:eastAsia="zh-CN"/>
        </w:rPr>
        <w:t xml:space="preserve">racks are used to carry the band data of the various channels of </w:t>
      </w:r>
      <w:r>
        <w:rPr>
          <w:lang w:eastAsia="zh-CN"/>
        </w:rPr>
        <w:t>an</w:t>
      </w:r>
      <w:r w:rsidRPr="00B33625">
        <w:rPr>
          <w:lang w:eastAsia="zh-CN"/>
        </w:rPr>
        <w:t xml:space="preserve"> experience</w:t>
      </w:r>
      <w:r>
        <w:rPr>
          <w:lang w:eastAsia="zh-CN"/>
        </w:rPr>
        <w:t>'s</w:t>
      </w:r>
      <w:r w:rsidRPr="00B33625">
        <w:rPr>
          <w:lang w:eastAsia="zh-CN"/>
        </w:rPr>
        <w:t xml:space="preserve"> perceptions, </w:t>
      </w:r>
      <w:r>
        <w:rPr>
          <w:lang w:eastAsia="zh-CN"/>
        </w:rPr>
        <w:t>entity</w:t>
      </w:r>
      <w:r w:rsidRPr="00B33625">
        <w:rPr>
          <w:lang w:eastAsia="zh-CN"/>
        </w:rPr>
        <w:t xml:space="preserve"> grouping </w:t>
      </w:r>
      <w:r>
        <w:rPr>
          <w:lang w:eastAsia="zh-CN"/>
        </w:rPr>
        <w:t xml:space="preserve">according to </w:t>
      </w:r>
      <w:r w:rsidRPr="00255661">
        <w:rPr>
          <w:lang w:eastAsia="zh-CN"/>
        </w:rPr>
        <w:t xml:space="preserve">ISO/IEC 14496-12 </w:t>
      </w:r>
      <w:r w:rsidRPr="00B33625">
        <w:rPr>
          <w:lang w:eastAsia="zh-CN"/>
        </w:rPr>
        <w:t xml:space="preserve">shall be used to identify which </w:t>
      </w:r>
      <w:r>
        <w:rPr>
          <w:lang w:eastAsia="zh-CN"/>
        </w:rPr>
        <w:t>MIHS band t</w:t>
      </w:r>
      <w:r w:rsidRPr="00B33625">
        <w:rPr>
          <w:lang w:eastAsia="zh-CN"/>
        </w:rPr>
        <w:t xml:space="preserve">racks are associated with </w:t>
      </w:r>
      <w:r>
        <w:rPr>
          <w:lang w:eastAsia="zh-CN"/>
        </w:rPr>
        <w:t xml:space="preserve">each channel and </w:t>
      </w:r>
      <w:r w:rsidRPr="00B33625">
        <w:rPr>
          <w:lang w:eastAsia="zh-CN"/>
        </w:rPr>
        <w:t xml:space="preserve">perception. This is done </w:t>
      </w:r>
      <w:r>
        <w:rPr>
          <w:lang w:eastAsia="zh-CN"/>
        </w:rPr>
        <w:t xml:space="preserve">using an </w:t>
      </w:r>
      <w:r w:rsidRPr="00734EE0">
        <w:rPr>
          <w:rStyle w:val="codeChar"/>
          <w:rFonts w:eastAsia="Times New Roman"/>
        </w:rPr>
        <w:t>MIHSBandGroupBox</w:t>
      </w:r>
      <w:r>
        <w:rPr>
          <w:lang w:eastAsia="zh-CN"/>
        </w:rPr>
        <w:t xml:space="preserve"> for each group of MIHS band tracks belonging to the same channel and perception.</w:t>
      </w:r>
    </w:p>
    <w:p w14:paraId="4779B998" w14:textId="77777777" w:rsidR="000C56AC" w:rsidRDefault="000C56AC" w:rsidP="000C56AC">
      <w:pPr>
        <w:pStyle w:val="Heading3"/>
        <w:numPr>
          <w:ilvl w:val="2"/>
          <w:numId w:val="1"/>
        </w:numPr>
      </w:pPr>
      <w:bookmarkStart w:id="588" w:name="_Toc141178545"/>
      <w:bookmarkStart w:id="589" w:name="_Toc181555967"/>
      <w:r>
        <w:t>MIHS band entity group</w:t>
      </w:r>
      <w:bookmarkEnd w:id="588"/>
      <w:bookmarkEnd w:id="589"/>
    </w:p>
    <w:p w14:paraId="23D1CC05" w14:textId="77777777" w:rsidR="000C56AC" w:rsidRDefault="000C56AC" w:rsidP="000C56AC">
      <w:pPr>
        <w:pStyle w:val="Heading4"/>
      </w:pPr>
      <w:r>
        <w:t>Definition</w:t>
      </w:r>
    </w:p>
    <w:p w14:paraId="428CA073" w14:textId="68D73321" w:rsidR="000C56AC" w:rsidRPr="00D65D0A" w:rsidRDefault="000C56AC" w:rsidP="000C56AC">
      <w:pPr>
        <w:pStyle w:val="Atom"/>
      </w:pPr>
      <w:r>
        <w:t>Box Type:</w:t>
      </w:r>
      <w:r>
        <w:tab/>
      </w:r>
      <w:r w:rsidRPr="006B46A5">
        <w:rPr>
          <w:rStyle w:val="codeChar"/>
        </w:rPr>
        <w:t>'mh</w:t>
      </w:r>
      <w:r>
        <w:rPr>
          <w:rStyle w:val="codeChar"/>
        </w:rPr>
        <w:t>bd</w:t>
      </w:r>
      <w:r w:rsidRPr="006B46A5">
        <w:rPr>
          <w:rStyle w:val="codeChar"/>
        </w:rPr>
        <w:t>'</w:t>
      </w:r>
      <w:r>
        <w:rPr>
          <w:rStyle w:val="codeChar"/>
        </w:rPr>
        <w:br/>
      </w:r>
      <w:r>
        <w:t>Container:</w:t>
      </w:r>
      <w:r>
        <w:tab/>
      </w:r>
      <w:r>
        <w:rPr>
          <w:rStyle w:val="codeChar"/>
        </w:rPr>
        <w:t>Group</w:t>
      </w:r>
      <w:r w:rsidR="001445AD">
        <w:rPr>
          <w:rStyle w:val="codeChar"/>
        </w:rPr>
        <w:t>s</w:t>
      </w:r>
      <w:r>
        <w:rPr>
          <w:rStyle w:val="codeChar"/>
        </w:rPr>
        <w:t>ListBox</w:t>
      </w:r>
      <w:r>
        <w:t xml:space="preserve"> in a</w:t>
      </w:r>
      <w:r w:rsidR="001445AD">
        <w:t xml:space="preserve"> movie-level</w:t>
      </w:r>
      <w:r>
        <w:t xml:space="preserve"> </w:t>
      </w:r>
      <w:r>
        <w:rPr>
          <w:rStyle w:val="codeChar"/>
        </w:rPr>
        <w:t>MetaB</w:t>
      </w:r>
      <w:r w:rsidRPr="00A3770E">
        <w:rPr>
          <w:rStyle w:val="codeChar"/>
        </w:rPr>
        <w:t>ox</w:t>
      </w:r>
      <w:r>
        <w:rPr>
          <w:rFonts w:eastAsiaTheme="minorEastAsia"/>
        </w:rPr>
        <w:br/>
        <w:t>Mandatory:</w:t>
      </w:r>
      <w:r>
        <w:rPr>
          <w:rFonts w:eastAsiaTheme="minorEastAsia"/>
        </w:rPr>
        <w:tab/>
        <w:t>No</w:t>
      </w:r>
      <w:r>
        <w:rPr>
          <w:rFonts w:eastAsiaTheme="minorEastAsia"/>
        </w:rPr>
        <w:br/>
        <w:t>Quantity:</w:t>
      </w:r>
      <w:r>
        <w:rPr>
          <w:rFonts w:eastAsiaTheme="minorEastAsia"/>
        </w:rPr>
        <w:tab/>
        <w:t>Zero or more</w:t>
      </w:r>
    </w:p>
    <w:p w14:paraId="27F4444E" w14:textId="77777777" w:rsidR="000C56AC" w:rsidRDefault="000C56AC" w:rsidP="000C56AC">
      <w:pPr>
        <w:pStyle w:val="BodyText"/>
        <w:rPr>
          <w:lang w:eastAsia="zh-CN"/>
        </w:rPr>
      </w:pPr>
      <w:r>
        <w:rPr>
          <w:lang w:eastAsia="zh-CN"/>
        </w:rPr>
        <w:t xml:space="preserve">When MIHS band tracks are used, </w:t>
      </w:r>
      <w:r w:rsidRPr="00734EE0">
        <w:rPr>
          <w:rStyle w:val="codeChar"/>
        </w:rPr>
        <w:t>MIHSBandGroupBox</w:t>
      </w:r>
      <w:r>
        <w:rPr>
          <w:lang w:eastAsia="zh-CN"/>
        </w:rPr>
        <w:t>es shall be used to group together MIHS band tracks associated with the same channel and perception.</w:t>
      </w:r>
    </w:p>
    <w:p w14:paraId="60ED26B9" w14:textId="77777777" w:rsidR="000C56AC" w:rsidRDefault="000C56AC" w:rsidP="000C56AC">
      <w:pPr>
        <w:pStyle w:val="Heading4"/>
        <w:tabs>
          <w:tab w:val="clear" w:pos="1080"/>
        </w:tabs>
      </w:pPr>
      <w:r>
        <w:t>Syntax</w:t>
      </w:r>
    </w:p>
    <w:p w14:paraId="04F35E81" w14:textId="22D1682F" w:rsidR="000C56AC" w:rsidRDefault="000C56AC" w:rsidP="000C56AC">
      <w:pPr>
        <w:pStyle w:val="code0"/>
      </w:pPr>
      <w:r>
        <w:t>aligned(8) class MIHSBandGroupBox()</w:t>
      </w:r>
      <w:r>
        <w:br/>
        <w:t xml:space="preserve">    extends EntityToGroupBox('mhbd'</w:t>
      </w:r>
      <w:r>
        <w:rPr>
          <w:rFonts w:cs="Courier New"/>
        </w:rPr>
        <w:t>, version=0, flags</w:t>
      </w:r>
      <w:r>
        <w:t>) {</w:t>
      </w:r>
      <w:r>
        <w:br/>
        <w:t xml:space="preserve">    unsigned int(8) perception_id;</w:t>
      </w:r>
      <w:r>
        <w:br/>
        <w:t xml:space="preserve">    unsigned int(8) channel_id;</w:t>
      </w:r>
      <w:r w:rsidR="00D768C8">
        <w:br/>
        <w:t xml:space="preserve">    for (i=0; i&lt;num_entities_in_group; i++) {</w:t>
      </w:r>
      <w:r w:rsidR="00CC3383">
        <w:br/>
        <w:t xml:space="preserve">    </w:t>
      </w:r>
      <w:r w:rsidR="00D768C8">
        <w:t xml:space="preserve">  </w:t>
      </w:r>
      <w:r w:rsidR="00CC3383">
        <w:t>unsigned int(16) priority;</w:t>
      </w:r>
      <w:r>
        <w:br/>
        <w:t xml:space="preserve">    </w:t>
      </w:r>
      <w:r w:rsidR="00D768C8">
        <w:t xml:space="preserve">  </w:t>
      </w:r>
      <w:r w:rsidRPr="005B2B7E">
        <w:rPr>
          <w:rFonts w:cs="Courier New"/>
          <w:szCs w:val="22"/>
        </w:rPr>
        <w:t>unsigned int(</w:t>
      </w:r>
      <w:r>
        <w:rPr>
          <w:rFonts w:cs="Courier New"/>
          <w:szCs w:val="22"/>
        </w:rPr>
        <w:t>16</w:t>
      </w:r>
      <w:r w:rsidRPr="005B2B7E">
        <w:rPr>
          <w:rFonts w:cs="Courier New"/>
          <w:szCs w:val="22"/>
        </w:rPr>
        <w:t xml:space="preserve">) </w:t>
      </w:r>
      <w:bookmarkStart w:id="590" w:name="_Hlk147505704"/>
      <w:r>
        <w:rPr>
          <w:rFonts w:cs="Courier New"/>
          <w:szCs w:val="22"/>
        </w:rPr>
        <w:t>band_count</w:t>
      </w:r>
      <w:bookmarkEnd w:id="590"/>
      <w:r w:rsidRPr="005B2B7E">
        <w:rPr>
          <w:rFonts w:cs="Courier New"/>
          <w:szCs w:val="22"/>
        </w:rPr>
        <w:t>;</w:t>
      </w:r>
      <w:r w:rsidRPr="005B2B7E">
        <w:rPr>
          <w:rFonts w:cs="Courier New"/>
          <w:szCs w:val="22"/>
        </w:rPr>
        <w:br/>
      </w:r>
      <w:r>
        <w:t xml:space="preserve">    </w:t>
      </w:r>
      <w:r w:rsidR="00D768C8">
        <w:t xml:space="preserve">  </w:t>
      </w:r>
      <w:r w:rsidRPr="005B2B7E">
        <w:rPr>
          <w:rFonts w:cs="Courier New"/>
          <w:szCs w:val="22"/>
        </w:rPr>
        <w:t>for(i=0; i&lt;</w:t>
      </w:r>
      <w:r>
        <w:rPr>
          <w:rFonts w:cs="Courier New"/>
          <w:szCs w:val="22"/>
        </w:rPr>
        <w:t>band_count</w:t>
      </w:r>
      <w:r w:rsidRPr="005B2B7E">
        <w:rPr>
          <w:rFonts w:cs="Courier New"/>
          <w:szCs w:val="22"/>
        </w:rPr>
        <w:t>; i++) {</w:t>
      </w:r>
      <w:r w:rsidRPr="005B2B7E">
        <w:rPr>
          <w:rFonts w:cs="Courier New"/>
          <w:szCs w:val="22"/>
        </w:rPr>
        <w:br/>
      </w:r>
      <w:r>
        <w:t xml:space="preserve">    </w:t>
      </w:r>
      <w:r w:rsidR="00D768C8">
        <w:rPr>
          <w:rFonts w:cs="Courier New"/>
          <w:szCs w:val="22"/>
        </w:rPr>
        <w:t xml:space="preserve">    </w:t>
      </w:r>
      <w:r w:rsidRPr="005B2B7E">
        <w:rPr>
          <w:rFonts w:cs="Courier New"/>
          <w:szCs w:val="22"/>
        </w:rPr>
        <w:t>unsigned int(</w:t>
      </w:r>
      <w:r>
        <w:rPr>
          <w:rFonts w:cs="Courier New"/>
          <w:szCs w:val="22"/>
        </w:rPr>
        <w:t>16</w:t>
      </w:r>
      <w:r w:rsidRPr="005B2B7E">
        <w:rPr>
          <w:rFonts w:cs="Courier New"/>
          <w:szCs w:val="22"/>
        </w:rPr>
        <w:t>)</w:t>
      </w:r>
      <w:r>
        <w:rPr>
          <w:rFonts w:cs="Courier New"/>
          <w:szCs w:val="22"/>
        </w:rPr>
        <w:t xml:space="preserve"> band</w:t>
      </w:r>
      <w:r w:rsidRPr="005B2B7E">
        <w:rPr>
          <w:rFonts w:cs="Courier New"/>
          <w:szCs w:val="22"/>
        </w:rPr>
        <w:t>_id;</w:t>
      </w:r>
      <w:r w:rsidRPr="005B2B7E">
        <w:rPr>
          <w:rFonts w:cs="Courier New"/>
          <w:szCs w:val="22"/>
        </w:rPr>
        <w:br/>
      </w:r>
      <w:r>
        <w:t xml:space="preserve">    </w:t>
      </w:r>
      <w:r w:rsidR="00D768C8">
        <w:t xml:space="preserve">  </w:t>
      </w:r>
      <w:r w:rsidRPr="005B2B7E">
        <w:rPr>
          <w:rFonts w:cs="Courier New"/>
          <w:szCs w:val="22"/>
        </w:rPr>
        <w:t>}</w:t>
      </w:r>
      <w:r w:rsidR="00D768C8">
        <w:rPr>
          <w:rFonts w:cs="Courier New"/>
          <w:szCs w:val="22"/>
        </w:rPr>
        <w:br/>
        <w:t xml:space="preserve">    }</w:t>
      </w:r>
      <w:r>
        <w:br/>
        <w:t>}</w:t>
      </w:r>
    </w:p>
    <w:p w14:paraId="077D1F6F" w14:textId="77777777" w:rsidR="000C56AC" w:rsidRDefault="000C56AC" w:rsidP="000C56AC">
      <w:pPr>
        <w:pStyle w:val="Heading4"/>
        <w:tabs>
          <w:tab w:val="clear" w:pos="1080"/>
        </w:tabs>
      </w:pPr>
      <w:r>
        <w:t>Semantics</w:t>
      </w:r>
    </w:p>
    <w:p w14:paraId="662B8B03" w14:textId="77777777" w:rsidR="000C56AC" w:rsidRDefault="000C56AC" w:rsidP="000C56AC">
      <w:pPr>
        <w:pStyle w:val="fields"/>
      </w:pPr>
      <w:r>
        <w:rPr>
          <w:rStyle w:val="codeChar"/>
        </w:rPr>
        <w:t>perception_id</w:t>
      </w:r>
      <w:r>
        <w:t xml:space="preserve"> indicates the ID of the associated perception in the MIHS stream.</w:t>
      </w:r>
    </w:p>
    <w:p w14:paraId="2F80D9F1" w14:textId="77777777" w:rsidR="000C56AC" w:rsidRDefault="000C56AC" w:rsidP="000C56AC">
      <w:pPr>
        <w:pStyle w:val="fields"/>
      </w:pPr>
      <w:r>
        <w:rPr>
          <w:rStyle w:val="codeChar"/>
        </w:rPr>
        <w:t>channel_id</w:t>
      </w:r>
      <w:r>
        <w:t xml:space="preserve"> indicates the ID of the associated channel in the MIHS stream.</w:t>
      </w:r>
    </w:p>
    <w:p w14:paraId="4ED1D46A" w14:textId="3072F965" w:rsidR="00623E81" w:rsidRDefault="00623E81" w:rsidP="00732C4F">
      <w:pPr>
        <w:pStyle w:val="fields"/>
        <w:jc w:val="both"/>
      </w:pPr>
      <w:r w:rsidRPr="00732C4F">
        <w:rPr>
          <w:rStyle w:val="codeChar"/>
        </w:rPr>
        <w:t>priority</w:t>
      </w:r>
      <w:r>
        <w:t xml:space="preserve"> indicates the priority of the </w:t>
      </w:r>
      <w:r w:rsidRPr="001445AD">
        <w:t>MIHS band track</w:t>
      </w:r>
      <w:r>
        <w:t xml:space="preserve"> for delivery or decoding, lower number means higher priority. </w:t>
      </w:r>
      <w:r w:rsidRPr="00732C4F">
        <w:t>This value is expected to be coherent with the priority values of corresponding channels and bands in the MIHS bitstream.</w:t>
      </w:r>
    </w:p>
    <w:p w14:paraId="7D35C2F2" w14:textId="56969BD4" w:rsidR="000C56AC" w:rsidRDefault="000C56AC" w:rsidP="000C56AC">
      <w:pPr>
        <w:pStyle w:val="fields"/>
      </w:pPr>
      <w:r w:rsidRPr="003E2BDC">
        <w:rPr>
          <w:rStyle w:val="codeChar"/>
        </w:rPr>
        <w:t>band_count</w:t>
      </w:r>
      <w:r>
        <w:rPr>
          <w:rStyle w:val="codeChar"/>
        </w:rPr>
        <w:t xml:space="preserve"> </w:t>
      </w:r>
      <w:r>
        <w:t xml:space="preserve">indicates the number of bands in this </w:t>
      </w:r>
      <w:r w:rsidR="00D768C8">
        <w:t>entity</w:t>
      </w:r>
      <w:r>
        <w:t xml:space="preserve">. </w:t>
      </w:r>
    </w:p>
    <w:p w14:paraId="1284BA4C" w14:textId="77777777" w:rsidR="000C56AC" w:rsidRDefault="000C56AC" w:rsidP="000C56AC">
      <w:pPr>
        <w:pStyle w:val="fields"/>
      </w:pPr>
      <w:r>
        <w:rPr>
          <w:rStyle w:val="codeChar"/>
        </w:rPr>
        <w:t>band_id</w:t>
      </w:r>
      <w:r>
        <w:t xml:space="preserve"> indicates the ID of the associated band in the MIHS stream.</w:t>
      </w:r>
    </w:p>
    <w:p w14:paraId="419423AC" w14:textId="77777777" w:rsidR="00C07AE9" w:rsidRDefault="00C07AE9" w:rsidP="000C56AC">
      <w:pPr>
        <w:pStyle w:val="fields"/>
      </w:pPr>
    </w:p>
    <w:p w14:paraId="76DA797B" w14:textId="06F6AAA4" w:rsidR="00C07AE9" w:rsidRDefault="00C07AE9" w:rsidP="000C56AC">
      <w:pPr>
        <w:pStyle w:val="fields"/>
        <w:rPr>
          <w:lang w:eastAsia="zh-CN"/>
        </w:rPr>
      </w:pPr>
      <w:r w:rsidRPr="00C07AE9">
        <w:rPr>
          <w:highlight w:val="yellow"/>
        </w:rPr>
        <w:t xml:space="preserve">Editors’ Note: The group is studying the usefulness of the signalling of the haptic experience in using </w:t>
      </w:r>
      <w:r w:rsidRPr="00C07AE9">
        <w:rPr>
          <w:highlight w:val="yellow"/>
          <w:lang w:eastAsia="zh-CN"/>
        </w:rPr>
        <w:t xml:space="preserve">an optional </w:t>
      </w:r>
      <w:r w:rsidRPr="00C07AE9">
        <w:rPr>
          <w:highlight w:val="yellow"/>
        </w:rPr>
        <w:t>HapticExperienceDescriptionBox in the MIHSBandGroupBox.</w:t>
      </w:r>
    </w:p>
    <w:p w14:paraId="08EBBD2B" w14:textId="77777777" w:rsidR="000C56AC" w:rsidRDefault="000C56AC" w:rsidP="000C56AC">
      <w:pPr>
        <w:pStyle w:val="Heading3"/>
        <w:numPr>
          <w:ilvl w:val="2"/>
          <w:numId w:val="1"/>
        </w:numPr>
      </w:pPr>
      <w:bookmarkStart w:id="591" w:name="_Toc141170097"/>
      <w:bookmarkStart w:id="592" w:name="_Toc141178546"/>
      <w:bookmarkStart w:id="593" w:name="_Toc115263299"/>
      <w:bookmarkStart w:id="594" w:name="_Ref134023323"/>
      <w:bookmarkStart w:id="595" w:name="_Toc141178547"/>
      <w:bookmarkStart w:id="596" w:name="_Toc181555968"/>
      <w:bookmarkEnd w:id="591"/>
      <w:bookmarkEnd w:id="592"/>
      <w:r>
        <w:lastRenderedPageBreak/>
        <w:t>MIHS sample entry</w:t>
      </w:r>
      <w:bookmarkEnd w:id="593"/>
      <w:bookmarkEnd w:id="594"/>
      <w:bookmarkEnd w:id="595"/>
      <w:bookmarkEnd w:id="596"/>
    </w:p>
    <w:p w14:paraId="56C4E001" w14:textId="77777777" w:rsidR="000C56AC" w:rsidRDefault="000C56AC" w:rsidP="000C56AC">
      <w:pPr>
        <w:pStyle w:val="Heading4"/>
        <w:tabs>
          <w:tab w:val="clear" w:pos="1080"/>
        </w:tabs>
      </w:pPr>
      <w:r>
        <w:t>Definition</w:t>
      </w:r>
    </w:p>
    <w:p w14:paraId="59D267D8" w14:textId="660EF5DC" w:rsidR="000C56AC" w:rsidRPr="00D65D0A" w:rsidRDefault="000C56AC" w:rsidP="000C56AC">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77E6AF5E"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MIHSSampleEntry</w:t>
      </w:r>
      <w:r w:rsidDel="00912530">
        <w:rPr>
          <w:lang w:eastAsia="zh-CN"/>
        </w:rPr>
        <w:t xml:space="preserve"> </w:t>
      </w:r>
      <w:r>
        <w:rPr>
          <w:lang w:eastAsia="zh-CN"/>
        </w:rPr>
        <w:t xml:space="preserve">shall contain an </w:t>
      </w:r>
      <w:r w:rsidRPr="000A27F7">
        <w:rPr>
          <w:rStyle w:val="codeChar"/>
          <w:rFonts w:eastAsia="Times New Roman"/>
        </w:rPr>
        <w:t>MIHSConfigurationBox</w:t>
      </w:r>
      <w:r w:rsidRPr="009E5EFC">
        <w:rPr>
          <w:lang w:eastAsia="zh-CN"/>
        </w:rPr>
        <w:t xml:space="preserve"> </w:t>
      </w:r>
      <w:r>
        <w:rPr>
          <w:lang w:eastAsia="zh-CN"/>
        </w:rPr>
        <w:t xml:space="preserve">and an a </w:t>
      </w:r>
      <w:r w:rsidRPr="00040EE5">
        <w:rPr>
          <w:rStyle w:val="codeChar"/>
          <w:rFonts w:eastAsia="Times New Roman"/>
        </w:rPr>
        <w:t>HapticExperienceDescriptionBox</w:t>
      </w:r>
      <w:r>
        <w:rPr>
          <w:lang w:eastAsia="zh-CN"/>
        </w:rPr>
        <w:t xml:space="preserve"> for an MIHS track. </w:t>
      </w:r>
    </w:p>
    <w:p w14:paraId="67E2AA8C" w14:textId="77777777" w:rsidR="000C56AC" w:rsidRDefault="000C56AC" w:rsidP="000C56AC">
      <w:pPr>
        <w:pStyle w:val="Heading4"/>
        <w:tabs>
          <w:tab w:val="clear" w:pos="1080"/>
        </w:tabs>
      </w:pPr>
      <w:r>
        <w:t>Syntax</w:t>
      </w:r>
    </w:p>
    <w:p w14:paraId="7DB5B15F" w14:textId="77777777" w:rsidR="000C56AC" w:rsidRDefault="000C56AC" w:rsidP="000C56AC">
      <w:pPr>
        <w:pStyle w:val="code0"/>
      </w:pPr>
      <w:r>
        <w:t>aligned(8) class MIHSSampleEntry() extends HapticSampleEntry('mih1') {</w:t>
      </w:r>
      <w:r>
        <w:br/>
        <w:t xml:space="preserve">    MIHSConfigurationBox configuration;</w:t>
      </w:r>
      <w:r>
        <w:br/>
        <w:t xml:space="preserve">    HapticExperienceDescriptionBox experience;</w:t>
      </w:r>
      <w:r>
        <w:br/>
        <w:t>}</w:t>
      </w:r>
    </w:p>
    <w:p w14:paraId="3E6274A9" w14:textId="77777777" w:rsidR="000C56AC" w:rsidRDefault="000C56AC" w:rsidP="000C56AC">
      <w:pPr>
        <w:pStyle w:val="Heading3"/>
        <w:numPr>
          <w:ilvl w:val="2"/>
          <w:numId w:val="1"/>
        </w:numPr>
      </w:pPr>
      <w:bookmarkStart w:id="597" w:name="_Ref141108392"/>
      <w:bookmarkStart w:id="598" w:name="_Toc141178548"/>
      <w:bookmarkStart w:id="599" w:name="_Toc181555969"/>
      <w:r>
        <w:t>MIHS band sample entry</w:t>
      </w:r>
      <w:bookmarkEnd w:id="597"/>
      <w:bookmarkEnd w:id="598"/>
      <w:bookmarkEnd w:id="599"/>
    </w:p>
    <w:p w14:paraId="6222477E" w14:textId="77777777" w:rsidR="000C56AC" w:rsidRDefault="000C56AC" w:rsidP="000C56AC">
      <w:pPr>
        <w:pStyle w:val="Heading4"/>
        <w:tabs>
          <w:tab w:val="clear" w:pos="1080"/>
        </w:tabs>
      </w:pPr>
      <w:r>
        <w:t>Definition</w:t>
      </w:r>
    </w:p>
    <w:p w14:paraId="581D8D48" w14:textId="493D709D" w:rsidR="000C56AC" w:rsidRPr="00D65D0A" w:rsidRDefault="000C56AC" w:rsidP="000C56AC">
      <w:pPr>
        <w:pStyle w:val="Atom"/>
      </w:pPr>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Zero or more</w:t>
      </w:r>
    </w:p>
    <w:p w14:paraId="00C1DB34" w14:textId="6DAAC387" w:rsidR="000C56AC" w:rsidRDefault="000C56AC" w:rsidP="000C56AC">
      <w:pPr>
        <w:pStyle w:val="BodyText"/>
        <w:rPr>
          <w:lang w:eastAsia="zh-CN"/>
        </w:rPr>
      </w:pPr>
      <w:r>
        <w:rPr>
          <w:lang w:eastAsia="zh-CN"/>
        </w:rPr>
        <w:t xml:space="preserve">An </w:t>
      </w:r>
      <w:r w:rsidRPr="00FB75D8">
        <w:rPr>
          <w:rStyle w:val="codeChar"/>
          <w:rFonts w:eastAsia="Times New Roman"/>
        </w:rPr>
        <w:t>MIHSBandSampleEntry</w:t>
      </w:r>
      <w:r>
        <w:rPr>
          <w:lang w:eastAsia="zh-CN"/>
        </w:rPr>
        <w:t xml:space="preserve"> </w:t>
      </w:r>
      <w:r w:rsidR="00B96558">
        <w:rPr>
          <w:lang w:eastAsia="zh-CN"/>
        </w:rPr>
        <w:t xml:space="preserve">for an MIHS band track </w:t>
      </w:r>
      <w:r>
        <w:rPr>
          <w:lang w:eastAsia="zh-CN"/>
        </w:rPr>
        <w:t xml:space="preserve">may contain </w:t>
      </w:r>
      <w:r w:rsidR="00B96558">
        <w:rPr>
          <w:lang w:eastAsia="zh-CN"/>
        </w:rPr>
        <w:t xml:space="preserve">one or more </w:t>
      </w:r>
      <w:r w:rsidRPr="00040EE5">
        <w:rPr>
          <w:rStyle w:val="codeChar"/>
          <w:rFonts w:eastAsia="Times New Roman"/>
        </w:rPr>
        <w:t>Haptic</w:t>
      </w:r>
      <w:r>
        <w:rPr>
          <w:rStyle w:val="codeChar"/>
          <w:rFonts w:eastAsia="Times New Roman"/>
        </w:rPr>
        <w:t>Band</w:t>
      </w:r>
      <w:r w:rsidRPr="00040EE5">
        <w:rPr>
          <w:rStyle w:val="codeChar"/>
          <w:rFonts w:eastAsia="Times New Roman"/>
        </w:rPr>
        <w:t>DescriptionBox</w:t>
      </w:r>
      <w:r>
        <w:rPr>
          <w:lang w:eastAsia="zh-CN"/>
        </w:rPr>
        <w:t xml:space="preserve"> </w:t>
      </w:r>
      <w:r w:rsidR="00B96558">
        <w:rPr>
          <w:lang w:eastAsia="zh-CN"/>
        </w:rPr>
        <w:t>instances</w:t>
      </w:r>
      <w:r>
        <w:rPr>
          <w:lang w:eastAsia="zh-CN"/>
        </w:rPr>
        <w:t>. The MIHS band track shall contain the samples belonging to the band</w:t>
      </w:r>
      <w:r w:rsidR="00B96558">
        <w:rPr>
          <w:lang w:eastAsia="zh-CN"/>
        </w:rPr>
        <w:t>s described by these boxes</w:t>
      </w:r>
      <w:r>
        <w:rPr>
          <w:lang w:eastAsia="zh-CN"/>
        </w:rPr>
        <w:t>.</w:t>
      </w:r>
    </w:p>
    <w:p w14:paraId="2802F76A" w14:textId="77777777" w:rsidR="000C56AC" w:rsidRDefault="000C56AC" w:rsidP="000C56AC">
      <w:pPr>
        <w:pStyle w:val="Heading4"/>
        <w:tabs>
          <w:tab w:val="clear" w:pos="1080"/>
        </w:tabs>
      </w:pPr>
      <w:r>
        <w:t>Syntax</w:t>
      </w:r>
    </w:p>
    <w:p w14:paraId="4B821A21" w14:textId="76C52036" w:rsidR="00952951" w:rsidRPr="00952951" w:rsidRDefault="00952951" w:rsidP="00952951">
      <w:pPr>
        <w:pStyle w:val="code0"/>
      </w:pPr>
      <w:r>
        <w:t>aligned(8) class HapticBandConfigurationBox extends FullBox('</w:t>
      </w:r>
      <w:r w:rsidR="00202951">
        <w:t>mibC’, version, 0</w:t>
      </w:r>
      <w:r>
        <w:t>) {</w:t>
      </w:r>
      <w:r>
        <w:br/>
        <w:t xml:space="preserve">    unsigned int(8) perception_id;</w:t>
      </w:r>
      <w:r>
        <w:br/>
        <w:t xml:space="preserve">    unsigned int(8) channel_id;</w:t>
      </w:r>
      <w:r>
        <w:br/>
        <w:t>}</w:t>
      </w:r>
      <w:r>
        <w:br/>
      </w:r>
    </w:p>
    <w:p w14:paraId="14DA66B8" w14:textId="4B1BFE04" w:rsidR="000C56AC" w:rsidRDefault="000C56AC" w:rsidP="000C56AC">
      <w:pPr>
        <w:pStyle w:val="code0"/>
      </w:pPr>
      <w:r>
        <w:t>aligned(8) class MIHSBandSampleEntry() extends HapticSampleEntry('mi1b') {</w:t>
      </w:r>
      <w:r w:rsidR="00B96558">
        <w:br/>
        <w:t xml:space="preserve">    </w:t>
      </w:r>
      <w:r w:rsidR="00952951">
        <w:t>HapticBandConfigurationBox config;</w:t>
      </w:r>
      <w:r>
        <w:br/>
        <w:t xml:space="preserve">    HapticBandDescriptionBox band</w:t>
      </w:r>
      <w:r w:rsidR="00952951">
        <w:t>s</w:t>
      </w:r>
      <w:r w:rsidR="00202951">
        <w:t>[]</w:t>
      </w:r>
      <w:r>
        <w:t>;</w:t>
      </w:r>
      <w:r>
        <w:br/>
        <w:t>}</w:t>
      </w:r>
    </w:p>
    <w:p w14:paraId="282C6497" w14:textId="08DE1DDC" w:rsidR="00D768C8" w:rsidRDefault="00D768C8" w:rsidP="00732C4F">
      <w:pPr>
        <w:pStyle w:val="Heading4"/>
        <w:tabs>
          <w:tab w:val="clear" w:pos="1080"/>
        </w:tabs>
      </w:pPr>
      <w:r>
        <w:t>Semantics</w:t>
      </w:r>
    </w:p>
    <w:p w14:paraId="0CB508FE" w14:textId="5F378169" w:rsidR="00D768C8" w:rsidRDefault="00D768C8" w:rsidP="00D768C8">
      <w:pPr>
        <w:pStyle w:val="fields"/>
      </w:pPr>
      <w:r>
        <w:rPr>
          <w:rStyle w:val="codeChar"/>
        </w:rPr>
        <w:t>perception_id</w:t>
      </w:r>
      <w:r w:rsidRPr="00D768C8">
        <w:t xml:space="preserve"> indicates the </w:t>
      </w:r>
      <w:r>
        <w:t xml:space="preserve">unique ID of </w:t>
      </w:r>
      <w:r w:rsidR="00952951">
        <w:t>a</w:t>
      </w:r>
      <w:r>
        <w:t xml:space="preserve"> haptic perception</w:t>
      </w:r>
      <w:r w:rsidRPr="00D768C8">
        <w:t>.</w:t>
      </w:r>
    </w:p>
    <w:p w14:paraId="3D388377" w14:textId="2622FBA6" w:rsidR="00D768C8" w:rsidRPr="00732C4F" w:rsidRDefault="00D768C8" w:rsidP="00732C4F">
      <w:pPr>
        <w:pStyle w:val="fields"/>
        <w:rPr>
          <w:rStyle w:val="codeChar"/>
          <w:rFonts w:ascii="Cambria" w:hAnsi="Cambria"/>
          <w:noProof w:val="0"/>
          <w:lang w:eastAsia="en-US"/>
        </w:rPr>
      </w:pPr>
      <w:r>
        <w:rPr>
          <w:rStyle w:val="codeChar"/>
        </w:rPr>
        <w:t>channel_id</w:t>
      </w:r>
      <w:r w:rsidRPr="00732C4F">
        <w:t xml:space="preserve"> </w:t>
      </w:r>
      <w:r>
        <w:t xml:space="preserve">indicates the unique ID of </w:t>
      </w:r>
      <w:r w:rsidR="00952951">
        <w:t>a</w:t>
      </w:r>
      <w:r>
        <w:t xml:space="preserve"> haptic channel within the haptic perception.</w:t>
      </w:r>
    </w:p>
    <w:p w14:paraId="19A34B38" w14:textId="77777777" w:rsidR="000C56AC" w:rsidRDefault="000C56AC" w:rsidP="000C56AC">
      <w:pPr>
        <w:pStyle w:val="Heading3"/>
        <w:numPr>
          <w:ilvl w:val="2"/>
          <w:numId w:val="1"/>
        </w:numPr>
      </w:pPr>
      <w:bookmarkStart w:id="600" w:name="_Ref134024621"/>
      <w:bookmarkStart w:id="601" w:name="_Toc141178549"/>
      <w:bookmarkStart w:id="602" w:name="_Toc181555970"/>
      <w:r>
        <w:lastRenderedPageBreak/>
        <w:t>MIHS configuration box</w:t>
      </w:r>
      <w:bookmarkEnd w:id="600"/>
      <w:bookmarkEnd w:id="601"/>
      <w:bookmarkEnd w:id="602"/>
    </w:p>
    <w:p w14:paraId="28895F2D" w14:textId="77777777" w:rsidR="000C56AC" w:rsidRDefault="000C56AC" w:rsidP="000C56AC">
      <w:pPr>
        <w:pStyle w:val="Heading4"/>
        <w:tabs>
          <w:tab w:val="clear" w:pos="1080"/>
        </w:tabs>
      </w:pPr>
      <w:r>
        <w:t>Definition</w:t>
      </w:r>
    </w:p>
    <w:p w14:paraId="3915098B" w14:textId="3D3F2149" w:rsidR="000C56AC" w:rsidRPr="00D65D0A" w:rsidRDefault="000C56AC" w:rsidP="000C56AC">
      <w:pPr>
        <w:pStyle w:val="Atom"/>
      </w:pPr>
      <w:r>
        <w:t>Box Type:</w:t>
      </w:r>
      <w:r>
        <w:tab/>
      </w:r>
      <w:r w:rsidRPr="001F1BE5">
        <w:rPr>
          <w:rStyle w:val="codeChar"/>
        </w:rPr>
        <w:t>'mh</w:t>
      </w:r>
      <w:r>
        <w:rPr>
          <w:rStyle w:val="codeChar"/>
        </w:rPr>
        <w:t>1</w:t>
      </w:r>
      <w:r w:rsidRPr="001F1BE5">
        <w:rPr>
          <w:rStyle w:val="codeChar"/>
        </w:rPr>
        <w:t>C'</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771BE090"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MIHSConfigurationBox</w:t>
      </w:r>
      <w:r w:rsidDel="00912530">
        <w:rPr>
          <w:lang w:eastAsia="zh-CN"/>
        </w:rPr>
        <w:t xml:space="preserve"> </w:t>
      </w:r>
      <w:r>
        <w:rPr>
          <w:lang w:eastAsia="zh-CN"/>
        </w:rPr>
        <w:t xml:space="preserve">contains the metadata and effect library MIHS packets necessary to decode the MIHS samples that are in the MIHS track. As such, an </w:t>
      </w:r>
      <w:r w:rsidRPr="00FB75D8">
        <w:rPr>
          <w:rStyle w:val="codeChar"/>
          <w:rFonts w:eastAsia="Times New Roman"/>
        </w:rPr>
        <w:t>MIHSConfigurationBox</w:t>
      </w:r>
      <w:r w:rsidDel="00912530">
        <w:rPr>
          <w:lang w:eastAsia="zh-CN"/>
        </w:rPr>
        <w:t xml:space="preserve"> </w:t>
      </w:r>
      <w:r>
        <w:rPr>
          <w:lang w:eastAsia="zh-CN"/>
        </w:rPr>
        <w:t xml:space="preserve">reflects the contents of one or more initialization units in the MIHS stream and can be used to initialize the decoder. The timing MIHS packets may be omitted as their contents are reflected in standard ISOBMFF boxes such as the </w:t>
      </w:r>
      <w:r w:rsidRPr="00734EE0">
        <w:rPr>
          <w:rStyle w:val="codeChar"/>
          <w:rFonts w:eastAsia="Times New Roman"/>
        </w:rPr>
        <w:t>MediaHeaderBox</w:t>
      </w:r>
      <w:r>
        <w:rPr>
          <w:lang w:eastAsia="zh-CN"/>
        </w:rPr>
        <w:t xml:space="preserve"> (for timescale). If present, the contents of timing MIHS packets shall agree with timing information in the standard ISOBMFF boxes.</w:t>
      </w:r>
    </w:p>
    <w:p w14:paraId="0382EC5A" w14:textId="77777777" w:rsidR="000C56AC" w:rsidRDefault="000C56AC" w:rsidP="000C56AC">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t xml:space="preserve">Table </w:t>
      </w:r>
      <w:r>
        <w:rPr>
          <w:noProof/>
        </w:rPr>
        <w:t>7</w:t>
      </w:r>
      <w:r>
        <w:fldChar w:fldCharType="end"/>
      </w:r>
      <w:r>
        <w:rPr>
          <w:lang w:eastAsia="zh-CN"/>
        </w:rPr>
        <w:t xml:space="preserve">. </w:t>
      </w:r>
    </w:p>
    <w:p w14:paraId="50B1EBB9" w14:textId="34BC7E2C" w:rsidR="000C56AC" w:rsidRDefault="000C56AC" w:rsidP="000C56AC">
      <w:pPr>
        <w:pStyle w:val="TableCaption"/>
      </w:pPr>
      <w:bookmarkStart w:id="603" w:name="_Ref117602588"/>
      <w:r>
        <w:t xml:space="preserve">Table </w:t>
      </w:r>
      <w:r>
        <w:fldChar w:fldCharType="begin"/>
      </w:r>
      <w:r>
        <w:instrText>SEQ Table \* ARABIC</w:instrText>
      </w:r>
      <w:r>
        <w:fldChar w:fldCharType="separate"/>
      </w:r>
      <w:r w:rsidR="009D2CA7">
        <w:rPr>
          <w:noProof/>
        </w:rPr>
        <w:t>7</w:t>
      </w:r>
      <w:r>
        <w:fldChar w:fldCharType="end"/>
      </w:r>
      <w:bookmarkEnd w:id="603"/>
      <w:r>
        <w:t xml:space="preserve"> – Configuration packet types</w:t>
      </w:r>
      <w:r w:rsidR="004F01F3">
        <w:t>.</w:t>
      </w:r>
    </w:p>
    <w:tbl>
      <w:tblPr>
        <w:tblStyle w:val="TableGrid"/>
        <w:tblW w:w="0" w:type="auto"/>
        <w:jc w:val="center"/>
        <w:tblLook w:val="04A0" w:firstRow="1" w:lastRow="0" w:firstColumn="1" w:lastColumn="0" w:noHBand="0" w:noVBand="1"/>
      </w:tblPr>
      <w:tblGrid>
        <w:gridCol w:w="790"/>
        <w:gridCol w:w="1445"/>
      </w:tblGrid>
      <w:tr w:rsidR="000C56AC" w14:paraId="0EA3573F" w14:textId="77777777" w:rsidTr="00FB3019">
        <w:trPr>
          <w:jc w:val="center"/>
        </w:trPr>
        <w:tc>
          <w:tcPr>
            <w:tcW w:w="0" w:type="auto"/>
          </w:tcPr>
          <w:p w14:paraId="54ACE66E" w14:textId="77777777" w:rsidR="000C56AC" w:rsidRPr="0003781A" w:rsidRDefault="000C56AC" w:rsidP="004F01F3">
            <w:pPr>
              <w:pStyle w:val="TableColumnHeading"/>
              <w:jc w:val="center"/>
            </w:pPr>
            <w:r w:rsidRPr="0003781A">
              <w:t>Value</w:t>
            </w:r>
          </w:p>
        </w:tc>
        <w:tc>
          <w:tcPr>
            <w:tcW w:w="0" w:type="auto"/>
          </w:tcPr>
          <w:p w14:paraId="0810FC15" w14:textId="77777777" w:rsidR="000C56AC" w:rsidRPr="0003781A" w:rsidRDefault="000C56AC" w:rsidP="004F01F3">
            <w:pPr>
              <w:pStyle w:val="TableColumnHeading"/>
              <w:jc w:val="center"/>
            </w:pPr>
            <w:r w:rsidRPr="0003781A">
              <w:t>Type</w:t>
            </w:r>
          </w:p>
        </w:tc>
      </w:tr>
      <w:tr w:rsidR="000C56AC" w14:paraId="7D76579D" w14:textId="77777777" w:rsidTr="00FB3019">
        <w:trPr>
          <w:jc w:val="center"/>
        </w:trPr>
        <w:tc>
          <w:tcPr>
            <w:tcW w:w="0" w:type="auto"/>
          </w:tcPr>
          <w:p w14:paraId="2B56C668" w14:textId="77777777" w:rsidR="000C56AC" w:rsidRDefault="000C56AC" w:rsidP="004F01F3">
            <w:pPr>
              <w:pStyle w:val="TableCell"/>
              <w:jc w:val="center"/>
              <w:rPr>
                <w:lang w:eastAsia="zh-CN"/>
              </w:rPr>
            </w:pPr>
            <w:r>
              <w:rPr>
                <w:lang w:eastAsia="zh-CN"/>
              </w:rPr>
              <w:t>0</w:t>
            </w:r>
          </w:p>
        </w:tc>
        <w:tc>
          <w:tcPr>
            <w:tcW w:w="0" w:type="auto"/>
          </w:tcPr>
          <w:p w14:paraId="3B06584D" w14:textId="77777777" w:rsidR="000C56AC" w:rsidRDefault="000C56AC" w:rsidP="00FB3019">
            <w:pPr>
              <w:pStyle w:val="TableCell"/>
              <w:rPr>
                <w:lang w:eastAsia="zh-CN"/>
              </w:rPr>
            </w:pPr>
            <w:r>
              <w:rPr>
                <w:lang w:eastAsia="zh-CN"/>
              </w:rPr>
              <w:t>Timing</w:t>
            </w:r>
          </w:p>
        </w:tc>
      </w:tr>
      <w:tr w:rsidR="000C56AC" w14:paraId="74F5FB4E" w14:textId="77777777" w:rsidTr="00FB3019">
        <w:trPr>
          <w:jc w:val="center"/>
        </w:trPr>
        <w:tc>
          <w:tcPr>
            <w:tcW w:w="0" w:type="auto"/>
          </w:tcPr>
          <w:p w14:paraId="400C137A" w14:textId="77777777" w:rsidR="000C56AC" w:rsidRDefault="000C56AC" w:rsidP="004F01F3">
            <w:pPr>
              <w:pStyle w:val="TableCell"/>
              <w:jc w:val="center"/>
              <w:rPr>
                <w:lang w:eastAsia="zh-CN"/>
              </w:rPr>
            </w:pPr>
            <w:r>
              <w:rPr>
                <w:lang w:eastAsia="zh-CN"/>
              </w:rPr>
              <w:t>1</w:t>
            </w:r>
          </w:p>
        </w:tc>
        <w:tc>
          <w:tcPr>
            <w:tcW w:w="0" w:type="auto"/>
          </w:tcPr>
          <w:p w14:paraId="2A540950" w14:textId="77777777" w:rsidR="000C56AC" w:rsidRDefault="000C56AC" w:rsidP="00FB3019">
            <w:pPr>
              <w:pStyle w:val="TableCell"/>
              <w:rPr>
                <w:lang w:eastAsia="zh-CN"/>
              </w:rPr>
            </w:pPr>
            <w:r>
              <w:rPr>
                <w:lang w:eastAsia="zh-CN"/>
              </w:rPr>
              <w:t xml:space="preserve">Experience </w:t>
            </w:r>
          </w:p>
        </w:tc>
      </w:tr>
      <w:tr w:rsidR="000C56AC" w14:paraId="1D83D6C8" w14:textId="77777777" w:rsidTr="00FB3019">
        <w:trPr>
          <w:jc w:val="center"/>
        </w:trPr>
        <w:tc>
          <w:tcPr>
            <w:tcW w:w="0" w:type="auto"/>
          </w:tcPr>
          <w:p w14:paraId="1BB6D6D9" w14:textId="77777777" w:rsidR="000C56AC" w:rsidRDefault="000C56AC" w:rsidP="004F01F3">
            <w:pPr>
              <w:pStyle w:val="TableCell"/>
              <w:jc w:val="center"/>
              <w:rPr>
                <w:lang w:eastAsia="zh-CN"/>
              </w:rPr>
            </w:pPr>
            <w:r>
              <w:rPr>
                <w:lang w:eastAsia="zh-CN"/>
              </w:rPr>
              <w:t>2</w:t>
            </w:r>
          </w:p>
        </w:tc>
        <w:tc>
          <w:tcPr>
            <w:tcW w:w="0" w:type="auto"/>
          </w:tcPr>
          <w:p w14:paraId="505D11E1" w14:textId="77777777" w:rsidR="000C56AC" w:rsidRDefault="000C56AC" w:rsidP="00FB3019">
            <w:pPr>
              <w:pStyle w:val="TableCell"/>
              <w:rPr>
                <w:lang w:eastAsia="zh-CN"/>
              </w:rPr>
            </w:pPr>
            <w:r>
              <w:rPr>
                <w:lang w:eastAsia="zh-CN"/>
              </w:rPr>
              <w:t>Perception</w:t>
            </w:r>
          </w:p>
        </w:tc>
      </w:tr>
      <w:tr w:rsidR="000C56AC" w14:paraId="03E8C5FD" w14:textId="77777777" w:rsidTr="00FB3019">
        <w:trPr>
          <w:jc w:val="center"/>
        </w:trPr>
        <w:tc>
          <w:tcPr>
            <w:tcW w:w="0" w:type="auto"/>
          </w:tcPr>
          <w:p w14:paraId="65D37BAA" w14:textId="77777777" w:rsidR="000C56AC" w:rsidRDefault="000C56AC" w:rsidP="004F01F3">
            <w:pPr>
              <w:pStyle w:val="TableCell"/>
              <w:jc w:val="center"/>
              <w:rPr>
                <w:lang w:eastAsia="zh-CN"/>
              </w:rPr>
            </w:pPr>
            <w:r>
              <w:rPr>
                <w:lang w:eastAsia="zh-CN"/>
              </w:rPr>
              <w:t>3</w:t>
            </w:r>
          </w:p>
        </w:tc>
        <w:tc>
          <w:tcPr>
            <w:tcW w:w="0" w:type="auto"/>
          </w:tcPr>
          <w:p w14:paraId="7D3C0DC2" w14:textId="77777777" w:rsidR="000C56AC" w:rsidRDefault="000C56AC" w:rsidP="00FB3019">
            <w:pPr>
              <w:pStyle w:val="TableCell"/>
              <w:rPr>
                <w:lang w:eastAsia="zh-CN"/>
              </w:rPr>
            </w:pPr>
            <w:r>
              <w:rPr>
                <w:lang w:eastAsia="zh-CN"/>
              </w:rPr>
              <w:t>Channel</w:t>
            </w:r>
          </w:p>
        </w:tc>
      </w:tr>
      <w:tr w:rsidR="000C56AC" w14:paraId="44E1C07B" w14:textId="77777777" w:rsidTr="00FB3019">
        <w:trPr>
          <w:jc w:val="center"/>
        </w:trPr>
        <w:tc>
          <w:tcPr>
            <w:tcW w:w="0" w:type="auto"/>
          </w:tcPr>
          <w:p w14:paraId="14002DCA" w14:textId="77777777" w:rsidR="000C56AC" w:rsidRDefault="000C56AC" w:rsidP="004F01F3">
            <w:pPr>
              <w:pStyle w:val="TableCell"/>
              <w:jc w:val="center"/>
              <w:rPr>
                <w:lang w:eastAsia="zh-CN"/>
              </w:rPr>
            </w:pPr>
            <w:r>
              <w:rPr>
                <w:lang w:eastAsia="zh-CN"/>
              </w:rPr>
              <w:t>4</w:t>
            </w:r>
          </w:p>
        </w:tc>
        <w:tc>
          <w:tcPr>
            <w:tcW w:w="0" w:type="auto"/>
          </w:tcPr>
          <w:p w14:paraId="65E95EAB" w14:textId="77777777" w:rsidR="000C56AC" w:rsidRDefault="000C56AC" w:rsidP="00FB3019">
            <w:pPr>
              <w:pStyle w:val="TableCell"/>
              <w:rPr>
                <w:lang w:eastAsia="zh-CN"/>
              </w:rPr>
            </w:pPr>
            <w:r>
              <w:rPr>
                <w:lang w:eastAsia="zh-CN"/>
              </w:rPr>
              <w:t>Band</w:t>
            </w:r>
          </w:p>
        </w:tc>
      </w:tr>
      <w:tr w:rsidR="000C56AC" w14:paraId="6AAF8367" w14:textId="77777777" w:rsidTr="00FB3019">
        <w:trPr>
          <w:jc w:val="center"/>
        </w:trPr>
        <w:tc>
          <w:tcPr>
            <w:tcW w:w="0" w:type="auto"/>
          </w:tcPr>
          <w:p w14:paraId="23A1F9EA" w14:textId="77777777" w:rsidR="000C56AC" w:rsidRDefault="000C56AC" w:rsidP="004F01F3">
            <w:pPr>
              <w:pStyle w:val="TableCell"/>
              <w:jc w:val="center"/>
              <w:rPr>
                <w:lang w:eastAsia="zh-CN"/>
              </w:rPr>
            </w:pPr>
            <w:r>
              <w:rPr>
                <w:lang w:eastAsia="zh-CN"/>
              </w:rPr>
              <w:t>6</w:t>
            </w:r>
          </w:p>
        </w:tc>
        <w:tc>
          <w:tcPr>
            <w:tcW w:w="0" w:type="auto"/>
          </w:tcPr>
          <w:p w14:paraId="17FD4793" w14:textId="77777777" w:rsidR="000C56AC" w:rsidRDefault="000C56AC" w:rsidP="00FB3019">
            <w:pPr>
              <w:pStyle w:val="TableCell"/>
              <w:rPr>
                <w:lang w:eastAsia="zh-CN"/>
              </w:rPr>
            </w:pPr>
            <w:r>
              <w:rPr>
                <w:lang w:eastAsia="zh-CN"/>
              </w:rPr>
              <w:t>Effect library</w:t>
            </w:r>
          </w:p>
        </w:tc>
      </w:tr>
    </w:tbl>
    <w:p w14:paraId="6A50FEAD" w14:textId="77777777" w:rsidR="000C56AC" w:rsidRDefault="000C56AC" w:rsidP="000C56AC">
      <w:pPr>
        <w:pStyle w:val="Heading4"/>
        <w:tabs>
          <w:tab w:val="clear" w:pos="1080"/>
        </w:tabs>
      </w:pPr>
      <w:r>
        <w:t>Syntax</w:t>
      </w:r>
    </w:p>
    <w:p w14:paraId="40472124" w14:textId="77777777" w:rsidR="000C56AC" w:rsidRDefault="000C56AC" w:rsidP="000C56AC">
      <w:pPr>
        <w:pStyle w:val="code0"/>
      </w:pPr>
      <w:bookmarkStart w:id="604" w:name="_Hlk132298645"/>
      <w:r>
        <w:t>aligned(8) class MIHSConfigurationBox()</w:t>
      </w:r>
      <w:r>
        <w:br/>
        <w:t xml:space="preserve">    extends FullBox('mh1C', version = 0, flags= 0) {</w:t>
      </w:r>
      <w:r>
        <w:br/>
        <w:t xml:space="preserve">    unsigned int(32) configuration_packet_count;</w:t>
      </w:r>
      <w:r>
        <w:br/>
        <w:t xml:space="preserve">    for (int i=0; i&lt;configuration_packet_count; i++) {</w:t>
      </w:r>
      <w:r>
        <w:br/>
        <w:t xml:space="preserve">        unsigned int(6) configuration_packet_type;</w:t>
      </w:r>
      <w:r>
        <w:br/>
        <w:t xml:space="preserve">        unsigned int(4) configuration_packet_layer;</w:t>
      </w:r>
      <w:r>
        <w:br/>
        <w:t xml:space="preserve">        unsigned int(5) reserved = 0;</w:t>
      </w:r>
      <w:r>
        <w:br/>
        <w:t xml:space="preserve">        unsigned int(17) configuration_packet_payload_size;</w:t>
      </w:r>
      <w:r>
        <w:br/>
        <w:t xml:space="preserve">        bit(configuration_packet_payload_size*8)</w:t>
      </w:r>
      <w:r>
        <w:br/>
        <w:t xml:space="preserve">            configuration_packet_payload;</w:t>
      </w:r>
      <w:r>
        <w:br/>
        <w:t xml:space="preserve">    }</w:t>
      </w:r>
      <w:r>
        <w:br/>
        <w:t>}</w:t>
      </w:r>
    </w:p>
    <w:bookmarkEnd w:id="604"/>
    <w:p w14:paraId="03CF4A4F" w14:textId="77777777" w:rsidR="000C56AC" w:rsidRDefault="000C56AC" w:rsidP="000C56AC">
      <w:pPr>
        <w:pStyle w:val="Heading4"/>
        <w:tabs>
          <w:tab w:val="clear" w:pos="1080"/>
        </w:tabs>
      </w:pPr>
      <w:r>
        <w:t>Semantics</w:t>
      </w:r>
    </w:p>
    <w:p w14:paraId="42625F36" w14:textId="77777777" w:rsidR="000C56AC" w:rsidRDefault="000C56AC" w:rsidP="000C56AC">
      <w:pPr>
        <w:pStyle w:val="fields"/>
      </w:pPr>
      <w:r w:rsidRPr="00F66820">
        <w:rPr>
          <w:rStyle w:val="codeChar"/>
        </w:rPr>
        <w:t>configuration_</w:t>
      </w:r>
      <w:r>
        <w:rPr>
          <w:rStyle w:val="codeChar"/>
        </w:rPr>
        <w:t>packe</w:t>
      </w:r>
      <w:r w:rsidRPr="00F66820">
        <w:rPr>
          <w:rStyle w:val="codeChar"/>
        </w:rPr>
        <w:t>t</w:t>
      </w:r>
      <w:r>
        <w:rPr>
          <w:rStyle w:val="codeChar"/>
        </w:rPr>
        <w:t>_count</w:t>
      </w:r>
      <w:r>
        <w:t xml:space="preserve"> indicates the number of packets included in the </w:t>
      </w:r>
      <w:r w:rsidRPr="00F66820">
        <w:rPr>
          <w:rStyle w:val="codeChar"/>
        </w:rPr>
        <w:t>MIHSConfigurationRecord</w:t>
      </w:r>
      <w:r>
        <w:t>.</w:t>
      </w:r>
    </w:p>
    <w:p w14:paraId="52EB8264" w14:textId="77777777" w:rsidR="000C56AC" w:rsidRDefault="000C56AC" w:rsidP="000C56AC">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t xml:space="preserve">Table </w:t>
      </w:r>
      <w:r>
        <w:rPr>
          <w:noProof/>
        </w:rPr>
        <w:t>7</w:t>
      </w:r>
      <w:r>
        <w:fldChar w:fldCharType="end"/>
      </w:r>
      <w:r>
        <w:t>.</w:t>
      </w:r>
    </w:p>
    <w:p w14:paraId="2FF6261F" w14:textId="77777777" w:rsidR="000C56AC" w:rsidRDefault="000C56AC" w:rsidP="000C56AC">
      <w:pPr>
        <w:pStyle w:val="fields"/>
      </w:pPr>
      <w:r w:rsidRPr="00F66820">
        <w:rPr>
          <w:rStyle w:val="codeChar"/>
        </w:rPr>
        <w:t>configuration_</w:t>
      </w:r>
      <w:r>
        <w:rPr>
          <w:rStyle w:val="codeChar"/>
        </w:rPr>
        <w:t>packe</w:t>
      </w:r>
      <w:r w:rsidRPr="00F66820">
        <w:rPr>
          <w:rStyle w:val="codeChar"/>
        </w:rPr>
        <w:t>t_l</w:t>
      </w:r>
      <w:r>
        <w:rPr>
          <w:rStyle w:val="codeChar"/>
        </w:rPr>
        <w:t>ayer</w:t>
      </w:r>
      <w:r>
        <w:t xml:space="preserve"> indicates the scalability layer of the packet. This value shall be same as the MIHSLayer in the MIHS packet. Zero means the packet shall not be skipped. Larger values than zero mean the packet may be skipped. Note that this field is unused at the container level but is there to maintain the same syntax for the packet header defined in ISO/IEC 23090-31 and can be passed through for decoder initialization.</w:t>
      </w:r>
    </w:p>
    <w:p w14:paraId="11214D67" w14:textId="77777777" w:rsidR="000C56AC" w:rsidRDefault="000C56AC" w:rsidP="000C56AC">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45A32F9A" w14:textId="77777777" w:rsidR="000C56AC" w:rsidRDefault="000C56AC" w:rsidP="000C56AC">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2065EFDA" w14:textId="77777777" w:rsidR="000C56AC" w:rsidRDefault="000C56AC" w:rsidP="000C56AC">
      <w:pPr>
        <w:pStyle w:val="Heading3"/>
        <w:numPr>
          <w:ilvl w:val="2"/>
          <w:numId w:val="1"/>
        </w:numPr>
      </w:pPr>
      <w:bookmarkStart w:id="605" w:name="_Ref134024633"/>
      <w:bookmarkStart w:id="606" w:name="_Ref134024651"/>
      <w:bookmarkStart w:id="607" w:name="_Toc141178550"/>
      <w:bookmarkStart w:id="608" w:name="_Toc181555971"/>
      <w:r>
        <w:t>Haptic experience description box</w:t>
      </w:r>
      <w:bookmarkEnd w:id="605"/>
      <w:bookmarkEnd w:id="606"/>
      <w:bookmarkEnd w:id="607"/>
      <w:bookmarkEnd w:id="608"/>
    </w:p>
    <w:p w14:paraId="01AF4DEC" w14:textId="77777777" w:rsidR="000C56AC" w:rsidRDefault="000C56AC" w:rsidP="000C56AC">
      <w:pPr>
        <w:pStyle w:val="Heading4"/>
        <w:tabs>
          <w:tab w:val="clear" w:pos="1080"/>
        </w:tabs>
      </w:pPr>
      <w:r>
        <w:t>Definition</w:t>
      </w:r>
    </w:p>
    <w:p w14:paraId="3D4D1467" w14:textId="0E5181A6" w:rsidR="000C56AC" w:rsidRDefault="000C56AC" w:rsidP="000C56AC">
      <w:pPr>
        <w:pStyle w:val="Atom"/>
      </w:pPr>
      <w:r>
        <w:t>Box Type:</w:t>
      </w:r>
      <w:r>
        <w:tab/>
      </w:r>
      <w:r w:rsidRPr="001F1BE5">
        <w:rPr>
          <w:rStyle w:val="codeChar"/>
        </w:rPr>
        <w:t>'</w:t>
      </w:r>
      <w:r>
        <w:rPr>
          <w:rStyle w:val="codeChar"/>
        </w:rPr>
        <w:t>hexd</w:t>
      </w:r>
      <w:r w:rsidRPr="001F1BE5">
        <w:rPr>
          <w:rStyle w:val="codeChar"/>
        </w:rPr>
        <w:t>'</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511479B4"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contain a </w:t>
      </w:r>
      <w:r w:rsidRPr="00734EE0">
        <w:rPr>
          <w:rStyle w:val="codeChar"/>
          <w:rFonts w:eastAsia="Times New Roman"/>
        </w:rPr>
        <w:t>HapticExperienceDescriptionHeaderBox</w:t>
      </w:r>
      <w:r>
        <w:rPr>
          <w:lang w:eastAsia="zh-CN"/>
        </w:rPr>
        <w:t xml:space="preserve"> and may contain </w:t>
      </w:r>
      <w:r w:rsidRPr="00B302E3">
        <w:rPr>
          <w:rStyle w:val="codeChar"/>
          <w:rFonts w:eastAsia="Times New Roman"/>
        </w:rPr>
        <w:t>HapticAvatarDescriptionBox</w:t>
      </w:r>
      <w:r>
        <w:rPr>
          <w:lang w:eastAsia="zh-CN"/>
        </w:rPr>
        <w:t xml:space="preserve">es and </w:t>
      </w:r>
      <w:r w:rsidRPr="00B302E3">
        <w:rPr>
          <w:rStyle w:val="codeChar"/>
          <w:rFonts w:eastAsia="Times New Roman"/>
        </w:rPr>
        <w:t>HapticPerceptionDescriptionBox</w:t>
      </w:r>
      <w:r>
        <w:rPr>
          <w:lang w:eastAsia="zh-CN"/>
        </w:rPr>
        <w:t xml:space="preserve">es describing the haptic avatars and perceptions, respectively, that are part of the haptic experience. If present, the contents of the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98DC768" w14:textId="77777777" w:rsidR="000C56AC" w:rsidRDefault="000C56AC" w:rsidP="000C56AC">
      <w:pPr>
        <w:pStyle w:val="Heading4"/>
        <w:tabs>
          <w:tab w:val="clear" w:pos="1080"/>
        </w:tabs>
      </w:pPr>
      <w:r>
        <w:t>Syntax</w:t>
      </w:r>
    </w:p>
    <w:p w14:paraId="6F27B287" w14:textId="77777777" w:rsidR="000C56AC" w:rsidRDefault="000C56AC" w:rsidP="000C56AC">
      <w:pPr>
        <w:pStyle w:val="code0"/>
      </w:pPr>
      <w:bookmarkStart w:id="609" w:name="_Hlk132368186"/>
      <w:r>
        <w:t>aligned(8) class HapticExperienceDescriptionBox()</w:t>
      </w:r>
      <w:r>
        <w:br/>
        <w:t xml:space="preserve">    extends Box('hexd')</w:t>
      </w:r>
      <w:r>
        <w:br/>
        <w:t xml:space="preserve">    HapticExperienceDescriptionHeaderBox header;</w:t>
      </w:r>
      <w:r>
        <w:br/>
        <w:t xml:space="preserve">    HapticAvatarDescriptionBox avatars[];</w:t>
      </w:r>
      <w:r>
        <w:br/>
        <w:t xml:space="preserve">    HapticPerceptionDescriptionBox perceptions[];</w:t>
      </w:r>
      <w:r>
        <w:br/>
        <w:t>}</w:t>
      </w:r>
    </w:p>
    <w:p w14:paraId="60F8C566" w14:textId="77777777" w:rsidR="000C56AC" w:rsidRDefault="000C56AC" w:rsidP="000C56AC">
      <w:pPr>
        <w:pStyle w:val="Heading3"/>
        <w:numPr>
          <w:ilvl w:val="2"/>
          <w:numId w:val="1"/>
        </w:numPr>
      </w:pPr>
      <w:bookmarkStart w:id="610" w:name="_Toc141100752"/>
      <w:bookmarkStart w:id="611" w:name="_Toc141170101"/>
      <w:bookmarkStart w:id="612" w:name="_Toc141178551"/>
      <w:bookmarkStart w:id="613" w:name="_Toc141100753"/>
      <w:bookmarkStart w:id="614" w:name="_Toc141170102"/>
      <w:bookmarkStart w:id="615" w:name="_Toc141178552"/>
      <w:bookmarkStart w:id="616" w:name="_Toc141100754"/>
      <w:bookmarkStart w:id="617" w:name="_Toc141170103"/>
      <w:bookmarkStart w:id="618" w:name="_Toc141178553"/>
      <w:bookmarkStart w:id="619" w:name="_Toc141100755"/>
      <w:bookmarkStart w:id="620" w:name="_Toc141170104"/>
      <w:bookmarkStart w:id="621" w:name="_Toc141178554"/>
      <w:bookmarkStart w:id="622" w:name="_Toc141100756"/>
      <w:bookmarkStart w:id="623" w:name="_Toc141170105"/>
      <w:bookmarkStart w:id="624" w:name="_Toc141178555"/>
      <w:bookmarkStart w:id="625" w:name="_Toc141178556"/>
      <w:bookmarkStart w:id="626" w:name="_Hlk132368508"/>
      <w:bookmarkStart w:id="627" w:name="_Toc181555972"/>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t>Haptic experience description header box</w:t>
      </w:r>
      <w:bookmarkEnd w:id="625"/>
      <w:bookmarkEnd w:id="627"/>
    </w:p>
    <w:p w14:paraId="42B9CA86" w14:textId="77777777" w:rsidR="000C56AC" w:rsidRDefault="000C56AC" w:rsidP="000C56AC">
      <w:pPr>
        <w:pStyle w:val="Heading4"/>
        <w:tabs>
          <w:tab w:val="clear" w:pos="1080"/>
        </w:tabs>
      </w:pPr>
      <w:r>
        <w:t>Definition</w:t>
      </w:r>
    </w:p>
    <w:p w14:paraId="6C9B42CE" w14:textId="2C36EBBA" w:rsidR="000C56AC" w:rsidRDefault="000C56AC" w:rsidP="000C56AC">
      <w:pPr>
        <w:pStyle w:val="Atom"/>
      </w:pPr>
      <w:r>
        <w:t>Box Type:</w:t>
      </w:r>
      <w:r>
        <w:tab/>
      </w:r>
      <w:r w:rsidRPr="001F1BE5">
        <w:rPr>
          <w:rStyle w:val="codeChar"/>
        </w:rPr>
        <w:t>'</w:t>
      </w:r>
      <w:r>
        <w:rPr>
          <w:rStyle w:val="codeChar"/>
        </w:rPr>
        <w:t>hexh</w:t>
      </w:r>
      <w:r w:rsidRPr="001F1BE5">
        <w:rPr>
          <w:rStyle w:val="codeChar"/>
        </w:rPr>
        <w:t>'</w:t>
      </w:r>
      <w:r w:rsidRPr="00FB75D8">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Yes</w:t>
      </w:r>
      <w:r>
        <w:br/>
        <w:t>Quantity:</w:t>
      </w:r>
      <w:r>
        <w:tab/>
        <w:t>One</w:t>
      </w:r>
    </w:p>
    <w:p w14:paraId="1B5EC7A8"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contains descriptive information about the haptic experience associated with the MIHS track. The contents of the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E1E4463" w14:textId="77777777" w:rsidR="000C56AC" w:rsidRDefault="000C56AC" w:rsidP="000C56AC">
      <w:pPr>
        <w:pStyle w:val="Heading4"/>
        <w:tabs>
          <w:tab w:val="clear" w:pos="1080"/>
        </w:tabs>
      </w:pPr>
      <w:r>
        <w:t>Syntax</w:t>
      </w:r>
    </w:p>
    <w:p w14:paraId="0A3240F7" w14:textId="77777777" w:rsidR="000C56AC" w:rsidRDefault="000C56AC" w:rsidP="000C56AC">
      <w:pPr>
        <w:pStyle w:val="code0"/>
      </w:pPr>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p>
    <w:p w14:paraId="44F303A5" w14:textId="77777777" w:rsidR="000C56AC" w:rsidRDefault="000C56AC" w:rsidP="000C56AC">
      <w:pPr>
        <w:pStyle w:val="Heading4"/>
        <w:tabs>
          <w:tab w:val="clear" w:pos="1080"/>
        </w:tabs>
      </w:pPr>
      <w:r>
        <w:lastRenderedPageBreak/>
        <w:t>Semantics</w:t>
      </w:r>
    </w:p>
    <w:p w14:paraId="39DFA875" w14:textId="77777777" w:rsidR="000C56AC" w:rsidRDefault="000C56AC" w:rsidP="000C56AC">
      <w:pPr>
        <w:pStyle w:val="fields"/>
      </w:pPr>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p>
    <w:p w14:paraId="544E7056" w14:textId="77777777" w:rsidR="000C56AC" w:rsidRDefault="000C56AC" w:rsidP="000C56AC">
      <w:pPr>
        <w:pStyle w:val="fields"/>
      </w:pPr>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p>
    <w:p w14:paraId="6038794B" w14:textId="77777777" w:rsidR="000C56AC" w:rsidRDefault="000C56AC" w:rsidP="000C56AC">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71921B38" w14:textId="77777777" w:rsidR="000C56AC" w:rsidRDefault="000C56AC" w:rsidP="000C56AC">
      <w:pPr>
        <w:pStyle w:val="fields"/>
      </w:pPr>
      <w:r>
        <w:rPr>
          <w:rStyle w:val="codeChar"/>
        </w:rPr>
        <w:t>date</w:t>
      </w:r>
      <w:r>
        <w:t xml:space="preserve"> indicates the human-readable creation date of the haptic experience. </w:t>
      </w:r>
      <w:r>
        <w:rPr>
          <w:rFonts w:ascii="Times New Roman" w:hAnsi="Times New Roman"/>
        </w:rPr>
        <w:t>The date format shall follow the ISO 8601 standard.</w:t>
      </w:r>
    </w:p>
    <w:p w14:paraId="0D2B1F8B" w14:textId="77777777" w:rsidR="000C56AC" w:rsidRDefault="000C56AC" w:rsidP="000C56AC">
      <w:pPr>
        <w:pStyle w:val="fields"/>
      </w:pPr>
      <w:r>
        <w:rPr>
          <w:rStyle w:val="codeChar"/>
        </w:rPr>
        <w:t>description</w:t>
      </w:r>
      <w:r>
        <w:t xml:space="preserve"> contains a brief description of the haptic experience.</w:t>
      </w:r>
    </w:p>
    <w:p w14:paraId="4A65D610" w14:textId="77777777" w:rsidR="000C56AC" w:rsidRDefault="000C56AC" w:rsidP="000C56AC">
      <w:pPr>
        <w:pStyle w:val="Heading3"/>
        <w:numPr>
          <w:ilvl w:val="2"/>
          <w:numId w:val="1"/>
        </w:numPr>
      </w:pPr>
      <w:bookmarkStart w:id="628" w:name="_Toc141100758"/>
      <w:bookmarkStart w:id="629" w:name="_Toc141170107"/>
      <w:bookmarkStart w:id="630" w:name="_Toc141178557"/>
      <w:bookmarkStart w:id="631" w:name="_Ref134024656"/>
      <w:bookmarkStart w:id="632" w:name="_Toc141178558"/>
      <w:bookmarkStart w:id="633" w:name="_Toc181555973"/>
      <w:bookmarkEnd w:id="626"/>
      <w:bookmarkEnd w:id="628"/>
      <w:bookmarkEnd w:id="629"/>
      <w:bookmarkEnd w:id="630"/>
      <w:r>
        <w:t>Haptic avatar description box</w:t>
      </w:r>
      <w:bookmarkEnd w:id="631"/>
      <w:bookmarkEnd w:id="632"/>
      <w:bookmarkEnd w:id="633"/>
    </w:p>
    <w:p w14:paraId="3FD1F0FD" w14:textId="77777777" w:rsidR="000C56AC" w:rsidRDefault="000C56AC" w:rsidP="000C56AC">
      <w:pPr>
        <w:pStyle w:val="Heading4"/>
        <w:tabs>
          <w:tab w:val="clear" w:pos="1080"/>
        </w:tabs>
      </w:pPr>
      <w:r>
        <w:t>Definition</w:t>
      </w:r>
    </w:p>
    <w:p w14:paraId="7416F731" w14:textId="0941554D" w:rsidR="000C56AC" w:rsidRPr="00D65D0A" w:rsidRDefault="000C56AC" w:rsidP="000C56AC">
      <w:pPr>
        <w:pStyle w:val="Atom"/>
      </w:pPr>
      <w:r>
        <w:t>Box Type:</w:t>
      </w:r>
      <w:r>
        <w:tab/>
      </w:r>
      <w:r w:rsidRPr="001F1BE5">
        <w:rPr>
          <w:rStyle w:val="codeChar"/>
        </w:rPr>
        <w:t>'</w:t>
      </w:r>
      <w:r>
        <w:rPr>
          <w:rStyle w:val="codeChar"/>
        </w:rPr>
        <w:t>havd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016187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contains descriptive information about a haptic avatar that is part of the haptic experience. If present, the contents of each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5AB5B598" w14:textId="77777777" w:rsidR="000C56AC" w:rsidRDefault="000C56AC" w:rsidP="000C56AC">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80467AE" w14:textId="479E409A" w:rsidR="000C56AC" w:rsidRDefault="000C56AC" w:rsidP="000C56AC">
      <w:pPr>
        <w:pStyle w:val="TableCaption"/>
      </w:pPr>
      <w:bookmarkStart w:id="634" w:name="_Ref117602844"/>
      <w:r>
        <w:t xml:space="preserve">Table </w:t>
      </w:r>
      <w:r>
        <w:fldChar w:fldCharType="begin"/>
      </w:r>
      <w:r>
        <w:instrText>SEQ Table \* ARABIC</w:instrText>
      </w:r>
      <w:r>
        <w:fldChar w:fldCharType="separate"/>
      </w:r>
      <w:r w:rsidR="009D2CA7">
        <w:rPr>
          <w:noProof/>
        </w:rPr>
        <w:t>8</w:t>
      </w:r>
      <w:r>
        <w:fldChar w:fldCharType="end"/>
      </w:r>
      <w:bookmarkEnd w:id="634"/>
      <w:r>
        <w:t xml:space="preserve"> – Avatar types</w:t>
      </w:r>
      <w:r w:rsidR="004F01F3">
        <w:t>.</w:t>
      </w:r>
    </w:p>
    <w:tbl>
      <w:tblPr>
        <w:tblStyle w:val="TableGrid"/>
        <w:tblW w:w="0" w:type="auto"/>
        <w:jc w:val="center"/>
        <w:tblLook w:val="04A0" w:firstRow="1" w:lastRow="0" w:firstColumn="1" w:lastColumn="0" w:noHBand="0" w:noVBand="1"/>
      </w:tblPr>
      <w:tblGrid>
        <w:gridCol w:w="814"/>
        <w:gridCol w:w="1460"/>
      </w:tblGrid>
      <w:tr w:rsidR="000C56AC" w14:paraId="68975D19" w14:textId="77777777" w:rsidTr="00FB3019">
        <w:trPr>
          <w:jc w:val="center"/>
        </w:trPr>
        <w:tc>
          <w:tcPr>
            <w:tcW w:w="0" w:type="auto"/>
          </w:tcPr>
          <w:p w14:paraId="2C0A416C" w14:textId="77777777" w:rsidR="000C56AC" w:rsidRPr="00921F4A" w:rsidRDefault="000C56AC" w:rsidP="004F01F3">
            <w:pPr>
              <w:pStyle w:val="TableColumnHeading"/>
              <w:jc w:val="center"/>
            </w:pPr>
            <w:bookmarkStart w:id="635" w:name="_Hlk132384252"/>
            <w:r w:rsidRPr="00921F4A">
              <w:t>Value</w:t>
            </w:r>
          </w:p>
        </w:tc>
        <w:tc>
          <w:tcPr>
            <w:tcW w:w="0" w:type="auto"/>
          </w:tcPr>
          <w:p w14:paraId="207CA374" w14:textId="77777777" w:rsidR="000C56AC" w:rsidRPr="00921F4A" w:rsidRDefault="000C56AC" w:rsidP="004F01F3">
            <w:pPr>
              <w:pStyle w:val="TableColumnHeading"/>
              <w:jc w:val="center"/>
            </w:pPr>
            <w:r w:rsidRPr="00921F4A">
              <w:t>Type</w:t>
            </w:r>
          </w:p>
        </w:tc>
      </w:tr>
      <w:tr w:rsidR="000C56AC" w14:paraId="78CC174B" w14:textId="77777777" w:rsidTr="00FB3019">
        <w:trPr>
          <w:jc w:val="center"/>
        </w:trPr>
        <w:tc>
          <w:tcPr>
            <w:tcW w:w="0" w:type="auto"/>
          </w:tcPr>
          <w:p w14:paraId="11DB7E9F" w14:textId="77777777" w:rsidR="000C56AC" w:rsidRDefault="000C56AC" w:rsidP="004F01F3">
            <w:pPr>
              <w:pStyle w:val="TableCell"/>
              <w:jc w:val="center"/>
              <w:rPr>
                <w:lang w:eastAsia="zh-CN"/>
              </w:rPr>
            </w:pPr>
            <w:r>
              <w:rPr>
                <w:lang w:eastAsia="zh-CN"/>
              </w:rPr>
              <w:t>0</w:t>
            </w:r>
          </w:p>
        </w:tc>
        <w:tc>
          <w:tcPr>
            <w:tcW w:w="0" w:type="auto"/>
          </w:tcPr>
          <w:p w14:paraId="2C955AE0" w14:textId="77777777" w:rsidR="000C56AC" w:rsidRDefault="000C56AC" w:rsidP="00FB3019">
            <w:pPr>
              <w:pStyle w:val="TableCell"/>
              <w:rPr>
                <w:lang w:eastAsia="zh-CN"/>
              </w:rPr>
            </w:pPr>
            <w:r>
              <w:rPr>
                <w:lang w:eastAsia="zh-CN"/>
              </w:rPr>
              <w:t>Custom</w:t>
            </w:r>
          </w:p>
        </w:tc>
      </w:tr>
      <w:tr w:rsidR="000C56AC" w14:paraId="4CC7E587" w14:textId="77777777" w:rsidTr="00FB3019">
        <w:trPr>
          <w:jc w:val="center"/>
        </w:trPr>
        <w:tc>
          <w:tcPr>
            <w:tcW w:w="0" w:type="auto"/>
          </w:tcPr>
          <w:p w14:paraId="48A682DE" w14:textId="77777777" w:rsidR="000C56AC" w:rsidRDefault="000C56AC" w:rsidP="004F01F3">
            <w:pPr>
              <w:pStyle w:val="TableCell"/>
              <w:jc w:val="center"/>
              <w:rPr>
                <w:lang w:eastAsia="zh-CN"/>
              </w:rPr>
            </w:pPr>
            <w:r>
              <w:rPr>
                <w:lang w:eastAsia="zh-CN"/>
              </w:rPr>
              <w:t>1</w:t>
            </w:r>
          </w:p>
        </w:tc>
        <w:tc>
          <w:tcPr>
            <w:tcW w:w="0" w:type="auto"/>
          </w:tcPr>
          <w:p w14:paraId="36F76AC5" w14:textId="77777777" w:rsidR="000C56AC" w:rsidRDefault="000C56AC" w:rsidP="00FB3019">
            <w:pPr>
              <w:pStyle w:val="TableCell"/>
              <w:rPr>
                <w:lang w:eastAsia="zh-CN"/>
              </w:rPr>
            </w:pPr>
            <w:r>
              <w:rPr>
                <w:lang w:eastAsia="zh-CN"/>
              </w:rPr>
              <w:t>Vibration</w:t>
            </w:r>
          </w:p>
        </w:tc>
      </w:tr>
      <w:tr w:rsidR="000C56AC" w14:paraId="5C4B1DC8" w14:textId="77777777" w:rsidTr="00FB3019">
        <w:trPr>
          <w:jc w:val="center"/>
        </w:trPr>
        <w:tc>
          <w:tcPr>
            <w:tcW w:w="0" w:type="auto"/>
          </w:tcPr>
          <w:p w14:paraId="2BBD3D57" w14:textId="77777777" w:rsidR="000C56AC" w:rsidRDefault="000C56AC" w:rsidP="004F01F3">
            <w:pPr>
              <w:pStyle w:val="TableCell"/>
              <w:jc w:val="center"/>
              <w:rPr>
                <w:lang w:eastAsia="zh-CN"/>
              </w:rPr>
            </w:pPr>
            <w:r>
              <w:rPr>
                <w:lang w:eastAsia="zh-CN"/>
              </w:rPr>
              <w:t>2</w:t>
            </w:r>
          </w:p>
        </w:tc>
        <w:tc>
          <w:tcPr>
            <w:tcW w:w="0" w:type="auto"/>
          </w:tcPr>
          <w:p w14:paraId="15E70F85" w14:textId="77777777" w:rsidR="000C56AC" w:rsidRDefault="000C56AC" w:rsidP="00FB3019">
            <w:pPr>
              <w:pStyle w:val="TableCell"/>
              <w:rPr>
                <w:lang w:eastAsia="zh-CN"/>
              </w:rPr>
            </w:pPr>
            <w:r>
              <w:rPr>
                <w:lang w:eastAsia="zh-CN"/>
              </w:rPr>
              <w:t>Pressure</w:t>
            </w:r>
          </w:p>
        </w:tc>
      </w:tr>
      <w:tr w:rsidR="000C56AC" w14:paraId="7EF9D3E5" w14:textId="77777777" w:rsidTr="00FB3019">
        <w:trPr>
          <w:jc w:val="center"/>
        </w:trPr>
        <w:tc>
          <w:tcPr>
            <w:tcW w:w="0" w:type="auto"/>
          </w:tcPr>
          <w:p w14:paraId="48C271E6" w14:textId="77777777" w:rsidR="000C56AC" w:rsidRDefault="000C56AC" w:rsidP="004F01F3">
            <w:pPr>
              <w:pStyle w:val="TableCell"/>
              <w:jc w:val="center"/>
              <w:rPr>
                <w:lang w:eastAsia="zh-CN"/>
              </w:rPr>
            </w:pPr>
            <w:r>
              <w:rPr>
                <w:lang w:eastAsia="zh-CN"/>
              </w:rPr>
              <w:t>3</w:t>
            </w:r>
          </w:p>
        </w:tc>
        <w:tc>
          <w:tcPr>
            <w:tcW w:w="0" w:type="auto"/>
          </w:tcPr>
          <w:p w14:paraId="66986223" w14:textId="77777777" w:rsidR="000C56AC" w:rsidRDefault="000C56AC" w:rsidP="00FB3019">
            <w:pPr>
              <w:pStyle w:val="TableCell"/>
              <w:rPr>
                <w:lang w:eastAsia="zh-CN"/>
              </w:rPr>
            </w:pPr>
            <w:r>
              <w:rPr>
                <w:lang w:eastAsia="zh-CN"/>
              </w:rPr>
              <w:t>Temperature</w:t>
            </w:r>
          </w:p>
        </w:tc>
      </w:tr>
      <w:tr w:rsidR="000C56AC" w14:paraId="7340F279" w14:textId="77777777" w:rsidTr="00FB3019">
        <w:trPr>
          <w:jc w:val="center"/>
        </w:trPr>
        <w:tc>
          <w:tcPr>
            <w:tcW w:w="0" w:type="auto"/>
          </w:tcPr>
          <w:p w14:paraId="5142E9B5" w14:textId="77777777" w:rsidR="000C56AC" w:rsidRDefault="000C56AC" w:rsidP="004F01F3">
            <w:pPr>
              <w:pStyle w:val="TableCell"/>
              <w:jc w:val="center"/>
              <w:rPr>
                <w:lang w:eastAsia="zh-CN"/>
              </w:rPr>
            </w:pPr>
            <w:r>
              <w:rPr>
                <w:lang w:eastAsia="zh-CN"/>
              </w:rPr>
              <w:t>4</w:t>
            </w:r>
            <w:r w:rsidRPr="004921C0">
              <w:rPr>
                <w:lang w:eastAsia="zh-CN"/>
              </w:rPr>
              <w:t>–</w:t>
            </w:r>
            <w:r>
              <w:rPr>
                <w:lang w:eastAsia="zh-CN"/>
              </w:rPr>
              <w:t>255</w:t>
            </w:r>
          </w:p>
        </w:tc>
        <w:tc>
          <w:tcPr>
            <w:tcW w:w="0" w:type="auto"/>
          </w:tcPr>
          <w:p w14:paraId="0F0CA5CA" w14:textId="77777777" w:rsidR="000C56AC" w:rsidRPr="004921C0" w:rsidRDefault="000C56AC" w:rsidP="00FB3019">
            <w:pPr>
              <w:pStyle w:val="TableCell"/>
              <w:rPr>
                <w:i/>
                <w:iCs/>
                <w:lang w:eastAsia="zh-CN"/>
              </w:rPr>
            </w:pPr>
            <w:r w:rsidRPr="004921C0">
              <w:rPr>
                <w:i/>
                <w:iCs/>
                <w:lang w:eastAsia="zh-CN"/>
              </w:rPr>
              <w:t>Reserved</w:t>
            </w:r>
          </w:p>
        </w:tc>
      </w:tr>
    </w:tbl>
    <w:bookmarkEnd w:id="635"/>
    <w:p w14:paraId="1DA2FFB9" w14:textId="77777777" w:rsidR="000C56AC" w:rsidRDefault="000C56AC" w:rsidP="000C56AC">
      <w:pPr>
        <w:pStyle w:val="Heading4"/>
        <w:tabs>
          <w:tab w:val="clear" w:pos="1080"/>
        </w:tabs>
      </w:pPr>
      <w:r>
        <w:t>Syntax</w:t>
      </w:r>
    </w:p>
    <w:p w14:paraId="1139281D" w14:textId="77777777" w:rsidR="000C56AC" w:rsidRDefault="000C56AC" w:rsidP="000C56AC">
      <w:pPr>
        <w:pStyle w:val="code0"/>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int(8) avatar_id;</w:t>
      </w:r>
      <w:r>
        <w:br/>
        <w:t xml:space="preserve">    unsigned int(8) level_of_detail;</w:t>
      </w:r>
      <w:r>
        <w:br/>
        <w:t xml:space="preserve">    unsigned int(8) avatar_type;</w:t>
      </w:r>
      <w:r>
        <w:br/>
        <w:t xml:space="preserve">    if (type == 0) {</w:t>
      </w:r>
      <w:r>
        <w:br/>
        <w:t xml:space="preserve">        utf8string mesh_uri;</w:t>
      </w:r>
      <w:r>
        <w:br/>
        <w:t xml:space="preserve">    }</w:t>
      </w:r>
      <w:r>
        <w:br/>
        <w:t>}</w:t>
      </w:r>
    </w:p>
    <w:p w14:paraId="58C49416" w14:textId="77777777" w:rsidR="000C56AC" w:rsidRDefault="000C56AC" w:rsidP="000C56AC">
      <w:pPr>
        <w:pStyle w:val="Heading4"/>
        <w:tabs>
          <w:tab w:val="clear" w:pos="1080"/>
        </w:tabs>
      </w:pPr>
      <w:r>
        <w:t>Semantics</w:t>
      </w:r>
    </w:p>
    <w:p w14:paraId="0871E8A3" w14:textId="77777777" w:rsidR="000C56AC" w:rsidRDefault="000C56AC" w:rsidP="000C56AC">
      <w:pPr>
        <w:pStyle w:val="fields"/>
      </w:pPr>
      <w:r>
        <w:rPr>
          <w:rStyle w:val="codeChar"/>
        </w:rPr>
        <w:t>avatar_id</w:t>
      </w:r>
      <w:r>
        <w:t xml:space="preserve"> indicates the unique ID of the avatar within the haptic experience.</w:t>
      </w:r>
    </w:p>
    <w:p w14:paraId="14F6641F" w14:textId="77777777" w:rsidR="000C56AC" w:rsidRDefault="000C56AC" w:rsidP="000C56AC">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4B6BC7DC" w14:textId="77777777" w:rsidR="000C56AC" w:rsidRDefault="000C56AC" w:rsidP="000C56AC">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0DF3185" w14:textId="77777777" w:rsidR="000C56AC" w:rsidRDefault="000C56AC" w:rsidP="000C56AC">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0D7B72B1" w14:textId="77777777" w:rsidR="000C56AC" w:rsidRDefault="000C56AC" w:rsidP="000C56AC">
      <w:pPr>
        <w:pStyle w:val="Heading3"/>
        <w:numPr>
          <w:ilvl w:val="2"/>
          <w:numId w:val="1"/>
        </w:numPr>
      </w:pPr>
      <w:bookmarkStart w:id="636" w:name="_Ref134024661"/>
      <w:bookmarkStart w:id="637" w:name="_Ref134024666"/>
      <w:bookmarkStart w:id="638" w:name="_Toc141178559"/>
      <w:bookmarkStart w:id="639" w:name="_Toc181555974"/>
      <w:r>
        <w:t>Haptic perception description box</w:t>
      </w:r>
      <w:bookmarkEnd w:id="636"/>
      <w:bookmarkEnd w:id="637"/>
      <w:bookmarkEnd w:id="638"/>
      <w:bookmarkEnd w:id="639"/>
    </w:p>
    <w:p w14:paraId="53EBACB1" w14:textId="77777777" w:rsidR="000C56AC" w:rsidRDefault="000C56AC" w:rsidP="000C56AC">
      <w:pPr>
        <w:pStyle w:val="Heading4"/>
        <w:tabs>
          <w:tab w:val="clear" w:pos="1080"/>
        </w:tabs>
      </w:pPr>
      <w:r>
        <w:t>Definition</w:t>
      </w:r>
    </w:p>
    <w:p w14:paraId="134CF714" w14:textId="4BF976CD" w:rsidR="000C56AC" w:rsidRDefault="000C56AC" w:rsidP="000C56AC">
      <w:pPr>
        <w:pStyle w:val="Atom"/>
      </w:pPr>
      <w:r>
        <w:t>Box Type:</w:t>
      </w:r>
      <w:r>
        <w:tab/>
      </w:r>
      <w:r w:rsidRPr="001F1BE5">
        <w:rPr>
          <w:rStyle w:val="codeChar"/>
        </w:rPr>
        <w:t>'</w:t>
      </w:r>
      <w:r>
        <w:rPr>
          <w:rStyle w:val="codeChar"/>
        </w:rPr>
        <w:t>hprd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0AAF844C"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contain a </w:t>
      </w:r>
      <w:r w:rsidRPr="00734EE0">
        <w:rPr>
          <w:rStyle w:val="codeChar"/>
          <w:rFonts w:eastAsia="Times New Roman"/>
        </w:rPr>
        <w:t>HapticPerceptionDescriptionHeaderBox</w:t>
      </w:r>
      <w:r>
        <w:rPr>
          <w:lang w:eastAsia="zh-CN"/>
        </w:rPr>
        <w:t xml:space="preserve"> and may contain </w:t>
      </w:r>
      <w:r w:rsidRPr="00AC7469">
        <w:rPr>
          <w:rStyle w:val="codeChar"/>
          <w:rFonts w:eastAsia="Times New Roman"/>
        </w:rPr>
        <w:t>HapticReferenceDeviceDescriptionBox</w:t>
      </w:r>
      <w:r>
        <w:rPr>
          <w:lang w:eastAsia="zh-CN"/>
        </w:rPr>
        <w:t xml:space="preserve">es and </w:t>
      </w:r>
      <w:r w:rsidRPr="00AC7469">
        <w:rPr>
          <w:rStyle w:val="codeChar"/>
          <w:rFonts w:eastAsia="Times New Roman"/>
        </w:rPr>
        <w:t>HapticChannelDescriptionBox</w:t>
      </w:r>
      <w:r>
        <w:rPr>
          <w:lang w:eastAsia="zh-CN"/>
        </w:rPr>
        <w:t xml:space="preserve">es describing the reference devices and haptic channels, respectively, that are part of the haptic perception. If present, the contents of each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0A731CC6" w14:textId="77777777" w:rsidR="000C56AC" w:rsidRDefault="000C56AC" w:rsidP="000C56AC">
      <w:pPr>
        <w:pStyle w:val="Heading4"/>
        <w:tabs>
          <w:tab w:val="clear" w:pos="1080"/>
        </w:tabs>
      </w:pPr>
      <w:r>
        <w:t>Syntax</w:t>
      </w:r>
    </w:p>
    <w:p w14:paraId="7D237E24" w14:textId="77777777" w:rsidR="000C56AC" w:rsidRDefault="000C56AC" w:rsidP="000C56AC">
      <w:pPr>
        <w:pStyle w:val="code0"/>
      </w:pPr>
      <w:bookmarkStart w:id="640" w:name="_Hlk132377903"/>
      <w:r>
        <w:t>aligned(8) class HapticPerceptionDescriptionBox()</w:t>
      </w:r>
      <w:r>
        <w:br/>
        <w:t xml:space="preserve">    extends Box('hprd')</w:t>
      </w:r>
      <w:r>
        <w:br/>
        <w:t xml:space="preserve">    HapticPerceptionDescriptionHeaderBox header;</w:t>
      </w:r>
      <w:r>
        <w:br/>
        <w:t xml:space="preserve">    HapticReferenceDeviceDescriptionBox reference_devices[];</w:t>
      </w:r>
      <w:r>
        <w:br/>
        <w:t xml:space="preserve">    HapticChannelDescriptionBox channels[];</w:t>
      </w:r>
      <w:r>
        <w:br/>
        <w:t>}</w:t>
      </w:r>
    </w:p>
    <w:p w14:paraId="55AB1D58" w14:textId="77777777" w:rsidR="000C56AC" w:rsidRDefault="000C56AC" w:rsidP="000C56AC">
      <w:pPr>
        <w:pStyle w:val="Heading3"/>
        <w:numPr>
          <w:ilvl w:val="2"/>
          <w:numId w:val="1"/>
        </w:numPr>
      </w:pPr>
      <w:bookmarkStart w:id="641" w:name="_Toc141100761"/>
      <w:bookmarkStart w:id="642" w:name="_Toc141170110"/>
      <w:bookmarkStart w:id="643" w:name="_Toc141178560"/>
      <w:bookmarkStart w:id="644" w:name="_Toc141100762"/>
      <w:bookmarkStart w:id="645" w:name="_Toc141170111"/>
      <w:bookmarkStart w:id="646" w:name="_Toc141178561"/>
      <w:bookmarkStart w:id="647" w:name="_Toc141100763"/>
      <w:bookmarkStart w:id="648" w:name="_Toc141170112"/>
      <w:bookmarkStart w:id="649" w:name="_Toc141178562"/>
      <w:bookmarkStart w:id="650" w:name="_Toc141100764"/>
      <w:bookmarkStart w:id="651" w:name="_Toc141170113"/>
      <w:bookmarkStart w:id="652" w:name="_Toc141178563"/>
      <w:bookmarkStart w:id="653" w:name="_Toc141100765"/>
      <w:bookmarkStart w:id="654" w:name="_Toc141170114"/>
      <w:bookmarkStart w:id="655" w:name="_Toc141178564"/>
      <w:bookmarkStart w:id="656" w:name="_Toc141100766"/>
      <w:bookmarkStart w:id="657" w:name="_Toc141170115"/>
      <w:bookmarkStart w:id="658" w:name="_Toc141178565"/>
      <w:bookmarkStart w:id="659" w:name="_Toc141100767"/>
      <w:bookmarkStart w:id="660" w:name="_Toc141170116"/>
      <w:bookmarkStart w:id="661" w:name="_Toc141178566"/>
      <w:bookmarkStart w:id="662" w:name="_Toc141178567"/>
      <w:bookmarkStart w:id="663" w:name="_Hlk132378115"/>
      <w:bookmarkStart w:id="664" w:name="_Toc181555975"/>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t>Haptic perception description header box</w:t>
      </w:r>
      <w:bookmarkEnd w:id="662"/>
      <w:bookmarkEnd w:id="664"/>
    </w:p>
    <w:p w14:paraId="209192F6" w14:textId="77777777" w:rsidR="000C56AC" w:rsidRDefault="000C56AC" w:rsidP="000C56AC">
      <w:pPr>
        <w:pStyle w:val="Heading4"/>
        <w:tabs>
          <w:tab w:val="clear" w:pos="1080"/>
        </w:tabs>
      </w:pPr>
      <w:r>
        <w:t>Definition</w:t>
      </w:r>
    </w:p>
    <w:p w14:paraId="0BBFA09E" w14:textId="1E6DB9C6" w:rsidR="000C56AC" w:rsidRDefault="000C56AC" w:rsidP="000C56AC">
      <w:pPr>
        <w:pStyle w:val="Atom"/>
      </w:pPr>
      <w:r>
        <w:t>Box Type:</w:t>
      </w:r>
      <w:r>
        <w:tab/>
      </w:r>
      <w:r w:rsidRPr="001F1BE5">
        <w:rPr>
          <w:rStyle w:val="codeChar"/>
        </w:rPr>
        <w:t>'</w:t>
      </w:r>
      <w:r>
        <w:rPr>
          <w:rStyle w:val="codeChar"/>
        </w:rPr>
        <w:t>hprh</w:t>
      </w:r>
      <w:r w:rsidRPr="001F1BE5">
        <w:rPr>
          <w:rStyle w:val="codeChar"/>
        </w:rPr>
        <w:t>'</w:t>
      </w:r>
      <w:r w:rsidRPr="00FB75D8">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Yes</w:t>
      </w:r>
      <w:r>
        <w:br/>
        <w:t>Quantity:</w:t>
      </w:r>
      <w:r>
        <w:tab/>
        <w:t>One</w:t>
      </w:r>
    </w:p>
    <w:p w14:paraId="5181782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contains descriptive information about a haptic perception that is part of the haptic experience. The contents of the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box shall agree with the corresponding contents (MIHS packets) of the </w:t>
      </w:r>
      <w:r w:rsidRPr="00FB75D8">
        <w:rPr>
          <w:rStyle w:val="codeChar"/>
          <w:rFonts w:eastAsia="Times New Roman"/>
        </w:rPr>
        <w:t>MIHSConfigurationBox</w:t>
      </w:r>
      <w:r>
        <w:rPr>
          <w:lang w:eastAsia="zh-CN"/>
        </w:rPr>
        <w:t>.</w:t>
      </w:r>
    </w:p>
    <w:p w14:paraId="6EEC720C" w14:textId="77777777" w:rsidR="000C56AC" w:rsidRDefault="000C56AC" w:rsidP="000C56AC">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rPr>
          <w:lang w:eastAsia="zh-CN"/>
        </w:rPr>
        <w:t>.</w:t>
      </w:r>
    </w:p>
    <w:p w14:paraId="7FE0216E" w14:textId="4ACA757C" w:rsidR="000C56AC" w:rsidRDefault="000C56AC" w:rsidP="000C56AC">
      <w:pPr>
        <w:pStyle w:val="TableCaption"/>
      </w:pPr>
      <w:r>
        <w:t xml:space="preserve">Table </w:t>
      </w:r>
      <w:r>
        <w:fldChar w:fldCharType="begin"/>
      </w:r>
      <w:r>
        <w:instrText>SEQ Table \* ARABIC</w:instrText>
      </w:r>
      <w:r>
        <w:fldChar w:fldCharType="separate"/>
      </w:r>
      <w:r w:rsidR="009D2CA7">
        <w:rPr>
          <w:noProof/>
        </w:rPr>
        <w:t>9</w:t>
      </w:r>
      <w:r>
        <w:fldChar w:fldCharType="end"/>
      </w:r>
      <w:r>
        <w:t xml:space="preserve"> – Haptic modalities</w:t>
      </w:r>
      <w:r w:rsidR="004F01F3">
        <w:t>.</w:t>
      </w:r>
    </w:p>
    <w:tbl>
      <w:tblPr>
        <w:tblStyle w:val="TableGrid"/>
        <w:tblW w:w="0" w:type="auto"/>
        <w:jc w:val="center"/>
        <w:tblLook w:val="04A0" w:firstRow="1" w:lastRow="0" w:firstColumn="1" w:lastColumn="0" w:noHBand="0" w:noVBand="1"/>
      </w:tblPr>
      <w:tblGrid>
        <w:gridCol w:w="936"/>
        <w:gridCol w:w="2223"/>
      </w:tblGrid>
      <w:tr w:rsidR="000C56AC" w14:paraId="0517BCFF" w14:textId="77777777" w:rsidTr="00FB3019">
        <w:trPr>
          <w:jc w:val="center"/>
        </w:trPr>
        <w:tc>
          <w:tcPr>
            <w:tcW w:w="0" w:type="auto"/>
          </w:tcPr>
          <w:p w14:paraId="546F6887" w14:textId="77777777" w:rsidR="000C56AC" w:rsidRPr="00921F4A" w:rsidRDefault="000C56AC" w:rsidP="004F01F3">
            <w:pPr>
              <w:pStyle w:val="TableColumnHeading"/>
              <w:jc w:val="center"/>
            </w:pPr>
            <w:r w:rsidRPr="00921F4A">
              <w:t>Value</w:t>
            </w:r>
          </w:p>
        </w:tc>
        <w:tc>
          <w:tcPr>
            <w:tcW w:w="0" w:type="auto"/>
          </w:tcPr>
          <w:p w14:paraId="5109EEB7" w14:textId="77777777" w:rsidR="000C56AC" w:rsidRPr="00921F4A" w:rsidRDefault="000C56AC" w:rsidP="004F01F3">
            <w:pPr>
              <w:pStyle w:val="TableColumnHeading"/>
              <w:jc w:val="center"/>
            </w:pPr>
            <w:r>
              <w:t>Modality</w:t>
            </w:r>
          </w:p>
        </w:tc>
      </w:tr>
      <w:tr w:rsidR="000C56AC" w14:paraId="2808CB07" w14:textId="77777777" w:rsidTr="00FB3019">
        <w:trPr>
          <w:jc w:val="center"/>
        </w:trPr>
        <w:tc>
          <w:tcPr>
            <w:tcW w:w="0" w:type="auto"/>
          </w:tcPr>
          <w:p w14:paraId="7ABA464B" w14:textId="77777777" w:rsidR="000C56AC" w:rsidRDefault="000C56AC" w:rsidP="004F01F3">
            <w:pPr>
              <w:pStyle w:val="TableCell"/>
              <w:jc w:val="center"/>
              <w:rPr>
                <w:lang w:eastAsia="zh-CN"/>
              </w:rPr>
            </w:pPr>
            <w:r>
              <w:rPr>
                <w:lang w:eastAsia="zh-CN"/>
              </w:rPr>
              <w:t>0</w:t>
            </w:r>
          </w:p>
        </w:tc>
        <w:tc>
          <w:tcPr>
            <w:tcW w:w="0" w:type="auto"/>
          </w:tcPr>
          <w:p w14:paraId="5727AC46" w14:textId="77777777" w:rsidR="000C56AC" w:rsidRDefault="000C56AC" w:rsidP="00FB3019">
            <w:pPr>
              <w:pStyle w:val="TableCell"/>
              <w:rPr>
                <w:lang w:eastAsia="zh-CN"/>
              </w:rPr>
            </w:pPr>
            <w:r>
              <w:rPr>
                <w:lang w:eastAsia="zh-CN"/>
              </w:rPr>
              <w:t>Other</w:t>
            </w:r>
          </w:p>
        </w:tc>
      </w:tr>
      <w:tr w:rsidR="000C56AC" w14:paraId="767BCDB7" w14:textId="77777777" w:rsidTr="00FB3019">
        <w:trPr>
          <w:jc w:val="center"/>
        </w:trPr>
        <w:tc>
          <w:tcPr>
            <w:tcW w:w="0" w:type="auto"/>
          </w:tcPr>
          <w:p w14:paraId="74619DF6" w14:textId="77777777" w:rsidR="000C56AC" w:rsidRDefault="000C56AC" w:rsidP="004F01F3">
            <w:pPr>
              <w:pStyle w:val="TableCell"/>
              <w:jc w:val="center"/>
              <w:rPr>
                <w:lang w:eastAsia="zh-CN"/>
              </w:rPr>
            </w:pPr>
            <w:r>
              <w:rPr>
                <w:lang w:eastAsia="zh-CN"/>
              </w:rPr>
              <w:t>1</w:t>
            </w:r>
          </w:p>
        </w:tc>
        <w:tc>
          <w:tcPr>
            <w:tcW w:w="0" w:type="auto"/>
          </w:tcPr>
          <w:p w14:paraId="5FF5DF13" w14:textId="77777777" w:rsidR="000C56AC" w:rsidRDefault="000C56AC" w:rsidP="00FB3019">
            <w:pPr>
              <w:pStyle w:val="TableCell"/>
              <w:rPr>
                <w:lang w:eastAsia="zh-CN"/>
              </w:rPr>
            </w:pPr>
            <w:r>
              <w:rPr>
                <w:lang w:eastAsia="zh-CN"/>
              </w:rPr>
              <w:t>Pressure</w:t>
            </w:r>
          </w:p>
        </w:tc>
      </w:tr>
      <w:tr w:rsidR="000C56AC" w14:paraId="1F927933" w14:textId="77777777" w:rsidTr="00FB3019">
        <w:trPr>
          <w:jc w:val="center"/>
        </w:trPr>
        <w:tc>
          <w:tcPr>
            <w:tcW w:w="0" w:type="auto"/>
          </w:tcPr>
          <w:p w14:paraId="068FE251" w14:textId="77777777" w:rsidR="000C56AC" w:rsidRDefault="000C56AC" w:rsidP="004F01F3">
            <w:pPr>
              <w:pStyle w:val="TableCell"/>
              <w:jc w:val="center"/>
              <w:rPr>
                <w:lang w:eastAsia="zh-CN"/>
              </w:rPr>
            </w:pPr>
            <w:r>
              <w:rPr>
                <w:lang w:eastAsia="zh-CN"/>
              </w:rPr>
              <w:t>2</w:t>
            </w:r>
          </w:p>
        </w:tc>
        <w:tc>
          <w:tcPr>
            <w:tcW w:w="0" w:type="auto"/>
          </w:tcPr>
          <w:p w14:paraId="58E9E211" w14:textId="77777777" w:rsidR="000C56AC" w:rsidRDefault="000C56AC" w:rsidP="00FB3019">
            <w:pPr>
              <w:pStyle w:val="TableCell"/>
              <w:rPr>
                <w:lang w:eastAsia="zh-CN"/>
              </w:rPr>
            </w:pPr>
            <w:r>
              <w:rPr>
                <w:lang w:eastAsia="zh-CN"/>
              </w:rPr>
              <w:t>Acceleration</w:t>
            </w:r>
          </w:p>
        </w:tc>
      </w:tr>
      <w:tr w:rsidR="000C56AC" w14:paraId="6F385939" w14:textId="77777777" w:rsidTr="00FB3019">
        <w:trPr>
          <w:jc w:val="center"/>
        </w:trPr>
        <w:tc>
          <w:tcPr>
            <w:tcW w:w="0" w:type="auto"/>
          </w:tcPr>
          <w:p w14:paraId="514056E5" w14:textId="77777777" w:rsidR="000C56AC" w:rsidRDefault="000C56AC" w:rsidP="004F01F3">
            <w:pPr>
              <w:pStyle w:val="TableCell"/>
              <w:jc w:val="center"/>
              <w:rPr>
                <w:lang w:eastAsia="zh-CN"/>
              </w:rPr>
            </w:pPr>
            <w:r>
              <w:rPr>
                <w:lang w:eastAsia="zh-CN"/>
              </w:rPr>
              <w:t>3</w:t>
            </w:r>
          </w:p>
        </w:tc>
        <w:tc>
          <w:tcPr>
            <w:tcW w:w="0" w:type="auto"/>
          </w:tcPr>
          <w:p w14:paraId="2C525FF7" w14:textId="77777777" w:rsidR="000C56AC" w:rsidRDefault="000C56AC" w:rsidP="00FB3019">
            <w:pPr>
              <w:pStyle w:val="TableCell"/>
              <w:rPr>
                <w:lang w:eastAsia="zh-CN"/>
              </w:rPr>
            </w:pPr>
            <w:r>
              <w:rPr>
                <w:lang w:eastAsia="zh-CN"/>
              </w:rPr>
              <w:t>Velocity</w:t>
            </w:r>
          </w:p>
        </w:tc>
      </w:tr>
      <w:tr w:rsidR="000C56AC" w14:paraId="3AD87A95" w14:textId="77777777" w:rsidTr="00FB3019">
        <w:trPr>
          <w:jc w:val="center"/>
        </w:trPr>
        <w:tc>
          <w:tcPr>
            <w:tcW w:w="0" w:type="auto"/>
          </w:tcPr>
          <w:p w14:paraId="5FC3DF62" w14:textId="77777777" w:rsidR="000C56AC" w:rsidRDefault="000C56AC" w:rsidP="004F01F3">
            <w:pPr>
              <w:pStyle w:val="TableCell"/>
              <w:jc w:val="center"/>
              <w:rPr>
                <w:lang w:eastAsia="zh-CN"/>
              </w:rPr>
            </w:pPr>
            <w:r>
              <w:rPr>
                <w:lang w:eastAsia="zh-CN"/>
              </w:rPr>
              <w:t>4</w:t>
            </w:r>
          </w:p>
        </w:tc>
        <w:tc>
          <w:tcPr>
            <w:tcW w:w="0" w:type="auto"/>
          </w:tcPr>
          <w:p w14:paraId="785DA038" w14:textId="77777777" w:rsidR="000C56AC" w:rsidRDefault="000C56AC" w:rsidP="00FB3019">
            <w:pPr>
              <w:pStyle w:val="TableCell"/>
              <w:rPr>
                <w:lang w:eastAsia="zh-CN"/>
              </w:rPr>
            </w:pPr>
            <w:r>
              <w:rPr>
                <w:lang w:eastAsia="zh-CN"/>
              </w:rPr>
              <w:t>Position</w:t>
            </w:r>
          </w:p>
        </w:tc>
      </w:tr>
      <w:tr w:rsidR="000C56AC" w14:paraId="3CB3875E" w14:textId="77777777" w:rsidTr="00FB3019">
        <w:trPr>
          <w:jc w:val="center"/>
        </w:trPr>
        <w:tc>
          <w:tcPr>
            <w:tcW w:w="0" w:type="auto"/>
          </w:tcPr>
          <w:p w14:paraId="1DE371BC" w14:textId="77777777" w:rsidR="000C56AC" w:rsidRDefault="000C56AC" w:rsidP="004F01F3">
            <w:pPr>
              <w:pStyle w:val="TableCell"/>
              <w:jc w:val="center"/>
              <w:rPr>
                <w:lang w:eastAsia="zh-CN"/>
              </w:rPr>
            </w:pPr>
            <w:r>
              <w:rPr>
                <w:lang w:eastAsia="zh-CN"/>
              </w:rPr>
              <w:t>5</w:t>
            </w:r>
          </w:p>
        </w:tc>
        <w:tc>
          <w:tcPr>
            <w:tcW w:w="0" w:type="auto"/>
          </w:tcPr>
          <w:p w14:paraId="398EF757" w14:textId="77777777" w:rsidR="000C56AC" w:rsidRDefault="000C56AC" w:rsidP="00FB3019">
            <w:pPr>
              <w:pStyle w:val="TableCell"/>
              <w:rPr>
                <w:lang w:eastAsia="zh-CN"/>
              </w:rPr>
            </w:pPr>
            <w:r>
              <w:rPr>
                <w:lang w:eastAsia="zh-CN"/>
              </w:rPr>
              <w:t>Temperature</w:t>
            </w:r>
          </w:p>
        </w:tc>
      </w:tr>
      <w:tr w:rsidR="000C56AC" w14:paraId="519DE560" w14:textId="77777777" w:rsidTr="00FB3019">
        <w:trPr>
          <w:jc w:val="center"/>
        </w:trPr>
        <w:tc>
          <w:tcPr>
            <w:tcW w:w="0" w:type="auto"/>
          </w:tcPr>
          <w:p w14:paraId="4E5CF4EB" w14:textId="77777777" w:rsidR="000C56AC" w:rsidRDefault="000C56AC" w:rsidP="004F01F3">
            <w:pPr>
              <w:pStyle w:val="TableCell"/>
              <w:jc w:val="center"/>
              <w:rPr>
                <w:lang w:eastAsia="zh-CN"/>
              </w:rPr>
            </w:pPr>
            <w:r>
              <w:rPr>
                <w:lang w:eastAsia="zh-CN"/>
              </w:rPr>
              <w:t>6</w:t>
            </w:r>
          </w:p>
        </w:tc>
        <w:tc>
          <w:tcPr>
            <w:tcW w:w="0" w:type="auto"/>
          </w:tcPr>
          <w:p w14:paraId="5F2CB80E" w14:textId="77777777" w:rsidR="000C56AC" w:rsidRDefault="000C56AC" w:rsidP="00FB3019">
            <w:pPr>
              <w:pStyle w:val="TableCell"/>
              <w:rPr>
                <w:lang w:eastAsia="zh-CN"/>
              </w:rPr>
            </w:pPr>
            <w:r>
              <w:rPr>
                <w:lang w:eastAsia="zh-CN"/>
              </w:rPr>
              <w:t>Vibrotactile</w:t>
            </w:r>
          </w:p>
        </w:tc>
      </w:tr>
      <w:tr w:rsidR="000C56AC" w14:paraId="1E5CF1CF" w14:textId="77777777" w:rsidTr="00FB3019">
        <w:trPr>
          <w:jc w:val="center"/>
        </w:trPr>
        <w:tc>
          <w:tcPr>
            <w:tcW w:w="0" w:type="auto"/>
          </w:tcPr>
          <w:p w14:paraId="31756A1E" w14:textId="77777777" w:rsidR="000C56AC" w:rsidRDefault="000C56AC" w:rsidP="004F01F3">
            <w:pPr>
              <w:pStyle w:val="TableCell"/>
              <w:jc w:val="center"/>
              <w:rPr>
                <w:lang w:eastAsia="zh-CN"/>
              </w:rPr>
            </w:pPr>
            <w:r>
              <w:rPr>
                <w:lang w:eastAsia="zh-CN"/>
              </w:rPr>
              <w:t>7</w:t>
            </w:r>
          </w:p>
        </w:tc>
        <w:tc>
          <w:tcPr>
            <w:tcW w:w="0" w:type="auto"/>
          </w:tcPr>
          <w:p w14:paraId="0074DD5D" w14:textId="77777777" w:rsidR="000C56AC" w:rsidRDefault="000C56AC" w:rsidP="00FB3019">
            <w:pPr>
              <w:pStyle w:val="TableCell"/>
              <w:rPr>
                <w:lang w:eastAsia="zh-CN"/>
              </w:rPr>
            </w:pPr>
            <w:r>
              <w:rPr>
                <w:lang w:eastAsia="zh-CN"/>
              </w:rPr>
              <w:t>Water</w:t>
            </w:r>
          </w:p>
        </w:tc>
      </w:tr>
      <w:tr w:rsidR="000C56AC" w14:paraId="5B939C06" w14:textId="77777777" w:rsidTr="00FB3019">
        <w:trPr>
          <w:jc w:val="center"/>
        </w:trPr>
        <w:tc>
          <w:tcPr>
            <w:tcW w:w="0" w:type="auto"/>
          </w:tcPr>
          <w:p w14:paraId="6EB54E71" w14:textId="77777777" w:rsidR="000C56AC" w:rsidRDefault="000C56AC" w:rsidP="004F01F3">
            <w:pPr>
              <w:pStyle w:val="TableCell"/>
              <w:jc w:val="center"/>
              <w:rPr>
                <w:lang w:eastAsia="zh-CN"/>
              </w:rPr>
            </w:pPr>
            <w:r>
              <w:rPr>
                <w:lang w:eastAsia="zh-CN"/>
              </w:rPr>
              <w:t>8</w:t>
            </w:r>
          </w:p>
        </w:tc>
        <w:tc>
          <w:tcPr>
            <w:tcW w:w="0" w:type="auto"/>
          </w:tcPr>
          <w:p w14:paraId="3C8F2BE4" w14:textId="77777777" w:rsidR="000C56AC" w:rsidRDefault="000C56AC" w:rsidP="00FB3019">
            <w:pPr>
              <w:pStyle w:val="TableCell"/>
              <w:rPr>
                <w:lang w:eastAsia="zh-CN"/>
              </w:rPr>
            </w:pPr>
            <w:r>
              <w:rPr>
                <w:lang w:eastAsia="zh-CN"/>
              </w:rPr>
              <w:t>Wind</w:t>
            </w:r>
          </w:p>
        </w:tc>
      </w:tr>
      <w:tr w:rsidR="000C56AC" w14:paraId="11761143" w14:textId="77777777" w:rsidTr="00FB3019">
        <w:trPr>
          <w:jc w:val="center"/>
        </w:trPr>
        <w:tc>
          <w:tcPr>
            <w:tcW w:w="0" w:type="auto"/>
          </w:tcPr>
          <w:p w14:paraId="48D575FC" w14:textId="77777777" w:rsidR="000C56AC" w:rsidRDefault="000C56AC" w:rsidP="004F01F3">
            <w:pPr>
              <w:pStyle w:val="TableCell"/>
              <w:jc w:val="center"/>
              <w:rPr>
                <w:lang w:eastAsia="zh-CN"/>
              </w:rPr>
            </w:pPr>
            <w:r>
              <w:rPr>
                <w:lang w:eastAsia="zh-CN"/>
              </w:rPr>
              <w:lastRenderedPageBreak/>
              <w:t>9</w:t>
            </w:r>
          </w:p>
        </w:tc>
        <w:tc>
          <w:tcPr>
            <w:tcW w:w="0" w:type="auto"/>
          </w:tcPr>
          <w:p w14:paraId="401C1C4A" w14:textId="77777777" w:rsidR="000C56AC" w:rsidRDefault="000C56AC" w:rsidP="00FB3019">
            <w:pPr>
              <w:pStyle w:val="TableCell"/>
              <w:rPr>
                <w:lang w:eastAsia="zh-CN"/>
              </w:rPr>
            </w:pPr>
            <w:r>
              <w:rPr>
                <w:lang w:eastAsia="zh-CN"/>
              </w:rPr>
              <w:t>Force</w:t>
            </w:r>
          </w:p>
        </w:tc>
      </w:tr>
      <w:tr w:rsidR="000C56AC" w14:paraId="53CB6430" w14:textId="77777777" w:rsidTr="00FB3019">
        <w:trPr>
          <w:jc w:val="center"/>
        </w:trPr>
        <w:tc>
          <w:tcPr>
            <w:tcW w:w="0" w:type="auto"/>
          </w:tcPr>
          <w:p w14:paraId="7980EAAA" w14:textId="77777777" w:rsidR="000C56AC" w:rsidRDefault="000C56AC" w:rsidP="004F01F3">
            <w:pPr>
              <w:pStyle w:val="TableCell"/>
              <w:jc w:val="center"/>
              <w:rPr>
                <w:lang w:eastAsia="zh-CN"/>
              </w:rPr>
            </w:pPr>
            <w:r>
              <w:rPr>
                <w:lang w:eastAsia="zh-CN"/>
              </w:rPr>
              <w:t>10</w:t>
            </w:r>
          </w:p>
        </w:tc>
        <w:tc>
          <w:tcPr>
            <w:tcW w:w="0" w:type="auto"/>
          </w:tcPr>
          <w:p w14:paraId="61B765DB" w14:textId="77777777" w:rsidR="000C56AC" w:rsidRDefault="000C56AC" w:rsidP="00FB3019">
            <w:pPr>
              <w:pStyle w:val="TableCell"/>
              <w:rPr>
                <w:lang w:eastAsia="zh-CN"/>
              </w:rPr>
            </w:pPr>
            <w:r>
              <w:rPr>
                <w:lang w:eastAsia="zh-CN"/>
              </w:rPr>
              <w:t>Vibrotactile texture</w:t>
            </w:r>
          </w:p>
        </w:tc>
      </w:tr>
      <w:tr w:rsidR="000C56AC" w14:paraId="20684EAF" w14:textId="77777777" w:rsidTr="00FB3019">
        <w:trPr>
          <w:jc w:val="center"/>
        </w:trPr>
        <w:tc>
          <w:tcPr>
            <w:tcW w:w="0" w:type="auto"/>
          </w:tcPr>
          <w:p w14:paraId="3CCF7947" w14:textId="77777777" w:rsidR="000C56AC" w:rsidRDefault="000C56AC" w:rsidP="004F01F3">
            <w:pPr>
              <w:pStyle w:val="TableCell"/>
              <w:jc w:val="center"/>
              <w:rPr>
                <w:lang w:eastAsia="zh-CN"/>
              </w:rPr>
            </w:pPr>
            <w:r>
              <w:rPr>
                <w:lang w:eastAsia="zh-CN"/>
              </w:rPr>
              <w:t>11</w:t>
            </w:r>
          </w:p>
        </w:tc>
        <w:tc>
          <w:tcPr>
            <w:tcW w:w="0" w:type="auto"/>
          </w:tcPr>
          <w:p w14:paraId="7E6C6B96" w14:textId="77777777" w:rsidR="000C56AC" w:rsidRDefault="000C56AC" w:rsidP="00FB3019">
            <w:pPr>
              <w:pStyle w:val="TableCell"/>
              <w:rPr>
                <w:lang w:eastAsia="zh-CN"/>
              </w:rPr>
            </w:pPr>
            <w:r>
              <w:rPr>
                <w:lang w:eastAsia="zh-CN"/>
              </w:rPr>
              <w:t>Electrotactile</w:t>
            </w:r>
          </w:p>
        </w:tc>
      </w:tr>
      <w:tr w:rsidR="000C56AC" w14:paraId="5F2DFE45" w14:textId="77777777" w:rsidTr="00FB3019">
        <w:trPr>
          <w:jc w:val="center"/>
        </w:trPr>
        <w:tc>
          <w:tcPr>
            <w:tcW w:w="0" w:type="auto"/>
          </w:tcPr>
          <w:p w14:paraId="5C9F4658" w14:textId="77777777" w:rsidR="000C56AC" w:rsidRDefault="000C56AC" w:rsidP="004F01F3">
            <w:pPr>
              <w:pStyle w:val="TableCell"/>
              <w:jc w:val="center"/>
              <w:rPr>
                <w:lang w:eastAsia="zh-CN"/>
              </w:rPr>
            </w:pPr>
            <w:r>
              <w:rPr>
                <w:lang w:eastAsia="zh-CN"/>
              </w:rPr>
              <w:t>12</w:t>
            </w:r>
          </w:p>
        </w:tc>
        <w:tc>
          <w:tcPr>
            <w:tcW w:w="0" w:type="auto"/>
          </w:tcPr>
          <w:p w14:paraId="655A95B4" w14:textId="77777777" w:rsidR="000C56AC" w:rsidRDefault="000C56AC" w:rsidP="00FB3019">
            <w:pPr>
              <w:pStyle w:val="TableCell"/>
              <w:rPr>
                <w:lang w:eastAsia="zh-CN"/>
              </w:rPr>
            </w:pPr>
            <w:r>
              <w:rPr>
                <w:lang w:eastAsia="zh-CN"/>
              </w:rPr>
              <w:t>Stiffness</w:t>
            </w:r>
          </w:p>
        </w:tc>
      </w:tr>
      <w:tr w:rsidR="000C56AC" w14:paraId="637413EC" w14:textId="77777777" w:rsidTr="00FB3019">
        <w:trPr>
          <w:jc w:val="center"/>
        </w:trPr>
        <w:tc>
          <w:tcPr>
            <w:tcW w:w="0" w:type="auto"/>
          </w:tcPr>
          <w:p w14:paraId="02807BC8" w14:textId="77777777" w:rsidR="000C56AC" w:rsidRDefault="000C56AC" w:rsidP="004F01F3">
            <w:pPr>
              <w:pStyle w:val="TableCell"/>
              <w:jc w:val="center"/>
              <w:rPr>
                <w:lang w:eastAsia="zh-CN"/>
              </w:rPr>
            </w:pPr>
            <w:r>
              <w:rPr>
                <w:lang w:eastAsia="zh-CN"/>
              </w:rPr>
              <w:t>13</w:t>
            </w:r>
          </w:p>
        </w:tc>
        <w:tc>
          <w:tcPr>
            <w:tcW w:w="0" w:type="auto"/>
          </w:tcPr>
          <w:p w14:paraId="16194B8D" w14:textId="77777777" w:rsidR="000C56AC" w:rsidRDefault="000C56AC" w:rsidP="00FB3019">
            <w:pPr>
              <w:pStyle w:val="TableCell"/>
              <w:rPr>
                <w:lang w:eastAsia="zh-CN"/>
              </w:rPr>
            </w:pPr>
            <w:r>
              <w:rPr>
                <w:lang w:eastAsia="zh-CN"/>
              </w:rPr>
              <w:t>Friction</w:t>
            </w:r>
          </w:p>
        </w:tc>
      </w:tr>
      <w:tr w:rsidR="000C56AC" w14:paraId="5FB46336" w14:textId="77777777" w:rsidTr="00FB3019">
        <w:trPr>
          <w:jc w:val="center"/>
        </w:trPr>
        <w:tc>
          <w:tcPr>
            <w:tcW w:w="0" w:type="auto"/>
          </w:tcPr>
          <w:p w14:paraId="772D4250" w14:textId="77777777" w:rsidR="000C56AC" w:rsidRPr="00A43A0A" w:rsidRDefault="000C56AC" w:rsidP="004F01F3">
            <w:pPr>
              <w:pStyle w:val="TableCell"/>
              <w:jc w:val="center"/>
              <w:rPr>
                <w:lang w:eastAsia="zh-CN"/>
              </w:rPr>
            </w:pPr>
            <w:r w:rsidRPr="004921C0">
              <w:rPr>
                <w:lang w:eastAsia="zh-CN"/>
              </w:rPr>
              <w:t>14</w:t>
            </w:r>
          </w:p>
        </w:tc>
        <w:tc>
          <w:tcPr>
            <w:tcW w:w="0" w:type="auto"/>
          </w:tcPr>
          <w:p w14:paraId="1E55E163" w14:textId="77777777" w:rsidR="000C56AC" w:rsidRPr="00A43A0A" w:rsidRDefault="000C56AC" w:rsidP="00FB3019">
            <w:pPr>
              <w:pStyle w:val="TableCell"/>
              <w:rPr>
                <w:lang w:eastAsia="zh-CN"/>
              </w:rPr>
            </w:pPr>
            <w:r w:rsidRPr="004921C0">
              <w:rPr>
                <w:lang w:eastAsia="zh-CN"/>
              </w:rPr>
              <w:t>Humidity</w:t>
            </w:r>
          </w:p>
        </w:tc>
      </w:tr>
      <w:tr w:rsidR="000C56AC" w14:paraId="595631AB" w14:textId="77777777" w:rsidTr="00FB3019">
        <w:trPr>
          <w:jc w:val="center"/>
        </w:trPr>
        <w:tc>
          <w:tcPr>
            <w:tcW w:w="0" w:type="auto"/>
          </w:tcPr>
          <w:p w14:paraId="264EFD10" w14:textId="77777777" w:rsidR="000C56AC" w:rsidRPr="00A43A0A" w:rsidRDefault="000C56AC" w:rsidP="004F01F3">
            <w:pPr>
              <w:pStyle w:val="TableCell"/>
              <w:jc w:val="center"/>
              <w:rPr>
                <w:lang w:eastAsia="zh-CN"/>
              </w:rPr>
            </w:pPr>
            <w:r w:rsidRPr="004921C0">
              <w:rPr>
                <w:lang w:eastAsia="zh-CN"/>
              </w:rPr>
              <w:t>15</w:t>
            </w:r>
          </w:p>
        </w:tc>
        <w:tc>
          <w:tcPr>
            <w:tcW w:w="0" w:type="auto"/>
          </w:tcPr>
          <w:p w14:paraId="3F4F1E9D" w14:textId="77777777" w:rsidR="000C56AC" w:rsidRPr="00A43A0A" w:rsidRDefault="000C56AC" w:rsidP="00FB3019">
            <w:pPr>
              <w:pStyle w:val="TableCell"/>
              <w:rPr>
                <w:lang w:eastAsia="zh-CN"/>
              </w:rPr>
            </w:pPr>
            <w:r w:rsidRPr="004921C0">
              <w:rPr>
                <w:lang w:eastAsia="zh-CN"/>
              </w:rPr>
              <w:t>User-define temporal</w:t>
            </w:r>
          </w:p>
        </w:tc>
      </w:tr>
      <w:tr w:rsidR="000C56AC" w14:paraId="417EF498" w14:textId="77777777" w:rsidTr="00FB3019">
        <w:trPr>
          <w:jc w:val="center"/>
        </w:trPr>
        <w:tc>
          <w:tcPr>
            <w:tcW w:w="0" w:type="auto"/>
          </w:tcPr>
          <w:p w14:paraId="5ABC55A5" w14:textId="77777777" w:rsidR="000C56AC" w:rsidRPr="00A43A0A" w:rsidRDefault="000C56AC" w:rsidP="004F01F3">
            <w:pPr>
              <w:pStyle w:val="TableCell"/>
              <w:jc w:val="center"/>
              <w:rPr>
                <w:lang w:eastAsia="zh-CN"/>
              </w:rPr>
            </w:pPr>
            <w:r w:rsidRPr="004921C0">
              <w:rPr>
                <w:lang w:eastAsia="zh-CN"/>
              </w:rPr>
              <w:t>16</w:t>
            </w:r>
          </w:p>
        </w:tc>
        <w:tc>
          <w:tcPr>
            <w:tcW w:w="0" w:type="auto"/>
          </w:tcPr>
          <w:p w14:paraId="062E83B2" w14:textId="77777777" w:rsidR="000C56AC" w:rsidRPr="00A43A0A" w:rsidRDefault="000C56AC" w:rsidP="00FB3019">
            <w:pPr>
              <w:pStyle w:val="TableCell"/>
              <w:rPr>
                <w:lang w:eastAsia="zh-CN"/>
              </w:rPr>
            </w:pPr>
            <w:r w:rsidRPr="004921C0">
              <w:rPr>
                <w:lang w:eastAsia="zh-CN"/>
              </w:rPr>
              <w:t>User-defined spatial</w:t>
            </w:r>
          </w:p>
        </w:tc>
      </w:tr>
      <w:tr w:rsidR="000C56AC" w14:paraId="41458869" w14:textId="77777777" w:rsidTr="00FB3019">
        <w:trPr>
          <w:jc w:val="center"/>
        </w:trPr>
        <w:tc>
          <w:tcPr>
            <w:tcW w:w="0" w:type="auto"/>
          </w:tcPr>
          <w:p w14:paraId="3E7A3626" w14:textId="77777777" w:rsidR="000C56AC" w:rsidRPr="00A43A0A" w:rsidRDefault="000C56AC" w:rsidP="004F01F3">
            <w:pPr>
              <w:pStyle w:val="TableCell"/>
              <w:jc w:val="center"/>
              <w:rPr>
                <w:lang w:eastAsia="zh-CN"/>
              </w:rPr>
            </w:pPr>
            <w:r w:rsidRPr="004921C0">
              <w:rPr>
                <w:lang w:eastAsia="zh-CN"/>
              </w:rPr>
              <w:t>17</w:t>
            </w:r>
            <w:r w:rsidRPr="00F70CE1">
              <w:rPr>
                <w:lang w:eastAsia="zh-CN"/>
              </w:rPr>
              <w:t>–</w:t>
            </w:r>
            <w:r w:rsidRPr="004921C0">
              <w:rPr>
                <w:lang w:eastAsia="zh-CN"/>
              </w:rPr>
              <w:t>255</w:t>
            </w:r>
          </w:p>
        </w:tc>
        <w:tc>
          <w:tcPr>
            <w:tcW w:w="0" w:type="auto"/>
          </w:tcPr>
          <w:p w14:paraId="717C1BDB" w14:textId="77777777" w:rsidR="000C56AC" w:rsidRPr="00A43A0A" w:rsidRDefault="000C56AC" w:rsidP="00FB3019">
            <w:pPr>
              <w:pStyle w:val="TableCell"/>
              <w:rPr>
                <w:lang w:eastAsia="zh-CN"/>
              </w:rPr>
            </w:pPr>
            <w:r w:rsidRPr="004921C0">
              <w:rPr>
                <w:i/>
                <w:iCs/>
                <w:lang w:eastAsia="zh-CN"/>
              </w:rPr>
              <w:t>Reserved</w:t>
            </w:r>
          </w:p>
        </w:tc>
      </w:tr>
    </w:tbl>
    <w:p w14:paraId="238EF48B" w14:textId="77777777" w:rsidR="000C56AC" w:rsidRDefault="000C56AC" w:rsidP="000C56AC">
      <w:pPr>
        <w:pStyle w:val="Heading4"/>
        <w:tabs>
          <w:tab w:val="clear" w:pos="1080"/>
        </w:tabs>
      </w:pPr>
      <w:r>
        <w:t>Syntax</w:t>
      </w:r>
    </w:p>
    <w:p w14:paraId="3E484E84" w14:textId="77777777" w:rsidR="000C56AC" w:rsidRDefault="000C56AC" w:rsidP="000C56AC">
      <w:pPr>
        <w:pStyle w:val="code0"/>
      </w:pPr>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r>
        <w:br/>
        <w:t xml:space="preserve">    utf8string description;</w:t>
      </w:r>
      <w:r>
        <w:br/>
        <w:t xml:space="preserve">    unsigned int(8) perception_modality;</w:t>
      </w:r>
      <w:r>
        <w:br/>
        <w:t xml:space="preserve">    unsigned int(8) avatar_id;</w:t>
      </w:r>
      <w:r>
        <w:br/>
        <w:t xml:space="preserve">    unsigned int(16) library_effect_count;</w:t>
      </w:r>
      <w:r>
        <w:br/>
        <w:t xml:space="preserve">    unsigned int(8) unit_exponent;</w:t>
      </w:r>
      <w:r>
        <w:br/>
        <w:t xml:space="preserve">    unsigned int(8) perception_unit_exponent;</w:t>
      </w:r>
      <w:r>
        <w:br/>
        <w:t>}</w:t>
      </w:r>
    </w:p>
    <w:p w14:paraId="76F8E582" w14:textId="77777777" w:rsidR="000C56AC" w:rsidRDefault="000C56AC" w:rsidP="000C56AC">
      <w:pPr>
        <w:pStyle w:val="Heading4"/>
        <w:tabs>
          <w:tab w:val="clear" w:pos="1080"/>
        </w:tabs>
      </w:pPr>
      <w:r>
        <w:t>Semantics</w:t>
      </w:r>
    </w:p>
    <w:p w14:paraId="458997F9" w14:textId="77777777" w:rsidR="000C56AC" w:rsidRDefault="000C56AC" w:rsidP="000C56AC">
      <w:pPr>
        <w:pStyle w:val="fields"/>
      </w:pPr>
      <w:r>
        <w:rPr>
          <w:rStyle w:val="codeChar"/>
        </w:rPr>
        <w:t>perception_id</w:t>
      </w:r>
      <w:r>
        <w:t xml:space="preserve"> indicates the unique ID of the haptic perception.</w:t>
      </w:r>
    </w:p>
    <w:p w14:paraId="4A980CF0" w14:textId="77777777" w:rsidR="000C56AC" w:rsidRDefault="000C56AC" w:rsidP="000C56AC">
      <w:pPr>
        <w:pStyle w:val="fields"/>
      </w:pPr>
      <w:r>
        <w:rPr>
          <w:rStyle w:val="codeChar"/>
        </w:rPr>
        <w:t>description</w:t>
      </w:r>
      <w:r>
        <w:t xml:space="preserve"> contains a brief description of the haptic perception.</w:t>
      </w:r>
    </w:p>
    <w:p w14:paraId="46353917" w14:textId="77777777" w:rsidR="000C56AC" w:rsidRDefault="000C56AC" w:rsidP="000C56AC">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t>.</w:t>
      </w:r>
    </w:p>
    <w:p w14:paraId="02DC0266" w14:textId="77777777" w:rsidR="000C56AC" w:rsidRDefault="000C56AC" w:rsidP="000C56AC">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4D54AAC4" w14:textId="77777777" w:rsidR="000C56AC" w:rsidRDefault="000C56AC" w:rsidP="000C56AC">
      <w:pPr>
        <w:pStyle w:val="fields"/>
      </w:pPr>
      <w:r>
        <w:rPr>
          <w:rStyle w:val="codeChar"/>
        </w:rPr>
        <w:t xml:space="preserve">libreary_effect_count </w:t>
      </w:r>
      <w:r w:rsidRPr="004C0322">
        <w:t>indicates</w:t>
      </w:r>
      <w:r>
        <w:t xml:space="preserve"> the number of effects in the haptic perception's effect library.</w:t>
      </w:r>
    </w:p>
    <w:p w14:paraId="44280562" w14:textId="77777777" w:rsidR="000C56AC" w:rsidRDefault="000C56AC" w:rsidP="000C56AC">
      <w:pPr>
        <w:pStyle w:val="fields"/>
      </w:pPr>
      <w:r>
        <w:rPr>
          <w:rStyle w:val="codeChar"/>
        </w:rPr>
        <w:t>unit_exponent</w:t>
      </w:r>
      <w:r>
        <w:t xml:space="preserve"> refers to the power of 10 exponent for the SI unit of the independent variable.</w:t>
      </w:r>
    </w:p>
    <w:p w14:paraId="4E636BD3" w14:textId="77777777" w:rsidR="000C56AC" w:rsidRDefault="000C56AC" w:rsidP="000C56AC">
      <w:pPr>
        <w:pStyle w:val="fields"/>
      </w:pPr>
      <w:r>
        <w:rPr>
          <w:rStyle w:val="codeChar"/>
        </w:rPr>
        <w:t>perception_unit_exponent</w:t>
      </w:r>
      <w:r>
        <w:t xml:space="preserve"> refers to the power of 10 exponent for the SI unit of the dependent variable.</w:t>
      </w:r>
    </w:p>
    <w:p w14:paraId="572C54B8" w14:textId="77777777" w:rsidR="000C56AC" w:rsidRDefault="000C56AC" w:rsidP="000C56AC">
      <w:pPr>
        <w:pStyle w:val="Heading3"/>
        <w:numPr>
          <w:ilvl w:val="2"/>
          <w:numId w:val="1"/>
        </w:numPr>
      </w:pPr>
      <w:bookmarkStart w:id="665" w:name="_Ref134024674"/>
      <w:bookmarkStart w:id="666" w:name="_Toc141178568"/>
      <w:bookmarkStart w:id="667" w:name="_Toc181555976"/>
      <w:bookmarkEnd w:id="663"/>
      <w:r>
        <w:t>Haptic reference device description box</w:t>
      </w:r>
      <w:bookmarkEnd w:id="665"/>
      <w:bookmarkEnd w:id="666"/>
      <w:bookmarkEnd w:id="667"/>
    </w:p>
    <w:p w14:paraId="5ABAF33B" w14:textId="77777777" w:rsidR="000C56AC" w:rsidRDefault="000C56AC" w:rsidP="000C56AC">
      <w:pPr>
        <w:pStyle w:val="Heading4"/>
        <w:tabs>
          <w:tab w:val="clear" w:pos="1080"/>
        </w:tabs>
      </w:pPr>
      <w:r>
        <w:t>Definition</w:t>
      </w:r>
    </w:p>
    <w:p w14:paraId="5111F6D9" w14:textId="54153EF7" w:rsidR="000C56AC" w:rsidRPr="00D65D0A" w:rsidRDefault="000C56AC" w:rsidP="000C56AC">
      <w:pPr>
        <w:pStyle w:val="Atom"/>
      </w:pPr>
      <w:r>
        <w:t>Box Type:</w:t>
      </w:r>
      <w:r>
        <w:tab/>
      </w:r>
      <w:r w:rsidRPr="001F1BE5">
        <w:rPr>
          <w:rStyle w:val="codeChar"/>
        </w:rPr>
        <w:t>'</w:t>
      </w:r>
      <w:r>
        <w:rPr>
          <w:rStyle w:val="codeChar"/>
        </w:rPr>
        <w:t>hrdd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937C98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contains descriptive information about a reference device that is part of the haptic perception.</w:t>
      </w:r>
      <w:r w:rsidRPr="00BC3C8F">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2C3C4DEA" w14:textId="77777777" w:rsidR="000C56AC" w:rsidRDefault="000C56AC" w:rsidP="000C56AC">
      <w:pPr>
        <w:pStyle w:val="BodyText"/>
        <w:rPr>
          <w:lang w:eastAsia="zh-CN"/>
        </w:rPr>
      </w:pPr>
      <w:bookmarkStart w:id="668"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2085D11E" w14:textId="2A5ED40D" w:rsidR="000C56AC" w:rsidRDefault="000C56AC" w:rsidP="000C56AC">
      <w:pPr>
        <w:pStyle w:val="TableCaption"/>
      </w:pPr>
      <w:r>
        <w:t xml:space="preserve">Table </w:t>
      </w:r>
      <w:r>
        <w:fldChar w:fldCharType="begin"/>
      </w:r>
      <w:r>
        <w:instrText>SEQ Table \* ARABIC</w:instrText>
      </w:r>
      <w:r>
        <w:fldChar w:fldCharType="separate"/>
      </w:r>
      <w:r w:rsidR="009D2CA7">
        <w:rPr>
          <w:noProof/>
        </w:rPr>
        <w:t>10</w:t>
      </w:r>
      <w:r>
        <w:fldChar w:fldCharType="end"/>
      </w:r>
      <w:r>
        <w:t xml:space="preserve"> – Haptic actuator types</w:t>
      </w:r>
      <w:r w:rsidR="004F01F3">
        <w:t>.</w:t>
      </w:r>
    </w:p>
    <w:tbl>
      <w:tblPr>
        <w:tblStyle w:val="TableGrid"/>
        <w:tblW w:w="0" w:type="auto"/>
        <w:jc w:val="center"/>
        <w:tblLook w:val="04A0" w:firstRow="1" w:lastRow="0" w:firstColumn="1" w:lastColumn="0" w:noHBand="0" w:noVBand="1"/>
      </w:tblPr>
      <w:tblGrid>
        <w:gridCol w:w="790"/>
        <w:gridCol w:w="3232"/>
      </w:tblGrid>
      <w:tr w:rsidR="000C56AC" w14:paraId="5220E425" w14:textId="77777777" w:rsidTr="00FB3019">
        <w:trPr>
          <w:jc w:val="center"/>
        </w:trPr>
        <w:tc>
          <w:tcPr>
            <w:tcW w:w="0" w:type="auto"/>
          </w:tcPr>
          <w:p w14:paraId="48B42DD6" w14:textId="77777777" w:rsidR="000C56AC" w:rsidRPr="00921F4A" w:rsidRDefault="000C56AC" w:rsidP="004F01F3">
            <w:pPr>
              <w:pStyle w:val="TableColumnHeading"/>
              <w:jc w:val="center"/>
            </w:pPr>
            <w:bookmarkStart w:id="669" w:name="_Hlk132384613"/>
            <w:bookmarkEnd w:id="668"/>
            <w:r w:rsidRPr="00921F4A">
              <w:t>Value</w:t>
            </w:r>
          </w:p>
        </w:tc>
        <w:tc>
          <w:tcPr>
            <w:tcW w:w="0" w:type="auto"/>
          </w:tcPr>
          <w:p w14:paraId="434F3E96" w14:textId="77777777" w:rsidR="000C56AC" w:rsidRPr="00921F4A" w:rsidRDefault="000C56AC" w:rsidP="004F01F3">
            <w:pPr>
              <w:pStyle w:val="TableColumnHeading"/>
              <w:jc w:val="center"/>
            </w:pPr>
            <w:r>
              <w:t>Actuator type</w:t>
            </w:r>
          </w:p>
        </w:tc>
      </w:tr>
      <w:tr w:rsidR="000C56AC" w14:paraId="3B7FF1D3" w14:textId="77777777" w:rsidTr="00FB3019">
        <w:trPr>
          <w:jc w:val="center"/>
        </w:trPr>
        <w:tc>
          <w:tcPr>
            <w:tcW w:w="0" w:type="auto"/>
          </w:tcPr>
          <w:p w14:paraId="52DD4F9C" w14:textId="77777777" w:rsidR="000C56AC" w:rsidRDefault="000C56AC" w:rsidP="004F01F3">
            <w:pPr>
              <w:pStyle w:val="TableCell"/>
              <w:jc w:val="center"/>
              <w:rPr>
                <w:lang w:eastAsia="zh-CN"/>
              </w:rPr>
            </w:pPr>
            <w:r>
              <w:rPr>
                <w:lang w:eastAsia="zh-CN"/>
              </w:rPr>
              <w:t>0</w:t>
            </w:r>
          </w:p>
        </w:tc>
        <w:tc>
          <w:tcPr>
            <w:tcW w:w="0" w:type="auto"/>
          </w:tcPr>
          <w:p w14:paraId="0F43EA4B" w14:textId="77777777" w:rsidR="000C56AC" w:rsidRDefault="000C56AC" w:rsidP="00FB3019">
            <w:pPr>
              <w:pStyle w:val="TableCell"/>
              <w:rPr>
                <w:lang w:eastAsia="zh-CN"/>
              </w:rPr>
            </w:pPr>
            <w:r>
              <w:rPr>
                <w:lang w:eastAsia="zh-CN"/>
              </w:rPr>
              <w:t>Unknown</w:t>
            </w:r>
          </w:p>
        </w:tc>
      </w:tr>
      <w:tr w:rsidR="000C56AC" w14:paraId="0834BEC9" w14:textId="77777777" w:rsidTr="00FB3019">
        <w:trPr>
          <w:jc w:val="center"/>
        </w:trPr>
        <w:tc>
          <w:tcPr>
            <w:tcW w:w="0" w:type="auto"/>
          </w:tcPr>
          <w:p w14:paraId="366CF66F" w14:textId="77777777" w:rsidR="000C56AC" w:rsidRDefault="000C56AC" w:rsidP="004F01F3">
            <w:pPr>
              <w:pStyle w:val="TableCell"/>
              <w:jc w:val="center"/>
              <w:rPr>
                <w:lang w:eastAsia="zh-CN"/>
              </w:rPr>
            </w:pPr>
            <w:r>
              <w:rPr>
                <w:lang w:eastAsia="zh-CN"/>
              </w:rPr>
              <w:t>1</w:t>
            </w:r>
          </w:p>
        </w:tc>
        <w:tc>
          <w:tcPr>
            <w:tcW w:w="0" w:type="auto"/>
          </w:tcPr>
          <w:p w14:paraId="0D36BE71" w14:textId="77777777" w:rsidR="000C56AC" w:rsidRDefault="000C56AC" w:rsidP="00FB3019">
            <w:pPr>
              <w:pStyle w:val="TableCell"/>
              <w:rPr>
                <w:lang w:eastAsia="zh-CN"/>
              </w:rPr>
            </w:pPr>
            <w:r>
              <w:rPr>
                <w:lang w:eastAsia="zh-CN"/>
              </w:rPr>
              <w:t>Linear Resonant Actuator (LRA)</w:t>
            </w:r>
          </w:p>
        </w:tc>
      </w:tr>
      <w:tr w:rsidR="000C56AC" w14:paraId="31AC0A76" w14:textId="77777777" w:rsidTr="00FB3019">
        <w:trPr>
          <w:jc w:val="center"/>
        </w:trPr>
        <w:tc>
          <w:tcPr>
            <w:tcW w:w="0" w:type="auto"/>
          </w:tcPr>
          <w:p w14:paraId="6A87CE4E" w14:textId="77777777" w:rsidR="000C56AC" w:rsidRDefault="000C56AC" w:rsidP="004F01F3">
            <w:pPr>
              <w:pStyle w:val="TableCell"/>
              <w:jc w:val="center"/>
              <w:rPr>
                <w:lang w:eastAsia="zh-CN"/>
              </w:rPr>
            </w:pPr>
            <w:r>
              <w:rPr>
                <w:lang w:eastAsia="zh-CN"/>
              </w:rPr>
              <w:lastRenderedPageBreak/>
              <w:t>2</w:t>
            </w:r>
          </w:p>
        </w:tc>
        <w:tc>
          <w:tcPr>
            <w:tcW w:w="0" w:type="auto"/>
          </w:tcPr>
          <w:p w14:paraId="77026365" w14:textId="77777777" w:rsidR="000C56AC" w:rsidRDefault="000C56AC" w:rsidP="00FB3019">
            <w:pPr>
              <w:pStyle w:val="TableCell"/>
              <w:rPr>
                <w:lang w:eastAsia="zh-CN"/>
              </w:rPr>
            </w:pPr>
            <w:r>
              <w:rPr>
                <w:lang w:eastAsia="zh-CN"/>
              </w:rPr>
              <w:t>Voice Coil Actuator (VCA)</w:t>
            </w:r>
          </w:p>
        </w:tc>
      </w:tr>
      <w:tr w:rsidR="000C56AC" w14:paraId="1D618532" w14:textId="77777777" w:rsidTr="00FB3019">
        <w:trPr>
          <w:jc w:val="center"/>
        </w:trPr>
        <w:tc>
          <w:tcPr>
            <w:tcW w:w="0" w:type="auto"/>
          </w:tcPr>
          <w:p w14:paraId="301A1295" w14:textId="77777777" w:rsidR="000C56AC" w:rsidRDefault="000C56AC" w:rsidP="004F01F3">
            <w:pPr>
              <w:pStyle w:val="TableCell"/>
              <w:jc w:val="center"/>
              <w:rPr>
                <w:lang w:eastAsia="zh-CN"/>
              </w:rPr>
            </w:pPr>
            <w:r>
              <w:rPr>
                <w:lang w:eastAsia="zh-CN"/>
              </w:rPr>
              <w:t>3</w:t>
            </w:r>
          </w:p>
        </w:tc>
        <w:tc>
          <w:tcPr>
            <w:tcW w:w="0" w:type="auto"/>
          </w:tcPr>
          <w:p w14:paraId="73479D11" w14:textId="77777777" w:rsidR="000C56AC" w:rsidRDefault="000C56AC" w:rsidP="00FB3019">
            <w:pPr>
              <w:pStyle w:val="TableCell"/>
              <w:rPr>
                <w:lang w:eastAsia="zh-CN"/>
              </w:rPr>
            </w:pPr>
            <w:r>
              <w:rPr>
                <w:lang w:eastAsia="zh-CN"/>
              </w:rPr>
              <w:t>Eccentric Rotating Mass (ERM)</w:t>
            </w:r>
          </w:p>
        </w:tc>
      </w:tr>
      <w:tr w:rsidR="000C56AC" w14:paraId="769EAC96" w14:textId="77777777" w:rsidTr="00FB3019">
        <w:trPr>
          <w:jc w:val="center"/>
        </w:trPr>
        <w:tc>
          <w:tcPr>
            <w:tcW w:w="0" w:type="auto"/>
          </w:tcPr>
          <w:p w14:paraId="413F97EB" w14:textId="77777777" w:rsidR="000C56AC" w:rsidRDefault="000C56AC" w:rsidP="004F01F3">
            <w:pPr>
              <w:pStyle w:val="TableCell"/>
              <w:jc w:val="center"/>
              <w:rPr>
                <w:lang w:eastAsia="zh-CN"/>
              </w:rPr>
            </w:pPr>
            <w:r>
              <w:rPr>
                <w:lang w:eastAsia="zh-CN"/>
              </w:rPr>
              <w:t>4</w:t>
            </w:r>
          </w:p>
        </w:tc>
        <w:tc>
          <w:tcPr>
            <w:tcW w:w="0" w:type="auto"/>
          </w:tcPr>
          <w:p w14:paraId="3FB3FA86" w14:textId="77777777" w:rsidR="000C56AC" w:rsidRDefault="000C56AC" w:rsidP="00FB3019">
            <w:pPr>
              <w:pStyle w:val="TableCell"/>
              <w:rPr>
                <w:lang w:eastAsia="zh-CN"/>
              </w:rPr>
            </w:pPr>
            <w:r>
              <w:rPr>
                <w:lang w:eastAsia="zh-CN"/>
              </w:rPr>
              <w:t>Piezoelectric actuator</w:t>
            </w:r>
          </w:p>
        </w:tc>
      </w:tr>
      <w:tr w:rsidR="000C56AC" w14:paraId="2A029043" w14:textId="77777777" w:rsidTr="00FB3019">
        <w:trPr>
          <w:jc w:val="center"/>
        </w:trPr>
        <w:tc>
          <w:tcPr>
            <w:tcW w:w="0" w:type="auto"/>
          </w:tcPr>
          <w:p w14:paraId="404FE264" w14:textId="77777777" w:rsidR="000C56AC" w:rsidRDefault="000C56AC" w:rsidP="004F01F3">
            <w:pPr>
              <w:pStyle w:val="TableCell"/>
              <w:jc w:val="center"/>
              <w:rPr>
                <w:lang w:eastAsia="zh-CN"/>
              </w:rPr>
            </w:pPr>
            <w:r>
              <w:rPr>
                <w:lang w:eastAsia="zh-CN"/>
              </w:rPr>
              <w:t>5</w:t>
            </w:r>
            <w:r w:rsidRPr="00F70CE1">
              <w:rPr>
                <w:lang w:eastAsia="zh-CN"/>
              </w:rPr>
              <w:t>–</w:t>
            </w:r>
            <w:r>
              <w:rPr>
                <w:lang w:eastAsia="zh-CN"/>
              </w:rPr>
              <w:t>15</w:t>
            </w:r>
          </w:p>
        </w:tc>
        <w:tc>
          <w:tcPr>
            <w:tcW w:w="0" w:type="auto"/>
          </w:tcPr>
          <w:p w14:paraId="53ACDF62" w14:textId="77777777" w:rsidR="000C56AC" w:rsidRPr="004921C0" w:rsidRDefault="000C56AC" w:rsidP="00FB3019">
            <w:pPr>
              <w:pStyle w:val="TableCell"/>
              <w:rPr>
                <w:i/>
                <w:iCs/>
                <w:lang w:eastAsia="zh-CN"/>
              </w:rPr>
            </w:pPr>
            <w:r w:rsidRPr="004921C0">
              <w:rPr>
                <w:i/>
                <w:iCs/>
                <w:lang w:eastAsia="zh-CN"/>
              </w:rPr>
              <w:t>Reserved</w:t>
            </w:r>
          </w:p>
        </w:tc>
      </w:tr>
    </w:tbl>
    <w:bookmarkEnd w:id="669"/>
    <w:p w14:paraId="3F653621" w14:textId="77777777" w:rsidR="000C56AC" w:rsidRDefault="000C56AC" w:rsidP="000C56AC">
      <w:pPr>
        <w:pStyle w:val="Heading4"/>
        <w:tabs>
          <w:tab w:val="clear" w:pos="1080"/>
        </w:tabs>
      </w:pPr>
      <w:r>
        <w:t>Syntax</w:t>
      </w:r>
    </w:p>
    <w:p w14:paraId="28DA5706" w14:textId="77777777" w:rsidR="000C56AC" w:rsidRDefault="000C56AC" w:rsidP="000C56AC">
      <w:pPr>
        <w:pStyle w:val="code0"/>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int(8)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5B493C26" w14:textId="77777777" w:rsidR="000C56AC" w:rsidRDefault="000C56AC" w:rsidP="000C56AC">
      <w:pPr>
        <w:pStyle w:val="Heading4"/>
        <w:tabs>
          <w:tab w:val="clear" w:pos="1080"/>
        </w:tabs>
      </w:pPr>
      <w:r>
        <w:t>Semantics</w:t>
      </w:r>
    </w:p>
    <w:p w14:paraId="239555C6" w14:textId="77777777" w:rsidR="000C56AC" w:rsidRDefault="000C56AC" w:rsidP="000C56AC">
      <w:pPr>
        <w:pStyle w:val="fields"/>
      </w:pPr>
      <w:r>
        <w:rPr>
          <w:rStyle w:val="codeChar"/>
        </w:rPr>
        <w:t>device_id</w:t>
      </w:r>
      <w:r>
        <w:t xml:space="preserve"> indicates the unique ID of the device within the haptic perception.</w:t>
      </w:r>
    </w:p>
    <w:p w14:paraId="330849D9" w14:textId="0BECAF8E" w:rsidR="000C56AC" w:rsidRDefault="000C56AC" w:rsidP="000C56AC">
      <w:pPr>
        <w:pStyle w:val="fields"/>
      </w:pPr>
      <w:r>
        <w:rPr>
          <w:rStyle w:val="codeChar"/>
        </w:rPr>
        <w:t>name</w:t>
      </w:r>
      <w:r>
        <w:t xml:space="preserve"> contains the </w:t>
      </w:r>
      <w:r w:rsidR="002B522E">
        <w:t>user-</w:t>
      </w:r>
      <w:r>
        <w:t>defined name of the device.</w:t>
      </w:r>
    </w:p>
    <w:p w14:paraId="6005D728" w14:textId="77777777" w:rsidR="000C56AC" w:rsidRDefault="000C56AC" w:rsidP="000C56AC">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5B1C04C1" w14:textId="77777777" w:rsidR="000C56AC" w:rsidRDefault="000C56AC" w:rsidP="000C56AC">
      <w:pPr>
        <w:pStyle w:val="fields"/>
      </w:pPr>
      <w:r>
        <w:rPr>
          <w:rStyle w:val="codeChar"/>
        </w:rPr>
        <w:t>optional_field_mask</w:t>
      </w:r>
      <w:r>
        <w:t xml:space="preserve"> is a b</w:t>
      </w:r>
      <w:r w:rsidRPr="009900BB">
        <w:t>inary mask defining which of the device properties are stored</w:t>
      </w:r>
      <w:r>
        <w:t>.</w:t>
      </w:r>
    </w:p>
    <w:p w14:paraId="5CEF372E" w14:textId="77777777" w:rsidR="000C56AC" w:rsidRDefault="000C56AC" w:rsidP="000C56AC">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024BC19" w14:textId="77777777" w:rsidR="000C56AC" w:rsidRDefault="000C56AC" w:rsidP="000C56AC">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C50E37E" w14:textId="77777777" w:rsidR="000C56AC" w:rsidRDefault="000C56AC" w:rsidP="000C56AC">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463465DD" w14:textId="77777777" w:rsidR="000C56AC" w:rsidRDefault="000C56AC" w:rsidP="000C56AC">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6334AA52" w14:textId="77777777" w:rsidR="000C56AC" w:rsidRDefault="000C56AC" w:rsidP="000C56AC">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7677003A" w14:textId="77777777" w:rsidR="000C56AC" w:rsidRDefault="000C56AC" w:rsidP="000C56AC">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E509540" w14:textId="77777777" w:rsidR="000C56AC" w:rsidRDefault="000C56AC" w:rsidP="000C56AC">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047A8C8C" w14:textId="77777777" w:rsidR="000C56AC" w:rsidRDefault="000C56AC" w:rsidP="000C56AC">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6C6E9798" w14:textId="77777777" w:rsidR="000C56AC" w:rsidRDefault="000C56AC" w:rsidP="000C56AC">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69BAA005" w14:textId="77777777" w:rsidR="000C56AC" w:rsidRDefault="000C56AC" w:rsidP="000C56AC">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3799DF1F" w14:textId="121794BC" w:rsidR="000C56AC" w:rsidRDefault="000C56AC" w:rsidP="000C56AC">
      <w:pPr>
        <w:pStyle w:val="fields"/>
      </w:pPr>
      <w:r>
        <w:rPr>
          <w:rStyle w:val="codeChar"/>
        </w:rPr>
        <w:t>custom</w:t>
      </w:r>
      <w:r>
        <w:t xml:space="preserve"> contains user</w:t>
      </w:r>
      <w:r w:rsidR="002B522E">
        <w:t>-</w:t>
      </w:r>
      <w:r>
        <w:t>defined data.</w:t>
      </w:r>
    </w:p>
    <w:p w14:paraId="2511730B" w14:textId="77777777" w:rsidR="000C56AC" w:rsidRDefault="000C56AC" w:rsidP="000C56AC">
      <w:pPr>
        <w:pStyle w:val="fields"/>
      </w:pPr>
      <w:bookmarkStart w:id="670" w:name="_Hlk132384899"/>
      <w:r>
        <w:rPr>
          <w:rStyle w:val="codeChar"/>
        </w:rPr>
        <w:t>type</w:t>
      </w:r>
      <w:r>
        <w:t xml:space="preserve"> indicates the type of actuator as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29772B1D" w14:textId="77777777" w:rsidR="000C56AC" w:rsidRDefault="000C56AC" w:rsidP="000C56AC">
      <w:pPr>
        <w:pStyle w:val="Heading3"/>
        <w:numPr>
          <w:ilvl w:val="2"/>
          <w:numId w:val="1"/>
        </w:numPr>
      </w:pPr>
      <w:bookmarkStart w:id="671" w:name="_Ref134024679"/>
      <w:bookmarkStart w:id="672" w:name="_Ref134024683"/>
      <w:bookmarkStart w:id="673" w:name="_Toc141178569"/>
      <w:bookmarkStart w:id="674" w:name="_Toc181555977"/>
      <w:bookmarkEnd w:id="670"/>
      <w:r>
        <w:t>Haptic channel description box</w:t>
      </w:r>
      <w:bookmarkEnd w:id="671"/>
      <w:bookmarkEnd w:id="672"/>
      <w:bookmarkEnd w:id="673"/>
      <w:bookmarkEnd w:id="674"/>
    </w:p>
    <w:p w14:paraId="5BBDC143" w14:textId="77777777" w:rsidR="000C56AC" w:rsidRDefault="000C56AC" w:rsidP="000C56AC">
      <w:pPr>
        <w:pStyle w:val="Heading4"/>
        <w:tabs>
          <w:tab w:val="clear" w:pos="1080"/>
        </w:tabs>
      </w:pPr>
      <w:r>
        <w:t>Definition</w:t>
      </w:r>
    </w:p>
    <w:p w14:paraId="19AC1D5B" w14:textId="24C62193" w:rsidR="000C56AC" w:rsidRDefault="000C56AC" w:rsidP="000C56AC">
      <w:pPr>
        <w:pStyle w:val="Atom"/>
      </w:pPr>
      <w:r>
        <w:t>Box Type:</w:t>
      </w:r>
      <w:r>
        <w:tab/>
      </w:r>
      <w:r w:rsidRPr="001F1BE5">
        <w:rPr>
          <w:rStyle w:val="codeChar"/>
        </w:rPr>
        <w:t>'</w:t>
      </w:r>
      <w:r>
        <w:rPr>
          <w:rStyle w:val="codeChar"/>
        </w:rPr>
        <w:t>hchd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7AEEE2C1"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contain a </w:t>
      </w:r>
      <w:r w:rsidRPr="00734EE0">
        <w:rPr>
          <w:rStyle w:val="codeChar"/>
          <w:rFonts w:eastAsia="Times New Roman"/>
        </w:rPr>
        <w:t>HapticChannelDescriptionHeaderBox</w:t>
      </w:r>
      <w:r>
        <w:rPr>
          <w:lang w:eastAsia="zh-CN"/>
        </w:rPr>
        <w:t xml:space="preserve"> and may contain </w:t>
      </w:r>
      <w:r w:rsidRPr="003B5E74">
        <w:rPr>
          <w:rStyle w:val="codeChar"/>
          <w:rFonts w:eastAsia="Times New Roman"/>
        </w:rPr>
        <w:t>HapticBandDescriptionBox</w:t>
      </w:r>
      <w:r>
        <w:rPr>
          <w:lang w:eastAsia="zh-CN"/>
        </w:rPr>
        <w:t>es describing haptic bands that are part of the haptic channel.</w:t>
      </w:r>
      <w:r w:rsidRPr="001C2D8A">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397DF6E2" w14:textId="77777777" w:rsidR="000C56AC" w:rsidRDefault="000C56AC" w:rsidP="000C56AC">
      <w:pPr>
        <w:pStyle w:val="BodyText"/>
        <w:rPr>
          <w:lang w:eastAsia="zh-CN"/>
        </w:rPr>
      </w:pPr>
      <w:r>
        <w:rPr>
          <w:lang w:eastAsia="zh-CN"/>
        </w:rPr>
        <w:t xml:space="preserve">If the MIHS track references MIHS band tracks, the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not contain any </w:t>
      </w:r>
      <w:r w:rsidRPr="003B5E74">
        <w:rPr>
          <w:rStyle w:val="codeChar"/>
          <w:rFonts w:eastAsia="Times New Roman"/>
        </w:rPr>
        <w:t>HapticBandDescriptionBox</w:t>
      </w:r>
      <w:r>
        <w:rPr>
          <w:lang w:eastAsia="zh-CN"/>
        </w:rPr>
        <w:t xml:space="preserve">es. In that case, the </w:t>
      </w:r>
      <w:r w:rsidRPr="003B5E74">
        <w:rPr>
          <w:rStyle w:val="codeChar"/>
          <w:rFonts w:eastAsia="Times New Roman"/>
        </w:rPr>
        <w:t>HapticBandDescriptionBox</w:t>
      </w:r>
      <w:r>
        <w:rPr>
          <w:lang w:eastAsia="zh-CN"/>
        </w:rPr>
        <w:t xml:space="preserve">es may be contained by </w:t>
      </w:r>
      <w:r w:rsidRPr="00734EE0">
        <w:rPr>
          <w:rStyle w:val="codeChar"/>
          <w:rFonts w:eastAsia="Times New Roman"/>
        </w:rPr>
        <w:t>MIHSBandSampleEntry</w:t>
      </w:r>
      <w:r>
        <w:t xml:space="preserve"> boxes.</w:t>
      </w:r>
    </w:p>
    <w:p w14:paraId="3074FDD1" w14:textId="77777777" w:rsidR="000C56AC" w:rsidRDefault="000C56AC" w:rsidP="000C56AC">
      <w:pPr>
        <w:pStyle w:val="Heading4"/>
        <w:tabs>
          <w:tab w:val="clear" w:pos="1080"/>
        </w:tabs>
      </w:pPr>
      <w:r>
        <w:t>Syntax</w:t>
      </w:r>
    </w:p>
    <w:p w14:paraId="1339F9DE" w14:textId="77777777" w:rsidR="000C56AC" w:rsidRDefault="000C56AC" w:rsidP="000C56AC">
      <w:pPr>
        <w:pStyle w:val="code0"/>
      </w:pPr>
      <w:bookmarkStart w:id="675" w:name="_Hlk132385099"/>
      <w:r>
        <w:t>aligned(8) class HapticChannelDescriptionBox()</w:t>
      </w:r>
      <w:r>
        <w:br/>
        <w:t xml:space="preserve">    extends Box('hchd')</w:t>
      </w:r>
      <w:r>
        <w:br/>
        <w:t xml:space="preserve">    HapticChannelDescriptionHeaderBox header;</w:t>
      </w:r>
      <w:r>
        <w:br/>
        <w:t xml:space="preserve">    HapticBandDescriptionBox bands[]; // optional</w:t>
      </w:r>
      <w:r>
        <w:br/>
        <w:t>}</w:t>
      </w:r>
    </w:p>
    <w:p w14:paraId="3233834E" w14:textId="77777777" w:rsidR="000C56AC" w:rsidRDefault="000C56AC" w:rsidP="000C56AC">
      <w:pPr>
        <w:pStyle w:val="Heading3"/>
        <w:numPr>
          <w:ilvl w:val="2"/>
          <w:numId w:val="1"/>
        </w:numPr>
      </w:pPr>
      <w:bookmarkStart w:id="676" w:name="_Toc141100771"/>
      <w:bookmarkStart w:id="677" w:name="_Toc141170120"/>
      <w:bookmarkStart w:id="678" w:name="_Toc141178570"/>
      <w:bookmarkStart w:id="679" w:name="_Toc141100772"/>
      <w:bookmarkStart w:id="680" w:name="_Toc141170121"/>
      <w:bookmarkStart w:id="681" w:name="_Toc141178571"/>
      <w:bookmarkStart w:id="682" w:name="_Toc141100773"/>
      <w:bookmarkStart w:id="683" w:name="_Toc141170122"/>
      <w:bookmarkStart w:id="684" w:name="_Toc141178572"/>
      <w:bookmarkStart w:id="685" w:name="_Toc141100774"/>
      <w:bookmarkStart w:id="686" w:name="_Toc141170123"/>
      <w:bookmarkStart w:id="687" w:name="_Toc141178573"/>
      <w:bookmarkStart w:id="688" w:name="_Toc141100775"/>
      <w:bookmarkStart w:id="689" w:name="_Toc141170124"/>
      <w:bookmarkStart w:id="690" w:name="_Toc141178574"/>
      <w:bookmarkStart w:id="691" w:name="_Toc141100776"/>
      <w:bookmarkStart w:id="692" w:name="_Toc141170125"/>
      <w:bookmarkStart w:id="693" w:name="_Toc141178575"/>
      <w:bookmarkStart w:id="694" w:name="_Toc141100777"/>
      <w:bookmarkStart w:id="695" w:name="_Toc141170126"/>
      <w:bookmarkStart w:id="696" w:name="_Toc141178576"/>
      <w:bookmarkStart w:id="697" w:name="_Toc141100778"/>
      <w:bookmarkStart w:id="698" w:name="_Toc141170127"/>
      <w:bookmarkStart w:id="699" w:name="_Toc141178577"/>
      <w:bookmarkStart w:id="700" w:name="_Toc141100779"/>
      <w:bookmarkStart w:id="701" w:name="_Toc141170128"/>
      <w:bookmarkStart w:id="702" w:name="_Toc141178578"/>
      <w:bookmarkStart w:id="703" w:name="_Toc141100780"/>
      <w:bookmarkStart w:id="704" w:name="_Toc141170129"/>
      <w:bookmarkStart w:id="705" w:name="_Toc141178579"/>
      <w:bookmarkStart w:id="706" w:name="_Toc141100781"/>
      <w:bookmarkStart w:id="707" w:name="_Toc141170130"/>
      <w:bookmarkStart w:id="708" w:name="_Toc141178580"/>
      <w:bookmarkStart w:id="709" w:name="_Toc141100782"/>
      <w:bookmarkStart w:id="710" w:name="_Toc141170131"/>
      <w:bookmarkStart w:id="711" w:name="_Toc141178581"/>
      <w:bookmarkStart w:id="712" w:name="_Toc141100783"/>
      <w:bookmarkStart w:id="713" w:name="_Toc141170132"/>
      <w:bookmarkStart w:id="714" w:name="_Toc141178582"/>
      <w:bookmarkStart w:id="715" w:name="_Toc141100784"/>
      <w:bookmarkStart w:id="716" w:name="_Toc141170133"/>
      <w:bookmarkStart w:id="717" w:name="_Toc141178583"/>
      <w:bookmarkStart w:id="718" w:name="_Toc141100785"/>
      <w:bookmarkStart w:id="719" w:name="_Toc141170134"/>
      <w:bookmarkStart w:id="720" w:name="_Toc141178584"/>
      <w:bookmarkStart w:id="721" w:name="_Toc141178585"/>
      <w:bookmarkStart w:id="722" w:name="_Toc181555978"/>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lastRenderedPageBreak/>
        <w:t>Haptic channel description header box</w:t>
      </w:r>
      <w:bookmarkEnd w:id="721"/>
      <w:bookmarkEnd w:id="722"/>
    </w:p>
    <w:p w14:paraId="7D411003" w14:textId="77777777" w:rsidR="000C56AC" w:rsidRDefault="000C56AC" w:rsidP="000C56AC">
      <w:pPr>
        <w:pStyle w:val="Heading4"/>
        <w:tabs>
          <w:tab w:val="clear" w:pos="1080"/>
        </w:tabs>
      </w:pPr>
      <w:r>
        <w:t>Definition</w:t>
      </w:r>
    </w:p>
    <w:p w14:paraId="44104AA3" w14:textId="79FCC0ED" w:rsidR="000C56AC" w:rsidRPr="00D65D0A" w:rsidRDefault="000C56AC" w:rsidP="000C56AC">
      <w:pPr>
        <w:pStyle w:val="Atom"/>
      </w:pPr>
      <w:r>
        <w:t>Box Type:</w:t>
      </w:r>
      <w:r>
        <w:tab/>
      </w:r>
      <w:r w:rsidRPr="001F1BE5">
        <w:rPr>
          <w:rStyle w:val="codeChar"/>
        </w:rPr>
        <w:t>'</w:t>
      </w:r>
      <w:r>
        <w:rPr>
          <w:rStyle w:val="codeChar"/>
        </w:rPr>
        <w:t>hchh</w:t>
      </w:r>
      <w:r w:rsidRPr="001F1BE5">
        <w:rPr>
          <w:rStyle w:val="codeChar"/>
        </w:rPr>
        <w:t>'</w:t>
      </w:r>
      <w:r w:rsidRPr="00FB75D8">
        <w:rPr>
          <w:rStyle w:val="codeChar"/>
        </w:rPr>
        <w:br/>
      </w: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Pr>
          <w:rFonts w:eastAsiaTheme="minorEastAsia"/>
        </w:rPr>
        <w:br/>
      </w:r>
      <w:r>
        <w:t>Mandatory:</w:t>
      </w:r>
      <w:r>
        <w:tab/>
        <w:t>Yes</w:t>
      </w:r>
      <w:r>
        <w:br/>
        <w:t>Quantity:</w:t>
      </w:r>
      <w:r>
        <w:tab/>
        <w:t>One</w:t>
      </w:r>
    </w:p>
    <w:p w14:paraId="400C1952"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contains descriptive information about a haptic channel that is part of the haptic perception.</w:t>
      </w:r>
      <w:r w:rsidRPr="005D06DF">
        <w:rPr>
          <w:lang w:eastAsia="zh-CN"/>
        </w:rPr>
        <w:t xml:space="preserve"> </w:t>
      </w:r>
      <w:r>
        <w:rPr>
          <w:lang w:eastAsia="zh-CN"/>
        </w:rPr>
        <w:t xml:space="preserve">The contents of the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p>
    <w:p w14:paraId="2B342AEB" w14:textId="77777777" w:rsidR="000C56AC" w:rsidRDefault="000C56AC" w:rsidP="000C56AC">
      <w:pPr>
        <w:pStyle w:val="Heading4"/>
        <w:tabs>
          <w:tab w:val="clear" w:pos="1080"/>
        </w:tabs>
      </w:pPr>
      <w:r>
        <w:t>Syntax</w:t>
      </w:r>
    </w:p>
    <w:p w14:paraId="0B5F41D5" w14:textId="77777777" w:rsidR="000C56AC" w:rsidRDefault="000C56AC" w:rsidP="000C56AC">
      <w:pPr>
        <w:pStyle w:val="code0"/>
      </w:pPr>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t xml:space="preserve">        unsigned int(32) vertex[i];</w:t>
      </w:r>
      <w:r>
        <w:br/>
        <w:t xml:space="preserve">    }</w:t>
      </w:r>
      <w:r>
        <w:br/>
        <w:t>}</w:t>
      </w:r>
    </w:p>
    <w:p w14:paraId="606D2E4A" w14:textId="77777777" w:rsidR="000C56AC" w:rsidRDefault="000C56AC" w:rsidP="000C56AC">
      <w:pPr>
        <w:pStyle w:val="Heading4"/>
        <w:tabs>
          <w:tab w:val="clear" w:pos="1080"/>
        </w:tabs>
      </w:pPr>
      <w:r>
        <w:lastRenderedPageBreak/>
        <w:t>Semantics</w:t>
      </w:r>
    </w:p>
    <w:p w14:paraId="5795C9A3" w14:textId="77777777" w:rsidR="000C56AC" w:rsidRDefault="000C56AC" w:rsidP="000C56AC">
      <w:pPr>
        <w:pStyle w:val="fields"/>
      </w:pPr>
      <w:r>
        <w:rPr>
          <w:rStyle w:val="codeChar"/>
        </w:rPr>
        <w:t>channel_id</w:t>
      </w:r>
      <w:r>
        <w:t xml:space="preserve"> indicates the unique ID of the haptic channel within the haptic perception.</w:t>
      </w:r>
    </w:p>
    <w:p w14:paraId="28655C9D" w14:textId="77777777" w:rsidR="000C56AC" w:rsidRDefault="000C56AC" w:rsidP="000C56AC">
      <w:pPr>
        <w:pStyle w:val="fields"/>
      </w:pPr>
      <w:r>
        <w:rPr>
          <w:rStyle w:val="codeChar"/>
        </w:rPr>
        <w:t>description</w:t>
      </w:r>
      <w:r>
        <w:t xml:space="preserve"> contains a brief description of the haptic channel.</w:t>
      </w:r>
    </w:p>
    <w:p w14:paraId="539ECA2D" w14:textId="77777777" w:rsidR="000C56AC" w:rsidRDefault="000C56AC" w:rsidP="000C56AC">
      <w:pPr>
        <w:pStyle w:val="fields"/>
      </w:pPr>
      <w:r>
        <w:rPr>
          <w:rStyle w:val="codeChar"/>
        </w:rPr>
        <w:t>device_id</w:t>
      </w:r>
      <w:r>
        <w:t xml:space="preserve"> indicates the unique ID of the associated reference device.</w:t>
      </w:r>
    </w:p>
    <w:p w14:paraId="0DBF03B5" w14:textId="77777777" w:rsidR="000C56AC" w:rsidRDefault="000C56AC" w:rsidP="000C56AC">
      <w:pPr>
        <w:pStyle w:val="fields"/>
      </w:pPr>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p>
    <w:p w14:paraId="73FDE4AF" w14:textId="77777777" w:rsidR="000C56AC" w:rsidRDefault="000C56AC" w:rsidP="000C56AC">
      <w:pPr>
        <w:pStyle w:val="fields"/>
      </w:pPr>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p>
    <w:p w14:paraId="6E3AF4AC" w14:textId="77777777" w:rsidR="000C56AC" w:rsidRDefault="000C56AC" w:rsidP="000C56AC">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66C96849" w14:textId="77777777" w:rsidR="000C56AC" w:rsidRDefault="000C56AC" w:rsidP="000C56AC">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p>
    <w:p w14:paraId="57B2B7D2" w14:textId="77777777" w:rsidR="000C56AC" w:rsidRDefault="000C56AC" w:rsidP="000C56AC">
      <w:pPr>
        <w:pStyle w:val="fields"/>
      </w:pPr>
      <w:r>
        <w:rPr>
          <w:rStyle w:val="codeChar"/>
        </w:rPr>
        <w:t>track_resolution</w:t>
      </w:r>
      <w:r>
        <w:t xml:space="preserve"> contains the reference actuator resolution used to design the haptic experience for each spatial coordinate X, Y and Z.</w:t>
      </w:r>
    </w:p>
    <w:p w14:paraId="7E42E46D" w14:textId="77777777" w:rsidR="000C56AC" w:rsidRDefault="000C56AC" w:rsidP="000C56AC">
      <w:pPr>
        <w:pStyle w:val="fields"/>
      </w:pPr>
      <w:r>
        <w:rPr>
          <w:rStyle w:val="codeChar"/>
        </w:rPr>
        <w:t xml:space="preserve">body_part_target </w:t>
      </w:r>
      <w:r>
        <w:t>identifies a body part or group of body parts on the human body according to ISO/IEC 23090-31.</w:t>
      </w:r>
    </w:p>
    <w:p w14:paraId="67423470" w14:textId="77777777" w:rsidR="000C56AC" w:rsidRDefault="000C56AC" w:rsidP="000C56AC">
      <w:pPr>
        <w:pStyle w:val="fields"/>
      </w:pPr>
      <w:r>
        <w:rPr>
          <w:rStyle w:val="codeChar"/>
        </w:rPr>
        <w:t xml:space="preserve">actuator_target </w:t>
      </w:r>
      <w:r>
        <w:t>identifies the actuators targeted by the channel according to their X, Y and Z coordinates.</w:t>
      </w:r>
    </w:p>
    <w:p w14:paraId="71E29CDA" w14:textId="77777777" w:rsidR="000C56AC" w:rsidRDefault="000C56AC" w:rsidP="000C56AC">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DA8542E" w14:textId="77777777" w:rsidR="000C56AC" w:rsidRDefault="000C56AC" w:rsidP="000C56AC">
      <w:pPr>
        <w:pStyle w:val="fields"/>
      </w:pPr>
      <w:r>
        <w:rPr>
          <w:rStyle w:val="codeChar"/>
        </w:rPr>
        <w:t>sample_count</w:t>
      </w:r>
      <w:r>
        <w:t xml:space="preserve"> indicates the n</w:t>
      </w:r>
      <w:r w:rsidRPr="00733E05">
        <w:t>umber of samples of the original encoded signal</w:t>
      </w:r>
      <w:r>
        <w:t>.</w:t>
      </w:r>
    </w:p>
    <w:p w14:paraId="5DB21B49" w14:textId="77777777" w:rsidR="000C56AC" w:rsidRDefault="000C56AC" w:rsidP="000C56AC">
      <w:pPr>
        <w:pStyle w:val="fields"/>
      </w:pPr>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p>
    <w:p w14:paraId="14CDB0AA" w14:textId="77777777" w:rsidR="000C56AC" w:rsidRDefault="000C56AC" w:rsidP="000C56AC">
      <w:pPr>
        <w:pStyle w:val="fields"/>
      </w:pPr>
      <w:r>
        <w:rPr>
          <w:rFonts w:ascii="Courier New" w:hAnsi="Courier New" w:cs="Courier New"/>
        </w:rPr>
        <w:t>vertex_count</w:t>
      </w:r>
      <w:r>
        <w:t xml:space="preserve"> is the number of vertices.</w:t>
      </w:r>
    </w:p>
    <w:p w14:paraId="31FF27E0" w14:textId="77777777" w:rsidR="000C56AC" w:rsidRDefault="000C56AC" w:rsidP="000C56AC">
      <w:pPr>
        <w:pStyle w:val="fields"/>
        <w:rPr>
          <w:lang w:eastAsia="zh-CN"/>
        </w:rPr>
      </w:pPr>
      <w:r>
        <w:rPr>
          <w:rStyle w:val="codeChar"/>
        </w:rPr>
        <w:t>vertex</w:t>
      </w:r>
      <w:r>
        <w:t xml:space="preserve"> is the index of a vertex from the avatar impacted by the channel's effects.</w:t>
      </w:r>
    </w:p>
    <w:p w14:paraId="24A9861B" w14:textId="77777777" w:rsidR="000C56AC" w:rsidRDefault="000C56AC" w:rsidP="000C56AC">
      <w:pPr>
        <w:pStyle w:val="Heading3"/>
        <w:numPr>
          <w:ilvl w:val="2"/>
          <w:numId w:val="1"/>
        </w:numPr>
      </w:pPr>
      <w:bookmarkStart w:id="723" w:name="_Toc141178586"/>
      <w:bookmarkStart w:id="724" w:name="_Ref134024688"/>
      <w:bookmarkStart w:id="725" w:name="_Toc141178587"/>
      <w:bookmarkStart w:id="726" w:name="_Toc181555979"/>
      <w:bookmarkEnd w:id="723"/>
      <w:r>
        <w:t>Haptic band description box</w:t>
      </w:r>
      <w:bookmarkEnd w:id="724"/>
      <w:bookmarkEnd w:id="725"/>
      <w:bookmarkEnd w:id="726"/>
    </w:p>
    <w:p w14:paraId="168A8976" w14:textId="77777777" w:rsidR="000C56AC" w:rsidRDefault="000C56AC" w:rsidP="000C56AC">
      <w:pPr>
        <w:pStyle w:val="Heading4"/>
        <w:tabs>
          <w:tab w:val="clear" w:pos="1080"/>
        </w:tabs>
      </w:pPr>
      <w:r>
        <w:t>Definition</w:t>
      </w:r>
    </w:p>
    <w:p w14:paraId="5BC82A90" w14:textId="7EACE940" w:rsidR="000C56AC" w:rsidRDefault="000C56AC" w:rsidP="000C56AC">
      <w:pPr>
        <w:pStyle w:val="Atom"/>
        <w:rPr>
          <w:rStyle w:val="codeChar"/>
        </w:rPr>
      </w:pPr>
      <w:r>
        <w:t>Box Type:</w:t>
      </w:r>
      <w:r>
        <w:tab/>
      </w:r>
      <w:r w:rsidRPr="001F1BE5">
        <w:rPr>
          <w:rStyle w:val="codeChar"/>
        </w:rPr>
        <w:t>'</w:t>
      </w:r>
      <w:r>
        <w:rPr>
          <w:rStyle w:val="codeChar"/>
        </w:rPr>
        <w:t>hbnd</w:t>
      </w:r>
      <w:r w:rsidRPr="001F1BE5">
        <w:rPr>
          <w:rStyle w:val="codeChar"/>
        </w:rPr>
        <w:t>'</w:t>
      </w:r>
    </w:p>
    <w:p w14:paraId="2915C715" w14:textId="3988C1E0" w:rsidR="000C56AC" w:rsidRDefault="000C56AC" w:rsidP="000C56AC">
      <w:pPr>
        <w:pStyle w:val="Atom"/>
        <w:rPr>
          <w:rFonts w:eastAsiaTheme="minorEastAsia"/>
        </w:rPr>
      </w:pP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 xml:space="preserve">) or </w:t>
      </w:r>
      <w:r>
        <w:t xml:space="preserve">MIHS band sample </w:t>
      </w:r>
      <w:r>
        <w:rPr>
          <w:rFonts w:eastAsiaTheme="minorEastAsia"/>
        </w:rPr>
        <w:t>entry (</w:t>
      </w:r>
      <w:r w:rsidRPr="001F1BE5">
        <w:rPr>
          <w:rStyle w:val="codeChar"/>
        </w:rPr>
        <w:t>'mh</w:t>
      </w:r>
      <w:r>
        <w:rPr>
          <w:rStyle w:val="codeChar"/>
        </w:rPr>
        <w:t>b1</w:t>
      </w:r>
      <w:r w:rsidRPr="001F1BE5">
        <w:rPr>
          <w:rStyle w:val="codeChar"/>
        </w:rPr>
        <w:t>'</w:t>
      </w:r>
      <w:r>
        <w:rPr>
          <w:rFonts w:eastAsiaTheme="minorEastAsia"/>
        </w:rPr>
        <w:t>)</w:t>
      </w:r>
    </w:p>
    <w:p w14:paraId="43833244" w14:textId="77777777" w:rsidR="000C56AC" w:rsidRDefault="000C56AC" w:rsidP="000C56AC">
      <w:pPr>
        <w:pStyle w:val="Atom"/>
      </w:pPr>
      <w:r>
        <w:t>Mandatory:</w:t>
      </w:r>
      <w:r>
        <w:tab/>
        <w:t>No</w:t>
      </w:r>
    </w:p>
    <w:p w14:paraId="1B2C390A" w14:textId="77A96393" w:rsidR="000C56AC" w:rsidRDefault="000C56AC" w:rsidP="006C4EA3">
      <w:pPr>
        <w:pStyle w:val="Atom"/>
        <w:ind w:left="1418" w:hanging="1418"/>
      </w:pPr>
      <w:r>
        <w:t>Quantity:</w:t>
      </w:r>
      <w:r>
        <w:tab/>
        <w:t>Zero or more if in a haptic channel description box, zero or one if in an MIHS band sample entry</w:t>
      </w:r>
    </w:p>
    <w:p w14:paraId="0A95026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contains descriptive information about a haptic band that is part of the haptic channel.</w:t>
      </w:r>
      <w:r w:rsidRPr="006618AA">
        <w:rPr>
          <w:lang w:eastAsia="zh-CN"/>
        </w:rPr>
        <w:t xml:space="preserve"> </w:t>
      </w:r>
      <w:r>
        <w:rPr>
          <w:lang w:eastAsia="zh-CN"/>
        </w:rPr>
        <w:t xml:space="preserve">If present, the contents of the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18A3E74" w14:textId="77777777" w:rsidR="000C56AC" w:rsidRDefault="000C56AC" w:rsidP="000C56AC">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7F8AA67A" w14:textId="139648A5" w:rsidR="000C56AC" w:rsidRDefault="000C56AC" w:rsidP="000C56AC">
      <w:pPr>
        <w:pStyle w:val="TableCaption"/>
      </w:pPr>
      <w:bookmarkStart w:id="727" w:name="_Ref117603671"/>
      <w:r>
        <w:t xml:space="preserve">Table </w:t>
      </w:r>
      <w:r>
        <w:fldChar w:fldCharType="begin"/>
      </w:r>
      <w:r>
        <w:instrText>SEQ Table \* ARABIC</w:instrText>
      </w:r>
      <w:r>
        <w:fldChar w:fldCharType="separate"/>
      </w:r>
      <w:r w:rsidR="009D2CA7">
        <w:rPr>
          <w:noProof/>
        </w:rPr>
        <w:t>11</w:t>
      </w:r>
      <w:r>
        <w:fldChar w:fldCharType="end"/>
      </w:r>
      <w:bookmarkEnd w:id="727"/>
      <w:r>
        <w:t xml:space="preserve"> – Band types</w:t>
      </w:r>
      <w:r w:rsidR="004F01F3">
        <w:t>.</w:t>
      </w:r>
    </w:p>
    <w:tbl>
      <w:tblPr>
        <w:tblStyle w:val="TableGrid"/>
        <w:tblW w:w="0" w:type="auto"/>
        <w:jc w:val="center"/>
        <w:tblLook w:val="04A0" w:firstRow="1" w:lastRow="0" w:firstColumn="1" w:lastColumn="0" w:noHBand="0" w:noVBand="1"/>
      </w:tblPr>
      <w:tblGrid>
        <w:gridCol w:w="790"/>
        <w:gridCol w:w="1608"/>
      </w:tblGrid>
      <w:tr w:rsidR="000C56AC" w14:paraId="26EC02F6" w14:textId="77777777" w:rsidTr="00FB3019">
        <w:trPr>
          <w:jc w:val="center"/>
        </w:trPr>
        <w:tc>
          <w:tcPr>
            <w:tcW w:w="0" w:type="auto"/>
          </w:tcPr>
          <w:p w14:paraId="05219B52" w14:textId="77777777" w:rsidR="000C56AC" w:rsidRPr="00921F4A" w:rsidRDefault="000C56AC" w:rsidP="004F01F3">
            <w:pPr>
              <w:pStyle w:val="TableColumnHeading"/>
              <w:jc w:val="center"/>
            </w:pPr>
            <w:bookmarkStart w:id="728" w:name="_Hlk132627228"/>
            <w:r w:rsidRPr="00921F4A">
              <w:t>Value</w:t>
            </w:r>
          </w:p>
        </w:tc>
        <w:tc>
          <w:tcPr>
            <w:tcW w:w="0" w:type="auto"/>
          </w:tcPr>
          <w:p w14:paraId="75505C26" w14:textId="77777777" w:rsidR="000C56AC" w:rsidRPr="00921F4A" w:rsidRDefault="000C56AC" w:rsidP="004F01F3">
            <w:pPr>
              <w:pStyle w:val="TableColumnHeading"/>
              <w:jc w:val="center"/>
            </w:pPr>
            <w:r>
              <w:t>Type</w:t>
            </w:r>
          </w:p>
        </w:tc>
      </w:tr>
      <w:tr w:rsidR="000C56AC" w14:paraId="3D444871" w14:textId="77777777" w:rsidTr="00FB3019">
        <w:trPr>
          <w:jc w:val="center"/>
        </w:trPr>
        <w:tc>
          <w:tcPr>
            <w:tcW w:w="0" w:type="auto"/>
          </w:tcPr>
          <w:p w14:paraId="473A5316" w14:textId="77777777" w:rsidR="000C56AC" w:rsidRDefault="000C56AC" w:rsidP="004F01F3">
            <w:pPr>
              <w:pStyle w:val="TableCell"/>
              <w:jc w:val="center"/>
              <w:rPr>
                <w:lang w:eastAsia="zh-CN"/>
              </w:rPr>
            </w:pPr>
            <w:r>
              <w:rPr>
                <w:lang w:eastAsia="zh-CN"/>
              </w:rPr>
              <w:t>0</w:t>
            </w:r>
          </w:p>
        </w:tc>
        <w:tc>
          <w:tcPr>
            <w:tcW w:w="0" w:type="auto"/>
          </w:tcPr>
          <w:p w14:paraId="239243EB" w14:textId="77777777" w:rsidR="000C56AC" w:rsidRDefault="000C56AC" w:rsidP="00FB3019">
            <w:pPr>
              <w:pStyle w:val="TableCell"/>
              <w:rPr>
                <w:lang w:eastAsia="zh-CN"/>
              </w:rPr>
            </w:pPr>
            <w:r>
              <w:rPr>
                <w:lang w:eastAsia="zh-CN"/>
              </w:rPr>
              <w:t>Transient</w:t>
            </w:r>
          </w:p>
        </w:tc>
      </w:tr>
      <w:tr w:rsidR="000C56AC" w14:paraId="700A9EC1" w14:textId="77777777" w:rsidTr="00FB3019">
        <w:trPr>
          <w:jc w:val="center"/>
        </w:trPr>
        <w:tc>
          <w:tcPr>
            <w:tcW w:w="0" w:type="auto"/>
          </w:tcPr>
          <w:p w14:paraId="7F9BE81F" w14:textId="77777777" w:rsidR="000C56AC" w:rsidRDefault="000C56AC" w:rsidP="004F01F3">
            <w:pPr>
              <w:pStyle w:val="TableCell"/>
              <w:jc w:val="center"/>
              <w:rPr>
                <w:lang w:eastAsia="zh-CN"/>
              </w:rPr>
            </w:pPr>
            <w:r>
              <w:rPr>
                <w:lang w:eastAsia="zh-CN"/>
              </w:rPr>
              <w:t>1</w:t>
            </w:r>
          </w:p>
        </w:tc>
        <w:tc>
          <w:tcPr>
            <w:tcW w:w="0" w:type="auto"/>
          </w:tcPr>
          <w:p w14:paraId="1B24DBA2" w14:textId="77777777" w:rsidR="000C56AC" w:rsidRDefault="000C56AC" w:rsidP="00FB3019">
            <w:pPr>
              <w:pStyle w:val="TableCell"/>
              <w:rPr>
                <w:lang w:eastAsia="zh-CN"/>
              </w:rPr>
            </w:pPr>
            <w:r>
              <w:rPr>
                <w:lang w:eastAsia="zh-CN"/>
              </w:rPr>
              <w:t>Curve</w:t>
            </w:r>
          </w:p>
        </w:tc>
      </w:tr>
      <w:tr w:rsidR="000C56AC" w14:paraId="1129243C" w14:textId="77777777" w:rsidTr="00FB3019">
        <w:trPr>
          <w:jc w:val="center"/>
        </w:trPr>
        <w:tc>
          <w:tcPr>
            <w:tcW w:w="0" w:type="auto"/>
          </w:tcPr>
          <w:p w14:paraId="62794833" w14:textId="77777777" w:rsidR="000C56AC" w:rsidRDefault="000C56AC" w:rsidP="004F01F3">
            <w:pPr>
              <w:pStyle w:val="TableCell"/>
              <w:jc w:val="center"/>
              <w:rPr>
                <w:lang w:eastAsia="zh-CN"/>
              </w:rPr>
            </w:pPr>
            <w:r>
              <w:rPr>
                <w:lang w:eastAsia="zh-CN"/>
              </w:rPr>
              <w:t>2</w:t>
            </w:r>
          </w:p>
        </w:tc>
        <w:tc>
          <w:tcPr>
            <w:tcW w:w="0" w:type="auto"/>
          </w:tcPr>
          <w:p w14:paraId="61D3B08E" w14:textId="77777777" w:rsidR="000C56AC" w:rsidRDefault="000C56AC" w:rsidP="00FB3019">
            <w:pPr>
              <w:pStyle w:val="TableCell"/>
              <w:rPr>
                <w:lang w:eastAsia="zh-CN"/>
              </w:rPr>
            </w:pPr>
            <w:r>
              <w:rPr>
                <w:lang w:eastAsia="zh-CN"/>
              </w:rPr>
              <w:t>Vectorial wave</w:t>
            </w:r>
          </w:p>
        </w:tc>
      </w:tr>
      <w:tr w:rsidR="000C56AC" w14:paraId="76415D9F" w14:textId="77777777" w:rsidTr="00FB3019">
        <w:trPr>
          <w:jc w:val="center"/>
        </w:trPr>
        <w:tc>
          <w:tcPr>
            <w:tcW w:w="0" w:type="auto"/>
          </w:tcPr>
          <w:p w14:paraId="725FD3CE" w14:textId="77777777" w:rsidR="000C56AC" w:rsidRDefault="000C56AC" w:rsidP="004F01F3">
            <w:pPr>
              <w:pStyle w:val="TableCell"/>
              <w:jc w:val="center"/>
              <w:rPr>
                <w:lang w:eastAsia="zh-CN"/>
              </w:rPr>
            </w:pPr>
            <w:r>
              <w:rPr>
                <w:lang w:eastAsia="zh-CN"/>
              </w:rPr>
              <w:t>3</w:t>
            </w:r>
          </w:p>
        </w:tc>
        <w:tc>
          <w:tcPr>
            <w:tcW w:w="0" w:type="auto"/>
          </w:tcPr>
          <w:p w14:paraId="614D8703" w14:textId="77777777" w:rsidR="000C56AC" w:rsidRDefault="000C56AC" w:rsidP="00FB3019">
            <w:pPr>
              <w:pStyle w:val="TableCell"/>
              <w:rPr>
                <w:lang w:eastAsia="zh-CN"/>
              </w:rPr>
            </w:pPr>
            <w:r>
              <w:rPr>
                <w:lang w:eastAsia="zh-CN"/>
              </w:rPr>
              <w:t>Wavelet wave</w:t>
            </w:r>
          </w:p>
        </w:tc>
      </w:tr>
      <w:tr w:rsidR="000C56AC" w14:paraId="4DF7B2A9" w14:textId="77777777" w:rsidTr="00FB3019">
        <w:trPr>
          <w:jc w:val="center"/>
        </w:trPr>
        <w:tc>
          <w:tcPr>
            <w:tcW w:w="0" w:type="auto"/>
          </w:tcPr>
          <w:p w14:paraId="44B18D4E" w14:textId="77777777" w:rsidR="000C56AC" w:rsidRDefault="000C56AC" w:rsidP="004F01F3">
            <w:pPr>
              <w:pStyle w:val="TableCell"/>
              <w:jc w:val="center"/>
              <w:rPr>
                <w:lang w:eastAsia="zh-CN"/>
              </w:rPr>
            </w:pPr>
            <w:r>
              <w:rPr>
                <w:lang w:eastAsia="zh-CN"/>
              </w:rPr>
              <w:t>4</w:t>
            </w:r>
            <w:r w:rsidRPr="00F70CE1">
              <w:rPr>
                <w:lang w:eastAsia="zh-CN"/>
              </w:rPr>
              <w:t>–</w:t>
            </w:r>
            <w:r>
              <w:rPr>
                <w:lang w:eastAsia="zh-CN"/>
              </w:rPr>
              <w:t>7</w:t>
            </w:r>
          </w:p>
        </w:tc>
        <w:tc>
          <w:tcPr>
            <w:tcW w:w="0" w:type="auto"/>
          </w:tcPr>
          <w:p w14:paraId="6A86BC6E" w14:textId="77777777" w:rsidR="000C56AC" w:rsidRPr="004921C0" w:rsidRDefault="000C56AC" w:rsidP="00FB3019">
            <w:pPr>
              <w:pStyle w:val="TableCell"/>
              <w:rPr>
                <w:i/>
                <w:iCs/>
                <w:lang w:eastAsia="zh-CN"/>
              </w:rPr>
            </w:pPr>
            <w:r w:rsidRPr="004921C0">
              <w:rPr>
                <w:i/>
                <w:iCs/>
                <w:lang w:eastAsia="zh-CN"/>
              </w:rPr>
              <w:t>Reserved</w:t>
            </w:r>
          </w:p>
        </w:tc>
      </w:tr>
    </w:tbl>
    <w:bookmarkEnd w:id="728"/>
    <w:p w14:paraId="328DCA0C" w14:textId="77777777" w:rsidR="000C56AC" w:rsidRDefault="000C56AC" w:rsidP="000C56AC">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rPr>
          <w:lang w:eastAsia="zh-CN"/>
        </w:rPr>
        <w:t>.</w:t>
      </w:r>
    </w:p>
    <w:p w14:paraId="048D013C" w14:textId="50E3FEBF" w:rsidR="000C56AC" w:rsidRDefault="000C56AC" w:rsidP="000C56AC">
      <w:pPr>
        <w:pStyle w:val="TableCaption"/>
      </w:pPr>
      <w:bookmarkStart w:id="729" w:name="_Ref117603683"/>
      <w:r>
        <w:lastRenderedPageBreak/>
        <w:t xml:space="preserve">Table </w:t>
      </w:r>
      <w:r>
        <w:fldChar w:fldCharType="begin"/>
      </w:r>
      <w:r>
        <w:instrText>SEQ Table \* ARABIC</w:instrText>
      </w:r>
      <w:r>
        <w:fldChar w:fldCharType="separate"/>
      </w:r>
      <w:r w:rsidR="009D2CA7">
        <w:rPr>
          <w:noProof/>
        </w:rPr>
        <w:t>12</w:t>
      </w:r>
      <w:r>
        <w:fldChar w:fldCharType="end"/>
      </w:r>
      <w:bookmarkEnd w:id="729"/>
      <w:r>
        <w:t xml:space="preserve"> – Curve types</w:t>
      </w:r>
      <w:r w:rsidR="004F01F3">
        <w:t>.</w:t>
      </w:r>
    </w:p>
    <w:tbl>
      <w:tblPr>
        <w:tblStyle w:val="TableGrid"/>
        <w:tblW w:w="0" w:type="auto"/>
        <w:jc w:val="center"/>
        <w:tblLook w:val="04A0" w:firstRow="1" w:lastRow="0" w:firstColumn="1" w:lastColumn="0" w:noHBand="0" w:noVBand="1"/>
      </w:tblPr>
      <w:tblGrid>
        <w:gridCol w:w="790"/>
        <w:gridCol w:w="1130"/>
      </w:tblGrid>
      <w:tr w:rsidR="000C56AC" w14:paraId="0EA619BE" w14:textId="77777777" w:rsidTr="00FB3019">
        <w:trPr>
          <w:jc w:val="center"/>
        </w:trPr>
        <w:tc>
          <w:tcPr>
            <w:tcW w:w="0" w:type="auto"/>
          </w:tcPr>
          <w:p w14:paraId="30750A3A" w14:textId="77777777" w:rsidR="000C56AC" w:rsidRPr="00921F4A" w:rsidRDefault="000C56AC" w:rsidP="004F01F3">
            <w:pPr>
              <w:pStyle w:val="TableColumnHeading"/>
              <w:jc w:val="center"/>
            </w:pPr>
            <w:bookmarkStart w:id="730" w:name="_Hlk132627613"/>
            <w:r w:rsidRPr="00921F4A">
              <w:t>Value</w:t>
            </w:r>
          </w:p>
        </w:tc>
        <w:tc>
          <w:tcPr>
            <w:tcW w:w="0" w:type="auto"/>
          </w:tcPr>
          <w:p w14:paraId="15162C17" w14:textId="77777777" w:rsidR="000C56AC" w:rsidRPr="00921F4A" w:rsidRDefault="000C56AC" w:rsidP="004F01F3">
            <w:pPr>
              <w:pStyle w:val="TableColumnHeading"/>
              <w:jc w:val="center"/>
            </w:pPr>
            <w:r>
              <w:t>Type</w:t>
            </w:r>
          </w:p>
        </w:tc>
      </w:tr>
      <w:tr w:rsidR="000C56AC" w14:paraId="643776DC" w14:textId="77777777" w:rsidTr="00FB3019">
        <w:trPr>
          <w:jc w:val="center"/>
        </w:trPr>
        <w:tc>
          <w:tcPr>
            <w:tcW w:w="0" w:type="auto"/>
          </w:tcPr>
          <w:p w14:paraId="15364805" w14:textId="77777777" w:rsidR="000C56AC" w:rsidRDefault="000C56AC" w:rsidP="004F01F3">
            <w:pPr>
              <w:pStyle w:val="TableCell"/>
              <w:jc w:val="center"/>
              <w:rPr>
                <w:lang w:eastAsia="zh-CN"/>
              </w:rPr>
            </w:pPr>
            <w:r>
              <w:rPr>
                <w:lang w:eastAsia="zh-CN"/>
              </w:rPr>
              <w:t>0</w:t>
            </w:r>
          </w:p>
        </w:tc>
        <w:tc>
          <w:tcPr>
            <w:tcW w:w="0" w:type="auto"/>
          </w:tcPr>
          <w:p w14:paraId="5E75B1EB" w14:textId="77777777" w:rsidR="000C56AC" w:rsidRDefault="000C56AC" w:rsidP="00FB3019">
            <w:pPr>
              <w:pStyle w:val="TableCell"/>
              <w:rPr>
                <w:lang w:eastAsia="zh-CN"/>
              </w:rPr>
            </w:pPr>
            <w:r>
              <w:rPr>
                <w:lang w:eastAsia="zh-CN"/>
              </w:rPr>
              <w:t>Unknown</w:t>
            </w:r>
          </w:p>
        </w:tc>
      </w:tr>
      <w:tr w:rsidR="000C56AC" w14:paraId="7871555D" w14:textId="77777777" w:rsidTr="00FB3019">
        <w:trPr>
          <w:jc w:val="center"/>
        </w:trPr>
        <w:tc>
          <w:tcPr>
            <w:tcW w:w="0" w:type="auto"/>
          </w:tcPr>
          <w:p w14:paraId="3ED7C4BE" w14:textId="77777777" w:rsidR="000C56AC" w:rsidRDefault="000C56AC" w:rsidP="004F01F3">
            <w:pPr>
              <w:pStyle w:val="TableCell"/>
              <w:jc w:val="center"/>
              <w:rPr>
                <w:lang w:eastAsia="zh-CN"/>
              </w:rPr>
            </w:pPr>
            <w:r>
              <w:rPr>
                <w:lang w:eastAsia="zh-CN"/>
              </w:rPr>
              <w:t>1</w:t>
            </w:r>
          </w:p>
        </w:tc>
        <w:tc>
          <w:tcPr>
            <w:tcW w:w="0" w:type="auto"/>
          </w:tcPr>
          <w:p w14:paraId="76A3794C" w14:textId="77777777" w:rsidR="000C56AC" w:rsidRDefault="000C56AC" w:rsidP="00FB3019">
            <w:pPr>
              <w:pStyle w:val="TableCell"/>
              <w:rPr>
                <w:lang w:eastAsia="zh-CN"/>
              </w:rPr>
            </w:pPr>
            <w:r>
              <w:rPr>
                <w:lang w:eastAsia="zh-CN"/>
              </w:rPr>
              <w:t>Cubic</w:t>
            </w:r>
          </w:p>
        </w:tc>
      </w:tr>
      <w:tr w:rsidR="000C56AC" w14:paraId="07C9581A" w14:textId="77777777" w:rsidTr="00FB3019">
        <w:trPr>
          <w:jc w:val="center"/>
        </w:trPr>
        <w:tc>
          <w:tcPr>
            <w:tcW w:w="0" w:type="auto"/>
          </w:tcPr>
          <w:p w14:paraId="2EE4BB42" w14:textId="77777777" w:rsidR="000C56AC" w:rsidRDefault="000C56AC" w:rsidP="004F01F3">
            <w:pPr>
              <w:pStyle w:val="TableCell"/>
              <w:jc w:val="center"/>
              <w:rPr>
                <w:lang w:eastAsia="zh-CN"/>
              </w:rPr>
            </w:pPr>
            <w:r>
              <w:rPr>
                <w:lang w:eastAsia="zh-CN"/>
              </w:rPr>
              <w:t>2</w:t>
            </w:r>
          </w:p>
        </w:tc>
        <w:tc>
          <w:tcPr>
            <w:tcW w:w="0" w:type="auto"/>
          </w:tcPr>
          <w:p w14:paraId="17F0B12A" w14:textId="77777777" w:rsidR="000C56AC" w:rsidRDefault="000C56AC" w:rsidP="00FB3019">
            <w:pPr>
              <w:pStyle w:val="TableCell"/>
              <w:rPr>
                <w:lang w:eastAsia="zh-CN"/>
              </w:rPr>
            </w:pPr>
            <w:r>
              <w:rPr>
                <w:lang w:eastAsia="zh-CN"/>
              </w:rPr>
              <w:t>Linear</w:t>
            </w:r>
          </w:p>
        </w:tc>
      </w:tr>
      <w:tr w:rsidR="000C56AC" w14:paraId="1C6A47BB" w14:textId="77777777" w:rsidTr="00FB3019">
        <w:trPr>
          <w:jc w:val="center"/>
        </w:trPr>
        <w:tc>
          <w:tcPr>
            <w:tcW w:w="0" w:type="auto"/>
          </w:tcPr>
          <w:p w14:paraId="524587A1" w14:textId="77777777" w:rsidR="000C56AC" w:rsidRDefault="000C56AC" w:rsidP="004F01F3">
            <w:pPr>
              <w:pStyle w:val="TableCell"/>
              <w:jc w:val="center"/>
              <w:rPr>
                <w:lang w:eastAsia="zh-CN"/>
              </w:rPr>
            </w:pPr>
            <w:r>
              <w:rPr>
                <w:lang w:eastAsia="zh-CN"/>
              </w:rPr>
              <w:t>3</w:t>
            </w:r>
          </w:p>
        </w:tc>
        <w:tc>
          <w:tcPr>
            <w:tcW w:w="0" w:type="auto"/>
          </w:tcPr>
          <w:p w14:paraId="50710F71" w14:textId="77777777" w:rsidR="000C56AC" w:rsidRDefault="000C56AC" w:rsidP="00FB3019">
            <w:pPr>
              <w:pStyle w:val="TableCell"/>
              <w:rPr>
                <w:lang w:eastAsia="zh-CN"/>
              </w:rPr>
            </w:pPr>
            <w:r>
              <w:rPr>
                <w:lang w:eastAsia="zh-CN"/>
              </w:rPr>
              <w:t>Akima</w:t>
            </w:r>
          </w:p>
        </w:tc>
      </w:tr>
      <w:tr w:rsidR="000C56AC" w14:paraId="79100716" w14:textId="77777777" w:rsidTr="00FB3019">
        <w:trPr>
          <w:jc w:val="center"/>
        </w:trPr>
        <w:tc>
          <w:tcPr>
            <w:tcW w:w="0" w:type="auto"/>
          </w:tcPr>
          <w:p w14:paraId="344E9711" w14:textId="77777777" w:rsidR="000C56AC" w:rsidRDefault="000C56AC" w:rsidP="004F01F3">
            <w:pPr>
              <w:pStyle w:val="TableCell"/>
              <w:jc w:val="center"/>
              <w:rPr>
                <w:lang w:eastAsia="zh-CN"/>
              </w:rPr>
            </w:pPr>
            <w:r>
              <w:rPr>
                <w:lang w:eastAsia="zh-CN"/>
              </w:rPr>
              <w:t>4</w:t>
            </w:r>
          </w:p>
        </w:tc>
        <w:tc>
          <w:tcPr>
            <w:tcW w:w="0" w:type="auto"/>
          </w:tcPr>
          <w:p w14:paraId="4606419D" w14:textId="77777777" w:rsidR="000C56AC" w:rsidRDefault="000C56AC" w:rsidP="00FB3019">
            <w:pPr>
              <w:pStyle w:val="TableCell"/>
              <w:rPr>
                <w:lang w:eastAsia="zh-CN"/>
              </w:rPr>
            </w:pPr>
            <w:r>
              <w:rPr>
                <w:lang w:eastAsia="zh-CN"/>
              </w:rPr>
              <w:t>B</w:t>
            </w:r>
            <w:r w:rsidRPr="00A6759F">
              <w:t>é</w:t>
            </w:r>
            <w:r>
              <w:rPr>
                <w:lang w:eastAsia="zh-CN"/>
              </w:rPr>
              <w:t>zier</w:t>
            </w:r>
          </w:p>
        </w:tc>
      </w:tr>
      <w:tr w:rsidR="000C56AC" w14:paraId="072199DD" w14:textId="77777777" w:rsidTr="00FB3019">
        <w:trPr>
          <w:jc w:val="center"/>
        </w:trPr>
        <w:tc>
          <w:tcPr>
            <w:tcW w:w="0" w:type="auto"/>
          </w:tcPr>
          <w:p w14:paraId="76ECDC23" w14:textId="77777777" w:rsidR="000C56AC" w:rsidRDefault="000C56AC" w:rsidP="004F01F3">
            <w:pPr>
              <w:pStyle w:val="TableCell"/>
              <w:jc w:val="center"/>
              <w:rPr>
                <w:lang w:eastAsia="zh-CN"/>
              </w:rPr>
            </w:pPr>
            <w:r>
              <w:rPr>
                <w:lang w:eastAsia="zh-CN"/>
              </w:rPr>
              <w:t>5</w:t>
            </w:r>
          </w:p>
        </w:tc>
        <w:tc>
          <w:tcPr>
            <w:tcW w:w="0" w:type="auto"/>
          </w:tcPr>
          <w:p w14:paraId="77C6225F" w14:textId="77777777" w:rsidR="000C56AC" w:rsidRDefault="000C56AC" w:rsidP="00FB3019">
            <w:pPr>
              <w:pStyle w:val="TableCell"/>
              <w:rPr>
                <w:lang w:eastAsia="zh-CN"/>
              </w:rPr>
            </w:pPr>
            <w:r>
              <w:rPr>
                <w:lang w:eastAsia="zh-CN"/>
              </w:rPr>
              <w:t>B-spline</w:t>
            </w:r>
          </w:p>
        </w:tc>
      </w:tr>
      <w:tr w:rsidR="000C56AC" w14:paraId="7D34B794" w14:textId="77777777" w:rsidTr="00FB3019">
        <w:trPr>
          <w:jc w:val="center"/>
        </w:trPr>
        <w:tc>
          <w:tcPr>
            <w:tcW w:w="0" w:type="auto"/>
          </w:tcPr>
          <w:p w14:paraId="2F1876CC" w14:textId="77777777" w:rsidR="000C56AC" w:rsidRDefault="000C56AC" w:rsidP="004F01F3">
            <w:pPr>
              <w:pStyle w:val="TableCell"/>
              <w:jc w:val="center"/>
              <w:rPr>
                <w:lang w:eastAsia="zh-CN"/>
              </w:rPr>
            </w:pPr>
            <w:r>
              <w:rPr>
                <w:lang w:eastAsia="zh-CN"/>
              </w:rPr>
              <w:t>6</w:t>
            </w:r>
            <w:r w:rsidRPr="00F70CE1">
              <w:rPr>
                <w:lang w:eastAsia="zh-CN"/>
              </w:rPr>
              <w:t>–</w:t>
            </w:r>
            <w:r>
              <w:rPr>
                <w:lang w:eastAsia="zh-CN"/>
              </w:rPr>
              <w:t>15</w:t>
            </w:r>
          </w:p>
        </w:tc>
        <w:tc>
          <w:tcPr>
            <w:tcW w:w="0" w:type="auto"/>
          </w:tcPr>
          <w:p w14:paraId="58923CD6" w14:textId="77777777" w:rsidR="000C56AC" w:rsidRPr="004921C0" w:rsidRDefault="000C56AC" w:rsidP="00FB3019">
            <w:pPr>
              <w:pStyle w:val="TableCell"/>
              <w:rPr>
                <w:i/>
                <w:iCs/>
                <w:lang w:eastAsia="zh-CN"/>
              </w:rPr>
            </w:pPr>
            <w:r w:rsidRPr="004921C0">
              <w:rPr>
                <w:i/>
                <w:iCs/>
                <w:lang w:eastAsia="zh-CN"/>
              </w:rPr>
              <w:t>Reserved</w:t>
            </w:r>
          </w:p>
        </w:tc>
      </w:tr>
    </w:tbl>
    <w:bookmarkEnd w:id="730"/>
    <w:p w14:paraId="6A73A0CC" w14:textId="77777777" w:rsidR="000C56AC" w:rsidRDefault="000C56AC" w:rsidP="000C56AC">
      <w:pPr>
        <w:pStyle w:val="Heading4"/>
        <w:tabs>
          <w:tab w:val="clear" w:pos="1080"/>
        </w:tabs>
      </w:pPr>
      <w:r>
        <w:t>Syntax</w:t>
      </w:r>
    </w:p>
    <w:p w14:paraId="70ECB1DC" w14:textId="77777777" w:rsidR="000C56AC" w:rsidRDefault="000C56AC" w:rsidP="000C56AC">
      <w:pPr>
        <w:pStyle w:val="code0"/>
      </w:pPr>
      <w:bookmarkStart w:id="731"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int(16) band_id;</w:t>
      </w:r>
      <w:r>
        <w:br/>
        <w:t xml:space="preserve">    unsigned int(3) band_type;</w:t>
      </w:r>
      <w:r>
        <w:br/>
        <w:t xml:space="preserve">    if (band_type == 1) {</w:t>
      </w:r>
      <w:r>
        <w:br/>
        <w:t xml:space="preserve">        unsigned int(4) curve_type;</w:t>
      </w:r>
      <w:r>
        <w:br/>
        <w:t xml:space="preserve">    }</w:t>
      </w:r>
      <w:r>
        <w:br/>
        <w:t xml:space="preserve">    if (band_type == 3) {</w:t>
      </w:r>
      <w:r>
        <w:br/>
        <w:t xml:space="preserve">        unsigned int(8) block_length_log;</w:t>
      </w:r>
      <w:r>
        <w:br/>
        <w:t xml:space="preserve">    }</w:t>
      </w:r>
      <w:r>
        <w:br/>
        <w:t xml:space="preserve">    unsigned int(16) lower_frequency_limit;</w:t>
      </w:r>
      <w:r>
        <w:br/>
        <w:t xml:space="preserve">    unsigned int(16) upper_frequency_limit;</w:t>
      </w:r>
      <w:r>
        <w:br/>
        <w:t>}</w:t>
      </w:r>
    </w:p>
    <w:bookmarkEnd w:id="731"/>
    <w:p w14:paraId="43703983" w14:textId="77777777" w:rsidR="000C56AC" w:rsidRDefault="000C56AC" w:rsidP="000C56AC">
      <w:pPr>
        <w:pStyle w:val="Heading4"/>
        <w:tabs>
          <w:tab w:val="clear" w:pos="1080"/>
        </w:tabs>
      </w:pPr>
      <w:r>
        <w:t>Semantics</w:t>
      </w:r>
    </w:p>
    <w:p w14:paraId="435B2258" w14:textId="77777777" w:rsidR="000C56AC" w:rsidRDefault="000C56AC" w:rsidP="000C56AC">
      <w:pPr>
        <w:pStyle w:val="fields"/>
      </w:pPr>
      <w:r>
        <w:rPr>
          <w:rStyle w:val="codeChar"/>
        </w:rPr>
        <w:t>band_id</w:t>
      </w:r>
      <w:r>
        <w:t xml:space="preserve"> indicates the unique ID of the haptic band.</w:t>
      </w:r>
    </w:p>
    <w:p w14:paraId="1A4155F3" w14:textId="77777777" w:rsidR="000C56AC" w:rsidRDefault="000C56AC" w:rsidP="000C56AC">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578B05CC" w14:textId="77777777" w:rsidR="000C56AC" w:rsidRDefault="000C56AC" w:rsidP="000C56AC">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t>.</w:t>
      </w:r>
    </w:p>
    <w:p w14:paraId="0B6A37A2" w14:textId="77777777" w:rsidR="000C56AC" w:rsidRDefault="000C56AC" w:rsidP="000C56AC">
      <w:pPr>
        <w:pStyle w:val="fields"/>
      </w:pPr>
      <w:bookmarkStart w:id="732" w:name="_Hlk132627948"/>
      <w:r>
        <w:rPr>
          <w:rStyle w:val="codeChar"/>
        </w:rPr>
        <w:t>block_length_log</w:t>
      </w:r>
      <w:r>
        <w:t xml:space="preserve"> indicates the wavelet wave block length as the samples coded using the logarithmic transformation </w:t>
      </w:r>
      <m:oMath>
        <m:r>
          <w:rPr>
            <w:rFonts w:ascii="Cambria Math" w:hAnsi="Cambria Math"/>
          </w:rPr>
          <m:t>block_length_log=</m:t>
        </m:r>
        <m:func>
          <m:funcPr>
            <m:ctrlPr>
              <w:ins w:id="733" w:author="Ahmed Hamza" w:date="2024-10-31T18:05:00Z" w16du:dateUtc="2024-11-01T01:05:00Z">
                <w:rPr>
                  <w:rFonts w:ascii="Cambria Math" w:hAnsi="Cambria Math"/>
                  <w:i/>
                </w:rPr>
              </w:ins>
            </m:ctrlPr>
          </m:funcPr>
          <m:fName>
            <m:sSub>
              <m:sSubPr>
                <m:ctrlPr>
                  <w:ins w:id="734" w:author="Ahmed Hamza" w:date="2024-10-31T18:05:00Z" w16du:dateUtc="2024-11-01T01:05:00Z">
                    <w:rPr>
                      <w:rFonts w:ascii="Cambria Math" w:hAnsi="Cambria Math"/>
                      <w:i/>
                    </w:rPr>
                  </w:ins>
                </m:ctrlPr>
              </m:sSubPr>
              <m:e>
                <m:r>
                  <m:rPr>
                    <m:sty m:val="p"/>
                  </m:rPr>
                  <w:rPr>
                    <w:rFonts w:ascii="Cambria Math" w:hAnsi="Cambria Math"/>
                  </w:rPr>
                  <m:t>log</m:t>
                </m:r>
              </m:e>
              <m:sub>
                <m:r>
                  <w:rPr>
                    <w:rFonts w:ascii="Cambria Math" w:hAnsi="Cambria Math"/>
                  </w:rPr>
                  <m:t>2</m:t>
                </m:r>
              </m:sub>
            </m:sSub>
          </m:fName>
          <m:e>
            <m:d>
              <m:dPr>
                <m:ctrlPr>
                  <w:ins w:id="735" w:author="Ahmed Hamza" w:date="2024-10-31T18:05:00Z" w16du:dateUtc="2024-11-01T01:05:00Z">
                    <w:rPr>
                      <w:rFonts w:ascii="Cambria Math" w:hAnsi="Cambria Math"/>
                      <w:i/>
                    </w:rPr>
                  </w:ins>
                </m:ctrlPr>
              </m:dPr>
              <m:e>
                <m:r>
                  <w:rPr>
                    <w:rFonts w:ascii="Cambria Math" w:hAnsi="Cambria Math"/>
                  </w:rPr>
                  <m:t>block_length</m:t>
                </m:r>
              </m:e>
            </m:d>
            <m:r>
              <w:rPr>
                <w:rFonts w:ascii="Cambria Math" w:hAnsi="Cambria Math"/>
              </w:rPr>
              <m:t>-4</m:t>
            </m:r>
          </m:e>
        </m:func>
      </m:oMath>
      <w:r>
        <w:t xml:space="preserve">, where </w:t>
      </w:r>
      <w:r w:rsidRPr="004921C0">
        <w:rPr>
          <w:i/>
          <w:iCs/>
        </w:rPr>
        <w:t>block_length</w:t>
      </w:r>
      <w:r>
        <w:t xml:space="preserve"> is the number of wavelet wave samples.</w:t>
      </w:r>
    </w:p>
    <w:bookmarkEnd w:id="732"/>
    <w:p w14:paraId="04E4F123" w14:textId="77777777" w:rsidR="000C56AC" w:rsidRDefault="000C56AC" w:rsidP="000C56AC">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5E03706E" w14:textId="77777777" w:rsidR="000C56AC" w:rsidRDefault="000C56AC" w:rsidP="000C56AC">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44FD05F3" w14:textId="77777777" w:rsidR="000C56AC" w:rsidRDefault="000C56AC" w:rsidP="000C56AC">
      <w:pPr>
        <w:pStyle w:val="Heading3"/>
        <w:numPr>
          <w:ilvl w:val="2"/>
          <w:numId w:val="1"/>
        </w:numPr>
      </w:pPr>
      <w:bookmarkStart w:id="736" w:name="_Toc115263300"/>
      <w:bookmarkStart w:id="737" w:name="_Toc141178588"/>
      <w:bookmarkStart w:id="738" w:name="_Toc181555980"/>
      <w:r>
        <w:t>Sample format</w:t>
      </w:r>
      <w:bookmarkEnd w:id="736"/>
      <w:bookmarkEnd w:id="737"/>
      <w:bookmarkEnd w:id="738"/>
    </w:p>
    <w:p w14:paraId="39DA1AE3" w14:textId="77777777" w:rsidR="000C56AC" w:rsidRDefault="000C56AC" w:rsidP="000C56AC">
      <w:pPr>
        <w:pStyle w:val="Heading4"/>
        <w:tabs>
          <w:tab w:val="clear" w:pos="1080"/>
        </w:tabs>
      </w:pPr>
      <w:r>
        <w:t>Definition</w:t>
      </w:r>
    </w:p>
    <w:p w14:paraId="7F46479C" w14:textId="77777777" w:rsidR="000C56AC" w:rsidRDefault="000C56AC" w:rsidP="000C56AC">
      <w:pPr>
        <w:pStyle w:val="BodyText"/>
        <w:rPr>
          <w:lang w:eastAsia="zh-CN"/>
        </w:rPr>
      </w:pPr>
      <w:r>
        <w:rPr>
          <w:lang w:eastAsia="zh-CN"/>
        </w:rPr>
        <w:t>An MIHS sample contains data packets</w:t>
      </w:r>
      <w:r w:rsidRPr="00140316">
        <w:rPr>
          <w:lang w:eastAsia="zh-CN"/>
        </w:rPr>
        <w:t xml:space="preserve"> </w:t>
      </w:r>
      <w:r>
        <w:rPr>
          <w:lang w:eastAsia="zh-CN"/>
        </w:rPr>
        <w:t xml:space="preserve">belonging to a temporal unit.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Pr>
          <w:lang w:eastAsia="zh-CN"/>
        </w:rPr>
        <w:t>4.2.3</w:t>
      </w:r>
      <w:r>
        <w:rPr>
          <w:lang w:eastAsia="zh-CN"/>
        </w:rPr>
        <w:fldChar w:fldCharType="end"/>
      </w:r>
      <w:r>
        <w:rPr>
          <w:lang w:eastAsia="zh-CN"/>
        </w:rPr>
        <w:t>, for further details.</w:t>
      </w:r>
    </w:p>
    <w:p w14:paraId="46362102" w14:textId="77777777" w:rsidR="000C56AC" w:rsidRDefault="000C56AC" w:rsidP="000C56AC">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rPr>
        <w:t>'stsz'</w:t>
      </w:r>
      <w:r>
        <w:rPr>
          <w:lang w:eastAsia="zh-CN"/>
        </w:rPr>
        <w:t>) boxes.</w:t>
      </w:r>
    </w:p>
    <w:p w14:paraId="259D34CD" w14:textId="77777777" w:rsidR="000C56AC" w:rsidRDefault="000C56AC" w:rsidP="000C56AC">
      <w:pPr>
        <w:pStyle w:val="BodyText"/>
        <w:rPr>
          <w:lang w:eastAsia="zh-CN"/>
        </w:rPr>
      </w:pPr>
      <w:r>
        <w:rPr>
          <w:lang w:eastAsia="zh-CN"/>
        </w:rPr>
        <w:t xml:space="preserve">The </w:t>
      </w:r>
      <w:r w:rsidRPr="004921C0">
        <w:rPr>
          <w:rStyle w:val="codeChar"/>
          <w:rFonts w:eastAsia="Times New Roman"/>
        </w:rPr>
        <w:t>silent_flag</w:t>
      </w:r>
      <w:r>
        <w:rPr>
          <w:lang w:eastAsia="zh-CN"/>
        </w:rPr>
        <w:t xml:space="preserve">, </w:t>
      </w:r>
      <w:r w:rsidRPr="004921C0">
        <w:rPr>
          <w:rStyle w:val="codeChar"/>
          <w:rFonts w:eastAsia="Times New Roman"/>
        </w:rPr>
        <w:t>temporal_flag</w:t>
      </w:r>
      <w:r>
        <w:rPr>
          <w:lang w:eastAsia="zh-CN"/>
        </w:rPr>
        <w:t xml:space="preserve"> and </w:t>
      </w:r>
      <w:r w:rsidRPr="004921C0">
        <w:rPr>
          <w:rStyle w:val="codeChar"/>
          <w:rFonts w:eastAsia="Times New Roman"/>
        </w:rPr>
        <w:t>spatial_flag</w:t>
      </w:r>
      <w:r>
        <w:rPr>
          <w:lang w:eastAsia="zh-CN"/>
        </w:rPr>
        <w:t xml:space="preserve"> are related as follows:</w:t>
      </w:r>
    </w:p>
    <w:p w14:paraId="1AFF659B"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silent_flag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shall both be zero.</w:t>
      </w:r>
    </w:p>
    <w:p w14:paraId="52E9A993"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temporal_flag</w:t>
      </w:r>
      <w:r>
        <w:rPr>
          <w:lang w:eastAsia="zh-CN"/>
        </w:rPr>
        <w:t xml:space="preserve"> or </w:t>
      </w:r>
      <w:r w:rsidRPr="006B4760">
        <w:rPr>
          <w:rStyle w:val="codeChar"/>
          <w:rFonts w:eastAsia="Times New Roman"/>
        </w:rPr>
        <w:t>spatial_flag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silent_flag</w:t>
      </w:r>
      <w:r>
        <w:rPr>
          <w:lang w:eastAsia="zh-CN"/>
        </w:rPr>
        <w:t xml:space="preserve"> shall be zero.</w:t>
      </w:r>
    </w:p>
    <w:p w14:paraId="691B4411" w14:textId="77777777" w:rsidR="000C56AC" w:rsidRPr="003A2863" w:rsidRDefault="000C56AC" w:rsidP="000C56AC">
      <w:pPr>
        <w:pStyle w:val="BodyText"/>
        <w:widowControl w:val="0"/>
        <w:numPr>
          <w:ilvl w:val="0"/>
          <w:numId w:val="52"/>
        </w:numPr>
        <w:tabs>
          <w:tab w:val="clear" w:pos="403"/>
        </w:tabs>
        <w:autoSpaceDE w:val="0"/>
        <w:autoSpaceDN w:val="0"/>
        <w:spacing w:before="120" w:line="240" w:lineRule="auto"/>
      </w:pPr>
      <w:r>
        <w:rPr>
          <w:lang w:eastAsia="zh-CN"/>
        </w:rPr>
        <w:lastRenderedPageBreak/>
        <w:t xml:space="preserve">The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may both be </w:t>
      </w:r>
      <w:r w:rsidRPr="006B4760">
        <w:rPr>
          <w:rStyle w:val="codeChar"/>
          <w:rFonts w:eastAsia="Times New Roman"/>
        </w:rPr>
        <w:t>1</w:t>
      </w:r>
      <w:r>
        <w:rPr>
          <w:lang w:eastAsia="zh-CN"/>
        </w:rPr>
        <w:t>.</w:t>
      </w:r>
    </w:p>
    <w:p w14:paraId="560F2DF2" w14:textId="77777777" w:rsidR="000C56AC" w:rsidRDefault="000C56AC" w:rsidP="000C56AC">
      <w:pPr>
        <w:pStyle w:val="Heading4"/>
        <w:tabs>
          <w:tab w:val="clear" w:pos="1080"/>
        </w:tabs>
      </w:pPr>
      <w:r>
        <w:t>Syntax</w:t>
      </w:r>
    </w:p>
    <w:p w14:paraId="1F627ABA" w14:textId="77777777" w:rsidR="000C56AC" w:rsidRDefault="000C56AC" w:rsidP="000C56AC">
      <w:pPr>
        <w:pStyle w:val="code0"/>
      </w:pPr>
      <w:bookmarkStart w:id="739" w:name="_Hlk132628944"/>
      <w:r>
        <w:t>aligned(8) class MIHSSample {</w:t>
      </w:r>
      <w:r>
        <w:br/>
        <w:t xml:space="preserve">    int i = 0;</w:t>
      </w:r>
      <w:r>
        <w:br/>
        <w:t xml:space="preserve">    while (i&lt;sample_size) { // to end of sample</w:t>
      </w:r>
      <w:r>
        <w:br/>
        <w:t xml:space="preserve">        unsigned int(1) silent_flag;</w:t>
      </w:r>
      <w:r>
        <w:br/>
        <w:t xml:space="preserve">        unsigned int(1) temporal_flag;</w:t>
      </w:r>
      <w:r>
        <w:br/>
        <w:t xml:space="preserve">        unsigned int(1) spatial_flag;</w:t>
      </w:r>
      <w:r>
        <w:br/>
        <w:t xml:space="preserve">        unsigned int(3) reserved = 0;</w:t>
      </w:r>
      <w:r>
        <w:br/>
        <w:t xml:space="preserve">        unsigned int(4) data_packet_layer;</w:t>
      </w:r>
      <w:r>
        <w:br/>
        <w:t xml:space="preserve">        unsigned int(5) reserved = 0;</w:t>
      </w:r>
      <w:r>
        <w:br/>
        <w:t xml:space="preserve">        unsigned int(17) data_packet_payload_size;</w:t>
      </w:r>
      <w:r>
        <w:br/>
        <w:t xml:space="preserve">        bit(data_packet_payload_size*8) data_packet_payload;</w:t>
      </w:r>
      <w:r>
        <w:br/>
        <w:t xml:space="preserve">        i += 4 + data_packet_payload_size;</w:t>
      </w:r>
      <w:r>
        <w:br/>
        <w:t xml:space="preserve">    }</w:t>
      </w:r>
      <w:r>
        <w:br/>
        <w:t>}</w:t>
      </w:r>
    </w:p>
    <w:bookmarkEnd w:id="739"/>
    <w:p w14:paraId="200AF4EF" w14:textId="77777777" w:rsidR="000C56AC" w:rsidRDefault="000C56AC" w:rsidP="000C56AC">
      <w:pPr>
        <w:pStyle w:val="Heading4"/>
        <w:tabs>
          <w:tab w:val="clear" w:pos="1080"/>
        </w:tabs>
      </w:pPr>
      <w:r>
        <w:t>Semantics</w:t>
      </w:r>
    </w:p>
    <w:p w14:paraId="5F63339D" w14:textId="77777777" w:rsidR="000C56AC" w:rsidRDefault="000C56AC" w:rsidP="000C56AC">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Pr>
          <w:lang w:eastAsia="zh-CN"/>
        </w:rPr>
        <w:t xml:space="preserve">shall </w:t>
      </w:r>
      <w:r>
        <w:t>be zero.</w:t>
      </w:r>
    </w:p>
    <w:p w14:paraId="7BBFF01D" w14:textId="77777777" w:rsidR="000C56AC" w:rsidRDefault="000C56AC" w:rsidP="000C56AC">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Pr>
          <w:lang w:eastAsia="zh-CN"/>
        </w:rPr>
        <w:t xml:space="preserve">shall </w:t>
      </w:r>
      <w:r>
        <w:t>be non-zero.</w:t>
      </w:r>
    </w:p>
    <w:p w14:paraId="0D6B7FD3" w14:textId="77777777" w:rsidR="000C56AC" w:rsidRDefault="000C56AC" w:rsidP="000C56AC">
      <w:pPr>
        <w:pStyle w:val="fields"/>
      </w:pPr>
      <w:r>
        <w:rPr>
          <w:rStyle w:val="codeChar"/>
        </w:rPr>
        <w:t>spatial_flag</w:t>
      </w:r>
      <w:r>
        <w:t xml:space="preserve"> indicates that the data packet contains spatial haptics data, in which case </w:t>
      </w:r>
      <w:r w:rsidRPr="006B4760">
        <w:rPr>
          <w:rStyle w:val="codeChar"/>
        </w:rPr>
        <w:t>data_packet_payload_size</w:t>
      </w:r>
      <w:r>
        <w:t xml:space="preserve"> </w:t>
      </w:r>
      <w:r>
        <w:rPr>
          <w:lang w:eastAsia="zh-CN"/>
        </w:rPr>
        <w:t xml:space="preserve">shall </w:t>
      </w:r>
      <w:r>
        <w:t>be non-zero.</w:t>
      </w:r>
    </w:p>
    <w:p w14:paraId="70137BB8" w14:textId="77777777" w:rsidR="000C56AC" w:rsidRDefault="000C56AC" w:rsidP="000C56AC">
      <w:pPr>
        <w:pStyle w:val="fields"/>
      </w:pPr>
      <w:r>
        <w:rPr>
          <w:rStyle w:val="codeChar"/>
        </w:rPr>
        <w:t>data_packet</w:t>
      </w:r>
      <w:r w:rsidRPr="000A27F7">
        <w:rPr>
          <w:rStyle w:val="codeChar"/>
        </w:rPr>
        <w:t>_l</w:t>
      </w:r>
      <w:r>
        <w:rPr>
          <w:rStyle w:val="codeChar"/>
        </w:rPr>
        <w:t>ayer</w:t>
      </w:r>
      <w:r>
        <w:t xml:space="preserve"> indicates whether the data packet can be skipped for low bitrate applications. Zero means the packet must not be skipped, higher values mean the packet may be skipped.</w:t>
      </w:r>
    </w:p>
    <w:p w14:paraId="367E3948" w14:textId="77777777" w:rsidR="000C56AC" w:rsidRDefault="000C56AC" w:rsidP="000C56AC">
      <w:pPr>
        <w:pStyle w:val="fields"/>
      </w:pPr>
      <w:r>
        <w:rPr>
          <w:rStyle w:val="codeChar"/>
        </w:rPr>
        <w:t>data_packet</w:t>
      </w:r>
      <w:r w:rsidRPr="000A27F7">
        <w:rPr>
          <w:rStyle w:val="codeChar"/>
        </w:rPr>
        <w:t>_payload_size</w:t>
      </w:r>
      <w:r>
        <w:t xml:space="preserve"> indicates the length in bytes of the data packet payload that follows.</w:t>
      </w:r>
    </w:p>
    <w:p w14:paraId="2368472A" w14:textId="77777777" w:rsidR="000C56AC" w:rsidRDefault="000C56AC" w:rsidP="000C56AC">
      <w:pPr>
        <w:pStyle w:val="fields"/>
      </w:pPr>
      <w:r>
        <w:rPr>
          <w:rStyle w:val="codeChar"/>
        </w:rPr>
        <w:t>data_packet</w:t>
      </w:r>
      <w:r w:rsidRPr="000A27F7">
        <w:rPr>
          <w:rStyle w:val="codeChar"/>
        </w:rPr>
        <w:t>_payload</w:t>
      </w:r>
      <w:r>
        <w:t xml:space="preserve"> contains the data packet payload formatted according to </w:t>
      </w:r>
      <w:bookmarkStart w:id="740" w:name="_Hlk132626989"/>
      <w:r>
        <w:t>ISO/IEC 23090-31</w:t>
      </w:r>
      <w:bookmarkEnd w:id="740"/>
      <w:r>
        <w:t>.</w:t>
      </w:r>
    </w:p>
    <w:p w14:paraId="727EDF16" w14:textId="77777777" w:rsidR="000C56AC" w:rsidRDefault="000C56AC" w:rsidP="000C56AC">
      <w:pPr>
        <w:pStyle w:val="fields"/>
      </w:pPr>
    </w:p>
    <w:p w14:paraId="08413E1D" w14:textId="77777777" w:rsidR="000C56AC" w:rsidRDefault="000C56AC" w:rsidP="000C56AC">
      <w:pPr>
        <w:pStyle w:val="fields"/>
        <w:ind w:left="426" w:firstLine="0"/>
      </w:pPr>
      <w:r w:rsidRPr="00734EE0">
        <w:rPr>
          <w:highlight w:val="yellow"/>
        </w:rPr>
        <w:t>[</w:t>
      </w:r>
      <w:r w:rsidRPr="00734EE0">
        <w:rPr>
          <w:b/>
          <w:bCs/>
          <w:highlight w:val="yellow"/>
        </w:rPr>
        <w:t>Editors' Note:</w:t>
      </w:r>
      <w:r w:rsidRPr="00734EE0">
        <w:rPr>
          <w:highlight w:val="yellow"/>
        </w:rPr>
        <w:t xml:space="preserve"> The currently defined fields have an overhead of 4-bytes per packet for a sample. In typical MIHS streams it is expected to have substantial number of samples during interaction leading to significant bitrate overhead. Reducing this overhead is to be investigated.]</w:t>
      </w:r>
    </w:p>
    <w:p w14:paraId="49F8A066" w14:textId="77777777" w:rsidR="000C56AC" w:rsidRDefault="000C56AC" w:rsidP="000C56AC">
      <w:pPr>
        <w:pStyle w:val="Heading3"/>
        <w:numPr>
          <w:ilvl w:val="2"/>
          <w:numId w:val="1"/>
        </w:numPr>
      </w:pPr>
      <w:bookmarkStart w:id="741" w:name="_Ref134525141"/>
      <w:bookmarkStart w:id="742" w:name="_Toc141178589"/>
      <w:bookmarkStart w:id="743" w:name="_Toc181555981"/>
      <w:r>
        <w:t>Haptics presentation dependency sample group</w:t>
      </w:r>
      <w:bookmarkEnd w:id="741"/>
      <w:bookmarkEnd w:id="742"/>
      <w:bookmarkEnd w:id="743"/>
    </w:p>
    <w:p w14:paraId="622E35EE" w14:textId="77777777" w:rsidR="000C56AC" w:rsidRDefault="000C56AC" w:rsidP="000C56AC">
      <w:pPr>
        <w:pStyle w:val="Heading4"/>
        <w:tabs>
          <w:tab w:val="clear" w:pos="1080"/>
        </w:tabs>
      </w:pPr>
      <w:r>
        <w:t>Definition</w:t>
      </w:r>
    </w:p>
    <w:p w14:paraId="21D7D33D" w14:textId="43A2F3F7" w:rsidR="000C56AC" w:rsidRPr="00D65D0A" w:rsidRDefault="000C56AC" w:rsidP="000C56AC">
      <w:pPr>
        <w:pStyle w:val="Atom"/>
      </w:pPr>
      <w:r>
        <w:t>Group Type:</w:t>
      </w:r>
      <w:r>
        <w:tab/>
      </w:r>
      <w:r w:rsidRPr="001F1BE5">
        <w:rPr>
          <w:rStyle w:val="codeChar"/>
        </w:rPr>
        <w:t>'</w:t>
      </w:r>
      <w:r>
        <w:rPr>
          <w:rStyle w:val="codeChar"/>
        </w:rPr>
        <w:t>mhpg</w:t>
      </w:r>
      <w:r w:rsidRPr="001F1BE5">
        <w:rPr>
          <w:rStyle w:val="codeChar"/>
        </w:rPr>
        <w:t>'</w:t>
      </w:r>
      <w:r w:rsidRPr="00734EE0">
        <w:rPr>
          <w:rStyle w:val="codeChar"/>
        </w:rPr>
        <w:br/>
      </w:r>
      <w:r>
        <w:t>Container:</w:t>
      </w:r>
      <w:r>
        <w:tab/>
        <w:t>Sample group description box</w:t>
      </w:r>
      <w:r>
        <w:rPr>
          <w:rFonts w:eastAsiaTheme="minorEastAsia"/>
        </w:rPr>
        <w:t xml:space="preserve"> (</w:t>
      </w:r>
      <w:r w:rsidRPr="001F1BE5">
        <w:rPr>
          <w:rStyle w:val="codeChar"/>
        </w:rPr>
        <w:t>'</w:t>
      </w:r>
      <w:r>
        <w:rPr>
          <w:rStyle w:val="codeChar"/>
        </w:rPr>
        <w:t>sgpd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6FCF9496" w14:textId="77777777" w:rsidR="000C56AC" w:rsidRDefault="000C56AC" w:rsidP="000C56AC">
      <w:pPr>
        <w:pStyle w:val="BodyText"/>
      </w:pPr>
      <w:r>
        <w:t xml:space="preserve">The haptics presentation dependency sample group indicates that a group of samples in the MIHS track are intended to be rendered in sync and only along with samples of the corresponding referenced tracks, indicated by a </w:t>
      </w:r>
      <w:r w:rsidRPr="003500CD">
        <w:rPr>
          <w:rStyle w:val="codeChar"/>
        </w:rPr>
        <w:t>'sync'</w:t>
      </w:r>
      <w:r>
        <w:t xml:space="preserve"> track reference box. Samples belonging to this sample group are intended to be presented only when the corresponding referenced tracks are active at the sample presentation time.</w:t>
      </w:r>
    </w:p>
    <w:p w14:paraId="09843EFF" w14:textId="77777777" w:rsidR="000C56AC" w:rsidRDefault="000C56AC" w:rsidP="000C56AC">
      <w:pPr>
        <w:pStyle w:val="BodyText"/>
        <w:rPr>
          <w:sz w:val="18"/>
          <w:szCs w:val="20"/>
        </w:rPr>
      </w:pPr>
      <w:r w:rsidRPr="003500CD">
        <w:rPr>
          <w:sz w:val="18"/>
          <w:szCs w:val="20"/>
        </w:rPr>
        <w:t>NOTE</w:t>
      </w:r>
      <w:r>
        <w:rPr>
          <w:sz w:val="18"/>
          <w:szCs w:val="20"/>
        </w:rPr>
        <w:tab/>
      </w:r>
      <w:r w:rsidRPr="003500CD">
        <w:rPr>
          <w:sz w:val="18"/>
          <w:szCs w:val="20"/>
        </w:rPr>
        <w:t>This sample group indicates the content author's intent and is not a renderer requirement.</w:t>
      </w:r>
    </w:p>
    <w:p w14:paraId="317183E5" w14:textId="77777777" w:rsidR="000C56AC" w:rsidRPr="00636C7F" w:rsidRDefault="000C56AC" w:rsidP="000C56AC">
      <w:pPr>
        <w:pStyle w:val="BodyText"/>
      </w:pPr>
      <w:r>
        <w:lastRenderedPageBreak/>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'mhpg'</w:t>
      </w:r>
      <w:r>
        <w:t>.</w:t>
      </w:r>
    </w:p>
    <w:p w14:paraId="6ADDB810" w14:textId="77777777" w:rsidR="000C56AC" w:rsidRDefault="000C56AC" w:rsidP="000C56AC">
      <w:pPr>
        <w:pStyle w:val="Heading4"/>
        <w:tabs>
          <w:tab w:val="clear" w:pos="1080"/>
        </w:tabs>
      </w:pPr>
      <w:r>
        <w:t>Syntax</w:t>
      </w:r>
    </w:p>
    <w:p w14:paraId="60E34E07" w14:textId="700982ED" w:rsidR="000C56AC" w:rsidRPr="000C56AC" w:rsidRDefault="000C56AC" w:rsidP="00186B40">
      <w:pPr>
        <w:pStyle w:val="code0"/>
        <w:spacing w:after="0"/>
      </w:pPr>
      <w:r>
        <w:t>aligned(8) class HapticsPresentationDepGroupEntry</w:t>
      </w:r>
      <w:r w:rsidR="00186B40">
        <w:t xml:space="preserve"> </w:t>
      </w:r>
      <w:r w:rsidRPr="000C56AC">
        <w:t>extends HapticSampleGroupEntry('mhpg') {</w:t>
      </w:r>
      <w:r w:rsidRPr="000C56AC">
        <w:br/>
        <w:t>}</w:t>
      </w:r>
    </w:p>
    <w:p w14:paraId="562A3E4B" w14:textId="7EEFD542" w:rsidR="006C4EA3" w:rsidDel="005C7D63" w:rsidRDefault="006C4EA3" w:rsidP="007C16D2">
      <w:pPr>
        <w:pStyle w:val="BodyText"/>
        <w:rPr>
          <w:del w:id="744" w:author="Ahmed Hamza" w:date="2024-10-14T23:01:00Z" w16du:dateUtc="2024-10-15T06:01:00Z"/>
        </w:rPr>
      </w:pPr>
      <w:bookmarkStart w:id="745" w:name="_Toc181555982"/>
      <w:bookmarkEnd w:id="583"/>
      <w:bookmarkEnd w:id="745"/>
    </w:p>
    <w:p w14:paraId="458EBB09" w14:textId="1668A0E8" w:rsidR="00426C8C" w:rsidRDefault="006D4097" w:rsidP="006D4097">
      <w:pPr>
        <w:pStyle w:val="Heading1"/>
        <w:rPr>
          <w:ins w:id="746" w:author="Ahmed Hamza" w:date="2024-10-14T22:46:00Z" w16du:dateUtc="2024-10-15T05:46:00Z"/>
          <w:lang w:val="fr-CH"/>
        </w:rPr>
      </w:pPr>
      <w:bookmarkStart w:id="747" w:name="_Toc181555983"/>
      <w:ins w:id="748" w:author="Ahmed Hamza" w:date="2024-10-14T22:46:00Z" w16du:dateUtc="2024-10-15T05:46:00Z">
        <w:r>
          <w:rPr>
            <w:lang w:val="fr-CH"/>
          </w:rPr>
          <w:t>Haptics support in MPEG-DASH</w:t>
        </w:r>
        <w:bookmarkEnd w:id="747"/>
      </w:ins>
    </w:p>
    <w:p w14:paraId="3CCFE555" w14:textId="795B8C0E" w:rsidR="006D4097" w:rsidRDefault="006D4097" w:rsidP="00A14F13">
      <w:pPr>
        <w:pStyle w:val="Heading2"/>
        <w:rPr>
          <w:ins w:id="749" w:author="Ahmed Hamza" w:date="2024-10-14T22:47:00Z" w16du:dateUtc="2024-10-15T05:47:00Z"/>
        </w:rPr>
      </w:pPr>
      <w:bookmarkStart w:id="750" w:name="_Toc181555984"/>
      <w:ins w:id="751" w:author="Ahmed Hamza" w:date="2024-10-14T22:47:00Z" w16du:dateUtc="2024-10-15T05:47:00Z">
        <w:r>
          <w:t>General</w:t>
        </w:r>
        <w:bookmarkEnd w:id="750"/>
      </w:ins>
    </w:p>
    <w:p w14:paraId="0E9DBCDB" w14:textId="43FF3C36" w:rsidR="006D4097" w:rsidRDefault="006D4097" w:rsidP="006D4097">
      <w:pPr>
        <w:rPr>
          <w:ins w:id="752" w:author="Ahmed Hamza" w:date="2024-10-14T22:47:00Z" w16du:dateUtc="2024-10-15T05:47:00Z"/>
          <w:lang w:eastAsia="ja-JP"/>
        </w:rPr>
      </w:pPr>
      <w:ins w:id="753" w:author="Ahmed Hamza" w:date="2024-10-14T22:47:00Z" w16du:dateUtc="2024-10-15T05:47:00Z">
        <w:r>
          <w:rPr>
            <w:lang w:eastAsia="ja-JP"/>
          </w:rPr>
          <w:t xml:space="preserve">This clause </w:t>
        </w:r>
      </w:ins>
      <w:ins w:id="754" w:author="Ahmed Hamza" w:date="2024-10-16T15:55:00Z" w16du:dateUtc="2024-10-16T22:55:00Z">
        <w:r w:rsidR="001270DC">
          <w:rPr>
            <w:lang w:eastAsia="ja-JP"/>
          </w:rPr>
          <w:t>the encapsulation and signalling of haptics media</w:t>
        </w:r>
      </w:ins>
      <w:ins w:id="755" w:author="Ahmed Hamza" w:date="2024-10-14T22:47:00Z" w16du:dateUtc="2024-10-15T05:47:00Z">
        <w:r>
          <w:rPr>
            <w:lang w:eastAsia="ja-JP"/>
          </w:rPr>
          <w:t xml:space="preserve"> for delivery using ISO/IEC 23009-1.</w:t>
        </w:r>
      </w:ins>
    </w:p>
    <w:p w14:paraId="5462E244" w14:textId="27A350CF" w:rsidR="006D4097" w:rsidRDefault="006D4097" w:rsidP="00A14F13">
      <w:pPr>
        <w:pStyle w:val="Heading2"/>
        <w:rPr>
          <w:ins w:id="756" w:author="Ahmed Hamza" w:date="2024-10-14T22:47:00Z" w16du:dateUtc="2024-10-15T05:47:00Z"/>
        </w:rPr>
      </w:pPr>
      <w:bookmarkStart w:id="757" w:name="_Toc181555985"/>
      <w:ins w:id="758" w:author="Ahmed Hamza" w:date="2024-10-14T22:47:00Z" w16du:dateUtc="2024-10-15T05:47:00Z">
        <w:r>
          <w:t>Haptics Media MPD signalling</w:t>
        </w:r>
        <w:bookmarkEnd w:id="757"/>
      </w:ins>
    </w:p>
    <w:p w14:paraId="6EE21A49" w14:textId="77777777" w:rsidR="005C7D63" w:rsidRDefault="005C7D63" w:rsidP="005C7D63">
      <w:pPr>
        <w:pStyle w:val="BodyText"/>
        <w:rPr>
          <w:ins w:id="759" w:author="Ahmed Hamza" w:date="2024-10-14T22:58:00Z" w16du:dateUtc="2024-10-15T05:58:00Z"/>
          <w:lang w:eastAsia="zh-CN"/>
        </w:rPr>
      </w:pPr>
      <w:ins w:id="760" w:author="Ahmed Hamza" w:date="2024-10-14T22:58:00Z" w16du:dateUtc="2024-10-15T05:58:00Z">
        <w:r w:rsidRPr="00E1236C">
          <w:rPr>
            <w:lang w:eastAsia="zh-CN"/>
          </w:rPr>
          <w:t xml:space="preserve">The following </w:t>
        </w:r>
        <w:r>
          <w:rPr>
            <w:lang w:eastAsia="zh-CN"/>
          </w:rPr>
          <w:t>attributes are</w:t>
        </w:r>
        <w:r w:rsidRPr="00E1236C">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E1236C">
          <w:rPr>
            <w:lang w:eastAsia="zh-CN"/>
          </w:rPr>
          <w:t xml:space="preserve"> or </w:t>
        </w:r>
        <w:r>
          <w:rPr>
            <w:lang w:eastAsia="zh-CN"/>
          </w:rPr>
          <w:t xml:space="preserve">the </w:t>
        </w:r>
        <w:r w:rsidRPr="005B2B7E">
          <w:rPr>
            <w:rFonts w:ascii="Courier New" w:hAnsi="Courier New" w:cs="Courier New"/>
            <w:b/>
            <w:bCs/>
            <w:lang w:eastAsia="zh-CN"/>
          </w:rPr>
          <w:t>Representation</w:t>
        </w:r>
        <w:r w:rsidRPr="00E1236C">
          <w:rPr>
            <w:lang w:eastAsia="zh-CN"/>
          </w:rPr>
          <w:t xml:space="preserve"> </w:t>
        </w:r>
        <w:r>
          <w:rPr>
            <w:lang w:eastAsia="zh-CN"/>
          </w:rPr>
          <w:t xml:space="preserve">element </w:t>
        </w:r>
        <w:r w:rsidRPr="00E1236C">
          <w:rPr>
            <w:lang w:eastAsia="zh-CN"/>
          </w:rPr>
          <w:t>and set to the following value</w:t>
        </w:r>
        <w:r>
          <w:rPr>
            <w:lang w:eastAsia="zh-CN"/>
          </w:rPr>
          <w:t>s</w:t>
        </w:r>
        <w:r w:rsidRPr="00E1236C">
          <w:rPr>
            <w:lang w:eastAsia="zh-CN"/>
          </w:rPr>
          <w:t xml:space="preserve"> to signal </w:t>
        </w:r>
        <w:r>
          <w:rPr>
            <w:lang w:eastAsia="zh-CN"/>
          </w:rPr>
          <w:t>an MIHS</w:t>
        </w:r>
        <w:r w:rsidRPr="00E1236C">
          <w:rPr>
            <w:lang w:eastAsia="zh-CN"/>
          </w:rPr>
          <w:t xml:space="preserve"> track.</w:t>
        </w:r>
      </w:ins>
    </w:p>
    <w:p w14:paraId="73175455"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ins w:id="761" w:author="Ahmed Hamza" w:date="2024-10-14T22:58:00Z" w16du:dateUtc="2024-10-15T05:58:00Z"/>
          <w:rStyle w:val="codeChar"/>
        </w:rPr>
      </w:pPr>
      <w:ins w:id="762" w:author="Ahmed Hamza" w:date="2024-10-14T22:58:00Z" w16du:dateUtc="2024-10-15T05:58:00Z">
        <w:r w:rsidRPr="00734EE0">
          <w:rPr>
            <w:rStyle w:val="codeChar"/>
          </w:rPr>
          <w:t>@codecs='mih1'</w:t>
        </w:r>
      </w:ins>
    </w:p>
    <w:p w14:paraId="610B3DC8"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ins w:id="763" w:author="Ahmed Hamza" w:date="2024-10-14T22:58:00Z" w16du:dateUtc="2024-10-15T05:58:00Z"/>
          <w:rStyle w:val="codeChar"/>
        </w:rPr>
      </w:pPr>
      <w:ins w:id="764" w:author="Ahmed Hamza" w:date="2024-10-14T22:58:00Z" w16du:dateUtc="2024-10-15T05:58:00Z">
        <w:r w:rsidRPr="00734EE0">
          <w:rPr>
            <w:rStyle w:val="codeChar"/>
          </w:rPr>
          <w:t>@mimeType='haptic/mp4'</w:t>
        </w:r>
      </w:ins>
    </w:p>
    <w:p w14:paraId="074E1A12" w14:textId="77777777" w:rsidR="005C7D63" w:rsidRPr="00E1236C" w:rsidRDefault="005C7D63" w:rsidP="005C7D63">
      <w:pPr>
        <w:pStyle w:val="BodyText"/>
        <w:rPr>
          <w:ins w:id="765" w:author="Ahmed Hamza" w:date="2024-10-14T22:58:00Z" w16du:dateUtc="2024-10-15T05:58:00Z"/>
          <w:lang w:eastAsia="zh-CN"/>
        </w:rPr>
      </w:pPr>
      <w:ins w:id="766" w:author="Ahmed Hamza" w:date="2024-10-14T22:58:00Z" w16du:dateUtc="2024-10-15T05:58:00Z">
        <w:r>
          <w:rPr>
            <w:lang w:eastAsia="zh-CN"/>
          </w:rPr>
          <w:t>T</w:t>
        </w:r>
        <w:r w:rsidRPr="00E1236C">
          <w:rPr>
            <w:lang w:eastAsia="zh-CN"/>
          </w:rPr>
          <w:t xml:space="preserve">he sub-parameter as described in Annex B </w:t>
        </w:r>
        <w:r>
          <w:rPr>
            <w:lang w:eastAsia="zh-CN"/>
          </w:rPr>
          <w:t>can</w:t>
        </w:r>
        <w:r w:rsidRPr="00E1236C">
          <w:rPr>
            <w:lang w:eastAsia="zh-CN"/>
          </w:rPr>
          <w:t xml:space="preserve"> be present in </w:t>
        </w:r>
        <w:r w:rsidRPr="005B2B7E">
          <w:rPr>
            <w:rStyle w:val="codeChar"/>
          </w:rPr>
          <w:t>@codecs</w:t>
        </w:r>
        <w:r>
          <w:rPr>
            <w:lang w:eastAsia="zh-CN"/>
          </w:rPr>
          <w:t>.</w:t>
        </w:r>
      </w:ins>
    </w:p>
    <w:p w14:paraId="5A4AD40B" w14:textId="77777777" w:rsidR="005C7D63" w:rsidRPr="00E1236C" w:rsidRDefault="005C7D63" w:rsidP="005C7D63">
      <w:pPr>
        <w:pStyle w:val="BodyText"/>
        <w:rPr>
          <w:ins w:id="767" w:author="Ahmed Hamza" w:date="2024-10-14T22:58:00Z" w16du:dateUtc="2024-10-15T05:58:00Z"/>
          <w:lang w:eastAsia="zh-CN"/>
        </w:rPr>
      </w:pPr>
      <w:ins w:id="768" w:author="Ahmed Hamza" w:date="2024-10-14T22:58:00Z" w16du:dateUtc="2024-10-15T05:58:00Z">
        <w:r w:rsidRPr="00E1236C">
          <w:rPr>
            <w:lang w:eastAsia="zh-CN"/>
          </w:rPr>
          <w:t xml:space="preserve">The following </w:t>
        </w:r>
        <w:r>
          <w:rPr>
            <w:lang w:eastAsia="zh-CN"/>
          </w:rPr>
          <w:t>attribute</w:t>
        </w:r>
        <w:r w:rsidRPr="00E1236C">
          <w:rPr>
            <w:lang w:eastAsia="zh-CN"/>
          </w:rPr>
          <w:t xml:space="preserve"> </w:t>
        </w:r>
        <w:r>
          <w:rPr>
            <w:lang w:eastAsia="zh-CN"/>
          </w:rPr>
          <w:t>can be</w:t>
        </w:r>
        <w:r w:rsidRPr="00E1236C">
          <w:rPr>
            <w:lang w:eastAsia="zh-CN"/>
          </w:rPr>
          <w:t xml:space="preserve"> present in </w:t>
        </w:r>
        <w:r>
          <w:rPr>
            <w:lang w:eastAsia="zh-CN"/>
          </w:rPr>
          <w:t xml:space="preserve">the </w:t>
        </w:r>
        <w:r w:rsidRPr="005B2B7E">
          <w:rPr>
            <w:rFonts w:ascii="Courier New" w:hAnsi="Courier New" w:cs="Courier New"/>
            <w:b/>
            <w:bCs/>
            <w:lang w:eastAsia="zh-CN"/>
          </w:rPr>
          <w:t>Representation</w:t>
        </w:r>
        <w:r>
          <w:rPr>
            <w:lang w:eastAsia="zh-CN"/>
          </w:rPr>
          <w:t xml:space="preserve"> element</w:t>
        </w:r>
        <w:r w:rsidRPr="00E1236C">
          <w:rPr>
            <w:lang w:eastAsia="zh-CN"/>
          </w:rPr>
          <w:t xml:space="preserve"> to signal</w:t>
        </w:r>
        <w:r>
          <w:rPr>
            <w:lang w:eastAsia="zh-CN"/>
          </w:rPr>
          <w:t xml:space="preserve"> the</w:t>
        </w:r>
        <w:r w:rsidRPr="00E1236C">
          <w:rPr>
            <w:lang w:eastAsia="zh-CN"/>
          </w:rPr>
          <w:t xml:space="preserve"> bitrate to calculate the bandwidth of all media to be accessed and to select the quality among multiple MIHS tracks</w:t>
        </w:r>
        <w:r>
          <w:rPr>
            <w:lang w:eastAsia="zh-CN"/>
          </w:rPr>
          <w:t>,</w:t>
        </w:r>
        <w:r w:rsidRPr="00E1236C">
          <w:rPr>
            <w:lang w:eastAsia="zh-CN"/>
          </w:rPr>
          <w:t xml:space="preserve"> if provided.</w:t>
        </w:r>
      </w:ins>
    </w:p>
    <w:p w14:paraId="03B589FC"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ins w:id="769" w:author="Ahmed Hamza" w:date="2024-10-14T22:58:00Z" w16du:dateUtc="2024-10-15T05:58:00Z"/>
          <w:rStyle w:val="codeChar"/>
        </w:rPr>
      </w:pPr>
      <w:ins w:id="770" w:author="Ahmed Hamza" w:date="2024-10-14T22:58:00Z" w16du:dateUtc="2024-10-15T05:58:00Z">
        <w:r w:rsidRPr="00734EE0">
          <w:rPr>
            <w:rStyle w:val="codeChar"/>
          </w:rPr>
          <w:t>@bandwith</w:t>
        </w:r>
      </w:ins>
    </w:p>
    <w:p w14:paraId="30C34DD4" w14:textId="5CBBF7E6" w:rsidR="006D4097" w:rsidRDefault="006D4097" w:rsidP="00A14F13">
      <w:pPr>
        <w:pStyle w:val="Heading2"/>
        <w:rPr>
          <w:ins w:id="771" w:author="Ahmed Hamza" w:date="2024-10-14T22:47:00Z" w16du:dateUtc="2024-10-15T05:47:00Z"/>
        </w:rPr>
      </w:pPr>
      <w:bookmarkStart w:id="772" w:name="_Toc181555986"/>
      <w:ins w:id="773" w:author="Ahmed Hamza" w:date="2024-10-14T22:47:00Z" w16du:dateUtc="2024-10-15T05:47:00Z">
        <w:r>
          <w:t>Basic MIHS track support</w:t>
        </w:r>
        <w:bookmarkEnd w:id="772"/>
      </w:ins>
    </w:p>
    <w:p w14:paraId="4F8D8B7E" w14:textId="77777777" w:rsidR="006D4097" w:rsidRDefault="006D4097" w:rsidP="006D4097">
      <w:pPr>
        <w:rPr>
          <w:ins w:id="774" w:author="Ahmed Hamza" w:date="2024-10-14T22:47:00Z" w16du:dateUtc="2024-10-15T05:47:00Z"/>
          <w:lang w:eastAsia="ja-JP"/>
        </w:rPr>
      </w:pPr>
      <w:ins w:id="775" w:author="Ahmed Hamza" w:date="2024-10-14T22:47:00Z" w16du:dateUtc="2024-10-15T05:47:00Z">
        <w:r>
          <w:rPr>
            <w:lang w:eastAsia="ja-JP"/>
          </w:rPr>
          <w:t>This subclause describes single MIHS track support.</w:t>
        </w:r>
      </w:ins>
    </w:p>
    <w:p w14:paraId="042D3393" w14:textId="5C23F591" w:rsidR="006D4097" w:rsidRDefault="006D4097" w:rsidP="00A14F13">
      <w:pPr>
        <w:pStyle w:val="Heading3"/>
        <w:rPr>
          <w:ins w:id="776" w:author="Ahmed Hamza" w:date="2024-10-14T22:47:00Z" w16du:dateUtc="2024-10-15T05:47:00Z"/>
        </w:rPr>
      </w:pPr>
      <w:bookmarkStart w:id="777" w:name="_Toc181555987"/>
      <w:ins w:id="778" w:author="Ahmed Hamza" w:date="2024-10-14T22:47:00Z" w16du:dateUtc="2024-10-15T05:47:00Z">
        <w:r>
          <w:t>DASH segment and MPD signalling</w:t>
        </w:r>
        <w:bookmarkEnd w:id="777"/>
      </w:ins>
    </w:p>
    <w:p w14:paraId="3F9DE764" w14:textId="77777777" w:rsidR="005C7D63" w:rsidRPr="00CD2AC5" w:rsidRDefault="005C7D63" w:rsidP="005C7D63">
      <w:pPr>
        <w:pStyle w:val="BodyText"/>
        <w:rPr>
          <w:ins w:id="779" w:author="Ahmed Hamza" w:date="2024-10-14T22:58:00Z" w16du:dateUtc="2024-10-15T05:58:00Z"/>
          <w:lang w:eastAsia="zh-CN"/>
        </w:rPr>
      </w:pPr>
      <w:ins w:id="780" w:author="Ahmed Hamza" w:date="2024-10-14T22:58:00Z" w16du:dateUtc="2024-10-15T05:58:00Z">
        <w:r w:rsidRPr="00CD2AC5">
          <w:rPr>
            <w:lang w:eastAsia="zh-CN"/>
          </w:rPr>
          <w:t>The haptics media is encapsulated into DASH segment</w:t>
        </w:r>
        <w:r>
          <w:rPr>
            <w:lang w:eastAsia="zh-CN"/>
          </w:rPr>
          <w:t>s conforming to ISO/IEC 23009-1 subclause 7.3</w:t>
        </w:r>
        <w:r w:rsidRPr="00CD2AC5">
          <w:rPr>
            <w:lang w:eastAsia="zh-CN"/>
          </w:rPr>
          <w:t xml:space="preserve">. The first sample </w:t>
        </w:r>
        <w:r>
          <w:rPr>
            <w:lang w:eastAsia="zh-CN"/>
          </w:rPr>
          <w:t xml:space="preserve">of each </w:t>
        </w:r>
        <w:r w:rsidRPr="00CD2AC5">
          <w:rPr>
            <w:lang w:eastAsia="zh-CN"/>
          </w:rPr>
          <w:t>segment</w:t>
        </w:r>
        <w:r>
          <w:rPr>
            <w:lang w:eastAsia="zh-CN"/>
          </w:rPr>
          <w:t xml:space="preserve"> (in the case of the DASH live profile)</w:t>
        </w:r>
        <w:r w:rsidRPr="00CD2AC5">
          <w:rPr>
            <w:lang w:eastAsia="zh-CN"/>
          </w:rPr>
          <w:t xml:space="preserve"> or subsegment </w:t>
        </w:r>
        <w:r>
          <w:rPr>
            <w:lang w:eastAsia="zh-CN"/>
          </w:rPr>
          <w:t>(in the case of the DASH on demand profile) is</w:t>
        </w:r>
        <w:r w:rsidRPr="00CD2AC5">
          <w:rPr>
            <w:lang w:eastAsia="zh-CN"/>
          </w:rPr>
          <w:t xml:space="preserve"> the sync sample, and the following </w:t>
        </w:r>
        <w:r>
          <w:rPr>
            <w:lang w:eastAsia="zh-CN"/>
          </w:rPr>
          <w:t>attributes</w:t>
        </w:r>
        <w:r w:rsidRPr="00CD2AC5">
          <w:rPr>
            <w:lang w:eastAsia="zh-CN"/>
          </w:rPr>
          <w:t xml:space="preserve"> </w:t>
        </w:r>
        <w:r>
          <w:rPr>
            <w:lang w:eastAsia="zh-CN"/>
          </w:rPr>
          <w:t>are</w:t>
        </w:r>
        <w:r w:rsidRPr="00CD2AC5">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CD2AC5">
          <w:rPr>
            <w:lang w:eastAsia="zh-CN"/>
          </w:rPr>
          <w:t xml:space="preserve"> or </w:t>
        </w:r>
        <w:r w:rsidRPr="005B2B7E">
          <w:rPr>
            <w:rFonts w:ascii="Courier New" w:hAnsi="Courier New" w:cs="Courier New"/>
            <w:b/>
            <w:bCs/>
            <w:lang w:eastAsia="zh-CN"/>
          </w:rPr>
          <w:t>Representation</w:t>
        </w:r>
        <w:r>
          <w:rPr>
            <w:lang w:eastAsia="zh-CN"/>
          </w:rPr>
          <w:t xml:space="preserve"> elements,</w:t>
        </w:r>
        <w:r w:rsidRPr="00CD2AC5">
          <w:rPr>
            <w:lang w:eastAsia="zh-CN"/>
          </w:rPr>
          <w:t xml:space="preserve"> and set to the flowing value</w:t>
        </w:r>
        <w:r>
          <w:rPr>
            <w:lang w:eastAsia="zh-CN"/>
          </w:rPr>
          <w:t>s</w:t>
        </w:r>
        <w:r w:rsidRPr="00CD2AC5">
          <w:rPr>
            <w:lang w:eastAsia="zh-CN"/>
          </w:rPr>
          <w:t xml:space="preserve">. </w:t>
        </w:r>
      </w:ins>
    </w:p>
    <w:p w14:paraId="27C2C537"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rPr>
          <w:ins w:id="781" w:author="Ahmed Hamza" w:date="2024-10-14T22:58:00Z" w16du:dateUtc="2024-10-15T05:58:00Z"/>
          <w:rStyle w:val="codeChar"/>
        </w:rPr>
      </w:pPr>
      <w:ins w:id="782" w:author="Ahmed Hamza" w:date="2024-10-14T22:58:00Z" w16du:dateUtc="2024-10-15T05:58:00Z">
        <w:r w:rsidRPr="00734EE0">
          <w:rPr>
            <w:rStyle w:val="codeChar"/>
          </w:rPr>
          <w:t>@startWithSAP=’1’</w:t>
        </w:r>
        <w:r w:rsidRPr="00E95F05">
          <w:rPr>
            <w:lang w:eastAsia="zh-CN"/>
          </w:rPr>
          <w:t xml:space="preserve"> (for live profile)</w:t>
        </w:r>
      </w:ins>
    </w:p>
    <w:p w14:paraId="7614994E"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rPr>
          <w:ins w:id="783" w:author="Ahmed Hamza" w:date="2024-10-14T22:58:00Z" w16du:dateUtc="2024-10-15T05:58:00Z"/>
          <w:rStyle w:val="codeChar"/>
        </w:rPr>
      </w:pPr>
      <w:ins w:id="784" w:author="Ahmed Hamza" w:date="2024-10-14T22:58:00Z" w16du:dateUtc="2024-10-15T05:58:00Z">
        <w:r w:rsidRPr="00734EE0">
          <w:rPr>
            <w:rStyle w:val="codeChar"/>
          </w:rPr>
          <w:t>@subsegmentstartWithSAP=’1’</w:t>
        </w:r>
        <w:r w:rsidRPr="00E95F05">
          <w:rPr>
            <w:lang w:eastAsia="zh-CN"/>
          </w:rPr>
          <w:t xml:space="preserve"> (for on-demand profile)</w:t>
        </w:r>
      </w:ins>
    </w:p>
    <w:p w14:paraId="0F4A4CBC" w14:textId="77777777" w:rsidR="005C7D63" w:rsidRDefault="005C7D63" w:rsidP="005C7D63">
      <w:pPr>
        <w:pStyle w:val="BodyText"/>
        <w:rPr>
          <w:ins w:id="785" w:author="Ahmed Hamza" w:date="2024-10-14T22:58:00Z" w16du:dateUtc="2024-10-15T05:58:00Z"/>
          <w:lang w:eastAsia="zh-CN"/>
        </w:rPr>
      </w:pPr>
      <w:ins w:id="786" w:author="Ahmed Hamza" w:date="2024-10-14T22:58:00Z" w16du:dateUtc="2024-10-15T05:58:00Z">
        <w:r w:rsidRPr="00CD2AC5">
          <w:rPr>
            <w:lang w:eastAsia="zh-CN"/>
          </w:rPr>
          <w:t>It is recommended that the haptics media segments</w:t>
        </w:r>
        <w:r>
          <w:rPr>
            <w:lang w:eastAsia="zh-CN"/>
          </w:rPr>
          <w:t>/</w:t>
        </w:r>
        <w:r w:rsidRPr="00CD2AC5">
          <w:rPr>
            <w:lang w:eastAsia="zh-CN"/>
          </w:rPr>
          <w:t xml:space="preserve">subsegments have approximately the same duration as </w:t>
        </w:r>
        <w:r>
          <w:rPr>
            <w:lang w:eastAsia="zh-CN"/>
          </w:rPr>
          <w:t xml:space="preserve">the </w:t>
        </w:r>
        <w:r w:rsidRPr="00CD2AC5">
          <w:rPr>
            <w:lang w:eastAsia="zh-CN"/>
          </w:rPr>
          <w:t>audio media and video media</w:t>
        </w:r>
        <w:r>
          <w:rPr>
            <w:lang w:eastAsia="zh-CN"/>
          </w:rPr>
          <w:t xml:space="preserve"> segments/subsegments</w:t>
        </w:r>
        <w:r w:rsidRPr="00CD2AC5">
          <w:rPr>
            <w:lang w:eastAsia="zh-CN"/>
          </w:rPr>
          <w:t xml:space="preserve"> for random access and efficient segment buffering.</w:t>
        </w:r>
      </w:ins>
    </w:p>
    <w:p w14:paraId="106FF326" w14:textId="3DBF3D6E" w:rsidR="006D4097" w:rsidRDefault="006D4097" w:rsidP="00A14F13">
      <w:pPr>
        <w:pStyle w:val="Heading2"/>
        <w:rPr>
          <w:ins w:id="787" w:author="Ahmed Hamza" w:date="2024-10-14T22:47:00Z" w16du:dateUtc="2024-10-15T05:47:00Z"/>
        </w:rPr>
      </w:pPr>
      <w:bookmarkStart w:id="788" w:name="_Toc181555988"/>
      <w:ins w:id="789" w:author="Ahmed Hamza" w:date="2024-10-14T22:47:00Z" w16du:dateUtc="2024-10-15T05:47:00Z">
        <w:r>
          <w:t>Multiple MIHS tracks support</w:t>
        </w:r>
        <w:bookmarkEnd w:id="788"/>
      </w:ins>
    </w:p>
    <w:p w14:paraId="31CFC30F" w14:textId="77777777" w:rsidR="006D4097" w:rsidRDefault="006D4097" w:rsidP="006D4097">
      <w:pPr>
        <w:rPr>
          <w:ins w:id="790" w:author="Ahmed Hamza" w:date="2024-10-14T22:47:00Z" w16du:dateUtc="2024-10-15T05:47:00Z"/>
          <w:lang w:eastAsia="ja-JP"/>
        </w:rPr>
      </w:pPr>
      <w:ins w:id="791" w:author="Ahmed Hamza" w:date="2024-10-14T22:47:00Z" w16du:dateUtc="2024-10-15T05:47:00Z">
        <w:r>
          <w:rPr>
            <w:lang w:eastAsia="ja-JP"/>
          </w:rPr>
          <w:t>In addition to the basic MIHS track support, this subclause describes multiple MIHS track support in DASH. See Annex C for further information about multiple MIHS tracks.</w:t>
        </w:r>
      </w:ins>
    </w:p>
    <w:p w14:paraId="0A7AF084" w14:textId="220A170B" w:rsidR="006D4097" w:rsidRDefault="006D4097" w:rsidP="00A14F13">
      <w:pPr>
        <w:pStyle w:val="Heading3"/>
        <w:rPr>
          <w:ins w:id="792" w:author="Ahmed Hamza" w:date="2024-10-14T22:47:00Z" w16du:dateUtc="2024-10-15T05:47:00Z"/>
        </w:rPr>
      </w:pPr>
      <w:bookmarkStart w:id="793" w:name="_Toc181555989"/>
      <w:ins w:id="794" w:author="Ahmed Hamza" w:date="2024-10-14T22:47:00Z" w16du:dateUtc="2024-10-15T05:47:00Z">
        <w:r>
          <w:lastRenderedPageBreak/>
          <w:t>Alternative tracks</w:t>
        </w:r>
        <w:bookmarkEnd w:id="793"/>
      </w:ins>
    </w:p>
    <w:p w14:paraId="63821C08" w14:textId="77777777" w:rsidR="006D4097" w:rsidRPr="00B544BF" w:rsidRDefault="006D4097" w:rsidP="006D4097">
      <w:pPr>
        <w:pStyle w:val="BodyText"/>
        <w:rPr>
          <w:ins w:id="795" w:author="Ahmed Hamza" w:date="2024-10-14T22:54:00Z" w16du:dateUtc="2024-10-15T05:54:00Z"/>
          <w:lang w:eastAsia="zh-CN"/>
        </w:rPr>
      </w:pPr>
      <w:ins w:id="796" w:author="Ahmed Hamza" w:date="2024-10-14T22:54:00Z" w16du:dateUtc="2024-10-15T05:54:00Z">
        <w:r>
          <w:rPr>
            <w:lang w:eastAsia="zh-CN"/>
          </w:rPr>
          <w:t xml:space="preserve">Use case: The MIHS tracks belong to the same </w:t>
        </w:r>
        <w:r w:rsidRPr="00734EE0">
          <w:rPr>
            <w:rStyle w:val="codeChar"/>
          </w:rPr>
          <w:t>alternate_group</w:t>
        </w:r>
        <w:r w:rsidRPr="00B544BF">
          <w:rPr>
            <w:lang w:eastAsia="zh-CN"/>
          </w:rPr>
          <w:t xml:space="preserve"> </w:t>
        </w:r>
        <w:r>
          <w:rPr>
            <w:lang w:eastAsia="zh-CN"/>
          </w:rPr>
          <w:t>and should not be rendered together.</w:t>
        </w:r>
      </w:ins>
    </w:p>
    <w:p w14:paraId="57CB16A5" w14:textId="117A4111" w:rsidR="006D4097" w:rsidRDefault="006D4097" w:rsidP="00A14F13">
      <w:pPr>
        <w:pStyle w:val="BodyText"/>
        <w:widowControl w:val="0"/>
        <w:numPr>
          <w:ilvl w:val="0"/>
          <w:numId w:val="35"/>
        </w:numPr>
        <w:tabs>
          <w:tab w:val="clear" w:pos="403"/>
        </w:tabs>
        <w:autoSpaceDE w:val="0"/>
        <w:autoSpaceDN w:val="0"/>
        <w:spacing w:before="120" w:line="240" w:lineRule="auto"/>
        <w:ind w:left="851"/>
        <w:rPr>
          <w:ins w:id="797" w:author="Ahmed Hamza" w:date="2024-10-14T22:47:00Z" w16du:dateUtc="2024-10-15T05:47:00Z"/>
          <w:lang w:eastAsia="zh-CN"/>
        </w:rPr>
      </w:pPr>
      <w:ins w:id="798" w:author="Ahmed Hamza" w:date="2024-10-14T22:54:00Z" w16du:dateUtc="2024-10-15T05:54:00Z">
        <w:r>
          <w:rPr>
            <w:lang w:eastAsia="zh-CN"/>
          </w:rPr>
          <w:t xml:space="preserve">One </w:t>
        </w:r>
        <w:r w:rsidRPr="005C7D63">
          <w:rPr>
            <w:rFonts w:ascii="Courier New" w:hAnsi="Courier New" w:cs="Courier New"/>
            <w:b/>
            <w:bCs/>
            <w:lang w:eastAsia="zh-CN"/>
          </w:rPr>
          <w:t>Representation</w:t>
        </w:r>
        <w:r w:rsidRPr="005B2B7E">
          <w:rPr>
            <w:lang w:eastAsia="zh-CN"/>
          </w:rPr>
          <w:t xml:space="preserve"> </w:t>
        </w:r>
        <w:r>
          <w:rPr>
            <w:lang w:eastAsia="zh-CN"/>
          </w:rPr>
          <w:t xml:space="preserve">in one </w:t>
        </w:r>
        <w:r w:rsidRPr="005C7D63">
          <w:rPr>
            <w:rFonts w:ascii="Courier New" w:hAnsi="Courier New" w:cs="Courier New"/>
            <w:b/>
            <w:bCs/>
            <w:lang w:eastAsia="zh-CN"/>
          </w:rPr>
          <w:t>AdaptationSet</w:t>
        </w:r>
        <w:r w:rsidRPr="00A14F13">
          <w:rPr>
            <w:lang w:eastAsia="zh-CN"/>
          </w:rPr>
          <w:t xml:space="preserve"> element </w:t>
        </w:r>
        <w:r>
          <w:rPr>
            <w:lang w:eastAsia="zh-CN"/>
          </w:rPr>
          <w:t xml:space="preserve">per each MIHS track where </w:t>
        </w:r>
        <w:r w:rsidRPr="00A14F13">
          <w:rPr>
            <w:lang w:eastAsia="zh-CN"/>
          </w:rPr>
          <w:t xml:space="preserve">the </w:t>
        </w:r>
        <w:r w:rsidRPr="00A14F13">
          <w:rPr>
            <w:bCs/>
            <w:lang w:eastAsia="zh-CN"/>
          </w:rPr>
          <w:t>AdaptationSet</w:t>
        </w:r>
        <w:r w:rsidRPr="006A64C5">
          <w:rPr>
            <w:rFonts w:ascii="Courier New" w:hAnsi="Courier New" w:cs="Courier New"/>
            <w:lang w:eastAsia="zh-CN"/>
            <w:rPrChange w:id="799" w:author="Ahmed Hamza" w:date="2024-11-03T18:45:00Z" w16du:dateUtc="2024-11-04T02:45:00Z">
              <w:rPr>
                <w:lang w:eastAsia="zh-CN"/>
              </w:rPr>
            </w:rPrChange>
          </w:rPr>
          <w:t>@group</w:t>
        </w:r>
        <w:r w:rsidRPr="00A14F13">
          <w:rPr>
            <w:lang w:eastAsia="zh-CN"/>
          </w:rPr>
          <w:t xml:space="preserve"> attribute</w:t>
        </w:r>
        <w:r>
          <w:rPr>
            <w:lang w:eastAsia="zh-CN"/>
          </w:rPr>
          <w:t xml:space="preserve"> is set to the same value.</w:t>
        </w:r>
      </w:ins>
    </w:p>
    <w:p w14:paraId="2530ADA8" w14:textId="1620D6A4" w:rsidR="006D4097" w:rsidRDefault="006D4097" w:rsidP="00A14F13">
      <w:pPr>
        <w:pStyle w:val="Heading3"/>
        <w:rPr>
          <w:ins w:id="800" w:author="Ahmed Hamza" w:date="2024-10-14T22:47:00Z" w16du:dateUtc="2024-10-15T05:47:00Z"/>
        </w:rPr>
      </w:pPr>
      <w:bookmarkStart w:id="801" w:name="_Toc181555990"/>
      <w:ins w:id="802" w:author="Ahmed Hamza" w:date="2024-10-14T22:47:00Z" w16du:dateUtc="2024-10-15T05:47:00Z">
        <w:r>
          <w:t>Alternative tracks with different bitrates and/or qualities</w:t>
        </w:r>
        <w:bookmarkEnd w:id="801"/>
      </w:ins>
    </w:p>
    <w:p w14:paraId="60C6771B" w14:textId="77777777" w:rsidR="005C7D63" w:rsidRPr="00B544BF" w:rsidRDefault="005C7D63" w:rsidP="005C7D63">
      <w:pPr>
        <w:pStyle w:val="BodyText"/>
        <w:rPr>
          <w:ins w:id="803" w:author="Ahmed Hamza" w:date="2024-10-14T22:57:00Z" w16du:dateUtc="2024-10-15T05:57:00Z"/>
          <w:lang w:eastAsia="zh-CN"/>
        </w:rPr>
      </w:pPr>
      <w:ins w:id="804" w:author="Ahmed Hamza" w:date="2024-10-14T22:57:00Z" w16du:dateUtc="2024-10-15T05:57:00Z">
        <w:r w:rsidRPr="00B544BF">
          <w:rPr>
            <w:lang w:eastAsia="zh-CN"/>
          </w:rPr>
          <w:t xml:space="preserve">Use case: </w:t>
        </w:r>
        <w:r>
          <w:rPr>
            <w:lang w:eastAsia="zh-CN"/>
          </w:rPr>
          <w:t>M</w:t>
        </w:r>
        <w:r w:rsidRPr="00B544BF">
          <w:rPr>
            <w:lang w:eastAsia="zh-CN"/>
          </w:rPr>
          <w:t>ultiple tracks for bitrate</w:t>
        </w:r>
        <w:r>
          <w:rPr>
            <w:lang w:eastAsia="zh-CN"/>
          </w:rPr>
          <w:t xml:space="preserve"> or </w:t>
        </w:r>
        <w:r w:rsidRPr="00B544BF">
          <w:rPr>
            <w:lang w:eastAsia="zh-CN"/>
          </w:rPr>
          <w:t>quality selection (not switching)</w:t>
        </w:r>
        <w:r>
          <w:rPr>
            <w:lang w:eastAsia="zh-CN"/>
          </w:rPr>
          <w:t>.</w:t>
        </w:r>
      </w:ins>
    </w:p>
    <w:p w14:paraId="38D442BE" w14:textId="77777777" w:rsidR="005C7D63" w:rsidRPr="003A2863" w:rsidRDefault="005C7D63" w:rsidP="005C7D63">
      <w:pPr>
        <w:pStyle w:val="BodyText"/>
        <w:widowControl w:val="0"/>
        <w:numPr>
          <w:ilvl w:val="0"/>
          <w:numId w:val="35"/>
        </w:numPr>
        <w:tabs>
          <w:tab w:val="clear" w:pos="403"/>
        </w:tabs>
        <w:autoSpaceDE w:val="0"/>
        <w:autoSpaceDN w:val="0"/>
        <w:spacing w:before="120" w:line="240" w:lineRule="auto"/>
        <w:ind w:left="851"/>
        <w:rPr>
          <w:ins w:id="805" w:author="Ahmed Hamza" w:date="2024-10-14T22:57:00Z" w16du:dateUtc="2024-10-15T05:57:00Z"/>
        </w:rPr>
      </w:pPr>
      <w:ins w:id="806" w:author="Ahmed Hamza" w:date="2024-10-14T22:57:00Z" w16du:dateUtc="2024-10-15T05:57:00Z">
        <w:r w:rsidRPr="00B544BF">
          <w:rPr>
            <w:lang w:eastAsia="zh-CN"/>
          </w:rPr>
          <w:t xml:space="preserve">Each haptics track is in </w:t>
        </w:r>
        <w:r>
          <w:rPr>
            <w:lang w:eastAsia="zh-CN"/>
          </w:rPr>
          <w:t>a single</w:t>
        </w:r>
        <w:r w:rsidRPr="00B544BF">
          <w:rPr>
            <w:lang w:eastAsia="zh-CN"/>
          </w:rPr>
          <w:t xml:space="preserve"> </w:t>
        </w:r>
        <w:r w:rsidRPr="005B2B7E">
          <w:rPr>
            <w:rFonts w:ascii="Courier New" w:hAnsi="Courier New" w:cs="Courier New"/>
            <w:b/>
            <w:bCs/>
            <w:lang w:eastAsia="zh-CN"/>
          </w:rPr>
          <w:t>Representa</w:t>
        </w:r>
        <w:r>
          <w:rPr>
            <w:rFonts w:ascii="Courier New" w:hAnsi="Courier New" w:cs="Courier New"/>
            <w:b/>
            <w:bCs/>
            <w:lang w:eastAsia="zh-CN"/>
          </w:rPr>
          <w:t>t</w:t>
        </w:r>
        <w:r w:rsidRPr="005B2B7E">
          <w:rPr>
            <w:rFonts w:ascii="Courier New" w:hAnsi="Courier New" w:cs="Courier New"/>
            <w:b/>
            <w:bCs/>
            <w:lang w:eastAsia="zh-CN"/>
          </w:rPr>
          <w:t>ion</w:t>
        </w:r>
        <w:r w:rsidRPr="00B544BF">
          <w:rPr>
            <w:lang w:eastAsia="zh-CN"/>
          </w:rPr>
          <w:t xml:space="preserve"> </w:t>
        </w:r>
        <w:r>
          <w:rPr>
            <w:lang w:eastAsia="zh-CN"/>
          </w:rPr>
          <w:t xml:space="preserve">of one </w:t>
        </w:r>
        <w:r w:rsidRPr="003104C1">
          <w:rPr>
            <w:rFonts w:ascii="Courier New" w:hAnsi="Courier New" w:cs="Courier New"/>
            <w:b/>
            <w:bCs/>
            <w:lang w:eastAsia="zh-CN"/>
          </w:rPr>
          <w:t>AdaptationSet</w:t>
        </w:r>
        <w:r w:rsidRPr="00B544BF">
          <w:rPr>
            <w:lang w:eastAsia="zh-CN"/>
          </w:rPr>
          <w:t xml:space="preserve"> </w:t>
        </w:r>
        <w:r>
          <w:rPr>
            <w:lang w:eastAsia="zh-CN"/>
          </w:rPr>
          <w:t>element</w:t>
        </w:r>
        <w:r w:rsidRPr="00B544BF">
          <w:rPr>
            <w:lang w:eastAsia="zh-CN"/>
          </w:rPr>
          <w:t xml:space="preserve"> for bitrate/quality selection.</w:t>
        </w:r>
        <w:r>
          <w:rPr>
            <w:lang w:eastAsia="zh-CN"/>
          </w:rPr>
          <w:t xml:space="preserv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ins>
    </w:p>
    <w:p w14:paraId="54C0DFEF" w14:textId="375AA402" w:rsidR="006D4097" w:rsidRDefault="006D4097" w:rsidP="00A14F13">
      <w:pPr>
        <w:pStyle w:val="Heading3"/>
        <w:rPr>
          <w:ins w:id="807" w:author="Ahmed Hamza" w:date="2024-10-14T22:47:00Z" w16du:dateUtc="2024-10-15T05:47:00Z"/>
        </w:rPr>
      </w:pPr>
      <w:bookmarkStart w:id="808" w:name="_Toc181555991"/>
      <w:ins w:id="809" w:author="Ahmed Hamza" w:date="2024-10-14T22:47:00Z" w16du:dateUtc="2024-10-15T05:47:00Z">
        <w:r>
          <w:t>DASH segment and MPD signalling for bitrate switching</w:t>
        </w:r>
        <w:bookmarkEnd w:id="808"/>
      </w:ins>
    </w:p>
    <w:p w14:paraId="76B49F3B" w14:textId="77777777" w:rsidR="005C7D63" w:rsidRPr="00B544BF" w:rsidRDefault="005C7D63" w:rsidP="005C7D63">
      <w:pPr>
        <w:pStyle w:val="BodyText"/>
        <w:rPr>
          <w:ins w:id="810" w:author="Ahmed Hamza" w:date="2024-10-14T22:57:00Z" w16du:dateUtc="2024-10-15T05:57:00Z"/>
          <w:lang w:eastAsia="zh-CN"/>
        </w:rPr>
      </w:pPr>
      <w:ins w:id="811" w:author="Ahmed Hamza" w:date="2024-10-14T22:57:00Z" w16du:dateUtc="2024-10-15T05:57:00Z">
        <w:r w:rsidRPr="00B544BF">
          <w:rPr>
            <w:lang w:eastAsia="zh-CN"/>
          </w:rPr>
          <w:t>Use case: multiple tracks for bitrate switching</w:t>
        </w:r>
        <w:r>
          <w:rPr>
            <w:lang w:eastAsia="zh-CN"/>
          </w:rPr>
          <w:t>.</w:t>
        </w:r>
      </w:ins>
    </w:p>
    <w:p w14:paraId="0A4D9BD7"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rPr>
          <w:ins w:id="812" w:author="Ahmed Hamza" w:date="2024-10-14T22:57:00Z" w16du:dateUtc="2024-10-15T05:57:00Z"/>
        </w:rPr>
      </w:pPr>
      <w:ins w:id="813" w:author="Ahmed Hamza" w:date="2024-10-14T22:57:00Z" w16du:dateUtc="2024-10-15T05:57:00Z">
        <w:r w:rsidRPr="00B544BF">
          <w:rPr>
            <w:lang w:eastAsia="zh-CN"/>
          </w:rPr>
          <w:t xml:space="preserve">Two or more </w:t>
        </w:r>
        <w:r>
          <w:rPr>
            <w:lang w:eastAsia="zh-CN"/>
          </w:rPr>
          <w:t xml:space="preserve">haptics </w:t>
        </w:r>
        <w:r w:rsidRPr="005B2B7E">
          <w:rPr>
            <w:rStyle w:val="ISOCodebold"/>
          </w:rPr>
          <w:t>Representation</w:t>
        </w:r>
        <w:r>
          <w:rPr>
            <w:lang w:eastAsia="zh-CN"/>
          </w:rPr>
          <w:t xml:space="preserve"> elements</w:t>
        </w:r>
        <w:r w:rsidRPr="00B544BF">
          <w:rPr>
            <w:lang w:eastAsia="zh-CN"/>
          </w:rPr>
          <w:t xml:space="preserve"> of </w:t>
        </w:r>
        <w:r>
          <w:rPr>
            <w:lang w:eastAsia="zh-CN"/>
          </w:rPr>
          <w:t>one</w:t>
        </w:r>
        <w:r w:rsidRPr="00B544BF">
          <w:rPr>
            <w:lang w:eastAsia="zh-CN"/>
          </w:rPr>
          <w:t xml:space="preserve"> </w:t>
        </w:r>
        <w:r w:rsidRPr="005B2B7E">
          <w:rPr>
            <w:rFonts w:ascii="Courier New" w:hAnsi="Courier New" w:cs="Courier New"/>
            <w:b/>
            <w:bCs/>
            <w:lang w:eastAsia="zh-CN"/>
          </w:rPr>
          <w:t>AdaptationSet</w:t>
        </w:r>
        <w:r>
          <w:rPr>
            <w:lang w:eastAsia="zh-CN"/>
          </w:rPr>
          <w:t xml:space="preserve"> element;</w:t>
        </w:r>
      </w:ins>
    </w:p>
    <w:p w14:paraId="5E602EE4" w14:textId="6DE389F4" w:rsidR="005C7D63" w:rsidRPr="00AD6169" w:rsidRDefault="005C7D63" w:rsidP="005C7D63">
      <w:pPr>
        <w:pStyle w:val="BodyText"/>
        <w:widowControl w:val="0"/>
        <w:numPr>
          <w:ilvl w:val="0"/>
          <w:numId w:val="35"/>
        </w:numPr>
        <w:tabs>
          <w:tab w:val="clear" w:pos="403"/>
        </w:tabs>
        <w:autoSpaceDE w:val="0"/>
        <w:autoSpaceDN w:val="0"/>
        <w:spacing w:before="120" w:line="240" w:lineRule="auto"/>
        <w:ind w:left="851"/>
        <w:rPr>
          <w:ins w:id="814" w:author="Ahmed Hamza" w:date="2024-10-14T22:57:00Z" w16du:dateUtc="2024-10-15T05:57:00Z"/>
        </w:rPr>
      </w:pPr>
      <w:ins w:id="815" w:author="Ahmed Hamza" w:date="2024-10-14T22:57:00Z" w16du:dateUtc="2024-10-15T05:57:00Z">
        <w:r>
          <w:rPr>
            <w:lang w:eastAsia="zh-CN"/>
          </w:rPr>
          <w:t xml:space="preserve">The presence of the following attribute in the </w:t>
        </w:r>
        <w:r w:rsidRPr="003104C1">
          <w:rPr>
            <w:rFonts w:ascii="Courier New" w:hAnsi="Courier New" w:cs="Courier New"/>
            <w:b/>
            <w:bCs/>
            <w:lang w:eastAsia="zh-CN"/>
          </w:rPr>
          <w:t>AdaptationSe</w:t>
        </w:r>
        <w:r>
          <w:rPr>
            <w:rFonts w:ascii="Courier New" w:hAnsi="Courier New" w:cs="Courier New"/>
            <w:b/>
            <w:bCs/>
            <w:lang w:eastAsia="zh-CN"/>
          </w:rPr>
          <w:t>t</w:t>
        </w:r>
        <w:r w:rsidRPr="00AD6169">
          <w:rPr>
            <w:rFonts w:asciiTheme="minorHAnsi" w:hAnsiTheme="minorHAnsi" w:cstheme="minorHAnsi"/>
            <w:b/>
            <w:bCs/>
            <w:lang w:eastAsia="zh-CN"/>
          </w:rPr>
          <w:t xml:space="preserve"> </w:t>
        </w:r>
        <w:r w:rsidRPr="003104C1">
          <w:rPr>
            <w:rFonts w:asciiTheme="minorHAnsi" w:hAnsiTheme="minorHAnsi" w:cstheme="minorHAnsi"/>
            <w:lang w:eastAsia="zh-CN"/>
          </w:rPr>
          <w:t>element</w:t>
        </w:r>
        <w:r>
          <w:rPr>
            <w:rFonts w:asciiTheme="minorHAnsi" w:hAnsiTheme="minorHAnsi" w:cstheme="minorHAnsi"/>
            <w:lang w:eastAsia="zh-CN"/>
          </w:rPr>
          <w:t>:</w:t>
        </w:r>
      </w:ins>
    </w:p>
    <w:p w14:paraId="2AF3CBFA" w14:textId="77777777" w:rsidR="005C7D63" w:rsidRPr="005B2B7E" w:rsidRDefault="005C7D63" w:rsidP="005C7D63">
      <w:pPr>
        <w:pStyle w:val="BodyText"/>
        <w:widowControl w:val="0"/>
        <w:numPr>
          <w:ilvl w:val="1"/>
          <w:numId w:val="35"/>
        </w:numPr>
        <w:tabs>
          <w:tab w:val="clear" w:pos="403"/>
        </w:tabs>
        <w:autoSpaceDE w:val="0"/>
        <w:autoSpaceDN w:val="0"/>
        <w:spacing w:before="120" w:line="240" w:lineRule="auto"/>
        <w:ind w:left="1276" w:hanging="425"/>
        <w:rPr>
          <w:ins w:id="816" w:author="Ahmed Hamza" w:date="2024-10-14T22:57:00Z" w16du:dateUtc="2024-10-15T05:57:00Z"/>
        </w:rPr>
      </w:pPr>
      <w:ins w:id="817" w:author="Ahmed Hamza" w:date="2024-10-14T22:57:00Z" w16du:dateUtc="2024-10-15T05:57:00Z">
        <w:r w:rsidRPr="00734EE0">
          <w:rPr>
            <w:rStyle w:val="codeChar"/>
          </w:rPr>
          <w:t>@segmentAlignment='true’</w:t>
        </w:r>
        <w:r w:rsidRPr="00B544BF">
          <w:rPr>
            <w:lang w:eastAsia="zh-CN"/>
          </w:rPr>
          <w:t xml:space="preserve"> (for live profile)</w:t>
        </w:r>
      </w:ins>
    </w:p>
    <w:p w14:paraId="65E505EB" w14:textId="77777777" w:rsidR="005C7D63" w:rsidRPr="003A2863" w:rsidRDefault="005C7D63" w:rsidP="005C7D63">
      <w:pPr>
        <w:pStyle w:val="BodyText"/>
        <w:widowControl w:val="0"/>
        <w:numPr>
          <w:ilvl w:val="1"/>
          <w:numId w:val="35"/>
        </w:numPr>
        <w:tabs>
          <w:tab w:val="clear" w:pos="403"/>
        </w:tabs>
        <w:autoSpaceDE w:val="0"/>
        <w:autoSpaceDN w:val="0"/>
        <w:spacing w:before="120" w:line="240" w:lineRule="auto"/>
        <w:ind w:left="1276" w:hanging="425"/>
        <w:rPr>
          <w:ins w:id="818" w:author="Ahmed Hamza" w:date="2024-10-14T22:57:00Z" w16du:dateUtc="2024-10-15T05:57:00Z"/>
        </w:rPr>
      </w:pPr>
      <w:ins w:id="819" w:author="Ahmed Hamza" w:date="2024-10-14T22:57:00Z" w16du:dateUtc="2024-10-15T05:57:00Z">
        <w:r w:rsidRPr="00734EE0">
          <w:rPr>
            <w:rStyle w:val="codeChar"/>
          </w:rPr>
          <w:t>@subsegmentAlignment='true’</w:t>
        </w:r>
        <w:r w:rsidRPr="00B544BF">
          <w:rPr>
            <w:lang w:eastAsia="zh-CN"/>
          </w:rPr>
          <w:t xml:space="preserve"> (for demand profile)</w:t>
        </w:r>
      </w:ins>
    </w:p>
    <w:p w14:paraId="1E20E8E2" w14:textId="77777777" w:rsidR="005C7D63" w:rsidRDefault="005C7D63" w:rsidP="005C7D63">
      <w:pPr>
        <w:pStyle w:val="BodyText"/>
        <w:widowControl w:val="0"/>
        <w:numPr>
          <w:ilvl w:val="0"/>
          <w:numId w:val="35"/>
        </w:numPr>
        <w:tabs>
          <w:tab w:val="clear" w:pos="403"/>
        </w:tabs>
        <w:autoSpaceDE w:val="0"/>
        <w:autoSpaceDN w:val="0"/>
        <w:spacing w:before="120" w:line="240" w:lineRule="auto"/>
        <w:ind w:left="851"/>
        <w:rPr>
          <w:ins w:id="820" w:author="Ahmed Hamza" w:date="2024-10-14T22:57:00Z" w16du:dateUtc="2024-10-15T05:57:00Z"/>
          <w:lang w:eastAsia="zh-CN"/>
        </w:rPr>
      </w:pPr>
      <w:ins w:id="821" w:author="Ahmed Hamza" w:date="2024-10-14T22:57:00Z" w16du:dateUtc="2024-10-15T05:57:00Z">
        <w:r w:rsidRPr="00B544BF">
          <w:rPr>
            <w:lang w:eastAsia="zh-CN"/>
          </w:rPr>
          <w:t>DASH segment</w:t>
        </w:r>
        <w:r>
          <w:rPr>
            <w:lang w:eastAsia="zh-CN"/>
          </w:rPr>
          <w:t>s</w:t>
        </w:r>
        <w:r w:rsidRPr="00B544BF">
          <w:rPr>
            <w:lang w:eastAsia="zh-CN"/>
          </w:rPr>
          <w:t xml:space="preserve"> or subsegment</w:t>
        </w:r>
        <w:r>
          <w:rPr>
            <w:lang w:eastAsia="zh-CN"/>
          </w:rPr>
          <w:t>s</w:t>
        </w:r>
        <w:r w:rsidRPr="00B544BF">
          <w:rPr>
            <w:lang w:eastAsia="zh-CN"/>
          </w:rPr>
          <w:t xml:space="preserve"> conform</w:t>
        </w:r>
        <w:r>
          <w:rPr>
            <w:lang w:eastAsia="zh-CN"/>
          </w:rPr>
          <w:t>ing</w:t>
        </w:r>
        <w:r w:rsidRPr="00B544BF">
          <w:rPr>
            <w:lang w:eastAsia="zh-CN"/>
          </w:rPr>
          <w:t xml:space="preserve"> to </w:t>
        </w:r>
        <w:r>
          <w:rPr>
            <w:lang w:eastAsia="zh-CN"/>
          </w:rPr>
          <w:t xml:space="preserve">the above </w:t>
        </w:r>
        <w:r w:rsidRPr="00734EE0">
          <w:rPr>
            <w:rStyle w:val="codeChar"/>
          </w:rPr>
          <w:t>@segmentAlignment</w:t>
        </w:r>
        <w:r>
          <w:rPr>
            <w:lang w:eastAsia="zh-CN"/>
          </w:rPr>
          <w:t xml:space="preserve"> and </w:t>
        </w:r>
        <w:r w:rsidRPr="00734EE0">
          <w:rPr>
            <w:rStyle w:val="codeChar"/>
          </w:rPr>
          <w:t>@subsegmentAlignment</w:t>
        </w:r>
        <w:r>
          <w:rPr>
            <w:lang w:eastAsia="zh-CN"/>
          </w:rPr>
          <w:t xml:space="preserve"> constraints.</w:t>
        </w:r>
      </w:ins>
    </w:p>
    <w:p w14:paraId="7AE578DB" w14:textId="43807679" w:rsidR="006D4097" w:rsidRDefault="006D4097" w:rsidP="00A14F13">
      <w:pPr>
        <w:pStyle w:val="Heading2"/>
        <w:rPr>
          <w:ins w:id="822" w:author="Ahmed Hamza" w:date="2024-10-14T22:47:00Z" w16du:dateUtc="2024-10-15T05:47:00Z"/>
        </w:rPr>
      </w:pPr>
      <w:bookmarkStart w:id="823" w:name="_Toc181555992"/>
      <w:ins w:id="824" w:author="Ahmed Hamza" w:date="2024-10-14T22:47:00Z" w16du:dateUtc="2024-10-15T05:47:00Z">
        <w:r>
          <w:t>Synchronizing with other media representations</w:t>
        </w:r>
        <w:bookmarkEnd w:id="823"/>
      </w:ins>
    </w:p>
    <w:p w14:paraId="1D502F40" w14:textId="77777777" w:rsidR="006D4097" w:rsidRDefault="006D4097" w:rsidP="006D4097">
      <w:pPr>
        <w:rPr>
          <w:ins w:id="825" w:author="Ahmed Hamza" w:date="2024-10-14T22:53:00Z" w16du:dateUtc="2024-10-15T05:53:00Z"/>
        </w:rPr>
      </w:pPr>
      <w:ins w:id="826" w:author="Ahmed Hamza" w:date="2024-10-14T22:53:00Z" w16du:dateUtc="2024-10-15T05:53:00Z">
        <w:r>
          <w:t>To synchronize a haptics Representation to another media Representation, the following attributes are used in the haptic Representation:</w:t>
        </w:r>
      </w:ins>
    </w:p>
    <w:p w14:paraId="28315E67" w14:textId="77777777" w:rsidR="006D4097" w:rsidRDefault="006D4097" w:rsidP="006D4097">
      <w:pPr>
        <w:pStyle w:val="BodyText"/>
        <w:widowControl w:val="0"/>
        <w:numPr>
          <w:ilvl w:val="0"/>
          <w:numId w:val="35"/>
        </w:numPr>
        <w:tabs>
          <w:tab w:val="clear" w:pos="403"/>
        </w:tabs>
        <w:autoSpaceDE w:val="0"/>
        <w:autoSpaceDN w:val="0"/>
        <w:spacing w:before="120" w:line="240" w:lineRule="auto"/>
        <w:ind w:left="851"/>
        <w:rPr>
          <w:ins w:id="827" w:author="Ahmed Hamza" w:date="2024-10-14T22:53:00Z" w16du:dateUtc="2024-10-15T05:53:00Z"/>
          <w:rStyle w:val="codeChar"/>
        </w:rPr>
      </w:pPr>
      <w:ins w:id="828" w:author="Ahmed Hamza" w:date="2024-10-14T22:53:00Z" w16du:dateUtc="2024-10-15T05:53:00Z">
        <w:r w:rsidRPr="00E02191">
          <w:rPr>
            <w:rStyle w:val="codeChar"/>
          </w:rPr>
          <w:t>@associationId</w:t>
        </w:r>
        <w:r w:rsidRPr="00E02191">
          <w:rPr>
            <w:rStyle w:val="codeChar"/>
            <w:rFonts w:ascii="Cambria" w:hAnsi="Cambria"/>
          </w:rPr>
          <w:t xml:space="preserve"> is </w:t>
        </w:r>
        <w:r>
          <w:rPr>
            <w:rStyle w:val="codeChar"/>
            <w:rFonts w:ascii="Cambria" w:hAnsi="Cambria"/>
          </w:rPr>
          <w:t xml:space="preserve">a </w:t>
        </w:r>
        <w:r w:rsidRPr="00E02191">
          <w:rPr>
            <w:rStyle w:val="codeChar"/>
            <w:rFonts w:ascii="Cambria" w:hAnsi="Cambria"/>
          </w:rPr>
          <w:t xml:space="preserve">whitespace-separated list of other media </w:t>
        </w:r>
        <w:r w:rsidRPr="00E02191">
          <w:rPr>
            <w:rStyle w:val="codeChar"/>
            <w:rFonts w:cs="Courier New"/>
          </w:rPr>
          <w:t>Representation@id</w:t>
        </w:r>
        <w:r w:rsidRPr="00E02191">
          <w:rPr>
            <w:rStyle w:val="codeChar"/>
            <w:rFonts w:ascii="Cambria" w:hAnsi="Cambria"/>
          </w:rPr>
          <w:t xml:space="preserve"> attributes that the haptic</w:t>
        </w:r>
        <w:r>
          <w:rPr>
            <w:rStyle w:val="codeChar"/>
            <w:rFonts w:ascii="Cambria" w:hAnsi="Cambria"/>
          </w:rPr>
          <w:t>s</w:t>
        </w:r>
        <w:r w:rsidRPr="00E02191">
          <w:rPr>
            <w:rStyle w:val="codeChar"/>
            <w:rFonts w:ascii="Cambria" w:hAnsi="Cambria"/>
          </w:rPr>
          <w:t xml:space="preserve"> </w:t>
        </w:r>
        <w:r>
          <w:rPr>
            <w:rStyle w:val="codeChar"/>
            <w:rFonts w:ascii="Cambria" w:hAnsi="Cambria"/>
          </w:rPr>
          <w:t>R</w:t>
        </w:r>
        <w:r w:rsidRPr="00E02191">
          <w:rPr>
            <w:rStyle w:val="codeChar"/>
            <w:rFonts w:ascii="Cambria" w:hAnsi="Cambria"/>
          </w:rPr>
          <w:t xml:space="preserve">epresentation needs to be synced with. In the case in which a media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 xml:space="preserve">et has multiple </w:t>
        </w:r>
        <w:r>
          <w:rPr>
            <w:rStyle w:val="codeChar"/>
            <w:rFonts w:ascii="Cambria" w:hAnsi="Cambria"/>
          </w:rPr>
          <w:t>R</w:t>
        </w:r>
        <w:r w:rsidRPr="00E02191">
          <w:rPr>
            <w:rStyle w:val="codeChar"/>
            <w:rFonts w:ascii="Cambria" w:hAnsi="Cambria"/>
          </w:rPr>
          <w:t xml:space="preserve">epresentations, the </w:t>
        </w:r>
        <w:r w:rsidRPr="00E02191">
          <w:rPr>
            <w:rStyle w:val="codeChar"/>
            <w:rFonts w:cs="Courier New"/>
          </w:rPr>
          <w:t>@id</w:t>
        </w:r>
        <w:r w:rsidRPr="00E02191">
          <w:rPr>
            <w:rStyle w:val="codeChar"/>
            <w:rFonts w:ascii="Cambria" w:hAnsi="Cambria"/>
          </w:rPr>
          <w:t xml:space="preserve"> of all </w:t>
        </w:r>
        <w:r>
          <w:rPr>
            <w:rStyle w:val="codeChar"/>
            <w:rFonts w:ascii="Cambria" w:hAnsi="Cambria"/>
          </w:rPr>
          <w:t>R</w:t>
        </w:r>
        <w:r w:rsidRPr="00E02191">
          <w:rPr>
            <w:rStyle w:val="codeChar"/>
            <w:rFonts w:ascii="Cambria" w:hAnsi="Cambria"/>
          </w:rPr>
          <w:t xml:space="preserve">epresentations of the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 xml:space="preserve">et </w:t>
        </w:r>
        <w:r>
          <w:rPr>
            <w:rStyle w:val="codeChar"/>
            <w:rFonts w:ascii="Cambria" w:hAnsi="Cambria"/>
          </w:rPr>
          <w:t>is</w:t>
        </w:r>
        <w:r w:rsidRPr="00E02191">
          <w:rPr>
            <w:rStyle w:val="codeChar"/>
            <w:rFonts w:ascii="Cambria" w:hAnsi="Cambria"/>
          </w:rPr>
          <w:t xml:space="preserve"> listed. However, the playback of any </w:t>
        </w:r>
        <w:r>
          <w:rPr>
            <w:rStyle w:val="codeChar"/>
            <w:rFonts w:ascii="Cambria" w:hAnsi="Cambria"/>
          </w:rPr>
          <w:t>R</w:t>
        </w:r>
        <w:r w:rsidRPr="00E02191">
          <w:rPr>
            <w:rStyle w:val="codeChar"/>
            <w:rFonts w:ascii="Cambria" w:hAnsi="Cambria"/>
          </w:rPr>
          <w:t xml:space="preserve">epresentation in that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et is adequate to playback the corresponding samples of the haptic</w:t>
        </w:r>
        <w:r>
          <w:rPr>
            <w:rStyle w:val="codeChar"/>
            <w:rFonts w:ascii="Cambria" w:hAnsi="Cambria"/>
          </w:rPr>
          <w:t>s</w:t>
        </w:r>
        <w:r w:rsidRPr="00E02191">
          <w:rPr>
            <w:rStyle w:val="codeChar"/>
            <w:rFonts w:ascii="Cambria" w:hAnsi="Cambria"/>
          </w:rPr>
          <w:t xml:space="preserve"> track.</w:t>
        </w:r>
      </w:ins>
    </w:p>
    <w:p w14:paraId="08FF5915" w14:textId="77777777" w:rsidR="006D4097" w:rsidRPr="00E02191" w:rsidRDefault="006D4097" w:rsidP="006D4097">
      <w:pPr>
        <w:pStyle w:val="BodyText"/>
        <w:widowControl w:val="0"/>
        <w:numPr>
          <w:ilvl w:val="0"/>
          <w:numId w:val="35"/>
        </w:numPr>
        <w:tabs>
          <w:tab w:val="clear" w:pos="403"/>
        </w:tabs>
        <w:autoSpaceDE w:val="0"/>
        <w:autoSpaceDN w:val="0"/>
        <w:spacing w:before="120" w:line="240" w:lineRule="auto"/>
        <w:ind w:left="851"/>
        <w:rPr>
          <w:ins w:id="829" w:author="Ahmed Hamza" w:date="2024-10-14T22:53:00Z" w16du:dateUtc="2024-10-15T05:53:00Z"/>
          <w:rFonts w:ascii="Courier New" w:hAnsi="Courier New"/>
          <w:noProof/>
          <w:lang w:eastAsia="ja-JP"/>
        </w:rPr>
      </w:pPr>
      <w:ins w:id="830" w:author="Ahmed Hamza" w:date="2024-10-14T22:53:00Z" w16du:dateUtc="2024-10-15T05:53:00Z">
        <w:r w:rsidRPr="00750E9E">
          <w:rPr>
            <w:rStyle w:val="ISOCode"/>
          </w:rPr>
          <w:t>@associationType</w:t>
        </w:r>
        <w:r w:rsidRPr="00E02191">
          <w:rPr>
            <w:rStyle w:val="ISOCode"/>
            <w:rFonts w:ascii="Cambria" w:hAnsi="Cambria"/>
          </w:rPr>
          <w:t xml:space="preserve"> </w:t>
        </w:r>
        <w:r w:rsidRPr="00E02191">
          <w:rPr>
            <w:rStyle w:val="ISOCode"/>
            <w:rFonts w:ascii="Cambria" w:hAnsi="Cambria" w:cstheme="minorBidi"/>
          </w:rPr>
          <w:t xml:space="preserve">is set to </w:t>
        </w:r>
        <w:r>
          <w:rPr>
            <w:rStyle w:val="ISOCode"/>
          </w:rPr>
          <w:t>‘sync’</w:t>
        </w:r>
        <w:r w:rsidRPr="00E02191">
          <w:rPr>
            <w:rStyle w:val="ISOCode"/>
            <w:rFonts w:ascii="Cambria" w:hAnsi="Cambria"/>
          </w:rPr>
          <w:t>.</w:t>
        </w:r>
      </w:ins>
    </w:p>
    <w:p w14:paraId="50C79EDF" w14:textId="77777777" w:rsidR="005C7D63" w:rsidRPr="002C6DCB" w:rsidRDefault="005C7D63" w:rsidP="007D217B">
      <w:pPr>
        <w:pStyle w:val="Heading2"/>
        <w:rPr>
          <w:ins w:id="831" w:author="Ahmed Hamza" w:date="2024-10-14T23:04:00Z" w16du:dateUtc="2024-10-15T06:04:00Z"/>
          <w:lang w:val="en-CA"/>
        </w:rPr>
        <w:pPrChange w:id="832" w:author="Ahmed Hamza" w:date="2024-11-03T18:48:00Z" w16du:dateUtc="2024-11-04T02:48:00Z">
          <w:pPr>
            <w:pStyle w:val="Heading3"/>
          </w:pPr>
        </w:pPrChange>
      </w:pPr>
      <w:bookmarkStart w:id="833" w:name="_Toc181555993"/>
      <w:ins w:id="834" w:author="Ahmed Hamza" w:date="2024-10-14T23:04:00Z" w16du:dateUtc="2024-10-15T06:04:00Z">
        <w:r w:rsidRPr="002C6DCB">
          <w:rPr>
            <w:lang w:val="en-CA"/>
          </w:rPr>
          <w:t>Signalling of Multi-track Haptics Experiences</w:t>
        </w:r>
        <w:bookmarkEnd w:id="833"/>
      </w:ins>
    </w:p>
    <w:p w14:paraId="1526C3E1" w14:textId="3D5FE15C" w:rsidR="005C7D63" w:rsidRDefault="005C7D63" w:rsidP="005C7D63">
      <w:pPr>
        <w:rPr>
          <w:ins w:id="835" w:author="Ahmed Hamza" w:date="2024-10-14T23:04:00Z" w16du:dateUtc="2024-10-15T06:04:00Z"/>
        </w:rPr>
      </w:pPr>
      <w:ins w:id="836" w:author="Ahmed Hamza" w:date="2024-10-14T23:04:00Z" w16du:dateUtc="2024-10-15T06:04:00Z">
        <w:r>
          <w:t xml:space="preserve">To signal the presence of a multi-track haptics media in the DASH MPD, each track of the media, including the main track, shall be represented by an </w:t>
        </w:r>
        <w:r w:rsidRPr="009300CE">
          <w:rPr>
            <w:rFonts w:ascii="Courier New" w:hAnsi="Courier New" w:cs="Courier New"/>
            <w:b/>
            <w:bCs/>
            <w:szCs w:val="21"/>
          </w:rPr>
          <w:t>AdaptationSet</w:t>
        </w:r>
        <w:r>
          <w:t xml:space="preserve"> element in the MPD. The main (haptics experience) track's Adaptation Set is referred to as the Haptics Experience Adaptation Set and the Adaptation Sets for the associated haptics tracks are referred to as Haptic Bands Adaptation Sets. </w:t>
        </w:r>
      </w:ins>
    </w:p>
    <w:p w14:paraId="0B3553AD" w14:textId="625254EA" w:rsidR="005C7D63" w:rsidRDefault="005C7D63" w:rsidP="005C7D63">
      <w:pPr>
        <w:rPr>
          <w:ins w:id="837" w:author="Ahmed Hamza" w:date="2024-10-14T23:04:00Z" w16du:dateUtc="2024-10-15T06:04:00Z"/>
        </w:rPr>
      </w:pPr>
      <w:ins w:id="838" w:author="Ahmed Hamza" w:date="2024-10-14T23:04:00Z" w16du:dateUtc="2024-10-15T06:04:00Z">
        <w:r>
          <w:t xml:space="preserve">The Haptics Experience Adaptation Set shall have the </w:t>
        </w:r>
        <w:r w:rsidRPr="00CF656B">
          <w:rPr>
            <w:rFonts w:ascii="Courier New" w:hAnsi="Courier New" w:cs="Courier New"/>
            <w:szCs w:val="21"/>
          </w:rPr>
          <w:t>@codecs</w:t>
        </w:r>
        <w:r>
          <w:t xml:space="preserve"> attribute set to '</w:t>
        </w:r>
        <w:r w:rsidRPr="003448B3">
          <w:rPr>
            <w:rFonts w:ascii="Courier New" w:hAnsi="Courier New" w:cs="Courier New"/>
          </w:rPr>
          <w:t>mih1</w:t>
        </w:r>
        <w:r>
          <w:t xml:space="preserve">', while the </w:t>
        </w:r>
        <w:r w:rsidRPr="00CF656B">
          <w:rPr>
            <w:rFonts w:ascii="Courier New" w:hAnsi="Courier New" w:cs="Courier New"/>
            <w:szCs w:val="21"/>
          </w:rPr>
          <w:t>@codecs</w:t>
        </w:r>
        <w:r>
          <w:t xml:space="preserve"> attribute is set to '</w:t>
        </w:r>
        <w:r w:rsidRPr="003448B3">
          <w:rPr>
            <w:rFonts w:ascii="Courier New" w:hAnsi="Courier New" w:cs="Courier New"/>
          </w:rPr>
          <w:t>m</w:t>
        </w:r>
        <w:r>
          <w:rPr>
            <w:rFonts w:ascii="Courier New" w:hAnsi="Courier New" w:cs="Courier New"/>
          </w:rPr>
          <w:t>hb1</w:t>
        </w:r>
        <w:r>
          <w:t xml:space="preserve">' for each of the Haptic Bands Adaptation Sets (or the Representations of these Adaptation Sets if the </w:t>
        </w:r>
        <w:r w:rsidRPr="00FC058F">
          <w:rPr>
            <w:rFonts w:ascii="Courier New" w:hAnsi="Courier New" w:cs="Courier New"/>
            <w:szCs w:val="21"/>
          </w:rPr>
          <w:t>@codecs</w:t>
        </w:r>
        <w:r>
          <w:t xml:space="preserve"> attribute is not present in the </w:t>
        </w:r>
        <w:r w:rsidRPr="00FC058F">
          <w:rPr>
            <w:rFonts w:ascii="Courier New" w:hAnsi="Courier New" w:cs="Courier New"/>
            <w:b/>
            <w:bCs/>
            <w:szCs w:val="21"/>
          </w:rPr>
          <w:t>AdaptationSet</w:t>
        </w:r>
        <w:r>
          <w:t xml:space="preserve"> element</w:t>
        </w:r>
      </w:ins>
      <w:ins w:id="839" w:author="Ahmed Hamza" w:date="2024-10-16T16:37:00Z" w16du:dateUtc="2024-10-16T23:37:00Z">
        <w:r w:rsidR="00F02992">
          <w:t>)</w:t>
        </w:r>
      </w:ins>
      <w:ins w:id="840" w:author="Ahmed Hamza" w:date="2024-10-14T23:04:00Z" w16du:dateUtc="2024-10-15T06:04:00Z">
        <w:r>
          <w:t xml:space="preserve">. </w:t>
        </w:r>
      </w:ins>
    </w:p>
    <w:p w14:paraId="17D7CB86" w14:textId="77777777" w:rsidR="005C7D63" w:rsidRDefault="005C7D63" w:rsidP="005C7D63">
      <w:pPr>
        <w:rPr>
          <w:ins w:id="841" w:author="Ahmed Hamza" w:date="2024-10-14T23:04:00Z" w16du:dateUtc="2024-10-15T06:04:00Z"/>
        </w:rPr>
      </w:pPr>
      <w:ins w:id="842" w:author="Ahmed Hamza" w:date="2024-10-14T23:04:00Z" w16du:dateUtc="2024-10-15T06:04:00Z">
        <w:r>
          <w:t xml:space="preserve">The </w:t>
        </w:r>
        <w:r w:rsidRPr="00951F4E">
          <w:rPr>
            <w:rFonts w:ascii="Courier New" w:hAnsi="Courier New" w:cs="Courier New"/>
          </w:rPr>
          <w:t>@mimeType</w:t>
        </w:r>
        <w:r>
          <w:t xml:space="preserve"> for all Adaptation Sets of a haptics experience is set to "</w:t>
        </w:r>
        <w:r w:rsidRPr="0079227D">
          <w:rPr>
            <w:rFonts w:ascii="Courier New" w:hAnsi="Courier New" w:cs="Courier New"/>
          </w:rPr>
          <w:t>haptic</w:t>
        </w:r>
        <w:r>
          <w:rPr>
            <w:rFonts w:ascii="Courier New" w:hAnsi="Courier New" w:cs="Courier New"/>
          </w:rPr>
          <w:t>s</w:t>
        </w:r>
        <w:r w:rsidRPr="0079227D">
          <w:rPr>
            <w:rFonts w:ascii="Courier New" w:hAnsi="Courier New" w:cs="Courier New"/>
          </w:rPr>
          <w:t>/mp4</w:t>
        </w:r>
        <w:r>
          <w:t>", which is the registered MIME type for haptics media.</w:t>
        </w:r>
      </w:ins>
    </w:p>
    <w:p w14:paraId="4CA78595" w14:textId="21E6044B" w:rsidR="005C7D63" w:rsidRDefault="005C7D63" w:rsidP="005C7D63">
      <w:pPr>
        <w:rPr>
          <w:ins w:id="843" w:author="Ahmed Hamza" w:date="2024-10-14T23:04:00Z" w16du:dateUtc="2024-10-15T06:04:00Z"/>
          <w:lang w:val="en-CA" w:eastAsia="ja-JP"/>
        </w:rPr>
      </w:pPr>
      <w:ins w:id="844" w:author="Ahmed Hamza" w:date="2024-10-14T23:04:00Z" w16du:dateUtc="2024-10-15T06:04:00Z">
        <w:r>
          <w:rPr>
            <w:lang w:val="en-CA" w:eastAsia="ja-JP"/>
          </w:rPr>
          <w:lastRenderedPageBreak/>
          <w:t>Representations of the Haptic</w:t>
        </w:r>
      </w:ins>
      <w:ins w:id="845" w:author="Ahmed Hamza" w:date="2024-10-16T16:38:00Z" w16du:dateUtc="2024-10-16T23:38:00Z">
        <w:r w:rsidR="00F02992">
          <w:rPr>
            <w:lang w:val="en-CA" w:eastAsia="ja-JP"/>
          </w:rPr>
          <w:t xml:space="preserve"> Bands</w:t>
        </w:r>
      </w:ins>
      <w:ins w:id="846" w:author="Ahmed Hamza" w:date="2024-10-14T23:04:00Z" w16du:dateUtc="2024-10-15T06:04:00Z">
        <w:r>
          <w:rPr>
            <w:lang w:val="en-CA" w:eastAsia="ja-JP"/>
          </w:rPr>
          <w:t xml:space="preserve"> Adaptation Sets shall have a </w:t>
        </w:r>
        <w:r w:rsidRPr="003E10B4">
          <w:rPr>
            <w:rFonts w:ascii="Courier" w:hAnsi="Courier"/>
            <w:lang w:val="en-CA" w:eastAsia="ja-JP"/>
          </w:rPr>
          <w:t>@dependencyId</w:t>
        </w:r>
        <w:r>
          <w:rPr>
            <w:lang w:val="en-CA" w:eastAsia="ja-JP"/>
          </w:rPr>
          <w:t xml:space="preserve"> attribute set to the </w:t>
        </w:r>
        <w:r w:rsidRPr="002F0A88">
          <w:rPr>
            <w:rFonts w:ascii="Courier New" w:hAnsi="Courier New" w:cs="Courier New"/>
            <w:lang w:val="en-CA" w:eastAsia="ja-JP"/>
          </w:rPr>
          <w:t>@id</w:t>
        </w:r>
        <w:r>
          <w:rPr>
            <w:lang w:val="en-CA" w:eastAsia="ja-JP"/>
          </w:rPr>
          <w:t xml:space="preserve"> value of a Representation in the corresponding Haptics Experience Adaptation Set.</w:t>
        </w:r>
      </w:ins>
    </w:p>
    <w:p w14:paraId="1AF544D9" w14:textId="77777777" w:rsidR="005C7D63" w:rsidRPr="002F0A88" w:rsidRDefault="005C7D63" w:rsidP="00A14F13">
      <w:pPr>
        <w:pStyle w:val="Heading3"/>
        <w:rPr>
          <w:ins w:id="847" w:author="Ahmed Hamza" w:date="2024-10-14T23:04:00Z" w16du:dateUtc="2024-10-15T06:04:00Z"/>
          <w:lang w:val="en-CA"/>
        </w:rPr>
      </w:pPr>
      <w:bookmarkStart w:id="848" w:name="_Toc181555994"/>
      <w:ins w:id="849" w:author="Ahmed Hamza" w:date="2024-10-14T23:04:00Z" w16du:dateUtc="2024-10-15T06:04:00Z">
        <w:r w:rsidRPr="002F0A88">
          <w:rPr>
            <w:lang w:val="en-CA"/>
          </w:rPr>
          <w:t>Initialization and Media Segments</w:t>
        </w:r>
        <w:bookmarkEnd w:id="848"/>
      </w:ins>
    </w:p>
    <w:p w14:paraId="4E5F0961" w14:textId="77777777" w:rsidR="005C7D63" w:rsidRDefault="005C7D63" w:rsidP="005C7D63">
      <w:pPr>
        <w:rPr>
          <w:ins w:id="850" w:author="Ahmed Hamza" w:date="2024-10-14T23:04:00Z" w16du:dateUtc="2024-10-15T06:04:00Z"/>
        </w:rPr>
      </w:pPr>
      <w:ins w:id="851" w:author="Ahmed Hamza" w:date="2024-10-14T23:04:00Z" w16du:dateUtc="2024-10-15T06:04:00Z">
        <w:r>
          <w:t>The Haptics Experience</w:t>
        </w:r>
        <w:r w:rsidRPr="00053344">
          <w:t xml:space="preserve"> Adaptation Set</w:t>
        </w:r>
        <w:r>
          <w:t xml:space="preserve"> contains a single </w:t>
        </w:r>
        <w:r w:rsidRPr="00053344">
          <w:t>Initialization Segment</w:t>
        </w:r>
        <w:r>
          <w:t xml:space="preserve"> at the adaptation set level. The </w:t>
        </w:r>
        <w:r w:rsidRPr="00053344">
          <w:t>Initialization Segment</w:t>
        </w:r>
        <w:r>
          <w:t xml:space="preserve"> shall contain all MIHS units (packets) needed to initialize the haptics decoder. Media </w:t>
        </w:r>
        <w:r w:rsidRPr="00053344">
          <w:t>Segments</w:t>
        </w:r>
        <w:r>
          <w:t xml:space="preserve"> for the </w:t>
        </w:r>
        <w:r w:rsidRPr="007D2436">
          <w:t>Representation</w:t>
        </w:r>
        <w:r>
          <w:t>s of a Haptic Bands</w:t>
        </w:r>
        <w:r w:rsidRPr="00053344">
          <w:t xml:space="preserve"> Adaptation Set</w:t>
        </w:r>
        <w:r>
          <w:t xml:space="preserve"> shall contain one or more track fragments of the corresponding haptic band track at the file format level. By concatenating the Initialization Segment with Media Segments from one or more Haptics Adaptation Sets, the resulting file contains a bitstream that is decodable by the haptics decoder. </w:t>
        </w:r>
      </w:ins>
    </w:p>
    <w:p w14:paraId="61B47D17" w14:textId="2948FF97" w:rsidR="00C55221" w:rsidRPr="002F0A88" w:rsidRDefault="00C55221" w:rsidP="00A14F13">
      <w:pPr>
        <w:pStyle w:val="Heading3"/>
        <w:rPr>
          <w:ins w:id="852" w:author="Ahmed Hamza" w:date="2024-10-14T23:15:00Z" w16du:dateUtc="2024-10-15T06:15:00Z"/>
          <w:lang w:val="en-CA"/>
        </w:rPr>
      </w:pPr>
      <w:bookmarkStart w:id="853" w:name="_Toc181555995"/>
      <w:ins w:id="854" w:author="Ahmed Hamza" w:date="2024-10-14T23:15:00Z" w16du:dateUtc="2024-10-15T06:15:00Z">
        <w:r w:rsidRPr="002F0A88">
          <w:rPr>
            <w:lang w:val="en-CA"/>
          </w:rPr>
          <w:t>Bitstream Switching</w:t>
        </w:r>
        <w:bookmarkEnd w:id="853"/>
      </w:ins>
    </w:p>
    <w:p w14:paraId="642FD21D" w14:textId="77777777" w:rsidR="00C55221" w:rsidRPr="00A14F13" w:rsidRDefault="00C55221" w:rsidP="00C55221">
      <w:pPr>
        <w:pStyle w:val="paragraph"/>
        <w:spacing w:before="0" w:beforeAutospacing="0" w:after="200" w:afterAutospacing="0"/>
        <w:jc w:val="both"/>
        <w:rPr>
          <w:ins w:id="855" w:author="Ahmed Hamza" w:date="2024-10-14T23:15:00Z" w16du:dateUtc="2024-10-15T06:15:00Z"/>
          <w:rFonts w:asciiTheme="minorHAnsi" w:eastAsia="MS Mincho" w:hAnsiTheme="minorHAnsi" w:cstheme="minorBidi"/>
          <w:sz w:val="22"/>
          <w:szCs w:val="22"/>
          <w:lang w:val="en-CA" w:eastAsia="ja-JP"/>
        </w:rPr>
      </w:pPr>
      <w:ins w:id="856" w:author="Ahmed Hamza" w:date="2024-10-14T23:15:00Z" w16du:dateUtc="2024-10-15T06:15:00Z">
        <w:r w:rsidRPr="00A14F13">
          <w:rPr>
            <w:rFonts w:ascii="Cambria" w:hAnsi="Cambria"/>
            <w:sz w:val="22"/>
            <w:szCs w:val="22"/>
            <w:lang w:val="en-CA" w:eastAsia="ja-JP"/>
          </w:rPr>
          <w:t>When a Haptic Bands Adaptation Set contains more than one Representation, the</w:t>
        </w:r>
        <w:r w:rsidRPr="00A14F13">
          <w:rPr>
            <w:sz w:val="22"/>
            <w:szCs w:val="22"/>
            <w:lang w:val="en-CA" w:eastAsia="ja-JP"/>
          </w:rPr>
          <w:t xml:space="preserve"> </w:t>
        </w:r>
        <w:r w:rsidRPr="00A14F13">
          <w:rPr>
            <w:rFonts w:ascii="Courier New" w:hAnsi="Courier New" w:cs="Courier New"/>
            <w:sz w:val="22"/>
            <w:szCs w:val="22"/>
            <w:lang w:val="en-CA" w:eastAsia="ja-JP"/>
          </w:rPr>
          <w:t>@bitstreamSwitching</w:t>
        </w:r>
        <w:r w:rsidRPr="00A14F13">
          <w:rPr>
            <w:rFonts w:ascii="Cambria" w:hAnsi="Cambria"/>
            <w:sz w:val="22"/>
            <w:szCs w:val="22"/>
            <w:lang w:val="en-CA" w:eastAsia="ja-JP"/>
          </w:rPr>
          <w:t xml:space="preserve"> attribute shall be present in the</w:t>
        </w:r>
        <w:r w:rsidRPr="00A14F13">
          <w:rPr>
            <w:sz w:val="22"/>
            <w:szCs w:val="22"/>
            <w:lang w:val="en-CA" w:eastAsia="ja-JP"/>
          </w:rPr>
          <w:t xml:space="preserve"> </w:t>
        </w:r>
        <w:r w:rsidRPr="00A14F13">
          <w:rPr>
            <w:rFonts w:ascii="Courier New" w:hAnsi="Courier New" w:cs="Courier New"/>
            <w:b/>
            <w:bCs/>
            <w:sz w:val="22"/>
            <w:szCs w:val="22"/>
          </w:rPr>
          <w:t>AdaptationSet</w:t>
        </w:r>
        <w:r w:rsidRPr="00A14F13">
          <w:rPr>
            <w:rFonts w:ascii="Cambria" w:hAnsi="Cambria" w:cstheme="minorHAnsi"/>
            <w:sz w:val="22"/>
            <w:szCs w:val="22"/>
            <w:lang w:val="en-CA" w:eastAsia="ja-JP"/>
          </w:rPr>
          <w:t xml:space="preserve"> element of the Haptics Adaptation Set and set to</w:t>
        </w:r>
        <w:r w:rsidRPr="00A14F13">
          <w:rPr>
            <w:rFonts w:ascii="Cambria" w:hAnsi="Cambria"/>
            <w:sz w:val="22"/>
            <w:szCs w:val="22"/>
            <w:lang w:val="en-CA" w:eastAsia="ja-JP"/>
          </w:rPr>
          <w:t xml:space="preserve"> </w:t>
        </w:r>
        <w:r w:rsidRPr="00A14F13">
          <w:rPr>
            <w:sz w:val="22"/>
            <w:szCs w:val="22"/>
            <w:lang w:val="en-CA" w:eastAsia="ja-JP"/>
          </w:rPr>
          <w:t>'</w:t>
        </w:r>
        <w:r w:rsidRPr="00A14F13">
          <w:rPr>
            <w:rFonts w:ascii="Courier New" w:hAnsi="Courier New" w:cs="Courier New"/>
            <w:sz w:val="22"/>
            <w:szCs w:val="22"/>
            <w:lang w:val="en-CA" w:eastAsia="ja-JP"/>
          </w:rPr>
          <w:t>true</w:t>
        </w:r>
        <w:r w:rsidRPr="00A14F13">
          <w:rPr>
            <w:sz w:val="22"/>
            <w:szCs w:val="22"/>
            <w:lang w:val="en-CA" w:eastAsia="ja-JP"/>
          </w:rPr>
          <w:t>'</w:t>
        </w:r>
        <w:r w:rsidRPr="00A14F13">
          <w:rPr>
            <w:rFonts w:ascii="Cambria" w:hAnsi="Cambria"/>
            <w:sz w:val="22"/>
            <w:szCs w:val="22"/>
            <w:lang w:val="en-CA" w:eastAsia="ja-JP"/>
          </w:rPr>
          <w:t xml:space="preserve"> to indicate to the player that seamless switching between the Representations in the Adaptation Set is supported. Moreover, the duration of the Media Segments in each Representation must be identical.</w:t>
        </w:r>
      </w:ins>
    </w:p>
    <w:p w14:paraId="199C9EEB" w14:textId="5C9FE43F" w:rsidR="00C55221" w:rsidRPr="00877E95" w:rsidRDefault="00C55221" w:rsidP="009B065F">
      <w:pPr>
        <w:pStyle w:val="Heading2"/>
        <w:rPr>
          <w:ins w:id="857" w:author="Ahmed Hamza" w:date="2024-10-14T23:15:00Z" w16du:dateUtc="2024-10-15T06:15:00Z"/>
          <w:lang w:val="en-CA"/>
        </w:rPr>
        <w:pPrChange w:id="858" w:author="Ahmed Hamza" w:date="2024-11-03T18:54:00Z" w16du:dateUtc="2024-11-04T02:54:00Z">
          <w:pPr>
            <w:pStyle w:val="Heading3"/>
          </w:pPr>
        </w:pPrChange>
      </w:pPr>
      <w:bookmarkStart w:id="859" w:name="_Toc181555996"/>
      <w:ins w:id="860" w:author="Ahmed Hamza" w:date="2024-10-14T23:15:00Z" w16du:dateUtc="2024-10-15T06:15:00Z">
        <w:r w:rsidRPr="00877E95">
          <w:rPr>
            <w:lang w:val="en-CA"/>
          </w:rPr>
          <w:t>Haptics experience descriptor</w:t>
        </w:r>
        <w:bookmarkEnd w:id="859"/>
      </w:ins>
    </w:p>
    <w:p w14:paraId="459DDC1C" w14:textId="37151A43" w:rsidR="00D354DD" w:rsidRDefault="00C55221" w:rsidP="00F248F9">
      <w:pPr>
        <w:rPr>
          <w:ins w:id="861" w:author="Ahmed Hamza" w:date="2024-11-03T17:07:00Z" w16du:dateUtc="2024-11-04T01:07:00Z"/>
        </w:rPr>
      </w:pPr>
      <w:ins w:id="862" w:author="Ahmed Hamza" w:date="2024-10-14T23:15:00Z" w16du:dateUtc="2024-10-15T06:15:00Z">
        <w:r>
          <w:t xml:space="preserve">To signal the different perceptions in a haptics experience and the different bands in an Adaptation Set for a haptics band track, a HapticsExperience descriptor is defined. </w:t>
        </w:r>
      </w:ins>
      <w:ins w:id="863" w:author="Ahmed Hamza" w:date="2024-11-03T19:02:00Z" w16du:dateUtc="2024-11-04T03:02:00Z">
        <w:r w:rsidR="00DC4FF7">
          <w:t>T</w:t>
        </w:r>
      </w:ins>
      <w:ins w:id="864" w:author="Ahmed Hamza" w:date="2024-11-03T19:03:00Z" w16du:dateUtc="2024-11-04T03:03:00Z">
        <w:r w:rsidR="00212579">
          <w:t xml:space="preserve">his descriptor </w:t>
        </w:r>
      </w:ins>
      <w:ins w:id="865" w:author="Ahmed Hamza" w:date="2024-11-03T19:02:00Z" w16du:dateUtc="2024-11-04T03:02:00Z">
        <w:r w:rsidR="00DC4FF7">
          <w:t>may be signalled in any AdaptationSet corresponding to a</w:t>
        </w:r>
      </w:ins>
      <w:ins w:id="866" w:author="Ahmed Hamza" w:date="2024-11-03T19:03:00Z" w16du:dateUtc="2024-11-04T03:03:00Z">
        <w:r w:rsidR="00212579">
          <w:t>n</w:t>
        </w:r>
      </w:ins>
      <w:ins w:id="867" w:author="Ahmed Hamza" w:date="2024-11-03T19:02:00Z" w16du:dateUtc="2024-11-04T03:02:00Z">
        <w:r w:rsidR="00DC4FF7">
          <w:t xml:space="preserve"> MIHS track, or one or more MIHS band tracks</w:t>
        </w:r>
        <w:r w:rsidR="00DC4FF7">
          <w:t>.</w:t>
        </w:r>
      </w:ins>
      <w:ins w:id="868" w:author="Ahmed Hamza" w:date="2024-11-03T19:03:00Z" w16du:dateUtc="2024-11-04T03:03:00Z">
        <w:r w:rsidR="00212579">
          <w:t xml:space="preserve"> </w:t>
        </w:r>
      </w:ins>
      <w:ins w:id="869" w:author="Ahmed Hamza" w:date="2024-10-14T23:15:00Z" w16du:dateUtc="2024-10-15T06:15:00Z">
        <w:r>
          <w:t>Th</w:t>
        </w:r>
      </w:ins>
      <w:ins w:id="870" w:author="Ahmed Hamza" w:date="2024-11-03T19:02:00Z" w16du:dateUtc="2024-11-04T03:02:00Z">
        <w:r w:rsidR="00DC4FF7">
          <w:t>e HapticsExperience</w:t>
        </w:r>
      </w:ins>
      <w:ins w:id="871" w:author="Ahmed Hamza" w:date="2024-10-14T23:15:00Z" w16du:dateUtc="2024-10-15T06:15:00Z">
        <w:r>
          <w:t xml:space="preserve"> descriptor is an EssentialProperty descriptor with the</w:t>
        </w:r>
      </w:ins>
      <w:ins w:id="872" w:author="Ahmed Hamza" w:date="2024-11-03T19:01:00Z" w16du:dateUtc="2024-11-04T03:01:00Z">
        <w:r w:rsidR="00B93A2F">
          <w:t xml:space="preserve"> following characteristics:</w:t>
        </w:r>
      </w:ins>
    </w:p>
    <w:p w14:paraId="541201D3" w14:textId="065B1C9B" w:rsidR="00D354DD" w:rsidRPr="007159D1" w:rsidRDefault="0086249A" w:rsidP="00D354DD">
      <w:pPr>
        <w:pStyle w:val="BodyText"/>
        <w:widowControl w:val="0"/>
        <w:numPr>
          <w:ilvl w:val="0"/>
          <w:numId w:val="35"/>
        </w:numPr>
        <w:tabs>
          <w:tab w:val="clear" w:pos="403"/>
        </w:tabs>
        <w:autoSpaceDE w:val="0"/>
        <w:autoSpaceDN w:val="0"/>
        <w:spacing w:before="120" w:line="240" w:lineRule="auto"/>
        <w:ind w:left="851"/>
        <w:rPr>
          <w:ins w:id="873" w:author="Ahmed Hamza" w:date="2024-11-03T18:57:00Z" w16du:dateUtc="2024-11-04T02:57:00Z"/>
          <w:rFonts w:ascii="Courier New" w:hAnsi="Courier New" w:cs="Courier New"/>
          <w:rPrChange w:id="874" w:author="Ahmed Hamza" w:date="2024-11-03T18:57:00Z" w16du:dateUtc="2024-11-04T02:57:00Z">
            <w:rPr>
              <w:ins w:id="875" w:author="Ahmed Hamza" w:date="2024-11-03T18:57:00Z" w16du:dateUtc="2024-11-04T02:57:00Z"/>
            </w:rPr>
          </w:rPrChange>
        </w:rPr>
      </w:pPr>
      <w:ins w:id="876" w:author="Ahmed Hamza" w:date="2024-11-03T18:56:00Z" w16du:dateUtc="2024-11-04T02:56:00Z">
        <w:r w:rsidRPr="0086249A">
          <w:rPr>
            <w:rPrChange w:id="877" w:author="Ahmed Hamza" w:date="2024-11-03T18:56:00Z" w16du:dateUtc="2024-11-04T02:56:00Z">
              <w:rPr>
                <w:rStyle w:val="ISOCode"/>
              </w:rPr>
            </w:rPrChange>
          </w:rPr>
          <w:t xml:space="preserve">The </w:t>
        </w:r>
      </w:ins>
      <w:ins w:id="878" w:author="Ahmed Hamza" w:date="2024-11-03T17:07:00Z" w16du:dateUtc="2024-11-04T01:07:00Z">
        <w:r w:rsidR="00D354DD" w:rsidRPr="008D484B">
          <w:rPr>
            <w:rStyle w:val="ISOCode"/>
          </w:rPr>
          <w:t>@schemeIdUri</w:t>
        </w:r>
      </w:ins>
      <w:ins w:id="879" w:author="Ahmed Hamza" w:date="2024-11-03T18:56:00Z" w16du:dateUtc="2024-11-04T02:56:00Z">
        <w:r w:rsidRPr="0086249A">
          <w:rPr>
            <w:rPrChange w:id="880" w:author="Ahmed Hamza" w:date="2024-11-03T18:57:00Z" w16du:dateUtc="2024-11-04T02:57:00Z">
              <w:rPr>
                <w:rStyle w:val="ISOCode"/>
              </w:rPr>
            </w:rPrChange>
          </w:rPr>
          <w:t xml:space="preserve"> attribute shall be set to</w:t>
        </w:r>
      </w:ins>
      <w:ins w:id="881" w:author="Ahmed Hamza" w:date="2024-11-03T17:07:00Z" w16du:dateUtc="2024-11-04T01:07:00Z">
        <w:r w:rsidR="00D354DD" w:rsidRPr="0086249A">
          <w:rPr>
            <w:rPrChange w:id="882" w:author="Ahmed Hamza" w:date="2024-11-03T18:57:00Z" w16du:dateUtc="2024-11-04T02:57:00Z">
              <w:rPr>
                <w:rStyle w:val="ISOCode"/>
              </w:rPr>
            </w:rPrChange>
          </w:rPr>
          <w:t xml:space="preserve"> </w:t>
        </w:r>
        <w:r w:rsidR="00D354DD" w:rsidRPr="008D484B">
          <w:rPr>
            <w:rStyle w:val="ISOCode"/>
          </w:rPr>
          <w:t>urn:mpeg:mpegI:haptics:202</w:t>
        </w:r>
        <w:r w:rsidR="00D354DD">
          <w:rPr>
            <w:rStyle w:val="ISOCode"/>
          </w:rPr>
          <w:t>5</w:t>
        </w:r>
      </w:ins>
      <w:ins w:id="883" w:author="Ahmed Hamza" w:date="2024-11-03T18:57:00Z" w16du:dateUtc="2024-11-04T02:57:00Z">
        <w:r>
          <w:t>.</w:t>
        </w:r>
      </w:ins>
    </w:p>
    <w:p w14:paraId="658BC94D" w14:textId="0D88B0CE" w:rsidR="007159D1" w:rsidRPr="007159D1" w:rsidRDefault="007159D1" w:rsidP="00D354DD">
      <w:pPr>
        <w:pStyle w:val="BodyText"/>
        <w:widowControl w:val="0"/>
        <w:numPr>
          <w:ilvl w:val="0"/>
          <w:numId w:val="35"/>
        </w:numPr>
        <w:tabs>
          <w:tab w:val="clear" w:pos="403"/>
        </w:tabs>
        <w:autoSpaceDE w:val="0"/>
        <w:autoSpaceDN w:val="0"/>
        <w:spacing w:before="120" w:line="240" w:lineRule="auto"/>
        <w:ind w:left="851"/>
        <w:rPr>
          <w:ins w:id="884" w:author="Ahmed Hamza" w:date="2024-11-03T18:58:00Z" w16du:dateUtc="2024-11-04T02:58:00Z"/>
          <w:rFonts w:ascii="Courier New" w:hAnsi="Courier New" w:cs="Courier New"/>
          <w:rPrChange w:id="885" w:author="Ahmed Hamza" w:date="2024-11-03T18:58:00Z" w16du:dateUtc="2024-11-04T02:58:00Z">
            <w:rPr>
              <w:ins w:id="886" w:author="Ahmed Hamza" w:date="2024-11-03T18:58:00Z" w16du:dateUtc="2024-11-04T02:58:00Z"/>
            </w:rPr>
          </w:rPrChange>
        </w:rPr>
      </w:pPr>
      <w:ins w:id="887" w:author="Ahmed Hamza" w:date="2024-11-03T18:58:00Z" w16du:dateUtc="2024-11-04T02:58:00Z">
        <w:r>
          <w:t xml:space="preserve">The </w:t>
        </w:r>
        <w:r>
          <w:rPr>
            <w:rFonts w:ascii="Courier" w:hAnsi="Courier"/>
          </w:rPr>
          <w:t>@value</w:t>
        </w:r>
        <w:r w:rsidRPr="007E7D8C">
          <w:t xml:space="preserve"> attribute</w:t>
        </w:r>
        <w:r>
          <w:t xml:space="preserve"> of the HapticsExperience descriptor shall not be present.</w:t>
        </w:r>
      </w:ins>
    </w:p>
    <w:p w14:paraId="27ED7BE1" w14:textId="63009AFB" w:rsidR="007159D1" w:rsidRDefault="007159D1" w:rsidP="00D354DD">
      <w:pPr>
        <w:pStyle w:val="BodyText"/>
        <w:widowControl w:val="0"/>
        <w:numPr>
          <w:ilvl w:val="0"/>
          <w:numId w:val="35"/>
        </w:numPr>
        <w:tabs>
          <w:tab w:val="clear" w:pos="403"/>
        </w:tabs>
        <w:autoSpaceDE w:val="0"/>
        <w:autoSpaceDN w:val="0"/>
        <w:spacing w:before="120" w:line="240" w:lineRule="auto"/>
        <w:ind w:left="851"/>
        <w:rPr>
          <w:ins w:id="888" w:author="Ahmed Hamza" w:date="2024-11-03T17:07:00Z" w16du:dateUtc="2024-11-04T01:07:00Z"/>
          <w:rStyle w:val="ISOCode"/>
        </w:rPr>
      </w:pPr>
      <w:ins w:id="889" w:author="Ahmed Hamza" w:date="2024-11-03T18:58:00Z" w16du:dateUtc="2024-11-04T02:58:00Z">
        <w:r>
          <w:t xml:space="preserve">The values of </w:t>
        </w:r>
        <w:r w:rsidR="00B87BB0">
          <w:t xml:space="preserve">the </w:t>
        </w:r>
        <w:r w:rsidR="00B87BB0" w:rsidRPr="004F3673">
          <w:rPr>
            <w:rFonts w:ascii="Courier" w:hAnsi="Courier"/>
            <w:rPrChange w:id="890" w:author="Ahmed Hamza" w:date="2024-11-03T18:59:00Z" w16du:dateUtc="2024-11-04T02:59:00Z">
              <w:rPr/>
            </w:rPrChange>
          </w:rPr>
          <w:t>@id</w:t>
        </w:r>
        <w:r w:rsidR="00B87BB0">
          <w:t xml:space="preserve"> att</w:t>
        </w:r>
      </w:ins>
      <w:ins w:id="891" w:author="Ahmed Hamza" w:date="2024-11-03T18:59:00Z" w16du:dateUtc="2024-11-04T02:59:00Z">
        <w:r w:rsidR="00B87BB0">
          <w:t>rib</w:t>
        </w:r>
        <w:r w:rsidR="004F3673">
          <w:t xml:space="preserve">ute for </w:t>
        </w:r>
      </w:ins>
      <w:ins w:id="892" w:author="Ahmed Hamza" w:date="2024-11-03T18:58:00Z" w16du:dateUtc="2024-11-04T02:58:00Z">
        <w:r w:rsidR="00B87BB0">
          <w:t xml:space="preserve">corresponding descriptors of </w:t>
        </w:r>
        <w:r w:rsidR="00B87BB0" w:rsidRPr="00B523B3">
          <w:rPr>
            <w:rFonts w:cstheme="minorHAnsi"/>
            <w:lang w:eastAsia="zh-CN"/>
          </w:rPr>
          <w:t>all AdaptationSets that are a part of the same haptic</w:t>
        </w:r>
        <w:r w:rsidR="00B87BB0">
          <w:rPr>
            <w:rFonts w:cstheme="minorHAnsi"/>
            <w:lang w:eastAsia="zh-CN"/>
          </w:rPr>
          <w:t>s</w:t>
        </w:r>
        <w:r w:rsidR="00B87BB0" w:rsidRPr="00B523B3">
          <w:rPr>
            <w:rFonts w:cstheme="minorHAnsi"/>
            <w:lang w:eastAsia="zh-CN"/>
          </w:rPr>
          <w:t xml:space="preserve"> experience</w:t>
        </w:r>
      </w:ins>
      <w:ins w:id="893" w:author="Ahmed Hamza" w:date="2024-11-03T18:59:00Z" w16du:dateUtc="2024-11-04T02:59:00Z">
        <w:r w:rsidR="004F3673">
          <w:rPr>
            <w:rFonts w:cstheme="minorHAnsi"/>
            <w:lang w:eastAsia="zh-CN"/>
          </w:rPr>
          <w:t xml:space="preserve"> are identical</w:t>
        </w:r>
      </w:ins>
      <w:ins w:id="894" w:author="Ahmed Hamza" w:date="2024-11-03T18:58:00Z" w16du:dateUtc="2024-11-04T02:58:00Z">
        <w:r w:rsidR="00B87BB0" w:rsidRPr="00B523B3">
          <w:rPr>
            <w:rFonts w:cstheme="minorHAnsi"/>
            <w:lang w:eastAsia="zh-CN"/>
          </w:rPr>
          <w:t>.</w:t>
        </w:r>
      </w:ins>
    </w:p>
    <w:p w14:paraId="39F1C3D8" w14:textId="742D2AF4" w:rsidR="00C55221" w:rsidRDefault="00C55221" w:rsidP="00C55221">
      <w:pPr>
        <w:rPr>
          <w:ins w:id="895" w:author="Ahmed Hamza" w:date="2024-10-14T23:15:00Z" w16du:dateUtc="2024-10-15T06:15:00Z"/>
        </w:rPr>
      </w:pPr>
      <w:ins w:id="896" w:author="Ahmed Hamza" w:date="2024-10-14T23:15:00Z" w16du:dateUtc="2024-10-15T06:15:00Z">
        <w:r>
          <w:t>The HapticsExperience descriptor includes elements and attributes that describe the haptics experience and its perceptions</w:t>
        </w:r>
      </w:ins>
      <w:ins w:id="897" w:author="Ahmed Hamza" w:date="2024-11-03T19:09:00Z" w16du:dateUtc="2024-11-04T03:09:00Z">
        <w:r w:rsidR="0055697C">
          <w:t xml:space="preserve">, as </w:t>
        </w:r>
        <w:r w:rsidR="007F4B89">
          <w:t xml:space="preserve">described in </w:t>
        </w:r>
      </w:ins>
      <w:ins w:id="898" w:author="Ahmed Hamza" w:date="2024-11-03T19:10:00Z" w16du:dateUtc="2024-11-04T03:10:00Z">
        <w:r w:rsidR="007F4B89">
          <w:fldChar w:fldCharType="begin"/>
        </w:r>
        <w:r w:rsidR="007F4B89">
          <w:instrText xml:space="preserve"> REF _Ref181553431 \h </w:instrText>
        </w:r>
      </w:ins>
      <w:r w:rsidR="007F4B89">
        <w:fldChar w:fldCharType="separate"/>
      </w:r>
      <w:ins w:id="899" w:author="Ahmed Hamza" w:date="2024-11-03T19:10:00Z" w16du:dateUtc="2024-11-04T03:10:00Z">
        <w:r w:rsidR="007F4B89">
          <w:t xml:space="preserve">Table </w:t>
        </w:r>
        <w:r w:rsidR="007F4B89">
          <w:rPr>
            <w:noProof/>
          </w:rPr>
          <w:t>13</w:t>
        </w:r>
        <w:r w:rsidR="007F4B89">
          <w:fldChar w:fldCharType="end"/>
        </w:r>
      </w:ins>
      <w:ins w:id="900" w:author="Ahmed Hamza" w:date="2024-10-14T23:15:00Z" w16du:dateUtc="2024-10-15T06:15:00Z">
        <w:r>
          <w:t>.</w:t>
        </w:r>
      </w:ins>
    </w:p>
    <w:p w14:paraId="2AC44E2E" w14:textId="1D0C8AF6" w:rsidR="00C55221" w:rsidRDefault="00C55221" w:rsidP="00A14F13">
      <w:pPr>
        <w:pStyle w:val="TableCaption"/>
        <w:rPr>
          <w:ins w:id="901" w:author="Ahmed Hamza" w:date="2024-10-14T23:15:00Z" w16du:dateUtc="2024-10-15T06:15:00Z"/>
        </w:rPr>
      </w:pPr>
      <w:bookmarkStart w:id="902" w:name="_Ref181553431"/>
      <w:ins w:id="903" w:author="Ahmed Hamza" w:date="2024-10-14T23:15:00Z" w16du:dateUtc="2024-10-15T06:15:00Z">
        <w:r>
          <w:t xml:space="preserve">Table </w:t>
        </w:r>
        <w:r>
          <w:fldChar w:fldCharType="begin"/>
        </w:r>
        <w:r>
          <w:instrText xml:space="preserve"> SEQ Table \* ARABIC </w:instrText>
        </w:r>
        <w:r>
          <w:fldChar w:fldCharType="separate"/>
        </w:r>
      </w:ins>
      <w:ins w:id="904" w:author="Ahmed Hamza" w:date="2024-11-03T19:13:00Z" w16du:dateUtc="2024-11-04T03:13:00Z">
        <w:r w:rsidR="009D2CA7">
          <w:rPr>
            <w:noProof/>
          </w:rPr>
          <w:t>13</w:t>
        </w:r>
      </w:ins>
      <w:ins w:id="905" w:author="Ahmed Hamza" w:date="2024-10-14T23:15:00Z" w16du:dateUtc="2024-10-15T06:15:00Z">
        <w:r>
          <w:fldChar w:fldCharType="end"/>
        </w:r>
        <w:bookmarkEnd w:id="902"/>
        <w:r>
          <w:t xml:space="preserve"> – Elements and attribute</w:t>
        </w:r>
      </w:ins>
      <w:ins w:id="906" w:author="Ahmed Hamza" w:date="2024-11-03T16:52:00Z" w16du:dateUtc="2024-11-04T00:52:00Z">
        <w:r w:rsidR="00152660">
          <w:t>s</w:t>
        </w:r>
      </w:ins>
      <w:ins w:id="907" w:author="Ahmed Hamza" w:date="2024-10-14T23:15:00Z" w16du:dateUtc="2024-10-15T06:15:00Z">
        <w:r>
          <w:t xml:space="preserve"> of the HapticsExperience descriptor</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2C4F46B7" w14:textId="77777777" w:rsidTr="00D05C3C">
        <w:trPr>
          <w:ins w:id="908" w:author="Ahmed Hamza" w:date="2024-10-14T23:15:00Z"/>
        </w:trPr>
        <w:tc>
          <w:tcPr>
            <w:tcW w:w="1765" w:type="pct"/>
            <w:tcBorders>
              <w:right w:val="single" w:sz="4" w:space="0" w:color="000000"/>
            </w:tcBorders>
          </w:tcPr>
          <w:p w14:paraId="47F815C0" w14:textId="77777777" w:rsidR="00C55221" w:rsidRPr="00F4709D" w:rsidRDefault="00C55221" w:rsidP="00D05C3C">
            <w:pPr>
              <w:tabs>
                <w:tab w:val="left" w:pos="720"/>
                <w:tab w:val="left" w:pos="1080"/>
                <w:tab w:val="left" w:pos="1440"/>
                <w:tab w:val="left" w:pos="1800"/>
                <w:tab w:val="left" w:pos="2160"/>
              </w:tabs>
              <w:suppressAutoHyphens/>
              <w:rPr>
                <w:ins w:id="909" w:author="Ahmed Hamza" w:date="2024-10-14T23:15:00Z" w16du:dateUtc="2024-10-15T06:15:00Z"/>
                <w:b/>
                <w:sz w:val="18"/>
                <w:szCs w:val="18"/>
              </w:rPr>
            </w:pPr>
            <w:ins w:id="910"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136734D4" w14:textId="77777777" w:rsidR="00C55221" w:rsidRPr="00F4709D" w:rsidRDefault="00C55221" w:rsidP="00D05C3C">
            <w:pPr>
              <w:tabs>
                <w:tab w:val="left" w:pos="720"/>
                <w:tab w:val="left" w:pos="1080"/>
                <w:tab w:val="left" w:pos="1440"/>
                <w:tab w:val="left" w:pos="1800"/>
                <w:tab w:val="left" w:pos="2160"/>
              </w:tabs>
              <w:suppressAutoHyphens/>
              <w:jc w:val="center"/>
              <w:rPr>
                <w:ins w:id="911" w:author="Ahmed Hamza" w:date="2024-10-14T23:15:00Z" w16du:dateUtc="2024-10-15T06:15:00Z"/>
                <w:b/>
                <w:sz w:val="18"/>
                <w:szCs w:val="16"/>
              </w:rPr>
            </w:pPr>
            <w:ins w:id="912" w:author="Ahmed Hamza" w:date="2024-10-14T23:15:00Z" w16du:dateUtc="2024-10-15T06:15:00Z">
              <w:r w:rsidRPr="00F4709D">
                <w:rPr>
                  <w:b/>
                  <w:sz w:val="18"/>
                  <w:szCs w:val="16"/>
                </w:rPr>
                <w:t>Use</w:t>
              </w:r>
            </w:ins>
          </w:p>
        </w:tc>
        <w:tc>
          <w:tcPr>
            <w:tcW w:w="1350" w:type="pct"/>
            <w:tcBorders>
              <w:right w:val="single" w:sz="4" w:space="0" w:color="000000"/>
            </w:tcBorders>
          </w:tcPr>
          <w:p w14:paraId="796266D4" w14:textId="77777777" w:rsidR="00C55221" w:rsidRPr="00F4709D" w:rsidRDefault="00C55221" w:rsidP="00D05C3C">
            <w:pPr>
              <w:tabs>
                <w:tab w:val="left" w:pos="720"/>
                <w:tab w:val="left" w:pos="1080"/>
                <w:tab w:val="left" w:pos="1440"/>
                <w:tab w:val="left" w:pos="1800"/>
                <w:tab w:val="left" w:pos="2160"/>
              </w:tabs>
              <w:suppressAutoHyphens/>
              <w:rPr>
                <w:ins w:id="913" w:author="Ahmed Hamza" w:date="2024-10-14T23:15:00Z" w16du:dateUtc="2024-10-15T06:15:00Z"/>
                <w:b/>
                <w:sz w:val="18"/>
                <w:szCs w:val="16"/>
              </w:rPr>
            </w:pPr>
            <w:ins w:id="914" w:author="Ahmed Hamza" w:date="2024-10-14T23:15:00Z" w16du:dateUtc="2024-10-15T06:15:00Z">
              <w:r>
                <w:rPr>
                  <w:b/>
                  <w:sz w:val="18"/>
                  <w:szCs w:val="16"/>
                </w:rPr>
                <w:t>Data type</w:t>
              </w:r>
            </w:ins>
          </w:p>
        </w:tc>
        <w:tc>
          <w:tcPr>
            <w:tcW w:w="1567" w:type="pct"/>
            <w:tcBorders>
              <w:left w:val="single" w:sz="4" w:space="0" w:color="000000"/>
            </w:tcBorders>
          </w:tcPr>
          <w:p w14:paraId="4F0FCD99" w14:textId="77777777" w:rsidR="00C55221" w:rsidRPr="00F4709D" w:rsidRDefault="00C55221" w:rsidP="00D05C3C">
            <w:pPr>
              <w:tabs>
                <w:tab w:val="left" w:pos="720"/>
                <w:tab w:val="left" w:pos="1080"/>
                <w:tab w:val="left" w:pos="1440"/>
                <w:tab w:val="left" w:pos="1800"/>
                <w:tab w:val="left" w:pos="2160"/>
              </w:tabs>
              <w:suppressAutoHyphens/>
              <w:rPr>
                <w:ins w:id="915" w:author="Ahmed Hamza" w:date="2024-10-14T23:15:00Z" w16du:dateUtc="2024-10-15T06:15:00Z"/>
                <w:b/>
                <w:sz w:val="18"/>
                <w:szCs w:val="16"/>
              </w:rPr>
            </w:pPr>
            <w:ins w:id="916" w:author="Ahmed Hamza" w:date="2024-10-14T23:15:00Z" w16du:dateUtc="2024-10-15T06:15:00Z">
              <w:r w:rsidRPr="00F4709D">
                <w:rPr>
                  <w:b/>
                  <w:sz w:val="18"/>
                  <w:szCs w:val="16"/>
                </w:rPr>
                <w:t>Description</w:t>
              </w:r>
            </w:ins>
          </w:p>
        </w:tc>
      </w:tr>
      <w:tr w:rsidR="00C55221" w:rsidRPr="00F4709D" w14:paraId="4065D9DC" w14:textId="77777777" w:rsidTr="00D05C3C">
        <w:trPr>
          <w:ins w:id="917" w:author="Ahmed Hamza" w:date="2024-10-14T23:15:00Z"/>
        </w:trPr>
        <w:tc>
          <w:tcPr>
            <w:tcW w:w="1765" w:type="pct"/>
            <w:tcBorders>
              <w:right w:val="single" w:sz="4" w:space="0" w:color="000000"/>
            </w:tcBorders>
          </w:tcPr>
          <w:p w14:paraId="7858B60A" w14:textId="77777777" w:rsidR="00C55221" w:rsidRDefault="00C55221" w:rsidP="00D05C3C">
            <w:pPr>
              <w:tabs>
                <w:tab w:val="left" w:pos="720"/>
                <w:tab w:val="left" w:pos="1080"/>
                <w:tab w:val="left" w:pos="1440"/>
                <w:tab w:val="left" w:pos="1800"/>
                <w:tab w:val="left" w:pos="2160"/>
              </w:tabs>
              <w:suppressAutoHyphens/>
              <w:rPr>
                <w:ins w:id="918" w:author="Ahmed Hamza" w:date="2024-10-14T23:15:00Z" w16du:dateUtc="2024-10-15T06:15:00Z"/>
                <w:rFonts w:ascii="Courier" w:hAnsi="Courier"/>
                <w:b/>
                <w:sz w:val="18"/>
              </w:rPr>
            </w:pPr>
            <w:ins w:id="919" w:author="Ahmed Hamza" w:date="2024-10-14T23:15:00Z" w16du:dateUtc="2024-10-15T06:15:00Z">
              <w:r w:rsidRPr="00C01752">
                <w:rPr>
                  <w:rFonts w:ascii="Courier New" w:hAnsi="Courier New" w:cs="Courier New"/>
                  <w:b/>
                  <w:sz w:val="18"/>
                </w:rPr>
                <w:t>haptics</w:t>
              </w:r>
              <w:r>
                <w:rPr>
                  <w:rFonts w:ascii="Courier New" w:hAnsi="Courier New" w:cs="Courier New"/>
                  <w:b/>
                  <w:sz w:val="18"/>
                </w:rPr>
                <w:t>Experience</w:t>
              </w:r>
            </w:ins>
          </w:p>
        </w:tc>
        <w:tc>
          <w:tcPr>
            <w:tcW w:w="318" w:type="pct"/>
            <w:tcBorders>
              <w:right w:val="single" w:sz="4" w:space="0" w:color="000000"/>
            </w:tcBorders>
          </w:tcPr>
          <w:p w14:paraId="7E4C9C7C" w14:textId="77777777" w:rsidR="00C55221" w:rsidRDefault="00C55221" w:rsidP="00D05C3C">
            <w:pPr>
              <w:tabs>
                <w:tab w:val="left" w:pos="720"/>
                <w:tab w:val="left" w:pos="1080"/>
                <w:tab w:val="left" w:pos="1440"/>
                <w:tab w:val="left" w:pos="1800"/>
                <w:tab w:val="left" w:pos="2160"/>
              </w:tabs>
              <w:suppressAutoHyphens/>
              <w:jc w:val="center"/>
              <w:rPr>
                <w:ins w:id="920" w:author="Ahmed Hamza" w:date="2024-10-14T23:15:00Z" w16du:dateUtc="2024-10-15T06:15:00Z"/>
                <w:sz w:val="18"/>
                <w:szCs w:val="16"/>
              </w:rPr>
            </w:pPr>
            <w:ins w:id="921" w:author="Ahmed Hamza" w:date="2024-10-14T23:15:00Z" w16du:dateUtc="2024-10-15T06:15:00Z">
              <w:r>
                <w:rPr>
                  <w:rFonts w:asciiTheme="minorHAnsi" w:hAnsiTheme="minorHAnsi" w:cstheme="minorHAnsi"/>
                  <w:sz w:val="18"/>
                  <w:szCs w:val="16"/>
                </w:rPr>
                <w:t>CM</w:t>
              </w:r>
            </w:ins>
          </w:p>
        </w:tc>
        <w:tc>
          <w:tcPr>
            <w:tcW w:w="1350" w:type="pct"/>
            <w:tcBorders>
              <w:right w:val="single" w:sz="4" w:space="0" w:color="000000"/>
            </w:tcBorders>
          </w:tcPr>
          <w:p w14:paraId="5C1C2ED1" w14:textId="77777777" w:rsidR="00C55221" w:rsidRDefault="00C55221" w:rsidP="00D05C3C">
            <w:pPr>
              <w:tabs>
                <w:tab w:val="left" w:pos="720"/>
                <w:tab w:val="left" w:pos="1080"/>
                <w:tab w:val="left" w:pos="1440"/>
                <w:tab w:val="left" w:pos="1800"/>
                <w:tab w:val="left" w:pos="2160"/>
              </w:tabs>
              <w:suppressAutoHyphens/>
              <w:rPr>
                <w:ins w:id="922" w:author="Ahmed Hamza" w:date="2024-10-14T23:15:00Z" w16du:dateUtc="2024-10-15T06:15:00Z"/>
                <w:sz w:val="18"/>
                <w:szCs w:val="16"/>
              </w:rPr>
            </w:pPr>
            <w:ins w:id="923" w:author="Ahmed Hamza" w:date="2024-10-14T23:15:00Z" w16du:dateUtc="2024-10-15T06:15:00Z">
              <w:r>
                <w:rPr>
                  <w:sz w:val="18"/>
                  <w:szCs w:val="16"/>
                </w:rPr>
                <w:t>haptics:HapticsExperienceType</w:t>
              </w:r>
            </w:ins>
          </w:p>
        </w:tc>
        <w:tc>
          <w:tcPr>
            <w:tcW w:w="1567" w:type="pct"/>
            <w:tcBorders>
              <w:left w:val="single" w:sz="4" w:space="0" w:color="000000"/>
            </w:tcBorders>
          </w:tcPr>
          <w:p w14:paraId="403CE5D0" w14:textId="0B4FC40C" w:rsidR="00C55221" w:rsidRPr="00D05C3C" w:rsidRDefault="00C55221" w:rsidP="00D05C3C">
            <w:pPr>
              <w:tabs>
                <w:tab w:val="left" w:pos="720"/>
                <w:tab w:val="left" w:pos="1080"/>
                <w:tab w:val="left" w:pos="1440"/>
                <w:tab w:val="left" w:pos="1800"/>
                <w:tab w:val="left" w:pos="2160"/>
              </w:tabs>
              <w:suppressAutoHyphens/>
              <w:rPr>
                <w:ins w:id="924" w:author="Ahmed Hamza" w:date="2024-10-14T23:15:00Z" w16du:dateUtc="2024-10-15T06:15:00Z"/>
                <w:rFonts w:ascii="Arial" w:hAnsi="Arial" w:cs="Arial"/>
                <w:sz w:val="18"/>
                <w:szCs w:val="16"/>
              </w:rPr>
            </w:pPr>
            <w:ins w:id="925" w:author="Ahmed Hamza" w:date="2024-10-14T23:15:00Z" w16du:dateUtc="2024-10-15T06:15:00Z">
              <w:r w:rsidRPr="00D05C3C">
                <w:rPr>
                  <w:rFonts w:ascii="Arial" w:hAnsi="Arial" w:cs="Arial"/>
                  <w:sz w:val="18"/>
                  <w:szCs w:val="16"/>
                </w:rPr>
                <w:t>An element whose sub</w:t>
              </w:r>
            </w:ins>
            <w:ins w:id="926" w:author="Ahmed Hamza" w:date="2024-11-03T16:53:00Z" w16du:dateUtc="2024-11-04T00:53:00Z">
              <w:r w:rsidR="00CB7E85">
                <w:rPr>
                  <w:rFonts w:ascii="Arial" w:hAnsi="Arial" w:cs="Arial"/>
                  <w:sz w:val="18"/>
                  <w:szCs w:val="16"/>
                </w:rPr>
                <w:t>-</w:t>
              </w:r>
            </w:ins>
            <w:ins w:id="927" w:author="Ahmed Hamza" w:date="2024-10-14T23:15:00Z" w16du:dateUtc="2024-10-15T06:15:00Z">
              <w:r w:rsidRPr="00D05C3C">
                <w:rPr>
                  <w:rFonts w:ascii="Arial" w:hAnsi="Arial" w:cs="Arial"/>
                  <w:sz w:val="18"/>
                  <w:szCs w:val="16"/>
                </w:rPr>
                <w:t>elements and attributes describe the haptics experience.</w:t>
              </w:r>
            </w:ins>
          </w:p>
          <w:p w14:paraId="0165D75B" w14:textId="77777777" w:rsidR="000438E2" w:rsidRDefault="00C55221" w:rsidP="00D05C3C">
            <w:pPr>
              <w:tabs>
                <w:tab w:val="left" w:pos="720"/>
                <w:tab w:val="left" w:pos="1080"/>
                <w:tab w:val="left" w:pos="1440"/>
                <w:tab w:val="left" w:pos="1800"/>
                <w:tab w:val="left" w:pos="2160"/>
              </w:tabs>
              <w:suppressAutoHyphens/>
              <w:rPr>
                <w:ins w:id="928" w:author="Ahmed Hamza" w:date="2024-11-03T17:19:00Z" w16du:dateUtc="2024-11-04T01:19:00Z"/>
                <w:sz w:val="18"/>
                <w:szCs w:val="16"/>
              </w:rPr>
            </w:pPr>
            <w:ins w:id="929" w:author="Ahmed Hamza" w:date="2024-10-14T23:15:00Z" w16du:dateUtc="2024-10-15T06:15:00Z">
              <w:r>
                <w:rPr>
                  <w:sz w:val="18"/>
                  <w:szCs w:val="16"/>
                </w:rPr>
                <w:t xml:space="preserve">This element shall only be present when the descriptor appears in an Adaptation Set where the </w:t>
              </w:r>
              <w:r w:rsidRPr="00D05C3C">
                <w:rPr>
                  <w:rFonts w:ascii="Courier New" w:hAnsi="Courier New" w:cs="Courier New"/>
                  <w:sz w:val="18"/>
                  <w:szCs w:val="16"/>
                </w:rPr>
                <w:t>@codecs</w:t>
              </w:r>
              <w:r>
                <w:rPr>
                  <w:sz w:val="18"/>
                  <w:szCs w:val="16"/>
                </w:rPr>
                <w:t xml:space="preserve"> attribute is set to ‘</w:t>
              </w:r>
              <w:r w:rsidRPr="00D05C3C">
                <w:rPr>
                  <w:rFonts w:ascii="Courier New" w:hAnsi="Courier New" w:cs="Courier New"/>
                  <w:sz w:val="18"/>
                  <w:szCs w:val="16"/>
                </w:rPr>
                <w:t>mih1</w:t>
              </w:r>
              <w:r>
                <w:rPr>
                  <w:sz w:val="18"/>
                  <w:szCs w:val="16"/>
                </w:rPr>
                <w:t>’.</w:t>
              </w:r>
            </w:ins>
            <w:ins w:id="930" w:author="Ahmed Hamza" w:date="2024-11-03T17:13:00Z" w16du:dateUtc="2024-11-04T01:13:00Z">
              <w:r w:rsidR="00573B1A">
                <w:rPr>
                  <w:sz w:val="18"/>
                  <w:szCs w:val="16"/>
                </w:rPr>
                <w:t xml:space="preserve"> </w:t>
              </w:r>
            </w:ins>
          </w:p>
          <w:p w14:paraId="7B4926E3" w14:textId="75C0D2D9" w:rsidR="00C55221" w:rsidRDefault="00573B1A" w:rsidP="00D05C3C">
            <w:pPr>
              <w:tabs>
                <w:tab w:val="left" w:pos="720"/>
                <w:tab w:val="left" w:pos="1080"/>
                <w:tab w:val="left" w:pos="1440"/>
                <w:tab w:val="left" w:pos="1800"/>
                <w:tab w:val="left" w:pos="2160"/>
              </w:tabs>
              <w:suppressAutoHyphens/>
              <w:rPr>
                <w:ins w:id="931" w:author="Ahmed Hamza" w:date="2024-10-14T23:15:00Z" w16du:dateUtc="2024-10-15T06:15:00Z"/>
                <w:sz w:val="18"/>
                <w:szCs w:val="16"/>
              </w:rPr>
            </w:pPr>
            <w:ins w:id="932" w:author="Ahmed Hamza" w:date="2024-11-03T17:13:00Z" w16du:dateUtc="2024-11-04T01:13:00Z">
              <w:r>
                <w:rPr>
                  <w:sz w:val="18"/>
                  <w:szCs w:val="16"/>
                </w:rPr>
                <w:t xml:space="preserve">The information signalled </w:t>
              </w:r>
              <w:r w:rsidR="00297FAA">
                <w:rPr>
                  <w:sz w:val="18"/>
                  <w:szCs w:val="16"/>
                </w:rPr>
                <w:t>in this element shall not conflict with t</w:t>
              </w:r>
              <w:r w:rsidR="00B01B4E">
                <w:rPr>
                  <w:sz w:val="18"/>
                  <w:szCs w:val="16"/>
                </w:rPr>
                <w:t xml:space="preserve">hat in </w:t>
              </w:r>
            </w:ins>
            <w:ins w:id="933" w:author="Ahmed Hamza" w:date="2024-11-03T17:14:00Z" w16du:dateUtc="2024-11-04T01:14:00Z">
              <w:r w:rsidR="00B01B4E" w:rsidRPr="00C10851">
                <w:rPr>
                  <w:rFonts w:ascii="Courier New" w:hAnsi="Courier New" w:cs="Courier New"/>
                  <w:sz w:val="18"/>
                  <w:szCs w:val="16"/>
                  <w:rPrChange w:id="934" w:author="Ahmed Hamza" w:date="2024-11-03T17:18:00Z" w16du:dateUtc="2024-11-04T01:18:00Z">
                    <w:rPr>
                      <w:sz w:val="18"/>
                      <w:szCs w:val="16"/>
                    </w:rPr>
                  </w:rPrChange>
                </w:rPr>
                <w:t>HapticExperienceDescriptionBox</w:t>
              </w:r>
            </w:ins>
            <w:ins w:id="935" w:author="Ahmed Hamza" w:date="2024-11-03T17:16:00Z" w16du:dateUtc="2024-11-04T01:16:00Z">
              <w:r w:rsidR="00DB22D5">
                <w:rPr>
                  <w:sz w:val="18"/>
                  <w:szCs w:val="16"/>
                </w:rPr>
                <w:t>.</w:t>
              </w:r>
            </w:ins>
          </w:p>
        </w:tc>
      </w:tr>
      <w:tr w:rsidR="00C55221" w:rsidRPr="00F4709D" w14:paraId="463E2671" w14:textId="77777777" w:rsidTr="00D05C3C">
        <w:trPr>
          <w:ins w:id="936" w:author="Ahmed Hamza" w:date="2024-10-14T23:15:00Z"/>
        </w:trPr>
        <w:tc>
          <w:tcPr>
            <w:tcW w:w="1765" w:type="pct"/>
            <w:tcBorders>
              <w:right w:val="single" w:sz="4" w:space="0" w:color="000000"/>
            </w:tcBorders>
          </w:tcPr>
          <w:p w14:paraId="1E63AF74" w14:textId="77777777" w:rsidR="00C55221" w:rsidRDefault="00C55221" w:rsidP="00D05C3C">
            <w:pPr>
              <w:tabs>
                <w:tab w:val="left" w:pos="720"/>
                <w:tab w:val="left" w:pos="1080"/>
                <w:tab w:val="left" w:pos="1440"/>
                <w:tab w:val="left" w:pos="1800"/>
                <w:tab w:val="left" w:pos="2160"/>
              </w:tabs>
              <w:suppressAutoHyphens/>
              <w:rPr>
                <w:ins w:id="937" w:author="Ahmed Hamza" w:date="2024-10-14T23:15:00Z" w16du:dateUtc="2024-10-15T06:15:00Z"/>
                <w:rFonts w:ascii="Courier" w:hAnsi="Courier"/>
                <w:b/>
                <w:sz w:val="18"/>
              </w:rPr>
            </w:pPr>
            <w:ins w:id="938" w:author="Ahmed Hamza" w:date="2024-10-14T23:15:00Z" w16du:dateUtc="2024-10-15T06:15:00Z">
              <w:r>
                <w:rPr>
                  <w:rFonts w:ascii="Courier" w:hAnsi="Courier"/>
                  <w:b/>
                  <w:sz w:val="18"/>
                </w:rPr>
                <w:t>hapticsBandsDescription</w:t>
              </w:r>
            </w:ins>
          </w:p>
        </w:tc>
        <w:tc>
          <w:tcPr>
            <w:tcW w:w="318" w:type="pct"/>
            <w:tcBorders>
              <w:right w:val="single" w:sz="4" w:space="0" w:color="000000"/>
            </w:tcBorders>
          </w:tcPr>
          <w:p w14:paraId="714EC982" w14:textId="77777777" w:rsidR="00C55221" w:rsidRDefault="00C55221" w:rsidP="00D05C3C">
            <w:pPr>
              <w:tabs>
                <w:tab w:val="left" w:pos="720"/>
                <w:tab w:val="left" w:pos="1080"/>
                <w:tab w:val="left" w:pos="1440"/>
                <w:tab w:val="left" w:pos="1800"/>
                <w:tab w:val="left" w:pos="2160"/>
              </w:tabs>
              <w:suppressAutoHyphens/>
              <w:jc w:val="center"/>
              <w:rPr>
                <w:ins w:id="939" w:author="Ahmed Hamza" w:date="2024-10-14T23:15:00Z" w16du:dateUtc="2024-10-15T06:15:00Z"/>
                <w:sz w:val="18"/>
                <w:szCs w:val="16"/>
              </w:rPr>
            </w:pPr>
            <w:ins w:id="940" w:author="Ahmed Hamza" w:date="2024-10-14T23:15:00Z" w16du:dateUtc="2024-10-15T06:15:00Z">
              <w:r>
                <w:rPr>
                  <w:sz w:val="18"/>
                  <w:szCs w:val="16"/>
                </w:rPr>
                <w:t>CM</w:t>
              </w:r>
            </w:ins>
          </w:p>
        </w:tc>
        <w:tc>
          <w:tcPr>
            <w:tcW w:w="1350" w:type="pct"/>
            <w:tcBorders>
              <w:right w:val="single" w:sz="4" w:space="0" w:color="000000"/>
            </w:tcBorders>
          </w:tcPr>
          <w:p w14:paraId="76956E4B" w14:textId="77777777" w:rsidR="00C55221" w:rsidRDefault="00C55221" w:rsidP="00D05C3C">
            <w:pPr>
              <w:tabs>
                <w:tab w:val="left" w:pos="720"/>
                <w:tab w:val="left" w:pos="1080"/>
                <w:tab w:val="left" w:pos="1440"/>
                <w:tab w:val="left" w:pos="1800"/>
                <w:tab w:val="left" w:pos="2160"/>
              </w:tabs>
              <w:suppressAutoHyphens/>
              <w:rPr>
                <w:ins w:id="941" w:author="Ahmed Hamza" w:date="2024-10-14T23:15:00Z" w16du:dateUtc="2024-10-15T06:15:00Z"/>
                <w:sz w:val="18"/>
                <w:szCs w:val="16"/>
              </w:rPr>
            </w:pPr>
            <w:ins w:id="942" w:author="Ahmed Hamza" w:date="2024-10-14T23:15:00Z" w16du:dateUtc="2024-10-15T06:15:00Z">
              <w:r>
                <w:rPr>
                  <w:sz w:val="18"/>
                  <w:szCs w:val="16"/>
                </w:rPr>
                <w:t>haptics:HapticsBandsDescType</w:t>
              </w:r>
            </w:ins>
          </w:p>
        </w:tc>
        <w:tc>
          <w:tcPr>
            <w:tcW w:w="1567" w:type="pct"/>
            <w:tcBorders>
              <w:left w:val="single" w:sz="4" w:space="0" w:color="000000"/>
            </w:tcBorders>
          </w:tcPr>
          <w:p w14:paraId="5DB52D01" w14:textId="2B77E751" w:rsidR="00C55221" w:rsidRDefault="00C55221" w:rsidP="00D05C3C">
            <w:pPr>
              <w:tabs>
                <w:tab w:val="left" w:pos="720"/>
                <w:tab w:val="left" w:pos="1080"/>
                <w:tab w:val="left" w:pos="1440"/>
                <w:tab w:val="left" w:pos="1800"/>
                <w:tab w:val="left" w:pos="2160"/>
              </w:tabs>
              <w:suppressAutoHyphens/>
              <w:rPr>
                <w:ins w:id="943" w:author="Ahmed Hamza" w:date="2024-10-14T23:15:00Z" w16du:dateUtc="2024-10-15T06:15:00Z"/>
                <w:sz w:val="18"/>
                <w:szCs w:val="16"/>
              </w:rPr>
            </w:pPr>
            <w:ins w:id="944" w:author="Ahmed Hamza" w:date="2024-10-14T23:15:00Z" w16du:dateUtc="2024-10-15T06:15:00Z">
              <w:r>
                <w:rPr>
                  <w:sz w:val="18"/>
                  <w:szCs w:val="16"/>
                </w:rPr>
                <w:t>An element whose sub</w:t>
              </w:r>
            </w:ins>
            <w:ins w:id="945" w:author="Ahmed Hamza" w:date="2024-11-03T17:04:00Z" w16du:dateUtc="2024-11-04T01:04:00Z">
              <w:r w:rsidR="007A4542">
                <w:rPr>
                  <w:sz w:val="18"/>
                  <w:szCs w:val="16"/>
                </w:rPr>
                <w:t>-</w:t>
              </w:r>
            </w:ins>
            <w:ins w:id="946" w:author="Ahmed Hamza" w:date="2024-10-14T23:15:00Z" w16du:dateUtc="2024-10-15T06:15:00Z">
              <w:r>
                <w:rPr>
                  <w:sz w:val="18"/>
                  <w:szCs w:val="16"/>
                </w:rPr>
                <w:t xml:space="preserve">elements and attributes describes the haptics bands carried by the Adaptation Set. </w:t>
              </w:r>
            </w:ins>
          </w:p>
          <w:p w14:paraId="301FEF1F" w14:textId="77777777" w:rsidR="000438E2" w:rsidRDefault="00C55221" w:rsidP="00D05C3C">
            <w:pPr>
              <w:tabs>
                <w:tab w:val="left" w:pos="720"/>
                <w:tab w:val="left" w:pos="1080"/>
                <w:tab w:val="left" w:pos="1440"/>
                <w:tab w:val="left" w:pos="1800"/>
                <w:tab w:val="left" w:pos="2160"/>
              </w:tabs>
              <w:suppressAutoHyphens/>
              <w:rPr>
                <w:ins w:id="947" w:author="Ahmed Hamza" w:date="2024-11-03T17:19:00Z" w16du:dateUtc="2024-11-04T01:19:00Z"/>
                <w:sz w:val="18"/>
                <w:szCs w:val="16"/>
              </w:rPr>
            </w:pPr>
            <w:ins w:id="948" w:author="Ahmed Hamza" w:date="2024-10-14T23:15:00Z" w16du:dateUtc="2024-10-15T06:15:00Z">
              <w:r>
                <w:rPr>
                  <w:sz w:val="18"/>
                  <w:szCs w:val="16"/>
                </w:rPr>
                <w:lastRenderedPageBreak/>
                <w:t xml:space="preserve">This element shall only be present when the descriptor appears in an Adaptation Set where the </w:t>
              </w:r>
              <w:r w:rsidRPr="00D05C3C">
                <w:rPr>
                  <w:rFonts w:ascii="Courier New" w:hAnsi="Courier New" w:cs="Courier New"/>
                  <w:sz w:val="18"/>
                  <w:szCs w:val="16"/>
                </w:rPr>
                <w:t>@codec</w:t>
              </w:r>
              <w:r>
                <w:rPr>
                  <w:rFonts w:ascii="Courier New" w:hAnsi="Courier New" w:cs="Courier New"/>
                  <w:sz w:val="18"/>
                  <w:szCs w:val="16"/>
                </w:rPr>
                <w:t>s</w:t>
              </w:r>
              <w:r>
                <w:rPr>
                  <w:sz w:val="18"/>
                  <w:szCs w:val="16"/>
                </w:rPr>
                <w:t xml:space="preserve"> attribute is set to ‘</w:t>
              </w:r>
              <w:r w:rsidRPr="00D05C3C">
                <w:rPr>
                  <w:rFonts w:ascii="Courier New" w:hAnsi="Courier New" w:cs="Courier New"/>
                  <w:sz w:val="18"/>
                  <w:szCs w:val="16"/>
                </w:rPr>
                <w:t>mhb1</w:t>
              </w:r>
              <w:r>
                <w:rPr>
                  <w:sz w:val="18"/>
                  <w:szCs w:val="16"/>
                </w:rPr>
                <w:t>’.</w:t>
              </w:r>
            </w:ins>
            <w:ins w:id="949" w:author="Ahmed Hamza" w:date="2024-11-03T17:16:00Z" w16du:dateUtc="2024-11-04T01:16:00Z">
              <w:r w:rsidR="00DB22D5">
                <w:rPr>
                  <w:sz w:val="18"/>
                  <w:szCs w:val="16"/>
                </w:rPr>
                <w:t xml:space="preserve"> </w:t>
              </w:r>
            </w:ins>
          </w:p>
          <w:p w14:paraId="0A8C5FA6" w14:textId="435BB447" w:rsidR="00C55221" w:rsidRPr="002F0A88" w:rsidRDefault="00DB22D5" w:rsidP="00D05C3C">
            <w:pPr>
              <w:tabs>
                <w:tab w:val="left" w:pos="720"/>
                <w:tab w:val="left" w:pos="1080"/>
                <w:tab w:val="left" w:pos="1440"/>
                <w:tab w:val="left" w:pos="1800"/>
                <w:tab w:val="left" w:pos="2160"/>
              </w:tabs>
              <w:suppressAutoHyphens/>
              <w:rPr>
                <w:ins w:id="950" w:author="Ahmed Hamza" w:date="2024-10-14T23:15:00Z" w16du:dateUtc="2024-10-15T06:15:00Z"/>
                <w:sz w:val="18"/>
                <w:szCs w:val="16"/>
              </w:rPr>
            </w:pPr>
            <w:ins w:id="951" w:author="Ahmed Hamza" w:date="2024-11-03T17:16:00Z" w16du:dateUtc="2024-11-04T01:16:00Z">
              <w:r>
                <w:rPr>
                  <w:sz w:val="18"/>
                  <w:szCs w:val="16"/>
                </w:rPr>
                <w:t xml:space="preserve">The information signalled in this element shall not conflict with that in </w:t>
              </w:r>
              <w:r w:rsidRPr="00C81D8F">
                <w:rPr>
                  <w:rFonts w:ascii="Courier New" w:hAnsi="Courier New" w:cs="Courier New"/>
                  <w:sz w:val="18"/>
                  <w:szCs w:val="16"/>
                  <w:rPrChange w:id="952" w:author="Ahmed Hamza" w:date="2024-11-03T17:18:00Z" w16du:dateUtc="2024-11-04T01:18:00Z">
                    <w:rPr>
                      <w:sz w:val="18"/>
                      <w:szCs w:val="16"/>
                    </w:rPr>
                  </w:rPrChange>
                </w:rPr>
                <w:t>Haptic</w:t>
              </w:r>
              <w:r w:rsidRPr="00C81D8F">
                <w:rPr>
                  <w:rFonts w:ascii="Courier New" w:hAnsi="Courier New" w:cs="Courier New"/>
                  <w:sz w:val="18"/>
                  <w:szCs w:val="16"/>
                  <w:rPrChange w:id="953" w:author="Ahmed Hamza" w:date="2024-11-03T17:18:00Z" w16du:dateUtc="2024-11-04T01:18:00Z">
                    <w:rPr>
                      <w:sz w:val="18"/>
                      <w:szCs w:val="16"/>
                    </w:rPr>
                  </w:rPrChange>
                </w:rPr>
                <w:t>BandConfiguration</w:t>
              </w:r>
              <w:r w:rsidRPr="00C81D8F">
                <w:rPr>
                  <w:rFonts w:ascii="Courier New" w:hAnsi="Courier New" w:cs="Courier New"/>
                  <w:sz w:val="18"/>
                  <w:szCs w:val="16"/>
                  <w:rPrChange w:id="954" w:author="Ahmed Hamza" w:date="2024-11-03T17:18:00Z" w16du:dateUtc="2024-11-04T01:18:00Z">
                    <w:rPr>
                      <w:sz w:val="18"/>
                      <w:szCs w:val="16"/>
                    </w:rPr>
                  </w:rPrChange>
                </w:rPr>
                <w:t>Box</w:t>
              </w:r>
              <w:r>
                <w:rPr>
                  <w:sz w:val="18"/>
                  <w:szCs w:val="16"/>
                </w:rPr>
                <w:t>.</w:t>
              </w:r>
            </w:ins>
          </w:p>
        </w:tc>
      </w:tr>
      <w:tr w:rsidR="00C55221" w:rsidRPr="00F4709D" w14:paraId="2C3EA20F" w14:textId="77777777" w:rsidTr="00D05C3C">
        <w:trPr>
          <w:ins w:id="955" w:author="Ahmed Hamza" w:date="2024-10-14T23:15:00Z"/>
        </w:trPr>
        <w:tc>
          <w:tcPr>
            <w:tcW w:w="5000" w:type="pct"/>
            <w:gridSpan w:val="4"/>
          </w:tcPr>
          <w:p w14:paraId="59558D4C" w14:textId="77777777" w:rsidR="00C55221" w:rsidRPr="00A67D4B" w:rsidRDefault="00C55221" w:rsidP="00D05C3C">
            <w:pPr>
              <w:pStyle w:val="TH"/>
              <w:spacing w:after="0"/>
              <w:jc w:val="left"/>
              <w:rPr>
                <w:ins w:id="956" w:author="Ahmed Hamza" w:date="2024-10-14T23:15:00Z" w16du:dateUtc="2024-10-15T06:15:00Z"/>
                <w:sz w:val="18"/>
                <w:lang w:val="en-US"/>
              </w:rPr>
            </w:pPr>
            <w:ins w:id="957" w:author="Ahmed Hamza" w:date="2024-10-14T23:15:00Z" w16du:dateUtc="2024-10-15T06:15:00Z">
              <w:r>
                <w:rPr>
                  <w:sz w:val="18"/>
                  <w:lang w:val="en-US"/>
                </w:rPr>
                <w:lastRenderedPageBreak/>
                <w:t>Key</w:t>
              </w:r>
              <w:r w:rsidRPr="00A67D4B">
                <w:rPr>
                  <w:sz w:val="18"/>
                  <w:lang w:val="en-US"/>
                </w:rPr>
                <w:t>:</w:t>
              </w:r>
            </w:ins>
          </w:p>
          <w:p w14:paraId="421A8B0E" w14:textId="77777777" w:rsidR="00C55221" w:rsidRPr="00A67D4B" w:rsidRDefault="00C55221" w:rsidP="00D05C3C">
            <w:pPr>
              <w:pStyle w:val="TH"/>
              <w:spacing w:before="0" w:after="0"/>
              <w:ind w:left="360"/>
              <w:jc w:val="left"/>
              <w:rPr>
                <w:ins w:id="958" w:author="Ahmed Hamza" w:date="2024-10-14T23:15:00Z" w16du:dateUtc="2024-10-15T06:15:00Z"/>
                <w:b w:val="0"/>
                <w:sz w:val="18"/>
                <w:lang w:val="en-US"/>
              </w:rPr>
            </w:pPr>
            <w:ins w:id="959" w:author="Ahmed Hamza" w:date="2024-10-14T23:15:00Z" w16du:dateUtc="2024-10-15T06:15:00Z">
              <w:r w:rsidRPr="00A67D4B">
                <w:rPr>
                  <w:b w:val="0"/>
                  <w:sz w:val="18"/>
                  <w:lang w:val="en-US"/>
                </w:rPr>
                <w:t>For attributes: M=Mandatory, O=Optional, OD=Optional with Default Value, CM=Conditionally Mandatory.</w:t>
              </w:r>
            </w:ins>
          </w:p>
          <w:p w14:paraId="0F5567E3" w14:textId="77777777" w:rsidR="00C55221" w:rsidRDefault="00C55221" w:rsidP="00D05C3C">
            <w:pPr>
              <w:pStyle w:val="TH"/>
              <w:spacing w:before="0" w:after="0"/>
              <w:ind w:left="360"/>
              <w:jc w:val="left"/>
              <w:rPr>
                <w:ins w:id="960" w:author="Ahmed Hamza" w:date="2024-10-14T23:15:00Z" w16du:dateUtc="2024-10-15T06:15:00Z"/>
                <w:b w:val="0"/>
                <w:sz w:val="18"/>
                <w:lang w:val="en-US"/>
              </w:rPr>
            </w:pPr>
            <w:ins w:id="961" w:author="Ahmed Hamza" w:date="2024-10-14T23:15:00Z" w16du:dateUtc="2024-10-15T06:15:00Z">
              <w:r w:rsidRPr="00A67D4B">
                <w:rPr>
                  <w:b w:val="0"/>
                  <w:sz w:val="18"/>
                  <w:lang w:val="en-US"/>
                </w:rPr>
                <w:t>For elements: &lt;minOccurs&gt;..&lt;maxOccurs&gt; (N=unbounded)</w:t>
              </w:r>
            </w:ins>
          </w:p>
          <w:p w14:paraId="5A7F3419" w14:textId="77777777" w:rsidR="00C55221" w:rsidRPr="00A67D4B" w:rsidRDefault="00C55221" w:rsidP="00D05C3C">
            <w:pPr>
              <w:pStyle w:val="TH"/>
              <w:spacing w:before="0" w:after="0"/>
              <w:ind w:left="360"/>
              <w:jc w:val="left"/>
              <w:rPr>
                <w:ins w:id="962" w:author="Ahmed Hamza" w:date="2024-10-14T23:15:00Z" w16du:dateUtc="2024-10-15T06:15:00Z"/>
                <w:b w:val="0"/>
                <w:sz w:val="18"/>
                <w:lang w:val="en-US"/>
              </w:rPr>
            </w:pPr>
          </w:p>
          <w:p w14:paraId="5CFE8B9B" w14:textId="77777777" w:rsidR="00C55221" w:rsidRDefault="00C55221" w:rsidP="00D05C3C">
            <w:pPr>
              <w:tabs>
                <w:tab w:val="left" w:pos="720"/>
                <w:tab w:val="left" w:pos="1080"/>
                <w:tab w:val="left" w:pos="1440"/>
                <w:tab w:val="left" w:pos="1800"/>
                <w:tab w:val="left" w:pos="2160"/>
              </w:tabs>
              <w:suppressAutoHyphens/>
              <w:rPr>
                <w:ins w:id="963" w:author="Ahmed Hamza" w:date="2024-10-14T23:15:00Z" w16du:dateUtc="2024-10-15T06:15:00Z"/>
                <w:sz w:val="18"/>
                <w:szCs w:val="16"/>
              </w:rPr>
            </w:pPr>
            <w:ins w:id="964"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79DBF0BD" w14:textId="77777777" w:rsidR="00C55221" w:rsidRDefault="00C55221" w:rsidP="00C55221">
      <w:pPr>
        <w:rPr>
          <w:ins w:id="965" w:author="Ahmed Hamza" w:date="2024-10-14T23:15:00Z" w16du:dateUtc="2024-10-15T06:15:00Z"/>
        </w:rPr>
      </w:pPr>
    </w:p>
    <w:p w14:paraId="05AF73F5" w14:textId="530B956D" w:rsidR="00C55221" w:rsidRDefault="00C55221" w:rsidP="00A14F13">
      <w:pPr>
        <w:pStyle w:val="Heading4"/>
        <w:rPr>
          <w:ins w:id="966" w:author="Ahmed Hamza" w:date="2024-10-14T23:15:00Z" w16du:dateUtc="2024-10-15T06:15:00Z"/>
          <w:lang w:val="en-CA"/>
        </w:rPr>
      </w:pPr>
      <w:ins w:id="967" w:author="Ahmed Hamza" w:date="2024-10-14T23:15:00Z" w16du:dateUtc="2024-10-15T06:15:00Z">
        <w:r>
          <w:rPr>
            <w:lang w:val="en-CA"/>
          </w:rPr>
          <w:t>The hapticsExperience XML element</w:t>
        </w:r>
      </w:ins>
    </w:p>
    <w:p w14:paraId="370023B2" w14:textId="052544C8" w:rsidR="00C55221" w:rsidRPr="00A14F13" w:rsidRDefault="00C55221" w:rsidP="00C55221">
      <w:pPr>
        <w:rPr>
          <w:ins w:id="968" w:author="Ahmed Hamza" w:date="2024-10-14T23:15:00Z" w16du:dateUtc="2024-10-15T06:15:00Z"/>
          <w:rFonts w:cstheme="minorHAnsi"/>
        </w:rPr>
      </w:pPr>
      <w:ins w:id="969" w:author="Ahmed Hamza" w:date="2024-10-14T23:15:00Z" w16du:dateUtc="2024-10-15T06:15:00Z">
        <w:r w:rsidRPr="00A14F13">
          <w:rPr>
            <w:rFonts w:cstheme="minorHAnsi"/>
          </w:rPr>
          <w:t xml:space="preserve">This XML element consists of the elements and attributes in </w:t>
        </w:r>
      </w:ins>
      <w:ins w:id="970" w:author="Ahmed Hamza" w:date="2024-10-16T16:40:00Z" w16du:dateUtc="2024-10-16T23:40:00Z">
        <w:r w:rsidR="00F02992">
          <w:rPr>
            <w:rFonts w:cstheme="minorHAnsi"/>
            <w:highlight w:val="yellow"/>
          </w:rPr>
          <w:fldChar w:fldCharType="begin"/>
        </w:r>
        <w:r w:rsidR="00F02992">
          <w:rPr>
            <w:rFonts w:cstheme="minorHAnsi"/>
          </w:rPr>
          <w:instrText xml:space="preserve"> REF _Ref179989235 \h </w:instrText>
        </w:r>
      </w:ins>
      <w:r w:rsidR="00F02992">
        <w:rPr>
          <w:rFonts w:cstheme="minorHAnsi"/>
          <w:highlight w:val="yellow"/>
        </w:rPr>
      </w:r>
      <w:r w:rsidR="00F02992">
        <w:rPr>
          <w:rFonts w:cstheme="minorHAnsi"/>
          <w:highlight w:val="yellow"/>
        </w:rPr>
        <w:fldChar w:fldCharType="separate"/>
      </w:r>
      <w:ins w:id="971" w:author="Ahmed Hamza" w:date="2024-11-03T19:10:00Z" w16du:dateUtc="2024-11-04T03:10:00Z">
        <w:r w:rsidR="000374F2">
          <w:t xml:space="preserve">Table </w:t>
        </w:r>
        <w:r w:rsidR="000374F2">
          <w:rPr>
            <w:noProof/>
          </w:rPr>
          <w:t>14</w:t>
        </w:r>
      </w:ins>
      <w:ins w:id="972" w:author="Ahmed Hamza" w:date="2024-10-16T16:40:00Z" w16du:dateUtc="2024-10-16T23:40:00Z">
        <w:r w:rsidR="00F02992">
          <w:rPr>
            <w:rFonts w:cstheme="minorHAnsi"/>
            <w:highlight w:val="yellow"/>
          </w:rPr>
          <w:fldChar w:fldCharType="end"/>
        </w:r>
      </w:ins>
      <w:ins w:id="973" w:author="Ahmed Hamza" w:date="2024-10-14T23:15:00Z" w16du:dateUtc="2024-10-15T06:15:00Z">
        <w:r w:rsidRPr="00A14F13">
          <w:rPr>
            <w:rFonts w:cstheme="minorHAnsi"/>
          </w:rPr>
          <w:t>.</w:t>
        </w:r>
      </w:ins>
    </w:p>
    <w:p w14:paraId="1B662527" w14:textId="5A973502" w:rsidR="00C55221" w:rsidRDefault="00C55221" w:rsidP="00A14F13">
      <w:pPr>
        <w:pStyle w:val="TableCaption"/>
        <w:rPr>
          <w:ins w:id="974" w:author="Ahmed Hamza" w:date="2024-10-14T23:15:00Z" w16du:dateUtc="2024-10-15T06:15:00Z"/>
        </w:rPr>
      </w:pPr>
      <w:bookmarkStart w:id="975" w:name="_Ref179989235"/>
      <w:ins w:id="976" w:author="Ahmed Hamza" w:date="2024-10-14T23:15:00Z" w16du:dateUtc="2024-10-15T06:15:00Z">
        <w:r>
          <w:t xml:space="preserve">Table </w:t>
        </w:r>
        <w:r>
          <w:fldChar w:fldCharType="begin"/>
        </w:r>
        <w:r>
          <w:instrText xml:space="preserve"> SEQ Table \* ARABIC </w:instrText>
        </w:r>
        <w:r>
          <w:fldChar w:fldCharType="separate"/>
        </w:r>
      </w:ins>
      <w:ins w:id="977" w:author="Ahmed Hamza" w:date="2024-11-03T19:13:00Z" w16du:dateUtc="2024-11-04T03:13:00Z">
        <w:r w:rsidR="009D2CA7">
          <w:rPr>
            <w:noProof/>
          </w:rPr>
          <w:t>14</w:t>
        </w:r>
      </w:ins>
      <w:ins w:id="978" w:author="Ahmed Hamza" w:date="2024-10-14T23:15:00Z" w16du:dateUtc="2024-10-15T06:15:00Z">
        <w:r>
          <w:rPr>
            <w:noProof/>
          </w:rPr>
          <w:fldChar w:fldCharType="end"/>
        </w:r>
        <w:bookmarkEnd w:id="975"/>
        <w:r>
          <w:t xml:space="preserve"> – Elements and attributes of the hatpicsExperience element.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7508B0D6" w14:textId="77777777" w:rsidTr="00D05C3C">
        <w:trPr>
          <w:ins w:id="979" w:author="Ahmed Hamza" w:date="2024-10-14T23:15:00Z"/>
        </w:trPr>
        <w:tc>
          <w:tcPr>
            <w:tcW w:w="1765" w:type="pct"/>
            <w:tcBorders>
              <w:right w:val="single" w:sz="4" w:space="0" w:color="000000"/>
            </w:tcBorders>
          </w:tcPr>
          <w:p w14:paraId="38AC1991" w14:textId="77777777" w:rsidR="00C55221" w:rsidRPr="00F4709D" w:rsidRDefault="00C55221" w:rsidP="00D05C3C">
            <w:pPr>
              <w:tabs>
                <w:tab w:val="left" w:pos="720"/>
                <w:tab w:val="left" w:pos="1080"/>
                <w:tab w:val="left" w:pos="1440"/>
                <w:tab w:val="left" w:pos="1800"/>
                <w:tab w:val="left" w:pos="2160"/>
              </w:tabs>
              <w:suppressAutoHyphens/>
              <w:rPr>
                <w:ins w:id="980" w:author="Ahmed Hamza" w:date="2024-10-14T23:15:00Z" w16du:dateUtc="2024-10-15T06:15:00Z"/>
                <w:b/>
                <w:sz w:val="18"/>
                <w:szCs w:val="18"/>
              </w:rPr>
            </w:pPr>
            <w:ins w:id="981"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3D5DA5B2" w14:textId="77777777" w:rsidR="00C55221" w:rsidRPr="00F4709D" w:rsidRDefault="00C55221" w:rsidP="00D05C3C">
            <w:pPr>
              <w:tabs>
                <w:tab w:val="left" w:pos="720"/>
                <w:tab w:val="left" w:pos="1080"/>
                <w:tab w:val="left" w:pos="1440"/>
                <w:tab w:val="left" w:pos="1800"/>
                <w:tab w:val="left" w:pos="2160"/>
              </w:tabs>
              <w:suppressAutoHyphens/>
              <w:jc w:val="center"/>
              <w:rPr>
                <w:ins w:id="982" w:author="Ahmed Hamza" w:date="2024-10-14T23:15:00Z" w16du:dateUtc="2024-10-15T06:15:00Z"/>
                <w:b/>
                <w:sz w:val="18"/>
                <w:szCs w:val="16"/>
              </w:rPr>
            </w:pPr>
            <w:ins w:id="983" w:author="Ahmed Hamza" w:date="2024-10-14T23:15:00Z" w16du:dateUtc="2024-10-15T06:15:00Z">
              <w:r w:rsidRPr="00F4709D">
                <w:rPr>
                  <w:b/>
                  <w:sz w:val="18"/>
                  <w:szCs w:val="16"/>
                </w:rPr>
                <w:t>Use</w:t>
              </w:r>
            </w:ins>
          </w:p>
        </w:tc>
        <w:tc>
          <w:tcPr>
            <w:tcW w:w="1350" w:type="pct"/>
            <w:tcBorders>
              <w:right w:val="single" w:sz="4" w:space="0" w:color="000000"/>
            </w:tcBorders>
          </w:tcPr>
          <w:p w14:paraId="4CAA6538" w14:textId="77777777" w:rsidR="00C55221" w:rsidRPr="00F4709D" w:rsidRDefault="00C55221" w:rsidP="00D05C3C">
            <w:pPr>
              <w:tabs>
                <w:tab w:val="left" w:pos="720"/>
                <w:tab w:val="left" w:pos="1080"/>
                <w:tab w:val="left" w:pos="1440"/>
                <w:tab w:val="left" w:pos="1800"/>
                <w:tab w:val="left" w:pos="2160"/>
              </w:tabs>
              <w:suppressAutoHyphens/>
              <w:rPr>
                <w:ins w:id="984" w:author="Ahmed Hamza" w:date="2024-10-14T23:15:00Z" w16du:dateUtc="2024-10-15T06:15:00Z"/>
                <w:b/>
                <w:sz w:val="18"/>
                <w:szCs w:val="16"/>
              </w:rPr>
            </w:pPr>
            <w:ins w:id="985" w:author="Ahmed Hamza" w:date="2024-10-14T23:15:00Z" w16du:dateUtc="2024-10-15T06:15:00Z">
              <w:r>
                <w:rPr>
                  <w:b/>
                  <w:sz w:val="18"/>
                  <w:szCs w:val="16"/>
                </w:rPr>
                <w:t>Data type</w:t>
              </w:r>
            </w:ins>
          </w:p>
        </w:tc>
        <w:tc>
          <w:tcPr>
            <w:tcW w:w="1567" w:type="pct"/>
            <w:tcBorders>
              <w:left w:val="single" w:sz="4" w:space="0" w:color="000000"/>
            </w:tcBorders>
          </w:tcPr>
          <w:p w14:paraId="3FFA0117" w14:textId="77777777" w:rsidR="00C55221" w:rsidRPr="00F4709D" w:rsidRDefault="00C55221" w:rsidP="00D05C3C">
            <w:pPr>
              <w:tabs>
                <w:tab w:val="left" w:pos="720"/>
                <w:tab w:val="left" w:pos="1080"/>
                <w:tab w:val="left" w:pos="1440"/>
                <w:tab w:val="left" w:pos="1800"/>
                <w:tab w:val="left" w:pos="2160"/>
              </w:tabs>
              <w:suppressAutoHyphens/>
              <w:rPr>
                <w:ins w:id="986" w:author="Ahmed Hamza" w:date="2024-10-14T23:15:00Z" w16du:dateUtc="2024-10-15T06:15:00Z"/>
                <w:b/>
                <w:sz w:val="18"/>
                <w:szCs w:val="16"/>
              </w:rPr>
            </w:pPr>
            <w:ins w:id="987" w:author="Ahmed Hamza" w:date="2024-10-14T23:15:00Z" w16du:dateUtc="2024-10-15T06:15:00Z">
              <w:r w:rsidRPr="00F4709D">
                <w:rPr>
                  <w:b/>
                  <w:sz w:val="18"/>
                  <w:szCs w:val="16"/>
                </w:rPr>
                <w:t>Description</w:t>
              </w:r>
            </w:ins>
          </w:p>
        </w:tc>
      </w:tr>
      <w:tr w:rsidR="00C55221" w:rsidRPr="00F4709D" w14:paraId="1D5BF8C1" w14:textId="77777777" w:rsidTr="00D05C3C">
        <w:trPr>
          <w:ins w:id="988" w:author="Ahmed Hamza" w:date="2024-10-14T23:15:00Z"/>
        </w:trPr>
        <w:tc>
          <w:tcPr>
            <w:tcW w:w="1765" w:type="pct"/>
            <w:tcBorders>
              <w:right w:val="single" w:sz="4" w:space="0" w:color="000000"/>
            </w:tcBorders>
          </w:tcPr>
          <w:p w14:paraId="6974E7A4" w14:textId="77777777" w:rsidR="00C55221" w:rsidRDefault="00C55221" w:rsidP="00D05C3C">
            <w:pPr>
              <w:tabs>
                <w:tab w:val="left" w:pos="720"/>
                <w:tab w:val="left" w:pos="1080"/>
                <w:tab w:val="left" w:pos="1440"/>
                <w:tab w:val="left" w:pos="1800"/>
                <w:tab w:val="left" w:pos="2160"/>
              </w:tabs>
              <w:suppressAutoHyphens/>
              <w:rPr>
                <w:ins w:id="989" w:author="Ahmed Hamza" w:date="2024-10-14T23:15:00Z" w16du:dateUtc="2024-10-15T06:15:00Z"/>
                <w:rFonts w:ascii="Courier" w:hAnsi="Courier"/>
                <w:b/>
                <w:sz w:val="18"/>
              </w:rPr>
            </w:pPr>
            <w:ins w:id="990" w:author="Ahmed Hamza" w:date="2024-10-14T23:15:00Z" w16du:dateUtc="2024-10-15T06:15:00Z">
              <w:r w:rsidRPr="00C01752">
                <w:rPr>
                  <w:rFonts w:ascii="Courier New" w:hAnsi="Courier New" w:cs="Courier New"/>
                  <w:bCs/>
                  <w:sz w:val="18"/>
                </w:rPr>
                <w:t>@edition</w:t>
              </w:r>
            </w:ins>
          </w:p>
        </w:tc>
        <w:tc>
          <w:tcPr>
            <w:tcW w:w="318" w:type="pct"/>
            <w:tcBorders>
              <w:right w:val="single" w:sz="4" w:space="0" w:color="000000"/>
            </w:tcBorders>
          </w:tcPr>
          <w:p w14:paraId="44E77FFB" w14:textId="77777777" w:rsidR="00C55221" w:rsidRDefault="00C55221" w:rsidP="00D05C3C">
            <w:pPr>
              <w:tabs>
                <w:tab w:val="left" w:pos="720"/>
                <w:tab w:val="left" w:pos="1080"/>
                <w:tab w:val="left" w:pos="1440"/>
                <w:tab w:val="left" w:pos="1800"/>
                <w:tab w:val="left" w:pos="2160"/>
              </w:tabs>
              <w:suppressAutoHyphens/>
              <w:jc w:val="center"/>
              <w:rPr>
                <w:ins w:id="991" w:author="Ahmed Hamza" w:date="2024-10-14T23:15:00Z" w16du:dateUtc="2024-10-15T06:15:00Z"/>
                <w:sz w:val="18"/>
                <w:szCs w:val="16"/>
              </w:rPr>
            </w:pPr>
            <w:ins w:id="992"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00258E43" w14:textId="77777777" w:rsidR="00C55221" w:rsidRDefault="00C55221" w:rsidP="00D05C3C">
            <w:pPr>
              <w:tabs>
                <w:tab w:val="left" w:pos="720"/>
                <w:tab w:val="left" w:pos="1080"/>
                <w:tab w:val="left" w:pos="1440"/>
                <w:tab w:val="left" w:pos="1800"/>
                <w:tab w:val="left" w:pos="2160"/>
              </w:tabs>
              <w:suppressAutoHyphens/>
              <w:rPr>
                <w:ins w:id="993" w:author="Ahmed Hamza" w:date="2024-10-14T23:15:00Z" w16du:dateUtc="2024-10-15T06:15:00Z"/>
                <w:sz w:val="18"/>
                <w:szCs w:val="16"/>
              </w:rPr>
            </w:pPr>
          </w:p>
        </w:tc>
        <w:tc>
          <w:tcPr>
            <w:tcW w:w="1567" w:type="pct"/>
            <w:tcBorders>
              <w:left w:val="single" w:sz="4" w:space="0" w:color="000000"/>
            </w:tcBorders>
          </w:tcPr>
          <w:p w14:paraId="3BCF5E28" w14:textId="70855646" w:rsidR="00C55221" w:rsidRDefault="00C55221" w:rsidP="00D05C3C">
            <w:pPr>
              <w:tabs>
                <w:tab w:val="left" w:pos="720"/>
                <w:tab w:val="left" w:pos="1080"/>
                <w:tab w:val="left" w:pos="1440"/>
                <w:tab w:val="left" w:pos="1800"/>
                <w:tab w:val="left" w:pos="2160"/>
              </w:tabs>
              <w:suppressAutoHyphens/>
              <w:rPr>
                <w:ins w:id="994" w:author="Ahmed Hamza" w:date="2024-10-14T23:15:00Z" w16du:dateUtc="2024-10-15T06:15:00Z"/>
                <w:sz w:val="18"/>
                <w:szCs w:val="16"/>
              </w:rPr>
            </w:pPr>
            <w:ins w:id="995" w:author="Ahmed Hamza" w:date="2024-10-14T23:15:00Z" w16du:dateUtc="2024-10-15T06:15:00Z">
              <w:r w:rsidRPr="007D217B">
                <w:rPr>
                  <w:sz w:val="18"/>
                  <w:szCs w:val="16"/>
                  <w:rPrChange w:id="996" w:author="Ahmed Hamza" w:date="2024-11-03T18:49:00Z" w16du:dateUtc="2024-11-04T02:49:00Z">
                    <w:rPr>
                      <w:rFonts w:asciiTheme="minorHAnsi" w:hAnsiTheme="minorHAnsi" w:cstheme="minorHAnsi"/>
                      <w:sz w:val="18"/>
                      <w:szCs w:val="16"/>
                    </w:rPr>
                  </w:rPrChange>
                </w:rPr>
                <w:t>Edition of the ISO/IEC 23090-31 specification to which this experience conforms to.</w:t>
              </w:r>
            </w:ins>
          </w:p>
        </w:tc>
      </w:tr>
      <w:tr w:rsidR="00C55221" w:rsidRPr="00F4709D" w14:paraId="609223D1" w14:textId="77777777" w:rsidTr="00D05C3C">
        <w:trPr>
          <w:ins w:id="997" w:author="Ahmed Hamza" w:date="2024-10-14T23:15:00Z"/>
        </w:trPr>
        <w:tc>
          <w:tcPr>
            <w:tcW w:w="1765" w:type="pct"/>
            <w:tcBorders>
              <w:right w:val="single" w:sz="4" w:space="0" w:color="000000"/>
            </w:tcBorders>
          </w:tcPr>
          <w:p w14:paraId="6C62CC44" w14:textId="77777777" w:rsidR="00C55221" w:rsidRDefault="00C55221" w:rsidP="00D05C3C">
            <w:pPr>
              <w:tabs>
                <w:tab w:val="left" w:pos="720"/>
                <w:tab w:val="left" w:pos="1080"/>
                <w:tab w:val="left" w:pos="1440"/>
                <w:tab w:val="left" w:pos="1800"/>
                <w:tab w:val="left" w:pos="2160"/>
              </w:tabs>
              <w:suppressAutoHyphens/>
              <w:rPr>
                <w:ins w:id="998" w:author="Ahmed Hamza" w:date="2024-10-14T23:15:00Z" w16du:dateUtc="2024-10-15T06:15:00Z"/>
                <w:rFonts w:ascii="Courier" w:hAnsi="Courier"/>
                <w:b/>
                <w:sz w:val="18"/>
              </w:rPr>
            </w:pPr>
            <w:ins w:id="999" w:author="Ahmed Hamza" w:date="2024-10-14T23:15:00Z" w16du:dateUtc="2024-10-15T06:15:00Z">
              <w:r w:rsidRPr="00C01752">
                <w:rPr>
                  <w:rFonts w:ascii="Courier New" w:hAnsi="Courier New" w:cs="Courier New"/>
                  <w:bCs/>
                  <w:sz w:val="18"/>
                </w:rPr>
                <w:t>@profile</w:t>
              </w:r>
            </w:ins>
          </w:p>
        </w:tc>
        <w:tc>
          <w:tcPr>
            <w:tcW w:w="318" w:type="pct"/>
            <w:tcBorders>
              <w:right w:val="single" w:sz="4" w:space="0" w:color="000000"/>
            </w:tcBorders>
          </w:tcPr>
          <w:p w14:paraId="254349D6" w14:textId="77777777" w:rsidR="00C55221" w:rsidRDefault="00C55221" w:rsidP="00D05C3C">
            <w:pPr>
              <w:tabs>
                <w:tab w:val="left" w:pos="720"/>
                <w:tab w:val="left" w:pos="1080"/>
                <w:tab w:val="left" w:pos="1440"/>
                <w:tab w:val="left" w:pos="1800"/>
                <w:tab w:val="left" w:pos="2160"/>
              </w:tabs>
              <w:suppressAutoHyphens/>
              <w:jc w:val="center"/>
              <w:rPr>
                <w:ins w:id="1000" w:author="Ahmed Hamza" w:date="2024-10-14T23:15:00Z" w16du:dateUtc="2024-10-15T06:15:00Z"/>
                <w:sz w:val="18"/>
                <w:szCs w:val="16"/>
              </w:rPr>
            </w:pPr>
            <w:ins w:id="1001"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21745742" w14:textId="77777777" w:rsidR="00C55221" w:rsidRDefault="00C55221" w:rsidP="00D05C3C">
            <w:pPr>
              <w:tabs>
                <w:tab w:val="left" w:pos="720"/>
                <w:tab w:val="left" w:pos="1080"/>
                <w:tab w:val="left" w:pos="1440"/>
                <w:tab w:val="left" w:pos="1800"/>
                <w:tab w:val="left" w:pos="2160"/>
              </w:tabs>
              <w:suppressAutoHyphens/>
              <w:rPr>
                <w:ins w:id="1002" w:author="Ahmed Hamza" w:date="2024-10-14T23:15:00Z" w16du:dateUtc="2024-10-15T06:15:00Z"/>
                <w:sz w:val="18"/>
                <w:szCs w:val="16"/>
              </w:rPr>
            </w:pPr>
          </w:p>
        </w:tc>
        <w:tc>
          <w:tcPr>
            <w:tcW w:w="1567" w:type="pct"/>
            <w:tcBorders>
              <w:left w:val="single" w:sz="4" w:space="0" w:color="000000"/>
            </w:tcBorders>
          </w:tcPr>
          <w:p w14:paraId="07444184" w14:textId="77777777" w:rsidR="00C55221" w:rsidRDefault="00C55221" w:rsidP="00D05C3C">
            <w:pPr>
              <w:tabs>
                <w:tab w:val="left" w:pos="720"/>
                <w:tab w:val="left" w:pos="1080"/>
                <w:tab w:val="left" w:pos="1440"/>
                <w:tab w:val="left" w:pos="1800"/>
                <w:tab w:val="left" w:pos="2160"/>
              </w:tabs>
              <w:suppressAutoHyphens/>
              <w:rPr>
                <w:ins w:id="1003" w:author="Ahmed Hamza" w:date="2024-10-14T23:15:00Z" w16du:dateUtc="2024-10-15T06:15:00Z"/>
                <w:sz w:val="18"/>
                <w:szCs w:val="16"/>
              </w:rPr>
            </w:pPr>
            <w:ins w:id="1004" w:author="Ahmed Hamza" w:date="2024-10-14T23:15:00Z" w16du:dateUtc="2024-10-15T06:15:00Z">
              <w:r w:rsidRPr="007D217B">
                <w:rPr>
                  <w:sz w:val="18"/>
                  <w:szCs w:val="16"/>
                  <w:rPrChange w:id="1005" w:author="Ahmed Hamza" w:date="2024-11-03T18:49:00Z" w16du:dateUtc="2024-11-04T02:49:00Z">
                    <w:rPr>
                      <w:rFonts w:asciiTheme="minorHAnsi" w:hAnsiTheme="minorHAnsi" w:cstheme="minorHAnsi"/>
                      <w:sz w:val="18"/>
                      <w:szCs w:val="16"/>
                      <w:highlight w:val="yellow"/>
                    </w:rPr>
                  </w:rPrChange>
                </w:rPr>
                <w:t>A white-space-separated list of the ISO/IEC 23090-31 profiles to which the experience conforms to.</w:t>
              </w:r>
            </w:ins>
          </w:p>
        </w:tc>
      </w:tr>
      <w:tr w:rsidR="00C55221" w:rsidRPr="00F4709D" w14:paraId="1409149F" w14:textId="77777777" w:rsidTr="00D05C3C">
        <w:trPr>
          <w:ins w:id="1006" w:author="Ahmed Hamza" w:date="2024-10-14T23:15:00Z"/>
        </w:trPr>
        <w:tc>
          <w:tcPr>
            <w:tcW w:w="1765" w:type="pct"/>
            <w:tcBorders>
              <w:right w:val="single" w:sz="4" w:space="0" w:color="000000"/>
            </w:tcBorders>
          </w:tcPr>
          <w:p w14:paraId="6174F1F9" w14:textId="77777777" w:rsidR="00C55221" w:rsidRDefault="00C55221" w:rsidP="00D05C3C">
            <w:pPr>
              <w:tabs>
                <w:tab w:val="left" w:pos="720"/>
                <w:tab w:val="left" w:pos="1080"/>
                <w:tab w:val="left" w:pos="1440"/>
                <w:tab w:val="left" w:pos="1800"/>
                <w:tab w:val="left" w:pos="2160"/>
              </w:tabs>
              <w:suppressAutoHyphens/>
              <w:rPr>
                <w:ins w:id="1007" w:author="Ahmed Hamza" w:date="2024-10-14T23:15:00Z" w16du:dateUtc="2024-10-15T06:15:00Z"/>
                <w:rFonts w:ascii="Courier" w:hAnsi="Courier"/>
                <w:b/>
                <w:sz w:val="18"/>
              </w:rPr>
            </w:pPr>
            <w:ins w:id="1008" w:author="Ahmed Hamza" w:date="2024-10-14T23:15:00Z" w16du:dateUtc="2024-10-15T06:15:00Z">
              <w:r w:rsidRPr="00C01752">
                <w:rPr>
                  <w:rFonts w:ascii="Courier New" w:hAnsi="Courier New" w:cs="Courier New"/>
                  <w:bCs/>
                  <w:sz w:val="18"/>
                </w:rPr>
                <w:t>@level</w:t>
              </w:r>
            </w:ins>
          </w:p>
        </w:tc>
        <w:tc>
          <w:tcPr>
            <w:tcW w:w="318" w:type="pct"/>
            <w:tcBorders>
              <w:right w:val="single" w:sz="4" w:space="0" w:color="000000"/>
            </w:tcBorders>
          </w:tcPr>
          <w:p w14:paraId="5E73D09F" w14:textId="77777777" w:rsidR="00C55221" w:rsidRDefault="00C55221" w:rsidP="00D05C3C">
            <w:pPr>
              <w:tabs>
                <w:tab w:val="left" w:pos="720"/>
                <w:tab w:val="left" w:pos="1080"/>
                <w:tab w:val="left" w:pos="1440"/>
                <w:tab w:val="left" w:pos="1800"/>
                <w:tab w:val="left" w:pos="2160"/>
              </w:tabs>
              <w:suppressAutoHyphens/>
              <w:jc w:val="center"/>
              <w:rPr>
                <w:ins w:id="1009" w:author="Ahmed Hamza" w:date="2024-10-14T23:15:00Z" w16du:dateUtc="2024-10-15T06:15:00Z"/>
                <w:sz w:val="18"/>
                <w:szCs w:val="16"/>
              </w:rPr>
            </w:pPr>
            <w:ins w:id="1010"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1C174492" w14:textId="77777777" w:rsidR="00C55221" w:rsidRDefault="00C55221" w:rsidP="00D05C3C">
            <w:pPr>
              <w:tabs>
                <w:tab w:val="left" w:pos="720"/>
                <w:tab w:val="left" w:pos="1080"/>
                <w:tab w:val="left" w:pos="1440"/>
                <w:tab w:val="left" w:pos="1800"/>
                <w:tab w:val="left" w:pos="2160"/>
              </w:tabs>
              <w:suppressAutoHyphens/>
              <w:rPr>
                <w:ins w:id="1011" w:author="Ahmed Hamza" w:date="2024-10-14T23:15:00Z" w16du:dateUtc="2024-10-15T06:15:00Z"/>
                <w:sz w:val="18"/>
                <w:szCs w:val="16"/>
              </w:rPr>
            </w:pPr>
          </w:p>
        </w:tc>
        <w:tc>
          <w:tcPr>
            <w:tcW w:w="1567" w:type="pct"/>
            <w:tcBorders>
              <w:left w:val="single" w:sz="4" w:space="0" w:color="000000"/>
            </w:tcBorders>
          </w:tcPr>
          <w:p w14:paraId="43AE6297" w14:textId="77777777" w:rsidR="00C55221" w:rsidRDefault="00C55221" w:rsidP="00D05C3C">
            <w:pPr>
              <w:tabs>
                <w:tab w:val="left" w:pos="720"/>
                <w:tab w:val="left" w:pos="1080"/>
                <w:tab w:val="left" w:pos="1440"/>
                <w:tab w:val="left" w:pos="1800"/>
                <w:tab w:val="left" w:pos="2160"/>
              </w:tabs>
              <w:suppressAutoHyphens/>
              <w:rPr>
                <w:ins w:id="1012" w:author="Ahmed Hamza" w:date="2024-10-14T23:15:00Z" w16du:dateUtc="2024-10-15T06:15:00Z"/>
                <w:sz w:val="18"/>
                <w:szCs w:val="16"/>
              </w:rPr>
            </w:pPr>
            <w:ins w:id="1013" w:author="Ahmed Hamza" w:date="2024-10-14T23:15:00Z" w16du:dateUtc="2024-10-15T06:15:00Z">
              <w:r w:rsidRPr="007D217B">
                <w:rPr>
                  <w:sz w:val="18"/>
                  <w:szCs w:val="16"/>
                  <w:rPrChange w:id="1014" w:author="Ahmed Hamza" w:date="2024-11-03T18:49:00Z" w16du:dateUtc="2024-11-04T02:49:00Z">
                    <w:rPr>
                      <w:rFonts w:asciiTheme="minorHAnsi" w:hAnsiTheme="minorHAnsi" w:cstheme="minorHAnsi"/>
                      <w:sz w:val="18"/>
                      <w:szCs w:val="16"/>
                    </w:rPr>
                  </w:rPrChange>
                </w:rPr>
                <w:t>The profile level to which the experience conforms to.</w:t>
              </w:r>
            </w:ins>
          </w:p>
        </w:tc>
      </w:tr>
      <w:tr w:rsidR="00C55221" w:rsidRPr="00F4709D" w14:paraId="0F8C92E4" w14:textId="77777777" w:rsidTr="00D05C3C">
        <w:trPr>
          <w:ins w:id="1015" w:author="Ahmed Hamza" w:date="2024-10-14T23:15:00Z"/>
        </w:trPr>
        <w:tc>
          <w:tcPr>
            <w:tcW w:w="1765" w:type="pct"/>
            <w:tcBorders>
              <w:right w:val="single" w:sz="4" w:space="0" w:color="000000"/>
            </w:tcBorders>
          </w:tcPr>
          <w:p w14:paraId="3B68E277" w14:textId="77777777" w:rsidR="00C55221" w:rsidRDefault="00C55221" w:rsidP="00D05C3C">
            <w:pPr>
              <w:tabs>
                <w:tab w:val="left" w:pos="720"/>
                <w:tab w:val="left" w:pos="1080"/>
                <w:tab w:val="left" w:pos="1440"/>
                <w:tab w:val="left" w:pos="1800"/>
                <w:tab w:val="left" w:pos="2160"/>
              </w:tabs>
              <w:suppressAutoHyphens/>
              <w:rPr>
                <w:ins w:id="1016" w:author="Ahmed Hamza" w:date="2024-10-14T23:15:00Z" w16du:dateUtc="2024-10-15T06:15:00Z"/>
                <w:rFonts w:ascii="Courier" w:hAnsi="Courier"/>
                <w:b/>
                <w:sz w:val="18"/>
              </w:rPr>
            </w:pPr>
            <w:ins w:id="1017" w:author="Ahmed Hamza" w:date="2024-10-14T23:15:00Z" w16du:dateUtc="2024-10-15T06:15:00Z">
              <w:r w:rsidRPr="00C01752">
                <w:rPr>
                  <w:rFonts w:ascii="Courier New" w:hAnsi="Courier New" w:cs="Courier New"/>
                  <w:bCs/>
                  <w:sz w:val="18"/>
                </w:rPr>
                <w:t>@date</w:t>
              </w:r>
            </w:ins>
          </w:p>
        </w:tc>
        <w:tc>
          <w:tcPr>
            <w:tcW w:w="318" w:type="pct"/>
            <w:tcBorders>
              <w:right w:val="single" w:sz="4" w:space="0" w:color="000000"/>
            </w:tcBorders>
          </w:tcPr>
          <w:p w14:paraId="41C4CCBE" w14:textId="77777777" w:rsidR="00C55221" w:rsidRDefault="00C55221" w:rsidP="00D05C3C">
            <w:pPr>
              <w:tabs>
                <w:tab w:val="left" w:pos="720"/>
                <w:tab w:val="left" w:pos="1080"/>
                <w:tab w:val="left" w:pos="1440"/>
                <w:tab w:val="left" w:pos="1800"/>
                <w:tab w:val="left" w:pos="2160"/>
              </w:tabs>
              <w:suppressAutoHyphens/>
              <w:jc w:val="center"/>
              <w:rPr>
                <w:ins w:id="1018" w:author="Ahmed Hamza" w:date="2024-10-14T23:15:00Z" w16du:dateUtc="2024-10-15T06:15:00Z"/>
                <w:sz w:val="18"/>
                <w:szCs w:val="16"/>
              </w:rPr>
            </w:pPr>
            <w:ins w:id="1019"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35EF62E0" w14:textId="77777777" w:rsidR="00C55221" w:rsidRDefault="00C55221" w:rsidP="00D05C3C">
            <w:pPr>
              <w:tabs>
                <w:tab w:val="left" w:pos="720"/>
                <w:tab w:val="left" w:pos="1080"/>
                <w:tab w:val="left" w:pos="1440"/>
                <w:tab w:val="left" w:pos="1800"/>
                <w:tab w:val="left" w:pos="2160"/>
              </w:tabs>
              <w:suppressAutoHyphens/>
              <w:rPr>
                <w:ins w:id="1020" w:author="Ahmed Hamza" w:date="2024-10-14T23:15:00Z" w16du:dateUtc="2024-10-15T06:15:00Z"/>
                <w:sz w:val="18"/>
                <w:szCs w:val="16"/>
              </w:rPr>
            </w:pPr>
          </w:p>
        </w:tc>
        <w:tc>
          <w:tcPr>
            <w:tcW w:w="1567" w:type="pct"/>
            <w:tcBorders>
              <w:left w:val="single" w:sz="4" w:space="0" w:color="000000"/>
            </w:tcBorders>
          </w:tcPr>
          <w:p w14:paraId="3BB0FAA6" w14:textId="77777777" w:rsidR="00C55221" w:rsidRDefault="00C55221" w:rsidP="00D05C3C">
            <w:pPr>
              <w:tabs>
                <w:tab w:val="left" w:pos="720"/>
                <w:tab w:val="left" w:pos="1080"/>
                <w:tab w:val="left" w:pos="1440"/>
                <w:tab w:val="left" w:pos="1800"/>
                <w:tab w:val="left" w:pos="2160"/>
              </w:tabs>
              <w:suppressAutoHyphens/>
              <w:rPr>
                <w:ins w:id="1021" w:author="Ahmed Hamza" w:date="2024-10-14T23:15:00Z" w16du:dateUtc="2024-10-15T06:15:00Z"/>
                <w:sz w:val="18"/>
                <w:szCs w:val="16"/>
              </w:rPr>
            </w:pPr>
            <w:ins w:id="1022" w:author="Ahmed Hamza" w:date="2024-10-14T23:15:00Z" w16du:dateUtc="2024-10-15T06:15:00Z">
              <w:r w:rsidRPr="007D217B">
                <w:rPr>
                  <w:sz w:val="18"/>
                  <w:szCs w:val="16"/>
                  <w:rPrChange w:id="1023" w:author="Ahmed Hamza" w:date="2024-11-03T18:49:00Z" w16du:dateUtc="2024-11-04T02:49:00Z">
                    <w:rPr>
                      <w:rFonts w:asciiTheme="minorHAnsi" w:hAnsiTheme="minorHAnsi" w:cstheme="minorHAnsi"/>
                      <w:sz w:val="18"/>
                      <w:szCs w:val="16"/>
                    </w:rPr>
                  </w:rPrChange>
                </w:rPr>
                <w:t>Date of creation of the haptics experience.</w:t>
              </w:r>
            </w:ins>
          </w:p>
        </w:tc>
      </w:tr>
      <w:tr w:rsidR="00C55221" w:rsidRPr="00F4709D" w14:paraId="137E64D7" w14:textId="77777777" w:rsidTr="00D05C3C">
        <w:trPr>
          <w:ins w:id="1024" w:author="Ahmed Hamza" w:date="2024-10-14T23:15:00Z"/>
        </w:trPr>
        <w:tc>
          <w:tcPr>
            <w:tcW w:w="1765" w:type="pct"/>
            <w:tcBorders>
              <w:right w:val="single" w:sz="4" w:space="0" w:color="000000"/>
            </w:tcBorders>
          </w:tcPr>
          <w:p w14:paraId="1EEBED7A" w14:textId="77777777" w:rsidR="00C55221" w:rsidRDefault="00C55221" w:rsidP="00D05C3C">
            <w:pPr>
              <w:tabs>
                <w:tab w:val="left" w:pos="720"/>
                <w:tab w:val="left" w:pos="1080"/>
                <w:tab w:val="left" w:pos="1440"/>
                <w:tab w:val="left" w:pos="1800"/>
                <w:tab w:val="left" w:pos="2160"/>
              </w:tabs>
              <w:suppressAutoHyphens/>
              <w:rPr>
                <w:ins w:id="1025" w:author="Ahmed Hamza" w:date="2024-10-14T23:15:00Z" w16du:dateUtc="2024-10-15T06:15:00Z"/>
                <w:rFonts w:ascii="Courier" w:hAnsi="Courier"/>
                <w:b/>
                <w:sz w:val="18"/>
              </w:rPr>
            </w:pPr>
            <w:ins w:id="1026" w:author="Ahmed Hamza" w:date="2024-10-14T23:15:00Z" w16du:dateUtc="2024-10-15T06:15:00Z">
              <w:r w:rsidRPr="00C01752">
                <w:rPr>
                  <w:rFonts w:ascii="Courier New" w:hAnsi="Courier New" w:cs="Courier New"/>
                  <w:bCs/>
                  <w:sz w:val="18"/>
                </w:rPr>
                <w:t>@description</w:t>
              </w:r>
            </w:ins>
          </w:p>
        </w:tc>
        <w:tc>
          <w:tcPr>
            <w:tcW w:w="318" w:type="pct"/>
            <w:tcBorders>
              <w:right w:val="single" w:sz="4" w:space="0" w:color="000000"/>
            </w:tcBorders>
          </w:tcPr>
          <w:p w14:paraId="5C022115" w14:textId="77777777" w:rsidR="00C55221" w:rsidRDefault="00C55221" w:rsidP="00D05C3C">
            <w:pPr>
              <w:tabs>
                <w:tab w:val="left" w:pos="720"/>
                <w:tab w:val="left" w:pos="1080"/>
                <w:tab w:val="left" w:pos="1440"/>
                <w:tab w:val="left" w:pos="1800"/>
                <w:tab w:val="left" w:pos="2160"/>
              </w:tabs>
              <w:suppressAutoHyphens/>
              <w:jc w:val="center"/>
              <w:rPr>
                <w:ins w:id="1027" w:author="Ahmed Hamza" w:date="2024-10-14T23:15:00Z" w16du:dateUtc="2024-10-15T06:15:00Z"/>
                <w:sz w:val="18"/>
                <w:szCs w:val="16"/>
              </w:rPr>
            </w:pPr>
            <w:ins w:id="1028"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58BC1292" w14:textId="77777777" w:rsidR="00C55221" w:rsidRDefault="00C55221" w:rsidP="00D05C3C">
            <w:pPr>
              <w:tabs>
                <w:tab w:val="left" w:pos="720"/>
                <w:tab w:val="left" w:pos="1080"/>
                <w:tab w:val="left" w:pos="1440"/>
                <w:tab w:val="left" w:pos="1800"/>
                <w:tab w:val="left" w:pos="2160"/>
              </w:tabs>
              <w:suppressAutoHyphens/>
              <w:rPr>
                <w:ins w:id="1029" w:author="Ahmed Hamza" w:date="2024-10-14T23:15:00Z" w16du:dateUtc="2024-10-15T06:15:00Z"/>
                <w:sz w:val="18"/>
                <w:szCs w:val="16"/>
              </w:rPr>
            </w:pPr>
            <w:ins w:id="1030" w:author="Ahmed Hamza" w:date="2024-10-14T23:15:00Z" w16du:dateUtc="2024-10-15T06:15:00Z">
              <w:r>
                <w:rPr>
                  <w:sz w:val="18"/>
                  <w:szCs w:val="16"/>
                </w:rPr>
                <w:t>xs:string</w:t>
              </w:r>
            </w:ins>
          </w:p>
        </w:tc>
        <w:tc>
          <w:tcPr>
            <w:tcW w:w="1567" w:type="pct"/>
            <w:tcBorders>
              <w:left w:val="single" w:sz="4" w:space="0" w:color="000000"/>
            </w:tcBorders>
          </w:tcPr>
          <w:p w14:paraId="4221531D" w14:textId="77777777" w:rsidR="00C55221" w:rsidRDefault="00C55221" w:rsidP="00D05C3C">
            <w:pPr>
              <w:tabs>
                <w:tab w:val="left" w:pos="720"/>
                <w:tab w:val="left" w:pos="1080"/>
                <w:tab w:val="left" w:pos="1440"/>
                <w:tab w:val="left" w:pos="1800"/>
                <w:tab w:val="left" w:pos="2160"/>
              </w:tabs>
              <w:suppressAutoHyphens/>
              <w:rPr>
                <w:ins w:id="1031" w:author="Ahmed Hamza" w:date="2024-10-14T23:15:00Z" w16du:dateUtc="2024-10-15T06:15:00Z"/>
                <w:sz w:val="18"/>
                <w:szCs w:val="16"/>
              </w:rPr>
            </w:pPr>
            <w:ins w:id="1032" w:author="Ahmed Hamza" w:date="2024-10-14T23:15:00Z" w16du:dateUtc="2024-10-15T06:15:00Z">
              <w:r w:rsidRPr="007D217B">
                <w:rPr>
                  <w:sz w:val="18"/>
                  <w:szCs w:val="16"/>
                  <w:rPrChange w:id="1033" w:author="Ahmed Hamza" w:date="2024-11-03T18:49:00Z" w16du:dateUtc="2024-11-04T02:49:00Z">
                    <w:rPr>
                      <w:rFonts w:asciiTheme="minorHAnsi" w:hAnsiTheme="minorHAnsi" w:cstheme="minorHAnsi"/>
                      <w:sz w:val="18"/>
                      <w:szCs w:val="16"/>
                    </w:rPr>
                  </w:rPrChange>
                </w:rPr>
                <w:t>A string describing the haptics experience.</w:t>
              </w:r>
            </w:ins>
          </w:p>
        </w:tc>
      </w:tr>
      <w:tr w:rsidR="00C55221" w:rsidRPr="00F4709D" w14:paraId="17552F91" w14:textId="77777777" w:rsidTr="00D05C3C">
        <w:trPr>
          <w:ins w:id="1034" w:author="Ahmed Hamza" w:date="2024-10-14T23:15:00Z"/>
        </w:trPr>
        <w:tc>
          <w:tcPr>
            <w:tcW w:w="1765" w:type="pct"/>
            <w:tcBorders>
              <w:right w:val="single" w:sz="4" w:space="0" w:color="000000"/>
            </w:tcBorders>
          </w:tcPr>
          <w:p w14:paraId="72EF55C2" w14:textId="77777777" w:rsidR="00C55221" w:rsidRDefault="00C55221" w:rsidP="00D05C3C">
            <w:pPr>
              <w:tabs>
                <w:tab w:val="left" w:pos="720"/>
                <w:tab w:val="left" w:pos="1080"/>
                <w:tab w:val="left" w:pos="1440"/>
                <w:tab w:val="left" w:pos="1800"/>
                <w:tab w:val="left" w:pos="2160"/>
              </w:tabs>
              <w:suppressAutoHyphens/>
              <w:rPr>
                <w:ins w:id="1035" w:author="Ahmed Hamza" w:date="2024-10-14T23:15:00Z" w16du:dateUtc="2024-10-15T06:15:00Z"/>
                <w:rFonts w:ascii="Courier" w:hAnsi="Courier"/>
                <w:b/>
                <w:sz w:val="18"/>
              </w:rPr>
            </w:pPr>
            <w:ins w:id="1036" w:author="Ahmed Hamza" w:date="2024-10-14T23:15:00Z" w16du:dateUtc="2024-10-15T06:15:00Z">
              <w:r w:rsidRPr="00C01752">
                <w:rPr>
                  <w:rFonts w:ascii="Courier New" w:hAnsi="Courier New" w:cs="Courier New"/>
                  <w:b/>
                  <w:sz w:val="18"/>
                </w:rPr>
                <w:t>hapticsAvatar</w:t>
              </w:r>
            </w:ins>
          </w:p>
        </w:tc>
        <w:tc>
          <w:tcPr>
            <w:tcW w:w="318" w:type="pct"/>
            <w:tcBorders>
              <w:right w:val="single" w:sz="4" w:space="0" w:color="000000"/>
            </w:tcBorders>
          </w:tcPr>
          <w:p w14:paraId="62B9E285" w14:textId="77777777" w:rsidR="00C55221" w:rsidRDefault="00C55221" w:rsidP="00D05C3C">
            <w:pPr>
              <w:tabs>
                <w:tab w:val="left" w:pos="720"/>
                <w:tab w:val="left" w:pos="1080"/>
                <w:tab w:val="left" w:pos="1440"/>
                <w:tab w:val="left" w:pos="1800"/>
                <w:tab w:val="left" w:pos="2160"/>
              </w:tabs>
              <w:suppressAutoHyphens/>
              <w:jc w:val="center"/>
              <w:rPr>
                <w:ins w:id="1037" w:author="Ahmed Hamza" w:date="2024-10-14T23:15:00Z" w16du:dateUtc="2024-10-15T06:15:00Z"/>
                <w:sz w:val="18"/>
                <w:szCs w:val="16"/>
              </w:rPr>
            </w:pPr>
            <w:ins w:id="1038" w:author="Ahmed Hamza" w:date="2024-10-14T23:15:00Z" w16du:dateUtc="2024-10-15T06:15:00Z">
              <w:r w:rsidRPr="00412BC0">
                <w:rPr>
                  <w:rFonts w:asciiTheme="minorHAnsi" w:hAnsiTheme="minorHAnsi" w:cstheme="minorHAnsi"/>
                  <w:sz w:val="18"/>
                  <w:szCs w:val="16"/>
                </w:rPr>
                <w:t>0..N</w:t>
              </w:r>
            </w:ins>
          </w:p>
        </w:tc>
        <w:tc>
          <w:tcPr>
            <w:tcW w:w="1350" w:type="pct"/>
            <w:tcBorders>
              <w:right w:val="single" w:sz="4" w:space="0" w:color="000000"/>
            </w:tcBorders>
          </w:tcPr>
          <w:p w14:paraId="1033E980" w14:textId="77777777" w:rsidR="00C55221" w:rsidRDefault="00C55221" w:rsidP="00D05C3C">
            <w:pPr>
              <w:tabs>
                <w:tab w:val="left" w:pos="720"/>
                <w:tab w:val="left" w:pos="1080"/>
                <w:tab w:val="left" w:pos="1440"/>
                <w:tab w:val="left" w:pos="1800"/>
                <w:tab w:val="left" w:pos="2160"/>
              </w:tabs>
              <w:suppressAutoHyphens/>
              <w:rPr>
                <w:ins w:id="1039" w:author="Ahmed Hamza" w:date="2024-10-14T23:15:00Z" w16du:dateUtc="2024-10-15T06:15:00Z"/>
                <w:sz w:val="18"/>
                <w:szCs w:val="16"/>
              </w:rPr>
            </w:pPr>
            <w:ins w:id="1040" w:author="Ahmed Hamza" w:date="2024-10-14T23:15:00Z" w16du:dateUtc="2024-10-15T06:15:00Z">
              <w:r>
                <w:rPr>
                  <w:sz w:val="18"/>
                  <w:szCs w:val="16"/>
                </w:rPr>
                <w:t>haptics:HapticsAvatarType</w:t>
              </w:r>
            </w:ins>
          </w:p>
        </w:tc>
        <w:tc>
          <w:tcPr>
            <w:tcW w:w="1567" w:type="pct"/>
            <w:tcBorders>
              <w:left w:val="single" w:sz="4" w:space="0" w:color="000000"/>
            </w:tcBorders>
          </w:tcPr>
          <w:p w14:paraId="32919D88" w14:textId="77777777" w:rsidR="00C55221" w:rsidRDefault="00C55221" w:rsidP="00D05C3C">
            <w:pPr>
              <w:tabs>
                <w:tab w:val="left" w:pos="720"/>
                <w:tab w:val="left" w:pos="1080"/>
                <w:tab w:val="left" w:pos="1440"/>
                <w:tab w:val="left" w:pos="1800"/>
                <w:tab w:val="left" w:pos="2160"/>
              </w:tabs>
              <w:suppressAutoHyphens/>
              <w:rPr>
                <w:ins w:id="1041" w:author="Ahmed Hamza" w:date="2024-10-14T23:15:00Z" w16du:dateUtc="2024-10-15T06:15:00Z"/>
                <w:sz w:val="18"/>
                <w:szCs w:val="16"/>
              </w:rPr>
            </w:pPr>
            <w:ins w:id="1042" w:author="Ahmed Hamza" w:date="2024-10-14T23:15:00Z" w16du:dateUtc="2024-10-15T06:15:00Z">
              <w:r w:rsidRPr="007D217B">
                <w:rPr>
                  <w:sz w:val="18"/>
                  <w:szCs w:val="16"/>
                  <w:rPrChange w:id="1043" w:author="Ahmed Hamza" w:date="2024-11-03T18:49:00Z" w16du:dateUtc="2024-11-04T02:49:00Z">
                    <w:rPr>
                      <w:rFonts w:asciiTheme="minorHAnsi" w:hAnsiTheme="minorHAnsi" w:cstheme="minorHAnsi"/>
                      <w:sz w:val="18"/>
                      <w:szCs w:val="16"/>
                    </w:rPr>
                  </w:rPrChange>
                </w:rPr>
                <w:t>An element whose attributes describe an avatar.</w:t>
              </w:r>
            </w:ins>
          </w:p>
        </w:tc>
      </w:tr>
      <w:tr w:rsidR="00C55221" w:rsidRPr="00F4709D" w14:paraId="68FC4526" w14:textId="77777777" w:rsidTr="00D05C3C">
        <w:trPr>
          <w:ins w:id="1044" w:author="Ahmed Hamza" w:date="2024-10-14T23:15:00Z"/>
        </w:trPr>
        <w:tc>
          <w:tcPr>
            <w:tcW w:w="1765" w:type="pct"/>
            <w:tcBorders>
              <w:right w:val="single" w:sz="4" w:space="0" w:color="000000"/>
            </w:tcBorders>
          </w:tcPr>
          <w:p w14:paraId="3A0E9A41" w14:textId="77777777" w:rsidR="00C55221" w:rsidRDefault="00C55221" w:rsidP="00D05C3C">
            <w:pPr>
              <w:tabs>
                <w:tab w:val="left" w:pos="720"/>
                <w:tab w:val="left" w:pos="1080"/>
                <w:tab w:val="left" w:pos="1440"/>
                <w:tab w:val="left" w:pos="1800"/>
                <w:tab w:val="left" w:pos="2160"/>
              </w:tabs>
              <w:suppressAutoHyphens/>
              <w:rPr>
                <w:ins w:id="1045" w:author="Ahmed Hamza" w:date="2024-10-14T23:15:00Z" w16du:dateUtc="2024-10-15T06:15:00Z"/>
                <w:rFonts w:ascii="Courier" w:hAnsi="Courier"/>
                <w:b/>
                <w:sz w:val="18"/>
              </w:rPr>
            </w:pPr>
            <w:ins w:id="1046" w:author="Ahmed Hamza" w:date="2024-10-14T23:15:00Z" w16du:dateUtc="2024-10-15T06:15:00Z">
              <w:r>
                <w:rPr>
                  <w:rFonts w:ascii="Courier" w:hAnsi="Courier"/>
                  <w:b/>
                  <w:sz w:val="18"/>
                </w:rPr>
                <w:t>hapticsPerception</w:t>
              </w:r>
            </w:ins>
          </w:p>
        </w:tc>
        <w:tc>
          <w:tcPr>
            <w:tcW w:w="318" w:type="pct"/>
            <w:tcBorders>
              <w:right w:val="single" w:sz="4" w:space="0" w:color="000000"/>
            </w:tcBorders>
          </w:tcPr>
          <w:p w14:paraId="5D407B84" w14:textId="77777777" w:rsidR="00C55221" w:rsidRDefault="00C55221" w:rsidP="00D05C3C">
            <w:pPr>
              <w:tabs>
                <w:tab w:val="left" w:pos="720"/>
                <w:tab w:val="left" w:pos="1080"/>
                <w:tab w:val="left" w:pos="1440"/>
                <w:tab w:val="left" w:pos="1800"/>
                <w:tab w:val="left" w:pos="2160"/>
              </w:tabs>
              <w:suppressAutoHyphens/>
              <w:jc w:val="center"/>
              <w:rPr>
                <w:ins w:id="1047" w:author="Ahmed Hamza" w:date="2024-10-14T23:15:00Z" w16du:dateUtc="2024-10-15T06:15:00Z"/>
                <w:sz w:val="18"/>
                <w:szCs w:val="16"/>
              </w:rPr>
            </w:pPr>
            <w:ins w:id="1048" w:author="Ahmed Hamza" w:date="2024-10-14T23:15:00Z" w16du:dateUtc="2024-10-15T06:15:00Z">
              <w:r>
                <w:rPr>
                  <w:sz w:val="18"/>
                  <w:szCs w:val="16"/>
                </w:rPr>
                <w:t>1..N</w:t>
              </w:r>
            </w:ins>
          </w:p>
        </w:tc>
        <w:tc>
          <w:tcPr>
            <w:tcW w:w="1350" w:type="pct"/>
            <w:tcBorders>
              <w:right w:val="single" w:sz="4" w:space="0" w:color="000000"/>
            </w:tcBorders>
          </w:tcPr>
          <w:p w14:paraId="0DCF50DF" w14:textId="77777777" w:rsidR="00C55221" w:rsidRDefault="00C55221" w:rsidP="00D05C3C">
            <w:pPr>
              <w:tabs>
                <w:tab w:val="left" w:pos="720"/>
                <w:tab w:val="left" w:pos="1080"/>
                <w:tab w:val="left" w:pos="1440"/>
                <w:tab w:val="left" w:pos="1800"/>
                <w:tab w:val="left" w:pos="2160"/>
              </w:tabs>
              <w:suppressAutoHyphens/>
              <w:rPr>
                <w:ins w:id="1049" w:author="Ahmed Hamza" w:date="2024-10-14T23:15:00Z" w16du:dateUtc="2024-10-15T06:15:00Z"/>
                <w:sz w:val="18"/>
                <w:szCs w:val="16"/>
              </w:rPr>
            </w:pPr>
            <w:ins w:id="1050" w:author="Ahmed Hamza" w:date="2024-10-14T23:15:00Z" w16du:dateUtc="2024-10-15T06:15:00Z">
              <w:r>
                <w:rPr>
                  <w:sz w:val="18"/>
                  <w:szCs w:val="16"/>
                </w:rPr>
                <w:t>haptics:HapticsPerceptionType</w:t>
              </w:r>
            </w:ins>
          </w:p>
        </w:tc>
        <w:tc>
          <w:tcPr>
            <w:tcW w:w="1567" w:type="pct"/>
            <w:tcBorders>
              <w:left w:val="single" w:sz="4" w:space="0" w:color="000000"/>
            </w:tcBorders>
          </w:tcPr>
          <w:p w14:paraId="655E2D49" w14:textId="77777777" w:rsidR="00C55221" w:rsidRDefault="00C55221" w:rsidP="00D05C3C">
            <w:pPr>
              <w:tabs>
                <w:tab w:val="left" w:pos="720"/>
                <w:tab w:val="left" w:pos="1080"/>
                <w:tab w:val="left" w:pos="1440"/>
                <w:tab w:val="left" w:pos="1800"/>
                <w:tab w:val="left" w:pos="2160"/>
              </w:tabs>
              <w:suppressAutoHyphens/>
              <w:rPr>
                <w:ins w:id="1051" w:author="Ahmed Hamza" w:date="2024-10-14T23:15:00Z" w16du:dateUtc="2024-10-15T06:15:00Z"/>
                <w:sz w:val="18"/>
                <w:szCs w:val="16"/>
              </w:rPr>
            </w:pPr>
            <w:ins w:id="1052" w:author="Ahmed Hamza" w:date="2024-10-14T23:15:00Z" w16du:dateUtc="2024-10-15T06:15:00Z">
              <w:r>
                <w:rPr>
                  <w:sz w:val="18"/>
                  <w:szCs w:val="16"/>
                </w:rPr>
                <w:t>An</w:t>
              </w:r>
              <w:r w:rsidRPr="00C04D20">
                <w:rPr>
                  <w:sz w:val="18"/>
                  <w:szCs w:val="16"/>
                </w:rPr>
                <w:t xml:space="preserve"> element whose attributes specify information</w:t>
              </w:r>
              <w:r>
                <w:rPr>
                  <w:sz w:val="18"/>
                  <w:szCs w:val="16"/>
                </w:rPr>
                <w:t xml:space="preserve"> for one of the haptics perceptions present in the haptics experience</w:t>
              </w:r>
              <w:r w:rsidRPr="00C04D20">
                <w:rPr>
                  <w:sz w:val="18"/>
                  <w:szCs w:val="16"/>
                </w:rPr>
                <w:t>.</w:t>
              </w:r>
            </w:ins>
          </w:p>
        </w:tc>
      </w:tr>
      <w:tr w:rsidR="00C55221" w:rsidRPr="00F4709D" w14:paraId="4D87C1E4" w14:textId="77777777" w:rsidTr="00D05C3C">
        <w:trPr>
          <w:ins w:id="1053" w:author="Ahmed Hamza" w:date="2024-10-14T23:15:00Z"/>
        </w:trPr>
        <w:tc>
          <w:tcPr>
            <w:tcW w:w="5000" w:type="pct"/>
            <w:gridSpan w:val="4"/>
          </w:tcPr>
          <w:p w14:paraId="30F5B7C5" w14:textId="77777777" w:rsidR="00C55221" w:rsidRPr="00A67D4B" w:rsidRDefault="00C55221" w:rsidP="00D05C3C">
            <w:pPr>
              <w:pStyle w:val="TH"/>
              <w:spacing w:after="0"/>
              <w:jc w:val="left"/>
              <w:rPr>
                <w:ins w:id="1054" w:author="Ahmed Hamza" w:date="2024-10-14T23:15:00Z" w16du:dateUtc="2024-10-15T06:15:00Z"/>
                <w:sz w:val="18"/>
                <w:lang w:val="en-US"/>
              </w:rPr>
            </w:pPr>
            <w:ins w:id="1055" w:author="Ahmed Hamza" w:date="2024-10-14T23:15:00Z" w16du:dateUtc="2024-10-15T06:15:00Z">
              <w:r>
                <w:rPr>
                  <w:sz w:val="18"/>
                  <w:lang w:val="en-US"/>
                </w:rPr>
                <w:t>Key</w:t>
              </w:r>
              <w:r w:rsidRPr="00A67D4B">
                <w:rPr>
                  <w:sz w:val="18"/>
                  <w:lang w:val="en-US"/>
                </w:rPr>
                <w:t>:</w:t>
              </w:r>
            </w:ins>
          </w:p>
          <w:p w14:paraId="5D97C8CC" w14:textId="77777777" w:rsidR="00C55221" w:rsidRPr="00A67D4B" w:rsidRDefault="00C55221" w:rsidP="00D05C3C">
            <w:pPr>
              <w:pStyle w:val="TH"/>
              <w:spacing w:before="0" w:after="0"/>
              <w:ind w:left="360"/>
              <w:jc w:val="left"/>
              <w:rPr>
                <w:ins w:id="1056" w:author="Ahmed Hamza" w:date="2024-10-14T23:15:00Z" w16du:dateUtc="2024-10-15T06:15:00Z"/>
                <w:b w:val="0"/>
                <w:sz w:val="18"/>
                <w:lang w:val="en-US"/>
              </w:rPr>
            </w:pPr>
            <w:ins w:id="1057" w:author="Ahmed Hamza" w:date="2024-10-14T23:15:00Z" w16du:dateUtc="2024-10-15T06:15:00Z">
              <w:r w:rsidRPr="00A67D4B">
                <w:rPr>
                  <w:b w:val="0"/>
                  <w:sz w:val="18"/>
                  <w:lang w:val="en-US"/>
                </w:rPr>
                <w:t>For attributes: M=Mandatory, O=Optional, OD=Optional with Default Value, CM=Conditionally Mandatory.</w:t>
              </w:r>
            </w:ins>
          </w:p>
          <w:p w14:paraId="22FF17D9" w14:textId="77777777" w:rsidR="00C55221" w:rsidRDefault="00C55221" w:rsidP="00D05C3C">
            <w:pPr>
              <w:pStyle w:val="TH"/>
              <w:spacing w:before="0" w:after="0"/>
              <w:ind w:left="360"/>
              <w:jc w:val="left"/>
              <w:rPr>
                <w:ins w:id="1058" w:author="Ahmed Hamza" w:date="2024-10-14T23:15:00Z" w16du:dateUtc="2024-10-15T06:15:00Z"/>
                <w:b w:val="0"/>
                <w:sz w:val="18"/>
                <w:lang w:val="en-US"/>
              </w:rPr>
            </w:pPr>
            <w:ins w:id="1059" w:author="Ahmed Hamza" w:date="2024-10-14T23:15:00Z" w16du:dateUtc="2024-10-15T06:15:00Z">
              <w:r w:rsidRPr="00A67D4B">
                <w:rPr>
                  <w:b w:val="0"/>
                  <w:sz w:val="18"/>
                  <w:lang w:val="en-US"/>
                </w:rPr>
                <w:t>For elements: &lt;minOccurs&gt;..&lt;maxOccurs&gt; (N=unbounded)</w:t>
              </w:r>
            </w:ins>
          </w:p>
          <w:p w14:paraId="2F429C3A" w14:textId="77777777" w:rsidR="00C55221" w:rsidRPr="00A67D4B" w:rsidRDefault="00C55221" w:rsidP="00D05C3C">
            <w:pPr>
              <w:pStyle w:val="TH"/>
              <w:spacing w:before="0" w:after="0"/>
              <w:ind w:left="360"/>
              <w:jc w:val="left"/>
              <w:rPr>
                <w:ins w:id="1060" w:author="Ahmed Hamza" w:date="2024-10-14T23:15:00Z" w16du:dateUtc="2024-10-15T06:15:00Z"/>
                <w:b w:val="0"/>
                <w:sz w:val="18"/>
                <w:lang w:val="en-US"/>
              </w:rPr>
            </w:pPr>
          </w:p>
          <w:p w14:paraId="29701FFC" w14:textId="77777777" w:rsidR="00C55221" w:rsidRDefault="00C55221" w:rsidP="00D05C3C">
            <w:pPr>
              <w:tabs>
                <w:tab w:val="left" w:pos="720"/>
                <w:tab w:val="left" w:pos="1080"/>
                <w:tab w:val="left" w:pos="1440"/>
                <w:tab w:val="left" w:pos="1800"/>
                <w:tab w:val="left" w:pos="2160"/>
              </w:tabs>
              <w:suppressAutoHyphens/>
              <w:rPr>
                <w:ins w:id="1061" w:author="Ahmed Hamza" w:date="2024-10-14T23:15:00Z" w16du:dateUtc="2024-10-15T06:15:00Z"/>
                <w:sz w:val="18"/>
                <w:szCs w:val="16"/>
              </w:rPr>
            </w:pPr>
            <w:ins w:id="1062"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0D17781C" w14:textId="77777777" w:rsidR="00C55221" w:rsidRDefault="00C55221" w:rsidP="00C55221">
      <w:pPr>
        <w:rPr>
          <w:ins w:id="1063" w:author="Ahmed Hamza" w:date="2024-10-14T23:15:00Z" w16du:dateUtc="2024-10-15T06:15:00Z"/>
        </w:rPr>
      </w:pPr>
    </w:p>
    <w:p w14:paraId="58677302" w14:textId="58F2FF75" w:rsidR="00C55221" w:rsidRPr="00A14F13" w:rsidRDefault="00C55221" w:rsidP="00A14F13">
      <w:pPr>
        <w:pStyle w:val="Heading4"/>
        <w:rPr>
          <w:ins w:id="1064" w:author="Ahmed Hamza" w:date="2024-10-14T23:15:00Z" w16du:dateUtc="2024-10-15T06:15:00Z"/>
          <w:lang w:val="en-CA"/>
        </w:rPr>
      </w:pPr>
      <w:ins w:id="1065" w:author="Ahmed Hamza" w:date="2024-10-14T23:15:00Z" w16du:dateUtc="2024-10-15T06:15:00Z">
        <w:r w:rsidRPr="00A14F13">
          <w:rPr>
            <w:lang w:val="en-CA"/>
          </w:rPr>
          <w:t>The hapticsAvatar XML element</w:t>
        </w:r>
      </w:ins>
    </w:p>
    <w:p w14:paraId="13B3ED58" w14:textId="2C3F07D6" w:rsidR="00C55221" w:rsidRPr="00A14F13" w:rsidRDefault="00C55221" w:rsidP="00C55221">
      <w:pPr>
        <w:rPr>
          <w:ins w:id="1066" w:author="Ahmed Hamza" w:date="2024-10-14T23:15:00Z" w16du:dateUtc="2024-10-15T06:15:00Z"/>
          <w:rFonts w:cstheme="minorHAnsi"/>
        </w:rPr>
      </w:pPr>
      <w:ins w:id="1067" w:author="Ahmed Hamza" w:date="2024-10-14T23:15:00Z" w16du:dateUtc="2024-10-15T06:15:00Z">
        <w:r w:rsidRPr="00A14F13">
          <w:rPr>
            <w:rFonts w:cstheme="minorHAnsi"/>
          </w:rPr>
          <w:t xml:space="preserve">This XML element consists of the elements and attributes in </w:t>
        </w:r>
      </w:ins>
      <w:ins w:id="1068" w:author="Ahmed Hamza" w:date="2024-10-16T16:40:00Z" w16du:dateUtc="2024-10-16T23:40:00Z">
        <w:r w:rsidR="00F02992">
          <w:rPr>
            <w:rFonts w:cstheme="minorHAnsi"/>
          </w:rPr>
          <w:fldChar w:fldCharType="begin"/>
        </w:r>
        <w:r w:rsidR="00F02992">
          <w:rPr>
            <w:rFonts w:cstheme="minorHAnsi"/>
          </w:rPr>
          <w:instrText xml:space="preserve"> REF _Ref179989251 \h </w:instrText>
        </w:r>
      </w:ins>
      <w:r w:rsidR="00F02992">
        <w:rPr>
          <w:rFonts w:cstheme="minorHAnsi"/>
        </w:rPr>
      </w:r>
      <w:r w:rsidR="00F02992">
        <w:rPr>
          <w:rFonts w:cstheme="minorHAnsi"/>
        </w:rPr>
        <w:fldChar w:fldCharType="separate"/>
      </w:r>
      <w:ins w:id="1069" w:author="Ahmed Hamza" w:date="2024-11-03T19:10:00Z" w16du:dateUtc="2024-11-04T03:10:00Z">
        <w:r w:rsidR="000374F2">
          <w:t xml:space="preserve">Table </w:t>
        </w:r>
        <w:r w:rsidR="000374F2">
          <w:rPr>
            <w:noProof/>
          </w:rPr>
          <w:t>15</w:t>
        </w:r>
      </w:ins>
      <w:ins w:id="1070" w:author="Ahmed Hamza" w:date="2024-10-16T16:40:00Z" w16du:dateUtc="2024-10-16T23:40:00Z">
        <w:r w:rsidR="00F02992">
          <w:rPr>
            <w:rFonts w:cstheme="minorHAnsi"/>
          </w:rPr>
          <w:fldChar w:fldCharType="end"/>
        </w:r>
      </w:ins>
      <w:ins w:id="1071" w:author="Ahmed Hamza" w:date="2024-10-14T23:15:00Z" w16du:dateUtc="2024-10-15T06:15:00Z">
        <w:r w:rsidRPr="00A14F13">
          <w:rPr>
            <w:rFonts w:cstheme="minorHAnsi"/>
          </w:rPr>
          <w:t>.</w:t>
        </w:r>
      </w:ins>
    </w:p>
    <w:p w14:paraId="78A505BC" w14:textId="2F5DB1F3" w:rsidR="00C55221" w:rsidRDefault="00C55221" w:rsidP="00A14F13">
      <w:pPr>
        <w:pStyle w:val="TableCaption"/>
        <w:rPr>
          <w:ins w:id="1072" w:author="Ahmed Hamza" w:date="2024-10-14T23:15:00Z" w16du:dateUtc="2024-10-15T06:15:00Z"/>
        </w:rPr>
      </w:pPr>
      <w:bookmarkStart w:id="1073" w:name="_Ref179989251"/>
      <w:ins w:id="1074" w:author="Ahmed Hamza" w:date="2024-10-14T23:15:00Z" w16du:dateUtc="2024-10-15T06:15:00Z">
        <w:r>
          <w:lastRenderedPageBreak/>
          <w:t xml:space="preserve">Table </w:t>
        </w:r>
        <w:r>
          <w:fldChar w:fldCharType="begin"/>
        </w:r>
        <w:r>
          <w:instrText xml:space="preserve"> SEQ Table \* ARABIC </w:instrText>
        </w:r>
        <w:r>
          <w:fldChar w:fldCharType="separate"/>
        </w:r>
      </w:ins>
      <w:ins w:id="1075" w:author="Ahmed Hamza" w:date="2024-11-03T19:13:00Z" w16du:dateUtc="2024-11-04T03:13:00Z">
        <w:r w:rsidR="009D2CA7">
          <w:rPr>
            <w:noProof/>
          </w:rPr>
          <w:t>15</w:t>
        </w:r>
      </w:ins>
      <w:ins w:id="1076" w:author="Ahmed Hamza" w:date="2024-10-14T23:15:00Z" w16du:dateUtc="2024-10-15T06:15:00Z">
        <w:r>
          <w:fldChar w:fldCharType="end"/>
        </w:r>
        <w:bookmarkEnd w:id="1073"/>
        <w:r>
          <w:t xml:space="preserve"> – Elements and attributes of the hatpicsAvatar element.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3EC834D5" w14:textId="77777777" w:rsidTr="00D05C3C">
        <w:trPr>
          <w:ins w:id="1077" w:author="Ahmed Hamza" w:date="2024-10-14T23:15:00Z"/>
        </w:trPr>
        <w:tc>
          <w:tcPr>
            <w:tcW w:w="1765" w:type="pct"/>
            <w:tcBorders>
              <w:right w:val="single" w:sz="4" w:space="0" w:color="000000"/>
            </w:tcBorders>
          </w:tcPr>
          <w:p w14:paraId="6DD9E30C" w14:textId="77777777" w:rsidR="00C55221" w:rsidRPr="00F4709D" w:rsidRDefault="00C55221" w:rsidP="00D05C3C">
            <w:pPr>
              <w:tabs>
                <w:tab w:val="left" w:pos="720"/>
                <w:tab w:val="left" w:pos="1080"/>
                <w:tab w:val="left" w:pos="1440"/>
                <w:tab w:val="left" w:pos="1800"/>
                <w:tab w:val="left" w:pos="2160"/>
              </w:tabs>
              <w:suppressAutoHyphens/>
              <w:rPr>
                <w:ins w:id="1078" w:author="Ahmed Hamza" w:date="2024-10-14T23:15:00Z" w16du:dateUtc="2024-10-15T06:15:00Z"/>
                <w:b/>
                <w:sz w:val="18"/>
                <w:szCs w:val="18"/>
              </w:rPr>
            </w:pPr>
            <w:ins w:id="1079"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5AE836D3" w14:textId="77777777" w:rsidR="00C55221" w:rsidRPr="00F4709D" w:rsidRDefault="00C55221" w:rsidP="00D05C3C">
            <w:pPr>
              <w:tabs>
                <w:tab w:val="left" w:pos="720"/>
                <w:tab w:val="left" w:pos="1080"/>
                <w:tab w:val="left" w:pos="1440"/>
                <w:tab w:val="left" w:pos="1800"/>
                <w:tab w:val="left" w:pos="2160"/>
              </w:tabs>
              <w:suppressAutoHyphens/>
              <w:jc w:val="center"/>
              <w:rPr>
                <w:ins w:id="1080" w:author="Ahmed Hamza" w:date="2024-10-14T23:15:00Z" w16du:dateUtc="2024-10-15T06:15:00Z"/>
                <w:b/>
                <w:sz w:val="18"/>
                <w:szCs w:val="16"/>
              </w:rPr>
            </w:pPr>
            <w:ins w:id="1081" w:author="Ahmed Hamza" w:date="2024-10-14T23:15:00Z" w16du:dateUtc="2024-10-15T06:15:00Z">
              <w:r w:rsidRPr="00F4709D">
                <w:rPr>
                  <w:b/>
                  <w:sz w:val="18"/>
                  <w:szCs w:val="16"/>
                </w:rPr>
                <w:t>Use</w:t>
              </w:r>
            </w:ins>
          </w:p>
        </w:tc>
        <w:tc>
          <w:tcPr>
            <w:tcW w:w="1350" w:type="pct"/>
            <w:tcBorders>
              <w:right w:val="single" w:sz="4" w:space="0" w:color="000000"/>
            </w:tcBorders>
          </w:tcPr>
          <w:p w14:paraId="198C130C" w14:textId="77777777" w:rsidR="00C55221" w:rsidRPr="00F4709D" w:rsidRDefault="00C55221" w:rsidP="00D05C3C">
            <w:pPr>
              <w:tabs>
                <w:tab w:val="left" w:pos="720"/>
                <w:tab w:val="left" w:pos="1080"/>
                <w:tab w:val="left" w:pos="1440"/>
                <w:tab w:val="left" w:pos="1800"/>
                <w:tab w:val="left" w:pos="2160"/>
              </w:tabs>
              <w:suppressAutoHyphens/>
              <w:rPr>
                <w:ins w:id="1082" w:author="Ahmed Hamza" w:date="2024-10-14T23:15:00Z" w16du:dateUtc="2024-10-15T06:15:00Z"/>
                <w:b/>
                <w:sz w:val="18"/>
                <w:szCs w:val="16"/>
              </w:rPr>
            </w:pPr>
            <w:ins w:id="1083" w:author="Ahmed Hamza" w:date="2024-10-14T23:15:00Z" w16du:dateUtc="2024-10-15T06:15:00Z">
              <w:r>
                <w:rPr>
                  <w:b/>
                  <w:sz w:val="18"/>
                  <w:szCs w:val="16"/>
                </w:rPr>
                <w:t>Data type</w:t>
              </w:r>
            </w:ins>
          </w:p>
        </w:tc>
        <w:tc>
          <w:tcPr>
            <w:tcW w:w="1567" w:type="pct"/>
            <w:tcBorders>
              <w:left w:val="single" w:sz="4" w:space="0" w:color="000000"/>
            </w:tcBorders>
          </w:tcPr>
          <w:p w14:paraId="2DC37765" w14:textId="77777777" w:rsidR="00C55221" w:rsidRPr="00F4709D" w:rsidRDefault="00C55221" w:rsidP="00D05C3C">
            <w:pPr>
              <w:tabs>
                <w:tab w:val="left" w:pos="720"/>
                <w:tab w:val="left" w:pos="1080"/>
                <w:tab w:val="left" w:pos="1440"/>
                <w:tab w:val="left" w:pos="1800"/>
                <w:tab w:val="left" w:pos="2160"/>
              </w:tabs>
              <w:suppressAutoHyphens/>
              <w:rPr>
                <w:ins w:id="1084" w:author="Ahmed Hamza" w:date="2024-10-14T23:15:00Z" w16du:dateUtc="2024-10-15T06:15:00Z"/>
                <w:b/>
                <w:sz w:val="18"/>
                <w:szCs w:val="16"/>
              </w:rPr>
            </w:pPr>
            <w:ins w:id="1085" w:author="Ahmed Hamza" w:date="2024-10-14T23:15:00Z" w16du:dateUtc="2024-10-15T06:15:00Z">
              <w:r w:rsidRPr="00F4709D">
                <w:rPr>
                  <w:b/>
                  <w:sz w:val="18"/>
                  <w:szCs w:val="16"/>
                </w:rPr>
                <w:t>Description</w:t>
              </w:r>
            </w:ins>
          </w:p>
        </w:tc>
      </w:tr>
      <w:tr w:rsidR="00C55221" w:rsidRPr="00F4709D" w14:paraId="1D8DD548" w14:textId="77777777" w:rsidTr="00D05C3C">
        <w:trPr>
          <w:ins w:id="1086" w:author="Ahmed Hamza" w:date="2024-10-14T23:15:00Z"/>
        </w:trPr>
        <w:tc>
          <w:tcPr>
            <w:tcW w:w="1765" w:type="pct"/>
            <w:tcBorders>
              <w:right w:val="single" w:sz="4" w:space="0" w:color="000000"/>
            </w:tcBorders>
          </w:tcPr>
          <w:p w14:paraId="219FB2BC" w14:textId="77777777" w:rsidR="00C55221" w:rsidRDefault="00C55221" w:rsidP="00D05C3C">
            <w:pPr>
              <w:tabs>
                <w:tab w:val="left" w:pos="720"/>
                <w:tab w:val="left" w:pos="1080"/>
                <w:tab w:val="left" w:pos="1440"/>
                <w:tab w:val="left" w:pos="1800"/>
                <w:tab w:val="left" w:pos="2160"/>
              </w:tabs>
              <w:suppressAutoHyphens/>
              <w:rPr>
                <w:ins w:id="1087" w:author="Ahmed Hamza" w:date="2024-10-14T23:15:00Z" w16du:dateUtc="2024-10-15T06:15:00Z"/>
                <w:rFonts w:ascii="Courier" w:hAnsi="Courier"/>
                <w:b/>
                <w:sz w:val="18"/>
              </w:rPr>
            </w:pPr>
            <w:ins w:id="1088" w:author="Ahmed Hamza" w:date="2024-10-14T23:15:00Z" w16du:dateUtc="2024-10-15T06:15:00Z">
              <w:r w:rsidRPr="00C01752">
                <w:rPr>
                  <w:rFonts w:ascii="Courier New" w:hAnsi="Courier New" w:cs="Courier New"/>
                  <w:bCs/>
                  <w:sz w:val="18"/>
                </w:rPr>
                <w:t>@avatarId</w:t>
              </w:r>
            </w:ins>
          </w:p>
        </w:tc>
        <w:tc>
          <w:tcPr>
            <w:tcW w:w="318" w:type="pct"/>
            <w:tcBorders>
              <w:right w:val="single" w:sz="4" w:space="0" w:color="000000"/>
            </w:tcBorders>
          </w:tcPr>
          <w:p w14:paraId="0698AA98" w14:textId="77777777" w:rsidR="00C55221" w:rsidRDefault="00C55221" w:rsidP="00D05C3C">
            <w:pPr>
              <w:tabs>
                <w:tab w:val="left" w:pos="720"/>
                <w:tab w:val="left" w:pos="1080"/>
                <w:tab w:val="left" w:pos="1440"/>
                <w:tab w:val="left" w:pos="1800"/>
                <w:tab w:val="left" w:pos="2160"/>
              </w:tabs>
              <w:suppressAutoHyphens/>
              <w:jc w:val="center"/>
              <w:rPr>
                <w:ins w:id="1089" w:author="Ahmed Hamza" w:date="2024-10-14T23:15:00Z" w16du:dateUtc="2024-10-15T06:15:00Z"/>
                <w:sz w:val="18"/>
                <w:szCs w:val="16"/>
              </w:rPr>
            </w:pPr>
            <w:ins w:id="1090"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29D549F5" w14:textId="77777777" w:rsidR="00C55221" w:rsidRDefault="00C55221" w:rsidP="00D05C3C">
            <w:pPr>
              <w:tabs>
                <w:tab w:val="left" w:pos="720"/>
                <w:tab w:val="left" w:pos="1080"/>
                <w:tab w:val="left" w:pos="1440"/>
                <w:tab w:val="left" w:pos="1800"/>
                <w:tab w:val="left" w:pos="2160"/>
              </w:tabs>
              <w:suppressAutoHyphens/>
              <w:rPr>
                <w:ins w:id="1091" w:author="Ahmed Hamza" w:date="2024-10-14T23:15:00Z" w16du:dateUtc="2024-10-15T06:15:00Z"/>
                <w:sz w:val="18"/>
                <w:szCs w:val="16"/>
              </w:rPr>
            </w:pPr>
            <w:ins w:id="1092" w:author="Ahmed Hamza" w:date="2024-10-14T23:15:00Z" w16du:dateUtc="2024-10-15T06:15:00Z">
              <w:r>
                <w:rPr>
                  <w:sz w:val="18"/>
                  <w:szCs w:val="16"/>
                </w:rPr>
                <w:t>xs:unsignedInt</w:t>
              </w:r>
            </w:ins>
          </w:p>
        </w:tc>
        <w:tc>
          <w:tcPr>
            <w:tcW w:w="1567" w:type="pct"/>
            <w:tcBorders>
              <w:left w:val="single" w:sz="4" w:space="0" w:color="000000"/>
            </w:tcBorders>
          </w:tcPr>
          <w:p w14:paraId="76831371" w14:textId="77777777" w:rsidR="00C55221" w:rsidRDefault="00C55221" w:rsidP="00D05C3C">
            <w:pPr>
              <w:tabs>
                <w:tab w:val="left" w:pos="720"/>
                <w:tab w:val="left" w:pos="1080"/>
                <w:tab w:val="left" w:pos="1440"/>
                <w:tab w:val="left" w:pos="1800"/>
                <w:tab w:val="left" w:pos="2160"/>
              </w:tabs>
              <w:suppressAutoHyphens/>
              <w:rPr>
                <w:ins w:id="1093" w:author="Ahmed Hamza" w:date="2024-10-14T23:15:00Z" w16du:dateUtc="2024-10-15T06:15:00Z"/>
                <w:sz w:val="18"/>
                <w:szCs w:val="16"/>
              </w:rPr>
            </w:pPr>
            <w:ins w:id="1094" w:author="Ahmed Hamza" w:date="2024-10-14T23:15:00Z" w16du:dateUtc="2024-10-15T06:15:00Z">
              <w:r w:rsidRPr="007D217B">
                <w:rPr>
                  <w:sz w:val="18"/>
                  <w:szCs w:val="16"/>
                  <w:rPrChange w:id="1095" w:author="Ahmed Hamza" w:date="2024-11-03T18:49:00Z" w16du:dateUtc="2024-11-04T02:49:00Z">
                    <w:rPr>
                      <w:rFonts w:asciiTheme="minorHAnsi" w:hAnsiTheme="minorHAnsi" w:cstheme="minorHAnsi"/>
                      <w:sz w:val="18"/>
                      <w:szCs w:val="16"/>
                    </w:rPr>
                  </w:rPrChange>
                </w:rPr>
                <w:t>The id of the avatar.</w:t>
              </w:r>
            </w:ins>
          </w:p>
        </w:tc>
      </w:tr>
      <w:tr w:rsidR="00C55221" w:rsidRPr="00F4709D" w14:paraId="56FFA565" w14:textId="77777777" w:rsidTr="00D05C3C">
        <w:trPr>
          <w:ins w:id="1096" w:author="Ahmed Hamza" w:date="2024-10-14T23:15:00Z"/>
        </w:trPr>
        <w:tc>
          <w:tcPr>
            <w:tcW w:w="1765" w:type="pct"/>
            <w:tcBorders>
              <w:right w:val="single" w:sz="4" w:space="0" w:color="000000"/>
            </w:tcBorders>
          </w:tcPr>
          <w:p w14:paraId="653BEEF7" w14:textId="77777777" w:rsidR="00C55221" w:rsidRDefault="00C55221" w:rsidP="00D05C3C">
            <w:pPr>
              <w:tabs>
                <w:tab w:val="left" w:pos="720"/>
                <w:tab w:val="left" w:pos="1080"/>
                <w:tab w:val="left" w:pos="1440"/>
                <w:tab w:val="left" w:pos="1800"/>
                <w:tab w:val="left" w:pos="2160"/>
              </w:tabs>
              <w:suppressAutoHyphens/>
              <w:rPr>
                <w:ins w:id="1097" w:author="Ahmed Hamza" w:date="2024-10-14T23:15:00Z" w16du:dateUtc="2024-10-15T06:15:00Z"/>
                <w:rFonts w:ascii="Courier" w:hAnsi="Courier"/>
                <w:b/>
                <w:sz w:val="18"/>
              </w:rPr>
            </w:pPr>
            <w:ins w:id="1098" w:author="Ahmed Hamza" w:date="2024-10-14T23:15:00Z" w16du:dateUtc="2024-10-15T06:15:00Z">
              <w:r w:rsidRPr="00C01752">
                <w:rPr>
                  <w:rFonts w:ascii="Courier New" w:hAnsi="Courier New" w:cs="Courier New"/>
                  <w:bCs/>
                  <w:sz w:val="18"/>
                </w:rPr>
                <w:t>@levelOfDetail</w:t>
              </w:r>
            </w:ins>
          </w:p>
        </w:tc>
        <w:tc>
          <w:tcPr>
            <w:tcW w:w="318" w:type="pct"/>
            <w:tcBorders>
              <w:right w:val="single" w:sz="4" w:space="0" w:color="000000"/>
            </w:tcBorders>
          </w:tcPr>
          <w:p w14:paraId="474B6255" w14:textId="77777777" w:rsidR="00C55221" w:rsidRDefault="00C55221" w:rsidP="00D05C3C">
            <w:pPr>
              <w:tabs>
                <w:tab w:val="left" w:pos="720"/>
                <w:tab w:val="left" w:pos="1080"/>
                <w:tab w:val="left" w:pos="1440"/>
                <w:tab w:val="left" w:pos="1800"/>
                <w:tab w:val="left" w:pos="2160"/>
              </w:tabs>
              <w:suppressAutoHyphens/>
              <w:jc w:val="center"/>
              <w:rPr>
                <w:ins w:id="1099" w:author="Ahmed Hamza" w:date="2024-10-14T23:15:00Z" w16du:dateUtc="2024-10-15T06:15:00Z"/>
                <w:sz w:val="18"/>
                <w:szCs w:val="16"/>
              </w:rPr>
            </w:pPr>
            <w:ins w:id="1100"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3208203C" w14:textId="77777777" w:rsidR="00C55221" w:rsidRDefault="00C55221" w:rsidP="00D05C3C">
            <w:pPr>
              <w:tabs>
                <w:tab w:val="left" w:pos="720"/>
                <w:tab w:val="left" w:pos="1080"/>
                <w:tab w:val="left" w:pos="1440"/>
                <w:tab w:val="left" w:pos="1800"/>
                <w:tab w:val="left" w:pos="2160"/>
              </w:tabs>
              <w:suppressAutoHyphens/>
              <w:rPr>
                <w:ins w:id="1101" w:author="Ahmed Hamza" w:date="2024-10-14T23:15:00Z" w16du:dateUtc="2024-10-15T06:15:00Z"/>
                <w:sz w:val="18"/>
                <w:szCs w:val="16"/>
              </w:rPr>
            </w:pPr>
            <w:ins w:id="1102" w:author="Ahmed Hamza" w:date="2024-10-14T23:15:00Z" w16du:dateUtc="2024-10-15T06:15:00Z">
              <w:r>
                <w:rPr>
                  <w:sz w:val="18"/>
                  <w:szCs w:val="16"/>
                </w:rPr>
                <w:t>xs:unsignedByte</w:t>
              </w:r>
            </w:ins>
          </w:p>
        </w:tc>
        <w:tc>
          <w:tcPr>
            <w:tcW w:w="1567" w:type="pct"/>
            <w:tcBorders>
              <w:left w:val="single" w:sz="4" w:space="0" w:color="000000"/>
            </w:tcBorders>
          </w:tcPr>
          <w:p w14:paraId="7CC970F7" w14:textId="77777777" w:rsidR="00C55221" w:rsidRDefault="00C55221" w:rsidP="00D05C3C">
            <w:pPr>
              <w:tabs>
                <w:tab w:val="left" w:pos="720"/>
                <w:tab w:val="left" w:pos="1080"/>
                <w:tab w:val="left" w:pos="1440"/>
                <w:tab w:val="left" w:pos="1800"/>
                <w:tab w:val="left" w:pos="2160"/>
              </w:tabs>
              <w:suppressAutoHyphens/>
              <w:rPr>
                <w:ins w:id="1103" w:author="Ahmed Hamza" w:date="2024-10-14T23:15:00Z" w16du:dateUtc="2024-10-15T06:15:00Z"/>
                <w:sz w:val="18"/>
                <w:szCs w:val="16"/>
              </w:rPr>
            </w:pPr>
            <w:ins w:id="1104" w:author="Ahmed Hamza" w:date="2024-10-14T23:15:00Z" w16du:dateUtc="2024-10-15T06:15:00Z">
              <w:r w:rsidRPr="007D217B">
                <w:rPr>
                  <w:sz w:val="18"/>
                  <w:szCs w:val="16"/>
                  <w:rPrChange w:id="1105" w:author="Ahmed Hamza" w:date="2024-11-03T18:49:00Z" w16du:dateUtc="2024-11-04T02:49:00Z">
                    <w:rPr>
                      <w:rFonts w:asciiTheme="minorHAnsi" w:hAnsiTheme="minorHAnsi" w:cstheme="minorHAnsi"/>
                      <w:sz w:val="18"/>
                      <w:szCs w:val="16"/>
                    </w:rPr>
                  </w:rPrChange>
                </w:rPr>
                <w:t>The level of detail of the avatar.</w:t>
              </w:r>
            </w:ins>
          </w:p>
        </w:tc>
      </w:tr>
      <w:tr w:rsidR="00C55221" w:rsidRPr="00F4709D" w14:paraId="54CD30C9" w14:textId="77777777" w:rsidTr="00D05C3C">
        <w:trPr>
          <w:ins w:id="1106" w:author="Ahmed Hamza" w:date="2024-10-14T23:15:00Z"/>
        </w:trPr>
        <w:tc>
          <w:tcPr>
            <w:tcW w:w="1765" w:type="pct"/>
            <w:tcBorders>
              <w:right w:val="single" w:sz="4" w:space="0" w:color="000000"/>
            </w:tcBorders>
          </w:tcPr>
          <w:p w14:paraId="287902A9" w14:textId="77777777" w:rsidR="00C55221" w:rsidRDefault="00C55221" w:rsidP="00D05C3C">
            <w:pPr>
              <w:tabs>
                <w:tab w:val="left" w:pos="720"/>
                <w:tab w:val="left" w:pos="1080"/>
                <w:tab w:val="left" w:pos="1440"/>
                <w:tab w:val="left" w:pos="1800"/>
                <w:tab w:val="left" w:pos="2160"/>
              </w:tabs>
              <w:suppressAutoHyphens/>
              <w:rPr>
                <w:ins w:id="1107" w:author="Ahmed Hamza" w:date="2024-10-14T23:15:00Z" w16du:dateUtc="2024-10-15T06:15:00Z"/>
                <w:rFonts w:ascii="Courier" w:hAnsi="Courier"/>
                <w:b/>
                <w:sz w:val="18"/>
              </w:rPr>
            </w:pPr>
            <w:ins w:id="1108" w:author="Ahmed Hamza" w:date="2024-10-14T23:15:00Z" w16du:dateUtc="2024-10-15T06:15:00Z">
              <w:r w:rsidRPr="00C01752">
                <w:rPr>
                  <w:rFonts w:ascii="Courier New" w:hAnsi="Courier New" w:cs="Courier New"/>
                  <w:bCs/>
                  <w:sz w:val="18"/>
                </w:rPr>
                <w:t>@avatarType</w:t>
              </w:r>
            </w:ins>
          </w:p>
        </w:tc>
        <w:tc>
          <w:tcPr>
            <w:tcW w:w="318" w:type="pct"/>
            <w:tcBorders>
              <w:right w:val="single" w:sz="4" w:space="0" w:color="000000"/>
            </w:tcBorders>
          </w:tcPr>
          <w:p w14:paraId="4567E79C" w14:textId="77777777" w:rsidR="00C55221" w:rsidRDefault="00C55221" w:rsidP="00D05C3C">
            <w:pPr>
              <w:tabs>
                <w:tab w:val="left" w:pos="720"/>
                <w:tab w:val="left" w:pos="1080"/>
                <w:tab w:val="left" w:pos="1440"/>
                <w:tab w:val="left" w:pos="1800"/>
                <w:tab w:val="left" w:pos="2160"/>
              </w:tabs>
              <w:suppressAutoHyphens/>
              <w:jc w:val="center"/>
              <w:rPr>
                <w:ins w:id="1109" w:author="Ahmed Hamza" w:date="2024-10-14T23:15:00Z" w16du:dateUtc="2024-10-15T06:15:00Z"/>
                <w:sz w:val="18"/>
                <w:szCs w:val="16"/>
              </w:rPr>
            </w:pPr>
            <w:ins w:id="1110"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3E2D19D3" w14:textId="77777777" w:rsidR="00C55221" w:rsidRDefault="00C55221" w:rsidP="00D05C3C">
            <w:pPr>
              <w:tabs>
                <w:tab w:val="left" w:pos="720"/>
                <w:tab w:val="left" w:pos="1080"/>
                <w:tab w:val="left" w:pos="1440"/>
                <w:tab w:val="left" w:pos="1800"/>
                <w:tab w:val="left" w:pos="2160"/>
              </w:tabs>
              <w:suppressAutoHyphens/>
              <w:rPr>
                <w:ins w:id="1111" w:author="Ahmed Hamza" w:date="2024-10-14T23:15:00Z" w16du:dateUtc="2024-10-15T06:15:00Z"/>
                <w:sz w:val="18"/>
                <w:szCs w:val="16"/>
              </w:rPr>
            </w:pPr>
            <w:ins w:id="1112" w:author="Ahmed Hamza" w:date="2024-10-14T23:15:00Z" w16du:dateUtc="2024-10-15T06:15:00Z">
              <w:r>
                <w:rPr>
                  <w:sz w:val="18"/>
                  <w:szCs w:val="16"/>
                </w:rPr>
                <w:t>xs:unsignedByte</w:t>
              </w:r>
            </w:ins>
          </w:p>
        </w:tc>
        <w:tc>
          <w:tcPr>
            <w:tcW w:w="1567" w:type="pct"/>
            <w:tcBorders>
              <w:left w:val="single" w:sz="4" w:space="0" w:color="000000"/>
            </w:tcBorders>
          </w:tcPr>
          <w:p w14:paraId="6344786F" w14:textId="77777777" w:rsidR="00C55221" w:rsidRDefault="00C55221" w:rsidP="00D05C3C">
            <w:pPr>
              <w:tabs>
                <w:tab w:val="left" w:pos="720"/>
                <w:tab w:val="left" w:pos="1080"/>
                <w:tab w:val="left" w:pos="1440"/>
                <w:tab w:val="left" w:pos="1800"/>
                <w:tab w:val="left" w:pos="2160"/>
              </w:tabs>
              <w:suppressAutoHyphens/>
              <w:rPr>
                <w:ins w:id="1113" w:author="Ahmed Hamza" w:date="2024-10-14T23:15:00Z" w16du:dateUtc="2024-10-15T06:15:00Z"/>
                <w:sz w:val="18"/>
                <w:szCs w:val="16"/>
              </w:rPr>
            </w:pPr>
            <w:ins w:id="1114" w:author="Ahmed Hamza" w:date="2024-10-14T23:15:00Z" w16du:dateUtc="2024-10-15T06:15:00Z">
              <w:r w:rsidRPr="007D217B">
                <w:rPr>
                  <w:sz w:val="18"/>
                  <w:szCs w:val="16"/>
                  <w:rPrChange w:id="1115" w:author="Ahmed Hamza" w:date="2024-11-03T18:49:00Z" w16du:dateUtc="2024-11-04T02:49:00Z">
                    <w:rPr>
                      <w:rFonts w:asciiTheme="minorHAnsi" w:hAnsiTheme="minorHAnsi" w:cstheme="minorHAnsi"/>
                      <w:sz w:val="18"/>
                      <w:szCs w:val="16"/>
                    </w:rPr>
                  </w:rPrChange>
                </w:rPr>
                <w:t>The type of the avatar.</w:t>
              </w:r>
            </w:ins>
          </w:p>
        </w:tc>
      </w:tr>
      <w:tr w:rsidR="00C55221" w:rsidRPr="00F4709D" w14:paraId="612A4E25" w14:textId="77777777" w:rsidTr="00D05C3C">
        <w:trPr>
          <w:ins w:id="1116" w:author="Ahmed Hamza" w:date="2024-10-14T23:15:00Z"/>
        </w:trPr>
        <w:tc>
          <w:tcPr>
            <w:tcW w:w="1765" w:type="pct"/>
            <w:tcBorders>
              <w:right w:val="single" w:sz="4" w:space="0" w:color="000000"/>
            </w:tcBorders>
          </w:tcPr>
          <w:p w14:paraId="5ED56F87" w14:textId="77777777" w:rsidR="00C55221" w:rsidRDefault="00C55221" w:rsidP="00D05C3C">
            <w:pPr>
              <w:tabs>
                <w:tab w:val="left" w:pos="720"/>
                <w:tab w:val="left" w:pos="1080"/>
                <w:tab w:val="left" w:pos="1440"/>
                <w:tab w:val="left" w:pos="1800"/>
                <w:tab w:val="left" w:pos="2160"/>
              </w:tabs>
              <w:suppressAutoHyphens/>
              <w:rPr>
                <w:ins w:id="1117" w:author="Ahmed Hamza" w:date="2024-10-14T23:15:00Z" w16du:dateUtc="2024-10-15T06:15:00Z"/>
                <w:rFonts w:ascii="Courier" w:hAnsi="Courier"/>
                <w:b/>
                <w:sz w:val="18"/>
              </w:rPr>
            </w:pPr>
            <w:ins w:id="1118" w:author="Ahmed Hamza" w:date="2024-10-14T23:15:00Z" w16du:dateUtc="2024-10-15T06:15:00Z">
              <w:r w:rsidRPr="00C01752">
                <w:rPr>
                  <w:rFonts w:ascii="Courier New" w:hAnsi="Courier New" w:cs="Courier New"/>
                  <w:bCs/>
                  <w:sz w:val="18"/>
                </w:rPr>
                <w:t>@meshUri</w:t>
              </w:r>
            </w:ins>
          </w:p>
        </w:tc>
        <w:tc>
          <w:tcPr>
            <w:tcW w:w="318" w:type="pct"/>
            <w:tcBorders>
              <w:right w:val="single" w:sz="4" w:space="0" w:color="000000"/>
            </w:tcBorders>
          </w:tcPr>
          <w:p w14:paraId="3D246616" w14:textId="77777777" w:rsidR="00C55221" w:rsidRDefault="00C55221" w:rsidP="00D05C3C">
            <w:pPr>
              <w:tabs>
                <w:tab w:val="left" w:pos="720"/>
                <w:tab w:val="left" w:pos="1080"/>
                <w:tab w:val="left" w:pos="1440"/>
                <w:tab w:val="left" w:pos="1800"/>
                <w:tab w:val="left" w:pos="2160"/>
              </w:tabs>
              <w:suppressAutoHyphens/>
              <w:jc w:val="center"/>
              <w:rPr>
                <w:ins w:id="1119" w:author="Ahmed Hamza" w:date="2024-10-14T23:15:00Z" w16du:dateUtc="2024-10-15T06:15:00Z"/>
                <w:sz w:val="18"/>
                <w:szCs w:val="16"/>
              </w:rPr>
            </w:pPr>
            <w:ins w:id="1120"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386D1DE1" w14:textId="77777777" w:rsidR="00C55221" w:rsidRDefault="00C55221" w:rsidP="00D05C3C">
            <w:pPr>
              <w:tabs>
                <w:tab w:val="left" w:pos="720"/>
                <w:tab w:val="left" w:pos="1080"/>
                <w:tab w:val="left" w:pos="1440"/>
                <w:tab w:val="left" w:pos="1800"/>
                <w:tab w:val="left" w:pos="2160"/>
              </w:tabs>
              <w:suppressAutoHyphens/>
              <w:rPr>
                <w:ins w:id="1121" w:author="Ahmed Hamza" w:date="2024-10-14T23:15:00Z" w16du:dateUtc="2024-10-15T06:15:00Z"/>
                <w:sz w:val="18"/>
                <w:szCs w:val="16"/>
              </w:rPr>
            </w:pPr>
            <w:ins w:id="1122" w:author="Ahmed Hamza" w:date="2024-10-14T23:15:00Z" w16du:dateUtc="2024-10-15T06:15:00Z">
              <w:r>
                <w:rPr>
                  <w:sz w:val="18"/>
                  <w:szCs w:val="16"/>
                </w:rPr>
                <w:t>xs:string</w:t>
              </w:r>
            </w:ins>
          </w:p>
        </w:tc>
        <w:tc>
          <w:tcPr>
            <w:tcW w:w="1567" w:type="pct"/>
            <w:tcBorders>
              <w:left w:val="single" w:sz="4" w:space="0" w:color="000000"/>
            </w:tcBorders>
          </w:tcPr>
          <w:p w14:paraId="4D2009F1" w14:textId="77777777" w:rsidR="00C55221" w:rsidRDefault="00C55221" w:rsidP="00D05C3C">
            <w:pPr>
              <w:tabs>
                <w:tab w:val="left" w:pos="720"/>
                <w:tab w:val="left" w:pos="1080"/>
                <w:tab w:val="left" w:pos="1440"/>
                <w:tab w:val="left" w:pos="1800"/>
                <w:tab w:val="left" w:pos="2160"/>
              </w:tabs>
              <w:suppressAutoHyphens/>
              <w:rPr>
                <w:ins w:id="1123" w:author="Ahmed Hamza" w:date="2024-10-14T23:15:00Z" w16du:dateUtc="2024-10-15T06:15:00Z"/>
                <w:sz w:val="18"/>
                <w:szCs w:val="16"/>
              </w:rPr>
            </w:pPr>
            <w:ins w:id="1124" w:author="Ahmed Hamza" w:date="2024-10-14T23:15:00Z" w16du:dateUtc="2024-10-15T06:15:00Z">
              <w:r w:rsidRPr="007D217B">
                <w:rPr>
                  <w:sz w:val="18"/>
                  <w:szCs w:val="16"/>
                  <w:rPrChange w:id="1125" w:author="Ahmed Hamza" w:date="2024-11-03T18:49:00Z" w16du:dateUtc="2024-11-04T02:49:00Z">
                    <w:rPr>
                      <w:rFonts w:asciiTheme="minorHAnsi" w:hAnsiTheme="minorHAnsi" w:cstheme="minorHAnsi"/>
                      <w:sz w:val="18"/>
                      <w:szCs w:val="16"/>
                    </w:rPr>
                  </w:rPrChange>
                </w:rPr>
                <w:t>The URI for the mesh of the avatar.</w:t>
              </w:r>
            </w:ins>
          </w:p>
        </w:tc>
      </w:tr>
      <w:tr w:rsidR="00C55221" w:rsidRPr="00F4709D" w14:paraId="4C733E69" w14:textId="77777777" w:rsidTr="00D05C3C">
        <w:trPr>
          <w:ins w:id="1126" w:author="Ahmed Hamza" w:date="2024-10-14T23:15:00Z"/>
        </w:trPr>
        <w:tc>
          <w:tcPr>
            <w:tcW w:w="1765" w:type="pct"/>
            <w:tcBorders>
              <w:right w:val="single" w:sz="4" w:space="0" w:color="000000"/>
            </w:tcBorders>
          </w:tcPr>
          <w:p w14:paraId="2F04DB5A" w14:textId="77777777" w:rsidR="00C55221" w:rsidRDefault="00C55221" w:rsidP="00D05C3C">
            <w:pPr>
              <w:tabs>
                <w:tab w:val="left" w:pos="720"/>
                <w:tab w:val="left" w:pos="1080"/>
                <w:tab w:val="left" w:pos="1440"/>
                <w:tab w:val="left" w:pos="1800"/>
                <w:tab w:val="left" w:pos="2160"/>
              </w:tabs>
              <w:suppressAutoHyphens/>
              <w:rPr>
                <w:ins w:id="1127" w:author="Ahmed Hamza" w:date="2024-10-14T23:15:00Z" w16du:dateUtc="2024-10-15T06:15:00Z"/>
                <w:rFonts w:ascii="Courier" w:hAnsi="Courier"/>
                <w:b/>
                <w:sz w:val="18"/>
              </w:rPr>
            </w:pPr>
            <w:ins w:id="1128" w:author="Ahmed Hamza" w:date="2024-10-14T23:15:00Z" w16du:dateUtc="2024-10-15T06:15:00Z">
              <w:r w:rsidRPr="00C01752">
                <w:rPr>
                  <w:rFonts w:ascii="Courier New" w:hAnsi="Courier New" w:cs="Courier New"/>
                  <w:bCs/>
                  <w:sz w:val="18"/>
                </w:rPr>
                <w:t>@description</w:t>
              </w:r>
            </w:ins>
          </w:p>
        </w:tc>
        <w:tc>
          <w:tcPr>
            <w:tcW w:w="318" w:type="pct"/>
            <w:tcBorders>
              <w:right w:val="single" w:sz="4" w:space="0" w:color="000000"/>
            </w:tcBorders>
          </w:tcPr>
          <w:p w14:paraId="685FD379" w14:textId="77777777" w:rsidR="00C55221" w:rsidRDefault="00C55221" w:rsidP="00D05C3C">
            <w:pPr>
              <w:tabs>
                <w:tab w:val="left" w:pos="720"/>
                <w:tab w:val="left" w:pos="1080"/>
                <w:tab w:val="left" w:pos="1440"/>
                <w:tab w:val="left" w:pos="1800"/>
                <w:tab w:val="left" w:pos="2160"/>
              </w:tabs>
              <w:suppressAutoHyphens/>
              <w:jc w:val="center"/>
              <w:rPr>
                <w:ins w:id="1129" w:author="Ahmed Hamza" w:date="2024-10-14T23:15:00Z" w16du:dateUtc="2024-10-15T06:15:00Z"/>
                <w:sz w:val="18"/>
                <w:szCs w:val="16"/>
              </w:rPr>
            </w:pPr>
            <w:ins w:id="1130"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3F40C99C" w14:textId="77777777" w:rsidR="00C55221" w:rsidRDefault="00C55221" w:rsidP="00D05C3C">
            <w:pPr>
              <w:tabs>
                <w:tab w:val="left" w:pos="720"/>
                <w:tab w:val="left" w:pos="1080"/>
                <w:tab w:val="left" w:pos="1440"/>
                <w:tab w:val="left" w:pos="1800"/>
                <w:tab w:val="left" w:pos="2160"/>
              </w:tabs>
              <w:suppressAutoHyphens/>
              <w:rPr>
                <w:ins w:id="1131" w:author="Ahmed Hamza" w:date="2024-10-14T23:15:00Z" w16du:dateUtc="2024-10-15T06:15:00Z"/>
                <w:sz w:val="18"/>
                <w:szCs w:val="16"/>
              </w:rPr>
            </w:pPr>
            <w:ins w:id="1132" w:author="Ahmed Hamza" w:date="2024-10-14T23:15:00Z" w16du:dateUtc="2024-10-15T06:15:00Z">
              <w:r>
                <w:rPr>
                  <w:sz w:val="18"/>
                  <w:szCs w:val="16"/>
                </w:rPr>
                <w:t>xs:string</w:t>
              </w:r>
            </w:ins>
          </w:p>
        </w:tc>
        <w:tc>
          <w:tcPr>
            <w:tcW w:w="1567" w:type="pct"/>
            <w:tcBorders>
              <w:left w:val="single" w:sz="4" w:space="0" w:color="000000"/>
            </w:tcBorders>
          </w:tcPr>
          <w:p w14:paraId="33833ACB" w14:textId="77777777" w:rsidR="00C55221" w:rsidRDefault="00C55221" w:rsidP="00D05C3C">
            <w:pPr>
              <w:tabs>
                <w:tab w:val="left" w:pos="720"/>
                <w:tab w:val="left" w:pos="1080"/>
                <w:tab w:val="left" w:pos="1440"/>
                <w:tab w:val="left" w:pos="1800"/>
                <w:tab w:val="left" w:pos="2160"/>
              </w:tabs>
              <w:suppressAutoHyphens/>
              <w:rPr>
                <w:ins w:id="1133" w:author="Ahmed Hamza" w:date="2024-10-14T23:15:00Z" w16du:dateUtc="2024-10-15T06:15:00Z"/>
                <w:sz w:val="18"/>
                <w:szCs w:val="16"/>
              </w:rPr>
            </w:pPr>
            <w:ins w:id="1134" w:author="Ahmed Hamza" w:date="2024-10-14T23:15:00Z" w16du:dateUtc="2024-10-15T06:15:00Z">
              <w:r w:rsidRPr="007D217B">
                <w:rPr>
                  <w:sz w:val="18"/>
                  <w:szCs w:val="16"/>
                  <w:rPrChange w:id="1135" w:author="Ahmed Hamza" w:date="2024-11-03T18:49:00Z" w16du:dateUtc="2024-11-04T02:49:00Z">
                    <w:rPr>
                      <w:rFonts w:asciiTheme="minorHAnsi" w:hAnsiTheme="minorHAnsi" w:cstheme="minorHAnsi"/>
                      <w:sz w:val="18"/>
                      <w:szCs w:val="16"/>
                    </w:rPr>
                  </w:rPrChange>
                </w:rPr>
                <w:t>A string describing the avatar.</w:t>
              </w:r>
            </w:ins>
          </w:p>
        </w:tc>
      </w:tr>
      <w:tr w:rsidR="00C55221" w:rsidRPr="00F4709D" w14:paraId="5B3E9233" w14:textId="77777777" w:rsidTr="00D05C3C">
        <w:trPr>
          <w:ins w:id="1136" w:author="Ahmed Hamza" w:date="2024-10-14T23:15:00Z"/>
        </w:trPr>
        <w:tc>
          <w:tcPr>
            <w:tcW w:w="5000" w:type="pct"/>
            <w:gridSpan w:val="4"/>
          </w:tcPr>
          <w:p w14:paraId="7C2E129D" w14:textId="77777777" w:rsidR="00C55221" w:rsidRPr="00A67D4B" w:rsidRDefault="00C55221" w:rsidP="00D05C3C">
            <w:pPr>
              <w:pStyle w:val="TH"/>
              <w:spacing w:after="0"/>
              <w:jc w:val="left"/>
              <w:rPr>
                <w:ins w:id="1137" w:author="Ahmed Hamza" w:date="2024-10-14T23:15:00Z" w16du:dateUtc="2024-10-15T06:15:00Z"/>
                <w:sz w:val="18"/>
                <w:lang w:val="en-US"/>
              </w:rPr>
            </w:pPr>
            <w:ins w:id="1138" w:author="Ahmed Hamza" w:date="2024-10-14T23:15:00Z" w16du:dateUtc="2024-10-15T06:15:00Z">
              <w:r>
                <w:rPr>
                  <w:sz w:val="18"/>
                  <w:lang w:val="en-US"/>
                </w:rPr>
                <w:t>Key</w:t>
              </w:r>
              <w:r w:rsidRPr="00A67D4B">
                <w:rPr>
                  <w:sz w:val="18"/>
                  <w:lang w:val="en-US"/>
                </w:rPr>
                <w:t>:</w:t>
              </w:r>
            </w:ins>
          </w:p>
          <w:p w14:paraId="0E8D1463" w14:textId="77777777" w:rsidR="00C55221" w:rsidRPr="00A67D4B" w:rsidRDefault="00C55221" w:rsidP="00D05C3C">
            <w:pPr>
              <w:pStyle w:val="TH"/>
              <w:spacing w:before="0" w:after="0"/>
              <w:ind w:left="360"/>
              <w:jc w:val="left"/>
              <w:rPr>
                <w:ins w:id="1139" w:author="Ahmed Hamza" w:date="2024-10-14T23:15:00Z" w16du:dateUtc="2024-10-15T06:15:00Z"/>
                <w:b w:val="0"/>
                <w:sz w:val="18"/>
                <w:lang w:val="en-US"/>
              </w:rPr>
            </w:pPr>
            <w:ins w:id="1140" w:author="Ahmed Hamza" w:date="2024-10-14T23:15:00Z" w16du:dateUtc="2024-10-15T06:15:00Z">
              <w:r w:rsidRPr="00A67D4B">
                <w:rPr>
                  <w:b w:val="0"/>
                  <w:sz w:val="18"/>
                  <w:lang w:val="en-US"/>
                </w:rPr>
                <w:t>For attributes: M=Mandatory, O=Optional, OD=Optional with Default Value, CM=Conditionally Mandatory.</w:t>
              </w:r>
            </w:ins>
          </w:p>
          <w:p w14:paraId="5553DD79" w14:textId="77777777" w:rsidR="00C55221" w:rsidRDefault="00C55221" w:rsidP="00D05C3C">
            <w:pPr>
              <w:pStyle w:val="TH"/>
              <w:spacing w:before="0" w:after="0"/>
              <w:ind w:left="360"/>
              <w:jc w:val="left"/>
              <w:rPr>
                <w:ins w:id="1141" w:author="Ahmed Hamza" w:date="2024-10-14T23:15:00Z" w16du:dateUtc="2024-10-15T06:15:00Z"/>
                <w:b w:val="0"/>
                <w:sz w:val="18"/>
                <w:lang w:val="en-US"/>
              </w:rPr>
            </w:pPr>
            <w:ins w:id="1142" w:author="Ahmed Hamza" w:date="2024-10-14T23:15:00Z" w16du:dateUtc="2024-10-15T06:15:00Z">
              <w:r w:rsidRPr="00A67D4B">
                <w:rPr>
                  <w:b w:val="0"/>
                  <w:sz w:val="18"/>
                  <w:lang w:val="en-US"/>
                </w:rPr>
                <w:t>For elements: &lt;minOccurs&gt;..&lt;maxOccurs&gt; (N=unbounded)</w:t>
              </w:r>
            </w:ins>
          </w:p>
          <w:p w14:paraId="0D645E0D" w14:textId="77777777" w:rsidR="00C55221" w:rsidRPr="00A67D4B" w:rsidRDefault="00C55221" w:rsidP="00D05C3C">
            <w:pPr>
              <w:pStyle w:val="TH"/>
              <w:spacing w:before="0" w:after="0"/>
              <w:ind w:left="360"/>
              <w:jc w:val="left"/>
              <w:rPr>
                <w:ins w:id="1143" w:author="Ahmed Hamza" w:date="2024-10-14T23:15:00Z" w16du:dateUtc="2024-10-15T06:15:00Z"/>
                <w:b w:val="0"/>
                <w:sz w:val="18"/>
                <w:lang w:val="en-US"/>
              </w:rPr>
            </w:pPr>
          </w:p>
          <w:p w14:paraId="5E78CC32" w14:textId="77777777" w:rsidR="00C55221" w:rsidRDefault="00C55221" w:rsidP="00D05C3C">
            <w:pPr>
              <w:tabs>
                <w:tab w:val="left" w:pos="720"/>
                <w:tab w:val="left" w:pos="1080"/>
                <w:tab w:val="left" w:pos="1440"/>
                <w:tab w:val="left" w:pos="1800"/>
                <w:tab w:val="left" w:pos="2160"/>
              </w:tabs>
              <w:suppressAutoHyphens/>
              <w:rPr>
                <w:ins w:id="1144" w:author="Ahmed Hamza" w:date="2024-10-14T23:15:00Z" w16du:dateUtc="2024-10-15T06:15:00Z"/>
                <w:sz w:val="18"/>
                <w:szCs w:val="16"/>
              </w:rPr>
            </w:pPr>
            <w:ins w:id="1145"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0A7B87EC" w14:textId="77777777" w:rsidR="00C55221" w:rsidRDefault="00C55221" w:rsidP="00C55221">
      <w:pPr>
        <w:rPr>
          <w:ins w:id="1146" w:author="Ahmed Hamza" w:date="2024-10-14T23:15:00Z" w16du:dateUtc="2024-10-15T06:15:00Z"/>
        </w:rPr>
      </w:pPr>
    </w:p>
    <w:p w14:paraId="401A1099" w14:textId="00F6D7FB" w:rsidR="00C55221" w:rsidRPr="00C01752" w:rsidRDefault="00C55221" w:rsidP="00A14F13">
      <w:pPr>
        <w:pStyle w:val="Heading4"/>
        <w:rPr>
          <w:ins w:id="1147" w:author="Ahmed Hamza" w:date="2024-10-14T23:15:00Z" w16du:dateUtc="2024-10-15T06:15:00Z"/>
          <w:lang w:val="en-CA"/>
        </w:rPr>
      </w:pPr>
      <w:ins w:id="1148" w:author="Ahmed Hamza" w:date="2024-10-14T23:15:00Z" w16du:dateUtc="2024-10-15T06:15:00Z">
        <w:r w:rsidRPr="00C01752">
          <w:rPr>
            <w:lang w:val="en-CA"/>
          </w:rPr>
          <w:t>The haptics</w:t>
        </w:r>
        <w:r>
          <w:rPr>
            <w:lang w:val="en-CA"/>
          </w:rPr>
          <w:t>Perception</w:t>
        </w:r>
        <w:r w:rsidRPr="00C01752">
          <w:rPr>
            <w:lang w:val="en-CA"/>
          </w:rPr>
          <w:t xml:space="preserve"> XML element</w:t>
        </w:r>
      </w:ins>
    </w:p>
    <w:p w14:paraId="42FB8956" w14:textId="72327375" w:rsidR="00C55221" w:rsidRPr="00A14F13" w:rsidRDefault="00C55221" w:rsidP="00C55221">
      <w:pPr>
        <w:rPr>
          <w:ins w:id="1149" w:author="Ahmed Hamza" w:date="2024-10-14T23:15:00Z" w16du:dateUtc="2024-10-15T06:15:00Z"/>
          <w:rFonts w:cstheme="minorHAnsi"/>
        </w:rPr>
      </w:pPr>
      <w:ins w:id="1150" w:author="Ahmed Hamza" w:date="2024-10-14T23:15:00Z" w16du:dateUtc="2024-10-15T06:15:00Z">
        <w:r w:rsidRPr="00A14F13">
          <w:rPr>
            <w:rFonts w:cstheme="minorHAnsi"/>
          </w:rPr>
          <w:t xml:space="preserve">This XML element consists of the elements and attributes in </w:t>
        </w:r>
      </w:ins>
      <w:ins w:id="1151" w:author="Ahmed Hamza" w:date="2024-10-16T16:40:00Z" w16du:dateUtc="2024-10-16T23:40:00Z">
        <w:r w:rsidR="00F02992">
          <w:rPr>
            <w:rFonts w:cstheme="minorHAnsi"/>
            <w:highlight w:val="yellow"/>
          </w:rPr>
          <w:fldChar w:fldCharType="begin"/>
        </w:r>
        <w:r w:rsidR="00F02992">
          <w:rPr>
            <w:rFonts w:cstheme="minorHAnsi"/>
          </w:rPr>
          <w:instrText xml:space="preserve"> REF _Ref179989263 \h </w:instrText>
        </w:r>
      </w:ins>
      <w:r w:rsidR="00F02992">
        <w:rPr>
          <w:rFonts w:cstheme="minorHAnsi"/>
          <w:highlight w:val="yellow"/>
        </w:rPr>
      </w:r>
      <w:r w:rsidR="00F02992">
        <w:rPr>
          <w:rFonts w:cstheme="minorHAnsi"/>
          <w:highlight w:val="yellow"/>
        </w:rPr>
        <w:fldChar w:fldCharType="separate"/>
      </w:r>
      <w:ins w:id="1152" w:author="Ahmed Hamza" w:date="2024-11-03T19:11:00Z" w16du:dateUtc="2024-11-04T03:11:00Z">
        <w:r w:rsidR="000374F2">
          <w:t xml:space="preserve">Table </w:t>
        </w:r>
        <w:r w:rsidR="000374F2">
          <w:rPr>
            <w:noProof/>
          </w:rPr>
          <w:t>16</w:t>
        </w:r>
      </w:ins>
      <w:ins w:id="1153" w:author="Ahmed Hamza" w:date="2024-10-16T16:40:00Z" w16du:dateUtc="2024-10-16T23:40:00Z">
        <w:r w:rsidR="00F02992">
          <w:rPr>
            <w:rFonts w:cstheme="minorHAnsi"/>
            <w:highlight w:val="yellow"/>
          </w:rPr>
          <w:fldChar w:fldCharType="end"/>
        </w:r>
      </w:ins>
      <w:ins w:id="1154" w:author="Ahmed Hamza" w:date="2024-10-14T23:15:00Z" w16du:dateUtc="2024-10-15T06:15:00Z">
        <w:r w:rsidRPr="00A14F13">
          <w:rPr>
            <w:rFonts w:cstheme="minorHAnsi"/>
          </w:rPr>
          <w:t>.</w:t>
        </w:r>
      </w:ins>
    </w:p>
    <w:p w14:paraId="46D07438" w14:textId="6DCDCA11" w:rsidR="00C55221" w:rsidRDefault="00C55221" w:rsidP="00A14F13">
      <w:pPr>
        <w:pStyle w:val="TableCaption"/>
        <w:rPr>
          <w:ins w:id="1155" w:author="Ahmed Hamza" w:date="2024-10-14T23:15:00Z" w16du:dateUtc="2024-10-15T06:15:00Z"/>
        </w:rPr>
      </w:pPr>
      <w:bookmarkStart w:id="1156" w:name="_Ref179989263"/>
      <w:ins w:id="1157" w:author="Ahmed Hamza" w:date="2024-10-14T23:15:00Z" w16du:dateUtc="2024-10-15T06:15:00Z">
        <w:r>
          <w:t xml:space="preserve">Table </w:t>
        </w:r>
        <w:r>
          <w:fldChar w:fldCharType="begin"/>
        </w:r>
        <w:r>
          <w:instrText xml:space="preserve"> SEQ Table \* ARABIC </w:instrText>
        </w:r>
        <w:r>
          <w:fldChar w:fldCharType="separate"/>
        </w:r>
      </w:ins>
      <w:ins w:id="1158" w:author="Ahmed Hamza" w:date="2024-11-03T19:13:00Z" w16du:dateUtc="2024-11-04T03:13:00Z">
        <w:r w:rsidR="009D2CA7">
          <w:rPr>
            <w:noProof/>
          </w:rPr>
          <w:t>16</w:t>
        </w:r>
      </w:ins>
      <w:ins w:id="1159" w:author="Ahmed Hamza" w:date="2024-10-14T23:15:00Z" w16du:dateUtc="2024-10-15T06:15:00Z">
        <w:r>
          <w:fldChar w:fldCharType="end"/>
        </w:r>
        <w:bookmarkEnd w:id="1156"/>
        <w:r>
          <w:t xml:space="preserve"> – Elements and attributes of the hatpicsPerception element.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794B74C0" w14:textId="77777777" w:rsidTr="00D05C3C">
        <w:trPr>
          <w:ins w:id="1160" w:author="Ahmed Hamza" w:date="2024-10-14T23:15:00Z"/>
        </w:trPr>
        <w:tc>
          <w:tcPr>
            <w:tcW w:w="1765" w:type="pct"/>
            <w:tcBorders>
              <w:right w:val="single" w:sz="4" w:space="0" w:color="000000"/>
            </w:tcBorders>
          </w:tcPr>
          <w:p w14:paraId="4607693A" w14:textId="77777777" w:rsidR="00C55221" w:rsidRPr="00F4709D" w:rsidRDefault="00C55221" w:rsidP="00D05C3C">
            <w:pPr>
              <w:tabs>
                <w:tab w:val="left" w:pos="720"/>
                <w:tab w:val="left" w:pos="1080"/>
                <w:tab w:val="left" w:pos="1440"/>
                <w:tab w:val="left" w:pos="1800"/>
                <w:tab w:val="left" w:pos="2160"/>
              </w:tabs>
              <w:suppressAutoHyphens/>
              <w:rPr>
                <w:ins w:id="1161" w:author="Ahmed Hamza" w:date="2024-10-14T23:15:00Z" w16du:dateUtc="2024-10-15T06:15:00Z"/>
                <w:b/>
                <w:sz w:val="18"/>
                <w:szCs w:val="18"/>
              </w:rPr>
            </w:pPr>
            <w:ins w:id="1162"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255CAA97" w14:textId="77777777" w:rsidR="00C55221" w:rsidRPr="00F4709D" w:rsidRDefault="00C55221" w:rsidP="00D05C3C">
            <w:pPr>
              <w:tabs>
                <w:tab w:val="left" w:pos="720"/>
                <w:tab w:val="left" w:pos="1080"/>
                <w:tab w:val="left" w:pos="1440"/>
                <w:tab w:val="left" w:pos="1800"/>
                <w:tab w:val="left" w:pos="2160"/>
              </w:tabs>
              <w:suppressAutoHyphens/>
              <w:jc w:val="center"/>
              <w:rPr>
                <w:ins w:id="1163" w:author="Ahmed Hamza" w:date="2024-10-14T23:15:00Z" w16du:dateUtc="2024-10-15T06:15:00Z"/>
                <w:b/>
                <w:sz w:val="18"/>
                <w:szCs w:val="16"/>
              </w:rPr>
            </w:pPr>
            <w:ins w:id="1164" w:author="Ahmed Hamza" w:date="2024-10-14T23:15:00Z" w16du:dateUtc="2024-10-15T06:15:00Z">
              <w:r w:rsidRPr="00F4709D">
                <w:rPr>
                  <w:b/>
                  <w:sz w:val="18"/>
                  <w:szCs w:val="16"/>
                </w:rPr>
                <w:t>Use</w:t>
              </w:r>
            </w:ins>
          </w:p>
        </w:tc>
        <w:tc>
          <w:tcPr>
            <w:tcW w:w="1350" w:type="pct"/>
            <w:tcBorders>
              <w:right w:val="single" w:sz="4" w:space="0" w:color="000000"/>
            </w:tcBorders>
          </w:tcPr>
          <w:p w14:paraId="6F09387F" w14:textId="77777777" w:rsidR="00C55221" w:rsidRPr="00F4709D" w:rsidRDefault="00C55221" w:rsidP="00D05C3C">
            <w:pPr>
              <w:tabs>
                <w:tab w:val="left" w:pos="720"/>
                <w:tab w:val="left" w:pos="1080"/>
                <w:tab w:val="left" w:pos="1440"/>
                <w:tab w:val="left" w:pos="1800"/>
                <w:tab w:val="left" w:pos="2160"/>
              </w:tabs>
              <w:suppressAutoHyphens/>
              <w:rPr>
                <w:ins w:id="1165" w:author="Ahmed Hamza" w:date="2024-10-14T23:15:00Z" w16du:dateUtc="2024-10-15T06:15:00Z"/>
                <w:b/>
                <w:sz w:val="18"/>
                <w:szCs w:val="16"/>
              </w:rPr>
            </w:pPr>
            <w:ins w:id="1166" w:author="Ahmed Hamza" w:date="2024-10-14T23:15:00Z" w16du:dateUtc="2024-10-15T06:15:00Z">
              <w:r>
                <w:rPr>
                  <w:b/>
                  <w:sz w:val="18"/>
                  <w:szCs w:val="16"/>
                </w:rPr>
                <w:t>Data type</w:t>
              </w:r>
            </w:ins>
          </w:p>
        </w:tc>
        <w:tc>
          <w:tcPr>
            <w:tcW w:w="1567" w:type="pct"/>
            <w:tcBorders>
              <w:left w:val="single" w:sz="4" w:space="0" w:color="000000"/>
            </w:tcBorders>
          </w:tcPr>
          <w:p w14:paraId="4FC95194" w14:textId="77777777" w:rsidR="00C55221" w:rsidRPr="00F4709D" w:rsidRDefault="00C55221" w:rsidP="00D05C3C">
            <w:pPr>
              <w:tabs>
                <w:tab w:val="left" w:pos="720"/>
                <w:tab w:val="left" w:pos="1080"/>
                <w:tab w:val="left" w:pos="1440"/>
                <w:tab w:val="left" w:pos="1800"/>
                <w:tab w:val="left" w:pos="2160"/>
              </w:tabs>
              <w:suppressAutoHyphens/>
              <w:rPr>
                <w:ins w:id="1167" w:author="Ahmed Hamza" w:date="2024-10-14T23:15:00Z" w16du:dateUtc="2024-10-15T06:15:00Z"/>
                <w:b/>
                <w:sz w:val="18"/>
                <w:szCs w:val="16"/>
              </w:rPr>
            </w:pPr>
            <w:ins w:id="1168" w:author="Ahmed Hamza" w:date="2024-10-14T23:15:00Z" w16du:dateUtc="2024-10-15T06:15:00Z">
              <w:r w:rsidRPr="00F4709D">
                <w:rPr>
                  <w:b/>
                  <w:sz w:val="18"/>
                  <w:szCs w:val="16"/>
                </w:rPr>
                <w:t>Description</w:t>
              </w:r>
            </w:ins>
          </w:p>
        </w:tc>
      </w:tr>
      <w:tr w:rsidR="00C55221" w:rsidRPr="00F4709D" w14:paraId="3EFF4250" w14:textId="77777777" w:rsidTr="00D05C3C">
        <w:trPr>
          <w:ins w:id="1169" w:author="Ahmed Hamza" w:date="2024-10-14T23:15:00Z"/>
        </w:trPr>
        <w:tc>
          <w:tcPr>
            <w:tcW w:w="1765" w:type="pct"/>
            <w:tcBorders>
              <w:right w:val="single" w:sz="4" w:space="0" w:color="000000"/>
            </w:tcBorders>
          </w:tcPr>
          <w:p w14:paraId="5ECAEFB8" w14:textId="77777777" w:rsidR="00C55221" w:rsidRDefault="00C55221" w:rsidP="00D05C3C">
            <w:pPr>
              <w:tabs>
                <w:tab w:val="left" w:pos="720"/>
                <w:tab w:val="left" w:pos="1080"/>
                <w:tab w:val="left" w:pos="1440"/>
                <w:tab w:val="left" w:pos="1800"/>
                <w:tab w:val="left" w:pos="2160"/>
              </w:tabs>
              <w:suppressAutoHyphens/>
              <w:rPr>
                <w:ins w:id="1170" w:author="Ahmed Hamza" w:date="2024-10-14T23:15:00Z" w16du:dateUtc="2024-10-15T06:15:00Z"/>
                <w:rFonts w:ascii="Courier" w:hAnsi="Courier"/>
                <w:b/>
                <w:sz w:val="18"/>
              </w:rPr>
            </w:pPr>
            <w:ins w:id="1171" w:author="Ahmed Hamza" w:date="2024-10-14T23:15:00Z" w16du:dateUtc="2024-10-15T06:15:00Z">
              <w:r w:rsidRPr="00C01752">
                <w:rPr>
                  <w:rFonts w:ascii="Courier New" w:hAnsi="Courier New" w:cs="Courier New"/>
                  <w:bCs/>
                  <w:sz w:val="18"/>
                  <w:szCs w:val="18"/>
                </w:rPr>
                <w:t>@</w:t>
              </w:r>
              <w:r>
                <w:rPr>
                  <w:rFonts w:ascii="Courier New" w:hAnsi="Courier New" w:cs="Courier New"/>
                  <w:bCs/>
                  <w:sz w:val="18"/>
                  <w:szCs w:val="18"/>
                </w:rPr>
                <w:t>i</w:t>
              </w:r>
              <w:r w:rsidRPr="00C01752">
                <w:rPr>
                  <w:rFonts w:ascii="Courier New" w:hAnsi="Courier New" w:cs="Courier New"/>
                  <w:bCs/>
                  <w:sz w:val="18"/>
                  <w:szCs w:val="18"/>
                </w:rPr>
                <w:t>d</w:t>
              </w:r>
            </w:ins>
          </w:p>
        </w:tc>
        <w:tc>
          <w:tcPr>
            <w:tcW w:w="318" w:type="pct"/>
            <w:tcBorders>
              <w:right w:val="single" w:sz="4" w:space="0" w:color="000000"/>
            </w:tcBorders>
          </w:tcPr>
          <w:p w14:paraId="2A5B5D5B" w14:textId="77777777" w:rsidR="00C55221" w:rsidRDefault="00C55221" w:rsidP="00D05C3C">
            <w:pPr>
              <w:tabs>
                <w:tab w:val="left" w:pos="720"/>
                <w:tab w:val="left" w:pos="1080"/>
                <w:tab w:val="left" w:pos="1440"/>
                <w:tab w:val="left" w:pos="1800"/>
                <w:tab w:val="left" w:pos="2160"/>
              </w:tabs>
              <w:suppressAutoHyphens/>
              <w:jc w:val="center"/>
              <w:rPr>
                <w:ins w:id="1172" w:author="Ahmed Hamza" w:date="2024-10-14T23:15:00Z" w16du:dateUtc="2024-10-15T06:15:00Z"/>
                <w:sz w:val="18"/>
                <w:szCs w:val="16"/>
              </w:rPr>
            </w:pPr>
            <w:ins w:id="1173"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0E193B09" w14:textId="77777777" w:rsidR="00C55221" w:rsidRDefault="00C55221" w:rsidP="00D05C3C">
            <w:pPr>
              <w:tabs>
                <w:tab w:val="left" w:pos="720"/>
                <w:tab w:val="left" w:pos="1080"/>
                <w:tab w:val="left" w:pos="1440"/>
                <w:tab w:val="left" w:pos="1800"/>
                <w:tab w:val="left" w:pos="2160"/>
              </w:tabs>
              <w:suppressAutoHyphens/>
              <w:rPr>
                <w:ins w:id="1174" w:author="Ahmed Hamza" w:date="2024-10-14T23:15:00Z" w16du:dateUtc="2024-10-15T06:15:00Z"/>
                <w:sz w:val="18"/>
                <w:szCs w:val="16"/>
              </w:rPr>
            </w:pPr>
            <w:ins w:id="1175" w:author="Ahmed Hamza" w:date="2024-10-14T23:15:00Z" w16du:dateUtc="2024-10-15T06:15:00Z">
              <w:r>
                <w:rPr>
                  <w:sz w:val="18"/>
                  <w:szCs w:val="16"/>
                </w:rPr>
                <w:t>xs:unsignedInt</w:t>
              </w:r>
            </w:ins>
          </w:p>
        </w:tc>
        <w:tc>
          <w:tcPr>
            <w:tcW w:w="1567" w:type="pct"/>
            <w:tcBorders>
              <w:left w:val="single" w:sz="4" w:space="0" w:color="000000"/>
            </w:tcBorders>
          </w:tcPr>
          <w:p w14:paraId="78FA8CFA" w14:textId="77777777" w:rsidR="00C55221" w:rsidRDefault="00C55221" w:rsidP="00D05C3C">
            <w:pPr>
              <w:tabs>
                <w:tab w:val="left" w:pos="720"/>
                <w:tab w:val="left" w:pos="1080"/>
                <w:tab w:val="left" w:pos="1440"/>
                <w:tab w:val="left" w:pos="1800"/>
                <w:tab w:val="left" w:pos="2160"/>
              </w:tabs>
              <w:suppressAutoHyphens/>
              <w:rPr>
                <w:ins w:id="1176" w:author="Ahmed Hamza" w:date="2024-10-14T23:15:00Z" w16du:dateUtc="2024-10-15T06:15:00Z"/>
                <w:sz w:val="18"/>
                <w:szCs w:val="16"/>
              </w:rPr>
            </w:pPr>
            <w:ins w:id="1177" w:author="Ahmed Hamza" w:date="2024-10-14T23:15:00Z" w16du:dateUtc="2024-10-15T06:15:00Z">
              <w:r>
                <w:rPr>
                  <w:sz w:val="18"/>
                  <w:szCs w:val="16"/>
                </w:rPr>
                <w:t xml:space="preserve">Indicates the identifier for the perception. The value shall match the </w:t>
              </w:r>
              <w:r w:rsidRPr="00D05C3C">
                <w:rPr>
                  <w:rFonts w:ascii="Courier New" w:hAnsi="Courier New" w:cs="Courier New"/>
                  <w:sz w:val="18"/>
                  <w:szCs w:val="16"/>
                </w:rPr>
                <w:t>perception_id</w:t>
              </w:r>
              <w:r>
                <w:rPr>
                  <w:sz w:val="18"/>
                  <w:szCs w:val="16"/>
                </w:rPr>
                <w:t xml:space="preserve"> field signalled for the perception in the ISOBMFF container.</w:t>
              </w:r>
            </w:ins>
          </w:p>
        </w:tc>
      </w:tr>
      <w:tr w:rsidR="00C55221" w:rsidRPr="00F4709D" w14:paraId="13B3F16D" w14:textId="77777777" w:rsidTr="00D05C3C">
        <w:trPr>
          <w:ins w:id="1178" w:author="Ahmed Hamza" w:date="2024-10-14T23:15:00Z"/>
        </w:trPr>
        <w:tc>
          <w:tcPr>
            <w:tcW w:w="1765" w:type="pct"/>
            <w:tcBorders>
              <w:right w:val="single" w:sz="4" w:space="0" w:color="000000"/>
            </w:tcBorders>
          </w:tcPr>
          <w:p w14:paraId="619FDBB1" w14:textId="77777777" w:rsidR="00C55221" w:rsidRDefault="00C55221" w:rsidP="00D05C3C">
            <w:pPr>
              <w:tabs>
                <w:tab w:val="left" w:pos="720"/>
                <w:tab w:val="left" w:pos="1080"/>
                <w:tab w:val="left" w:pos="1440"/>
                <w:tab w:val="left" w:pos="1800"/>
                <w:tab w:val="left" w:pos="2160"/>
              </w:tabs>
              <w:suppressAutoHyphens/>
              <w:rPr>
                <w:ins w:id="1179" w:author="Ahmed Hamza" w:date="2024-10-14T23:15:00Z" w16du:dateUtc="2024-10-15T06:15:00Z"/>
                <w:rFonts w:ascii="Courier" w:hAnsi="Courier"/>
                <w:b/>
                <w:sz w:val="18"/>
              </w:rPr>
            </w:pPr>
            <w:ins w:id="1180" w:author="Ahmed Hamza" w:date="2024-10-14T23:15:00Z" w16du:dateUtc="2024-10-15T06:15:00Z">
              <w:r w:rsidRPr="00C01752">
                <w:rPr>
                  <w:rFonts w:ascii="Courier New" w:hAnsi="Courier New" w:cs="Courier New"/>
                  <w:sz w:val="18"/>
                  <w:szCs w:val="18"/>
                </w:rPr>
                <w:t>@</w:t>
              </w:r>
              <w:r>
                <w:rPr>
                  <w:rFonts w:ascii="Courier New" w:hAnsi="Courier New" w:cs="Courier New"/>
                  <w:sz w:val="18"/>
                  <w:szCs w:val="18"/>
                </w:rPr>
                <w:t>type</w:t>
              </w:r>
            </w:ins>
          </w:p>
        </w:tc>
        <w:tc>
          <w:tcPr>
            <w:tcW w:w="318" w:type="pct"/>
            <w:tcBorders>
              <w:right w:val="single" w:sz="4" w:space="0" w:color="000000"/>
            </w:tcBorders>
          </w:tcPr>
          <w:p w14:paraId="4CBBECF7" w14:textId="77777777" w:rsidR="00C55221" w:rsidRDefault="00C55221" w:rsidP="00D05C3C">
            <w:pPr>
              <w:tabs>
                <w:tab w:val="left" w:pos="720"/>
                <w:tab w:val="left" w:pos="1080"/>
                <w:tab w:val="left" w:pos="1440"/>
                <w:tab w:val="left" w:pos="1800"/>
                <w:tab w:val="left" w:pos="2160"/>
              </w:tabs>
              <w:suppressAutoHyphens/>
              <w:jc w:val="center"/>
              <w:rPr>
                <w:ins w:id="1181" w:author="Ahmed Hamza" w:date="2024-10-14T23:15:00Z" w16du:dateUtc="2024-10-15T06:15:00Z"/>
                <w:sz w:val="18"/>
                <w:szCs w:val="16"/>
              </w:rPr>
            </w:pPr>
            <w:ins w:id="1182"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607EAD80" w14:textId="77777777" w:rsidR="00C55221" w:rsidRDefault="00C55221" w:rsidP="00D05C3C">
            <w:pPr>
              <w:tabs>
                <w:tab w:val="left" w:pos="720"/>
                <w:tab w:val="left" w:pos="1080"/>
                <w:tab w:val="left" w:pos="1440"/>
                <w:tab w:val="left" w:pos="1800"/>
                <w:tab w:val="left" w:pos="2160"/>
              </w:tabs>
              <w:suppressAutoHyphens/>
              <w:rPr>
                <w:ins w:id="1183" w:author="Ahmed Hamza" w:date="2024-10-14T23:15:00Z" w16du:dateUtc="2024-10-15T06:15:00Z"/>
                <w:sz w:val="18"/>
                <w:szCs w:val="16"/>
              </w:rPr>
            </w:pPr>
            <w:ins w:id="1184" w:author="Ahmed Hamza" w:date="2024-10-14T23:15:00Z" w16du:dateUtc="2024-10-15T06:15:00Z">
              <w:r>
                <w:rPr>
                  <w:sz w:val="18"/>
                  <w:szCs w:val="16"/>
                </w:rPr>
                <w:t>xs:unsignedByte</w:t>
              </w:r>
            </w:ins>
          </w:p>
        </w:tc>
        <w:tc>
          <w:tcPr>
            <w:tcW w:w="1567" w:type="pct"/>
            <w:tcBorders>
              <w:left w:val="single" w:sz="4" w:space="0" w:color="000000"/>
            </w:tcBorders>
          </w:tcPr>
          <w:p w14:paraId="76D2E54F" w14:textId="77777777" w:rsidR="00C55221" w:rsidRDefault="00C55221" w:rsidP="00D05C3C">
            <w:pPr>
              <w:tabs>
                <w:tab w:val="left" w:pos="720"/>
                <w:tab w:val="left" w:pos="1080"/>
                <w:tab w:val="left" w:pos="1440"/>
                <w:tab w:val="left" w:pos="1800"/>
                <w:tab w:val="left" w:pos="2160"/>
              </w:tabs>
              <w:suppressAutoHyphens/>
              <w:rPr>
                <w:ins w:id="1185" w:author="Ahmed Hamza" w:date="2024-10-14T23:15:00Z" w16du:dateUtc="2024-10-15T06:15:00Z"/>
                <w:sz w:val="18"/>
                <w:szCs w:val="16"/>
              </w:rPr>
            </w:pPr>
            <w:ins w:id="1186" w:author="Ahmed Hamza" w:date="2024-10-14T23:15:00Z" w16du:dateUtc="2024-10-15T06:15:00Z">
              <w:r w:rsidRPr="002F0A88">
                <w:rPr>
                  <w:sz w:val="18"/>
                  <w:szCs w:val="16"/>
                </w:rPr>
                <w:t xml:space="preserve">Indicates the type of the perception. The value shall match the </w:t>
              </w:r>
              <w:r w:rsidRPr="00D05C3C">
                <w:rPr>
                  <w:rFonts w:ascii="Courier New" w:hAnsi="Courier New" w:cs="Courier New"/>
                  <w:sz w:val="18"/>
                  <w:szCs w:val="16"/>
                </w:rPr>
                <w:t>perception_modality</w:t>
              </w:r>
              <w:r w:rsidRPr="002F0A88">
                <w:rPr>
                  <w:sz w:val="18"/>
                  <w:szCs w:val="16"/>
                </w:rPr>
                <w:t xml:space="preserve"> field signalled for the perception in the ISOBMFF container.</w:t>
              </w:r>
            </w:ins>
          </w:p>
        </w:tc>
      </w:tr>
      <w:tr w:rsidR="00C55221" w:rsidRPr="00F4709D" w14:paraId="05A1594D" w14:textId="77777777" w:rsidTr="00D05C3C">
        <w:trPr>
          <w:ins w:id="1187" w:author="Ahmed Hamza" w:date="2024-10-14T23:15:00Z"/>
        </w:trPr>
        <w:tc>
          <w:tcPr>
            <w:tcW w:w="1765" w:type="pct"/>
            <w:tcBorders>
              <w:right w:val="single" w:sz="4" w:space="0" w:color="000000"/>
            </w:tcBorders>
          </w:tcPr>
          <w:p w14:paraId="7941A176" w14:textId="77777777" w:rsidR="00C55221" w:rsidRDefault="00C55221" w:rsidP="00D05C3C">
            <w:pPr>
              <w:tabs>
                <w:tab w:val="left" w:pos="720"/>
                <w:tab w:val="left" w:pos="1080"/>
                <w:tab w:val="left" w:pos="1440"/>
                <w:tab w:val="left" w:pos="1800"/>
                <w:tab w:val="left" w:pos="2160"/>
              </w:tabs>
              <w:suppressAutoHyphens/>
              <w:rPr>
                <w:ins w:id="1188" w:author="Ahmed Hamza" w:date="2024-10-14T23:15:00Z" w16du:dateUtc="2024-10-15T06:15:00Z"/>
                <w:rFonts w:ascii="Courier" w:hAnsi="Courier"/>
                <w:b/>
                <w:sz w:val="18"/>
              </w:rPr>
            </w:pPr>
            <w:ins w:id="1189" w:author="Ahmed Hamza" w:date="2024-10-14T23:15:00Z" w16du:dateUtc="2024-10-15T06:15:00Z">
              <w:r w:rsidRPr="00C01752">
                <w:rPr>
                  <w:rFonts w:ascii="Courier New" w:hAnsi="Courier New" w:cs="Courier New"/>
                  <w:sz w:val="18"/>
                  <w:szCs w:val="18"/>
                </w:rPr>
                <w:t>@</w:t>
              </w:r>
              <w:r>
                <w:rPr>
                  <w:rFonts w:ascii="Courier New" w:hAnsi="Courier New" w:cs="Courier New"/>
                  <w:sz w:val="18"/>
                  <w:szCs w:val="18"/>
                </w:rPr>
                <w:t>description</w:t>
              </w:r>
            </w:ins>
          </w:p>
        </w:tc>
        <w:tc>
          <w:tcPr>
            <w:tcW w:w="318" w:type="pct"/>
            <w:tcBorders>
              <w:right w:val="single" w:sz="4" w:space="0" w:color="000000"/>
            </w:tcBorders>
          </w:tcPr>
          <w:p w14:paraId="65DC14EA" w14:textId="77777777" w:rsidR="00C55221" w:rsidRDefault="00C55221" w:rsidP="00D05C3C">
            <w:pPr>
              <w:tabs>
                <w:tab w:val="left" w:pos="720"/>
                <w:tab w:val="left" w:pos="1080"/>
                <w:tab w:val="left" w:pos="1440"/>
                <w:tab w:val="left" w:pos="1800"/>
                <w:tab w:val="left" w:pos="2160"/>
              </w:tabs>
              <w:suppressAutoHyphens/>
              <w:jc w:val="center"/>
              <w:rPr>
                <w:ins w:id="1190" w:author="Ahmed Hamza" w:date="2024-10-14T23:15:00Z" w16du:dateUtc="2024-10-15T06:15:00Z"/>
                <w:sz w:val="18"/>
                <w:szCs w:val="16"/>
              </w:rPr>
            </w:pPr>
            <w:ins w:id="1191"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471B482C" w14:textId="77777777" w:rsidR="00C55221" w:rsidRDefault="00C55221" w:rsidP="00D05C3C">
            <w:pPr>
              <w:tabs>
                <w:tab w:val="left" w:pos="720"/>
                <w:tab w:val="left" w:pos="1080"/>
                <w:tab w:val="left" w:pos="1440"/>
                <w:tab w:val="left" w:pos="1800"/>
                <w:tab w:val="left" w:pos="2160"/>
              </w:tabs>
              <w:suppressAutoHyphens/>
              <w:rPr>
                <w:ins w:id="1192" w:author="Ahmed Hamza" w:date="2024-10-14T23:15:00Z" w16du:dateUtc="2024-10-15T06:15:00Z"/>
                <w:sz w:val="18"/>
                <w:szCs w:val="16"/>
              </w:rPr>
            </w:pPr>
            <w:ins w:id="1193" w:author="Ahmed Hamza" w:date="2024-10-14T23:15:00Z" w16du:dateUtc="2024-10-15T06:15:00Z">
              <w:r>
                <w:rPr>
                  <w:sz w:val="18"/>
                  <w:szCs w:val="16"/>
                </w:rPr>
                <w:t>xs:string</w:t>
              </w:r>
            </w:ins>
          </w:p>
        </w:tc>
        <w:tc>
          <w:tcPr>
            <w:tcW w:w="1567" w:type="pct"/>
            <w:tcBorders>
              <w:left w:val="single" w:sz="4" w:space="0" w:color="000000"/>
            </w:tcBorders>
          </w:tcPr>
          <w:p w14:paraId="7CACA0CA" w14:textId="77777777" w:rsidR="00C55221" w:rsidRPr="00F50483" w:rsidRDefault="00C55221" w:rsidP="00D05C3C">
            <w:pPr>
              <w:tabs>
                <w:tab w:val="left" w:pos="720"/>
                <w:tab w:val="left" w:pos="1080"/>
                <w:tab w:val="left" w:pos="1440"/>
                <w:tab w:val="left" w:pos="1800"/>
                <w:tab w:val="left" w:pos="2160"/>
              </w:tabs>
              <w:suppressAutoHyphens/>
              <w:rPr>
                <w:ins w:id="1194" w:author="Ahmed Hamza" w:date="2024-10-14T23:15:00Z" w16du:dateUtc="2024-10-15T06:15:00Z"/>
                <w:sz w:val="18"/>
                <w:szCs w:val="16"/>
              </w:rPr>
            </w:pPr>
            <w:ins w:id="1195" w:author="Ahmed Hamza" w:date="2024-10-14T23:15:00Z" w16du:dateUtc="2024-10-15T06:15:00Z">
              <w:r w:rsidRPr="00F50483">
                <w:rPr>
                  <w:sz w:val="18"/>
                  <w:szCs w:val="16"/>
                </w:rPr>
                <w:t>A string that describes the haptics perception.</w:t>
              </w:r>
            </w:ins>
          </w:p>
        </w:tc>
      </w:tr>
      <w:tr w:rsidR="00C55221" w:rsidRPr="00F4709D" w14:paraId="61760374" w14:textId="77777777" w:rsidTr="00D05C3C">
        <w:trPr>
          <w:ins w:id="1196" w:author="Ahmed Hamza" w:date="2024-10-14T23:15:00Z"/>
        </w:trPr>
        <w:tc>
          <w:tcPr>
            <w:tcW w:w="1765" w:type="pct"/>
            <w:tcBorders>
              <w:right w:val="single" w:sz="4" w:space="0" w:color="000000"/>
            </w:tcBorders>
          </w:tcPr>
          <w:p w14:paraId="19EB9273" w14:textId="77777777" w:rsidR="00C55221" w:rsidRDefault="00C55221" w:rsidP="00D05C3C">
            <w:pPr>
              <w:tabs>
                <w:tab w:val="left" w:pos="720"/>
                <w:tab w:val="left" w:pos="1080"/>
                <w:tab w:val="left" w:pos="1440"/>
                <w:tab w:val="left" w:pos="1800"/>
                <w:tab w:val="left" w:pos="2160"/>
              </w:tabs>
              <w:suppressAutoHyphens/>
              <w:rPr>
                <w:ins w:id="1197" w:author="Ahmed Hamza" w:date="2024-10-14T23:15:00Z" w16du:dateUtc="2024-10-15T06:15:00Z"/>
                <w:rFonts w:ascii="Courier" w:hAnsi="Courier"/>
                <w:b/>
                <w:sz w:val="18"/>
              </w:rPr>
            </w:pPr>
            <w:ins w:id="1198" w:author="Ahmed Hamza" w:date="2024-10-14T23:15:00Z" w16du:dateUtc="2024-10-15T06:15:00Z">
              <w:r w:rsidRPr="00C01752">
                <w:rPr>
                  <w:rFonts w:ascii="Courier New" w:hAnsi="Courier New" w:cs="Courier New"/>
                  <w:sz w:val="18"/>
                  <w:szCs w:val="18"/>
                </w:rPr>
                <w:t>@avatarId</w:t>
              </w:r>
            </w:ins>
          </w:p>
        </w:tc>
        <w:tc>
          <w:tcPr>
            <w:tcW w:w="318" w:type="pct"/>
            <w:tcBorders>
              <w:right w:val="single" w:sz="4" w:space="0" w:color="000000"/>
            </w:tcBorders>
          </w:tcPr>
          <w:p w14:paraId="7D5E1772" w14:textId="77777777" w:rsidR="00C55221" w:rsidRDefault="00C55221" w:rsidP="00D05C3C">
            <w:pPr>
              <w:tabs>
                <w:tab w:val="left" w:pos="720"/>
                <w:tab w:val="left" w:pos="1080"/>
                <w:tab w:val="left" w:pos="1440"/>
                <w:tab w:val="left" w:pos="1800"/>
                <w:tab w:val="left" w:pos="2160"/>
              </w:tabs>
              <w:suppressAutoHyphens/>
              <w:jc w:val="center"/>
              <w:rPr>
                <w:ins w:id="1199" w:author="Ahmed Hamza" w:date="2024-10-14T23:15:00Z" w16du:dateUtc="2024-10-15T06:15:00Z"/>
                <w:sz w:val="18"/>
                <w:szCs w:val="16"/>
              </w:rPr>
            </w:pPr>
            <w:ins w:id="1200"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1DB6702B" w14:textId="77777777" w:rsidR="00C55221" w:rsidRDefault="00C55221" w:rsidP="00D05C3C">
            <w:pPr>
              <w:tabs>
                <w:tab w:val="left" w:pos="720"/>
                <w:tab w:val="left" w:pos="1080"/>
                <w:tab w:val="left" w:pos="1440"/>
                <w:tab w:val="left" w:pos="1800"/>
                <w:tab w:val="left" w:pos="2160"/>
              </w:tabs>
              <w:suppressAutoHyphens/>
              <w:rPr>
                <w:ins w:id="1201" w:author="Ahmed Hamza" w:date="2024-10-14T23:15:00Z" w16du:dateUtc="2024-10-15T06:15:00Z"/>
                <w:sz w:val="18"/>
                <w:szCs w:val="16"/>
              </w:rPr>
            </w:pPr>
            <w:ins w:id="1202" w:author="Ahmed Hamza" w:date="2024-10-14T23:15:00Z" w16du:dateUtc="2024-10-15T06:15:00Z">
              <w:r>
                <w:rPr>
                  <w:sz w:val="18"/>
                  <w:szCs w:val="16"/>
                </w:rPr>
                <w:t>xs:unsignedInt</w:t>
              </w:r>
            </w:ins>
          </w:p>
        </w:tc>
        <w:tc>
          <w:tcPr>
            <w:tcW w:w="1567" w:type="pct"/>
            <w:tcBorders>
              <w:left w:val="single" w:sz="4" w:space="0" w:color="000000"/>
            </w:tcBorders>
          </w:tcPr>
          <w:p w14:paraId="7AF9EFEB" w14:textId="72627BF7" w:rsidR="00C55221" w:rsidRPr="00F50483" w:rsidRDefault="006D30D7" w:rsidP="00D05C3C">
            <w:pPr>
              <w:tabs>
                <w:tab w:val="left" w:pos="720"/>
                <w:tab w:val="left" w:pos="1080"/>
                <w:tab w:val="left" w:pos="1440"/>
                <w:tab w:val="left" w:pos="1800"/>
                <w:tab w:val="left" w:pos="2160"/>
              </w:tabs>
              <w:suppressAutoHyphens/>
              <w:rPr>
                <w:ins w:id="1203" w:author="Ahmed Hamza" w:date="2024-10-14T23:15:00Z" w16du:dateUtc="2024-10-15T06:15:00Z"/>
                <w:sz w:val="18"/>
                <w:szCs w:val="16"/>
              </w:rPr>
            </w:pPr>
            <w:ins w:id="1204" w:author="Ahmed Hamza" w:date="2024-11-03T19:31:00Z" w16du:dateUtc="2024-11-04T03:31:00Z">
              <w:r>
                <w:rPr>
                  <w:sz w:val="18"/>
                  <w:szCs w:val="16"/>
                </w:rPr>
                <w:t>An avatar identifier.</w:t>
              </w:r>
            </w:ins>
          </w:p>
        </w:tc>
      </w:tr>
      <w:tr w:rsidR="00C55221" w:rsidRPr="00F4709D" w14:paraId="6C5EDEFB" w14:textId="77777777" w:rsidTr="00D05C3C">
        <w:trPr>
          <w:ins w:id="1205" w:author="Ahmed Hamza" w:date="2024-10-14T23:15:00Z"/>
        </w:trPr>
        <w:tc>
          <w:tcPr>
            <w:tcW w:w="1765" w:type="pct"/>
            <w:tcBorders>
              <w:right w:val="single" w:sz="4" w:space="0" w:color="000000"/>
            </w:tcBorders>
          </w:tcPr>
          <w:p w14:paraId="076F675D" w14:textId="77777777" w:rsidR="00C55221" w:rsidRDefault="00C55221" w:rsidP="00D05C3C">
            <w:pPr>
              <w:tabs>
                <w:tab w:val="left" w:pos="720"/>
                <w:tab w:val="left" w:pos="1080"/>
                <w:tab w:val="left" w:pos="1440"/>
                <w:tab w:val="left" w:pos="1800"/>
                <w:tab w:val="left" w:pos="2160"/>
              </w:tabs>
              <w:suppressAutoHyphens/>
              <w:rPr>
                <w:ins w:id="1206" w:author="Ahmed Hamza" w:date="2024-10-14T23:15:00Z" w16du:dateUtc="2024-10-15T06:15:00Z"/>
                <w:rFonts w:ascii="Courier" w:hAnsi="Courier"/>
                <w:b/>
                <w:sz w:val="18"/>
              </w:rPr>
            </w:pPr>
            <w:ins w:id="1207" w:author="Ahmed Hamza" w:date="2024-10-14T23:15:00Z" w16du:dateUtc="2024-10-15T06:15:00Z">
              <w:r w:rsidRPr="00C01752">
                <w:rPr>
                  <w:rFonts w:ascii="Courier New" w:hAnsi="Courier New" w:cs="Courier New"/>
                  <w:sz w:val="18"/>
                  <w:szCs w:val="18"/>
                </w:rPr>
                <w:t>@libraryEffectCount</w:t>
              </w:r>
            </w:ins>
          </w:p>
        </w:tc>
        <w:tc>
          <w:tcPr>
            <w:tcW w:w="318" w:type="pct"/>
            <w:tcBorders>
              <w:right w:val="single" w:sz="4" w:space="0" w:color="000000"/>
            </w:tcBorders>
          </w:tcPr>
          <w:p w14:paraId="57DD15AD" w14:textId="77777777" w:rsidR="00C55221" w:rsidRDefault="00C55221" w:rsidP="00D05C3C">
            <w:pPr>
              <w:tabs>
                <w:tab w:val="left" w:pos="720"/>
                <w:tab w:val="left" w:pos="1080"/>
                <w:tab w:val="left" w:pos="1440"/>
                <w:tab w:val="left" w:pos="1800"/>
                <w:tab w:val="left" w:pos="2160"/>
              </w:tabs>
              <w:suppressAutoHyphens/>
              <w:jc w:val="center"/>
              <w:rPr>
                <w:ins w:id="1208" w:author="Ahmed Hamza" w:date="2024-10-14T23:15:00Z" w16du:dateUtc="2024-10-15T06:15:00Z"/>
                <w:sz w:val="18"/>
                <w:szCs w:val="16"/>
              </w:rPr>
            </w:pPr>
            <w:ins w:id="1209" w:author="Ahmed Hamza" w:date="2024-10-14T23:15:00Z" w16du:dateUtc="2024-10-15T06:15:00Z">
              <w:r>
                <w:rPr>
                  <w:rFonts w:asciiTheme="minorHAnsi" w:hAnsiTheme="minorHAnsi" w:cstheme="minorHAnsi"/>
                  <w:sz w:val="18"/>
                  <w:szCs w:val="16"/>
                </w:rPr>
                <w:t>O</w:t>
              </w:r>
            </w:ins>
          </w:p>
        </w:tc>
        <w:tc>
          <w:tcPr>
            <w:tcW w:w="1350" w:type="pct"/>
            <w:tcBorders>
              <w:right w:val="single" w:sz="4" w:space="0" w:color="000000"/>
            </w:tcBorders>
          </w:tcPr>
          <w:p w14:paraId="57958535" w14:textId="77777777" w:rsidR="00C55221" w:rsidRDefault="00C55221" w:rsidP="00D05C3C">
            <w:pPr>
              <w:tabs>
                <w:tab w:val="left" w:pos="720"/>
                <w:tab w:val="left" w:pos="1080"/>
                <w:tab w:val="left" w:pos="1440"/>
                <w:tab w:val="left" w:pos="1800"/>
                <w:tab w:val="left" w:pos="2160"/>
              </w:tabs>
              <w:suppressAutoHyphens/>
              <w:rPr>
                <w:ins w:id="1210" w:author="Ahmed Hamza" w:date="2024-10-14T23:15:00Z" w16du:dateUtc="2024-10-15T06:15:00Z"/>
                <w:sz w:val="18"/>
                <w:szCs w:val="16"/>
              </w:rPr>
            </w:pPr>
            <w:ins w:id="1211" w:author="Ahmed Hamza" w:date="2024-10-14T23:15:00Z" w16du:dateUtc="2024-10-15T06:15:00Z">
              <w:r>
                <w:rPr>
                  <w:sz w:val="18"/>
                  <w:szCs w:val="16"/>
                </w:rPr>
                <w:t>xs:unsignedInt</w:t>
              </w:r>
            </w:ins>
          </w:p>
        </w:tc>
        <w:tc>
          <w:tcPr>
            <w:tcW w:w="1567" w:type="pct"/>
            <w:tcBorders>
              <w:left w:val="single" w:sz="4" w:space="0" w:color="000000"/>
            </w:tcBorders>
          </w:tcPr>
          <w:p w14:paraId="1E2429A8" w14:textId="27B2891F" w:rsidR="00C55221" w:rsidRPr="00F50483" w:rsidRDefault="006D30D7" w:rsidP="00D05C3C">
            <w:pPr>
              <w:tabs>
                <w:tab w:val="left" w:pos="720"/>
                <w:tab w:val="left" w:pos="1080"/>
                <w:tab w:val="left" w:pos="1440"/>
                <w:tab w:val="left" w:pos="1800"/>
                <w:tab w:val="left" w:pos="2160"/>
              </w:tabs>
              <w:suppressAutoHyphens/>
              <w:rPr>
                <w:ins w:id="1212" w:author="Ahmed Hamza" w:date="2024-10-14T23:15:00Z" w16du:dateUtc="2024-10-15T06:15:00Z"/>
                <w:sz w:val="18"/>
                <w:szCs w:val="16"/>
              </w:rPr>
            </w:pPr>
            <w:ins w:id="1213" w:author="Ahmed Hamza" w:date="2024-11-03T19:30:00Z" w16du:dateUtc="2024-11-04T03:30:00Z">
              <w:r>
                <w:rPr>
                  <w:sz w:val="18"/>
                  <w:szCs w:val="16"/>
                </w:rPr>
                <w:t>The number of effects in the effects library.</w:t>
              </w:r>
            </w:ins>
          </w:p>
        </w:tc>
      </w:tr>
      <w:tr w:rsidR="00C55221" w:rsidRPr="00F4709D" w14:paraId="3251228C" w14:textId="77777777" w:rsidTr="00D05C3C">
        <w:trPr>
          <w:ins w:id="1214" w:author="Ahmed Hamza" w:date="2024-10-14T23:15:00Z"/>
        </w:trPr>
        <w:tc>
          <w:tcPr>
            <w:tcW w:w="1765" w:type="pct"/>
            <w:tcBorders>
              <w:right w:val="single" w:sz="4" w:space="0" w:color="000000"/>
            </w:tcBorders>
          </w:tcPr>
          <w:p w14:paraId="0E9D31EE" w14:textId="77777777" w:rsidR="00C55221" w:rsidRPr="00C01752" w:rsidRDefault="00C55221" w:rsidP="00D05C3C">
            <w:pPr>
              <w:tabs>
                <w:tab w:val="left" w:pos="720"/>
                <w:tab w:val="left" w:pos="1080"/>
                <w:tab w:val="left" w:pos="1440"/>
                <w:tab w:val="left" w:pos="1800"/>
                <w:tab w:val="left" w:pos="2160"/>
              </w:tabs>
              <w:suppressAutoHyphens/>
              <w:rPr>
                <w:ins w:id="1215" w:author="Ahmed Hamza" w:date="2024-10-14T23:15:00Z" w16du:dateUtc="2024-10-15T06:15:00Z"/>
                <w:rFonts w:ascii="Courier New" w:hAnsi="Courier New" w:cs="Courier New"/>
                <w:sz w:val="18"/>
                <w:szCs w:val="18"/>
              </w:rPr>
            </w:pPr>
            <w:ins w:id="1216" w:author="Ahmed Hamza" w:date="2024-10-14T23:15:00Z" w16du:dateUtc="2024-10-15T06:15:00Z">
              <w:r w:rsidRPr="00C01752">
                <w:rPr>
                  <w:rFonts w:ascii="Courier New" w:hAnsi="Courier New" w:cs="Courier New"/>
                  <w:b/>
                  <w:sz w:val="18"/>
                  <w:highlight w:val="yellow"/>
                </w:rPr>
                <w:t>ReferenceDevice</w:t>
              </w:r>
            </w:ins>
          </w:p>
        </w:tc>
        <w:tc>
          <w:tcPr>
            <w:tcW w:w="318" w:type="pct"/>
            <w:tcBorders>
              <w:right w:val="single" w:sz="4" w:space="0" w:color="000000"/>
            </w:tcBorders>
          </w:tcPr>
          <w:p w14:paraId="3F913CC5" w14:textId="77777777" w:rsidR="00C55221" w:rsidRDefault="00C55221" w:rsidP="00D05C3C">
            <w:pPr>
              <w:tabs>
                <w:tab w:val="left" w:pos="720"/>
                <w:tab w:val="left" w:pos="1080"/>
                <w:tab w:val="left" w:pos="1440"/>
                <w:tab w:val="left" w:pos="1800"/>
                <w:tab w:val="left" w:pos="2160"/>
              </w:tabs>
              <w:suppressAutoHyphens/>
              <w:jc w:val="center"/>
              <w:rPr>
                <w:ins w:id="1217" w:author="Ahmed Hamza" w:date="2024-10-14T23:15:00Z" w16du:dateUtc="2024-10-15T06:15:00Z"/>
                <w:rFonts w:asciiTheme="minorHAnsi" w:hAnsiTheme="minorHAnsi" w:cstheme="minorHAnsi"/>
                <w:sz w:val="18"/>
                <w:szCs w:val="16"/>
              </w:rPr>
            </w:pPr>
            <w:ins w:id="1218" w:author="Ahmed Hamza" w:date="2024-10-14T23:15:00Z" w16du:dateUtc="2024-10-15T06:15:00Z">
              <w:r w:rsidRPr="00412BC0">
                <w:rPr>
                  <w:rFonts w:asciiTheme="minorHAnsi" w:hAnsiTheme="minorHAnsi" w:cstheme="minorHAnsi"/>
                  <w:sz w:val="18"/>
                  <w:szCs w:val="16"/>
                </w:rPr>
                <w:t>0..N</w:t>
              </w:r>
            </w:ins>
          </w:p>
        </w:tc>
        <w:tc>
          <w:tcPr>
            <w:tcW w:w="1350" w:type="pct"/>
            <w:tcBorders>
              <w:right w:val="single" w:sz="4" w:space="0" w:color="000000"/>
            </w:tcBorders>
          </w:tcPr>
          <w:p w14:paraId="41D52C14" w14:textId="77777777" w:rsidR="00C55221" w:rsidRDefault="00C55221" w:rsidP="00D05C3C">
            <w:pPr>
              <w:tabs>
                <w:tab w:val="left" w:pos="720"/>
                <w:tab w:val="left" w:pos="1080"/>
                <w:tab w:val="left" w:pos="1440"/>
                <w:tab w:val="left" w:pos="1800"/>
                <w:tab w:val="left" w:pos="2160"/>
              </w:tabs>
              <w:suppressAutoHyphens/>
              <w:rPr>
                <w:ins w:id="1219" w:author="Ahmed Hamza" w:date="2024-10-14T23:15:00Z" w16du:dateUtc="2024-10-15T06:15:00Z"/>
                <w:sz w:val="18"/>
                <w:szCs w:val="16"/>
              </w:rPr>
            </w:pPr>
            <w:ins w:id="1220" w:author="Ahmed Hamza" w:date="2024-10-14T23:15:00Z" w16du:dateUtc="2024-10-15T06:15:00Z">
              <w:r>
                <w:rPr>
                  <w:sz w:val="18"/>
                  <w:szCs w:val="16"/>
                </w:rPr>
                <w:t>haptics:HapticsReferenceDeviceType</w:t>
              </w:r>
            </w:ins>
          </w:p>
        </w:tc>
        <w:tc>
          <w:tcPr>
            <w:tcW w:w="1567" w:type="pct"/>
            <w:tcBorders>
              <w:left w:val="single" w:sz="4" w:space="0" w:color="000000"/>
            </w:tcBorders>
          </w:tcPr>
          <w:p w14:paraId="2A08E54A" w14:textId="77777777" w:rsidR="00C55221" w:rsidRPr="00A14F13" w:rsidRDefault="00C55221" w:rsidP="00D05C3C">
            <w:pPr>
              <w:tabs>
                <w:tab w:val="left" w:pos="720"/>
                <w:tab w:val="left" w:pos="1080"/>
                <w:tab w:val="left" w:pos="1440"/>
                <w:tab w:val="left" w:pos="1800"/>
                <w:tab w:val="left" w:pos="2160"/>
              </w:tabs>
              <w:suppressAutoHyphens/>
              <w:rPr>
                <w:ins w:id="1221" w:author="Ahmed Hamza" w:date="2024-10-14T23:15:00Z" w16du:dateUtc="2024-10-15T06:15:00Z"/>
                <w:rFonts w:cstheme="minorHAnsi"/>
                <w:sz w:val="20"/>
                <w:szCs w:val="20"/>
              </w:rPr>
            </w:pPr>
            <w:ins w:id="1222" w:author="Ahmed Hamza" w:date="2024-10-14T23:15:00Z" w16du:dateUtc="2024-10-15T06:15:00Z">
              <w:r w:rsidRPr="00A14F13">
                <w:rPr>
                  <w:rFonts w:cstheme="minorHAnsi"/>
                  <w:sz w:val="20"/>
                  <w:szCs w:val="20"/>
                </w:rPr>
                <w:t>Reference devices for this perception.</w:t>
              </w:r>
            </w:ins>
          </w:p>
        </w:tc>
      </w:tr>
      <w:tr w:rsidR="00C55221" w:rsidRPr="00F4709D" w14:paraId="085EE940" w14:textId="77777777" w:rsidTr="00D05C3C">
        <w:trPr>
          <w:ins w:id="1223" w:author="Ahmed Hamza" w:date="2024-10-14T23:15:00Z"/>
        </w:trPr>
        <w:tc>
          <w:tcPr>
            <w:tcW w:w="1765" w:type="pct"/>
            <w:tcBorders>
              <w:right w:val="single" w:sz="4" w:space="0" w:color="000000"/>
            </w:tcBorders>
          </w:tcPr>
          <w:p w14:paraId="6DA72674" w14:textId="77777777" w:rsidR="00C55221" w:rsidRPr="00C01752" w:rsidRDefault="00C55221" w:rsidP="00D05C3C">
            <w:pPr>
              <w:tabs>
                <w:tab w:val="left" w:pos="720"/>
                <w:tab w:val="left" w:pos="1080"/>
                <w:tab w:val="left" w:pos="1440"/>
                <w:tab w:val="left" w:pos="1800"/>
                <w:tab w:val="left" w:pos="2160"/>
              </w:tabs>
              <w:suppressAutoHyphens/>
              <w:rPr>
                <w:ins w:id="1224" w:author="Ahmed Hamza" w:date="2024-10-14T23:15:00Z" w16du:dateUtc="2024-10-15T06:15:00Z"/>
                <w:rFonts w:ascii="Courier New" w:hAnsi="Courier New" w:cs="Courier New"/>
                <w:sz w:val="18"/>
                <w:szCs w:val="18"/>
              </w:rPr>
            </w:pPr>
            <w:ins w:id="1225" w:author="Ahmed Hamza" w:date="2024-10-14T23:15:00Z" w16du:dateUtc="2024-10-15T06:15:00Z">
              <w:r>
                <w:rPr>
                  <w:rFonts w:ascii="Courier New" w:hAnsi="Courier New" w:cs="Courier New"/>
                  <w:b/>
                  <w:sz w:val="18"/>
                </w:rPr>
                <w:t>haptics</w:t>
              </w:r>
              <w:r w:rsidRPr="00C01752">
                <w:rPr>
                  <w:rFonts w:ascii="Courier New" w:hAnsi="Courier New" w:cs="Courier New"/>
                  <w:b/>
                  <w:sz w:val="18"/>
                </w:rPr>
                <w:t>Channel</w:t>
              </w:r>
            </w:ins>
          </w:p>
        </w:tc>
        <w:tc>
          <w:tcPr>
            <w:tcW w:w="318" w:type="pct"/>
            <w:tcBorders>
              <w:right w:val="single" w:sz="4" w:space="0" w:color="000000"/>
            </w:tcBorders>
          </w:tcPr>
          <w:p w14:paraId="407B28ED" w14:textId="77777777" w:rsidR="00C55221" w:rsidRDefault="00C55221" w:rsidP="00D05C3C">
            <w:pPr>
              <w:tabs>
                <w:tab w:val="left" w:pos="720"/>
                <w:tab w:val="left" w:pos="1080"/>
                <w:tab w:val="left" w:pos="1440"/>
                <w:tab w:val="left" w:pos="1800"/>
                <w:tab w:val="left" w:pos="2160"/>
              </w:tabs>
              <w:suppressAutoHyphens/>
              <w:jc w:val="center"/>
              <w:rPr>
                <w:ins w:id="1226" w:author="Ahmed Hamza" w:date="2024-10-14T23:15:00Z" w16du:dateUtc="2024-10-15T06:15:00Z"/>
                <w:rFonts w:asciiTheme="minorHAnsi" w:hAnsiTheme="minorHAnsi" w:cstheme="minorHAnsi"/>
                <w:sz w:val="18"/>
                <w:szCs w:val="16"/>
              </w:rPr>
            </w:pPr>
            <w:ins w:id="1227" w:author="Ahmed Hamza" w:date="2024-10-14T23:15:00Z" w16du:dateUtc="2024-10-15T06:15:00Z">
              <w:r w:rsidRPr="00412BC0">
                <w:rPr>
                  <w:rFonts w:asciiTheme="minorHAnsi" w:hAnsiTheme="minorHAnsi" w:cstheme="minorHAnsi"/>
                  <w:sz w:val="18"/>
                  <w:szCs w:val="16"/>
                </w:rPr>
                <w:t>1..N</w:t>
              </w:r>
            </w:ins>
          </w:p>
        </w:tc>
        <w:tc>
          <w:tcPr>
            <w:tcW w:w="1350" w:type="pct"/>
            <w:tcBorders>
              <w:right w:val="single" w:sz="4" w:space="0" w:color="000000"/>
            </w:tcBorders>
          </w:tcPr>
          <w:p w14:paraId="4FDDDE71" w14:textId="73AB5019" w:rsidR="00C55221" w:rsidRDefault="0031735F" w:rsidP="00D05C3C">
            <w:pPr>
              <w:tabs>
                <w:tab w:val="left" w:pos="720"/>
                <w:tab w:val="left" w:pos="1080"/>
                <w:tab w:val="left" w:pos="1440"/>
                <w:tab w:val="left" w:pos="1800"/>
                <w:tab w:val="left" w:pos="2160"/>
              </w:tabs>
              <w:suppressAutoHyphens/>
              <w:rPr>
                <w:ins w:id="1228" w:author="Ahmed Hamza" w:date="2024-10-14T23:15:00Z" w16du:dateUtc="2024-10-15T06:15:00Z"/>
                <w:sz w:val="18"/>
                <w:szCs w:val="16"/>
              </w:rPr>
            </w:pPr>
            <w:ins w:id="1229" w:author="Ahmed Hamza" w:date="2024-11-03T19:41:00Z" w16du:dateUtc="2024-11-04T03:41:00Z">
              <w:r>
                <w:rPr>
                  <w:sz w:val="18"/>
                  <w:szCs w:val="16"/>
                </w:rPr>
                <w:t>h</w:t>
              </w:r>
            </w:ins>
            <w:ins w:id="1230" w:author="Ahmed Hamza" w:date="2024-11-03T19:40:00Z" w16du:dateUtc="2024-11-04T03:40:00Z">
              <w:r>
                <w:rPr>
                  <w:sz w:val="18"/>
                  <w:szCs w:val="16"/>
                </w:rPr>
                <w:t>aptics:HapticsChannel</w:t>
              </w:r>
            </w:ins>
            <w:ins w:id="1231" w:author="Ahmed Hamza" w:date="2024-11-03T19:41:00Z" w16du:dateUtc="2024-11-04T03:41:00Z">
              <w:r>
                <w:rPr>
                  <w:sz w:val="18"/>
                  <w:szCs w:val="16"/>
                </w:rPr>
                <w:t>Type</w:t>
              </w:r>
            </w:ins>
          </w:p>
        </w:tc>
        <w:tc>
          <w:tcPr>
            <w:tcW w:w="1567" w:type="pct"/>
            <w:tcBorders>
              <w:left w:val="single" w:sz="4" w:space="0" w:color="000000"/>
            </w:tcBorders>
          </w:tcPr>
          <w:p w14:paraId="0DAB86CC" w14:textId="77777777" w:rsidR="00C55221" w:rsidRPr="00A14F13" w:rsidRDefault="00C55221" w:rsidP="00D05C3C">
            <w:pPr>
              <w:tabs>
                <w:tab w:val="left" w:pos="720"/>
                <w:tab w:val="left" w:pos="1080"/>
                <w:tab w:val="left" w:pos="1440"/>
                <w:tab w:val="left" w:pos="1800"/>
                <w:tab w:val="left" w:pos="2160"/>
              </w:tabs>
              <w:suppressAutoHyphens/>
              <w:rPr>
                <w:ins w:id="1232" w:author="Ahmed Hamza" w:date="2024-10-14T23:15:00Z" w16du:dateUtc="2024-10-15T06:15:00Z"/>
                <w:rFonts w:cstheme="minorHAnsi"/>
                <w:sz w:val="20"/>
                <w:szCs w:val="20"/>
              </w:rPr>
            </w:pPr>
            <w:ins w:id="1233" w:author="Ahmed Hamza" w:date="2024-10-14T23:15:00Z" w16du:dateUtc="2024-10-15T06:15:00Z">
              <w:r w:rsidRPr="00A14F13">
                <w:rPr>
                  <w:rFonts w:cstheme="minorHAnsi"/>
                  <w:sz w:val="20"/>
                  <w:szCs w:val="20"/>
                </w:rPr>
                <w:t>Channels of this perception.</w:t>
              </w:r>
            </w:ins>
          </w:p>
        </w:tc>
      </w:tr>
      <w:tr w:rsidR="00C55221" w:rsidRPr="00F4709D" w14:paraId="5EC11C94" w14:textId="77777777" w:rsidTr="00D05C3C">
        <w:trPr>
          <w:ins w:id="1234" w:author="Ahmed Hamza" w:date="2024-10-14T23:15:00Z"/>
        </w:trPr>
        <w:tc>
          <w:tcPr>
            <w:tcW w:w="5000" w:type="pct"/>
            <w:gridSpan w:val="4"/>
          </w:tcPr>
          <w:p w14:paraId="3C26E503" w14:textId="77777777" w:rsidR="00C55221" w:rsidRPr="00A67D4B" w:rsidRDefault="00C55221" w:rsidP="00D05C3C">
            <w:pPr>
              <w:pStyle w:val="TH"/>
              <w:spacing w:after="0"/>
              <w:jc w:val="left"/>
              <w:rPr>
                <w:ins w:id="1235" w:author="Ahmed Hamza" w:date="2024-10-14T23:15:00Z" w16du:dateUtc="2024-10-15T06:15:00Z"/>
                <w:sz w:val="18"/>
                <w:lang w:val="en-US"/>
              </w:rPr>
            </w:pPr>
            <w:ins w:id="1236" w:author="Ahmed Hamza" w:date="2024-10-14T23:15:00Z" w16du:dateUtc="2024-10-15T06:15:00Z">
              <w:r>
                <w:rPr>
                  <w:sz w:val="18"/>
                  <w:lang w:val="en-US"/>
                </w:rPr>
                <w:t>Key</w:t>
              </w:r>
              <w:r w:rsidRPr="00A67D4B">
                <w:rPr>
                  <w:sz w:val="18"/>
                  <w:lang w:val="en-US"/>
                </w:rPr>
                <w:t>:</w:t>
              </w:r>
            </w:ins>
          </w:p>
          <w:p w14:paraId="3B2C76BD" w14:textId="77777777" w:rsidR="00C55221" w:rsidRPr="00A67D4B" w:rsidRDefault="00C55221" w:rsidP="00D05C3C">
            <w:pPr>
              <w:pStyle w:val="TH"/>
              <w:spacing w:before="0" w:after="0"/>
              <w:ind w:left="360"/>
              <w:jc w:val="left"/>
              <w:rPr>
                <w:ins w:id="1237" w:author="Ahmed Hamza" w:date="2024-10-14T23:15:00Z" w16du:dateUtc="2024-10-15T06:15:00Z"/>
                <w:b w:val="0"/>
                <w:sz w:val="18"/>
                <w:lang w:val="en-US"/>
              </w:rPr>
            </w:pPr>
            <w:ins w:id="1238" w:author="Ahmed Hamza" w:date="2024-10-14T23:15:00Z" w16du:dateUtc="2024-10-15T06:15:00Z">
              <w:r w:rsidRPr="00A67D4B">
                <w:rPr>
                  <w:b w:val="0"/>
                  <w:sz w:val="18"/>
                  <w:lang w:val="en-US"/>
                </w:rPr>
                <w:t>For attributes: M=Mandatory, O=Optional, OD=Optional with Default Value, CM=Conditionally Mandatory.</w:t>
              </w:r>
            </w:ins>
          </w:p>
          <w:p w14:paraId="33D3F18D" w14:textId="77777777" w:rsidR="00C55221" w:rsidRDefault="00C55221" w:rsidP="00D05C3C">
            <w:pPr>
              <w:pStyle w:val="TH"/>
              <w:spacing w:before="0" w:after="0"/>
              <w:ind w:left="360"/>
              <w:jc w:val="left"/>
              <w:rPr>
                <w:ins w:id="1239" w:author="Ahmed Hamza" w:date="2024-10-14T23:15:00Z" w16du:dateUtc="2024-10-15T06:15:00Z"/>
                <w:b w:val="0"/>
                <w:sz w:val="18"/>
                <w:lang w:val="en-US"/>
              </w:rPr>
            </w:pPr>
            <w:ins w:id="1240" w:author="Ahmed Hamza" w:date="2024-10-14T23:15:00Z" w16du:dateUtc="2024-10-15T06:15:00Z">
              <w:r w:rsidRPr="00A67D4B">
                <w:rPr>
                  <w:b w:val="0"/>
                  <w:sz w:val="18"/>
                  <w:lang w:val="en-US"/>
                </w:rPr>
                <w:t>For elements: &lt;minOccurs&gt;..&lt;maxOccurs&gt; (N=unbounded)</w:t>
              </w:r>
            </w:ins>
          </w:p>
          <w:p w14:paraId="64E66D3C" w14:textId="77777777" w:rsidR="00C55221" w:rsidRPr="00A67D4B" w:rsidRDefault="00C55221" w:rsidP="00D05C3C">
            <w:pPr>
              <w:pStyle w:val="TH"/>
              <w:spacing w:before="0" w:after="0"/>
              <w:ind w:left="360"/>
              <w:jc w:val="left"/>
              <w:rPr>
                <w:ins w:id="1241" w:author="Ahmed Hamza" w:date="2024-10-14T23:15:00Z" w16du:dateUtc="2024-10-15T06:15:00Z"/>
                <w:b w:val="0"/>
                <w:sz w:val="18"/>
                <w:lang w:val="en-US"/>
              </w:rPr>
            </w:pPr>
          </w:p>
          <w:p w14:paraId="76F98DC8" w14:textId="77777777" w:rsidR="00C55221" w:rsidRDefault="00C55221" w:rsidP="00D05C3C">
            <w:pPr>
              <w:tabs>
                <w:tab w:val="left" w:pos="720"/>
                <w:tab w:val="left" w:pos="1080"/>
                <w:tab w:val="left" w:pos="1440"/>
                <w:tab w:val="left" w:pos="1800"/>
                <w:tab w:val="left" w:pos="2160"/>
              </w:tabs>
              <w:suppressAutoHyphens/>
              <w:rPr>
                <w:ins w:id="1242" w:author="Ahmed Hamza" w:date="2024-10-14T23:15:00Z" w16du:dateUtc="2024-10-15T06:15:00Z"/>
                <w:sz w:val="18"/>
                <w:szCs w:val="16"/>
              </w:rPr>
            </w:pPr>
            <w:ins w:id="1243"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31723B66" w14:textId="77777777" w:rsidR="00C55221" w:rsidRDefault="00C55221" w:rsidP="00C55221">
      <w:pPr>
        <w:rPr>
          <w:ins w:id="1244" w:author="Ahmed Hamza" w:date="2024-10-14T23:15:00Z" w16du:dateUtc="2024-10-15T06:15:00Z"/>
        </w:rPr>
      </w:pPr>
    </w:p>
    <w:p w14:paraId="065D8589" w14:textId="204DAF5B" w:rsidR="00C55221" w:rsidRPr="00C01752" w:rsidRDefault="00C55221" w:rsidP="00A14F13">
      <w:pPr>
        <w:pStyle w:val="Heading4"/>
        <w:rPr>
          <w:ins w:id="1245" w:author="Ahmed Hamza" w:date="2024-10-14T23:15:00Z" w16du:dateUtc="2024-10-15T06:15:00Z"/>
          <w:lang w:val="en-CA"/>
        </w:rPr>
      </w:pPr>
      <w:ins w:id="1246" w:author="Ahmed Hamza" w:date="2024-10-14T23:15:00Z" w16du:dateUtc="2024-10-15T06:15:00Z">
        <w:r w:rsidRPr="00C01752">
          <w:rPr>
            <w:lang w:val="en-CA"/>
          </w:rPr>
          <w:t>The haptics</w:t>
        </w:r>
        <w:r>
          <w:rPr>
            <w:lang w:val="en-CA"/>
          </w:rPr>
          <w:t xml:space="preserve">Channel </w:t>
        </w:r>
        <w:r w:rsidRPr="00C01752">
          <w:rPr>
            <w:lang w:val="en-CA"/>
          </w:rPr>
          <w:t>XML element</w:t>
        </w:r>
      </w:ins>
    </w:p>
    <w:p w14:paraId="4CD88534" w14:textId="2C7B14DE" w:rsidR="00C55221" w:rsidRPr="00A14F13" w:rsidRDefault="00C55221" w:rsidP="00C55221">
      <w:pPr>
        <w:rPr>
          <w:ins w:id="1247" w:author="Ahmed Hamza" w:date="2024-10-14T23:15:00Z" w16du:dateUtc="2024-10-15T06:15:00Z"/>
          <w:rFonts w:cstheme="minorHAnsi"/>
        </w:rPr>
      </w:pPr>
      <w:ins w:id="1248" w:author="Ahmed Hamza" w:date="2024-10-14T23:15:00Z" w16du:dateUtc="2024-10-15T06:15:00Z">
        <w:r w:rsidRPr="00A14F13">
          <w:rPr>
            <w:rFonts w:cstheme="minorHAnsi"/>
          </w:rPr>
          <w:t xml:space="preserve">This XML element consists of the elements and attributes in </w:t>
        </w:r>
      </w:ins>
      <w:ins w:id="1249" w:author="Ahmed Hamza" w:date="2024-10-16T16:41:00Z" w16du:dateUtc="2024-10-16T23:41:00Z">
        <w:r w:rsidR="00F02992">
          <w:rPr>
            <w:rFonts w:cstheme="minorHAnsi"/>
            <w:highlight w:val="yellow"/>
          </w:rPr>
          <w:fldChar w:fldCharType="begin"/>
        </w:r>
        <w:r w:rsidR="00F02992">
          <w:rPr>
            <w:rFonts w:cstheme="minorHAnsi"/>
          </w:rPr>
          <w:instrText xml:space="preserve"> REF _Ref179989278 \h </w:instrText>
        </w:r>
      </w:ins>
      <w:r w:rsidR="00F02992">
        <w:rPr>
          <w:rFonts w:cstheme="minorHAnsi"/>
          <w:highlight w:val="yellow"/>
        </w:rPr>
      </w:r>
      <w:r w:rsidR="00F02992">
        <w:rPr>
          <w:rFonts w:cstheme="minorHAnsi"/>
          <w:highlight w:val="yellow"/>
        </w:rPr>
        <w:fldChar w:fldCharType="separate"/>
      </w:r>
      <w:ins w:id="1250" w:author="Ahmed Hamza" w:date="2024-11-03T19:11:00Z" w16du:dateUtc="2024-11-04T03:11:00Z">
        <w:r w:rsidR="001255D8">
          <w:t xml:space="preserve">Table </w:t>
        </w:r>
        <w:r w:rsidR="001255D8">
          <w:rPr>
            <w:noProof/>
          </w:rPr>
          <w:t>17</w:t>
        </w:r>
      </w:ins>
      <w:ins w:id="1251" w:author="Ahmed Hamza" w:date="2024-10-16T16:41:00Z" w16du:dateUtc="2024-10-16T23:41:00Z">
        <w:r w:rsidR="00F02992">
          <w:rPr>
            <w:rFonts w:cstheme="minorHAnsi"/>
            <w:highlight w:val="yellow"/>
          </w:rPr>
          <w:fldChar w:fldCharType="end"/>
        </w:r>
      </w:ins>
      <w:ins w:id="1252" w:author="Ahmed Hamza" w:date="2024-10-14T23:15:00Z" w16du:dateUtc="2024-10-15T06:15:00Z">
        <w:r w:rsidRPr="00A14F13">
          <w:rPr>
            <w:rFonts w:cstheme="minorHAnsi"/>
          </w:rPr>
          <w:t>.</w:t>
        </w:r>
      </w:ins>
    </w:p>
    <w:p w14:paraId="6B8B4B9D" w14:textId="078FBF87" w:rsidR="00C55221" w:rsidRDefault="00C55221" w:rsidP="00A14F13">
      <w:pPr>
        <w:pStyle w:val="TableCaption"/>
        <w:rPr>
          <w:ins w:id="1253" w:author="Ahmed Hamza" w:date="2024-10-14T23:15:00Z" w16du:dateUtc="2024-10-15T06:15:00Z"/>
        </w:rPr>
      </w:pPr>
      <w:bookmarkStart w:id="1254" w:name="_Ref179989278"/>
      <w:ins w:id="1255" w:author="Ahmed Hamza" w:date="2024-10-14T23:15:00Z" w16du:dateUtc="2024-10-15T06:15:00Z">
        <w:r>
          <w:lastRenderedPageBreak/>
          <w:t xml:space="preserve">Table </w:t>
        </w:r>
        <w:r>
          <w:fldChar w:fldCharType="begin"/>
        </w:r>
        <w:r>
          <w:instrText xml:space="preserve"> SEQ Table \* ARABIC </w:instrText>
        </w:r>
        <w:r>
          <w:fldChar w:fldCharType="separate"/>
        </w:r>
      </w:ins>
      <w:ins w:id="1256" w:author="Ahmed Hamza" w:date="2024-11-03T19:13:00Z" w16du:dateUtc="2024-11-04T03:13:00Z">
        <w:r w:rsidR="009D2CA7">
          <w:rPr>
            <w:noProof/>
          </w:rPr>
          <w:t>17</w:t>
        </w:r>
      </w:ins>
      <w:ins w:id="1257" w:author="Ahmed Hamza" w:date="2024-10-14T23:15:00Z" w16du:dateUtc="2024-10-15T06:15:00Z">
        <w:r>
          <w:fldChar w:fldCharType="end"/>
        </w:r>
        <w:bookmarkEnd w:id="1254"/>
        <w:r>
          <w:t xml:space="preserve"> – Elements and attributes of the hatpicsChannel element.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21B9A0CE" w14:textId="77777777" w:rsidTr="00D05C3C">
        <w:trPr>
          <w:ins w:id="1258" w:author="Ahmed Hamza" w:date="2024-10-14T23:15:00Z"/>
        </w:trPr>
        <w:tc>
          <w:tcPr>
            <w:tcW w:w="1765" w:type="pct"/>
            <w:tcBorders>
              <w:right w:val="single" w:sz="4" w:space="0" w:color="000000"/>
            </w:tcBorders>
          </w:tcPr>
          <w:p w14:paraId="59E0BDC5" w14:textId="77777777" w:rsidR="00C55221" w:rsidRPr="00F4709D" w:rsidRDefault="00C55221" w:rsidP="00D05C3C">
            <w:pPr>
              <w:tabs>
                <w:tab w:val="left" w:pos="720"/>
                <w:tab w:val="left" w:pos="1080"/>
                <w:tab w:val="left" w:pos="1440"/>
                <w:tab w:val="left" w:pos="1800"/>
                <w:tab w:val="left" w:pos="2160"/>
              </w:tabs>
              <w:suppressAutoHyphens/>
              <w:rPr>
                <w:ins w:id="1259" w:author="Ahmed Hamza" w:date="2024-10-14T23:15:00Z" w16du:dateUtc="2024-10-15T06:15:00Z"/>
                <w:b/>
                <w:sz w:val="18"/>
                <w:szCs w:val="18"/>
              </w:rPr>
            </w:pPr>
            <w:ins w:id="1260"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1DDD1273" w14:textId="77777777" w:rsidR="00C55221" w:rsidRPr="00F4709D" w:rsidRDefault="00C55221" w:rsidP="00D05C3C">
            <w:pPr>
              <w:tabs>
                <w:tab w:val="left" w:pos="720"/>
                <w:tab w:val="left" w:pos="1080"/>
                <w:tab w:val="left" w:pos="1440"/>
                <w:tab w:val="left" w:pos="1800"/>
                <w:tab w:val="left" w:pos="2160"/>
              </w:tabs>
              <w:suppressAutoHyphens/>
              <w:jc w:val="center"/>
              <w:rPr>
                <w:ins w:id="1261" w:author="Ahmed Hamza" w:date="2024-10-14T23:15:00Z" w16du:dateUtc="2024-10-15T06:15:00Z"/>
                <w:b/>
                <w:sz w:val="18"/>
                <w:szCs w:val="16"/>
              </w:rPr>
            </w:pPr>
            <w:ins w:id="1262" w:author="Ahmed Hamza" w:date="2024-10-14T23:15:00Z" w16du:dateUtc="2024-10-15T06:15:00Z">
              <w:r w:rsidRPr="00F4709D">
                <w:rPr>
                  <w:b/>
                  <w:sz w:val="18"/>
                  <w:szCs w:val="16"/>
                </w:rPr>
                <w:t>Use</w:t>
              </w:r>
            </w:ins>
          </w:p>
        </w:tc>
        <w:tc>
          <w:tcPr>
            <w:tcW w:w="1350" w:type="pct"/>
            <w:tcBorders>
              <w:right w:val="single" w:sz="4" w:space="0" w:color="000000"/>
            </w:tcBorders>
          </w:tcPr>
          <w:p w14:paraId="45197E20" w14:textId="77777777" w:rsidR="00C55221" w:rsidRPr="00F4709D" w:rsidRDefault="00C55221" w:rsidP="00D05C3C">
            <w:pPr>
              <w:tabs>
                <w:tab w:val="left" w:pos="720"/>
                <w:tab w:val="left" w:pos="1080"/>
                <w:tab w:val="left" w:pos="1440"/>
                <w:tab w:val="left" w:pos="1800"/>
                <w:tab w:val="left" w:pos="2160"/>
              </w:tabs>
              <w:suppressAutoHyphens/>
              <w:rPr>
                <w:ins w:id="1263" w:author="Ahmed Hamza" w:date="2024-10-14T23:15:00Z" w16du:dateUtc="2024-10-15T06:15:00Z"/>
                <w:b/>
                <w:sz w:val="18"/>
                <w:szCs w:val="16"/>
              </w:rPr>
            </w:pPr>
            <w:ins w:id="1264" w:author="Ahmed Hamza" w:date="2024-10-14T23:15:00Z" w16du:dateUtc="2024-10-15T06:15:00Z">
              <w:r>
                <w:rPr>
                  <w:b/>
                  <w:sz w:val="18"/>
                  <w:szCs w:val="16"/>
                </w:rPr>
                <w:t>Data type</w:t>
              </w:r>
            </w:ins>
          </w:p>
        </w:tc>
        <w:tc>
          <w:tcPr>
            <w:tcW w:w="1567" w:type="pct"/>
            <w:tcBorders>
              <w:left w:val="single" w:sz="4" w:space="0" w:color="000000"/>
            </w:tcBorders>
          </w:tcPr>
          <w:p w14:paraId="7E085BE0" w14:textId="77777777" w:rsidR="00C55221" w:rsidRPr="00F4709D" w:rsidRDefault="00C55221" w:rsidP="00D05C3C">
            <w:pPr>
              <w:tabs>
                <w:tab w:val="left" w:pos="720"/>
                <w:tab w:val="left" w:pos="1080"/>
                <w:tab w:val="left" w:pos="1440"/>
                <w:tab w:val="left" w:pos="1800"/>
                <w:tab w:val="left" w:pos="2160"/>
              </w:tabs>
              <w:suppressAutoHyphens/>
              <w:rPr>
                <w:ins w:id="1265" w:author="Ahmed Hamza" w:date="2024-10-14T23:15:00Z" w16du:dateUtc="2024-10-15T06:15:00Z"/>
                <w:b/>
                <w:sz w:val="18"/>
                <w:szCs w:val="16"/>
              </w:rPr>
            </w:pPr>
            <w:ins w:id="1266" w:author="Ahmed Hamza" w:date="2024-10-14T23:15:00Z" w16du:dateUtc="2024-10-15T06:15:00Z">
              <w:r w:rsidRPr="00F4709D">
                <w:rPr>
                  <w:b/>
                  <w:sz w:val="18"/>
                  <w:szCs w:val="16"/>
                </w:rPr>
                <w:t>Description</w:t>
              </w:r>
            </w:ins>
          </w:p>
        </w:tc>
      </w:tr>
      <w:tr w:rsidR="00C55221" w:rsidRPr="00F4709D" w14:paraId="79ED16BD" w14:textId="77777777" w:rsidTr="00D05C3C">
        <w:trPr>
          <w:ins w:id="1267" w:author="Ahmed Hamza" w:date="2024-10-14T23:15:00Z"/>
        </w:trPr>
        <w:tc>
          <w:tcPr>
            <w:tcW w:w="1765" w:type="pct"/>
            <w:tcBorders>
              <w:right w:val="single" w:sz="4" w:space="0" w:color="000000"/>
            </w:tcBorders>
          </w:tcPr>
          <w:p w14:paraId="695ABF0C" w14:textId="77777777" w:rsidR="00C55221" w:rsidRDefault="00C55221" w:rsidP="00D05C3C">
            <w:pPr>
              <w:tabs>
                <w:tab w:val="left" w:pos="720"/>
                <w:tab w:val="left" w:pos="1080"/>
                <w:tab w:val="left" w:pos="1440"/>
                <w:tab w:val="left" w:pos="1800"/>
                <w:tab w:val="left" w:pos="2160"/>
              </w:tabs>
              <w:suppressAutoHyphens/>
              <w:rPr>
                <w:ins w:id="1268" w:author="Ahmed Hamza" w:date="2024-10-14T23:15:00Z" w16du:dateUtc="2024-10-15T06:15:00Z"/>
                <w:rFonts w:ascii="Courier" w:hAnsi="Courier"/>
                <w:b/>
                <w:sz w:val="18"/>
              </w:rPr>
            </w:pPr>
            <w:ins w:id="1269" w:author="Ahmed Hamza" w:date="2024-10-14T23:15:00Z" w16du:dateUtc="2024-10-15T06:15:00Z">
              <w:r w:rsidRPr="00C01752">
                <w:rPr>
                  <w:rFonts w:ascii="Courier New" w:hAnsi="Courier New" w:cs="Courier New"/>
                  <w:bCs/>
                  <w:sz w:val="18"/>
                </w:rPr>
                <w:t>@id</w:t>
              </w:r>
            </w:ins>
          </w:p>
        </w:tc>
        <w:tc>
          <w:tcPr>
            <w:tcW w:w="318" w:type="pct"/>
            <w:tcBorders>
              <w:right w:val="single" w:sz="4" w:space="0" w:color="000000"/>
            </w:tcBorders>
          </w:tcPr>
          <w:p w14:paraId="596022BF" w14:textId="77777777" w:rsidR="00C55221" w:rsidRDefault="00C55221" w:rsidP="00D05C3C">
            <w:pPr>
              <w:tabs>
                <w:tab w:val="left" w:pos="720"/>
                <w:tab w:val="left" w:pos="1080"/>
                <w:tab w:val="left" w:pos="1440"/>
                <w:tab w:val="left" w:pos="1800"/>
                <w:tab w:val="left" w:pos="2160"/>
              </w:tabs>
              <w:suppressAutoHyphens/>
              <w:jc w:val="center"/>
              <w:rPr>
                <w:ins w:id="1270" w:author="Ahmed Hamza" w:date="2024-10-14T23:15:00Z" w16du:dateUtc="2024-10-15T06:15:00Z"/>
                <w:sz w:val="18"/>
                <w:szCs w:val="16"/>
              </w:rPr>
            </w:pPr>
            <w:ins w:id="1271"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5821EF19" w14:textId="77777777" w:rsidR="00C55221" w:rsidRDefault="00C55221" w:rsidP="00D05C3C">
            <w:pPr>
              <w:tabs>
                <w:tab w:val="left" w:pos="720"/>
                <w:tab w:val="left" w:pos="1080"/>
                <w:tab w:val="left" w:pos="1440"/>
                <w:tab w:val="left" w:pos="1800"/>
                <w:tab w:val="left" w:pos="2160"/>
              </w:tabs>
              <w:suppressAutoHyphens/>
              <w:rPr>
                <w:ins w:id="1272" w:author="Ahmed Hamza" w:date="2024-10-14T23:15:00Z" w16du:dateUtc="2024-10-15T06:15:00Z"/>
                <w:sz w:val="18"/>
                <w:szCs w:val="16"/>
              </w:rPr>
            </w:pPr>
            <w:ins w:id="1273" w:author="Ahmed Hamza" w:date="2024-10-14T23:15:00Z" w16du:dateUtc="2024-10-15T06:15:00Z">
              <w:r>
                <w:rPr>
                  <w:sz w:val="18"/>
                  <w:szCs w:val="16"/>
                </w:rPr>
                <w:t>xs:unsignedInt</w:t>
              </w:r>
            </w:ins>
          </w:p>
        </w:tc>
        <w:tc>
          <w:tcPr>
            <w:tcW w:w="1567" w:type="pct"/>
            <w:tcBorders>
              <w:left w:val="single" w:sz="4" w:space="0" w:color="000000"/>
            </w:tcBorders>
          </w:tcPr>
          <w:p w14:paraId="28DE79A2" w14:textId="77777777" w:rsidR="00C55221" w:rsidRPr="00F50483" w:rsidRDefault="00C55221" w:rsidP="00D05C3C">
            <w:pPr>
              <w:tabs>
                <w:tab w:val="left" w:pos="720"/>
                <w:tab w:val="left" w:pos="1080"/>
                <w:tab w:val="left" w:pos="1440"/>
                <w:tab w:val="left" w:pos="1800"/>
                <w:tab w:val="left" w:pos="2160"/>
              </w:tabs>
              <w:suppressAutoHyphens/>
              <w:rPr>
                <w:ins w:id="1274" w:author="Ahmed Hamza" w:date="2024-10-14T23:15:00Z" w16du:dateUtc="2024-10-15T06:15:00Z"/>
                <w:sz w:val="18"/>
                <w:szCs w:val="16"/>
              </w:rPr>
            </w:pPr>
            <w:ins w:id="1275" w:author="Ahmed Hamza" w:date="2024-10-14T23:15:00Z" w16du:dateUtc="2024-10-15T06:15:00Z">
              <w:r w:rsidRPr="00A14F13">
                <w:rPr>
                  <w:rFonts w:cstheme="minorHAnsi"/>
                  <w:sz w:val="18"/>
                  <w:szCs w:val="16"/>
                </w:rPr>
                <w:t>Indicates the identifier for the channel. The value shall match the channel_id field signalled for the channel in the ISOBMFF container.</w:t>
              </w:r>
            </w:ins>
          </w:p>
        </w:tc>
      </w:tr>
      <w:tr w:rsidR="00C55221" w:rsidRPr="00F4709D" w14:paraId="7EACAE8E" w14:textId="77777777" w:rsidTr="00D05C3C">
        <w:trPr>
          <w:ins w:id="1276" w:author="Ahmed Hamza" w:date="2024-10-14T23:15:00Z"/>
        </w:trPr>
        <w:tc>
          <w:tcPr>
            <w:tcW w:w="1765" w:type="pct"/>
            <w:tcBorders>
              <w:right w:val="single" w:sz="4" w:space="0" w:color="000000"/>
            </w:tcBorders>
          </w:tcPr>
          <w:p w14:paraId="178E372A" w14:textId="77777777" w:rsidR="00C55221" w:rsidRPr="00C01752" w:rsidRDefault="00C55221" w:rsidP="00D05C3C">
            <w:pPr>
              <w:tabs>
                <w:tab w:val="left" w:pos="720"/>
                <w:tab w:val="left" w:pos="1080"/>
                <w:tab w:val="left" w:pos="1440"/>
                <w:tab w:val="left" w:pos="1800"/>
                <w:tab w:val="left" w:pos="2160"/>
              </w:tabs>
              <w:suppressAutoHyphens/>
              <w:rPr>
                <w:ins w:id="1277" w:author="Ahmed Hamza" w:date="2024-10-14T23:15:00Z" w16du:dateUtc="2024-10-15T06:15:00Z"/>
                <w:rFonts w:ascii="Courier New" w:hAnsi="Courier New" w:cs="Courier New"/>
                <w:bCs/>
                <w:sz w:val="18"/>
                <w:szCs w:val="18"/>
              </w:rPr>
            </w:pPr>
            <w:ins w:id="1278" w:author="Ahmed Hamza" w:date="2024-10-14T23:15:00Z" w16du:dateUtc="2024-10-15T06:15:00Z">
              <w:r w:rsidRPr="00C01752">
                <w:rPr>
                  <w:rFonts w:ascii="Courier New" w:hAnsi="Courier New" w:cs="Courier New"/>
                  <w:bCs/>
                  <w:sz w:val="18"/>
                </w:rPr>
                <w:t>@perceptionId</w:t>
              </w:r>
            </w:ins>
          </w:p>
        </w:tc>
        <w:tc>
          <w:tcPr>
            <w:tcW w:w="318" w:type="pct"/>
            <w:tcBorders>
              <w:right w:val="single" w:sz="4" w:space="0" w:color="000000"/>
            </w:tcBorders>
          </w:tcPr>
          <w:p w14:paraId="45E70C51" w14:textId="77777777" w:rsidR="00C55221" w:rsidRPr="00412BC0" w:rsidRDefault="00C55221" w:rsidP="00D05C3C">
            <w:pPr>
              <w:tabs>
                <w:tab w:val="left" w:pos="720"/>
                <w:tab w:val="left" w:pos="1080"/>
                <w:tab w:val="left" w:pos="1440"/>
                <w:tab w:val="left" w:pos="1800"/>
                <w:tab w:val="left" w:pos="2160"/>
              </w:tabs>
              <w:suppressAutoHyphens/>
              <w:jc w:val="center"/>
              <w:rPr>
                <w:ins w:id="1279" w:author="Ahmed Hamza" w:date="2024-10-14T23:15:00Z" w16du:dateUtc="2024-10-15T06:15:00Z"/>
                <w:rFonts w:asciiTheme="minorHAnsi" w:hAnsiTheme="minorHAnsi" w:cstheme="minorHAnsi"/>
                <w:sz w:val="18"/>
                <w:szCs w:val="16"/>
              </w:rPr>
            </w:pPr>
            <w:ins w:id="1280"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4BD052E5" w14:textId="77777777" w:rsidR="00C55221" w:rsidRDefault="00C55221" w:rsidP="00D05C3C">
            <w:pPr>
              <w:tabs>
                <w:tab w:val="left" w:pos="720"/>
                <w:tab w:val="left" w:pos="1080"/>
                <w:tab w:val="left" w:pos="1440"/>
                <w:tab w:val="left" w:pos="1800"/>
                <w:tab w:val="left" w:pos="2160"/>
              </w:tabs>
              <w:suppressAutoHyphens/>
              <w:rPr>
                <w:ins w:id="1281" w:author="Ahmed Hamza" w:date="2024-10-14T23:15:00Z" w16du:dateUtc="2024-10-15T06:15:00Z"/>
                <w:sz w:val="18"/>
                <w:szCs w:val="16"/>
              </w:rPr>
            </w:pPr>
            <w:ins w:id="1282" w:author="Ahmed Hamza" w:date="2024-10-14T23:15:00Z" w16du:dateUtc="2024-10-15T06:15:00Z">
              <w:r>
                <w:rPr>
                  <w:sz w:val="18"/>
                  <w:szCs w:val="16"/>
                </w:rPr>
                <w:t>xs:unsignedInt</w:t>
              </w:r>
            </w:ins>
          </w:p>
        </w:tc>
        <w:tc>
          <w:tcPr>
            <w:tcW w:w="1567" w:type="pct"/>
            <w:tcBorders>
              <w:left w:val="single" w:sz="4" w:space="0" w:color="000000"/>
            </w:tcBorders>
          </w:tcPr>
          <w:p w14:paraId="1209025F" w14:textId="77777777" w:rsidR="00C55221" w:rsidRPr="00F50483" w:rsidRDefault="00C55221" w:rsidP="00D05C3C">
            <w:pPr>
              <w:tabs>
                <w:tab w:val="left" w:pos="720"/>
                <w:tab w:val="left" w:pos="1080"/>
                <w:tab w:val="left" w:pos="1440"/>
                <w:tab w:val="left" w:pos="1800"/>
                <w:tab w:val="left" w:pos="2160"/>
              </w:tabs>
              <w:suppressAutoHyphens/>
              <w:rPr>
                <w:ins w:id="1283" w:author="Ahmed Hamza" w:date="2024-10-14T23:15:00Z" w16du:dateUtc="2024-10-15T06:15:00Z"/>
                <w:sz w:val="18"/>
                <w:szCs w:val="16"/>
              </w:rPr>
            </w:pPr>
            <w:ins w:id="1284" w:author="Ahmed Hamza" w:date="2024-10-14T23:15:00Z" w16du:dateUtc="2024-10-15T06:15:00Z">
              <w:r w:rsidRPr="00A14F13">
                <w:rPr>
                  <w:rFonts w:cstheme="minorHAnsi"/>
                  <w:sz w:val="18"/>
                  <w:szCs w:val="16"/>
                </w:rPr>
                <w:t>Indicates the identifier for the perception to which the channel belongs.</w:t>
              </w:r>
            </w:ins>
          </w:p>
        </w:tc>
      </w:tr>
      <w:tr w:rsidR="00C55221" w:rsidRPr="00F4709D" w14:paraId="237AF337" w14:textId="77777777" w:rsidTr="00D05C3C">
        <w:trPr>
          <w:ins w:id="1285" w:author="Ahmed Hamza" w:date="2024-10-14T23:15:00Z"/>
        </w:trPr>
        <w:tc>
          <w:tcPr>
            <w:tcW w:w="1765" w:type="pct"/>
            <w:tcBorders>
              <w:right w:val="single" w:sz="4" w:space="0" w:color="000000"/>
            </w:tcBorders>
            <w:shd w:val="clear" w:color="auto" w:fill="D9D9D9" w:themeFill="background1" w:themeFillShade="D9"/>
          </w:tcPr>
          <w:p w14:paraId="41B178B1" w14:textId="77777777" w:rsidR="00C55221" w:rsidRPr="00C01752" w:rsidRDefault="00C55221" w:rsidP="00D05C3C">
            <w:pPr>
              <w:tabs>
                <w:tab w:val="left" w:pos="720"/>
                <w:tab w:val="left" w:pos="1080"/>
                <w:tab w:val="left" w:pos="1440"/>
                <w:tab w:val="left" w:pos="1800"/>
                <w:tab w:val="left" w:pos="2160"/>
              </w:tabs>
              <w:suppressAutoHyphens/>
              <w:rPr>
                <w:ins w:id="1286" w:author="Ahmed Hamza" w:date="2024-10-14T23:15:00Z" w16du:dateUtc="2024-10-15T06:15:00Z"/>
                <w:rFonts w:ascii="Courier New" w:hAnsi="Courier New" w:cs="Courier New"/>
                <w:bCs/>
                <w:sz w:val="18"/>
                <w:szCs w:val="18"/>
              </w:rPr>
            </w:pPr>
            <w:ins w:id="1287" w:author="Ahmed Hamza" w:date="2024-10-14T23:15:00Z" w16du:dateUtc="2024-10-15T06:15:00Z">
              <w:r w:rsidRPr="00C01752">
                <w:rPr>
                  <w:rFonts w:ascii="Courier New" w:hAnsi="Courier New" w:cs="Courier New"/>
                  <w:bCs/>
                  <w:sz w:val="18"/>
                </w:rPr>
                <w:t>@adaptationSetIds</w:t>
              </w:r>
            </w:ins>
          </w:p>
        </w:tc>
        <w:tc>
          <w:tcPr>
            <w:tcW w:w="318" w:type="pct"/>
            <w:tcBorders>
              <w:right w:val="single" w:sz="4" w:space="0" w:color="000000"/>
            </w:tcBorders>
            <w:shd w:val="clear" w:color="auto" w:fill="D9D9D9" w:themeFill="background1" w:themeFillShade="D9"/>
          </w:tcPr>
          <w:p w14:paraId="507008EC" w14:textId="77777777" w:rsidR="00C55221" w:rsidRPr="00412BC0" w:rsidRDefault="00C55221" w:rsidP="00D05C3C">
            <w:pPr>
              <w:tabs>
                <w:tab w:val="left" w:pos="720"/>
                <w:tab w:val="left" w:pos="1080"/>
                <w:tab w:val="left" w:pos="1440"/>
                <w:tab w:val="left" w:pos="1800"/>
                <w:tab w:val="left" w:pos="2160"/>
              </w:tabs>
              <w:suppressAutoHyphens/>
              <w:jc w:val="center"/>
              <w:rPr>
                <w:ins w:id="1288" w:author="Ahmed Hamza" w:date="2024-10-14T23:15:00Z" w16du:dateUtc="2024-10-15T06:15:00Z"/>
                <w:rFonts w:asciiTheme="minorHAnsi" w:hAnsiTheme="minorHAnsi" w:cstheme="minorHAnsi"/>
                <w:sz w:val="18"/>
                <w:szCs w:val="16"/>
              </w:rPr>
            </w:pPr>
            <w:ins w:id="1289" w:author="Ahmed Hamza" w:date="2024-10-14T23:15:00Z" w16du:dateUtc="2024-10-15T06:15:00Z">
              <w:r w:rsidRPr="00412BC0">
                <w:rPr>
                  <w:rFonts w:asciiTheme="minorHAnsi" w:hAnsiTheme="minorHAnsi" w:cstheme="minorHAnsi"/>
                  <w:sz w:val="18"/>
                  <w:szCs w:val="16"/>
                </w:rPr>
                <w:t>O</w:t>
              </w:r>
            </w:ins>
          </w:p>
        </w:tc>
        <w:tc>
          <w:tcPr>
            <w:tcW w:w="1350" w:type="pct"/>
            <w:tcBorders>
              <w:right w:val="single" w:sz="4" w:space="0" w:color="000000"/>
            </w:tcBorders>
            <w:shd w:val="clear" w:color="auto" w:fill="D9D9D9" w:themeFill="background1" w:themeFillShade="D9"/>
          </w:tcPr>
          <w:p w14:paraId="751331C7" w14:textId="76194657" w:rsidR="00C55221" w:rsidRDefault="004F187F" w:rsidP="00D05C3C">
            <w:pPr>
              <w:tabs>
                <w:tab w:val="left" w:pos="720"/>
                <w:tab w:val="left" w:pos="1080"/>
                <w:tab w:val="left" w:pos="1440"/>
                <w:tab w:val="left" w:pos="1800"/>
                <w:tab w:val="left" w:pos="2160"/>
              </w:tabs>
              <w:suppressAutoHyphens/>
              <w:rPr>
                <w:ins w:id="1290" w:author="Ahmed Hamza" w:date="2024-10-14T23:15:00Z" w16du:dateUtc="2024-10-15T06:15:00Z"/>
                <w:sz w:val="18"/>
                <w:szCs w:val="16"/>
              </w:rPr>
            </w:pPr>
            <w:ins w:id="1291" w:author="Ahmed Hamza" w:date="2024-11-03T19:39:00Z" w16du:dateUtc="2024-11-04T03:39:00Z">
              <w:r>
                <w:rPr>
                  <w:sz w:val="18"/>
                  <w:szCs w:val="16"/>
                </w:rPr>
                <w:t>StringVectorType</w:t>
              </w:r>
            </w:ins>
          </w:p>
        </w:tc>
        <w:tc>
          <w:tcPr>
            <w:tcW w:w="1567" w:type="pct"/>
            <w:tcBorders>
              <w:left w:val="single" w:sz="4" w:space="0" w:color="000000"/>
            </w:tcBorders>
            <w:shd w:val="clear" w:color="auto" w:fill="D9D9D9" w:themeFill="background1" w:themeFillShade="D9"/>
          </w:tcPr>
          <w:p w14:paraId="7AAB61CB" w14:textId="32D1E7FF" w:rsidR="00C55221" w:rsidRPr="00A14F13" w:rsidRDefault="00C55221" w:rsidP="00C1521D">
            <w:pPr>
              <w:tabs>
                <w:tab w:val="left" w:pos="720"/>
                <w:tab w:val="left" w:pos="1080"/>
                <w:tab w:val="left" w:pos="1440"/>
                <w:tab w:val="left" w:pos="1800"/>
                <w:tab w:val="left" w:pos="2160"/>
              </w:tabs>
              <w:suppressAutoHyphens/>
              <w:rPr>
                <w:ins w:id="1292" w:author="Ahmed Hamza" w:date="2024-10-14T23:15:00Z" w16du:dateUtc="2024-10-15T06:15:00Z"/>
                <w:rFonts w:cstheme="minorHAnsi"/>
                <w:sz w:val="18"/>
                <w:szCs w:val="16"/>
              </w:rPr>
            </w:pPr>
            <w:ins w:id="1293" w:author="Ahmed Hamza" w:date="2024-10-14T23:15:00Z" w16du:dateUtc="2024-10-15T06:15:00Z">
              <w:r w:rsidRPr="00A14F13">
                <w:rPr>
                  <w:rFonts w:cstheme="minorHAnsi"/>
                  <w:sz w:val="18"/>
                  <w:szCs w:val="16"/>
                </w:rPr>
                <w:t xml:space="preserve">White spaced list of the adaptation set identifiers for the Adaptation Sets that include the bands belonging to this channel, </w:t>
              </w:r>
              <w:r w:rsidRPr="00A14F13">
                <w:rPr>
                  <w:rFonts w:cstheme="minorHAnsi"/>
                  <w:sz w:val="18"/>
                  <w:szCs w:val="16"/>
                  <w:highlight w:val="yellow"/>
                </w:rPr>
                <w:t>if some of the bands are included in an adaptation set that is not included in this adaptation set.</w:t>
              </w:r>
              <w:r w:rsidRPr="00A14F13">
                <w:rPr>
                  <w:rFonts w:cstheme="minorHAnsi"/>
                  <w:sz w:val="18"/>
                  <w:szCs w:val="16"/>
                </w:rPr>
                <w:t xml:space="preserve"> </w:t>
              </w:r>
            </w:ins>
          </w:p>
          <w:p w14:paraId="1BD3B2B1" w14:textId="77777777" w:rsidR="00C55221" w:rsidRPr="00F50483" w:rsidRDefault="00C55221" w:rsidP="00D05C3C">
            <w:pPr>
              <w:tabs>
                <w:tab w:val="left" w:pos="720"/>
                <w:tab w:val="left" w:pos="1080"/>
                <w:tab w:val="left" w:pos="1440"/>
                <w:tab w:val="left" w:pos="1800"/>
                <w:tab w:val="left" w:pos="2160"/>
              </w:tabs>
              <w:suppressAutoHyphens/>
              <w:rPr>
                <w:ins w:id="1294" w:author="Ahmed Hamza" w:date="2024-10-14T23:15:00Z" w16du:dateUtc="2024-10-15T06:15:00Z"/>
                <w:sz w:val="18"/>
                <w:szCs w:val="16"/>
              </w:rPr>
            </w:pPr>
            <w:ins w:id="1295" w:author="Ahmed Hamza" w:date="2024-10-14T23:15:00Z" w16du:dateUtc="2024-10-15T06:15:00Z">
              <w:r w:rsidRPr="00A14F13">
                <w:rPr>
                  <w:rFonts w:cstheme="minorHAnsi"/>
                  <w:sz w:val="18"/>
                  <w:szCs w:val="16"/>
                </w:rPr>
                <w:t>This attribute shall not exists if at least one HapticsBandsDescription  element exists.</w:t>
              </w:r>
            </w:ins>
          </w:p>
        </w:tc>
      </w:tr>
      <w:tr w:rsidR="00C55221" w:rsidRPr="00F4709D" w14:paraId="0FF2CEF7" w14:textId="77777777" w:rsidTr="00D05C3C">
        <w:trPr>
          <w:ins w:id="1296" w:author="Ahmed Hamza" w:date="2024-10-14T23:15:00Z"/>
        </w:trPr>
        <w:tc>
          <w:tcPr>
            <w:tcW w:w="1765" w:type="pct"/>
            <w:tcBorders>
              <w:right w:val="single" w:sz="4" w:space="0" w:color="000000"/>
            </w:tcBorders>
            <w:shd w:val="clear" w:color="auto" w:fill="auto"/>
          </w:tcPr>
          <w:p w14:paraId="3ED14053" w14:textId="77777777" w:rsidR="00C55221" w:rsidRPr="00C01752" w:rsidRDefault="00C55221" w:rsidP="00D05C3C">
            <w:pPr>
              <w:tabs>
                <w:tab w:val="left" w:pos="720"/>
                <w:tab w:val="left" w:pos="1080"/>
                <w:tab w:val="left" w:pos="1440"/>
                <w:tab w:val="left" w:pos="1800"/>
                <w:tab w:val="left" w:pos="2160"/>
              </w:tabs>
              <w:suppressAutoHyphens/>
              <w:rPr>
                <w:ins w:id="1297" w:author="Ahmed Hamza" w:date="2024-10-14T23:15:00Z" w16du:dateUtc="2024-10-15T06:15:00Z"/>
                <w:rFonts w:ascii="Courier New" w:hAnsi="Courier New" w:cs="Courier New"/>
                <w:bCs/>
                <w:sz w:val="18"/>
              </w:rPr>
            </w:pPr>
            <w:ins w:id="1298" w:author="Ahmed Hamza" w:date="2024-10-14T23:15:00Z" w16du:dateUtc="2024-10-15T06:15:00Z">
              <w:r w:rsidRPr="00C01752">
                <w:rPr>
                  <w:rFonts w:ascii="Courier New" w:hAnsi="Courier New" w:cs="Courier New"/>
                  <w:b/>
                  <w:sz w:val="18"/>
                </w:rPr>
                <w:t>HapticsBand</w:t>
              </w:r>
            </w:ins>
          </w:p>
        </w:tc>
        <w:tc>
          <w:tcPr>
            <w:tcW w:w="318" w:type="pct"/>
            <w:tcBorders>
              <w:right w:val="single" w:sz="4" w:space="0" w:color="000000"/>
            </w:tcBorders>
            <w:shd w:val="clear" w:color="auto" w:fill="auto"/>
          </w:tcPr>
          <w:p w14:paraId="7C9D8498" w14:textId="77777777" w:rsidR="00C55221" w:rsidRPr="00412BC0" w:rsidRDefault="00C55221" w:rsidP="00D05C3C">
            <w:pPr>
              <w:tabs>
                <w:tab w:val="left" w:pos="720"/>
                <w:tab w:val="left" w:pos="1080"/>
                <w:tab w:val="left" w:pos="1440"/>
                <w:tab w:val="left" w:pos="1800"/>
                <w:tab w:val="left" w:pos="2160"/>
              </w:tabs>
              <w:suppressAutoHyphens/>
              <w:jc w:val="center"/>
              <w:rPr>
                <w:ins w:id="1299" w:author="Ahmed Hamza" w:date="2024-10-14T23:15:00Z" w16du:dateUtc="2024-10-15T06:15:00Z"/>
                <w:rFonts w:asciiTheme="minorHAnsi" w:hAnsiTheme="minorHAnsi" w:cstheme="minorHAnsi"/>
                <w:sz w:val="18"/>
                <w:szCs w:val="16"/>
              </w:rPr>
            </w:pPr>
            <w:ins w:id="1300" w:author="Ahmed Hamza" w:date="2024-10-14T23:15:00Z" w16du:dateUtc="2024-10-15T06:15:00Z">
              <w:r w:rsidRPr="00412BC0">
                <w:rPr>
                  <w:rFonts w:asciiTheme="minorHAnsi" w:hAnsiTheme="minorHAnsi" w:cstheme="minorHAnsi"/>
                  <w:sz w:val="18"/>
                  <w:szCs w:val="16"/>
                </w:rPr>
                <w:t>0..N</w:t>
              </w:r>
            </w:ins>
          </w:p>
        </w:tc>
        <w:tc>
          <w:tcPr>
            <w:tcW w:w="1350" w:type="pct"/>
            <w:tcBorders>
              <w:right w:val="single" w:sz="4" w:space="0" w:color="000000"/>
            </w:tcBorders>
            <w:shd w:val="clear" w:color="auto" w:fill="auto"/>
          </w:tcPr>
          <w:p w14:paraId="41F4B042" w14:textId="77777777" w:rsidR="00C55221" w:rsidRDefault="00C55221" w:rsidP="00D05C3C">
            <w:pPr>
              <w:tabs>
                <w:tab w:val="left" w:pos="720"/>
                <w:tab w:val="left" w:pos="1080"/>
                <w:tab w:val="left" w:pos="1440"/>
                <w:tab w:val="left" w:pos="1800"/>
                <w:tab w:val="left" w:pos="2160"/>
              </w:tabs>
              <w:suppressAutoHyphens/>
              <w:rPr>
                <w:ins w:id="1301" w:author="Ahmed Hamza" w:date="2024-10-14T23:15:00Z" w16du:dateUtc="2024-10-15T06:15:00Z"/>
                <w:sz w:val="18"/>
                <w:szCs w:val="16"/>
              </w:rPr>
            </w:pPr>
            <w:ins w:id="1302" w:author="Ahmed Hamza" w:date="2024-10-14T23:15:00Z" w16du:dateUtc="2024-10-15T06:15:00Z">
              <w:r>
                <w:rPr>
                  <w:sz w:val="18"/>
                  <w:szCs w:val="16"/>
                </w:rPr>
                <w:t>haptics:HapticsBandType</w:t>
              </w:r>
            </w:ins>
          </w:p>
        </w:tc>
        <w:tc>
          <w:tcPr>
            <w:tcW w:w="1567" w:type="pct"/>
            <w:tcBorders>
              <w:left w:val="single" w:sz="4" w:space="0" w:color="000000"/>
            </w:tcBorders>
            <w:shd w:val="clear" w:color="auto" w:fill="auto"/>
          </w:tcPr>
          <w:p w14:paraId="631AA32D" w14:textId="19A56E8C" w:rsidR="00C55221" w:rsidRPr="00A14F13" w:rsidRDefault="00C55221" w:rsidP="00D05C3C">
            <w:pPr>
              <w:tabs>
                <w:tab w:val="left" w:pos="720"/>
                <w:tab w:val="left" w:pos="1080"/>
                <w:tab w:val="left" w:pos="1440"/>
                <w:tab w:val="left" w:pos="1800"/>
                <w:tab w:val="left" w:pos="2160"/>
              </w:tabs>
              <w:suppressAutoHyphens/>
              <w:rPr>
                <w:ins w:id="1303" w:author="Ahmed Hamza" w:date="2024-10-14T23:15:00Z" w16du:dateUtc="2024-10-15T06:15:00Z"/>
                <w:rFonts w:cstheme="minorHAnsi"/>
                <w:sz w:val="18"/>
                <w:szCs w:val="16"/>
              </w:rPr>
            </w:pPr>
            <w:ins w:id="1304" w:author="Ahmed Hamza" w:date="2024-10-14T23:15:00Z" w16du:dateUtc="2024-10-15T06:15:00Z">
              <w:r w:rsidRPr="00A14F13">
                <w:rPr>
                  <w:rFonts w:cstheme="minorHAnsi"/>
                  <w:sz w:val="18"/>
                  <w:szCs w:val="16"/>
                </w:rPr>
                <w:t>Describing the band information included in this adaptation set</w:t>
              </w:r>
            </w:ins>
            <w:ins w:id="1305" w:author="Ahmed Hamza" w:date="2024-11-03T18:51:00Z" w16du:dateUtc="2024-11-04T02:51:00Z">
              <w:r w:rsidR="00CA12C1">
                <w:rPr>
                  <w:rFonts w:cstheme="minorHAnsi"/>
                  <w:sz w:val="18"/>
                  <w:szCs w:val="16"/>
                </w:rPr>
                <w:t>,</w:t>
              </w:r>
            </w:ins>
            <w:ins w:id="1306" w:author="Ahmed Hamza" w:date="2024-10-14T23:15:00Z" w16du:dateUtc="2024-10-15T06:15:00Z">
              <w:r w:rsidRPr="00A14F13">
                <w:rPr>
                  <w:rFonts w:cstheme="minorHAnsi"/>
                  <w:sz w:val="18"/>
                  <w:szCs w:val="16"/>
                </w:rPr>
                <w:t xml:space="preserve"> if any.</w:t>
              </w:r>
            </w:ins>
          </w:p>
        </w:tc>
      </w:tr>
      <w:tr w:rsidR="00C55221" w:rsidRPr="00F4709D" w14:paraId="75920377" w14:textId="77777777" w:rsidTr="00D05C3C">
        <w:trPr>
          <w:ins w:id="1307" w:author="Ahmed Hamza" w:date="2024-10-14T23:15:00Z"/>
        </w:trPr>
        <w:tc>
          <w:tcPr>
            <w:tcW w:w="5000" w:type="pct"/>
            <w:gridSpan w:val="4"/>
          </w:tcPr>
          <w:p w14:paraId="70FA967F" w14:textId="77777777" w:rsidR="00C55221" w:rsidRPr="00A67D4B" w:rsidRDefault="00C55221" w:rsidP="00D05C3C">
            <w:pPr>
              <w:pStyle w:val="TH"/>
              <w:spacing w:after="0"/>
              <w:jc w:val="left"/>
              <w:rPr>
                <w:ins w:id="1308" w:author="Ahmed Hamza" w:date="2024-10-14T23:15:00Z" w16du:dateUtc="2024-10-15T06:15:00Z"/>
                <w:sz w:val="18"/>
                <w:lang w:val="en-US"/>
              </w:rPr>
            </w:pPr>
            <w:ins w:id="1309" w:author="Ahmed Hamza" w:date="2024-10-14T23:15:00Z" w16du:dateUtc="2024-10-15T06:15:00Z">
              <w:r>
                <w:rPr>
                  <w:sz w:val="18"/>
                  <w:lang w:val="en-US"/>
                </w:rPr>
                <w:t>Key</w:t>
              </w:r>
              <w:r w:rsidRPr="00A67D4B">
                <w:rPr>
                  <w:sz w:val="18"/>
                  <w:lang w:val="en-US"/>
                </w:rPr>
                <w:t>:</w:t>
              </w:r>
            </w:ins>
          </w:p>
          <w:p w14:paraId="586C6BE3" w14:textId="77777777" w:rsidR="00C55221" w:rsidRPr="00A67D4B" w:rsidRDefault="00C55221" w:rsidP="00D05C3C">
            <w:pPr>
              <w:pStyle w:val="TH"/>
              <w:spacing w:before="0" w:after="0"/>
              <w:ind w:left="360"/>
              <w:jc w:val="left"/>
              <w:rPr>
                <w:ins w:id="1310" w:author="Ahmed Hamza" w:date="2024-10-14T23:15:00Z" w16du:dateUtc="2024-10-15T06:15:00Z"/>
                <w:b w:val="0"/>
                <w:sz w:val="18"/>
                <w:lang w:val="en-US"/>
              </w:rPr>
            </w:pPr>
            <w:ins w:id="1311" w:author="Ahmed Hamza" w:date="2024-10-14T23:15:00Z" w16du:dateUtc="2024-10-15T06:15:00Z">
              <w:r w:rsidRPr="00A67D4B">
                <w:rPr>
                  <w:b w:val="0"/>
                  <w:sz w:val="18"/>
                  <w:lang w:val="en-US"/>
                </w:rPr>
                <w:t>For attributes: M=Mandatory, O=Optional, OD=Optional with Default Value, CM=Conditionally Mandatory.</w:t>
              </w:r>
            </w:ins>
          </w:p>
          <w:p w14:paraId="5273D6EE" w14:textId="77777777" w:rsidR="00C55221" w:rsidRDefault="00C55221" w:rsidP="00D05C3C">
            <w:pPr>
              <w:pStyle w:val="TH"/>
              <w:spacing w:before="0" w:after="0"/>
              <w:ind w:left="360"/>
              <w:jc w:val="left"/>
              <w:rPr>
                <w:ins w:id="1312" w:author="Ahmed Hamza" w:date="2024-10-14T23:15:00Z" w16du:dateUtc="2024-10-15T06:15:00Z"/>
                <w:b w:val="0"/>
                <w:sz w:val="18"/>
                <w:lang w:val="en-US"/>
              </w:rPr>
            </w:pPr>
            <w:ins w:id="1313" w:author="Ahmed Hamza" w:date="2024-10-14T23:15:00Z" w16du:dateUtc="2024-10-15T06:15:00Z">
              <w:r w:rsidRPr="00A67D4B">
                <w:rPr>
                  <w:b w:val="0"/>
                  <w:sz w:val="18"/>
                  <w:lang w:val="en-US"/>
                </w:rPr>
                <w:t>For elements: &lt;minOccurs&gt;..&lt;maxOccurs&gt; (N=unbounded)</w:t>
              </w:r>
            </w:ins>
          </w:p>
          <w:p w14:paraId="41093EC7" w14:textId="77777777" w:rsidR="00C55221" w:rsidRPr="00A67D4B" w:rsidRDefault="00C55221" w:rsidP="00D05C3C">
            <w:pPr>
              <w:pStyle w:val="TH"/>
              <w:spacing w:before="0" w:after="0"/>
              <w:ind w:left="360"/>
              <w:jc w:val="left"/>
              <w:rPr>
                <w:ins w:id="1314" w:author="Ahmed Hamza" w:date="2024-10-14T23:15:00Z" w16du:dateUtc="2024-10-15T06:15:00Z"/>
                <w:b w:val="0"/>
                <w:sz w:val="18"/>
                <w:lang w:val="en-US"/>
              </w:rPr>
            </w:pPr>
          </w:p>
          <w:p w14:paraId="1ABA3BBA" w14:textId="77777777" w:rsidR="00C55221" w:rsidRDefault="00C55221" w:rsidP="00D05C3C">
            <w:pPr>
              <w:tabs>
                <w:tab w:val="left" w:pos="720"/>
                <w:tab w:val="left" w:pos="1080"/>
                <w:tab w:val="left" w:pos="1440"/>
                <w:tab w:val="left" w:pos="1800"/>
                <w:tab w:val="left" w:pos="2160"/>
              </w:tabs>
              <w:suppressAutoHyphens/>
              <w:rPr>
                <w:ins w:id="1315" w:author="Ahmed Hamza" w:date="2024-10-14T23:15:00Z" w16du:dateUtc="2024-10-15T06:15:00Z"/>
                <w:sz w:val="18"/>
                <w:szCs w:val="16"/>
              </w:rPr>
            </w:pPr>
            <w:ins w:id="1316"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7D9BF592" w14:textId="77777777" w:rsidR="00C55221" w:rsidRDefault="00C55221" w:rsidP="00C55221">
      <w:pPr>
        <w:rPr>
          <w:ins w:id="1317" w:author="Ahmed Hamza" w:date="2024-10-14T23:15:00Z" w16du:dateUtc="2024-10-15T06:15:00Z"/>
        </w:rPr>
      </w:pPr>
    </w:p>
    <w:p w14:paraId="2F141445" w14:textId="7AEB9A72" w:rsidR="00C55221" w:rsidRPr="00A14F13" w:rsidRDefault="00C55221" w:rsidP="00A14F13">
      <w:pPr>
        <w:pStyle w:val="Heading4"/>
        <w:rPr>
          <w:ins w:id="1318" w:author="Ahmed Hamza" w:date="2024-10-14T23:15:00Z" w16du:dateUtc="2024-10-15T06:15:00Z"/>
          <w:lang w:val="en-CA"/>
        </w:rPr>
      </w:pPr>
      <w:ins w:id="1319" w:author="Ahmed Hamza" w:date="2024-10-14T23:15:00Z" w16du:dateUtc="2024-10-15T06:15:00Z">
        <w:r w:rsidRPr="00A14F13">
          <w:rPr>
            <w:lang w:val="en-CA"/>
          </w:rPr>
          <w:t>The hapticsBandsDescription XML element</w:t>
        </w:r>
      </w:ins>
    </w:p>
    <w:p w14:paraId="305A5B6E" w14:textId="420D533E" w:rsidR="00C55221" w:rsidRPr="00A14F13" w:rsidRDefault="00C55221" w:rsidP="00C55221">
      <w:pPr>
        <w:rPr>
          <w:ins w:id="1320" w:author="Ahmed Hamza" w:date="2024-10-14T23:15:00Z" w16du:dateUtc="2024-10-15T06:15:00Z"/>
          <w:rFonts w:cstheme="minorHAnsi"/>
        </w:rPr>
      </w:pPr>
      <w:ins w:id="1321" w:author="Ahmed Hamza" w:date="2024-10-14T23:15:00Z" w16du:dateUtc="2024-10-15T06:15:00Z">
        <w:r w:rsidRPr="00A14F13">
          <w:rPr>
            <w:rFonts w:cstheme="minorHAnsi"/>
          </w:rPr>
          <w:t xml:space="preserve">This XML element consists of the elements and attributes in </w:t>
        </w:r>
      </w:ins>
      <w:ins w:id="1322" w:author="Ahmed Hamza" w:date="2024-10-16T16:41:00Z" w16du:dateUtc="2024-10-16T23:41:00Z">
        <w:r w:rsidR="00F02992">
          <w:rPr>
            <w:rFonts w:cstheme="minorHAnsi"/>
          </w:rPr>
          <w:fldChar w:fldCharType="begin"/>
        </w:r>
        <w:r w:rsidR="00F02992">
          <w:rPr>
            <w:rFonts w:cstheme="minorHAnsi"/>
          </w:rPr>
          <w:instrText xml:space="preserve"> REF _Ref179989289 \h </w:instrText>
        </w:r>
      </w:ins>
      <w:r w:rsidR="00F02992">
        <w:rPr>
          <w:rFonts w:cstheme="minorHAnsi"/>
        </w:rPr>
      </w:r>
      <w:r w:rsidR="00F02992">
        <w:rPr>
          <w:rFonts w:cstheme="minorHAnsi"/>
        </w:rPr>
        <w:fldChar w:fldCharType="separate"/>
      </w:r>
      <w:ins w:id="1323" w:author="Ahmed Hamza" w:date="2024-11-03T19:11:00Z" w16du:dateUtc="2024-11-04T03:11:00Z">
        <w:r w:rsidR="001255D8">
          <w:t xml:space="preserve">Table </w:t>
        </w:r>
        <w:r w:rsidR="001255D8">
          <w:rPr>
            <w:noProof/>
          </w:rPr>
          <w:t>18</w:t>
        </w:r>
      </w:ins>
      <w:ins w:id="1324" w:author="Ahmed Hamza" w:date="2024-10-16T16:41:00Z" w16du:dateUtc="2024-10-16T23:41:00Z">
        <w:r w:rsidR="00F02992">
          <w:rPr>
            <w:rFonts w:cstheme="minorHAnsi"/>
          </w:rPr>
          <w:fldChar w:fldCharType="end"/>
        </w:r>
      </w:ins>
      <w:ins w:id="1325" w:author="Ahmed Hamza" w:date="2024-10-14T23:15:00Z" w16du:dateUtc="2024-10-15T06:15:00Z">
        <w:r w:rsidRPr="00A14F13">
          <w:rPr>
            <w:rFonts w:cstheme="minorHAnsi"/>
          </w:rPr>
          <w:t>.</w:t>
        </w:r>
      </w:ins>
    </w:p>
    <w:p w14:paraId="157265ED" w14:textId="270930AD" w:rsidR="00C55221" w:rsidRDefault="00C55221" w:rsidP="00A14F13">
      <w:pPr>
        <w:pStyle w:val="TableCaption"/>
        <w:rPr>
          <w:ins w:id="1326" w:author="Ahmed Hamza" w:date="2024-10-14T23:15:00Z" w16du:dateUtc="2024-10-15T06:15:00Z"/>
        </w:rPr>
      </w:pPr>
      <w:bookmarkStart w:id="1327" w:name="_Ref179989289"/>
      <w:ins w:id="1328" w:author="Ahmed Hamza" w:date="2024-10-14T23:15:00Z" w16du:dateUtc="2024-10-15T06:15:00Z">
        <w:r>
          <w:t xml:space="preserve">Table </w:t>
        </w:r>
        <w:r>
          <w:fldChar w:fldCharType="begin"/>
        </w:r>
        <w:r>
          <w:instrText xml:space="preserve"> SEQ Table \* ARABIC </w:instrText>
        </w:r>
        <w:r>
          <w:fldChar w:fldCharType="separate"/>
        </w:r>
      </w:ins>
      <w:ins w:id="1329" w:author="Ahmed Hamza" w:date="2024-11-03T19:13:00Z" w16du:dateUtc="2024-11-04T03:13:00Z">
        <w:r w:rsidR="009D2CA7">
          <w:rPr>
            <w:noProof/>
          </w:rPr>
          <w:t>18</w:t>
        </w:r>
      </w:ins>
      <w:ins w:id="1330" w:author="Ahmed Hamza" w:date="2024-10-14T23:15:00Z" w16du:dateUtc="2024-10-15T06:15:00Z">
        <w:r>
          <w:fldChar w:fldCharType="end"/>
        </w:r>
        <w:bookmarkEnd w:id="1327"/>
        <w:r>
          <w:t xml:space="preserve"> – Elements and attributes of the hatpicsBandsDescription element.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089DBE64" w14:textId="77777777" w:rsidTr="00D05C3C">
        <w:trPr>
          <w:ins w:id="1331" w:author="Ahmed Hamza" w:date="2024-10-14T23:15:00Z"/>
        </w:trPr>
        <w:tc>
          <w:tcPr>
            <w:tcW w:w="1765" w:type="pct"/>
            <w:tcBorders>
              <w:right w:val="single" w:sz="4" w:space="0" w:color="000000"/>
            </w:tcBorders>
          </w:tcPr>
          <w:p w14:paraId="60BCFC34" w14:textId="77777777" w:rsidR="00C55221" w:rsidRPr="00F4709D" w:rsidRDefault="00C55221" w:rsidP="00D05C3C">
            <w:pPr>
              <w:tabs>
                <w:tab w:val="left" w:pos="720"/>
                <w:tab w:val="left" w:pos="1080"/>
                <w:tab w:val="left" w:pos="1440"/>
                <w:tab w:val="left" w:pos="1800"/>
                <w:tab w:val="left" w:pos="2160"/>
              </w:tabs>
              <w:suppressAutoHyphens/>
              <w:rPr>
                <w:ins w:id="1332" w:author="Ahmed Hamza" w:date="2024-10-14T23:15:00Z" w16du:dateUtc="2024-10-15T06:15:00Z"/>
                <w:b/>
                <w:sz w:val="18"/>
                <w:szCs w:val="18"/>
              </w:rPr>
            </w:pPr>
            <w:ins w:id="1333"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4D243F31" w14:textId="77777777" w:rsidR="00C55221" w:rsidRPr="00F4709D" w:rsidRDefault="00C55221" w:rsidP="00D05C3C">
            <w:pPr>
              <w:tabs>
                <w:tab w:val="left" w:pos="720"/>
                <w:tab w:val="left" w:pos="1080"/>
                <w:tab w:val="left" w:pos="1440"/>
                <w:tab w:val="left" w:pos="1800"/>
                <w:tab w:val="left" w:pos="2160"/>
              </w:tabs>
              <w:suppressAutoHyphens/>
              <w:jc w:val="center"/>
              <w:rPr>
                <w:ins w:id="1334" w:author="Ahmed Hamza" w:date="2024-10-14T23:15:00Z" w16du:dateUtc="2024-10-15T06:15:00Z"/>
                <w:b/>
                <w:sz w:val="18"/>
                <w:szCs w:val="16"/>
              </w:rPr>
            </w:pPr>
            <w:ins w:id="1335" w:author="Ahmed Hamza" w:date="2024-10-14T23:15:00Z" w16du:dateUtc="2024-10-15T06:15:00Z">
              <w:r w:rsidRPr="00F4709D">
                <w:rPr>
                  <w:b/>
                  <w:sz w:val="18"/>
                  <w:szCs w:val="16"/>
                </w:rPr>
                <w:t>Use</w:t>
              </w:r>
            </w:ins>
          </w:p>
        </w:tc>
        <w:tc>
          <w:tcPr>
            <w:tcW w:w="1350" w:type="pct"/>
            <w:tcBorders>
              <w:right w:val="single" w:sz="4" w:space="0" w:color="000000"/>
            </w:tcBorders>
          </w:tcPr>
          <w:p w14:paraId="02990EA6" w14:textId="77777777" w:rsidR="00C55221" w:rsidRPr="00F4709D" w:rsidRDefault="00C55221" w:rsidP="00D05C3C">
            <w:pPr>
              <w:tabs>
                <w:tab w:val="left" w:pos="720"/>
                <w:tab w:val="left" w:pos="1080"/>
                <w:tab w:val="left" w:pos="1440"/>
                <w:tab w:val="left" w:pos="1800"/>
                <w:tab w:val="left" w:pos="2160"/>
              </w:tabs>
              <w:suppressAutoHyphens/>
              <w:rPr>
                <w:ins w:id="1336" w:author="Ahmed Hamza" w:date="2024-10-14T23:15:00Z" w16du:dateUtc="2024-10-15T06:15:00Z"/>
                <w:b/>
                <w:sz w:val="18"/>
                <w:szCs w:val="16"/>
              </w:rPr>
            </w:pPr>
            <w:ins w:id="1337" w:author="Ahmed Hamza" w:date="2024-10-14T23:15:00Z" w16du:dateUtc="2024-10-15T06:15:00Z">
              <w:r>
                <w:rPr>
                  <w:b/>
                  <w:sz w:val="18"/>
                  <w:szCs w:val="16"/>
                </w:rPr>
                <w:t>Data type</w:t>
              </w:r>
            </w:ins>
          </w:p>
        </w:tc>
        <w:tc>
          <w:tcPr>
            <w:tcW w:w="1567" w:type="pct"/>
            <w:tcBorders>
              <w:left w:val="single" w:sz="4" w:space="0" w:color="000000"/>
            </w:tcBorders>
          </w:tcPr>
          <w:p w14:paraId="44D3B399" w14:textId="77777777" w:rsidR="00C55221" w:rsidRPr="00F4709D" w:rsidRDefault="00C55221" w:rsidP="00D05C3C">
            <w:pPr>
              <w:tabs>
                <w:tab w:val="left" w:pos="720"/>
                <w:tab w:val="left" w:pos="1080"/>
                <w:tab w:val="left" w:pos="1440"/>
                <w:tab w:val="left" w:pos="1800"/>
                <w:tab w:val="left" w:pos="2160"/>
              </w:tabs>
              <w:suppressAutoHyphens/>
              <w:rPr>
                <w:ins w:id="1338" w:author="Ahmed Hamza" w:date="2024-10-14T23:15:00Z" w16du:dateUtc="2024-10-15T06:15:00Z"/>
                <w:b/>
                <w:sz w:val="18"/>
                <w:szCs w:val="16"/>
              </w:rPr>
            </w:pPr>
            <w:ins w:id="1339" w:author="Ahmed Hamza" w:date="2024-10-14T23:15:00Z" w16du:dateUtc="2024-10-15T06:15:00Z">
              <w:r w:rsidRPr="00F4709D">
                <w:rPr>
                  <w:b/>
                  <w:sz w:val="18"/>
                  <w:szCs w:val="16"/>
                </w:rPr>
                <w:t>Description</w:t>
              </w:r>
            </w:ins>
          </w:p>
        </w:tc>
      </w:tr>
      <w:tr w:rsidR="00C55221" w:rsidRPr="00F4709D" w14:paraId="61D9B74A" w14:textId="77777777" w:rsidTr="00D05C3C">
        <w:trPr>
          <w:ins w:id="1340" w:author="Ahmed Hamza" w:date="2024-10-14T23:15:00Z"/>
        </w:trPr>
        <w:tc>
          <w:tcPr>
            <w:tcW w:w="1765" w:type="pct"/>
            <w:tcBorders>
              <w:right w:val="single" w:sz="4" w:space="0" w:color="000000"/>
            </w:tcBorders>
          </w:tcPr>
          <w:p w14:paraId="269DC996" w14:textId="77777777" w:rsidR="00C55221" w:rsidRDefault="00C55221" w:rsidP="00D05C3C">
            <w:pPr>
              <w:tabs>
                <w:tab w:val="left" w:pos="720"/>
                <w:tab w:val="left" w:pos="1080"/>
                <w:tab w:val="left" w:pos="1440"/>
                <w:tab w:val="left" w:pos="1800"/>
                <w:tab w:val="left" w:pos="2160"/>
              </w:tabs>
              <w:suppressAutoHyphens/>
              <w:rPr>
                <w:ins w:id="1341" w:author="Ahmed Hamza" w:date="2024-10-14T23:15:00Z" w16du:dateUtc="2024-10-15T06:15:00Z"/>
                <w:rFonts w:ascii="Courier" w:hAnsi="Courier"/>
                <w:b/>
                <w:sz w:val="18"/>
              </w:rPr>
            </w:pPr>
            <w:ins w:id="1342" w:author="Ahmed Hamza" w:date="2024-10-14T23:15:00Z" w16du:dateUtc="2024-10-15T06:15:00Z">
              <w:r w:rsidRPr="00C01752">
                <w:rPr>
                  <w:rFonts w:ascii="Courier New" w:hAnsi="Courier New" w:cs="Courier New"/>
                  <w:bCs/>
                  <w:sz w:val="18"/>
                </w:rPr>
                <w:t>@</w:t>
              </w:r>
              <w:r>
                <w:rPr>
                  <w:rFonts w:ascii="Courier New" w:hAnsi="Courier New" w:cs="Courier New"/>
                  <w:bCs/>
                  <w:sz w:val="18"/>
                </w:rPr>
                <w:t>perceptionI</w:t>
              </w:r>
              <w:r w:rsidRPr="00C01752">
                <w:rPr>
                  <w:rFonts w:ascii="Courier New" w:hAnsi="Courier New" w:cs="Courier New"/>
                  <w:bCs/>
                  <w:sz w:val="18"/>
                </w:rPr>
                <w:t>d</w:t>
              </w:r>
            </w:ins>
          </w:p>
        </w:tc>
        <w:tc>
          <w:tcPr>
            <w:tcW w:w="318" w:type="pct"/>
            <w:tcBorders>
              <w:right w:val="single" w:sz="4" w:space="0" w:color="000000"/>
            </w:tcBorders>
          </w:tcPr>
          <w:p w14:paraId="0E4B4F5E" w14:textId="77777777" w:rsidR="00C55221" w:rsidRDefault="00C55221" w:rsidP="00D05C3C">
            <w:pPr>
              <w:tabs>
                <w:tab w:val="left" w:pos="720"/>
                <w:tab w:val="left" w:pos="1080"/>
                <w:tab w:val="left" w:pos="1440"/>
                <w:tab w:val="left" w:pos="1800"/>
                <w:tab w:val="left" w:pos="2160"/>
              </w:tabs>
              <w:suppressAutoHyphens/>
              <w:jc w:val="center"/>
              <w:rPr>
                <w:ins w:id="1343" w:author="Ahmed Hamza" w:date="2024-10-14T23:15:00Z" w16du:dateUtc="2024-10-15T06:15:00Z"/>
                <w:sz w:val="18"/>
                <w:szCs w:val="16"/>
              </w:rPr>
            </w:pPr>
            <w:ins w:id="1344"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7A3094BF" w14:textId="77777777" w:rsidR="00C55221" w:rsidRDefault="00C55221" w:rsidP="00D05C3C">
            <w:pPr>
              <w:tabs>
                <w:tab w:val="left" w:pos="720"/>
                <w:tab w:val="left" w:pos="1080"/>
                <w:tab w:val="left" w:pos="1440"/>
                <w:tab w:val="left" w:pos="1800"/>
                <w:tab w:val="left" w:pos="2160"/>
              </w:tabs>
              <w:suppressAutoHyphens/>
              <w:rPr>
                <w:ins w:id="1345" w:author="Ahmed Hamza" w:date="2024-10-14T23:15:00Z" w16du:dateUtc="2024-10-15T06:15:00Z"/>
                <w:sz w:val="18"/>
                <w:szCs w:val="16"/>
              </w:rPr>
            </w:pPr>
            <w:ins w:id="1346" w:author="Ahmed Hamza" w:date="2024-10-14T23:15:00Z" w16du:dateUtc="2024-10-15T06:15:00Z">
              <w:r>
                <w:rPr>
                  <w:sz w:val="18"/>
                  <w:szCs w:val="16"/>
                </w:rPr>
                <w:t>xs:string</w:t>
              </w:r>
            </w:ins>
          </w:p>
        </w:tc>
        <w:tc>
          <w:tcPr>
            <w:tcW w:w="1567" w:type="pct"/>
            <w:tcBorders>
              <w:left w:val="single" w:sz="4" w:space="0" w:color="000000"/>
            </w:tcBorders>
          </w:tcPr>
          <w:p w14:paraId="34C76E28" w14:textId="32527D25" w:rsidR="00C55221" w:rsidRDefault="00C55221" w:rsidP="00D05C3C">
            <w:pPr>
              <w:tabs>
                <w:tab w:val="left" w:pos="720"/>
                <w:tab w:val="left" w:pos="1080"/>
                <w:tab w:val="left" w:pos="1440"/>
                <w:tab w:val="left" w:pos="1800"/>
                <w:tab w:val="left" w:pos="2160"/>
              </w:tabs>
              <w:suppressAutoHyphens/>
              <w:rPr>
                <w:ins w:id="1347" w:author="Ahmed Hamza" w:date="2024-10-14T23:15:00Z" w16du:dateUtc="2024-10-15T06:15:00Z"/>
                <w:sz w:val="18"/>
                <w:szCs w:val="16"/>
              </w:rPr>
            </w:pPr>
            <w:ins w:id="1348" w:author="Ahmed Hamza" w:date="2024-10-14T23:15:00Z" w16du:dateUtc="2024-10-15T06:15:00Z">
              <w:r w:rsidRPr="001232E6">
                <w:rPr>
                  <w:sz w:val="18"/>
                  <w:szCs w:val="16"/>
                  <w:rPrChange w:id="1349" w:author="Ahmed Hamza" w:date="2024-11-03T19:26:00Z" w16du:dateUtc="2024-11-04T03:26:00Z">
                    <w:rPr>
                      <w:rFonts w:asciiTheme="minorHAnsi" w:hAnsiTheme="minorHAnsi" w:cstheme="minorHAnsi"/>
                      <w:sz w:val="18"/>
                      <w:szCs w:val="16"/>
                    </w:rPr>
                  </w:rPrChange>
                </w:rPr>
                <w:t>Indicates the identifier for</w:t>
              </w:r>
            </w:ins>
            <w:ins w:id="1350" w:author="Ahmed Hamza" w:date="2024-11-03T19:26:00Z" w16du:dateUtc="2024-11-04T03:26:00Z">
              <w:r w:rsidR="001232E6">
                <w:rPr>
                  <w:sz w:val="18"/>
                  <w:szCs w:val="16"/>
                </w:rPr>
                <w:t xml:space="preserve"> the</w:t>
              </w:r>
            </w:ins>
            <w:ins w:id="1351" w:author="Ahmed Hamza" w:date="2024-10-14T23:15:00Z" w16du:dateUtc="2024-10-15T06:15:00Z">
              <w:r w:rsidRPr="001232E6">
                <w:rPr>
                  <w:sz w:val="18"/>
                  <w:szCs w:val="16"/>
                  <w:rPrChange w:id="1352" w:author="Ahmed Hamza" w:date="2024-11-03T19:26:00Z" w16du:dateUtc="2024-11-04T03:26:00Z">
                    <w:rPr>
                      <w:rFonts w:asciiTheme="minorHAnsi" w:hAnsiTheme="minorHAnsi" w:cstheme="minorHAnsi"/>
                      <w:sz w:val="18"/>
                      <w:szCs w:val="16"/>
                    </w:rPr>
                  </w:rPrChange>
                </w:rPr>
                <w:t xml:space="preserve"> perception </w:t>
              </w:r>
            </w:ins>
            <w:ins w:id="1353" w:author="Ahmed Hamza" w:date="2024-11-03T19:27:00Z" w16du:dateUtc="2024-11-04T03:27:00Z">
              <w:r w:rsidR="008D5B84">
                <w:rPr>
                  <w:sz w:val="18"/>
                  <w:szCs w:val="16"/>
                </w:rPr>
                <w:t xml:space="preserve">to which </w:t>
              </w:r>
            </w:ins>
            <w:ins w:id="1354" w:author="Ahmed Hamza" w:date="2024-10-14T23:15:00Z" w16du:dateUtc="2024-10-15T06:15:00Z">
              <w:r w:rsidRPr="001232E6">
                <w:rPr>
                  <w:sz w:val="18"/>
                  <w:szCs w:val="16"/>
                  <w:rPrChange w:id="1355" w:author="Ahmed Hamza" w:date="2024-11-03T19:26:00Z" w16du:dateUtc="2024-11-04T03:26:00Z">
                    <w:rPr>
                      <w:rFonts w:asciiTheme="minorHAnsi" w:hAnsiTheme="minorHAnsi" w:cstheme="minorHAnsi"/>
                      <w:sz w:val="18"/>
                      <w:szCs w:val="16"/>
                    </w:rPr>
                  </w:rPrChange>
                </w:rPr>
                <w:t xml:space="preserve">the bands in the enclosing Adaptation </w:t>
              </w:r>
            </w:ins>
            <w:ins w:id="1356" w:author="Ahmed Hamza" w:date="2024-11-03T19:27:00Z" w16du:dateUtc="2024-11-04T03:27:00Z">
              <w:r w:rsidR="008D5B84">
                <w:rPr>
                  <w:sz w:val="18"/>
                  <w:szCs w:val="16"/>
                </w:rPr>
                <w:t>S</w:t>
              </w:r>
            </w:ins>
            <w:ins w:id="1357" w:author="Ahmed Hamza" w:date="2024-10-14T23:15:00Z" w16du:dateUtc="2024-10-15T06:15:00Z">
              <w:r w:rsidRPr="001232E6">
                <w:rPr>
                  <w:sz w:val="18"/>
                  <w:szCs w:val="16"/>
                  <w:rPrChange w:id="1358" w:author="Ahmed Hamza" w:date="2024-11-03T19:26:00Z" w16du:dateUtc="2024-11-04T03:26:00Z">
                    <w:rPr>
                      <w:rFonts w:asciiTheme="minorHAnsi" w:hAnsiTheme="minorHAnsi" w:cstheme="minorHAnsi"/>
                      <w:sz w:val="18"/>
                      <w:szCs w:val="16"/>
                    </w:rPr>
                  </w:rPrChange>
                </w:rPr>
                <w:t xml:space="preserve">et belong to. </w:t>
              </w:r>
            </w:ins>
          </w:p>
        </w:tc>
      </w:tr>
      <w:tr w:rsidR="00C55221" w:rsidRPr="00F4709D" w14:paraId="1E5DB1AA" w14:textId="77777777" w:rsidTr="00D05C3C">
        <w:trPr>
          <w:ins w:id="1359" w:author="Ahmed Hamza" w:date="2024-10-14T23:15:00Z"/>
        </w:trPr>
        <w:tc>
          <w:tcPr>
            <w:tcW w:w="1765" w:type="pct"/>
            <w:tcBorders>
              <w:right w:val="single" w:sz="4" w:space="0" w:color="000000"/>
            </w:tcBorders>
          </w:tcPr>
          <w:p w14:paraId="78598C03" w14:textId="77777777" w:rsidR="00C55221" w:rsidRPr="00C01752" w:rsidRDefault="00C55221" w:rsidP="00D05C3C">
            <w:pPr>
              <w:tabs>
                <w:tab w:val="left" w:pos="720"/>
                <w:tab w:val="left" w:pos="1080"/>
                <w:tab w:val="left" w:pos="1440"/>
                <w:tab w:val="left" w:pos="1800"/>
                <w:tab w:val="left" w:pos="2160"/>
              </w:tabs>
              <w:suppressAutoHyphens/>
              <w:rPr>
                <w:ins w:id="1360" w:author="Ahmed Hamza" w:date="2024-10-14T23:15:00Z" w16du:dateUtc="2024-10-15T06:15:00Z"/>
                <w:rFonts w:ascii="Courier New" w:hAnsi="Courier New" w:cs="Courier New"/>
                <w:bCs/>
                <w:sz w:val="18"/>
                <w:szCs w:val="18"/>
              </w:rPr>
            </w:pPr>
            <w:ins w:id="1361" w:author="Ahmed Hamza" w:date="2024-10-14T23:15:00Z" w16du:dateUtc="2024-10-15T06:15:00Z">
              <w:r w:rsidRPr="00C01752">
                <w:rPr>
                  <w:rFonts w:ascii="Courier New" w:hAnsi="Courier New" w:cs="Courier New"/>
                  <w:bCs/>
                  <w:sz w:val="18"/>
                </w:rPr>
                <w:t>@</w:t>
              </w:r>
              <w:r>
                <w:rPr>
                  <w:rFonts w:ascii="Courier New" w:hAnsi="Courier New" w:cs="Courier New"/>
                  <w:bCs/>
                  <w:sz w:val="18"/>
                </w:rPr>
                <w:t>channel</w:t>
              </w:r>
              <w:r w:rsidRPr="00C01752">
                <w:rPr>
                  <w:rFonts w:ascii="Courier New" w:hAnsi="Courier New" w:cs="Courier New"/>
                  <w:bCs/>
                  <w:sz w:val="18"/>
                </w:rPr>
                <w:t>Id</w:t>
              </w:r>
            </w:ins>
          </w:p>
        </w:tc>
        <w:tc>
          <w:tcPr>
            <w:tcW w:w="318" w:type="pct"/>
            <w:tcBorders>
              <w:right w:val="single" w:sz="4" w:space="0" w:color="000000"/>
            </w:tcBorders>
          </w:tcPr>
          <w:p w14:paraId="1E5D5224" w14:textId="77777777" w:rsidR="00C55221" w:rsidRPr="00412BC0" w:rsidRDefault="00C55221" w:rsidP="00D05C3C">
            <w:pPr>
              <w:tabs>
                <w:tab w:val="left" w:pos="720"/>
                <w:tab w:val="left" w:pos="1080"/>
                <w:tab w:val="left" w:pos="1440"/>
                <w:tab w:val="left" w:pos="1800"/>
                <w:tab w:val="left" w:pos="2160"/>
              </w:tabs>
              <w:suppressAutoHyphens/>
              <w:jc w:val="center"/>
              <w:rPr>
                <w:ins w:id="1362" w:author="Ahmed Hamza" w:date="2024-10-14T23:15:00Z" w16du:dateUtc="2024-10-15T06:15:00Z"/>
                <w:rFonts w:asciiTheme="minorHAnsi" w:hAnsiTheme="minorHAnsi" w:cstheme="minorHAnsi"/>
                <w:sz w:val="18"/>
                <w:szCs w:val="16"/>
              </w:rPr>
            </w:pPr>
            <w:ins w:id="1363"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7D24FD13" w14:textId="77777777" w:rsidR="00C55221" w:rsidRDefault="00C55221" w:rsidP="00D05C3C">
            <w:pPr>
              <w:tabs>
                <w:tab w:val="left" w:pos="720"/>
                <w:tab w:val="left" w:pos="1080"/>
                <w:tab w:val="left" w:pos="1440"/>
                <w:tab w:val="left" w:pos="1800"/>
                <w:tab w:val="left" w:pos="2160"/>
              </w:tabs>
              <w:suppressAutoHyphens/>
              <w:rPr>
                <w:ins w:id="1364" w:author="Ahmed Hamza" w:date="2024-10-14T23:15:00Z" w16du:dateUtc="2024-10-15T06:15:00Z"/>
                <w:sz w:val="18"/>
                <w:szCs w:val="16"/>
              </w:rPr>
            </w:pPr>
            <w:ins w:id="1365" w:author="Ahmed Hamza" w:date="2024-10-14T23:15:00Z" w16du:dateUtc="2024-10-15T06:15:00Z">
              <w:r>
                <w:rPr>
                  <w:sz w:val="18"/>
                  <w:szCs w:val="16"/>
                </w:rPr>
                <w:t>xs:string</w:t>
              </w:r>
            </w:ins>
          </w:p>
        </w:tc>
        <w:tc>
          <w:tcPr>
            <w:tcW w:w="1567" w:type="pct"/>
            <w:tcBorders>
              <w:left w:val="single" w:sz="4" w:space="0" w:color="000000"/>
            </w:tcBorders>
          </w:tcPr>
          <w:p w14:paraId="0F0DC57B" w14:textId="58CC6ECF" w:rsidR="00C55221" w:rsidRDefault="00C55221" w:rsidP="00D05C3C">
            <w:pPr>
              <w:tabs>
                <w:tab w:val="left" w:pos="720"/>
                <w:tab w:val="left" w:pos="1080"/>
                <w:tab w:val="left" w:pos="1440"/>
                <w:tab w:val="left" w:pos="1800"/>
                <w:tab w:val="left" w:pos="2160"/>
              </w:tabs>
              <w:suppressAutoHyphens/>
              <w:rPr>
                <w:ins w:id="1366" w:author="Ahmed Hamza" w:date="2024-10-14T23:15:00Z" w16du:dateUtc="2024-10-15T06:15:00Z"/>
                <w:sz w:val="18"/>
                <w:szCs w:val="16"/>
              </w:rPr>
            </w:pPr>
            <w:ins w:id="1367" w:author="Ahmed Hamza" w:date="2024-10-14T23:15:00Z" w16du:dateUtc="2024-10-15T06:15:00Z">
              <w:r w:rsidRPr="001232E6">
                <w:rPr>
                  <w:sz w:val="18"/>
                  <w:szCs w:val="16"/>
                  <w:rPrChange w:id="1368" w:author="Ahmed Hamza" w:date="2024-11-03T19:26:00Z" w16du:dateUtc="2024-11-04T03:26:00Z">
                    <w:rPr>
                      <w:rFonts w:asciiTheme="minorHAnsi" w:hAnsiTheme="minorHAnsi" w:cstheme="minorHAnsi"/>
                      <w:sz w:val="18"/>
                      <w:szCs w:val="16"/>
                    </w:rPr>
                  </w:rPrChange>
                </w:rPr>
                <w:t xml:space="preserve">Indicates the identifier for the channel </w:t>
              </w:r>
            </w:ins>
            <w:ins w:id="1369" w:author="Ahmed Hamza" w:date="2024-11-03T19:27:00Z" w16du:dateUtc="2024-11-04T03:27:00Z">
              <w:r w:rsidR="00857400">
                <w:rPr>
                  <w:sz w:val="18"/>
                  <w:szCs w:val="16"/>
                </w:rPr>
                <w:t>to which</w:t>
              </w:r>
            </w:ins>
            <w:ins w:id="1370" w:author="Ahmed Hamza" w:date="2024-10-14T23:15:00Z" w16du:dateUtc="2024-10-15T06:15:00Z">
              <w:r w:rsidRPr="001232E6">
                <w:rPr>
                  <w:sz w:val="18"/>
                  <w:szCs w:val="16"/>
                  <w:rPrChange w:id="1371" w:author="Ahmed Hamza" w:date="2024-11-03T19:26:00Z" w16du:dateUtc="2024-11-04T03:26:00Z">
                    <w:rPr>
                      <w:rFonts w:asciiTheme="minorHAnsi" w:hAnsiTheme="minorHAnsi" w:cstheme="minorHAnsi"/>
                      <w:sz w:val="18"/>
                      <w:szCs w:val="16"/>
                    </w:rPr>
                  </w:rPrChange>
                </w:rPr>
                <w:t xml:space="preserve"> the bands in the enclosing Adaptation Set belong</w:t>
              </w:r>
            </w:ins>
            <w:ins w:id="1372" w:author="Ahmed Hamza" w:date="2024-11-03T19:27:00Z" w16du:dateUtc="2024-11-04T03:27:00Z">
              <w:r w:rsidR="00857400">
                <w:rPr>
                  <w:sz w:val="18"/>
                  <w:szCs w:val="16"/>
                </w:rPr>
                <w:t xml:space="preserve"> </w:t>
              </w:r>
            </w:ins>
            <w:ins w:id="1373" w:author="Ahmed Hamza" w:date="2024-10-14T23:15:00Z" w16du:dateUtc="2024-10-15T06:15:00Z">
              <w:r w:rsidRPr="001232E6">
                <w:rPr>
                  <w:sz w:val="18"/>
                  <w:szCs w:val="16"/>
                  <w:rPrChange w:id="1374" w:author="Ahmed Hamza" w:date="2024-11-03T19:26:00Z" w16du:dateUtc="2024-11-04T03:26:00Z">
                    <w:rPr>
                      <w:rFonts w:asciiTheme="minorHAnsi" w:hAnsiTheme="minorHAnsi" w:cstheme="minorHAnsi"/>
                      <w:sz w:val="18"/>
                      <w:szCs w:val="16"/>
                    </w:rPr>
                  </w:rPrChange>
                </w:rPr>
                <w:t>to.</w:t>
              </w:r>
            </w:ins>
          </w:p>
        </w:tc>
      </w:tr>
      <w:tr w:rsidR="00C55221" w:rsidRPr="00F4709D" w14:paraId="673BB41B" w14:textId="77777777" w:rsidTr="00D05C3C">
        <w:trPr>
          <w:ins w:id="1375" w:author="Ahmed Hamza" w:date="2024-10-14T23:15:00Z"/>
        </w:trPr>
        <w:tc>
          <w:tcPr>
            <w:tcW w:w="1765" w:type="pct"/>
            <w:tcBorders>
              <w:right w:val="single" w:sz="4" w:space="0" w:color="000000"/>
            </w:tcBorders>
            <w:shd w:val="clear" w:color="auto" w:fill="auto"/>
          </w:tcPr>
          <w:p w14:paraId="0B758028" w14:textId="77777777" w:rsidR="00C55221" w:rsidRPr="00D05C3C" w:rsidRDefault="00C55221" w:rsidP="00D05C3C">
            <w:pPr>
              <w:tabs>
                <w:tab w:val="left" w:pos="720"/>
                <w:tab w:val="left" w:pos="1080"/>
                <w:tab w:val="left" w:pos="1440"/>
                <w:tab w:val="left" w:pos="1800"/>
                <w:tab w:val="left" w:pos="2160"/>
              </w:tabs>
              <w:suppressAutoHyphens/>
              <w:rPr>
                <w:ins w:id="1376" w:author="Ahmed Hamza" w:date="2024-10-14T23:15:00Z" w16du:dateUtc="2024-10-15T06:15:00Z"/>
                <w:rFonts w:ascii="Courier New" w:hAnsi="Courier New" w:cs="Courier New"/>
                <w:b/>
                <w:sz w:val="18"/>
                <w:szCs w:val="18"/>
              </w:rPr>
            </w:pPr>
            <w:ins w:id="1377" w:author="Ahmed Hamza" w:date="2024-10-14T23:15:00Z" w16du:dateUtc="2024-10-15T06:15:00Z">
              <w:r w:rsidRPr="00D05C3C">
                <w:rPr>
                  <w:rFonts w:ascii="Courier New" w:hAnsi="Courier New" w:cs="Courier New"/>
                  <w:b/>
                  <w:sz w:val="18"/>
                </w:rPr>
                <w:t>hapticsBand</w:t>
              </w:r>
            </w:ins>
          </w:p>
        </w:tc>
        <w:tc>
          <w:tcPr>
            <w:tcW w:w="318" w:type="pct"/>
            <w:tcBorders>
              <w:right w:val="single" w:sz="4" w:space="0" w:color="000000"/>
            </w:tcBorders>
            <w:shd w:val="clear" w:color="auto" w:fill="auto"/>
          </w:tcPr>
          <w:p w14:paraId="35C23741" w14:textId="77777777" w:rsidR="00C55221" w:rsidRPr="00412BC0" w:rsidRDefault="00C55221" w:rsidP="00D05C3C">
            <w:pPr>
              <w:tabs>
                <w:tab w:val="left" w:pos="720"/>
                <w:tab w:val="left" w:pos="1080"/>
                <w:tab w:val="left" w:pos="1440"/>
                <w:tab w:val="left" w:pos="1800"/>
                <w:tab w:val="left" w:pos="2160"/>
              </w:tabs>
              <w:suppressAutoHyphens/>
              <w:jc w:val="center"/>
              <w:rPr>
                <w:ins w:id="1378" w:author="Ahmed Hamza" w:date="2024-10-14T23:15:00Z" w16du:dateUtc="2024-10-15T06:15:00Z"/>
                <w:rFonts w:asciiTheme="minorHAnsi" w:hAnsiTheme="minorHAnsi" w:cstheme="minorHAnsi"/>
                <w:sz w:val="18"/>
                <w:szCs w:val="16"/>
              </w:rPr>
            </w:pPr>
            <w:ins w:id="1379" w:author="Ahmed Hamza" w:date="2024-10-14T23:15:00Z" w16du:dateUtc="2024-10-15T06:15:00Z">
              <w:r w:rsidRPr="00A32032">
                <w:rPr>
                  <w:rFonts w:asciiTheme="minorHAnsi" w:hAnsiTheme="minorHAnsi" w:cstheme="minorHAnsi"/>
                  <w:sz w:val="18"/>
                  <w:szCs w:val="16"/>
                  <w:highlight w:val="yellow"/>
                  <w:rPrChange w:id="1380" w:author="Ahmed Hamza" w:date="2024-11-03T19:28:00Z" w16du:dateUtc="2024-11-04T03:28:00Z">
                    <w:rPr>
                      <w:rFonts w:asciiTheme="minorHAnsi" w:hAnsiTheme="minorHAnsi" w:cstheme="minorHAnsi"/>
                      <w:sz w:val="18"/>
                      <w:szCs w:val="16"/>
                    </w:rPr>
                  </w:rPrChange>
                </w:rPr>
                <w:t>1..N</w:t>
              </w:r>
            </w:ins>
          </w:p>
        </w:tc>
        <w:tc>
          <w:tcPr>
            <w:tcW w:w="1350" w:type="pct"/>
            <w:tcBorders>
              <w:right w:val="single" w:sz="4" w:space="0" w:color="000000"/>
            </w:tcBorders>
            <w:shd w:val="clear" w:color="auto" w:fill="auto"/>
          </w:tcPr>
          <w:p w14:paraId="76CE7F58" w14:textId="77777777" w:rsidR="00C55221" w:rsidRDefault="00C55221" w:rsidP="00D05C3C">
            <w:pPr>
              <w:tabs>
                <w:tab w:val="left" w:pos="720"/>
                <w:tab w:val="left" w:pos="1080"/>
                <w:tab w:val="left" w:pos="1440"/>
                <w:tab w:val="left" w:pos="1800"/>
                <w:tab w:val="left" w:pos="2160"/>
              </w:tabs>
              <w:suppressAutoHyphens/>
              <w:rPr>
                <w:ins w:id="1381" w:author="Ahmed Hamza" w:date="2024-10-14T23:15:00Z" w16du:dateUtc="2024-10-15T06:15:00Z"/>
                <w:sz w:val="18"/>
                <w:szCs w:val="16"/>
              </w:rPr>
            </w:pPr>
            <w:ins w:id="1382" w:author="Ahmed Hamza" w:date="2024-10-14T23:15:00Z" w16du:dateUtc="2024-10-15T06:15:00Z">
              <w:r>
                <w:rPr>
                  <w:sz w:val="18"/>
                  <w:szCs w:val="16"/>
                </w:rPr>
                <w:t>haptics:HapticsBandType</w:t>
              </w:r>
            </w:ins>
          </w:p>
        </w:tc>
        <w:tc>
          <w:tcPr>
            <w:tcW w:w="1567" w:type="pct"/>
            <w:tcBorders>
              <w:left w:val="single" w:sz="4" w:space="0" w:color="000000"/>
            </w:tcBorders>
            <w:shd w:val="clear" w:color="auto" w:fill="auto"/>
          </w:tcPr>
          <w:p w14:paraId="6AF83ECA" w14:textId="1E1134C0" w:rsidR="00C55221" w:rsidRDefault="00C55221" w:rsidP="00D05C3C">
            <w:pPr>
              <w:tabs>
                <w:tab w:val="left" w:pos="720"/>
                <w:tab w:val="left" w:pos="1080"/>
                <w:tab w:val="left" w:pos="1440"/>
                <w:tab w:val="left" w:pos="1800"/>
                <w:tab w:val="left" w:pos="2160"/>
              </w:tabs>
              <w:suppressAutoHyphens/>
              <w:rPr>
                <w:ins w:id="1383" w:author="Ahmed Hamza" w:date="2024-10-14T23:15:00Z" w16du:dateUtc="2024-10-15T06:15:00Z"/>
                <w:sz w:val="18"/>
                <w:szCs w:val="16"/>
              </w:rPr>
            </w:pPr>
            <w:ins w:id="1384" w:author="Ahmed Hamza" w:date="2024-10-14T23:15:00Z" w16du:dateUtc="2024-10-15T06:15:00Z">
              <w:r>
                <w:rPr>
                  <w:sz w:val="18"/>
                  <w:szCs w:val="16"/>
                </w:rPr>
                <w:t>An element whose attributes</w:t>
              </w:r>
              <w:r w:rsidRPr="00013FDC">
                <w:rPr>
                  <w:sz w:val="18"/>
                  <w:szCs w:val="16"/>
                </w:rPr>
                <w:t xml:space="preserve"> </w:t>
              </w:r>
              <w:r>
                <w:rPr>
                  <w:sz w:val="18"/>
                  <w:szCs w:val="16"/>
                </w:rPr>
                <w:t xml:space="preserve">describe the characteristics of one of the bands carried in the enclosing Adaptation Set for the haptics channel with an identifier equal to the value of the </w:t>
              </w:r>
              <w:r w:rsidRPr="002F0A88">
                <w:rPr>
                  <w:rFonts w:ascii="Courier New" w:hAnsi="Courier New" w:cs="Courier New"/>
                  <w:sz w:val="18"/>
                  <w:szCs w:val="16"/>
                </w:rPr>
                <w:t>@</w:t>
              </w:r>
              <w:r>
                <w:rPr>
                  <w:rFonts w:ascii="Courier New" w:hAnsi="Courier New" w:cs="Courier New"/>
                  <w:sz w:val="18"/>
                  <w:szCs w:val="16"/>
                </w:rPr>
                <w:t>channelI</w:t>
              </w:r>
              <w:r w:rsidRPr="002F0A88">
                <w:rPr>
                  <w:rFonts w:ascii="Courier New" w:hAnsi="Courier New" w:cs="Courier New"/>
                  <w:sz w:val="18"/>
                  <w:szCs w:val="16"/>
                </w:rPr>
                <w:t>d</w:t>
              </w:r>
              <w:r>
                <w:rPr>
                  <w:sz w:val="18"/>
                  <w:szCs w:val="16"/>
                </w:rPr>
                <w:t xml:space="preserve"> attribute and a haptics channel with identifier equal to the </w:t>
              </w:r>
              <w:r w:rsidRPr="00D05C3C">
                <w:rPr>
                  <w:rFonts w:ascii="Courier New" w:hAnsi="Courier New" w:cs="Courier New"/>
                  <w:sz w:val="18"/>
                  <w:szCs w:val="16"/>
                </w:rPr>
                <w:t>@perceptionId</w:t>
              </w:r>
              <w:r>
                <w:rPr>
                  <w:sz w:val="18"/>
                  <w:szCs w:val="16"/>
                </w:rPr>
                <w:t xml:space="preserve"> attribute.</w:t>
              </w:r>
              <w:r w:rsidRPr="00013FDC">
                <w:rPr>
                  <w:sz w:val="18"/>
                  <w:szCs w:val="16"/>
                </w:rPr>
                <w:t xml:space="preserve"> </w:t>
              </w:r>
            </w:ins>
          </w:p>
          <w:p w14:paraId="508DB3E8" w14:textId="77777777" w:rsidR="00C55221" w:rsidRDefault="00C55221" w:rsidP="00D05C3C">
            <w:pPr>
              <w:tabs>
                <w:tab w:val="left" w:pos="720"/>
                <w:tab w:val="left" w:pos="1080"/>
                <w:tab w:val="left" w:pos="1440"/>
                <w:tab w:val="left" w:pos="1800"/>
                <w:tab w:val="left" w:pos="2160"/>
              </w:tabs>
              <w:suppressAutoHyphens/>
              <w:rPr>
                <w:ins w:id="1385" w:author="Ahmed Hamza" w:date="2024-10-14T23:15:00Z" w16du:dateUtc="2024-10-15T06:15:00Z"/>
                <w:sz w:val="18"/>
                <w:szCs w:val="16"/>
              </w:rPr>
            </w:pPr>
            <w:ins w:id="1386" w:author="Ahmed Hamza" w:date="2024-10-14T23:15:00Z" w16du:dateUtc="2024-10-15T06:15:00Z">
              <w:r w:rsidRPr="00A32032">
                <w:rPr>
                  <w:sz w:val="18"/>
                  <w:szCs w:val="16"/>
                  <w:highlight w:val="yellow"/>
                  <w:rPrChange w:id="1387" w:author="Ahmed Hamza" w:date="2024-11-03T19:29:00Z" w16du:dateUtc="2024-11-04T03:29:00Z">
                    <w:rPr>
                      <w:sz w:val="18"/>
                      <w:szCs w:val="16"/>
                    </w:rPr>
                  </w:rPrChange>
                </w:rPr>
                <w:lastRenderedPageBreak/>
                <w:t>If not present, this indicates that the Adaptation Set contains all the bands associated with the channel</w:t>
              </w:r>
              <w:r>
                <w:rPr>
                  <w:sz w:val="18"/>
                  <w:szCs w:val="16"/>
                </w:rPr>
                <w:t>.</w:t>
              </w:r>
            </w:ins>
          </w:p>
        </w:tc>
      </w:tr>
      <w:tr w:rsidR="00C55221" w:rsidRPr="00F4709D" w14:paraId="5F6CC75E" w14:textId="77777777" w:rsidTr="00D05C3C">
        <w:trPr>
          <w:ins w:id="1388" w:author="Ahmed Hamza" w:date="2024-10-14T23:15:00Z"/>
        </w:trPr>
        <w:tc>
          <w:tcPr>
            <w:tcW w:w="5000" w:type="pct"/>
            <w:gridSpan w:val="4"/>
          </w:tcPr>
          <w:p w14:paraId="78794E11" w14:textId="77777777" w:rsidR="00C55221" w:rsidRPr="00A67D4B" w:rsidRDefault="00C55221" w:rsidP="00D05C3C">
            <w:pPr>
              <w:pStyle w:val="TH"/>
              <w:spacing w:after="0"/>
              <w:jc w:val="left"/>
              <w:rPr>
                <w:ins w:id="1389" w:author="Ahmed Hamza" w:date="2024-10-14T23:15:00Z" w16du:dateUtc="2024-10-15T06:15:00Z"/>
                <w:sz w:val="18"/>
                <w:lang w:val="en-US"/>
              </w:rPr>
            </w:pPr>
            <w:ins w:id="1390" w:author="Ahmed Hamza" w:date="2024-10-14T23:15:00Z" w16du:dateUtc="2024-10-15T06:15:00Z">
              <w:r>
                <w:rPr>
                  <w:sz w:val="18"/>
                  <w:lang w:val="en-US"/>
                </w:rPr>
                <w:lastRenderedPageBreak/>
                <w:t>Key</w:t>
              </w:r>
              <w:r w:rsidRPr="00A67D4B">
                <w:rPr>
                  <w:sz w:val="18"/>
                  <w:lang w:val="en-US"/>
                </w:rPr>
                <w:t>:</w:t>
              </w:r>
            </w:ins>
          </w:p>
          <w:p w14:paraId="60B4CF58" w14:textId="77777777" w:rsidR="00C55221" w:rsidRPr="00A67D4B" w:rsidRDefault="00C55221" w:rsidP="00D05C3C">
            <w:pPr>
              <w:pStyle w:val="TH"/>
              <w:spacing w:before="0" w:after="0"/>
              <w:ind w:left="360"/>
              <w:jc w:val="left"/>
              <w:rPr>
                <w:ins w:id="1391" w:author="Ahmed Hamza" w:date="2024-10-14T23:15:00Z" w16du:dateUtc="2024-10-15T06:15:00Z"/>
                <w:b w:val="0"/>
                <w:sz w:val="18"/>
                <w:lang w:val="en-US"/>
              </w:rPr>
            </w:pPr>
            <w:ins w:id="1392" w:author="Ahmed Hamza" w:date="2024-10-14T23:15:00Z" w16du:dateUtc="2024-10-15T06:15:00Z">
              <w:r w:rsidRPr="00A67D4B">
                <w:rPr>
                  <w:b w:val="0"/>
                  <w:sz w:val="18"/>
                  <w:lang w:val="en-US"/>
                </w:rPr>
                <w:t>For attributes: M=Mandatory, O=Optional, OD=Optional with Default Value, CM=Conditionally Mandatory.</w:t>
              </w:r>
            </w:ins>
          </w:p>
          <w:p w14:paraId="138355D6" w14:textId="77777777" w:rsidR="00C55221" w:rsidRDefault="00C55221" w:rsidP="00D05C3C">
            <w:pPr>
              <w:pStyle w:val="TH"/>
              <w:spacing w:before="0" w:after="0"/>
              <w:ind w:left="360"/>
              <w:jc w:val="left"/>
              <w:rPr>
                <w:ins w:id="1393" w:author="Ahmed Hamza" w:date="2024-10-14T23:15:00Z" w16du:dateUtc="2024-10-15T06:15:00Z"/>
                <w:b w:val="0"/>
                <w:sz w:val="18"/>
                <w:lang w:val="en-US"/>
              </w:rPr>
            </w:pPr>
            <w:ins w:id="1394" w:author="Ahmed Hamza" w:date="2024-10-14T23:15:00Z" w16du:dateUtc="2024-10-15T06:15:00Z">
              <w:r w:rsidRPr="00A67D4B">
                <w:rPr>
                  <w:b w:val="0"/>
                  <w:sz w:val="18"/>
                  <w:lang w:val="en-US"/>
                </w:rPr>
                <w:t>For elements: &lt;minOccurs&gt;..&lt;maxOccurs&gt; (N=unbounded)</w:t>
              </w:r>
            </w:ins>
          </w:p>
          <w:p w14:paraId="3080B7AD" w14:textId="77777777" w:rsidR="00C55221" w:rsidRPr="00A67D4B" w:rsidRDefault="00C55221" w:rsidP="00D05C3C">
            <w:pPr>
              <w:pStyle w:val="TH"/>
              <w:spacing w:before="0" w:after="0"/>
              <w:ind w:left="360"/>
              <w:jc w:val="left"/>
              <w:rPr>
                <w:ins w:id="1395" w:author="Ahmed Hamza" w:date="2024-10-14T23:15:00Z" w16du:dateUtc="2024-10-15T06:15:00Z"/>
                <w:b w:val="0"/>
                <w:sz w:val="18"/>
                <w:lang w:val="en-US"/>
              </w:rPr>
            </w:pPr>
          </w:p>
          <w:p w14:paraId="551345E2" w14:textId="77777777" w:rsidR="00C55221" w:rsidRDefault="00C55221" w:rsidP="00D05C3C">
            <w:pPr>
              <w:tabs>
                <w:tab w:val="left" w:pos="720"/>
                <w:tab w:val="left" w:pos="1080"/>
                <w:tab w:val="left" w:pos="1440"/>
                <w:tab w:val="left" w:pos="1800"/>
                <w:tab w:val="left" w:pos="2160"/>
              </w:tabs>
              <w:suppressAutoHyphens/>
              <w:rPr>
                <w:ins w:id="1396" w:author="Ahmed Hamza" w:date="2024-10-14T23:15:00Z" w16du:dateUtc="2024-10-15T06:15:00Z"/>
                <w:sz w:val="18"/>
                <w:szCs w:val="16"/>
              </w:rPr>
            </w:pPr>
            <w:ins w:id="1397"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6B2939F0" w14:textId="77777777" w:rsidR="00C55221" w:rsidRDefault="00C55221" w:rsidP="00C55221">
      <w:pPr>
        <w:rPr>
          <w:ins w:id="1398" w:author="Ahmed Hamza" w:date="2024-10-14T23:15:00Z" w16du:dateUtc="2024-10-15T06:15:00Z"/>
          <w:rFonts w:asciiTheme="minorHAnsi" w:hAnsiTheme="minorHAnsi" w:cstheme="minorHAnsi"/>
          <w:lang w:eastAsia="zh-CN"/>
        </w:rPr>
      </w:pPr>
    </w:p>
    <w:p w14:paraId="27A08F65" w14:textId="662E1C41" w:rsidR="00C55221" w:rsidRPr="00A14F13" w:rsidRDefault="00C55221" w:rsidP="00A14F13">
      <w:pPr>
        <w:pStyle w:val="Heading4"/>
        <w:rPr>
          <w:ins w:id="1399" w:author="Ahmed Hamza" w:date="2024-10-14T23:15:00Z" w16du:dateUtc="2024-10-15T06:15:00Z"/>
          <w:lang w:val="en-CA"/>
        </w:rPr>
      </w:pPr>
      <w:ins w:id="1400" w:author="Ahmed Hamza" w:date="2024-10-14T23:15:00Z" w16du:dateUtc="2024-10-15T06:15:00Z">
        <w:r w:rsidRPr="00A14F13">
          <w:rPr>
            <w:lang w:val="en-CA"/>
          </w:rPr>
          <w:t>The hapticsBand XML element</w:t>
        </w:r>
      </w:ins>
    </w:p>
    <w:p w14:paraId="55A9DC0C" w14:textId="55A0CEBE" w:rsidR="00C55221" w:rsidRPr="00A14F13" w:rsidRDefault="00C55221" w:rsidP="00C55221">
      <w:pPr>
        <w:rPr>
          <w:ins w:id="1401" w:author="Ahmed Hamza" w:date="2024-10-14T23:15:00Z" w16du:dateUtc="2024-10-15T06:15:00Z"/>
          <w:rFonts w:cstheme="minorHAnsi"/>
        </w:rPr>
      </w:pPr>
      <w:ins w:id="1402" w:author="Ahmed Hamza" w:date="2024-10-14T23:15:00Z" w16du:dateUtc="2024-10-15T06:15:00Z">
        <w:r w:rsidRPr="00A14F13">
          <w:rPr>
            <w:rFonts w:cstheme="minorHAnsi"/>
          </w:rPr>
          <w:t xml:space="preserve">This XML element consists of the elements and attributes in </w:t>
        </w:r>
      </w:ins>
      <w:ins w:id="1403" w:author="Ahmed Hamza" w:date="2024-10-16T16:41:00Z" w16du:dateUtc="2024-10-16T23:41:00Z">
        <w:r w:rsidR="00F02992">
          <w:rPr>
            <w:rFonts w:cstheme="minorHAnsi"/>
            <w:highlight w:val="yellow"/>
          </w:rPr>
          <w:fldChar w:fldCharType="begin"/>
        </w:r>
        <w:r w:rsidR="00F02992">
          <w:rPr>
            <w:rFonts w:cstheme="minorHAnsi"/>
          </w:rPr>
          <w:instrText xml:space="preserve"> REF _Ref179989305 \h </w:instrText>
        </w:r>
      </w:ins>
      <w:r w:rsidR="00F02992">
        <w:rPr>
          <w:rFonts w:cstheme="minorHAnsi"/>
          <w:highlight w:val="yellow"/>
        </w:rPr>
      </w:r>
      <w:r w:rsidR="00F02992">
        <w:rPr>
          <w:rFonts w:cstheme="minorHAnsi"/>
          <w:highlight w:val="yellow"/>
        </w:rPr>
        <w:fldChar w:fldCharType="separate"/>
      </w:r>
      <w:ins w:id="1404" w:author="Ahmed Hamza" w:date="2024-11-03T19:11:00Z" w16du:dateUtc="2024-11-04T03:11:00Z">
        <w:r w:rsidR="001255D8">
          <w:t xml:space="preserve">Table </w:t>
        </w:r>
        <w:r w:rsidR="001255D8">
          <w:rPr>
            <w:noProof/>
          </w:rPr>
          <w:t>19</w:t>
        </w:r>
      </w:ins>
      <w:ins w:id="1405" w:author="Ahmed Hamza" w:date="2024-10-16T16:41:00Z" w16du:dateUtc="2024-10-16T23:41:00Z">
        <w:r w:rsidR="00F02992">
          <w:rPr>
            <w:rFonts w:cstheme="minorHAnsi"/>
            <w:highlight w:val="yellow"/>
          </w:rPr>
          <w:fldChar w:fldCharType="end"/>
        </w:r>
      </w:ins>
      <w:ins w:id="1406" w:author="Ahmed Hamza" w:date="2024-10-14T23:15:00Z" w16du:dateUtc="2024-10-15T06:15:00Z">
        <w:r w:rsidRPr="00A14F13">
          <w:rPr>
            <w:rFonts w:cstheme="minorHAnsi"/>
          </w:rPr>
          <w:t>.</w:t>
        </w:r>
      </w:ins>
    </w:p>
    <w:p w14:paraId="35804DA1" w14:textId="676621BF" w:rsidR="00090567" w:rsidRDefault="00090567" w:rsidP="00A14F13">
      <w:pPr>
        <w:pStyle w:val="TableCaption"/>
        <w:rPr>
          <w:ins w:id="1407" w:author="Ahmed Hamza" w:date="2024-10-15T15:16:00Z" w16du:dateUtc="2024-10-15T22:16:00Z"/>
        </w:rPr>
      </w:pPr>
      <w:bookmarkStart w:id="1408" w:name="_Ref179989305"/>
      <w:ins w:id="1409" w:author="Ahmed Hamza" w:date="2024-10-15T15:16:00Z" w16du:dateUtc="2024-10-15T22:16:00Z">
        <w:r>
          <w:t xml:space="preserve">Table </w:t>
        </w:r>
        <w:r>
          <w:fldChar w:fldCharType="begin"/>
        </w:r>
        <w:r>
          <w:instrText xml:space="preserve"> SEQ Table \* ARABIC </w:instrText>
        </w:r>
      </w:ins>
      <w:r>
        <w:fldChar w:fldCharType="separate"/>
      </w:r>
      <w:ins w:id="1410" w:author="Ahmed Hamza" w:date="2024-11-03T19:13:00Z" w16du:dateUtc="2024-11-04T03:13:00Z">
        <w:r w:rsidR="009D2CA7">
          <w:rPr>
            <w:noProof/>
          </w:rPr>
          <w:t>19</w:t>
        </w:r>
      </w:ins>
      <w:ins w:id="1411" w:author="Ahmed Hamza" w:date="2024-10-15T15:16:00Z" w16du:dateUtc="2024-10-15T22:16:00Z">
        <w:r>
          <w:fldChar w:fldCharType="end"/>
        </w:r>
      </w:ins>
      <w:bookmarkEnd w:id="1408"/>
      <w:ins w:id="1412" w:author="Ahmed Hamza" w:date="2024-10-16T16:42:00Z" w16du:dateUtc="2024-10-16T23:42:00Z">
        <w:r w:rsidR="00F02992">
          <w:t xml:space="preserve"> – Elements and attributes of the hatpicsBand element</w:t>
        </w:r>
        <w:r w:rsidR="00A5689F">
          <w:t>.</w:t>
        </w:r>
      </w:ins>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5E317E76" w14:textId="77777777" w:rsidTr="00D05C3C">
        <w:trPr>
          <w:ins w:id="1413" w:author="Ahmed Hamza" w:date="2024-10-14T23:15:00Z"/>
        </w:trPr>
        <w:tc>
          <w:tcPr>
            <w:tcW w:w="1765" w:type="pct"/>
            <w:tcBorders>
              <w:right w:val="single" w:sz="4" w:space="0" w:color="000000"/>
            </w:tcBorders>
          </w:tcPr>
          <w:p w14:paraId="6D0D7B15" w14:textId="77777777" w:rsidR="00C55221" w:rsidRPr="00F4709D" w:rsidRDefault="00C55221" w:rsidP="00D05C3C">
            <w:pPr>
              <w:tabs>
                <w:tab w:val="left" w:pos="720"/>
                <w:tab w:val="left" w:pos="1080"/>
                <w:tab w:val="left" w:pos="1440"/>
                <w:tab w:val="left" w:pos="1800"/>
                <w:tab w:val="left" w:pos="2160"/>
              </w:tabs>
              <w:suppressAutoHyphens/>
              <w:rPr>
                <w:ins w:id="1414" w:author="Ahmed Hamza" w:date="2024-10-14T23:15:00Z" w16du:dateUtc="2024-10-15T06:15:00Z"/>
                <w:b/>
                <w:sz w:val="18"/>
                <w:szCs w:val="18"/>
              </w:rPr>
            </w:pPr>
            <w:ins w:id="1415" w:author="Ahmed Hamza" w:date="2024-10-14T23:15:00Z" w16du:dateUtc="2024-10-15T06:15:00Z">
              <w:r>
                <w:rPr>
                  <w:b/>
                  <w:sz w:val="18"/>
                  <w:szCs w:val="18"/>
                </w:rPr>
                <w:t>Elements and a</w:t>
              </w:r>
              <w:r w:rsidRPr="00C04D20">
                <w:rPr>
                  <w:b/>
                  <w:sz w:val="18"/>
                  <w:szCs w:val="18"/>
                </w:rPr>
                <w:t>ttribute</w:t>
              </w:r>
              <w:r>
                <w:rPr>
                  <w:b/>
                  <w:sz w:val="18"/>
                  <w:szCs w:val="18"/>
                </w:rPr>
                <w:t>s</w:t>
              </w:r>
              <w:r w:rsidRPr="00F4709D">
                <w:rPr>
                  <w:b/>
                  <w:sz w:val="18"/>
                  <w:szCs w:val="18"/>
                </w:rPr>
                <w:t xml:space="preserve"> </w:t>
              </w:r>
            </w:ins>
          </w:p>
        </w:tc>
        <w:tc>
          <w:tcPr>
            <w:tcW w:w="318" w:type="pct"/>
            <w:tcBorders>
              <w:right w:val="single" w:sz="4" w:space="0" w:color="000000"/>
            </w:tcBorders>
          </w:tcPr>
          <w:p w14:paraId="3937B49D" w14:textId="77777777" w:rsidR="00C55221" w:rsidRPr="00F4709D" w:rsidRDefault="00C55221" w:rsidP="00D05C3C">
            <w:pPr>
              <w:tabs>
                <w:tab w:val="left" w:pos="720"/>
                <w:tab w:val="left" w:pos="1080"/>
                <w:tab w:val="left" w:pos="1440"/>
                <w:tab w:val="left" w:pos="1800"/>
                <w:tab w:val="left" w:pos="2160"/>
              </w:tabs>
              <w:suppressAutoHyphens/>
              <w:jc w:val="center"/>
              <w:rPr>
                <w:ins w:id="1416" w:author="Ahmed Hamza" w:date="2024-10-14T23:15:00Z" w16du:dateUtc="2024-10-15T06:15:00Z"/>
                <w:b/>
                <w:sz w:val="18"/>
                <w:szCs w:val="16"/>
              </w:rPr>
            </w:pPr>
            <w:ins w:id="1417" w:author="Ahmed Hamza" w:date="2024-10-14T23:15:00Z" w16du:dateUtc="2024-10-15T06:15:00Z">
              <w:r w:rsidRPr="00F4709D">
                <w:rPr>
                  <w:b/>
                  <w:sz w:val="18"/>
                  <w:szCs w:val="16"/>
                </w:rPr>
                <w:t>Use</w:t>
              </w:r>
            </w:ins>
          </w:p>
        </w:tc>
        <w:tc>
          <w:tcPr>
            <w:tcW w:w="1350" w:type="pct"/>
            <w:tcBorders>
              <w:right w:val="single" w:sz="4" w:space="0" w:color="000000"/>
            </w:tcBorders>
          </w:tcPr>
          <w:p w14:paraId="2918B8BD" w14:textId="77777777" w:rsidR="00C55221" w:rsidRPr="00F4709D" w:rsidRDefault="00C55221" w:rsidP="00D05C3C">
            <w:pPr>
              <w:tabs>
                <w:tab w:val="left" w:pos="720"/>
                <w:tab w:val="left" w:pos="1080"/>
                <w:tab w:val="left" w:pos="1440"/>
                <w:tab w:val="left" w:pos="1800"/>
                <w:tab w:val="left" w:pos="2160"/>
              </w:tabs>
              <w:suppressAutoHyphens/>
              <w:rPr>
                <w:ins w:id="1418" w:author="Ahmed Hamza" w:date="2024-10-14T23:15:00Z" w16du:dateUtc="2024-10-15T06:15:00Z"/>
                <w:b/>
                <w:sz w:val="18"/>
                <w:szCs w:val="16"/>
              </w:rPr>
            </w:pPr>
            <w:ins w:id="1419" w:author="Ahmed Hamza" w:date="2024-10-14T23:15:00Z" w16du:dateUtc="2024-10-15T06:15:00Z">
              <w:r>
                <w:rPr>
                  <w:b/>
                  <w:sz w:val="18"/>
                  <w:szCs w:val="16"/>
                </w:rPr>
                <w:t>Data type</w:t>
              </w:r>
            </w:ins>
          </w:p>
        </w:tc>
        <w:tc>
          <w:tcPr>
            <w:tcW w:w="1567" w:type="pct"/>
            <w:tcBorders>
              <w:left w:val="single" w:sz="4" w:space="0" w:color="000000"/>
            </w:tcBorders>
          </w:tcPr>
          <w:p w14:paraId="3473EC00" w14:textId="77777777" w:rsidR="00C55221" w:rsidRPr="00F4709D" w:rsidRDefault="00C55221" w:rsidP="00D05C3C">
            <w:pPr>
              <w:tabs>
                <w:tab w:val="left" w:pos="720"/>
                <w:tab w:val="left" w:pos="1080"/>
                <w:tab w:val="left" w:pos="1440"/>
                <w:tab w:val="left" w:pos="1800"/>
                <w:tab w:val="left" w:pos="2160"/>
              </w:tabs>
              <w:suppressAutoHyphens/>
              <w:rPr>
                <w:ins w:id="1420" w:author="Ahmed Hamza" w:date="2024-10-14T23:15:00Z" w16du:dateUtc="2024-10-15T06:15:00Z"/>
                <w:b/>
                <w:sz w:val="18"/>
                <w:szCs w:val="16"/>
              </w:rPr>
            </w:pPr>
            <w:ins w:id="1421" w:author="Ahmed Hamza" w:date="2024-10-14T23:15:00Z" w16du:dateUtc="2024-10-15T06:15:00Z">
              <w:r w:rsidRPr="00F4709D">
                <w:rPr>
                  <w:b/>
                  <w:sz w:val="18"/>
                  <w:szCs w:val="16"/>
                </w:rPr>
                <w:t>Description</w:t>
              </w:r>
            </w:ins>
          </w:p>
        </w:tc>
      </w:tr>
      <w:tr w:rsidR="00C55221" w:rsidRPr="00F4709D" w14:paraId="2DCE0651" w14:textId="77777777" w:rsidTr="00D05C3C">
        <w:trPr>
          <w:ins w:id="1422" w:author="Ahmed Hamza" w:date="2024-10-14T23:15:00Z"/>
        </w:trPr>
        <w:tc>
          <w:tcPr>
            <w:tcW w:w="1765" w:type="pct"/>
            <w:tcBorders>
              <w:right w:val="single" w:sz="4" w:space="0" w:color="000000"/>
            </w:tcBorders>
          </w:tcPr>
          <w:p w14:paraId="2BCD5321" w14:textId="77777777" w:rsidR="00C55221" w:rsidRDefault="00C55221" w:rsidP="00D05C3C">
            <w:pPr>
              <w:tabs>
                <w:tab w:val="left" w:pos="720"/>
                <w:tab w:val="left" w:pos="1080"/>
                <w:tab w:val="left" w:pos="1440"/>
                <w:tab w:val="left" w:pos="1800"/>
                <w:tab w:val="left" w:pos="2160"/>
              </w:tabs>
              <w:suppressAutoHyphens/>
              <w:rPr>
                <w:ins w:id="1423" w:author="Ahmed Hamza" w:date="2024-10-14T23:15:00Z" w16du:dateUtc="2024-10-15T06:15:00Z"/>
                <w:rFonts w:ascii="Courier" w:hAnsi="Courier"/>
                <w:b/>
                <w:sz w:val="18"/>
              </w:rPr>
            </w:pPr>
            <w:ins w:id="1424" w:author="Ahmed Hamza" w:date="2024-10-14T23:15:00Z" w16du:dateUtc="2024-10-15T06:15:00Z">
              <w:r w:rsidRPr="00C01752">
                <w:rPr>
                  <w:rFonts w:ascii="Courier New" w:hAnsi="Courier New" w:cs="Courier New"/>
                  <w:bCs/>
                  <w:sz w:val="18"/>
                </w:rPr>
                <w:t>@id</w:t>
              </w:r>
            </w:ins>
          </w:p>
        </w:tc>
        <w:tc>
          <w:tcPr>
            <w:tcW w:w="318" w:type="pct"/>
            <w:tcBorders>
              <w:right w:val="single" w:sz="4" w:space="0" w:color="000000"/>
            </w:tcBorders>
          </w:tcPr>
          <w:p w14:paraId="7EFADFCB" w14:textId="77777777" w:rsidR="00C55221" w:rsidRDefault="00C55221" w:rsidP="00D05C3C">
            <w:pPr>
              <w:tabs>
                <w:tab w:val="left" w:pos="720"/>
                <w:tab w:val="left" w:pos="1080"/>
                <w:tab w:val="left" w:pos="1440"/>
                <w:tab w:val="left" w:pos="1800"/>
                <w:tab w:val="left" w:pos="2160"/>
              </w:tabs>
              <w:suppressAutoHyphens/>
              <w:jc w:val="center"/>
              <w:rPr>
                <w:ins w:id="1425" w:author="Ahmed Hamza" w:date="2024-10-14T23:15:00Z" w16du:dateUtc="2024-10-15T06:15:00Z"/>
                <w:sz w:val="18"/>
                <w:szCs w:val="16"/>
              </w:rPr>
            </w:pPr>
            <w:ins w:id="1426"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79686188" w14:textId="77777777" w:rsidR="00C55221" w:rsidRDefault="00C55221" w:rsidP="00D05C3C">
            <w:pPr>
              <w:tabs>
                <w:tab w:val="left" w:pos="720"/>
                <w:tab w:val="left" w:pos="1080"/>
                <w:tab w:val="left" w:pos="1440"/>
                <w:tab w:val="left" w:pos="1800"/>
                <w:tab w:val="left" w:pos="2160"/>
              </w:tabs>
              <w:suppressAutoHyphens/>
              <w:rPr>
                <w:ins w:id="1427" w:author="Ahmed Hamza" w:date="2024-10-14T23:15:00Z" w16du:dateUtc="2024-10-15T06:15:00Z"/>
                <w:sz w:val="18"/>
                <w:szCs w:val="16"/>
              </w:rPr>
            </w:pPr>
            <w:ins w:id="1428" w:author="Ahmed Hamza" w:date="2024-10-14T23:15:00Z" w16du:dateUtc="2024-10-15T06:15:00Z">
              <w:r>
                <w:rPr>
                  <w:sz w:val="18"/>
                  <w:szCs w:val="16"/>
                </w:rPr>
                <w:t>xs:unsignedInt</w:t>
              </w:r>
            </w:ins>
          </w:p>
        </w:tc>
        <w:tc>
          <w:tcPr>
            <w:tcW w:w="1567" w:type="pct"/>
            <w:tcBorders>
              <w:left w:val="single" w:sz="4" w:space="0" w:color="000000"/>
            </w:tcBorders>
          </w:tcPr>
          <w:p w14:paraId="3472A919" w14:textId="77777777" w:rsidR="00C55221" w:rsidRDefault="00C55221" w:rsidP="00D05C3C">
            <w:pPr>
              <w:tabs>
                <w:tab w:val="left" w:pos="720"/>
                <w:tab w:val="left" w:pos="1080"/>
                <w:tab w:val="left" w:pos="1440"/>
                <w:tab w:val="left" w:pos="1800"/>
                <w:tab w:val="left" w:pos="2160"/>
              </w:tabs>
              <w:suppressAutoHyphens/>
              <w:rPr>
                <w:ins w:id="1429" w:author="Ahmed Hamza" w:date="2024-10-14T23:15:00Z" w16du:dateUtc="2024-10-15T06:15:00Z"/>
                <w:sz w:val="18"/>
                <w:szCs w:val="16"/>
              </w:rPr>
            </w:pPr>
            <w:ins w:id="1430" w:author="Ahmed Hamza" w:date="2024-10-14T23:15:00Z" w16du:dateUtc="2024-10-15T06:15:00Z">
              <w:r w:rsidRPr="00174D08">
                <w:rPr>
                  <w:sz w:val="18"/>
                  <w:szCs w:val="16"/>
                  <w:rPrChange w:id="1431" w:author="Ahmed Hamza" w:date="2024-11-03T19:30:00Z" w16du:dateUtc="2024-11-04T03:30:00Z">
                    <w:rPr>
                      <w:rFonts w:asciiTheme="minorHAnsi" w:hAnsiTheme="minorHAnsi" w:cstheme="minorHAnsi"/>
                      <w:sz w:val="18"/>
                      <w:szCs w:val="16"/>
                    </w:rPr>
                  </w:rPrChange>
                </w:rPr>
                <w:t xml:space="preserve">Indicates the identifier for the band. </w:t>
              </w:r>
            </w:ins>
          </w:p>
        </w:tc>
      </w:tr>
      <w:tr w:rsidR="00C55221" w:rsidRPr="00F4709D" w14:paraId="3AAE9E16" w14:textId="77777777" w:rsidTr="00D05C3C">
        <w:trPr>
          <w:ins w:id="1432" w:author="Ahmed Hamza" w:date="2024-10-14T23:15:00Z"/>
        </w:trPr>
        <w:tc>
          <w:tcPr>
            <w:tcW w:w="1765" w:type="pct"/>
            <w:tcBorders>
              <w:right w:val="single" w:sz="4" w:space="0" w:color="000000"/>
            </w:tcBorders>
          </w:tcPr>
          <w:p w14:paraId="53D509EC" w14:textId="77777777" w:rsidR="00C55221" w:rsidRPr="00C01752" w:rsidRDefault="00C55221" w:rsidP="00D05C3C">
            <w:pPr>
              <w:tabs>
                <w:tab w:val="left" w:pos="720"/>
                <w:tab w:val="left" w:pos="1080"/>
                <w:tab w:val="left" w:pos="1440"/>
                <w:tab w:val="left" w:pos="1800"/>
                <w:tab w:val="left" w:pos="2160"/>
              </w:tabs>
              <w:suppressAutoHyphens/>
              <w:rPr>
                <w:ins w:id="1433" w:author="Ahmed Hamza" w:date="2024-10-14T23:15:00Z" w16du:dateUtc="2024-10-15T06:15:00Z"/>
                <w:rFonts w:ascii="Courier New" w:hAnsi="Courier New" w:cs="Courier New"/>
                <w:bCs/>
                <w:sz w:val="18"/>
                <w:szCs w:val="18"/>
              </w:rPr>
            </w:pPr>
            <w:ins w:id="1434" w:author="Ahmed Hamza" w:date="2024-10-14T23:15:00Z" w16du:dateUtc="2024-10-15T06:15:00Z">
              <w:r w:rsidRPr="00C01752">
                <w:rPr>
                  <w:rFonts w:ascii="Courier New" w:hAnsi="Courier New" w:cs="Courier New"/>
                  <w:bCs/>
                  <w:sz w:val="18"/>
                </w:rPr>
                <w:t>@bandType</w:t>
              </w:r>
            </w:ins>
          </w:p>
        </w:tc>
        <w:tc>
          <w:tcPr>
            <w:tcW w:w="318" w:type="pct"/>
            <w:tcBorders>
              <w:right w:val="single" w:sz="4" w:space="0" w:color="000000"/>
            </w:tcBorders>
          </w:tcPr>
          <w:p w14:paraId="2EEA7AED" w14:textId="77777777" w:rsidR="00C55221" w:rsidRPr="00412BC0" w:rsidRDefault="00C55221" w:rsidP="00D05C3C">
            <w:pPr>
              <w:tabs>
                <w:tab w:val="left" w:pos="720"/>
                <w:tab w:val="left" w:pos="1080"/>
                <w:tab w:val="left" w:pos="1440"/>
                <w:tab w:val="left" w:pos="1800"/>
                <w:tab w:val="left" w:pos="2160"/>
              </w:tabs>
              <w:suppressAutoHyphens/>
              <w:jc w:val="center"/>
              <w:rPr>
                <w:ins w:id="1435" w:author="Ahmed Hamza" w:date="2024-10-14T23:15:00Z" w16du:dateUtc="2024-10-15T06:15:00Z"/>
                <w:rFonts w:asciiTheme="minorHAnsi" w:hAnsiTheme="minorHAnsi" w:cstheme="minorHAnsi"/>
                <w:sz w:val="18"/>
                <w:szCs w:val="16"/>
              </w:rPr>
            </w:pPr>
            <w:ins w:id="1436" w:author="Ahmed Hamza" w:date="2024-10-14T23:15:00Z" w16du:dateUtc="2024-10-15T06:15:00Z">
              <w:r w:rsidRPr="00412BC0">
                <w:rPr>
                  <w:rFonts w:asciiTheme="minorHAnsi" w:hAnsiTheme="minorHAnsi" w:cstheme="minorHAnsi"/>
                  <w:sz w:val="18"/>
                  <w:szCs w:val="16"/>
                </w:rPr>
                <w:t>M</w:t>
              </w:r>
            </w:ins>
          </w:p>
        </w:tc>
        <w:tc>
          <w:tcPr>
            <w:tcW w:w="1350" w:type="pct"/>
            <w:tcBorders>
              <w:right w:val="single" w:sz="4" w:space="0" w:color="000000"/>
            </w:tcBorders>
          </w:tcPr>
          <w:p w14:paraId="747AA7EB" w14:textId="77777777" w:rsidR="00C55221" w:rsidRDefault="00C55221" w:rsidP="00D05C3C">
            <w:pPr>
              <w:tabs>
                <w:tab w:val="left" w:pos="720"/>
                <w:tab w:val="left" w:pos="1080"/>
                <w:tab w:val="left" w:pos="1440"/>
                <w:tab w:val="left" w:pos="1800"/>
                <w:tab w:val="left" w:pos="2160"/>
              </w:tabs>
              <w:suppressAutoHyphens/>
              <w:rPr>
                <w:ins w:id="1437" w:author="Ahmed Hamza" w:date="2024-10-14T23:15:00Z" w16du:dateUtc="2024-10-15T06:15:00Z"/>
                <w:sz w:val="18"/>
                <w:szCs w:val="16"/>
              </w:rPr>
            </w:pPr>
            <w:ins w:id="1438" w:author="Ahmed Hamza" w:date="2024-10-14T23:15:00Z" w16du:dateUtc="2024-10-15T06:15:00Z">
              <w:r>
                <w:rPr>
                  <w:sz w:val="18"/>
                  <w:szCs w:val="16"/>
                </w:rPr>
                <w:t>xs:unsignedByte</w:t>
              </w:r>
            </w:ins>
          </w:p>
        </w:tc>
        <w:tc>
          <w:tcPr>
            <w:tcW w:w="1567" w:type="pct"/>
            <w:tcBorders>
              <w:left w:val="single" w:sz="4" w:space="0" w:color="000000"/>
            </w:tcBorders>
          </w:tcPr>
          <w:p w14:paraId="2088C9B3" w14:textId="77777777" w:rsidR="00C55221" w:rsidRDefault="00C55221" w:rsidP="00D05C3C">
            <w:pPr>
              <w:tabs>
                <w:tab w:val="left" w:pos="720"/>
                <w:tab w:val="left" w:pos="1080"/>
                <w:tab w:val="left" w:pos="1440"/>
                <w:tab w:val="left" w:pos="1800"/>
                <w:tab w:val="left" w:pos="2160"/>
              </w:tabs>
              <w:suppressAutoHyphens/>
              <w:rPr>
                <w:ins w:id="1439" w:author="Ahmed Hamza" w:date="2024-10-14T23:15:00Z" w16du:dateUtc="2024-10-15T06:15:00Z"/>
                <w:sz w:val="18"/>
                <w:szCs w:val="16"/>
              </w:rPr>
            </w:pPr>
            <w:ins w:id="1440" w:author="Ahmed Hamza" w:date="2024-10-14T23:15:00Z" w16du:dateUtc="2024-10-15T06:15:00Z">
              <w:r w:rsidRPr="00174D08">
                <w:rPr>
                  <w:sz w:val="18"/>
                  <w:szCs w:val="16"/>
                  <w:rPrChange w:id="1441" w:author="Ahmed Hamza" w:date="2024-11-03T19:30:00Z" w16du:dateUtc="2024-11-04T03:30:00Z">
                    <w:rPr>
                      <w:rFonts w:asciiTheme="minorHAnsi" w:hAnsiTheme="minorHAnsi" w:cstheme="minorHAnsi"/>
                      <w:sz w:val="18"/>
                      <w:szCs w:val="16"/>
                    </w:rPr>
                  </w:rPrChange>
                </w:rPr>
                <w:t>Indicates the band type</w:t>
              </w:r>
            </w:ins>
          </w:p>
        </w:tc>
      </w:tr>
      <w:tr w:rsidR="00C55221" w:rsidRPr="00F4709D" w14:paraId="1524A83B" w14:textId="77777777" w:rsidTr="00D05C3C">
        <w:trPr>
          <w:ins w:id="1442" w:author="Ahmed Hamza" w:date="2024-10-14T23:15:00Z"/>
        </w:trPr>
        <w:tc>
          <w:tcPr>
            <w:tcW w:w="1765" w:type="pct"/>
            <w:tcBorders>
              <w:right w:val="single" w:sz="4" w:space="0" w:color="000000"/>
            </w:tcBorders>
            <w:shd w:val="clear" w:color="auto" w:fill="auto"/>
          </w:tcPr>
          <w:p w14:paraId="57F38576" w14:textId="77777777" w:rsidR="00C55221" w:rsidRPr="00C01752" w:rsidRDefault="00C55221" w:rsidP="00D05C3C">
            <w:pPr>
              <w:tabs>
                <w:tab w:val="left" w:pos="720"/>
                <w:tab w:val="left" w:pos="1080"/>
                <w:tab w:val="left" w:pos="1440"/>
                <w:tab w:val="left" w:pos="1800"/>
                <w:tab w:val="left" w:pos="2160"/>
              </w:tabs>
              <w:suppressAutoHyphens/>
              <w:rPr>
                <w:ins w:id="1443" w:author="Ahmed Hamza" w:date="2024-10-14T23:15:00Z" w16du:dateUtc="2024-10-15T06:15:00Z"/>
                <w:rFonts w:ascii="Courier New" w:hAnsi="Courier New" w:cs="Courier New"/>
                <w:b/>
                <w:sz w:val="18"/>
                <w:szCs w:val="18"/>
              </w:rPr>
            </w:pPr>
            <w:ins w:id="1444" w:author="Ahmed Hamza" w:date="2024-10-14T23:15:00Z" w16du:dateUtc="2024-10-15T06:15:00Z">
              <w:r w:rsidRPr="00C01752">
                <w:rPr>
                  <w:rFonts w:ascii="Courier New" w:hAnsi="Courier New" w:cs="Courier New"/>
                  <w:bCs/>
                  <w:sz w:val="18"/>
                </w:rPr>
                <w:t>@curveType</w:t>
              </w:r>
            </w:ins>
          </w:p>
        </w:tc>
        <w:tc>
          <w:tcPr>
            <w:tcW w:w="318" w:type="pct"/>
            <w:tcBorders>
              <w:right w:val="single" w:sz="4" w:space="0" w:color="000000"/>
            </w:tcBorders>
            <w:shd w:val="clear" w:color="auto" w:fill="auto"/>
          </w:tcPr>
          <w:p w14:paraId="3453E70B" w14:textId="77777777" w:rsidR="00C55221" w:rsidRPr="00412BC0" w:rsidRDefault="00C55221" w:rsidP="00D05C3C">
            <w:pPr>
              <w:tabs>
                <w:tab w:val="left" w:pos="720"/>
                <w:tab w:val="left" w:pos="1080"/>
                <w:tab w:val="left" w:pos="1440"/>
                <w:tab w:val="left" w:pos="1800"/>
                <w:tab w:val="left" w:pos="2160"/>
              </w:tabs>
              <w:suppressAutoHyphens/>
              <w:jc w:val="center"/>
              <w:rPr>
                <w:ins w:id="1445" w:author="Ahmed Hamza" w:date="2024-10-14T23:15:00Z" w16du:dateUtc="2024-10-15T06:15:00Z"/>
                <w:rFonts w:asciiTheme="minorHAnsi" w:hAnsiTheme="minorHAnsi" w:cstheme="minorHAnsi"/>
                <w:sz w:val="18"/>
                <w:szCs w:val="16"/>
              </w:rPr>
            </w:pPr>
            <w:ins w:id="1446" w:author="Ahmed Hamza" w:date="2024-10-14T23:15:00Z" w16du:dateUtc="2024-10-15T06:15:00Z">
              <w:r w:rsidRPr="00412BC0">
                <w:rPr>
                  <w:rFonts w:asciiTheme="minorHAnsi" w:hAnsiTheme="minorHAnsi" w:cstheme="minorHAnsi"/>
                  <w:sz w:val="18"/>
                  <w:szCs w:val="16"/>
                </w:rPr>
                <w:t>O</w:t>
              </w:r>
            </w:ins>
          </w:p>
        </w:tc>
        <w:tc>
          <w:tcPr>
            <w:tcW w:w="1350" w:type="pct"/>
            <w:tcBorders>
              <w:right w:val="single" w:sz="4" w:space="0" w:color="000000"/>
            </w:tcBorders>
            <w:shd w:val="clear" w:color="auto" w:fill="auto"/>
          </w:tcPr>
          <w:p w14:paraId="11D36F69" w14:textId="77777777" w:rsidR="00C55221" w:rsidRDefault="00C55221" w:rsidP="00D05C3C">
            <w:pPr>
              <w:tabs>
                <w:tab w:val="left" w:pos="720"/>
                <w:tab w:val="left" w:pos="1080"/>
                <w:tab w:val="left" w:pos="1440"/>
                <w:tab w:val="left" w:pos="1800"/>
                <w:tab w:val="left" w:pos="2160"/>
              </w:tabs>
              <w:suppressAutoHyphens/>
              <w:rPr>
                <w:ins w:id="1447" w:author="Ahmed Hamza" w:date="2024-10-14T23:15:00Z" w16du:dateUtc="2024-10-15T06:15:00Z"/>
                <w:sz w:val="18"/>
                <w:szCs w:val="16"/>
              </w:rPr>
            </w:pPr>
            <w:ins w:id="1448" w:author="Ahmed Hamza" w:date="2024-10-14T23:15:00Z" w16du:dateUtc="2024-10-15T06:15:00Z">
              <w:r>
                <w:rPr>
                  <w:sz w:val="18"/>
                  <w:szCs w:val="16"/>
                </w:rPr>
                <w:t>xs:unsignedByte</w:t>
              </w:r>
            </w:ins>
          </w:p>
        </w:tc>
        <w:tc>
          <w:tcPr>
            <w:tcW w:w="1567" w:type="pct"/>
            <w:tcBorders>
              <w:left w:val="single" w:sz="4" w:space="0" w:color="000000"/>
            </w:tcBorders>
            <w:shd w:val="clear" w:color="auto" w:fill="auto"/>
          </w:tcPr>
          <w:p w14:paraId="7765BD86" w14:textId="35AE0229" w:rsidR="00C55221" w:rsidRDefault="00C55221" w:rsidP="00D05C3C">
            <w:pPr>
              <w:tabs>
                <w:tab w:val="left" w:pos="720"/>
                <w:tab w:val="left" w:pos="1080"/>
                <w:tab w:val="left" w:pos="1440"/>
                <w:tab w:val="left" w:pos="1800"/>
                <w:tab w:val="left" w:pos="2160"/>
              </w:tabs>
              <w:suppressAutoHyphens/>
              <w:rPr>
                <w:ins w:id="1449" w:author="Ahmed Hamza" w:date="2024-10-14T23:15:00Z" w16du:dateUtc="2024-10-15T06:15:00Z"/>
                <w:sz w:val="18"/>
                <w:szCs w:val="16"/>
              </w:rPr>
            </w:pPr>
            <w:ins w:id="1450" w:author="Ahmed Hamza" w:date="2024-10-14T23:15:00Z" w16du:dateUtc="2024-10-15T06:15:00Z">
              <w:r w:rsidRPr="00174D08">
                <w:rPr>
                  <w:sz w:val="18"/>
                  <w:szCs w:val="16"/>
                  <w:rPrChange w:id="1451" w:author="Ahmed Hamza" w:date="2024-11-03T19:30:00Z" w16du:dateUtc="2024-11-04T03:30:00Z">
                    <w:rPr>
                      <w:rFonts w:asciiTheme="minorHAnsi" w:hAnsiTheme="minorHAnsi" w:cstheme="minorHAnsi"/>
                      <w:sz w:val="18"/>
                      <w:szCs w:val="16"/>
                    </w:rPr>
                  </w:rPrChange>
                </w:rPr>
                <w:t>The cur</w:t>
              </w:r>
            </w:ins>
            <w:ins w:id="1452" w:author="Ahmed Hamza" w:date="2024-11-03T19:26:00Z" w16du:dateUtc="2024-11-04T03:26:00Z">
              <w:r w:rsidR="001232E6" w:rsidRPr="00174D08">
                <w:rPr>
                  <w:sz w:val="18"/>
                  <w:szCs w:val="16"/>
                  <w:rPrChange w:id="1453" w:author="Ahmed Hamza" w:date="2024-11-03T19:30:00Z" w16du:dateUtc="2024-11-04T03:30:00Z">
                    <w:rPr>
                      <w:rFonts w:asciiTheme="minorHAnsi" w:hAnsiTheme="minorHAnsi" w:cstheme="minorHAnsi"/>
                      <w:sz w:val="18"/>
                      <w:szCs w:val="16"/>
                    </w:rPr>
                  </w:rPrChange>
                </w:rPr>
                <w:t>v</w:t>
              </w:r>
            </w:ins>
            <w:ins w:id="1454" w:author="Ahmed Hamza" w:date="2024-10-14T23:15:00Z" w16du:dateUtc="2024-10-15T06:15:00Z">
              <w:r w:rsidRPr="00174D08">
                <w:rPr>
                  <w:sz w:val="18"/>
                  <w:szCs w:val="16"/>
                  <w:rPrChange w:id="1455" w:author="Ahmed Hamza" w:date="2024-11-03T19:30:00Z" w16du:dateUtc="2024-11-04T03:30:00Z">
                    <w:rPr>
                      <w:rFonts w:asciiTheme="minorHAnsi" w:hAnsiTheme="minorHAnsi" w:cstheme="minorHAnsi"/>
                      <w:sz w:val="18"/>
                      <w:szCs w:val="16"/>
                    </w:rPr>
                  </w:rPrChange>
                </w:rPr>
                <w:t>e type</w:t>
              </w:r>
            </w:ins>
            <w:ins w:id="1456" w:author="Ahmed Hamza" w:date="2024-11-03T19:30:00Z" w16du:dateUtc="2024-11-04T03:30:00Z">
              <w:r w:rsidR="00174D08" w:rsidRPr="00174D08">
                <w:rPr>
                  <w:sz w:val="18"/>
                  <w:szCs w:val="16"/>
                  <w:rPrChange w:id="1457" w:author="Ahmed Hamza" w:date="2024-11-03T19:30:00Z" w16du:dateUtc="2024-11-04T03:30:00Z">
                    <w:rPr>
                      <w:rFonts w:asciiTheme="minorHAnsi" w:hAnsiTheme="minorHAnsi" w:cstheme="minorHAnsi"/>
                      <w:sz w:val="18"/>
                      <w:szCs w:val="16"/>
                    </w:rPr>
                  </w:rPrChange>
                </w:rPr>
                <w:t>,</w:t>
              </w:r>
            </w:ins>
            <w:ins w:id="1458" w:author="Ahmed Hamza" w:date="2024-10-14T23:15:00Z" w16du:dateUtc="2024-10-15T06:15:00Z">
              <w:r w:rsidRPr="00174D08">
                <w:rPr>
                  <w:sz w:val="18"/>
                  <w:szCs w:val="16"/>
                  <w:rPrChange w:id="1459" w:author="Ahmed Hamza" w:date="2024-11-03T19:30:00Z" w16du:dateUtc="2024-11-04T03:30:00Z">
                    <w:rPr>
                      <w:rFonts w:asciiTheme="minorHAnsi" w:hAnsiTheme="minorHAnsi" w:cstheme="minorHAnsi"/>
                      <w:sz w:val="18"/>
                      <w:szCs w:val="16"/>
                    </w:rPr>
                  </w:rPrChange>
                </w:rPr>
                <w:t xml:space="preserve"> if exists</w:t>
              </w:r>
            </w:ins>
          </w:p>
        </w:tc>
      </w:tr>
      <w:tr w:rsidR="00C55221" w:rsidRPr="00F4709D" w14:paraId="21FC2F46" w14:textId="77777777" w:rsidTr="00D05C3C">
        <w:trPr>
          <w:ins w:id="1460" w:author="Ahmed Hamza" w:date="2024-10-14T23:15:00Z"/>
        </w:trPr>
        <w:tc>
          <w:tcPr>
            <w:tcW w:w="1765" w:type="pct"/>
            <w:tcBorders>
              <w:right w:val="single" w:sz="4" w:space="0" w:color="000000"/>
            </w:tcBorders>
            <w:shd w:val="clear" w:color="auto" w:fill="auto"/>
          </w:tcPr>
          <w:p w14:paraId="3A569E26" w14:textId="77777777" w:rsidR="00C55221" w:rsidRPr="00C01752" w:rsidRDefault="00C55221" w:rsidP="00D05C3C">
            <w:pPr>
              <w:tabs>
                <w:tab w:val="left" w:pos="720"/>
                <w:tab w:val="left" w:pos="1080"/>
                <w:tab w:val="left" w:pos="1440"/>
                <w:tab w:val="left" w:pos="1800"/>
                <w:tab w:val="left" w:pos="2160"/>
              </w:tabs>
              <w:suppressAutoHyphens/>
              <w:rPr>
                <w:ins w:id="1461" w:author="Ahmed Hamza" w:date="2024-10-14T23:15:00Z" w16du:dateUtc="2024-10-15T06:15:00Z"/>
                <w:rFonts w:ascii="Courier New" w:hAnsi="Courier New" w:cs="Courier New"/>
                <w:bCs/>
                <w:sz w:val="18"/>
              </w:rPr>
            </w:pPr>
            <w:ins w:id="1462" w:author="Ahmed Hamza" w:date="2024-10-14T23:15:00Z" w16du:dateUtc="2024-10-15T06:15:00Z">
              <w:r w:rsidRPr="00C01752">
                <w:rPr>
                  <w:rFonts w:ascii="Courier New" w:hAnsi="Courier New" w:cs="Courier New"/>
                  <w:bCs/>
                  <w:sz w:val="18"/>
                </w:rPr>
                <w:t>@blockLenghtLog</w:t>
              </w:r>
            </w:ins>
          </w:p>
        </w:tc>
        <w:tc>
          <w:tcPr>
            <w:tcW w:w="318" w:type="pct"/>
            <w:tcBorders>
              <w:right w:val="single" w:sz="4" w:space="0" w:color="000000"/>
            </w:tcBorders>
            <w:shd w:val="clear" w:color="auto" w:fill="auto"/>
          </w:tcPr>
          <w:p w14:paraId="27FDF2EB" w14:textId="77777777" w:rsidR="00C55221" w:rsidRPr="00412BC0" w:rsidRDefault="00C55221" w:rsidP="00D05C3C">
            <w:pPr>
              <w:tabs>
                <w:tab w:val="left" w:pos="720"/>
                <w:tab w:val="left" w:pos="1080"/>
                <w:tab w:val="left" w:pos="1440"/>
                <w:tab w:val="left" w:pos="1800"/>
                <w:tab w:val="left" w:pos="2160"/>
              </w:tabs>
              <w:suppressAutoHyphens/>
              <w:jc w:val="center"/>
              <w:rPr>
                <w:ins w:id="1463" w:author="Ahmed Hamza" w:date="2024-10-14T23:15:00Z" w16du:dateUtc="2024-10-15T06:15:00Z"/>
                <w:rFonts w:asciiTheme="minorHAnsi" w:hAnsiTheme="minorHAnsi" w:cstheme="minorHAnsi"/>
                <w:sz w:val="18"/>
                <w:szCs w:val="16"/>
              </w:rPr>
            </w:pPr>
            <w:ins w:id="1464" w:author="Ahmed Hamza" w:date="2024-10-14T23:15:00Z" w16du:dateUtc="2024-10-15T06:15:00Z">
              <w:r w:rsidRPr="00412BC0">
                <w:rPr>
                  <w:rFonts w:asciiTheme="minorHAnsi" w:hAnsiTheme="minorHAnsi" w:cstheme="minorHAnsi"/>
                  <w:sz w:val="18"/>
                  <w:szCs w:val="16"/>
                </w:rPr>
                <w:t>O</w:t>
              </w:r>
            </w:ins>
          </w:p>
        </w:tc>
        <w:tc>
          <w:tcPr>
            <w:tcW w:w="1350" w:type="pct"/>
            <w:tcBorders>
              <w:right w:val="single" w:sz="4" w:space="0" w:color="000000"/>
            </w:tcBorders>
            <w:shd w:val="clear" w:color="auto" w:fill="auto"/>
          </w:tcPr>
          <w:p w14:paraId="545CF66A" w14:textId="77777777" w:rsidR="00C55221" w:rsidRDefault="00C55221" w:rsidP="00D05C3C">
            <w:pPr>
              <w:tabs>
                <w:tab w:val="left" w:pos="720"/>
                <w:tab w:val="left" w:pos="1080"/>
                <w:tab w:val="left" w:pos="1440"/>
                <w:tab w:val="left" w:pos="1800"/>
                <w:tab w:val="left" w:pos="2160"/>
              </w:tabs>
              <w:suppressAutoHyphens/>
              <w:rPr>
                <w:ins w:id="1465" w:author="Ahmed Hamza" w:date="2024-10-14T23:15:00Z" w16du:dateUtc="2024-10-15T06:15:00Z"/>
                <w:sz w:val="18"/>
                <w:szCs w:val="16"/>
              </w:rPr>
            </w:pPr>
            <w:ins w:id="1466" w:author="Ahmed Hamza" w:date="2024-10-14T23:15:00Z" w16du:dateUtc="2024-10-15T06:15:00Z">
              <w:r>
                <w:rPr>
                  <w:sz w:val="18"/>
                  <w:szCs w:val="16"/>
                </w:rPr>
                <w:t>xs:unsignedByte</w:t>
              </w:r>
            </w:ins>
          </w:p>
        </w:tc>
        <w:tc>
          <w:tcPr>
            <w:tcW w:w="1567" w:type="pct"/>
            <w:tcBorders>
              <w:left w:val="single" w:sz="4" w:space="0" w:color="000000"/>
            </w:tcBorders>
            <w:shd w:val="clear" w:color="auto" w:fill="auto"/>
          </w:tcPr>
          <w:p w14:paraId="0D662092" w14:textId="150CB42F" w:rsidR="00C55221" w:rsidRPr="00174D08" w:rsidRDefault="00C55221" w:rsidP="00D05C3C">
            <w:pPr>
              <w:tabs>
                <w:tab w:val="left" w:pos="720"/>
                <w:tab w:val="left" w:pos="1080"/>
                <w:tab w:val="left" w:pos="1440"/>
                <w:tab w:val="left" w:pos="1800"/>
                <w:tab w:val="left" w:pos="2160"/>
              </w:tabs>
              <w:suppressAutoHyphens/>
              <w:rPr>
                <w:ins w:id="1467" w:author="Ahmed Hamza" w:date="2024-10-14T23:15:00Z" w16du:dateUtc="2024-10-15T06:15:00Z"/>
                <w:sz w:val="18"/>
                <w:szCs w:val="16"/>
                <w:rPrChange w:id="1468" w:author="Ahmed Hamza" w:date="2024-11-03T19:30:00Z" w16du:dateUtc="2024-11-04T03:30:00Z">
                  <w:rPr>
                    <w:ins w:id="1469" w:author="Ahmed Hamza" w:date="2024-10-14T23:15:00Z" w16du:dateUtc="2024-10-15T06:15:00Z"/>
                    <w:rFonts w:asciiTheme="minorHAnsi" w:hAnsiTheme="minorHAnsi" w:cstheme="minorHAnsi"/>
                    <w:sz w:val="18"/>
                    <w:szCs w:val="16"/>
                  </w:rPr>
                </w:rPrChange>
              </w:rPr>
            </w:pPr>
            <w:ins w:id="1470" w:author="Ahmed Hamza" w:date="2024-10-14T23:15:00Z" w16du:dateUtc="2024-10-15T06:15:00Z">
              <w:r w:rsidRPr="00174D08">
                <w:rPr>
                  <w:sz w:val="18"/>
                  <w:szCs w:val="16"/>
                  <w:rPrChange w:id="1471" w:author="Ahmed Hamza" w:date="2024-11-03T19:30:00Z" w16du:dateUtc="2024-11-04T03:30:00Z">
                    <w:rPr>
                      <w:rFonts w:asciiTheme="minorHAnsi" w:hAnsiTheme="minorHAnsi" w:cstheme="minorHAnsi"/>
                      <w:sz w:val="18"/>
                      <w:szCs w:val="16"/>
                    </w:rPr>
                  </w:rPrChange>
                </w:rPr>
                <w:t>The block length</w:t>
              </w:r>
            </w:ins>
            <w:ins w:id="1472" w:author="Ahmed Hamza" w:date="2024-11-03T19:30:00Z" w16du:dateUtc="2024-11-04T03:30:00Z">
              <w:r w:rsidR="00174D08" w:rsidRPr="00174D08">
                <w:rPr>
                  <w:sz w:val="18"/>
                  <w:szCs w:val="16"/>
                  <w:rPrChange w:id="1473" w:author="Ahmed Hamza" w:date="2024-11-03T19:30:00Z" w16du:dateUtc="2024-11-04T03:30:00Z">
                    <w:rPr>
                      <w:rFonts w:asciiTheme="minorHAnsi" w:hAnsiTheme="minorHAnsi" w:cstheme="minorHAnsi"/>
                      <w:sz w:val="18"/>
                      <w:szCs w:val="16"/>
                    </w:rPr>
                  </w:rPrChange>
                </w:rPr>
                <w:t>,</w:t>
              </w:r>
            </w:ins>
            <w:ins w:id="1474" w:author="Ahmed Hamza" w:date="2024-10-14T23:15:00Z" w16du:dateUtc="2024-10-15T06:15:00Z">
              <w:r w:rsidRPr="00174D08">
                <w:rPr>
                  <w:sz w:val="18"/>
                  <w:szCs w:val="16"/>
                  <w:rPrChange w:id="1475" w:author="Ahmed Hamza" w:date="2024-11-03T19:30:00Z" w16du:dateUtc="2024-11-04T03:30:00Z">
                    <w:rPr>
                      <w:rFonts w:asciiTheme="minorHAnsi" w:hAnsiTheme="minorHAnsi" w:cstheme="minorHAnsi"/>
                      <w:sz w:val="18"/>
                      <w:szCs w:val="16"/>
                    </w:rPr>
                  </w:rPrChange>
                </w:rPr>
                <w:t xml:space="preserve"> if exists</w:t>
              </w:r>
            </w:ins>
          </w:p>
        </w:tc>
      </w:tr>
      <w:tr w:rsidR="00C55221" w:rsidRPr="00F4709D" w14:paraId="742B37C1" w14:textId="77777777" w:rsidTr="00D05C3C">
        <w:trPr>
          <w:ins w:id="1476" w:author="Ahmed Hamza" w:date="2024-10-14T23:15:00Z"/>
        </w:trPr>
        <w:tc>
          <w:tcPr>
            <w:tcW w:w="1765" w:type="pct"/>
            <w:tcBorders>
              <w:right w:val="single" w:sz="4" w:space="0" w:color="000000"/>
            </w:tcBorders>
            <w:shd w:val="clear" w:color="auto" w:fill="auto"/>
          </w:tcPr>
          <w:p w14:paraId="62AE46AD" w14:textId="77777777" w:rsidR="00C55221" w:rsidRPr="00C01752" w:rsidRDefault="00C55221" w:rsidP="00D05C3C">
            <w:pPr>
              <w:tabs>
                <w:tab w:val="left" w:pos="720"/>
                <w:tab w:val="left" w:pos="1080"/>
                <w:tab w:val="left" w:pos="1440"/>
                <w:tab w:val="left" w:pos="1800"/>
                <w:tab w:val="left" w:pos="2160"/>
              </w:tabs>
              <w:suppressAutoHyphens/>
              <w:rPr>
                <w:ins w:id="1477" w:author="Ahmed Hamza" w:date="2024-10-14T23:15:00Z" w16du:dateUtc="2024-10-15T06:15:00Z"/>
                <w:rFonts w:ascii="Courier New" w:hAnsi="Courier New" w:cs="Courier New"/>
                <w:bCs/>
                <w:sz w:val="18"/>
              </w:rPr>
            </w:pPr>
            <w:ins w:id="1478" w:author="Ahmed Hamza" w:date="2024-10-14T23:15:00Z" w16du:dateUtc="2024-10-15T06:15:00Z">
              <w:r w:rsidRPr="00C01752">
                <w:rPr>
                  <w:rFonts w:ascii="Courier New" w:hAnsi="Courier New" w:cs="Courier New"/>
                  <w:bCs/>
                  <w:sz w:val="18"/>
                </w:rPr>
                <w:t>@lowerFreqLimit</w:t>
              </w:r>
            </w:ins>
          </w:p>
        </w:tc>
        <w:tc>
          <w:tcPr>
            <w:tcW w:w="318" w:type="pct"/>
            <w:tcBorders>
              <w:right w:val="single" w:sz="4" w:space="0" w:color="000000"/>
            </w:tcBorders>
            <w:shd w:val="clear" w:color="auto" w:fill="auto"/>
          </w:tcPr>
          <w:p w14:paraId="52DA482B" w14:textId="77777777" w:rsidR="00C55221" w:rsidRPr="00412BC0" w:rsidRDefault="00C55221" w:rsidP="00D05C3C">
            <w:pPr>
              <w:tabs>
                <w:tab w:val="left" w:pos="720"/>
                <w:tab w:val="left" w:pos="1080"/>
                <w:tab w:val="left" w:pos="1440"/>
                <w:tab w:val="left" w:pos="1800"/>
                <w:tab w:val="left" w:pos="2160"/>
              </w:tabs>
              <w:suppressAutoHyphens/>
              <w:jc w:val="center"/>
              <w:rPr>
                <w:ins w:id="1479" w:author="Ahmed Hamza" w:date="2024-10-14T23:15:00Z" w16du:dateUtc="2024-10-15T06:15:00Z"/>
                <w:rFonts w:asciiTheme="minorHAnsi" w:hAnsiTheme="minorHAnsi" w:cstheme="minorHAnsi"/>
                <w:sz w:val="18"/>
                <w:szCs w:val="16"/>
              </w:rPr>
            </w:pPr>
            <w:ins w:id="1480" w:author="Ahmed Hamza" w:date="2024-10-14T23:15:00Z" w16du:dateUtc="2024-10-15T06:15:00Z">
              <w:r w:rsidRPr="00412BC0">
                <w:rPr>
                  <w:rFonts w:asciiTheme="minorHAnsi" w:hAnsiTheme="minorHAnsi" w:cstheme="minorHAnsi"/>
                  <w:sz w:val="18"/>
                  <w:szCs w:val="16"/>
                </w:rPr>
                <w:t>O</w:t>
              </w:r>
            </w:ins>
          </w:p>
        </w:tc>
        <w:tc>
          <w:tcPr>
            <w:tcW w:w="1350" w:type="pct"/>
            <w:tcBorders>
              <w:right w:val="single" w:sz="4" w:space="0" w:color="000000"/>
            </w:tcBorders>
            <w:shd w:val="clear" w:color="auto" w:fill="auto"/>
          </w:tcPr>
          <w:p w14:paraId="1B0F73FD" w14:textId="77777777" w:rsidR="00C55221" w:rsidRDefault="00C55221" w:rsidP="00D05C3C">
            <w:pPr>
              <w:tabs>
                <w:tab w:val="left" w:pos="720"/>
                <w:tab w:val="left" w:pos="1080"/>
                <w:tab w:val="left" w:pos="1440"/>
                <w:tab w:val="left" w:pos="1800"/>
                <w:tab w:val="left" w:pos="2160"/>
              </w:tabs>
              <w:suppressAutoHyphens/>
              <w:rPr>
                <w:ins w:id="1481" w:author="Ahmed Hamza" w:date="2024-10-14T23:15:00Z" w16du:dateUtc="2024-10-15T06:15:00Z"/>
                <w:sz w:val="18"/>
                <w:szCs w:val="16"/>
              </w:rPr>
            </w:pPr>
            <w:ins w:id="1482" w:author="Ahmed Hamza" w:date="2024-10-14T23:15:00Z" w16du:dateUtc="2024-10-15T06:15:00Z">
              <w:r>
                <w:rPr>
                  <w:sz w:val="18"/>
                  <w:szCs w:val="16"/>
                </w:rPr>
                <w:t>xs:unsignedByte</w:t>
              </w:r>
            </w:ins>
          </w:p>
        </w:tc>
        <w:tc>
          <w:tcPr>
            <w:tcW w:w="1567" w:type="pct"/>
            <w:tcBorders>
              <w:left w:val="single" w:sz="4" w:space="0" w:color="000000"/>
            </w:tcBorders>
            <w:shd w:val="clear" w:color="auto" w:fill="auto"/>
          </w:tcPr>
          <w:p w14:paraId="3AE166A2" w14:textId="1AD168A4" w:rsidR="00C55221" w:rsidRPr="00174D08" w:rsidRDefault="00C55221" w:rsidP="00D05C3C">
            <w:pPr>
              <w:tabs>
                <w:tab w:val="left" w:pos="720"/>
                <w:tab w:val="left" w:pos="1080"/>
                <w:tab w:val="left" w:pos="1440"/>
                <w:tab w:val="left" w:pos="1800"/>
                <w:tab w:val="left" w:pos="2160"/>
              </w:tabs>
              <w:suppressAutoHyphens/>
              <w:rPr>
                <w:ins w:id="1483" w:author="Ahmed Hamza" w:date="2024-10-14T23:15:00Z" w16du:dateUtc="2024-10-15T06:15:00Z"/>
                <w:sz w:val="18"/>
                <w:szCs w:val="16"/>
                <w:rPrChange w:id="1484" w:author="Ahmed Hamza" w:date="2024-11-03T19:30:00Z" w16du:dateUtc="2024-11-04T03:30:00Z">
                  <w:rPr>
                    <w:ins w:id="1485" w:author="Ahmed Hamza" w:date="2024-10-14T23:15:00Z" w16du:dateUtc="2024-10-15T06:15:00Z"/>
                    <w:rFonts w:asciiTheme="minorHAnsi" w:hAnsiTheme="minorHAnsi" w:cstheme="minorHAnsi"/>
                    <w:sz w:val="18"/>
                    <w:szCs w:val="16"/>
                  </w:rPr>
                </w:rPrChange>
              </w:rPr>
            </w:pPr>
            <w:ins w:id="1486" w:author="Ahmed Hamza" w:date="2024-10-14T23:15:00Z" w16du:dateUtc="2024-10-15T06:15:00Z">
              <w:r w:rsidRPr="00174D08">
                <w:rPr>
                  <w:sz w:val="18"/>
                  <w:szCs w:val="16"/>
                  <w:rPrChange w:id="1487" w:author="Ahmed Hamza" w:date="2024-11-03T19:30:00Z" w16du:dateUtc="2024-11-04T03:30:00Z">
                    <w:rPr>
                      <w:rFonts w:asciiTheme="minorHAnsi" w:hAnsiTheme="minorHAnsi" w:cstheme="minorHAnsi"/>
                      <w:sz w:val="18"/>
                      <w:szCs w:val="16"/>
                    </w:rPr>
                  </w:rPrChange>
                </w:rPr>
                <w:t>The lower frequency limit</w:t>
              </w:r>
            </w:ins>
            <w:ins w:id="1488" w:author="Ahmed Hamza" w:date="2024-11-03T19:30:00Z" w16du:dateUtc="2024-11-04T03:30:00Z">
              <w:r w:rsidR="00174D08" w:rsidRPr="00174D08">
                <w:rPr>
                  <w:sz w:val="18"/>
                  <w:szCs w:val="16"/>
                  <w:rPrChange w:id="1489" w:author="Ahmed Hamza" w:date="2024-11-03T19:30:00Z" w16du:dateUtc="2024-11-04T03:30:00Z">
                    <w:rPr>
                      <w:rFonts w:asciiTheme="minorHAnsi" w:hAnsiTheme="minorHAnsi" w:cstheme="minorHAnsi"/>
                      <w:sz w:val="18"/>
                      <w:szCs w:val="16"/>
                    </w:rPr>
                  </w:rPrChange>
                </w:rPr>
                <w:t>,</w:t>
              </w:r>
            </w:ins>
            <w:ins w:id="1490" w:author="Ahmed Hamza" w:date="2024-10-14T23:15:00Z" w16du:dateUtc="2024-10-15T06:15:00Z">
              <w:r w:rsidRPr="00174D08">
                <w:rPr>
                  <w:sz w:val="18"/>
                  <w:szCs w:val="16"/>
                  <w:rPrChange w:id="1491" w:author="Ahmed Hamza" w:date="2024-11-03T19:30:00Z" w16du:dateUtc="2024-11-04T03:30:00Z">
                    <w:rPr>
                      <w:rFonts w:asciiTheme="minorHAnsi" w:hAnsiTheme="minorHAnsi" w:cstheme="minorHAnsi"/>
                      <w:sz w:val="18"/>
                      <w:szCs w:val="16"/>
                    </w:rPr>
                  </w:rPrChange>
                </w:rPr>
                <w:t xml:space="preserve"> if exists</w:t>
              </w:r>
            </w:ins>
          </w:p>
        </w:tc>
      </w:tr>
      <w:tr w:rsidR="00C55221" w:rsidRPr="00F4709D" w14:paraId="08901AC1" w14:textId="77777777" w:rsidTr="00D05C3C">
        <w:trPr>
          <w:ins w:id="1492" w:author="Ahmed Hamza" w:date="2024-10-14T23:15:00Z"/>
        </w:trPr>
        <w:tc>
          <w:tcPr>
            <w:tcW w:w="1765" w:type="pct"/>
            <w:tcBorders>
              <w:right w:val="single" w:sz="4" w:space="0" w:color="000000"/>
            </w:tcBorders>
            <w:shd w:val="clear" w:color="auto" w:fill="auto"/>
          </w:tcPr>
          <w:p w14:paraId="3906DE53" w14:textId="77777777" w:rsidR="00C55221" w:rsidRPr="00C01752" w:rsidRDefault="00C55221" w:rsidP="00D05C3C">
            <w:pPr>
              <w:tabs>
                <w:tab w:val="left" w:pos="720"/>
                <w:tab w:val="left" w:pos="1080"/>
                <w:tab w:val="left" w:pos="1440"/>
                <w:tab w:val="left" w:pos="1800"/>
                <w:tab w:val="left" w:pos="2160"/>
              </w:tabs>
              <w:suppressAutoHyphens/>
              <w:rPr>
                <w:ins w:id="1493" w:author="Ahmed Hamza" w:date="2024-10-14T23:15:00Z" w16du:dateUtc="2024-10-15T06:15:00Z"/>
                <w:rFonts w:ascii="Courier New" w:hAnsi="Courier New" w:cs="Courier New"/>
                <w:bCs/>
                <w:sz w:val="18"/>
              </w:rPr>
            </w:pPr>
            <w:ins w:id="1494" w:author="Ahmed Hamza" w:date="2024-10-14T23:15:00Z" w16du:dateUtc="2024-10-15T06:15:00Z">
              <w:r w:rsidRPr="00C01752">
                <w:rPr>
                  <w:rFonts w:ascii="Courier New" w:hAnsi="Courier New" w:cs="Courier New"/>
                  <w:bCs/>
                  <w:sz w:val="18"/>
                </w:rPr>
                <w:t>@UpperFreqLimit</w:t>
              </w:r>
            </w:ins>
          </w:p>
        </w:tc>
        <w:tc>
          <w:tcPr>
            <w:tcW w:w="318" w:type="pct"/>
            <w:tcBorders>
              <w:right w:val="single" w:sz="4" w:space="0" w:color="000000"/>
            </w:tcBorders>
            <w:shd w:val="clear" w:color="auto" w:fill="auto"/>
          </w:tcPr>
          <w:p w14:paraId="578BEFB1" w14:textId="77777777" w:rsidR="00C55221" w:rsidRPr="00412BC0" w:rsidRDefault="00C55221" w:rsidP="00D05C3C">
            <w:pPr>
              <w:tabs>
                <w:tab w:val="left" w:pos="720"/>
                <w:tab w:val="left" w:pos="1080"/>
                <w:tab w:val="left" w:pos="1440"/>
                <w:tab w:val="left" w:pos="1800"/>
                <w:tab w:val="left" w:pos="2160"/>
              </w:tabs>
              <w:suppressAutoHyphens/>
              <w:jc w:val="center"/>
              <w:rPr>
                <w:ins w:id="1495" w:author="Ahmed Hamza" w:date="2024-10-14T23:15:00Z" w16du:dateUtc="2024-10-15T06:15:00Z"/>
                <w:rFonts w:asciiTheme="minorHAnsi" w:hAnsiTheme="minorHAnsi" w:cstheme="minorHAnsi"/>
                <w:sz w:val="18"/>
                <w:szCs w:val="16"/>
              </w:rPr>
            </w:pPr>
            <w:ins w:id="1496" w:author="Ahmed Hamza" w:date="2024-10-14T23:15:00Z" w16du:dateUtc="2024-10-15T06:15:00Z">
              <w:r w:rsidRPr="00412BC0">
                <w:rPr>
                  <w:rFonts w:asciiTheme="minorHAnsi" w:hAnsiTheme="minorHAnsi" w:cstheme="minorHAnsi"/>
                  <w:sz w:val="18"/>
                  <w:szCs w:val="16"/>
                </w:rPr>
                <w:t>O</w:t>
              </w:r>
            </w:ins>
          </w:p>
        </w:tc>
        <w:tc>
          <w:tcPr>
            <w:tcW w:w="1350" w:type="pct"/>
            <w:tcBorders>
              <w:right w:val="single" w:sz="4" w:space="0" w:color="000000"/>
            </w:tcBorders>
            <w:shd w:val="clear" w:color="auto" w:fill="auto"/>
          </w:tcPr>
          <w:p w14:paraId="2E773577" w14:textId="77777777" w:rsidR="00C55221" w:rsidRDefault="00C55221" w:rsidP="00D05C3C">
            <w:pPr>
              <w:tabs>
                <w:tab w:val="left" w:pos="720"/>
                <w:tab w:val="left" w:pos="1080"/>
                <w:tab w:val="left" w:pos="1440"/>
                <w:tab w:val="left" w:pos="1800"/>
                <w:tab w:val="left" w:pos="2160"/>
              </w:tabs>
              <w:suppressAutoHyphens/>
              <w:rPr>
                <w:ins w:id="1497" w:author="Ahmed Hamza" w:date="2024-10-14T23:15:00Z" w16du:dateUtc="2024-10-15T06:15:00Z"/>
                <w:sz w:val="18"/>
                <w:szCs w:val="16"/>
              </w:rPr>
            </w:pPr>
            <w:ins w:id="1498" w:author="Ahmed Hamza" w:date="2024-10-14T23:15:00Z" w16du:dateUtc="2024-10-15T06:15:00Z">
              <w:r>
                <w:rPr>
                  <w:sz w:val="18"/>
                  <w:szCs w:val="16"/>
                </w:rPr>
                <w:t>xs:Integer</w:t>
              </w:r>
            </w:ins>
          </w:p>
        </w:tc>
        <w:tc>
          <w:tcPr>
            <w:tcW w:w="1567" w:type="pct"/>
            <w:tcBorders>
              <w:left w:val="single" w:sz="4" w:space="0" w:color="000000"/>
            </w:tcBorders>
            <w:shd w:val="clear" w:color="auto" w:fill="auto"/>
          </w:tcPr>
          <w:p w14:paraId="2E4AD9BE" w14:textId="65BEEC35" w:rsidR="00C55221" w:rsidRPr="00174D08" w:rsidRDefault="00C55221" w:rsidP="00D05C3C">
            <w:pPr>
              <w:tabs>
                <w:tab w:val="left" w:pos="720"/>
                <w:tab w:val="left" w:pos="1080"/>
                <w:tab w:val="left" w:pos="1440"/>
                <w:tab w:val="left" w:pos="1800"/>
                <w:tab w:val="left" w:pos="2160"/>
              </w:tabs>
              <w:suppressAutoHyphens/>
              <w:rPr>
                <w:ins w:id="1499" w:author="Ahmed Hamza" w:date="2024-10-14T23:15:00Z" w16du:dateUtc="2024-10-15T06:15:00Z"/>
                <w:sz w:val="18"/>
                <w:szCs w:val="16"/>
                <w:rPrChange w:id="1500" w:author="Ahmed Hamza" w:date="2024-11-03T19:30:00Z" w16du:dateUtc="2024-11-04T03:30:00Z">
                  <w:rPr>
                    <w:ins w:id="1501" w:author="Ahmed Hamza" w:date="2024-10-14T23:15:00Z" w16du:dateUtc="2024-10-15T06:15:00Z"/>
                    <w:rFonts w:asciiTheme="minorHAnsi" w:hAnsiTheme="minorHAnsi" w:cstheme="minorHAnsi"/>
                    <w:sz w:val="18"/>
                    <w:szCs w:val="16"/>
                  </w:rPr>
                </w:rPrChange>
              </w:rPr>
            </w:pPr>
            <w:ins w:id="1502" w:author="Ahmed Hamza" w:date="2024-10-14T23:15:00Z" w16du:dateUtc="2024-10-15T06:15:00Z">
              <w:r w:rsidRPr="00174D08">
                <w:rPr>
                  <w:sz w:val="18"/>
                  <w:szCs w:val="16"/>
                  <w:rPrChange w:id="1503" w:author="Ahmed Hamza" w:date="2024-11-03T19:30:00Z" w16du:dateUtc="2024-11-04T03:30:00Z">
                    <w:rPr>
                      <w:rFonts w:asciiTheme="minorHAnsi" w:hAnsiTheme="minorHAnsi" w:cstheme="minorHAnsi"/>
                      <w:sz w:val="18"/>
                      <w:szCs w:val="16"/>
                    </w:rPr>
                  </w:rPrChange>
                </w:rPr>
                <w:t>The upper frequency limit</w:t>
              </w:r>
            </w:ins>
            <w:ins w:id="1504" w:author="Ahmed Hamza" w:date="2024-11-03T19:30:00Z" w16du:dateUtc="2024-11-04T03:30:00Z">
              <w:r w:rsidR="00174D08" w:rsidRPr="00174D08">
                <w:rPr>
                  <w:sz w:val="18"/>
                  <w:szCs w:val="16"/>
                  <w:rPrChange w:id="1505" w:author="Ahmed Hamza" w:date="2024-11-03T19:30:00Z" w16du:dateUtc="2024-11-04T03:30:00Z">
                    <w:rPr>
                      <w:rFonts w:asciiTheme="minorHAnsi" w:hAnsiTheme="minorHAnsi" w:cstheme="minorHAnsi"/>
                      <w:sz w:val="18"/>
                      <w:szCs w:val="16"/>
                    </w:rPr>
                  </w:rPrChange>
                </w:rPr>
                <w:t>,</w:t>
              </w:r>
            </w:ins>
            <w:ins w:id="1506" w:author="Ahmed Hamza" w:date="2024-10-14T23:15:00Z" w16du:dateUtc="2024-10-15T06:15:00Z">
              <w:r w:rsidRPr="00174D08">
                <w:rPr>
                  <w:sz w:val="18"/>
                  <w:szCs w:val="16"/>
                  <w:rPrChange w:id="1507" w:author="Ahmed Hamza" w:date="2024-11-03T19:30:00Z" w16du:dateUtc="2024-11-04T03:30:00Z">
                    <w:rPr>
                      <w:rFonts w:asciiTheme="minorHAnsi" w:hAnsiTheme="minorHAnsi" w:cstheme="minorHAnsi"/>
                      <w:sz w:val="18"/>
                      <w:szCs w:val="16"/>
                    </w:rPr>
                  </w:rPrChange>
                </w:rPr>
                <w:t xml:space="preserve"> if exists</w:t>
              </w:r>
            </w:ins>
          </w:p>
        </w:tc>
      </w:tr>
      <w:tr w:rsidR="00C55221" w:rsidRPr="00F4709D" w14:paraId="50EC21CC" w14:textId="77777777" w:rsidTr="00D05C3C">
        <w:trPr>
          <w:ins w:id="1508" w:author="Ahmed Hamza" w:date="2024-10-14T23:15:00Z"/>
        </w:trPr>
        <w:tc>
          <w:tcPr>
            <w:tcW w:w="5000" w:type="pct"/>
            <w:gridSpan w:val="4"/>
          </w:tcPr>
          <w:p w14:paraId="1B5F1197" w14:textId="77777777" w:rsidR="00C55221" w:rsidRPr="00A67D4B" w:rsidRDefault="00C55221" w:rsidP="00D05C3C">
            <w:pPr>
              <w:pStyle w:val="TH"/>
              <w:spacing w:after="0"/>
              <w:jc w:val="left"/>
              <w:rPr>
                <w:ins w:id="1509" w:author="Ahmed Hamza" w:date="2024-10-14T23:15:00Z" w16du:dateUtc="2024-10-15T06:15:00Z"/>
                <w:sz w:val="18"/>
                <w:lang w:val="en-US"/>
              </w:rPr>
            </w:pPr>
            <w:ins w:id="1510" w:author="Ahmed Hamza" w:date="2024-10-14T23:15:00Z" w16du:dateUtc="2024-10-15T06:15:00Z">
              <w:r>
                <w:rPr>
                  <w:sz w:val="18"/>
                  <w:lang w:val="en-US"/>
                </w:rPr>
                <w:t>Key</w:t>
              </w:r>
              <w:r w:rsidRPr="00A67D4B">
                <w:rPr>
                  <w:sz w:val="18"/>
                  <w:lang w:val="en-US"/>
                </w:rPr>
                <w:t>:</w:t>
              </w:r>
            </w:ins>
          </w:p>
          <w:p w14:paraId="29329F87" w14:textId="77777777" w:rsidR="00C55221" w:rsidRPr="00A67D4B" w:rsidRDefault="00C55221" w:rsidP="00D05C3C">
            <w:pPr>
              <w:pStyle w:val="TH"/>
              <w:spacing w:before="0" w:after="0"/>
              <w:ind w:left="360"/>
              <w:jc w:val="left"/>
              <w:rPr>
                <w:ins w:id="1511" w:author="Ahmed Hamza" w:date="2024-10-14T23:15:00Z" w16du:dateUtc="2024-10-15T06:15:00Z"/>
                <w:b w:val="0"/>
                <w:sz w:val="18"/>
                <w:lang w:val="en-US"/>
              </w:rPr>
            </w:pPr>
            <w:ins w:id="1512" w:author="Ahmed Hamza" w:date="2024-10-14T23:15:00Z" w16du:dateUtc="2024-10-15T06:15:00Z">
              <w:r w:rsidRPr="00A67D4B">
                <w:rPr>
                  <w:b w:val="0"/>
                  <w:sz w:val="18"/>
                  <w:lang w:val="en-US"/>
                </w:rPr>
                <w:t>For attributes: M=Mandatory, O=Optional, OD=Optional with Default Value, CM=Conditionally Mandatory.</w:t>
              </w:r>
            </w:ins>
          </w:p>
          <w:p w14:paraId="161ED76F" w14:textId="77777777" w:rsidR="00C55221" w:rsidRDefault="00C55221" w:rsidP="00D05C3C">
            <w:pPr>
              <w:pStyle w:val="TH"/>
              <w:spacing w:before="0" w:after="0"/>
              <w:ind w:left="360"/>
              <w:jc w:val="left"/>
              <w:rPr>
                <w:ins w:id="1513" w:author="Ahmed Hamza" w:date="2024-10-14T23:15:00Z" w16du:dateUtc="2024-10-15T06:15:00Z"/>
                <w:b w:val="0"/>
                <w:sz w:val="18"/>
                <w:lang w:val="en-US"/>
              </w:rPr>
            </w:pPr>
            <w:ins w:id="1514" w:author="Ahmed Hamza" w:date="2024-10-14T23:15:00Z" w16du:dateUtc="2024-10-15T06:15:00Z">
              <w:r w:rsidRPr="00A67D4B">
                <w:rPr>
                  <w:b w:val="0"/>
                  <w:sz w:val="18"/>
                  <w:lang w:val="en-US"/>
                </w:rPr>
                <w:t>For elements: &lt;minOccurs&gt;..&lt;maxOccurs&gt; (N=unbounded)</w:t>
              </w:r>
            </w:ins>
          </w:p>
          <w:p w14:paraId="383B8B8D" w14:textId="77777777" w:rsidR="00C55221" w:rsidRPr="00A67D4B" w:rsidRDefault="00C55221" w:rsidP="00D05C3C">
            <w:pPr>
              <w:pStyle w:val="TH"/>
              <w:spacing w:before="0" w:after="0"/>
              <w:ind w:left="360"/>
              <w:jc w:val="left"/>
              <w:rPr>
                <w:ins w:id="1515" w:author="Ahmed Hamza" w:date="2024-10-14T23:15:00Z" w16du:dateUtc="2024-10-15T06:15:00Z"/>
                <w:b w:val="0"/>
                <w:sz w:val="18"/>
                <w:lang w:val="en-US"/>
              </w:rPr>
            </w:pPr>
          </w:p>
          <w:p w14:paraId="5F656BF9" w14:textId="77777777" w:rsidR="00C55221" w:rsidRDefault="00C55221" w:rsidP="00D05C3C">
            <w:pPr>
              <w:tabs>
                <w:tab w:val="left" w:pos="720"/>
                <w:tab w:val="left" w:pos="1080"/>
                <w:tab w:val="left" w:pos="1440"/>
                <w:tab w:val="left" w:pos="1800"/>
                <w:tab w:val="left" w:pos="2160"/>
              </w:tabs>
              <w:suppressAutoHyphens/>
              <w:rPr>
                <w:ins w:id="1516" w:author="Ahmed Hamza" w:date="2024-10-14T23:15:00Z" w16du:dateUtc="2024-10-15T06:15:00Z"/>
                <w:sz w:val="18"/>
                <w:szCs w:val="16"/>
              </w:rPr>
            </w:pPr>
            <w:ins w:id="1517" w:author="Ahmed Hamza" w:date="2024-10-14T23:15:00Z" w16du:dateUtc="2024-10-15T06:15:00Z">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ins>
          </w:p>
        </w:tc>
      </w:tr>
    </w:tbl>
    <w:p w14:paraId="0DD96FFF" w14:textId="77777777" w:rsidR="00C55221" w:rsidRPr="00412BC0" w:rsidRDefault="00C55221" w:rsidP="00C55221">
      <w:pPr>
        <w:rPr>
          <w:ins w:id="1518" w:author="Ahmed Hamza" w:date="2024-10-14T23:15:00Z" w16du:dateUtc="2024-10-15T06:15:00Z"/>
          <w:rFonts w:asciiTheme="minorHAnsi" w:hAnsiTheme="minorHAnsi" w:cstheme="minorHAnsi"/>
          <w:lang w:eastAsia="zh-CN"/>
        </w:rPr>
      </w:pPr>
    </w:p>
    <w:p w14:paraId="3E7C1D26" w14:textId="77777777" w:rsidR="00C55221" w:rsidRPr="001D7ACF" w:rsidRDefault="00C55221" w:rsidP="006D4097">
      <w:pPr>
        <w:rPr>
          <w:lang w:val="en-CA" w:eastAsia="ja-JP"/>
          <w:rPrChange w:id="1519" w:author="Ahmed Hamza" w:date="2024-11-03T17:02:00Z" w16du:dateUtc="2024-11-04T01:02:00Z">
            <w:rPr>
              <w:lang w:eastAsia="ja-JP"/>
            </w:rPr>
          </w:rPrChange>
        </w:rPr>
      </w:pPr>
    </w:p>
    <w:p w14:paraId="0FAA330C" w14:textId="4CBA2841" w:rsidR="001A33D0" w:rsidRPr="00BC394B" w:rsidRDefault="001A33D0" w:rsidP="001A33D0">
      <w:pPr>
        <w:pStyle w:val="ANNEX"/>
        <w:numPr>
          <w:ilvl w:val="0"/>
          <w:numId w:val="7"/>
        </w:numPr>
      </w:pPr>
      <w:bookmarkStart w:id="1520" w:name="_Toc450303222"/>
      <w:bookmarkStart w:id="1521" w:name="_Toc9996972"/>
      <w:bookmarkStart w:id="1522" w:name="_Toc438968655"/>
      <w:bookmarkStart w:id="1523" w:name="_Toc443461103"/>
      <w:bookmarkStart w:id="1524" w:name="_Toc353342675"/>
      <w:r w:rsidRPr="00AD6264">
        <w:rPr>
          <w:lang w:val="en-US"/>
        </w:rPr>
        <w:lastRenderedPageBreak/>
        <w:br/>
      </w:r>
      <w:bookmarkStart w:id="1525" w:name="_Toc181555997"/>
      <w:r w:rsidRPr="00BC394B">
        <w:rPr>
          <w:b w:val="0"/>
        </w:rPr>
        <w:t>(</w:t>
      </w:r>
      <w:r w:rsidR="006037D9">
        <w:rPr>
          <w:b w:val="0"/>
        </w:rPr>
        <w:t>n</w:t>
      </w:r>
      <w:r w:rsidRPr="00BC394B">
        <w:rPr>
          <w:b w:val="0"/>
        </w:rPr>
        <w:t>ormative)</w:t>
      </w:r>
      <w:bookmarkEnd w:id="1520"/>
      <w:bookmarkEnd w:id="1521"/>
      <w:bookmarkEnd w:id="1522"/>
      <w:bookmarkEnd w:id="1523"/>
      <w:bookmarkEnd w:id="1524"/>
      <w:r w:rsidRPr="00BC394B">
        <w:br/>
      </w:r>
      <w:r w:rsidRPr="00BC394B">
        <w:br/>
      </w:r>
      <w:r w:rsidR="006037D9">
        <w:t>File format toolsets and brands</w:t>
      </w:r>
      <w:bookmarkEnd w:id="1525"/>
    </w:p>
    <w:p w14:paraId="0F75009F" w14:textId="22FB18D5" w:rsidR="001A33D0" w:rsidRPr="00BC394B" w:rsidRDefault="006037D9" w:rsidP="001A33D0">
      <w:pPr>
        <w:pStyle w:val="a2"/>
        <w:numPr>
          <w:ilvl w:val="1"/>
          <w:numId w:val="7"/>
        </w:numPr>
      </w:pPr>
      <w:bookmarkStart w:id="1526" w:name="_Toc181555998"/>
      <w:r>
        <w:t>General</w:t>
      </w:r>
      <w:bookmarkEnd w:id="1526"/>
    </w:p>
    <w:p w14:paraId="16A57C27" w14:textId="4E5461A8" w:rsidR="001A33D0" w:rsidRPr="00BC394B" w:rsidRDefault="006037D9" w:rsidP="001A33D0">
      <w:pPr>
        <w:rPr>
          <w:i/>
          <w:color w:val="0070C0"/>
        </w:rPr>
      </w:pPr>
      <w:r w:rsidRPr="00874035">
        <w:rPr>
          <w:lang w:eastAsia="zh-CN"/>
        </w:rPr>
        <w:t>This</w:t>
      </w:r>
      <w:r w:rsidRPr="00D746DC">
        <w:t xml:space="preserve"> </w:t>
      </w:r>
      <w:r w:rsidRPr="00D746DC">
        <w:rPr>
          <w:lang w:eastAsia="zh-CN"/>
        </w:rPr>
        <w:t>annex</w:t>
      </w:r>
      <w:r w:rsidRPr="00D746DC">
        <w:t xml:space="preserve"> defines what constitutes tools, for the purposes of branding files containing </w:t>
      </w:r>
      <w:r>
        <w:t>haptic</w:t>
      </w:r>
      <w:r w:rsidRPr="00D746DC">
        <w:t xml:space="preserve"> content. A specific brand may require some or all of the tools indicated here. A brand should be chosen that indicates the full level of support required, including any requirements on other specifications (e.g., support for aspects of ISO/IEC 14496-12).</w:t>
      </w:r>
    </w:p>
    <w:p w14:paraId="27C34F95" w14:textId="1FC8038C" w:rsidR="00F81286" w:rsidRPr="00BC394B" w:rsidRDefault="006037D9" w:rsidP="00F81286">
      <w:pPr>
        <w:pStyle w:val="a2"/>
        <w:numPr>
          <w:ilvl w:val="1"/>
          <w:numId w:val="7"/>
        </w:numPr>
      </w:pPr>
      <w:bookmarkStart w:id="1527" w:name="_Toc181555999"/>
      <w:r>
        <w:t>Single track encapsulation of haptics data</w:t>
      </w:r>
      <w:bookmarkEnd w:id="1527"/>
    </w:p>
    <w:p w14:paraId="5DA6D8FF" w14:textId="169D659E" w:rsidR="006037D9" w:rsidRDefault="006037D9" w:rsidP="006037D9">
      <w:pPr>
        <w:pStyle w:val="a3"/>
        <w:numPr>
          <w:ilvl w:val="2"/>
          <w:numId w:val="7"/>
        </w:numPr>
      </w:pPr>
      <w:bookmarkStart w:id="1528" w:name="_Toc181556000"/>
      <w:r>
        <w:t>Requirements of files</w:t>
      </w:r>
      <w:bookmarkEnd w:id="1528"/>
    </w:p>
    <w:p w14:paraId="3F0E6930" w14:textId="77777777" w:rsidR="006037D9" w:rsidRPr="00E17614" w:rsidRDefault="006037D9" w:rsidP="006037D9">
      <w:pPr>
        <w:rPr>
          <w:lang w:eastAsia="ko-KR"/>
        </w:rPr>
      </w:pPr>
      <w:r w:rsidRPr="00E17614">
        <w:rPr>
          <w:lang w:eastAsia="ko-KR"/>
        </w:rPr>
        <w:t xml:space="preserve">Files containing the brands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in the compatible brands array of the </w:t>
      </w:r>
      <w:r w:rsidRPr="00E17614">
        <w:rPr>
          <w:rStyle w:val="ISOCode"/>
        </w:rPr>
        <w:t>FileTypeBox</w:t>
      </w:r>
      <w:r w:rsidRPr="00E17614">
        <w:rPr>
          <w:lang w:eastAsia="ko-KR"/>
        </w:rPr>
        <w:t xml:space="preserve"> shall conform to the constraints defined in this subclause.</w:t>
      </w:r>
    </w:p>
    <w:p w14:paraId="26E61A06" w14:textId="6B9C29DF" w:rsidR="006037D9" w:rsidRDefault="006037D9" w:rsidP="006037D9">
      <w:pPr>
        <w:pStyle w:val="BodyText"/>
        <w:rPr>
          <w:lang w:eastAsia="ko-KR"/>
        </w:rPr>
      </w:pPr>
      <w:r w:rsidRPr="00E17614">
        <w:rPr>
          <w:lang w:eastAsia="ko-KR"/>
        </w:rPr>
        <w:t>The boxes listed i</w:t>
      </w:r>
      <w:ins w:id="1529" w:author="Ahmed Hamza" w:date="2024-11-03T19:14:00Z" w16du:dateUtc="2024-11-04T03:14:00Z">
        <w:r w:rsidR="00FD25F7">
          <w:rPr>
            <w:lang w:eastAsia="ko-KR"/>
          </w:rPr>
          <w:t xml:space="preserve">n </w:t>
        </w:r>
        <w:r w:rsidR="00FD25F7">
          <w:rPr>
            <w:lang w:eastAsia="ko-KR"/>
          </w:rPr>
          <w:fldChar w:fldCharType="begin"/>
        </w:r>
        <w:r w:rsidR="00FD25F7">
          <w:rPr>
            <w:lang w:eastAsia="ko-KR"/>
          </w:rPr>
          <w:instrText xml:space="preserve"> REF _Ref181553679 \h </w:instrText>
        </w:r>
        <w:r w:rsidR="00FD25F7">
          <w:rPr>
            <w:lang w:eastAsia="ko-KR"/>
          </w:rPr>
        </w:r>
      </w:ins>
      <w:r w:rsidR="00FD25F7">
        <w:rPr>
          <w:lang w:eastAsia="ko-KR"/>
        </w:rPr>
        <w:fldChar w:fldCharType="separate"/>
      </w:r>
      <w:ins w:id="1530" w:author="Ahmed Hamza" w:date="2024-11-03T19:14:00Z" w16du:dateUtc="2024-11-04T03:14:00Z">
        <w:r w:rsidR="00FD25F7">
          <w:rPr>
            <w:lang w:eastAsia="zh-CN"/>
          </w:rPr>
          <w:t xml:space="preserve">Table </w:t>
        </w:r>
        <w:r w:rsidR="00FD25F7">
          <w:rPr>
            <w:noProof/>
            <w:lang w:eastAsia="zh-CN"/>
          </w:rPr>
          <w:t>20</w:t>
        </w:r>
        <w:r w:rsidR="00FD25F7">
          <w:rPr>
            <w:lang w:eastAsia="ko-KR"/>
          </w:rPr>
          <w:fldChar w:fldCharType="end"/>
        </w:r>
        <w:r w:rsidR="00FD25F7">
          <w:rPr>
            <w:lang w:eastAsia="ko-KR"/>
          </w:rPr>
          <w:t xml:space="preserve"> a</w:t>
        </w:r>
      </w:ins>
      <w:del w:id="1531" w:author="Ahmed Hamza" w:date="2024-11-03T19:14:00Z" w16du:dateUtc="2024-11-04T03:14:00Z">
        <w:r w:rsidRPr="00E17614" w:rsidDel="00FD25F7">
          <w:rPr>
            <w:lang w:eastAsia="ko-KR"/>
          </w:rPr>
          <w:delText>n</w:delText>
        </w:r>
      </w:del>
      <w:del w:id="1532" w:author="Ahmed Hamza" w:date="2024-11-03T19:12:00Z" w16du:dateUtc="2024-11-04T03:12:00Z">
        <w:r w:rsidRPr="00E17614" w:rsidDel="009D2CA7">
          <w:rPr>
            <w:lang w:eastAsia="ko-KR"/>
          </w:rPr>
          <w:delText xml:space="preserve"> </w:delText>
        </w:r>
        <w:r w:rsidR="00363720" w:rsidDel="001255D8">
          <w:rPr>
            <w:highlight w:val="yellow"/>
            <w:lang w:eastAsia="ko-KR"/>
          </w:rPr>
          <w:fldChar w:fldCharType="begin"/>
        </w:r>
        <w:r w:rsidR="00363720" w:rsidDel="001255D8">
          <w:rPr>
            <w:lang w:eastAsia="ko-KR"/>
          </w:rPr>
          <w:delInstrText xml:space="preserve"> REF _Ref159424001 \h </w:delInstrText>
        </w:r>
        <w:r w:rsidR="00363720" w:rsidDel="001255D8">
          <w:rPr>
            <w:highlight w:val="yellow"/>
            <w:lang w:eastAsia="ko-KR"/>
          </w:rPr>
        </w:r>
        <w:r w:rsidR="00363720" w:rsidDel="001255D8">
          <w:rPr>
            <w:highlight w:val="yellow"/>
            <w:lang w:eastAsia="ko-KR"/>
          </w:rPr>
          <w:fldChar w:fldCharType="separate"/>
        </w:r>
      </w:del>
      <w:del w:id="1533" w:author="Ahmed Hamza" w:date="2024-11-03T19:11:00Z" w16du:dateUtc="2024-11-04T03:11:00Z">
        <w:r w:rsidR="00363720" w:rsidDel="001255D8">
          <w:rPr>
            <w:lang w:eastAsia="zh-CN"/>
          </w:rPr>
          <w:delText xml:space="preserve">Table </w:delText>
        </w:r>
        <w:r w:rsidR="00363720" w:rsidDel="001255D8">
          <w:rPr>
            <w:noProof/>
            <w:lang w:eastAsia="zh-CN"/>
          </w:rPr>
          <w:delText>13</w:delText>
        </w:r>
      </w:del>
      <w:del w:id="1534" w:author="Ahmed Hamza" w:date="2024-11-03T19:12:00Z" w16du:dateUtc="2024-11-04T03:12:00Z">
        <w:r w:rsidR="00363720" w:rsidDel="001255D8">
          <w:rPr>
            <w:highlight w:val="yellow"/>
            <w:lang w:eastAsia="ko-KR"/>
          </w:rPr>
          <w:fldChar w:fldCharType="end"/>
        </w:r>
        <w:r w:rsidRPr="00E17614" w:rsidDel="001255D8">
          <w:rPr>
            <w:lang w:eastAsia="ko-KR"/>
          </w:rPr>
          <w:delText xml:space="preserve"> </w:delText>
        </w:r>
      </w:del>
      <w:del w:id="1535" w:author="Ahmed Hamza" w:date="2024-11-03T19:14:00Z" w16du:dateUtc="2024-11-04T03:14:00Z">
        <w:r w:rsidRPr="00E17614" w:rsidDel="00FD25F7">
          <w:rPr>
            <w:lang w:eastAsia="ko-KR"/>
          </w:rPr>
          <w:delText>a</w:delText>
        </w:r>
      </w:del>
      <w:r w:rsidRPr="00E17614">
        <w:rPr>
          <w:lang w:eastAsia="ko-KR"/>
        </w:rPr>
        <w:t xml:space="preserve">re required in a file under the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brand. The Version column in the following table lists the versions of the boxes allowed by this brand. Other versions of the boxes shall not be present.</w:t>
      </w:r>
    </w:p>
    <w:p w14:paraId="02D47628" w14:textId="52B2F3C1" w:rsidR="006037D9" w:rsidDel="00FD25F7" w:rsidRDefault="006037D9" w:rsidP="006037D9">
      <w:pPr>
        <w:pStyle w:val="TableCaption"/>
        <w:rPr>
          <w:del w:id="1536" w:author="Ahmed Hamza" w:date="2024-11-03T19:13:00Z" w16du:dateUtc="2024-11-04T03:13:00Z"/>
          <w:lang w:eastAsia="zh-CN"/>
        </w:rPr>
      </w:pPr>
      <w:bookmarkStart w:id="1537" w:name="_Ref159424001"/>
      <w:del w:id="1538" w:author="Ahmed Hamza" w:date="2024-11-03T19:13:00Z" w16du:dateUtc="2024-11-04T03:13:00Z">
        <w:r w:rsidDel="00FD25F7">
          <w:rPr>
            <w:lang w:eastAsia="zh-CN"/>
          </w:rPr>
          <w:delText xml:space="preserve">Table </w:delText>
        </w:r>
        <w:r w:rsidDel="00FD25F7">
          <w:rPr>
            <w:lang w:eastAsia="zh-CN"/>
          </w:rPr>
          <w:fldChar w:fldCharType="begin"/>
        </w:r>
        <w:r w:rsidDel="00FD25F7">
          <w:rPr>
            <w:lang w:eastAsia="zh-CN"/>
          </w:rPr>
          <w:delInstrText xml:space="preserve"> SEQ Table \* ARABIC </w:delInstrText>
        </w:r>
        <w:r w:rsidDel="00FD25F7">
          <w:rPr>
            <w:lang w:eastAsia="zh-CN"/>
          </w:rPr>
          <w:fldChar w:fldCharType="separate"/>
        </w:r>
      </w:del>
      <w:del w:id="1539" w:author="Ahmed Hamza" w:date="2024-10-15T15:14:00Z" w16du:dateUtc="2024-10-15T22:14:00Z">
        <w:r w:rsidR="000440C0" w:rsidDel="00090567">
          <w:rPr>
            <w:noProof/>
            <w:lang w:eastAsia="zh-CN"/>
          </w:rPr>
          <w:delText>13</w:delText>
        </w:r>
      </w:del>
      <w:del w:id="1540" w:author="Ahmed Hamza" w:date="2024-11-03T19:13:00Z" w16du:dateUtc="2024-11-04T03:13:00Z">
        <w:r w:rsidDel="00FD25F7">
          <w:rPr>
            <w:lang w:eastAsia="zh-CN"/>
          </w:rPr>
          <w:fldChar w:fldCharType="end"/>
        </w:r>
        <w:bookmarkEnd w:id="1537"/>
        <w:r w:rsidRPr="006037D9" w:rsidDel="00FD25F7">
          <w:rPr>
            <w:lang w:eastAsia="zh-CN"/>
          </w:rPr>
          <w:delText xml:space="preserve"> </w:delText>
        </w:r>
        <w:r w:rsidDel="00FD25F7">
          <w:rPr>
            <w:lang w:eastAsia="zh-CN"/>
          </w:rPr>
          <w:delText xml:space="preserve">– </w:delText>
        </w:r>
        <w:r w:rsidRPr="006037D9" w:rsidDel="00FD25F7">
          <w:rPr>
            <w:lang w:eastAsia="zh-CN"/>
          </w:rPr>
          <w:delText>Required boxes in a file under the 'mih1' brand</w:delText>
        </w:r>
        <w:r w:rsidR="00363720" w:rsidDel="00FD25F7">
          <w:rPr>
            <w:lang w:eastAsia="zh-CN"/>
          </w:rPr>
          <w:delText>.</w:delText>
        </w:r>
      </w:del>
    </w:p>
    <w:p w14:paraId="4EFC325E" w14:textId="0C4D5B69" w:rsidR="009D2CA7" w:rsidRDefault="009D2CA7" w:rsidP="00FD25F7">
      <w:pPr>
        <w:pStyle w:val="TableCaption"/>
        <w:rPr>
          <w:ins w:id="1541" w:author="Ahmed Hamza" w:date="2024-11-03T19:13:00Z" w16du:dateUtc="2024-11-04T03:13:00Z"/>
          <w:lang w:eastAsia="zh-CN"/>
        </w:rPr>
        <w:pPrChange w:id="1542" w:author="Ahmed Hamza" w:date="2024-11-03T19:13:00Z" w16du:dateUtc="2024-11-04T03:13:00Z">
          <w:pPr/>
        </w:pPrChange>
      </w:pPr>
      <w:bookmarkStart w:id="1543" w:name="_Ref181553679"/>
      <w:ins w:id="1544" w:author="Ahmed Hamza" w:date="2024-11-03T19:13:00Z" w16du:dateUtc="2024-11-04T03:13:00Z">
        <w:r>
          <w:rPr>
            <w:lang w:eastAsia="zh-CN"/>
          </w:rPr>
          <w:t xml:space="preserve">Table </w:t>
        </w:r>
        <w:r>
          <w:rPr>
            <w:lang w:eastAsia="zh-CN"/>
          </w:rPr>
          <w:fldChar w:fldCharType="begin"/>
        </w:r>
        <w:r>
          <w:rPr>
            <w:lang w:eastAsia="zh-CN"/>
          </w:rPr>
          <w:instrText xml:space="preserve"> SEQ Table \* ARABIC </w:instrText>
        </w:r>
      </w:ins>
      <w:r>
        <w:rPr>
          <w:lang w:eastAsia="zh-CN"/>
        </w:rPr>
        <w:fldChar w:fldCharType="separate"/>
      </w:r>
      <w:ins w:id="1545" w:author="Ahmed Hamza" w:date="2024-11-03T19:13:00Z" w16du:dateUtc="2024-11-04T03:13:00Z">
        <w:r w:rsidR="00FD25F7">
          <w:rPr>
            <w:noProof/>
            <w:lang w:eastAsia="zh-CN"/>
          </w:rPr>
          <w:t>20</w:t>
        </w:r>
        <w:r>
          <w:rPr>
            <w:lang w:eastAsia="zh-CN"/>
          </w:rPr>
          <w:fldChar w:fldCharType="end"/>
        </w:r>
        <w:bookmarkEnd w:id="1543"/>
        <w:r w:rsidR="00FD25F7">
          <w:rPr>
            <w:lang w:eastAsia="zh-CN"/>
          </w:rPr>
          <w:t xml:space="preserve"> </w:t>
        </w:r>
        <w:r w:rsidR="00FD25F7">
          <w:rPr>
            <w:lang w:eastAsia="zh-CN"/>
          </w:rPr>
          <w:t xml:space="preserve">– </w:t>
        </w:r>
        <w:r w:rsidR="00FD25F7" w:rsidRPr="006037D9">
          <w:rPr>
            <w:lang w:eastAsia="zh-CN"/>
          </w:rPr>
          <w:t>Required boxes in a file under the 'mih1' brand</w:t>
        </w:r>
        <w:r w:rsidR="00FD25F7">
          <w:rPr>
            <w:lang w:eastAsia="zh-CN"/>
          </w:rPr>
          <w:t>.</w:t>
        </w:r>
      </w:ins>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D57814E"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95F98C4"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23746D13"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44892B86"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24D58D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1086E13"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736F1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7AD62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76459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58D79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DA5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EBA8F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D436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D07B92"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217B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7CD0BE"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60CE42"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7F70859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FA31576"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7B2A2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0D15A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4685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3556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911AA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B758C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D565F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B4A9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D514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97741C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F24522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7C5EDA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C219D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665673"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F51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BA098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0DAE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FAD83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456DC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237A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6EB8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A4DEA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6FE459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C1A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7A4EB21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F3A1C8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65DF48"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39E6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FC52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C5C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8BAF4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CF7E7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2C4D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B63576"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2DC30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5A021F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6B42BCB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CECFCE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12EEB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95C3AD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4A46E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030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959AE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2D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41507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B951A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7D6A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CE03"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403D75"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82686E"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87A4C6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AF2BE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34B5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306F96"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5CB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BF3B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3675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80A92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E740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A137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D396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6BF03A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8FACC3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ED340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6D2CC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01574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E96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FB808"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3F8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0824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126E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2331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3D35E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494B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FE87873"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461966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719E484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95149D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9F0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E8D24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D8B349"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62A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BC7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65F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064F7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2C9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245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942EB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74949B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56F6116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4882B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CCABE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AD6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308E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957DD"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C84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C2DCD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A019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0994B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9A73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356017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583A8F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1A193E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90678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38908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E0E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E9F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83997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2DD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C6386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E80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422B4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83B79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D26B91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19707F7"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04B166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57283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3B5EE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B43FD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32F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65B4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58323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8A709E"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F500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E6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1CDE94"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893AAE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41069A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5B40CC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4B6705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001DF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8A18D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8E6D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EBEEE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386A3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4E603F"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F1C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795A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995B59"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522266"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1FE7E51"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412353E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FEE89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2187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864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EAB83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AA8D8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04ECBA"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FA969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707587"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97EE1"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55879"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110018E4" w14:textId="77777777" w:rsidR="006037D9" w:rsidDel="00E242CA" w:rsidRDefault="006037D9" w:rsidP="004F01F3">
            <w:pPr>
              <w:pStyle w:val="Tablebody"/>
              <w:autoSpaceDE w:val="0"/>
              <w:autoSpaceDN w:val="0"/>
              <w:adjustRightInd w:val="0"/>
              <w:rPr>
                <w:rFonts w:eastAsia="MS Mincho"/>
                <w:szCs w:val="24"/>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BC78AC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754FA43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35772F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E1DBE6"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BDD78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0323A1"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7A7E1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438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9DEA2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2CB3A2"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4230C"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14AFD"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9D6BEA1"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0E5BDD9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4742C1C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B5AE5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57F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8EE3E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CB181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67590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D06B4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B0E3B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D3B5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7AAB0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F5838"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4E85D25"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14A379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04805D4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71155D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73C2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6B61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E161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21206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5F3C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C5EEA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60B8C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9DBB2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0BF1A"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E50015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3E4F551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6BD43F3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B8815CF"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B980F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944FC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C46D6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A64E4E"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16D53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F42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B6652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406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989A9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266E6267"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3C1C5F5"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1D9494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889FA85"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C9C8D"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EBE11"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FE5AC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ED84DF"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0F2D2B"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44748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3667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26117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A2023"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1E2FA0E1"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43B9A20" w14:textId="0570B2B3"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72C14406"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6821C64C"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7B5B8207" w14:textId="77777777" w:rsidR="006037D9" w:rsidRPr="00E17614" w:rsidRDefault="006037D9" w:rsidP="006037D9">
      <w:pPr>
        <w:rPr>
          <w:lang w:eastAsia="ko-KR"/>
        </w:rPr>
      </w:pPr>
    </w:p>
    <w:p w14:paraId="00983D4F"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1546" w:name="_Toc181556001"/>
      <w:r>
        <w:t>Requirements on readers</w:t>
      </w:r>
      <w:bookmarkEnd w:id="1546"/>
    </w:p>
    <w:p w14:paraId="6B74AF6D" w14:textId="4F1FE5F0" w:rsidR="006037D9" w:rsidRDefault="006037D9" w:rsidP="006037D9">
      <w:pPr>
        <w:rPr>
          <w:lang w:eastAsia="ko-KR"/>
        </w:rPr>
      </w:pPr>
      <w:r w:rsidRPr="00E547CD">
        <w:rPr>
          <w:lang w:eastAsia="ko-KR"/>
        </w:rPr>
        <w:t xml:space="preserve">Support for the boxes listed </w:t>
      </w:r>
      <w:del w:id="1547" w:author="Ahmed Hamza" w:date="2024-11-03T19:15:00Z" w16du:dateUtc="2024-11-04T03:15:00Z">
        <w:r w:rsidRPr="00E547CD" w:rsidDel="00395614">
          <w:rPr>
            <w:lang w:eastAsia="ko-KR"/>
          </w:rPr>
          <w:delText xml:space="preserve">in </w:delText>
        </w:r>
      </w:del>
      <w:del w:id="1548" w:author="Ahmed Hamza" w:date="2024-11-03T19:14:00Z" w16du:dateUtc="2024-11-04T03:14:00Z">
        <w:r w:rsidR="00363720" w:rsidDel="00FD25F7">
          <w:rPr>
            <w:highlight w:val="yellow"/>
            <w:lang w:eastAsia="ko-KR"/>
          </w:rPr>
          <w:fldChar w:fldCharType="begin"/>
        </w:r>
        <w:r w:rsidR="00363720" w:rsidDel="00FD25F7">
          <w:rPr>
            <w:lang w:eastAsia="ko-KR"/>
          </w:rPr>
          <w:delInstrText xml:space="preserve"> REF _Ref159424026 \h </w:delInstrText>
        </w:r>
        <w:r w:rsidR="00363720" w:rsidDel="00FD25F7">
          <w:rPr>
            <w:highlight w:val="yellow"/>
            <w:lang w:eastAsia="ko-KR"/>
          </w:rPr>
        </w:r>
        <w:r w:rsidR="00363720" w:rsidDel="00FD25F7">
          <w:rPr>
            <w:highlight w:val="yellow"/>
            <w:lang w:eastAsia="ko-KR"/>
          </w:rPr>
          <w:fldChar w:fldCharType="separate"/>
        </w:r>
        <w:r w:rsidR="00363720" w:rsidDel="00FD25F7">
          <w:rPr>
            <w:lang w:eastAsia="zh-CN"/>
          </w:rPr>
          <w:delText xml:space="preserve">Table </w:delText>
        </w:r>
        <w:r w:rsidR="00363720" w:rsidDel="00FD25F7">
          <w:rPr>
            <w:noProof/>
            <w:lang w:eastAsia="zh-CN"/>
          </w:rPr>
          <w:delText>14</w:delText>
        </w:r>
        <w:r w:rsidR="00363720" w:rsidDel="00FD25F7">
          <w:rPr>
            <w:highlight w:val="yellow"/>
            <w:lang w:eastAsia="ko-KR"/>
          </w:rPr>
          <w:fldChar w:fldCharType="end"/>
        </w:r>
        <w:r w:rsidRPr="00E547CD" w:rsidDel="00FD25F7">
          <w:rPr>
            <w:lang w:eastAsia="ko-KR"/>
          </w:rPr>
          <w:delText xml:space="preserve"> </w:delText>
        </w:r>
      </w:del>
      <w:del w:id="1549" w:author="Ahmed Hamza" w:date="2024-11-03T19:15:00Z" w16du:dateUtc="2024-11-04T03:15:00Z">
        <w:r w:rsidRPr="00E547CD" w:rsidDel="00395614">
          <w:rPr>
            <w:lang w:eastAsia="ko-KR"/>
          </w:rPr>
          <w:delText>is</w:delText>
        </w:r>
      </w:del>
      <w:ins w:id="1550" w:author="Ahmed Hamza" w:date="2024-11-03T19:15:00Z" w16du:dateUtc="2024-11-04T03:15:00Z">
        <w:r w:rsidR="00395614">
          <w:rPr>
            <w:lang w:eastAsia="ko-KR"/>
          </w:rPr>
          <w:t xml:space="preserve">in </w:t>
        </w:r>
      </w:ins>
      <w:ins w:id="1551" w:author="Ahmed Hamza" w:date="2024-11-03T19:16:00Z" w16du:dateUtc="2024-11-04T03:16:00Z">
        <w:r w:rsidR="00395614">
          <w:rPr>
            <w:lang w:eastAsia="ko-KR"/>
          </w:rPr>
          <w:fldChar w:fldCharType="begin"/>
        </w:r>
        <w:r w:rsidR="00395614">
          <w:rPr>
            <w:lang w:eastAsia="ko-KR"/>
          </w:rPr>
          <w:instrText xml:space="preserve"> REF _Ref159424026 \h </w:instrText>
        </w:r>
        <w:r w:rsidR="00395614">
          <w:rPr>
            <w:lang w:eastAsia="ko-KR"/>
          </w:rPr>
        </w:r>
      </w:ins>
      <w:r w:rsidR="00395614">
        <w:rPr>
          <w:lang w:eastAsia="ko-KR"/>
        </w:rPr>
        <w:fldChar w:fldCharType="separate"/>
      </w:r>
      <w:ins w:id="1552" w:author="Ahmed Hamza" w:date="2024-11-03T19:16:00Z" w16du:dateUtc="2024-11-04T03:16:00Z">
        <w:r w:rsidR="00395614">
          <w:rPr>
            <w:lang w:eastAsia="zh-CN"/>
          </w:rPr>
          <w:t xml:space="preserve">Table </w:t>
        </w:r>
        <w:r w:rsidR="00395614">
          <w:rPr>
            <w:noProof/>
            <w:lang w:eastAsia="zh-CN"/>
          </w:rPr>
          <w:t>21</w:t>
        </w:r>
        <w:r w:rsidR="00395614">
          <w:rPr>
            <w:lang w:eastAsia="ko-KR"/>
          </w:rPr>
          <w:fldChar w:fldCharType="end"/>
        </w:r>
        <w:r w:rsidR="00395614">
          <w:rPr>
            <w:lang w:eastAsia="ko-KR"/>
          </w:rPr>
          <w:fldChar w:fldCharType="begin"/>
        </w:r>
        <w:r w:rsidR="00395614">
          <w:rPr>
            <w:lang w:eastAsia="ko-KR"/>
          </w:rPr>
          <w:instrText xml:space="preserve"> REF _Ref181553679 \h </w:instrText>
        </w:r>
        <w:r w:rsidR="00395614">
          <w:rPr>
            <w:lang w:eastAsia="ko-KR"/>
          </w:rPr>
        </w:r>
      </w:ins>
      <w:r w:rsidR="00395614">
        <w:rPr>
          <w:lang w:eastAsia="ko-KR"/>
        </w:rPr>
        <w:fldChar w:fldCharType="separate"/>
      </w:r>
      <w:ins w:id="1553" w:author="Ahmed Hamza" w:date="2024-11-03T19:16:00Z" w16du:dateUtc="2024-11-04T03:16:00Z">
        <w:r w:rsidR="00395614">
          <w:rPr>
            <w:lang w:eastAsia="ko-KR"/>
          </w:rPr>
          <w:fldChar w:fldCharType="end"/>
        </w:r>
      </w:ins>
      <w:ins w:id="1554" w:author="Ahmed Hamza" w:date="2024-11-03T19:15:00Z" w16du:dateUtc="2024-11-04T03:15:00Z">
        <w:r w:rsidR="00395614">
          <w:rPr>
            <w:lang w:eastAsia="ko-KR"/>
          </w:rPr>
          <w:t xml:space="preserve"> is</w:t>
        </w:r>
      </w:ins>
      <w:r w:rsidRPr="00E547CD">
        <w:rPr>
          <w:lang w:eastAsia="ko-KR"/>
        </w:rPr>
        <w:t xml:space="preserve"> required under the </w:t>
      </w:r>
      <w:r w:rsidRPr="00B33CEC">
        <w:rPr>
          <w:rStyle w:val="ISOCode"/>
        </w:rPr>
        <w:t>'</w:t>
      </w:r>
      <w:r>
        <w:rPr>
          <w:rStyle w:val="ISOCode"/>
          <w:sz w:val="24"/>
        </w:rPr>
        <w:t>mih1</w:t>
      </w:r>
      <w:r w:rsidRPr="00B33CEC">
        <w:rPr>
          <w:rStyle w:val="ISOCode"/>
        </w:rPr>
        <w:t>'</w:t>
      </w:r>
      <w:r w:rsidRPr="00E547CD">
        <w:rPr>
          <w:lang w:eastAsia="ko-KR"/>
        </w:rPr>
        <w:t xml:space="preserve"> brand. The Version column in the following table specifies the versions of the boxes that shall be supported by the readers of the </w:t>
      </w:r>
      <w:r w:rsidRPr="00B33CEC">
        <w:rPr>
          <w:rStyle w:val="ISOCode"/>
        </w:rPr>
        <w:t>'</w:t>
      </w:r>
      <w:r>
        <w:rPr>
          <w:rStyle w:val="ISOCode"/>
          <w:sz w:val="24"/>
        </w:rPr>
        <w:t>mih1</w:t>
      </w:r>
      <w:r w:rsidRPr="00B33CEC">
        <w:rPr>
          <w:rStyle w:val="ISOCode"/>
        </w:rPr>
        <w:t>'</w:t>
      </w:r>
      <w:r w:rsidRPr="00E547CD">
        <w:rPr>
          <w:lang w:eastAsia="ko-KR"/>
        </w:rPr>
        <w:t xml:space="preserve"> brand.</w:t>
      </w:r>
    </w:p>
    <w:p w14:paraId="100DB251" w14:textId="273E162E" w:rsidR="006037D9" w:rsidRDefault="006037D9" w:rsidP="006037D9">
      <w:pPr>
        <w:pStyle w:val="TableCaption"/>
        <w:rPr>
          <w:lang w:eastAsia="zh-CN"/>
        </w:rPr>
      </w:pPr>
      <w:bookmarkStart w:id="1555" w:name="_Ref159424026"/>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556" w:author="Ahmed Hamza" w:date="2024-11-03T19:14:00Z" w16du:dateUtc="2024-11-04T03:14:00Z">
        <w:r w:rsidR="00FD25F7">
          <w:rPr>
            <w:noProof/>
            <w:lang w:eastAsia="zh-CN"/>
          </w:rPr>
          <w:t>21</w:t>
        </w:r>
      </w:ins>
      <w:del w:id="1557" w:author="Ahmed Hamza" w:date="2024-10-15T15:14:00Z" w16du:dateUtc="2024-10-15T22:14:00Z">
        <w:r w:rsidR="000440C0" w:rsidDel="00090567">
          <w:rPr>
            <w:noProof/>
            <w:lang w:eastAsia="zh-CN"/>
          </w:rPr>
          <w:delText>14</w:delText>
        </w:r>
      </w:del>
      <w:r>
        <w:rPr>
          <w:lang w:eastAsia="zh-CN"/>
        </w:rPr>
        <w:fldChar w:fldCharType="end"/>
      </w:r>
      <w:bookmarkEnd w:id="1555"/>
      <w:r w:rsidRPr="006037D9">
        <w:rPr>
          <w:lang w:eastAsia="zh-CN"/>
        </w:rPr>
        <w:t xml:space="preserve"> </w:t>
      </w:r>
      <w:r>
        <w:rPr>
          <w:lang w:eastAsia="zh-CN"/>
        </w:rPr>
        <w:t>–</w:t>
      </w:r>
      <w:r w:rsidRPr="006037D9">
        <w:rPr>
          <w:lang w:eastAsia="zh-CN"/>
        </w:rPr>
        <w:t xml:space="preserve">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642E6EF2"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4259E580"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0DC63406"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7C67977"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030B60B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46313E7"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FF648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06031"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3706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0BC50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91807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B466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C8B51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D7D467"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FC2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5054A03"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6F513F5"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44694D5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89331A"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7A4D41"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29B2B"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3791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CEC2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017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D3372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F840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BCB9A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2B7664"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69A6AF"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2C3E9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3D426D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6C7F3F2"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E64463"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DA49A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74A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FA3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2AC7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4210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06C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A317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8312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92118A"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6B79E5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345601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638E66" w14:textId="77777777" w:rsidR="006037D9" w:rsidRDefault="006037D9" w:rsidP="00FB3019">
            <w:pPr>
              <w:pStyle w:val="Tablebody"/>
              <w:autoSpaceDE w:val="0"/>
              <w:autoSpaceDN w:val="0"/>
              <w:adjustRightInd w:val="0"/>
              <w:rPr>
                <w:rStyle w:val="ISOCode"/>
                <w:sz w:val="16"/>
                <w:szCs w:val="13"/>
              </w:rPr>
            </w:pPr>
            <w:r>
              <w:rPr>
                <w:rStyle w:val="ISOCode"/>
                <w:sz w:val="16"/>
                <w:szCs w:val="13"/>
              </w:rPr>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5AAF3A"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012B8C"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F06DC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055E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DCDE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3F961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6D52B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09E0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E7788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7078B2B"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6772A5F8"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753BFDD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28530C4"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CCD2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475E5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AC4C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5D22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033D8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5C811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D144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48053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FE06E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B5B643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C1FA64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810FB1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986E6F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7904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47125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977A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E8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1719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1D3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57D5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95749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A6C462"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3C8C34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F89FA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14AFC74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7CA6A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110DBB"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48B55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0E4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2446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B84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3139F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885F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CACE6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E2B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1B1EA0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16AAE5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AF4B50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67CE7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B8CC0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779DAD"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E8E9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5B8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CC10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ABB8D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0070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7B2E8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3C7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06F0D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D52C24D"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6FF74DF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D28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840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5A25B"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B26C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03E17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D5D8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A195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1C52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860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4DE20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E45D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CD7DAF2"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65B78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7673E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BB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3C0D9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E1C147"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C0AA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65EE9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7EE8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A87C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BF7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9E88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F1E36E"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7AEC22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47598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2AF65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39E6C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5886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32FE14"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4A02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8522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412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B5A14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F8830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C84F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AF3ED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0BA996"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3744D69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601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3567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DD18D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0ECE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0FB2F5"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12D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8B9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F92E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6AED7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24F3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8A817D2"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A68B8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397C55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E989C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570A6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37085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762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97B4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1AF291"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D858C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1A0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12DD9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CCED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9D2B27E"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164C5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10538A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1E0D9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F42B3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2A55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1B90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7367E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5962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3F4252"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E02BF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282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53AE6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C566E7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AD8F59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1BDC3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FE91A7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A94E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45B22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CFD2F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DD16F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5BA6D"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D94C9"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9184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9296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6D57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7271F66" w14:textId="77777777" w:rsidR="006037D9" w:rsidRPr="0061237A" w:rsidDel="00E242C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EC739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074CA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BDB50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B2762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6C962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CA49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167E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7AD11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55673"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C2387E"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E14E4"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741D83"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39CE449"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4EE991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668170A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7BDAC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844534"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FB7F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21D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AB4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18466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5206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C8C837"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B58C5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D5E5CE"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3DE07D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57E0CF6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66053EE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ECB35B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D7B9A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F9A97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6E86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6DF39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2789C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C820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7573B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E4918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B02A1B"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D4C38E2"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02EFF4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13B4A56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4C2A5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2464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F858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C2ADF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98A45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6502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D2C1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B0BB2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09AB3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FAAFE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93B16F8"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AED111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9EC2F3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391271"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85463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E3FC5B"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50E70"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17E7A7"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1EF35F"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6B472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963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7DA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25A258"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8D1B5F3"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3E1D0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BAB914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4DD42FA"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5F4869"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69CAF3"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9B87D8"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B752D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1049A"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4A584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291E1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7530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D562C5"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2D3B2AEF"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1EAE6F8" w14:textId="4EBFFA5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061EDB84"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3FF070A9"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68D7FB71" w14:textId="77777777" w:rsidR="006037D9" w:rsidRDefault="006037D9" w:rsidP="006037D9">
      <w:pPr>
        <w:tabs>
          <w:tab w:val="left" w:pos="720"/>
        </w:tabs>
        <w:rPr>
          <w:rFonts w:eastAsia="Batang"/>
          <w:b/>
          <w:bCs/>
          <w:color w:val="000000"/>
          <w:spacing w:val="15"/>
          <w:lang w:eastAsia="ko-KR"/>
        </w:rPr>
      </w:pPr>
    </w:p>
    <w:p w14:paraId="40D60980" w14:textId="4D804EBB" w:rsidR="006037D9" w:rsidRPr="00B33CEC" w:rsidRDefault="006037D9" w:rsidP="006037D9">
      <w:pPr>
        <w:pStyle w:val="BodyText"/>
        <w:adjustRightInd w:val="0"/>
        <w:rPr>
          <w:rFonts w:eastAsia="MS Mincho"/>
          <w:sz w:val="24"/>
          <w:szCs w:val="36"/>
        </w:rPr>
      </w:pPr>
      <w:r w:rsidRPr="00B33CEC">
        <w:rPr>
          <w:rFonts w:eastAsia="MS Mincho"/>
          <w:sz w:val="24"/>
          <w:szCs w:val="36"/>
        </w:rPr>
        <w:t>In addition to boxes listed in</w:t>
      </w:r>
      <w:ins w:id="1558" w:author="Ahmed Hamza" w:date="2024-11-03T19:16:00Z" w16du:dateUtc="2024-11-04T03:16:00Z">
        <w:r w:rsidR="00BB69CE">
          <w:rPr>
            <w:rFonts w:eastAsia="MS Mincho"/>
            <w:sz w:val="24"/>
            <w:szCs w:val="36"/>
          </w:rPr>
          <w:t xml:space="preserve"> </w:t>
        </w:r>
      </w:ins>
      <w:ins w:id="1559" w:author="Ahmed Hamza" w:date="2024-11-03T19:22:00Z" w16du:dateUtc="2024-11-04T03:22:00Z">
        <w:r w:rsidR="00B228CC">
          <w:rPr>
            <w:rFonts w:eastAsia="MS Mincho"/>
            <w:sz w:val="24"/>
            <w:szCs w:val="36"/>
          </w:rPr>
          <w:fldChar w:fldCharType="begin"/>
        </w:r>
        <w:r w:rsidR="00B228CC">
          <w:rPr>
            <w:rFonts w:eastAsia="MS Mincho"/>
            <w:sz w:val="24"/>
            <w:szCs w:val="36"/>
          </w:rPr>
          <w:instrText xml:space="preserve"> REF _Ref159424026 \h </w:instrText>
        </w:r>
        <w:r w:rsidR="00B228CC">
          <w:rPr>
            <w:rFonts w:eastAsia="MS Mincho"/>
            <w:sz w:val="24"/>
            <w:szCs w:val="36"/>
          </w:rPr>
        </w:r>
      </w:ins>
      <w:r w:rsidR="00B228CC">
        <w:rPr>
          <w:rFonts w:eastAsia="MS Mincho"/>
          <w:sz w:val="24"/>
          <w:szCs w:val="36"/>
        </w:rPr>
        <w:fldChar w:fldCharType="separate"/>
      </w:r>
      <w:ins w:id="1560" w:author="Ahmed Hamza" w:date="2024-11-03T19:22:00Z" w16du:dateUtc="2024-11-04T03:22:00Z">
        <w:r w:rsidR="00B228CC">
          <w:rPr>
            <w:lang w:eastAsia="zh-CN"/>
          </w:rPr>
          <w:t xml:space="preserve">Table </w:t>
        </w:r>
        <w:r w:rsidR="00B228CC">
          <w:rPr>
            <w:noProof/>
            <w:lang w:eastAsia="zh-CN"/>
          </w:rPr>
          <w:t>21</w:t>
        </w:r>
        <w:r w:rsidR="00B228CC">
          <w:rPr>
            <w:rFonts w:eastAsia="MS Mincho"/>
            <w:sz w:val="24"/>
            <w:szCs w:val="36"/>
          </w:rPr>
          <w:fldChar w:fldCharType="end"/>
        </w:r>
        <w:r w:rsidR="00B228CC">
          <w:rPr>
            <w:rFonts w:eastAsia="MS Mincho"/>
            <w:sz w:val="24"/>
            <w:szCs w:val="36"/>
          </w:rPr>
          <w:t xml:space="preserve"> </w:t>
        </w:r>
      </w:ins>
      <w:del w:id="1561" w:author="Ahmed Hamza" w:date="2024-11-03T19:16:00Z" w16du:dateUtc="2024-11-04T03:16:00Z">
        <w:r w:rsidRPr="00B33CEC" w:rsidDel="00BB69CE">
          <w:rPr>
            <w:rFonts w:eastAsia="MS Mincho"/>
            <w:sz w:val="24"/>
            <w:szCs w:val="36"/>
          </w:rPr>
          <w:delText xml:space="preserve"> </w:delText>
        </w:r>
        <w:r w:rsidR="00363720" w:rsidDel="00BB69CE">
          <w:rPr>
            <w:rFonts w:eastAsia="MS Mincho"/>
            <w:sz w:val="24"/>
            <w:szCs w:val="36"/>
            <w:highlight w:val="yellow"/>
          </w:rPr>
          <w:fldChar w:fldCharType="begin"/>
        </w:r>
        <w:r w:rsidR="00363720" w:rsidDel="00BB69CE">
          <w:rPr>
            <w:rFonts w:eastAsia="MS Mincho"/>
            <w:sz w:val="24"/>
            <w:szCs w:val="36"/>
          </w:rPr>
          <w:delInstrText xml:space="preserve"> REF _Ref159424026 \h </w:delInstrText>
        </w:r>
        <w:r w:rsidR="00363720" w:rsidDel="00BB69CE">
          <w:rPr>
            <w:rFonts w:eastAsia="MS Mincho"/>
            <w:sz w:val="24"/>
            <w:szCs w:val="36"/>
            <w:highlight w:val="yellow"/>
          </w:rPr>
        </w:r>
        <w:r w:rsidR="00363720" w:rsidDel="00BB69CE">
          <w:rPr>
            <w:rFonts w:eastAsia="MS Mincho"/>
            <w:sz w:val="24"/>
            <w:szCs w:val="36"/>
            <w:highlight w:val="yellow"/>
          </w:rPr>
          <w:fldChar w:fldCharType="separate"/>
        </w:r>
        <w:r w:rsidR="00363720" w:rsidDel="00395614">
          <w:rPr>
            <w:lang w:eastAsia="zh-CN"/>
          </w:rPr>
          <w:delText xml:space="preserve">Table </w:delText>
        </w:r>
        <w:r w:rsidR="00363720" w:rsidDel="00395614">
          <w:rPr>
            <w:noProof/>
            <w:lang w:eastAsia="zh-CN"/>
          </w:rPr>
          <w:delText>14</w:delText>
        </w:r>
        <w:r w:rsidR="00363720" w:rsidDel="00BB69CE">
          <w:rPr>
            <w:rFonts w:eastAsia="MS Mincho"/>
            <w:sz w:val="24"/>
            <w:szCs w:val="36"/>
            <w:highlight w:val="yellow"/>
          </w:rPr>
          <w:fldChar w:fldCharType="end"/>
        </w:r>
        <w:r w:rsidRPr="00B33CEC" w:rsidDel="00BB69CE">
          <w:rPr>
            <w:rFonts w:eastAsia="MS Mincho"/>
            <w:sz w:val="24"/>
            <w:szCs w:val="36"/>
          </w:rPr>
          <w:delText>,</w:delText>
        </w:r>
      </w:del>
      <w:del w:id="1562" w:author="Ahmed Hamza" w:date="2024-11-03T19:22:00Z" w16du:dateUtc="2024-11-04T03:22:00Z">
        <w:r w:rsidRPr="00B33CEC" w:rsidDel="00B228CC">
          <w:rPr>
            <w:rFonts w:eastAsia="MS Mincho"/>
            <w:sz w:val="24"/>
            <w:szCs w:val="36"/>
          </w:rPr>
          <w:delText xml:space="preserve"> </w:delText>
        </w:r>
      </w:del>
      <w:r w:rsidRPr="00B33CEC">
        <w:rPr>
          <w:rFonts w:eastAsia="MS Mincho"/>
          <w:sz w:val="24"/>
          <w:szCs w:val="36"/>
        </w:rPr>
        <w:t xml:space="preserve">support for the boxes listed in </w:t>
      </w:r>
      <w:ins w:id="1563" w:author="Ahmed Hamza" w:date="2024-11-03T19:23:00Z" w16du:dateUtc="2024-11-04T03:23:00Z">
        <w:r w:rsidR="00B228CC">
          <w:rPr>
            <w:rFonts w:eastAsia="MS Mincho"/>
            <w:sz w:val="24"/>
            <w:szCs w:val="36"/>
          </w:rPr>
          <w:fldChar w:fldCharType="begin"/>
        </w:r>
        <w:r w:rsidR="00B228CC">
          <w:rPr>
            <w:rFonts w:eastAsia="MS Mincho"/>
            <w:sz w:val="24"/>
            <w:szCs w:val="36"/>
          </w:rPr>
          <w:instrText xml:space="preserve"> REF _Ref159424072 \h </w:instrText>
        </w:r>
        <w:r w:rsidR="00B228CC">
          <w:rPr>
            <w:rFonts w:eastAsia="MS Mincho"/>
            <w:sz w:val="24"/>
            <w:szCs w:val="36"/>
          </w:rPr>
        </w:r>
      </w:ins>
      <w:r w:rsidR="00B228CC">
        <w:rPr>
          <w:rFonts w:eastAsia="MS Mincho"/>
          <w:sz w:val="24"/>
          <w:szCs w:val="36"/>
        </w:rPr>
        <w:fldChar w:fldCharType="separate"/>
      </w:r>
      <w:ins w:id="1564" w:author="Ahmed Hamza" w:date="2024-11-03T19:23:00Z" w16du:dateUtc="2024-11-04T03:23:00Z">
        <w:r w:rsidR="00B228CC">
          <w:rPr>
            <w:lang w:eastAsia="zh-CN"/>
          </w:rPr>
          <w:t xml:space="preserve">Table </w:t>
        </w:r>
        <w:r w:rsidR="00B228CC">
          <w:rPr>
            <w:noProof/>
            <w:lang w:eastAsia="zh-CN"/>
          </w:rPr>
          <w:t>22</w:t>
        </w:r>
        <w:r w:rsidR="00B228CC">
          <w:rPr>
            <w:rFonts w:eastAsia="MS Mincho"/>
            <w:sz w:val="24"/>
            <w:szCs w:val="36"/>
          </w:rPr>
          <w:fldChar w:fldCharType="end"/>
        </w:r>
        <w:r w:rsidR="00B228CC">
          <w:rPr>
            <w:rFonts w:eastAsia="MS Mincho"/>
            <w:sz w:val="24"/>
            <w:szCs w:val="36"/>
          </w:rPr>
          <w:t xml:space="preserve"> </w:t>
        </w:r>
      </w:ins>
      <w:del w:id="1565" w:author="Ahmed Hamza" w:date="2024-11-03T19:22:00Z" w16du:dateUtc="2024-11-04T03:22:00Z">
        <w:r w:rsidR="00363720" w:rsidDel="00B228CC">
          <w:rPr>
            <w:rFonts w:eastAsia="MS Mincho"/>
            <w:sz w:val="24"/>
            <w:highlight w:val="yellow"/>
          </w:rPr>
          <w:fldChar w:fldCharType="begin"/>
        </w:r>
        <w:r w:rsidR="00363720" w:rsidDel="00B228CC">
          <w:rPr>
            <w:rFonts w:eastAsia="MS Mincho"/>
            <w:sz w:val="24"/>
            <w:szCs w:val="36"/>
          </w:rPr>
          <w:delInstrText xml:space="preserve"> REF _Ref159424072 \h </w:delInstrText>
        </w:r>
        <w:r w:rsidR="00363720" w:rsidDel="00B228CC">
          <w:rPr>
            <w:rFonts w:eastAsia="MS Mincho"/>
            <w:sz w:val="24"/>
            <w:highlight w:val="yellow"/>
          </w:rPr>
        </w:r>
        <w:r w:rsidR="00363720" w:rsidDel="00B228CC">
          <w:rPr>
            <w:rFonts w:eastAsia="MS Mincho"/>
            <w:sz w:val="24"/>
            <w:highlight w:val="yellow"/>
          </w:rPr>
          <w:fldChar w:fldCharType="separate"/>
        </w:r>
        <w:r w:rsidR="00363720" w:rsidDel="00B228CC">
          <w:rPr>
            <w:lang w:eastAsia="zh-CN"/>
          </w:rPr>
          <w:delText xml:space="preserve">Table </w:delText>
        </w:r>
        <w:r w:rsidR="00363720" w:rsidDel="00B228CC">
          <w:rPr>
            <w:noProof/>
            <w:lang w:eastAsia="zh-CN"/>
          </w:rPr>
          <w:delText>15</w:delText>
        </w:r>
        <w:r w:rsidR="00363720" w:rsidDel="00B228CC">
          <w:rPr>
            <w:rFonts w:eastAsia="MS Mincho"/>
            <w:sz w:val="24"/>
            <w:highlight w:val="yellow"/>
          </w:rPr>
          <w:fldChar w:fldCharType="end"/>
        </w:r>
        <w:r w:rsidRPr="00B33CEC" w:rsidDel="00B228CC">
          <w:rPr>
            <w:rFonts w:eastAsia="MS Mincho"/>
            <w:sz w:val="36"/>
            <w:szCs w:val="36"/>
          </w:rPr>
          <w:delText xml:space="preserve"> </w:delText>
        </w:r>
      </w:del>
      <w:r w:rsidRPr="00B33CEC">
        <w:rPr>
          <w:rFonts w:eastAsia="MS Mincho"/>
          <w:sz w:val="24"/>
          <w:szCs w:val="36"/>
        </w:rPr>
        <w:t xml:space="preserve">is required under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w:t>
      </w:r>
    </w:p>
    <w:p w14:paraId="0E10EDDB" w14:textId="7CBEAD95" w:rsidR="006037D9" w:rsidRDefault="006037D9" w:rsidP="006037D9">
      <w:pPr>
        <w:pStyle w:val="TableCaption"/>
        <w:rPr>
          <w:lang w:eastAsia="zh-CN"/>
        </w:rPr>
      </w:pPr>
      <w:bookmarkStart w:id="1566" w:name="_Ref15942407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567" w:author="Ahmed Hamza" w:date="2024-11-03T19:16:00Z" w16du:dateUtc="2024-11-04T03:16:00Z">
        <w:r w:rsidR="00395614">
          <w:rPr>
            <w:noProof/>
            <w:lang w:eastAsia="zh-CN"/>
          </w:rPr>
          <w:t>22</w:t>
        </w:r>
      </w:ins>
      <w:del w:id="1568" w:author="Ahmed Hamza" w:date="2024-10-15T15:14:00Z" w16du:dateUtc="2024-10-15T22:14:00Z">
        <w:r w:rsidR="000440C0" w:rsidDel="00090567">
          <w:rPr>
            <w:noProof/>
            <w:lang w:eastAsia="zh-CN"/>
          </w:rPr>
          <w:delText>15</w:delText>
        </w:r>
      </w:del>
      <w:r>
        <w:rPr>
          <w:lang w:eastAsia="zh-CN"/>
        </w:rPr>
        <w:fldChar w:fldCharType="end"/>
      </w:r>
      <w:bookmarkEnd w:id="1566"/>
      <w:r w:rsidRPr="006037D9">
        <w:rPr>
          <w:lang w:eastAsia="zh-CN"/>
        </w:rPr>
        <w:t xml:space="preserve"> </w:t>
      </w:r>
      <w:r>
        <w:rPr>
          <w:lang w:eastAsia="zh-CN"/>
        </w:rPr>
        <w:t>–</w:t>
      </w:r>
      <w:r w:rsidRPr="006037D9">
        <w:rPr>
          <w:lang w:eastAsia="zh-CN"/>
        </w:rPr>
        <w:t xml:space="preserve"> Additional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C554E18"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796B732"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BFED2B4"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9E61F8E"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A397E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FA1E1C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609C0B"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4EFD4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5872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17C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3BB8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2FC24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3C6539"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04103A"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F56B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DE758E" w14:textId="77777777" w:rsidR="006037D9" w:rsidRPr="00B25D78" w:rsidRDefault="006037D9" w:rsidP="004F01F3">
            <w:pPr>
              <w:pStyle w:val="Tablebody"/>
              <w:autoSpaceDE w:val="0"/>
              <w:autoSpaceDN w:val="0"/>
              <w:adjustRightInd w:val="0"/>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450C8F1" w14:textId="77777777" w:rsidR="006037D9" w:rsidRPr="00B25D78" w:rsidRDefault="006037D9" w:rsidP="006037D9">
            <w:pPr>
              <w:pStyle w:val="Tablebody"/>
              <w:autoSpaceDE w:val="0"/>
              <w:autoSpaceDN w:val="0"/>
              <w:adjustRightInd w:val="0"/>
              <w:jc w:val="left"/>
              <w:rPr>
                <w:lang w:val="en-CA"/>
              </w:rPr>
            </w:pPr>
            <w:r>
              <w:rPr>
                <w:rFonts w:eastAsia="MS Mincho"/>
                <w:szCs w:val="24"/>
              </w:rPr>
              <w:t>haptic avatar description</w:t>
            </w:r>
          </w:p>
        </w:tc>
      </w:tr>
      <w:tr w:rsidR="006037D9" w:rsidRPr="00B25D78" w14:paraId="53B0A06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C50922"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C01D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DF808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538D3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873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B15F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6F3F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0ACE0F"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8FE22C"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E4B22F"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294AD30" w14:textId="77777777" w:rsidR="006037D9" w:rsidRPr="00F44809" w:rsidRDefault="006037D9" w:rsidP="004F01F3">
            <w:pPr>
              <w:pStyle w:val="Tablebody"/>
              <w:autoSpaceDE w:val="0"/>
              <w:autoSpaceDN w:val="0"/>
              <w:adjustRightInd w:val="0"/>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CC4C46E"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3A07682A" w14:textId="77777777" w:rsidR="006037D9" w:rsidRDefault="006037D9" w:rsidP="006037D9">
      <w:pPr>
        <w:rPr>
          <w:lang w:val="de-DE" w:eastAsia="ja-JP"/>
        </w:rPr>
      </w:pPr>
    </w:p>
    <w:p w14:paraId="4933E2AE" w14:textId="632C3F17"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ins w:id="1569" w:author="Ahmed Hamza" w:date="2024-11-03T19:17:00Z" w16du:dateUtc="2024-11-04T03:17:00Z">
        <w:r w:rsidR="00BB69CE">
          <w:rPr>
            <w:rFonts w:eastAsia="MS Mincho"/>
            <w:sz w:val="24"/>
          </w:rPr>
          <w:fldChar w:fldCharType="begin"/>
        </w:r>
        <w:r w:rsidR="00BB69CE">
          <w:rPr>
            <w:rFonts w:eastAsia="MS Mincho"/>
            <w:sz w:val="24"/>
          </w:rPr>
          <w:instrText xml:space="preserve"> REF _Ref159424083 \h </w:instrText>
        </w:r>
        <w:r w:rsidR="00BB69CE">
          <w:rPr>
            <w:rFonts w:eastAsia="MS Mincho"/>
            <w:sz w:val="24"/>
          </w:rPr>
        </w:r>
      </w:ins>
      <w:r w:rsidR="00BB69CE">
        <w:rPr>
          <w:rFonts w:eastAsia="MS Mincho"/>
          <w:sz w:val="24"/>
        </w:rPr>
        <w:fldChar w:fldCharType="separate"/>
      </w:r>
      <w:ins w:id="1570" w:author="Ahmed Hamza" w:date="2024-11-03T19:17:00Z" w16du:dateUtc="2024-11-04T03:17:00Z">
        <w:r w:rsidR="00BB69CE">
          <w:rPr>
            <w:lang w:eastAsia="zh-CN"/>
          </w:rPr>
          <w:t xml:space="preserve">Table </w:t>
        </w:r>
        <w:r w:rsidR="00BB69CE">
          <w:rPr>
            <w:noProof/>
            <w:lang w:eastAsia="zh-CN"/>
          </w:rPr>
          <w:t>23</w:t>
        </w:r>
        <w:r w:rsidR="00BB69CE">
          <w:rPr>
            <w:rFonts w:eastAsia="MS Mincho"/>
            <w:sz w:val="24"/>
          </w:rPr>
          <w:fldChar w:fldCharType="end"/>
        </w:r>
        <w:r w:rsidR="00BB69CE">
          <w:rPr>
            <w:rFonts w:eastAsia="MS Mincho"/>
            <w:sz w:val="24"/>
          </w:rPr>
          <w:t xml:space="preserve"> </w:t>
        </w:r>
      </w:ins>
      <w:del w:id="1571" w:author="Ahmed Hamza" w:date="2024-11-03T19:17:00Z" w16du:dateUtc="2024-11-04T03:17:00Z">
        <w:r w:rsidR="00363720" w:rsidDel="00BB69CE">
          <w:rPr>
            <w:rFonts w:eastAsia="MS Mincho"/>
            <w:sz w:val="24"/>
            <w:highlight w:val="yellow"/>
          </w:rPr>
          <w:fldChar w:fldCharType="begin"/>
        </w:r>
        <w:r w:rsidR="00363720" w:rsidDel="00BB69CE">
          <w:rPr>
            <w:rFonts w:eastAsia="MS Mincho"/>
            <w:sz w:val="24"/>
          </w:rPr>
          <w:delInstrText xml:space="preserve"> REF _Ref159424083 \h </w:delInstrText>
        </w:r>
        <w:r w:rsidR="00363720" w:rsidDel="00BB69CE">
          <w:rPr>
            <w:rFonts w:eastAsia="MS Mincho"/>
            <w:sz w:val="24"/>
            <w:highlight w:val="yellow"/>
          </w:rPr>
        </w:r>
        <w:r w:rsidR="00363720" w:rsidDel="00BB69CE">
          <w:rPr>
            <w:rFonts w:eastAsia="MS Mincho"/>
            <w:sz w:val="24"/>
            <w:highlight w:val="yellow"/>
          </w:rPr>
          <w:fldChar w:fldCharType="separate"/>
        </w:r>
        <w:r w:rsidR="00363720" w:rsidDel="00BB69CE">
          <w:rPr>
            <w:lang w:eastAsia="zh-CN"/>
          </w:rPr>
          <w:delText xml:space="preserve">Table </w:delText>
        </w:r>
        <w:r w:rsidR="00363720" w:rsidDel="00BB69CE">
          <w:rPr>
            <w:noProof/>
            <w:lang w:eastAsia="zh-CN"/>
          </w:rPr>
          <w:delText>16</w:delText>
        </w:r>
        <w:r w:rsidR="00363720" w:rsidDel="00BB69CE">
          <w:rPr>
            <w:rFonts w:eastAsia="MS Mincho"/>
            <w:sz w:val="24"/>
            <w:highlight w:val="yellow"/>
          </w:rPr>
          <w:fldChar w:fldCharType="end"/>
        </w:r>
        <w:r w:rsidRPr="000A74BC" w:rsidDel="00BB69CE">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r>
        <w:rPr>
          <w:rFonts w:eastAsia="MS Mincho"/>
          <w:sz w:val="24"/>
        </w:rPr>
        <w:t>.</w:t>
      </w:r>
    </w:p>
    <w:p w14:paraId="6A15B3F2" w14:textId="43AF905D" w:rsidR="006037D9" w:rsidRDefault="006037D9" w:rsidP="006037D9">
      <w:pPr>
        <w:pStyle w:val="TableCaption"/>
        <w:rPr>
          <w:lang w:eastAsia="zh-CN"/>
        </w:rPr>
      </w:pPr>
      <w:bookmarkStart w:id="1572" w:name="_Ref15942408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573" w:author="Ahmed Hamza" w:date="2024-11-03T19:17:00Z" w16du:dateUtc="2024-11-04T03:17:00Z">
        <w:r w:rsidR="00BB69CE">
          <w:rPr>
            <w:noProof/>
            <w:lang w:eastAsia="zh-CN"/>
          </w:rPr>
          <w:t>23</w:t>
        </w:r>
      </w:ins>
      <w:del w:id="1574" w:author="Ahmed Hamza" w:date="2024-10-15T15:14:00Z" w16du:dateUtc="2024-10-15T22:14:00Z">
        <w:r w:rsidR="000440C0" w:rsidDel="00090567">
          <w:rPr>
            <w:noProof/>
            <w:lang w:eastAsia="zh-CN"/>
          </w:rPr>
          <w:delText>16</w:delText>
        </w:r>
      </w:del>
      <w:r>
        <w:rPr>
          <w:lang w:eastAsia="zh-CN"/>
        </w:rPr>
        <w:fldChar w:fldCharType="end"/>
      </w:r>
      <w:bookmarkEnd w:id="1572"/>
      <w:r w:rsidRPr="006037D9">
        <w:rPr>
          <w:lang w:eastAsia="zh-CN"/>
        </w:rPr>
        <w:t xml:space="preserve"> </w:t>
      </w:r>
      <w:r>
        <w:rPr>
          <w:lang w:eastAsia="zh-CN"/>
        </w:rPr>
        <w:t>–</w:t>
      </w:r>
      <w:r w:rsidRPr="006037D9">
        <w:rPr>
          <w:lang w:eastAsia="zh-CN"/>
        </w:rPr>
        <w:t xml:space="preserve"> Sample entries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3668FED2" w14:textId="77777777" w:rsidTr="00FB3019">
        <w:trPr>
          <w:jc w:val="center"/>
        </w:trPr>
        <w:tc>
          <w:tcPr>
            <w:tcW w:w="1849" w:type="dxa"/>
            <w:tcBorders>
              <w:top w:val="single" w:sz="12" w:space="0" w:color="auto"/>
              <w:bottom w:val="single" w:sz="12" w:space="0" w:color="auto"/>
            </w:tcBorders>
          </w:tcPr>
          <w:p w14:paraId="2810ABB4"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297D8E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2D5A7326" w14:textId="77777777" w:rsidTr="00FB3019">
        <w:trPr>
          <w:jc w:val="center"/>
        </w:trPr>
        <w:tc>
          <w:tcPr>
            <w:tcW w:w="1849" w:type="dxa"/>
            <w:tcBorders>
              <w:top w:val="single" w:sz="12" w:space="0" w:color="auto"/>
            </w:tcBorders>
          </w:tcPr>
          <w:p w14:paraId="75047D27"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48422A38"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haptic experience track in single</w:t>
            </w:r>
            <w:r w:rsidRPr="00213142">
              <w:rPr>
                <w:rFonts w:eastAsia="MS Mincho"/>
                <w:szCs w:val="24"/>
                <w:lang w:val="en-US"/>
              </w:rPr>
              <w:t xml:space="preserve">-track </w:t>
            </w:r>
            <w:r>
              <w:rPr>
                <w:rFonts w:eastAsia="MS Mincho"/>
                <w:szCs w:val="24"/>
                <w:lang w:val="en-US"/>
              </w:rPr>
              <w:t>mode (entire haptic experience carried by the same track)</w:t>
            </w:r>
            <w:r w:rsidRPr="00213142">
              <w:rPr>
                <w:rFonts w:eastAsia="MS Mincho"/>
                <w:szCs w:val="24"/>
                <w:lang w:val="en-US"/>
              </w:rPr>
              <w:t xml:space="preserve"> </w:t>
            </w:r>
          </w:p>
        </w:tc>
      </w:tr>
    </w:tbl>
    <w:p w14:paraId="6CE2939D" w14:textId="77777777" w:rsidR="004F01F3" w:rsidRDefault="004F01F3" w:rsidP="006037D9">
      <w:pPr>
        <w:pStyle w:val="BodyText"/>
        <w:adjustRightInd w:val="0"/>
        <w:rPr>
          <w:rFonts w:eastAsia="MS Mincho"/>
          <w:sz w:val="24"/>
        </w:rPr>
      </w:pPr>
    </w:p>
    <w:p w14:paraId="02003341" w14:textId="7D38D639"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ins w:id="1575" w:author="Ahmed Hamza" w:date="2024-11-03T19:17:00Z" w16du:dateUtc="2024-11-04T03:17:00Z">
        <w:r w:rsidR="00BB69CE">
          <w:rPr>
            <w:rFonts w:eastAsia="MS Mincho"/>
            <w:sz w:val="24"/>
          </w:rPr>
          <w:fldChar w:fldCharType="begin"/>
        </w:r>
        <w:r w:rsidR="00BB69CE">
          <w:rPr>
            <w:rFonts w:eastAsia="MS Mincho"/>
            <w:sz w:val="24"/>
          </w:rPr>
          <w:instrText xml:space="preserve"> REF _Ref159424100 \h </w:instrText>
        </w:r>
        <w:r w:rsidR="00BB69CE">
          <w:rPr>
            <w:rFonts w:eastAsia="MS Mincho"/>
            <w:sz w:val="24"/>
          </w:rPr>
        </w:r>
      </w:ins>
      <w:r w:rsidR="00BB69CE">
        <w:rPr>
          <w:rFonts w:eastAsia="MS Mincho"/>
          <w:sz w:val="24"/>
        </w:rPr>
        <w:fldChar w:fldCharType="separate"/>
      </w:r>
      <w:ins w:id="1576" w:author="Ahmed Hamza" w:date="2024-11-03T19:17:00Z" w16du:dateUtc="2024-11-04T03:17:00Z">
        <w:r w:rsidR="00BB69CE">
          <w:rPr>
            <w:lang w:eastAsia="zh-CN"/>
          </w:rPr>
          <w:t xml:space="preserve">Table </w:t>
        </w:r>
        <w:r w:rsidR="00BB69CE">
          <w:rPr>
            <w:noProof/>
            <w:lang w:eastAsia="zh-CN"/>
          </w:rPr>
          <w:t>24</w:t>
        </w:r>
        <w:r w:rsidR="00BB69CE">
          <w:rPr>
            <w:rFonts w:eastAsia="MS Mincho"/>
            <w:sz w:val="24"/>
          </w:rPr>
          <w:fldChar w:fldCharType="end"/>
        </w:r>
      </w:ins>
      <w:ins w:id="1577" w:author="Ahmed Hamza" w:date="2024-11-03T19:18:00Z" w16du:dateUtc="2024-11-04T03:18:00Z">
        <w:r w:rsidR="00BB69CE">
          <w:rPr>
            <w:rFonts w:eastAsia="MS Mincho"/>
            <w:sz w:val="24"/>
          </w:rPr>
          <w:t xml:space="preserve"> </w:t>
        </w:r>
      </w:ins>
      <w:del w:id="1578" w:author="Ahmed Hamza" w:date="2024-11-03T19:17:00Z" w16du:dateUtc="2024-11-04T03:17:00Z">
        <w:r w:rsidR="00363720" w:rsidDel="00BB69CE">
          <w:rPr>
            <w:rFonts w:eastAsia="MS Mincho"/>
            <w:sz w:val="24"/>
            <w:highlight w:val="yellow"/>
          </w:rPr>
          <w:fldChar w:fldCharType="begin"/>
        </w:r>
        <w:r w:rsidR="00363720" w:rsidDel="00BB69CE">
          <w:rPr>
            <w:rFonts w:eastAsia="MS Mincho"/>
            <w:sz w:val="24"/>
          </w:rPr>
          <w:delInstrText xml:space="preserve"> REF _Ref159424100 \h </w:delInstrText>
        </w:r>
        <w:r w:rsidR="00363720" w:rsidDel="00BB69CE">
          <w:rPr>
            <w:rFonts w:eastAsia="MS Mincho"/>
            <w:sz w:val="24"/>
            <w:highlight w:val="yellow"/>
          </w:rPr>
        </w:r>
        <w:r w:rsidR="00363720" w:rsidDel="00BB69CE">
          <w:rPr>
            <w:rFonts w:eastAsia="MS Mincho"/>
            <w:sz w:val="24"/>
            <w:highlight w:val="yellow"/>
          </w:rPr>
          <w:fldChar w:fldCharType="separate"/>
        </w:r>
        <w:r w:rsidR="00363720" w:rsidDel="00BB69CE">
          <w:rPr>
            <w:lang w:eastAsia="zh-CN"/>
          </w:rPr>
          <w:delText xml:space="preserve">Table </w:delText>
        </w:r>
        <w:r w:rsidR="00363720" w:rsidDel="00BB69CE">
          <w:rPr>
            <w:noProof/>
            <w:lang w:eastAsia="zh-CN"/>
          </w:rPr>
          <w:delText>17</w:delText>
        </w:r>
        <w:r w:rsidR="00363720" w:rsidDel="00BB69CE">
          <w:rPr>
            <w:rFonts w:eastAsia="MS Mincho"/>
            <w:sz w:val="24"/>
            <w:highlight w:val="yellow"/>
          </w:rPr>
          <w:fldChar w:fldCharType="end"/>
        </w:r>
        <w:r w:rsidRPr="000A74BC" w:rsidDel="00BB69CE">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p>
    <w:p w14:paraId="72FE4254" w14:textId="601D8056" w:rsidR="006037D9" w:rsidRDefault="006037D9" w:rsidP="006037D9">
      <w:pPr>
        <w:pStyle w:val="TableCaption"/>
        <w:rPr>
          <w:lang w:eastAsia="zh-CN"/>
        </w:rPr>
      </w:pPr>
      <w:bookmarkStart w:id="1579" w:name="_Ref15942410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580" w:author="Ahmed Hamza" w:date="2024-11-03T19:17:00Z" w16du:dateUtc="2024-11-04T03:17:00Z">
        <w:r w:rsidR="00BB69CE">
          <w:rPr>
            <w:noProof/>
            <w:lang w:eastAsia="zh-CN"/>
          </w:rPr>
          <w:t>24</w:t>
        </w:r>
      </w:ins>
      <w:del w:id="1581" w:author="Ahmed Hamza" w:date="2024-10-15T15:14:00Z" w16du:dateUtc="2024-10-15T22:14:00Z">
        <w:r w:rsidR="000440C0" w:rsidDel="00090567">
          <w:rPr>
            <w:noProof/>
            <w:lang w:eastAsia="zh-CN"/>
          </w:rPr>
          <w:delText>17</w:delText>
        </w:r>
      </w:del>
      <w:r>
        <w:rPr>
          <w:lang w:eastAsia="zh-CN"/>
        </w:rPr>
        <w:fldChar w:fldCharType="end"/>
      </w:r>
      <w:bookmarkEnd w:id="1579"/>
      <w:r w:rsidRPr="006037D9">
        <w:rPr>
          <w:lang w:eastAsia="zh-CN"/>
        </w:rPr>
        <w:t xml:space="preserve"> </w:t>
      </w:r>
      <w:r>
        <w:rPr>
          <w:lang w:eastAsia="zh-CN"/>
        </w:rPr>
        <w:t>–</w:t>
      </w:r>
      <w:r w:rsidRPr="006037D9">
        <w:rPr>
          <w:lang w:eastAsia="zh-CN"/>
        </w:rPr>
        <w:t xml:space="preserve"> Sample groups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D2A2318" w14:textId="77777777" w:rsidTr="00FB3019">
        <w:trPr>
          <w:jc w:val="center"/>
        </w:trPr>
        <w:tc>
          <w:tcPr>
            <w:tcW w:w="1849" w:type="dxa"/>
            <w:tcBorders>
              <w:top w:val="single" w:sz="12" w:space="0" w:color="auto"/>
              <w:bottom w:val="single" w:sz="12" w:space="0" w:color="auto"/>
            </w:tcBorders>
          </w:tcPr>
          <w:p w14:paraId="09F4F13E"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4D79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75321F70" w14:textId="77777777" w:rsidTr="00FB3019">
        <w:trPr>
          <w:jc w:val="center"/>
        </w:trPr>
        <w:tc>
          <w:tcPr>
            <w:tcW w:w="1849" w:type="dxa"/>
            <w:tcBorders>
              <w:top w:val="single" w:sz="12" w:space="0" w:color="auto"/>
              <w:bottom w:val="single" w:sz="12" w:space="0" w:color="auto"/>
            </w:tcBorders>
          </w:tcPr>
          <w:p w14:paraId="44911E6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0E47D7E5" w14:textId="77777777" w:rsidR="006037D9" w:rsidRDefault="006037D9" w:rsidP="006037D9">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1EED152F" w14:textId="77777777" w:rsidR="006037D9" w:rsidRPr="005B2B7E" w:rsidRDefault="006037D9" w:rsidP="006037D9">
      <w:pPr>
        <w:rPr>
          <w:lang w:eastAsia="ja-JP"/>
        </w:rPr>
      </w:pPr>
    </w:p>
    <w:p w14:paraId="08526B8B" w14:textId="77777777" w:rsidR="006037D9" w:rsidRDefault="006037D9" w:rsidP="006037D9">
      <w:pPr>
        <w:pStyle w:val="a2"/>
        <w:numPr>
          <w:ilvl w:val="1"/>
          <w:numId w:val="7"/>
        </w:numPr>
        <w:tabs>
          <w:tab w:val="clear" w:pos="567"/>
          <w:tab w:val="left" w:pos="500"/>
        </w:tabs>
        <w:suppressAutoHyphens/>
        <w:spacing w:before="240" w:line="240" w:lineRule="auto"/>
        <w:outlineLvl w:val="1"/>
        <w:rPr>
          <w:lang w:eastAsia="zh-CN"/>
        </w:rPr>
      </w:pPr>
      <w:r>
        <w:rPr>
          <w:lang w:eastAsia="zh-CN"/>
        </w:rPr>
        <w:t xml:space="preserve"> </w:t>
      </w:r>
      <w:bookmarkStart w:id="1582" w:name="_Toc181556002"/>
      <w:r>
        <w:rPr>
          <w:lang w:eastAsia="zh-CN"/>
        </w:rPr>
        <w:t>Multi-track encapsulation of haptics data</w:t>
      </w:r>
      <w:bookmarkEnd w:id="1582"/>
    </w:p>
    <w:p w14:paraId="5CF46133" w14:textId="77777777" w:rsidR="006037D9" w:rsidRPr="009907DC"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1583" w:name="_Toc181556003"/>
      <w:r>
        <w:t>Requirements on files</w:t>
      </w:r>
      <w:bookmarkEnd w:id="1583"/>
    </w:p>
    <w:p w14:paraId="2641DA17" w14:textId="77777777" w:rsidR="006037D9" w:rsidRDefault="006037D9" w:rsidP="006037D9">
      <w:r w:rsidRPr="00B657CB">
        <w:t>Files containing the brands</w:t>
      </w:r>
      <w:r w:rsidRPr="00B25D78">
        <w:t xml:space="preserve"> </w:t>
      </w:r>
      <w:r w:rsidRPr="00730D9E">
        <w:rPr>
          <w:rFonts w:ascii="Courier New" w:hAnsi="Courier New" w:cs="Courier New"/>
        </w:rPr>
        <w:t>'</w:t>
      </w:r>
      <w:r>
        <w:rPr>
          <w:rFonts w:ascii="Courier" w:hAnsi="Courier" w:cs="Courier New"/>
          <w:lang w:eastAsia="ko-KR"/>
        </w:rPr>
        <w:t>mhb1</w:t>
      </w:r>
      <w:r w:rsidRPr="00730D9E">
        <w:rPr>
          <w:rFonts w:ascii="Courier New" w:hAnsi="Courier New" w:cs="Courier New"/>
        </w:rPr>
        <w:t>'</w:t>
      </w:r>
      <w:r w:rsidRPr="00B657CB">
        <w:t xml:space="preserve"> in the compatible brands array of the</w:t>
      </w:r>
      <w:r w:rsidRPr="00B25D78">
        <w:t xml:space="preserve"> </w:t>
      </w:r>
      <w:r w:rsidRPr="00B25D78">
        <w:rPr>
          <w:rStyle w:val="ISOCode"/>
        </w:rPr>
        <w:t>FileTypeBox</w:t>
      </w:r>
      <w:r w:rsidRPr="00B657CB">
        <w:t xml:space="preserve"> shall conform to the constraints defined in this subclause.</w:t>
      </w:r>
    </w:p>
    <w:p w14:paraId="475861CC" w14:textId="4A24C996" w:rsidR="006037D9" w:rsidRDefault="006037D9" w:rsidP="006037D9">
      <w:pPr>
        <w:pStyle w:val="BodyText"/>
      </w:pPr>
      <w:r w:rsidRPr="000779FC">
        <w:rPr>
          <w:rFonts w:eastAsia="MS Mincho"/>
          <w:sz w:val="24"/>
        </w:rPr>
        <w:t xml:space="preserve">The boxes listed in </w:t>
      </w:r>
      <w:ins w:id="1584" w:author="Ahmed Hamza" w:date="2024-11-03T19:18:00Z" w16du:dateUtc="2024-11-04T03:18:00Z">
        <w:r w:rsidR="00BB69CE">
          <w:rPr>
            <w:rFonts w:eastAsia="MS Mincho"/>
            <w:sz w:val="24"/>
          </w:rPr>
          <w:fldChar w:fldCharType="begin"/>
        </w:r>
        <w:r w:rsidR="00BB69CE">
          <w:rPr>
            <w:rFonts w:eastAsia="MS Mincho"/>
            <w:sz w:val="24"/>
          </w:rPr>
          <w:instrText xml:space="preserve"> REF _Ref159424127 \h </w:instrText>
        </w:r>
        <w:r w:rsidR="00BB69CE">
          <w:rPr>
            <w:rFonts w:eastAsia="MS Mincho"/>
            <w:sz w:val="24"/>
          </w:rPr>
        </w:r>
      </w:ins>
      <w:r w:rsidR="00BB69CE">
        <w:rPr>
          <w:rFonts w:eastAsia="MS Mincho"/>
          <w:sz w:val="24"/>
        </w:rPr>
        <w:fldChar w:fldCharType="separate"/>
      </w:r>
      <w:ins w:id="1585" w:author="Ahmed Hamza" w:date="2024-11-03T19:18:00Z" w16du:dateUtc="2024-11-04T03:18:00Z">
        <w:r w:rsidR="00BB69CE">
          <w:rPr>
            <w:lang w:eastAsia="zh-CN"/>
          </w:rPr>
          <w:t xml:space="preserve">Table </w:t>
        </w:r>
        <w:r w:rsidR="00BB69CE">
          <w:rPr>
            <w:noProof/>
            <w:lang w:eastAsia="zh-CN"/>
          </w:rPr>
          <w:t>25</w:t>
        </w:r>
        <w:r w:rsidR="00BB69CE">
          <w:rPr>
            <w:rFonts w:eastAsia="MS Mincho"/>
            <w:sz w:val="24"/>
          </w:rPr>
          <w:fldChar w:fldCharType="end"/>
        </w:r>
        <w:r w:rsidR="00BB69CE">
          <w:rPr>
            <w:rFonts w:eastAsia="MS Mincho"/>
            <w:sz w:val="24"/>
          </w:rPr>
          <w:t xml:space="preserve"> </w:t>
        </w:r>
      </w:ins>
      <w:del w:id="1586" w:author="Ahmed Hamza" w:date="2024-11-03T19:18:00Z" w16du:dateUtc="2024-11-04T03:18:00Z">
        <w:r w:rsidR="00363720" w:rsidDel="00BB69CE">
          <w:rPr>
            <w:rFonts w:eastAsia="MS Mincho"/>
            <w:sz w:val="24"/>
            <w:highlight w:val="yellow"/>
          </w:rPr>
          <w:fldChar w:fldCharType="begin"/>
        </w:r>
        <w:r w:rsidR="00363720" w:rsidDel="00BB69CE">
          <w:rPr>
            <w:rFonts w:eastAsia="MS Mincho"/>
            <w:sz w:val="24"/>
          </w:rPr>
          <w:delInstrText xml:space="preserve"> REF _Ref159424127 \h </w:delInstrText>
        </w:r>
        <w:r w:rsidR="00363720" w:rsidDel="00BB69CE">
          <w:rPr>
            <w:rFonts w:eastAsia="MS Mincho"/>
            <w:sz w:val="24"/>
            <w:highlight w:val="yellow"/>
          </w:rPr>
        </w:r>
        <w:r w:rsidR="00363720" w:rsidDel="00BB69CE">
          <w:rPr>
            <w:rFonts w:eastAsia="MS Mincho"/>
            <w:sz w:val="24"/>
            <w:highlight w:val="yellow"/>
          </w:rPr>
          <w:fldChar w:fldCharType="separate"/>
        </w:r>
        <w:r w:rsidR="00363720" w:rsidDel="00BB69CE">
          <w:rPr>
            <w:lang w:eastAsia="zh-CN"/>
          </w:rPr>
          <w:delText xml:space="preserve">Table </w:delText>
        </w:r>
        <w:r w:rsidR="00363720" w:rsidDel="00BB69CE">
          <w:rPr>
            <w:noProof/>
            <w:lang w:eastAsia="zh-CN"/>
          </w:rPr>
          <w:delText>18</w:delText>
        </w:r>
        <w:r w:rsidR="00363720" w:rsidDel="00BB69CE">
          <w:rPr>
            <w:rFonts w:eastAsia="MS Mincho"/>
            <w:sz w:val="24"/>
            <w:highlight w:val="yellow"/>
          </w:rPr>
          <w:fldChar w:fldCharType="end"/>
        </w:r>
        <w:r w:rsidRPr="000779FC" w:rsidDel="00BB69CE">
          <w:rPr>
            <w:rFonts w:eastAsia="MS Mincho"/>
            <w:sz w:val="24"/>
          </w:rPr>
          <w:delText xml:space="preserve"> </w:delText>
        </w:r>
      </w:del>
      <w:r w:rsidRPr="000779FC">
        <w:rPr>
          <w:rFonts w:eastAsia="MS Mincho"/>
          <w:sz w:val="24"/>
        </w:rPr>
        <w:t xml:space="preserve">are required in a file under the </w:t>
      </w:r>
      <w:r w:rsidRPr="000779FC">
        <w:rPr>
          <w:rFonts w:ascii="Courier New" w:hAnsi="Courier New" w:cs="Courier New"/>
          <w:sz w:val="24"/>
        </w:rPr>
        <w:t>'</w:t>
      </w:r>
      <w:r>
        <w:rPr>
          <w:rFonts w:ascii="Courier" w:hAnsi="Courier" w:cs="Courier New"/>
          <w:sz w:val="24"/>
          <w:lang w:eastAsia="ko-KR"/>
        </w:rPr>
        <w:t>mhb1</w:t>
      </w:r>
      <w:r w:rsidRPr="000779FC">
        <w:rPr>
          <w:rFonts w:ascii="Courier New" w:hAnsi="Courier New" w:cs="Courier New"/>
          <w:sz w:val="24"/>
        </w:rPr>
        <w:t>'</w:t>
      </w:r>
      <w:r w:rsidRPr="000779FC">
        <w:rPr>
          <w:rFonts w:eastAsia="MS Mincho"/>
          <w:sz w:val="24"/>
        </w:rPr>
        <w:t xml:space="preserve"> brand. The Version column in the following table lists the versions of the boxes allowed by this brand. Other versions of the boxes shall not be present.</w:t>
      </w:r>
    </w:p>
    <w:p w14:paraId="224BAAC1" w14:textId="5D1C6CC5" w:rsidR="006037D9" w:rsidRDefault="006037D9" w:rsidP="006037D9">
      <w:pPr>
        <w:pStyle w:val="TableCaption"/>
        <w:rPr>
          <w:lang w:eastAsia="zh-CN"/>
        </w:rPr>
      </w:pPr>
      <w:bookmarkStart w:id="1587" w:name="_Ref159424127"/>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ins w:id="1588" w:author="Ahmed Hamza" w:date="2024-11-03T19:18:00Z" w16du:dateUtc="2024-11-04T03:18:00Z">
        <w:r w:rsidR="00BB69CE">
          <w:rPr>
            <w:noProof/>
            <w:lang w:eastAsia="zh-CN"/>
          </w:rPr>
          <w:t>25</w:t>
        </w:r>
      </w:ins>
      <w:del w:id="1589" w:author="Ahmed Hamza" w:date="2024-10-15T15:14:00Z" w16du:dateUtc="2024-10-15T22:14:00Z">
        <w:r w:rsidR="000440C0" w:rsidDel="00090567">
          <w:rPr>
            <w:noProof/>
            <w:lang w:eastAsia="zh-CN"/>
          </w:rPr>
          <w:delText>18</w:delText>
        </w:r>
      </w:del>
      <w:r>
        <w:rPr>
          <w:lang w:eastAsia="zh-CN"/>
        </w:rPr>
        <w:fldChar w:fldCharType="end"/>
      </w:r>
      <w:bookmarkEnd w:id="1587"/>
      <w:r w:rsidRPr="006037D9">
        <w:rPr>
          <w:lang w:eastAsia="zh-CN"/>
        </w:rPr>
        <w:t xml:space="preserve"> </w:t>
      </w:r>
      <w:r>
        <w:rPr>
          <w:lang w:eastAsia="zh-CN"/>
        </w:rPr>
        <w:t>–</w:t>
      </w:r>
      <w:r w:rsidRPr="006037D9">
        <w:rPr>
          <w:lang w:eastAsia="zh-CN"/>
        </w:rPr>
        <w:t xml:space="preserve"> Required boxes in a file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A418097"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6BA05BA"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397A9AA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2F8C73C1"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4B64E0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EEF3A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061C7E"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7FEAE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3BE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D83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24329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B5951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62D5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A51D40"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5FC2CB"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1C0B5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FEA0A0"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07DF97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801DE2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B47F57"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86328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C49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DDE0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BECD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98D6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7679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10BE7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6814A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7EE20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555CE7E"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9B8611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7CADB3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94B4A"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DA1C1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747FC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63A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99D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AC490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B85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858D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534B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0C4B0BD"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4BD357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6159175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722AF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71D9F"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83913"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625F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0C42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A2F34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9B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CD195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2AC4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A7C8B4"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CB81F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460C7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639A11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1E1EE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773DF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904E1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0DF1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4C20B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8F19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82B6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CE8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9D503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1BBCB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02313FE"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CC2BF81"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142025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E62D7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6A67C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1CE0D7"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EA68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C6523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4DA1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A9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7CDE79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3B8A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7F6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1EC788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DA001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67742BF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C5FAB5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3D71E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8E0A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DF1FB1"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CF858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4300D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83D5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9BCB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CFAC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1331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E56B9BF"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020DAB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4A8993B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EC8BD5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1475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DBEB8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E6CE5F"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87B4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22AAD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00FF1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7721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F0E0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F0E4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E6C49D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B586E3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4F43E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F4BB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D79B5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706B0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C7758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F5023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355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DE333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5FBE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13F9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D03D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68FAF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86FA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0E324B6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EC25B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6FDD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A0F3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B80BF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AF38A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1C39A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DD7CB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071E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38446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A4F2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40230D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31816D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50C09CD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83282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A7239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C90F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2280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B1BC28"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8C412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ABF099"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39F45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FE1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4F972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669865"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6F143B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C257A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84D2B7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891B6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EDB1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C484E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2C08E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D93F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1C6FD"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3BB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CEC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838E9E"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030974"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28EA0F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50111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A8C04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49F1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B7D3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2D4A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8D12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16851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D3FB7"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822053"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1F0FF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B4E560"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CD081DE"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613145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3E6419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FB9EB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04D05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BA394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3358B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03AA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37EDE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AE250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CEAE3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D804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2F85B4"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B2916B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5A546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392BE08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41A44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7317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40C87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57663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8C51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ADC1E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F547E9"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D492E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593C6"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D2C835"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657525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EFF09E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350AAC9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350527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8490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96EC1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ECC21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DED6F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EA20D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FBBBA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A57F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EEAE2C"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9CB45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9BF25BA"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5172C4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10B43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8BB594"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C1EC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A335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50BCBE"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65AA4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41426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9C30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0306A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1C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A8E4C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55C7635"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72FD4F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40FEE8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8304C98"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729A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5C71F"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B4AB2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6EE88"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C9987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A25DF"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BB8CB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1224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1D3111"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CF0308C"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5831664" w14:textId="203A68B2"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CB8CDCA"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0E2F03FE" w14:textId="77777777" w:rsidR="006037D9" w:rsidRPr="0061237A" w:rsidRDefault="006037D9" w:rsidP="00FB3019">
            <w:pPr>
              <w:pStyle w:val="Tablebody"/>
              <w:autoSpaceDE w:val="0"/>
              <w:autoSpaceDN w:val="0"/>
              <w:adjustRightInd w:val="0"/>
              <w:jc w:val="both"/>
              <w:rPr>
                <w:rFonts w:eastAsia="MS Mincho"/>
                <w:sz w:val="16"/>
                <w:szCs w:val="13"/>
              </w:rPr>
            </w:pPr>
            <w:r w:rsidRPr="0061237A">
              <w:rPr>
                <w:rFonts w:eastAsia="MS Mincho"/>
                <w:sz w:val="16"/>
                <w:szCs w:val="13"/>
              </w:rPr>
              <w:t>NOTE</w:t>
            </w:r>
            <w:r w:rsidRPr="0061237A">
              <w:rPr>
                <w:rFonts w:eastAsia="MS Mincho"/>
                <w:sz w:val="16"/>
                <w:szCs w:val="13"/>
              </w:rPr>
              <w:tab/>
              <w:t>A '-' in the Version column indicates that the box is a container box.</w:t>
            </w:r>
          </w:p>
        </w:tc>
      </w:tr>
    </w:tbl>
    <w:p w14:paraId="18BB7FCC" w14:textId="77777777" w:rsidR="006037D9" w:rsidRPr="005B2B7E" w:rsidRDefault="006037D9" w:rsidP="006037D9">
      <w:pPr>
        <w:pStyle w:val="BodyText"/>
        <w:adjustRightInd w:val="0"/>
        <w:rPr>
          <w:rFonts w:eastAsia="MS Mincho"/>
          <w:sz w:val="24"/>
        </w:rPr>
      </w:pPr>
    </w:p>
    <w:p w14:paraId="6C227E89"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1590" w:name="_Toc181556004"/>
      <w:r>
        <w:t>Requirements on readers</w:t>
      </w:r>
      <w:bookmarkEnd w:id="1590"/>
    </w:p>
    <w:p w14:paraId="025D4E47" w14:textId="2B9E0B80" w:rsidR="006037D9" w:rsidRPr="004F01F3" w:rsidRDefault="006037D9" w:rsidP="006037D9">
      <w:r w:rsidRPr="004F01F3">
        <w:t xml:space="preserve">Support for the boxes listed in </w:t>
      </w:r>
      <w:ins w:id="1591" w:author="Ahmed Hamza" w:date="2024-11-03T19:19:00Z" w16du:dateUtc="2024-11-04T03:19:00Z">
        <w:r w:rsidR="00BB69CE">
          <w:fldChar w:fldCharType="begin"/>
        </w:r>
        <w:r w:rsidR="00BB69CE">
          <w:instrText xml:space="preserve"> REF _Ref159424147 \h </w:instrText>
        </w:r>
      </w:ins>
      <w:r w:rsidR="00BB69CE">
        <w:fldChar w:fldCharType="separate"/>
      </w:r>
      <w:ins w:id="1592" w:author="Ahmed Hamza" w:date="2024-11-03T19:19:00Z" w16du:dateUtc="2024-11-04T03:19:00Z">
        <w:r w:rsidR="00BB69CE">
          <w:rPr>
            <w:lang w:eastAsia="zh-CN"/>
          </w:rPr>
          <w:t xml:space="preserve">Table </w:t>
        </w:r>
        <w:r w:rsidR="00BB69CE">
          <w:rPr>
            <w:noProof/>
            <w:lang w:eastAsia="zh-CN"/>
          </w:rPr>
          <w:t>26</w:t>
        </w:r>
        <w:r w:rsidR="00BB69CE">
          <w:fldChar w:fldCharType="end"/>
        </w:r>
        <w:r w:rsidR="00BB69CE">
          <w:t xml:space="preserve"> </w:t>
        </w:r>
      </w:ins>
      <w:del w:id="1593" w:author="Ahmed Hamza" w:date="2024-11-03T19:18:00Z" w16du:dateUtc="2024-11-04T03:18:00Z">
        <w:r w:rsidR="00363720" w:rsidDel="00BB69CE">
          <w:rPr>
            <w:highlight w:val="yellow"/>
          </w:rPr>
          <w:fldChar w:fldCharType="begin"/>
        </w:r>
        <w:r w:rsidR="00363720" w:rsidDel="00BB69CE">
          <w:delInstrText xml:space="preserve"> REF _Ref159424147 \h </w:delInstrText>
        </w:r>
        <w:r w:rsidR="00363720" w:rsidDel="00BB69CE">
          <w:rPr>
            <w:highlight w:val="yellow"/>
          </w:rPr>
        </w:r>
        <w:r w:rsidR="00363720" w:rsidDel="00BB69CE">
          <w:rPr>
            <w:highlight w:val="yellow"/>
          </w:rPr>
          <w:fldChar w:fldCharType="separate"/>
        </w:r>
        <w:r w:rsidR="00363720" w:rsidDel="00BB69CE">
          <w:rPr>
            <w:lang w:eastAsia="zh-CN"/>
          </w:rPr>
          <w:delText xml:space="preserve">Table </w:delText>
        </w:r>
        <w:r w:rsidR="00363720" w:rsidDel="00BB69CE">
          <w:rPr>
            <w:noProof/>
            <w:lang w:eastAsia="zh-CN"/>
          </w:rPr>
          <w:delText>19</w:delText>
        </w:r>
        <w:r w:rsidR="00363720" w:rsidDel="00BB69CE">
          <w:rPr>
            <w:highlight w:val="yellow"/>
          </w:rPr>
          <w:fldChar w:fldCharType="end"/>
        </w:r>
        <w:r w:rsidRPr="004F01F3" w:rsidDel="00BB69CE">
          <w:delText xml:space="preserve"> </w:delText>
        </w:r>
      </w:del>
      <w:r w:rsidRPr="004F01F3">
        <w:t>is required under the '</w:t>
      </w:r>
      <w:r w:rsidRPr="004F01F3">
        <w:rPr>
          <w:rStyle w:val="ISOCode"/>
          <w:sz w:val="24"/>
        </w:rPr>
        <w:t>mhb1</w:t>
      </w:r>
      <w:r w:rsidRPr="004F01F3">
        <w:t>' brand. The Version column in the following table specifies the versions of the boxes that shall be supported by the readers of the '</w:t>
      </w:r>
      <w:r w:rsidRPr="004F01F3">
        <w:rPr>
          <w:rStyle w:val="ISOCode"/>
          <w:sz w:val="24"/>
        </w:rPr>
        <w:t>mhb1</w:t>
      </w:r>
      <w:r w:rsidRPr="004F01F3">
        <w:t>' brand.</w:t>
      </w:r>
    </w:p>
    <w:p w14:paraId="1FB56A5B" w14:textId="72F52984" w:rsidR="006037D9" w:rsidRDefault="006037D9" w:rsidP="006037D9">
      <w:pPr>
        <w:pStyle w:val="TableCaption"/>
        <w:rPr>
          <w:lang w:eastAsia="zh-CN"/>
        </w:rPr>
      </w:pPr>
      <w:bookmarkStart w:id="1594" w:name="_Ref159424147"/>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595" w:author="Ahmed Hamza" w:date="2024-11-03T19:18:00Z" w16du:dateUtc="2024-11-04T03:18:00Z">
        <w:r w:rsidR="00BB69CE">
          <w:rPr>
            <w:noProof/>
            <w:lang w:eastAsia="zh-CN"/>
          </w:rPr>
          <w:t>26</w:t>
        </w:r>
      </w:ins>
      <w:del w:id="1596" w:author="Ahmed Hamza" w:date="2024-10-15T15:14:00Z" w16du:dateUtc="2024-10-15T22:14:00Z">
        <w:r w:rsidR="000440C0" w:rsidDel="00090567">
          <w:rPr>
            <w:noProof/>
            <w:lang w:eastAsia="zh-CN"/>
          </w:rPr>
          <w:delText>19</w:delText>
        </w:r>
      </w:del>
      <w:r>
        <w:rPr>
          <w:lang w:eastAsia="zh-CN"/>
        </w:rPr>
        <w:fldChar w:fldCharType="end"/>
      </w:r>
      <w:bookmarkEnd w:id="1594"/>
      <w:r>
        <w:rPr>
          <w:lang w:eastAsia="zh-CN"/>
        </w:rPr>
        <w:t xml:space="preserve"> </w:t>
      </w:r>
      <w:r w:rsidR="000440C0">
        <w:rPr>
          <w:lang w:eastAsia="zh-CN"/>
        </w:rPr>
        <w:t>–</w:t>
      </w:r>
      <w:r>
        <w:rPr>
          <w:lang w:eastAsia="zh-CN"/>
        </w:rPr>
        <w:t xml:space="preserve"> </w:t>
      </w:r>
      <w:r w:rsidRPr="006037D9">
        <w:rPr>
          <w:lang w:eastAsia="zh-CN"/>
        </w:rPr>
        <w:t>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4DE46756"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29D0B2B"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DC24BF5"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31E8DFF4"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6E96E0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5D23F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96669"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1AC66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3930D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435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571C9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F0B9C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14CB5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CA52C1"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D570C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548B1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369A4F1"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2BD490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2E7FB1"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5AD4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34452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4D6E9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97672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5CF8A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C86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72307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BA6A4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8CC5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7C863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83672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40A8959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C656BD"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FA4C1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4576A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E6BB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BE1DD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C11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7EDB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3003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1D0E0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03BF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8FA7F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CF93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2021050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8052BF" w14:textId="77777777" w:rsidR="006037D9" w:rsidRDefault="006037D9" w:rsidP="00FB3019">
            <w:pPr>
              <w:pStyle w:val="Tablebody"/>
              <w:autoSpaceDE w:val="0"/>
              <w:autoSpaceDN w:val="0"/>
              <w:adjustRightInd w:val="0"/>
              <w:rPr>
                <w:rStyle w:val="ISOCode"/>
                <w:sz w:val="16"/>
                <w:szCs w:val="13"/>
              </w:rPr>
            </w:pPr>
            <w:r>
              <w:rPr>
                <w:rStyle w:val="ISOCode"/>
                <w:sz w:val="16"/>
                <w:szCs w:val="13"/>
              </w:rPr>
              <w:lastRenderedPageBreak/>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F3316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AB88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5B5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E4B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B52D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8FFF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7645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1AA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F39AE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18B3F01"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15FCD917"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45BC011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CA7D7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3C003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E2255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BF33C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32237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7AC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E0596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D350E2"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D2E7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01A40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2FEC6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09B04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CB3137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818CE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07DF7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15F9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F85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9E98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4A27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CCB4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E8DA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BF2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9EFE8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97BA0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FC8FD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5BDDDAA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CFE738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A2DDD5"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24FB6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CDCC7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2A3C4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579FC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9A48C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7A5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BE850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01F42C"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9011048"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8DA5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64073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91951B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0C3A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3EC645"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90E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BB186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A4191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3298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3CCC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E72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C66AEC"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400B35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9ED78CF"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CDD549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196B2A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50211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204DC"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514A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192B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566A8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423E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58EC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8884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63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C126C1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9C8868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3C59EC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02E83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936B2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1D96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F4852"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659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9879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3A97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0A32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3E30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E7FB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A5135D"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FE481F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D3F262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CDA89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A806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ACC27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C266A"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4AA7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E376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719D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A3D69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6B4B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384FE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5E7EF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63A14D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FA90C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A82F3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2730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6A9C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0EC5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C38B0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B9FA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BD11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791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80A90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075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BFB920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D1D8169"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20C869B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A920BB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D9813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3F0B3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9E67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ED7D1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E3C054"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5637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9AF87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39FE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F608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9B6521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79413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6DE3C7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38BB5C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C913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0A1D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0E48E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0F7BA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07259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38B6C3"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8528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139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1B11F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8C248A"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762A1B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7B98BAB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65CB1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23EF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79B6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3156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C95F7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5FD2E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2B1287"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72B5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B2CE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4EF8"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BC73DC"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CB58AC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5938DC7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3F1B6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0BF97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F28E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80B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40667"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0691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1382DF"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9056FD"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607AA"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410A34"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C315A11"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C58E43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4D0629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6F89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FD579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15321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2E683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615FC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A4F01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9AD00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2AC51B"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D8514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B23083"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77FBDBC4"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42AE7A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0D7C57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0662A3F"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F5B4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0D629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8C6B7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036C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69340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FD7DE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D3075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CC7B7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A8E07D"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3CB9030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B6523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7AF684C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64415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E864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52EF6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B75AD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415A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5FD96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23F23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F67C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0CB0D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E9958E"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71B33D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799F9A7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469C1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E50983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EB57CE"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946907"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E20A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87DB8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FE4FC4"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6FE1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8EF48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6B03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E3D08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4CC49A7F"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D67DBD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64F80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840FCAE"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A94C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9A498C"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43CA0"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96ABE1"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CA3D6"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36456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1223A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EF0C0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ACFECC"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0B7AFED"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1E4EC71" w14:textId="7D70039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BCEA41F"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230617E0"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017B1880" w14:textId="77777777" w:rsidR="006037D9" w:rsidRDefault="006037D9" w:rsidP="006037D9">
      <w:pPr>
        <w:pStyle w:val="BodyText"/>
        <w:adjustRightInd w:val="0"/>
        <w:rPr>
          <w:rFonts w:eastAsia="MS Mincho"/>
          <w:sz w:val="24"/>
          <w:szCs w:val="36"/>
        </w:rPr>
      </w:pPr>
    </w:p>
    <w:p w14:paraId="6A6794CE" w14:textId="38A4A3FA" w:rsidR="006037D9" w:rsidRDefault="006037D9" w:rsidP="006037D9">
      <w:pPr>
        <w:pStyle w:val="BodyText"/>
        <w:adjustRightInd w:val="0"/>
        <w:rPr>
          <w:rFonts w:eastAsia="MS Mincho"/>
          <w:sz w:val="24"/>
          <w:szCs w:val="36"/>
        </w:rPr>
      </w:pPr>
      <w:r w:rsidRPr="00B33CEC">
        <w:rPr>
          <w:rFonts w:eastAsia="MS Mincho"/>
          <w:sz w:val="24"/>
          <w:szCs w:val="36"/>
        </w:rPr>
        <w:t>In addition to boxes listed in</w:t>
      </w:r>
      <w:del w:id="1597" w:author="Ahmed Hamza" w:date="2024-11-03T19:20:00Z" w16du:dateUtc="2024-11-04T03:20:00Z">
        <w:r w:rsidRPr="00B33CEC" w:rsidDel="004911DF">
          <w:rPr>
            <w:rFonts w:eastAsia="MS Mincho"/>
            <w:sz w:val="24"/>
            <w:szCs w:val="36"/>
          </w:rPr>
          <w:delText xml:space="preserve"> </w:delText>
        </w:r>
      </w:del>
      <w:ins w:id="1598" w:author="Ahmed Hamza" w:date="2024-11-03T19:20:00Z" w16du:dateUtc="2024-11-04T03:20:00Z">
        <w:r w:rsidR="004911DF">
          <w:rPr>
            <w:rFonts w:eastAsia="MS Mincho"/>
            <w:sz w:val="24"/>
            <w:szCs w:val="36"/>
          </w:rPr>
          <w:t xml:space="preserve"> </w:t>
        </w:r>
      </w:ins>
      <w:ins w:id="1599" w:author="Ahmed Hamza" w:date="2024-11-03T19:21:00Z" w16du:dateUtc="2024-11-04T03:21:00Z">
        <w:r w:rsidR="00E92D9D">
          <w:rPr>
            <w:rFonts w:eastAsia="MS Mincho"/>
            <w:sz w:val="24"/>
            <w:szCs w:val="36"/>
          </w:rPr>
          <w:fldChar w:fldCharType="begin"/>
        </w:r>
        <w:r w:rsidR="00E92D9D">
          <w:rPr>
            <w:rFonts w:eastAsia="MS Mincho"/>
            <w:sz w:val="24"/>
            <w:szCs w:val="36"/>
          </w:rPr>
          <w:instrText xml:space="preserve"> REF _Ref159424147 \h </w:instrText>
        </w:r>
        <w:r w:rsidR="00E92D9D">
          <w:rPr>
            <w:rFonts w:eastAsia="MS Mincho"/>
            <w:sz w:val="24"/>
            <w:szCs w:val="36"/>
          </w:rPr>
        </w:r>
      </w:ins>
      <w:r w:rsidR="00E92D9D">
        <w:rPr>
          <w:rFonts w:eastAsia="MS Mincho"/>
          <w:sz w:val="24"/>
          <w:szCs w:val="36"/>
        </w:rPr>
        <w:fldChar w:fldCharType="separate"/>
      </w:r>
      <w:ins w:id="1600" w:author="Ahmed Hamza" w:date="2024-11-03T19:21:00Z" w16du:dateUtc="2024-11-04T03:21:00Z">
        <w:r w:rsidR="00E92D9D">
          <w:rPr>
            <w:lang w:eastAsia="zh-CN"/>
          </w:rPr>
          <w:t xml:space="preserve">Table </w:t>
        </w:r>
        <w:r w:rsidR="00E92D9D">
          <w:rPr>
            <w:noProof/>
            <w:lang w:eastAsia="zh-CN"/>
          </w:rPr>
          <w:t>26</w:t>
        </w:r>
        <w:r w:rsidR="00E92D9D">
          <w:rPr>
            <w:rFonts w:eastAsia="MS Mincho"/>
            <w:sz w:val="24"/>
            <w:szCs w:val="36"/>
          </w:rPr>
          <w:fldChar w:fldCharType="end"/>
        </w:r>
      </w:ins>
      <w:del w:id="1601" w:author="Ahmed Hamza" w:date="2024-11-03T19:20:00Z" w16du:dateUtc="2024-11-04T03:20:00Z">
        <w:r w:rsidR="00363720" w:rsidDel="004911DF">
          <w:rPr>
            <w:rFonts w:eastAsia="MS Mincho"/>
            <w:sz w:val="24"/>
            <w:szCs w:val="36"/>
            <w:highlight w:val="yellow"/>
          </w:rPr>
          <w:fldChar w:fldCharType="begin"/>
        </w:r>
        <w:r w:rsidR="00363720" w:rsidDel="004911DF">
          <w:rPr>
            <w:rFonts w:eastAsia="MS Mincho"/>
            <w:sz w:val="24"/>
            <w:szCs w:val="36"/>
          </w:rPr>
          <w:delInstrText xml:space="preserve"> REF _Ref159424147 \h </w:delInstrText>
        </w:r>
        <w:r w:rsidR="00363720" w:rsidDel="004911DF">
          <w:rPr>
            <w:rFonts w:eastAsia="MS Mincho"/>
            <w:sz w:val="24"/>
            <w:szCs w:val="36"/>
            <w:highlight w:val="yellow"/>
          </w:rPr>
        </w:r>
        <w:r w:rsidR="00363720" w:rsidDel="004911DF">
          <w:rPr>
            <w:rFonts w:eastAsia="MS Mincho"/>
            <w:sz w:val="24"/>
            <w:szCs w:val="36"/>
            <w:highlight w:val="yellow"/>
          </w:rPr>
          <w:fldChar w:fldCharType="separate"/>
        </w:r>
        <w:r w:rsidR="00363720" w:rsidDel="004911DF">
          <w:rPr>
            <w:lang w:eastAsia="zh-CN"/>
          </w:rPr>
          <w:delText xml:space="preserve">Table </w:delText>
        </w:r>
        <w:r w:rsidR="00363720" w:rsidDel="004911DF">
          <w:rPr>
            <w:noProof/>
            <w:lang w:eastAsia="zh-CN"/>
          </w:rPr>
          <w:delText>19</w:delText>
        </w:r>
        <w:r w:rsidR="00363720" w:rsidDel="004911DF">
          <w:rPr>
            <w:rFonts w:eastAsia="MS Mincho"/>
            <w:sz w:val="24"/>
            <w:szCs w:val="36"/>
            <w:highlight w:val="yellow"/>
          </w:rPr>
          <w:fldChar w:fldCharType="end"/>
        </w:r>
      </w:del>
      <w:r w:rsidRPr="00B33CEC">
        <w:rPr>
          <w:rFonts w:eastAsia="MS Mincho"/>
          <w:sz w:val="24"/>
          <w:szCs w:val="36"/>
        </w:rPr>
        <w:t xml:space="preserve">, support for the boxes listed in </w:t>
      </w:r>
      <w:ins w:id="1602" w:author="Ahmed Hamza" w:date="2024-11-03T19:19:00Z" w16du:dateUtc="2024-11-04T03:19:00Z">
        <w:r w:rsidR="004911DF">
          <w:rPr>
            <w:rFonts w:eastAsia="MS Mincho"/>
            <w:sz w:val="24"/>
            <w:szCs w:val="36"/>
          </w:rPr>
          <w:fldChar w:fldCharType="begin"/>
        </w:r>
        <w:r w:rsidR="004911DF">
          <w:rPr>
            <w:rFonts w:eastAsia="MS Mincho"/>
            <w:sz w:val="24"/>
            <w:szCs w:val="36"/>
          </w:rPr>
          <w:instrText xml:space="preserve"> REF _Ref159424173 \h </w:instrText>
        </w:r>
        <w:r w:rsidR="004911DF">
          <w:rPr>
            <w:rFonts w:eastAsia="MS Mincho"/>
            <w:sz w:val="24"/>
            <w:szCs w:val="36"/>
          </w:rPr>
        </w:r>
      </w:ins>
      <w:r w:rsidR="004911DF">
        <w:rPr>
          <w:rFonts w:eastAsia="MS Mincho"/>
          <w:sz w:val="24"/>
          <w:szCs w:val="36"/>
        </w:rPr>
        <w:fldChar w:fldCharType="separate"/>
      </w:r>
      <w:ins w:id="1603" w:author="Ahmed Hamza" w:date="2024-11-03T19:19:00Z" w16du:dateUtc="2024-11-04T03:19:00Z">
        <w:r w:rsidR="004911DF">
          <w:rPr>
            <w:lang w:eastAsia="zh-CN"/>
          </w:rPr>
          <w:t xml:space="preserve">Table </w:t>
        </w:r>
        <w:r w:rsidR="004911DF">
          <w:rPr>
            <w:noProof/>
            <w:lang w:eastAsia="zh-CN"/>
          </w:rPr>
          <w:t>27</w:t>
        </w:r>
        <w:r w:rsidR="004911DF">
          <w:rPr>
            <w:rFonts w:eastAsia="MS Mincho"/>
            <w:sz w:val="24"/>
            <w:szCs w:val="36"/>
          </w:rPr>
          <w:fldChar w:fldCharType="end"/>
        </w:r>
        <w:r w:rsidR="004911DF">
          <w:rPr>
            <w:rFonts w:eastAsia="MS Mincho"/>
            <w:sz w:val="24"/>
            <w:szCs w:val="36"/>
          </w:rPr>
          <w:t xml:space="preserve"> </w:t>
        </w:r>
      </w:ins>
      <w:r w:rsidR="00363720">
        <w:rPr>
          <w:rFonts w:eastAsia="MS Mincho"/>
          <w:sz w:val="24"/>
          <w:highlight w:val="yellow"/>
        </w:rPr>
        <w:fldChar w:fldCharType="begin"/>
      </w:r>
      <w:r w:rsidR="00363720">
        <w:rPr>
          <w:rFonts w:eastAsia="MS Mincho"/>
          <w:sz w:val="24"/>
          <w:szCs w:val="36"/>
        </w:rPr>
        <w:instrText xml:space="preserve"> REF _Ref159424173 \h </w:instrText>
      </w:r>
      <w:r w:rsidR="00363720">
        <w:rPr>
          <w:rFonts w:eastAsia="MS Mincho"/>
          <w:sz w:val="24"/>
          <w:highlight w:val="yellow"/>
        </w:rPr>
      </w:r>
      <w:r w:rsidR="00363720">
        <w:rPr>
          <w:rFonts w:eastAsia="MS Mincho"/>
          <w:sz w:val="24"/>
          <w:highlight w:val="yellow"/>
        </w:rPr>
        <w:fldChar w:fldCharType="separate"/>
      </w:r>
      <w:del w:id="1604" w:author="Ahmed Hamza" w:date="2024-11-03T19:19:00Z" w16du:dateUtc="2024-11-04T03:19:00Z">
        <w:r w:rsidR="00363720" w:rsidDel="004911DF">
          <w:rPr>
            <w:lang w:eastAsia="zh-CN"/>
          </w:rPr>
          <w:delText xml:space="preserve">Table </w:delText>
        </w:r>
        <w:r w:rsidR="00363720" w:rsidDel="004911DF">
          <w:rPr>
            <w:noProof/>
            <w:lang w:eastAsia="zh-CN"/>
          </w:rPr>
          <w:delText>20</w:delText>
        </w:r>
      </w:del>
      <w:r w:rsidR="00363720">
        <w:rPr>
          <w:rFonts w:eastAsia="MS Mincho"/>
          <w:sz w:val="24"/>
          <w:highlight w:val="yellow"/>
        </w:rPr>
        <w:fldChar w:fldCharType="end"/>
      </w:r>
      <w:del w:id="1605" w:author="Ahmed Hamza" w:date="2024-11-03T19:19:00Z" w16du:dateUtc="2024-11-04T03:19:00Z">
        <w:r w:rsidRPr="00B33CEC" w:rsidDel="004911DF">
          <w:rPr>
            <w:rFonts w:eastAsia="MS Mincho"/>
            <w:sz w:val="36"/>
            <w:szCs w:val="36"/>
          </w:rPr>
          <w:delText xml:space="preserve"> </w:delText>
        </w:r>
      </w:del>
      <w:r w:rsidRPr="00B33CEC">
        <w:rPr>
          <w:rFonts w:eastAsia="MS Mincho"/>
          <w:sz w:val="24"/>
          <w:szCs w:val="36"/>
        </w:rPr>
        <w:t xml:space="preserve">is required under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w:t>
      </w:r>
    </w:p>
    <w:p w14:paraId="22C4866B" w14:textId="6A7E1B5A" w:rsidR="006037D9" w:rsidRPr="00B33CEC" w:rsidDel="00BB69CE" w:rsidRDefault="006037D9" w:rsidP="006037D9">
      <w:pPr>
        <w:pStyle w:val="BodyText"/>
        <w:adjustRightInd w:val="0"/>
        <w:rPr>
          <w:del w:id="1606" w:author="Ahmed Hamza" w:date="2024-11-03T19:19:00Z" w16du:dateUtc="2024-11-04T03:19:00Z"/>
          <w:rFonts w:eastAsia="MS Mincho"/>
          <w:sz w:val="24"/>
          <w:szCs w:val="36"/>
        </w:rPr>
      </w:pPr>
    </w:p>
    <w:p w14:paraId="6C647D73" w14:textId="7B3068EC" w:rsidR="000440C0" w:rsidRDefault="000440C0" w:rsidP="000440C0">
      <w:pPr>
        <w:pStyle w:val="TableCaption"/>
        <w:rPr>
          <w:lang w:eastAsia="zh-CN"/>
        </w:rPr>
      </w:pPr>
      <w:bookmarkStart w:id="1607" w:name="_Ref15942417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608" w:author="Ahmed Hamza" w:date="2024-11-03T19:19:00Z" w16du:dateUtc="2024-11-04T03:19:00Z">
        <w:r w:rsidR="00BB69CE">
          <w:rPr>
            <w:noProof/>
            <w:lang w:eastAsia="zh-CN"/>
          </w:rPr>
          <w:t>27</w:t>
        </w:r>
      </w:ins>
      <w:del w:id="1609" w:author="Ahmed Hamza" w:date="2024-10-15T15:14:00Z" w16du:dateUtc="2024-10-15T22:14:00Z">
        <w:r w:rsidDel="00090567">
          <w:rPr>
            <w:noProof/>
            <w:lang w:eastAsia="zh-CN"/>
          </w:rPr>
          <w:delText>20</w:delText>
        </w:r>
      </w:del>
      <w:r>
        <w:rPr>
          <w:lang w:eastAsia="zh-CN"/>
        </w:rPr>
        <w:fldChar w:fldCharType="end"/>
      </w:r>
      <w:bookmarkEnd w:id="1607"/>
      <w:r w:rsidRPr="000440C0">
        <w:rPr>
          <w:lang w:eastAsia="zh-CN"/>
        </w:rPr>
        <w:t xml:space="preserve"> </w:t>
      </w:r>
      <w:r>
        <w:rPr>
          <w:lang w:eastAsia="zh-CN"/>
        </w:rPr>
        <w:t>–</w:t>
      </w:r>
      <w:r w:rsidRPr="000440C0">
        <w:rPr>
          <w:lang w:eastAsia="zh-CN"/>
        </w:rPr>
        <w:t xml:space="preserve"> Additional 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D771E75"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19B2BBB5"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78D7D69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B50FFEF"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3F2EED5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DD855E8"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64723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F302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81A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BB0C5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D4DC8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1D74C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1687B4"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60FD2D"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D79B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A926D0A" w14:textId="77777777" w:rsidR="006037D9" w:rsidRPr="00B25D78" w:rsidRDefault="006037D9" w:rsidP="00FB3019">
            <w:pPr>
              <w:pStyle w:val="Tablebody"/>
              <w:autoSpaceDE w:val="0"/>
              <w:autoSpaceDN w:val="0"/>
              <w:adjustRightInd w:val="0"/>
              <w:jc w:val="both"/>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E6E0E7E" w14:textId="77777777" w:rsidR="006037D9" w:rsidRPr="00B25D78" w:rsidRDefault="006037D9" w:rsidP="00D17B54">
            <w:pPr>
              <w:pStyle w:val="Tablebody"/>
              <w:autoSpaceDE w:val="0"/>
              <w:autoSpaceDN w:val="0"/>
              <w:adjustRightInd w:val="0"/>
              <w:jc w:val="left"/>
              <w:rPr>
                <w:lang w:val="en-CA"/>
              </w:rPr>
            </w:pPr>
            <w:r>
              <w:rPr>
                <w:rFonts w:eastAsia="MS Mincho"/>
                <w:szCs w:val="24"/>
              </w:rPr>
              <w:t>haptic avatar description</w:t>
            </w:r>
          </w:p>
        </w:tc>
      </w:tr>
      <w:tr w:rsidR="006037D9" w:rsidRPr="00B25D78" w14:paraId="6AC10AC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653D5D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4015B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CE6B2"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7AE16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602B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43C9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9EBF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32315C"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9C6E50"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0CF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1606753"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A689FA4" w14:textId="77777777" w:rsidR="006037D9" w:rsidRDefault="006037D9" w:rsidP="00D17B54">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0AC84B78" w14:textId="77777777" w:rsidR="006037D9" w:rsidRDefault="006037D9" w:rsidP="006037D9">
      <w:pPr>
        <w:rPr>
          <w:lang w:val="de-DE" w:eastAsia="ja-JP"/>
        </w:rPr>
      </w:pPr>
    </w:p>
    <w:p w14:paraId="4103EAC6" w14:textId="0D01572C"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ins w:id="1610" w:author="Ahmed Hamza" w:date="2024-11-03T19:21:00Z" w16du:dateUtc="2024-11-04T03:21:00Z">
        <w:r w:rsidR="00E92D9D">
          <w:rPr>
            <w:rFonts w:eastAsia="MS Mincho"/>
            <w:sz w:val="24"/>
          </w:rPr>
          <w:fldChar w:fldCharType="begin"/>
        </w:r>
        <w:r w:rsidR="00E92D9D">
          <w:rPr>
            <w:rFonts w:eastAsia="MS Mincho"/>
            <w:sz w:val="24"/>
          </w:rPr>
          <w:instrText xml:space="preserve"> REF _Ref159424186 \h </w:instrText>
        </w:r>
        <w:r w:rsidR="00E92D9D">
          <w:rPr>
            <w:rFonts w:eastAsia="MS Mincho"/>
            <w:sz w:val="24"/>
          </w:rPr>
        </w:r>
      </w:ins>
      <w:r w:rsidR="00E92D9D">
        <w:rPr>
          <w:rFonts w:eastAsia="MS Mincho"/>
          <w:sz w:val="24"/>
        </w:rPr>
        <w:fldChar w:fldCharType="separate"/>
      </w:r>
      <w:ins w:id="1611" w:author="Ahmed Hamza" w:date="2024-11-03T19:21:00Z" w16du:dateUtc="2024-11-04T03:21:00Z">
        <w:r w:rsidR="00E92D9D">
          <w:rPr>
            <w:lang w:eastAsia="zh-CN"/>
          </w:rPr>
          <w:t xml:space="preserve">Table </w:t>
        </w:r>
        <w:r w:rsidR="00E92D9D">
          <w:rPr>
            <w:noProof/>
            <w:lang w:eastAsia="zh-CN"/>
          </w:rPr>
          <w:t>28</w:t>
        </w:r>
        <w:r w:rsidR="00E92D9D">
          <w:rPr>
            <w:rFonts w:eastAsia="MS Mincho"/>
            <w:sz w:val="24"/>
          </w:rPr>
          <w:fldChar w:fldCharType="end"/>
        </w:r>
        <w:r w:rsidR="00E92D9D">
          <w:rPr>
            <w:rFonts w:eastAsia="MS Mincho"/>
            <w:sz w:val="24"/>
          </w:rPr>
          <w:t xml:space="preserve"> </w:t>
        </w:r>
      </w:ins>
      <w:del w:id="1612" w:author="Ahmed Hamza" w:date="2024-11-03T19:21:00Z" w16du:dateUtc="2024-11-04T03:21:00Z">
        <w:r w:rsidR="00363720" w:rsidDel="00E92D9D">
          <w:rPr>
            <w:rFonts w:eastAsia="MS Mincho"/>
            <w:sz w:val="24"/>
            <w:highlight w:val="yellow"/>
          </w:rPr>
          <w:fldChar w:fldCharType="begin"/>
        </w:r>
        <w:r w:rsidR="00363720" w:rsidDel="00E92D9D">
          <w:rPr>
            <w:rFonts w:eastAsia="MS Mincho"/>
            <w:sz w:val="24"/>
          </w:rPr>
          <w:delInstrText xml:space="preserve"> REF _Ref159424186 \h </w:delInstrText>
        </w:r>
        <w:r w:rsidR="00363720" w:rsidDel="00E92D9D">
          <w:rPr>
            <w:rFonts w:eastAsia="MS Mincho"/>
            <w:sz w:val="24"/>
            <w:highlight w:val="yellow"/>
          </w:rPr>
        </w:r>
        <w:r w:rsidR="00363720" w:rsidDel="00E92D9D">
          <w:rPr>
            <w:rFonts w:eastAsia="MS Mincho"/>
            <w:sz w:val="24"/>
            <w:highlight w:val="yellow"/>
          </w:rPr>
          <w:fldChar w:fldCharType="separate"/>
        </w:r>
        <w:r w:rsidR="00363720" w:rsidDel="00E92D9D">
          <w:rPr>
            <w:lang w:eastAsia="zh-CN"/>
          </w:rPr>
          <w:delText xml:space="preserve">Table </w:delText>
        </w:r>
        <w:r w:rsidR="00363720" w:rsidDel="00E92D9D">
          <w:rPr>
            <w:noProof/>
            <w:lang w:eastAsia="zh-CN"/>
          </w:rPr>
          <w:delText>21</w:delText>
        </w:r>
        <w:r w:rsidR="00363720" w:rsidDel="00E92D9D">
          <w:rPr>
            <w:rFonts w:eastAsia="MS Mincho"/>
            <w:sz w:val="24"/>
            <w:highlight w:val="yellow"/>
          </w:rPr>
          <w:fldChar w:fldCharType="end"/>
        </w:r>
        <w:r w:rsidRPr="000A74BC" w:rsidDel="00E92D9D">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83665C1" w14:textId="57346E3F" w:rsidR="000440C0" w:rsidRDefault="000440C0" w:rsidP="000440C0">
      <w:pPr>
        <w:pStyle w:val="TableCaption"/>
        <w:rPr>
          <w:lang w:eastAsia="zh-CN"/>
        </w:rPr>
      </w:pPr>
      <w:bookmarkStart w:id="1613" w:name="_Ref159424186"/>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ins w:id="1614" w:author="Ahmed Hamza" w:date="2024-11-03T19:21:00Z" w16du:dateUtc="2024-11-04T03:21:00Z">
        <w:r w:rsidR="00E92D9D">
          <w:rPr>
            <w:noProof/>
            <w:lang w:eastAsia="zh-CN"/>
          </w:rPr>
          <w:t>28</w:t>
        </w:r>
      </w:ins>
      <w:del w:id="1615" w:author="Ahmed Hamza" w:date="2024-10-15T15:14:00Z" w16du:dateUtc="2024-10-15T22:14:00Z">
        <w:r w:rsidDel="00090567">
          <w:rPr>
            <w:noProof/>
            <w:lang w:eastAsia="zh-CN"/>
          </w:rPr>
          <w:delText>21</w:delText>
        </w:r>
      </w:del>
      <w:r>
        <w:rPr>
          <w:lang w:eastAsia="zh-CN"/>
        </w:rPr>
        <w:fldChar w:fldCharType="end"/>
      </w:r>
      <w:bookmarkEnd w:id="1613"/>
      <w:r w:rsidRPr="000440C0">
        <w:rPr>
          <w:lang w:eastAsia="zh-CN"/>
        </w:rPr>
        <w:t xml:space="preserve"> </w:t>
      </w:r>
      <w:r>
        <w:rPr>
          <w:lang w:eastAsia="zh-CN"/>
        </w:rPr>
        <w:t>–</w:t>
      </w:r>
      <w:r w:rsidRPr="000440C0">
        <w:rPr>
          <w:lang w:eastAsia="zh-CN"/>
        </w:rPr>
        <w:t xml:space="preserve"> Sample entries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0EDE529" w14:textId="77777777" w:rsidTr="00FB3019">
        <w:trPr>
          <w:jc w:val="center"/>
        </w:trPr>
        <w:tc>
          <w:tcPr>
            <w:tcW w:w="1849" w:type="dxa"/>
            <w:tcBorders>
              <w:top w:val="single" w:sz="12" w:space="0" w:color="auto"/>
              <w:bottom w:val="single" w:sz="12" w:space="0" w:color="auto"/>
            </w:tcBorders>
          </w:tcPr>
          <w:p w14:paraId="4E018FD1"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CF7290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6A088A43" w14:textId="77777777" w:rsidTr="00FB3019">
        <w:trPr>
          <w:jc w:val="center"/>
        </w:trPr>
        <w:tc>
          <w:tcPr>
            <w:tcW w:w="1849" w:type="dxa"/>
            <w:tcBorders>
              <w:top w:val="single" w:sz="12" w:space="0" w:color="auto"/>
            </w:tcBorders>
          </w:tcPr>
          <w:p w14:paraId="617D13C9"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166CE136"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 xml:space="preserve">haptic experience base track in </w:t>
            </w:r>
            <w:r w:rsidRPr="00213142">
              <w:rPr>
                <w:rFonts w:eastAsia="MS Mincho"/>
                <w:szCs w:val="24"/>
                <w:lang w:val="en-US"/>
              </w:rPr>
              <w:t xml:space="preserve">multi-track </w:t>
            </w:r>
            <w:r>
              <w:rPr>
                <w:rFonts w:eastAsia="MS Mincho"/>
                <w:szCs w:val="24"/>
                <w:lang w:val="en-US"/>
              </w:rPr>
              <w:t>mode with one or more haptic band track</w:t>
            </w:r>
            <w:r w:rsidRPr="00213142">
              <w:rPr>
                <w:rFonts w:eastAsia="MS Mincho"/>
                <w:szCs w:val="24"/>
                <w:lang w:val="en-US"/>
              </w:rPr>
              <w:t xml:space="preserve"> </w:t>
            </w:r>
          </w:p>
        </w:tc>
      </w:tr>
      <w:tr w:rsidR="006037D9" w:rsidRPr="00B25D78" w14:paraId="3E17B9F3" w14:textId="77777777" w:rsidTr="00FB3019">
        <w:trPr>
          <w:jc w:val="center"/>
        </w:trPr>
        <w:tc>
          <w:tcPr>
            <w:tcW w:w="1849" w:type="dxa"/>
            <w:tcBorders>
              <w:top w:val="single" w:sz="12" w:space="0" w:color="auto"/>
            </w:tcBorders>
          </w:tcPr>
          <w:p w14:paraId="64AD2EA3" w14:textId="77777777" w:rsidR="006037D9" w:rsidRDefault="006037D9" w:rsidP="00FB3019">
            <w:pPr>
              <w:pStyle w:val="Tablebody"/>
              <w:autoSpaceDE w:val="0"/>
              <w:autoSpaceDN w:val="0"/>
              <w:adjustRightInd w:val="0"/>
              <w:rPr>
                <w:rFonts w:ascii="Courier New" w:hAnsi="Courier New" w:cs="Courier New"/>
                <w:color w:val="333333"/>
                <w:sz w:val="21"/>
                <w:szCs w:val="21"/>
                <w:shd w:val="clear" w:color="auto" w:fill="FFFFFF"/>
              </w:rPr>
            </w:pPr>
            <w:r w:rsidRPr="006226A6">
              <w:rPr>
                <w:rFonts w:ascii="Courier New" w:hAnsi="Courier New" w:cs="Courier New"/>
                <w:color w:val="333333"/>
                <w:sz w:val="21"/>
                <w:szCs w:val="21"/>
                <w:highlight w:val="yellow"/>
                <w:shd w:val="clear" w:color="auto" w:fill="FFFFFF"/>
              </w:rPr>
              <w:t>mhb1</w:t>
            </w:r>
          </w:p>
        </w:tc>
        <w:tc>
          <w:tcPr>
            <w:tcW w:w="3887" w:type="dxa"/>
            <w:tcBorders>
              <w:top w:val="single" w:sz="12" w:space="0" w:color="auto"/>
            </w:tcBorders>
          </w:tcPr>
          <w:p w14:paraId="62E31E8C" w14:textId="242CAD4C" w:rsidR="006037D9" w:rsidRPr="00CE6180" w:rsidRDefault="006037D9" w:rsidP="00FB3019">
            <w:pPr>
              <w:pStyle w:val="Tablebody"/>
              <w:autoSpaceDE w:val="0"/>
              <w:autoSpaceDN w:val="0"/>
              <w:adjustRightInd w:val="0"/>
              <w:jc w:val="both"/>
              <w:rPr>
                <w:rFonts w:eastAsia="MS Mincho"/>
                <w:szCs w:val="24"/>
                <w:highlight w:val="yellow"/>
              </w:rPr>
            </w:pPr>
            <w:r>
              <w:rPr>
                <w:rFonts w:eastAsia="MS Mincho"/>
                <w:szCs w:val="24"/>
                <w:lang w:val="en-US"/>
              </w:rPr>
              <w:t xml:space="preserve">haptic band track in </w:t>
            </w:r>
            <w:r w:rsidRPr="00213142">
              <w:rPr>
                <w:rFonts w:eastAsia="MS Mincho"/>
                <w:szCs w:val="24"/>
                <w:lang w:val="en-US"/>
              </w:rPr>
              <w:t>multi-track</w:t>
            </w:r>
            <w:r>
              <w:rPr>
                <w:rFonts w:eastAsia="MS Mincho"/>
                <w:szCs w:val="24"/>
                <w:lang w:val="en-US"/>
              </w:rPr>
              <w:t xml:space="preserve"> mode</w:t>
            </w:r>
            <w:r w:rsidRPr="00213142">
              <w:rPr>
                <w:rFonts w:eastAsia="MS Mincho"/>
                <w:szCs w:val="24"/>
                <w:lang w:val="en-US"/>
              </w:rPr>
              <w:t xml:space="preserve"> </w:t>
            </w:r>
            <w:r>
              <w:rPr>
                <w:rFonts w:eastAsia="MS Mincho"/>
                <w:szCs w:val="24"/>
                <w:lang w:val="en-US"/>
              </w:rPr>
              <w:t>carrying band data for a haptic perception channel</w:t>
            </w:r>
          </w:p>
        </w:tc>
      </w:tr>
    </w:tbl>
    <w:p w14:paraId="38246697" w14:textId="77777777" w:rsidR="004F01F3" w:rsidRDefault="004F01F3" w:rsidP="006037D9">
      <w:pPr>
        <w:pStyle w:val="BodyText"/>
        <w:adjustRightInd w:val="0"/>
        <w:rPr>
          <w:rFonts w:eastAsia="MS Mincho"/>
          <w:sz w:val="24"/>
        </w:rPr>
      </w:pPr>
    </w:p>
    <w:p w14:paraId="2F4577FE" w14:textId="2F62B3EB"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track groups in </w:t>
      </w:r>
      <w:ins w:id="1616" w:author="Ahmed Hamza" w:date="2024-11-03T19:23:00Z" w16du:dateUtc="2024-11-04T03:23:00Z">
        <w:r w:rsidR="00B228CC">
          <w:rPr>
            <w:rFonts w:eastAsia="MS Mincho"/>
            <w:sz w:val="24"/>
          </w:rPr>
          <w:fldChar w:fldCharType="begin"/>
        </w:r>
        <w:r w:rsidR="00B228CC">
          <w:rPr>
            <w:rFonts w:eastAsia="MS Mincho"/>
            <w:sz w:val="24"/>
          </w:rPr>
          <w:instrText xml:space="preserve"> REF _Ref159424222 \h </w:instrText>
        </w:r>
        <w:r w:rsidR="00B228CC">
          <w:rPr>
            <w:rFonts w:eastAsia="MS Mincho"/>
            <w:sz w:val="24"/>
          </w:rPr>
        </w:r>
      </w:ins>
      <w:r w:rsidR="00B228CC">
        <w:rPr>
          <w:rFonts w:eastAsia="MS Mincho"/>
          <w:sz w:val="24"/>
        </w:rPr>
        <w:fldChar w:fldCharType="separate"/>
      </w:r>
      <w:ins w:id="1617" w:author="Ahmed Hamza" w:date="2024-11-03T19:23:00Z" w16du:dateUtc="2024-11-04T03:23:00Z">
        <w:r w:rsidR="00B228CC">
          <w:rPr>
            <w:lang w:eastAsia="zh-CN"/>
          </w:rPr>
          <w:t xml:space="preserve">Table </w:t>
        </w:r>
        <w:r w:rsidR="00B228CC">
          <w:rPr>
            <w:noProof/>
            <w:lang w:eastAsia="zh-CN"/>
          </w:rPr>
          <w:t>29</w:t>
        </w:r>
        <w:r w:rsidR="00B228CC">
          <w:rPr>
            <w:rFonts w:eastAsia="MS Mincho"/>
            <w:sz w:val="24"/>
          </w:rPr>
          <w:fldChar w:fldCharType="end"/>
        </w:r>
        <w:r w:rsidR="00B228CC">
          <w:rPr>
            <w:rFonts w:eastAsia="MS Mincho"/>
            <w:sz w:val="24"/>
          </w:rPr>
          <w:t xml:space="preserve"> </w:t>
        </w:r>
      </w:ins>
      <w:del w:id="1618" w:author="Ahmed Hamza" w:date="2024-11-03T19:23:00Z" w16du:dateUtc="2024-11-04T03:23:00Z">
        <w:r w:rsidR="00363720" w:rsidDel="00B228CC">
          <w:rPr>
            <w:rFonts w:eastAsia="MS Mincho"/>
            <w:sz w:val="24"/>
            <w:highlight w:val="yellow"/>
          </w:rPr>
          <w:fldChar w:fldCharType="begin"/>
        </w:r>
        <w:r w:rsidR="00363720" w:rsidDel="00B228CC">
          <w:rPr>
            <w:rFonts w:eastAsia="MS Mincho"/>
            <w:sz w:val="24"/>
          </w:rPr>
          <w:delInstrText xml:space="preserve"> REF _Ref159424222 \h </w:delInstrText>
        </w:r>
        <w:r w:rsidR="00363720" w:rsidDel="00B228CC">
          <w:rPr>
            <w:rFonts w:eastAsia="MS Mincho"/>
            <w:sz w:val="24"/>
            <w:highlight w:val="yellow"/>
          </w:rPr>
        </w:r>
        <w:r w:rsidR="00363720" w:rsidDel="00B228CC">
          <w:rPr>
            <w:rFonts w:eastAsia="MS Mincho"/>
            <w:sz w:val="24"/>
            <w:highlight w:val="yellow"/>
          </w:rPr>
          <w:fldChar w:fldCharType="separate"/>
        </w:r>
        <w:r w:rsidR="00363720" w:rsidDel="00B228CC">
          <w:rPr>
            <w:lang w:eastAsia="zh-CN"/>
          </w:rPr>
          <w:delText xml:space="preserve">Table </w:delText>
        </w:r>
        <w:r w:rsidR="00363720" w:rsidDel="00B228CC">
          <w:rPr>
            <w:noProof/>
            <w:lang w:eastAsia="zh-CN"/>
          </w:rPr>
          <w:delText>22</w:delText>
        </w:r>
        <w:r w:rsidR="00363720" w:rsidDel="00B228CC">
          <w:rPr>
            <w:rFonts w:eastAsia="MS Mincho"/>
            <w:sz w:val="24"/>
            <w:highlight w:val="yellow"/>
          </w:rPr>
          <w:fldChar w:fldCharType="end"/>
        </w:r>
        <w:r w:rsidRPr="000A74BC" w:rsidDel="00B228CC">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56674503" w14:textId="71A21EDD" w:rsidR="000440C0" w:rsidRDefault="000440C0" w:rsidP="000440C0">
      <w:pPr>
        <w:pStyle w:val="TableCaption"/>
        <w:rPr>
          <w:lang w:eastAsia="zh-CN"/>
        </w:rPr>
      </w:pPr>
      <w:bookmarkStart w:id="1619" w:name="_Ref15942422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620" w:author="Ahmed Hamza" w:date="2024-11-03T19:23:00Z" w16du:dateUtc="2024-11-04T03:23:00Z">
        <w:r w:rsidR="00B228CC">
          <w:rPr>
            <w:noProof/>
            <w:lang w:eastAsia="zh-CN"/>
          </w:rPr>
          <w:t>29</w:t>
        </w:r>
      </w:ins>
      <w:del w:id="1621" w:author="Ahmed Hamza" w:date="2024-10-15T15:14:00Z" w16du:dateUtc="2024-10-15T22:14:00Z">
        <w:r w:rsidDel="00090567">
          <w:rPr>
            <w:noProof/>
            <w:lang w:eastAsia="zh-CN"/>
          </w:rPr>
          <w:delText>22</w:delText>
        </w:r>
      </w:del>
      <w:r>
        <w:rPr>
          <w:lang w:eastAsia="zh-CN"/>
        </w:rPr>
        <w:fldChar w:fldCharType="end"/>
      </w:r>
      <w:bookmarkEnd w:id="1619"/>
      <w:r w:rsidRPr="000440C0">
        <w:rPr>
          <w:lang w:eastAsia="zh-CN"/>
        </w:rPr>
        <w:t xml:space="preserve"> </w:t>
      </w:r>
      <w:r>
        <w:rPr>
          <w:lang w:eastAsia="zh-CN"/>
        </w:rPr>
        <w:t>–</w:t>
      </w:r>
      <w:r w:rsidRPr="000440C0">
        <w:rPr>
          <w:lang w:eastAsia="zh-CN"/>
        </w:rPr>
        <w:t xml:space="preserve"> Track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4B1AA3A8" w14:textId="77777777" w:rsidTr="00FB3019">
        <w:trPr>
          <w:jc w:val="center"/>
        </w:trPr>
        <w:tc>
          <w:tcPr>
            <w:tcW w:w="1849" w:type="dxa"/>
            <w:tcBorders>
              <w:top w:val="single" w:sz="12" w:space="0" w:color="auto"/>
              <w:bottom w:val="single" w:sz="12" w:space="0" w:color="auto"/>
            </w:tcBorders>
          </w:tcPr>
          <w:p w14:paraId="3B0D9712"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3695626"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w:t>
            </w:r>
            <w:r>
              <w:rPr>
                <w:rFonts w:eastAsia="MS Mincho"/>
                <w:b/>
                <w:szCs w:val="24"/>
              </w:rPr>
              <w:t>track group</w:t>
            </w:r>
          </w:p>
        </w:tc>
      </w:tr>
      <w:tr w:rsidR="006037D9" w:rsidRPr="00B25D78" w14:paraId="22183D06" w14:textId="77777777" w:rsidTr="00FB3019">
        <w:trPr>
          <w:jc w:val="center"/>
        </w:trPr>
        <w:tc>
          <w:tcPr>
            <w:tcW w:w="1849" w:type="dxa"/>
            <w:tcBorders>
              <w:top w:val="single" w:sz="12" w:space="0" w:color="auto"/>
            </w:tcBorders>
          </w:tcPr>
          <w:p w14:paraId="5805322E"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mhbd</w:t>
            </w:r>
          </w:p>
        </w:tc>
        <w:tc>
          <w:tcPr>
            <w:tcW w:w="3887" w:type="dxa"/>
            <w:tcBorders>
              <w:top w:val="single" w:sz="12" w:space="0" w:color="auto"/>
            </w:tcBorders>
          </w:tcPr>
          <w:p w14:paraId="5A62F9DB" w14:textId="77777777" w:rsidR="006037D9" w:rsidRPr="00B25D78" w:rsidRDefault="006037D9" w:rsidP="00FB3019">
            <w:pPr>
              <w:pStyle w:val="Tablebody"/>
              <w:autoSpaceDE w:val="0"/>
              <w:autoSpaceDN w:val="0"/>
              <w:adjustRightInd w:val="0"/>
              <w:jc w:val="both"/>
              <w:rPr>
                <w:lang w:val="en-CA"/>
              </w:rPr>
            </w:pPr>
            <w:r>
              <w:rPr>
                <w:rFonts w:eastAsia="MS Mincho"/>
                <w:szCs w:val="24"/>
              </w:rPr>
              <w:t>MIHS band track</w:t>
            </w:r>
            <w:r w:rsidRPr="005B3AAC">
              <w:rPr>
                <w:rFonts w:eastAsia="MS Mincho"/>
                <w:szCs w:val="24"/>
              </w:rPr>
              <w:t xml:space="preserve"> group</w:t>
            </w:r>
          </w:p>
        </w:tc>
      </w:tr>
    </w:tbl>
    <w:p w14:paraId="489CE609" w14:textId="77777777" w:rsidR="004F01F3" w:rsidRDefault="004F01F3" w:rsidP="006037D9">
      <w:pPr>
        <w:pStyle w:val="BodyText"/>
        <w:adjustRightInd w:val="0"/>
        <w:rPr>
          <w:rFonts w:eastAsia="MS Mincho"/>
          <w:sz w:val="24"/>
        </w:rPr>
      </w:pPr>
    </w:p>
    <w:p w14:paraId="16E9C954" w14:textId="6262EE34"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reference types in </w:t>
      </w:r>
      <w:ins w:id="1622" w:author="Ahmed Hamza" w:date="2024-11-03T19:24:00Z" w16du:dateUtc="2024-11-04T03:24:00Z">
        <w:r w:rsidR="00B228CC">
          <w:rPr>
            <w:rFonts w:eastAsia="MS Mincho"/>
            <w:sz w:val="24"/>
          </w:rPr>
          <w:fldChar w:fldCharType="begin"/>
        </w:r>
        <w:r w:rsidR="00B228CC">
          <w:rPr>
            <w:rFonts w:eastAsia="MS Mincho"/>
            <w:sz w:val="24"/>
          </w:rPr>
          <w:instrText xml:space="preserve"> REF _Ref159424240 \h </w:instrText>
        </w:r>
        <w:r w:rsidR="00B228CC">
          <w:rPr>
            <w:rFonts w:eastAsia="MS Mincho"/>
            <w:sz w:val="24"/>
          </w:rPr>
        </w:r>
      </w:ins>
      <w:r w:rsidR="00B228CC">
        <w:rPr>
          <w:rFonts w:eastAsia="MS Mincho"/>
          <w:sz w:val="24"/>
        </w:rPr>
        <w:fldChar w:fldCharType="separate"/>
      </w:r>
      <w:ins w:id="1623" w:author="Ahmed Hamza" w:date="2024-11-03T19:24:00Z" w16du:dateUtc="2024-11-04T03:24:00Z">
        <w:r w:rsidR="00B228CC">
          <w:rPr>
            <w:lang w:eastAsia="zh-CN"/>
          </w:rPr>
          <w:t xml:space="preserve">Table </w:t>
        </w:r>
        <w:r w:rsidR="00B228CC">
          <w:rPr>
            <w:noProof/>
            <w:lang w:eastAsia="zh-CN"/>
          </w:rPr>
          <w:t>30</w:t>
        </w:r>
        <w:r w:rsidR="00B228CC">
          <w:rPr>
            <w:rFonts w:eastAsia="MS Mincho"/>
            <w:sz w:val="24"/>
          </w:rPr>
          <w:fldChar w:fldCharType="end"/>
        </w:r>
        <w:r w:rsidR="00B228CC">
          <w:rPr>
            <w:rFonts w:eastAsia="MS Mincho"/>
            <w:sz w:val="24"/>
          </w:rPr>
          <w:t xml:space="preserve"> </w:t>
        </w:r>
      </w:ins>
      <w:del w:id="1624" w:author="Ahmed Hamza" w:date="2024-11-03T19:24:00Z" w16du:dateUtc="2024-11-04T03:24:00Z">
        <w:r w:rsidR="00363720" w:rsidDel="00B228CC">
          <w:rPr>
            <w:rFonts w:eastAsia="MS Mincho"/>
            <w:sz w:val="24"/>
            <w:highlight w:val="yellow"/>
          </w:rPr>
          <w:fldChar w:fldCharType="begin"/>
        </w:r>
        <w:r w:rsidR="00363720" w:rsidDel="00B228CC">
          <w:rPr>
            <w:rFonts w:eastAsia="MS Mincho"/>
            <w:sz w:val="24"/>
          </w:rPr>
          <w:delInstrText xml:space="preserve"> REF _Ref159424240 \h </w:delInstrText>
        </w:r>
        <w:r w:rsidR="00363720" w:rsidDel="00B228CC">
          <w:rPr>
            <w:rFonts w:eastAsia="MS Mincho"/>
            <w:sz w:val="24"/>
            <w:highlight w:val="yellow"/>
          </w:rPr>
        </w:r>
        <w:r w:rsidR="00363720" w:rsidDel="00B228CC">
          <w:rPr>
            <w:rFonts w:eastAsia="MS Mincho"/>
            <w:sz w:val="24"/>
            <w:highlight w:val="yellow"/>
          </w:rPr>
          <w:fldChar w:fldCharType="separate"/>
        </w:r>
        <w:r w:rsidR="00363720" w:rsidDel="00B228CC">
          <w:rPr>
            <w:lang w:eastAsia="zh-CN"/>
          </w:rPr>
          <w:delText xml:space="preserve">Table </w:delText>
        </w:r>
        <w:r w:rsidR="00363720" w:rsidDel="00B228CC">
          <w:rPr>
            <w:noProof/>
            <w:lang w:eastAsia="zh-CN"/>
          </w:rPr>
          <w:delText>23</w:delText>
        </w:r>
        <w:r w:rsidR="00363720" w:rsidDel="00B228CC">
          <w:rPr>
            <w:rFonts w:eastAsia="MS Mincho"/>
            <w:sz w:val="24"/>
            <w:highlight w:val="yellow"/>
          </w:rPr>
          <w:fldChar w:fldCharType="end"/>
        </w:r>
        <w:r w:rsidRPr="000A74BC" w:rsidDel="00B228CC">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187A9A6" w14:textId="56D49FA8" w:rsidR="000440C0" w:rsidRDefault="000440C0" w:rsidP="000440C0">
      <w:pPr>
        <w:pStyle w:val="TableCaption"/>
        <w:rPr>
          <w:lang w:eastAsia="zh-CN"/>
        </w:rPr>
      </w:pPr>
      <w:bookmarkStart w:id="1625" w:name="_Ref15942424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626" w:author="Ahmed Hamza" w:date="2024-11-03T19:24:00Z" w16du:dateUtc="2024-11-04T03:24:00Z">
        <w:r w:rsidR="00B228CC">
          <w:rPr>
            <w:noProof/>
            <w:lang w:eastAsia="zh-CN"/>
          </w:rPr>
          <w:t>30</w:t>
        </w:r>
      </w:ins>
      <w:del w:id="1627" w:author="Ahmed Hamza" w:date="2024-10-15T15:14:00Z" w16du:dateUtc="2024-10-15T22:14:00Z">
        <w:r w:rsidDel="00090567">
          <w:rPr>
            <w:noProof/>
            <w:lang w:eastAsia="zh-CN"/>
          </w:rPr>
          <w:delText>23</w:delText>
        </w:r>
      </w:del>
      <w:r>
        <w:rPr>
          <w:lang w:eastAsia="zh-CN"/>
        </w:rPr>
        <w:fldChar w:fldCharType="end"/>
      </w:r>
      <w:bookmarkEnd w:id="1625"/>
      <w:r w:rsidRPr="000440C0">
        <w:rPr>
          <w:lang w:eastAsia="zh-CN"/>
        </w:rPr>
        <w:t xml:space="preserve"> </w:t>
      </w:r>
      <w:r>
        <w:rPr>
          <w:lang w:eastAsia="zh-CN"/>
        </w:rPr>
        <w:t>–</w:t>
      </w:r>
      <w:r w:rsidRPr="000440C0">
        <w:rPr>
          <w:lang w:eastAsia="zh-CN"/>
        </w:rPr>
        <w:t xml:space="preserve"> Reference types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1968B1B3" w14:textId="77777777" w:rsidTr="00FB3019">
        <w:trPr>
          <w:jc w:val="center"/>
        </w:trPr>
        <w:tc>
          <w:tcPr>
            <w:tcW w:w="1849" w:type="dxa"/>
            <w:tcBorders>
              <w:top w:val="single" w:sz="12" w:space="0" w:color="auto"/>
              <w:bottom w:val="single" w:sz="12" w:space="0" w:color="auto"/>
            </w:tcBorders>
          </w:tcPr>
          <w:p w14:paraId="41E73B0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5ED12AE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reference t</w:t>
            </w:r>
            <w:r w:rsidRPr="00B25D78">
              <w:rPr>
                <w:rFonts w:eastAsia="MS Mincho"/>
                <w:b/>
                <w:szCs w:val="24"/>
              </w:rPr>
              <w:t>y</w:t>
            </w:r>
            <w:r>
              <w:rPr>
                <w:rFonts w:eastAsia="MS Mincho"/>
                <w:b/>
                <w:szCs w:val="24"/>
              </w:rPr>
              <w:t>pe</w:t>
            </w:r>
          </w:p>
        </w:tc>
      </w:tr>
      <w:tr w:rsidR="006037D9" w:rsidRPr="00B25D78" w14:paraId="32A21B58" w14:textId="77777777" w:rsidTr="00FB3019">
        <w:trPr>
          <w:jc w:val="center"/>
        </w:trPr>
        <w:tc>
          <w:tcPr>
            <w:tcW w:w="1849" w:type="dxa"/>
            <w:tcBorders>
              <w:top w:val="single" w:sz="12" w:space="0" w:color="auto"/>
              <w:bottom w:val="single" w:sz="12" w:space="0" w:color="auto"/>
            </w:tcBorders>
          </w:tcPr>
          <w:p w14:paraId="6075CD3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mhbd</w:t>
            </w:r>
          </w:p>
        </w:tc>
        <w:tc>
          <w:tcPr>
            <w:tcW w:w="3887" w:type="dxa"/>
            <w:tcBorders>
              <w:top w:val="single" w:sz="12" w:space="0" w:color="auto"/>
              <w:bottom w:val="single" w:sz="12" w:space="0" w:color="auto"/>
            </w:tcBorders>
          </w:tcPr>
          <w:p w14:paraId="224E5867" w14:textId="77777777" w:rsidR="006037D9" w:rsidRDefault="006037D9" w:rsidP="00FB3019">
            <w:pPr>
              <w:pStyle w:val="Tablebody"/>
              <w:autoSpaceDE w:val="0"/>
              <w:autoSpaceDN w:val="0"/>
              <w:adjustRightInd w:val="0"/>
              <w:jc w:val="both"/>
              <w:rPr>
                <w:rFonts w:eastAsia="MS Mincho"/>
                <w:szCs w:val="20"/>
              </w:rPr>
            </w:pPr>
            <w:r>
              <w:rPr>
                <w:rFonts w:eastAsia="MS Mincho"/>
                <w:szCs w:val="20"/>
              </w:rPr>
              <w:t>reference to track carrying haptic band data</w:t>
            </w:r>
          </w:p>
        </w:tc>
      </w:tr>
    </w:tbl>
    <w:p w14:paraId="293B8425" w14:textId="77777777" w:rsidR="004F01F3" w:rsidRDefault="004F01F3" w:rsidP="006037D9">
      <w:pPr>
        <w:pStyle w:val="BodyText"/>
        <w:adjustRightInd w:val="0"/>
        <w:rPr>
          <w:rFonts w:eastAsia="MS Mincho"/>
          <w:sz w:val="24"/>
        </w:rPr>
      </w:pPr>
    </w:p>
    <w:p w14:paraId="0FFFD417" w14:textId="6430F97E"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ins w:id="1628" w:author="Ahmed Hamza" w:date="2024-11-03T19:24:00Z" w16du:dateUtc="2024-11-04T03:24:00Z">
        <w:r w:rsidR="00B228CC">
          <w:rPr>
            <w:rFonts w:eastAsia="MS Mincho"/>
            <w:sz w:val="24"/>
          </w:rPr>
          <w:fldChar w:fldCharType="begin"/>
        </w:r>
        <w:r w:rsidR="00B228CC">
          <w:rPr>
            <w:rFonts w:eastAsia="MS Mincho"/>
            <w:sz w:val="24"/>
          </w:rPr>
          <w:instrText xml:space="preserve"> REF _Ref159424250 \h </w:instrText>
        </w:r>
        <w:r w:rsidR="00B228CC">
          <w:rPr>
            <w:rFonts w:eastAsia="MS Mincho"/>
            <w:sz w:val="24"/>
          </w:rPr>
        </w:r>
      </w:ins>
      <w:r w:rsidR="00B228CC">
        <w:rPr>
          <w:rFonts w:eastAsia="MS Mincho"/>
          <w:sz w:val="24"/>
        </w:rPr>
        <w:fldChar w:fldCharType="separate"/>
      </w:r>
      <w:ins w:id="1629" w:author="Ahmed Hamza" w:date="2024-11-03T19:24:00Z" w16du:dateUtc="2024-11-04T03:24:00Z">
        <w:r w:rsidR="00B228CC">
          <w:rPr>
            <w:lang w:eastAsia="zh-CN"/>
          </w:rPr>
          <w:t xml:space="preserve">Table </w:t>
        </w:r>
        <w:r w:rsidR="00B228CC">
          <w:rPr>
            <w:noProof/>
            <w:lang w:eastAsia="zh-CN"/>
          </w:rPr>
          <w:t>31</w:t>
        </w:r>
        <w:r w:rsidR="00B228CC">
          <w:rPr>
            <w:rFonts w:eastAsia="MS Mincho"/>
            <w:sz w:val="24"/>
          </w:rPr>
          <w:fldChar w:fldCharType="end"/>
        </w:r>
        <w:r w:rsidR="00B228CC">
          <w:rPr>
            <w:rFonts w:eastAsia="MS Mincho"/>
            <w:sz w:val="24"/>
          </w:rPr>
          <w:t xml:space="preserve"> </w:t>
        </w:r>
      </w:ins>
      <w:del w:id="1630" w:author="Ahmed Hamza" w:date="2024-11-03T19:24:00Z" w16du:dateUtc="2024-11-04T03:24:00Z">
        <w:r w:rsidR="00363720" w:rsidDel="00B228CC">
          <w:rPr>
            <w:rFonts w:eastAsia="MS Mincho"/>
            <w:sz w:val="24"/>
            <w:highlight w:val="yellow"/>
          </w:rPr>
          <w:fldChar w:fldCharType="begin"/>
        </w:r>
        <w:r w:rsidR="00363720" w:rsidDel="00B228CC">
          <w:rPr>
            <w:rFonts w:eastAsia="MS Mincho"/>
            <w:sz w:val="24"/>
          </w:rPr>
          <w:delInstrText xml:space="preserve"> REF _Ref159424250 \h </w:delInstrText>
        </w:r>
        <w:r w:rsidR="00363720" w:rsidDel="00B228CC">
          <w:rPr>
            <w:rFonts w:eastAsia="MS Mincho"/>
            <w:sz w:val="24"/>
            <w:highlight w:val="yellow"/>
          </w:rPr>
        </w:r>
        <w:r w:rsidR="00363720" w:rsidDel="00B228CC">
          <w:rPr>
            <w:rFonts w:eastAsia="MS Mincho"/>
            <w:sz w:val="24"/>
            <w:highlight w:val="yellow"/>
          </w:rPr>
          <w:fldChar w:fldCharType="separate"/>
        </w:r>
        <w:r w:rsidR="00363720" w:rsidDel="00B228CC">
          <w:rPr>
            <w:lang w:eastAsia="zh-CN"/>
          </w:rPr>
          <w:delText>Table 24</w:delText>
        </w:r>
        <w:r w:rsidR="00363720" w:rsidDel="00B228CC">
          <w:rPr>
            <w:rFonts w:eastAsia="MS Mincho"/>
            <w:sz w:val="24"/>
            <w:highlight w:val="yellow"/>
          </w:rPr>
          <w:fldChar w:fldCharType="end"/>
        </w:r>
        <w:r w:rsidRPr="000A74BC" w:rsidDel="00B228CC">
          <w:rPr>
            <w:rFonts w:eastAsia="MS Mincho"/>
            <w:sz w:val="24"/>
          </w:rPr>
          <w:delText xml:space="preserve"> </w:delText>
        </w:r>
      </w:del>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p>
    <w:p w14:paraId="3EE03FB3" w14:textId="6D9C169B" w:rsidR="000440C0" w:rsidRDefault="000440C0" w:rsidP="000440C0">
      <w:pPr>
        <w:pStyle w:val="TableCaption"/>
        <w:rPr>
          <w:lang w:eastAsia="zh-CN"/>
        </w:rPr>
      </w:pPr>
      <w:bookmarkStart w:id="1631" w:name="_Ref15942425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ins w:id="1632" w:author="Ahmed Hamza" w:date="2024-11-03T19:24:00Z" w16du:dateUtc="2024-11-04T03:24:00Z">
        <w:r w:rsidR="00B228CC">
          <w:rPr>
            <w:noProof/>
            <w:lang w:eastAsia="zh-CN"/>
          </w:rPr>
          <w:t>31</w:t>
        </w:r>
      </w:ins>
      <w:del w:id="1633" w:author="Ahmed Hamza" w:date="2024-10-15T15:14:00Z" w16du:dateUtc="2024-10-15T22:14:00Z">
        <w:r w:rsidDel="00090567">
          <w:rPr>
            <w:noProof/>
            <w:lang w:eastAsia="zh-CN"/>
          </w:rPr>
          <w:delText>24</w:delText>
        </w:r>
      </w:del>
      <w:r>
        <w:rPr>
          <w:lang w:eastAsia="zh-CN"/>
        </w:rPr>
        <w:fldChar w:fldCharType="end"/>
      </w:r>
      <w:bookmarkEnd w:id="1631"/>
      <w:r w:rsidRPr="000440C0">
        <w:rPr>
          <w:lang w:eastAsia="zh-CN"/>
        </w:rPr>
        <w:t xml:space="preserve"> </w:t>
      </w:r>
      <w:r>
        <w:rPr>
          <w:lang w:eastAsia="zh-CN"/>
        </w:rPr>
        <w:t>–</w:t>
      </w:r>
      <w:r w:rsidRPr="000440C0">
        <w:rPr>
          <w:lang w:eastAsia="zh-CN"/>
        </w:rPr>
        <w:t xml:space="preserve"> Sample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683A9885" w14:textId="77777777" w:rsidTr="00FB3019">
        <w:trPr>
          <w:jc w:val="center"/>
        </w:trPr>
        <w:tc>
          <w:tcPr>
            <w:tcW w:w="1849" w:type="dxa"/>
            <w:tcBorders>
              <w:top w:val="single" w:sz="12" w:space="0" w:color="auto"/>
              <w:bottom w:val="single" w:sz="12" w:space="0" w:color="auto"/>
            </w:tcBorders>
          </w:tcPr>
          <w:p w14:paraId="72E38B49"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E637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36C5996F" w14:textId="77777777" w:rsidTr="00FB3019">
        <w:trPr>
          <w:jc w:val="center"/>
        </w:trPr>
        <w:tc>
          <w:tcPr>
            <w:tcW w:w="1849" w:type="dxa"/>
            <w:tcBorders>
              <w:top w:val="single" w:sz="12" w:space="0" w:color="auto"/>
              <w:bottom w:val="single" w:sz="12" w:space="0" w:color="auto"/>
            </w:tcBorders>
          </w:tcPr>
          <w:p w14:paraId="2AFA1968"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57AD849F" w14:textId="77777777" w:rsidR="006037D9" w:rsidRDefault="006037D9" w:rsidP="00D17B54">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559C10B6" w14:textId="77777777" w:rsidR="006037D9" w:rsidRPr="006226A6" w:rsidRDefault="006037D9" w:rsidP="006037D9">
      <w:pPr>
        <w:rPr>
          <w:lang w:eastAsia="zh-CN"/>
        </w:rPr>
      </w:pPr>
    </w:p>
    <w:p w14:paraId="10E709EE" w14:textId="3EAAAF82" w:rsidR="000440C0" w:rsidRPr="00BC394B" w:rsidRDefault="000440C0" w:rsidP="000440C0">
      <w:pPr>
        <w:pStyle w:val="ANNEX"/>
        <w:numPr>
          <w:ilvl w:val="0"/>
          <w:numId w:val="7"/>
        </w:numPr>
      </w:pPr>
      <w:r w:rsidRPr="00AD6264">
        <w:rPr>
          <w:lang w:val="en-US"/>
        </w:rPr>
        <w:lastRenderedPageBreak/>
        <w:br/>
      </w:r>
      <w:bookmarkStart w:id="1634" w:name="_Toc181556005"/>
      <w:r w:rsidRPr="00BC394B">
        <w:rPr>
          <w:b w:val="0"/>
        </w:rPr>
        <w:t>(</w:t>
      </w:r>
      <w:r>
        <w:rPr>
          <w:b w:val="0"/>
        </w:rPr>
        <w:t>n</w:t>
      </w:r>
      <w:r w:rsidRPr="00BC394B">
        <w:rPr>
          <w:b w:val="0"/>
        </w:rPr>
        <w:t>ormative)</w:t>
      </w:r>
      <w:r w:rsidRPr="00BC394B">
        <w:br/>
      </w:r>
      <w:r w:rsidRPr="00BC394B">
        <w:br/>
      </w:r>
      <w:r>
        <w:t>MIME types and sub-parameters</w:t>
      </w:r>
      <w:bookmarkEnd w:id="1634"/>
    </w:p>
    <w:p w14:paraId="2047000A" w14:textId="57CFD7CF" w:rsidR="000440C0" w:rsidRDefault="000440C0" w:rsidP="000440C0">
      <w:pPr>
        <w:pStyle w:val="a2"/>
        <w:numPr>
          <w:ilvl w:val="1"/>
          <w:numId w:val="7"/>
        </w:numPr>
      </w:pPr>
      <w:bookmarkStart w:id="1635" w:name="_Toc181556006"/>
      <w:r>
        <w:t>MIME types and sub-types</w:t>
      </w:r>
      <w:bookmarkEnd w:id="1635"/>
    </w:p>
    <w:p w14:paraId="4705FDA8" w14:textId="77777777" w:rsidR="00F20431" w:rsidRDefault="00F20431" w:rsidP="00F20431">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4BE103CD"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125BAD49"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62138CE1"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1"/>
      </w:r>
      <w:r>
        <w:rPr>
          <w:rStyle w:val="codeChar"/>
        </w:rPr>
        <w:t>.</w:t>
      </w:r>
    </w:p>
    <w:p w14:paraId="231078E5" w14:textId="77777777" w:rsidR="00F20431" w:rsidRDefault="00F20431" w:rsidP="00F20431">
      <w:pPr>
        <w:pStyle w:val="a2"/>
        <w:numPr>
          <w:ilvl w:val="1"/>
          <w:numId w:val="7"/>
        </w:numPr>
        <w:tabs>
          <w:tab w:val="clear" w:pos="567"/>
          <w:tab w:val="left" w:pos="500"/>
        </w:tabs>
        <w:suppressAutoHyphens/>
        <w:spacing w:before="240" w:line="240" w:lineRule="auto"/>
        <w:outlineLvl w:val="1"/>
      </w:pPr>
      <w:bookmarkStart w:id="1636" w:name="_Toc141100795"/>
      <w:bookmarkStart w:id="1637" w:name="_Toc141170145"/>
      <w:bookmarkStart w:id="1638" w:name="_Toc141178596"/>
      <w:bookmarkStart w:id="1639" w:name="_Toc115263306"/>
      <w:bookmarkEnd w:id="1636"/>
      <w:bookmarkEnd w:id="1637"/>
      <w:bookmarkEnd w:id="1638"/>
      <w:r>
        <w:t xml:space="preserve"> </w:t>
      </w:r>
      <w:bookmarkStart w:id="1640" w:name="_Toc141178597"/>
      <w:bookmarkStart w:id="1641" w:name="_Toc181556007"/>
      <w:r w:rsidRPr="007B0598">
        <w:t>Sub-parameters for ‘codecs’ parameter</w:t>
      </w:r>
      <w:bookmarkEnd w:id="1639"/>
      <w:bookmarkEnd w:id="1640"/>
      <w:bookmarkEnd w:id="1641"/>
    </w:p>
    <w:p w14:paraId="49FAA4E9"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1642" w:name="_Toc141178598"/>
      <w:bookmarkStart w:id="1643" w:name="_Toc181556008"/>
      <w:r>
        <w:t>General</w:t>
      </w:r>
      <w:bookmarkEnd w:id="1642"/>
      <w:bookmarkEnd w:id="1643"/>
    </w:p>
    <w:p w14:paraId="2F954F92" w14:textId="77777777" w:rsidR="00F20431" w:rsidRDefault="00F20431" w:rsidP="00F20431">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0E1A4E1D"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1644" w:name="_Toc141178599"/>
      <w:bookmarkStart w:id="1645" w:name="_Toc181556009"/>
      <w:r>
        <w:t>Haptic codec family</w:t>
      </w:r>
      <w:bookmarkEnd w:id="1644"/>
      <w:bookmarkEnd w:id="1645"/>
    </w:p>
    <w:p w14:paraId="2233593F" w14:textId="277B65BD" w:rsidR="00F20431" w:rsidRDefault="00F20431" w:rsidP="00F20431">
      <w:pPr>
        <w:pStyle w:val="BodyText"/>
      </w:pPr>
      <w:r>
        <w:rPr>
          <w:lang w:eastAsia="zh-CN"/>
        </w:rPr>
        <w:t>When</w:t>
      </w:r>
      <w:r>
        <w:t xml:space="preserve"> the first element of a value is a code indicating a codec from ISO/IEC 23090-31, as documented in subclause </w:t>
      </w:r>
      <w:r w:rsidR="00363720">
        <w:fldChar w:fldCharType="begin"/>
      </w:r>
      <w:r w:rsidR="00363720">
        <w:instrText xml:space="preserve"> REF _Ref159424343 \r \h </w:instrText>
      </w:r>
      <w:r w:rsidR="00363720">
        <w:fldChar w:fldCharType="separate"/>
      </w:r>
      <w:r w:rsidR="00363720">
        <w:rPr>
          <w:rFonts w:hint="eastAsia"/>
          <w:cs/>
        </w:rPr>
        <w:t>‎</w:t>
      </w:r>
      <w:r w:rsidR="00363720">
        <w:t>5.2</w:t>
      </w:r>
      <w:r w:rsidR="00363720">
        <w:fldChar w:fldCharType="end"/>
      </w:r>
      <w:r w:rsidR="00363720">
        <w:t xml:space="preserve"> </w:t>
      </w:r>
      <w:r>
        <w:t>(</w:t>
      </w:r>
      <w:r>
        <w:rPr>
          <w:rStyle w:val="codeChar"/>
        </w:rPr>
        <w:t>'</w:t>
      </w:r>
      <w:r w:rsidRPr="00FB6282">
        <w:rPr>
          <w:rStyle w:val="codeChar"/>
        </w:rPr>
        <w:t>mih1'</w:t>
      </w:r>
      <w:r>
        <w:t>), the ‘codecs‘ parameter has the form:</w:t>
      </w:r>
    </w:p>
    <w:p w14:paraId="26F38DE5" w14:textId="77777777" w:rsidR="00F20431" w:rsidRDefault="00F20431" w:rsidP="00F20431">
      <w:r w:rsidRPr="00086527">
        <w:rPr>
          <w:rFonts w:ascii="Courier New" w:hAnsi="Courier New" w:cs="Courier New"/>
        </w:rPr>
        <w:t>codecs=mih1.oo</w:t>
      </w:r>
    </w:p>
    <w:p w14:paraId="5F7F71E9" w14:textId="68975305" w:rsidR="000440C0" w:rsidRDefault="00F20431" w:rsidP="00F20431">
      <w:pPr>
        <w:pStyle w:val="BodyText"/>
      </w:pPr>
      <w:r>
        <w:rPr>
          <w:lang w:eastAsia="zh-CN"/>
        </w:rPr>
        <w:t>where</w:t>
      </w:r>
      <w:r>
        <w:t xml:space="preserve"> ‘</w:t>
      </w:r>
      <w:r w:rsidRPr="00086527">
        <w:rPr>
          <w:rFonts w:ascii="Courier New" w:hAnsi="Courier New" w:cs="Courier New"/>
        </w:rPr>
        <w:t>oo</w:t>
      </w:r>
      <w:r>
        <w:t xml:space="preserve">‘ is the Object Type Indication value, as defined on the MP4 Registration Authority website’s </w:t>
      </w:r>
      <w:hyperlink r:id="rId27" w:anchor="/object_types" w:history="1">
        <w:r w:rsidRPr="000D38B9">
          <w:rPr>
            <w:rStyle w:val="Hyperlink"/>
            <w:lang w:val="de-DE"/>
          </w:rPr>
          <w:t>Object Types</w:t>
        </w:r>
      </w:hyperlink>
      <w:r>
        <w:t xml:space="preserve"> page</w:t>
      </w:r>
      <w:r>
        <w:rPr>
          <w:rStyle w:val="FootnoteReference"/>
        </w:rPr>
        <w:footnoteReference w:id="2"/>
      </w:r>
      <w:r>
        <w:t>.</w:t>
      </w:r>
    </w:p>
    <w:p w14:paraId="65B0220D" w14:textId="744E92B6" w:rsidR="00F20431" w:rsidRPr="00BC394B" w:rsidRDefault="00F20431" w:rsidP="00F20431">
      <w:pPr>
        <w:pStyle w:val="ANNEX"/>
        <w:numPr>
          <w:ilvl w:val="0"/>
          <w:numId w:val="7"/>
        </w:numPr>
      </w:pPr>
      <w:r w:rsidRPr="00AD6264">
        <w:rPr>
          <w:lang w:val="en-US"/>
        </w:rPr>
        <w:lastRenderedPageBreak/>
        <w:br/>
      </w:r>
      <w:bookmarkStart w:id="1646" w:name="_Toc181556010"/>
      <w:r w:rsidRPr="00BC394B">
        <w:rPr>
          <w:b w:val="0"/>
        </w:rPr>
        <w:t>(</w:t>
      </w:r>
      <w:r>
        <w:rPr>
          <w:b w:val="0"/>
        </w:rPr>
        <w:t>inf</w:t>
      </w:r>
      <w:r w:rsidRPr="00BC394B">
        <w:rPr>
          <w:b w:val="0"/>
        </w:rPr>
        <w:t>ormative)</w:t>
      </w:r>
      <w:r w:rsidRPr="00BC394B">
        <w:br/>
      </w:r>
      <w:r w:rsidRPr="00BC394B">
        <w:br/>
      </w:r>
      <w:r>
        <w:t>Multiple MIHS tracks and alternate groups</w:t>
      </w:r>
      <w:bookmarkEnd w:id="1646"/>
    </w:p>
    <w:p w14:paraId="31172EA8" w14:textId="2726A06F" w:rsidR="00F20431" w:rsidRDefault="00F20431" w:rsidP="00F20431">
      <w:pPr>
        <w:pStyle w:val="a2"/>
        <w:numPr>
          <w:ilvl w:val="1"/>
          <w:numId w:val="7"/>
        </w:numPr>
      </w:pPr>
      <w:bookmarkStart w:id="1647" w:name="_Toc181556011"/>
      <w:r>
        <w:t>General</w:t>
      </w:r>
      <w:bookmarkEnd w:id="1647"/>
    </w:p>
    <w:p w14:paraId="5F06ED6F" w14:textId="77777777" w:rsidR="00F20431" w:rsidRDefault="00F20431" w:rsidP="00F20431">
      <w:pPr>
        <w:pStyle w:val="BodyText"/>
        <w:rPr>
          <w:lang w:eastAsia="zh-CN"/>
        </w:rPr>
      </w:pPr>
      <w:r>
        <w:rPr>
          <w:lang w:eastAsia="zh-CN"/>
        </w:rPr>
        <w:t>A media file may contain more than one MIHS track. Examples where more than one MIHS track is needed include:</w:t>
      </w:r>
    </w:p>
    <w:p w14:paraId="27CFA5F3" w14:textId="45EC2B21" w:rsidR="00F20431" w:rsidRDefault="00F20431" w:rsidP="00F20431">
      <w:pPr>
        <w:pStyle w:val="BodyText"/>
        <w:widowControl w:val="0"/>
        <w:numPr>
          <w:ilvl w:val="0"/>
          <w:numId w:val="35"/>
        </w:numPr>
        <w:tabs>
          <w:tab w:val="clear" w:pos="403"/>
        </w:tabs>
        <w:autoSpaceDE w:val="0"/>
        <w:autoSpaceDN w:val="0"/>
        <w:spacing w:before="120" w:line="240" w:lineRule="auto"/>
      </w:pPr>
      <w:r>
        <w:t>when the tracks are expected to be rendered as alternative</w:t>
      </w:r>
      <w:r w:rsidR="002B522E">
        <w:t>s</w:t>
      </w:r>
      <w:r>
        <w:t xml:space="preserve"> of each other and not together</w:t>
      </w:r>
      <w:r>
        <w:rPr>
          <w:lang w:eastAsia="zh-CN"/>
        </w:rPr>
        <w:t>;</w:t>
      </w:r>
    </w:p>
    <w:p w14:paraId="641E20F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tracks provide different perceptions, channels or bands of the same experience.</w:t>
      </w:r>
    </w:p>
    <w:p w14:paraId="72E3545B"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1648" w:name="_Toc141100801"/>
      <w:bookmarkStart w:id="1649" w:name="_Toc141170151"/>
      <w:bookmarkStart w:id="1650" w:name="_Toc141178602"/>
      <w:bookmarkStart w:id="1651" w:name="_Toc115263309"/>
      <w:bookmarkEnd w:id="1648"/>
      <w:bookmarkEnd w:id="1649"/>
      <w:bookmarkEnd w:id="1650"/>
      <w:r>
        <w:rPr>
          <w:lang w:eastAsia="zh-CN"/>
        </w:rPr>
        <w:t xml:space="preserve"> </w:t>
      </w:r>
      <w:bookmarkStart w:id="1652" w:name="_Toc141178603"/>
      <w:bookmarkStart w:id="1653" w:name="_Toc181556012"/>
      <w:r>
        <w:rPr>
          <w:lang w:eastAsia="zh-CN"/>
        </w:rPr>
        <w:t>Criteria for alternate groups of MIHS tracks</w:t>
      </w:r>
      <w:bookmarkEnd w:id="1651"/>
      <w:bookmarkEnd w:id="1652"/>
      <w:bookmarkEnd w:id="1653"/>
    </w:p>
    <w:p w14:paraId="162822D8" w14:textId="77777777" w:rsidR="00F20431" w:rsidRDefault="00F20431" w:rsidP="00F20431">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CCD6EA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 xml:space="preserve">the contents of the (optional) </w:t>
      </w:r>
      <w:r w:rsidRPr="00BC51D6">
        <w:rPr>
          <w:rStyle w:val="codeChar"/>
        </w:rPr>
        <w:t>BitRateBox</w:t>
      </w:r>
      <w:r>
        <w:rPr>
          <w:lang w:eastAsia="zh-CN"/>
        </w:rPr>
        <w:t xml:space="preserve"> in the track‘s </w:t>
      </w:r>
      <w:r w:rsidRPr="00BC51D6">
        <w:rPr>
          <w:rStyle w:val="codeChar"/>
        </w:rPr>
        <w:t>MIHSSampleEntry</w:t>
      </w:r>
      <w:r>
        <w:rPr>
          <w:lang w:eastAsia="zh-CN"/>
        </w:rPr>
        <w:t>;</w:t>
      </w:r>
    </w:p>
    <w:p w14:paraId="101A6FEF"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contents of the perceptions, channels, or other data contained in the track; for example, perception modality, channel device, or channel body mask that are expected to be rendered as alternative experiences and not together.</w:t>
      </w:r>
    </w:p>
    <w:p w14:paraId="6144DBF2"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1654" w:name="_Toc181556013"/>
      <w:r>
        <w:rPr>
          <w:lang w:eastAsia="zh-CN"/>
        </w:rPr>
        <w:t>Criteria for use of track groups</w:t>
      </w:r>
      <w:bookmarkEnd w:id="1654"/>
    </w:p>
    <w:p w14:paraId="29B6AEA1" w14:textId="3375E101" w:rsidR="00F20431" w:rsidRPr="00F20431" w:rsidRDefault="00F20431" w:rsidP="00F20431">
      <w:pPr>
        <w:pStyle w:val="BodyText"/>
        <w:rPr>
          <w:lang w:eastAsia="zh-CN"/>
        </w:rPr>
      </w:pPr>
      <w:r w:rsidRPr="00F20431">
        <w:rPr>
          <w:lang w:eastAsia="zh-CN"/>
        </w:rPr>
        <w:t xml:space="preserve">Two or more MIHS tracks may provide the content of the perception, channels or other data of the same experience and are expected to be rendered with each other to provide the full experience. In this case, the MIHS tacks are described using a track group as described in clause </w:t>
      </w:r>
      <w:r w:rsidRPr="00F20431">
        <w:rPr>
          <w:lang w:eastAsia="zh-CN"/>
        </w:rPr>
        <w:fldChar w:fldCharType="begin"/>
      </w:r>
      <w:r w:rsidRPr="00F20431">
        <w:rPr>
          <w:lang w:eastAsia="zh-CN"/>
        </w:rPr>
        <w:instrText xml:space="preserve"> REF _Ref141170067 \r \h </w:instrText>
      </w:r>
      <w:r>
        <w:rPr>
          <w:lang w:eastAsia="zh-CN"/>
        </w:rPr>
        <w:instrText xml:space="preserve"> \* MERGEFORMAT </w:instrText>
      </w:r>
      <w:r w:rsidRPr="00F20431">
        <w:rPr>
          <w:lang w:eastAsia="zh-CN"/>
        </w:rPr>
      </w:r>
      <w:r w:rsidRPr="00F20431">
        <w:rPr>
          <w:lang w:eastAsia="zh-CN"/>
        </w:rPr>
        <w:fldChar w:fldCharType="separate"/>
      </w:r>
      <w:r w:rsidRPr="00F20431">
        <w:rPr>
          <w:rFonts w:hint="eastAsia"/>
          <w:cs/>
          <w:lang w:eastAsia="zh-CN"/>
        </w:rPr>
        <w:t>‎</w:t>
      </w:r>
      <w:r w:rsidRPr="00F20431">
        <w:rPr>
          <w:lang w:eastAsia="zh-CN"/>
        </w:rPr>
        <w:t>5.2.2</w:t>
      </w:r>
      <w:r w:rsidRPr="00F20431">
        <w:rPr>
          <w:lang w:eastAsia="zh-CN"/>
        </w:rPr>
        <w:fldChar w:fldCharType="end"/>
      </w:r>
      <w:r w:rsidRPr="00F20431">
        <w:rPr>
          <w:lang w:eastAsia="zh-CN"/>
        </w:rPr>
        <w:t>.</w:t>
      </w:r>
    </w:p>
    <w:p w14:paraId="421EF858" w14:textId="18D17818" w:rsidR="00F20431" w:rsidRPr="00BC394B" w:rsidRDefault="00F20431" w:rsidP="00F20431">
      <w:pPr>
        <w:pStyle w:val="ANNEX"/>
        <w:numPr>
          <w:ilvl w:val="0"/>
          <w:numId w:val="7"/>
        </w:numPr>
      </w:pPr>
      <w:r w:rsidRPr="00AD6264">
        <w:rPr>
          <w:lang w:val="en-US"/>
        </w:rPr>
        <w:lastRenderedPageBreak/>
        <w:br/>
      </w:r>
      <w:bookmarkStart w:id="1655" w:name="_Toc181556014"/>
      <w:r w:rsidRPr="00BC394B">
        <w:rPr>
          <w:b w:val="0"/>
        </w:rPr>
        <w:t>(</w:t>
      </w:r>
      <w:r>
        <w:rPr>
          <w:b w:val="0"/>
        </w:rPr>
        <w:t>inf</w:t>
      </w:r>
      <w:r w:rsidRPr="00BC394B">
        <w:rPr>
          <w:b w:val="0"/>
        </w:rPr>
        <w:t>ormative)</w:t>
      </w:r>
      <w:r w:rsidRPr="00BC394B">
        <w:br/>
      </w:r>
      <w:r w:rsidRPr="00BC394B">
        <w:br/>
      </w:r>
      <w:r>
        <w:t>Player handling of MIHS tracks</w:t>
      </w:r>
      <w:bookmarkEnd w:id="1655"/>
    </w:p>
    <w:p w14:paraId="45730551" w14:textId="1A3ABAD4" w:rsidR="00F20431" w:rsidRPr="00F20431" w:rsidRDefault="00F20431" w:rsidP="00F20431">
      <w:pPr>
        <w:pStyle w:val="a2"/>
        <w:numPr>
          <w:ilvl w:val="1"/>
          <w:numId w:val="7"/>
        </w:numPr>
      </w:pPr>
      <w:bookmarkStart w:id="1656" w:name="_Toc181556015"/>
      <w:r w:rsidRPr="00F20431">
        <w:t>General</w:t>
      </w:r>
      <w:bookmarkEnd w:id="1656"/>
    </w:p>
    <w:p w14:paraId="444B3017" w14:textId="77777777" w:rsidR="00443D7C" w:rsidRDefault="00443D7C" w:rsidP="00443D7C">
      <w:pPr>
        <w:pStyle w:val="BodyText"/>
        <w:rPr>
          <w:lang w:eastAsia="zh-CN"/>
        </w:rPr>
      </w:pPr>
      <w:r>
        <w:rPr>
          <w:lang w:eastAsia="zh-CN"/>
        </w:rPr>
        <w:t>Media players that support MIHS tracks should render as much of the haptic content in the tracks as possible. Depending on the capabilities of the available haptic devices, a player may map or transform haptic content; for example:</w:t>
      </w:r>
    </w:p>
    <w:p w14:paraId="1380AF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body part (specified in a channel) to another;</w:t>
      </w:r>
    </w:p>
    <w:p w14:paraId="4ACC7257"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device type or set of device characteristics (specified in a track) to another.</w:t>
      </w:r>
    </w:p>
    <w:p w14:paraId="204B41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haptic modality (specified in a perception) to another.</w:t>
      </w:r>
    </w:p>
    <w:p w14:paraId="027EED4E" w14:textId="020F754D" w:rsidR="00F20431" w:rsidRDefault="00443D7C" w:rsidP="00443D7C">
      <w:pPr>
        <w:pStyle w:val="BodyText"/>
        <w:rPr>
          <w:ins w:id="1657" w:author="Ahmed Hamza" w:date="2024-10-16T16:09:00Z" w16du:dateUtc="2024-10-16T23:09:00Z"/>
          <w:lang w:eastAsia="zh-CN"/>
        </w:rPr>
      </w:pPr>
      <w:r>
        <w:rPr>
          <w:lang w:eastAsia="zh-CN"/>
        </w:rPr>
        <w:t>A player may be incapable of performing certain transformations, or may decide that certain mappings are inappropriate, and may render none or some of the MIHS tracks rather than all.</w:t>
      </w:r>
    </w:p>
    <w:p w14:paraId="77364FA2" w14:textId="2534465D" w:rsidR="00C65F83" w:rsidRDefault="00C65F83">
      <w:pPr>
        <w:tabs>
          <w:tab w:val="clear" w:pos="403"/>
        </w:tabs>
        <w:spacing w:after="0" w:line="240" w:lineRule="auto"/>
        <w:jc w:val="left"/>
        <w:rPr>
          <w:ins w:id="1658" w:author="Ahmed Hamza" w:date="2024-10-16T16:09:00Z" w16du:dateUtc="2024-10-16T23:09:00Z"/>
          <w:lang w:eastAsia="zh-CN"/>
        </w:rPr>
      </w:pPr>
      <w:ins w:id="1659" w:author="Ahmed Hamza" w:date="2024-10-16T16:09:00Z" w16du:dateUtc="2024-10-16T23:09:00Z">
        <w:r>
          <w:rPr>
            <w:lang w:eastAsia="zh-CN"/>
          </w:rPr>
          <w:br w:type="page"/>
        </w:r>
      </w:ins>
    </w:p>
    <w:p w14:paraId="617C1455" w14:textId="04BCDB24" w:rsidR="00C65F83" w:rsidRPr="00C65F83" w:rsidRDefault="00C65F83">
      <w:pPr>
        <w:pStyle w:val="ANNEX"/>
        <w:numPr>
          <w:ilvl w:val="0"/>
          <w:numId w:val="7"/>
        </w:numPr>
        <w:rPr>
          <w:ins w:id="1660" w:author="Ahmed Hamza" w:date="2024-10-16T16:10:00Z" w16du:dateUtc="2024-10-16T23:10:00Z"/>
          <w:lang w:val="en-US"/>
          <w:rPrChange w:id="1661" w:author="Ahmed Hamza" w:date="2024-10-16T16:11:00Z" w16du:dateUtc="2024-10-16T23:11:00Z">
            <w:rPr>
              <w:ins w:id="1662" w:author="Ahmed Hamza" w:date="2024-10-16T16:10:00Z" w16du:dateUtc="2024-10-16T23:10:00Z"/>
              <w:lang w:eastAsia="zh-CN"/>
            </w:rPr>
          </w:rPrChange>
        </w:rPr>
        <w:pPrChange w:id="1663" w:author="Ahmed Hamza" w:date="2024-10-16T16:11:00Z" w16du:dateUtc="2024-10-16T23:11:00Z">
          <w:pPr>
            <w:pStyle w:val="BodyText"/>
          </w:pPr>
        </w:pPrChange>
      </w:pPr>
      <w:ins w:id="1664" w:author="Ahmed Hamza" w:date="2024-10-16T16:11:00Z" w16du:dateUtc="2024-10-16T23:11:00Z">
        <w:r>
          <w:rPr>
            <w:lang w:val="en-US"/>
          </w:rPr>
          <w:lastRenderedPageBreak/>
          <w:br/>
        </w:r>
        <w:bookmarkStart w:id="1665" w:name="_Toc181556016"/>
        <w:r w:rsidRPr="00C65F83">
          <w:rPr>
            <w:b w:val="0"/>
            <w:bCs/>
            <w:lang w:val="en-US"/>
            <w:rPrChange w:id="1666" w:author="Ahmed Hamza" w:date="2024-10-16T16:12:00Z" w16du:dateUtc="2024-10-16T23:12:00Z">
              <w:rPr>
                <w:b/>
                <w:lang w:val="en-US"/>
              </w:rPr>
            </w:rPrChange>
          </w:rPr>
          <w:t>(informative)</w:t>
        </w:r>
      </w:ins>
      <w:ins w:id="1667" w:author="Ahmed Hamza" w:date="2024-10-16T16:12:00Z" w16du:dateUtc="2024-10-16T23:12:00Z">
        <w:r w:rsidRPr="00C65F83">
          <w:rPr>
            <w:b w:val="0"/>
            <w:bCs/>
            <w:lang w:val="en-US"/>
            <w:rPrChange w:id="1668" w:author="Ahmed Hamza" w:date="2024-10-16T16:12:00Z" w16du:dateUtc="2024-10-16T23:12:00Z">
              <w:rPr>
                <w:b/>
                <w:lang w:val="en-US"/>
              </w:rPr>
            </w:rPrChange>
          </w:rPr>
          <w:br/>
        </w:r>
        <w:r>
          <w:rPr>
            <w:lang w:val="en-US"/>
          </w:rPr>
          <w:br/>
        </w:r>
      </w:ins>
      <w:ins w:id="1669" w:author="Ahmed Hamza" w:date="2024-10-16T16:10:00Z" w16du:dateUtc="2024-10-16T23:10:00Z">
        <w:r w:rsidRPr="00C65F83">
          <w:rPr>
            <w:lang w:val="en-US"/>
            <w:rPrChange w:id="1670" w:author="Ahmed Hamza" w:date="2024-10-16T16:11:00Z" w16du:dateUtc="2024-10-16T23:11:00Z">
              <w:rPr>
                <w:b/>
                <w:lang w:eastAsia="zh-CN"/>
              </w:rPr>
            </w:rPrChange>
          </w:rPr>
          <w:t>DASH MPD Examples</w:t>
        </w:r>
        <w:bookmarkEnd w:id="1665"/>
      </w:ins>
    </w:p>
    <w:p w14:paraId="0B90BEA3" w14:textId="179717D3" w:rsidR="00C65F83" w:rsidRDefault="00C65F83" w:rsidP="00C65F83">
      <w:pPr>
        <w:pStyle w:val="a2"/>
        <w:numPr>
          <w:ilvl w:val="1"/>
          <w:numId w:val="7"/>
        </w:numPr>
        <w:rPr>
          <w:ins w:id="1671" w:author="Ahmed Hamza" w:date="2024-10-16T16:13:00Z" w16du:dateUtc="2024-10-16T23:13:00Z"/>
        </w:rPr>
      </w:pPr>
      <w:bookmarkStart w:id="1672" w:name="_Toc181556017"/>
      <w:ins w:id="1673" w:author="Ahmed Hamza" w:date="2024-10-16T16:12:00Z" w16du:dateUtc="2024-10-16T23:12:00Z">
        <w:r>
          <w:t>Single track example</w:t>
        </w:r>
      </w:ins>
      <w:bookmarkEnd w:id="1672"/>
    </w:p>
    <w:p w14:paraId="387105AB" w14:textId="77777777" w:rsidR="006D1276" w:rsidRDefault="006D1276" w:rsidP="006D1276">
      <w:pPr>
        <w:rPr>
          <w:ins w:id="1674" w:author="Ahmed Hamza" w:date="2024-10-16T16:15:00Z" w16du:dateUtc="2024-10-16T23:15:00Z"/>
          <w:lang w:eastAsia="ja-JP"/>
        </w:rPr>
      </w:pPr>
      <w:ins w:id="1675" w:author="Ahmed Hamza" w:date="2024-10-16T16:15:00Z" w16du:dateUtc="2024-10-16T23:15:00Z">
        <w:r>
          <w:rPr>
            <w:lang w:eastAsia="ja-JP"/>
          </w:rPr>
          <w:t>In this example, multiple video media tracks, multiple audio media tracks and a single haptic media track are described in the MPD.</w:t>
        </w:r>
      </w:ins>
    </w:p>
    <w:p w14:paraId="62F332AE" w14:textId="77777777" w:rsidR="006D1276" w:rsidRPr="006C4EA3" w:rsidRDefault="006D1276" w:rsidP="006D1276">
      <w:pPr>
        <w:pStyle w:val="code0"/>
        <w:shd w:val="clear" w:color="auto" w:fill="D9D9D9" w:themeFill="background1" w:themeFillShade="D9"/>
        <w:rPr>
          <w:ins w:id="1676" w:author="Ahmed Hamza" w:date="2024-10-16T16:15:00Z" w16du:dateUtc="2024-10-16T23:15:00Z"/>
          <w:sz w:val="20"/>
          <w:szCs w:val="16"/>
          <w:lang w:eastAsia="zh-CN"/>
        </w:rPr>
      </w:pPr>
      <w:ins w:id="1677" w:author="Ahmed Hamza" w:date="2024-10-16T16:15:00Z" w16du:dateUtc="2024-10-16T23:15:00Z">
        <w:r w:rsidRPr="006C4EA3">
          <w:rPr>
            <w:sz w:val="20"/>
            <w:szCs w:val="16"/>
            <w:lang w:eastAsia="zh-CN"/>
          </w:rPr>
          <w:t>&lt;?xml version="1.0" encoding="UTF-8"?&gt;</w:t>
        </w:r>
      </w:ins>
    </w:p>
    <w:p w14:paraId="26EC3AF1" w14:textId="77777777" w:rsidR="006D1276" w:rsidRPr="006C4EA3" w:rsidRDefault="006D1276" w:rsidP="006D1276">
      <w:pPr>
        <w:pStyle w:val="code0"/>
        <w:shd w:val="clear" w:color="auto" w:fill="D9D9D9" w:themeFill="background1" w:themeFillShade="D9"/>
        <w:rPr>
          <w:ins w:id="1678" w:author="Ahmed Hamza" w:date="2024-10-16T16:15:00Z" w16du:dateUtc="2024-10-16T23:15:00Z"/>
          <w:sz w:val="20"/>
          <w:szCs w:val="16"/>
          <w:lang w:eastAsia="zh-CN"/>
        </w:rPr>
      </w:pPr>
      <w:ins w:id="1679" w:author="Ahmed Hamza" w:date="2024-10-16T16:15:00Z" w16du:dateUtc="2024-10-16T23:15:00Z">
        <w:r w:rsidRPr="006C4EA3">
          <w:rPr>
            <w:sz w:val="20"/>
            <w:szCs w:val="16"/>
            <w:lang w:eastAsia="zh-CN"/>
          </w:rPr>
          <w:t xml:space="preserve">&lt;MPD </w:t>
        </w:r>
      </w:ins>
    </w:p>
    <w:p w14:paraId="4F9E0172" w14:textId="77777777" w:rsidR="006D1276" w:rsidRPr="006C4EA3" w:rsidRDefault="006D1276" w:rsidP="006D1276">
      <w:pPr>
        <w:pStyle w:val="code0"/>
        <w:shd w:val="clear" w:color="auto" w:fill="D9D9D9" w:themeFill="background1" w:themeFillShade="D9"/>
        <w:rPr>
          <w:ins w:id="1680" w:author="Ahmed Hamza" w:date="2024-10-16T16:15:00Z" w16du:dateUtc="2024-10-16T23:15:00Z"/>
          <w:sz w:val="20"/>
          <w:szCs w:val="16"/>
          <w:lang w:eastAsia="zh-CN"/>
        </w:rPr>
      </w:pPr>
      <w:ins w:id="1681" w:author="Ahmed Hamza" w:date="2024-10-16T16:15:00Z" w16du:dateUtc="2024-10-16T23:15:00Z">
        <w:r w:rsidRPr="006C4EA3">
          <w:rPr>
            <w:sz w:val="20"/>
            <w:szCs w:val="16"/>
            <w:lang w:eastAsia="zh-CN"/>
          </w:rPr>
          <w:t xml:space="preserve">    xmlns:xsi="http://www.w3.org/2001/XMLSchema-instance"</w:t>
        </w:r>
      </w:ins>
    </w:p>
    <w:p w14:paraId="7BAA60B5" w14:textId="77777777" w:rsidR="006D1276" w:rsidRPr="006C4EA3" w:rsidRDefault="006D1276" w:rsidP="006D1276">
      <w:pPr>
        <w:pStyle w:val="code0"/>
        <w:shd w:val="clear" w:color="auto" w:fill="D9D9D9" w:themeFill="background1" w:themeFillShade="D9"/>
        <w:rPr>
          <w:ins w:id="1682" w:author="Ahmed Hamza" w:date="2024-10-16T16:15:00Z" w16du:dateUtc="2024-10-16T23:15:00Z"/>
          <w:sz w:val="20"/>
          <w:szCs w:val="16"/>
          <w:lang w:eastAsia="zh-CN"/>
        </w:rPr>
      </w:pPr>
      <w:ins w:id="1683" w:author="Ahmed Hamza" w:date="2024-10-16T16:15:00Z" w16du:dateUtc="2024-10-16T23:15:00Z">
        <w:r w:rsidRPr="006C4EA3">
          <w:rPr>
            <w:sz w:val="20"/>
            <w:szCs w:val="16"/>
            <w:lang w:eastAsia="zh-CN"/>
          </w:rPr>
          <w:t xml:space="preserve">    xmlns="urn:mpeg:dash:schema:mpd:2011"</w:t>
        </w:r>
      </w:ins>
    </w:p>
    <w:p w14:paraId="524CE7FA" w14:textId="77777777" w:rsidR="006D1276" w:rsidRPr="006C4EA3" w:rsidRDefault="006D1276" w:rsidP="006D1276">
      <w:pPr>
        <w:pStyle w:val="code0"/>
        <w:shd w:val="clear" w:color="auto" w:fill="D9D9D9" w:themeFill="background1" w:themeFillShade="D9"/>
        <w:rPr>
          <w:ins w:id="1684" w:author="Ahmed Hamza" w:date="2024-10-16T16:15:00Z" w16du:dateUtc="2024-10-16T23:15:00Z"/>
          <w:sz w:val="20"/>
          <w:szCs w:val="16"/>
          <w:lang w:eastAsia="zh-CN"/>
        </w:rPr>
      </w:pPr>
      <w:ins w:id="1685" w:author="Ahmed Hamza" w:date="2024-10-16T16:15:00Z" w16du:dateUtc="2024-10-16T23:15:00Z">
        <w:r w:rsidRPr="006C4EA3">
          <w:rPr>
            <w:sz w:val="20"/>
            <w:szCs w:val="16"/>
            <w:lang w:eastAsia="zh-CN"/>
          </w:rPr>
          <w:t xml:space="preserve">    xsi:schemaLocation="urn:mpeg:dash:schema:mpd:2011 DASH-MPD.xsd"</w:t>
        </w:r>
      </w:ins>
    </w:p>
    <w:p w14:paraId="6B6C5522" w14:textId="77777777" w:rsidR="006D1276" w:rsidRPr="006C4EA3" w:rsidRDefault="006D1276" w:rsidP="006D1276">
      <w:pPr>
        <w:pStyle w:val="code0"/>
        <w:shd w:val="clear" w:color="auto" w:fill="D9D9D9" w:themeFill="background1" w:themeFillShade="D9"/>
        <w:rPr>
          <w:ins w:id="1686" w:author="Ahmed Hamza" w:date="2024-10-16T16:15:00Z" w16du:dateUtc="2024-10-16T23:15:00Z"/>
          <w:sz w:val="20"/>
          <w:szCs w:val="16"/>
          <w:lang w:eastAsia="zh-CN"/>
        </w:rPr>
      </w:pPr>
      <w:ins w:id="1687" w:author="Ahmed Hamza" w:date="2024-10-16T16:15:00Z" w16du:dateUtc="2024-10-16T23:15:00Z">
        <w:r w:rsidRPr="006C4EA3">
          <w:rPr>
            <w:sz w:val="20"/>
            <w:szCs w:val="16"/>
            <w:lang w:eastAsia="zh-CN"/>
          </w:rPr>
          <w:t xml:space="preserve">    type="static"</w:t>
        </w:r>
      </w:ins>
    </w:p>
    <w:p w14:paraId="360AE819" w14:textId="77777777" w:rsidR="006D1276" w:rsidRPr="006C4EA3" w:rsidRDefault="006D1276" w:rsidP="006D1276">
      <w:pPr>
        <w:pStyle w:val="code0"/>
        <w:shd w:val="clear" w:color="auto" w:fill="D9D9D9" w:themeFill="background1" w:themeFillShade="D9"/>
        <w:rPr>
          <w:ins w:id="1688" w:author="Ahmed Hamza" w:date="2024-10-16T16:15:00Z" w16du:dateUtc="2024-10-16T23:15:00Z"/>
          <w:sz w:val="20"/>
          <w:szCs w:val="16"/>
          <w:lang w:eastAsia="zh-CN"/>
        </w:rPr>
      </w:pPr>
      <w:ins w:id="1689" w:author="Ahmed Hamza" w:date="2024-10-16T16:15:00Z" w16du:dateUtc="2024-10-16T23:15:00Z">
        <w:r w:rsidRPr="006C4EA3">
          <w:rPr>
            <w:sz w:val="20"/>
            <w:szCs w:val="16"/>
            <w:lang w:eastAsia="zh-CN"/>
          </w:rPr>
          <w:t xml:space="preserve">    mediaPresentationDuration="PT3256S"</w:t>
        </w:r>
      </w:ins>
    </w:p>
    <w:p w14:paraId="5B76CC64" w14:textId="77777777" w:rsidR="006D1276" w:rsidRPr="006C4EA3" w:rsidRDefault="006D1276" w:rsidP="006D1276">
      <w:pPr>
        <w:pStyle w:val="code0"/>
        <w:shd w:val="clear" w:color="auto" w:fill="D9D9D9" w:themeFill="background1" w:themeFillShade="D9"/>
        <w:rPr>
          <w:ins w:id="1690" w:author="Ahmed Hamza" w:date="2024-10-16T16:15:00Z" w16du:dateUtc="2024-10-16T23:15:00Z"/>
          <w:sz w:val="20"/>
          <w:szCs w:val="16"/>
          <w:lang w:eastAsia="zh-CN"/>
        </w:rPr>
      </w:pPr>
      <w:ins w:id="1691" w:author="Ahmed Hamza" w:date="2024-10-16T16:15:00Z" w16du:dateUtc="2024-10-16T23:15:00Z">
        <w:r w:rsidRPr="006C4EA3">
          <w:rPr>
            <w:sz w:val="20"/>
            <w:szCs w:val="16"/>
            <w:lang w:eastAsia="zh-CN"/>
          </w:rPr>
          <w:t xml:space="preserve">    minBufferTime="PT1.2S"</w:t>
        </w:r>
      </w:ins>
    </w:p>
    <w:p w14:paraId="778BF2D7" w14:textId="77777777" w:rsidR="006D1276" w:rsidRPr="006C4EA3" w:rsidRDefault="006D1276" w:rsidP="006D1276">
      <w:pPr>
        <w:pStyle w:val="code0"/>
        <w:shd w:val="clear" w:color="auto" w:fill="D9D9D9" w:themeFill="background1" w:themeFillShade="D9"/>
        <w:rPr>
          <w:ins w:id="1692" w:author="Ahmed Hamza" w:date="2024-10-16T16:15:00Z" w16du:dateUtc="2024-10-16T23:15:00Z"/>
          <w:sz w:val="20"/>
          <w:szCs w:val="16"/>
          <w:lang w:eastAsia="zh-CN"/>
        </w:rPr>
      </w:pPr>
      <w:ins w:id="1693" w:author="Ahmed Hamza" w:date="2024-10-16T16:15:00Z" w16du:dateUtc="2024-10-16T23:15:00Z">
        <w:r w:rsidRPr="006C4EA3">
          <w:rPr>
            <w:sz w:val="20"/>
            <w:szCs w:val="16"/>
            <w:lang w:eastAsia="zh-CN"/>
          </w:rPr>
          <w:t xml:space="preserve">    profiles="urn:mpeg:dash:profile:isoff-on-demand:2011"&gt;</w:t>
        </w:r>
      </w:ins>
    </w:p>
    <w:p w14:paraId="4EF00C21" w14:textId="77777777" w:rsidR="006D1276" w:rsidRPr="006C4EA3" w:rsidRDefault="006D1276" w:rsidP="006D1276">
      <w:pPr>
        <w:pStyle w:val="code0"/>
        <w:shd w:val="clear" w:color="auto" w:fill="D9D9D9" w:themeFill="background1" w:themeFillShade="D9"/>
        <w:rPr>
          <w:ins w:id="1694" w:author="Ahmed Hamza" w:date="2024-10-16T16:15:00Z" w16du:dateUtc="2024-10-16T23:15:00Z"/>
          <w:sz w:val="20"/>
          <w:szCs w:val="16"/>
          <w:lang w:eastAsia="zh-CN"/>
        </w:rPr>
      </w:pPr>
      <w:ins w:id="1695" w:author="Ahmed Hamza" w:date="2024-10-16T16:15:00Z" w16du:dateUtc="2024-10-16T23:15:00Z">
        <w:r w:rsidRPr="006C4EA3">
          <w:rPr>
            <w:sz w:val="20"/>
            <w:szCs w:val="16"/>
            <w:lang w:eastAsia="zh-CN"/>
          </w:rPr>
          <w:t xml:space="preserve">    </w:t>
        </w:r>
      </w:ins>
    </w:p>
    <w:p w14:paraId="6A0E28B9" w14:textId="77777777" w:rsidR="006D1276" w:rsidRPr="006C4EA3" w:rsidRDefault="006D1276" w:rsidP="006D1276">
      <w:pPr>
        <w:pStyle w:val="code0"/>
        <w:shd w:val="clear" w:color="auto" w:fill="D9D9D9" w:themeFill="background1" w:themeFillShade="D9"/>
        <w:rPr>
          <w:ins w:id="1696" w:author="Ahmed Hamza" w:date="2024-10-16T16:15:00Z" w16du:dateUtc="2024-10-16T23:15:00Z"/>
          <w:sz w:val="20"/>
          <w:szCs w:val="16"/>
          <w:lang w:eastAsia="zh-CN"/>
        </w:rPr>
      </w:pPr>
      <w:ins w:id="1697" w:author="Ahmed Hamza" w:date="2024-10-16T16:15:00Z" w16du:dateUtc="2024-10-16T23:15:00Z">
        <w:r w:rsidRPr="006C4EA3">
          <w:rPr>
            <w:sz w:val="20"/>
            <w:szCs w:val="16"/>
            <w:lang w:eastAsia="zh-CN"/>
          </w:rPr>
          <w:t xml:space="preserve">    &lt;BaseURL&gt;http://cdn1.example.com/&lt;/BaseURL&gt;</w:t>
        </w:r>
      </w:ins>
    </w:p>
    <w:p w14:paraId="3C3D4023" w14:textId="77777777" w:rsidR="006D1276" w:rsidRPr="006C4EA3" w:rsidRDefault="006D1276" w:rsidP="006D1276">
      <w:pPr>
        <w:pStyle w:val="code0"/>
        <w:shd w:val="clear" w:color="auto" w:fill="D9D9D9" w:themeFill="background1" w:themeFillShade="D9"/>
        <w:rPr>
          <w:ins w:id="1698" w:author="Ahmed Hamza" w:date="2024-10-16T16:15:00Z" w16du:dateUtc="2024-10-16T23:15:00Z"/>
          <w:sz w:val="20"/>
          <w:szCs w:val="16"/>
          <w:lang w:eastAsia="zh-CN"/>
        </w:rPr>
      </w:pPr>
      <w:ins w:id="1699" w:author="Ahmed Hamza" w:date="2024-10-16T16:15:00Z" w16du:dateUtc="2024-10-16T23:15:00Z">
        <w:r w:rsidRPr="006C4EA3">
          <w:rPr>
            <w:sz w:val="20"/>
            <w:szCs w:val="16"/>
            <w:lang w:eastAsia="zh-CN"/>
          </w:rPr>
          <w:t xml:space="preserve">    &lt;BaseURL&gt;http://cdn2.example.com/&lt;/BaseURL&gt;</w:t>
        </w:r>
      </w:ins>
    </w:p>
    <w:p w14:paraId="14D24D05" w14:textId="77777777" w:rsidR="006D1276" w:rsidRPr="006C4EA3" w:rsidRDefault="006D1276" w:rsidP="006D1276">
      <w:pPr>
        <w:pStyle w:val="code0"/>
        <w:shd w:val="clear" w:color="auto" w:fill="D9D9D9" w:themeFill="background1" w:themeFillShade="D9"/>
        <w:rPr>
          <w:ins w:id="1700" w:author="Ahmed Hamza" w:date="2024-10-16T16:15:00Z" w16du:dateUtc="2024-10-16T23:15:00Z"/>
          <w:sz w:val="20"/>
          <w:szCs w:val="16"/>
          <w:lang w:eastAsia="zh-CN"/>
        </w:rPr>
      </w:pPr>
      <w:ins w:id="1701" w:author="Ahmed Hamza" w:date="2024-10-16T16:15:00Z" w16du:dateUtc="2024-10-16T23:15:00Z">
        <w:r w:rsidRPr="006C4EA3">
          <w:rPr>
            <w:sz w:val="20"/>
            <w:szCs w:val="16"/>
            <w:lang w:eastAsia="zh-CN"/>
          </w:rPr>
          <w:t xml:space="preserve">    </w:t>
        </w:r>
      </w:ins>
    </w:p>
    <w:p w14:paraId="62E1652C" w14:textId="77777777" w:rsidR="006D1276" w:rsidRPr="006C4EA3" w:rsidRDefault="006D1276" w:rsidP="006D1276">
      <w:pPr>
        <w:pStyle w:val="code0"/>
        <w:shd w:val="clear" w:color="auto" w:fill="D9D9D9" w:themeFill="background1" w:themeFillShade="D9"/>
        <w:rPr>
          <w:ins w:id="1702" w:author="Ahmed Hamza" w:date="2024-10-16T16:15:00Z" w16du:dateUtc="2024-10-16T23:15:00Z"/>
          <w:sz w:val="20"/>
          <w:szCs w:val="16"/>
          <w:lang w:eastAsia="zh-CN"/>
        </w:rPr>
      </w:pPr>
      <w:ins w:id="1703" w:author="Ahmed Hamza" w:date="2024-10-16T16:15:00Z" w16du:dateUtc="2024-10-16T23:15:00Z">
        <w:r w:rsidRPr="006C4EA3">
          <w:rPr>
            <w:sz w:val="20"/>
            <w:szCs w:val="16"/>
            <w:lang w:eastAsia="zh-CN"/>
          </w:rPr>
          <w:t xml:space="preserve">    &lt;Period&gt;</w:t>
        </w:r>
      </w:ins>
    </w:p>
    <w:p w14:paraId="7BF33733" w14:textId="77777777" w:rsidR="006D1276" w:rsidRPr="006C4EA3" w:rsidRDefault="006D1276" w:rsidP="006D1276">
      <w:pPr>
        <w:pStyle w:val="code0"/>
        <w:shd w:val="clear" w:color="auto" w:fill="D9D9D9" w:themeFill="background1" w:themeFillShade="D9"/>
        <w:rPr>
          <w:ins w:id="1704" w:author="Ahmed Hamza" w:date="2024-10-16T16:15:00Z" w16du:dateUtc="2024-10-16T23:15:00Z"/>
          <w:b/>
          <w:bCs/>
          <w:sz w:val="20"/>
          <w:szCs w:val="16"/>
          <w:lang w:eastAsia="zh-CN"/>
        </w:rPr>
      </w:pPr>
      <w:ins w:id="1705" w:author="Ahmed Hamza" w:date="2024-10-16T16:15:00Z" w16du:dateUtc="2024-10-16T23:15:00Z">
        <w:r w:rsidRPr="006C4EA3">
          <w:rPr>
            <w:b/>
            <w:bCs/>
            <w:sz w:val="20"/>
            <w:szCs w:val="16"/>
            <w:lang w:eastAsia="zh-CN"/>
          </w:rPr>
          <w:t xml:space="preserve">        &lt;!-- haptics --&gt;</w:t>
        </w:r>
      </w:ins>
    </w:p>
    <w:p w14:paraId="3C99A726" w14:textId="77777777" w:rsidR="006D1276" w:rsidRPr="006C4EA3" w:rsidRDefault="006D1276" w:rsidP="006D1276">
      <w:pPr>
        <w:pStyle w:val="code0"/>
        <w:shd w:val="clear" w:color="auto" w:fill="D9D9D9" w:themeFill="background1" w:themeFillShade="D9"/>
        <w:rPr>
          <w:ins w:id="1706" w:author="Ahmed Hamza" w:date="2024-10-16T16:15:00Z" w16du:dateUtc="2024-10-16T23:15:00Z"/>
          <w:b/>
          <w:bCs/>
          <w:sz w:val="20"/>
          <w:szCs w:val="16"/>
          <w:lang w:eastAsia="zh-CN"/>
        </w:rPr>
      </w:pPr>
      <w:ins w:id="1707" w:author="Ahmed Hamza" w:date="2024-10-16T16:15:00Z" w16du:dateUtc="2024-10-16T23:15:00Z">
        <w:r w:rsidRPr="006C4EA3">
          <w:rPr>
            <w:b/>
            <w:bCs/>
            <w:sz w:val="20"/>
            <w:szCs w:val="16"/>
            <w:lang w:eastAsia="zh-CN"/>
          </w:rPr>
          <w:t xml:space="preserve">        &lt;AdaptationSet mimeType="haptic/mp4" codecs="mih1" subsegmentStartsWithSAP="1"&gt;</w:t>
        </w:r>
      </w:ins>
    </w:p>
    <w:p w14:paraId="6DAE2DCD" w14:textId="77777777" w:rsidR="006D1276" w:rsidRPr="006C4EA3" w:rsidRDefault="006D1276" w:rsidP="006D1276">
      <w:pPr>
        <w:pStyle w:val="code0"/>
        <w:shd w:val="clear" w:color="auto" w:fill="D9D9D9" w:themeFill="background1" w:themeFillShade="D9"/>
        <w:rPr>
          <w:ins w:id="1708" w:author="Ahmed Hamza" w:date="2024-10-16T16:15:00Z" w16du:dateUtc="2024-10-16T23:15:00Z"/>
          <w:b/>
          <w:bCs/>
          <w:sz w:val="20"/>
          <w:szCs w:val="16"/>
          <w:lang w:eastAsia="zh-CN"/>
        </w:rPr>
      </w:pPr>
      <w:ins w:id="1709" w:author="Ahmed Hamza" w:date="2024-10-16T16:15:00Z" w16du:dateUtc="2024-10-16T23:15:00Z">
        <w:r w:rsidRPr="006C4EA3">
          <w:rPr>
            <w:b/>
            <w:bCs/>
            <w:sz w:val="20"/>
            <w:szCs w:val="16"/>
            <w:lang w:eastAsia="zh-CN"/>
          </w:rPr>
          <w:t xml:space="preserve">            &lt;Representation id="1" bandwidth="32000"&gt;</w:t>
        </w:r>
      </w:ins>
    </w:p>
    <w:p w14:paraId="4E1FF8E0" w14:textId="77777777" w:rsidR="006D1276" w:rsidRPr="006C4EA3" w:rsidRDefault="006D1276" w:rsidP="006D1276">
      <w:pPr>
        <w:pStyle w:val="code0"/>
        <w:shd w:val="clear" w:color="auto" w:fill="D9D9D9" w:themeFill="background1" w:themeFillShade="D9"/>
        <w:rPr>
          <w:ins w:id="1710" w:author="Ahmed Hamza" w:date="2024-10-16T16:15:00Z" w16du:dateUtc="2024-10-16T23:15:00Z"/>
          <w:b/>
          <w:bCs/>
          <w:sz w:val="20"/>
          <w:szCs w:val="16"/>
          <w:lang w:eastAsia="zh-CN"/>
        </w:rPr>
      </w:pPr>
      <w:ins w:id="1711" w:author="Ahmed Hamza" w:date="2024-10-16T16:15:00Z" w16du:dateUtc="2024-10-16T23:15:00Z">
        <w:r w:rsidRPr="006C4EA3">
          <w:rPr>
            <w:b/>
            <w:bCs/>
            <w:sz w:val="20"/>
            <w:szCs w:val="16"/>
            <w:lang w:eastAsia="zh-CN"/>
          </w:rPr>
          <w:t xml:space="preserve">                &lt;BaseURL&gt;haptics32.mp4&lt;/BaseURL&gt;</w:t>
        </w:r>
      </w:ins>
    </w:p>
    <w:p w14:paraId="3B9B7654" w14:textId="77777777" w:rsidR="006D1276" w:rsidRPr="006C4EA3" w:rsidRDefault="006D1276" w:rsidP="006D1276">
      <w:pPr>
        <w:pStyle w:val="code0"/>
        <w:shd w:val="clear" w:color="auto" w:fill="D9D9D9" w:themeFill="background1" w:themeFillShade="D9"/>
        <w:rPr>
          <w:ins w:id="1712" w:author="Ahmed Hamza" w:date="2024-10-16T16:15:00Z" w16du:dateUtc="2024-10-16T23:15:00Z"/>
          <w:b/>
          <w:bCs/>
          <w:sz w:val="20"/>
          <w:szCs w:val="16"/>
          <w:lang w:eastAsia="zh-CN"/>
        </w:rPr>
      </w:pPr>
      <w:ins w:id="1713" w:author="Ahmed Hamza" w:date="2024-10-16T16:15:00Z" w16du:dateUtc="2024-10-16T23:15:00Z">
        <w:r w:rsidRPr="006C4EA3">
          <w:rPr>
            <w:b/>
            <w:bCs/>
            <w:sz w:val="20"/>
            <w:szCs w:val="16"/>
            <w:lang w:eastAsia="zh-CN"/>
          </w:rPr>
          <w:t xml:space="preserve">            &lt;/Representation&gt;</w:t>
        </w:r>
      </w:ins>
    </w:p>
    <w:p w14:paraId="56173CE5" w14:textId="77777777" w:rsidR="006D1276" w:rsidRPr="006C4EA3" w:rsidRDefault="006D1276" w:rsidP="006D1276">
      <w:pPr>
        <w:pStyle w:val="code0"/>
        <w:shd w:val="clear" w:color="auto" w:fill="D9D9D9" w:themeFill="background1" w:themeFillShade="D9"/>
        <w:rPr>
          <w:ins w:id="1714" w:author="Ahmed Hamza" w:date="2024-10-16T16:15:00Z" w16du:dateUtc="2024-10-16T23:15:00Z"/>
          <w:b/>
          <w:bCs/>
          <w:sz w:val="20"/>
          <w:szCs w:val="16"/>
          <w:lang w:eastAsia="zh-CN"/>
        </w:rPr>
      </w:pPr>
      <w:ins w:id="1715" w:author="Ahmed Hamza" w:date="2024-10-16T16:15:00Z" w16du:dateUtc="2024-10-16T23:15:00Z">
        <w:r w:rsidRPr="006C4EA3">
          <w:rPr>
            <w:b/>
            <w:bCs/>
            <w:sz w:val="20"/>
            <w:szCs w:val="16"/>
            <w:lang w:eastAsia="zh-CN"/>
          </w:rPr>
          <w:t xml:space="preserve">        &lt;/AdaptationSet&gt;</w:t>
        </w:r>
      </w:ins>
    </w:p>
    <w:p w14:paraId="548808DD" w14:textId="77777777" w:rsidR="006D1276" w:rsidRPr="006C4EA3" w:rsidRDefault="006D1276" w:rsidP="006D1276">
      <w:pPr>
        <w:pStyle w:val="code0"/>
        <w:shd w:val="clear" w:color="auto" w:fill="D9D9D9" w:themeFill="background1" w:themeFillShade="D9"/>
        <w:rPr>
          <w:ins w:id="1716" w:author="Ahmed Hamza" w:date="2024-10-16T16:15:00Z" w16du:dateUtc="2024-10-16T23:15:00Z"/>
          <w:sz w:val="20"/>
          <w:szCs w:val="16"/>
          <w:lang w:eastAsia="zh-CN"/>
        </w:rPr>
      </w:pPr>
    </w:p>
    <w:p w14:paraId="01C8E0CD" w14:textId="77777777" w:rsidR="006D1276" w:rsidRPr="006C4EA3" w:rsidRDefault="006D1276" w:rsidP="006D1276">
      <w:pPr>
        <w:pStyle w:val="code0"/>
        <w:shd w:val="clear" w:color="auto" w:fill="D9D9D9" w:themeFill="background1" w:themeFillShade="D9"/>
        <w:rPr>
          <w:ins w:id="1717" w:author="Ahmed Hamza" w:date="2024-10-16T16:15:00Z" w16du:dateUtc="2024-10-16T23:15:00Z"/>
          <w:sz w:val="20"/>
          <w:szCs w:val="16"/>
          <w:lang w:eastAsia="zh-CN"/>
        </w:rPr>
      </w:pPr>
      <w:ins w:id="1718" w:author="Ahmed Hamza" w:date="2024-10-16T16:15:00Z" w16du:dateUtc="2024-10-16T23:15:00Z">
        <w:r w:rsidRPr="006C4EA3">
          <w:rPr>
            <w:sz w:val="20"/>
            <w:szCs w:val="16"/>
            <w:lang w:eastAsia="zh-CN"/>
          </w:rPr>
          <w:t xml:space="preserve">        &lt;!-- Audio --&gt;</w:t>
        </w:r>
      </w:ins>
    </w:p>
    <w:p w14:paraId="1264DC23" w14:textId="77777777" w:rsidR="006D1276" w:rsidRPr="006C4EA3" w:rsidRDefault="006D1276" w:rsidP="006D1276">
      <w:pPr>
        <w:pStyle w:val="code0"/>
        <w:shd w:val="clear" w:color="auto" w:fill="D9D9D9" w:themeFill="background1" w:themeFillShade="D9"/>
        <w:rPr>
          <w:ins w:id="1719" w:author="Ahmed Hamza" w:date="2024-10-16T16:15:00Z" w16du:dateUtc="2024-10-16T23:15:00Z"/>
          <w:sz w:val="20"/>
          <w:szCs w:val="16"/>
          <w:lang w:eastAsia="zh-CN"/>
        </w:rPr>
      </w:pPr>
      <w:ins w:id="1720" w:author="Ahmed Hamza" w:date="2024-10-16T16:15:00Z" w16du:dateUtc="2024-10-16T23:15:00Z">
        <w:r w:rsidRPr="006C4EA3">
          <w:rPr>
            <w:sz w:val="20"/>
            <w:szCs w:val="16"/>
            <w:lang w:eastAsia="zh-CN"/>
          </w:rPr>
          <w:t xml:space="preserve">        &lt;AdaptationSet mimeType="audio/mp4" codecs="mp4a.40" subsegmentAlignment="true" subsegmentStartsWithSAP="1"&gt;</w:t>
        </w:r>
      </w:ins>
    </w:p>
    <w:p w14:paraId="425DDF04" w14:textId="77777777" w:rsidR="006D1276" w:rsidRPr="006C4EA3" w:rsidRDefault="006D1276" w:rsidP="006D1276">
      <w:pPr>
        <w:pStyle w:val="code0"/>
        <w:shd w:val="clear" w:color="auto" w:fill="D9D9D9" w:themeFill="background1" w:themeFillShade="D9"/>
        <w:rPr>
          <w:ins w:id="1721" w:author="Ahmed Hamza" w:date="2024-10-16T16:15:00Z" w16du:dateUtc="2024-10-16T23:15:00Z"/>
          <w:sz w:val="20"/>
          <w:szCs w:val="16"/>
          <w:lang w:eastAsia="zh-CN"/>
        </w:rPr>
      </w:pPr>
      <w:ins w:id="1722" w:author="Ahmed Hamza" w:date="2024-10-16T16:15:00Z" w16du:dateUtc="2024-10-16T23:15:00Z">
        <w:r w:rsidRPr="006C4EA3">
          <w:rPr>
            <w:sz w:val="20"/>
            <w:szCs w:val="16"/>
            <w:lang w:eastAsia="zh-CN"/>
          </w:rPr>
          <w:t xml:space="preserve">            &lt;Representation id="3" bandwidth="128000"&gt;</w:t>
        </w:r>
      </w:ins>
    </w:p>
    <w:p w14:paraId="2641850E" w14:textId="77777777" w:rsidR="006D1276" w:rsidRPr="006C4EA3" w:rsidRDefault="006D1276" w:rsidP="006D1276">
      <w:pPr>
        <w:pStyle w:val="code0"/>
        <w:shd w:val="clear" w:color="auto" w:fill="D9D9D9" w:themeFill="background1" w:themeFillShade="D9"/>
        <w:rPr>
          <w:ins w:id="1723" w:author="Ahmed Hamza" w:date="2024-10-16T16:15:00Z" w16du:dateUtc="2024-10-16T23:15:00Z"/>
          <w:sz w:val="20"/>
          <w:szCs w:val="16"/>
          <w:lang w:eastAsia="zh-CN"/>
        </w:rPr>
      </w:pPr>
      <w:ins w:id="1724" w:author="Ahmed Hamza" w:date="2024-10-16T16:15:00Z" w16du:dateUtc="2024-10-16T23:15:00Z">
        <w:r w:rsidRPr="006C4EA3">
          <w:rPr>
            <w:sz w:val="20"/>
            <w:szCs w:val="16"/>
            <w:lang w:eastAsia="zh-CN"/>
          </w:rPr>
          <w:t xml:space="preserve">                &lt;BaseURL&gt;audio128.mp4&lt;/BaseURL&gt;</w:t>
        </w:r>
      </w:ins>
    </w:p>
    <w:p w14:paraId="3A9A3371" w14:textId="77777777" w:rsidR="006D1276" w:rsidRPr="006C4EA3" w:rsidRDefault="006D1276" w:rsidP="006D1276">
      <w:pPr>
        <w:pStyle w:val="code0"/>
        <w:shd w:val="clear" w:color="auto" w:fill="D9D9D9" w:themeFill="background1" w:themeFillShade="D9"/>
        <w:rPr>
          <w:ins w:id="1725" w:author="Ahmed Hamza" w:date="2024-10-16T16:15:00Z" w16du:dateUtc="2024-10-16T23:15:00Z"/>
          <w:sz w:val="20"/>
          <w:szCs w:val="16"/>
          <w:lang w:eastAsia="zh-CN"/>
        </w:rPr>
      </w:pPr>
      <w:ins w:id="1726" w:author="Ahmed Hamza" w:date="2024-10-16T16:15:00Z" w16du:dateUtc="2024-10-16T23:15:00Z">
        <w:r w:rsidRPr="006C4EA3">
          <w:rPr>
            <w:sz w:val="20"/>
            <w:szCs w:val="16"/>
            <w:lang w:eastAsia="zh-CN"/>
          </w:rPr>
          <w:t xml:space="preserve">            &lt;/Representation&gt;</w:t>
        </w:r>
      </w:ins>
    </w:p>
    <w:p w14:paraId="48B44939" w14:textId="77777777" w:rsidR="006D1276" w:rsidRPr="006C4EA3" w:rsidRDefault="006D1276" w:rsidP="006D1276">
      <w:pPr>
        <w:pStyle w:val="code0"/>
        <w:shd w:val="clear" w:color="auto" w:fill="D9D9D9" w:themeFill="background1" w:themeFillShade="D9"/>
        <w:rPr>
          <w:ins w:id="1727" w:author="Ahmed Hamza" w:date="2024-10-16T16:15:00Z" w16du:dateUtc="2024-10-16T23:15:00Z"/>
          <w:sz w:val="20"/>
          <w:szCs w:val="16"/>
          <w:lang w:eastAsia="zh-CN"/>
        </w:rPr>
      </w:pPr>
      <w:ins w:id="1728" w:author="Ahmed Hamza" w:date="2024-10-16T16:15:00Z" w16du:dateUtc="2024-10-16T23:15:00Z">
        <w:r w:rsidRPr="006C4EA3">
          <w:rPr>
            <w:sz w:val="20"/>
            <w:szCs w:val="16"/>
            <w:lang w:eastAsia="zh-CN"/>
          </w:rPr>
          <w:t xml:space="preserve">            &lt;Representation id="4" bandwidth="64000"&gt;</w:t>
        </w:r>
      </w:ins>
    </w:p>
    <w:p w14:paraId="4769DB03" w14:textId="77777777" w:rsidR="006D1276" w:rsidRPr="006C4EA3" w:rsidRDefault="006D1276" w:rsidP="006D1276">
      <w:pPr>
        <w:pStyle w:val="code0"/>
        <w:shd w:val="clear" w:color="auto" w:fill="D9D9D9" w:themeFill="background1" w:themeFillShade="D9"/>
        <w:rPr>
          <w:ins w:id="1729" w:author="Ahmed Hamza" w:date="2024-10-16T16:15:00Z" w16du:dateUtc="2024-10-16T23:15:00Z"/>
          <w:sz w:val="20"/>
          <w:szCs w:val="16"/>
          <w:lang w:eastAsia="zh-CN"/>
        </w:rPr>
      </w:pPr>
      <w:ins w:id="1730" w:author="Ahmed Hamza" w:date="2024-10-16T16:15:00Z" w16du:dateUtc="2024-10-16T23:15:00Z">
        <w:r w:rsidRPr="006C4EA3">
          <w:rPr>
            <w:sz w:val="20"/>
            <w:szCs w:val="16"/>
            <w:lang w:eastAsia="zh-CN"/>
          </w:rPr>
          <w:t xml:space="preserve">                &lt;BaseURL&gt;audio64.mp4&lt;/BaseURL&gt;</w:t>
        </w:r>
      </w:ins>
    </w:p>
    <w:p w14:paraId="4303CA9F" w14:textId="77777777" w:rsidR="006D1276" w:rsidRPr="006C4EA3" w:rsidRDefault="006D1276" w:rsidP="006D1276">
      <w:pPr>
        <w:pStyle w:val="code0"/>
        <w:shd w:val="clear" w:color="auto" w:fill="D9D9D9" w:themeFill="background1" w:themeFillShade="D9"/>
        <w:rPr>
          <w:ins w:id="1731" w:author="Ahmed Hamza" w:date="2024-10-16T16:15:00Z" w16du:dateUtc="2024-10-16T23:15:00Z"/>
          <w:sz w:val="20"/>
          <w:szCs w:val="16"/>
          <w:lang w:eastAsia="zh-CN"/>
        </w:rPr>
      </w:pPr>
      <w:ins w:id="1732" w:author="Ahmed Hamza" w:date="2024-10-16T16:15:00Z" w16du:dateUtc="2024-10-16T23:15:00Z">
        <w:r w:rsidRPr="006C4EA3">
          <w:rPr>
            <w:sz w:val="20"/>
            <w:szCs w:val="16"/>
            <w:lang w:eastAsia="zh-CN"/>
          </w:rPr>
          <w:t xml:space="preserve">            &lt;/Representation&gt;</w:t>
        </w:r>
      </w:ins>
    </w:p>
    <w:p w14:paraId="03810903" w14:textId="77777777" w:rsidR="006D1276" w:rsidRPr="006C4EA3" w:rsidRDefault="006D1276" w:rsidP="006D1276">
      <w:pPr>
        <w:pStyle w:val="code0"/>
        <w:shd w:val="clear" w:color="auto" w:fill="D9D9D9" w:themeFill="background1" w:themeFillShade="D9"/>
        <w:rPr>
          <w:ins w:id="1733" w:author="Ahmed Hamza" w:date="2024-10-16T16:15:00Z" w16du:dateUtc="2024-10-16T23:15:00Z"/>
          <w:sz w:val="20"/>
          <w:szCs w:val="16"/>
          <w:lang w:eastAsia="zh-CN"/>
        </w:rPr>
      </w:pPr>
      <w:ins w:id="1734" w:author="Ahmed Hamza" w:date="2024-10-16T16:15:00Z" w16du:dateUtc="2024-10-16T23:15:00Z">
        <w:r w:rsidRPr="006C4EA3">
          <w:rPr>
            <w:sz w:val="20"/>
            <w:szCs w:val="16"/>
            <w:lang w:eastAsia="zh-CN"/>
          </w:rPr>
          <w:t xml:space="preserve">        &lt;/AdaptationSet&gt;</w:t>
        </w:r>
      </w:ins>
    </w:p>
    <w:p w14:paraId="08436400" w14:textId="77777777" w:rsidR="006D1276" w:rsidRPr="006C4EA3" w:rsidRDefault="006D1276" w:rsidP="006D1276">
      <w:pPr>
        <w:pStyle w:val="code0"/>
        <w:shd w:val="clear" w:color="auto" w:fill="D9D9D9" w:themeFill="background1" w:themeFillShade="D9"/>
        <w:rPr>
          <w:ins w:id="1735" w:author="Ahmed Hamza" w:date="2024-10-16T16:15:00Z" w16du:dateUtc="2024-10-16T23:15:00Z"/>
          <w:sz w:val="20"/>
          <w:szCs w:val="16"/>
          <w:lang w:eastAsia="zh-CN"/>
        </w:rPr>
      </w:pPr>
    </w:p>
    <w:p w14:paraId="1C601869" w14:textId="77777777" w:rsidR="006D1276" w:rsidRPr="006C4EA3" w:rsidRDefault="006D1276" w:rsidP="006D1276">
      <w:pPr>
        <w:pStyle w:val="code0"/>
        <w:shd w:val="clear" w:color="auto" w:fill="D9D9D9" w:themeFill="background1" w:themeFillShade="D9"/>
        <w:rPr>
          <w:ins w:id="1736" w:author="Ahmed Hamza" w:date="2024-10-16T16:15:00Z" w16du:dateUtc="2024-10-16T23:15:00Z"/>
          <w:sz w:val="20"/>
          <w:szCs w:val="16"/>
          <w:lang w:eastAsia="zh-CN"/>
        </w:rPr>
      </w:pPr>
      <w:ins w:id="1737" w:author="Ahmed Hamza" w:date="2024-10-16T16:15:00Z" w16du:dateUtc="2024-10-16T23:15:00Z">
        <w:r w:rsidRPr="006C4EA3">
          <w:rPr>
            <w:sz w:val="20"/>
            <w:szCs w:val="16"/>
            <w:lang w:eastAsia="zh-CN"/>
          </w:rPr>
          <w:t xml:space="preserve">         &lt;!-- Video --&gt;</w:t>
        </w:r>
      </w:ins>
    </w:p>
    <w:p w14:paraId="2D9547C4" w14:textId="77777777" w:rsidR="006D1276" w:rsidRPr="006C4EA3" w:rsidRDefault="006D1276" w:rsidP="006D1276">
      <w:pPr>
        <w:pStyle w:val="code0"/>
        <w:shd w:val="clear" w:color="auto" w:fill="D9D9D9" w:themeFill="background1" w:themeFillShade="D9"/>
        <w:rPr>
          <w:ins w:id="1738" w:author="Ahmed Hamza" w:date="2024-10-16T16:15:00Z" w16du:dateUtc="2024-10-16T23:15:00Z"/>
          <w:sz w:val="20"/>
          <w:szCs w:val="16"/>
          <w:lang w:eastAsia="zh-CN"/>
        </w:rPr>
      </w:pPr>
      <w:ins w:id="1739" w:author="Ahmed Hamza" w:date="2024-10-16T16:15:00Z" w16du:dateUtc="2024-10-16T23:15:00Z">
        <w:r w:rsidRPr="006C4EA3">
          <w:rPr>
            <w:sz w:val="20"/>
            <w:szCs w:val="16"/>
            <w:lang w:eastAsia="zh-CN"/>
          </w:rPr>
          <w:t xml:space="preserve">        &lt;AdaptationSet mimeType="video/mp4" codecs="avc1.4d0228" subsegmentAlignment="true" subsegmentStartsWithSAP="1"&gt;</w:t>
        </w:r>
      </w:ins>
    </w:p>
    <w:p w14:paraId="52EEF8F4" w14:textId="77777777" w:rsidR="006D1276" w:rsidRPr="006C4EA3" w:rsidRDefault="006D1276" w:rsidP="006D1276">
      <w:pPr>
        <w:pStyle w:val="code0"/>
        <w:shd w:val="clear" w:color="auto" w:fill="D9D9D9" w:themeFill="background1" w:themeFillShade="D9"/>
        <w:rPr>
          <w:ins w:id="1740" w:author="Ahmed Hamza" w:date="2024-10-16T16:15:00Z" w16du:dateUtc="2024-10-16T23:15:00Z"/>
          <w:sz w:val="20"/>
          <w:szCs w:val="16"/>
          <w:lang w:eastAsia="zh-CN"/>
        </w:rPr>
      </w:pPr>
      <w:ins w:id="1741" w:author="Ahmed Hamza" w:date="2024-10-16T16:15:00Z" w16du:dateUtc="2024-10-16T23:15:00Z">
        <w:r w:rsidRPr="006C4EA3">
          <w:rPr>
            <w:sz w:val="20"/>
            <w:szCs w:val="16"/>
            <w:lang w:eastAsia="zh-CN"/>
          </w:rPr>
          <w:t xml:space="preserve">            &lt;Representation id="5" bandwidth="1536000" width="1280" height="720"&gt;</w:t>
        </w:r>
      </w:ins>
    </w:p>
    <w:p w14:paraId="34D17ECF" w14:textId="77777777" w:rsidR="006D1276" w:rsidRPr="006C4EA3" w:rsidRDefault="006D1276" w:rsidP="006D1276">
      <w:pPr>
        <w:pStyle w:val="code0"/>
        <w:shd w:val="clear" w:color="auto" w:fill="D9D9D9" w:themeFill="background1" w:themeFillShade="D9"/>
        <w:rPr>
          <w:ins w:id="1742" w:author="Ahmed Hamza" w:date="2024-10-16T16:15:00Z" w16du:dateUtc="2024-10-16T23:15:00Z"/>
          <w:sz w:val="20"/>
          <w:szCs w:val="16"/>
          <w:lang w:eastAsia="zh-CN"/>
        </w:rPr>
      </w:pPr>
      <w:ins w:id="1743" w:author="Ahmed Hamza" w:date="2024-10-16T16:15:00Z" w16du:dateUtc="2024-10-16T23:15:00Z">
        <w:r w:rsidRPr="006C4EA3">
          <w:rPr>
            <w:sz w:val="20"/>
            <w:szCs w:val="16"/>
            <w:lang w:eastAsia="zh-CN"/>
          </w:rPr>
          <w:t xml:space="preserve">                &lt;BaseURL&gt;video1536.mp4&lt;/BaseURL&gt;</w:t>
        </w:r>
      </w:ins>
    </w:p>
    <w:p w14:paraId="63FAA0B1" w14:textId="77777777" w:rsidR="006D1276" w:rsidRPr="006C4EA3" w:rsidRDefault="006D1276" w:rsidP="006D1276">
      <w:pPr>
        <w:pStyle w:val="code0"/>
        <w:shd w:val="clear" w:color="auto" w:fill="D9D9D9" w:themeFill="background1" w:themeFillShade="D9"/>
        <w:rPr>
          <w:ins w:id="1744" w:author="Ahmed Hamza" w:date="2024-10-16T16:15:00Z" w16du:dateUtc="2024-10-16T23:15:00Z"/>
          <w:sz w:val="20"/>
          <w:szCs w:val="16"/>
          <w:lang w:eastAsia="zh-CN"/>
        </w:rPr>
      </w:pPr>
      <w:ins w:id="1745" w:author="Ahmed Hamza" w:date="2024-10-16T16:15:00Z" w16du:dateUtc="2024-10-16T23:15:00Z">
        <w:r w:rsidRPr="006C4EA3">
          <w:rPr>
            <w:sz w:val="20"/>
            <w:szCs w:val="16"/>
            <w:lang w:eastAsia="zh-CN"/>
          </w:rPr>
          <w:t xml:space="preserve">            &lt;/Representation&gt;</w:t>
        </w:r>
      </w:ins>
    </w:p>
    <w:p w14:paraId="20F389CF" w14:textId="77777777" w:rsidR="006D1276" w:rsidRPr="006C4EA3" w:rsidRDefault="006D1276" w:rsidP="006D1276">
      <w:pPr>
        <w:pStyle w:val="code0"/>
        <w:shd w:val="clear" w:color="auto" w:fill="D9D9D9" w:themeFill="background1" w:themeFillShade="D9"/>
        <w:rPr>
          <w:ins w:id="1746" w:author="Ahmed Hamza" w:date="2024-10-16T16:15:00Z" w16du:dateUtc="2024-10-16T23:15:00Z"/>
          <w:sz w:val="20"/>
          <w:szCs w:val="16"/>
          <w:lang w:eastAsia="zh-CN"/>
        </w:rPr>
      </w:pPr>
      <w:ins w:id="1747" w:author="Ahmed Hamza" w:date="2024-10-16T16:15:00Z" w16du:dateUtc="2024-10-16T23:15:00Z">
        <w:r w:rsidRPr="006C4EA3">
          <w:rPr>
            <w:sz w:val="20"/>
            <w:szCs w:val="16"/>
            <w:lang w:eastAsia="zh-CN"/>
          </w:rPr>
          <w:t xml:space="preserve">            &lt;Representation id="6" bandwidth="2048000" width="1280" height="720"&gt;</w:t>
        </w:r>
      </w:ins>
    </w:p>
    <w:p w14:paraId="39FA8611" w14:textId="77777777" w:rsidR="006D1276" w:rsidRPr="006C4EA3" w:rsidRDefault="006D1276" w:rsidP="006D1276">
      <w:pPr>
        <w:pStyle w:val="code0"/>
        <w:shd w:val="clear" w:color="auto" w:fill="D9D9D9" w:themeFill="background1" w:themeFillShade="D9"/>
        <w:rPr>
          <w:ins w:id="1748" w:author="Ahmed Hamza" w:date="2024-10-16T16:15:00Z" w16du:dateUtc="2024-10-16T23:15:00Z"/>
          <w:sz w:val="20"/>
          <w:szCs w:val="16"/>
          <w:lang w:eastAsia="zh-CN"/>
        </w:rPr>
      </w:pPr>
      <w:ins w:id="1749" w:author="Ahmed Hamza" w:date="2024-10-16T16:15:00Z" w16du:dateUtc="2024-10-16T23:15:00Z">
        <w:r w:rsidRPr="006C4EA3">
          <w:rPr>
            <w:sz w:val="20"/>
            <w:szCs w:val="16"/>
            <w:lang w:eastAsia="zh-CN"/>
          </w:rPr>
          <w:t xml:space="preserve">                &lt;BaseURL&gt;video2048.mp4&lt;/BaseURL&gt;</w:t>
        </w:r>
      </w:ins>
    </w:p>
    <w:p w14:paraId="5AF61909" w14:textId="77777777" w:rsidR="006D1276" w:rsidRPr="006C4EA3" w:rsidRDefault="006D1276" w:rsidP="006D1276">
      <w:pPr>
        <w:pStyle w:val="code0"/>
        <w:shd w:val="clear" w:color="auto" w:fill="D9D9D9" w:themeFill="background1" w:themeFillShade="D9"/>
        <w:rPr>
          <w:ins w:id="1750" w:author="Ahmed Hamza" w:date="2024-10-16T16:15:00Z" w16du:dateUtc="2024-10-16T23:15:00Z"/>
          <w:sz w:val="20"/>
          <w:szCs w:val="16"/>
          <w:lang w:eastAsia="zh-CN"/>
        </w:rPr>
      </w:pPr>
      <w:ins w:id="1751" w:author="Ahmed Hamza" w:date="2024-10-16T16:15:00Z" w16du:dateUtc="2024-10-16T23:15:00Z">
        <w:r w:rsidRPr="006C4EA3">
          <w:rPr>
            <w:sz w:val="20"/>
            <w:szCs w:val="16"/>
            <w:lang w:eastAsia="zh-CN"/>
          </w:rPr>
          <w:t xml:space="preserve">            &lt;/Representation&gt;</w:t>
        </w:r>
      </w:ins>
    </w:p>
    <w:p w14:paraId="2E2B4676" w14:textId="77777777" w:rsidR="006D1276" w:rsidRPr="006C4EA3" w:rsidRDefault="006D1276" w:rsidP="006D1276">
      <w:pPr>
        <w:pStyle w:val="code0"/>
        <w:shd w:val="clear" w:color="auto" w:fill="D9D9D9" w:themeFill="background1" w:themeFillShade="D9"/>
        <w:rPr>
          <w:ins w:id="1752" w:author="Ahmed Hamza" w:date="2024-10-16T16:15:00Z" w16du:dateUtc="2024-10-16T23:15:00Z"/>
          <w:sz w:val="20"/>
          <w:szCs w:val="16"/>
          <w:lang w:eastAsia="zh-CN"/>
        </w:rPr>
      </w:pPr>
      <w:ins w:id="1753" w:author="Ahmed Hamza" w:date="2024-10-16T16:15:00Z" w16du:dateUtc="2024-10-16T23:15:00Z">
        <w:r w:rsidRPr="006C4EA3">
          <w:rPr>
            <w:sz w:val="20"/>
            <w:szCs w:val="16"/>
            <w:lang w:eastAsia="zh-CN"/>
          </w:rPr>
          <w:t xml:space="preserve">            &lt;/Representation&gt;</w:t>
        </w:r>
      </w:ins>
    </w:p>
    <w:p w14:paraId="4D3AEEB0" w14:textId="77777777" w:rsidR="006D1276" w:rsidRPr="006C4EA3" w:rsidRDefault="006D1276" w:rsidP="006D1276">
      <w:pPr>
        <w:pStyle w:val="code0"/>
        <w:shd w:val="clear" w:color="auto" w:fill="D9D9D9" w:themeFill="background1" w:themeFillShade="D9"/>
        <w:rPr>
          <w:ins w:id="1754" w:author="Ahmed Hamza" w:date="2024-10-16T16:15:00Z" w16du:dateUtc="2024-10-16T23:15:00Z"/>
          <w:sz w:val="20"/>
          <w:szCs w:val="16"/>
          <w:lang w:eastAsia="zh-CN"/>
        </w:rPr>
      </w:pPr>
      <w:ins w:id="1755" w:author="Ahmed Hamza" w:date="2024-10-16T16:15:00Z" w16du:dateUtc="2024-10-16T23:15:00Z">
        <w:r w:rsidRPr="006C4EA3">
          <w:rPr>
            <w:sz w:val="20"/>
            <w:szCs w:val="16"/>
            <w:lang w:eastAsia="zh-CN"/>
          </w:rPr>
          <w:t xml:space="preserve">            &lt;Representation id="7" bandwidth="4096000" width="1920" height="1080"&gt;</w:t>
        </w:r>
      </w:ins>
    </w:p>
    <w:p w14:paraId="68E3BD43" w14:textId="77777777" w:rsidR="006D1276" w:rsidRPr="006C4EA3" w:rsidRDefault="006D1276" w:rsidP="006D1276">
      <w:pPr>
        <w:pStyle w:val="code0"/>
        <w:shd w:val="clear" w:color="auto" w:fill="D9D9D9" w:themeFill="background1" w:themeFillShade="D9"/>
        <w:rPr>
          <w:ins w:id="1756" w:author="Ahmed Hamza" w:date="2024-10-16T16:15:00Z" w16du:dateUtc="2024-10-16T23:15:00Z"/>
          <w:sz w:val="20"/>
          <w:szCs w:val="16"/>
          <w:lang w:eastAsia="zh-CN"/>
        </w:rPr>
      </w:pPr>
      <w:ins w:id="1757" w:author="Ahmed Hamza" w:date="2024-10-16T16:15:00Z" w16du:dateUtc="2024-10-16T23:15:00Z">
        <w:r w:rsidRPr="006C4EA3">
          <w:rPr>
            <w:sz w:val="20"/>
            <w:szCs w:val="16"/>
            <w:lang w:eastAsia="zh-CN"/>
          </w:rPr>
          <w:lastRenderedPageBreak/>
          <w:t xml:space="preserve">                &lt;BaseURL&gt;video4096.mp4&lt;/BaseURL&gt;</w:t>
        </w:r>
      </w:ins>
    </w:p>
    <w:p w14:paraId="03E09FB1" w14:textId="77777777" w:rsidR="006D1276" w:rsidRPr="006C4EA3" w:rsidRDefault="006D1276" w:rsidP="006D1276">
      <w:pPr>
        <w:pStyle w:val="code0"/>
        <w:shd w:val="clear" w:color="auto" w:fill="D9D9D9" w:themeFill="background1" w:themeFillShade="D9"/>
        <w:rPr>
          <w:ins w:id="1758" w:author="Ahmed Hamza" w:date="2024-10-16T16:15:00Z" w16du:dateUtc="2024-10-16T23:15:00Z"/>
          <w:sz w:val="20"/>
          <w:szCs w:val="16"/>
          <w:lang w:eastAsia="zh-CN"/>
        </w:rPr>
      </w:pPr>
      <w:ins w:id="1759" w:author="Ahmed Hamza" w:date="2024-10-16T16:15:00Z" w16du:dateUtc="2024-10-16T23:15:00Z">
        <w:r w:rsidRPr="006C4EA3">
          <w:rPr>
            <w:sz w:val="20"/>
            <w:szCs w:val="16"/>
            <w:lang w:eastAsia="zh-CN"/>
          </w:rPr>
          <w:t xml:space="preserve">            &lt;/Representation&gt;</w:t>
        </w:r>
      </w:ins>
    </w:p>
    <w:p w14:paraId="5B5AEF70" w14:textId="77777777" w:rsidR="006D1276" w:rsidRPr="006C4EA3" w:rsidRDefault="006D1276" w:rsidP="006D1276">
      <w:pPr>
        <w:pStyle w:val="code0"/>
        <w:shd w:val="clear" w:color="auto" w:fill="D9D9D9" w:themeFill="background1" w:themeFillShade="D9"/>
        <w:rPr>
          <w:ins w:id="1760" w:author="Ahmed Hamza" w:date="2024-10-16T16:15:00Z" w16du:dateUtc="2024-10-16T23:15:00Z"/>
          <w:sz w:val="20"/>
          <w:szCs w:val="16"/>
          <w:lang w:eastAsia="zh-CN"/>
        </w:rPr>
      </w:pPr>
    </w:p>
    <w:p w14:paraId="4AA086FC" w14:textId="77777777" w:rsidR="006D1276" w:rsidRPr="006C4EA3" w:rsidRDefault="006D1276" w:rsidP="006D1276">
      <w:pPr>
        <w:pStyle w:val="code0"/>
        <w:shd w:val="clear" w:color="auto" w:fill="D9D9D9" w:themeFill="background1" w:themeFillShade="D9"/>
        <w:rPr>
          <w:ins w:id="1761" w:author="Ahmed Hamza" w:date="2024-10-16T16:15:00Z" w16du:dateUtc="2024-10-16T23:15:00Z"/>
          <w:sz w:val="20"/>
          <w:szCs w:val="16"/>
          <w:lang w:eastAsia="zh-CN"/>
        </w:rPr>
      </w:pPr>
      <w:ins w:id="1762" w:author="Ahmed Hamza" w:date="2024-10-16T16:15:00Z" w16du:dateUtc="2024-10-16T23:15:00Z">
        <w:r w:rsidRPr="006C4EA3">
          <w:rPr>
            <w:sz w:val="20"/>
            <w:szCs w:val="16"/>
            <w:lang w:eastAsia="zh-CN"/>
          </w:rPr>
          <w:t xml:space="preserve">        &lt;/AdaptationSet&gt;</w:t>
        </w:r>
      </w:ins>
    </w:p>
    <w:p w14:paraId="0B674F96" w14:textId="77777777" w:rsidR="006D1276" w:rsidRPr="006C4EA3" w:rsidRDefault="006D1276" w:rsidP="006D1276">
      <w:pPr>
        <w:pStyle w:val="code0"/>
        <w:shd w:val="clear" w:color="auto" w:fill="D9D9D9" w:themeFill="background1" w:themeFillShade="D9"/>
        <w:rPr>
          <w:ins w:id="1763" w:author="Ahmed Hamza" w:date="2024-10-16T16:15:00Z" w16du:dateUtc="2024-10-16T23:15:00Z"/>
          <w:sz w:val="20"/>
          <w:szCs w:val="16"/>
          <w:lang w:eastAsia="zh-CN"/>
        </w:rPr>
      </w:pPr>
      <w:ins w:id="1764" w:author="Ahmed Hamza" w:date="2024-10-16T16:15:00Z" w16du:dateUtc="2024-10-16T23:15:00Z">
        <w:r w:rsidRPr="006C4EA3">
          <w:rPr>
            <w:sz w:val="20"/>
            <w:szCs w:val="16"/>
            <w:lang w:eastAsia="zh-CN"/>
          </w:rPr>
          <w:t xml:space="preserve">    &lt;/Period&gt;</w:t>
        </w:r>
      </w:ins>
    </w:p>
    <w:p w14:paraId="1564DF66" w14:textId="77777777" w:rsidR="006D1276" w:rsidRPr="006C4EA3" w:rsidRDefault="006D1276" w:rsidP="006D1276">
      <w:pPr>
        <w:pStyle w:val="BodyText"/>
        <w:shd w:val="clear" w:color="auto" w:fill="D9D9D9" w:themeFill="background1" w:themeFillShade="D9"/>
        <w:rPr>
          <w:ins w:id="1765" w:author="Ahmed Hamza" w:date="2024-10-16T16:15:00Z" w16du:dateUtc="2024-10-16T23:15:00Z"/>
          <w:rFonts w:ascii="Courier New" w:eastAsia="Times New Roman" w:hAnsi="Courier New"/>
          <w:noProof/>
          <w:sz w:val="20"/>
          <w:szCs w:val="16"/>
          <w:lang w:eastAsia="zh-CN"/>
        </w:rPr>
      </w:pPr>
      <w:ins w:id="1766" w:author="Ahmed Hamza" w:date="2024-10-16T16:15:00Z" w16du:dateUtc="2024-10-16T23:15:00Z">
        <w:r w:rsidRPr="006C4EA3">
          <w:rPr>
            <w:rFonts w:ascii="Courier New" w:eastAsia="Times New Roman" w:hAnsi="Courier New"/>
            <w:noProof/>
            <w:sz w:val="20"/>
            <w:szCs w:val="16"/>
            <w:lang w:eastAsia="zh-CN"/>
          </w:rPr>
          <w:t>&lt;/MPD&gt;</w:t>
        </w:r>
      </w:ins>
    </w:p>
    <w:p w14:paraId="1C8E1692" w14:textId="77777777" w:rsidR="00C65F83" w:rsidRPr="00C65F83" w:rsidRDefault="00C65F83" w:rsidP="006D1276">
      <w:pPr>
        <w:pStyle w:val="BodyText"/>
        <w:rPr>
          <w:lang w:eastAsia="zh-CN"/>
        </w:rPr>
      </w:pPr>
    </w:p>
    <w:p w14:paraId="41501958" w14:textId="3510FF3B" w:rsidR="00443D7C" w:rsidDel="005C7D63" w:rsidRDefault="00443D7C">
      <w:pPr>
        <w:pStyle w:val="ANNEX"/>
        <w:numPr>
          <w:ilvl w:val="0"/>
          <w:numId w:val="7"/>
        </w:numPr>
        <w:tabs>
          <w:tab w:val="clear" w:pos="403"/>
        </w:tabs>
        <w:spacing w:after="760"/>
        <w:rPr>
          <w:del w:id="1767" w:author="Ahmed Hamza" w:date="2024-10-14T22:59:00Z" w16du:dateUtc="2024-10-15T05:59:00Z"/>
          <w:lang w:eastAsia="zh-CN"/>
        </w:rPr>
      </w:pPr>
      <w:del w:id="1768" w:author="Ahmed Hamza" w:date="2024-10-14T23:00:00Z" w16du:dateUtc="2024-10-15T06:00:00Z">
        <w:r w:rsidDel="005C7D63">
          <w:rPr>
            <w:lang w:eastAsia="zh-CN"/>
          </w:rPr>
          <w:br/>
        </w:r>
        <w:bookmarkStart w:id="1769" w:name="_Toc141178607"/>
        <w:r w:rsidRPr="00C8155A" w:rsidDel="005C7D63">
          <w:rPr>
            <w:b w:val="0"/>
            <w:bCs/>
            <w:lang w:eastAsia="zh-CN"/>
          </w:rPr>
          <w:delText>(informative)</w:delText>
        </w:r>
        <w:r w:rsidDel="005C7D63">
          <w:rPr>
            <w:lang w:eastAsia="zh-CN"/>
          </w:rPr>
          <w:br/>
        </w:r>
        <w:r w:rsidDel="005C7D63">
          <w:rPr>
            <w:lang w:eastAsia="zh-CN"/>
          </w:rPr>
          <w:br/>
        </w:r>
      </w:del>
      <w:del w:id="1770" w:author="Ahmed Hamza" w:date="2024-10-14T22:59:00Z" w16du:dateUtc="2024-10-15T05:59:00Z">
        <w:r w:rsidDel="005C7D63">
          <w:rPr>
            <w:lang w:eastAsia="zh-CN"/>
          </w:rPr>
          <w:delText>Haptics support in DASH</w:delText>
        </w:r>
        <w:bookmarkEnd w:id="1769"/>
      </w:del>
    </w:p>
    <w:p w14:paraId="01DE64EA" w14:textId="76472D5A" w:rsidR="00443D7C" w:rsidDel="005C7D63" w:rsidRDefault="00443D7C">
      <w:pPr>
        <w:pStyle w:val="ANNEX"/>
        <w:numPr>
          <w:ilvl w:val="0"/>
          <w:numId w:val="7"/>
        </w:numPr>
        <w:tabs>
          <w:tab w:val="clear" w:pos="403"/>
        </w:tabs>
        <w:spacing w:after="760"/>
        <w:rPr>
          <w:del w:id="1771" w:author="Ahmed Hamza" w:date="2024-10-14T22:59:00Z" w16du:dateUtc="2024-10-15T05:59:00Z"/>
        </w:rPr>
        <w:pPrChange w:id="1772" w:author="Ahmed Hamza" w:date="2024-10-14T22:59:00Z" w16du:dateUtc="2024-10-15T05:59:00Z">
          <w:pPr>
            <w:pStyle w:val="a2"/>
            <w:numPr>
              <w:ilvl w:val="1"/>
              <w:numId w:val="7"/>
            </w:numPr>
            <w:tabs>
              <w:tab w:val="num" w:pos="360"/>
            </w:tabs>
          </w:pPr>
        </w:pPrChange>
      </w:pPr>
      <w:del w:id="1773" w:author="Ahmed Hamza" w:date="2024-10-14T22:59:00Z" w16du:dateUtc="2024-10-15T05:59:00Z">
        <w:r w:rsidDel="005C7D63">
          <w:delText>General</w:delText>
        </w:r>
      </w:del>
    </w:p>
    <w:p w14:paraId="321FAAD1" w14:textId="3B289366" w:rsidR="00443D7C" w:rsidRPr="00443D7C" w:rsidDel="005C7D63" w:rsidRDefault="00443D7C">
      <w:pPr>
        <w:pStyle w:val="ANNEX"/>
        <w:numPr>
          <w:ilvl w:val="0"/>
          <w:numId w:val="7"/>
        </w:numPr>
        <w:tabs>
          <w:tab w:val="clear" w:pos="403"/>
        </w:tabs>
        <w:spacing w:after="760"/>
        <w:rPr>
          <w:del w:id="1774" w:author="Ahmed Hamza" w:date="2024-10-14T22:59:00Z" w16du:dateUtc="2024-10-15T05:59:00Z"/>
          <w:lang w:eastAsia="zh-CN"/>
        </w:rPr>
        <w:pPrChange w:id="1775" w:author="Ahmed Hamza" w:date="2024-10-14T22:59:00Z" w16du:dateUtc="2024-10-15T05:59:00Z">
          <w:pPr>
            <w:pStyle w:val="BodyText"/>
          </w:pPr>
        </w:pPrChange>
      </w:pPr>
      <w:del w:id="1776" w:author="Ahmed Hamza" w:date="2024-10-14T22:59:00Z" w16du:dateUtc="2024-10-15T05:59:00Z">
        <w:r w:rsidRPr="00443D7C" w:rsidDel="005C7D63">
          <w:rPr>
            <w:lang w:eastAsia="zh-CN"/>
          </w:rPr>
          <w:delText xml:space="preserve">This annex provides guidelines for </w:delText>
        </w:r>
        <w:r w:rsidR="002B522E" w:rsidDel="005C7D63">
          <w:rPr>
            <w:lang w:eastAsia="zh-CN"/>
          </w:rPr>
          <w:delText xml:space="preserve">the </w:delText>
        </w:r>
        <w:r w:rsidRPr="00443D7C" w:rsidDel="005C7D63">
          <w:rPr>
            <w:lang w:eastAsia="zh-CN"/>
          </w:rPr>
          <w:delText>delivery of haptic tracks using the ISO/IEC 23009-1.</w:delText>
        </w:r>
      </w:del>
    </w:p>
    <w:p w14:paraId="03E8ED78" w14:textId="1CB04DB5" w:rsidR="00443D7C" w:rsidRPr="003176D3" w:rsidDel="005C7D63" w:rsidRDefault="00443D7C">
      <w:pPr>
        <w:pStyle w:val="ANNEX"/>
        <w:numPr>
          <w:ilvl w:val="0"/>
          <w:numId w:val="7"/>
        </w:numPr>
        <w:tabs>
          <w:tab w:val="clear" w:pos="403"/>
        </w:tabs>
        <w:spacing w:after="760"/>
        <w:rPr>
          <w:del w:id="1777" w:author="Ahmed Hamza" w:date="2024-10-14T22:59:00Z" w16du:dateUtc="2024-10-15T05:59:00Z"/>
        </w:rPr>
        <w:pPrChange w:id="1778"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del w:id="1779" w:author="Ahmed Hamza" w:date="2024-10-14T22:59:00Z" w16du:dateUtc="2024-10-15T05:59:00Z">
        <w:r w:rsidRPr="00A36BE3" w:rsidDel="005C7D63">
          <w:delText>Haptics Media MPD signalling</w:delText>
        </w:r>
      </w:del>
    </w:p>
    <w:p w14:paraId="19EACA65" w14:textId="41366A82" w:rsidR="00443D7C" w:rsidDel="005C7D63" w:rsidRDefault="00443D7C">
      <w:pPr>
        <w:pStyle w:val="ANNEX"/>
        <w:numPr>
          <w:ilvl w:val="0"/>
          <w:numId w:val="7"/>
        </w:numPr>
        <w:tabs>
          <w:tab w:val="clear" w:pos="403"/>
        </w:tabs>
        <w:spacing w:after="760"/>
        <w:rPr>
          <w:del w:id="1780" w:author="Ahmed Hamza" w:date="2024-10-14T22:59:00Z" w16du:dateUtc="2024-10-15T05:59:00Z"/>
          <w:lang w:eastAsia="zh-CN"/>
        </w:rPr>
        <w:pPrChange w:id="1781" w:author="Ahmed Hamza" w:date="2024-10-14T22:59:00Z" w16du:dateUtc="2024-10-15T05:59:00Z">
          <w:pPr>
            <w:pStyle w:val="BodyText"/>
          </w:pPr>
        </w:pPrChange>
      </w:pPr>
      <w:del w:id="1782" w:author="Ahmed Hamza" w:date="2024-10-14T22:59:00Z" w16du:dateUtc="2024-10-15T05:59:00Z">
        <w:r w:rsidRPr="00E1236C" w:rsidDel="005C7D63">
          <w:rPr>
            <w:lang w:eastAsia="zh-CN"/>
          </w:rPr>
          <w:delText xml:space="preserve">The following </w:delText>
        </w:r>
        <w:r w:rsidDel="005C7D63">
          <w:rPr>
            <w:lang w:eastAsia="zh-CN"/>
          </w:rPr>
          <w:delText>attributes are</w:delText>
        </w:r>
        <w:r w:rsidRPr="00E1236C" w:rsidDel="005C7D63">
          <w:rPr>
            <w:lang w:eastAsia="zh-CN"/>
          </w:rPr>
          <w:delText xml:space="preserve"> present in </w:delText>
        </w:r>
        <w:r w:rsidDel="005C7D63">
          <w:rPr>
            <w:lang w:eastAsia="zh-CN"/>
          </w:rPr>
          <w:delText xml:space="preserve">the </w:delText>
        </w:r>
        <w:r w:rsidRPr="005B2B7E" w:rsidDel="005C7D63">
          <w:rPr>
            <w:rFonts w:ascii="Courier New" w:hAnsi="Courier New" w:cs="Courier New"/>
            <w:bCs/>
            <w:lang w:eastAsia="zh-CN"/>
          </w:rPr>
          <w:delText>AdaptationSet</w:delText>
        </w:r>
        <w:r w:rsidRPr="00E1236C" w:rsidDel="005C7D63">
          <w:rPr>
            <w:lang w:eastAsia="zh-CN"/>
          </w:rPr>
          <w:delText xml:space="preserve"> or </w:delText>
        </w:r>
        <w:r w:rsidDel="005C7D63">
          <w:rPr>
            <w:lang w:eastAsia="zh-CN"/>
          </w:rPr>
          <w:delText xml:space="preserve">the </w:delText>
        </w:r>
        <w:r w:rsidRPr="005B2B7E" w:rsidDel="005C7D63">
          <w:rPr>
            <w:rFonts w:ascii="Courier New" w:hAnsi="Courier New" w:cs="Courier New"/>
            <w:bCs/>
            <w:lang w:eastAsia="zh-CN"/>
          </w:rPr>
          <w:delText>Representation</w:delText>
        </w:r>
        <w:r w:rsidRPr="00E1236C" w:rsidDel="005C7D63">
          <w:rPr>
            <w:lang w:eastAsia="zh-CN"/>
          </w:rPr>
          <w:delText xml:space="preserve"> </w:delText>
        </w:r>
        <w:r w:rsidDel="005C7D63">
          <w:rPr>
            <w:lang w:eastAsia="zh-CN"/>
          </w:rPr>
          <w:delText xml:space="preserve">element </w:delText>
        </w:r>
        <w:r w:rsidRPr="00E1236C" w:rsidDel="005C7D63">
          <w:rPr>
            <w:lang w:eastAsia="zh-CN"/>
          </w:rPr>
          <w:delText>and set to the following value</w:delText>
        </w:r>
        <w:r w:rsidDel="005C7D63">
          <w:rPr>
            <w:lang w:eastAsia="zh-CN"/>
          </w:rPr>
          <w:delText>s</w:delText>
        </w:r>
        <w:r w:rsidRPr="00E1236C" w:rsidDel="005C7D63">
          <w:rPr>
            <w:lang w:eastAsia="zh-CN"/>
          </w:rPr>
          <w:delText xml:space="preserve"> to signal </w:delText>
        </w:r>
        <w:r w:rsidDel="005C7D63">
          <w:rPr>
            <w:lang w:eastAsia="zh-CN"/>
          </w:rPr>
          <w:delText>an MIHS</w:delText>
        </w:r>
        <w:r w:rsidRPr="00E1236C" w:rsidDel="005C7D63">
          <w:rPr>
            <w:lang w:eastAsia="zh-CN"/>
          </w:rPr>
          <w:delText xml:space="preserve"> track.</w:delText>
        </w:r>
      </w:del>
    </w:p>
    <w:p w14:paraId="5F634833" w14:textId="35457CEE" w:rsidR="00443D7C" w:rsidRPr="00734EE0" w:rsidDel="005C7D63" w:rsidRDefault="00443D7C">
      <w:pPr>
        <w:pStyle w:val="ANNEX"/>
        <w:numPr>
          <w:ilvl w:val="0"/>
          <w:numId w:val="7"/>
        </w:numPr>
        <w:tabs>
          <w:tab w:val="clear" w:pos="403"/>
        </w:tabs>
        <w:spacing w:after="760"/>
        <w:rPr>
          <w:del w:id="1783" w:author="Ahmed Hamza" w:date="2024-10-14T22:59:00Z" w16du:dateUtc="2024-10-15T05:59:00Z"/>
          <w:rStyle w:val="codeChar"/>
        </w:rPr>
        <w:pPrChange w:id="1784"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785" w:author="Ahmed Hamza" w:date="2024-10-14T22:59:00Z" w16du:dateUtc="2024-10-15T05:59:00Z">
        <w:r w:rsidRPr="00734EE0" w:rsidDel="005C7D63">
          <w:rPr>
            <w:rStyle w:val="codeChar"/>
          </w:rPr>
          <w:delText>@codecs='mih1'</w:delText>
        </w:r>
      </w:del>
    </w:p>
    <w:p w14:paraId="7ED5BF9D" w14:textId="532E4E5C" w:rsidR="00443D7C" w:rsidRPr="00734EE0" w:rsidDel="005C7D63" w:rsidRDefault="00443D7C">
      <w:pPr>
        <w:pStyle w:val="ANNEX"/>
        <w:numPr>
          <w:ilvl w:val="0"/>
          <w:numId w:val="7"/>
        </w:numPr>
        <w:tabs>
          <w:tab w:val="clear" w:pos="403"/>
        </w:tabs>
        <w:spacing w:after="760"/>
        <w:rPr>
          <w:del w:id="1786" w:author="Ahmed Hamza" w:date="2024-10-14T22:59:00Z" w16du:dateUtc="2024-10-15T05:59:00Z"/>
          <w:rStyle w:val="codeChar"/>
        </w:rPr>
        <w:pPrChange w:id="1787"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788" w:author="Ahmed Hamza" w:date="2024-10-14T22:59:00Z" w16du:dateUtc="2024-10-15T05:59:00Z">
        <w:r w:rsidRPr="00734EE0" w:rsidDel="005C7D63">
          <w:rPr>
            <w:rStyle w:val="codeChar"/>
          </w:rPr>
          <w:delText>@mimeType='haptic/mp4'</w:delText>
        </w:r>
      </w:del>
    </w:p>
    <w:p w14:paraId="6924EA3C" w14:textId="61E2A318" w:rsidR="00443D7C" w:rsidRPr="00E1236C" w:rsidDel="005C7D63" w:rsidRDefault="00443D7C">
      <w:pPr>
        <w:pStyle w:val="ANNEX"/>
        <w:numPr>
          <w:ilvl w:val="0"/>
          <w:numId w:val="7"/>
        </w:numPr>
        <w:tabs>
          <w:tab w:val="clear" w:pos="403"/>
        </w:tabs>
        <w:spacing w:after="760"/>
        <w:rPr>
          <w:del w:id="1789" w:author="Ahmed Hamza" w:date="2024-10-14T22:59:00Z" w16du:dateUtc="2024-10-15T05:59:00Z"/>
          <w:lang w:eastAsia="zh-CN"/>
        </w:rPr>
        <w:pPrChange w:id="1790" w:author="Ahmed Hamza" w:date="2024-10-14T22:59:00Z" w16du:dateUtc="2024-10-15T05:59:00Z">
          <w:pPr>
            <w:pStyle w:val="BodyText"/>
          </w:pPr>
        </w:pPrChange>
      </w:pPr>
      <w:del w:id="1791" w:author="Ahmed Hamza" w:date="2024-10-14T22:59:00Z" w16du:dateUtc="2024-10-15T05:59:00Z">
        <w:r w:rsidDel="005C7D63">
          <w:rPr>
            <w:lang w:eastAsia="zh-CN"/>
          </w:rPr>
          <w:delText>T</w:delText>
        </w:r>
        <w:r w:rsidRPr="00E1236C" w:rsidDel="005C7D63">
          <w:rPr>
            <w:lang w:eastAsia="zh-CN"/>
          </w:rPr>
          <w:delText xml:space="preserve">he sub-parameter as described in Annex B </w:delText>
        </w:r>
        <w:r w:rsidDel="005C7D63">
          <w:rPr>
            <w:lang w:eastAsia="zh-CN"/>
          </w:rPr>
          <w:delText>can</w:delText>
        </w:r>
        <w:r w:rsidRPr="00E1236C" w:rsidDel="005C7D63">
          <w:rPr>
            <w:lang w:eastAsia="zh-CN"/>
          </w:rPr>
          <w:delText xml:space="preserve"> be present in </w:delText>
        </w:r>
        <w:r w:rsidRPr="005B2B7E" w:rsidDel="005C7D63">
          <w:rPr>
            <w:rStyle w:val="codeChar"/>
          </w:rPr>
          <w:delText>@codecs</w:delText>
        </w:r>
        <w:r w:rsidDel="005C7D63">
          <w:rPr>
            <w:lang w:eastAsia="zh-CN"/>
          </w:rPr>
          <w:delText>.</w:delText>
        </w:r>
      </w:del>
    </w:p>
    <w:p w14:paraId="483AF7E8" w14:textId="795290B5" w:rsidR="00443D7C" w:rsidRPr="00E1236C" w:rsidDel="005C7D63" w:rsidRDefault="00443D7C">
      <w:pPr>
        <w:pStyle w:val="ANNEX"/>
        <w:numPr>
          <w:ilvl w:val="0"/>
          <w:numId w:val="7"/>
        </w:numPr>
        <w:tabs>
          <w:tab w:val="clear" w:pos="403"/>
        </w:tabs>
        <w:spacing w:after="760"/>
        <w:rPr>
          <w:del w:id="1792" w:author="Ahmed Hamza" w:date="2024-10-14T22:59:00Z" w16du:dateUtc="2024-10-15T05:59:00Z"/>
          <w:lang w:eastAsia="zh-CN"/>
        </w:rPr>
        <w:pPrChange w:id="1793" w:author="Ahmed Hamza" w:date="2024-10-14T22:59:00Z" w16du:dateUtc="2024-10-15T05:59:00Z">
          <w:pPr>
            <w:pStyle w:val="BodyText"/>
          </w:pPr>
        </w:pPrChange>
      </w:pPr>
      <w:del w:id="1794" w:author="Ahmed Hamza" w:date="2024-10-14T22:59:00Z" w16du:dateUtc="2024-10-15T05:59:00Z">
        <w:r w:rsidRPr="00E1236C" w:rsidDel="005C7D63">
          <w:rPr>
            <w:lang w:eastAsia="zh-CN"/>
          </w:rPr>
          <w:delText xml:space="preserve">The following </w:delText>
        </w:r>
        <w:r w:rsidDel="005C7D63">
          <w:rPr>
            <w:lang w:eastAsia="zh-CN"/>
          </w:rPr>
          <w:delText>attribute</w:delText>
        </w:r>
        <w:r w:rsidRPr="00E1236C" w:rsidDel="005C7D63">
          <w:rPr>
            <w:lang w:eastAsia="zh-CN"/>
          </w:rPr>
          <w:delText xml:space="preserve"> </w:delText>
        </w:r>
        <w:r w:rsidDel="005C7D63">
          <w:rPr>
            <w:lang w:eastAsia="zh-CN"/>
          </w:rPr>
          <w:delText>can be</w:delText>
        </w:r>
        <w:r w:rsidRPr="00E1236C" w:rsidDel="005C7D63">
          <w:rPr>
            <w:lang w:eastAsia="zh-CN"/>
          </w:rPr>
          <w:delText xml:space="preserve"> present in </w:delText>
        </w:r>
        <w:r w:rsidDel="005C7D63">
          <w:rPr>
            <w:lang w:eastAsia="zh-CN"/>
          </w:rPr>
          <w:delText xml:space="preserve">the </w:delText>
        </w:r>
        <w:r w:rsidRPr="005B2B7E" w:rsidDel="005C7D63">
          <w:rPr>
            <w:rFonts w:ascii="Courier New" w:hAnsi="Courier New" w:cs="Courier New"/>
            <w:bCs/>
            <w:lang w:eastAsia="zh-CN"/>
          </w:rPr>
          <w:delText>Representation</w:delText>
        </w:r>
        <w:r w:rsidDel="005C7D63">
          <w:rPr>
            <w:lang w:eastAsia="zh-CN"/>
          </w:rPr>
          <w:delText xml:space="preserve"> element</w:delText>
        </w:r>
        <w:r w:rsidRPr="00E1236C" w:rsidDel="005C7D63">
          <w:rPr>
            <w:lang w:eastAsia="zh-CN"/>
          </w:rPr>
          <w:delText xml:space="preserve"> to signal</w:delText>
        </w:r>
        <w:r w:rsidDel="005C7D63">
          <w:rPr>
            <w:lang w:eastAsia="zh-CN"/>
          </w:rPr>
          <w:delText xml:space="preserve"> the</w:delText>
        </w:r>
        <w:r w:rsidRPr="00E1236C" w:rsidDel="005C7D63">
          <w:rPr>
            <w:lang w:eastAsia="zh-CN"/>
          </w:rPr>
          <w:delText xml:space="preserve"> bitrate to calculate the bandwidth of all media to be accessed and to select the quality among multiple MIHS tracks</w:delText>
        </w:r>
        <w:r w:rsidDel="005C7D63">
          <w:rPr>
            <w:lang w:eastAsia="zh-CN"/>
          </w:rPr>
          <w:delText>,</w:delText>
        </w:r>
        <w:r w:rsidRPr="00E1236C" w:rsidDel="005C7D63">
          <w:rPr>
            <w:lang w:eastAsia="zh-CN"/>
          </w:rPr>
          <w:delText xml:space="preserve"> if provided.</w:delText>
        </w:r>
      </w:del>
    </w:p>
    <w:p w14:paraId="19455FA4" w14:textId="1159F496" w:rsidR="00443D7C" w:rsidRPr="00734EE0" w:rsidDel="005C7D63" w:rsidRDefault="00443D7C">
      <w:pPr>
        <w:pStyle w:val="ANNEX"/>
        <w:numPr>
          <w:ilvl w:val="0"/>
          <w:numId w:val="7"/>
        </w:numPr>
        <w:tabs>
          <w:tab w:val="clear" w:pos="403"/>
        </w:tabs>
        <w:spacing w:after="760"/>
        <w:rPr>
          <w:del w:id="1795" w:author="Ahmed Hamza" w:date="2024-10-14T22:59:00Z" w16du:dateUtc="2024-10-15T05:59:00Z"/>
          <w:rStyle w:val="codeChar"/>
        </w:rPr>
        <w:pPrChange w:id="1796"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797" w:author="Ahmed Hamza" w:date="2024-10-14T22:59:00Z" w16du:dateUtc="2024-10-15T05:59:00Z">
        <w:r w:rsidRPr="00734EE0" w:rsidDel="005C7D63">
          <w:rPr>
            <w:rStyle w:val="codeChar"/>
          </w:rPr>
          <w:delText>@bandwith</w:delText>
        </w:r>
      </w:del>
    </w:p>
    <w:p w14:paraId="1572E0AF" w14:textId="2BBD4955" w:rsidR="00443D7C" w:rsidRPr="003176D3" w:rsidDel="005C7D63" w:rsidRDefault="00443D7C">
      <w:pPr>
        <w:pStyle w:val="ANNEX"/>
        <w:numPr>
          <w:ilvl w:val="0"/>
          <w:numId w:val="7"/>
        </w:numPr>
        <w:tabs>
          <w:tab w:val="clear" w:pos="403"/>
        </w:tabs>
        <w:spacing w:after="760"/>
        <w:rPr>
          <w:del w:id="1798" w:author="Ahmed Hamza" w:date="2024-10-14T22:59:00Z" w16du:dateUtc="2024-10-15T05:59:00Z"/>
        </w:rPr>
        <w:pPrChange w:id="1799"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del w:id="1800" w:author="Ahmed Hamza" w:date="2024-10-14T22:59:00Z" w16du:dateUtc="2024-10-15T05:59:00Z">
        <w:r w:rsidDel="005C7D63">
          <w:rPr>
            <w:lang w:eastAsia="zh-CN"/>
          </w:rPr>
          <w:delText xml:space="preserve"> </w:delText>
        </w:r>
        <w:bookmarkStart w:id="1801" w:name="_Ref140829039"/>
        <w:bookmarkStart w:id="1802" w:name="_Toc141178609"/>
        <w:r w:rsidRPr="00002BB2" w:rsidDel="005C7D63">
          <w:rPr>
            <w:lang w:eastAsia="zh-CN"/>
          </w:rPr>
          <w:delText>Basic MIHS track support</w:delText>
        </w:r>
        <w:bookmarkEnd w:id="1801"/>
        <w:bookmarkEnd w:id="1802"/>
      </w:del>
    </w:p>
    <w:p w14:paraId="732265B3" w14:textId="4C750954" w:rsidR="00443D7C" w:rsidDel="005C7D63" w:rsidRDefault="00443D7C">
      <w:pPr>
        <w:pStyle w:val="ANNEX"/>
        <w:numPr>
          <w:ilvl w:val="0"/>
          <w:numId w:val="7"/>
        </w:numPr>
        <w:tabs>
          <w:tab w:val="clear" w:pos="403"/>
        </w:tabs>
        <w:spacing w:after="760"/>
        <w:rPr>
          <w:del w:id="1803" w:author="Ahmed Hamza" w:date="2024-10-14T22:59:00Z" w16du:dateUtc="2024-10-15T05:59:00Z"/>
          <w:lang w:eastAsia="zh-CN"/>
        </w:rPr>
        <w:pPrChange w:id="1804" w:author="Ahmed Hamza" w:date="2024-10-14T22:59:00Z" w16du:dateUtc="2024-10-15T05:59:00Z">
          <w:pPr>
            <w:pStyle w:val="BodyText"/>
          </w:pPr>
        </w:pPrChange>
      </w:pPr>
      <w:del w:id="1805" w:author="Ahmed Hamza" w:date="2024-10-14T22:59:00Z" w16du:dateUtc="2024-10-15T05:59:00Z">
        <w:r w:rsidRPr="00A62F5C" w:rsidDel="005C7D63">
          <w:rPr>
            <w:lang w:eastAsia="zh-CN"/>
          </w:rPr>
          <w:delText xml:space="preserve">This </w:delText>
        </w:r>
        <w:r w:rsidDel="005C7D63">
          <w:rPr>
            <w:lang w:eastAsia="zh-CN"/>
          </w:rPr>
          <w:delText>subclause</w:delText>
        </w:r>
        <w:r w:rsidRPr="00A62F5C" w:rsidDel="005C7D63">
          <w:rPr>
            <w:lang w:eastAsia="zh-CN"/>
          </w:rPr>
          <w:delText xml:space="preserve"> describes single MIHS track support.</w:delText>
        </w:r>
      </w:del>
    </w:p>
    <w:p w14:paraId="09A472DA" w14:textId="49D753BD" w:rsidR="00443D7C" w:rsidDel="005C7D63" w:rsidRDefault="00443D7C">
      <w:pPr>
        <w:pStyle w:val="ANNEX"/>
        <w:numPr>
          <w:ilvl w:val="0"/>
          <w:numId w:val="7"/>
        </w:numPr>
        <w:tabs>
          <w:tab w:val="clear" w:pos="403"/>
        </w:tabs>
        <w:spacing w:after="760"/>
        <w:rPr>
          <w:del w:id="1806" w:author="Ahmed Hamza" w:date="2024-10-14T22:59:00Z" w16du:dateUtc="2024-10-15T05:59:00Z"/>
        </w:rPr>
        <w:pPrChange w:id="1807" w:author="Ahmed Hamza" w:date="2024-10-14T22:59:00Z" w16du:dateUtc="2024-10-15T05:59:00Z">
          <w:pPr>
            <w:pStyle w:val="a3"/>
            <w:numPr>
              <w:ilvl w:val="2"/>
              <w:numId w:val="7"/>
            </w:numPr>
            <w:tabs>
              <w:tab w:val="clear" w:pos="403"/>
              <w:tab w:val="left" w:pos="640"/>
              <w:tab w:val="num" w:pos="720"/>
              <w:tab w:val="left" w:pos="880"/>
            </w:tabs>
            <w:suppressAutoHyphens/>
            <w:spacing w:before="240" w:line="240" w:lineRule="auto"/>
            <w:outlineLvl w:val="2"/>
          </w:pPr>
        </w:pPrChange>
      </w:pPr>
      <w:bookmarkStart w:id="1808" w:name="_Toc141178610"/>
      <w:del w:id="1809" w:author="Ahmed Hamza" w:date="2024-10-14T22:59:00Z" w16du:dateUtc="2024-10-15T05:59:00Z">
        <w:r w:rsidRPr="00CD2AC5" w:rsidDel="005C7D63">
          <w:rPr>
            <w:lang w:eastAsia="zh-CN"/>
          </w:rPr>
          <w:delText>DASH segment and MPD signalling</w:delText>
        </w:r>
        <w:bookmarkEnd w:id="1808"/>
      </w:del>
    </w:p>
    <w:p w14:paraId="04D6BB30" w14:textId="00C8FE22" w:rsidR="00443D7C" w:rsidRPr="00CD2AC5" w:rsidDel="005C7D63" w:rsidRDefault="00443D7C">
      <w:pPr>
        <w:pStyle w:val="ANNEX"/>
        <w:numPr>
          <w:ilvl w:val="0"/>
          <w:numId w:val="7"/>
        </w:numPr>
        <w:tabs>
          <w:tab w:val="clear" w:pos="403"/>
        </w:tabs>
        <w:spacing w:after="760"/>
        <w:rPr>
          <w:del w:id="1810" w:author="Ahmed Hamza" w:date="2024-10-14T22:59:00Z" w16du:dateUtc="2024-10-15T05:59:00Z"/>
          <w:lang w:eastAsia="zh-CN"/>
        </w:rPr>
        <w:pPrChange w:id="1811" w:author="Ahmed Hamza" w:date="2024-10-14T22:59:00Z" w16du:dateUtc="2024-10-15T05:59:00Z">
          <w:pPr>
            <w:pStyle w:val="BodyText"/>
          </w:pPr>
        </w:pPrChange>
      </w:pPr>
      <w:del w:id="1812" w:author="Ahmed Hamza" w:date="2024-10-14T22:59:00Z" w16du:dateUtc="2024-10-15T05:59:00Z">
        <w:r w:rsidRPr="00CD2AC5" w:rsidDel="005C7D63">
          <w:rPr>
            <w:lang w:eastAsia="zh-CN"/>
          </w:rPr>
          <w:delText>The haptics media is encapsulated into DASH segment</w:delText>
        </w:r>
        <w:r w:rsidDel="005C7D63">
          <w:rPr>
            <w:lang w:eastAsia="zh-CN"/>
          </w:rPr>
          <w:delText xml:space="preserve">s conforming to </w:delText>
        </w:r>
        <w:r w:rsidR="00363720" w:rsidDel="005C7D63">
          <w:rPr>
            <w:lang w:eastAsia="zh-CN"/>
          </w:rPr>
          <w:delText xml:space="preserve">ISO/IEC </w:delText>
        </w:r>
        <w:r w:rsidDel="005C7D63">
          <w:rPr>
            <w:lang w:eastAsia="zh-CN"/>
          </w:rPr>
          <w:delText>23009-1 subclause 7.3</w:delText>
        </w:r>
        <w:r w:rsidRPr="00CD2AC5" w:rsidDel="005C7D63">
          <w:rPr>
            <w:lang w:eastAsia="zh-CN"/>
          </w:rPr>
          <w:delText xml:space="preserve">. The first sample </w:delText>
        </w:r>
        <w:r w:rsidDel="005C7D63">
          <w:rPr>
            <w:lang w:eastAsia="zh-CN"/>
          </w:rPr>
          <w:delText xml:space="preserve">of each </w:delText>
        </w:r>
        <w:r w:rsidRPr="00CD2AC5" w:rsidDel="005C7D63">
          <w:rPr>
            <w:lang w:eastAsia="zh-CN"/>
          </w:rPr>
          <w:delText>segment</w:delText>
        </w:r>
        <w:r w:rsidDel="005C7D63">
          <w:rPr>
            <w:lang w:eastAsia="zh-CN"/>
          </w:rPr>
          <w:delText xml:space="preserve"> (in the case of the DASH live profile)</w:delText>
        </w:r>
        <w:r w:rsidRPr="00CD2AC5" w:rsidDel="005C7D63">
          <w:rPr>
            <w:lang w:eastAsia="zh-CN"/>
          </w:rPr>
          <w:delText xml:space="preserve"> or subsegment </w:delText>
        </w:r>
        <w:r w:rsidDel="005C7D63">
          <w:rPr>
            <w:lang w:eastAsia="zh-CN"/>
          </w:rPr>
          <w:delText>(in the case of the DASH on demand profile) is</w:delText>
        </w:r>
        <w:r w:rsidRPr="00CD2AC5" w:rsidDel="005C7D63">
          <w:rPr>
            <w:lang w:eastAsia="zh-CN"/>
          </w:rPr>
          <w:delText xml:space="preserve"> the sync sample, and the following </w:delText>
        </w:r>
        <w:r w:rsidDel="005C7D63">
          <w:rPr>
            <w:lang w:eastAsia="zh-CN"/>
          </w:rPr>
          <w:delText>attributes</w:delText>
        </w:r>
        <w:r w:rsidRPr="00CD2AC5" w:rsidDel="005C7D63">
          <w:rPr>
            <w:lang w:eastAsia="zh-CN"/>
          </w:rPr>
          <w:delText xml:space="preserve"> </w:delText>
        </w:r>
        <w:r w:rsidDel="005C7D63">
          <w:rPr>
            <w:lang w:eastAsia="zh-CN"/>
          </w:rPr>
          <w:delText>are</w:delText>
        </w:r>
        <w:r w:rsidRPr="00CD2AC5" w:rsidDel="005C7D63">
          <w:rPr>
            <w:lang w:eastAsia="zh-CN"/>
          </w:rPr>
          <w:delText xml:space="preserve"> present in </w:delText>
        </w:r>
        <w:r w:rsidDel="005C7D63">
          <w:rPr>
            <w:lang w:eastAsia="zh-CN"/>
          </w:rPr>
          <w:delText xml:space="preserve">the </w:delText>
        </w:r>
        <w:r w:rsidRPr="005B2B7E" w:rsidDel="005C7D63">
          <w:rPr>
            <w:rFonts w:ascii="Courier New" w:hAnsi="Courier New" w:cs="Courier New"/>
            <w:bCs/>
            <w:lang w:eastAsia="zh-CN"/>
          </w:rPr>
          <w:delText>AdaptationSet</w:delText>
        </w:r>
        <w:r w:rsidRPr="00CD2AC5" w:rsidDel="005C7D63">
          <w:rPr>
            <w:lang w:eastAsia="zh-CN"/>
          </w:rPr>
          <w:delText xml:space="preserve"> or </w:delText>
        </w:r>
        <w:r w:rsidRPr="005B2B7E" w:rsidDel="005C7D63">
          <w:rPr>
            <w:rFonts w:ascii="Courier New" w:hAnsi="Courier New" w:cs="Courier New"/>
            <w:bCs/>
            <w:lang w:eastAsia="zh-CN"/>
          </w:rPr>
          <w:delText>Representation</w:delText>
        </w:r>
        <w:r w:rsidDel="005C7D63">
          <w:rPr>
            <w:lang w:eastAsia="zh-CN"/>
          </w:rPr>
          <w:delText xml:space="preserve"> elements,</w:delText>
        </w:r>
        <w:r w:rsidRPr="00CD2AC5" w:rsidDel="005C7D63">
          <w:rPr>
            <w:lang w:eastAsia="zh-CN"/>
          </w:rPr>
          <w:delText xml:space="preserve"> and set to the flowing value</w:delText>
        </w:r>
        <w:r w:rsidDel="005C7D63">
          <w:rPr>
            <w:lang w:eastAsia="zh-CN"/>
          </w:rPr>
          <w:delText>s</w:delText>
        </w:r>
        <w:r w:rsidRPr="00CD2AC5" w:rsidDel="005C7D63">
          <w:rPr>
            <w:lang w:eastAsia="zh-CN"/>
          </w:rPr>
          <w:delText xml:space="preserve">. </w:delText>
        </w:r>
      </w:del>
    </w:p>
    <w:p w14:paraId="3CD7D76F" w14:textId="3E06822B" w:rsidR="00443D7C" w:rsidRPr="005B2B7E" w:rsidDel="005C7D63" w:rsidRDefault="00443D7C">
      <w:pPr>
        <w:pStyle w:val="ANNEX"/>
        <w:numPr>
          <w:ilvl w:val="0"/>
          <w:numId w:val="7"/>
        </w:numPr>
        <w:tabs>
          <w:tab w:val="clear" w:pos="403"/>
        </w:tabs>
        <w:spacing w:after="760"/>
        <w:rPr>
          <w:del w:id="1813" w:author="Ahmed Hamza" w:date="2024-10-14T22:59:00Z" w16du:dateUtc="2024-10-15T05:59:00Z"/>
          <w:rStyle w:val="codeChar"/>
        </w:rPr>
        <w:pPrChange w:id="1814"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15" w:author="Ahmed Hamza" w:date="2024-10-14T22:59:00Z" w16du:dateUtc="2024-10-15T05:59:00Z">
        <w:r w:rsidRPr="00734EE0" w:rsidDel="005C7D63">
          <w:rPr>
            <w:rStyle w:val="codeChar"/>
          </w:rPr>
          <w:delText>@startWithSAP=’1’</w:delText>
        </w:r>
        <w:r w:rsidRPr="00E95F05" w:rsidDel="005C7D63">
          <w:rPr>
            <w:lang w:eastAsia="zh-CN"/>
          </w:rPr>
          <w:delText xml:space="preserve"> (for live profile)</w:delText>
        </w:r>
      </w:del>
    </w:p>
    <w:p w14:paraId="3F70A39A" w14:textId="10611510" w:rsidR="00443D7C" w:rsidRPr="005B2B7E" w:rsidDel="005C7D63" w:rsidRDefault="00443D7C">
      <w:pPr>
        <w:pStyle w:val="ANNEX"/>
        <w:numPr>
          <w:ilvl w:val="0"/>
          <w:numId w:val="7"/>
        </w:numPr>
        <w:tabs>
          <w:tab w:val="clear" w:pos="403"/>
        </w:tabs>
        <w:spacing w:after="760"/>
        <w:rPr>
          <w:del w:id="1816" w:author="Ahmed Hamza" w:date="2024-10-14T22:59:00Z" w16du:dateUtc="2024-10-15T05:59:00Z"/>
          <w:rStyle w:val="codeChar"/>
        </w:rPr>
        <w:pPrChange w:id="1817"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18" w:author="Ahmed Hamza" w:date="2024-10-14T22:59:00Z" w16du:dateUtc="2024-10-15T05:59:00Z">
        <w:r w:rsidRPr="00734EE0" w:rsidDel="005C7D63">
          <w:rPr>
            <w:rStyle w:val="codeChar"/>
          </w:rPr>
          <w:delText>@subsegmentstartWithSAP=’1’</w:delText>
        </w:r>
        <w:r w:rsidRPr="00E95F05" w:rsidDel="005C7D63">
          <w:rPr>
            <w:lang w:eastAsia="zh-CN"/>
          </w:rPr>
          <w:delText xml:space="preserve"> (for on-demand profile)</w:delText>
        </w:r>
      </w:del>
    </w:p>
    <w:p w14:paraId="5F412276" w14:textId="68CF304F" w:rsidR="00443D7C" w:rsidDel="005C7D63" w:rsidRDefault="00443D7C">
      <w:pPr>
        <w:pStyle w:val="ANNEX"/>
        <w:numPr>
          <w:ilvl w:val="0"/>
          <w:numId w:val="7"/>
        </w:numPr>
        <w:tabs>
          <w:tab w:val="clear" w:pos="403"/>
        </w:tabs>
        <w:spacing w:after="760"/>
        <w:rPr>
          <w:del w:id="1819" w:author="Ahmed Hamza" w:date="2024-10-14T22:59:00Z" w16du:dateUtc="2024-10-15T05:59:00Z"/>
          <w:lang w:eastAsia="zh-CN"/>
        </w:rPr>
        <w:pPrChange w:id="1820" w:author="Ahmed Hamza" w:date="2024-10-14T22:59:00Z" w16du:dateUtc="2024-10-15T05:59:00Z">
          <w:pPr>
            <w:pStyle w:val="BodyText"/>
          </w:pPr>
        </w:pPrChange>
      </w:pPr>
      <w:del w:id="1821" w:author="Ahmed Hamza" w:date="2024-10-14T22:59:00Z" w16du:dateUtc="2024-10-15T05:59:00Z">
        <w:r w:rsidRPr="00CD2AC5" w:rsidDel="005C7D63">
          <w:rPr>
            <w:lang w:eastAsia="zh-CN"/>
          </w:rPr>
          <w:delText>It is recommended that the haptics media segments</w:delText>
        </w:r>
        <w:r w:rsidDel="005C7D63">
          <w:rPr>
            <w:lang w:eastAsia="zh-CN"/>
          </w:rPr>
          <w:delText>/</w:delText>
        </w:r>
        <w:r w:rsidRPr="00CD2AC5" w:rsidDel="005C7D63">
          <w:rPr>
            <w:lang w:eastAsia="zh-CN"/>
          </w:rPr>
          <w:delText xml:space="preserve">subsegments have approximately the same duration as </w:delText>
        </w:r>
        <w:r w:rsidDel="005C7D63">
          <w:rPr>
            <w:lang w:eastAsia="zh-CN"/>
          </w:rPr>
          <w:delText xml:space="preserve">the </w:delText>
        </w:r>
        <w:r w:rsidRPr="00CD2AC5" w:rsidDel="005C7D63">
          <w:rPr>
            <w:lang w:eastAsia="zh-CN"/>
          </w:rPr>
          <w:delText>audio media and video media</w:delText>
        </w:r>
        <w:r w:rsidDel="005C7D63">
          <w:rPr>
            <w:lang w:eastAsia="zh-CN"/>
          </w:rPr>
          <w:delText xml:space="preserve"> segments/subsegments</w:delText>
        </w:r>
        <w:r w:rsidRPr="00CD2AC5" w:rsidDel="005C7D63">
          <w:rPr>
            <w:lang w:eastAsia="zh-CN"/>
          </w:rPr>
          <w:delText xml:space="preserve"> for random access and efficient segment buffering.</w:delText>
        </w:r>
      </w:del>
    </w:p>
    <w:p w14:paraId="60D3E8B3" w14:textId="7D1F6844" w:rsidR="00443D7C" w:rsidRPr="00B544BF" w:rsidDel="005C7D63" w:rsidRDefault="00443D7C">
      <w:pPr>
        <w:pStyle w:val="ANNEX"/>
        <w:numPr>
          <w:ilvl w:val="0"/>
          <w:numId w:val="7"/>
        </w:numPr>
        <w:tabs>
          <w:tab w:val="clear" w:pos="403"/>
        </w:tabs>
        <w:spacing w:after="760"/>
        <w:rPr>
          <w:del w:id="1822" w:author="Ahmed Hamza" w:date="2024-10-14T22:59:00Z" w16du:dateUtc="2024-10-15T05:59:00Z"/>
        </w:rPr>
        <w:pPrChange w:id="1823"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del w:id="1824" w:author="Ahmed Hamza" w:date="2024-10-14T22:59:00Z" w16du:dateUtc="2024-10-15T05:59:00Z">
        <w:r w:rsidDel="005C7D63">
          <w:delText xml:space="preserve"> </w:delText>
        </w:r>
        <w:bookmarkStart w:id="1825" w:name="_Toc141178611"/>
        <w:r w:rsidRPr="00B544BF" w:rsidDel="005C7D63">
          <w:delText>Multiple MIHS tracks support</w:delText>
        </w:r>
        <w:bookmarkEnd w:id="1825"/>
      </w:del>
    </w:p>
    <w:p w14:paraId="3C930115" w14:textId="0D58EDD6" w:rsidR="00443D7C" w:rsidRPr="00B544BF" w:rsidDel="005C7D63" w:rsidRDefault="00443D7C">
      <w:pPr>
        <w:pStyle w:val="ANNEX"/>
        <w:numPr>
          <w:ilvl w:val="0"/>
          <w:numId w:val="7"/>
        </w:numPr>
        <w:tabs>
          <w:tab w:val="clear" w:pos="403"/>
        </w:tabs>
        <w:spacing w:after="760"/>
        <w:rPr>
          <w:del w:id="1826" w:author="Ahmed Hamza" w:date="2024-10-14T22:59:00Z" w16du:dateUtc="2024-10-15T05:59:00Z"/>
          <w:lang w:eastAsia="zh-CN"/>
        </w:rPr>
        <w:pPrChange w:id="1827" w:author="Ahmed Hamza" w:date="2024-10-14T22:59:00Z" w16du:dateUtc="2024-10-15T05:59:00Z">
          <w:pPr>
            <w:pStyle w:val="BodyText"/>
          </w:pPr>
        </w:pPrChange>
      </w:pPr>
      <w:del w:id="1828" w:author="Ahmed Hamza" w:date="2024-10-14T22:59:00Z" w16du:dateUtc="2024-10-15T05:59:00Z">
        <w:r w:rsidRPr="00B544BF" w:rsidDel="005C7D63">
          <w:rPr>
            <w:lang w:eastAsia="zh-CN"/>
          </w:rPr>
          <w:delText xml:space="preserve">In addition to the </w:delText>
        </w:r>
        <w:r w:rsidDel="005C7D63">
          <w:rPr>
            <w:b w:val="0"/>
            <w:lang w:eastAsia="zh-CN"/>
          </w:rPr>
          <w:fldChar w:fldCharType="begin"/>
        </w:r>
        <w:r w:rsidDel="005C7D63">
          <w:rPr>
            <w:lang w:eastAsia="zh-CN"/>
          </w:rPr>
          <w:delInstrText xml:space="preserve"> REF _Ref140829039 \h </w:delInstrText>
        </w:r>
        <w:r w:rsidDel="005C7D63">
          <w:rPr>
            <w:b w:val="0"/>
            <w:lang w:eastAsia="zh-CN"/>
          </w:rPr>
        </w:r>
        <w:r w:rsidDel="005C7D63">
          <w:rPr>
            <w:b w:val="0"/>
            <w:lang w:eastAsia="zh-CN"/>
          </w:rPr>
          <w:fldChar w:fldCharType="separate"/>
        </w:r>
        <w:r w:rsidDel="005C7D63">
          <w:rPr>
            <w:lang w:eastAsia="zh-CN"/>
          </w:rPr>
          <w:delText>b</w:delText>
        </w:r>
        <w:r w:rsidRPr="00002BB2" w:rsidDel="005C7D63">
          <w:rPr>
            <w:lang w:eastAsia="zh-CN"/>
          </w:rPr>
          <w:delText>asic MIHS track support</w:delText>
        </w:r>
        <w:r w:rsidDel="005C7D63">
          <w:rPr>
            <w:b w:val="0"/>
            <w:lang w:eastAsia="zh-CN"/>
          </w:rPr>
          <w:fldChar w:fldCharType="end"/>
        </w:r>
        <w:r w:rsidRPr="00B544BF" w:rsidDel="005C7D63">
          <w:rPr>
            <w:lang w:eastAsia="zh-CN"/>
          </w:rPr>
          <w:delText xml:space="preserve">, this </w:delText>
        </w:r>
        <w:r w:rsidDel="005C7D63">
          <w:rPr>
            <w:lang w:eastAsia="zh-CN"/>
          </w:rPr>
          <w:delText>subclause</w:delText>
        </w:r>
        <w:r w:rsidRPr="00B544BF" w:rsidDel="005C7D63">
          <w:rPr>
            <w:lang w:eastAsia="zh-CN"/>
          </w:rPr>
          <w:delText xml:space="preserve"> describes multiple MIHS track support </w:delText>
        </w:r>
        <w:r w:rsidDel="005C7D63">
          <w:rPr>
            <w:lang w:eastAsia="zh-CN"/>
          </w:rPr>
          <w:delText>in DASH. See Annex C for further information about multiple MIHS tracks.</w:delText>
        </w:r>
      </w:del>
    </w:p>
    <w:p w14:paraId="6E9D453D" w14:textId="66E78873" w:rsidR="00443D7C" w:rsidRPr="00B544BF" w:rsidDel="005C7D63" w:rsidRDefault="00443D7C">
      <w:pPr>
        <w:pStyle w:val="ANNEX"/>
        <w:numPr>
          <w:ilvl w:val="0"/>
          <w:numId w:val="7"/>
        </w:numPr>
        <w:tabs>
          <w:tab w:val="clear" w:pos="403"/>
        </w:tabs>
        <w:spacing w:after="760"/>
        <w:rPr>
          <w:del w:id="1829" w:author="Ahmed Hamza" w:date="2024-10-14T22:59:00Z" w16du:dateUtc="2024-10-15T05:59:00Z"/>
        </w:rPr>
        <w:pPrChange w:id="1830" w:author="Ahmed Hamza" w:date="2024-10-14T22:59:00Z" w16du:dateUtc="2024-10-15T05:59:00Z">
          <w:pPr>
            <w:pStyle w:val="a3"/>
            <w:numPr>
              <w:ilvl w:val="2"/>
              <w:numId w:val="7"/>
            </w:numPr>
            <w:tabs>
              <w:tab w:val="clear" w:pos="403"/>
              <w:tab w:val="left" w:pos="640"/>
              <w:tab w:val="num" w:pos="720"/>
              <w:tab w:val="left" w:pos="880"/>
            </w:tabs>
            <w:suppressAutoHyphens/>
            <w:spacing w:before="240" w:line="240" w:lineRule="auto"/>
            <w:outlineLvl w:val="2"/>
          </w:pPr>
        </w:pPrChange>
      </w:pPr>
      <w:del w:id="1831" w:author="Ahmed Hamza" w:date="2024-10-14T22:59:00Z" w16du:dateUtc="2024-10-15T05:59:00Z">
        <w:r w:rsidDel="005C7D63">
          <w:delText>Alternative tracks</w:delText>
        </w:r>
      </w:del>
    </w:p>
    <w:p w14:paraId="2276215C" w14:textId="320BD164" w:rsidR="00443D7C" w:rsidRPr="00B544BF" w:rsidDel="005C7D63" w:rsidRDefault="00443D7C">
      <w:pPr>
        <w:pStyle w:val="ANNEX"/>
        <w:numPr>
          <w:ilvl w:val="0"/>
          <w:numId w:val="7"/>
        </w:numPr>
        <w:tabs>
          <w:tab w:val="clear" w:pos="403"/>
        </w:tabs>
        <w:spacing w:after="760"/>
        <w:rPr>
          <w:del w:id="1832" w:author="Ahmed Hamza" w:date="2024-10-14T22:59:00Z" w16du:dateUtc="2024-10-15T05:59:00Z"/>
          <w:lang w:eastAsia="zh-CN"/>
        </w:rPr>
        <w:pPrChange w:id="1833" w:author="Ahmed Hamza" w:date="2024-10-14T22:59:00Z" w16du:dateUtc="2024-10-15T05:59:00Z">
          <w:pPr>
            <w:pStyle w:val="BodyText"/>
          </w:pPr>
        </w:pPrChange>
      </w:pPr>
      <w:del w:id="1834" w:author="Ahmed Hamza" w:date="2024-10-14T22:59:00Z" w16du:dateUtc="2024-10-15T05:59:00Z">
        <w:r w:rsidDel="005C7D63">
          <w:rPr>
            <w:lang w:eastAsia="zh-CN"/>
          </w:rPr>
          <w:delText xml:space="preserve">Use case: The MIHS tracks belong to the same </w:delText>
        </w:r>
        <w:r w:rsidRPr="00734EE0" w:rsidDel="005C7D63">
          <w:rPr>
            <w:rStyle w:val="codeChar"/>
          </w:rPr>
          <w:delText>alternate_group</w:delText>
        </w:r>
        <w:r w:rsidRPr="00B544BF" w:rsidDel="005C7D63">
          <w:rPr>
            <w:lang w:eastAsia="zh-CN"/>
          </w:rPr>
          <w:delText xml:space="preserve"> </w:delText>
        </w:r>
        <w:r w:rsidDel="005C7D63">
          <w:rPr>
            <w:lang w:eastAsia="zh-CN"/>
          </w:rPr>
          <w:delText>and should not be rendered together.</w:delText>
        </w:r>
      </w:del>
    </w:p>
    <w:p w14:paraId="28EA84FD" w14:textId="2C01A6B8" w:rsidR="00443D7C" w:rsidRPr="003A2863" w:rsidDel="005C7D63" w:rsidRDefault="00443D7C">
      <w:pPr>
        <w:pStyle w:val="ANNEX"/>
        <w:numPr>
          <w:ilvl w:val="0"/>
          <w:numId w:val="7"/>
        </w:numPr>
        <w:tabs>
          <w:tab w:val="clear" w:pos="403"/>
        </w:tabs>
        <w:spacing w:after="760"/>
        <w:rPr>
          <w:del w:id="1835" w:author="Ahmed Hamza" w:date="2024-10-14T22:59:00Z" w16du:dateUtc="2024-10-15T05:59:00Z"/>
        </w:rPr>
        <w:pPrChange w:id="1836"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37" w:author="Ahmed Hamza" w:date="2024-10-14T22:59:00Z" w16du:dateUtc="2024-10-15T05:59:00Z">
        <w:r w:rsidDel="005C7D63">
          <w:rPr>
            <w:lang w:eastAsia="zh-CN"/>
          </w:rPr>
          <w:delText xml:space="preserve">One </w:delText>
        </w:r>
        <w:r w:rsidRPr="003104C1" w:rsidDel="005C7D63">
          <w:rPr>
            <w:rFonts w:ascii="Courier New" w:hAnsi="Courier New" w:cs="Courier New"/>
            <w:bCs/>
            <w:lang w:eastAsia="zh-CN"/>
          </w:rPr>
          <w:delText>Representation</w:delText>
        </w:r>
        <w:r w:rsidRPr="005B2B7E" w:rsidDel="005C7D63">
          <w:rPr>
            <w:lang w:eastAsia="zh-CN"/>
          </w:rPr>
          <w:delText xml:space="preserve"> </w:delText>
        </w:r>
        <w:r w:rsidDel="005C7D63">
          <w:rPr>
            <w:lang w:eastAsia="zh-CN"/>
          </w:rPr>
          <w:delText xml:space="preserve">in one </w:delText>
        </w:r>
        <w:r w:rsidRPr="003104C1" w:rsidDel="005C7D63">
          <w:rPr>
            <w:rFonts w:ascii="Courier New" w:hAnsi="Courier New" w:cs="Courier New"/>
            <w:bCs/>
            <w:lang w:eastAsia="zh-CN"/>
          </w:rPr>
          <w:delText>AdaptationSet</w:delText>
        </w:r>
        <w:r w:rsidRPr="00AD6169" w:rsidDel="005C7D63">
          <w:rPr>
            <w:rFonts w:asciiTheme="minorHAnsi" w:hAnsiTheme="minorHAnsi" w:cstheme="minorHAnsi"/>
            <w:bCs/>
            <w:lang w:eastAsia="zh-CN"/>
          </w:rPr>
          <w:delText xml:space="preserve"> </w:delText>
        </w:r>
        <w:r w:rsidRPr="00AD6169" w:rsidDel="005C7D63">
          <w:rPr>
            <w:rFonts w:asciiTheme="minorHAnsi" w:hAnsiTheme="minorHAnsi" w:cstheme="minorHAnsi"/>
            <w:lang w:eastAsia="zh-CN"/>
          </w:rPr>
          <w:delText xml:space="preserve">element </w:delText>
        </w:r>
        <w:r w:rsidDel="005C7D63">
          <w:rPr>
            <w:lang w:eastAsia="zh-CN"/>
          </w:rPr>
          <w:delText xml:space="preserve">per each MIHS track where </w:delText>
        </w:r>
        <w:r w:rsidDel="005C7D63">
          <w:delText xml:space="preserve">the </w:delText>
        </w:r>
        <w:r w:rsidDel="005C7D63">
          <w:rPr>
            <w:rStyle w:val="ISOCodebold"/>
          </w:rPr>
          <w:delText>AdaptationSet</w:delText>
        </w:r>
        <w:r w:rsidDel="005C7D63">
          <w:rPr>
            <w:rStyle w:val="ISOCode"/>
          </w:rPr>
          <w:delText>@group</w:delText>
        </w:r>
        <w:r w:rsidDel="005C7D63">
          <w:delText xml:space="preserve"> attribute</w:delText>
        </w:r>
        <w:r w:rsidDel="005C7D63">
          <w:rPr>
            <w:lang w:eastAsia="zh-CN"/>
          </w:rPr>
          <w:delText xml:space="preserve"> is set to the same value.</w:delText>
        </w:r>
      </w:del>
    </w:p>
    <w:p w14:paraId="47FCAB16" w14:textId="7CB50F60" w:rsidR="00443D7C" w:rsidRPr="00B544BF" w:rsidDel="005C7D63" w:rsidRDefault="00443D7C">
      <w:pPr>
        <w:pStyle w:val="ANNEX"/>
        <w:numPr>
          <w:ilvl w:val="0"/>
          <w:numId w:val="7"/>
        </w:numPr>
        <w:tabs>
          <w:tab w:val="clear" w:pos="403"/>
        </w:tabs>
        <w:spacing w:after="760"/>
        <w:rPr>
          <w:del w:id="1838" w:author="Ahmed Hamza" w:date="2024-10-14T22:59:00Z" w16du:dateUtc="2024-10-15T05:59:00Z"/>
        </w:rPr>
        <w:pPrChange w:id="1839" w:author="Ahmed Hamza" w:date="2024-10-14T22:59:00Z" w16du:dateUtc="2024-10-15T05:59:00Z">
          <w:pPr>
            <w:pStyle w:val="a3"/>
            <w:numPr>
              <w:ilvl w:val="2"/>
              <w:numId w:val="7"/>
            </w:numPr>
            <w:tabs>
              <w:tab w:val="clear" w:pos="403"/>
              <w:tab w:val="left" w:pos="640"/>
              <w:tab w:val="num" w:pos="720"/>
              <w:tab w:val="left" w:pos="880"/>
            </w:tabs>
            <w:suppressAutoHyphens/>
            <w:spacing w:before="240" w:line="240" w:lineRule="auto"/>
            <w:outlineLvl w:val="2"/>
          </w:pPr>
        </w:pPrChange>
      </w:pPr>
      <w:del w:id="1840" w:author="Ahmed Hamza" w:date="2024-10-14T22:59:00Z" w16du:dateUtc="2024-10-15T05:59:00Z">
        <w:r w:rsidDel="005C7D63">
          <w:delText>Alternative tracks with different bitrates and/or qualities</w:delText>
        </w:r>
      </w:del>
    </w:p>
    <w:p w14:paraId="433C4847" w14:textId="4A9873B9" w:rsidR="00443D7C" w:rsidRPr="00B544BF" w:rsidDel="005C7D63" w:rsidRDefault="00443D7C">
      <w:pPr>
        <w:pStyle w:val="ANNEX"/>
        <w:numPr>
          <w:ilvl w:val="0"/>
          <w:numId w:val="7"/>
        </w:numPr>
        <w:tabs>
          <w:tab w:val="clear" w:pos="403"/>
        </w:tabs>
        <w:spacing w:after="760"/>
        <w:rPr>
          <w:del w:id="1841" w:author="Ahmed Hamza" w:date="2024-10-14T22:59:00Z" w16du:dateUtc="2024-10-15T05:59:00Z"/>
          <w:lang w:eastAsia="zh-CN"/>
        </w:rPr>
        <w:pPrChange w:id="1842" w:author="Ahmed Hamza" w:date="2024-10-14T22:59:00Z" w16du:dateUtc="2024-10-15T05:59:00Z">
          <w:pPr>
            <w:pStyle w:val="BodyText"/>
          </w:pPr>
        </w:pPrChange>
      </w:pPr>
      <w:del w:id="1843" w:author="Ahmed Hamza" w:date="2024-10-14T22:59:00Z" w16du:dateUtc="2024-10-15T05:59:00Z">
        <w:r w:rsidRPr="00B544BF" w:rsidDel="005C7D63">
          <w:rPr>
            <w:lang w:eastAsia="zh-CN"/>
          </w:rPr>
          <w:delText xml:space="preserve">Use case: </w:delText>
        </w:r>
        <w:r w:rsidDel="005C7D63">
          <w:rPr>
            <w:lang w:eastAsia="zh-CN"/>
          </w:rPr>
          <w:delText>M</w:delText>
        </w:r>
        <w:r w:rsidRPr="00B544BF" w:rsidDel="005C7D63">
          <w:rPr>
            <w:lang w:eastAsia="zh-CN"/>
          </w:rPr>
          <w:delText>ultiple tracks for bitrate</w:delText>
        </w:r>
        <w:r w:rsidDel="005C7D63">
          <w:rPr>
            <w:lang w:eastAsia="zh-CN"/>
          </w:rPr>
          <w:delText xml:space="preserve"> or </w:delText>
        </w:r>
        <w:r w:rsidRPr="00B544BF" w:rsidDel="005C7D63">
          <w:rPr>
            <w:lang w:eastAsia="zh-CN"/>
          </w:rPr>
          <w:delText>quality selection (not switching)</w:delText>
        </w:r>
        <w:r w:rsidDel="005C7D63">
          <w:rPr>
            <w:lang w:eastAsia="zh-CN"/>
          </w:rPr>
          <w:delText>.</w:delText>
        </w:r>
      </w:del>
    </w:p>
    <w:p w14:paraId="7AADAB19" w14:textId="5F99F1D8" w:rsidR="00443D7C" w:rsidRPr="003A2863" w:rsidDel="005C7D63" w:rsidRDefault="00443D7C">
      <w:pPr>
        <w:pStyle w:val="ANNEX"/>
        <w:numPr>
          <w:ilvl w:val="0"/>
          <w:numId w:val="7"/>
        </w:numPr>
        <w:tabs>
          <w:tab w:val="clear" w:pos="403"/>
        </w:tabs>
        <w:spacing w:after="760"/>
        <w:rPr>
          <w:del w:id="1844" w:author="Ahmed Hamza" w:date="2024-10-14T22:59:00Z" w16du:dateUtc="2024-10-15T05:59:00Z"/>
        </w:rPr>
        <w:pPrChange w:id="1845"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46" w:author="Ahmed Hamza" w:date="2024-10-14T22:59:00Z" w16du:dateUtc="2024-10-15T05:59:00Z">
        <w:r w:rsidRPr="00B544BF" w:rsidDel="005C7D63">
          <w:rPr>
            <w:lang w:eastAsia="zh-CN"/>
          </w:rPr>
          <w:delText xml:space="preserve">Each haptics track is in </w:delText>
        </w:r>
        <w:r w:rsidDel="005C7D63">
          <w:rPr>
            <w:lang w:eastAsia="zh-CN"/>
          </w:rPr>
          <w:delText>a single</w:delText>
        </w:r>
        <w:r w:rsidRPr="00B544BF" w:rsidDel="005C7D63">
          <w:rPr>
            <w:lang w:eastAsia="zh-CN"/>
          </w:rPr>
          <w:delText xml:space="preserve"> </w:delText>
        </w:r>
        <w:r w:rsidRPr="005B2B7E" w:rsidDel="005C7D63">
          <w:rPr>
            <w:rFonts w:ascii="Courier New" w:hAnsi="Courier New" w:cs="Courier New"/>
            <w:bCs/>
            <w:lang w:eastAsia="zh-CN"/>
          </w:rPr>
          <w:delText>Representa</w:delText>
        </w:r>
        <w:r w:rsidDel="005C7D63">
          <w:rPr>
            <w:rFonts w:ascii="Courier New" w:hAnsi="Courier New" w:cs="Courier New"/>
            <w:bCs/>
            <w:lang w:eastAsia="zh-CN"/>
          </w:rPr>
          <w:delText>t</w:delText>
        </w:r>
        <w:r w:rsidRPr="005B2B7E" w:rsidDel="005C7D63">
          <w:rPr>
            <w:rFonts w:ascii="Courier New" w:hAnsi="Courier New" w:cs="Courier New"/>
            <w:bCs/>
            <w:lang w:eastAsia="zh-CN"/>
          </w:rPr>
          <w:delText>ion</w:delText>
        </w:r>
        <w:r w:rsidRPr="00B544BF" w:rsidDel="005C7D63">
          <w:rPr>
            <w:lang w:eastAsia="zh-CN"/>
          </w:rPr>
          <w:delText xml:space="preserve"> </w:delText>
        </w:r>
        <w:r w:rsidDel="005C7D63">
          <w:rPr>
            <w:lang w:eastAsia="zh-CN"/>
          </w:rPr>
          <w:delText xml:space="preserve">of one </w:delText>
        </w:r>
        <w:r w:rsidRPr="003104C1" w:rsidDel="005C7D63">
          <w:rPr>
            <w:rFonts w:ascii="Courier New" w:hAnsi="Courier New" w:cs="Courier New"/>
            <w:bCs/>
            <w:lang w:eastAsia="zh-CN"/>
          </w:rPr>
          <w:delText>AdaptationSet</w:delText>
        </w:r>
        <w:r w:rsidRPr="00B544BF" w:rsidDel="005C7D63">
          <w:rPr>
            <w:lang w:eastAsia="zh-CN"/>
          </w:rPr>
          <w:delText xml:space="preserve"> </w:delText>
        </w:r>
        <w:r w:rsidDel="005C7D63">
          <w:rPr>
            <w:lang w:eastAsia="zh-CN"/>
          </w:rPr>
          <w:delText>element</w:delText>
        </w:r>
        <w:r w:rsidRPr="00B544BF" w:rsidDel="005C7D63">
          <w:rPr>
            <w:lang w:eastAsia="zh-CN"/>
          </w:rPr>
          <w:delText xml:space="preserve"> for bitrate/quality selection.</w:delText>
        </w:r>
        <w:r w:rsidDel="005C7D63">
          <w:rPr>
            <w:lang w:eastAsia="zh-CN"/>
          </w:rPr>
          <w:delText xml:space="preserve"> </w:delText>
        </w:r>
        <w:r w:rsidDel="005C7D63">
          <w:delText xml:space="preserve">The </w:delText>
        </w:r>
        <w:r w:rsidDel="005C7D63">
          <w:rPr>
            <w:rStyle w:val="ISOCodebold"/>
          </w:rPr>
          <w:delText>AdaptationSet</w:delText>
        </w:r>
        <w:r w:rsidDel="005C7D63">
          <w:rPr>
            <w:rStyle w:val="ISOCode"/>
          </w:rPr>
          <w:delText>@group</w:delText>
        </w:r>
        <w:r w:rsidDel="005C7D63">
          <w:delText xml:space="preserve"> attribute</w:delText>
        </w:r>
        <w:r w:rsidDel="005C7D63">
          <w:rPr>
            <w:lang w:eastAsia="zh-CN"/>
          </w:rPr>
          <w:delText xml:space="preserve"> is set to the same value.</w:delText>
        </w:r>
      </w:del>
    </w:p>
    <w:p w14:paraId="7389E014" w14:textId="1B6C316F" w:rsidR="00443D7C" w:rsidRPr="00B544BF" w:rsidDel="005C7D63" w:rsidRDefault="00443D7C">
      <w:pPr>
        <w:pStyle w:val="ANNEX"/>
        <w:numPr>
          <w:ilvl w:val="0"/>
          <w:numId w:val="7"/>
        </w:numPr>
        <w:tabs>
          <w:tab w:val="clear" w:pos="403"/>
        </w:tabs>
        <w:spacing w:after="760"/>
        <w:rPr>
          <w:del w:id="1847" w:author="Ahmed Hamza" w:date="2024-10-14T22:59:00Z" w16du:dateUtc="2024-10-15T05:59:00Z"/>
        </w:rPr>
        <w:pPrChange w:id="1848" w:author="Ahmed Hamza" w:date="2024-10-14T22:59:00Z" w16du:dateUtc="2024-10-15T05:59:00Z">
          <w:pPr>
            <w:pStyle w:val="a3"/>
            <w:numPr>
              <w:ilvl w:val="2"/>
              <w:numId w:val="7"/>
            </w:numPr>
            <w:tabs>
              <w:tab w:val="clear" w:pos="403"/>
              <w:tab w:val="left" w:pos="640"/>
              <w:tab w:val="num" w:pos="720"/>
              <w:tab w:val="left" w:pos="880"/>
            </w:tabs>
            <w:suppressAutoHyphens/>
            <w:spacing w:before="240" w:line="240" w:lineRule="auto"/>
            <w:outlineLvl w:val="2"/>
          </w:pPr>
        </w:pPrChange>
      </w:pPr>
      <w:bookmarkStart w:id="1849" w:name="_Toc141178614"/>
      <w:del w:id="1850" w:author="Ahmed Hamza" w:date="2024-10-14T22:59:00Z" w16du:dateUtc="2024-10-15T05:59:00Z">
        <w:r w:rsidRPr="00B544BF" w:rsidDel="005C7D63">
          <w:delText>DASH segment and MPD signalling for bitrate switching</w:delText>
        </w:r>
        <w:bookmarkEnd w:id="1849"/>
      </w:del>
    </w:p>
    <w:p w14:paraId="0B66652B" w14:textId="78A6E064" w:rsidR="00443D7C" w:rsidRPr="00B544BF" w:rsidDel="005C7D63" w:rsidRDefault="00443D7C">
      <w:pPr>
        <w:pStyle w:val="ANNEX"/>
        <w:numPr>
          <w:ilvl w:val="0"/>
          <w:numId w:val="7"/>
        </w:numPr>
        <w:tabs>
          <w:tab w:val="clear" w:pos="403"/>
        </w:tabs>
        <w:spacing w:after="760"/>
        <w:rPr>
          <w:del w:id="1851" w:author="Ahmed Hamza" w:date="2024-10-14T22:59:00Z" w16du:dateUtc="2024-10-15T05:59:00Z"/>
          <w:lang w:eastAsia="zh-CN"/>
        </w:rPr>
        <w:pPrChange w:id="1852" w:author="Ahmed Hamza" w:date="2024-10-14T22:59:00Z" w16du:dateUtc="2024-10-15T05:59:00Z">
          <w:pPr>
            <w:pStyle w:val="BodyText"/>
          </w:pPr>
        </w:pPrChange>
      </w:pPr>
      <w:del w:id="1853" w:author="Ahmed Hamza" w:date="2024-10-14T22:59:00Z" w16du:dateUtc="2024-10-15T05:59:00Z">
        <w:r w:rsidRPr="00B544BF" w:rsidDel="005C7D63">
          <w:rPr>
            <w:lang w:eastAsia="zh-CN"/>
          </w:rPr>
          <w:delText>Use case: multiple tracks for bitrate switching</w:delText>
        </w:r>
        <w:r w:rsidDel="005C7D63">
          <w:rPr>
            <w:lang w:eastAsia="zh-CN"/>
          </w:rPr>
          <w:delText>.</w:delText>
        </w:r>
      </w:del>
    </w:p>
    <w:p w14:paraId="7243C682" w14:textId="0ABA6EE8" w:rsidR="00443D7C" w:rsidRPr="005B2B7E" w:rsidDel="005C7D63" w:rsidRDefault="00443D7C">
      <w:pPr>
        <w:pStyle w:val="ANNEX"/>
        <w:numPr>
          <w:ilvl w:val="0"/>
          <w:numId w:val="7"/>
        </w:numPr>
        <w:tabs>
          <w:tab w:val="clear" w:pos="403"/>
        </w:tabs>
        <w:spacing w:after="760"/>
        <w:rPr>
          <w:del w:id="1854" w:author="Ahmed Hamza" w:date="2024-10-14T22:59:00Z" w16du:dateUtc="2024-10-15T05:59:00Z"/>
        </w:rPr>
        <w:pPrChange w:id="1855"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56" w:author="Ahmed Hamza" w:date="2024-10-14T22:59:00Z" w16du:dateUtc="2024-10-15T05:59:00Z">
        <w:r w:rsidRPr="00B544BF" w:rsidDel="005C7D63">
          <w:rPr>
            <w:lang w:eastAsia="zh-CN"/>
          </w:rPr>
          <w:delText xml:space="preserve">Two or more </w:delText>
        </w:r>
        <w:r w:rsidDel="005C7D63">
          <w:rPr>
            <w:lang w:eastAsia="zh-CN"/>
          </w:rPr>
          <w:delText xml:space="preserve">haptics </w:delText>
        </w:r>
        <w:r w:rsidRPr="005B2B7E" w:rsidDel="005C7D63">
          <w:rPr>
            <w:rStyle w:val="ISOCodebold"/>
          </w:rPr>
          <w:delText>Representation</w:delText>
        </w:r>
        <w:r w:rsidDel="005C7D63">
          <w:rPr>
            <w:lang w:eastAsia="zh-CN"/>
          </w:rPr>
          <w:delText xml:space="preserve"> elements</w:delText>
        </w:r>
        <w:r w:rsidRPr="00B544BF" w:rsidDel="005C7D63">
          <w:rPr>
            <w:lang w:eastAsia="zh-CN"/>
          </w:rPr>
          <w:delText xml:space="preserve"> of </w:delText>
        </w:r>
        <w:r w:rsidDel="005C7D63">
          <w:rPr>
            <w:lang w:eastAsia="zh-CN"/>
          </w:rPr>
          <w:delText>one</w:delText>
        </w:r>
        <w:r w:rsidRPr="00B544BF" w:rsidDel="005C7D63">
          <w:rPr>
            <w:lang w:eastAsia="zh-CN"/>
          </w:rPr>
          <w:delText xml:space="preserve"> </w:delText>
        </w:r>
        <w:r w:rsidRPr="005B2B7E" w:rsidDel="005C7D63">
          <w:rPr>
            <w:rFonts w:ascii="Courier New" w:hAnsi="Courier New" w:cs="Courier New"/>
            <w:bCs/>
            <w:lang w:eastAsia="zh-CN"/>
          </w:rPr>
          <w:delText>AdaptationSet</w:delText>
        </w:r>
        <w:r w:rsidDel="005C7D63">
          <w:rPr>
            <w:lang w:eastAsia="zh-CN"/>
          </w:rPr>
          <w:delText xml:space="preserve"> element;</w:delText>
        </w:r>
      </w:del>
    </w:p>
    <w:p w14:paraId="2D2369A8" w14:textId="674091D3" w:rsidR="00443D7C" w:rsidRPr="00AD6169" w:rsidDel="005C7D63" w:rsidRDefault="00443D7C">
      <w:pPr>
        <w:pStyle w:val="ANNEX"/>
        <w:numPr>
          <w:ilvl w:val="0"/>
          <w:numId w:val="7"/>
        </w:numPr>
        <w:tabs>
          <w:tab w:val="clear" w:pos="403"/>
        </w:tabs>
        <w:spacing w:after="760"/>
        <w:rPr>
          <w:del w:id="1857" w:author="Ahmed Hamza" w:date="2024-10-14T22:59:00Z" w16du:dateUtc="2024-10-15T05:59:00Z"/>
        </w:rPr>
        <w:pPrChange w:id="1858"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59" w:author="Ahmed Hamza" w:date="2024-10-14T22:59:00Z" w16du:dateUtc="2024-10-15T05:59:00Z">
        <w:r w:rsidDel="005C7D63">
          <w:rPr>
            <w:lang w:eastAsia="zh-CN"/>
          </w:rPr>
          <w:delText xml:space="preserve">The presence of the following attribute in the </w:delText>
        </w:r>
        <w:r w:rsidRPr="003104C1" w:rsidDel="005C7D63">
          <w:rPr>
            <w:rFonts w:ascii="Courier New" w:hAnsi="Courier New" w:cs="Courier New"/>
            <w:bCs/>
            <w:lang w:eastAsia="zh-CN"/>
          </w:rPr>
          <w:delText>AdaptationSe</w:delText>
        </w:r>
        <w:r w:rsidDel="005C7D63">
          <w:rPr>
            <w:rFonts w:ascii="Courier New" w:hAnsi="Courier New" w:cs="Courier New"/>
            <w:bCs/>
            <w:lang w:eastAsia="zh-CN"/>
          </w:rPr>
          <w:delText>t</w:delText>
        </w:r>
        <w:r w:rsidRPr="00AD6169" w:rsidDel="005C7D63">
          <w:rPr>
            <w:rFonts w:asciiTheme="minorHAnsi" w:hAnsiTheme="minorHAnsi" w:cstheme="minorHAnsi"/>
            <w:bCs/>
            <w:lang w:eastAsia="zh-CN"/>
          </w:rPr>
          <w:delText xml:space="preserve"> </w:delText>
        </w:r>
        <w:r w:rsidRPr="003104C1" w:rsidDel="005C7D63">
          <w:rPr>
            <w:rFonts w:asciiTheme="minorHAnsi" w:hAnsiTheme="minorHAnsi" w:cstheme="minorHAnsi"/>
            <w:lang w:eastAsia="zh-CN"/>
          </w:rPr>
          <w:delText>element</w:delText>
        </w:r>
        <w:r w:rsidDel="005C7D63">
          <w:rPr>
            <w:rFonts w:asciiTheme="minorHAnsi" w:hAnsiTheme="minorHAnsi" w:cstheme="minorHAnsi"/>
            <w:lang w:eastAsia="zh-CN"/>
          </w:rPr>
          <w:delText>:</w:delText>
        </w:r>
      </w:del>
    </w:p>
    <w:p w14:paraId="4299123F" w14:textId="7244D430" w:rsidR="00443D7C" w:rsidRPr="005B2B7E" w:rsidDel="005C7D63" w:rsidRDefault="00443D7C">
      <w:pPr>
        <w:pStyle w:val="ANNEX"/>
        <w:numPr>
          <w:ilvl w:val="0"/>
          <w:numId w:val="7"/>
        </w:numPr>
        <w:tabs>
          <w:tab w:val="clear" w:pos="403"/>
        </w:tabs>
        <w:spacing w:after="760"/>
        <w:rPr>
          <w:del w:id="1860" w:author="Ahmed Hamza" w:date="2024-10-14T22:59:00Z" w16du:dateUtc="2024-10-15T05:59:00Z"/>
        </w:rPr>
        <w:pPrChange w:id="1861" w:author="Ahmed Hamza" w:date="2024-10-14T22:59:00Z" w16du:dateUtc="2024-10-15T05:59:00Z">
          <w:pPr>
            <w:pStyle w:val="BodyText"/>
            <w:widowControl w:val="0"/>
            <w:numPr>
              <w:ilvl w:val="1"/>
              <w:numId w:val="35"/>
            </w:numPr>
            <w:tabs>
              <w:tab w:val="clear" w:pos="403"/>
            </w:tabs>
            <w:autoSpaceDE w:val="0"/>
            <w:autoSpaceDN w:val="0"/>
            <w:spacing w:before="120" w:line="240" w:lineRule="auto"/>
            <w:ind w:left="1276" w:hanging="425"/>
          </w:pPr>
        </w:pPrChange>
      </w:pPr>
      <w:del w:id="1862" w:author="Ahmed Hamza" w:date="2024-10-14T22:59:00Z" w16du:dateUtc="2024-10-15T05:59:00Z">
        <w:r w:rsidRPr="00734EE0" w:rsidDel="005C7D63">
          <w:rPr>
            <w:rStyle w:val="codeChar"/>
          </w:rPr>
          <w:delText>@segmentAlignment='true’</w:delText>
        </w:r>
        <w:r w:rsidRPr="00B544BF" w:rsidDel="005C7D63">
          <w:rPr>
            <w:lang w:eastAsia="zh-CN"/>
          </w:rPr>
          <w:delText xml:space="preserve"> (for live profile)</w:delText>
        </w:r>
      </w:del>
    </w:p>
    <w:p w14:paraId="055DC7EB" w14:textId="250EF8E2" w:rsidR="00443D7C" w:rsidRPr="003A2863" w:rsidDel="005C7D63" w:rsidRDefault="00443D7C">
      <w:pPr>
        <w:pStyle w:val="ANNEX"/>
        <w:numPr>
          <w:ilvl w:val="0"/>
          <w:numId w:val="7"/>
        </w:numPr>
        <w:tabs>
          <w:tab w:val="clear" w:pos="403"/>
        </w:tabs>
        <w:spacing w:after="760"/>
        <w:rPr>
          <w:del w:id="1863" w:author="Ahmed Hamza" w:date="2024-10-14T22:59:00Z" w16du:dateUtc="2024-10-15T05:59:00Z"/>
        </w:rPr>
        <w:pPrChange w:id="1864" w:author="Ahmed Hamza" w:date="2024-10-14T22:59:00Z" w16du:dateUtc="2024-10-15T05:59:00Z">
          <w:pPr>
            <w:pStyle w:val="BodyText"/>
            <w:widowControl w:val="0"/>
            <w:numPr>
              <w:ilvl w:val="1"/>
              <w:numId w:val="35"/>
            </w:numPr>
            <w:tabs>
              <w:tab w:val="clear" w:pos="403"/>
            </w:tabs>
            <w:autoSpaceDE w:val="0"/>
            <w:autoSpaceDN w:val="0"/>
            <w:spacing w:before="120" w:line="240" w:lineRule="auto"/>
            <w:ind w:left="1276" w:hanging="425"/>
          </w:pPr>
        </w:pPrChange>
      </w:pPr>
      <w:del w:id="1865" w:author="Ahmed Hamza" w:date="2024-10-14T22:59:00Z" w16du:dateUtc="2024-10-15T05:59:00Z">
        <w:r w:rsidRPr="00734EE0" w:rsidDel="005C7D63">
          <w:rPr>
            <w:rStyle w:val="codeChar"/>
          </w:rPr>
          <w:delText>@subsegmentAlignment='true’</w:delText>
        </w:r>
        <w:r w:rsidRPr="00B544BF" w:rsidDel="005C7D63">
          <w:rPr>
            <w:lang w:eastAsia="zh-CN"/>
          </w:rPr>
          <w:delText xml:space="preserve"> (for demand profile)</w:delText>
        </w:r>
      </w:del>
    </w:p>
    <w:p w14:paraId="79CB2B5B" w14:textId="4A2B5550" w:rsidR="00443D7C" w:rsidDel="005C7D63" w:rsidRDefault="00443D7C">
      <w:pPr>
        <w:pStyle w:val="ANNEX"/>
        <w:numPr>
          <w:ilvl w:val="0"/>
          <w:numId w:val="7"/>
        </w:numPr>
        <w:tabs>
          <w:tab w:val="clear" w:pos="403"/>
        </w:tabs>
        <w:spacing w:after="760"/>
        <w:rPr>
          <w:del w:id="1866" w:author="Ahmed Hamza" w:date="2024-10-14T22:59:00Z" w16du:dateUtc="2024-10-15T05:59:00Z"/>
          <w:lang w:eastAsia="zh-CN"/>
        </w:rPr>
        <w:pPrChange w:id="1867"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1868" w:author="Ahmed Hamza" w:date="2024-10-14T22:59:00Z" w16du:dateUtc="2024-10-15T05:59:00Z">
        <w:r w:rsidRPr="00B544BF" w:rsidDel="005C7D63">
          <w:rPr>
            <w:lang w:eastAsia="zh-CN"/>
          </w:rPr>
          <w:delText>DASH segment</w:delText>
        </w:r>
        <w:r w:rsidDel="005C7D63">
          <w:rPr>
            <w:lang w:eastAsia="zh-CN"/>
          </w:rPr>
          <w:delText>s</w:delText>
        </w:r>
        <w:r w:rsidRPr="00B544BF" w:rsidDel="005C7D63">
          <w:rPr>
            <w:lang w:eastAsia="zh-CN"/>
          </w:rPr>
          <w:delText xml:space="preserve"> or subsegment</w:delText>
        </w:r>
        <w:r w:rsidDel="005C7D63">
          <w:rPr>
            <w:lang w:eastAsia="zh-CN"/>
          </w:rPr>
          <w:delText>s</w:delText>
        </w:r>
        <w:r w:rsidRPr="00B544BF" w:rsidDel="005C7D63">
          <w:rPr>
            <w:lang w:eastAsia="zh-CN"/>
          </w:rPr>
          <w:delText xml:space="preserve"> conform</w:delText>
        </w:r>
        <w:r w:rsidDel="005C7D63">
          <w:rPr>
            <w:lang w:eastAsia="zh-CN"/>
          </w:rPr>
          <w:delText>ing</w:delText>
        </w:r>
        <w:r w:rsidRPr="00B544BF" w:rsidDel="005C7D63">
          <w:rPr>
            <w:lang w:eastAsia="zh-CN"/>
          </w:rPr>
          <w:delText xml:space="preserve"> to </w:delText>
        </w:r>
        <w:r w:rsidDel="005C7D63">
          <w:rPr>
            <w:lang w:eastAsia="zh-CN"/>
          </w:rPr>
          <w:delText xml:space="preserve">the above </w:delText>
        </w:r>
        <w:r w:rsidRPr="00734EE0" w:rsidDel="005C7D63">
          <w:rPr>
            <w:rStyle w:val="codeChar"/>
          </w:rPr>
          <w:delText>@segmentAlignment</w:delText>
        </w:r>
        <w:r w:rsidDel="005C7D63">
          <w:rPr>
            <w:lang w:eastAsia="zh-CN"/>
          </w:rPr>
          <w:delText xml:space="preserve"> and </w:delText>
        </w:r>
        <w:r w:rsidRPr="00734EE0" w:rsidDel="005C7D63">
          <w:rPr>
            <w:rStyle w:val="codeChar"/>
          </w:rPr>
          <w:delText>@subsegmentAlignment</w:delText>
        </w:r>
        <w:r w:rsidDel="005C7D63">
          <w:rPr>
            <w:lang w:eastAsia="zh-CN"/>
          </w:rPr>
          <w:delText xml:space="preserve"> </w:delText>
        </w:r>
        <w:r w:rsidR="006C4EA3" w:rsidDel="005C7D63">
          <w:rPr>
            <w:lang w:eastAsia="zh-CN"/>
          </w:rPr>
          <w:delText>constraints</w:delText>
        </w:r>
        <w:r w:rsidDel="005C7D63">
          <w:rPr>
            <w:lang w:eastAsia="zh-CN"/>
          </w:rPr>
          <w:delText>.</w:delText>
        </w:r>
      </w:del>
    </w:p>
    <w:p w14:paraId="024B299D" w14:textId="7C8947B8" w:rsidR="00443D7C" w:rsidRPr="006B6D97" w:rsidDel="005C7D63" w:rsidRDefault="00443D7C">
      <w:pPr>
        <w:pStyle w:val="ANNEX"/>
        <w:numPr>
          <w:ilvl w:val="0"/>
          <w:numId w:val="7"/>
        </w:numPr>
        <w:tabs>
          <w:tab w:val="clear" w:pos="403"/>
        </w:tabs>
        <w:spacing w:after="760"/>
        <w:rPr>
          <w:del w:id="1869" w:author="Ahmed Hamza" w:date="2024-10-14T22:59:00Z" w16du:dateUtc="2024-10-15T05:59:00Z"/>
        </w:rPr>
        <w:pPrChange w:id="1870"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del w:id="1871" w:author="Ahmed Hamza" w:date="2024-10-14T22:59:00Z" w16du:dateUtc="2024-10-15T05:59:00Z">
        <w:r w:rsidDel="005C7D63">
          <w:delText xml:space="preserve"> </w:delText>
        </w:r>
        <w:bookmarkStart w:id="1872" w:name="_Toc141178615"/>
        <w:r w:rsidRPr="006B6D97" w:rsidDel="005C7D63">
          <w:delText>MPD example for ISO Base media file format On Demand profile</w:delText>
        </w:r>
        <w:bookmarkEnd w:id="1872"/>
      </w:del>
    </w:p>
    <w:p w14:paraId="18882090" w14:textId="3C0C67F6" w:rsidR="00443D7C" w:rsidRPr="006B6D97" w:rsidDel="005C7D63" w:rsidRDefault="00443D7C">
      <w:pPr>
        <w:pStyle w:val="ANNEX"/>
        <w:numPr>
          <w:ilvl w:val="0"/>
          <w:numId w:val="7"/>
        </w:numPr>
        <w:tabs>
          <w:tab w:val="clear" w:pos="403"/>
        </w:tabs>
        <w:spacing w:after="760"/>
        <w:rPr>
          <w:del w:id="1873" w:author="Ahmed Hamza" w:date="2024-10-14T22:59:00Z" w16du:dateUtc="2024-10-15T05:59:00Z"/>
          <w:lang w:eastAsia="zh-CN"/>
        </w:rPr>
        <w:pPrChange w:id="1874" w:author="Ahmed Hamza" w:date="2024-10-14T22:59:00Z" w16du:dateUtc="2024-10-15T05:59:00Z">
          <w:pPr>
            <w:pStyle w:val="BodyText"/>
          </w:pPr>
        </w:pPrChange>
      </w:pPr>
      <w:del w:id="1875" w:author="Ahmed Hamza" w:date="2024-10-14T22:59:00Z" w16du:dateUtc="2024-10-15T05:59:00Z">
        <w:r w:rsidRPr="006B6D97" w:rsidDel="005C7D63">
          <w:rPr>
            <w:lang w:eastAsia="zh-CN"/>
          </w:rPr>
          <w:delText xml:space="preserve">In this example, multiple video media tracks, multiple audio media tracks and </w:delText>
        </w:r>
        <w:r w:rsidDel="005C7D63">
          <w:rPr>
            <w:lang w:eastAsia="zh-CN"/>
          </w:rPr>
          <w:delText xml:space="preserve">a </w:delText>
        </w:r>
        <w:r w:rsidRPr="006B6D97" w:rsidDel="005C7D63">
          <w:rPr>
            <w:lang w:eastAsia="zh-CN"/>
          </w:rPr>
          <w:delText xml:space="preserve">single haptic media track are described in </w:delText>
        </w:r>
        <w:r w:rsidDel="005C7D63">
          <w:rPr>
            <w:lang w:eastAsia="zh-CN"/>
          </w:rPr>
          <w:delText xml:space="preserve">the </w:delText>
        </w:r>
        <w:r w:rsidRPr="006B6D97" w:rsidDel="005C7D63">
          <w:rPr>
            <w:lang w:eastAsia="zh-CN"/>
          </w:rPr>
          <w:delText>MPD.</w:delText>
        </w:r>
      </w:del>
    </w:p>
    <w:p w14:paraId="3955F474" w14:textId="12682D8A" w:rsidR="00443D7C" w:rsidRPr="006C4EA3" w:rsidDel="005C7D63" w:rsidRDefault="00443D7C">
      <w:pPr>
        <w:pStyle w:val="ANNEX"/>
        <w:numPr>
          <w:ilvl w:val="0"/>
          <w:numId w:val="7"/>
        </w:numPr>
        <w:tabs>
          <w:tab w:val="clear" w:pos="403"/>
        </w:tabs>
        <w:spacing w:after="760"/>
        <w:rPr>
          <w:del w:id="1876" w:author="Ahmed Hamza" w:date="2024-10-14T22:59:00Z" w16du:dateUtc="2024-10-15T05:59:00Z"/>
          <w:sz w:val="20"/>
          <w:szCs w:val="16"/>
          <w:lang w:eastAsia="zh-CN"/>
        </w:rPr>
        <w:pPrChange w:id="1877" w:author="Ahmed Hamza" w:date="2024-10-14T22:59:00Z" w16du:dateUtc="2024-10-15T05:59:00Z">
          <w:pPr>
            <w:pStyle w:val="code0"/>
            <w:shd w:val="clear" w:color="auto" w:fill="D9D9D9" w:themeFill="background1" w:themeFillShade="D9"/>
          </w:pPr>
        </w:pPrChange>
      </w:pPr>
      <w:del w:id="1878" w:author="Ahmed Hamza" w:date="2024-10-14T22:59:00Z" w16du:dateUtc="2024-10-15T05:59:00Z">
        <w:r w:rsidRPr="006C4EA3" w:rsidDel="005C7D63">
          <w:rPr>
            <w:sz w:val="20"/>
            <w:szCs w:val="16"/>
            <w:lang w:eastAsia="zh-CN"/>
          </w:rPr>
          <w:delText>&lt;?xml version="1.0" encoding="UTF-8"?&gt;</w:delText>
        </w:r>
      </w:del>
    </w:p>
    <w:p w14:paraId="318FE334" w14:textId="5E0D1D8B" w:rsidR="00443D7C" w:rsidRPr="006C4EA3" w:rsidDel="005C7D63" w:rsidRDefault="00443D7C">
      <w:pPr>
        <w:pStyle w:val="ANNEX"/>
        <w:numPr>
          <w:ilvl w:val="0"/>
          <w:numId w:val="7"/>
        </w:numPr>
        <w:tabs>
          <w:tab w:val="clear" w:pos="403"/>
        </w:tabs>
        <w:spacing w:after="760"/>
        <w:rPr>
          <w:del w:id="1879" w:author="Ahmed Hamza" w:date="2024-10-14T22:59:00Z" w16du:dateUtc="2024-10-15T05:59:00Z"/>
          <w:sz w:val="20"/>
          <w:szCs w:val="16"/>
          <w:lang w:eastAsia="zh-CN"/>
        </w:rPr>
        <w:pPrChange w:id="1880" w:author="Ahmed Hamza" w:date="2024-10-14T22:59:00Z" w16du:dateUtc="2024-10-15T05:59:00Z">
          <w:pPr>
            <w:pStyle w:val="code0"/>
            <w:shd w:val="clear" w:color="auto" w:fill="D9D9D9" w:themeFill="background1" w:themeFillShade="D9"/>
          </w:pPr>
        </w:pPrChange>
      </w:pPr>
      <w:del w:id="1881" w:author="Ahmed Hamza" w:date="2024-10-14T22:59:00Z" w16du:dateUtc="2024-10-15T05:59:00Z">
        <w:r w:rsidRPr="006C4EA3" w:rsidDel="005C7D63">
          <w:rPr>
            <w:sz w:val="20"/>
            <w:szCs w:val="16"/>
            <w:lang w:eastAsia="zh-CN"/>
          </w:rPr>
          <w:delText xml:space="preserve">&lt;MPD </w:delText>
        </w:r>
      </w:del>
    </w:p>
    <w:p w14:paraId="780C0C4B" w14:textId="243FBD7B" w:rsidR="00443D7C" w:rsidRPr="006C4EA3" w:rsidDel="005C7D63" w:rsidRDefault="00443D7C">
      <w:pPr>
        <w:pStyle w:val="ANNEX"/>
        <w:numPr>
          <w:ilvl w:val="0"/>
          <w:numId w:val="7"/>
        </w:numPr>
        <w:tabs>
          <w:tab w:val="clear" w:pos="403"/>
        </w:tabs>
        <w:spacing w:after="760"/>
        <w:rPr>
          <w:del w:id="1882" w:author="Ahmed Hamza" w:date="2024-10-14T22:59:00Z" w16du:dateUtc="2024-10-15T05:59:00Z"/>
          <w:sz w:val="20"/>
          <w:szCs w:val="16"/>
          <w:lang w:eastAsia="zh-CN"/>
        </w:rPr>
        <w:pPrChange w:id="1883" w:author="Ahmed Hamza" w:date="2024-10-14T22:59:00Z" w16du:dateUtc="2024-10-15T05:59:00Z">
          <w:pPr>
            <w:pStyle w:val="code0"/>
            <w:shd w:val="clear" w:color="auto" w:fill="D9D9D9" w:themeFill="background1" w:themeFillShade="D9"/>
          </w:pPr>
        </w:pPrChange>
      </w:pPr>
      <w:del w:id="1884" w:author="Ahmed Hamza" w:date="2024-10-14T22:59:00Z" w16du:dateUtc="2024-10-15T05:59:00Z">
        <w:r w:rsidRPr="006C4EA3" w:rsidDel="005C7D63">
          <w:rPr>
            <w:sz w:val="20"/>
            <w:szCs w:val="16"/>
            <w:lang w:eastAsia="zh-CN"/>
          </w:rPr>
          <w:delText xml:space="preserve">    xmlns:xsi="http://www.w3.org/2001/XMLSchema-instance"</w:delText>
        </w:r>
      </w:del>
    </w:p>
    <w:p w14:paraId="01408140" w14:textId="1C8CAF5C" w:rsidR="00443D7C" w:rsidRPr="006C4EA3" w:rsidDel="005C7D63" w:rsidRDefault="00443D7C">
      <w:pPr>
        <w:pStyle w:val="ANNEX"/>
        <w:numPr>
          <w:ilvl w:val="0"/>
          <w:numId w:val="7"/>
        </w:numPr>
        <w:tabs>
          <w:tab w:val="clear" w:pos="403"/>
        </w:tabs>
        <w:spacing w:after="760"/>
        <w:rPr>
          <w:del w:id="1885" w:author="Ahmed Hamza" w:date="2024-10-14T22:59:00Z" w16du:dateUtc="2024-10-15T05:59:00Z"/>
          <w:sz w:val="20"/>
          <w:szCs w:val="16"/>
          <w:lang w:eastAsia="zh-CN"/>
        </w:rPr>
        <w:pPrChange w:id="1886" w:author="Ahmed Hamza" w:date="2024-10-14T22:59:00Z" w16du:dateUtc="2024-10-15T05:59:00Z">
          <w:pPr>
            <w:pStyle w:val="code0"/>
            <w:shd w:val="clear" w:color="auto" w:fill="D9D9D9" w:themeFill="background1" w:themeFillShade="D9"/>
          </w:pPr>
        </w:pPrChange>
      </w:pPr>
      <w:del w:id="1887" w:author="Ahmed Hamza" w:date="2024-10-14T22:59:00Z" w16du:dateUtc="2024-10-15T05:59:00Z">
        <w:r w:rsidRPr="006C4EA3" w:rsidDel="005C7D63">
          <w:rPr>
            <w:sz w:val="20"/>
            <w:szCs w:val="16"/>
            <w:lang w:eastAsia="zh-CN"/>
          </w:rPr>
          <w:delText xml:space="preserve">    xmlns="urn:mpeg:dash:schema:mpd:2011"</w:delText>
        </w:r>
      </w:del>
    </w:p>
    <w:p w14:paraId="22AB2C39" w14:textId="3FA74522" w:rsidR="00443D7C" w:rsidRPr="006C4EA3" w:rsidDel="005C7D63" w:rsidRDefault="00443D7C">
      <w:pPr>
        <w:pStyle w:val="ANNEX"/>
        <w:numPr>
          <w:ilvl w:val="0"/>
          <w:numId w:val="7"/>
        </w:numPr>
        <w:tabs>
          <w:tab w:val="clear" w:pos="403"/>
        </w:tabs>
        <w:spacing w:after="760"/>
        <w:rPr>
          <w:del w:id="1888" w:author="Ahmed Hamza" w:date="2024-10-14T22:59:00Z" w16du:dateUtc="2024-10-15T05:59:00Z"/>
          <w:sz w:val="20"/>
          <w:szCs w:val="16"/>
          <w:lang w:eastAsia="zh-CN"/>
        </w:rPr>
        <w:pPrChange w:id="1889" w:author="Ahmed Hamza" w:date="2024-10-14T22:59:00Z" w16du:dateUtc="2024-10-15T05:59:00Z">
          <w:pPr>
            <w:pStyle w:val="code0"/>
            <w:shd w:val="clear" w:color="auto" w:fill="D9D9D9" w:themeFill="background1" w:themeFillShade="D9"/>
          </w:pPr>
        </w:pPrChange>
      </w:pPr>
      <w:del w:id="1890" w:author="Ahmed Hamza" w:date="2024-10-14T22:59:00Z" w16du:dateUtc="2024-10-15T05:59:00Z">
        <w:r w:rsidRPr="006C4EA3" w:rsidDel="005C7D63">
          <w:rPr>
            <w:sz w:val="20"/>
            <w:szCs w:val="16"/>
            <w:lang w:eastAsia="zh-CN"/>
          </w:rPr>
          <w:delText xml:space="preserve">    xsi:schemaLocation="urn:mpeg:dash:schema:mpd:2011 DASH-MPD.xsd"</w:delText>
        </w:r>
      </w:del>
    </w:p>
    <w:p w14:paraId="1BCC547C" w14:textId="0F18B179" w:rsidR="00443D7C" w:rsidRPr="006C4EA3" w:rsidDel="005C7D63" w:rsidRDefault="00443D7C">
      <w:pPr>
        <w:pStyle w:val="ANNEX"/>
        <w:numPr>
          <w:ilvl w:val="0"/>
          <w:numId w:val="7"/>
        </w:numPr>
        <w:tabs>
          <w:tab w:val="clear" w:pos="403"/>
        </w:tabs>
        <w:spacing w:after="760"/>
        <w:rPr>
          <w:del w:id="1891" w:author="Ahmed Hamza" w:date="2024-10-14T22:59:00Z" w16du:dateUtc="2024-10-15T05:59:00Z"/>
          <w:sz w:val="20"/>
          <w:szCs w:val="16"/>
          <w:lang w:eastAsia="zh-CN"/>
        </w:rPr>
        <w:pPrChange w:id="1892" w:author="Ahmed Hamza" w:date="2024-10-14T22:59:00Z" w16du:dateUtc="2024-10-15T05:59:00Z">
          <w:pPr>
            <w:pStyle w:val="code0"/>
            <w:shd w:val="clear" w:color="auto" w:fill="D9D9D9" w:themeFill="background1" w:themeFillShade="D9"/>
          </w:pPr>
        </w:pPrChange>
      </w:pPr>
      <w:del w:id="1893" w:author="Ahmed Hamza" w:date="2024-10-14T22:59:00Z" w16du:dateUtc="2024-10-15T05:59:00Z">
        <w:r w:rsidRPr="006C4EA3" w:rsidDel="005C7D63">
          <w:rPr>
            <w:sz w:val="20"/>
            <w:szCs w:val="16"/>
            <w:lang w:eastAsia="zh-CN"/>
          </w:rPr>
          <w:delText xml:space="preserve">    type="static"</w:delText>
        </w:r>
      </w:del>
    </w:p>
    <w:p w14:paraId="08D1ECDC" w14:textId="3006EB14" w:rsidR="00443D7C" w:rsidRPr="006C4EA3" w:rsidDel="005C7D63" w:rsidRDefault="00443D7C">
      <w:pPr>
        <w:pStyle w:val="ANNEX"/>
        <w:numPr>
          <w:ilvl w:val="0"/>
          <w:numId w:val="7"/>
        </w:numPr>
        <w:tabs>
          <w:tab w:val="clear" w:pos="403"/>
        </w:tabs>
        <w:spacing w:after="760"/>
        <w:rPr>
          <w:del w:id="1894" w:author="Ahmed Hamza" w:date="2024-10-14T22:59:00Z" w16du:dateUtc="2024-10-15T05:59:00Z"/>
          <w:sz w:val="20"/>
          <w:szCs w:val="16"/>
          <w:lang w:eastAsia="zh-CN"/>
        </w:rPr>
        <w:pPrChange w:id="1895" w:author="Ahmed Hamza" w:date="2024-10-14T22:59:00Z" w16du:dateUtc="2024-10-15T05:59:00Z">
          <w:pPr>
            <w:pStyle w:val="code0"/>
            <w:shd w:val="clear" w:color="auto" w:fill="D9D9D9" w:themeFill="background1" w:themeFillShade="D9"/>
          </w:pPr>
        </w:pPrChange>
      </w:pPr>
      <w:del w:id="1896" w:author="Ahmed Hamza" w:date="2024-10-14T22:59:00Z" w16du:dateUtc="2024-10-15T05:59:00Z">
        <w:r w:rsidRPr="006C4EA3" w:rsidDel="005C7D63">
          <w:rPr>
            <w:sz w:val="20"/>
            <w:szCs w:val="16"/>
            <w:lang w:eastAsia="zh-CN"/>
          </w:rPr>
          <w:delText xml:space="preserve">    mediaPresentationDuration="PT3256S"</w:delText>
        </w:r>
      </w:del>
    </w:p>
    <w:p w14:paraId="78785A8B" w14:textId="6FDF3683" w:rsidR="00443D7C" w:rsidRPr="006C4EA3" w:rsidDel="005C7D63" w:rsidRDefault="00443D7C">
      <w:pPr>
        <w:pStyle w:val="ANNEX"/>
        <w:numPr>
          <w:ilvl w:val="0"/>
          <w:numId w:val="7"/>
        </w:numPr>
        <w:tabs>
          <w:tab w:val="clear" w:pos="403"/>
        </w:tabs>
        <w:spacing w:after="760"/>
        <w:rPr>
          <w:del w:id="1897" w:author="Ahmed Hamza" w:date="2024-10-14T22:59:00Z" w16du:dateUtc="2024-10-15T05:59:00Z"/>
          <w:sz w:val="20"/>
          <w:szCs w:val="16"/>
          <w:lang w:eastAsia="zh-CN"/>
        </w:rPr>
        <w:pPrChange w:id="1898" w:author="Ahmed Hamza" w:date="2024-10-14T22:59:00Z" w16du:dateUtc="2024-10-15T05:59:00Z">
          <w:pPr>
            <w:pStyle w:val="code0"/>
            <w:shd w:val="clear" w:color="auto" w:fill="D9D9D9" w:themeFill="background1" w:themeFillShade="D9"/>
          </w:pPr>
        </w:pPrChange>
      </w:pPr>
      <w:del w:id="1899" w:author="Ahmed Hamza" w:date="2024-10-14T22:59:00Z" w16du:dateUtc="2024-10-15T05:59:00Z">
        <w:r w:rsidRPr="006C4EA3" w:rsidDel="005C7D63">
          <w:rPr>
            <w:sz w:val="20"/>
            <w:szCs w:val="16"/>
            <w:lang w:eastAsia="zh-CN"/>
          </w:rPr>
          <w:delText xml:space="preserve">    minBufferTime="PT1.2S"</w:delText>
        </w:r>
      </w:del>
    </w:p>
    <w:p w14:paraId="3C368BE8" w14:textId="382AEA95" w:rsidR="00443D7C" w:rsidRPr="006C4EA3" w:rsidDel="005C7D63" w:rsidRDefault="00443D7C">
      <w:pPr>
        <w:pStyle w:val="ANNEX"/>
        <w:numPr>
          <w:ilvl w:val="0"/>
          <w:numId w:val="7"/>
        </w:numPr>
        <w:tabs>
          <w:tab w:val="clear" w:pos="403"/>
        </w:tabs>
        <w:spacing w:after="760"/>
        <w:rPr>
          <w:del w:id="1900" w:author="Ahmed Hamza" w:date="2024-10-14T22:59:00Z" w16du:dateUtc="2024-10-15T05:59:00Z"/>
          <w:sz w:val="20"/>
          <w:szCs w:val="16"/>
          <w:lang w:eastAsia="zh-CN"/>
        </w:rPr>
        <w:pPrChange w:id="1901" w:author="Ahmed Hamza" w:date="2024-10-14T22:59:00Z" w16du:dateUtc="2024-10-15T05:59:00Z">
          <w:pPr>
            <w:pStyle w:val="code0"/>
            <w:shd w:val="clear" w:color="auto" w:fill="D9D9D9" w:themeFill="background1" w:themeFillShade="D9"/>
          </w:pPr>
        </w:pPrChange>
      </w:pPr>
      <w:del w:id="1902" w:author="Ahmed Hamza" w:date="2024-10-14T22:59:00Z" w16du:dateUtc="2024-10-15T05:59:00Z">
        <w:r w:rsidRPr="006C4EA3" w:rsidDel="005C7D63">
          <w:rPr>
            <w:sz w:val="20"/>
            <w:szCs w:val="16"/>
            <w:lang w:eastAsia="zh-CN"/>
          </w:rPr>
          <w:delText xml:space="preserve">    profiles="urn:mpeg:dash:profile:isoff-on-demand:2011"&gt;</w:delText>
        </w:r>
      </w:del>
    </w:p>
    <w:p w14:paraId="13A219AD" w14:textId="0B830CA5" w:rsidR="00443D7C" w:rsidRPr="006C4EA3" w:rsidDel="005C7D63" w:rsidRDefault="00443D7C">
      <w:pPr>
        <w:pStyle w:val="ANNEX"/>
        <w:numPr>
          <w:ilvl w:val="0"/>
          <w:numId w:val="7"/>
        </w:numPr>
        <w:tabs>
          <w:tab w:val="clear" w:pos="403"/>
        </w:tabs>
        <w:spacing w:after="760"/>
        <w:rPr>
          <w:del w:id="1903" w:author="Ahmed Hamza" w:date="2024-10-14T22:59:00Z" w16du:dateUtc="2024-10-15T05:59:00Z"/>
          <w:sz w:val="20"/>
          <w:szCs w:val="16"/>
          <w:lang w:eastAsia="zh-CN"/>
        </w:rPr>
        <w:pPrChange w:id="1904" w:author="Ahmed Hamza" w:date="2024-10-14T22:59:00Z" w16du:dateUtc="2024-10-15T05:59:00Z">
          <w:pPr>
            <w:pStyle w:val="code0"/>
            <w:shd w:val="clear" w:color="auto" w:fill="D9D9D9" w:themeFill="background1" w:themeFillShade="D9"/>
          </w:pPr>
        </w:pPrChange>
      </w:pPr>
      <w:del w:id="1905" w:author="Ahmed Hamza" w:date="2024-10-14T22:59:00Z" w16du:dateUtc="2024-10-15T05:59:00Z">
        <w:r w:rsidRPr="006C4EA3" w:rsidDel="005C7D63">
          <w:rPr>
            <w:sz w:val="20"/>
            <w:szCs w:val="16"/>
            <w:lang w:eastAsia="zh-CN"/>
          </w:rPr>
          <w:delText xml:space="preserve">    </w:delText>
        </w:r>
      </w:del>
    </w:p>
    <w:p w14:paraId="4CBFC5E2" w14:textId="42818C9B" w:rsidR="00443D7C" w:rsidRPr="006C4EA3" w:rsidDel="005C7D63" w:rsidRDefault="00443D7C">
      <w:pPr>
        <w:pStyle w:val="ANNEX"/>
        <w:numPr>
          <w:ilvl w:val="0"/>
          <w:numId w:val="7"/>
        </w:numPr>
        <w:tabs>
          <w:tab w:val="clear" w:pos="403"/>
        </w:tabs>
        <w:spacing w:after="760"/>
        <w:rPr>
          <w:del w:id="1906" w:author="Ahmed Hamza" w:date="2024-10-14T22:59:00Z" w16du:dateUtc="2024-10-15T05:59:00Z"/>
          <w:sz w:val="20"/>
          <w:szCs w:val="16"/>
          <w:lang w:eastAsia="zh-CN"/>
        </w:rPr>
        <w:pPrChange w:id="1907" w:author="Ahmed Hamza" w:date="2024-10-14T22:59:00Z" w16du:dateUtc="2024-10-15T05:59:00Z">
          <w:pPr>
            <w:pStyle w:val="code0"/>
            <w:shd w:val="clear" w:color="auto" w:fill="D9D9D9" w:themeFill="background1" w:themeFillShade="D9"/>
          </w:pPr>
        </w:pPrChange>
      </w:pPr>
      <w:del w:id="1908" w:author="Ahmed Hamza" w:date="2024-10-14T22:59:00Z" w16du:dateUtc="2024-10-15T05:59:00Z">
        <w:r w:rsidRPr="006C4EA3" w:rsidDel="005C7D63">
          <w:rPr>
            <w:sz w:val="20"/>
            <w:szCs w:val="16"/>
            <w:lang w:eastAsia="zh-CN"/>
          </w:rPr>
          <w:delText xml:space="preserve">    &lt;BaseURL&gt;http://cdn1.example.com/&lt;/BaseURL&gt;</w:delText>
        </w:r>
      </w:del>
    </w:p>
    <w:p w14:paraId="7417463E" w14:textId="214A1E36" w:rsidR="00443D7C" w:rsidRPr="006C4EA3" w:rsidDel="005C7D63" w:rsidRDefault="00443D7C">
      <w:pPr>
        <w:pStyle w:val="ANNEX"/>
        <w:numPr>
          <w:ilvl w:val="0"/>
          <w:numId w:val="7"/>
        </w:numPr>
        <w:tabs>
          <w:tab w:val="clear" w:pos="403"/>
        </w:tabs>
        <w:spacing w:after="760"/>
        <w:rPr>
          <w:del w:id="1909" w:author="Ahmed Hamza" w:date="2024-10-14T22:59:00Z" w16du:dateUtc="2024-10-15T05:59:00Z"/>
          <w:sz w:val="20"/>
          <w:szCs w:val="16"/>
          <w:lang w:eastAsia="zh-CN"/>
        </w:rPr>
        <w:pPrChange w:id="1910" w:author="Ahmed Hamza" w:date="2024-10-14T22:59:00Z" w16du:dateUtc="2024-10-15T05:59:00Z">
          <w:pPr>
            <w:pStyle w:val="code0"/>
            <w:shd w:val="clear" w:color="auto" w:fill="D9D9D9" w:themeFill="background1" w:themeFillShade="D9"/>
          </w:pPr>
        </w:pPrChange>
      </w:pPr>
      <w:del w:id="1911" w:author="Ahmed Hamza" w:date="2024-10-14T22:59:00Z" w16du:dateUtc="2024-10-15T05:59:00Z">
        <w:r w:rsidRPr="006C4EA3" w:rsidDel="005C7D63">
          <w:rPr>
            <w:sz w:val="20"/>
            <w:szCs w:val="16"/>
            <w:lang w:eastAsia="zh-CN"/>
          </w:rPr>
          <w:delText xml:space="preserve">    &lt;BaseURL&gt;http://cdn2.example.com/&lt;/BaseURL&gt;</w:delText>
        </w:r>
      </w:del>
    </w:p>
    <w:p w14:paraId="3BEE9BE1" w14:textId="4A4D7B62" w:rsidR="00443D7C" w:rsidRPr="006C4EA3" w:rsidDel="005C7D63" w:rsidRDefault="00443D7C">
      <w:pPr>
        <w:pStyle w:val="ANNEX"/>
        <w:numPr>
          <w:ilvl w:val="0"/>
          <w:numId w:val="7"/>
        </w:numPr>
        <w:tabs>
          <w:tab w:val="clear" w:pos="403"/>
        </w:tabs>
        <w:spacing w:after="760"/>
        <w:rPr>
          <w:del w:id="1912" w:author="Ahmed Hamza" w:date="2024-10-14T22:59:00Z" w16du:dateUtc="2024-10-15T05:59:00Z"/>
          <w:sz w:val="20"/>
          <w:szCs w:val="16"/>
          <w:lang w:eastAsia="zh-CN"/>
        </w:rPr>
        <w:pPrChange w:id="1913" w:author="Ahmed Hamza" w:date="2024-10-14T22:59:00Z" w16du:dateUtc="2024-10-15T05:59:00Z">
          <w:pPr>
            <w:pStyle w:val="code0"/>
            <w:shd w:val="clear" w:color="auto" w:fill="D9D9D9" w:themeFill="background1" w:themeFillShade="D9"/>
          </w:pPr>
        </w:pPrChange>
      </w:pPr>
      <w:del w:id="1914" w:author="Ahmed Hamza" w:date="2024-10-14T22:59:00Z" w16du:dateUtc="2024-10-15T05:59:00Z">
        <w:r w:rsidRPr="006C4EA3" w:rsidDel="005C7D63">
          <w:rPr>
            <w:sz w:val="20"/>
            <w:szCs w:val="16"/>
            <w:lang w:eastAsia="zh-CN"/>
          </w:rPr>
          <w:delText xml:space="preserve">    </w:delText>
        </w:r>
      </w:del>
    </w:p>
    <w:p w14:paraId="4BDEDB08" w14:textId="5AEDCF27" w:rsidR="00443D7C" w:rsidRPr="006C4EA3" w:rsidDel="005C7D63" w:rsidRDefault="00443D7C">
      <w:pPr>
        <w:pStyle w:val="ANNEX"/>
        <w:numPr>
          <w:ilvl w:val="0"/>
          <w:numId w:val="7"/>
        </w:numPr>
        <w:tabs>
          <w:tab w:val="clear" w:pos="403"/>
        </w:tabs>
        <w:spacing w:after="760"/>
        <w:rPr>
          <w:del w:id="1915" w:author="Ahmed Hamza" w:date="2024-10-14T22:59:00Z" w16du:dateUtc="2024-10-15T05:59:00Z"/>
          <w:sz w:val="20"/>
          <w:szCs w:val="16"/>
          <w:lang w:eastAsia="zh-CN"/>
        </w:rPr>
        <w:pPrChange w:id="1916" w:author="Ahmed Hamza" w:date="2024-10-14T22:59:00Z" w16du:dateUtc="2024-10-15T05:59:00Z">
          <w:pPr>
            <w:pStyle w:val="code0"/>
            <w:shd w:val="clear" w:color="auto" w:fill="D9D9D9" w:themeFill="background1" w:themeFillShade="D9"/>
          </w:pPr>
        </w:pPrChange>
      </w:pPr>
      <w:del w:id="1917" w:author="Ahmed Hamza" w:date="2024-10-14T22:59:00Z" w16du:dateUtc="2024-10-15T05:59:00Z">
        <w:r w:rsidRPr="006C4EA3" w:rsidDel="005C7D63">
          <w:rPr>
            <w:sz w:val="20"/>
            <w:szCs w:val="16"/>
            <w:lang w:eastAsia="zh-CN"/>
          </w:rPr>
          <w:delText xml:space="preserve">    &lt;Period&gt;</w:delText>
        </w:r>
      </w:del>
    </w:p>
    <w:p w14:paraId="3F85A902" w14:textId="1F07CCD0" w:rsidR="00443D7C" w:rsidRPr="006C4EA3" w:rsidDel="005C7D63" w:rsidRDefault="00443D7C">
      <w:pPr>
        <w:pStyle w:val="ANNEX"/>
        <w:numPr>
          <w:ilvl w:val="0"/>
          <w:numId w:val="7"/>
        </w:numPr>
        <w:tabs>
          <w:tab w:val="clear" w:pos="403"/>
        </w:tabs>
        <w:spacing w:after="760"/>
        <w:rPr>
          <w:del w:id="1918" w:author="Ahmed Hamza" w:date="2024-10-14T22:59:00Z" w16du:dateUtc="2024-10-15T05:59:00Z"/>
          <w:bCs/>
          <w:sz w:val="20"/>
          <w:szCs w:val="16"/>
          <w:lang w:eastAsia="zh-CN"/>
        </w:rPr>
        <w:pPrChange w:id="1919" w:author="Ahmed Hamza" w:date="2024-10-14T22:59:00Z" w16du:dateUtc="2024-10-15T05:59:00Z">
          <w:pPr>
            <w:pStyle w:val="code0"/>
            <w:shd w:val="clear" w:color="auto" w:fill="D9D9D9" w:themeFill="background1" w:themeFillShade="D9"/>
          </w:pPr>
        </w:pPrChange>
      </w:pPr>
      <w:del w:id="1920" w:author="Ahmed Hamza" w:date="2024-10-14T22:59:00Z" w16du:dateUtc="2024-10-15T05:59:00Z">
        <w:r w:rsidRPr="006C4EA3" w:rsidDel="005C7D63">
          <w:rPr>
            <w:bCs/>
            <w:sz w:val="20"/>
            <w:szCs w:val="16"/>
            <w:lang w:eastAsia="zh-CN"/>
          </w:rPr>
          <w:delText xml:space="preserve">        &lt;!-- haptics --&gt;</w:delText>
        </w:r>
      </w:del>
    </w:p>
    <w:p w14:paraId="05B1892C" w14:textId="54A788B2" w:rsidR="00443D7C" w:rsidRPr="006C4EA3" w:rsidDel="005C7D63" w:rsidRDefault="00443D7C">
      <w:pPr>
        <w:pStyle w:val="ANNEX"/>
        <w:numPr>
          <w:ilvl w:val="0"/>
          <w:numId w:val="7"/>
        </w:numPr>
        <w:tabs>
          <w:tab w:val="clear" w:pos="403"/>
        </w:tabs>
        <w:spacing w:after="760"/>
        <w:rPr>
          <w:del w:id="1921" w:author="Ahmed Hamza" w:date="2024-10-14T22:59:00Z" w16du:dateUtc="2024-10-15T05:59:00Z"/>
          <w:bCs/>
          <w:sz w:val="20"/>
          <w:szCs w:val="16"/>
          <w:lang w:eastAsia="zh-CN"/>
        </w:rPr>
        <w:pPrChange w:id="1922" w:author="Ahmed Hamza" w:date="2024-10-14T22:59:00Z" w16du:dateUtc="2024-10-15T05:59:00Z">
          <w:pPr>
            <w:pStyle w:val="code0"/>
            <w:shd w:val="clear" w:color="auto" w:fill="D9D9D9" w:themeFill="background1" w:themeFillShade="D9"/>
          </w:pPr>
        </w:pPrChange>
      </w:pPr>
      <w:del w:id="1923" w:author="Ahmed Hamza" w:date="2024-10-14T22:59:00Z" w16du:dateUtc="2024-10-15T05:59:00Z">
        <w:r w:rsidRPr="006C4EA3" w:rsidDel="005C7D63">
          <w:rPr>
            <w:bCs/>
            <w:sz w:val="20"/>
            <w:szCs w:val="16"/>
            <w:lang w:eastAsia="zh-CN"/>
          </w:rPr>
          <w:delText xml:space="preserve">        &lt;AdaptationSet mimeType="haptic/mp4" codecs="mih1" subsegmentStartsWithSAP="1"&gt;</w:delText>
        </w:r>
      </w:del>
    </w:p>
    <w:p w14:paraId="06E80F7D" w14:textId="7426A9FB" w:rsidR="00443D7C" w:rsidRPr="006C4EA3" w:rsidDel="005C7D63" w:rsidRDefault="00443D7C">
      <w:pPr>
        <w:pStyle w:val="ANNEX"/>
        <w:numPr>
          <w:ilvl w:val="0"/>
          <w:numId w:val="7"/>
        </w:numPr>
        <w:tabs>
          <w:tab w:val="clear" w:pos="403"/>
        </w:tabs>
        <w:spacing w:after="760"/>
        <w:rPr>
          <w:del w:id="1924" w:author="Ahmed Hamza" w:date="2024-10-14T22:59:00Z" w16du:dateUtc="2024-10-15T05:59:00Z"/>
          <w:bCs/>
          <w:sz w:val="20"/>
          <w:szCs w:val="16"/>
          <w:lang w:eastAsia="zh-CN"/>
        </w:rPr>
        <w:pPrChange w:id="1925" w:author="Ahmed Hamza" w:date="2024-10-14T22:59:00Z" w16du:dateUtc="2024-10-15T05:59:00Z">
          <w:pPr>
            <w:pStyle w:val="code0"/>
            <w:shd w:val="clear" w:color="auto" w:fill="D9D9D9" w:themeFill="background1" w:themeFillShade="D9"/>
          </w:pPr>
        </w:pPrChange>
      </w:pPr>
      <w:del w:id="1926" w:author="Ahmed Hamza" w:date="2024-10-14T22:59:00Z" w16du:dateUtc="2024-10-15T05:59:00Z">
        <w:r w:rsidRPr="006C4EA3" w:rsidDel="005C7D63">
          <w:rPr>
            <w:bCs/>
            <w:sz w:val="20"/>
            <w:szCs w:val="16"/>
            <w:lang w:eastAsia="zh-CN"/>
          </w:rPr>
          <w:delText xml:space="preserve">            &lt;Representation id="1" bandwidth="32000"&gt;</w:delText>
        </w:r>
      </w:del>
    </w:p>
    <w:p w14:paraId="0FA6F239" w14:textId="54D8171B" w:rsidR="00443D7C" w:rsidRPr="006C4EA3" w:rsidDel="005C7D63" w:rsidRDefault="00443D7C">
      <w:pPr>
        <w:pStyle w:val="ANNEX"/>
        <w:numPr>
          <w:ilvl w:val="0"/>
          <w:numId w:val="7"/>
        </w:numPr>
        <w:tabs>
          <w:tab w:val="clear" w:pos="403"/>
        </w:tabs>
        <w:spacing w:after="760"/>
        <w:rPr>
          <w:del w:id="1927" w:author="Ahmed Hamza" w:date="2024-10-14T22:59:00Z" w16du:dateUtc="2024-10-15T05:59:00Z"/>
          <w:bCs/>
          <w:sz w:val="20"/>
          <w:szCs w:val="16"/>
          <w:lang w:eastAsia="zh-CN"/>
        </w:rPr>
        <w:pPrChange w:id="1928" w:author="Ahmed Hamza" w:date="2024-10-14T22:59:00Z" w16du:dateUtc="2024-10-15T05:59:00Z">
          <w:pPr>
            <w:pStyle w:val="code0"/>
            <w:shd w:val="clear" w:color="auto" w:fill="D9D9D9" w:themeFill="background1" w:themeFillShade="D9"/>
          </w:pPr>
        </w:pPrChange>
      </w:pPr>
      <w:del w:id="1929" w:author="Ahmed Hamza" w:date="2024-10-14T22:59:00Z" w16du:dateUtc="2024-10-15T05:59:00Z">
        <w:r w:rsidRPr="006C4EA3" w:rsidDel="005C7D63">
          <w:rPr>
            <w:bCs/>
            <w:sz w:val="20"/>
            <w:szCs w:val="16"/>
            <w:lang w:eastAsia="zh-CN"/>
          </w:rPr>
          <w:delText xml:space="preserve">                &lt;BaseURL&gt;haptics32.mp4&lt;/BaseURL&gt;</w:delText>
        </w:r>
      </w:del>
    </w:p>
    <w:p w14:paraId="12A736F2" w14:textId="43FFBA0D" w:rsidR="00443D7C" w:rsidRPr="006C4EA3" w:rsidDel="005C7D63" w:rsidRDefault="00443D7C">
      <w:pPr>
        <w:pStyle w:val="ANNEX"/>
        <w:numPr>
          <w:ilvl w:val="0"/>
          <w:numId w:val="7"/>
        </w:numPr>
        <w:tabs>
          <w:tab w:val="clear" w:pos="403"/>
        </w:tabs>
        <w:spacing w:after="760"/>
        <w:rPr>
          <w:del w:id="1930" w:author="Ahmed Hamza" w:date="2024-10-14T22:59:00Z" w16du:dateUtc="2024-10-15T05:59:00Z"/>
          <w:bCs/>
          <w:sz w:val="20"/>
          <w:szCs w:val="16"/>
          <w:lang w:eastAsia="zh-CN"/>
        </w:rPr>
        <w:pPrChange w:id="1931" w:author="Ahmed Hamza" w:date="2024-10-14T22:59:00Z" w16du:dateUtc="2024-10-15T05:59:00Z">
          <w:pPr>
            <w:pStyle w:val="code0"/>
            <w:shd w:val="clear" w:color="auto" w:fill="D9D9D9" w:themeFill="background1" w:themeFillShade="D9"/>
          </w:pPr>
        </w:pPrChange>
      </w:pPr>
      <w:del w:id="1932" w:author="Ahmed Hamza" w:date="2024-10-14T22:59:00Z" w16du:dateUtc="2024-10-15T05:59:00Z">
        <w:r w:rsidRPr="006C4EA3" w:rsidDel="005C7D63">
          <w:rPr>
            <w:bCs/>
            <w:sz w:val="20"/>
            <w:szCs w:val="16"/>
            <w:lang w:eastAsia="zh-CN"/>
          </w:rPr>
          <w:delText xml:space="preserve">            &lt;/Representation&gt;</w:delText>
        </w:r>
      </w:del>
    </w:p>
    <w:p w14:paraId="33F3AB45" w14:textId="188F2FD2" w:rsidR="00443D7C" w:rsidRPr="006C4EA3" w:rsidDel="005C7D63" w:rsidRDefault="00443D7C">
      <w:pPr>
        <w:pStyle w:val="ANNEX"/>
        <w:numPr>
          <w:ilvl w:val="0"/>
          <w:numId w:val="7"/>
        </w:numPr>
        <w:tabs>
          <w:tab w:val="clear" w:pos="403"/>
        </w:tabs>
        <w:spacing w:after="760"/>
        <w:rPr>
          <w:del w:id="1933" w:author="Ahmed Hamza" w:date="2024-10-14T22:59:00Z" w16du:dateUtc="2024-10-15T05:59:00Z"/>
          <w:bCs/>
          <w:sz w:val="20"/>
          <w:szCs w:val="16"/>
          <w:lang w:eastAsia="zh-CN"/>
        </w:rPr>
        <w:pPrChange w:id="1934" w:author="Ahmed Hamza" w:date="2024-10-14T22:59:00Z" w16du:dateUtc="2024-10-15T05:59:00Z">
          <w:pPr>
            <w:pStyle w:val="code0"/>
            <w:shd w:val="clear" w:color="auto" w:fill="D9D9D9" w:themeFill="background1" w:themeFillShade="D9"/>
          </w:pPr>
        </w:pPrChange>
      </w:pPr>
      <w:del w:id="1935" w:author="Ahmed Hamza" w:date="2024-10-14T22:59:00Z" w16du:dateUtc="2024-10-15T05:59:00Z">
        <w:r w:rsidRPr="006C4EA3" w:rsidDel="005C7D63">
          <w:rPr>
            <w:bCs/>
            <w:sz w:val="20"/>
            <w:szCs w:val="16"/>
            <w:lang w:eastAsia="zh-CN"/>
          </w:rPr>
          <w:delText xml:space="preserve">        &lt;/AdaptationSet&gt;</w:delText>
        </w:r>
      </w:del>
    </w:p>
    <w:p w14:paraId="25FE493D" w14:textId="482A4FB3" w:rsidR="00443D7C" w:rsidRPr="006C4EA3" w:rsidDel="005C7D63" w:rsidRDefault="00443D7C">
      <w:pPr>
        <w:pStyle w:val="ANNEX"/>
        <w:numPr>
          <w:ilvl w:val="0"/>
          <w:numId w:val="7"/>
        </w:numPr>
        <w:tabs>
          <w:tab w:val="clear" w:pos="403"/>
        </w:tabs>
        <w:spacing w:after="760"/>
        <w:rPr>
          <w:del w:id="1936" w:author="Ahmed Hamza" w:date="2024-10-14T22:59:00Z" w16du:dateUtc="2024-10-15T05:59:00Z"/>
          <w:sz w:val="20"/>
          <w:szCs w:val="16"/>
          <w:lang w:eastAsia="zh-CN"/>
        </w:rPr>
        <w:pPrChange w:id="1937" w:author="Ahmed Hamza" w:date="2024-10-14T22:59:00Z" w16du:dateUtc="2024-10-15T05:59:00Z">
          <w:pPr>
            <w:pStyle w:val="code0"/>
            <w:shd w:val="clear" w:color="auto" w:fill="D9D9D9" w:themeFill="background1" w:themeFillShade="D9"/>
          </w:pPr>
        </w:pPrChange>
      </w:pPr>
    </w:p>
    <w:p w14:paraId="274C7477" w14:textId="31BC040E" w:rsidR="00443D7C" w:rsidRPr="006C4EA3" w:rsidDel="005C7D63" w:rsidRDefault="00443D7C">
      <w:pPr>
        <w:pStyle w:val="ANNEX"/>
        <w:numPr>
          <w:ilvl w:val="0"/>
          <w:numId w:val="7"/>
        </w:numPr>
        <w:tabs>
          <w:tab w:val="clear" w:pos="403"/>
        </w:tabs>
        <w:spacing w:after="760"/>
        <w:rPr>
          <w:del w:id="1938" w:author="Ahmed Hamza" w:date="2024-10-14T22:59:00Z" w16du:dateUtc="2024-10-15T05:59:00Z"/>
          <w:sz w:val="20"/>
          <w:szCs w:val="16"/>
          <w:lang w:eastAsia="zh-CN"/>
        </w:rPr>
        <w:pPrChange w:id="1939" w:author="Ahmed Hamza" w:date="2024-10-14T22:59:00Z" w16du:dateUtc="2024-10-15T05:59:00Z">
          <w:pPr>
            <w:pStyle w:val="code0"/>
            <w:shd w:val="clear" w:color="auto" w:fill="D9D9D9" w:themeFill="background1" w:themeFillShade="D9"/>
          </w:pPr>
        </w:pPrChange>
      </w:pPr>
      <w:del w:id="1940" w:author="Ahmed Hamza" w:date="2024-10-14T22:59:00Z" w16du:dateUtc="2024-10-15T05:59:00Z">
        <w:r w:rsidRPr="006C4EA3" w:rsidDel="005C7D63">
          <w:rPr>
            <w:sz w:val="20"/>
            <w:szCs w:val="16"/>
            <w:lang w:eastAsia="zh-CN"/>
          </w:rPr>
          <w:delText xml:space="preserve">        &lt;!-- Audio --&gt;</w:delText>
        </w:r>
      </w:del>
    </w:p>
    <w:p w14:paraId="3B1CC1C3" w14:textId="7E908A1A" w:rsidR="00443D7C" w:rsidRPr="006C4EA3" w:rsidDel="005C7D63" w:rsidRDefault="00443D7C">
      <w:pPr>
        <w:pStyle w:val="ANNEX"/>
        <w:numPr>
          <w:ilvl w:val="0"/>
          <w:numId w:val="7"/>
        </w:numPr>
        <w:tabs>
          <w:tab w:val="clear" w:pos="403"/>
        </w:tabs>
        <w:spacing w:after="760"/>
        <w:rPr>
          <w:del w:id="1941" w:author="Ahmed Hamza" w:date="2024-10-14T22:59:00Z" w16du:dateUtc="2024-10-15T05:59:00Z"/>
          <w:sz w:val="20"/>
          <w:szCs w:val="16"/>
          <w:lang w:eastAsia="zh-CN"/>
        </w:rPr>
        <w:pPrChange w:id="1942" w:author="Ahmed Hamza" w:date="2024-10-14T22:59:00Z" w16du:dateUtc="2024-10-15T05:59:00Z">
          <w:pPr>
            <w:pStyle w:val="code0"/>
            <w:shd w:val="clear" w:color="auto" w:fill="D9D9D9" w:themeFill="background1" w:themeFillShade="D9"/>
          </w:pPr>
        </w:pPrChange>
      </w:pPr>
      <w:del w:id="1943" w:author="Ahmed Hamza" w:date="2024-10-14T22:59:00Z" w16du:dateUtc="2024-10-15T05:59:00Z">
        <w:r w:rsidRPr="006C4EA3" w:rsidDel="005C7D63">
          <w:rPr>
            <w:sz w:val="20"/>
            <w:szCs w:val="16"/>
            <w:lang w:eastAsia="zh-CN"/>
          </w:rPr>
          <w:delText xml:space="preserve">        &lt;AdaptationSet mimeType="audio/mp4" codecs="mp4a.40" subsegmentAlignment="true" subsegmentStartsWithSAP="1"&gt;</w:delText>
        </w:r>
      </w:del>
    </w:p>
    <w:p w14:paraId="59422915" w14:textId="7F180C4A" w:rsidR="00443D7C" w:rsidRPr="006C4EA3" w:rsidDel="005C7D63" w:rsidRDefault="00443D7C">
      <w:pPr>
        <w:pStyle w:val="ANNEX"/>
        <w:numPr>
          <w:ilvl w:val="0"/>
          <w:numId w:val="7"/>
        </w:numPr>
        <w:tabs>
          <w:tab w:val="clear" w:pos="403"/>
        </w:tabs>
        <w:spacing w:after="760"/>
        <w:rPr>
          <w:del w:id="1944" w:author="Ahmed Hamza" w:date="2024-10-14T22:59:00Z" w16du:dateUtc="2024-10-15T05:59:00Z"/>
          <w:sz w:val="20"/>
          <w:szCs w:val="16"/>
          <w:lang w:eastAsia="zh-CN"/>
        </w:rPr>
        <w:pPrChange w:id="1945" w:author="Ahmed Hamza" w:date="2024-10-14T22:59:00Z" w16du:dateUtc="2024-10-15T05:59:00Z">
          <w:pPr>
            <w:pStyle w:val="code0"/>
            <w:shd w:val="clear" w:color="auto" w:fill="D9D9D9" w:themeFill="background1" w:themeFillShade="D9"/>
          </w:pPr>
        </w:pPrChange>
      </w:pPr>
      <w:del w:id="1946" w:author="Ahmed Hamza" w:date="2024-10-14T22:59:00Z" w16du:dateUtc="2024-10-15T05:59:00Z">
        <w:r w:rsidRPr="006C4EA3" w:rsidDel="005C7D63">
          <w:rPr>
            <w:sz w:val="20"/>
            <w:szCs w:val="16"/>
            <w:lang w:eastAsia="zh-CN"/>
          </w:rPr>
          <w:delText xml:space="preserve">            &lt;Representation id="3" bandwidth="128000"&gt;</w:delText>
        </w:r>
      </w:del>
    </w:p>
    <w:p w14:paraId="5A2F0343" w14:textId="05B87C01" w:rsidR="00443D7C" w:rsidRPr="006C4EA3" w:rsidDel="005C7D63" w:rsidRDefault="00443D7C">
      <w:pPr>
        <w:pStyle w:val="ANNEX"/>
        <w:numPr>
          <w:ilvl w:val="0"/>
          <w:numId w:val="7"/>
        </w:numPr>
        <w:tabs>
          <w:tab w:val="clear" w:pos="403"/>
        </w:tabs>
        <w:spacing w:after="760"/>
        <w:rPr>
          <w:del w:id="1947" w:author="Ahmed Hamza" w:date="2024-10-14T22:59:00Z" w16du:dateUtc="2024-10-15T05:59:00Z"/>
          <w:sz w:val="20"/>
          <w:szCs w:val="16"/>
          <w:lang w:eastAsia="zh-CN"/>
        </w:rPr>
        <w:pPrChange w:id="1948" w:author="Ahmed Hamza" w:date="2024-10-14T22:59:00Z" w16du:dateUtc="2024-10-15T05:59:00Z">
          <w:pPr>
            <w:pStyle w:val="code0"/>
            <w:shd w:val="clear" w:color="auto" w:fill="D9D9D9" w:themeFill="background1" w:themeFillShade="D9"/>
          </w:pPr>
        </w:pPrChange>
      </w:pPr>
      <w:del w:id="1949" w:author="Ahmed Hamza" w:date="2024-10-14T22:59:00Z" w16du:dateUtc="2024-10-15T05:59:00Z">
        <w:r w:rsidRPr="006C4EA3" w:rsidDel="005C7D63">
          <w:rPr>
            <w:sz w:val="20"/>
            <w:szCs w:val="16"/>
            <w:lang w:eastAsia="zh-CN"/>
          </w:rPr>
          <w:delText xml:space="preserve">                &lt;BaseURL&gt;audio128.mp4&lt;/BaseURL&gt;</w:delText>
        </w:r>
      </w:del>
    </w:p>
    <w:p w14:paraId="589D0C1D" w14:textId="0B3FA89E" w:rsidR="00443D7C" w:rsidRPr="006C4EA3" w:rsidDel="005C7D63" w:rsidRDefault="00443D7C">
      <w:pPr>
        <w:pStyle w:val="ANNEX"/>
        <w:numPr>
          <w:ilvl w:val="0"/>
          <w:numId w:val="7"/>
        </w:numPr>
        <w:tabs>
          <w:tab w:val="clear" w:pos="403"/>
        </w:tabs>
        <w:spacing w:after="760"/>
        <w:rPr>
          <w:del w:id="1950" w:author="Ahmed Hamza" w:date="2024-10-14T22:59:00Z" w16du:dateUtc="2024-10-15T05:59:00Z"/>
          <w:sz w:val="20"/>
          <w:szCs w:val="16"/>
          <w:lang w:eastAsia="zh-CN"/>
        </w:rPr>
        <w:pPrChange w:id="1951" w:author="Ahmed Hamza" w:date="2024-10-14T22:59:00Z" w16du:dateUtc="2024-10-15T05:59:00Z">
          <w:pPr>
            <w:pStyle w:val="code0"/>
            <w:shd w:val="clear" w:color="auto" w:fill="D9D9D9" w:themeFill="background1" w:themeFillShade="D9"/>
          </w:pPr>
        </w:pPrChange>
      </w:pPr>
      <w:del w:id="1952" w:author="Ahmed Hamza" w:date="2024-10-14T22:59:00Z" w16du:dateUtc="2024-10-15T05:59:00Z">
        <w:r w:rsidRPr="006C4EA3" w:rsidDel="005C7D63">
          <w:rPr>
            <w:sz w:val="20"/>
            <w:szCs w:val="16"/>
            <w:lang w:eastAsia="zh-CN"/>
          </w:rPr>
          <w:delText xml:space="preserve">            &lt;/Representation&gt;</w:delText>
        </w:r>
      </w:del>
    </w:p>
    <w:p w14:paraId="1BE68828" w14:textId="0C6E2B1B" w:rsidR="00443D7C" w:rsidRPr="006C4EA3" w:rsidDel="005C7D63" w:rsidRDefault="00443D7C">
      <w:pPr>
        <w:pStyle w:val="ANNEX"/>
        <w:numPr>
          <w:ilvl w:val="0"/>
          <w:numId w:val="7"/>
        </w:numPr>
        <w:tabs>
          <w:tab w:val="clear" w:pos="403"/>
        </w:tabs>
        <w:spacing w:after="760"/>
        <w:rPr>
          <w:del w:id="1953" w:author="Ahmed Hamza" w:date="2024-10-14T22:59:00Z" w16du:dateUtc="2024-10-15T05:59:00Z"/>
          <w:sz w:val="20"/>
          <w:szCs w:val="16"/>
          <w:lang w:eastAsia="zh-CN"/>
        </w:rPr>
        <w:pPrChange w:id="1954" w:author="Ahmed Hamza" w:date="2024-10-14T22:59:00Z" w16du:dateUtc="2024-10-15T05:59:00Z">
          <w:pPr>
            <w:pStyle w:val="code0"/>
            <w:shd w:val="clear" w:color="auto" w:fill="D9D9D9" w:themeFill="background1" w:themeFillShade="D9"/>
          </w:pPr>
        </w:pPrChange>
      </w:pPr>
      <w:del w:id="1955" w:author="Ahmed Hamza" w:date="2024-10-14T22:59:00Z" w16du:dateUtc="2024-10-15T05:59:00Z">
        <w:r w:rsidRPr="006C4EA3" w:rsidDel="005C7D63">
          <w:rPr>
            <w:sz w:val="20"/>
            <w:szCs w:val="16"/>
            <w:lang w:eastAsia="zh-CN"/>
          </w:rPr>
          <w:delText xml:space="preserve">            &lt;Representation id="4" bandwidth="64000"&gt;</w:delText>
        </w:r>
      </w:del>
    </w:p>
    <w:p w14:paraId="76023547" w14:textId="1C63AA10" w:rsidR="00443D7C" w:rsidRPr="006C4EA3" w:rsidDel="005C7D63" w:rsidRDefault="00443D7C">
      <w:pPr>
        <w:pStyle w:val="ANNEX"/>
        <w:numPr>
          <w:ilvl w:val="0"/>
          <w:numId w:val="7"/>
        </w:numPr>
        <w:tabs>
          <w:tab w:val="clear" w:pos="403"/>
        </w:tabs>
        <w:spacing w:after="760"/>
        <w:rPr>
          <w:del w:id="1956" w:author="Ahmed Hamza" w:date="2024-10-14T22:59:00Z" w16du:dateUtc="2024-10-15T05:59:00Z"/>
          <w:sz w:val="20"/>
          <w:szCs w:val="16"/>
          <w:lang w:eastAsia="zh-CN"/>
        </w:rPr>
        <w:pPrChange w:id="1957" w:author="Ahmed Hamza" w:date="2024-10-14T22:59:00Z" w16du:dateUtc="2024-10-15T05:59:00Z">
          <w:pPr>
            <w:pStyle w:val="code0"/>
            <w:shd w:val="clear" w:color="auto" w:fill="D9D9D9" w:themeFill="background1" w:themeFillShade="D9"/>
          </w:pPr>
        </w:pPrChange>
      </w:pPr>
      <w:del w:id="1958" w:author="Ahmed Hamza" w:date="2024-10-14T22:59:00Z" w16du:dateUtc="2024-10-15T05:59:00Z">
        <w:r w:rsidRPr="006C4EA3" w:rsidDel="005C7D63">
          <w:rPr>
            <w:sz w:val="20"/>
            <w:szCs w:val="16"/>
            <w:lang w:eastAsia="zh-CN"/>
          </w:rPr>
          <w:delText xml:space="preserve">                &lt;BaseURL&gt;audio64.mp4&lt;/BaseURL&gt;</w:delText>
        </w:r>
      </w:del>
    </w:p>
    <w:p w14:paraId="4DC2E153" w14:textId="61D2FA24" w:rsidR="00443D7C" w:rsidRPr="006C4EA3" w:rsidDel="005C7D63" w:rsidRDefault="00443D7C">
      <w:pPr>
        <w:pStyle w:val="ANNEX"/>
        <w:numPr>
          <w:ilvl w:val="0"/>
          <w:numId w:val="7"/>
        </w:numPr>
        <w:tabs>
          <w:tab w:val="clear" w:pos="403"/>
        </w:tabs>
        <w:spacing w:after="760"/>
        <w:rPr>
          <w:del w:id="1959" w:author="Ahmed Hamza" w:date="2024-10-14T22:59:00Z" w16du:dateUtc="2024-10-15T05:59:00Z"/>
          <w:sz w:val="20"/>
          <w:szCs w:val="16"/>
          <w:lang w:eastAsia="zh-CN"/>
        </w:rPr>
        <w:pPrChange w:id="1960" w:author="Ahmed Hamza" w:date="2024-10-14T22:59:00Z" w16du:dateUtc="2024-10-15T05:59:00Z">
          <w:pPr>
            <w:pStyle w:val="code0"/>
            <w:shd w:val="clear" w:color="auto" w:fill="D9D9D9" w:themeFill="background1" w:themeFillShade="D9"/>
          </w:pPr>
        </w:pPrChange>
      </w:pPr>
      <w:del w:id="1961" w:author="Ahmed Hamza" w:date="2024-10-14T22:59:00Z" w16du:dateUtc="2024-10-15T05:59:00Z">
        <w:r w:rsidRPr="006C4EA3" w:rsidDel="005C7D63">
          <w:rPr>
            <w:sz w:val="20"/>
            <w:szCs w:val="16"/>
            <w:lang w:eastAsia="zh-CN"/>
          </w:rPr>
          <w:delText xml:space="preserve">            &lt;/Representation&gt;</w:delText>
        </w:r>
      </w:del>
    </w:p>
    <w:p w14:paraId="484B02A5" w14:textId="3E060FFE" w:rsidR="00443D7C" w:rsidRPr="006C4EA3" w:rsidDel="005C7D63" w:rsidRDefault="00443D7C">
      <w:pPr>
        <w:pStyle w:val="ANNEX"/>
        <w:numPr>
          <w:ilvl w:val="0"/>
          <w:numId w:val="7"/>
        </w:numPr>
        <w:tabs>
          <w:tab w:val="clear" w:pos="403"/>
        </w:tabs>
        <w:spacing w:after="760"/>
        <w:rPr>
          <w:del w:id="1962" w:author="Ahmed Hamza" w:date="2024-10-14T22:59:00Z" w16du:dateUtc="2024-10-15T05:59:00Z"/>
          <w:sz w:val="20"/>
          <w:szCs w:val="16"/>
          <w:lang w:eastAsia="zh-CN"/>
        </w:rPr>
        <w:pPrChange w:id="1963" w:author="Ahmed Hamza" w:date="2024-10-14T22:59:00Z" w16du:dateUtc="2024-10-15T05:59:00Z">
          <w:pPr>
            <w:pStyle w:val="code0"/>
            <w:shd w:val="clear" w:color="auto" w:fill="D9D9D9" w:themeFill="background1" w:themeFillShade="D9"/>
          </w:pPr>
        </w:pPrChange>
      </w:pPr>
      <w:del w:id="1964" w:author="Ahmed Hamza" w:date="2024-10-14T22:59:00Z" w16du:dateUtc="2024-10-15T05:59:00Z">
        <w:r w:rsidRPr="006C4EA3" w:rsidDel="005C7D63">
          <w:rPr>
            <w:sz w:val="20"/>
            <w:szCs w:val="16"/>
            <w:lang w:eastAsia="zh-CN"/>
          </w:rPr>
          <w:delText xml:space="preserve">        &lt;/AdaptationSet&gt;</w:delText>
        </w:r>
      </w:del>
    </w:p>
    <w:p w14:paraId="00B15773" w14:textId="09A048BC" w:rsidR="00443D7C" w:rsidRPr="006C4EA3" w:rsidDel="005C7D63" w:rsidRDefault="00443D7C">
      <w:pPr>
        <w:pStyle w:val="ANNEX"/>
        <w:numPr>
          <w:ilvl w:val="0"/>
          <w:numId w:val="7"/>
        </w:numPr>
        <w:tabs>
          <w:tab w:val="clear" w:pos="403"/>
        </w:tabs>
        <w:spacing w:after="760"/>
        <w:rPr>
          <w:del w:id="1965" w:author="Ahmed Hamza" w:date="2024-10-14T22:59:00Z" w16du:dateUtc="2024-10-15T05:59:00Z"/>
          <w:sz w:val="20"/>
          <w:szCs w:val="16"/>
          <w:lang w:eastAsia="zh-CN"/>
        </w:rPr>
        <w:pPrChange w:id="1966" w:author="Ahmed Hamza" w:date="2024-10-14T22:59:00Z" w16du:dateUtc="2024-10-15T05:59:00Z">
          <w:pPr>
            <w:pStyle w:val="code0"/>
            <w:shd w:val="clear" w:color="auto" w:fill="D9D9D9" w:themeFill="background1" w:themeFillShade="D9"/>
          </w:pPr>
        </w:pPrChange>
      </w:pPr>
    </w:p>
    <w:p w14:paraId="2E7492A5" w14:textId="284E8F62" w:rsidR="00443D7C" w:rsidRPr="006C4EA3" w:rsidDel="005C7D63" w:rsidRDefault="00443D7C">
      <w:pPr>
        <w:pStyle w:val="ANNEX"/>
        <w:numPr>
          <w:ilvl w:val="0"/>
          <w:numId w:val="7"/>
        </w:numPr>
        <w:tabs>
          <w:tab w:val="clear" w:pos="403"/>
        </w:tabs>
        <w:spacing w:after="760"/>
        <w:rPr>
          <w:del w:id="1967" w:author="Ahmed Hamza" w:date="2024-10-14T22:59:00Z" w16du:dateUtc="2024-10-15T05:59:00Z"/>
          <w:sz w:val="20"/>
          <w:szCs w:val="16"/>
          <w:lang w:eastAsia="zh-CN"/>
        </w:rPr>
        <w:pPrChange w:id="1968" w:author="Ahmed Hamza" w:date="2024-10-14T22:59:00Z" w16du:dateUtc="2024-10-15T05:59:00Z">
          <w:pPr>
            <w:pStyle w:val="code0"/>
            <w:shd w:val="clear" w:color="auto" w:fill="D9D9D9" w:themeFill="background1" w:themeFillShade="D9"/>
          </w:pPr>
        </w:pPrChange>
      </w:pPr>
      <w:del w:id="1969" w:author="Ahmed Hamza" w:date="2024-10-14T22:59:00Z" w16du:dateUtc="2024-10-15T05:59:00Z">
        <w:r w:rsidRPr="006C4EA3" w:rsidDel="005C7D63">
          <w:rPr>
            <w:sz w:val="20"/>
            <w:szCs w:val="16"/>
            <w:lang w:eastAsia="zh-CN"/>
          </w:rPr>
          <w:delText xml:space="preserve">         &lt;!-- Video --&gt;</w:delText>
        </w:r>
      </w:del>
    </w:p>
    <w:p w14:paraId="492AA2CD" w14:textId="60F22A01" w:rsidR="00443D7C" w:rsidRPr="006C4EA3" w:rsidDel="005C7D63" w:rsidRDefault="00443D7C">
      <w:pPr>
        <w:pStyle w:val="ANNEX"/>
        <w:numPr>
          <w:ilvl w:val="0"/>
          <w:numId w:val="7"/>
        </w:numPr>
        <w:tabs>
          <w:tab w:val="clear" w:pos="403"/>
        </w:tabs>
        <w:spacing w:after="760"/>
        <w:rPr>
          <w:del w:id="1970" w:author="Ahmed Hamza" w:date="2024-10-14T22:59:00Z" w16du:dateUtc="2024-10-15T05:59:00Z"/>
          <w:sz w:val="20"/>
          <w:szCs w:val="16"/>
          <w:lang w:eastAsia="zh-CN"/>
        </w:rPr>
        <w:pPrChange w:id="1971" w:author="Ahmed Hamza" w:date="2024-10-14T22:59:00Z" w16du:dateUtc="2024-10-15T05:59:00Z">
          <w:pPr>
            <w:pStyle w:val="code0"/>
            <w:shd w:val="clear" w:color="auto" w:fill="D9D9D9" w:themeFill="background1" w:themeFillShade="D9"/>
          </w:pPr>
        </w:pPrChange>
      </w:pPr>
      <w:del w:id="1972" w:author="Ahmed Hamza" w:date="2024-10-14T22:59:00Z" w16du:dateUtc="2024-10-15T05:59:00Z">
        <w:r w:rsidRPr="006C4EA3" w:rsidDel="005C7D63">
          <w:rPr>
            <w:sz w:val="20"/>
            <w:szCs w:val="16"/>
            <w:lang w:eastAsia="zh-CN"/>
          </w:rPr>
          <w:delText xml:space="preserve">        &lt;AdaptationSet mimeType="video/mp4" codecs="avc1.4d0228" subsegmentAlignment="true" subsegmentStartsWithSAP="1"&gt;</w:delText>
        </w:r>
      </w:del>
    </w:p>
    <w:p w14:paraId="03B4762B" w14:textId="1E288611" w:rsidR="00443D7C" w:rsidRPr="006C4EA3" w:rsidDel="005C7D63" w:rsidRDefault="00443D7C">
      <w:pPr>
        <w:pStyle w:val="ANNEX"/>
        <w:numPr>
          <w:ilvl w:val="0"/>
          <w:numId w:val="7"/>
        </w:numPr>
        <w:tabs>
          <w:tab w:val="clear" w:pos="403"/>
        </w:tabs>
        <w:spacing w:after="760"/>
        <w:rPr>
          <w:del w:id="1973" w:author="Ahmed Hamza" w:date="2024-10-14T22:59:00Z" w16du:dateUtc="2024-10-15T05:59:00Z"/>
          <w:sz w:val="20"/>
          <w:szCs w:val="16"/>
          <w:lang w:eastAsia="zh-CN"/>
        </w:rPr>
        <w:pPrChange w:id="1974" w:author="Ahmed Hamza" w:date="2024-10-14T22:59:00Z" w16du:dateUtc="2024-10-15T05:59:00Z">
          <w:pPr>
            <w:pStyle w:val="code0"/>
            <w:shd w:val="clear" w:color="auto" w:fill="D9D9D9" w:themeFill="background1" w:themeFillShade="D9"/>
          </w:pPr>
        </w:pPrChange>
      </w:pPr>
      <w:del w:id="1975" w:author="Ahmed Hamza" w:date="2024-10-14T22:59:00Z" w16du:dateUtc="2024-10-15T05:59:00Z">
        <w:r w:rsidRPr="006C4EA3" w:rsidDel="005C7D63">
          <w:rPr>
            <w:sz w:val="20"/>
            <w:szCs w:val="16"/>
            <w:lang w:eastAsia="zh-CN"/>
          </w:rPr>
          <w:delText xml:space="preserve">            &lt;Representation id="5" bandwidth="1536000" width="1280" height="720"&gt;</w:delText>
        </w:r>
      </w:del>
    </w:p>
    <w:p w14:paraId="3D2609C4" w14:textId="49D6A2A7" w:rsidR="00443D7C" w:rsidRPr="006C4EA3" w:rsidDel="005C7D63" w:rsidRDefault="00443D7C">
      <w:pPr>
        <w:pStyle w:val="ANNEX"/>
        <w:numPr>
          <w:ilvl w:val="0"/>
          <w:numId w:val="7"/>
        </w:numPr>
        <w:tabs>
          <w:tab w:val="clear" w:pos="403"/>
        </w:tabs>
        <w:spacing w:after="760"/>
        <w:rPr>
          <w:del w:id="1976" w:author="Ahmed Hamza" w:date="2024-10-14T22:59:00Z" w16du:dateUtc="2024-10-15T05:59:00Z"/>
          <w:sz w:val="20"/>
          <w:szCs w:val="16"/>
          <w:lang w:eastAsia="zh-CN"/>
        </w:rPr>
        <w:pPrChange w:id="1977" w:author="Ahmed Hamza" w:date="2024-10-14T22:59:00Z" w16du:dateUtc="2024-10-15T05:59:00Z">
          <w:pPr>
            <w:pStyle w:val="code0"/>
            <w:shd w:val="clear" w:color="auto" w:fill="D9D9D9" w:themeFill="background1" w:themeFillShade="D9"/>
          </w:pPr>
        </w:pPrChange>
      </w:pPr>
      <w:del w:id="1978" w:author="Ahmed Hamza" w:date="2024-10-14T22:59:00Z" w16du:dateUtc="2024-10-15T05:59:00Z">
        <w:r w:rsidRPr="006C4EA3" w:rsidDel="005C7D63">
          <w:rPr>
            <w:sz w:val="20"/>
            <w:szCs w:val="16"/>
            <w:lang w:eastAsia="zh-CN"/>
          </w:rPr>
          <w:delText xml:space="preserve">                &lt;BaseURL&gt;video1536.mp4&lt;/BaseURL&gt;</w:delText>
        </w:r>
      </w:del>
    </w:p>
    <w:p w14:paraId="77517C3E" w14:textId="6575710F" w:rsidR="00443D7C" w:rsidRPr="006C4EA3" w:rsidDel="005C7D63" w:rsidRDefault="00443D7C">
      <w:pPr>
        <w:pStyle w:val="ANNEX"/>
        <w:numPr>
          <w:ilvl w:val="0"/>
          <w:numId w:val="7"/>
        </w:numPr>
        <w:tabs>
          <w:tab w:val="clear" w:pos="403"/>
        </w:tabs>
        <w:spacing w:after="760"/>
        <w:rPr>
          <w:del w:id="1979" w:author="Ahmed Hamza" w:date="2024-10-14T22:59:00Z" w16du:dateUtc="2024-10-15T05:59:00Z"/>
          <w:sz w:val="20"/>
          <w:szCs w:val="16"/>
          <w:lang w:eastAsia="zh-CN"/>
        </w:rPr>
        <w:pPrChange w:id="1980" w:author="Ahmed Hamza" w:date="2024-10-14T22:59:00Z" w16du:dateUtc="2024-10-15T05:59:00Z">
          <w:pPr>
            <w:pStyle w:val="code0"/>
            <w:shd w:val="clear" w:color="auto" w:fill="D9D9D9" w:themeFill="background1" w:themeFillShade="D9"/>
          </w:pPr>
        </w:pPrChange>
      </w:pPr>
      <w:del w:id="1981" w:author="Ahmed Hamza" w:date="2024-10-14T22:59:00Z" w16du:dateUtc="2024-10-15T05:59:00Z">
        <w:r w:rsidRPr="006C4EA3" w:rsidDel="005C7D63">
          <w:rPr>
            <w:sz w:val="20"/>
            <w:szCs w:val="16"/>
            <w:lang w:eastAsia="zh-CN"/>
          </w:rPr>
          <w:delText xml:space="preserve">            &lt;/Representation&gt;</w:delText>
        </w:r>
      </w:del>
    </w:p>
    <w:p w14:paraId="0C1840C6" w14:textId="5CC3F5D5" w:rsidR="00443D7C" w:rsidRPr="006C4EA3" w:rsidDel="005C7D63" w:rsidRDefault="00443D7C">
      <w:pPr>
        <w:pStyle w:val="ANNEX"/>
        <w:numPr>
          <w:ilvl w:val="0"/>
          <w:numId w:val="7"/>
        </w:numPr>
        <w:tabs>
          <w:tab w:val="clear" w:pos="403"/>
        </w:tabs>
        <w:spacing w:after="760"/>
        <w:rPr>
          <w:del w:id="1982" w:author="Ahmed Hamza" w:date="2024-10-14T22:59:00Z" w16du:dateUtc="2024-10-15T05:59:00Z"/>
          <w:sz w:val="20"/>
          <w:szCs w:val="16"/>
          <w:lang w:eastAsia="zh-CN"/>
        </w:rPr>
        <w:pPrChange w:id="1983" w:author="Ahmed Hamza" w:date="2024-10-14T22:59:00Z" w16du:dateUtc="2024-10-15T05:59:00Z">
          <w:pPr>
            <w:pStyle w:val="code0"/>
            <w:shd w:val="clear" w:color="auto" w:fill="D9D9D9" w:themeFill="background1" w:themeFillShade="D9"/>
          </w:pPr>
        </w:pPrChange>
      </w:pPr>
      <w:del w:id="1984" w:author="Ahmed Hamza" w:date="2024-10-14T22:59:00Z" w16du:dateUtc="2024-10-15T05:59:00Z">
        <w:r w:rsidRPr="006C4EA3" w:rsidDel="005C7D63">
          <w:rPr>
            <w:sz w:val="20"/>
            <w:szCs w:val="16"/>
            <w:lang w:eastAsia="zh-CN"/>
          </w:rPr>
          <w:delText xml:space="preserve">            &lt;Representation id="6" bandwidth="2048000" width="1280" height="720"&gt;</w:delText>
        </w:r>
      </w:del>
    </w:p>
    <w:p w14:paraId="1979B523" w14:textId="70FC0E58" w:rsidR="00443D7C" w:rsidRPr="006C4EA3" w:rsidDel="005C7D63" w:rsidRDefault="00443D7C">
      <w:pPr>
        <w:pStyle w:val="ANNEX"/>
        <w:numPr>
          <w:ilvl w:val="0"/>
          <w:numId w:val="7"/>
        </w:numPr>
        <w:tabs>
          <w:tab w:val="clear" w:pos="403"/>
        </w:tabs>
        <w:spacing w:after="760"/>
        <w:rPr>
          <w:del w:id="1985" w:author="Ahmed Hamza" w:date="2024-10-14T22:59:00Z" w16du:dateUtc="2024-10-15T05:59:00Z"/>
          <w:sz w:val="20"/>
          <w:szCs w:val="16"/>
          <w:lang w:eastAsia="zh-CN"/>
        </w:rPr>
        <w:pPrChange w:id="1986" w:author="Ahmed Hamza" w:date="2024-10-14T22:59:00Z" w16du:dateUtc="2024-10-15T05:59:00Z">
          <w:pPr>
            <w:pStyle w:val="code0"/>
            <w:shd w:val="clear" w:color="auto" w:fill="D9D9D9" w:themeFill="background1" w:themeFillShade="D9"/>
          </w:pPr>
        </w:pPrChange>
      </w:pPr>
      <w:del w:id="1987" w:author="Ahmed Hamza" w:date="2024-10-14T22:59:00Z" w16du:dateUtc="2024-10-15T05:59:00Z">
        <w:r w:rsidRPr="006C4EA3" w:rsidDel="005C7D63">
          <w:rPr>
            <w:sz w:val="20"/>
            <w:szCs w:val="16"/>
            <w:lang w:eastAsia="zh-CN"/>
          </w:rPr>
          <w:delText xml:space="preserve">                &lt;BaseURL&gt;video2048.mp4&lt;/BaseURL&gt;</w:delText>
        </w:r>
      </w:del>
    </w:p>
    <w:p w14:paraId="6D26C4F2" w14:textId="118CDED8" w:rsidR="00443D7C" w:rsidRPr="006C4EA3" w:rsidDel="005C7D63" w:rsidRDefault="00443D7C">
      <w:pPr>
        <w:pStyle w:val="ANNEX"/>
        <w:numPr>
          <w:ilvl w:val="0"/>
          <w:numId w:val="7"/>
        </w:numPr>
        <w:tabs>
          <w:tab w:val="clear" w:pos="403"/>
        </w:tabs>
        <w:spacing w:after="760"/>
        <w:rPr>
          <w:del w:id="1988" w:author="Ahmed Hamza" w:date="2024-10-14T22:59:00Z" w16du:dateUtc="2024-10-15T05:59:00Z"/>
          <w:sz w:val="20"/>
          <w:szCs w:val="16"/>
          <w:lang w:eastAsia="zh-CN"/>
        </w:rPr>
        <w:pPrChange w:id="1989" w:author="Ahmed Hamza" w:date="2024-10-14T22:59:00Z" w16du:dateUtc="2024-10-15T05:59:00Z">
          <w:pPr>
            <w:pStyle w:val="code0"/>
            <w:shd w:val="clear" w:color="auto" w:fill="D9D9D9" w:themeFill="background1" w:themeFillShade="D9"/>
          </w:pPr>
        </w:pPrChange>
      </w:pPr>
      <w:del w:id="1990" w:author="Ahmed Hamza" w:date="2024-10-14T22:59:00Z" w16du:dateUtc="2024-10-15T05:59:00Z">
        <w:r w:rsidRPr="006C4EA3" w:rsidDel="005C7D63">
          <w:rPr>
            <w:sz w:val="20"/>
            <w:szCs w:val="16"/>
            <w:lang w:eastAsia="zh-CN"/>
          </w:rPr>
          <w:delText xml:space="preserve">            &lt;/Representation&gt;</w:delText>
        </w:r>
      </w:del>
    </w:p>
    <w:p w14:paraId="035E71D4" w14:textId="17AD0D06" w:rsidR="00443D7C" w:rsidRPr="006C4EA3" w:rsidDel="005C7D63" w:rsidRDefault="00443D7C">
      <w:pPr>
        <w:pStyle w:val="ANNEX"/>
        <w:numPr>
          <w:ilvl w:val="0"/>
          <w:numId w:val="7"/>
        </w:numPr>
        <w:tabs>
          <w:tab w:val="clear" w:pos="403"/>
        </w:tabs>
        <w:spacing w:after="760"/>
        <w:rPr>
          <w:del w:id="1991" w:author="Ahmed Hamza" w:date="2024-10-14T22:59:00Z" w16du:dateUtc="2024-10-15T05:59:00Z"/>
          <w:sz w:val="20"/>
          <w:szCs w:val="16"/>
          <w:lang w:eastAsia="zh-CN"/>
        </w:rPr>
        <w:pPrChange w:id="1992" w:author="Ahmed Hamza" w:date="2024-10-14T22:59:00Z" w16du:dateUtc="2024-10-15T05:59:00Z">
          <w:pPr>
            <w:pStyle w:val="code0"/>
            <w:shd w:val="clear" w:color="auto" w:fill="D9D9D9" w:themeFill="background1" w:themeFillShade="D9"/>
          </w:pPr>
        </w:pPrChange>
      </w:pPr>
      <w:del w:id="1993" w:author="Ahmed Hamza" w:date="2024-10-14T22:59:00Z" w16du:dateUtc="2024-10-15T05:59:00Z">
        <w:r w:rsidRPr="006C4EA3" w:rsidDel="005C7D63">
          <w:rPr>
            <w:sz w:val="20"/>
            <w:szCs w:val="16"/>
            <w:lang w:eastAsia="zh-CN"/>
          </w:rPr>
          <w:delText xml:space="preserve">            &lt;/Representation&gt;</w:delText>
        </w:r>
      </w:del>
    </w:p>
    <w:p w14:paraId="59417382" w14:textId="02D70B17" w:rsidR="00443D7C" w:rsidRPr="006C4EA3" w:rsidDel="005C7D63" w:rsidRDefault="00443D7C">
      <w:pPr>
        <w:pStyle w:val="ANNEX"/>
        <w:numPr>
          <w:ilvl w:val="0"/>
          <w:numId w:val="7"/>
        </w:numPr>
        <w:tabs>
          <w:tab w:val="clear" w:pos="403"/>
        </w:tabs>
        <w:spacing w:after="760"/>
        <w:rPr>
          <w:del w:id="1994" w:author="Ahmed Hamza" w:date="2024-10-14T22:59:00Z" w16du:dateUtc="2024-10-15T05:59:00Z"/>
          <w:sz w:val="20"/>
          <w:szCs w:val="16"/>
          <w:lang w:eastAsia="zh-CN"/>
        </w:rPr>
        <w:pPrChange w:id="1995" w:author="Ahmed Hamza" w:date="2024-10-14T22:59:00Z" w16du:dateUtc="2024-10-15T05:59:00Z">
          <w:pPr>
            <w:pStyle w:val="code0"/>
            <w:shd w:val="clear" w:color="auto" w:fill="D9D9D9" w:themeFill="background1" w:themeFillShade="D9"/>
          </w:pPr>
        </w:pPrChange>
      </w:pPr>
      <w:del w:id="1996" w:author="Ahmed Hamza" w:date="2024-10-14T22:59:00Z" w16du:dateUtc="2024-10-15T05:59:00Z">
        <w:r w:rsidRPr="006C4EA3" w:rsidDel="005C7D63">
          <w:rPr>
            <w:sz w:val="20"/>
            <w:szCs w:val="16"/>
            <w:lang w:eastAsia="zh-CN"/>
          </w:rPr>
          <w:delText xml:space="preserve">            &lt;Representation id="7" bandwidth="4096000" width="1920" height="1080"&gt;</w:delText>
        </w:r>
      </w:del>
    </w:p>
    <w:p w14:paraId="3EF9237C" w14:textId="0ABAD752" w:rsidR="00443D7C" w:rsidRPr="006C4EA3" w:rsidDel="005C7D63" w:rsidRDefault="00443D7C">
      <w:pPr>
        <w:pStyle w:val="ANNEX"/>
        <w:numPr>
          <w:ilvl w:val="0"/>
          <w:numId w:val="7"/>
        </w:numPr>
        <w:tabs>
          <w:tab w:val="clear" w:pos="403"/>
        </w:tabs>
        <w:spacing w:after="760"/>
        <w:rPr>
          <w:del w:id="1997" w:author="Ahmed Hamza" w:date="2024-10-14T22:59:00Z" w16du:dateUtc="2024-10-15T05:59:00Z"/>
          <w:sz w:val="20"/>
          <w:szCs w:val="16"/>
          <w:lang w:eastAsia="zh-CN"/>
        </w:rPr>
        <w:pPrChange w:id="1998" w:author="Ahmed Hamza" w:date="2024-10-14T22:59:00Z" w16du:dateUtc="2024-10-15T05:59:00Z">
          <w:pPr>
            <w:pStyle w:val="code0"/>
            <w:shd w:val="clear" w:color="auto" w:fill="D9D9D9" w:themeFill="background1" w:themeFillShade="D9"/>
          </w:pPr>
        </w:pPrChange>
      </w:pPr>
      <w:del w:id="1999" w:author="Ahmed Hamza" w:date="2024-10-14T22:59:00Z" w16du:dateUtc="2024-10-15T05:59:00Z">
        <w:r w:rsidRPr="006C4EA3" w:rsidDel="005C7D63">
          <w:rPr>
            <w:sz w:val="20"/>
            <w:szCs w:val="16"/>
            <w:lang w:eastAsia="zh-CN"/>
          </w:rPr>
          <w:delText xml:space="preserve">                &lt;BaseURL&gt;video4096.mp4&lt;/BaseURL&gt;</w:delText>
        </w:r>
      </w:del>
    </w:p>
    <w:p w14:paraId="76D31D0B" w14:textId="705D2C68" w:rsidR="00443D7C" w:rsidRPr="006C4EA3" w:rsidDel="005C7D63" w:rsidRDefault="00443D7C">
      <w:pPr>
        <w:pStyle w:val="ANNEX"/>
        <w:numPr>
          <w:ilvl w:val="0"/>
          <w:numId w:val="7"/>
        </w:numPr>
        <w:tabs>
          <w:tab w:val="clear" w:pos="403"/>
        </w:tabs>
        <w:spacing w:after="760"/>
        <w:rPr>
          <w:del w:id="2000" w:author="Ahmed Hamza" w:date="2024-10-14T22:59:00Z" w16du:dateUtc="2024-10-15T05:59:00Z"/>
          <w:sz w:val="20"/>
          <w:szCs w:val="16"/>
          <w:lang w:eastAsia="zh-CN"/>
        </w:rPr>
        <w:pPrChange w:id="2001" w:author="Ahmed Hamza" w:date="2024-10-14T22:59:00Z" w16du:dateUtc="2024-10-15T05:59:00Z">
          <w:pPr>
            <w:pStyle w:val="code0"/>
            <w:shd w:val="clear" w:color="auto" w:fill="D9D9D9" w:themeFill="background1" w:themeFillShade="D9"/>
          </w:pPr>
        </w:pPrChange>
      </w:pPr>
      <w:del w:id="2002" w:author="Ahmed Hamza" w:date="2024-10-14T22:59:00Z" w16du:dateUtc="2024-10-15T05:59:00Z">
        <w:r w:rsidRPr="006C4EA3" w:rsidDel="005C7D63">
          <w:rPr>
            <w:sz w:val="20"/>
            <w:szCs w:val="16"/>
            <w:lang w:eastAsia="zh-CN"/>
          </w:rPr>
          <w:delText xml:space="preserve">            &lt;/Representation&gt;</w:delText>
        </w:r>
      </w:del>
    </w:p>
    <w:p w14:paraId="1C0E1666" w14:textId="417D7A75" w:rsidR="00443D7C" w:rsidRPr="006C4EA3" w:rsidDel="005C7D63" w:rsidRDefault="00443D7C">
      <w:pPr>
        <w:pStyle w:val="ANNEX"/>
        <w:numPr>
          <w:ilvl w:val="0"/>
          <w:numId w:val="7"/>
        </w:numPr>
        <w:tabs>
          <w:tab w:val="clear" w:pos="403"/>
        </w:tabs>
        <w:spacing w:after="760"/>
        <w:rPr>
          <w:del w:id="2003" w:author="Ahmed Hamza" w:date="2024-10-14T22:59:00Z" w16du:dateUtc="2024-10-15T05:59:00Z"/>
          <w:sz w:val="20"/>
          <w:szCs w:val="16"/>
          <w:lang w:eastAsia="zh-CN"/>
        </w:rPr>
        <w:pPrChange w:id="2004" w:author="Ahmed Hamza" w:date="2024-10-14T22:59:00Z" w16du:dateUtc="2024-10-15T05:59:00Z">
          <w:pPr>
            <w:pStyle w:val="code0"/>
            <w:shd w:val="clear" w:color="auto" w:fill="D9D9D9" w:themeFill="background1" w:themeFillShade="D9"/>
          </w:pPr>
        </w:pPrChange>
      </w:pPr>
    </w:p>
    <w:p w14:paraId="637E1401" w14:textId="0ADC35F0" w:rsidR="00443D7C" w:rsidRPr="006C4EA3" w:rsidDel="005C7D63" w:rsidRDefault="00443D7C">
      <w:pPr>
        <w:pStyle w:val="ANNEX"/>
        <w:numPr>
          <w:ilvl w:val="0"/>
          <w:numId w:val="7"/>
        </w:numPr>
        <w:tabs>
          <w:tab w:val="clear" w:pos="403"/>
        </w:tabs>
        <w:spacing w:after="760"/>
        <w:rPr>
          <w:del w:id="2005" w:author="Ahmed Hamza" w:date="2024-10-14T22:59:00Z" w16du:dateUtc="2024-10-15T05:59:00Z"/>
          <w:sz w:val="20"/>
          <w:szCs w:val="16"/>
          <w:lang w:eastAsia="zh-CN"/>
        </w:rPr>
        <w:pPrChange w:id="2006" w:author="Ahmed Hamza" w:date="2024-10-14T22:59:00Z" w16du:dateUtc="2024-10-15T05:59:00Z">
          <w:pPr>
            <w:pStyle w:val="code0"/>
            <w:shd w:val="clear" w:color="auto" w:fill="D9D9D9" w:themeFill="background1" w:themeFillShade="D9"/>
          </w:pPr>
        </w:pPrChange>
      </w:pPr>
      <w:del w:id="2007" w:author="Ahmed Hamza" w:date="2024-10-14T22:59:00Z" w16du:dateUtc="2024-10-15T05:59:00Z">
        <w:r w:rsidRPr="006C4EA3" w:rsidDel="005C7D63">
          <w:rPr>
            <w:sz w:val="20"/>
            <w:szCs w:val="16"/>
            <w:lang w:eastAsia="zh-CN"/>
          </w:rPr>
          <w:delText xml:space="preserve">        &lt;/AdaptationSet&gt;</w:delText>
        </w:r>
      </w:del>
    </w:p>
    <w:p w14:paraId="76D2591B" w14:textId="5D1907C5" w:rsidR="00443D7C" w:rsidRPr="006C4EA3" w:rsidDel="005C7D63" w:rsidRDefault="00443D7C">
      <w:pPr>
        <w:pStyle w:val="ANNEX"/>
        <w:numPr>
          <w:ilvl w:val="0"/>
          <w:numId w:val="7"/>
        </w:numPr>
        <w:tabs>
          <w:tab w:val="clear" w:pos="403"/>
        </w:tabs>
        <w:spacing w:after="760"/>
        <w:rPr>
          <w:del w:id="2008" w:author="Ahmed Hamza" w:date="2024-10-14T22:59:00Z" w16du:dateUtc="2024-10-15T05:59:00Z"/>
          <w:sz w:val="20"/>
          <w:szCs w:val="16"/>
          <w:lang w:eastAsia="zh-CN"/>
        </w:rPr>
        <w:pPrChange w:id="2009" w:author="Ahmed Hamza" w:date="2024-10-14T22:59:00Z" w16du:dateUtc="2024-10-15T05:59:00Z">
          <w:pPr>
            <w:pStyle w:val="code0"/>
            <w:shd w:val="clear" w:color="auto" w:fill="D9D9D9" w:themeFill="background1" w:themeFillShade="D9"/>
          </w:pPr>
        </w:pPrChange>
      </w:pPr>
      <w:del w:id="2010" w:author="Ahmed Hamza" w:date="2024-10-14T22:59:00Z" w16du:dateUtc="2024-10-15T05:59:00Z">
        <w:r w:rsidRPr="006C4EA3" w:rsidDel="005C7D63">
          <w:rPr>
            <w:sz w:val="20"/>
            <w:szCs w:val="16"/>
            <w:lang w:eastAsia="zh-CN"/>
          </w:rPr>
          <w:delText xml:space="preserve">    &lt;/Period&gt;</w:delText>
        </w:r>
      </w:del>
    </w:p>
    <w:p w14:paraId="3723FCD2" w14:textId="10919C44" w:rsidR="00443D7C" w:rsidRPr="006C4EA3" w:rsidDel="005C7D63" w:rsidRDefault="00443D7C">
      <w:pPr>
        <w:pStyle w:val="ANNEX"/>
        <w:numPr>
          <w:ilvl w:val="0"/>
          <w:numId w:val="7"/>
        </w:numPr>
        <w:tabs>
          <w:tab w:val="clear" w:pos="403"/>
        </w:tabs>
        <w:spacing w:after="760"/>
        <w:rPr>
          <w:del w:id="2011" w:author="Ahmed Hamza" w:date="2024-10-14T22:59:00Z" w16du:dateUtc="2024-10-15T05:59:00Z"/>
          <w:rFonts w:ascii="Courier New" w:eastAsia="Times New Roman" w:hAnsi="Courier New"/>
          <w:noProof/>
          <w:sz w:val="20"/>
          <w:szCs w:val="16"/>
          <w:lang w:eastAsia="zh-CN"/>
        </w:rPr>
        <w:pPrChange w:id="2012" w:author="Ahmed Hamza" w:date="2024-10-14T22:59:00Z" w16du:dateUtc="2024-10-15T05:59:00Z">
          <w:pPr>
            <w:pStyle w:val="BodyText"/>
            <w:shd w:val="clear" w:color="auto" w:fill="D9D9D9" w:themeFill="background1" w:themeFillShade="D9"/>
          </w:pPr>
        </w:pPrChange>
      </w:pPr>
      <w:del w:id="2013" w:author="Ahmed Hamza" w:date="2024-10-14T22:59:00Z" w16du:dateUtc="2024-10-15T05:59:00Z">
        <w:r w:rsidRPr="006C4EA3" w:rsidDel="005C7D63">
          <w:rPr>
            <w:rFonts w:ascii="Courier New" w:eastAsia="Times New Roman" w:hAnsi="Courier New"/>
            <w:noProof/>
            <w:sz w:val="20"/>
            <w:szCs w:val="16"/>
            <w:lang w:eastAsia="zh-CN"/>
          </w:rPr>
          <w:delText>&lt;/MPD&gt;</w:delText>
        </w:r>
      </w:del>
    </w:p>
    <w:p w14:paraId="4B35D5DE" w14:textId="3D249161" w:rsidR="006C4EA3" w:rsidDel="005C7D63" w:rsidRDefault="006C4EA3">
      <w:pPr>
        <w:pStyle w:val="ANNEX"/>
        <w:numPr>
          <w:ilvl w:val="0"/>
          <w:numId w:val="7"/>
        </w:numPr>
        <w:tabs>
          <w:tab w:val="clear" w:pos="403"/>
        </w:tabs>
        <w:spacing w:after="760"/>
        <w:rPr>
          <w:del w:id="2014" w:author="Ahmed Hamza" w:date="2024-10-14T22:59:00Z" w16du:dateUtc="2024-10-15T05:59:00Z"/>
        </w:rPr>
        <w:pPrChange w:id="2015" w:author="Ahmed Hamza" w:date="2024-10-14T22:59:00Z" w16du:dateUtc="2024-10-15T05:59:00Z">
          <w:pPr>
            <w:pStyle w:val="BodyText"/>
          </w:pPr>
        </w:pPrChange>
      </w:pPr>
    </w:p>
    <w:p w14:paraId="28571AF3" w14:textId="05BF6619" w:rsidR="00EC2BEA" w:rsidDel="005C7D63" w:rsidRDefault="00E02191">
      <w:pPr>
        <w:pStyle w:val="ANNEX"/>
        <w:numPr>
          <w:ilvl w:val="0"/>
          <w:numId w:val="7"/>
        </w:numPr>
        <w:tabs>
          <w:tab w:val="clear" w:pos="403"/>
        </w:tabs>
        <w:spacing w:after="760"/>
        <w:rPr>
          <w:del w:id="2016" w:author="Ahmed Hamza" w:date="2024-10-14T22:59:00Z" w16du:dateUtc="2024-10-15T05:59:00Z"/>
        </w:rPr>
        <w:pPrChange w:id="2017"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del w:id="2018" w:author="Ahmed Hamza" w:date="2024-10-14T22:59:00Z" w16du:dateUtc="2024-10-15T05:59:00Z">
        <w:r w:rsidDel="005C7D63">
          <w:delText>Synchronizing with other media representations</w:delText>
        </w:r>
      </w:del>
    </w:p>
    <w:p w14:paraId="582BF63B" w14:textId="4C6901F3" w:rsidR="00EC2BEA" w:rsidDel="005C7D63" w:rsidRDefault="00EC2BEA">
      <w:pPr>
        <w:pStyle w:val="ANNEX"/>
        <w:numPr>
          <w:ilvl w:val="0"/>
          <w:numId w:val="7"/>
        </w:numPr>
        <w:tabs>
          <w:tab w:val="clear" w:pos="403"/>
        </w:tabs>
        <w:spacing w:after="760"/>
        <w:rPr>
          <w:del w:id="2019" w:author="Ahmed Hamza" w:date="2024-10-14T22:59:00Z" w16du:dateUtc="2024-10-15T05:59:00Z"/>
        </w:rPr>
        <w:pPrChange w:id="2020" w:author="Ahmed Hamza" w:date="2024-10-14T22:59:00Z" w16du:dateUtc="2024-10-15T05:59:00Z">
          <w:pPr/>
        </w:pPrChange>
      </w:pPr>
      <w:del w:id="2021" w:author="Ahmed Hamza" w:date="2024-10-14T22:59:00Z" w16du:dateUtc="2024-10-15T05:59:00Z">
        <w:r w:rsidDel="005C7D63">
          <w:delText>To synchronize a haptics Representation to another media Representation, the following attributes are used in the haptic Representation:</w:delText>
        </w:r>
      </w:del>
    </w:p>
    <w:p w14:paraId="1FA003D5" w14:textId="6B30B977" w:rsidR="00E02191" w:rsidDel="005C7D63" w:rsidRDefault="00EC2BEA">
      <w:pPr>
        <w:pStyle w:val="ANNEX"/>
        <w:numPr>
          <w:ilvl w:val="0"/>
          <w:numId w:val="7"/>
        </w:numPr>
        <w:tabs>
          <w:tab w:val="clear" w:pos="403"/>
        </w:tabs>
        <w:spacing w:after="760"/>
        <w:rPr>
          <w:del w:id="2022" w:author="Ahmed Hamza" w:date="2024-10-14T22:59:00Z" w16du:dateUtc="2024-10-15T05:59:00Z"/>
          <w:rStyle w:val="codeChar"/>
        </w:rPr>
        <w:pPrChange w:id="2023"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2024" w:author="Ahmed Hamza" w:date="2024-10-14T22:59:00Z" w16du:dateUtc="2024-10-15T05:59:00Z">
        <w:r w:rsidRPr="00E02191" w:rsidDel="005C7D63">
          <w:rPr>
            <w:rStyle w:val="codeChar"/>
          </w:rPr>
          <w:delText>@associationId</w:delText>
        </w:r>
        <w:r w:rsidR="00E02191" w:rsidRPr="00E02191" w:rsidDel="005C7D63">
          <w:rPr>
            <w:rStyle w:val="codeChar"/>
            <w:rFonts w:ascii="Cambria" w:hAnsi="Cambria"/>
          </w:rPr>
          <w:delText xml:space="preserve"> is </w:delText>
        </w:r>
        <w:r w:rsidR="00E02191" w:rsidDel="005C7D63">
          <w:rPr>
            <w:rStyle w:val="codeChar"/>
            <w:rFonts w:ascii="Cambria" w:hAnsi="Cambria"/>
          </w:rPr>
          <w:delText xml:space="preserve">a </w:delText>
        </w:r>
        <w:r w:rsidR="00E02191" w:rsidRPr="00E02191" w:rsidDel="005C7D63">
          <w:rPr>
            <w:rStyle w:val="codeChar"/>
            <w:rFonts w:ascii="Cambria" w:hAnsi="Cambria"/>
          </w:rPr>
          <w:delText xml:space="preserve">whitespace-separated list of other media </w:delText>
        </w:r>
        <w:r w:rsidR="00E02191" w:rsidRPr="00E02191" w:rsidDel="005C7D63">
          <w:rPr>
            <w:rStyle w:val="codeChar"/>
            <w:rFonts w:cs="Courier New"/>
          </w:rPr>
          <w:delText>Representation@id</w:delText>
        </w:r>
        <w:r w:rsidR="00E02191" w:rsidRPr="00E02191" w:rsidDel="005C7D63">
          <w:rPr>
            <w:rStyle w:val="codeChar"/>
            <w:rFonts w:ascii="Cambria" w:hAnsi="Cambria"/>
          </w:rPr>
          <w:delText xml:space="preserve"> attributes that the haptic</w:delText>
        </w:r>
        <w:r w:rsidR="00E02191" w:rsidDel="005C7D63">
          <w:rPr>
            <w:rStyle w:val="codeChar"/>
            <w:rFonts w:ascii="Cambria" w:hAnsi="Cambria"/>
          </w:rPr>
          <w:delText>s</w:delText>
        </w:r>
        <w:r w:rsidR="00E02191" w:rsidRPr="00E02191" w:rsidDel="005C7D63">
          <w:rPr>
            <w:rStyle w:val="codeChar"/>
            <w:rFonts w:ascii="Cambria" w:hAnsi="Cambria"/>
          </w:rPr>
          <w:delText xml:space="preserve"> </w:delText>
        </w:r>
        <w:r w:rsidR="00E02191" w:rsidDel="005C7D63">
          <w:rPr>
            <w:rStyle w:val="codeChar"/>
            <w:rFonts w:ascii="Cambria" w:hAnsi="Cambria"/>
          </w:rPr>
          <w:delText>R</w:delText>
        </w:r>
        <w:r w:rsidR="00E02191" w:rsidRPr="00E02191" w:rsidDel="005C7D63">
          <w:rPr>
            <w:rStyle w:val="codeChar"/>
            <w:rFonts w:ascii="Cambria" w:hAnsi="Cambria"/>
          </w:rPr>
          <w:delText xml:space="preserve">epresentation needs to be synced with. In the case in which a media </w:delText>
        </w:r>
        <w:r w:rsidR="00E02191" w:rsidDel="005C7D63">
          <w:rPr>
            <w:rStyle w:val="codeChar"/>
            <w:rFonts w:ascii="Cambria" w:hAnsi="Cambria"/>
          </w:rPr>
          <w:delText>A</w:delText>
        </w:r>
        <w:r w:rsidR="00E02191" w:rsidRPr="00E02191" w:rsidDel="005C7D63">
          <w:rPr>
            <w:rStyle w:val="codeChar"/>
            <w:rFonts w:ascii="Cambria" w:hAnsi="Cambria"/>
          </w:rPr>
          <w:delText>daptation</w:delText>
        </w:r>
        <w:r w:rsidR="00E02191" w:rsidDel="005C7D63">
          <w:rPr>
            <w:rStyle w:val="codeChar"/>
            <w:rFonts w:ascii="Cambria" w:hAnsi="Cambria"/>
          </w:rPr>
          <w:delText>S</w:delText>
        </w:r>
        <w:r w:rsidR="00E02191" w:rsidRPr="00E02191" w:rsidDel="005C7D63">
          <w:rPr>
            <w:rStyle w:val="codeChar"/>
            <w:rFonts w:ascii="Cambria" w:hAnsi="Cambria"/>
          </w:rPr>
          <w:delText xml:space="preserve">et has multiple </w:delText>
        </w:r>
        <w:r w:rsidR="00E02191" w:rsidDel="005C7D63">
          <w:rPr>
            <w:rStyle w:val="codeChar"/>
            <w:rFonts w:ascii="Cambria" w:hAnsi="Cambria"/>
          </w:rPr>
          <w:delText>R</w:delText>
        </w:r>
        <w:r w:rsidR="00E02191" w:rsidRPr="00E02191" w:rsidDel="005C7D63">
          <w:rPr>
            <w:rStyle w:val="codeChar"/>
            <w:rFonts w:ascii="Cambria" w:hAnsi="Cambria"/>
          </w:rPr>
          <w:delText xml:space="preserve">epresentations, the </w:delText>
        </w:r>
        <w:r w:rsidR="00E02191" w:rsidRPr="00E02191" w:rsidDel="005C7D63">
          <w:rPr>
            <w:rStyle w:val="codeChar"/>
            <w:rFonts w:cs="Courier New"/>
          </w:rPr>
          <w:delText>@id</w:delText>
        </w:r>
        <w:r w:rsidR="00E02191" w:rsidRPr="00E02191" w:rsidDel="005C7D63">
          <w:rPr>
            <w:rStyle w:val="codeChar"/>
            <w:rFonts w:ascii="Cambria" w:hAnsi="Cambria"/>
          </w:rPr>
          <w:delText xml:space="preserve"> of all </w:delText>
        </w:r>
        <w:r w:rsidR="00E02191" w:rsidDel="005C7D63">
          <w:rPr>
            <w:rStyle w:val="codeChar"/>
            <w:rFonts w:ascii="Cambria" w:hAnsi="Cambria"/>
          </w:rPr>
          <w:delText>R</w:delText>
        </w:r>
        <w:r w:rsidR="00E02191" w:rsidRPr="00E02191" w:rsidDel="005C7D63">
          <w:rPr>
            <w:rStyle w:val="codeChar"/>
            <w:rFonts w:ascii="Cambria" w:hAnsi="Cambria"/>
          </w:rPr>
          <w:delText xml:space="preserve">epresentations of the </w:delText>
        </w:r>
        <w:r w:rsidR="00E02191" w:rsidDel="005C7D63">
          <w:rPr>
            <w:rStyle w:val="codeChar"/>
            <w:rFonts w:ascii="Cambria" w:hAnsi="Cambria"/>
          </w:rPr>
          <w:delText>A</w:delText>
        </w:r>
        <w:r w:rsidR="00E02191" w:rsidRPr="00E02191" w:rsidDel="005C7D63">
          <w:rPr>
            <w:rStyle w:val="codeChar"/>
            <w:rFonts w:ascii="Cambria" w:hAnsi="Cambria"/>
          </w:rPr>
          <w:delText>daptation</w:delText>
        </w:r>
        <w:r w:rsidR="00E02191" w:rsidDel="005C7D63">
          <w:rPr>
            <w:rStyle w:val="codeChar"/>
            <w:rFonts w:ascii="Cambria" w:hAnsi="Cambria"/>
          </w:rPr>
          <w:delText>S</w:delText>
        </w:r>
        <w:r w:rsidR="00E02191" w:rsidRPr="00E02191" w:rsidDel="005C7D63">
          <w:rPr>
            <w:rStyle w:val="codeChar"/>
            <w:rFonts w:ascii="Cambria" w:hAnsi="Cambria"/>
          </w:rPr>
          <w:delText xml:space="preserve">et </w:delText>
        </w:r>
        <w:r w:rsidR="00E02191" w:rsidDel="005C7D63">
          <w:rPr>
            <w:rStyle w:val="codeChar"/>
            <w:rFonts w:ascii="Cambria" w:hAnsi="Cambria"/>
          </w:rPr>
          <w:delText>is</w:delText>
        </w:r>
        <w:r w:rsidR="00E02191" w:rsidRPr="00E02191" w:rsidDel="005C7D63">
          <w:rPr>
            <w:rStyle w:val="codeChar"/>
            <w:rFonts w:ascii="Cambria" w:hAnsi="Cambria"/>
          </w:rPr>
          <w:delText xml:space="preserve"> listed. However, the playback of any </w:delText>
        </w:r>
        <w:r w:rsidR="00E02191" w:rsidDel="005C7D63">
          <w:rPr>
            <w:rStyle w:val="codeChar"/>
            <w:rFonts w:ascii="Cambria" w:hAnsi="Cambria"/>
          </w:rPr>
          <w:delText>R</w:delText>
        </w:r>
        <w:r w:rsidR="00E02191" w:rsidRPr="00E02191" w:rsidDel="005C7D63">
          <w:rPr>
            <w:rStyle w:val="codeChar"/>
            <w:rFonts w:ascii="Cambria" w:hAnsi="Cambria"/>
          </w:rPr>
          <w:delText xml:space="preserve">epresentation in that </w:delText>
        </w:r>
        <w:r w:rsidR="00E02191" w:rsidDel="005C7D63">
          <w:rPr>
            <w:rStyle w:val="codeChar"/>
            <w:rFonts w:ascii="Cambria" w:hAnsi="Cambria"/>
          </w:rPr>
          <w:delText>A</w:delText>
        </w:r>
        <w:r w:rsidR="00E02191" w:rsidRPr="00E02191" w:rsidDel="005C7D63">
          <w:rPr>
            <w:rStyle w:val="codeChar"/>
            <w:rFonts w:ascii="Cambria" w:hAnsi="Cambria"/>
          </w:rPr>
          <w:delText>daptation</w:delText>
        </w:r>
        <w:r w:rsidR="00E02191" w:rsidDel="005C7D63">
          <w:rPr>
            <w:rStyle w:val="codeChar"/>
            <w:rFonts w:ascii="Cambria" w:hAnsi="Cambria"/>
          </w:rPr>
          <w:delText>S</w:delText>
        </w:r>
        <w:r w:rsidR="00E02191" w:rsidRPr="00E02191" w:rsidDel="005C7D63">
          <w:rPr>
            <w:rStyle w:val="codeChar"/>
            <w:rFonts w:ascii="Cambria" w:hAnsi="Cambria"/>
          </w:rPr>
          <w:delText>et is adequate to playback the corresponding samples of the haptic</w:delText>
        </w:r>
        <w:r w:rsidR="00E02191" w:rsidDel="005C7D63">
          <w:rPr>
            <w:rStyle w:val="codeChar"/>
            <w:rFonts w:ascii="Cambria" w:hAnsi="Cambria"/>
          </w:rPr>
          <w:delText>s</w:delText>
        </w:r>
        <w:r w:rsidR="00E02191" w:rsidRPr="00E02191" w:rsidDel="005C7D63">
          <w:rPr>
            <w:rStyle w:val="codeChar"/>
            <w:rFonts w:ascii="Cambria" w:hAnsi="Cambria"/>
          </w:rPr>
          <w:delText xml:space="preserve"> track.</w:delText>
        </w:r>
      </w:del>
    </w:p>
    <w:p w14:paraId="252DA545" w14:textId="0F0E168E" w:rsidR="00EC2BEA" w:rsidRPr="00E02191" w:rsidDel="005C7D63" w:rsidRDefault="00EC2BEA">
      <w:pPr>
        <w:pStyle w:val="ANNEX"/>
        <w:numPr>
          <w:ilvl w:val="0"/>
          <w:numId w:val="7"/>
        </w:numPr>
        <w:tabs>
          <w:tab w:val="clear" w:pos="403"/>
        </w:tabs>
        <w:spacing w:after="760"/>
        <w:rPr>
          <w:del w:id="2025" w:author="Ahmed Hamza" w:date="2024-10-14T22:59:00Z" w16du:dateUtc="2024-10-15T05:59:00Z"/>
          <w:rFonts w:ascii="Courier New" w:hAnsi="Courier New"/>
          <w:noProof/>
        </w:rPr>
        <w:pPrChange w:id="2026"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2027" w:author="Ahmed Hamza" w:date="2024-10-14T22:59:00Z" w16du:dateUtc="2024-10-15T05:59:00Z">
        <w:r w:rsidRPr="00750E9E" w:rsidDel="005C7D63">
          <w:rPr>
            <w:rStyle w:val="ISOCode"/>
          </w:rPr>
          <w:delText>@associationType</w:delText>
        </w:r>
        <w:r w:rsidRPr="00E02191" w:rsidDel="005C7D63">
          <w:rPr>
            <w:rStyle w:val="ISOCode"/>
            <w:rFonts w:ascii="Cambria" w:hAnsi="Cambria"/>
          </w:rPr>
          <w:delText xml:space="preserve"> </w:delText>
        </w:r>
        <w:r w:rsidRPr="00E02191" w:rsidDel="005C7D63">
          <w:rPr>
            <w:rStyle w:val="ISOCode"/>
            <w:rFonts w:ascii="Cambria" w:hAnsi="Cambria" w:cstheme="minorBidi"/>
          </w:rPr>
          <w:delText xml:space="preserve">is set to </w:delText>
        </w:r>
        <w:r w:rsidDel="005C7D63">
          <w:rPr>
            <w:rStyle w:val="ISOCode"/>
          </w:rPr>
          <w:delText>‘sync’</w:delText>
        </w:r>
        <w:r w:rsidR="00E02191" w:rsidRPr="00E02191" w:rsidDel="005C7D63">
          <w:rPr>
            <w:rStyle w:val="ISOCode"/>
            <w:rFonts w:ascii="Cambria" w:hAnsi="Cambria"/>
          </w:rPr>
          <w:delText>.</w:delText>
        </w:r>
      </w:del>
    </w:p>
    <w:p w14:paraId="07F8B8A3" w14:textId="411FC8AC" w:rsidR="003E35CA" w:rsidDel="005C7D63" w:rsidRDefault="003E35CA">
      <w:pPr>
        <w:pStyle w:val="ANNEX"/>
        <w:numPr>
          <w:ilvl w:val="0"/>
          <w:numId w:val="7"/>
        </w:numPr>
        <w:tabs>
          <w:tab w:val="clear" w:pos="403"/>
        </w:tabs>
        <w:spacing w:after="760"/>
        <w:rPr>
          <w:del w:id="2028" w:author="Ahmed Hamza" w:date="2024-10-14T22:59:00Z" w16du:dateUtc="2024-10-15T05:59:00Z"/>
        </w:rPr>
        <w:pPrChange w:id="2029" w:author="Ahmed Hamza" w:date="2024-10-14T22:59:00Z" w16du:dateUtc="2024-10-15T05:59:00Z">
          <w:pPr>
            <w:pStyle w:val="a2"/>
            <w:numPr>
              <w:ilvl w:val="1"/>
              <w:numId w:val="7"/>
            </w:numPr>
            <w:tabs>
              <w:tab w:val="clear" w:pos="567"/>
              <w:tab w:val="num" w:pos="360"/>
              <w:tab w:val="left" w:pos="500"/>
            </w:tabs>
            <w:suppressAutoHyphens/>
            <w:spacing w:before="240" w:line="240" w:lineRule="auto"/>
            <w:outlineLvl w:val="1"/>
          </w:pPr>
        </w:pPrChange>
      </w:pPr>
      <w:bookmarkStart w:id="2030" w:name="_Hlk164240405"/>
      <w:del w:id="2031" w:author="Ahmed Hamza" w:date="2024-10-14T22:59:00Z" w16du:dateUtc="2024-10-15T05:59:00Z">
        <w:r w:rsidDel="005C7D63">
          <w:delText>Signaling the haptic</w:delText>
        </w:r>
        <w:r w:rsidR="00EB7F98" w:rsidDel="005C7D63">
          <w:delText>s</w:delText>
        </w:r>
        <w:r w:rsidDel="005C7D63">
          <w:delText xml:space="preserve"> experience metadata in the DASH MPD</w:delText>
        </w:r>
      </w:del>
    </w:p>
    <w:bookmarkEnd w:id="2030"/>
    <w:p w14:paraId="6BCFE7D4" w14:textId="58539786" w:rsidR="003E35CA" w:rsidDel="005C7D63" w:rsidRDefault="003E35CA">
      <w:pPr>
        <w:pStyle w:val="ANNEX"/>
        <w:numPr>
          <w:ilvl w:val="0"/>
          <w:numId w:val="7"/>
        </w:numPr>
        <w:tabs>
          <w:tab w:val="clear" w:pos="403"/>
        </w:tabs>
        <w:spacing w:after="760"/>
        <w:rPr>
          <w:del w:id="2032" w:author="Ahmed Hamza" w:date="2024-10-14T22:59:00Z" w16du:dateUtc="2024-10-15T05:59:00Z"/>
        </w:rPr>
        <w:pPrChange w:id="2033" w:author="Ahmed Hamza" w:date="2024-10-14T22:59:00Z" w16du:dateUtc="2024-10-15T05:59:00Z">
          <w:pPr/>
        </w:pPrChange>
      </w:pPr>
      <w:del w:id="2034" w:author="Ahmed Hamza" w:date="2024-10-14T22:59:00Z" w16du:dateUtc="2024-10-15T05:59:00Z">
        <w:r w:rsidDel="005C7D63">
          <w:delText>For the purpose of adaptation set selection by the DASH client’s application, the haptic experience metadata may be signalled in any AdaptationSet corresponding to a MIHS track, or one or more MIHS band tracks using an Essential Descriptor with the following characteristics:</w:delText>
        </w:r>
      </w:del>
    </w:p>
    <w:p w14:paraId="5050770C" w14:textId="116B31CB" w:rsidR="003E35CA" w:rsidDel="005C7D63" w:rsidRDefault="003E35CA">
      <w:pPr>
        <w:pStyle w:val="ANNEX"/>
        <w:numPr>
          <w:ilvl w:val="0"/>
          <w:numId w:val="7"/>
        </w:numPr>
        <w:tabs>
          <w:tab w:val="clear" w:pos="403"/>
        </w:tabs>
        <w:spacing w:after="760"/>
        <w:rPr>
          <w:del w:id="2035" w:author="Ahmed Hamza" w:date="2024-10-14T22:59:00Z" w16du:dateUtc="2024-10-15T05:59:00Z"/>
          <w:rStyle w:val="ISOCode"/>
        </w:rPr>
        <w:pPrChange w:id="2036"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pPr>
        </w:pPrChange>
      </w:pPr>
      <w:del w:id="2037" w:author="Ahmed Hamza" w:date="2024-10-14T22:59:00Z" w16du:dateUtc="2024-10-15T05:59:00Z">
        <w:r w:rsidRPr="008D484B" w:rsidDel="005C7D63">
          <w:rPr>
            <w:rStyle w:val="ISOCode"/>
          </w:rPr>
          <w:delText>@schemeIdUri: urn:mpeg:mpegI:haptics:2023</w:delText>
        </w:r>
      </w:del>
    </w:p>
    <w:p w14:paraId="564BC74B" w14:textId="6186F9B4" w:rsidR="003E35CA" w:rsidRPr="003E35CA" w:rsidDel="005C7D63" w:rsidRDefault="003E35CA">
      <w:pPr>
        <w:pStyle w:val="ANNEX"/>
        <w:numPr>
          <w:ilvl w:val="0"/>
          <w:numId w:val="7"/>
        </w:numPr>
        <w:tabs>
          <w:tab w:val="clear" w:pos="403"/>
        </w:tabs>
        <w:spacing w:after="760"/>
        <w:rPr>
          <w:del w:id="2038" w:author="Ahmed Hamza" w:date="2024-10-14T22:59:00Z" w16du:dateUtc="2024-10-15T05:59:00Z"/>
          <w:rFonts w:ascii="Courier New" w:hAnsi="Courier New" w:cs="Courier New"/>
        </w:rPr>
        <w:pPrChange w:id="2039" w:author="Ahmed Hamza" w:date="2024-10-14T22:59:00Z" w16du:dateUtc="2024-10-15T05:59:00Z">
          <w:pPr>
            <w:pStyle w:val="BodyText"/>
            <w:widowControl w:val="0"/>
            <w:numPr>
              <w:numId w:val="35"/>
            </w:numPr>
            <w:tabs>
              <w:tab w:val="clear" w:pos="403"/>
            </w:tabs>
            <w:autoSpaceDE w:val="0"/>
            <w:autoSpaceDN w:val="0"/>
            <w:spacing w:before="120" w:line="240" w:lineRule="auto"/>
            <w:ind w:left="851" w:hanging="360"/>
            <w:jc w:val="left"/>
          </w:pPr>
        </w:pPrChange>
      </w:pPr>
      <w:del w:id="2040" w:author="Ahmed Hamza" w:date="2024-10-14T22:59:00Z" w16du:dateUtc="2024-10-15T05:59:00Z">
        <w:r w:rsidRPr="008D484B" w:rsidDel="005C7D63">
          <w:rPr>
            <w:rFonts w:ascii="Courier New" w:hAnsi="Courier New" w:cs="Courier New"/>
          </w:rPr>
          <w:delText>@value/XML subelement*</w:delText>
        </w:r>
        <w:r w:rsidRPr="003E35CA" w:rsidDel="005C7D63">
          <w:rPr>
            <w:rFonts w:asciiTheme="minorHAnsi" w:hAnsiTheme="minorHAnsi" w:cstheme="minorHAnsi"/>
          </w:rPr>
          <w:delText xml:space="preserve">: </w:delText>
        </w:r>
        <w:r w:rsidRPr="008D484B" w:rsidDel="005C7D63">
          <w:delText>the information contained in one</w:delText>
        </w:r>
        <w:r w:rsidRPr="003E35CA" w:rsidDel="005C7D63">
          <w:rPr>
            <w:rFonts w:asciiTheme="minorHAnsi" w:hAnsiTheme="minorHAnsi" w:cstheme="minorHAnsi"/>
          </w:rPr>
          <w:delText xml:space="preserve"> </w:delText>
        </w:r>
        <w:r w:rsidRPr="003E35CA" w:rsidDel="005C7D63">
          <w:rPr>
            <w:rFonts w:ascii="Courier New" w:hAnsi="Courier New" w:cs="Courier New"/>
          </w:rPr>
          <w:delText>HapticExperienceDescriptionBox</w:delText>
        </w:r>
        <w:r w:rsidRPr="003E35CA" w:rsidDel="005C7D63">
          <w:rPr>
            <w:rFonts w:asciiTheme="minorHAnsi" w:hAnsiTheme="minorHAnsi" w:cstheme="minorHAnsi"/>
          </w:rPr>
          <w:delText xml:space="preserve"> </w:delText>
        </w:r>
        <w:r w:rsidRPr="003E35CA" w:rsidDel="005C7D63">
          <w:delText>or one</w:delText>
        </w:r>
        <w:r w:rsidRPr="003E35CA" w:rsidDel="005C7D63">
          <w:rPr>
            <w:rFonts w:asciiTheme="minorHAnsi" w:hAnsiTheme="minorHAnsi" w:cstheme="minorHAnsi"/>
          </w:rPr>
          <w:delText xml:space="preserve"> </w:delText>
        </w:r>
        <w:r w:rsidRPr="003E35CA" w:rsidDel="005C7D63">
          <w:rPr>
            <w:rFonts w:ascii="Courier New" w:hAnsi="Courier New" w:cs="Courier New"/>
          </w:rPr>
          <w:delText>HapticBandConfigurationBox</w:delText>
        </w:r>
        <w:r w:rsidRPr="003E35CA" w:rsidDel="005C7D63">
          <w:rPr>
            <w:rFonts w:cs="Courier New"/>
          </w:rPr>
          <w:delText>.</w:delText>
        </w:r>
      </w:del>
    </w:p>
    <w:tbl>
      <w:tblPr>
        <w:tblStyle w:val="TableGrid"/>
        <w:tblW w:w="0" w:type="auto"/>
        <w:jc w:val="center"/>
        <w:tblLook w:val="04A0" w:firstRow="1" w:lastRow="0" w:firstColumn="1" w:lastColumn="0" w:noHBand="0" w:noVBand="1"/>
      </w:tblPr>
      <w:tblGrid>
        <w:gridCol w:w="2769"/>
        <w:gridCol w:w="4494"/>
      </w:tblGrid>
      <w:tr w:rsidR="003E35CA" w:rsidDel="005C7D63" w14:paraId="4240AF1F" w14:textId="06669AAC" w:rsidTr="00E57B23">
        <w:trPr>
          <w:trHeight w:val="440"/>
          <w:jc w:val="center"/>
          <w:del w:id="2041" w:author="Ahmed Hamza" w:date="2024-10-14T22:59:00Z"/>
        </w:trPr>
        <w:tc>
          <w:tcPr>
            <w:tcW w:w="2769" w:type="dxa"/>
            <w:tcBorders>
              <w:top w:val="single" w:sz="4" w:space="0" w:color="auto"/>
              <w:left w:val="single" w:sz="4" w:space="0" w:color="auto"/>
              <w:bottom w:val="single" w:sz="4" w:space="0" w:color="auto"/>
              <w:right w:val="single" w:sz="4" w:space="0" w:color="auto"/>
            </w:tcBorders>
          </w:tcPr>
          <w:p w14:paraId="4B5AC14E" w14:textId="62FB421A" w:rsidR="003E35CA" w:rsidDel="005C7D63" w:rsidRDefault="003E35CA">
            <w:pPr>
              <w:pStyle w:val="ANNEX"/>
              <w:numPr>
                <w:ilvl w:val="0"/>
                <w:numId w:val="7"/>
              </w:numPr>
              <w:tabs>
                <w:tab w:val="clear" w:pos="403"/>
              </w:tabs>
              <w:spacing w:after="760"/>
              <w:rPr>
                <w:del w:id="2042" w:author="Ahmed Hamza" w:date="2024-10-14T22:59:00Z" w16du:dateUtc="2024-10-15T05:59:00Z"/>
                <w:bCs/>
                <w:lang w:eastAsia="zh-CN"/>
              </w:rPr>
              <w:pPrChange w:id="2043" w:author="Ahmed Hamza" w:date="2024-10-14T22:59:00Z" w16du:dateUtc="2024-10-15T05:59:00Z">
                <w:pPr/>
              </w:pPrChange>
            </w:pPr>
            <w:del w:id="2044" w:author="Ahmed Hamza" w:date="2024-10-14T22:59:00Z" w16du:dateUtc="2024-10-15T05:59:00Z">
              <w:r w:rsidDel="005C7D63">
                <w:rPr>
                  <w:bCs/>
                  <w:lang w:eastAsia="zh-CN"/>
                </w:rPr>
                <w:delText>Case</w:delText>
              </w:r>
            </w:del>
          </w:p>
        </w:tc>
        <w:tc>
          <w:tcPr>
            <w:tcW w:w="3206" w:type="dxa"/>
            <w:tcBorders>
              <w:top w:val="single" w:sz="4" w:space="0" w:color="auto"/>
              <w:left w:val="single" w:sz="4" w:space="0" w:color="auto"/>
              <w:bottom w:val="single" w:sz="4" w:space="0" w:color="auto"/>
              <w:right w:val="single" w:sz="4" w:space="0" w:color="auto"/>
            </w:tcBorders>
            <w:hideMark/>
          </w:tcPr>
          <w:p w14:paraId="73B6AE11" w14:textId="64901445" w:rsidR="003E35CA" w:rsidDel="005C7D63" w:rsidRDefault="003E35CA">
            <w:pPr>
              <w:pStyle w:val="ANNEX"/>
              <w:numPr>
                <w:ilvl w:val="0"/>
                <w:numId w:val="7"/>
              </w:numPr>
              <w:tabs>
                <w:tab w:val="clear" w:pos="403"/>
              </w:tabs>
              <w:spacing w:after="760"/>
              <w:rPr>
                <w:del w:id="2045" w:author="Ahmed Hamza" w:date="2024-10-14T22:59:00Z" w16du:dateUtc="2024-10-15T05:59:00Z"/>
                <w:rFonts w:ascii="Times New Roman" w:hAnsi="Times New Roman"/>
                <w:bCs/>
                <w:lang w:eastAsia="zh-CN"/>
              </w:rPr>
              <w:pPrChange w:id="2046" w:author="Ahmed Hamza" w:date="2024-10-14T22:59:00Z" w16du:dateUtc="2024-10-15T05:59:00Z">
                <w:pPr/>
              </w:pPrChange>
            </w:pPr>
            <w:del w:id="2047" w:author="Ahmed Hamza" w:date="2024-10-14T22:59:00Z" w16du:dateUtc="2024-10-15T05:59:00Z">
              <w:r w:rsidDel="005C7D63">
                <w:rPr>
                  <w:bCs/>
                  <w:lang w:eastAsia="zh-CN"/>
                </w:rPr>
                <w:delText>Information in the descriptor*</w:delText>
              </w:r>
            </w:del>
          </w:p>
        </w:tc>
      </w:tr>
      <w:tr w:rsidR="003E35CA" w:rsidDel="005C7D63" w14:paraId="2BA34B63" w14:textId="6F1448A1" w:rsidTr="00E57B23">
        <w:trPr>
          <w:trHeight w:val="431"/>
          <w:jc w:val="center"/>
          <w:del w:id="2048" w:author="Ahmed Hamza" w:date="2024-10-14T22:59:00Z"/>
        </w:trPr>
        <w:tc>
          <w:tcPr>
            <w:tcW w:w="2769" w:type="dxa"/>
            <w:tcBorders>
              <w:top w:val="single" w:sz="4" w:space="0" w:color="auto"/>
              <w:left w:val="single" w:sz="4" w:space="0" w:color="auto"/>
              <w:bottom w:val="single" w:sz="4" w:space="0" w:color="auto"/>
              <w:right w:val="single" w:sz="4" w:space="0" w:color="auto"/>
            </w:tcBorders>
          </w:tcPr>
          <w:p w14:paraId="468B1626" w14:textId="5C4E17EC" w:rsidR="003E35CA" w:rsidDel="005C7D63" w:rsidRDefault="003E35CA">
            <w:pPr>
              <w:pStyle w:val="ANNEX"/>
              <w:numPr>
                <w:ilvl w:val="0"/>
                <w:numId w:val="7"/>
              </w:numPr>
              <w:tabs>
                <w:tab w:val="clear" w:pos="403"/>
              </w:tabs>
              <w:spacing w:after="760"/>
              <w:rPr>
                <w:del w:id="2049" w:author="Ahmed Hamza" w:date="2024-10-14T22:59:00Z" w16du:dateUtc="2024-10-15T05:59:00Z"/>
              </w:rPr>
              <w:pPrChange w:id="2050" w:author="Ahmed Hamza" w:date="2024-10-14T22:59:00Z" w16du:dateUtc="2024-10-15T05:59:00Z">
                <w:pPr/>
              </w:pPrChange>
            </w:pPr>
            <w:del w:id="2051" w:author="Ahmed Hamza" w:date="2024-10-14T22:59:00Z" w16du:dateUtc="2024-10-15T05:59:00Z">
              <w:r w:rsidDel="005C7D63">
                <w:delText>Adaptation Set of a single MIHS track.</w:delText>
              </w:r>
            </w:del>
          </w:p>
        </w:tc>
        <w:tc>
          <w:tcPr>
            <w:tcW w:w="3206" w:type="dxa"/>
            <w:tcBorders>
              <w:top w:val="single" w:sz="4" w:space="0" w:color="auto"/>
              <w:left w:val="single" w:sz="4" w:space="0" w:color="auto"/>
              <w:bottom w:val="single" w:sz="4" w:space="0" w:color="auto"/>
              <w:right w:val="single" w:sz="4" w:space="0" w:color="auto"/>
            </w:tcBorders>
            <w:hideMark/>
          </w:tcPr>
          <w:p w14:paraId="60DD7A22" w14:textId="70AB1A13" w:rsidR="003E35CA" w:rsidDel="005C7D63" w:rsidRDefault="003E35CA">
            <w:pPr>
              <w:pStyle w:val="ANNEX"/>
              <w:numPr>
                <w:ilvl w:val="0"/>
                <w:numId w:val="7"/>
              </w:numPr>
              <w:tabs>
                <w:tab w:val="clear" w:pos="403"/>
              </w:tabs>
              <w:spacing w:after="760"/>
              <w:rPr>
                <w:del w:id="2052" w:author="Ahmed Hamza" w:date="2024-10-14T22:59:00Z" w16du:dateUtc="2024-10-15T05:59:00Z"/>
                <w:lang w:eastAsia="zh-CN"/>
              </w:rPr>
              <w:pPrChange w:id="2053" w:author="Ahmed Hamza" w:date="2024-10-14T22:59:00Z" w16du:dateUtc="2024-10-15T05:59:00Z">
                <w:pPr/>
              </w:pPrChange>
            </w:pPr>
            <w:del w:id="2054" w:author="Ahmed Hamza" w:date="2024-10-14T22:59:00Z" w16du:dateUtc="2024-10-15T05:59:00Z">
              <w:r w:rsidDel="005C7D63">
                <w:delText>HapticExperienceDescriptionBox</w:delText>
              </w:r>
            </w:del>
          </w:p>
        </w:tc>
      </w:tr>
      <w:tr w:rsidR="003E35CA" w:rsidDel="005C7D63" w14:paraId="7AA4EC05" w14:textId="1E0B6B2F" w:rsidTr="00E57B23">
        <w:trPr>
          <w:jc w:val="center"/>
          <w:del w:id="2055" w:author="Ahmed Hamza" w:date="2024-10-14T22:59:00Z"/>
        </w:trPr>
        <w:tc>
          <w:tcPr>
            <w:tcW w:w="2769" w:type="dxa"/>
            <w:tcBorders>
              <w:top w:val="single" w:sz="4" w:space="0" w:color="auto"/>
              <w:left w:val="single" w:sz="4" w:space="0" w:color="auto"/>
              <w:bottom w:val="single" w:sz="4" w:space="0" w:color="auto"/>
              <w:right w:val="single" w:sz="4" w:space="0" w:color="auto"/>
            </w:tcBorders>
          </w:tcPr>
          <w:p w14:paraId="328FD10F" w14:textId="6147CDC1" w:rsidR="003E35CA" w:rsidDel="005C7D63" w:rsidRDefault="003E35CA">
            <w:pPr>
              <w:pStyle w:val="ANNEX"/>
              <w:numPr>
                <w:ilvl w:val="0"/>
                <w:numId w:val="7"/>
              </w:numPr>
              <w:tabs>
                <w:tab w:val="clear" w:pos="403"/>
              </w:tabs>
              <w:spacing w:after="760"/>
              <w:rPr>
                <w:del w:id="2056" w:author="Ahmed Hamza" w:date="2024-10-14T22:59:00Z" w16du:dateUtc="2024-10-15T05:59:00Z"/>
              </w:rPr>
              <w:pPrChange w:id="2057" w:author="Ahmed Hamza" w:date="2024-10-14T22:59:00Z" w16du:dateUtc="2024-10-15T05:59:00Z">
                <w:pPr/>
              </w:pPrChange>
            </w:pPr>
            <w:del w:id="2058" w:author="Ahmed Hamza" w:date="2024-10-14T22:59:00Z" w16du:dateUtc="2024-10-15T05:59:00Z">
              <w:r w:rsidDel="005C7D63">
                <w:delText>Adaptation Set of one or more MIHS band tracks</w:delText>
              </w:r>
            </w:del>
          </w:p>
        </w:tc>
        <w:tc>
          <w:tcPr>
            <w:tcW w:w="3206" w:type="dxa"/>
            <w:tcBorders>
              <w:top w:val="single" w:sz="4" w:space="0" w:color="auto"/>
              <w:left w:val="single" w:sz="4" w:space="0" w:color="auto"/>
              <w:bottom w:val="single" w:sz="4" w:space="0" w:color="auto"/>
              <w:right w:val="single" w:sz="4" w:space="0" w:color="auto"/>
            </w:tcBorders>
            <w:hideMark/>
          </w:tcPr>
          <w:p w14:paraId="5253F9D9" w14:textId="068B0354" w:rsidR="003E35CA" w:rsidDel="005C7D63" w:rsidRDefault="003E35CA">
            <w:pPr>
              <w:pStyle w:val="ANNEX"/>
              <w:numPr>
                <w:ilvl w:val="0"/>
                <w:numId w:val="7"/>
              </w:numPr>
              <w:tabs>
                <w:tab w:val="clear" w:pos="403"/>
              </w:tabs>
              <w:spacing w:after="760"/>
              <w:rPr>
                <w:del w:id="2059" w:author="Ahmed Hamza" w:date="2024-10-14T22:59:00Z" w16du:dateUtc="2024-10-15T05:59:00Z"/>
                <w:lang w:eastAsia="zh-CN"/>
              </w:rPr>
              <w:pPrChange w:id="2060" w:author="Ahmed Hamza" w:date="2024-10-14T22:59:00Z" w16du:dateUtc="2024-10-15T05:59:00Z">
                <w:pPr/>
              </w:pPrChange>
            </w:pPr>
            <w:del w:id="2061" w:author="Ahmed Hamza" w:date="2024-10-14T22:59:00Z" w16du:dateUtc="2024-10-15T05:59:00Z">
              <w:r w:rsidDel="005C7D63">
                <w:delText>HapticBandConfigurationBox</w:delText>
              </w:r>
            </w:del>
          </w:p>
        </w:tc>
      </w:tr>
    </w:tbl>
    <w:p w14:paraId="23FF7521" w14:textId="371BB05C" w:rsidR="003E35CA" w:rsidDel="005C7D63" w:rsidRDefault="003E35CA">
      <w:pPr>
        <w:pStyle w:val="ANNEX"/>
        <w:numPr>
          <w:ilvl w:val="0"/>
          <w:numId w:val="0"/>
        </w:numPr>
        <w:tabs>
          <w:tab w:val="clear" w:pos="403"/>
        </w:tabs>
        <w:spacing w:after="760"/>
        <w:rPr>
          <w:del w:id="2062" w:author="Ahmed Hamza" w:date="2024-10-14T22:59:00Z" w16du:dateUtc="2024-10-15T05:59:00Z"/>
          <w:rFonts w:asciiTheme="minorHAnsi" w:hAnsiTheme="minorHAnsi" w:cstheme="minorHAnsi"/>
          <w:lang w:eastAsia="zh-CN"/>
        </w:rPr>
        <w:pPrChange w:id="2063" w:author="Ahmed Hamza" w:date="2024-10-14T23:01:00Z" w16du:dateUtc="2024-10-15T06:01:00Z">
          <w:pPr>
            <w:pStyle w:val="ListParagraph"/>
          </w:pPr>
        </w:pPrChange>
      </w:pPr>
    </w:p>
    <w:p w14:paraId="1A3D2977" w14:textId="1F72215B" w:rsidR="003E35CA" w:rsidRPr="00B523B3" w:rsidDel="005C7D63" w:rsidRDefault="003E35CA">
      <w:pPr>
        <w:pStyle w:val="ANNEX"/>
        <w:numPr>
          <w:ilvl w:val="0"/>
          <w:numId w:val="0"/>
        </w:numPr>
        <w:tabs>
          <w:tab w:val="clear" w:pos="403"/>
        </w:tabs>
        <w:spacing w:after="760"/>
        <w:rPr>
          <w:del w:id="2064" w:author="Ahmed Hamza" w:date="2024-10-14T22:59:00Z" w16du:dateUtc="2024-10-15T05:59:00Z"/>
          <w:rFonts w:ascii="Courier New" w:hAnsi="Courier New" w:cs="Courier New"/>
        </w:rPr>
        <w:pPrChange w:id="2065" w:author="Ahmed Hamza" w:date="2024-10-14T23:01:00Z" w16du:dateUtc="2024-10-15T06:01:00Z">
          <w:pPr>
            <w:pStyle w:val="BodyText"/>
            <w:widowControl w:val="0"/>
            <w:numPr>
              <w:numId w:val="35"/>
            </w:numPr>
            <w:tabs>
              <w:tab w:val="clear" w:pos="403"/>
            </w:tabs>
            <w:autoSpaceDE w:val="0"/>
            <w:autoSpaceDN w:val="0"/>
            <w:spacing w:before="120" w:line="240" w:lineRule="auto"/>
            <w:ind w:left="851" w:hanging="360"/>
          </w:pPr>
        </w:pPrChange>
      </w:pPr>
      <w:del w:id="2066" w:author="Ahmed Hamza" w:date="2024-10-14T22:59:00Z" w16du:dateUtc="2024-10-15T05:59:00Z">
        <w:r w:rsidRPr="00B523B3" w:rsidDel="005C7D63">
          <w:rPr>
            <w:rStyle w:val="ISOCode"/>
          </w:rPr>
          <w:delText>@id:</w:delText>
        </w:r>
        <w:r w:rsidRPr="00B523B3" w:rsidDel="005C7D63">
          <w:rPr>
            <w:rStyle w:val="ISOCode"/>
            <w:rFonts w:ascii="Cambria" w:hAnsi="Cambria"/>
          </w:rPr>
          <w:delText xml:space="preserve"> </w:delText>
        </w:r>
        <w:r w:rsidRPr="00B523B3" w:rsidDel="005C7D63">
          <w:rPr>
            <w:rFonts w:cstheme="minorHAnsi"/>
            <w:lang w:eastAsia="zh-CN"/>
          </w:rPr>
          <w:delText xml:space="preserve">identical to </w:delText>
        </w:r>
        <w:r w:rsidRPr="003E35CA" w:rsidDel="005C7D63">
          <w:rPr>
            <w:rFonts w:ascii="Courier New" w:hAnsi="Courier New" w:cs="Courier New"/>
            <w:lang w:eastAsia="zh-CN"/>
          </w:rPr>
          <w:delText>@id</w:delText>
        </w:r>
        <w:r w:rsidRPr="00B523B3" w:rsidDel="005C7D63">
          <w:rPr>
            <w:rFonts w:cstheme="minorHAnsi"/>
            <w:lang w:eastAsia="zh-CN"/>
          </w:rPr>
          <w:delText xml:space="preserve"> values of the corresponding descriptors of all AdaptationSets that are a part of the same haptic</w:delText>
        </w:r>
        <w:r w:rsidDel="005C7D63">
          <w:rPr>
            <w:rFonts w:cstheme="minorHAnsi"/>
            <w:lang w:eastAsia="zh-CN"/>
          </w:rPr>
          <w:delText>s</w:delText>
        </w:r>
        <w:r w:rsidRPr="00B523B3" w:rsidDel="005C7D63">
          <w:rPr>
            <w:rFonts w:cstheme="minorHAnsi"/>
            <w:lang w:eastAsia="zh-CN"/>
          </w:rPr>
          <w:delText xml:space="preserve"> experience.</w:delText>
        </w:r>
      </w:del>
    </w:p>
    <w:p w14:paraId="376C6FBB" w14:textId="787675D9" w:rsidR="003E35CA" w:rsidRPr="00D219F1" w:rsidDel="005C7D63" w:rsidRDefault="003E35CA">
      <w:pPr>
        <w:pStyle w:val="ANNEX"/>
        <w:numPr>
          <w:ilvl w:val="0"/>
          <w:numId w:val="0"/>
        </w:numPr>
        <w:tabs>
          <w:tab w:val="clear" w:pos="403"/>
        </w:tabs>
        <w:spacing w:after="760"/>
        <w:rPr>
          <w:del w:id="2067" w:author="Ahmed Hamza" w:date="2024-10-14T22:59:00Z" w16du:dateUtc="2024-10-15T05:59:00Z"/>
          <w:rFonts w:asciiTheme="minorHAnsi" w:hAnsiTheme="minorHAnsi" w:cstheme="minorHAnsi"/>
          <w:lang w:eastAsia="zh-CN"/>
        </w:rPr>
        <w:pPrChange w:id="2068" w:author="Ahmed Hamza" w:date="2024-10-14T23:01:00Z" w16du:dateUtc="2024-10-15T06:01:00Z">
          <w:pPr/>
        </w:pPrChange>
      </w:pPr>
    </w:p>
    <w:p w14:paraId="560726EF" w14:textId="5BD997A4" w:rsidR="003E35CA" w:rsidDel="005C7D63" w:rsidRDefault="003E35CA">
      <w:pPr>
        <w:pStyle w:val="ANNEX"/>
        <w:numPr>
          <w:ilvl w:val="0"/>
          <w:numId w:val="0"/>
        </w:numPr>
        <w:tabs>
          <w:tab w:val="clear" w:pos="403"/>
        </w:tabs>
        <w:spacing w:after="760"/>
        <w:rPr>
          <w:del w:id="2069" w:author="Ahmed Hamza" w:date="2024-10-14T22:59:00Z" w16du:dateUtc="2024-10-15T05:59:00Z"/>
          <w:lang w:eastAsia="zh-CN"/>
        </w:rPr>
        <w:pPrChange w:id="2070" w:author="Ahmed Hamza" w:date="2024-10-14T23:01:00Z" w16du:dateUtc="2024-10-15T06:01:00Z">
          <w:pPr/>
        </w:pPrChange>
      </w:pPr>
      <w:del w:id="2071" w:author="Ahmed Hamza" w:date="2024-10-14T22:59:00Z" w16du:dateUtc="2024-10-15T05:59:00Z">
        <w:r w:rsidRPr="003E35CA" w:rsidDel="005C7D63">
          <w:rPr>
            <w:highlight w:val="yellow"/>
            <w:lang w:eastAsia="zh-CN"/>
          </w:rPr>
          <w:delText xml:space="preserve">[Editors’ Note: We are currently considering two methods to include the haptic experience information in the descriptor: a) inclusion of this information in the </w:delText>
        </w:r>
        <w:r w:rsidRPr="003E35CA" w:rsidDel="005C7D63">
          <w:rPr>
            <w:rFonts w:ascii="Courier New" w:hAnsi="Courier New" w:cs="Courier New"/>
            <w:highlight w:val="yellow"/>
            <w:lang w:eastAsia="zh-CN"/>
          </w:rPr>
          <w:delText>@value</w:delText>
        </w:r>
        <w:r w:rsidRPr="003E35CA" w:rsidDel="005C7D63">
          <w:rPr>
            <w:highlight w:val="yellow"/>
            <w:lang w:eastAsia="zh-CN"/>
          </w:rPr>
          <w:delText xml:space="preserve">, b) or alternately, extend the Essential Descriptor’s schema by adding explicit XML elements. The NBs are </w:delText>
        </w:r>
        <w:r w:rsidR="00EB7F98" w:rsidDel="005C7D63">
          <w:rPr>
            <w:highlight w:val="yellow"/>
            <w:lang w:eastAsia="zh-CN"/>
          </w:rPr>
          <w:delText>encouraged</w:delText>
        </w:r>
        <w:r w:rsidRPr="003E35CA" w:rsidDel="005C7D63">
          <w:rPr>
            <w:highlight w:val="yellow"/>
            <w:lang w:eastAsia="zh-CN"/>
          </w:rPr>
          <w:delText xml:space="preserve"> to provide their preference in this regard.]</w:delText>
        </w:r>
      </w:del>
    </w:p>
    <w:p w14:paraId="37FA25B3" w14:textId="459B64AA" w:rsidR="003E35CA" w:rsidRPr="00151B6D" w:rsidDel="005C7D63" w:rsidRDefault="003E35CA">
      <w:pPr>
        <w:pStyle w:val="ANNEX"/>
        <w:numPr>
          <w:ilvl w:val="0"/>
          <w:numId w:val="0"/>
        </w:numPr>
        <w:tabs>
          <w:tab w:val="clear" w:pos="403"/>
        </w:tabs>
        <w:spacing w:after="760"/>
        <w:rPr>
          <w:del w:id="2072" w:author="Ahmed Hamza" w:date="2024-10-14T22:59:00Z" w16du:dateUtc="2024-10-15T05:59:00Z"/>
        </w:rPr>
        <w:pPrChange w:id="2073" w:author="Ahmed Hamza" w:date="2024-10-14T23:01:00Z" w16du:dateUtc="2024-10-15T06:01:00Z">
          <w:pPr/>
        </w:pPrChange>
      </w:pPr>
    </w:p>
    <w:p w14:paraId="0CE2CE71" w14:textId="77777777" w:rsidR="001A33D0" w:rsidRPr="00BC394B" w:rsidRDefault="001A33D0">
      <w:pPr>
        <w:pStyle w:val="ANNEX"/>
        <w:numPr>
          <w:ilvl w:val="0"/>
          <w:numId w:val="0"/>
        </w:numPr>
        <w:tabs>
          <w:tab w:val="clear" w:pos="403"/>
        </w:tabs>
        <w:spacing w:after="760"/>
        <w:pPrChange w:id="2074" w:author="Ahmed Hamza" w:date="2024-10-14T23:01:00Z" w16du:dateUtc="2024-10-15T06:01:00Z">
          <w:pPr>
            <w:pStyle w:val="BiblioTitle"/>
            <w:keepNext/>
            <w:pageBreakBefore/>
          </w:pPr>
        </w:pPrChange>
      </w:pPr>
      <w:bookmarkStart w:id="2075" w:name="_Toc443470372"/>
      <w:bookmarkStart w:id="2076" w:name="_Toc450303224"/>
      <w:bookmarkStart w:id="2077" w:name="_Toc9996979"/>
      <w:bookmarkStart w:id="2078" w:name="_Toc353342679"/>
      <w:bookmarkStart w:id="2079" w:name="_Toc181556018"/>
      <w:r w:rsidRPr="00BC394B">
        <w:lastRenderedPageBreak/>
        <w:t>Bibliography</w:t>
      </w:r>
      <w:bookmarkEnd w:id="2075"/>
      <w:bookmarkEnd w:id="2076"/>
      <w:bookmarkEnd w:id="2077"/>
      <w:bookmarkEnd w:id="2078"/>
      <w:bookmarkEnd w:id="2079"/>
    </w:p>
    <w:p w14:paraId="74168DF4" w14:textId="77777777" w:rsidR="001A33D0" w:rsidRPr="00CD0D5E" w:rsidRDefault="001A33D0" w:rsidP="00BF1FA0">
      <w:pPr>
        <w:tabs>
          <w:tab w:val="clear" w:pos="403"/>
          <w:tab w:val="left" w:pos="426"/>
        </w:tabs>
      </w:pPr>
      <w:r w:rsidRPr="00CD0D5E">
        <w:t>[1]</w:t>
      </w:r>
      <w:r w:rsidRPr="00CD0D5E">
        <w:tab/>
        <w:t>ISO #####</w:t>
      </w:r>
      <w:r w:rsidRPr="00CD0D5E">
        <w:noBreakHyphen/>
        <w:t xml:space="preserve">#, </w:t>
      </w:r>
      <w:r w:rsidRPr="00CD0D5E">
        <w:rPr>
          <w:i/>
          <w:iCs/>
        </w:rPr>
        <w:t>General title — Part #: Title of part</w:t>
      </w:r>
    </w:p>
    <w:p w14:paraId="2050BFBB"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54D82699" w14:textId="77777777" w:rsidR="001A33D0" w:rsidRPr="00BC394B" w:rsidRDefault="001A33D0"/>
    <w:sectPr w:rsidR="001A33D0" w:rsidRPr="00BC394B" w:rsidSect="00C4479A">
      <w:footerReference w:type="even" r:id="rId28"/>
      <w:footerReference w:type="default" r:id="rId29"/>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C68E" w14:textId="77777777" w:rsidR="002139B0" w:rsidRDefault="002139B0">
      <w:pPr>
        <w:spacing w:after="0" w:line="240" w:lineRule="auto"/>
      </w:pPr>
      <w:r>
        <w:separator/>
      </w:r>
    </w:p>
  </w:endnote>
  <w:endnote w:type="continuationSeparator" w:id="0">
    <w:p w14:paraId="19AFF36B" w14:textId="77777777" w:rsidR="002139B0" w:rsidRDefault="00213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0000000000000000000"/>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DD53"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4A9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486DC"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B2C5D" w14:textId="3BBE16B6" w:rsidR="00FA1F1F" w:rsidRDefault="004421EF" w:rsidP="00FA1F1F">
    <w:pPr>
      <w:pStyle w:val="Footer"/>
      <w:spacing w:after="0" w:line="240" w:lineRule="atLeast"/>
      <w:jc w:val="center"/>
      <w:rPr>
        <w:sz w:val="18"/>
        <w:szCs w:val="18"/>
      </w:rPr>
    </w:pPr>
    <w:r w:rsidRPr="00596E93">
      <w:rPr>
        <w:sz w:val="18"/>
        <w:szCs w:val="18"/>
      </w:rPr>
      <w:t>© ISO</w:t>
    </w:r>
    <w:r w:rsidR="006C4EA3">
      <w:rPr>
        <w:sz w:val="18"/>
        <w:szCs w:val="18"/>
      </w:rPr>
      <w:t>/IEC</w:t>
    </w:r>
    <w:r w:rsidRPr="00596E93">
      <w:rPr>
        <w:sz w:val="18"/>
        <w:szCs w:val="18"/>
      </w:rPr>
      <w:t> </w:t>
    </w:r>
    <w:r w:rsidR="006C4EA3">
      <w:rPr>
        <w:sz w:val="18"/>
        <w:szCs w:val="18"/>
      </w:rPr>
      <w:t>2024</w:t>
    </w:r>
    <w:r w:rsidRPr="00596E93">
      <w:rPr>
        <w:sz w:val="18"/>
        <w:szCs w:val="18"/>
      </w:rPr>
      <w:t> – All rights reserved</w:t>
    </w:r>
  </w:p>
  <w:p w14:paraId="0381CD1F"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13492"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E2739" w14:textId="2FAC8345" w:rsidR="00FA1F1F" w:rsidRDefault="004421EF" w:rsidP="00FA1F1F">
    <w:pPr>
      <w:pStyle w:val="Footer"/>
      <w:spacing w:after="0" w:line="240" w:lineRule="exact"/>
      <w:jc w:val="center"/>
      <w:rPr>
        <w:sz w:val="18"/>
        <w:szCs w:val="18"/>
      </w:rPr>
    </w:pPr>
    <w:r w:rsidRPr="00864D32">
      <w:rPr>
        <w:sz w:val="18"/>
        <w:szCs w:val="18"/>
      </w:rPr>
      <w:t>© ISO</w:t>
    </w:r>
    <w:r w:rsidR="006C4EA3">
      <w:rPr>
        <w:sz w:val="18"/>
        <w:szCs w:val="18"/>
      </w:rPr>
      <w:t>/IEC</w:t>
    </w:r>
    <w:r w:rsidRPr="00864D32">
      <w:rPr>
        <w:sz w:val="18"/>
        <w:szCs w:val="18"/>
      </w:rPr>
      <w:t> </w:t>
    </w:r>
    <w:r w:rsidR="006C4EA3">
      <w:rPr>
        <w:sz w:val="18"/>
        <w:szCs w:val="18"/>
      </w:rPr>
      <w:t>2024</w:t>
    </w:r>
    <w:r w:rsidRPr="00864D32">
      <w:rPr>
        <w:sz w:val="18"/>
        <w:szCs w:val="18"/>
      </w:rPr>
      <w:t> – All rights reserved</w:t>
    </w:r>
  </w:p>
  <w:p w14:paraId="24538CDA"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5C6A9" w14:textId="77777777" w:rsidR="002139B0" w:rsidRDefault="002139B0">
      <w:pPr>
        <w:spacing w:after="0" w:line="240" w:lineRule="auto"/>
      </w:pPr>
      <w:r>
        <w:separator/>
      </w:r>
    </w:p>
  </w:footnote>
  <w:footnote w:type="continuationSeparator" w:id="0">
    <w:p w14:paraId="47779B4F" w14:textId="77777777" w:rsidR="002139B0" w:rsidRDefault="002139B0">
      <w:pPr>
        <w:spacing w:after="0" w:line="240" w:lineRule="auto"/>
      </w:pPr>
      <w:r>
        <w:continuationSeparator/>
      </w:r>
    </w:p>
  </w:footnote>
  <w:footnote w:id="1">
    <w:p w14:paraId="1058D5F0" w14:textId="77777777" w:rsidR="00F20431" w:rsidRPr="003933C9" w:rsidRDefault="00F20431" w:rsidP="00F20431">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2">
    <w:p w14:paraId="3B1419FA" w14:textId="77777777" w:rsidR="00F20431" w:rsidRPr="000D38B9" w:rsidRDefault="00F20431" w:rsidP="00F20431">
      <w:pPr>
        <w:pStyle w:val="FootnoteText"/>
      </w:pPr>
      <w:r>
        <w:rPr>
          <w:rStyle w:val="FootnoteReference"/>
        </w:rPr>
        <w:footnoteRef/>
      </w:r>
      <w:r>
        <w:t xml:space="preserve"> The registration of the Object Type for haptics has not been initiated yet; expected shortly.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31799"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2E4A"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1903C" w14:textId="7E3BF9E2" w:rsidR="004421EF" w:rsidRPr="004D16C0" w:rsidRDefault="004421EF" w:rsidP="00FA1F1F">
    <w:pPr>
      <w:pStyle w:val="Header"/>
      <w:spacing w:after="720" w:line="240" w:lineRule="exact"/>
      <w:jc w:val="center"/>
      <w:rPr>
        <w:sz w:val="24"/>
        <w:szCs w:val="24"/>
      </w:rPr>
    </w:pPr>
    <w:r w:rsidRPr="004D16C0">
      <w:rPr>
        <w:sz w:val="24"/>
        <w:szCs w:val="24"/>
      </w:rPr>
      <w:t>ISO</w:t>
    </w:r>
    <w:r w:rsidR="000440C0">
      <w:rPr>
        <w:sz w:val="24"/>
        <w:szCs w:val="24"/>
      </w:rPr>
      <w:t>/IEC</w:t>
    </w:r>
    <w:r w:rsidRPr="004D16C0">
      <w:rPr>
        <w:sz w:val="24"/>
        <w:szCs w:val="24"/>
      </w:rPr>
      <w:t> </w:t>
    </w:r>
    <w:r w:rsidR="002B2E0B">
      <w:rPr>
        <w:sz w:val="24"/>
        <w:szCs w:val="24"/>
      </w:rPr>
      <w:t>23090</w:t>
    </w:r>
    <w:r w:rsidRPr="004D16C0">
      <w:rPr>
        <w:sz w:val="24"/>
        <w:szCs w:val="24"/>
      </w:rPr>
      <w:t>-</w:t>
    </w:r>
    <w:r w:rsidR="002B2E0B">
      <w:rPr>
        <w:sz w:val="24"/>
        <w:szCs w:val="24"/>
      </w:rPr>
      <w:t>32</w:t>
    </w:r>
    <w:r w:rsidRPr="004D16C0">
      <w:rPr>
        <w:sz w:val="24"/>
        <w:szCs w:val="24"/>
      </w:rPr>
      <w:t>:</w:t>
    </w:r>
    <w:r w:rsidR="006C4EA3">
      <w:rPr>
        <w:sz w:val="24"/>
        <w:szCs w:val="24"/>
      </w:rPr>
      <w:t>2024</w:t>
    </w:r>
    <w:r w:rsidRPr="004D16C0">
      <w:rPr>
        <w:sz w:val="24"/>
        <w:szCs w:val="24"/>
      </w:rPr>
      <w:t>(</w:t>
    </w:r>
    <w:r w:rsidR="002B2E0B">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C83018"/>
    <w:multiLevelType w:val="hybridMultilevel"/>
    <w:tmpl w:val="58C021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77096"/>
    <w:multiLevelType w:val="hybridMultilevel"/>
    <w:tmpl w:val="15DE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1236F8"/>
    <w:multiLevelType w:val="hybridMultilevel"/>
    <w:tmpl w:val="2122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C72B7"/>
    <w:multiLevelType w:val="hybridMultilevel"/>
    <w:tmpl w:val="299A5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885E0F"/>
    <w:multiLevelType w:val="hybridMultilevel"/>
    <w:tmpl w:val="6C7C3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21"/>
  </w:num>
  <w:num w:numId="14" w16cid:durableId="38435502">
    <w:abstractNumId w:val="17"/>
  </w:num>
  <w:num w:numId="15" w16cid:durableId="1096173830">
    <w:abstractNumId w:val="18"/>
  </w:num>
  <w:num w:numId="16" w16cid:durableId="319887112">
    <w:abstractNumId w:val="30"/>
  </w:num>
  <w:num w:numId="17" w16cid:durableId="1726374959">
    <w:abstractNumId w:val="38"/>
  </w:num>
  <w:num w:numId="18" w16cid:durableId="2016956816">
    <w:abstractNumId w:val="14"/>
  </w:num>
  <w:num w:numId="19" w16cid:durableId="1842962359">
    <w:abstractNumId w:val="13"/>
  </w:num>
  <w:num w:numId="20" w16cid:durableId="1884556473">
    <w:abstractNumId w:val="24"/>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898858200">
    <w:abstractNumId w:val="19"/>
  </w:num>
  <w:num w:numId="32" w16cid:durableId="230773695">
    <w:abstractNumId w:val="19"/>
  </w:num>
  <w:num w:numId="33" w16cid:durableId="1197961057">
    <w:abstractNumId w:val="19"/>
  </w:num>
  <w:num w:numId="34" w16cid:durableId="220948816">
    <w:abstractNumId w:val="19"/>
  </w:num>
  <w:num w:numId="35" w16cid:durableId="1047921215">
    <w:abstractNumId w:val="20"/>
  </w:num>
  <w:num w:numId="36" w16cid:durableId="195969439">
    <w:abstractNumId w:val="19"/>
  </w:num>
  <w:num w:numId="37" w16cid:durableId="299462784">
    <w:abstractNumId w:val="19"/>
  </w:num>
  <w:num w:numId="38" w16cid:durableId="473110509">
    <w:abstractNumId w:val="19"/>
  </w:num>
  <w:num w:numId="39" w16cid:durableId="116026248">
    <w:abstractNumId w:val="19"/>
  </w:num>
  <w:num w:numId="40" w16cid:durableId="517231923">
    <w:abstractNumId w:val="19"/>
  </w:num>
  <w:num w:numId="41" w16cid:durableId="717240093">
    <w:abstractNumId w:val="19"/>
  </w:num>
  <w:num w:numId="42" w16cid:durableId="2072606811">
    <w:abstractNumId w:val="19"/>
  </w:num>
  <w:num w:numId="43" w16cid:durableId="225994523">
    <w:abstractNumId w:val="19"/>
  </w:num>
  <w:num w:numId="44" w16cid:durableId="46956149">
    <w:abstractNumId w:val="19"/>
  </w:num>
  <w:num w:numId="45" w16cid:durableId="569845245">
    <w:abstractNumId w:val="19"/>
  </w:num>
  <w:num w:numId="46" w16cid:durableId="39405343">
    <w:abstractNumId w:val="19"/>
  </w:num>
  <w:num w:numId="47" w16cid:durableId="1443842764">
    <w:abstractNumId w:val="15"/>
  </w:num>
  <w:num w:numId="48" w16cid:durableId="969674347">
    <w:abstractNumId w:val="26"/>
  </w:num>
  <w:num w:numId="49" w16cid:durableId="2017078032">
    <w:abstractNumId w:val="34"/>
  </w:num>
  <w:num w:numId="50" w16cid:durableId="1191727002">
    <w:abstractNumId w:val="33"/>
  </w:num>
  <w:num w:numId="51" w16cid:durableId="1155879767">
    <w:abstractNumId w:val="31"/>
  </w:num>
  <w:num w:numId="52" w16cid:durableId="74330194">
    <w:abstractNumId w:val="32"/>
  </w:num>
  <w:num w:numId="53" w16cid:durableId="1536232210">
    <w:abstractNumId w:val="36"/>
  </w:num>
  <w:num w:numId="54" w16cid:durableId="682317173">
    <w:abstractNumId w:val="23"/>
  </w:num>
  <w:num w:numId="55" w16cid:durableId="1035354198">
    <w:abstractNumId w:val="29"/>
  </w:num>
  <w:num w:numId="56" w16cid:durableId="1239709160">
    <w:abstractNumId w:val="25"/>
  </w:num>
  <w:num w:numId="57" w16cid:durableId="2074885343">
    <w:abstractNumId w:val="10"/>
  </w:num>
  <w:num w:numId="58" w16cid:durableId="549994308">
    <w:abstractNumId w:val="28"/>
  </w:num>
  <w:num w:numId="59" w16cid:durableId="915749881">
    <w:abstractNumId w:val="35"/>
  </w:num>
  <w:num w:numId="60" w16cid:durableId="373894684">
    <w:abstractNumId w:val="37"/>
  </w:num>
  <w:num w:numId="61" w16cid:durableId="518934448">
    <w:abstractNumId w:val="19"/>
  </w:num>
  <w:num w:numId="62" w16cid:durableId="1323702774">
    <w:abstractNumId w:val="19"/>
  </w:num>
  <w:num w:numId="63" w16cid:durableId="2080983172">
    <w:abstractNumId w:val="19"/>
  </w:num>
  <w:num w:numId="64" w16cid:durableId="438375503">
    <w:abstractNumId w:val="19"/>
  </w:num>
  <w:num w:numId="65" w16cid:durableId="1681930268">
    <w:abstractNumId w:val="19"/>
  </w:num>
  <w:num w:numId="66" w16cid:durableId="1210724527">
    <w:abstractNumId w:val="19"/>
  </w:num>
  <w:num w:numId="67" w16cid:durableId="443623730">
    <w:abstractNumId w:val="19"/>
  </w:num>
  <w:num w:numId="68" w16cid:durableId="793139379">
    <w:abstractNumId w:val="19"/>
  </w:num>
  <w:num w:numId="69" w16cid:durableId="955210551">
    <w:abstractNumId w:val="19"/>
  </w:num>
  <w:num w:numId="70" w16cid:durableId="292906768">
    <w:abstractNumId w:val="19"/>
  </w:num>
  <w:num w:numId="71" w16cid:durableId="1411846942">
    <w:abstractNumId w:val="19"/>
  </w:num>
  <w:num w:numId="72" w16cid:durableId="444156748">
    <w:abstractNumId w:val="19"/>
  </w:num>
  <w:num w:numId="73" w16cid:durableId="1274049297">
    <w:abstractNumId w:val="19"/>
  </w:num>
  <w:num w:numId="74" w16cid:durableId="309989852">
    <w:abstractNumId w:val="19"/>
  </w:num>
  <w:num w:numId="75" w16cid:durableId="940141804">
    <w:abstractNumId w:val="19"/>
  </w:num>
  <w:num w:numId="76" w16cid:durableId="823859279">
    <w:abstractNumId w:val="19"/>
  </w:num>
  <w:num w:numId="77" w16cid:durableId="1421175636">
    <w:abstractNumId w:val="19"/>
  </w:num>
  <w:num w:numId="78" w16cid:durableId="2076277273">
    <w:abstractNumId w:val="19"/>
  </w:num>
  <w:num w:numId="79" w16cid:durableId="600996239">
    <w:abstractNumId w:val="19"/>
  </w:num>
  <w:num w:numId="80" w16cid:durableId="505099144">
    <w:abstractNumId w:val="19"/>
  </w:num>
  <w:num w:numId="81" w16cid:durableId="15618289">
    <w:abstractNumId w:val="19"/>
  </w:num>
  <w:num w:numId="82" w16cid:durableId="800224039">
    <w:abstractNumId w:val="19"/>
  </w:num>
  <w:num w:numId="83" w16cid:durableId="386102221">
    <w:abstractNumId w:val="19"/>
  </w:num>
  <w:num w:numId="84" w16cid:durableId="1159878960">
    <w:abstractNumId w:val="19"/>
  </w:num>
  <w:num w:numId="85" w16cid:durableId="891698901">
    <w:abstractNumId w:val="19"/>
  </w:num>
  <w:num w:numId="86" w16cid:durableId="213851947">
    <w:abstractNumId w:val="19"/>
  </w:num>
  <w:num w:numId="87" w16cid:durableId="122236219">
    <w:abstractNumId w:val="19"/>
  </w:num>
  <w:num w:numId="88" w16cid:durableId="1486897526">
    <w:abstractNumId w:val="19"/>
  </w:num>
  <w:num w:numId="89" w16cid:durableId="952979864">
    <w:abstractNumId w:val="19"/>
  </w:num>
  <w:num w:numId="90" w16cid:durableId="574239593">
    <w:abstractNumId w:val="19"/>
  </w:num>
  <w:num w:numId="91" w16cid:durableId="304547138">
    <w:abstractNumId w:val="19"/>
  </w:num>
  <w:num w:numId="92" w16cid:durableId="1450009936">
    <w:abstractNumId w:val="19"/>
  </w:num>
  <w:num w:numId="93" w16cid:durableId="1674189462">
    <w:abstractNumId w:val="19"/>
  </w:num>
  <w:num w:numId="94" w16cid:durableId="621811042">
    <w:abstractNumId w:val="19"/>
  </w:num>
  <w:num w:numId="95" w16cid:durableId="944851740">
    <w:abstractNumId w:val="19"/>
  </w:num>
  <w:num w:numId="96" w16cid:durableId="809832235">
    <w:abstractNumId w:val="19"/>
  </w:num>
  <w:num w:numId="97" w16cid:durableId="1926375967">
    <w:abstractNumId w:val="19"/>
  </w:num>
  <w:num w:numId="98" w16cid:durableId="26495400">
    <w:abstractNumId w:val="19"/>
  </w:num>
  <w:num w:numId="99" w16cid:durableId="1402946475">
    <w:abstractNumId w:val="19"/>
  </w:num>
  <w:num w:numId="100" w16cid:durableId="1065762680">
    <w:abstractNumId w:val="19"/>
  </w:num>
  <w:num w:numId="101" w16cid:durableId="1204564218">
    <w:abstractNumId w:val="19"/>
  </w:num>
  <w:num w:numId="102" w16cid:durableId="254481377">
    <w:abstractNumId w:val="19"/>
  </w:num>
  <w:num w:numId="103" w16cid:durableId="1541748334">
    <w:abstractNumId w:val="19"/>
  </w:num>
  <w:num w:numId="104" w16cid:durableId="2071880297">
    <w:abstractNumId w:val="19"/>
  </w:num>
  <w:num w:numId="105" w16cid:durableId="1715033717">
    <w:abstractNumId w:val="19"/>
  </w:num>
  <w:num w:numId="106" w16cid:durableId="527988672">
    <w:abstractNumId w:val="19"/>
  </w:num>
  <w:num w:numId="107" w16cid:durableId="2114477578">
    <w:abstractNumId w:val="19"/>
  </w:num>
  <w:num w:numId="108" w16cid:durableId="1843427229">
    <w:abstractNumId w:val="19"/>
  </w:num>
  <w:num w:numId="109" w16cid:durableId="2060005887">
    <w:abstractNumId w:val="19"/>
  </w:num>
  <w:num w:numId="110" w16cid:durableId="666054388">
    <w:abstractNumId w:val="19"/>
  </w:num>
  <w:num w:numId="111" w16cid:durableId="2015954548">
    <w:abstractNumId w:val="19"/>
  </w:num>
  <w:num w:numId="112" w16cid:durableId="1722898018">
    <w:abstractNumId w:val="19"/>
  </w:num>
  <w:num w:numId="113" w16cid:durableId="1122578940">
    <w:abstractNumId w:val="19"/>
  </w:num>
  <w:num w:numId="114" w16cid:durableId="1595555072">
    <w:abstractNumId w:val="19"/>
  </w:num>
  <w:num w:numId="115" w16cid:durableId="1994286261">
    <w:abstractNumId w:val="19"/>
  </w:num>
  <w:num w:numId="116" w16cid:durableId="199438905">
    <w:abstractNumId w:val="11"/>
  </w:num>
  <w:num w:numId="117" w16cid:durableId="1503273002">
    <w:abstractNumId w:val="11"/>
  </w:num>
  <w:num w:numId="118" w16cid:durableId="1573154042">
    <w:abstractNumId w:val="19"/>
  </w:num>
  <w:num w:numId="119" w16cid:durableId="974603650">
    <w:abstractNumId w:val="22"/>
  </w:num>
  <w:num w:numId="120" w16cid:durableId="2102068676">
    <w:abstractNumId w:val="27"/>
  </w:num>
  <w:num w:numId="121" w16cid:durableId="1364787751">
    <w:abstractNumId w:val="16"/>
  </w:num>
  <w:num w:numId="122" w16cid:durableId="753892527">
    <w:abstractNumId w:val="19"/>
  </w:num>
  <w:num w:numId="123" w16cid:durableId="1707636049">
    <w:abstractNumId w:val="19"/>
  </w:num>
  <w:num w:numId="124" w16cid:durableId="1511869795">
    <w:abstractNumId w:val="19"/>
  </w:num>
  <w:num w:numId="125" w16cid:durableId="1550454034">
    <w:abstractNumId w:val="19"/>
  </w:num>
  <w:num w:numId="126" w16cid:durableId="607547871">
    <w:abstractNumId w:val="19"/>
  </w:num>
  <w:num w:numId="127" w16cid:durableId="719209761">
    <w:abstractNumId w:val="19"/>
  </w:num>
  <w:num w:numId="128" w16cid:durableId="1104308437">
    <w:abstractNumId w:val="19"/>
  </w:num>
  <w:num w:numId="129" w16cid:durableId="1743214381">
    <w:abstractNumId w:val="19"/>
  </w:num>
  <w:num w:numId="130" w16cid:durableId="1487359319">
    <w:abstractNumId w:val="19"/>
  </w:num>
  <w:num w:numId="131" w16cid:durableId="1401094432">
    <w:abstractNumId w:val="12"/>
  </w:num>
  <w:num w:numId="132" w16cid:durableId="393772168">
    <w:abstractNumId w:val="19"/>
  </w:num>
  <w:num w:numId="133" w16cid:durableId="2144812011">
    <w:abstractNumId w:val="19"/>
  </w:num>
  <w:num w:numId="134" w16cid:durableId="540753030">
    <w:abstractNumId w:val="19"/>
  </w:num>
  <w:num w:numId="135" w16cid:durableId="200675944">
    <w:abstractNumId w:val="19"/>
  </w:num>
  <w:num w:numId="136" w16cid:durableId="1170877264">
    <w:abstractNumId w:val="19"/>
  </w:num>
  <w:num w:numId="137" w16cid:durableId="2129621628">
    <w:abstractNumId w:val="19"/>
  </w:num>
  <w:num w:numId="138" w16cid:durableId="678166771">
    <w:abstractNumId w:val="19"/>
  </w:num>
  <w:num w:numId="139" w16cid:durableId="1537304794">
    <w:abstractNumId w:val="19"/>
  </w:num>
  <w:num w:numId="140" w16cid:durableId="2115392696">
    <w:abstractNumId w:val="19"/>
  </w:num>
  <w:num w:numId="141" w16cid:durableId="1149907044">
    <w:abstractNumId w:val="11"/>
  </w:num>
  <w:numIdMacAtCleanup w:val="1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2"/>
  <w:mirrorMargins/>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0B"/>
    <w:rsid w:val="000374F2"/>
    <w:rsid w:val="0004257F"/>
    <w:rsid w:val="000438E2"/>
    <w:rsid w:val="000440C0"/>
    <w:rsid w:val="000518A1"/>
    <w:rsid w:val="00052262"/>
    <w:rsid w:val="00054168"/>
    <w:rsid w:val="00055455"/>
    <w:rsid w:val="00060093"/>
    <w:rsid w:val="00072D10"/>
    <w:rsid w:val="00090567"/>
    <w:rsid w:val="00096387"/>
    <w:rsid w:val="000C033F"/>
    <w:rsid w:val="000C56AC"/>
    <w:rsid w:val="000D278C"/>
    <w:rsid w:val="000F0B2F"/>
    <w:rsid w:val="000F0E7A"/>
    <w:rsid w:val="001232E6"/>
    <w:rsid w:val="001255D8"/>
    <w:rsid w:val="001270DC"/>
    <w:rsid w:val="001445AD"/>
    <w:rsid w:val="00147C95"/>
    <w:rsid w:val="00151B6D"/>
    <w:rsid w:val="0015226D"/>
    <w:rsid w:val="00152660"/>
    <w:rsid w:val="00162783"/>
    <w:rsid w:val="00174D08"/>
    <w:rsid w:val="00186B40"/>
    <w:rsid w:val="0019156D"/>
    <w:rsid w:val="001A0B0F"/>
    <w:rsid w:val="001A33D0"/>
    <w:rsid w:val="001A6FE7"/>
    <w:rsid w:val="001B0F4C"/>
    <w:rsid w:val="001B51CD"/>
    <w:rsid w:val="001C62AE"/>
    <w:rsid w:val="001C6575"/>
    <w:rsid w:val="001D7ACF"/>
    <w:rsid w:val="00202951"/>
    <w:rsid w:val="00204760"/>
    <w:rsid w:val="00212579"/>
    <w:rsid w:val="002139B0"/>
    <w:rsid w:val="00264095"/>
    <w:rsid w:val="00280CD5"/>
    <w:rsid w:val="002812EB"/>
    <w:rsid w:val="002813DC"/>
    <w:rsid w:val="00286EF7"/>
    <w:rsid w:val="002943E4"/>
    <w:rsid w:val="00294FB0"/>
    <w:rsid w:val="00297FAA"/>
    <w:rsid w:val="002B2E0B"/>
    <w:rsid w:val="002B522E"/>
    <w:rsid w:val="002C453D"/>
    <w:rsid w:val="002C4667"/>
    <w:rsid w:val="002E0796"/>
    <w:rsid w:val="00314414"/>
    <w:rsid w:val="0031735F"/>
    <w:rsid w:val="003259B9"/>
    <w:rsid w:val="00333718"/>
    <w:rsid w:val="003621EE"/>
    <w:rsid w:val="00363720"/>
    <w:rsid w:val="00383C4F"/>
    <w:rsid w:val="00390BFD"/>
    <w:rsid w:val="00395614"/>
    <w:rsid w:val="00395E39"/>
    <w:rsid w:val="00396685"/>
    <w:rsid w:val="003B153F"/>
    <w:rsid w:val="003E18DF"/>
    <w:rsid w:val="003E35CA"/>
    <w:rsid w:val="00400F60"/>
    <w:rsid w:val="00404DBD"/>
    <w:rsid w:val="00405A68"/>
    <w:rsid w:val="00415A6D"/>
    <w:rsid w:val="00426C8C"/>
    <w:rsid w:val="0044020D"/>
    <w:rsid w:val="004417F0"/>
    <w:rsid w:val="004421EF"/>
    <w:rsid w:val="00443D7C"/>
    <w:rsid w:val="004562F9"/>
    <w:rsid w:val="00481387"/>
    <w:rsid w:val="00486800"/>
    <w:rsid w:val="00490CBC"/>
    <w:rsid w:val="004911DF"/>
    <w:rsid w:val="00492AA4"/>
    <w:rsid w:val="00494DC9"/>
    <w:rsid w:val="004A0A9F"/>
    <w:rsid w:val="004A0EA3"/>
    <w:rsid w:val="004A63D9"/>
    <w:rsid w:val="004B049A"/>
    <w:rsid w:val="004C241D"/>
    <w:rsid w:val="004D16C0"/>
    <w:rsid w:val="004D3DEB"/>
    <w:rsid w:val="004E5623"/>
    <w:rsid w:val="004E6E8E"/>
    <w:rsid w:val="004F01F3"/>
    <w:rsid w:val="004F187F"/>
    <w:rsid w:val="004F3673"/>
    <w:rsid w:val="00501F28"/>
    <w:rsid w:val="00526284"/>
    <w:rsid w:val="0054733A"/>
    <w:rsid w:val="0055697C"/>
    <w:rsid w:val="00573B1A"/>
    <w:rsid w:val="00596E93"/>
    <w:rsid w:val="005A6C19"/>
    <w:rsid w:val="005B3EC6"/>
    <w:rsid w:val="005C3646"/>
    <w:rsid w:val="005C5F89"/>
    <w:rsid w:val="005C7D63"/>
    <w:rsid w:val="005D35B0"/>
    <w:rsid w:val="005D6017"/>
    <w:rsid w:val="005E470A"/>
    <w:rsid w:val="006037D9"/>
    <w:rsid w:val="00610D56"/>
    <w:rsid w:val="00623E81"/>
    <w:rsid w:val="0062606B"/>
    <w:rsid w:val="00652F34"/>
    <w:rsid w:val="00673172"/>
    <w:rsid w:val="00675DB0"/>
    <w:rsid w:val="0068101F"/>
    <w:rsid w:val="00692383"/>
    <w:rsid w:val="006A64C5"/>
    <w:rsid w:val="006C48BF"/>
    <w:rsid w:val="006C4EA3"/>
    <w:rsid w:val="006D1276"/>
    <w:rsid w:val="006D30D7"/>
    <w:rsid w:val="006D3D76"/>
    <w:rsid w:val="006D4097"/>
    <w:rsid w:val="007159D1"/>
    <w:rsid w:val="00732C4F"/>
    <w:rsid w:val="0073389D"/>
    <w:rsid w:val="00736962"/>
    <w:rsid w:val="0074119C"/>
    <w:rsid w:val="00751770"/>
    <w:rsid w:val="00762AED"/>
    <w:rsid w:val="00770E9C"/>
    <w:rsid w:val="007733A5"/>
    <w:rsid w:val="007812F0"/>
    <w:rsid w:val="007A4542"/>
    <w:rsid w:val="007B5DAA"/>
    <w:rsid w:val="007C16D2"/>
    <w:rsid w:val="007C6648"/>
    <w:rsid w:val="007D217B"/>
    <w:rsid w:val="007F3B91"/>
    <w:rsid w:val="007F4B89"/>
    <w:rsid w:val="007F7F35"/>
    <w:rsid w:val="0080667E"/>
    <w:rsid w:val="00815592"/>
    <w:rsid w:val="0083669C"/>
    <w:rsid w:val="00840CCE"/>
    <w:rsid w:val="00854D5C"/>
    <w:rsid w:val="00857400"/>
    <w:rsid w:val="0086249A"/>
    <w:rsid w:val="00864D32"/>
    <w:rsid w:val="008713ED"/>
    <w:rsid w:val="008814B2"/>
    <w:rsid w:val="00885E28"/>
    <w:rsid w:val="00897961"/>
    <w:rsid w:val="008A6D64"/>
    <w:rsid w:val="008B41DC"/>
    <w:rsid w:val="008D484B"/>
    <w:rsid w:val="008D5B84"/>
    <w:rsid w:val="008E39EC"/>
    <w:rsid w:val="008F2F5F"/>
    <w:rsid w:val="00914FA0"/>
    <w:rsid w:val="00926802"/>
    <w:rsid w:val="0093752E"/>
    <w:rsid w:val="00952951"/>
    <w:rsid w:val="0097303B"/>
    <w:rsid w:val="00973C28"/>
    <w:rsid w:val="00982C54"/>
    <w:rsid w:val="00983874"/>
    <w:rsid w:val="009920EB"/>
    <w:rsid w:val="009B065F"/>
    <w:rsid w:val="009D2CA7"/>
    <w:rsid w:val="009D5BE7"/>
    <w:rsid w:val="009E7B5A"/>
    <w:rsid w:val="009F333C"/>
    <w:rsid w:val="00A10C28"/>
    <w:rsid w:val="00A14F13"/>
    <w:rsid w:val="00A32032"/>
    <w:rsid w:val="00A4141A"/>
    <w:rsid w:val="00A45AE0"/>
    <w:rsid w:val="00A50D78"/>
    <w:rsid w:val="00A5689F"/>
    <w:rsid w:val="00A600A4"/>
    <w:rsid w:val="00A752AD"/>
    <w:rsid w:val="00A87448"/>
    <w:rsid w:val="00AD6264"/>
    <w:rsid w:val="00B01B4E"/>
    <w:rsid w:val="00B07690"/>
    <w:rsid w:val="00B14C49"/>
    <w:rsid w:val="00B16F7C"/>
    <w:rsid w:val="00B228CC"/>
    <w:rsid w:val="00B523B3"/>
    <w:rsid w:val="00B77025"/>
    <w:rsid w:val="00B80F08"/>
    <w:rsid w:val="00B83404"/>
    <w:rsid w:val="00B87BB0"/>
    <w:rsid w:val="00B9118A"/>
    <w:rsid w:val="00B91917"/>
    <w:rsid w:val="00B93A2F"/>
    <w:rsid w:val="00B96558"/>
    <w:rsid w:val="00BA1F97"/>
    <w:rsid w:val="00BA6DC9"/>
    <w:rsid w:val="00BA6E9D"/>
    <w:rsid w:val="00BB3B8D"/>
    <w:rsid w:val="00BB69CE"/>
    <w:rsid w:val="00BC394B"/>
    <w:rsid w:val="00BC6702"/>
    <w:rsid w:val="00BE5F1A"/>
    <w:rsid w:val="00BF1FA0"/>
    <w:rsid w:val="00BF7921"/>
    <w:rsid w:val="00C07AE9"/>
    <w:rsid w:val="00C10851"/>
    <w:rsid w:val="00C1521D"/>
    <w:rsid w:val="00C33932"/>
    <w:rsid w:val="00C354CE"/>
    <w:rsid w:val="00C4462E"/>
    <w:rsid w:val="00C4479A"/>
    <w:rsid w:val="00C507FB"/>
    <w:rsid w:val="00C55221"/>
    <w:rsid w:val="00C618F1"/>
    <w:rsid w:val="00C65F83"/>
    <w:rsid w:val="00C800D6"/>
    <w:rsid w:val="00C80DEE"/>
    <w:rsid w:val="00C81D8F"/>
    <w:rsid w:val="00C83357"/>
    <w:rsid w:val="00C845B4"/>
    <w:rsid w:val="00C878AB"/>
    <w:rsid w:val="00CA0F77"/>
    <w:rsid w:val="00CA12C1"/>
    <w:rsid w:val="00CB117B"/>
    <w:rsid w:val="00CB5EBE"/>
    <w:rsid w:val="00CB7E85"/>
    <w:rsid w:val="00CC3383"/>
    <w:rsid w:val="00CD0D5E"/>
    <w:rsid w:val="00CF1D43"/>
    <w:rsid w:val="00D17B54"/>
    <w:rsid w:val="00D21A10"/>
    <w:rsid w:val="00D33289"/>
    <w:rsid w:val="00D354DD"/>
    <w:rsid w:val="00D452C7"/>
    <w:rsid w:val="00D5272E"/>
    <w:rsid w:val="00D5355B"/>
    <w:rsid w:val="00D74712"/>
    <w:rsid w:val="00D768C8"/>
    <w:rsid w:val="00DB22D5"/>
    <w:rsid w:val="00DB6BB6"/>
    <w:rsid w:val="00DC4FF7"/>
    <w:rsid w:val="00DD1BA4"/>
    <w:rsid w:val="00DE4393"/>
    <w:rsid w:val="00DF121D"/>
    <w:rsid w:val="00DF6AAF"/>
    <w:rsid w:val="00E014A1"/>
    <w:rsid w:val="00E02191"/>
    <w:rsid w:val="00E0636A"/>
    <w:rsid w:val="00E222B9"/>
    <w:rsid w:val="00E45DE1"/>
    <w:rsid w:val="00E66E01"/>
    <w:rsid w:val="00E7296C"/>
    <w:rsid w:val="00E92D9D"/>
    <w:rsid w:val="00EA7BD6"/>
    <w:rsid w:val="00EB5B98"/>
    <w:rsid w:val="00EB5FF5"/>
    <w:rsid w:val="00EB7F98"/>
    <w:rsid w:val="00EC2BEA"/>
    <w:rsid w:val="00ED0975"/>
    <w:rsid w:val="00ED5BBF"/>
    <w:rsid w:val="00ED5FAB"/>
    <w:rsid w:val="00ED7556"/>
    <w:rsid w:val="00F02992"/>
    <w:rsid w:val="00F20431"/>
    <w:rsid w:val="00F248F9"/>
    <w:rsid w:val="00F42FEA"/>
    <w:rsid w:val="00F44352"/>
    <w:rsid w:val="00F50483"/>
    <w:rsid w:val="00F746A8"/>
    <w:rsid w:val="00F77E4F"/>
    <w:rsid w:val="00F81286"/>
    <w:rsid w:val="00F81ACE"/>
    <w:rsid w:val="00F828CA"/>
    <w:rsid w:val="00F85048"/>
    <w:rsid w:val="00F86AE0"/>
    <w:rsid w:val="00F952B9"/>
    <w:rsid w:val="00FA1F1F"/>
    <w:rsid w:val="00FA5917"/>
    <w:rsid w:val="00FC1FDA"/>
    <w:rsid w:val="00FD25F7"/>
    <w:rsid w:val="00FF2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F8AB6"/>
  <w15:chartTrackingRefBased/>
  <w15:docId w15:val="{1826F970-B3EA-B544-9F74-E31DF9ED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B51CD"/>
    <w:pPr>
      <w:numPr>
        <w:ilvl w:val="5"/>
      </w:numPr>
      <w:outlineLvl w:val="5"/>
    </w:pPr>
  </w:style>
  <w:style w:type="paragraph" w:styleId="Heading7">
    <w:name w:val="heading 7"/>
    <w:aliases w:val="Bulleted list,L7"/>
    <w:basedOn w:val="Heading6"/>
    <w:next w:val="Normal"/>
    <w:link w:val="Heading7Char"/>
    <w:uiPriority w:val="9"/>
    <w:qFormat/>
    <w:rsid w:val="000C56AC"/>
    <w:pPr>
      <w:numPr>
        <w:ilvl w:val="0"/>
        <w:numId w:val="0"/>
      </w:numPr>
      <w:tabs>
        <w:tab w:val="clear" w:pos="1021"/>
        <w:tab w:val="num" w:pos="3440"/>
      </w:tabs>
      <w:spacing w:after="240" w:line="230" w:lineRule="exact"/>
      <w:ind w:left="2000"/>
      <w:outlineLvl w:val="6"/>
    </w:pPr>
    <w:rPr>
      <w:sz w:val="20"/>
      <w:szCs w:val="20"/>
      <w:lang w:val="de-DE"/>
    </w:rPr>
  </w:style>
  <w:style w:type="paragraph" w:styleId="Heading8">
    <w:name w:val="heading 8"/>
    <w:aliases w:val="Legal Level 1.1.1.,Center Bold"/>
    <w:basedOn w:val="Heading6"/>
    <w:next w:val="Normal"/>
    <w:link w:val="Heading8Char"/>
    <w:uiPriority w:val="9"/>
    <w:qFormat/>
    <w:rsid w:val="000C56AC"/>
    <w:pPr>
      <w:numPr>
        <w:ilvl w:val="0"/>
        <w:numId w:val="0"/>
      </w:numPr>
      <w:tabs>
        <w:tab w:val="clear" w:pos="1021"/>
        <w:tab w:val="num" w:pos="3800"/>
      </w:tabs>
      <w:spacing w:after="240" w:line="230" w:lineRule="exact"/>
      <w:ind w:left="2000"/>
      <w:outlineLvl w:val="7"/>
    </w:pPr>
    <w:rPr>
      <w:sz w:val="20"/>
      <w:szCs w:val="20"/>
      <w:lang w:val="de-DE"/>
    </w:rPr>
  </w:style>
  <w:style w:type="paragraph" w:styleId="Heading9">
    <w:name w:val="heading 9"/>
    <w:aliases w:val="Figure Heading,FH,Titre 10"/>
    <w:basedOn w:val="Heading6"/>
    <w:next w:val="Normal"/>
    <w:link w:val="Heading9Char"/>
    <w:uiPriority w:val="9"/>
    <w:qFormat/>
    <w:rsid w:val="000C56AC"/>
    <w:pPr>
      <w:numPr>
        <w:ilvl w:val="0"/>
        <w:numId w:val="0"/>
      </w:numPr>
      <w:tabs>
        <w:tab w:val="clear" w:pos="1021"/>
        <w:tab w:val="num" w:pos="3800"/>
      </w:tabs>
      <w:spacing w:after="240" w:line="230" w:lineRule="exact"/>
      <w:ind w:left="2000"/>
      <w:outlineLvl w:val="8"/>
    </w:pPr>
    <w:rPr>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rsid w:val="001B51CD"/>
    <w:rPr>
      <w:rFonts w:ascii="Cambria" w:eastAsia="MS Mincho" w:hAnsi="Cambria"/>
      <w:b/>
      <w:sz w:val="24"/>
      <w:lang w:val="en-GB" w:eastAsia="ja-JP"/>
    </w:rPr>
  </w:style>
  <w:style w:type="character" w:customStyle="1" w:styleId="Heading3Char">
    <w:name w:val="Heading 3 Char"/>
    <w:link w:val="Heading3"/>
    <w:uiPriority w:val="9"/>
    <w:rsid w:val="001B51CD"/>
    <w:rPr>
      <w:rFonts w:ascii="Cambria" w:eastAsia="MS Mincho" w:hAnsi="Cambria"/>
      <w:b/>
      <w:sz w:val="22"/>
      <w:lang w:val="en-GB" w:eastAsia="ja-JP"/>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rsid w:val="001B51CD"/>
    <w:rPr>
      <w:rFonts w:ascii="Cambria" w:eastAsia="MS Mincho" w:hAnsi="Cambria"/>
      <w:b/>
      <w:sz w:val="22"/>
      <w:lang w:val="en-GB"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B51CD"/>
    <w:rPr>
      <w:rFonts w:ascii="Cambria" w:eastAsia="MS Mincho" w:hAnsi="Cambria"/>
      <w:b/>
      <w:sz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TableCell">
    <w:name w:val="Table Cell"/>
    <w:basedOn w:val="Normal"/>
    <w:qFormat/>
    <w:rsid w:val="000C56AC"/>
    <w:pPr>
      <w:tabs>
        <w:tab w:val="clear" w:pos="403"/>
      </w:tabs>
      <w:spacing w:after="0" w:line="240" w:lineRule="auto"/>
      <w:jc w:val="left"/>
    </w:pPr>
    <w:rPr>
      <w:rFonts w:eastAsia="Arial" w:cs="Arial"/>
      <w:lang w:val="en-US"/>
    </w:rPr>
  </w:style>
  <w:style w:type="paragraph" w:customStyle="1" w:styleId="TableColumnHeading">
    <w:name w:val="Table Column Heading"/>
    <w:basedOn w:val="Normal"/>
    <w:qFormat/>
    <w:rsid w:val="000C56AC"/>
    <w:pPr>
      <w:keepNext/>
      <w:tabs>
        <w:tab w:val="clear" w:pos="403"/>
      </w:tabs>
      <w:spacing w:after="0" w:line="240" w:lineRule="auto"/>
      <w:jc w:val="left"/>
    </w:pPr>
    <w:rPr>
      <w:rFonts w:eastAsia="Arial" w:cs="Arial"/>
      <w:b/>
      <w:bCs/>
      <w:lang w:val="en-US" w:eastAsia="zh-CN"/>
    </w:rPr>
  </w:style>
  <w:style w:type="paragraph" w:customStyle="1" w:styleId="TableCaption">
    <w:name w:val="Table Caption"/>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paragraph" w:customStyle="1" w:styleId="Figure">
    <w:name w:val="Figure"/>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0C56AC"/>
    <w:rPr>
      <w:i/>
      <w:iCs/>
      <w:color w:val="44546A" w:themeColor="text2"/>
      <w:sz w:val="18"/>
      <w:szCs w:val="18"/>
      <w:lang w:val="en-GB"/>
    </w:rPr>
  </w:style>
  <w:style w:type="character" w:customStyle="1" w:styleId="codeChar">
    <w:name w:val="code Char"/>
    <w:qFormat/>
    <w:rsid w:val="000C56AC"/>
    <w:rPr>
      <w:rFonts w:ascii="Courier New" w:hAnsi="Courier New"/>
      <w:noProof/>
      <w:lang w:val="en-GB" w:eastAsia="ja-JP" w:bidi="ar-SA"/>
    </w:rPr>
  </w:style>
  <w:style w:type="character" w:customStyle="1" w:styleId="Heading7Char">
    <w:name w:val="Heading 7 Char"/>
    <w:aliases w:val="Bulleted list Char,L7 Char"/>
    <w:basedOn w:val="DefaultParagraphFont"/>
    <w:link w:val="Heading7"/>
    <w:uiPriority w:val="9"/>
    <w:rsid w:val="000C56AC"/>
    <w:rPr>
      <w:rFonts w:eastAsia="MS Mincho"/>
      <w:b/>
      <w:lang w:val="de-DE" w:eastAsia="ja-JP"/>
    </w:rPr>
  </w:style>
  <w:style w:type="character" w:customStyle="1" w:styleId="Heading8Char">
    <w:name w:val="Heading 8 Char"/>
    <w:aliases w:val="Legal Level 1.1.1. Char,Center Bold Char"/>
    <w:basedOn w:val="DefaultParagraphFont"/>
    <w:link w:val="Heading8"/>
    <w:uiPriority w:val="9"/>
    <w:rsid w:val="000C56AC"/>
    <w:rPr>
      <w:rFonts w:eastAsia="MS Mincho"/>
      <w:b/>
      <w:lang w:val="de-DE" w:eastAsia="ja-JP"/>
    </w:rPr>
  </w:style>
  <w:style w:type="character" w:customStyle="1" w:styleId="Heading9Char">
    <w:name w:val="Heading 9 Char"/>
    <w:aliases w:val="Figure Heading Char,FH Char,Titre 10 Char"/>
    <w:basedOn w:val="DefaultParagraphFont"/>
    <w:link w:val="Heading9"/>
    <w:uiPriority w:val="9"/>
    <w:rsid w:val="000C56AC"/>
    <w:rPr>
      <w:rFonts w:eastAsia="MS Mincho"/>
      <w:b/>
      <w:lang w:val="de-DE" w:eastAsia="ja-JP"/>
    </w:rPr>
  </w:style>
  <w:style w:type="paragraph" w:styleId="Title">
    <w:name w:val="Title"/>
    <w:basedOn w:val="Normal"/>
    <w:link w:val="TitleChar"/>
    <w:uiPriority w:val="10"/>
    <w:qFormat/>
    <w:rsid w:val="000C56AC"/>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0C56AC"/>
    <w:rPr>
      <w:rFonts w:ascii="Arial" w:eastAsia="Arial" w:hAnsi="Arial" w:cs="Arial"/>
      <w:b/>
      <w:bCs/>
      <w:sz w:val="29"/>
      <w:szCs w:val="29"/>
      <w:u w:val="single" w:color="000000"/>
    </w:rPr>
  </w:style>
  <w:style w:type="paragraph" w:styleId="Revision">
    <w:name w:val="Revision"/>
    <w:hidden/>
    <w:uiPriority w:val="99"/>
    <w:semiHidden/>
    <w:rsid w:val="000C56AC"/>
    <w:rPr>
      <w:rFonts w:ascii="Times New Roman" w:eastAsia="Arial" w:hAnsi="Times New Roman" w:cs="Arial"/>
      <w:sz w:val="22"/>
      <w:szCs w:val="22"/>
    </w:rPr>
  </w:style>
  <w:style w:type="character" w:styleId="CommentReference">
    <w:name w:val="annotation reference"/>
    <w:uiPriority w:val="99"/>
    <w:rsid w:val="000C56AC"/>
    <w:rPr>
      <w:noProof w:val="0"/>
      <w:sz w:val="16"/>
      <w:lang w:val="fr-FR"/>
    </w:rPr>
  </w:style>
  <w:style w:type="paragraph" w:styleId="TOCHeading">
    <w:name w:val="TOC Heading"/>
    <w:basedOn w:val="Normal"/>
    <w:next w:val="Normal"/>
    <w:uiPriority w:val="39"/>
    <w:unhideWhenUsed/>
    <w:qFormat/>
    <w:rsid w:val="000C56AC"/>
    <w:pPr>
      <w:keepNext/>
      <w:keepLines/>
      <w:tabs>
        <w:tab w:val="clear" w:pos="403"/>
        <w:tab w:val="left" w:pos="560"/>
      </w:tabs>
      <w:suppressAutoHyphens/>
      <w:spacing w:before="960" w:after="240" w:line="240" w:lineRule="auto"/>
      <w:jc w:val="left"/>
    </w:pPr>
    <w:rPr>
      <w:rFonts w:eastAsiaTheme="majorEastAsia" w:cstheme="majorBidi"/>
      <w:b/>
      <w:sz w:val="28"/>
      <w:szCs w:val="32"/>
      <w:lang w:eastAsia="ja-JP"/>
    </w:rPr>
  </w:style>
  <w:style w:type="character" w:customStyle="1" w:styleId="A8">
    <w:name w:val="A8"/>
    <w:uiPriority w:val="99"/>
    <w:rsid w:val="000C56AC"/>
    <w:rPr>
      <w:rFonts w:cs="Cambria"/>
      <w:color w:val="053BF5"/>
      <w:sz w:val="22"/>
      <w:szCs w:val="22"/>
      <w:u w:val="single"/>
    </w:rPr>
  </w:style>
  <w:style w:type="character" w:customStyle="1" w:styleId="InlineCode">
    <w:name w:val="Inline Code"/>
    <w:basedOn w:val="DefaultParagraphFont"/>
    <w:uiPriority w:val="1"/>
    <w:qFormat/>
    <w:rsid w:val="000C56AC"/>
    <w:rPr>
      <w:rFonts w:ascii="Courier New" w:hAnsi="Courier New" w:cs="Courier New"/>
      <w:sz w:val="22"/>
      <w:szCs w:val="20"/>
    </w:rPr>
  </w:style>
  <w:style w:type="paragraph" w:styleId="FootnoteText">
    <w:name w:val="footnote text"/>
    <w:basedOn w:val="Normal"/>
    <w:link w:val="FootnoteTextChar"/>
    <w:semiHidden/>
    <w:rsid w:val="000C56AC"/>
    <w:pPr>
      <w:tabs>
        <w:tab w:val="clear" w:pos="403"/>
        <w:tab w:val="left" w:pos="340"/>
      </w:tabs>
      <w:spacing w:line="210" w:lineRule="atLeast"/>
    </w:pPr>
    <w:rPr>
      <w:rFonts w:eastAsia="MS Mincho"/>
      <w:sz w:val="18"/>
      <w:szCs w:val="20"/>
      <w:lang w:val="en-US" w:eastAsia="ja-JP"/>
    </w:rPr>
  </w:style>
  <w:style w:type="character" w:customStyle="1" w:styleId="FootnoteTextChar">
    <w:name w:val="Footnote Text Char"/>
    <w:basedOn w:val="DefaultParagraphFont"/>
    <w:link w:val="FootnoteText"/>
    <w:semiHidden/>
    <w:rsid w:val="000C56AC"/>
    <w:rPr>
      <w:rFonts w:eastAsia="MS Mincho"/>
      <w:sz w:val="18"/>
      <w:lang w:eastAsia="ja-JP"/>
    </w:rPr>
  </w:style>
  <w:style w:type="character" w:styleId="FootnoteReference">
    <w:name w:val="footnote reference"/>
    <w:aliases w:val="Appel note de bas de p"/>
    <w:semiHidden/>
    <w:rsid w:val="000C56AC"/>
    <w:rPr>
      <w:noProof/>
      <w:position w:val="6"/>
      <w:sz w:val="16"/>
      <w:vertAlign w:val="baseline"/>
      <w:lang w:val="fr-FR"/>
    </w:rPr>
  </w:style>
  <w:style w:type="paragraph" w:customStyle="1" w:styleId="zzForeword">
    <w:name w:val="zzForeword"/>
    <w:basedOn w:val="Introduction"/>
    <w:next w:val="BodyText"/>
    <w:rsid w:val="000C56AC"/>
    <w:pPr>
      <w:tabs>
        <w:tab w:val="clear" w:pos="400"/>
      </w:tabs>
    </w:pPr>
    <w:rPr>
      <w:color w:val="0000FF"/>
    </w:rPr>
  </w:style>
  <w:style w:type="character" w:customStyle="1" w:styleId="stddocNumber">
    <w:name w:val="std_docNumber"/>
    <w:rsid w:val="000C56AC"/>
    <w:rPr>
      <w:rFonts w:ascii="Cambria" w:hAnsi="Cambria"/>
      <w:bdr w:val="none" w:sz="0" w:space="0" w:color="auto"/>
      <w:shd w:val="clear" w:color="auto" w:fill="F2DBDB"/>
    </w:rPr>
  </w:style>
  <w:style w:type="character" w:customStyle="1" w:styleId="stddocPartNumber">
    <w:name w:val="std_docPartNumber"/>
    <w:rsid w:val="000C56AC"/>
    <w:rPr>
      <w:rFonts w:ascii="Cambria" w:hAnsi="Cambria"/>
      <w:bdr w:val="none" w:sz="0" w:space="0" w:color="auto"/>
      <w:shd w:val="clear" w:color="auto" w:fill="EAF1DD"/>
    </w:rPr>
  </w:style>
  <w:style w:type="character" w:customStyle="1" w:styleId="stdpublisher">
    <w:name w:val="std_publisher"/>
    <w:rsid w:val="000C56AC"/>
    <w:rPr>
      <w:rFonts w:ascii="Cambria" w:hAnsi="Cambria"/>
      <w:bdr w:val="none" w:sz="0" w:space="0" w:color="auto"/>
      <w:shd w:val="clear" w:color="auto" w:fill="C6D9F1"/>
    </w:rPr>
  </w:style>
  <w:style w:type="paragraph" w:customStyle="1" w:styleId="Introduction">
    <w:name w:val="Introduction"/>
    <w:basedOn w:val="Normal"/>
    <w:next w:val="BodyText"/>
    <w:rsid w:val="000C56AC"/>
    <w:pPr>
      <w:keepNext/>
      <w:pageBreakBefore/>
      <w:tabs>
        <w:tab w:val="clear" w:pos="403"/>
        <w:tab w:val="left" w:pos="400"/>
      </w:tabs>
      <w:suppressAutoHyphens/>
      <w:spacing w:before="960" w:after="240" w:line="240" w:lineRule="auto"/>
      <w:jc w:val="left"/>
    </w:pPr>
    <w:rPr>
      <w:rFonts w:eastAsia="MS Mincho"/>
      <w:b/>
      <w:sz w:val="28"/>
      <w:szCs w:val="20"/>
      <w:lang w:val="en-US" w:eastAsia="ja-JP"/>
    </w:rPr>
  </w:style>
  <w:style w:type="paragraph" w:customStyle="1" w:styleId="Atom">
    <w:name w:val="Atom"/>
    <w:basedOn w:val="Normal"/>
    <w:qFormat/>
    <w:rsid w:val="000C56AC"/>
    <w:pPr>
      <w:keepNext/>
      <w:keepLines/>
      <w:tabs>
        <w:tab w:val="clear" w:pos="403"/>
      </w:tabs>
      <w:spacing w:after="220" w:line="240" w:lineRule="auto"/>
      <w:contextualSpacing/>
      <w:jc w:val="left"/>
    </w:pPr>
    <w:rPr>
      <w:rFonts w:eastAsia="Times New Roman"/>
    </w:rPr>
  </w:style>
  <w:style w:type="paragraph" w:styleId="BlockText">
    <w:name w:val="Block Text"/>
    <w:basedOn w:val="Normal"/>
    <w:rsid w:val="000C56AC"/>
    <w:pPr>
      <w:tabs>
        <w:tab w:val="clear" w:pos="403"/>
      </w:tabs>
      <w:spacing w:line="230" w:lineRule="atLeast"/>
      <w:ind w:left="1440" w:right="1440"/>
    </w:pPr>
    <w:rPr>
      <w:rFonts w:eastAsia="MS Mincho"/>
      <w:szCs w:val="20"/>
      <w:lang w:val="en-US" w:eastAsia="ja-JP"/>
    </w:rPr>
  </w:style>
  <w:style w:type="paragraph" w:customStyle="1" w:styleId="BoxHeading4">
    <w:name w:val="BoxHeading 4"/>
    <w:basedOn w:val="Heading4"/>
    <w:rsid w:val="000C56AC"/>
    <w:pPr>
      <w:numPr>
        <w:ilvl w:val="0"/>
        <w:numId w:val="0"/>
      </w:numPr>
      <w:tabs>
        <w:tab w:val="clear" w:pos="1021"/>
        <w:tab w:val="left" w:pos="940"/>
        <w:tab w:val="num" w:pos="3080"/>
      </w:tabs>
      <w:spacing w:before="240" w:line="230" w:lineRule="exact"/>
      <w:ind w:left="864" w:hanging="864"/>
    </w:pPr>
    <w:rPr>
      <w:sz w:val="20"/>
      <w:szCs w:val="20"/>
      <w:lang w:eastAsia="en-US"/>
    </w:rPr>
  </w:style>
  <w:style w:type="paragraph" w:customStyle="1" w:styleId="code0">
    <w:name w:val="code"/>
    <w:basedOn w:val="Normal"/>
    <w:next w:val="Normal"/>
    <w:link w:val="codeZchn"/>
    <w:qFormat/>
    <w:rsid w:val="000C56AC"/>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line="240" w:lineRule="auto"/>
      <w:contextualSpacing/>
      <w:jc w:val="left"/>
    </w:pPr>
    <w:rPr>
      <w:rFonts w:ascii="Courier New" w:eastAsia="Times New Roman" w:hAnsi="Courier New"/>
      <w:noProof/>
      <w:szCs w:val="20"/>
    </w:rPr>
  </w:style>
  <w:style w:type="character" w:customStyle="1" w:styleId="codeZchn">
    <w:name w:val="code Zchn"/>
    <w:link w:val="code0"/>
    <w:rsid w:val="000C56AC"/>
    <w:rPr>
      <w:rFonts w:ascii="Courier New" w:eastAsia="Times New Roman" w:hAnsi="Courier New"/>
      <w:noProof/>
      <w:sz w:val="22"/>
      <w:lang w:val="en-GB"/>
    </w:rPr>
  </w:style>
  <w:style w:type="paragraph" w:styleId="DocumentMap">
    <w:name w:val="Document Map"/>
    <w:basedOn w:val="Normal"/>
    <w:link w:val="DocumentMapChar"/>
    <w:semiHidden/>
    <w:rsid w:val="000C56AC"/>
    <w:pPr>
      <w:shd w:val="clear" w:color="auto" w:fill="000080"/>
      <w:tabs>
        <w:tab w:val="clear" w:pos="403"/>
      </w:tabs>
      <w:spacing w:after="240" w:line="230" w:lineRule="atLeast"/>
    </w:pPr>
    <w:rPr>
      <w:rFonts w:ascii="Tahoma" w:eastAsia="MS Mincho" w:hAnsi="Tahoma"/>
      <w:szCs w:val="20"/>
      <w:lang w:val="en-US" w:eastAsia="ja-JP"/>
    </w:rPr>
  </w:style>
  <w:style w:type="character" w:customStyle="1" w:styleId="DocumentMapChar">
    <w:name w:val="Document Map Char"/>
    <w:basedOn w:val="DefaultParagraphFont"/>
    <w:link w:val="DocumentMap"/>
    <w:semiHidden/>
    <w:rsid w:val="000C56AC"/>
    <w:rPr>
      <w:rFonts w:ascii="Tahoma" w:eastAsia="MS Mincho" w:hAnsi="Tahoma"/>
      <w:sz w:val="22"/>
      <w:shd w:val="clear" w:color="auto" w:fill="000080"/>
      <w:lang w:eastAsia="ja-JP"/>
    </w:rPr>
  </w:style>
  <w:style w:type="character" w:styleId="EndnoteReference">
    <w:name w:val="endnote reference"/>
    <w:semiHidden/>
    <w:rsid w:val="000C56AC"/>
    <w:rPr>
      <w:noProof w:val="0"/>
      <w:vertAlign w:val="superscript"/>
      <w:lang w:val="fr-FR"/>
    </w:rPr>
  </w:style>
  <w:style w:type="paragraph" w:styleId="EndnoteText">
    <w:name w:val="endnote text"/>
    <w:basedOn w:val="Normal"/>
    <w:link w:val="EndnoteTextChar"/>
    <w:semiHidden/>
    <w:rsid w:val="000C56AC"/>
    <w:pPr>
      <w:tabs>
        <w:tab w:val="clear" w:pos="403"/>
      </w:tabs>
      <w:spacing w:after="240" w:line="230" w:lineRule="atLeast"/>
    </w:pPr>
    <w:rPr>
      <w:rFonts w:eastAsia="MS Mincho"/>
      <w:szCs w:val="20"/>
      <w:lang w:val="en-US" w:eastAsia="ja-JP"/>
    </w:rPr>
  </w:style>
  <w:style w:type="character" w:customStyle="1" w:styleId="EndnoteTextChar">
    <w:name w:val="Endnote Text Char"/>
    <w:basedOn w:val="DefaultParagraphFont"/>
    <w:link w:val="EndnoteText"/>
    <w:semiHidden/>
    <w:rsid w:val="000C56AC"/>
    <w:rPr>
      <w:rFonts w:eastAsia="MS Mincho"/>
      <w:sz w:val="22"/>
      <w:lang w:eastAsia="ja-JP"/>
    </w:rPr>
  </w:style>
  <w:style w:type="paragraph" w:customStyle="1" w:styleId="fields">
    <w:name w:val="fields"/>
    <w:basedOn w:val="Normal"/>
    <w:link w:val="fieldsZchn"/>
    <w:qFormat/>
    <w:rsid w:val="000C56AC"/>
    <w:pPr>
      <w:tabs>
        <w:tab w:val="clear" w:pos="403"/>
        <w:tab w:val="left" w:pos="1440"/>
        <w:tab w:val="left" w:pos="8010"/>
      </w:tabs>
      <w:spacing w:after="220" w:line="240" w:lineRule="auto"/>
      <w:ind w:left="720" w:hanging="360"/>
      <w:contextualSpacing/>
      <w:jc w:val="left"/>
    </w:pPr>
    <w:rPr>
      <w:rFonts w:eastAsia="Times New Roman"/>
    </w:rPr>
  </w:style>
  <w:style w:type="character" w:customStyle="1" w:styleId="fieldsZchn">
    <w:name w:val="fields Zchn"/>
    <w:link w:val="fields"/>
    <w:rsid w:val="000C56AC"/>
    <w:rPr>
      <w:rFonts w:eastAsia="Times New Roman"/>
      <w:sz w:val="22"/>
      <w:szCs w:val="22"/>
      <w:lang w:val="en-GB"/>
    </w:rPr>
  </w:style>
  <w:style w:type="paragraph" w:styleId="Index1">
    <w:name w:val="index 1"/>
    <w:basedOn w:val="Normal"/>
    <w:semiHidden/>
    <w:rsid w:val="000C56AC"/>
    <w:pPr>
      <w:tabs>
        <w:tab w:val="clear" w:pos="403"/>
      </w:tabs>
      <w:spacing w:after="0" w:line="210" w:lineRule="atLeast"/>
      <w:ind w:left="142" w:hanging="142"/>
      <w:jc w:val="left"/>
    </w:pPr>
    <w:rPr>
      <w:rFonts w:eastAsia="MS Mincho"/>
      <w:b/>
      <w:sz w:val="18"/>
      <w:szCs w:val="20"/>
      <w:lang w:val="en-US" w:eastAsia="ja-JP"/>
    </w:rPr>
  </w:style>
  <w:style w:type="paragraph" w:styleId="Index2">
    <w:name w:val="index 2"/>
    <w:basedOn w:val="Normal"/>
    <w:next w:val="Normal"/>
    <w:autoRedefine/>
    <w:semiHidden/>
    <w:rsid w:val="000C56AC"/>
    <w:pPr>
      <w:tabs>
        <w:tab w:val="clear" w:pos="403"/>
      </w:tabs>
      <w:spacing w:after="240" w:line="210" w:lineRule="atLeast"/>
      <w:ind w:left="600" w:hanging="200"/>
    </w:pPr>
    <w:rPr>
      <w:rFonts w:eastAsia="MS Mincho"/>
      <w:b/>
      <w:sz w:val="18"/>
      <w:szCs w:val="20"/>
      <w:lang w:val="en-US" w:eastAsia="ja-JP"/>
    </w:rPr>
  </w:style>
  <w:style w:type="paragraph" w:styleId="Index3">
    <w:name w:val="index 3"/>
    <w:basedOn w:val="Normal"/>
    <w:next w:val="Normal"/>
    <w:autoRedefine/>
    <w:semiHidden/>
    <w:rsid w:val="000C56AC"/>
    <w:pPr>
      <w:tabs>
        <w:tab w:val="clear" w:pos="403"/>
      </w:tabs>
      <w:spacing w:after="240" w:line="220" w:lineRule="atLeast"/>
      <w:ind w:left="600" w:hanging="200"/>
    </w:pPr>
    <w:rPr>
      <w:rFonts w:eastAsia="MS Mincho"/>
      <w:b/>
      <w:szCs w:val="20"/>
      <w:lang w:val="en-US" w:eastAsia="ja-JP"/>
    </w:rPr>
  </w:style>
  <w:style w:type="paragraph" w:styleId="Index4">
    <w:name w:val="index 4"/>
    <w:basedOn w:val="Normal"/>
    <w:next w:val="Normal"/>
    <w:autoRedefine/>
    <w:semiHidden/>
    <w:rsid w:val="000C56AC"/>
    <w:pPr>
      <w:tabs>
        <w:tab w:val="clear" w:pos="403"/>
      </w:tabs>
      <w:spacing w:after="240" w:line="220" w:lineRule="atLeast"/>
      <w:ind w:left="800" w:hanging="200"/>
    </w:pPr>
    <w:rPr>
      <w:rFonts w:eastAsia="MS Mincho"/>
      <w:b/>
      <w:szCs w:val="20"/>
      <w:lang w:val="en-US" w:eastAsia="ja-JP"/>
    </w:rPr>
  </w:style>
  <w:style w:type="paragraph" w:styleId="Index5">
    <w:name w:val="index 5"/>
    <w:basedOn w:val="Normal"/>
    <w:next w:val="Normal"/>
    <w:autoRedefine/>
    <w:semiHidden/>
    <w:rsid w:val="000C56AC"/>
    <w:pPr>
      <w:tabs>
        <w:tab w:val="clear" w:pos="403"/>
      </w:tabs>
      <w:spacing w:after="240" w:line="220" w:lineRule="atLeast"/>
      <w:ind w:left="1000" w:hanging="200"/>
    </w:pPr>
    <w:rPr>
      <w:rFonts w:eastAsia="MS Mincho"/>
      <w:b/>
      <w:szCs w:val="20"/>
      <w:lang w:val="en-US" w:eastAsia="ja-JP"/>
    </w:rPr>
  </w:style>
  <w:style w:type="paragraph" w:styleId="Index6">
    <w:name w:val="index 6"/>
    <w:basedOn w:val="Normal"/>
    <w:next w:val="Normal"/>
    <w:autoRedefine/>
    <w:semiHidden/>
    <w:rsid w:val="000C56AC"/>
    <w:pPr>
      <w:tabs>
        <w:tab w:val="clear" w:pos="403"/>
      </w:tabs>
      <w:spacing w:after="240" w:line="220" w:lineRule="atLeast"/>
      <w:ind w:left="1200" w:hanging="200"/>
    </w:pPr>
    <w:rPr>
      <w:rFonts w:eastAsia="MS Mincho"/>
      <w:b/>
      <w:szCs w:val="20"/>
      <w:lang w:val="en-US" w:eastAsia="ja-JP"/>
    </w:rPr>
  </w:style>
  <w:style w:type="paragraph" w:styleId="Index7">
    <w:name w:val="index 7"/>
    <w:basedOn w:val="Normal"/>
    <w:next w:val="Normal"/>
    <w:autoRedefine/>
    <w:semiHidden/>
    <w:rsid w:val="000C56AC"/>
    <w:pPr>
      <w:tabs>
        <w:tab w:val="clear" w:pos="403"/>
      </w:tabs>
      <w:spacing w:after="240" w:line="220" w:lineRule="atLeast"/>
      <w:ind w:left="1400" w:hanging="200"/>
    </w:pPr>
    <w:rPr>
      <w:rFonts w:eastAsia="MS Mincho"/>
      <w:b/>
      <w:szCs w:val="20"/>
      <w:lang w:val="en-US" w:eastAsia="ja-JP"/>
    </w:rPr>
  </w:style>
  <w:style w:type="paragraph" w:styleId="Index8">
    <w:name w:val="index 8"/>
    <w:basedOn w:val="Normal"/>
    <w:next w:val="Normal"/>
    <w:autoRedefine/>
    <w:semiHidden/>
    <w:rsid w:val="000C56AC"/>
    <w:pPr>
      <w:tabs>
        <w:tab w:val="clear" w:pos="403"/>
      </w:tabs>
      <w:spacing w:after="240" w:line="220" w:lineRule="atLeast"/>
      <w:ind w:left="1600" w:hanging="200"/>
    </w:pPr>
    <w:rPr>
      <w:rFonts w:eastAsia="MS Mincho"/>
      <w:b/>
      <w:szCs w:val="20"/>
      <w:lang w:val="en-US" w:eastAsia="ja-JP"/>
    </w:rPr>
  </w:style>
  <w:style w:type="paragraph" w:styleId="Index9">
    <w:name w:val="index 9"/>
    <w:basedOn w:val="Normal"/>
    <w:next w:val="Normal"/>
    <w:autoRedefine/>
    <w:semiHidden/>
    <w:rsid w:val="000C56AC"/>
    <w:pPr>
      <w:tabs>
        <w:tab w:val="clear" w:pos="403"/>
      </w:tabs>
      <w:spacing w:after="240" w:line="220" w:lineRule="atLeast"/>
      <w:ind w:left="1800" w:hanging="200"/>
    </w:pPr>
    <w:rPr>
      <w:rFonts w:eastAsia="MS Mincho"/>
      <w:b/>
      <w:szCs w:val="20"/>
      <w:lang w:val="en-US" w:eastAsia="ja-JP"/>
    </w:rPr>
  </w:style>
  <w:style w:type="paragraph" w:styleId="IndexHeading">
    <w:name w:val="index heading"/>
    <w:basedOn w:val="Normal"/>
    <w:next w:val="Index1"/>
    <w:semiHidden/>
    <w:rsid w:val="000C56AC"/>
    <w:pPr>
      <w:keepNext/>
      <w:tabs>
        <w:tab w:val="clear" w:pos="403"/>
      </w:tabs>
      <w:spacing w:before="400" w:after="210" w:line="230" w:lineRule="atLeast"/>
      <w:jc w:val="center"/>
    </w:pPr>
    <w:rPr>
      <w:rFonts w:eastAsia="MS Mincho"/>
      <w:szCs w:val="20"/>
      <w:lang w:val="en-US" w:eastAsia="ja-JP"/>
    </w:rPr>
  </w:style>
  <w:style w:type="paragraph" w:styleId="MacroText">
    <w:name w:val="macro"/>
    <w:link w:val="MacroTextChar"/>
    <w:semiHidden/>
    <w:rsid w:val="000C56AC"/>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0C56AC"/>
    <w:rPr>
      <w:rFonts w:ascii="Courier New" w:eastAsia="MS Mincho" w:hAnsi="Courier New"/>
      <w:lang w:val="en-GB" w:eastAsia="ja-JP"/>
    </w:rPr>
  </w:style>
  <w:style w:type="character" w:customStyle="1" w:styleId="NoteZchn">
    <w:name w:val="Note Zchn"/>
    <w:rsid w:val="000C56AC"/>
    <w:rPr>
      <w:rFonts w:ascii="Cambria" w:eastAsia="MS Mincho" w:hAnsi="Cambria" w:cs="Times New Roman"/>
      <w:sz w:val="18"/>
      <w:szCs w:val="20"/>
      <w:lang w:eastAsia="ja-JP"/>
    </w:rPr>
  </w:style>
  <w:style w:type="paragraph" w:styleId="TableofAuthorities">
    <w:name w:val="table of authorities"/>
    <w:basedOn w:val="Normal"/>
    <w:next w:val="Normal"/>
    <w:semiHidden/>
    <w:rsid w:val="000C56AC"/>
    <w:pPr>
      <w:tabs>
        <w:tab w:val="clear" w:pos="403"/>
      </w:tabs>
      <w:spacing w:after="240" w:line="230" w:lineRule="atLeast"/>
      <w:ind w:left="200" w:hanging="200"/>
    </w:pPr>
    <w:rPr>
      <w:rFonts w:eastAsia="MS Mincho"/>
      <w:szCs w:val="20"/>
      <w:lang w:val="en-US" w:eastAsia="ja-JP"/>
    </w:rPr>
  </w:style>
  <w:style w:type="paragraph" w:styleId="TableofFigures">
    <w:name w:val="table of figures"/>
    <w:basedOn w:val="Normal"/>
    <w:next w:val="Normal"/>
    <w:uiPriority w:val="99"/>
    <w:rsid w:val="000C56AC"/>
    <w:pPr>
      <w:tabs>
        <w:tab w:val="clear" w:pos="403"/>
      </w:tabs>
      <w:spacing w:after="240" w:line="230" w:lineRule="atLeast"/>
      <w:ind w:left="400" w:hanging="400"/>
    </w:pPr>
    <w:rPr>
      <w:rFonts w:eastAsia="MS Mincho"/>
      <w:szCs w:val="20"/>
      <w:lang w:val="en-US" w:eastAsia="ja-JP"/>
    </w:rPr>
  </w:style>
  <w:style w:type="paragraph" w:styleId="TOAHeading">
    <w:name w:val="toa heading"/>
    <w:basedOn w:val="Normal"/>
    <w:next w:val="Normal"/>
    <w:semiHidden/>
    <w:rsid w:val="000C56AC"/>
    <w:pPr>
      <w:tabs>
        <w:tab w:val="clear" w:pos="403"/>
      </w:tabs>
      <w:spacing w:before="120" w:after="240" w:line="230" w:lineRule="atLeast"/>
    </w:pPr>
    <w:rPr>
      <w:rFonts w:eastAsia="MS Mincho"/>
      <w:b/>
      <w:sz w:val="24"/>
      <w:szCs w:val="20"/>
      <w:lang w:val="en-US" w:eastAsia="ja-JP"/>
    </w:rPr>
  </w:style>
  <w:style w:type="paragraph" w:styleId="TOC4">
    <w:name w:val="toc 4"/>
    <w:basedOn w:val="TOC2"/>
    <w:next w:val="Normal"/>
    <w:uiPriority w:val="39"/>
    <w:rsid w:val="000C56AC"/>
    <w:pPr>
      <w:tabs>
        <w:tab w:val="clear" w:pos="403"/>
        <w:tab w:val="clear" w:pos="720"/>
        <w:tab w:val="left" w:pos="1080"/>
        <w:tab w:val="left" w:pos="1140"/>
      </w:tabs>
      <w:spacing w:line="230" w:lineRule="atLeast"/>
      <w:ind w:left="1140" w:right="504" w:hanging="1140"/>
    </w:pPr>
    <w:rPr>
      <w:rFonts w:eastAsia="MS Mincho"/>
      <w:szCs w:val="20"/>
      <w:lang w:val="en-US" w:eastAsia="ja-JP"/>
    </w:rPr>
  </w:style>
  <w:style w:type="paragraph" w:styleId="TOC5">
    <w:name w:val="toc 5"/>
    <w:basedOn w:val="TOC4"/>
    <w:next w:val="Normal"/>
    <w:uiPriority w:val="39"/>
    <w:rsid w:val="000C56AC"/>
  </w:style>
  <w:style w:type="paragraph" w:styleId="TOC6">
    <w:name w:val="toc 6"/>
    <w:basedOn w:val="TOC4"/>
    <w:next w:val="Normal"/>
    <w:uiPriority w:val="39"/>
    <w:rsid w:val="000C56AC"/>
    <w:pPr>
      <w:tabs>
        <w:tab w:val="clear" w:pos="1140"/>
        <w:tab w:val="left" w:pos="1440"/>
      </w:tabs>
      <w:ind w:left="1440" w:hanging="1440"/>
    </w:pPr>
  </w:style>
  <w:style w:type="paragraph" w:styleId="TOC7">
    <w:name w:val="toc 7"/>
    <w:basedOn w:val="TOC4"/>
    <w:next w:val="Normal"/>
    <w:uiPriority w:val="39"/>
    <w:rsid w:val="000C56AC"/>
    <w:pPr>
      <w:tabs>
        <w:tab w:val="clear" w:pos="1140"/>
        <w:tab w:val="left" w:pos="1440"/>
      </w:tabs>
      <w:ind w:left="1440" w:hanging="1440"/>
    </w:pPr>
  </w:style>
  <w:style w:type="paragraph" w:styleId="TOC8">
    <w:name w:val="toc 8"/>
    <w:basedOn w:val="TOC4"/>
    <w:next w:val="Normal"/>
    <w:uiPriority w:val="39"/>
    <w:rsid w:val="000C56AC"/>
    <w:pPr>
      <w:tabs>
        <w:tab w:val="clear" w:pos="1140"/>
        <w:tab w:val="left" w:pos="1440"/>
      </w:tabs>
      <w:ind w:left="1440" w:hanging="1440"/>
    </w:pPr>
  </w:style>
  <w:style w:type="paragraph" w:styleId="TOC9">
    <w:name w:val="toc 9"/>
    <w:basedOn w:val="TOC1"/>
    <w:next w:val="Normal"/>
    <w:uiPriority w:val="39"/>
    <w:rsid w:val="000C56AC"/>
    <w:pPr>
      <w:tabs>
        <w:tab w:val="clear" w:pos="403"/>
        <w:tab w:val="clear" w:pos="720"/>
        <w:tab w:val="left" w:pos="1080"/>
      </w:tabs>
      <w:spacing w:line="230" w:lineRule="atLeast"/>
      <w:ind w:left="0" w:right="504" w:firstLine="0"/>
    </w:pPr>
    <w:rPr>
      <w:rFonts w:eastAsia="MS Mincho"/>
      <w:szCs w:val="20"/>
      <w:lang w:val="en-US" w:eastAsia="ja-JP"/>
    </w:rPr>
  </w:style>
  <w:style w:type="paragraph" w:styleId="CommentText">
    <w:name w:val="annotation text"/>
    <w:basedOn w:val="Normal"/>
    <w:link w:val="CommentTextChar"/>
    <w:uiPriority w:val="99"/>
    <w:semiHidden/>
    <w:unhideWhenUsed/>
    <w:qFormat/>
    <w:rsid w:val="000C56AC"/>
    <w:pPr>
      <w:widowControl w:val="0"/>
      <w:tabs>
        <w:tab w:val="clear" w:pos="403"/>
      </w:tabs>
      <w:autoSpaceDE w:val="0"/>
      <w:autoSpaceDN w:val="0"/>
      <w:spacing w:after="0" w:line="240" w:lineRule="auto"/>
      <w:jc w:val="left"/>
    </w:pPr>
    <w:rPr>
      <w:rFonts w:ascii="Arial" w:eastAsia="Arial" w:hAnsi="Arial" w:cs="Arial"/>
      <w:sz w:val="20"/>
      <w:szCs w:val="20"/>
      <w:lang w:val="en-US"/>
    </w:rPr>
  </w:style>
  <w:style w:type="character" w:customStyle="1" w:styleId="CommentTextChar">
    <w:name w:val="Comment Text Char"/>
    <w:basedOn w:val="DefaultParagraphFont"/>
    <w:link w:val="CommentText"/>
    <w:uiPriority w:val="99"/>
    <w:semiHidden/>
    <w:rsid w:val="000C56AC"/>
    <w:rPr>
      <w:rFonts w:ascii="Arial" w:eastAsia="Arial" w:hAnsi="Arial" w:cs="Arial"/>
    </w:rPr>
  </w:style>
  <w:style w:type="character" w:customStyle="1" w:styleId="ISOCode">
    <w:name w:val="ISOCode"/>
    <w:rsid w:val="000C56AC"/>
    <w:rPr>
      <w:rFonts w:ascii="Courier New" w:hAnsi="Courier New" w:cs="Courier New"/>
      <w:b w:val="0"/>
      <w:i w:val="0"/>
      <w:sz w:val="22"/>
    </w:rPr>
  </w:style>
  <w:style w:type="paragraph" w:customStyle="1" w:styleId="Tableheader">
    <w:name w:val="Table header"/>
    <w:basedOn w:val="Tablebody"/>
    <w:rsid w:val="000C56AC"/>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TablebodyChar">
    <w:name w:val="Table body Char"/>
    <w:basedOn w:val="DefaultParagraphFont"/>
    <w:link w:val="Tablebody"/>
    <w:rsid w:val="000C56AC"/>
    <w:rPr>
      <w:szCs w:val="22"/>
      <w:lang w:val="en-GB"/>
    </w:rPr>
  </w:style>
  <w:style w:type="character" w:customStyle="1" w:styleId="ISOCodebold">
    <w:name w:val="ISOCode_bold"/>
    <w:basedOn w:val="DefaultParagraphFont"/>
    <w:rsid w:val="000C56AC"/>
    <w:rPr>
      <w:rFonts w:ascii="Courier New" w:hAnsi="Courier New" w:cs="Courier New"/>
      <w:b/>
      <w:i w:val="0"/>
      <w:sz w:val="22"/>
      <w:lang w:val="en-US"/>
    </w:rPr>
  </w:style>
  <w:style w:type="paragraph" w:customStyle="1" w:styleId="TH">
    <w:name w:val="TH"/>
    <w:basedOn w:val="Normal"/>
    <w:link w:val="THChar"/>
    <w:qFormat/>
    <w:rsid w:val="00C55221"/>
    <w:pPr>
      <w:keepNext/>
      <w:keepLines/>
      <w:tabs>
        <w:tab w:val="clear" w:pos="403"/>
      </w:tabs>
      <w:overflowPunct w:val="0"/>
      <w:autoSpaceDE w:val="0"/>
      <w:autoSpaceDN w:val="0"/>
      <w:adjustRightInd w:val="0"/>
      <w:spacing w:before="60" w:after="180" w:line="240" w:lineRule="auto"/>
      <w:jc w:val="center"/>
      <w:textAlignment w:val="baseline"/>
    </w:pPr>
    <w:rPr>
      <w:rFonts w:ascii="Arial" w:eastAsia="MS Mincho" w:hAnsi="Arial"/>
      <w:b/>
      <w:sz w:val="24"/>
      <w:szCs w:val="24"/>
    </w:rPr>
  </w:style>
  <w:style w:type="character" w:customStyle="1" w:styleId="THChar">
    <w:name w:val="TH Char"/>
    <w:link w:val="TH"/>
    <w:qFormat/>
    <w:locked/>
    <w:rsid w:val="00C55221"/>
    <w:rPr>
      <w:rFonts w:ascii="Arial" w:eastAsia="MS Mincho" w:hAnsi="Arial"/>
      <w:b/>
      <w:sz w:val="24"/>
      <w:szCs w:val="24"/>
      <w:lang w:val="en-GB"/>
    </w:rPr>
  </w:style>
  <w:style w:type="paragraph" w:customStyle="1" w:styleId="paragraph">
    <w:name w:val="paragraph"/>
    <w:basedOn w:val="Normal"/>
    <w:rsid w:val="00C55221"/>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CommentSubject">
    <w:name w:val="annotation subject"/>
    <w:basedOn w:val="CommentText"/>
    <w:next w:val="CommentText"/>
    <w:link w:val="CommentSubjectChar"/>
    <w:uiPriority w:val="99"/>
    <w:semiHidden/>
    <w:unhideWhenUsed/>
    <w:rsid w:val="00D5272E"/>
    <w:pPr>
      <w:widowControl/>
      <w:tabs>
        <w:tab w:val="left" w:pos="403"/>
      </w:tabs>
      <w:autoSpaceDE/>
      <w:autoSpaceDN/>
      <w:spacing w:after="120"/>
      <w:jc w:val="both"/>
    </w:pPr>
    <w:rPr>
      <w:rFonts w:ascii="Cambria" w:eastAsia="Calibri" w:hAnsi="Cambria" w:cs="Times New Roman"/>
      <w:b/>
      <w:bCs/>
      <w:lang w:val="en-GB"/>
    </w:rPr>
  </w:style>
  <w:style w:type="character" w:customStyle="1" w:styleId="CommentSubjectChar">
    <w:name w:val="Comment Subject Char"/>
    <w:basedOn w:val="CommentTextChar"/>
    <w:link w:val="CommentSubject"/>
    <w:uiPriority w:val="99"/>
    <w:semiHidden/>
    <w:rsid w:val="00D5272E"/>
    <w:rPr>
      <w:rFonts w:ascii="Arial" w:eastAsia="Arial" w:hAnsi="Arial" w:cs="Arial"/>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hyperlink" Target="https://mp4ra.or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hmed/Downloads/Simple%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72ABD-D648-43A4-A4D0-61C7EBB3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 template (1).dotx</Template>
  <TotalTime>4499</TotalTime>
  <Pages>44</Pages>
  <Words>13105</Words>
  <Characters>74699</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87629</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89</cp:revision>
  <dcterms:created xsi:type="dcterms:W3CDTF">2024-02-21T02:19:00Z</dcterms:created>
  <dcterms:modified xsi:type="dcterms:W3CDTF">2024-11-04T03:54:00Z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2024-07-03T06:32:31Z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119e740e-e34f-4e17-b261-fcaefc847331</vt:lpwstr>
  </property>
  <property fmtid="{D5CDD505-2E9C-101B-9397-08002B2CF9AE}" pid="10" name="MSIP_Label_bcf26ed8-713a-4e6c-8a04-66607341a11c_ContentBits">
    <vt:lpwstr>0</vt:lpwstr>
  </property>
</Properties>
</file>