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647ABC0" w:rsidR="00CB798F" w:rsidRPr="002266BC"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2266BC">
        <w:rPr>
          <w:rFonts w:ascii="Times New Roman" w:hAnsi="Times New Roman" w:cs="Times New Roman"/>
          <w:w w:val="115"/>
          <w:sz w:val="28"/>
          <w:szCs w:val="28"/>
          <w:u w:val="thick"/>
          <w:lang w:val="en-GB"/>
        </w:rPr>
        <w:t>WG 03</w:t>
      </w:r>
      <w:r w:rsidR="00263789" w:rsidRPr="002266BC">
        <w:rPr>
          <w:rFonts w:ascii="Times New Roman" w:hAnsi="Times New Roman" w:cs="Times New Roman"/>
          <w:w w:val="115"/>
          <w:sz w:val="28"/>
          <w:szCs w:val="28"/>
          <w:u w:val="thick"/>
          <w:lang w:val="en-GB"/>
        </w:rPr>
        <w:t xml:space="preserve"> </w:t>
      </w:r>
      <w:r w:rsidR="004E45B6" w:rsidRPr="002266BC">
        <w:rPr>
          <w:rFonts w:ascii="Times New Roman" w:hAnsi="Times New Roman" w:cs="Times New Roman"/>
          <w:w w:val="115"/>
          <w:sz w:val="48"/>
          <w:szCs w:val="48"/>
          <w:u w:val="thick"/>
          <w:lang w:val="en-GB"/>
        </w:rPr>
        <w:t>N</w:t>
      </w:r>
      <w:r w:rsidR="004C352E" w:rsidRPr="002266BC">
        <w:rPr>
          <w:rFonts w:ascii="Times New Roman" w:hAnsi="Times New Roman" w:cs="Times New Roman"/>
          <w:spacing w:val="28"/>
          <w:w w:val="115"/>
          <w:sz w:val="48"/>
          <w:szCs w:val="48"/>
          <w:u w:val="thick"/>
          <w:lang w:val="en-GB"/>
        </w:rPr>
        <w:fldChar w:fldCharType="begin"/>
      </w:r>
      <w:r w:rsidR="004C352E" w:rsidRPr="002266BC">
        <w:rPr>
          <w:rFonts w:ascii="Times New Roman" w:hAnsi="Times New Roman" w:cs="Times New Roman"/>
          <w:spacing w:val="28"/>
          <w:w w:val="115"/>
          <w:sz w:val="48"/>
          <w:szCs w:val="48"/>
          <w:u w:val="thick"/>
          <w:lang w:val="en-GB"/>
        </w:rPr>
        <w:instrText xml:space="preserve"> DOCPROPERTY "WGNumber" \* MERGEFORMAT </w:instrText>
      </w:r>
      <w:r w:rsidR="004C352E" w:rsidRPr="002266BC">
        <w:rPr>
          <w:rFonts w:ascii="Times New Roman" w:hAnsi="Times New Roman" w:cs="Times New Roman"/>
          <w:spacing w:val="28"/>
          <w:w w:val="115"/>
          <w:sz w:val="48"/>
          <w:szCs w:val="48"/>
          <w:u w:val="thick"/>
          <w:lang w:val="en-GB"/>
        </w:rPr>
        <w:fldChar w:fldCharType="separate"/>
      </w:r>
      <w:r w:rsidR="0060592B">
        <w:rPr>
          <w:rFonts w:ascii="Times New Roman" w:hAnsi="Times New Roman" w:cs="Times New Roman"/>
          <w:spacing w:val="28"/>
          <w:w w:val="115"/>
          <w:sz w:val="48"/>
          <w:szCs w:val="48"/>
          <w:u w:val="thick"/>
          <w:lang w:val="en-GB"/>
        </w:rPr>
        <w:t>1303</w:t>
      </w:r>
      <w:r w:rsidR="004C352E" w:rsidRPr="002266BC">
        <w:rPr>
          <w:rFonts w:ascii="Times New Roman" w:hAnsi="Times New Roman" w:cs="Times New Roman"/>
          <w:spacing w:val="28"/>
          <w:w w:val="115"/>
          <w:sz w:val="48"/>
          <w:szCs w:val="48"/>
          <w:u w:val="thick"/>
          <w:lang w:val="en-GB"/>
        </w:rPr>
        <w:fldChar w:fldCharType="end"/>
      </w:r>
    </w:p>
    <w:p w14:paraId="7296C136" w14:textId="33B9E07C" w:rsidR="00CB798F" w:rsidRPr="002266BC" w:rsidRDefault="00CB798F">
      <w:pPr>
        <w:rPr>
          <w:b/>
          <w:sz w:val="20"/>
          <w:lang w:val="en-GB"/>
        </w:rPr>
      </w:pPr>
    </w:p>
    <w:p w14:paraId="1C7F2D41" w14:textId="3CA79274" w:rsidR="00CB798F" w:rsidRPr="002266BC" w:rsidRDefault="00CB798F">
      <w:pPr>
        <w:rPr>
          <w:b/>
          <w:sz w:val="20"/>
          <w:lang w:val="en-GB"/>
        </w:rPr>
      </w:pPr>
    </w:p>
    <w:p w14:paraId="55F7DB2C" w14:textId="25F357F6" w:rsidR="00CB798F" w:rsidRPr="002266BC" w:rsidRDefault="00E843CE">
      <w:pPr>
        <w:spacing w:before="3"/>
        <w:rPr>
          <w:b/>
          <w:sz w:val="23"/>
          <w:lang w:val="en-GB"/>
        </w:rPr>
      </w:pPr>
      <w:r w:rsidRPr="002266BC">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2266BC" w:rsidRDefault="004E45B6" w:rsidP="004C352E">
      <w:pPr>
        <w:tabs>
          <w:tab w:val="left" w:pos="3099"/>
        </w:tabs>
        <w:spacing w:before="240"/>
        <w:ind w:left="104"/>
        <w:rPr>
          <w:rFonts w:ascii="Times New Roman" w:hAnsi="Times New Roman" w:cs="Times New Roman"/>
          <w:snapToGrid w:val="0"/>
          <w:sz w:val="24"/>
          <w:szCs w:val="24"/>
          <w:lang w:val="en-GB"/>
        </w:rPr>
      </w:pPr>
      <w:r w:rsidRPr="002266BC">
        <w:rPr>
          <w:rFonts w:ascii="Times New Roman" w:hAnsi="Times New Roman" w:cs="Times New Roman"/>
          <w:b/>
          <w:snapToGrid w:val="0"/>
          <w:sz w:val="24"/>
          <w:szCs w:val="24"/>
          <w:lang w:val="en-GB"/>
        </w:rPr>
        <w:t>Document</w:t>
      </w:r>
      <w:r w:rsidRPr="002266BC">
        <w:rPr>
          <w:rFonts w:ascii="Times New Roman" w:hAnsi="Times New Roman" w:cs="Times New Roman"/>
          <w:b/>
          <w:snapToGrid w:val="0"/>
          <w:spacing w:val="14"/>
          <w:sz w:val="24"/>
          <w:szCs w:val="24"/>
          <w:lang w:val="en-GB"/>
        </w:rPr>
        <w:t xml:space="preserve"> </w:t>
      </w:r>
      <w:r w:rsidRPr="002266BC">
        <w:rPr>
          <w:rFonts w:ascii="Times New Roman" w:hAnsi="Times New Roman" w:cs="Times New Roman"/>
          <w:b/>
          <w:snapToGrid w:val="0"/>
          <w:sz w:val="24"/>
          <w:szCs w:val="24"/>
          <w:lang w:val="en-GB"/>
        </w:rPr>
        <w:t>type:</w:t>
      </w:r>
      <w:r w:rsidRPr="002266BC">
        <w:rPr>
          <w:rFonts w:ascii="Times New Roman" w:hAnsi="Times New Roman" w:cs="Times New Roman"/>
          <w:snapToGrid w:val="0"/>
          <w:sz w:val="24"/>
          <w:szCs w:val="24"/>
          <w:lang w:val="en-GB"/>
        </w:rPr>
        <w:tab/>
      </w:r>
      <w:r w:rsidR="00385C5D" w:rsidRPr="002266BC">
        <w:rPr>
          <w:rFonts w:ascii="Times New Roman" w:hAnsi="Times New Roman" w:cs="Times New Roman"/>
          <w:snapToGrid w:val="0"/>
          <w:sz w:val="24"/>
          <w:szCs w:val="24"/>
          <w:lang w:val="en-GB"/>
        </w:rPr>
        <w:t>Output Document</w:t>
      </w:r>
    </w:p>
    <w:p w14:paraId="19E086F8" w14:textId="788D9CE8" w:rsidR="00CB798F" w:rsidRPr="002266BC"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2266BC">
        <w:rPr>
          <w:rFonts w:ascii="Times New Roman" w:hAnsi="Times New Roman" w:cs="Times New Roman"/>
          <w:b/>
          <w:snapToGrid w:val="0"/>
          <w:lang w:val="en-GB"/>
        </w:rPr>
        <w:t>Title:</w:t>
      </w:r>
      <w:r w:rsidRPr="002266BC">
        <w:rPr>
          <w:rFonts w:ascii="Times New Roman" w:hAnsi="Times New Roman" w:cs="Times New Roman"/>
          <w:snapToGrid w:val="0"/>
          <w:lang w:val="en-GB"/>
        </w:rPr>
        <w:tab/>
      </w:r>
      <w:r w:rsidR="004C352E" w:rsidRPr="002266BC">
        <w:rPr>
          <w:rFonts w:ascii="Times New Roman" w:hAnsi="Times New Roman" w:cs="Times New Roman"/>
          <w:snapToGrid w:val="0"/>
          <w:lang w:val="en-GB"/>
        </w:rPr>
        <w:fldChar w:fldCharType="begin"/>
      </w:r>
      <w:r w:rsidR="004C352E" w:rsidRPr="002266BC">
        <w:rPr>
          <w:rFonts w:ascii="Times New Roman" w:hAnsi="Times New Roman" w:cs="Times New Roman"/>
          <w:snapToGrid w:val="0"/>
          <w:lang w:val="en-GB"/>
        </w:rPr>
        <w:instrText xml:space="preserve"> TITLE  \* MERGEFORMAT </w:instrText>
      </w:r>
      <w:r w:rsidR="004C352E" w:rsidRPr="002266BC">
        <w:rPr>
          <w:rFonts w:ascii="Times New Roman" w:hAnsi="Times New Roman" w:cs="Times New Roman"/>
          <w:snapToGrid w:val="0"/>
          <w:lang w:val="en-GB"/>
        </w:rPr>
        <w:fldChar w:fldCharType="separate"/>
      </w:r>
      <w:r w:rsidR="0060592B">
        <w:rPr>
          <w:rFonts w:ascii="Times New Roman" w:hAnsi="Times New Roman" w:cs="Times New Roman"/>
          <w:snapToGrid w:val="0"/>
          <w:lang w:val="en-GB"/>
        </w:rPr>
        <w:t xml:space="preserve">Exploration on alignment of ISOBMFF/DASH/CMAF terminology, </w:t>
      </w:r>
      <w:proofErr w:type="gramStart"/>
      <w:r w:rsidR="0060592B">
        <w:rPr>
          <w:rFonts w:ascii="Times New Roman" w:hAnsi="Times New Roman" w:cs="Times New Roman"/>
          <w:snapToGrid w:val="0"/>
          <w:lang w:val="en-GB"/>
        </w:rPr>
        <w:t>concepts</w:t>
      </w:r>
      <w:proofErr w:type="gramEnd"/>
      <w:r w:rsidR="0060592B">
        <w:rPr>
          <w:rFonts w:ascii="Times New Roman" w:hAnsi="Times New Roman" w:cs="Times New Roman"/>
          <w:snapToGrid w:val="0"/>
          <w:lang w:val="en-GB"/>
        </w:rPr>
        <w:t xml:space="preserve"> and solutions</w:t>
      </w:r>
      <w:r w:rsidR="004C352E" w:rsidRPr="002266BC">
        <w:rPr>
          <w:rFonts w:ascii="Times New Roman" w:hAnsi="Times New Roman" w:cs="Times New Roman"/>
          <w:snapToGrid w:val="0"/>
          <w:lang w:val="en-GB"/>
        </w:rPr>
        <w:fldChar w:fldCharType="end"/>
      </w:r>
    </w:p>
    <w:p w14:paraId="5C1A346D" w14:textId="189819F4" w:rsidR="00FF2653" w:rsidRPr="002266BC"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2266BC">
        <w:rPr>
          <w:rFonts w:ascii="Times New Roman" w:hAnsi="Times New Roman" w:cs="Times New Roman"/>
          <w:b/>
          <w:snapToGrid w:val="0"/>
          <w:lang w:val="en-GB"/>
        </w:rPr>
        <w:t>Status:</w:t>
      </w:r>
      <w:r w:rsidRPr="002266BC">
        <w:rPr>
          <w:rFonts w:ascii="Times New Roman" w:hAnsi="Times New Roman" w:cs="Times New Roman"/>
          <w:snapToGrid w:val="0"/>
          <w:lang w:val="en-GB"/>
        </w:rPr>
        <w:tab/>
      </w:r>
      <w:r w:rsidR="00385C5D" w:rsidRPr="002266BC">
        <w:rPr>
          <w:rFonts w:ascii="Times New Roman" w:hAnsi="Times New Roman" w:cs="Times New Roman"/>
          <w:snapToGrid w:val="0"/>
          <w:lang w:val="en-GB"/>
        </w:rPr>
        <w:t>Approved</w:t>
      </w:r>
    </w:p>
    <w:p w14:paraId="1718C661" w14:textId="76E541EE" w:rsidR="00CB798F" w:rsidRPr="002266BC" w:rsidRDefault="004E45B6" w:rsidP="004C352E">
      <w:pPr>
        <w:tabs>
          <w:tab w:val="left" w:pos="3099"/>
        </w:tabs>
        <w:spacing w:before="240"/>
        <w:ind w:left="104"/>
        <w:rPr>
          <w:rFonts w:ascii="Times New Roman" w:hAnsi="Times New Roman" w:cs="Times New Roman"/>
          <w:snapToGrid w:val="0"/>
          <w:sz w:val="24"/>
          <w:szCs w:val="24"/>
          <w:lang w:val="en-GB"/>
        </w:rPr>
      </w:pPr>
      <w:r w:rsidRPr="002266BC">
        <w:rPr>
          <w:rFonts w:ascii="Times New Roman" w:hAnsi="Times New Roman" w:cs="Times New Roman"/>
          <w:b/>
          <w:snapToGrid w:val="0"/>
          <w:sz w:val="24"/>
          <w:szCs w:val="24"/>
          <w:lang w:val="en-GB"/>
        </w:rPr>
        <w:t>Date</w:t>
      </w:r>
      <w:r w:rsidRPr="002266BC">
        <w:rPr>
          <w:rFonts w:ascii="Times New Roman" w:hAnsi="Times New Roman" w:cs="Times New Roman"/>
          <w:b/>
          <w:snapToGrid w:val="0"/>
          <w:spacing w:val="-16"/>
          <w:sz w:val="24"/>
          <w:szCs w:val="24"/>
          <w:lang w:val="en-GB"/>
        </w:rPr>
        <w:t xml:space="preserve"> </w:t>
      </w:r>
      <w:r w:rsidRPr="002266BC">
        <w:rPr>
          <w:rFonts w:ascii="Times New Roman" w:hAnsi="Times New Roman" w:cs="Times New Roman"/>
          <w:b/>
          <w:snapToGrid w:val="0"/>
          <w:sz w:val="24"/>
          <w:szCs w:val="24"/>
          <w:lang w:val="en-GB"/>
        </w:rPr>
        <w:t>of</w:t>
      </w:r>
      <w:r w:rsidRPr="002266BC">
        <w:rPr>
          <w:rFonts w:ascii="Times New Roman" w:hAnsi="Times New Roman" w:cs="Times New Roman"/>
          <w:b/>
          <w:snapToGrid w:val="0"/>
          <w:spacing w:val="-16"/>
          <w:sz w:val="24"/>
          <w:szCs w:val="24"/>
          <w:lang w:val="en-GB"/>
        </w:rPr>
        <w:t xml:space="preserve"> </w:t>
      </w:r>
      <w:r w:rsidRPr="002266BC">
        <w:rPr>
          <w:rFonts w:ascii="Times New Roman" w:hAnsi="Times New Roman" w:cs="Times New Roman"/>
          <w:b/>
          <w:snapToGrid w:val="0"/>
          <w:sz w:val="24"/>
          <w:szCs w:val="24"/>
          <w:lang w:val="en-GB"/>
        </w:rPr>
        <w:t>document:</w:t>
      </w:r>
      <w:r w:rsidRPr="002266BC">
        <w:rPr>
          <w:rFonts w:ascii="Times New Roman" w:hAnsi="Times New Roman" w:cs="Times New Roman"/>
          <w:snapToGrid w:val="0"/>
          <w:sz w:val="24"/>
          <w:szCs w:val="24"/>
          <w:lang w:val="en-GB"/>
        </w:rPr>
        <w:tab/>
      </w:r>
      <w:r w:rsidR="00C955C7" w:rsidRPr="002266BC">
        <w:rPr>
          <w:rFonts w:ascii="Times New Roman" w:hAnsi="Times New Roman" w:cs="Times New Roman"/>
          <w:snapToGrid w:val="0"/>
          <w:sz w:val="24"/>
          <w:szCs w:val="24"/>
          <w:lang w:val="en-GB"/>
        </w:rPr>
        <w:fldChar w:fldCharType="begin"/>
      </w:r>
      <w:r w:rsidR="00C955C7" w:rsidRPr="002266BC">
        <w:rPr>
          <w:rFonts w:ascii="Times New Roman" w:hAnsi="Times New Roman" w:cs="Times New Roman"/>
          <w:snapToGrid w:val="0"/>
          <w:sz w:val="24"/>
          <w:szCs w:val="24"/>
          <w:lang w:val="en-GB"/>
        </w:rPr>
        <w:instrText xml:space="preserve"> SAVEDATE  \@ "yyyy-MM-dd" </w:instrText>
      </w:r>
      <w:r w:rsidR="00C955C7" w:rsidRPr="002266BC">
        <w:rPr>
          <w:rFonts w:ascii="Times New Roman" w:hAnsi="Times New Roman" w:cs="Times New Roman"/>
          <w:snapToGrid w:val="0"/>
          <w:sz w:val="24"/>
          <w:szCs w:val="24"/>
          <w:lang w:val="en-GB"/>
        </w:rPr>
        <w:fldChar w:fldCharType="separate"/>
      </w:r>
      <w:r w:rsidR="00F1634E">
        <w:rPr>
          <w:rFonts w:ascii="Times New Roman" w:hAnsi="Times New Roman" w:cs="Times New Roman"/>
          <w:noProof/>
          <w:snapToGrid w:val="0"/>
          <w:sz w:val="24"/>
          <w:szCs w:val="24"/>
          <w:lang w:val="en-GB"/>
        </w:rPr>
        <w:t>2024-07-25</w:t>
      </w:r>
      <w:r w:rsidR="00C955C7" w:rsidRPr="002266BC">
        <w:rPr>
          <w:rFonts w:ascii="Times New Roman" w:hAnsi="Times New Roman" w:cs="Times New Roman"/>
          <w:snapToGrid w:val="0"/>
          <w:sz w:val="24"/>
          <w:szCs w:val="24"/>
          <w:lang w:val="en-GB"/>
        </w:rPr>
        <w:fldChar w:fldCharType="end"/>
      </w:r>
    </w:p>
    <w:p w14:paraId="254323E8" w14:textId="322B67C3" w:rsidR="00CB798F" w:rsidRPr="002266BC" w:rsidRDefault="004E45B6" w:rsidP="004C352E">
      <w:pPr>
        <w:tabs>
          <w:tab w:val="left" w:pos="3099"/>
        </w:tabs>
        <w:spacing w:before="240"/>
        <w:ind w:left="104"/>
        <w:rPr>
          <w:rFonts w:ascii="Times New Roman" w:hAnsi="Times New Roman" w:cs="Times New Roman"/>
          <w:snapToGrid w:val="0"/>
          <w:sz w:val="24"/>
          <w:szCs w:val="24"/>
          <w:lang w:val="en-GB"/>
        </w:rPr>
      </w:pPr>
      <w:r w:rsidRPr="002266BC">
        <w:rPr>
          <w:rFonts w:ascii="Times New Roman" w:hAnsi="Times New Roman" w:cs="Times New Roman"/>
          <w:b/>
          <w:snapToGrid w:val="0"/>
          <w:sz w:val="24"/>
          <w:szCs w:val="24"/>
          <w:lang w:val="en-GB"/>
        </w:rPr>
        <w:t>Source:</w:t>
      </w:r>
      <w:r w:rsidRPr="002266BC">
        <w:rPr>
          <w:rFonts w:ascii="Times New Roman" w:hAnsi="Times New Roman" w:cs="Times New Roman"/>
          <w:snapToGrid w:val="0"/>
          <w:sz w:val="24"/>
          <w:szCs w:val="24"/>
          <w:lang w:val="en-GB"/>
        </w:rPr>
        <w:tab/>
        <w:t>ISO/IEC JTC 1/SC 29/</w:t>
      </w:r>
      <w:r w:rsidR="00540DEA" w:rsidRPr="002266BC">
        <w:rPr>
          <w:rFonts w:ascii="Times New Roman" w:hAnsi="Times New Roman" w:cs="Times New Roman"/>
          <w:snapToGrid w:val="0"/>
          <w:sz w:val="24"/>
          <w:szCs w:val="24"/>
          <w:lang w:val="en-GB"/>
        </w:rPr>
        <w:t>WG 03</w:t>
      </w:r>
    </w:p>
    <w:p w14:paraId="6AB1DF60" w14:textId="0E61722D" w:rsidR="00CB798F" w:rsidRPr="002266BC" w:rsidRDefault="004E45B6" w:rsidP="004C352E">
      <w:pPr>
        <w:tabs>
          <w:tab w:val="left" w:pos="3099"/>
        </w:tabs>
        <w:spacing w:before="240"/>
        <w:ind w:left="104"/>
        <w:rPr>
          <w:rFonts w:ascii="Times New Roman" w:hAnsi="Times New Roman" w:cs="Times New Roman"/>
          <w:snapToGrid w:val="0"/>
          <w:sz w:val="24"/>
          <w:szCs w:val="24"/>
          <w:lang w:val="en-GB"/>
        </w:rPr>
      </w:pPr>
      <w:r w:rsidRPr="002266BC">
        <w:rPr>
          <w:rFonts w:ascii="Times New Roman" w:hAnsi="Times New Roman" w:cs="Times New Roman"/>
          <w:b/>
          <w:snapToGrid w:val="0"/>
          <w:sz w:val="24"/>
          <w:szCs w:val="24"/>
          <w:lang w:val="en-GB"/>
        </w:rPr>
        <w:t>No.</w:t>
      </w:r>
      <w:r w:rsidRPr="002266BC">
        <w:rPr>
          <w:rFonts w:ascii="Times New Roman" w:hAnsi="Times New Roman" w:cs="Times New Roman"/>
          <w:b/>
          <w:snapToGrid w:val="0"/>
          <w:spacing w:val="5"/>
          <w:sz w:val="24"/>
          <w:szCs w:val="24"/>
          <w:lang w:val="en-GB"/>
        </w:rPr>
        <w:t xml:space="preserve"> </w:t>
      </w:r>
      <w:r w:rsidRPr="002266BC">
        <w:rPr>
          <w:rFonts w:ascii="Times New Roman" w:hAnsi="Times New Roman" w:cs="Times New Roman"/>
          <w:b/>
          <w:snapToGrid w:val="0"/>
          <w:sz w:val="24"/>
          <w:szCs w:val="24"/>
          <w:lang w:val="en-GB"/>
        </w:rPr>
        <w:t>of</w:t>
      </w:r>
      <w:r w:rsidRPr="002266BC">
        <w:rPr>
          <w:rFonts w:ascii="Times New Roman" w:hAnsi="Times New Roman" w:cs="Times New Roman"/>
          <w:b/>
          <w:snapToGrid w:val="0"/>
          <w:spacing w:val="6"/>
          <w:sz w:val="24"/>
          <w:szCs w:val="24"/>
          <w:lang w:val="en-GB"/>
        </w:rPr>
        <w:t xml:space="preserve"> </w:t>
      </w:r>
      <w:r w:rsidRPr="002266BC">
        <w:rPr>
          <w:rFonts w:ascii="Times New Roman" w:hAnsi="Times New Roman" w:cs="Times New Roman"/>
          <w:b/>
          <w:snapToGrid w:val="0"/>
          <w:sz w:val="24"/>
          <w:szCs w:val="24"/>
          <w:lang w:val="en-GB"/>
        </w:rPr>
        <w:t>pages:</w:t>
      </w:r>
      <w:r w:rsidRPr="002266BC">
        <w:rPr>
          <w:rFonts w:ascii="Times New Roman" w:hAnsi="Times New Roman" w:cs="Times New Roman"/>
          <w:snapToGrid w:val="0"/>
          <w:sz w:val="24"/>
          <w:szCs w:val="24"/>
          <w:lang w:val="en-GB"/>
        </w:rPr>
        <w:tab/>
      </w:r>
      <w:r w:rsidR="00C955C7" w:rsidRPr="002266BC">
        <w:rPr>
          <w:rFonts w:ascii="Times New Roman" w:hAnsi="Times New Roman" w:cs="Times New Roman"/>
          <w:snapToGrid w:val="0"/>
          <w:sz w:val="24"/>
          <w:szCs w:val="24"/>
          <w:lang w:val="en-GB"/>
        </w:rPr>
        <w:fldChar w:fldCharType="begin"/>
      </w:r>
      <w:r w:rsidR="00C955C7" w:rsidRPr="002266BC">
        <w:rPr>
          <w:rFonts w:ascii="Times New Roman" w:hAnsi="Times New Roman" w:cs="Times New Roman"/>
          <w:snapToGrid w:val="0"/>
          <w:sz w:val="24"/>
          <w:szCs w:val="24"/>
          <w:lang w:val="en-GB"/>
        </w:rPr>
        <w:instrText xml:space="preserve"> NUMPAGES  \* Arabic </w:instrText>
      </w:r>
      <w:r w:rsidR="00C955C7" w:rsidRPr="002266BC">
        <w:rPr>
          <w:rFonts w:ascii="Times New Roman" w:hAnsi="Times New Roman" w:cs="Times New Roman"/>
          <w:snapToGrid w:val="0"/>
          <w:sz w:val="24"/>
          <w:szCs w:val="24"/>
          <w:lang w:val="en-GB"/>
        </w:rPr>
        <w:fldChar w:fldCharType="separate"/>
      </w:r>
      <w:r w:rsidR="0060592B">
        <w:rPr>
          <w:rFonts w:ascii="Times New Roman" w:hAnsi="Times New Roman" w:cs="Times New Roman"/>
          <w:noProof/>
          <w:snapToGrid w:val="0"/>
          <w:sz w:val="24"/>
          <w:szCs w:val="24"/>
          <w:lang w:val="en-GB"/>
        </w:rPr>
        <w:t>10</w:t>
      </w:r>
      <w:r w:rsidR="00C955C7" w:rsidRPr="002266BC">
        <w:rPr>
          <w:rFonts w:ascii="Times New Roman" w:hAnsi="Times New Roman" w:cs="Times New Roman"/>
          <w:snapToGrid w:val="0"/>
          <w:sz w:val="24"/>
          <w:szCs w:val="24"/>
          <w:lang w:val="en-GB"/>
        </w:rPr>
        <w:fldChar w:fldCharType="end"/>
      </w:r>
      <w:r w:rsidRPr="002266BC">
        <w:rPr>
          <w:rFonts w:ascii="Times New Roman" w:hAnsi="Times New Roman" w:cs="Times New Roman"/>
          <w:snapToGrid w:val="0"/>
          <w:sz w:val="24"/>
          <w:szCs w:val="24"/>
          <w:lang w:val="en-GB"/>
        </w:rPr>
        <w:t xml:space="preserve"> (with cover</w:t>
      </w:r>
      <w:r w:rsidRPr="002266BC">
        <w:rPr>
          <w:rFonts w:ascii="Times New Roman" w:hAnsi="Times New Roman" w:cs="Times New Roman"/>
          <w:snapToGrid w:val="0"/>
          <w:spacing w:val="-10"/>
          <w:sz w:val="24"/>
          <w:szCs w:val="24"/>
          <w:lang w:val="en-GB"/>
        </w:rPr>
        <w:t xml:space="preserve"> </w:t>
      </w:r>
      <w:r w:rsidRPr="002266BC">
        <w:rPr>
          <w:rFonts w:ascii="Times New Roman" w:hAnsi="Times New Roman" w:cs="Times New Roman"/>
          <w:snapToGrid w:val="0"/>
          <w:sz w:val="24"/>
          <w:szCs w:val="24"/>
          <w:lang w:val="en-GB"/>
        </w:rPr>
        <w:t>page)</w:t>
      </w:r>
    </w:p>
    <w:p w14:paraId="60A86B64" w14:textId="0CFFD4C0" w:rsidR="00FF2653" w:rsidRPr="002266BC" w:rsidRDefault="00FF2653" w:rsidP="004C352E">
      <w:pPr>
        <w:tabs>
          <w:tab w:val="left" w:pos="3099"/>
        </w:tabs>
        <w:spacing w:before="240"/>
        <w:ind w:left="104"/>
        <w:rPr>
          <w:rFonts w:ascii="Times New Roman" w:hAnsi="Times New Roman" w:cs="Times New Roman"/>
          <w:snapToGrid w:val="0"/>
          <w:sz w:val="24"/>
          <w:szCs w:val="24"/>
          <w:lang w:val="en-GB"/>
        </w:rPr>
      </w:pPr>
      <w:r w:rsidRPr="002266BC">
        <w:rPr>
          <w:rFonts w:ascii="Times New Roman" w:hAnsi="Times New Roman" w:cs="Times New Roman"/>
          <w:b/>
          <w:snapToGrid w:val="0"/>
          <w:sz w:val="24"/>
          <w:szCs w:val="24"/>
          <w:lang w:val="en-GB"/>
        </w:rPr>
        <w:t>Email</w:t>
      </w:r>
      <w:r w:rsidRPr="002266BC">
        <w:rPr>
          <w:rFonts w:ascii="Times New Roman" w:hAnsi="Times New Roman" w:cs="Times New Roman"/>
          <w:b/>
          <w:snapToGrid w:val="0"/>
          <w:spacing w:val="5"/>
          <w:sz w:val="24"/>
          <w:szCs w:val="24"/>
          <w:lang w:val="en-GB"/>
        </w:rPr>
        <w:t xml:space="preserve"> </w:t>
      </w:r>
      <w:r w:rsidRPr="002266BC">
        <w:rPr>
          <w:rFonts w:ascii="Times New Roman" w:hAnsi="Times New Roman" w:cs="Times New Roman"/>
          <w:b/>
          <w:snapToGrid w:val="0"/>
          <w:sz w:val="24"/>
          <w:szCs w:val="24"/>
          <w:lang w:val="en-GB"/>
        </w:rPr>
        <w:t>of</w:t>
      </w:r>
      <w:r w:rsidRPr="002266BC">
        <w:rPr>
          <w:rFonts w:ascii="Times New Roman" w:hAnsi="Times New Roman" w:cs="Times New Roman"/>
          <w:b/>
          <w:snapToGrid w:val="0"/>
          <w:spacing w:val="6"/>
          <w:sz w:val="24"/>
          <w:szCs w:val="24"/>
          <w:lang w:val="en-GB"/>
        </w:rPr>
        <w:t xml:space="preserve"> </w:t>
      </w:r>
      <w:r w:rsidRPr="002266BC">
        <w:rPr>
          <w:rFonts w:ascii="Times New Roman" w:hAnsi="Times New Roman" w:cs="Times New Roman"/>
          <w:b/>
          <w:snapToGrid w:val="0"/>
          <w:sz w:val="24"/>
          <w:szCs w:val="24"/>
          <w:lang w:val="en-GB"/>
        </w:rPr>
        <w:t>Convenor:</w:t>
      </w:r>
      <w:r w:rsidRPr="002266BC">
        <w:rPr>
          <w:rFonts w:ascii="Times New Roman" w:hAnsi="Times New Roman" w:cs="Times New Roman"/>
          <w:snapToGrid w:val="0"/>
          <w:sz w:val="24"/>
          <w:szCs w:val="24"/>
          <w:lang w:val="en-GB"/>
        </w:rPr>
        <w:tab/>
      </w:r>
      <w:proofErr w:type="gramStart"/>
      <w:r w:rsidR="000C78E6" w:rsidRPr="002266BC">
        <w:rPr>
          <w:rFonts w:ascii="Times New Roman" w:hAnsi="Times New Roman" w:cs="Times New Roman"/>
          <w:snapToGrid w:val="0"/>
          <w:sz w:val="24"/>
          <w:szCs w:val="24"/>
          <w:lang w:val="en-GB"/>
        </w:rPr>
        <w:t>young.L</w:t>
      </w:r>
      <w:proofErr w:type="gramEnd"/>
      <w:r w:rsidR="00196997" w:rsidRPr="002266BC">
        <w:rPr>
          <w:rFonts w:ascii="Times New Roman" w:hAnsi="Times New Roman" w:cs="Times New Roman"/>
          <w:snapToGrid w:val="0"/>
          <w:sz w:val="24"/>
          <w:szCs w:val="24"/>
          <w:lang w:val="en-GB"/>
        </w:rPr>
        <w:t xml:space="preserve"> </w:t>
      </w:r>
      <w:r w:rsidRPr="002266BC">
        <w:rPr>
          <w:rFonts w:ascii="Times New Roman" w:hAnsi="Times New Roman" w:cs="Times New Roman"/>
          <w:snapToGrid w:val="0"/>
          <w:sz w:val="24"/>
          <w:szCs w:val="24"/>
          <w:lang w:val="en-GB"/>
        </w:rPr>
        <w:t>@</w:t>
      </w:r>
      <w:r w:rsidR="00196997" w:rsidRPr="002266BC">
        <w:rPr>
          <w:rFonts w:ascii="Times New Roman" w:hAnsi="Times New Roman" w:cs="Times New Roman"/>
          <w:snapToGrid w:val="0"/>
          <w:sz w:val="24"/>
          <w:szCs w:val="24"/>
          <w:lang w:val="en-GB"/>
        </w:rPr>
        <w:t xml:space="preserve"> </w:t>
      </w:r>
      <w:proofErr w:type="spellStart"/>
      <w:r w:rsidR="00196997" w:rsidRPr="002266BC">
        <w:rPr>
          <w:rFonts w:ascii="Times New Roman" w:hAnsi="Times New Roman" w:cs="Times New Roman"/>
          <w:snapToGrid w:val="0"/>
          <w:sz w:val="24"/>
          <w:szCs w:val="24"/>
          <w:lang w:val="en-GB"/>
        </w:rPr>
        <w:t>samsung</w:t>
      </w:r>
      <w:proofErr w:type="spellEnd"/>
      <w:r w:rsidR="00196997" w:rsidRPr="002266BC">
        <w:rPr>
          <w:rFonts w:ascii="Times New Roman" w:hAnsi="Times New Roman" w:cs="Times New Roman"/>
          <w:snapToGrid w:val="0"/>
          <w:sz w:val="24"/>
          <w:szCs w:val="24"/>
          <w:lang w:val="en-GB"/>
        </w:rPr>
        <w:t xml:space="preserve"> </w:t>
      </w:r>
      <w:r w:rsidR="000C78E6" w:rsidRPr="002266BC">
        <w:rPr>
          <w:rFonts w:ascii="Times New Roman" w:hAnsi="Times New Roman" w:cs="Times New Roman"/>
          <w:snapToGrid w:val="0"/>
          <w:sz w:val="24"/>
          <w:szCs w:val="24"/>
          <w:lang w:val="en-GB"/>
        </w:rPr>
        <w:t>.</w:t>
      </w:r>
      <w:r w:rsidR="00196997" w:rsidRPr="002266BC">
        <w:rPr>
          <w:rFonts w:ascii="Times New Roman" w:hAnsi="Times New Roman" w:cs="Times New Roman"/>
          <w:snapToGrid w:val="0"/>
          <w:sz w:val="24"/>
          <w:szCs w:val="24"/>
          <w:lang w:val="en-GB"/>
        </w:rPr>
        <w:t xml:space="preserve"> </w:t>
      </w:r>
      <w:r w:rsidR="000C78E6" w:rsidRPr="002266BC">
        <w:rPr>
          <w:rFonts w:ascii="Times New Roman" w:hAnsi="Times New Roman" w:cs="Times New Roman"/>
          <w:snapToGrid w:val="0"/>
          <w:sz w:val="24"/>
          <w:szCs w:val="24"/>
          <w:lang w:val="en-GB"/>
        </w:rPr>
        <w:t>com</w:t>
      </w:r>
    </w:p>
    <w:p w14:paraId="1FFAF59B" w14:textId="62A2DA07" w:rsidR="00CB798F" w:rsidRPr="002266BC"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2266BC">
        <w:rPr>
          <w:rFonts w:ascii="Times New Roman" w:hAnsi="Times New Roman" w:cs="Times New Roman"/>
          <w:b/>
          <w:snapToGrid w:val="0"/>
          <w:sz w:val="24"/>
          <w:szCs w:val="24"/>
          <w:lang w:val="en-GB"/>
        </w:rPr>
        <w:t>Committee</w:t>
      </w:r>
      <w:r w:rsidRPr="002266BC">
        <w:rPr>
          <w:rFonts w:ascii="Times New Roman" w:hAnsi="Times New Roman" w:cs="Times New Roman"/>
          <w:b/>
          <w:snapToGrid w:val="0"/>
          <w:spacing w:val="-6"/>
          <w:sz w:val="24"/>
          <w:szCs w:val="24"/>
          <w:lang w:val="en-GB"/>
        </w:rPr>
        <w:t xml:space="preserve"> </w:t>
      </w:r>
      <w:r w:rsidRPr="002266BC">
        <w:rPr>
          <w:rFonts w:ascii="Times New Roman" w:hAnsi="Times New Roman" w:cs="Times New Roman"/>
          <w:b/>
          <w:snapToGrid w:val="0"/>
          <w:sz w:val="24"/>
          <w:szCs w:val="24"/>
          <w:lang w:val="en-GB"/>
        </w:rPr>
        <w:t>URL:</w:t>
      </w:r>
      <w:r w:rsidRPr="002266BC">
        <w:rPr>
          <w:rFonts w:ascii="Times New Roman" w:hAnsi="Times New Roman" w:cs="Times New Roman"/>
          <w:snapToGrid w:val="0"/>
          <w:sz w:val="24"/>
          <w:szCs w:val="24"/>
          <w:lang w:val="en-GB"/>
        </w:rPr>
        <w:tab/>
      </w:r>
      <w:hyperlink r:id="rId8" w:history="1">
        <w:r w:rsidR="000C78E6" w:rsidRPr="002266BC">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2266BC" w:rsidRDefault="00F03F9B">
      <w:pPr>
        <w:tabs>
          <w:tab w:val="left" w:pos="3099"/>
        </w:tabs>
        <w:ind w:left="104"/>
        <w:rPr>
          <w:color w:val="0000EE"/>
          <w:w w:val="120"/>
          <w:sz w:val="24"/>
          <w:u w:val="single" w:color="0000EE"/>
          <w:lang w:val="en-GB"/>
        </w:rPr>
      </w:pPr>
    </w:p>
    <w:p w14:paraId="71F3EE19" w14:textId="77777777" w:rsidR="00F03F9B" w:rsidRPr="002266BC" w:rsidRDefault="00F03F9B">
      <w:pPr>
        <w:tabs>
          <w:tab w:val="left" w:pos="3099"/>
        </w:tabs>
        <w:ind w:left="104"/>
        <w:rPr>
          <w:color w:val="0000EE"/>
          <w:w w:val="120"/>
          <w:sz w:val="24"/>
          <w:u w:val="single" w:color="0000EE"/>
          <w:lang w:val="en-GB"/>
        </w:rPr>
        <w:sectPr w:rsidR="00F03F9B" w:rsidRPr="002266BC">
          <w:type w:val="continuous"/>
          <w:pgSz w:w="11900" w:h="16840"/>
          <w:pgMar w:top="540" w:right="980" w:bottom="280" w:left="1000" w:header="720" w:footer="720" w:gutter="0"/>
          <w:cols w:space="720"/>
        </w:sectPr>
      </w:pPr>
    </w:p>
    <w:p w14:paraId="5D542300" w14:textId="30A58F6B" w:rsidR="00385C5D" w:rsidRPr="002266BC" w:rsidRDefault="00385C5D" w:rsidP="00385C5D">
      <w:pPr>
        <w:widowControl/>
        <w:jc w:val="center"/>
        <w:rPr>
          <w:rFonts w:ascii="Times New Roman" w:eastAsia="SimSun" w:hAnsi="Times New Roman" w:cs="Times New Roman"/>
          <w:b/>
          <w:sz w:val="28"/>
          <w:szCs w:val="24"/>
          <w:lang w:val="en-GB" w:eastAsia="zh-CN"/>
        </w:rPr>
      </w:pPr>
      <w:r w:rsidRPr="002266BC">
        <w:rPr>
          <w:rFonts w:ascii="Times New Roman" w:eastAsia="SimSun" w:hAnsi="Times New Roman" w:cs="Times New Roman"/>
          <w:b/>
          <w:sz w:val="28"/>
          <w:szCs w:val="24"/>
          <w:lang w:val="en-GB" w:eastAsia="zh-CN"/>
        </w:rPr>
        <w:lastRenderedPageBreak/>
        <w:t>INTERNATIONAL ORGANI</w:t>
      </w:r>
      <w:r w:rsidR="00954B0D" w:rsidRPr="002266BC">
        <w:rPr>
          <w:rFonts w:ascii="Times New Roman" w:eastAsia="SimSun" w:hAnsi="Times New Roman" w:cs="Times New Roman"/>
          <w:b/>
          <w:sz w:val="28"/>
          <w:szCs w:val="24"/>
          <w:lang w:val="en-GB" w:eastAsia="zh-CN"/>
        </w:rPr>
        <w:t>Z</w:t>
      </w:r>
      <w:r w:rsidRPr="002266BC">
        <w:rPr>
          <w:rFonts w:ascii="Times New Roman" w:eastAsia="SimSun" w:hAnsi="Times New Roman" w:cs="Times New Roman"/>
          <w:b/>
          <w:sz w:val="28"/>
          <w:szCs w:val="24"/>
          <w:lang w:val="en-GB" w:eastAsia="zh-CN"/>
        </w:rPr>
        <w:t>ATION FOR STANDARDI</w:t>
      </w:r>
      <w:r w:rsidR="00954B0D" w:rsidRPr="002266BC">
        <w:rPr>
          <w:rFonts w:ascii="Times New Roman" w:eastAsia="SimSun" w:hAnsi="Times New Roman" w:cs="Times New Roman"/>
          <w:b/>
          <w:sz w:val="28"/>
          <w:szCs w:val="24"/>
          <w:lang w:val="en-GB" w:eastAsia="zh-CN"/>
        </w:rPr>
        <w:t>Z</w:t>
      </w:r>
      <w:r w:rsidRPr="002266BC">
        <w:rPr>
          <w:rFonts w:ascii="Times New Roman" w:eastAsia="SimSun" w:hAnsi="Times New Roman" w:cs="Times New Roman"/>
          <w:b/>
          <w:sz w:val="28"/>
          <w:szCs w:val="24"/>
          <w:lang w:val="en-GB" w:eastAsia="zh-CN"/>
        </w:rPr>
        <w:t>ATION</w:t>
      </w:r>
    </w:p>
    <w:p w14:paraId="7FCF95DB" w14:textId="77777777" w:rsidR="00385C5D" w:rsidRPr="002266BC" w:rsidRDefault="00385C5D" w:rsidP="00385C5D">
      <w:pPr>
        <w:widowControl/>
        <w:jc w:val="center"/>
        <w:rPr>
          <w:rFonts w:ascii="Times New Roman" w:eastAsia="SimSun" w:hAnsi="Times New Roman" w:cs="Times New Roman"/>
          <w:b/>
          <w:sz w:val="28"/>
          <w:szCs w:val="24"/>
          <w:lang w:val="en-GB" w:eastAsia="zh-CN"/>
        </w:rPr>
      </w:pPr>
      <w:r w:rsidRPr="002266BC">
        <w:rPr>
          <w:rFonts w:ascii="Times New Roman" w:eastAsia="SimSun" w:hAnsi="Times New Roman" w:cs="Times New Roman"/>
          <w:b/>
          <w:sz w:val="28"/>
          <w:szCs w:val="24"/>
          <w:lang w:val="en-GB" w:eastAsia="zh-CN"/>
        </w:rPr>
        <w:t>ORGANISATION INTERNATIONALE DE NORMALISATION</w:t>
      </w:r>
    </w:p>
    <w:p w14:paraId="0D92B76F" w14:textId="2C7DB9CE" w:rsidR="00385C5D" w:rsidRPr="002266BC" w:rsidRDefault="00385C5D" w:rsidP="00385C5D">
      <w:pPr>
        <w:widowControl/>
        <w:jc w:val="center"/>
        <w:rPr>
          <w:rFonts w:ascii="Times New Roman" w:eastAsia="SimSun" w:hAnsi="Times New Roman" w:cs="Times New Roman"/>
          <w:b/>
          <w:sz w:val="28"/>
          <w:szCs w:val="24"/>
          <w:lang w:val="en-GB" w:eastAsia="zh-CN"/>
        </w:rPr>
      </w:pPr>
      <w:r w:rsidRPr="002266BC">
        <w:rPr>
          <w:rFonts w:ascii="Times New Roman" w:eastAsia="SimSun" w:hAnsi="Times New Roman" w:cs="Times New Roman"/>
          <w:b/>
          <w:sz w:val="28"/>
          <w:szCs w:val="24"/>
          <w:lang w:val="en-GB" w:eastAsia="zh-CN"/>
        </w:rPr>
        <w:t>ISO/IEC JTC 1/SC 29/</w:t>
      </w:r>
      <w:r w:rsidR="00540DEA" w:rsidRPr="002266BC">
        <w:rPr>
          <w:rFonts w:ascii="Times New Roman" w:eastAsia="SimSun" w:hAnsi="Times New Roman" w:cs="Times New Roman"/>
          <w:b/>
          <w:sz w:val="28"/>
          <w:szCs w:val="24"/>
          <w:lang w:val="en-GB" w:eastAsia="zh-CN"/>
        </w:rPr>
        <w:t>WG 03</w:t>
      </w:r>
      <w:r w:rsidR="00EF2D59" w:rsidRPr="002266BC">
        <w:rPr>
          <w:rFonts w:ascii="Times New Roman" w:eastAsia="SimSun" w:hAnsi="Times New Roman" w:cs="Times New Roman"/>
          <w:b/>
          <w:sz w:val="28"/>
          <w:szCs w:val="24"/>
          <w:lang w:val="en-GB" w:eastAsia="zh-CN"/>
        </w:rPr>
        <w:t xml:space="preserve"> MPEG SYSTEMS</w:t>
      </w:r>
    </w:p>
    <w:p w14:paraId="54CED6D6" w14:textId="1F07EFCF" w:rsidR="00385C5D" w:rsidRPr="002266BC" w:rsidRDefault="00385C5D" w:rsidP="00385C5D">
      <w:pPr>
        <w:widowControl/>
        <w:jc w:val="right"/>
        <w:rPr>
          <w:rFonts w:ascii="Times New Roman" w:eastAsia="SimSun" w:hAnsi="Times New Roman" w:cs="Times New Roman"/>
          <w:b/>
          <w:sz w:val="48"/>
          <w:szCs w:val="24"/>
          <w:lang w:val="en-GB" w:eastAsia="zh-CN"/>
        </w:rPr>
      </w:pPr>
      <w:r w:rsidRPr="002266BC">
        <w:rPr>
          <w:rFonts w:ascii="Times New Roman" w:eastAsia="SimSun" w:hAnsi="Times New Roman" w:cs="Times New Roman"/>
          <w:b/>
          <w:sz w:val="28"/>
          <w:szCs w:val="24"/>
          <w:lang w:val="en-GB" w:eastAsia="zh-CN"/>
        </w:rPr>
        <w:t>ISO/IEC JTC 1/SC 29/</w:t>
      </w:r>
      <w:r w:rsidR="00540DEA" w:rsidRPr="002266BC">
        <w:rPr>
          <w:rFonts w:ascii="Times New Roman" w:eastAsia="SimSun" w:hAnsi="Times New Roman" w:cs="Times New Roman"/>
          <w:b/>
          <w:sz w:val="28"/>
          <w:szCs w:val="24"/>
          <w:lang w:val="en-GB" w:eastAsia="zh-CN"/>
        </w:rPr>
        <w:t>WG 03</w:t>
      </w:r>
      <w:r w:rsidRPr="002266BC">
        <w:rPr>
          <w:rFonts w:ascii="Times New Roman" w:eastAsia="SimSun" w:hAnsi="Times New Roman" w:cs="Times New Roman"/>
          <w:b/>
          <w:sz w:val="28"/>
          <w:szCs w:val="24"/>
          <w:lang w:val="en-GB" w:eastAsia="zh-CN"/>
        </w:rPr>
        <w:t xml:space="preserve"> </w:t>
      </w:r>
      <w:r w:rsidRPr="002266BC">
        <w:rPr>
          <w:rFonts w:ascii="Times New Roman" w:eastAsia="SimSun" w:hAnsi="Times New Roman" w:cs="Times New Roman"/>
          <w:b/>
          <w:sz w:val="48"/>
          <w:szCs w:val="24"/>
          <w:lang w:val="en-GB" w:eastAsia="zh-CN"/>
        </w:rPr>
        <w:t>N</w:t>
      </w:r>
      <w:r w:rsidR="004C352E" w:rsidRPr="002266BC">
        <w:rPr>
          <w:rFonts w:ascii="Times New Roman" w:eastAsia="SimSun" w:hAnsi="Times New Roman" w:cs="Times New Roman"/>
          <w:b/>
          <w:sz w:val="48"/>
          <w:szCs w:val="24"/>
          <w:lang w:val="en-GB" w:eastAsia="zh-CN"/>
        </w:rPr>
        <w:fldChar w:fldCharType="begin"/>
      </w:r>
      <w:r w:rsidR="004C352E" w:rsidRPr="002266BC">
        <w:rPr>
          <w:rFonts w:ascii="Times New Roman" w:eastAsia="SimSun" w:hAnsi="Times New Roman" w:cs="Times New Roman"/>
          <w:b/>
          <w:sz w:val="48"/>
          <w:szCs w:val="24"/>
          <w:lang w:val="en-GB" w:eastAsia="zh-CN"/>
        </w:rPr>
        <w:instrText xml:space="preserve"> DOCPROPERTY "WGNumber" \* MERGEFORMAT </w:instrText>
      </w:r>
      <w:r w:rsidR="004C352E" w:rsidRPr="002266BC">
        <w:rPr>
          <w:rFonts w:ascii="Times New Roman" w:eastAsia="SimSun" w:hAnsi="Times New Roman" w:cs="Times New Roman"/>
          <w:b/>
          <w:sz w:val="48"/>
          <w:szCs w:val="24"/>
          <w:lang w:val="en-GB" w:eastAsia="zh-CN"/>
        </w:rPr>
        <w:fldChar w:fldCharType="separate"/>
      </w:r>
      <w:r w:rsidR="0060592B">
        <w:rPr>
          <w:rFonts w:ascii="Times New Roman" w:eastAsia="SimSun" w:hAnsi="Times New Roman" w:cs="Times New Roman"/>
          <w:b/>
          <w:sz w:val="48"/>
          <w:szCs w:val="24"/>
          <w:lang w:val="en-GB" w:eastAsia="zh-CN"/>
        </w:rPr>
        <w:t>1303</w:t>
      </w:r>
      <w:r w:rsidR="004C352E" w:rsidRPr="002266BC">
        <w:rPr>
          <w:rFonts w:ascii="Times New Roman" w:eastAsia="SimSun" w:hAnsi="Times New Roman" w:cs="Times New Roman"/>
          <w:b/>
          <w:sz w:val="48"/>
          <w:szCs w:val="24"/>
          <w:lang w:val="en-GB" w:eastAsia="zh-CN"/>
        </w:rPr>
        <w:fldChar w:fldCharType="end"/>
      </w:r>
    </w:p>
    <w:p w14:paraId="40403B12" w14:textId="6FBC5121" w:rsidR="00954B0D" w:rsidRPr="002266BC" w:rsidRDefault="00D55C9C" w:rsidP="004C352E">
      <w:pPr>
        <w:widowControl/>
        <w:spacing w:after="480"/>
        <w:jc w:val="right"/>
        <w:rPr>
          <w:rFonts w:ascii="Times New Roman" w:eastAsia="SimSun" w:hAnsi="Times New Roman" w:cs="Times New Roman"/>
          <w:b/>
          <w:sz w:val="28"/>
          <w:szCs w:val="24"/>
          <w:lang w:val="en-GB" w:eastAsia="zh-CN"/>
        </w:rPr>
      </w:pPr>
      <w:r w:rsidRPr="002266BC">
        <w:rPr>
          <w:rFonts w:ascii="Times New Roman" w:eastAsia="SimSun" w:hAnsi="Times New Roman" w:cs="Times New Roman"/>
          <w:b/>
          <w:sz w:val="28"/>
          <w:szCs w:val="24"/>
          <w:lang w:val="en-GB" w:eastAsia="zh-CN"/>
        </w:rPr>
        <w:t>July 2024</w:t>
      </w:r>
      <w:r w:rsidR="00954B0D" w:rsidRPr="002266BC">
        <w:rPr>
          <w:rFonts w:ascii="Times New Roman" w:eastAsia="SimSun" w:hAnsi="Times New Roman" w:cs="Times New Roman"/>
          <w:b/>
          <w:sz w:val="28"/>
          <w:szCs w:val="24"/>
          <w:lang w:val="en-GB" w:eastAsia="zh-CN"/>
        </w:rPr>
        <w:t xml:space="preserve">, </w:t>
      </w:r>
      <w:r w:rsidRPr="002266BC">
        <w:rPr>
          <w:rFonts w:ascii="Times New Roman" w:eastAsia="SimSun" w:hAnsi="Times New Roman" w:cs="Times New Roman"/>
          <w:b/>
          <w:sz w:val="28"/>
          <w:szCs w:val="24"/>
          <w:lang w:val="en-GB" w:eastAsia="zh-CN"/>
        </w:rPr>
        <w:t>Sapporo, JP</w:t>
      </w:r>
    </w:p>
    <w:tbl>
      <w:tblPr>
        <w:tblW w:w="10169" w:type="dxa"/>
        <w:tblLook w:val="01E0" w:firstRow="1" w:lastRow="1" w:firstColumn="1" w:lastColumn="1" w:noHBand="0" w:noVBand="0"/>
      </w:tblPr>
      <w:tblGrid>
        <w:gridCol w:w="1890"/>
        <w:gridCol w:w="8279"/>
      </w:tblGrid>
      <w:tr w:rsidR="00954B0D" w:rsidRPr="002266BC" w14:paraId="643E3AD1" w14:textId="77777777" w:rsidTr="00954B0D">
        <w:tc>
          <w:tcPr>
            <w:tcW w:w="1890" w:type="dxa"/>
            <w:hideMark/>
          </w:tcPr>
          <w:p w14:paraId="08C6B0FD" w14:textId="77777777" w:rsidR="00954B0D" w:rsidRPr="002266BC" w:rsidRDefault="00954B0D">
            <w:pPr>
              <w:suppressAutoHyphens/>
              <w:rPr>
                <w:rFonts w:ascii="Times New Roman" w:hAnsi="Times New Roman" w:cs="Times New Roman"/>
                <w:b/>
                <w:sz w:val="24"/>
                <w:szCs w:val="24"/>
                <w:lang w:val="en-GB"/>
              </w:rPr>
            </w:pPr>
            <w:r w:rsidRPr="002266BC">
              <w:rPr>
                <w:rFonts w:ascii="Times New Roman" w:hAnsi="Times New Roman" w:cs="Times New Roman"/>
                <w:b/>
                <w:sz w:val="24"/>
                <w:szCs w:val="24"/>
                <w:lang w:val="en-GB"/>
              </w:rPr>
              <w:t>Title</w:t>
            </w:r>
          </w:p>
        </w:tc>
        <w:tc>
          <w:tcPr>
            <w:tcW w:w="8279" w:type="dxa"/>
            <w:hideMark/>
          </w:tcPr>
          <w:p w14:paraId="498090C2" w14:textId="0195F70F" w:rsidR="00954B0D" w:rsidRPr="002266BC" w:rsidRDefault="004C352E">
            <w:pPr>
              <w:suppressAutoHyphens/>
              <w:rPr>
                <w:rFonts w:ascii="Times New Roman" w:hAnsi="Times New Roman" w:cs="Times New Roman"/>
                <w:b/>
                <w:sz w:val="24"/>
                <w:szCs w:val="24"/>
                <w:lang w:val="en-GB"/>
              </w:rPr>
            </w:pPr>
            <w:r w:rsidRPr="002266BC">
              <w:rPr>
                <w:rFonts w:ascii="Times New Roman" w:hAnsi="Times New Roman" w:cs="Times New Roman"/>
                <w:b/>
                <w:sz w:val="24"/>
                <w:szCs w:val="24"/>
                <w:lang w:val="en-GB"/>
              </w:rPr>
              <w:fldChar w:fldCharType="begin"/>
            </w:r>
            <w:r w:rsidRPr="002266BC">
              <w:rPr>
                <w:rFonts w:ascii="Times New Roman" w:hAnsi="Times New Roman" w:cs="Times New Roman"/>
                <w:b/>
                <w:sz w:val="24"/>
                <w:szCs w:val="24"/>
                <w:lang w:val="en-GB"/>
              </w:rPr>
              <w:instrText xml:space="preserve"> TITLE  \* MERGEFORMAT </w:instrText>
            </w:r>
            <w:r w:rsidRPr="002266BC">
              <w:rPr>
                <w:rFonts w:ascii="Times New Roman" w:hAnsi="Times New Roman" w:cs="Times New Roman"/>
                <w:b/>
                <w:sz w:val="24"/>
                <w:szCs w:val="24"/>
                <w:lang w:val="en-GB"/>
              </w:rPr>
              <w:fldChar w:fldCharType="separate"/>
            </w:r>
            <w:r w:rsidR="0060592B">
              <w:rPr>
                <w:rFonts w:ascii="Times New Roman" w:hAnsi="Times New Roman" w:cs="Times New Roman"/>
                <w:b/>
                <w:sz w:val="24"/>
                <w:szCs w:val="24"/>
                <w:lang w:val="en-GB"/>
              </w:rPr>
              <w:t xml:space="preserve">Exploration on alignment of ISOBMFF/DASH/CMAF terminology, </w:t>
            </w:r>
            <w:proofErr w:type="gramStart"/>
            <w:r w:rsidR="0060592B">
              <w:rPr>
                <w:rFonts w:ascii="Times New Roman" w:hAnsi="Times New Roman" w:cs="Times New Roman"/>
                <w:b/>
                <w:sz w:val="24"/>
                <w:szCs w:val="24"/>
                <w:lang w:val="en-GB"/>
              </w:rPr>
              <w:t>concepts</w:t>
            </w:r>
            <w:proofErr w:type="gramEnd"/>
            <w:r w:rsidR="0060592B">
              <w:rPr>
                <w:rFonts w:ascii="Times New Roman" w:hAnsi="Times New Roman" w:cs="Times New Roman"/>
                <w:b/>
                <w:sz w:val="24"/>
                <w:szCs w:val="24"/>
                <w:lang w:val="en-GB"/>
              </w:rPr>
              <w:t xml:space="preserve"> and solutions</w:t>
            </w:r>
            <w:r w:rsidRPr="002266BC">
              <w:rPr>
                <w:rFonts w:ascii="Times New Roman" w:hAnsi="Times New Roman" w:cs="Times New Roman"/>
                <w:b/>
                <w:sz w:val="24"/>
                <w:szCs w:val="24"/>
                <w:lang w:val="en-GB"/>
              </w:rPr>
              <w:fldChar w:fldCharType="end"/>
            </w:r>
          </w:p>
        </w:tc>
      </w:tr>
      <w:tr w:rsidR="00954B0D" w:rsidRPr="002266BC" w14:paraId="4B5EB911" w14:textId="77777777" w:rsidTr="00954B0D">
        <w:tc>
          <w:tcPr>
            <w:tcW w:w="1890" w:type="dxa"/>
            <w:hideMark/>
          </w:tcPr>
          <w:p w14:paraId="47775072" w14:textId="77777777" w:rsidR="00954B0D" w:rsidRPr="002266BC" w:rsidRDefault="00954B0D">
            <w:pPr>
              <w:suppressAutoHyphens/>
              <w:rPr>
                <w:rFonts w:ascii="Times New Roman" w:hAnsi="Times New Roman" w:cs="Times New Roman"/>
                <w:b/>
                <w:sz w:val="24"/>
                <w:szCs w:val="24"/>
                <w:lang w:val="en-GB"/>
              </w:rPr>
            </w:pPr>
            <w:r w:rsidRPr="002266BC">
              <w:rPr>
                <w:rFonts w:ascii="Times New Roman" w:hAnsi="Times New Roman" w:cs="Times New Roman"/>
                <w:b/>
                <w:sz w:val="24"/>
                <w:szCs w:val="24"/>
                <w:lang w:val="en-GB"/>
              </w:rPr>
              <w:t>Source</w:t>
            </w:r>
          </w:p>
        </w:tc>
        <w:tc>
          <w:tcPr>
            <w:tcW w:w="8279" w:type="dxa"/>
            <w:hideMark/>
          </w:tcPr>
          <w:p w14:paraId="47560DDD" w14:textId="01F3D45C" w:rsidR="00954B0D" w:rsidRPr="002266BC" w:rsidRDefault="00540DEA">
            <w:pPr>
              <w:suppressAutoHyphens/>
              <w:rPr>
                <w:rFonts w:ascii="Times New Roman" w:hAnsi="Times New Roman" w:cs="Times New Roman"/>
                <w:b/>
                <w:sz w:val="24"/>
                <w:szCs w:val="24"/>
                <w:lang w:val="en-GB"/>
              </w:rPr>
            </w:pPr>
            <w:r w:rsidRPr="002266BC">
              <w:rPr>
                <w:rFonts w:ascii="Times New Roman" w:hAnsi="Times New Roman" w:cs="Times New Roman"/>
                <w:b/>
                <w:sz w:val="24"/>
                <w:szCs w:val="24"/>
                <w:lang w:val="en-GB"/>
              </w:rPr>
              <w:t>WG 03</w:t>
            </w:r>
            <w:r w:rsidR="00954B0D" w:rsidRPr="002266BC">
              <w:rPr>
                <w:rFonts w:ascii="Times New Roman" w:hAnsi="Times New Roman" w:cs="Times New Roman"/>
                <w:b/>
                <w:sz w:val="24"/>
                <w:szCs w:val="24"/>
                <w:lang w:val="en-GB"/>
              </w:rPr>
              <w:t xml:space="preserve">, MPEG </w:t>
            </w:r>
            <w:r w:rsidR="00F419DA" w:rsidRPr="002266BC">
              <w:rPr>
                <w:rFonts w:ascii="Times New Roman" w:hAnsi="Times New Roman" w:cs="Times New Roman"/>
                <w:b/>
                <w:sz w:val="24"/>
                <w:szCs w:val="24"/>
                <w:lang w:val="en-GB"/>
              </w:rPr>
              <w:t>Systems</w:t>
            </w:r>
          </w:p>
        </w:tc>
      </w:tr>
      <w:tr w:rsidR="00954B0D" w:rsidRPr="002266BC" w14:paraId="2460E6B8" w14:textId="77777777" w:rsidTr="00954B0D">
        <w:tc>
          <w:tcPr>
            <w:tcW w:w="1890" w:type="dxa"/>
            <w:hideMark/>
          </w:tcPr>
          <w:p w14:paraId="0BEE9C98" w14:textId="77777777" w:rsidR="00954B0D" w:rsidRPr="002266BC" w:rsidRDefault="00954B0D">
            <w:pPr>
              <w:suppressAutoHyphens/>
              <w:rPr>
                <w:rFonts w:ascii="Times New Roman" w:hAnsi="Times New Roman" w:cs="Times New Roman"/>
                <w:b/>
                <w:sz w:val="24"/>
                <w:szCs w:val="24"/>
                <w:lang w:val="en-GB"/>
              </w:rPr>
            </w:pPr>
            <w:r w:rsidRPr="002266BC">
              <w:rPr>
                <w:rFonts w:ascii="Times New Roman" w:hAnsi="Times New Roman" w:cs="Times New Roman"/>
                <w:b/>
                <w:sz w:val="24"/>
                <w:szCs w:val="24"/>
                <w:lang w:val="en-GB"/>
              </w:rPr>
              <w:t>Status</w:t>
            </w:r>
          </w:p>
        </w:tc>
        <w:tc>
          <w:tcPr>
            <w:tcW w:w="8279" w:type="dxa"/>
            <w:hideMark/>
          </w:tcPr>
          <w:p w14:paraId="5BFA1768" w14:textId="77777777" w:rsidR="00954B0D" w:rsidRPr="002266BC" w:rsidRDefault="00954B0D">
            <w:pPr>
              <w:suppressAutoHyphens/>
              <w:rPr>
                <w:rFonts w:ascii="Times New Roman" w:hAnsi="Times New Roman" w:cs="Times New Roman"/>
                <w:b/>
                <w:sz w:val="24"/>
                <w:szCs w:val="24"/>
                <w:lang w:val="en-GB"/>
              </w:rPr>
            </w:pPr>
            <w:r w:rsidRPr="002266BC">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2266BC" w:rsidRDefault="00954B0D" w:rsidP="00A86680">
            <w:pPr>
              <w:suppressAutoHyphens/>
              <w:rPr>
                <w:rFonts w:ascii="Times New Roman" w:hAnsi="Times New Roman" w:cs="Times New Roman"/>
                <w:b/>
                <w:sz w:val="24"/>
                <w:szCs w:val="24"/>
                <w:lang w:val="en-GB"/>
              </w:rPr>
            </w:pPr>
            <w:r w:rsidRPr="002266BC">
              <w:rPr>
                <w:rFonts w:ascii="Times New Roman" w:hAnsi="Times New Roman" w:cs="Times New Roman"/>
                <w:b/>
                <w:sz w:val="24"/>
                <w:szCs w:val="24"/>
                <w:lang w:val="en-GB"/>
              </w:rPr>
              <w:t>Serial Number</w:t>
            </w:r>
          </w:p>
        </w:tc>
        <w:tc>
          <w:tcPr>
            <w:tcW w:w="8279" w:type="dxa"/>
            <w:hideMark/>
          </w:tcPr>
          <w:p w14:paraId="44A25045" w14:textId="6470C81E" w:rsidR="00954B0D" w:rsidRPr="00C955C7" w:rsidRDefault="004C352E" w:rsidP="00A86680">
            <w:pPr>
              <w:suppressAutoHyphens/>
              <w:rPr>
                <w:rFonts w:ascii="Times New Roman" w:hAnsi="Times New Roman" w:cs="Times New Roman"/>
                <w:b/>
                <w:sz w:val="24"/>
                <w:szCs w:val="24"/>
                <w:lang w:val="en-GB"/>
              </w:rPr>
            </w:pPr>
            <w:r w:rsidRPr="002266BC">
              <w:rPr>
                <w:rFonts w:ascii="Times New Roman" w:hAnsi="Times New Roman" w:cs="Times New Roman"/>
                <w:b/>
                <w:sz w:val="24"/>
                <w:szCs w:val="24"/>
                <w:lang w:val="en-GB"/>
              </w:rPr>
              <w:fldChar w:fldCharType="begin"/>
            </w:r>
            <w:r w:rsidRPr="002266BC">
              <w:rPr>
                <w:rFonts w:ascii="Times New Roman" w:hAnsi="Times New Roman" w:cs="Times New Roman"/>
                <w:b/>
                <w:sz w:val="24"/>
                <w:szCs w:val="24"/>
                <w:lang w:val="en-GB"/>
              </w:rPr>
              <w:instrText xml:space="preserve"> DOCPROPERTY "MDMSNumber" \* MERGEFORMAT </w:instrText>
            </w:r>
            <w:r w:rsidRPr="002266BC">
              <w:rPr>
                <w:rFonts w:ascii="Times New Roman" w:hAnsi="Times New Roman" w:cs="Times New Roman"/>
                <w:b/>
                <w:sz w:val="24"/>
                <w:szCs w:val="24"/>
                <w:lang w:val="en-GB"/>
              </w:rPr>
              <w:fldChar w:fldCharType="separate"/>
            </w:r>
            <w:r w:rsidR="0060592B">
              <w:rPr>
                <w:rFonts w:ascii="Times New Roman" w:hAnsi="Times New Roman" w:cs="Times New Roman"/>
                <w:b/>
                <w:sz w:val="24"/>
                <w:szCs w:val="24"/>
                <w:lang w:val="en-GB"/>
              </w:rPr>
              <w:t>24149</w:t>
            </w:r>
            <w:r w:rsidRPr="002266BC">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74A6566D" w14:textId="77777777" w:rsidR="00A80FDF" w:rsidRPr="00A80FDF" w:rsidRDefault="00A80FDF" w:rsidP="00A80FDF">
      <w:pPr>
        <w:keepNext/>
        <w:widowControl/>
        <w:tabs>
          <w:tab w:val="right" w:pos="9752"/>
        </w:tabs>
        <w:suppressAutoHyphens/>
        <w:autoSpaceDE/>
        <w:autoSpaceDN/>
        <w:spacing w:before="960" w:after="310" w:line="310" w:lineRule="exact"/>
        <w:rPr>
          <w:rFonts w:ascii="Cambria" w:eastAsia="MS Mincho" w:hAnsi="Cambria" w:cs="Times New Roman"/>
          <w:b/>
          <w:sz w:val="28"/>
          <w:szCs w:val="20"/>
          <w:lang w:val="en-GB" w:eastAsia="ja-JP"/>
        </w:rPr>
      </w:pPr>
      <w:r w:rsidRPr="00A80FDF">
        <w:rPr>
          <w:rFonts w:ascii="Cambria" w:eastAsia="MS Mincho" w:hAnsi="Cambria" w:cs="Times New Roman"/>
          <w:b/>
          <w:sz w:val="28"/>
          <w:szCs w:val="20"/>
          <w:lang w:val="en-GB" w:eastAsia="ja-JP"/>
        </w:rPr>
        <w:t>Contents</w:t>
      </w:r>
      <w:r w:rsidRPr="00A80FDF">
        <w:rPr>
          <w:rFonts w:ascii="Cambria" w:eastAsia="MS Mincho" w:hAnsi="Cambria" w:cs="Times New Roman"/>
          <w:b/>
          <w:sz w:val="28"/>
          <w:szCs w:val="20"/>
          <w:lang w:val="en-GB" w:eastAsia="ja-JP"/>
        </w:rPr>
        <w:tab/>
      </w:r>
      <w:r w:rsidRPr="00A80FDF">
        <w:rPr>
          <w:rFonts w:ascii="Cambria" w:eastAsia="MS Mincho" w:hAnsi="Cambria" w:cs="Times New Roman"/>
          <w:sz w:val="20"/>
          <w:szCs w:val="20"/>
          <w:lang w:val="en-GB" w:eastAsia="ja-JP"/>
        </w:rPr>
        <w:t>Page</w:t>
      </w:r>
    </w:p>
    <w:p w14:paraId="7B7065DB" w14:textId="2F4B1E7F" w:rsidR="0060592B" w:rsidRDefault="00A80FDF">
      <w:pPr>
        <w:pStyle w:val="TOC1"/>
        <w:tabs>
          <w:tab w:val="right" w:leader="dot" w:pos="9010"/>
        </w:tabs>
        <w:rPr>
          <w:rFonts w:asciiTheme="minorHAnsi" w:eastAsiaTheme="minorEastAsia" w:hAnsiTheme="minorHAnsi" w:cstheme="minorBidi"/>
          <w:noProof/>
          <w:kern w:val="2"/>
          <w14:ligatures w14:val="standardContextual"/>
        </w:rPr>
      </w:pPr>
      <w:r w:rsidRPr="00A80FDF">
        <w:rPr>
          <w:b/>
          <w:lang w:val="en-GB" w:eastAsia="ja-JP"/>
        </w:rPr>
        <w:fldChar w:fldCharType="begin"/>
      </w:r>
      <w:r w:rsidRPr="00A80FDF">
        <w:rPr>
          <w:b/>
          <w:lang w:val="en-GB" w:eastAsia="ja-JP"/>
        </w:rPr>
        <w:instrText xml:space="preserve"> TOC \o "1-2" \t "Heading 3,3,a3,3,na3,3,Annex 3,3,Annex C3,3,Annex D3,3" </w:instrText>
      </w:r>
      <w:r w:rsidRPr="00A80FDF">
        <w:rPr>
          <w:b/>
          <w:lang w:val="en-GB" w:eastAsia="ja-JP"/>
        </w:rPr>
        <w:fldChar w:fldCharType="separate"/>
      </w:r>
      <w:r w:rsidR="0060592B" w:rsidRPr="00D60FA0">
        <w:rPr>
          <w:noProof/>
          <w:lang w:val="en-GB" w:eastAsia="ja-JP"/>
        </w:rPr>
        <w:t>General considerations</w:t>
      </w:r>
      <w:r w:rsidR="0060592B">
        <w:rPr>
          <w:noProof/>
        </w:rPr>
        <w:tab/>
      </w:r>
      <w:r w:rsidR="0060592B">
        <w:rPr>
          <w:noProof/>
        </w:rPr>
        <w:fldChar w:fldCharType="begin"/>
      </w:r>
      <w:r w:rsidR="0060592B">
        <w:rPr>
          <w:noProof/>
        </w:rPr>
        <w:instrText xml:space="preserve"> PAGEREF _Toc172604364 \h </w:instrText>
      </w:r>
      <w:r w:rsidR="0060592B">
        <w:rPr>
          <w:noProof/>
        </w:rPr>
      </w:r>
      <w:r w:rsidR="0060592B">
        <w:rPr>
          <w:noProof/>
        </w:rPr>
        <w:fldChar w:fldCharType="separate"/>
      </w:r>
      <w:r w:rsidR="0060592B">
        <w:rPr>
          <w:noProof/>
        </w:rPr>
        <w:t>2</w:t>
      </w:r>
      <w:r w:rsidR="0060592B">
        <w:rPr>
          <w:noProof/>
        </w:rPr>
        <w:fldChar w:fldCharType="end"/>
      </w:r>
    </w:p>
    <w:p w14:paraId="2200859C" w14:textId="326C01C0" w:rsidR="0060592B" w:rsidRDefault="0060592B">
      <w:pPr>
        <w:pStyle w:val="TOC2"/>
        <w:tabs>
          <w:tab w:val="right" w:leader="dot" w:pos="9010"/>
        </w:tabs>
        <w:rPr>
          <w:rFonts w:asciiTheme="minorHAnsi" w:eastAsiaTheme="minorEastAsia" w:hAnsiTheme="minorHAnsi" w:cstheme="minorBidi"/>
          <w:noProof/>
          <w:kern w:val="2"/>
          <w14:ligatures w14:val="standardContextual"/>
        </w:rPr>
      </w:pPr>
      <w:r w:rsidRPr="00D60FA0">
        <w:rPr>
          <w:noProof/>
          <w:lang w:val="en-GB" w:eastAsia="ja-JP"/>
        </w:rPr>
        <w:t>Purpose of this document</w:t>
      </w:r>
      <w:r>
        <w:rPr>
          <w:noProof/>
        </w:rPr>
        <w:tab/>
      </w:r>
      <w:r>
        <w:rPr>
          <w:noProof/>
        </w:rPr>
        <w:fldChar w:fldCharType="begin"/>
      </w:r>
      <w:r>
        <w:rPr>
          <w:noProof/>
        </w:rPr>
        <w:instrText xml:space="preserve"> PAGEREF _Toc172604365 \h </w:instrText>
      </w:r>
      <w:r>
        <w:rPr>
          <w:noProof/>
        </w:rPr>
      </w:r>
      <w:r>
        <w:rPr>
          <w:noProof/>
        </w:rPr>
        <w:fldChar w:fldCharType="separate"/>
      </w:r>
      <w:r>
        <w:rPr>
          <w:noProof/>
        </w:rPr>
        <w:t>2</w:t>
      </w:r>
      <w:r>
        <w:rPr>
          <w:noProof/>
        </w:rPr>
        <w:fldChar w:fldCharType="end"/>
      </w:r>
    </w:p>
    <w:p w14:paraId="09127FAD" w14:textId="7DE48A4A" w:rsidR="0060592B" w:rsidRDefault="0060592B">
      <w:pPr>
        <w:pStyle w:val="TOC2"/>
        <w:tabs>
          <w:tab w:val="right" w:leader="dot" w:pos="9010"/>
        </w:tabs>
        <w:rPr>
          <w:rFonts w:asciiTheme="minorHAnsi" w:eastAsiaTheme="minorEastAsia" w:hAnsiTheme="minorHAnsi" w:cstheme="minorBidi"/>
          <w:noProof/>
          <w:kern w:val="2"/>
          <w14:ligatures w14:val="standardContextual"/>
        </w:rPr>
      </w:pPr>
      <w:r w:rsidRPr="00D60FA0">
        <w:rPr>
          <w:noProof/>
          <w:lang w:val="en-GB" w:eastAsia="ja-JP"/>
        </w:rPr>
        <w:t>Background</w:t>
      </w:r>
      <w:r>
        <w:rPr>
          <w:noProof/>
        </w:rPr>
        <w:tab/>
      </w:r>
      <w:r>
        <w:rPr>
          <w:noProof/>
        </w:rPr>
        <w:fldChar w:fldCharType="begin"/>
      </w:r>
      <w:r>
        <w:rPr>
          <w:noProof/>
        </w:rPr>
        <w:instrText xml:space="preserve"> PAGEREF _Toc172604366 \h </w:instrText>
      </w:r>
      <w:r>
        <w:rPr>
          <w:noProof/>
        </w:rPr>
      </w:r>
      <w:r>
        <w:rPr>
          <w:noProof/>
        </w:rPr>
        <w:fldChar w:fldCharType="separate"/>
      </w:r>
      <w:r>
        <w:rPr>
          <w:noProof/>
        </w:rPr>
        <w:t>2</w:t>
      </w:r>
      <w:r>
        <w:rPr>
          <w:noProof/>
        </w:rPr>
        <w:fldChar w:fldCharType="end"/>
      </w:r>
    </w:p>
    <w:p w14:paraId="25B8C6B2" w14:textId="35F33EE9" w:rsidR="0060592B" w:rsidRDefault="0060592B">
      <w:pPr>
        <w:pStyle w:val="TOC2"/>
        <w:tabs>
          <w:tab w:val="right" w:leader="dot" w:pos="9010"/>
        </w:tabs>
        <w:rPr>
          <w:rFonts w:asciiTheme="minorHAnsi" w:eastAsiaTheme="minorEastAsia" w:hAnsiTheme="minorHAnsi" w:cstheme="minorBidi"/>
          <w:noProof/>
          <w:kern w:val="2"/>
          <w14:ligatures w14:val="standardContextual"/>
        </w:rPr>
      </w:pPr>
      <w:r w:rsidRPr="00D60FA0">
        <w:rPr>
          <w:noProof/>
          <w:lang w:val="en-GB" w:eastAsia="ja-JP"/>
        </w:rPr>
        <w:t>Processing Diagram</w:t>
      </w:r>
      <w:r>
        <w:rPr>
          <w:noProof/>
        </w:rPr>
        <w:tab/>
      </w:r>
      <w:r>
        <w:rPr>
          <w:noProof/>
        </w:rPr>
        <w:fldChar w:fldCharType="begin"/>
      </w:r>
      <w:r>
        <w:rPr>
          <w:noProof/>
        </w:rPr>
        <w:instrText xml:space="preserve"> PAGEREF _Toc172604367 \h </w:instrText>
      </w:r>
      <w:r>
        <w:rPr>
          <w:noProof/>
        </w:rPr>
      </w:r>
      <w:r>
        <w:rPr>
          <w:noProof/>
        </w:rPr>
        <w:fldChar w:fldCharType="separate"/>
      </w:r>
      <w:r>
        <w:rPr>
          <w:noProof/>
        </w:rPr>
        <w:t>4</w:t>
      </w:r>
      <w:r>
        <w:rPr>
          <w:noProof/>
        </w:rPr>
        <w:fldChar w:fldCharType="end"/>
      </w:r>
    </w:p>
    <w:p w14:paraId="3CAB7301" w14:textId="03A66805" w:rsidR="0060592B" w:rsidRDefault="0060592B">
      <w:pPr>
        <w:pStyle w:val="TOC2"/>
        <w:tabs>
          <w:tab w:val="right" w:leader="dot" w:pos="9010"/>
        </w:tabs>
        <w:rPr>
          <w:rFonts w:asciiTheme="minorHAnsi" w:eastAsiaTheme="minorEastAsia" w:hAnsiTheme="minorHAnsi" w:cstheme="minorBidi"/>
          <w:noProof/>
          <w:kern w:val="2"/>
          <w14:ligatures w14:val="standardContextual"/>
        </w:rPr>
      </w:pPr>
      <w:r w:rsidRPr="00D60FA0">
        <w:rPr>
          <w:noProof/>
          <w:lang w:val="en-GB" w:eastAsia="ja-JP"/>
        </w:rPr>
        <w:t>Requirements and scenarios</w:t>
      </w:r>
      <w:r>
        <w:rPr>
          <w:noProof/>
        </w:rPr>
        <w:tab/>
      </w:r>
      <w:r>
        <w:rPr>
          <w:noProof/>
        </w:rPr>
        <w:fldChar w:fldCharType="begin"/>
      </w:r>
      <w:r>
        <w:rPr>
          <w:noProof/>
        </w:rPr>
        <w:instrText xml:space="preserve"> PAGEREF _Toc172604368 \h </w:instrText>
      </w:r>
      <w:r>
        <w:rPr>
          <w:noProof/>
        </w:rPr>
      </w:r>
      <w:r>
        <w:rPr>
          <w:noProof/>
        </w:rPr>
        <w:fldChar w:fldCharType="separate"/>
      </w:r>
      <w:r>
        <w:rPr>
          <w:noProof/>
        </w:rPr>
        <w:t>4</w:t>
      </w:r>
      <w:r>
        <w:rPr>
          <w:noProof/>
        </w:rPr>
        <w:fldChar w:fldCharType="end"/>
      </w:r>
    </w:p>
    <w:p w14:paraId="1867CD20" w14:textId="53157F9D" w:rsidR="0060592B" w:rsidRDefault="0060592B">
      <w:pPr>
        <w:pStyle w:val="TOC2"/>
        <w:tabs>
          <w:tab w:val="right" w:leader="dot" w:pos="9010"/>
        </w:tabs>
        <w:rPr>
          <w:rFonts w:asciiTheme="minorHAnsi" w:eastAsiaTheme="minorEastAsia" w:hAnsiTheme="minorHAnsi" w:cstheme="minorBidi"/>
          <w:noProof/>
          <w:kern w:val="2"/>
          <w14:ligatures w14:val="standardContextual"/>
        </w:rPr>
      </w:pPr>
      <w:r w:rsidRPr="00D60FA0">
        <w:rPr>
          <w:noProof/>
          <w:lang w:val="en-GB" w:eastAsia="ja-JP"/>
        </w:rPr>
        <w:t>Previous work summary</w:t>
      </w:r>
      <w:r>
        <w:rPr>
          <w:noProof/>
        </w:rPr>
        <w:tab/>
      </w:r>
      <w:r>
        <w:rPr>
          <w:noProof/>
        </w:rPr>
        <w:fldChar w:fldCharType="begin"/>
      </w:r>
      <w:r>
        <w:rPr>
          <w:noProof/>
        </w:rPr>
        <w:instrText xml:space="preserve"> PAGEREF _Toc172604369 \h </w:instrText>
      </w:r>
      <w:r>
        <w:rPr>
          <w:noProof/>
        </w:rPr>
      </w:r>
      <w:r>
        <w:rPr>
          <w:noProof/>
        </w:rPr>
        <w:fldChar w:fldCharType="separate"/>
      </w:r>
      <w:r>
        <w:rPr>
          <w:noProof/>
        </w:rPr>
        <w:t>5</w:t>
      </w:r>
      <w:r>
        <w:rPr>
          <w:noProof/>
        </w:rPr>
        <w:fldChar w:fldCharType="end"/>
      </w:r>
    </w:p>
    <w:p w14:paraId="6134FD58" w14:textId="47490827" w:rsidR="0060592B" w:rsidRDefault="0060592B">
      <w:pPr>
        <w:pStyle w:val="TOC1"/>
        <w:tabs>
          <w:tab w:val="right" w:leader="dot" w:pos="9010"/>
        </w:tabs>
        <w:rPr>
          <w:rFonts w:asciiTheme="minorHAnsi" w:eastAsiaTheme="minorEastAsia" w:hAnsiTheme="minorHAnsi" w:cstheme="minorBidi"/>
          <w:noProof/>
          <w:kern w:val="2"/>
          <w14:ligatures w14:val="standardContextual"/>
        </w:rPr>
      </w:pPr>
      <w:r>
        <w:rPr>
          <w:noProof/>
          <w:lang w:eastAsia="ja-JP"/>
        </w:rPr>
        <w:t>Proposals</w:t>
      </w:r>
      <w:r>
        <w:rPr>
          <w:noProof/>
        </w:rPr>
        <w:tab/>
      </w:r>
      <w:r>
        <w:rPr>
          <w:noProof/>
        </w:rPr>
        <w:fldChar w:fldCharType="begin"/>
      </w:r>
      <w:r>
        <w:rPr>
          <w:noProof/>
        </w:rPr>
        <w:instrText xml:space="preserve"> PAGEREF _Toc172604370 \h </w:instrText>
      </w:r>
      <w:r>
        <w:rPr>
          <w:noProof/>
        </w:rPr>
      </w:r>
      <w:r>
        <w:rPr>
          <w:noProof/>
        </w:rPr>
        <w:fldChar w:fldCharType="separate"/>
      </w:r>
      <w:r>
        <w:rPr>
          <w:noProof/>
        </w:rPr>
        <w:t>5</w:t>
      </w:r>
      <w:r>
        <w:rPr>
          <w:noProof/>
        </w:rPr>
        <w:fldChar w:fldCharType="end"/>
      </w:r>
    </w:p>
    <w:p w14:paraId="48E80610" w14:textId="3CD5CE50" w:rsidR="0060592B" w:rsidRDefault="0060592B">
      <w:pPr>
        <w:pStyle w:val="TOC2"/>
        <w:tabs>
          <w:tab w:val="right" w:leader="dot" w:pos="9010"/>
        </w:tabs>
        <w:rPr>
          <w:rFonts w:asciiTheme="minorHAnsi" w:eastAsiaTheme="minorEastAsia" w:hAnsiTheme="minorHAnsi" w:cstheme="minorBidi"/>
          <w:noProof/>
          <w:kern w:val="2"/>
          <w14:ligatures w14:val="standardContextual"/>
        </w:rPr>
      </w:pPr>
      <w:r w:rsidRPr="00D60FA0">
        <w:rPr>
          <w:noProof/>
          <w:lang w:val="en-GB" w:eastAsia="ja-JP"/>
        </w:rPr>
        <w:t>Signaling DASH descriptors in ISOBMFF (based on m65349</w:t>
      </w:r>
      <w:r w:rsidRPr="00D60FA0">
        <w:rPr>
          <w:noProof/>
          <w:color w:val="0000FF"/>
          <w:u w:val="single"/>
          <w:lang w:val="fr-FR" w:eastAsia="ja-JP"/>
        </w:rPr>
        <w:t xml:space="preserve"> and m67836</w:t>
      </w:r>
      <w:r w:rsidRPr="00D60FA0">
        <w:rPr>
          <w:noProof/>
          <w:lang w:val="en-GB" w:eastAsia="ja-JP"/>
        </w:rPr>
        <w:t>)</w:t>
      </w:r>
      <w:r>
        <w:rPr>
          <w:noProof/>
        </w:rPr>
        <w:tab/>
      </w:r>
      <w:r>
        <w:rPr>
          <w:noProof/>
        </w:rPr>
        <w:fldChar w:fldCharType="begin"/>
      </w:r>
      <w:r>
        <w:rPr>
          <w:noProof/>
        </w:rPr>
        <w:instrText xml:space="preserve"> PAGEREF _Toc172604371 \h </w:instrText>
      </w:r>
      <w:r>
        <w:rPr>
          <w:noProof/>
        </w:rPr>
      </w:r>
      <w:r>
        <w:rPr>
          <w:noProof/>
        </w:rPr>
        <w:fldChar w:fldCharType="separate"/>
      </w:r>
      <w:r>
        <w:rPr>
          <w:noProof/>
        </w:rPr>
        <w:t>5</w:t>
      </w:r>
      <w:r>
        <w:rPr>
          <w:noProof/>
        </w:rPr>
        <w:fldChar w:fldCharType="end"/>
      </w:r>
    </w:p>
    <w:p w14:paraId="083D7FA3" w14:textId="33DA77A5" w:rsidR="0060592B" w:rsidRDefault="0060592B">
      <w:pPr>
        <w:pStyle w:val="TOC3"/>
        <w:tabs>
          <w:tab w:val="right" w:leader="dot" w:pos="9010"/>
        </w:tabs>
        <w:rPr>
          <w:rFonts w:asciiTheme="minorHAnsi" w:eastAsiaTheme="minorEastAsia" w:hAnsiTheme="minorHAnsi" w:cstheme="minorBidi"/>
          <w:noProof/>
          <w:kern w:val="2"/>
          <w14:ligatures w14:val="standardContextual"/>
        </w:rPr>
      </w:pPr>
      <w:r>
        <w:rPr>
          <w:noProof/>
          <w:lang w:eastAsia="ja-JP"/>
        </w:rPr>
        <w:t>Usecase</w:t>
      </w:r>
      <w:r>
        <w:rPr>
          <w:noProof/>
        </w:rPr>
        <w:tab/>
      </w:r>
      <w:r>
        <w:rPr>
          <w:noProof/>
        </w:rPr>
        <w:fldChar w:fldCharType="begin"/>
      </w:r>
      <w:r>
        <w:rPr>
          <w:noProof/>
        </w:rPr>
        <w:instrText xml:space="preserve"> PAGEREF _Toc172604372 \h </w:instrText>
      </w:r>
      <w:r>
        <w:rPr>
          <w:noProof/>
        </w:rPr>
      </w:r>
      <w:r>
        <w:rPr>
          <w:noProof/>
        </w:rPr>
        <w:fldChar w:fldCharType="separate"/>
      </w:r>
      <w:r>
        <w:rPr>
          <w:noProof/>
        </w:rPr>
        <w:t>5</w:t>
      </w:r>
      <w:r>
        <w:rPr>
          <w:noProof/>
        </w:rPr>
        <w:fldChar w:fldCharType="end"/>
      </w:r>
    </w:p>
    <w:p w14:paraId="3A56524D" w14:textId="12B2E3AA" w:rsidR="0060592B" w:rsidRDefault="0060592B">
      <w:pPr>
        <w:pStyle w:val="TOC3"/>
        <w:tabs>
          <w:tab w:val="right" w:leader="dot" w:pos="9010"/>
        </w:tabs>
        <w:rPr>
          <w:rFonts w:asciiTheme="minorHAnsi" w:eastAsiaTheme="minorEastAsia" w:hAnsiTheme="minorHAnsi" w:cstheme="minorBidi"/>
          <w:noProof/>
          <w:kern w:val="2"/>
          <w14:ligatures w14:val="standardContextual"/>
        </w:rPr>
      </w:pPr>
      <w:r>
        <w:rPr>
          <w:noProof/>
          <w:lang w:eastAsia="ja-JP"/>
        </w:rPr>
        <w:t xml:space="preserve">Identified Problems with </w:t>
      </w:r>
      <w:r w:rsidRPr="00D60FA0">
        <w:rPr>
          <w:noProof/>
          <w:lang w:val="en-GB" w:eastAsia="ja-JP"/>
        </w:rPr>
        <w:t>TrackKindBox</w:t>
      </w:r>
      <w:r>
        <w:rPr>
          <w:noProof/>
        </w:rPr>
        <w:tab/>
      </w:r>
      <w:r>
        <w:rPr>
          <w:noProof/>
        </w:rPr>
        <w:fldChar w:fldCharType="begin"/>
      </w:r>
      <w:r>
        <w:rPr>
          <w:noProof/>
        </w:rPr>
        <w:instrText xml:space="preserve"> PAGEREF _Toc172604373 \h </w:instrText>
      </w:r>
      <w:r>
        <w:rPr>
          <w:noProof/>
        </w:rPr>
      </w:r>
      <w:r>
        <w:rPr>
          <w:noProof/>
        </w:rPr>
        <w:fldChar w:fldCharType="separate"/>
      </w:r>
      <w:r>
        <w:rPr>
          <w:noProof/>
        </w:rPr>
        <w:t>5</w:t>
      </w:r>
      <w:r>
        <w:rPr>
          <w:noProof/>
        </w:rPr>
        <w:fldChar w:fldCharType="end"/>
      </w:r>
    </w:p>
    <w:p w14:paraId="1CA035C2" w14:textId="625F89C1" w:rsidR="0060592B" w:rsidRDefault="0060592B">
      <w:pPr>
        <w:pStyle w:val="TOC3"/>
        <w:tabs>
          <w:tab w:val="right" w:leader="dot" w:pos="9010"/>
        </w:tabs>
        <w:rPr>
          <w:rFonts w:asciiTheme="minorHAnsi" w:eastAsiaTheme="minorEastAsia" w:hAnsiTheme="minorHAnsi" w:cstheme="minorBidi"/>
          <w:noProof/>
          <w:kern w:val="2"/>
          <w14:ligatures w14:val="standardContextual"/>
        </w:rPr>
      </w:pPr>
      <w:r>
        <w:rPr>
          <w:noProof/>
          <w:lang w:eastAsia="ja-JP"/>
        </w:rPr>
        <w:t>Proposal</w:t>
      </w:r>
      <w:r>
        <w:rPr>
          <w:noProof/>
        </w:rPr>
        <w:tab/>
      </w:r>
      <w:r>
        <w:rPr>
          <w:noProof/>
        </w:rPr>
        <w:fldChar w:fldCharType="begin"/>
      </w:r>
      <w:r>
        <w:rPr>
          <w:noProof/>
        </w:rPr>
        <w:instrText xml:space="preserve"> PAGEREF _Toc172604374 \h </w:instrText>
      </w:r>
      <w:r>
        <w:rPr>
          <w:noProof/>
        </w:rPr>
      </w:r>
      <w:r>
        <w:rPr>
          <w:noProof/>
        </w:rPr>
        <w:fldChar w:fldCharType="separate"/>
      </w:r>
      <w:r>
        <w:rPr>
          <w:noProof/>
        </w:rPr>
        <w:t>6</w:t>
      </w:r>
      <w:r>
        <w:rPr>
          <w:noProof/>
        </w:rPr>
        <w:fldChar w:fldCharType="end"/>
      </w:r>
    </w:p>
    <w:p w14:paraId="493B0887" w14:textId="5F2A69C3" w:rsidR="0060592B" w:rsidRDefault="0060592B">
      <w:pPr>
        <w:pStyle w:val="TOC3"/>
        <w:tabs>
          <w:tab w:val="right" w:leader="dot" w:pos="9010"/>
        </w:tabs>
        <w:rPr>
          <w:rFonts w:asciiTheme="minorHAnsi" w:eastAsiaTheme="minorEastAsia" w:hAnsiTheme="minorHAnsi" w:cstheme="minorBidi"/>
          <w:noProof/>
          <w:kern w:val="2"/>
          <w14:ligatures w14:val="standardContextual"/>
        </w:rPr>
      </w:pPr>
      <w:r w:rsidRPr="0060592B">
        <w:rPr>
          <w:noProof/>
          <w:lang w:eastAsia="ja-JP"/>
        </w:rPr>
        <w:t>Comments during MPEG#144</w:t>
      </w:r>
      <w:r>
        <w:rPr>
          <w:noProof/>
        </w:rPr>
        <w:tab/>
      </w:r>
      <w:r>
        <w:rPr>
          <w:noProof/>
        </w:rPr>
        <w:fldChar w:fldCharType="begin"/>
      </w:r>
      <w:r>
        <w:rPr>
          <w:noProof/>
        </w:rPr>
        <w:instrText xml:space="preserve"> PAGEREF _Toc172604375 \h </w:instrText>
      </w:r>
      <w:r>
        <w:rPr>
          <w:noProof/>
        </w:rPr>
      </w:r>
      <w:r>
        <w:rPr>
          <w:noProof/>
        </w:rPr>
        <w:fldChar w:fldCharType="separate"/>
      </w:r>
      <w:r>
        <w:rPr>
          <w:noProof/>
        </w:rPr>
        <w:t>6</w:t>
      </w:r>
      <w:r>
        <w:rPr>
          <w:noProof/>
        </w:rPr>
        <w:fldChar w:fldCharType="end"/>
      </w:r>
    </w:p>
    <w:p w14:paraId="78C2ED98" w14:textId="5A756218" w:rsidR="0060592B" w:rsidRDefault="0060592B">
      <w:pPr>
        <w:pStyle w:val="TOC3"/>
        <w:tabs>
          <w:tab w:val="right" w:leader="dot" w:pos="9010"/>
        </w:tabs>
        <w:rPr>
          <w:rFonts w:asciiTheme="minorHAnsi" w:eastAsiaTheme="minorEastAsia" w:hAnsiTheme="minorHAnsi" w:cstheme="minorBidi"/>
          <w:noProof/>
          <w:kern w:val="2"/>
          <w14:ligatures w14:val="standardContextual"/>
        </w:rPr>
      </w:pPr>
      <w:r>
        <w:rPr>
          <w:noProof/>
          <w:lang w:eastAsia="ja-JP"/>
        </w:rPr>
        <w:t>Resolution at MPEG#147 (based on m68933 (option3) and m68957)</w:t>
      </w:r>
      <w:r>
        <w:rPr>
          <w:noProof/>
        </w:rPr>
        <w:tab/>
      </w:r>
      <w:r>
        <w:rPr>
          <w:noProof/>
        </w:rPr>
        <w:fldChar w:fldCharType="begin"/>
      </w:r>
      <w:r>
        <w:rPr>
          <w:noProof/>
        </w:rPr>
        <w:instrText xml:space="preserve"> PAGEREF _Toc172604376 \h </w:instrText>
      </w:r>
      <w:r>
        <w:rPr>
          <w:noProof/>
        </w:rPr>
      </w:r>
      <w:r>
        <w:rPr>
          <w:noProof/>
        </w:rPr>
        <w:fldChar w:fldCharType="separate"/>
      </w:r>
      <w:r>
        <w:rPr>
          <w:noProof/>
        </w:rPr>
        <w:t>7</w:t>
      </w:r>
      <w:r>
        <w:rPr>
          <w:noProof/>
        </w:rPr>
        <w:fldChar w:fldCharType="end"/>
      </w:r>
    </w:p>
    <w:p w14:paraId="758941E7" w14:textId="6921D627" w:rsidR="00A80FDF" w:rsidRPr="00A80FDF" w:rsidRDefault="00A80FDF" w:rsidP="00A80FDF">
      <w:pPr>
        <w:widowControl/>
        <w:tabs>
          <w:tab w:val="left" w:pos="370"/>
          <w:tab w:val="left" w:pos="1080"/>
          <w:tab w:val="right" w:leader="dot" w:pos="9741"/>
        </w:tabs>
        <w:suppressAutoHyphens/>
        <w:autoSpaceDE/>
        <w:autoSpaceDN/>
        <w:spacing w:before="120" w:line="230" w:lineRule="atLeast"/>
        <w:ind w:left="1080" w:right="504" w:hanging="1080"/>
        <w:rPr>
          <w:rFonts w:ascii="Cambria" w:eastAsia="MS Mincho" w:hAnsi="Cambria" w:cs="Times New Roman"/>
          <w:b/>
          <w:szCs w:val="20"/>
          <w:lang w:val="en-GB" w:eastAsia="ja-JP"/>
        </w:rPr>
      </w:pPr>
      <w:r w:rsidRPr="00A80FDF">
        <w:rPr>
          <w:rFonts w:ascii="Cambria" w:eastAsia="MS Mincho" w:hAnsi="Cambria" w:cs="Times New Roman"/>
          <w:b/>
          <w:szCs w:val="20"/>
          <w:lang w:val="en-GB" w:eastAsia="ja-JP"/>
        </w:rPr>
        <w:fldChar w:fldCharType="end"/>
      </w:r>
    </w:p>
    <w:p w14:paraId="2DB2246B" w14:textId="77777777" w:rsidR="00A80FDF" w:rsidRPr="00A80FDF" w:rsidRDefault="00A80FDF" w:rsidP="00A80FDF">
      <w:pPr>
        <w:widowControl/>
        <w:autoSpaceDE/>
        <w:autoSpaceDN/>
        <w:rPr>
          <w:rFonts w:ascii="Cambria" w:eastAsia="MS Mincho" w:hAnsi="Cambria" w:cs="Times New Roman"/>
          <w:b/>
          <w:szCs w:val="20"/>
          <w:lang w:val="en-GB" w:eastAsia="ja-JP"/>
        </w:rPr>
      </w:pPr>
      <w:r w:rsidRPr="00A80FDF">
        <w:rPr>
          <w:rFonts w:ascii="Cambria" w:eastAsia="MS Mincho" w:hAnsi="Cambria" w:cs="Times New Roman"/>
          <w:szCs w:val="20"/>
          <w:lang w:val="en-GB" w:eastAsia="ja-JP"/>
        </w:rPr>
        <w:br w:type="page"/>
      </w:r>
    </w:p>
    <w:p w14:paraId="262BED1F" w14:textId="77777777" w:rsidR="00A80FDF" w:rsidRPr="00A80FDF" w:rsidRDefault="00A80FDF" w:rsidP="00A80FDF">
      <w:pPr>
        <w:pStyle w:val="Heading1"/>
        <w:rPr>
          <w:lang w:val="en-GB" w:eastAsia="ja-JP"/>
        </w:rPr>
      </w:pPr>
      <w:bookmarkStart w:id="0" w:name="_Toc134677539"/>
      <w:bookmarkStart w:id="1" w:name="_Toc134678892"/>
      <w:bookmarkStart w:id="2" w:name="_Toc134679090"/>
      <w:bookmarkStart w:id="3" w:name="_Toc172604364"/>
      <w:bookmarkEnd w:id="0"/>
      <w:bookmarkEnd w:id="1"/>
      <w:bookmarkEnd w:id="2"/>
      <w:r w:rsidRPr="00A80FDF">
        <w:rPr>
          <w:lang w:val="en-GB" w:eastAsia="ja-JP"/>
        </w:rPr>
        <w:lastRenderedPageBreak/>
        <w:t>General considerations</w:t>
      </w:r>
      <w:bookmarkEnd w:id="3"/>
    </w:p>
    <w:p w14:paraId="7E348657" w14:textId="77777777" w:rsidR="00A80FDF" w:rsidRPr="00A80FDF" w:rsidRDefault="00A80FDF" w:rsidP="00A80FDF">
      <w:pPr>
        <w:pStyle w:val="Heading2"/>
        <w:rPr>
          <w:lang w:val="en-GB" w:eastAsia="ja-JP"/>
        </w:rPr>
      </w:pPr>
      <w:bookmarkStart w:id="4" w:name="_Toc172604365"/>
      <w:r w:rsidRPr="00A80FDF">
        <w:rPr>
          <w:lang w:val="en-GB" w:eastAsia="ja-JP"/>
        </w:rPr>
        <w:t>Purpose of this document</w:t>
      </w:r>
      <w:bookmarkEnd w:id="4"/>
    </w:p>
    <w:p w14:paraId="4012ADC5"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This exploration document and/or its technologies may eventually evolve into one or more of the following outcomes:</w:t>
      </w:r>
    </w:p>
    <w:p w14:paraId="27A12347" w14:textId="77777777" w:rsidR="00A80FDF" w:rsidRPr="00A80FDF" w:rsidRDefault="00A80FDF" w:rsidP="00A80FDF">
      <w:pPr>
        <w:widowControl/>
        <w:numPr>
          <w:ilvl w:val="0"/>
          <w:numId w:val="9"/>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eastAsia="ja-JP"/>
        </w:rPr>
        <w:t>Technical Report that describes the mapping between ISOBMFF, CMAF, and DASH terms and concepts.</w:t>
      </w:r>
    </w:p>
    <w:p w14:paraId="6BD323EC" w14:textId="77777777" w:rsidR="00A80FDF" w:rsidRPr="00A80FDF" w:rsidRDefault="00A80FDF" w:rsidP="00A80FDF">
      <w:pPr>
        <w:widowControl/>
        <w:numPr>
          <w:ilvl w:val="0"/>
          <w:numId w:val="9"/>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eastAsia="ja-JP"/>
        </w:rPr>
        <w:t xml:space="preserve">ISOBMFF extensions to indicate a track grouping that is equivalent to a CMAF Switching </w:t>
      </w:r>
      <w:proofErr w:type="gramStart"/>
      <w:r w:rsidRPr="00A80FDF">
        <w:rPr>
          <w:rFonts w:ascii="Cambria" w:eastAsia="MS Mincho" w:hAnsi="Cambria" w:cs="Times New Roman"/>
          <w:szCs w:val="20"/>
          <w:lang w:eastAsia="ja-JP"/>
        </w:rPr>
        <w:t>Set</w:t>
      </w:r>
      <w:proofErr w:type="gramEnd"/>
      <w:r w:rsidRPr="00A80FDF">
        <w:rPr>
          <w:rFonts w:ascii="Cambria" w:eastAsia="MS Mincho" w:hAnsi="Cambria" w:cs="Times New Roman"/>
          <w:szCs w:val="20"/>
          <w:lang w:eastAsia="ja-JP"/>
        </w:rPr>
        <w:t xml:space="preserve"> and a DASH Adaptation Set</w:t>
      </w:r>
    </w:p>
    <w:p w14:paraId="1E15F95E" w14:textId="77777777" w:rsidR="00A80FDF" w:rsidRPr="00A80FDF" w:rsidRDefault="00A80FDF" w:rsidP="00A80FDF">
      <w:pPr>
        <w:widowControl/>
        <w:numPr>
          <w:ilvl w:val="0"/>
          <w:numId w:val="9"/>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eastAsia="ja-JP"/>
        </w:rPr>
        <w:t>ISOBMFF extensions equivalent to indicating switching between DASH Adaptation Sets</w:t>
      </w:r>
    </w:p>
    <w:p w14:paraId="4C0C3C87" w14:textId="77777777" w:rsidR="00A80FDF" w:rsidRPr="00A80FDF" w:rsidRDefault="00A80FDF" w:rsidP="00A80FDF">
      <w:pPr>
        <w:widowControl/>
        <w:numPr>
          <w:ilvl w:val="0"/>
          <w:numId w:val="9"/>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ISOBMFF extensions allowing hierarchical track grouping, for applications such as </w:t>
      </w:r>
      <w:proofErr w:type="spellStart"/>
      <w:r w:rsidRPr="00A80FDF">
        <w:rPr>
          <w:rFonts w:ascii="Cambria" w:eastAsia="MS Mincho" w:hAnsi="Cambria" w:cs="Times New Roman"/>
          <w:szCs w:val="20"/>
          <w:lang w:val="en-GB" w:eastAsia="ja-JP"/>
        </w:rPr>
        <w:t>signaling</w:t>
      </w:r>
      <w:proofErr w:type="spellEnd"/>
      <w:r w:rsidRPr="00A80FDF">
        <w:rPr>
          <w:rFonts w:ascii="Cambria" w:eastAsia="MS Mincho" w:hAnsi="Cambria" w:cs="Times New Roman"/>
          <w:szCs w:val="20"/>
          <w:lang w:val="en-GB" w:eastAsia="ja-JP"/>
        </w:rPr>
        <w:t xml:space="preserve"> </w:t>
      </w:r>
      <w:proofErr w:type="spellStart"/>
      <w:r w:rsidRPr="00A80FDF">
        <w:rPr>
          <w:rFonts w:ascii="Cambria" w:eastAsia="MS Mincho" w:hAnsi="Cambria" w:cs="Times New Roman"/>
          <w:szCs w:val="20"/>
          <w:lang w:val="en-GB" w:eastAsia="ja-JP"/>
        </w:rPr>
        <w:t>preselections</w:t>
      </w:r>
      <w:proofErr w:type="spellEnd"/>
      <w:r w:rsidRPr="00A80FDF">
        <w:rPr>
          <w:rFonts w:ascii="Cambria" w:eastAsia="MS Mincho" w:hAnsi="Cambria" w:cs="Times New Roman"/>
          <w:szCs w:val="20"/>
          <w:lang w:val="en-GB" w:eastAsia="ja-JP"/>
        </w:rPr>
        <w:t xml:space="preserve"> of DASH Adaptations Sets.</w:t>
      </w:r>
    </w:p>
    <w:p w14:paraId="0C7AD56C" w14:textId="77777777" w:rsidR="00A80FDF" w:rsidRPr="00A80FDF" w:rsidRDefault="00A80FDF" w:rsidP="00A80FDF">
      <w:pPr>
        <w:pStyle w:val="Heading2"/>
        <w:rPr>
          <w:lang w:val="en-GB" w:eastAsia="ja-JP"/>
        </w:rPr>
      </w:pPr>
      <w:bookmarkStart w:id="5" w:name="_Toc172604366"/>
      <w:r w:rsidRPr="00A80FDF">
        <w:rPr>
          <w:lang w:val="en-GB" w:eastAsia="ja-JP"/>
        </w:rPr>
        <w:t>Background</w:t>
      </w:r>
      <w:bookmarkEnd w:id="5"/>
    </w:p>
    <w:p w14:paraId="5F5A438F"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Some structural functionalities in DASH and ISOBMFF have not been fully harmonized. The file format typically assumes that all tracks are contained in a single file and a single movie header documents all tracks included in the file, but also provides the relationship of these tracks for presentation. A few </w:t>
      </w:r>
      <w:proofErr w:type="gramStart"/>
      <w:r w:rsidRPr="00A80FDF">
        <w:rPr>
          <w:rFonts w:ascii="Cambria" w:eastAsia="MS Mincho" w:hAnsi="Cambria" w:cs="Times New Roman"/>
          <w:szCs w:val="20"/>
          <w:lang w:val="en-GB" w:eastAsia="ja-JP"/>
        </w:rPr>
        <w:t>file</w:t>
      </w:r>
      <w:proofErr w:type="gramEnd"/>
      <w:r w:rsidRPr="00A80FDF">
        <w:rPr>
          <w:rFonts w:ascii="Cambria" w:eastAsia="MS Mincho" w:hAnsi="Cambria" w:cs="Times New Roman"/>
          <w:szCs w:val="20"/>
          <w:lang w:val="en-GB" w:eastAsia="ja-JP"/>
        </w:rPr>
        <w:t xml:space="preserve"> format functionality that are relevant include:</w:t>
      </w:r>
    </w:p>
    <w:p w14:paraId="24DEAF0D" w14:textId="77777777" w:rsidR="00A80FDF" w:rsidRPr="00A80FDF" w:rsidRDefault="00A80FDF" w:rsidP="00A80FDF">
      <w:pPr>
        <w:widowControl/>
        <w:numPr>
          <w:ilvl w:val="0"/>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Each media stream is contained in a track specialized for that media type (audio, video, etc.), and is further parameterized by a sample entry.</w:t>
      </w:r>
    </w:p>
    <w:p w14:paraId="0DEE40FF" w14:textId="77777777" w:rsidR="00A80FDF" w:rsidRPr="00A80FDF" w:rsidRDefault="00A80FDF" w:rsidP="00A80FDF">
      <w:pPr>
        <w:widowControl/>
        <w:numPr>
          <w:ilvl w:val="0"/>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Each sample entry:</w:t>
      </w:r>
    </w:p>
    <w:p w14:paraId="08401DC1" w14:textId="77777777" w:rsidR="00A80FDF" w:rsidRPr="00A80FDF" w:rsidRDefault="00A80FDF" w:rsidP="00A80FDF">
      <w:pPr>
        <w:widowControl/>
        <w:numPr>
          <w:ilvl w:val="1"/>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contains the </w:t>
      </w:r>
      <w:r w:rsidRPr="00A80FDF">
        <w:rPr>
          <w:rFonts w:ascii="Courier New" w:eastAsia="MS Mincho" w:hAnsi="Courier New" w:cs="Times New Roman"/>
          <w:noProof/>
          <w:szCs w:val="20"/>
          <w:lang w:val="en-GB" w:eastAsia="ja-JP"/>
        </w:rPr>
        <w:t>codingname</w:t>
      </w:r>
      <w:r w:rsidRPr="00A80FDF">
        <w:rPr>
          <w:rFonts w:ascii="Cambria" w:eastAsia="MS Mincho" w:hAnsi="Cambria" w:cs="Times New Roman"/>
          <w:szCs w:val="20"/>
          <w:lang w:val="en-GB" w:eastAsia="ja-JP"/>
        </w:rPr>
        <w:t xml:space="preserve"> (format) of the exact media type (i.e., the type of the decoder needed to decode the stream) and any parameterization of that decoder needed.</w:t>
      </w:r>
    </w:p>
    <w:p w14:paraId="1EC2218C" w14:textId="77777777" w:rsidR="00A80FDF" w:rsidRPr="00A80FDF" w:rsidRDefault="00A80FDF" w:rsidP="00A80FDF">
      <w:pPr>
        <w:widowControl/>
        <w:numPr>
          <w:ilvl w:val="1"/>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The </w:t>
      </w:r>
      <w:r w:rsidRPr="00A80FDF">
        <w:rPr>
          <w:rFonts w:ascii="Courier New" w:eastAsia="MS Mincho" w:hAnsi="Courier New" w:cs="Times New Roman"/>
          <w:noProof/>
          <w:szCs w:val="20"/>
          <w:lang w:val="en-GB" w:eastAsia="ja-JP"/>
        </w:rPr>
        <w:t>codingname</w:t>
      </w:r>
      <w:r w:rsidRPr="00A80FDF">
        <w:rPr>
          <w:rFonts w:ascii="Cambria" w:eastAsia="MS Mincho" w:hAnsi="Cambria" w:cs="Times New Roman"/>
          <w:szCs w:val="20"/>
          <w:lang w:val="en-GB" w:eastAsia="ja-JP"/>
        </w:rPr>
        <w:t xml:space="preserve"> takes the form of a four-character code (4CC).</w:t>
      </w:r>
    </w:p>
    <w:p w14:paraId="188DC6B0" w14:textId="77777777" w:rsidR="00A80FDF" w:rsidRPr="00A80FDF" w:rsidRDefault="00A80FDF" w:rsidP="00A80FDF">
      <w:pPr>
        <w:widowControl/>
        <w:numPr>
          <w:ilvl w:val="1"/>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There are defined sample entry formats not only for MPEG-4 media but also for the media types used by other organizations using this file format family.</w:t>
      </w:r>
    </w:p>
    <w:p w14:paraId="120C04B7" w14:textId="7ED0AFE1" w:rsidR="00A80FDF" w:rsidRPr="00A80FDF" w:rsidRDefault="00A80FDF" w:rsidP="00A80FDF">
      <w:pPr>
        <w:widowControl/>
        <w:numPr>
          <w:ilvl w:val="1"/>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To avoid "collisions", sample entry formats are registered at the </w:t>
      </w:r>
      <w:hyperlink r:id="rId9" w:history="1">
        <w:r w:rsidRPr="00A80FDF">
          <w:rPr>
            <w:rFonts w:ascii="Cambria" w:eastAsia="MS Mincho" w:hAnsi="Cambria" w:cs="Times New Roman"/>
            <w:color w:val="0000FF"/>
            <w:szCs w:val="20"/>
            <w:u w:val="single"/>
            <w:lang w:val="en-GB" w:eastAsia="ja-JP"/>
          </w:rPr>
          <w:t>MP4 registration authority</w:t>
        </w:r>
      </w:hyperlink>
      <w:r w:rsidRPr="00A80FDF">
        <w:rPr>
          <w:rFonts w:ascii="Cambria" w:eastAsia="MS Mincho" w:hAnsi="Cambria" w:cs="Times New Roman"/>
          <w:szCs w:val="20"/>
          <w:lang w:val="en-GB" w:eastAsia="ja-JP"/>
        </w:rPr>
        <w:t>.</w:t>
      </w:r>
    </w:p>
    <w:p w14:paraId="721D8B7D" w14:textId="77777777" w:rsidR="00A80FDF" w:rsidRPr="00A80FDF" w:rsidRDefault="00A80FDF" w:rsidP="00A80FDF">
      <w:pPr>
        <w:widowControl/>
        <w:numPr>
          <w:ilvl w:val="0"/>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Tracks have assigned media-specific properties/annotation (codec, width, height, etc.)</w:t>
      </w:r>
    </w:p>
    <w:p w14:paraId="727D1E49" w14:textId="77777777" w:rsidR="00A80FDF" w:rsidRPr="00A80FDF" w:rsidRDefault="00A80FDF" w:rsidP="00A80FDF">
      <w:pPr>
        <w:widowControl/>
        <w:numPr>
          <w:ilvl w:val="0"/>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Tracks may have relationships to other tracks. E.g.:</w:t>
      </w:r>
    </w:p>
    <w:p w14:paraId="44FFDBAB" w14:textId="77777777" w:rsidR="00A80FDF" w:rsidRPr="00A80FDF" w:rsidRDefault="00A80FDF" w:rsidP="00A80FDF">
      <w:pPr>
        <w:widowControl/>
        <w:numPr>
          <w:ilvl w:val="1"/>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b/>
          <w:bCs/>
          <w:szCs w:val="20"/>
          <w:lang w:val="en-GB" w:eastAsia="ja-JP"/>
        </w:rPr>
        <w:t>Track references</w:t>
      </w:r>
      <w:r w:rsidRPr="00A80FDF">
        <w:rPr>
          <w:rFonts w:ascii="Cambria" w:eastAsia="MS Mincho" w:hAnsi="Cambria" w:cs="Times New Roman"/>
          <w:szCs w:val="20"/>
          <w:lang w:val="en-GB" w:eastAsia="ja-JP"/>
        </w:rPr>
        <w:t>: track N uses or refers to track(s) K (hint, chap, scale)</w:t>
      </w:r>
    </w:p>
    <w:p w14:paraId="269B006C" w14:textId="77777777" w:rsidR="00A80FDF" w:rsidRPr="00A80FDF" w:rsidRDefault="00A80FDF" w:rsidP="00A80FDF">
      <w:pPr>
        <w:widowControl/>
        <w:numPr>
          <w:ilvl w:val="1"/>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b/>
          <w:bCs/>
          <w:szCs w:val="20"/>
          <w:lang w:val="en-GB" w:eastAsia="ja-JP"/>
        </w:rPr>
        <w:t>Track groups</w:t>
      </w:r>
      <w:r w:rsidRPr="00A80FDF">
        <w:rPr>
          <w:rFonts w:ascii="Cambria" w:eastAsia="MS Mincho" w:hAnsi="Cambria" w:cs="Times New Roman"/>
          <w:szCs w:val="20"/>
          <w:lang w:val="en-GB" w:eastAsia="ja-JP"/>
        </w:rPr>
        <w:t>: Tracks in the same group share a common feature</w:t>
      </w:r>
    </w:p>
    <w:p w14:paraId="236BE5C9" w14:textId="77777777" w:rsidR="00A80FDF" w:rsidRPr="00A80FDF" w:rsidRDefault="00A80FDF" w:rsidP="00A80FDF">
      <w:pPr>
        <w:widowControl/>
        <w:numPr>
          <w:ilvl w:val="1"/>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b/>
          <w:bCs/>
          <w:szCs w:val="20"/>
          <w:lang w:val="en-GB" w:eastAsia="ja-JP"/>
        </w:rPr>
        <w:t>Track Selection</w:t>
      </w:r>
      <w:r w:rsidRPr="00A80FDF">
        <w:rPr>
          <w:rFonts w:ascii="Cambria" w:eastAsia="MS Mincho" w:hAnsi="Cambria" w:cs="Times New Roman"/>
          <w:szCs w:val="20"/>
          <w:lang w:val="en-GB" w:eastAsia="ja-JP"/>
        </w:rPr>
        <w:t>: Provides selection information for alternate tracks</w:t>
      </w:r>
    </w:p>
    <w:p w14:paraId="7D5B0C7C" w14:textId="77777777" w:rsidR="00A80FDF" w:rsidRPr="00A80FDF" w:rsidRDefault="00A80FDF" w:rsidP="00A80FDF">
      <w:pPr>
        <w:widowControl/>
        <w:numPr>
          <w:ilvl w:val="2"/>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New features have been added or about to be added, such as dependencies, Pre-selection, etc.</w:t>
      </w:r>
    </w:p>
    <w:p w14:paraId="28FAE14B" w14:textId="77777777" w:rsidR="00A80FDF" w:rsidRPr="00A80FDF" w:rsidRDefault="00A80FDF" w:rsidP="00A80FDF">
      <w:pPr>
        <w:widowControl/>
        <w:numPr>
          <w:ilvl w:val="1"/>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b/>
          <w:bCs/>
          <w:szCs w:val="20"/>
          <w:lang w:val="en-GB" w:eastAsia="ja-JP"/>
        </w:rPr>
        <w:t>Track alternatives</w:t>
      </w:r>
      <w:r w:rsidRPr="00A80FDF">
        <w:rPr>
          <w:rFonts w:ascii="Cambria" w:eastAsia="MS Mincho" w:hAnsi="Cambria" w:cs="Times New Roman"/>
          <w:szCs w:val="20"/>
          <w:lang w:val="en-GB" w:eastAsia="ja-JP"/>
        </w:rPr>
        <w:t>: Tracks (or sub-tracks) may be identified as alternatives to each other, and there is support for declarations to identify what aspect of the track can be used to determine which alternative to present, in the form of track selection data.</w:t>
      </w:r>
    </w:p>
    <w:p w14:paraId="3BA1B19E" w14:textId="77777777" w:rsidR="00A80FDF" w:rsidRPr="00A80FDF" w:rsidRDefault="00A80FDF" w:rsidP="00A80FDF">
      <w:pPr>
        <w:widowControl/>
        <w:numPr>
          <w:ilvl w:val="0"/>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Samples of a track may be encrypted</w:t>
      </w:r>
    </w:p>
    <w:p w14:paraId="4527DD27" w14:textId="77777777" w:rsidR="00A80FDF" w:rsidRPr="00A80FDF" w:rsidRDefault="00A80FDF" w:rsidP="00A80FDF">
      <w:pPr>
        <w:widowControl/>
        <w:numPr>
          <w:ilvl w:val="0"/>
          <w:numId w:val="6"/>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Tracks have random access samples</w:t>
      </w:r>
    </w:p>
    <w:p w14:paraId="255C0A72" w14:textId="5DED8B51"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Some of the ISOBMFF technologies are not used by CMAF or DASH, as CMAF and DASH rely heavily on the concept of late binding, i.e. each track is stored in a separate file, as shown in </w:t>
      </w:r>
      <w:r w:rsidRPr="00A80FDF">
        <w:rPr>
          <w:rFonts w:ascii="Cambria" w:eastAsia="MS Mincho" w:hAnsi="Cambria" w:cs="Times New Roman"/>
          <w:szCs w:val="20"/>
          <w:lang w:val="en-GB" w:eastAsia="ja-JP"/>
        </w:rPr>
        <w:fldChar w:fldCharType="begin"/>
      </w:r>
      <w:r w:rsidRPr="00A80FDF">
        <w:rPr>
          <w:rFonts w:ascii="Cambria" w:eastAsia="MS Mincho" w:hAnsi="Cambria" w:cs="Times New Roman"/>
          <w:szCs w:val="20"/>
          <w:lang w:val="en-GB" w:eastAsia="ja-JP"/>
        </w:rPr>
        <w:instrText xml:space="preserve"> REF _Ref160018529 \h </w:instrText>
      </w:r>
      <w:r w:rsidRPr="00A80FDF">
        <w:rPr>
          <w:rFonts w:ascii="Cambria" w:eastAsia="MS Mincho" w:hAnsi="Cambria" w:cs="Times New Roman"/>
          <w:szCs w:val="20"/>
          <w:lang w:val="en-GB" w:eastAsia="ja-JP"/>
        </w:rPr>
      </w:r>
      <w:r w:rsidRPr="00A80FDF">
        <w:rPr>
          <w:rFonts w:ascii="Cambria" w:eastAsia="MS Mincho" w:hAnsi="Cambria" w:cs="Times New Roman"/>
          <w:szCs w:val="20"/>
          <w:lang w:val="en-GB" w:eastAsia="ja-JP"/>
        </w:rPr>
        <w:fldChar w:fldCharType="separate"/>
      </w:r>
      <w:r w:rsidR="0060592B" w:rsidRPr="00A80FDF">
        <w:rPr>
          <w:rFonts w:ascii="Cambria" w:eastAsia="MS Mincho" w:hAnsi="Cambria" w:cs="Times New Roman"/>
          <w:b/>
          <w:szCs w:val="20"/>
          <w:lang w:eastAsia="ja-JP"/>
        </w:rPr>
        <w:t xml:space="preserve">Figure </w:t>
      </w:r>
      <w:r w:rsidR="0060592B">
        <w:rPr>
          <w:rFonts w:ascii="Cambria" w:eastAsia="MS Mincho" w:hAnsi="Cambria" w:cs="Times New Roman"/>
          <w:b/>
          <w:noProof/>
          <w:szCs w:val="20"/>
          <w:lang w:eastAsia="ja-JP"/>
        </w:rPr>
        <w:t>1</w:t>
      </w:r>
      <w:r w:rsidRPr="00A80FDF">
        <w:rPr>
          <w:rFonts w:ascii="Cambria" w:eastAsia="MS Mincho" w:hAnsi="Cambria" w:cs="Times New Roman"/>
          <w:szCs w:val="20"/>
          <w:lang w:val="en-GB" w:eastAsia="ja-JP"/>
        </w:rPr>
        <w:fldChar w:fldCharType="end"/>
      </w:r>
      <w:r w:rsidRPr="00A80FDF">
        <w:rPr>
          <w:rFonts w:ascii="Cambria" w:eastAsia="MS Mincho" w:hAnsi="Cambria" w:cs="Times New Roman"/>
          <w:szCs w:val="20"/>
          <w:lang w:val="en-GB" w:eastAsia="ja-JP"/>
        </w:rPr>
        <w:t xml:space="preserve"> below.</w:t>
      </w:r>
    </w:p>
    <w:p w14:paraId="570972C2" w14:textId="77777777" w:rsidR="00A80FDF" w:rsidRPr="00A80FDF" w:rsidRDefault="00A80FDF" w:rsidP="00A80FDF">
      <w:pPr>
        <w:keepNext/>
        <w:widowControl/>
        <w:autoSpaceDE/>
        <w:autoSpaceDN/>
        <w:spacing w:after="240" w:line="230" w:lineRule="atLeast"/>
        <w:jc w:val="both"/>
        <w:rPr>
          <w:rFonts w:ascii="Cambria" w:eastAsia="MS Mincho" w:hAnsi="Cambria" w:cs="Times New Roman"/>
          <w:szCs w:val="20"/>
          <w:lang w:val="de-DE" w:eastAsia="ja-JP"/>
        </w:rPr>
      </w:pPr>
      <w:r w:rsidRPr="00A80FDF">
        <w:rPr>
          <w:rFonts w:ascii="Segoe UI" w:eastAsia="MS Mincho" w:hAnsi="Segoe UI" w:cs="Segoe UI"/>
          <w:noProof/>
          <w:color w:val="24292F"/>
          <w:sz w:val="21"/>
          <w:szCs w:val="21"/>
        </w:rPr>
        <w:lastRenderedPageBreak/>
        <w:drawing>
          <wp:inline distT="0" distB="0" distL="0" distR="0" wp14:anchorId="2FB76976" wp14:editId="2A55A3E4">
            <wp:extent cx="5727700" cy="261556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2615565"/>
                    </a:xfrm>
                    <a:prstGeom prst="rect">
                      <a:avLst/>
                    </a:prstGeom>
                    <a:noFill/>
                    <a:ln>
                      <a:noFill/>
                    </a:ln>
                  </pic:spPr>
                </pic:pic>
              </a:graphicData>
            </a:graphic>
          </wp:inline>
        </w:drawing>
      </w:r>
    </w:p>
    <w:p w14:paraId="208450EC" w14:textId="48A2CB8E" w:rsidR="00A80FDF" w:rsidRPr="00A80FDF" w:rsidRDefault="00A80FDF" w:rsidP="00A80FDF">
      <w:pPr>
        <w:keepNext/>
        <w:widowControl/>
        <w:autoSpaceDE/>
        <w:autoSpaceDN/>
        <w:spacing w:before="120" w:after="120" w:line="230" w:lineRule="atLeast"/>
        <w:jc w:val="center"/>
        <w:rPr>
          <w:rFonts w:ascii="Cambria" w:eastAsia="MS Mincho" w:hAnsi="Cambria" w:cs="Times New Roman"/>
          <w:b/>
          <w:szCs w:val="20"/>
          <w:lang w:val="en-GB" w:eastAsia="ja-JP"/>
        </w:rPr>
      </w:pPr>
      <w:bookmarkStart w:id="6" w:name="_Ref160018529"/>
      <w:r w:rsidRPr="00A80FDF">
        <w:rPr>
          <w:rFonts w:ascii="Cambria" w:eastAsia="MS Mincho" w:hAnsi="Cambria" w:cs="Times New Roman"/>
          <w:b/>
          <w:szCs w:val="20"/>
          <w:lang w:eastAsia="ja-JP"/>
        </w:rPr>
        <w:t xml:space="preserve">Figure </w:t>
      </w:r>
      <w:r w:rsidRPr="00A80FDF">
        <w:rPr>
          <w:rFonts w:ascii="Cambria" w:eastAsia="MS Mincho" w:hAnsi="Cambria" w:cs="Times New Roman"/>
          <w:b/>
          <w:szCs w:val="20"/>
          <w:lang w:val="de-DE" w:eastAsia="ja-JP"/>
        </w:rPr>
        <w:fldChar w:fldCharType="begin"/>
      </w:r>
      <w:r w:rsidRPr="00A80FDF">
        <w:rPr>
          <w:rFonts w:ascii="Cambria" w:eastAsia="MS Mincho" w:hAnsi="Cambria" w:cs="Times New Roman"/>
          <w:b/>
          <w:szCs w:val="20"/>
          <w:lang w:eastAsia="ja-JP"/>
        </w:rPr>
        <w:instrText xml:space="preserve"> SEQ Figure \* ARABIC </w:instrText>
      </w:r>
      <w:r w:rsidRPr="00A80FDF">
        <w:rPr>
          <w:rFonts w:ascii="Cambria" w:eastAsia="MS Mincho" w:hAnsi="Cambria" w:cs="Times New Roman"/>
          <w:b/>
          <w:szCs w:val="20"/>
          <w:lang w:val="de-DE" w:eastAsia="ja-JP"/>
        </w:rPr>
        <w:fldChar w:fldCharType="separate"/>
      </w:r>
      <w:r w:rsidR="0060592B">
        <w:rPr>
          <w:rFonts w:ascii="Cambria" w:eastAsia="MS Mincho" w:hAnsi="Cambria" w:cs="Times New Roman"/>
          <w:b/>
          <w:noProof/>
          <w:szCs w:val="20"/>
          <w:lang w:eastAsia="ja-JP"/>
        </w:rPr>
        <w:t>1</w:t>
      </w:r>
      <w:r w:rsidRPr="00A80FDF">
        <w:rPr>
          <w:rFonts w:ascii="Cambria" w:eastAsia="MS Mincho" w:hAnsi="Cambria" w:cs="Times New Roman"/>
          <w:b/>
          <w:szCs w:val="20"/>
          <w:lang w:val="de-DE" w:eastAsia="ja-JP"/>
        </w:rPr>
        <w:fldChar w:fldCharType="end"/>
      </w:r>
      <w:bookmarkEnd w:id="6"/>
      <w:r w:rsidRPr="00A80FDF">
        <w:rPr>
          <w:rFonts w:ascii="Cambria" w:eastAsia="MS Mincho" w:hAnsi="Cambria" w:cs="Times New Roman"/>
          <w:b/>
          <w:szCs w:val="20"/>
          <w:lang w:eastAsia="ja-JP"/>
        </w:rPr>
        <w:t>: Example of CMAF selection sets (from CMAF specification)</w:t>
      </w:r>
    </w:p>
    <w:p w14:paraId="0F213C6A"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In a streaming environment, this avoids combinatorial complexity or useless downloads, as clients only select the relevant tracks for the current situation, and only download these tracks and do synchronized playout. MSE-based HTML-5 playback allows exactly this. However, this results in each track having its own ISOBMFF/MP4 file, and suddenly certain concepts of the ISOBMFF are no longer applicable, because:</w:t>
      </w:r>
    </w:p>
    <w:p w14:paraId="09175759" w14:textId="77777777" w:rsidR="00A80FDF" w:rsidRPr="00A80FDF" w:rsidRDefault="00A80FDF" w:rsidP="00A80FDF">
      <w:pPr>
        <w:widowControl/>
        <w:numPr>
          <w:ilvl w:val="0"/>
          <w:numId w:val="8"/>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The requirements for the file to have unique track identifiers are not carried forward</w:t>
      </w:r>
    </w:p>
    <w:p w14:paraId="5F7EA495" w14:textId="77777777" w:rsidR="00A80FDF" w:rsidRPr="00A80FDF" w:rsidRDefault="00A80FDF" w:rsidP="00A80FDF">
      <w:pPr>
        <w:widowControl/>
        <w:numPr>
          <w:ilvl w:val="0"/>
          <w:numId w:val="8"/>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Each file includes its movie header and the relationship between the tracks cannot be expressed</w:t>
      </w:r>
    </w:p>
    <w:p w14:paraId="187CCB43"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In a streaming environment, the information contained in a movie header for many tracks needs to be populated to the manifest so that the client can select the tracks based on this information.</w:t>
      </w:r>
    </w:p>
    <w:p w14:paraId="068E88BC"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CMAF specifies so called CMAF addressable </w:t>
      </w:r>
      <w:proofErr w:type="spellStart"/>
      <w:r w:rsidRPr="00A80FDF">
        <w:rPr>
          <w:rFonts w:ascii="Cambria" w:eastAsia="MS Mincho" w:hAnsi="Cambria" w:cs="Times New Roman"/>
          <w:szCs w:val="20"/>
          <w:lang w:val="en-GB" w:eastAsia="ja-JP"/>
        </w:rPr>
        <w:t>mdeia</w:t>
      </w:r>
      <w:proofErr w:type="spellEnd"/>
      <w:r w:rsidRPr="00A80FDF">
        <w:rPr>
          <w:rFonts w:ascii="Cambria" w:eastAsia="MS Mincho" w:hAnsi="Cambria" w:cs="Times New Roman"/>
          <w:szCs w:val="20"/>
          <w:lang w:val="en-GB" w:eastAsia="ja-JP"/>
        </w:rPr>
        <w:t xml:space="preserve"> objects that can be referenced as resources by a manifest and are used for conceptual grouping on top of the definitions in ISOBMFF. Such concepts are:</w:t>
      </w:r>
    </w:p>
    <w:p w14:paraId="25203B09" w14:textId="77777777" w:rsidR="00A80FDF" w:rsidRPr="00A80FDF" w:rsidRDefault="00A80FDF" w:rsidP="00A80FDF">
      <w:pPr>
        <w:widowControl/>
        <w:numPr>
          <w:ilvl w:val="0"/>
          <w:numId w:val="7"/>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CMAF Presentation</w:t>
      </w:r>
    </w:p>
    <w:p w14:paraId="60859E96" w14:textId="77777777" w:rsidR="00A80FDF" w:rsidRPr="00A80FDF" w:rsidRDefault="00A80FDF" w:rsidP="00A80FDF">
      <w:pPr>
        <w:widowControl/>
        <w:numPr>
          <w:ilvl w:val="0"/>
          <w:numId w:val="7"/>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CMAF Tracks</w:t>
      </w:r>
    </w:p>
    <w:p w14:paraId="0121C3ED" w14:textId="77777777" w:rsidR="00A80FDF" w:rsidRPr="00A80FDF" w:rsidRDefault="00A80FDF" w:rsidP="00A80FDF">
      <w:pPr>
        <w:widowControl/>
        <w:numPr>
          <w:ilvl w:val="0"/>
          <w:numId w:val="7"/>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CMAF Selection Sets</w:t>
      </w:r>
    </w:p>
    <w:p w14:paraId="07661000" w14:textId="77777777" w:rsidR="00A80FDF" w:rsidRPr="00A80FDF" w:rsidRDefault="00A80FDF" w:rsidP="00A80FDF">
      <w:pPr>
        <w:widowControl/>
        <w:numPr>
          <w:ilvl w:val="0"/>
          <w:numId w:val="7"/>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CMAF Switching Sets</w:t>
      </w:r>
    </w:p>
    <w:p w14:paraId="71808C9E" w14:textId="77777777" w:rsidR="00A80FDF" w:rsidRPr="00A80FDF" w:rsidRDefault="00A80FDF" w:rsidP="00A80FDF">
      <w:pPr>
        <w:widowControl/>
        <w:numPr>
          <w:ilvl w:val="0"/>
          <w:numId w:val="7"/>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CMAF Aligned Switching Sets</w:t>
      </w:r>
    </w:p>
    <w:p w14:paraId="6B9F6CB7" w14:textId="77777777" w:rsidR="00A80FDF" w:rsidRPr="00A80FDF" w:rsidRDefault="00A80FDF" w:rsidP="00A80FDF">
      <w:pPr>
        <w:widowControl/>
        <w:numPr>
          <w:ilvl w:val="0"/>
          <w:numId w:val="7"/>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CMAF Groups</w:t>
      </w:r>
    </w:p>
    <w:p w14:paraId="5E1A8C82" w14:textId="77777777" w:rsidR="00A80FDF" w:rsidRPr="00A80FDF" w:rsidRDefault="00A80FDF" w:rsidP="00A80FDF">
      <w:pPr>
        <w:widowControl/>
        <w:numPr>
          <w:ilvl w:val="0"/>
          <w:numId w:val="7"/>
        </w:numPr>
        <w:autoSpaceDE/>
        <w:autoSpaceDN/>
        <w:spacing w:after="240" w:line="230" w:lineRule="atLeast"/>
        <w:contextualSpacing/>
        <w:jc w:val="both"/>
        <w:rPr>
          <w:rFonts w:ascii="Cambria" w:eastAsia="MS Mincho" w:hAnsi="Cambria" w:cs="Times New Roman"/>
          <w:szCs w:val="20"/>
          <w:lang w:val="en-GB" w:eastAsia="ja-JP"/>
        </w:rPr>
      </w:pPr>
      <w:commentRangeStart w:id="7"/>
      <w:r w:rsidRPr="00A80FDF">
        <w:rPr>
          <w:rFonts w:ascii="Cambria" w:eastAsia="MS Mincho" w:hAnsi="Cambria" w:cs="Times New Roman"/>
          <w:szCs w:val="20"/>
          <w:lang w:val="en-GB" w:eastAsia="ja-JP"/>
        </w:rPr>
        <w:t>Depending on switching sets</w:t>
      </w:r>
      <w:commentRangeEnd w:id="7"/>
      <w:r w:rsidRPr="00A80FDF">
        <w:rPr>
          <w:rFonts w:ascii="Cambria" w:eastAsia="MS Mincho" w:hAnsi="Cambria" w:cs="Times New Roman"/>
          <w:sz w:val="16"/>
          <w:szCs w:val="20"/>
          <w:lang w:val="fr-FR" w:eastAsia="ja-JP"/>
        </w:rPr>
        <w:commentReference w:id="7"/>
      </w:r>
    </w:p>
    <w:p w14:paraId="3B8D43F3" w14:textId="77777777" w:rsidR="00A80FDF" w:rsidRPr="00A80FDF" w:rsidRDefault="00A80FDF" w:rsidP="00A80FDF">
      <w:pPr>
        <w:widowControl/>
        <w:numPr>
          <w:ilvl w:val="0"/>
          <w:numId w:val="7"/>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Etc.</w:t>
      </w:r>
    </w:p>
    <w:p w14:paraId="35748A42"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For example, in CMAF it is not specified that all tracks in a CMAF switching </w:t>
      </w:r>
      <w:commentRangeStart w:id="8"/>
      <w:r w:rsidRPr="00A80FDF">
        <w:rPr>
          <w:rFonts w:ascii="Cambria" w:eastAsia="MS Mincho" w:hAnsi="Cambria" w:cs="Times New Roman"/>
          <w:szCs w:val="20"/>
          <w:lang w:val="en-GB" w:eastAsia="ja-JP"/>
        </w:rPr>
        <w:t xml:space="preserve">track </w:t>
      </w:r>
      <w:commentRangeEnd w:id="8"/>
      <w:r w:rsidRPr="00A80FDF">
        <w:rPr>
          <w:rFonts w:ascii="Cambria" w:eastAsia="MS Mincho" w:hAnsi="Cambria" w:cs="Times New Roman"/>
          <w:sz w:val="16"/>
          <w:szCs w:val="20"/>
          <w:lang w:val="fr-FR" w:eastAsia="ja-JP"/>
        </w:rPr>
        <w:commentReference w:id="8"/>
      </w:r>
      <w:r w:rsidRPr="00A80FDF">
        <w:rPr>
          <w:rFonts w:ascii="Cambria" w:eastAsia="MS Mincho" w:hAnsi="Cambria" w:cs="Times New Roman"/>
          <w:szCs w:val="20"/>
          <w:lang w:val="en-GB" w:eastAsia="ja-JP"/>
        </w:rPr>
        <w:t>shall conform to a track group according to the ISOBMFF.</w:t>
      </w:r>
    </w:p>
    <w:p w14:paraId="52E8DCAB" w14:textId="77777777" w:rsidR="00A80FDF" w:rsidRPr="00A80FDF" w:rsidRDefault="00A80FDF" w:rsidP="00A80FDF">
      <w:pPr>
        <w:pStyle w:val="Heading2"/>
        <w:rPr>
          <w:lang w:val="en-GB" w:eastAsia="ja-JP"/>
        </w:rPr>
      </w:pPr>
      <w:bookmarkStart w:id="9" w:name="_Toc172604367"/>
      <w:r w:rsidRPr="00A80FDF">
        <w:rPr>
          <w:lang w:val="en-GB" w:eastAsia="ja-JP"/>
        </w:rPr>
        <w:lastRenderedPageBreak/>
        <w:t>Processing Diagram</w:t>
      </w:r>
      <w:bookmarkEnd w:id="9"/>
    </w:p>
    <w:p w14:paraId="4A666C07" w14:textId="77777777" w:rsidR="00A80FDF" w:rsidRPr="00A80FDF" w:rsidRDefault="00A80FDF" w:rsidP="00A80FDF">
      <w:pPr>
        <w:keepNext/>
        <w:widowControl/>
        <w:autoSpaceDE/>
        <w:autoSpaceDN/>
        <w:spacing w:after="240" w:line="230" w:lineRule="atLeast"/>
        <w:jc w:val="center"/>
        <w:rPr>
          <w:rFonts w:ascii="Cambria" w:eastAsia="MS Mincho" w:hAnsi="Cambria" w:cs="Times New Roman"/>
          <w:szCs w:val="20"/>
          <w:lang w:val="de-DE" w:eastAsia="ja-JP"/>
        </w:rPr>
      </w:pPr>
      <w:r w:rsidRPr="00A80FDF">
        <w:rPr>
          <w:rFonts w:ascii="Cambria" w:eastAsia="MS Mincho" w:hAnsi="Cambria" w:cs="Times New Roman"/>
          <w:noProof/>
          <w:szCs w:val="20"/>
        </w:rPr>
        <mc:AlternateContent>
          <mc:Choice Requires="wpg">
            <w:drawing>
              <wp:inline distT="0" distB="0" distL="0" distR="0" wp14:anchorId="327D3B5E" wp14:editId="095B6150">
                <wp:extent cx="5784850" cy="2939415"/>
                <wp:effectExtent l="13335" t="0" r="2540" b="0"/>
                <wp:docPr id="5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850" cy="2939415"/>
                          <a:chOff x="11077" y="0"/>
                          <a:chExt cx="57679" cy="39834"/>
                        </a:xfrm>
                      </wpg:grpSpPr>
                      <wps:wsp>
                        <wps:cNvPr id="51" name="Oval 2"/>
                        <wps:cNvSpPr>
                          <a:spLocks noChangeArrowheads="1"/>
                        </wps:cNvSpPr>
                        <wps:spPr bwMode="auto">
                          <a:xfrm>
                            <a:off x="11077" y="12436"/>
                            <a:ext cx="16665" cy="14508"/>
                          </a:xfrm>
                          <a:prstGeom prst="ellipse">
                            <a:avLst/>
                          </a:prstGeom>
                          <a:solidFill>
                            <a:srgbClr val="CFE2F3"/>
                          </a:solidFill>
                          <a:ln w="9525">
                            <a:solidFill>
                              <a:srgbClr val="000000"/>
                            </a:solidFill>
                            <a:round/>
                            <a:headEnd type="none" w="sm" len="sm"/>
                            <a:tailEnd type="none" w="sm" len="sm"/>
                          </a:ln>
                        </wps:spPr>
                        <wps:txbx>
                          <w:txbxContent>
                            <w:p w14:paraId="4FEE2B5D" w14:textId="77777777" w:rsidR="00A80FDF" w:rsidRPr="00E70B89" w:rsidRDefault="00A80FDF" w:rsidP="00A80FDF">
                              <w:pPr>
                                <w:jc w:val="center"/>
                                <w:rPr>
                                  <w:sz w:val="20"/>
                                  <w:szCs w:val="18"/>
                                </w:rPr>
                              </w:pPr>
                              <w:r w:rsidRPr="00E70B89">
                                <w:rPr>
                                  <w:color w:val="000000"/>
                                  <w:sz w:val="24"/>
                                  <w:szCs w:val="18"/>
                                </w:rPr>
                                <w:t>Single Period MPD + N CMAF Tracks</w:t>
                              </w:r>
                            </w:p>
                          </w:txbxContent>
                        </wps:txbx>
                        <wps:bodyPr rot="0" vert="horz" wrap="square" lIns="91425" tIns="91425" rIns="91425" bIns="91425" anchor="ctr" anchorCtr="0" upright="1">
                          <a:noAutofit/>
                        </wps:bodyPr>
                      </wps:wsp>
                      <wps:wsp>
                        <wps:cNvPr id="52" name="Oval 3"/>
                        <wps:cNvSpPr>
                          <a:spLocks noChangeArrowheads="1"/>
                        </wps:cNvSpPr>
                        <wps:spPr bwMode="auto">
                          <a:xfrm>
                            <a:off x="48915" y="12436"/>
                            <a:ext cx="16077" cy="12939"/>
                          </a:xfrm>
                          <a:prstGeom prst="ellipse">
                            <a:avLst/>
                          </a:prstGeom>
                          <a:solidFill>
                            <a:srgbClr val="CFE2F3"/>
                          </a:solidFill>
                          <a:ln w="9525">
                            <a:solidFill>
                              <a:srgbClr val="000000"/>
                            </a:solidFill>
                            <a:round/>
                            <a:headEnd type="none" w="sm" len="sm"/>
                            <a:tailEnd type="none" w="sm" len="sm"/>
                          </a:ln>
                        </wps:spPr>
                        <wps:txbx>
                          <w:txbxContent>
                            <w:p w14:paraId="7F027462" w14:textId="77777777" w:rsidR="00A80FDF" w:rsidRPr="00E70B89" w:rsidRDefault="00A80FDF" w:rsidP="00A80FDF">
                              <w:pPr>
                                <w:jc w:val="center"/>
                                <w:rPr>
                                  <w:sz w:val="20"/>
                                  <w:szCs w:val="18"/>
                                </w:rPr>
                              </w:pPr>
                              <w:r w:rsidRPr="00E70B89">
                                <w:rPr>
                                  <w:color w:val="000000"/>
                                  <w:sz w:val="24"/>
                                  <w:szCs w:val="18"/>
                                </w:rPr>
                                <w:t>MP4 with N tracks</w:t>
                              </w:r>
                            </w:p>
                          </w:txbxContent>
                        </wps:txbx>
                        <wps:bodyPr rot="0" vert="horz" wrap="square" lIns="91425" tIns="91425" rIns="91425" bIns="91425" anchor="ctr" anchorCtr="0" upright="1">
                          <a:noAutofit/>
                        </wps:bodyPr>
                      </wps:wsp>
                      <wps:wsp>
                        <wps:cNvPr id="53" name="Connector: Curved 4"/>
                        <wps:cNvCnPr>
                          <a:cxnSpLocks noChangeShapeType="1"/>
                        </wps:cNvCnPr>
                        <wps:spPr bwMode="auto">
                          <a:xfrm rot="16200000" flipH="1">
                            <a:off x="38179" y="-6334"/>
                            <a:ext cx="6" cy="37545"/>
                          </a:xfrm>
                          <a:prstGeom prst="curvedConnector3">
                            <a:avLst>
                              <a:gd name="adj1" fmla="val -89858333"/>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Connector: Curved 5"/>
                        <wps:cNvCnPr>
                          <a:cxnSpLocks noChangeShapeType="1"/>
                        </wps:cNvCnPr>
                        <wps:spPr bwMode="auto">
                          <a:xfrm rot="5400000">
                            <a:off x="37397" y="7387"/>
                            <a:ext cx="1569" cy="37545"/>
                          </a:xfrm>
                          <a:prstGeom prst="curvedConnector3">
                            <a:avLst>
                              <a:gd name="adj1" fmla="val 499856"/>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Text Box 6"/>
                        <wps:cNvSpPr txBox="1">
                          <a:spLocks noChangeArrowheads="1"/>
                        </wps:cNvSpPr>
                        <wps:spPr bwMode="auto">
                          <a:xfrm>
                            <a:off x="23024" y="33218"/>
                            <a:ext cx="30302" cy="6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7DF7F" w14:textId="77777777" w:rsidR="00A80FDF" w:rsidRPr="00895209" w:rsidRDefault="00A80FDF" w:rsidP="00A80FDF">
                              <w:pPr>
                                <w:jc w:val="center"/>
                              </w:pPr>
                              <w:r w:rsidRPr="00E70B89">
                                <w:rPr>
                                  <w:color w:val="000000"/>
                                </w:rPr>
                                <w:t xml:space="preserve">Packaging for Streaming </w:t>
                              </w:r>
                              <w:r w:rsidRPr="00E70B89">
                                <w:rPr>
                                  <w:color w:val="000000"/>
                                </w:rPr>
                                <w:br/>
                                <w:t>(parameters: segment duration, low latency, …)</w:t>
                              </w:r>
                            </w:p>
                          </w:txbxContent>
                        </wps:txbx>
                        <wps:bodyPr rot="0" vert="horz" wrap="square" lIns="91425" tIns="91425" rIns="91425" bIns="91425" anchor="t" anchorCtr="0" upright="1">
                          <a:noAutofit/>
                        </wps:bodyPr>
                      </wps:wsp>
                      <wps:wsp>
                        <wps:cNvPr id="56" name="Text Box 52"/>
                        <wps:cNvSpPr txBox="1">
                          <a:spLocks noChangeArrowheads="1"/>
                        </wps:cNvSpPr>
                        <wps:spPr bwMode="auto">
                          <a:xfrm>
                            <a:off x="21910" y="0"/>
                            <a:ext cx="46846" cy="89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5C369" w14:textId="77777777" w:rsidR="00A80FDF" w:rsidRPr="00E70B89" w:rsidRDefault="00A80FDF" w:rsidP="00A80FDF">
                              <w:pPr>
                                <w:rPr>
                                  <w:sz w:val="18"/>
                                  <w:szCs w:val="16"/>
                                </w:rPr>
                              </w:pPr>
                              <w:r w:rsidRPr="00E70B89">
                                <w:rPr>
                                  <w:color w:val="000000"/>
                                  <w:szCs w:val="16"/>
                                </w:rPr>
                                <w:t xml:space="preserve">Packaging for local playback </w:t>
                              </w:r>
                              <w:r w:rsidRPr="00E70B89">
                                <w:rPr>
                                  <w:color w:val="000000"/>
                                  <w:szCs w:val="16"/>
                                </w:rPr>
                                <w:br/>
                                <w:t>(losing delivery aspects: segmentation, availability, …)</w:t>
                              </w:r>
                            </w:p>
                          </w:txbxContent>
                        </wps:txbx>
                        <wps:bodyPr rot="0" vert="horz" wrap="square" lIns="91425" tIns="91425" rIns="91425" bIns="91425" anchor="t" anchorCtr="0" upright="1">
                          <a:noAutofit/>
                        </wps:bodyPr>
                      </wps:wsp>
                    </wpg:wgp>
                  </a:graphicData>
                </a:graphic>
              </wp:inline>
            </w:drawing>
          </mc:Choice>
          <mc:Fallback xmlns:w16du="http://schemas.microsoft.com/office/word/2023/wordml/word16du">
            <w:pict>
              <v:group w14:anchorId="327D3B5E" id="Group 16" o:spid="_x0000_s1027" style="width:455.5pt;height:231.45pt;mso-position-horizontal-relative:char;mso-position-vertical-relative:line" coordorigin="11077" coordsize="57679,39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">
                <v:oval id="Oval 2" o:spid="_x0000_s1028" style="position:absolute;left:11077;top:12436;width:16665;height:14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" fillcolor="#cfe2f3">
                  <v:stroke startarrowwidth="narrow" startarrowlength="short" endarrowwidth="narrow" endarrowlength="short"/>
                  <v:textbox inset="2.53958mm,2.53958mm,2.53958mm,2.53958mm">
                    <w:txbxContent>
                      <w:p w14:paraId="4FEE2B5D" w14:textId="77777777" w:rsidR="00A80FDF" w:rsidRPr="00E70B89" w:rsidRDefault="00A80FDF" w:rsidP="00A80FDF">
                        <w:pPr>
                          <w:jc w:val="center"/>
                          <w:rPr>
                            <w:sz w:val="20"/>
                            <w:szCs w:val="18"/>
                          </w:rPr>
                        </w:pPr>
                        <w:r w:rsidRPr="00E70B89">
                          <w:rPr>
                            <w:color w:val="000000"/>
                            <w:sz w:val="24"/>
                            <w:szCs w:val="18"/>
                          </w:rPr>
                          <w:t>Single Period MPD + N CMAF Tracks</w:t>
                        </w:r>
                      </w:p>
                    </w:txbxContent>
                  </v:textbox>
                </v:oval>
                <v:oval id="Oval 3" o:spid="_x0000_s1029" style="position:absolute;left:48915;top:12436;width:16077;height:129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" fillcolor="#cfe2f3">
                  <v:stroke startarrowwidth="narrow" startarrowlength="short" endarrowwidth="narrow" endarrowlength="short"/>
                  <v:textbox inset="2.53958mm,2.53958mm,2.53958mm,2.53958mm">
                    <w:txbxContent>
                      <w:p w14:paraId="7F027462" w14:textId="77777777" w:rsidR="00A80FDF" w:rsidRPr="00E70B89" w:rsidRDefault="00A80FDF" w:rsidP="00A80FDF">
                        <w:pPr>
                          <w:jc w:val="center"/>
                          <w:rPr>
                            <w:sz w:val="20"/>
                            <w:szCs w:val="18"/>
                          </w:rPr>
                        </w:pPr>
                        <w:r w:rsidRPr="00E70B89">
                          <w:rPr>
                            <w:color w:val="000000"/>
                            <w:sz w:val="24"/>
                            <w:szCs w:val="18"/>
                          </w:rPr>
                          <w:t>MP4 with N tracks</w:t>
                        </w:r>
                      </w:p>
                    </w:txbxContent>
                  </v:textbox>
                </v:oval>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4" o:spid="_x0000_s1030" type="#_x0000_t38" style="position:absolute;left:38179;top:-6334;width:6;height:37545;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" adj="-19409400" strokeweight="2.25pt">
                  <v:stroke endarrow="block"/>
                </v:shape>
                <v:shape id="Connector: Curved 5" o:spid="_x0000_s1031" type="#_x0000_t38" style="position:absolute;left:37397;top:7387;width:1569;height:37545;rotation:9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" adj="107969" strokeweight="2.25pt">
                  <v:stroke endarrow="block"/>
                </v:shape>
                <v:shape id="Text Box 6" o:spid="_x0000_s1032" type="#_x0000_t202" style="position:absolute;left:23024;top:33218;width:30302;height:6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" filled="f" stroked="f">
                  <v:textbox inset="2.53958mm,2.53958mm,2.53958mm,2.53958mm">
                    <w:txbxContent>
                      <w:p w14:paraId="1C37DF7F" w14:textId="77777777" w:rsidR="00A80FDF" w:rsidRPr="00895209" w:rsidRDefault="00A80FDF" w:rsidP="00A80FDF">
                        <w:pPr>
                          <w:jc w:val="center"/>
                        </w:pPr>
                        <w:r w:rsidRPr="00E70B89">
                          <w:rPr>
                            <w:color w:val="000000"/>
                          </w:rPr>
                          <w:t xml:space="preserve">Packaging for Streaming </w:t>
                        </w:r>
                        <w:r w:rsidRPr="00E70B89">
                          <w:rPr>
                            <w:color w:val="000000"/>
                          </w:rPr>
                          <w:br/>
                          <w:t>(parameters: segment duration, low latency, …)</w:t>
                        </w:r>
                      </w:p>
                    </w:txbxContent>
                  </v:textbox>
                </v:shape>
                <v:shape id="Text Box 52" o:spid="_x0000_s1033" type="#_x0000_t202" style="position:absolute;left:21910;width:46846;height:8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" filled="f" stroked="f">
                  <v:textbox inset="2.53958mm,2.53958mm,2.53958mm,2.53958mm">
                    <w:txbxContent>
                      <w:p w14:paraId="2685C369" w14:textId="77777777" w:rsidR="00A80FDF" w:rsidRPr="00E70B89" w:rsidRDefault="00A80FDF" w:rsidP="00A80FDF">
                        <w:pPr>
                          <w:rPr>
                            <w:sz w:val="18"/>
                            <w:szCs w:val="16"/>
                          </w:rPr>
                        </w:pPr>
                        <w:r w:rsidRPr="00E70B89">
                          <w:rPr>
                            <w:color w:val="000000"/>
                            <w:szCs w:val="16"/>
                          </w:rPr>
                          <w:t xml:space="preserve">Packaging for local playback </w:t>
                        </w:r>
                        <w:r w:rsidRPr="00E70B89">
                          <w:rPr>
                            <w:color w:val="000000"/>
                            <w:szCs w:val="16"/>
                          </w:rPr>
                          <w:br/>
                          <w:t>(losing delivery aspects: segmentation, availability, …)</w:t>
                        </w:r>
                      </w:p>
                    </w:txbxContent>
                  </v:textbox>
                </v:shape>
                <w10:anchorlock/>
              </v:group>
            </w:pict>
          </mc:Fallback>
        </mc:AlternateContent>
      </w:r>
    </w:p>
    <w:p w14:paraId="564B3590" w14:textId="1D42FB41" w:rsidR="00A80FDF" w:rsidRPr="00A80FDF" w:rsidRDefault="00A80FDF" w:rsidP="00A80FDF">
      <w:pPr>
        <w:keepNext/>
        <w:widowControl/>
        <w:autoSpaceDE/>
        <w:autoSpaceDN/>
        <w:spacing w:before="120" w:after="120" w:line="230" w:lineRule="atLeast"/>
        <w:jc w:val="center"/>
        <w:rPr>
          <w:rFonts w:ascii="Cambria" w:eastAsia="MS Mincho" w:hAnsi="Cambria" w:cs="Times New Roman"/>
          <w:b/>
          <w:szCs w:val="20"/>
          <w:lang w:val="en-GB" w:eastAsia="ja-JP"/>
        </w:rPr>
      </w:pPr>
      <w:r w:rsidRPr="00A80FDF">
        <w:rPr>
          <w:rFonts w:ascii="Cambria" w:eastAsia="MS Mincho" w:hAnsi="Cambria" w:cs="Times New Roman"/>
          <w:b/>
          <w:szCs w:val="20"/>
          <w:lang w:eastAsia="ja-JP"/>
        </w:rPr>
        <w:t xml:space="preserve">Figure </w:t>
      </w:r>
      <w:r w:rsidRPr="00A80FDF">
        <w:rPr>
          <w:rFonts w:ascii="Cambria" w:eastAsia="MS Mincho" w:hAnsi="Cambria" w:cs="Times New Roman"/>
          <w:b/>
          <w:szCs w:val="20"/>
          <w:lang w:val="de-DE" w:eastAsia="ja-JP"/>
        </w:rPr>
        <w:fldChar w:fldCharType="begin"/>
      </w:r>
      <w:r w:rsidRPr="00A80FDF">
        <w:rPr>
          <w:rFonts w:ascii="Cambria" w:eastAsia="MS Mincho" w:hAnsi="Cambria" w:cs="Times New Roman"/>
          <w:b/>
          <w:szCs w:val="20"/>
          <w:lang w:eastAsia="ja-JP"/>
        </w:rPr>
        <w:instrText xml:space="preserve"> SEQ Figure \* ARABIC </w:instrText>
      </w:r>
      <w:r w:rsidRPr="00A80FDF">
        <w:rPr>
          <w:rFonts w:ascii="Cambria" w:eastAsia="MS Mincho" w:hAnsi="Cambria" w:cs="Times New Roman"/>
          <w:b/>
          <w:szCs w:val="20"/>
          <w:lang w:val="de-DE" w:eastAsia="ja-JP"/>
        </w:rPr>
        <w:fldChar w:fldCharType="separate"/>
      </w:r>
      <w:r w:rsidR="0060592B">
        <w:rPr>
          <w:rFonts w:ascii="Cambria" w:eastAsia="MS Mincho" w:hAnsi="Cambria" w:cs="Times New Roman"/>
          <w:b/>
          <w:noProof/>
          <w:szCs w:val="20"/>
          <w:lang w:eastAsia="ja-JP"/>
        </w:rPr>
        <w:t>2</w:t>
      </w:r>
      <w:r w:rsidRPr="00A80FDF">
        <w:rPr>
          <w:rFonts w:ascii="Cambria" w:eastAsia="MS Mincho" w:hAnsi="Cambria" w:cs="Times New Roman"/>
          <w:b/>
          <w:szCs w:val="20"/>
          <w:lang w:val="de-DE" w:eastAsia="ja-JP"/>
        </w:rPr>
        <w:fldChar w:fldCharType="end"/>
      </w:r>
      <w:r w:rsidRPr="00A80FDF">
        <w:rPr>
          <w:rFonts w:ascii="Cambria" w:eastAsia="MS Mincho" w:hAnsi="Cambria" w:cs="Times New Roman"/>
          <w:b/>
          <w:szCs w:val="20"/>
          <w:lang w:eastAsia="ja-JP"/>
        </w:rPr>
        <w:t>: Simplified file conversion processing diagram</w:t>
      </w:r>
    </w:p>
    <w:p w14:paraId="1E52BA2B"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Different potential processes exist for converting ISOBMFF content into CMAF/DASH delivery and vice versa. Processing use cases may for example be:</w:t>
      </w:r>
    </w:p>
    <w:p w14:paraId="66BCC9D4" w14:textId="77777777" w:rsidR="00A80FDF" w:rsidRPr="00A80FDF" w:rsidRDefault="00A80FDF" w:rsidP="00A80FDF">
      <w:pPr>
        <w:widowControl/>
        <w:numPr>
          <w:ilvl w:val="0"/>
          <w:numId w:val="10"/>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A content provider has generated CMAF content for a movie or a CMAF presentation. For storage efficiency reasons, the content provider wants to store the entire CMAF presentation in an ISOBMFF file format that is compatible with the existing file format. At the same time, the content provider wants to re-generate the CMAF Presentation when for example it is converted into a DASH/HLS streaming session.</w:t>
      </w:r>
    </w:p>
    <w:p w14:paraId="7397AB6B" w14:textId="77777777" w:rsidR="00A80FDF" w:rsidRPr="00A80FDF" w:rsidRDefault="00A80FDF" w:rsidP="00A80FDF">
      <w:pPr>
        <w:widowControl/>
        <w:numPr>
          <w:ilvl w:val="0"/>
          <w:numId w:val="10"/>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A receiver wants to record a streamed DASH Presentation into an ISOBMFF file format compatible file with minimum changes.  </w:t>
      </w:r>
    </w:p>
    <w:p w14:paraId="1C982D2C"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Other cases may be defined.</w:t>
      </w:r>
    </w:p>
    <w:p w14:paraId="1509A9DC" w14:textId="77777777" w:rsidR="00A80FDF" w:rsidRPr="00A80FDF" w:rsidRDefault="00A80FDF" w:rsidP="00A80FDF">
      <w:pPr>
        <w:pStyle w:val="Heading2"/>
        <w:rPr>
          <w:lang w:val="en-GB" w:eastAsia="ja-JP"/>
        </w:rPr>
      </w:pPr>
      <w:bookmarkStart w:id="10" w:name="_Toc134677544"/>
      <w:bookmarkStart w:id="11" w:name="_Toc134678897"/>
      <w:bookmarkStart w:id="12" w:name="_Toc134679095"/>
      <w:bookmarkStart w:id="13" w:name="_Toc134677545"/>
      <w:bookmarkStart w:id="14" w:name="_Toc134678898"/>
      <w:bookmarkStart w:id="15" w:name="_Toc134679096"/>
      <w:bookmarkStart w:id="16" w:name="_Toc172604368"/>
      <w:bookmarkEnd w:id="10"/>
      <w:bookmarkEnd w:id="11"/>
      <w:bookmarkEnd w:id="12"/>
      <w:bookmarkEnd w:id="13"/>
      <w:bookmarkEnd w:id="14"/>
      <w:bookmarkEnd w:id="15"/>
      <w:r w:rsidRPr="00A80FDF">
        <w:rPr>
          <w:lang w:val="en-GB" w:eastAsia="ja-JP"/>
        </w:rPr>
        <w:t>Requirements and scenarios</w:t>
      </w:r>
      <w:bookmarkEnd w:id="16"/>
    </w:p>
    <w:p w14:paraId="2EC60B3B" w14:textId="77777777" w:rsidR="00A80FDF" w:rsidRPr="00A80FDF" w:rsidRDefault="00A80FDF" w:rsidP="00A80FDF">
      <w:pPr>
        <w:widowControl/>
        <w:numPr>
          <w:ilvl w:val="0"/>
          <w:numId w:val="5"/>
        </w:numPr>
        <w:autoSpaceDE/>
        <w:autoSpaceDN/>
        <w:spacing w:after="240" w:line="230" w:lineRule="atLeast"/>
        <w:contextualSpacing/>
        <w:jc w:val="both"/>
        <w:rPr>
          <w:rFonts w:ascii="Cambria" w:eastAsia="MS Mincho" w:hAnsi="Cambria" w:cs="Times New Roman"/>
          <w:szCs w:val="20"/>
          <w:lang w:eastAsia="ja-JP"/>
        </w:rPr>
      </w:pPr>
      <w:r w:rsidRPr="00A80FDF">
        <w:rPr>
          <w:rFonts w:ascii="Cambria" w:eastAsia="MS Mincho" w:hAnsi="Cambria" w:cs="Times New Roman" w:hint="eastAsia"/>
          <w:szCs w:val="20"/>
          <w:lang w:eastAsia="ja-JP"/>
        </w:rPr>
        <w:t xml:space="preserve">It should be possible to </w:t>
      </w:r>
      <w:r w:rsidRPr="00A80FDF">
        <w:rPr>
          <w:rFonts w:ascii="Cambria" w:eastAsia="MS Mincho" w:hAnsi="Cambria" w:cs="Times New Roman"/>
          <w:szCs w:val="20"/>
          <w:lang w:eastAsia="ja-JP"/>
        </w:rPr>
        <w:t>store a CMAF presentation in a multi-track MP4 file and recover a CMAF presentation from this multi-track MP4 file.</w:t>
      </w:r>
    </w:p>
    <w:p w14:paraId="7EA993A6" w14:textId="77777777" w:rsidR="00A80FDF" w:rsidRPr="00A80FDF" w:rsidRDefault="00A80FDF" w:rsidP="00A80FDF">
      <w:pPr>
        <w:widowControl/>
        <w:numPr>
          <w:ilvl w:val="0"/>
          <w:numId w:val="5"/>
        </w:numPr>
        <w:autoSpaceDE/>
        <w:autoSpaceDN/>
        <w:spacing w:after="240" w:line="230" w:lineRule="atLeast"/>
        <w:contextualSpacing/>
        <w:jc w:val="both"/>
        <w:rPr>
          <w:rFonts w:ascii="Cambria" w:eastAsia="MS Mincho" w:hAnsi="Cambria" w:cs="Times New Roman"/>
          <w:szCs w:val="20"/>
          <w:lang w:eastAsia="ja-JP"/>
        </w:rPr>
      </w:pPr>
      <w:r w:rsidRPr="00A80FDF">
        <w:rPr>
          <w:rFonts w:ascii="Cambria" w:eastAsia="MS Mincho" w:hAnsi="Cambria" w:cs="Times New Roman"/>
          <w:szCs w:val="20"/>
          <w:lang w:eastAsia="ja-JP"/>
        </w:rPr>
        <w:t xml:space="preserve">Using the DASH Profile for CMAF content it should be possible to </w:t>
      </w:r>
      <w:r w:rsidRPr="00A80FDF">
        <w:rPr>
          <w:rFonts w:ascii="Cambria" w:eastAsia="MS Mincho" w:hAnsi="Cambria" w:cs="Times New Roman" w:hint="eastAsia"/>
          <w:szCs w:val="20"/>
          <w:lang w:eastAsia="ja-JP"/>
        </w:rPr>
        <w:t xml:space="preserve">generate </w:t>
      </w:r>
      <w:r w:rsidRPr="00A80FDF">
        <w:rPr>
          <w:rFonts w:ascii="Cambria" w:eastAsia="MS Mincho" w:hAnsi="Cambria" w:cs="Times New Roman"/>
          <w:szCs w:val="20"/>
          <w:lang w:eastAsia="ja-JP"/>
        </w:rPr>
        <w:t>a DASH Media Presentation (</w:t>
      </w:r>
      <w:r w:rsidRPr="00A80FDF">
        <w:rPr>
          <w:rFonts w:ascii="Cambria" w:eastAsia="MS Mincho" w:hAnsi="Cambria" w:cs="Times New Roman" w:hint="eastAsia"/>
          <w:szCs w:val="20"/>
          <w:lang w:eastAsia="ja-JP"/>
        </w:rPr>
        <w:t>MPD</w:t>
      </w:r>
      <w:r w:rsidRPr="00A80FDF">
        <w:rPr>
          <w:rFonts w:ascii="Cambria" w:eastAsia="MS Mincho" w:hAnsi="Cambria" w:cs="Times New Roman"/>
          <w:szCs w:val="20"/>
          <w:lang w:eastAsia="ja-JP"/>
        </w:rPr>
        <w:t xml:space="preserve"> and Segments) using such a recovered CMAF Presentation. Based on this, it should be possible to generate a DASH Media Presentation from a multi-track MP4 file.</w:t>
      </w:r>
    </w:p>
    <w:p w14:paraId="4A923081" w14:textId="77777777" w:rsidR="00A80FDF" w:rsidRPr="00A80FDF" w:rsidRDefault="00A80FDF" w:rsidP="00A80FDF">
      <w:pPr>
        <w:widowControl/>
        <w:numPr>
          <w:ilvl w:val="0"/>
          <w:numId w:val="5"/>
        </w:numPr>
        <w:autoSpaceDE/>
        <w:autoSpaceDN/>
        <w:spacing w:after="240" w:line="230" w:lineRule="atLeast"/>
        <w:contextualSpacing/>
        <w:jc w:val="both"/>
        <w:rPr>
          <w:rFonts w:ascii="Cambria" w:eastAsia="MS Mincho" w:hAnsi="Cambria" w:cs="Times New Roman"/>
          <w:szCs w:val="20"/>
          <w:lang w:eastAsia="ja-JP"/>
        </w:rPr>
      </w:pPr>
      <w:r w:rsidRPr="00A80FDF">
        <w:rPr>
          <w:rFonts w:ascii="Cambria" w:eastAsia="MS Mincho" w:hAnsi="Cambria" w:cs="Times New Roman" w:hint="eastAsia"/>
          <w:szCs w:val="20"/>
          <w:lang w:eastAsia="ja-JP"/>
        </w:rPr>
        <w:t xml:space="preserve">It should be possible to offer the same presentation options than the MPD offers in a local MP4, including bitrate variations (for </w:t>
      </w:r>
      <w:r w:rsidRPr="00A80FDF">
        <w:rPr>
          <w:rFonts w:ascii="Cambria" w:eastAsia="MS Mincho" w:hAnsi="Cambria" w:cs="Times New Roman"/>
          <w:szCs w:val="20"/>
          <w:lang w:eastAsia="ja-JP"/>
        </w:rPr>
        <w:t>debugging</w:t>
      </w:r>
      <w:r w:rsidRPr="00A80FDF">
        <w:rPr>
          <w:rFonts w:ascii="Cambria" w:eastAsia="MS Mincho" w:hAnsi="Cambria" w:cs="Times New Roman" w:hint="eastAsia"/>
          <w:szCs w:val="20"/>
          <w:lang w:eastAsia="ja-JP"/>
        </w:rPr>
        <w:t xml:space="preserve"> purposes but also battery efficiency </w:t>
      </w:r>
      <w:proofErr w:type="gramStart"/>
      <w:r w:rsidRPr="00A80FDF">
        <w:rPr>
          <w:rFonts w:ascii="Cambria" w:eastAsia="MS Mincho" w:hAnsi="Cambria" w:cs="Times New Roman" w:hint="eastAsia"/>
          <w:szCs w:val="20"/>
          <w:lang w:eastAsia="ja-JP"/>
        </w:rPr>
        <w:t>use</w:t>
      </w:r>
      <w:proofErr w:type="gramEnd"/>
      <w:r w:rsidRPr="00A80FDF">
        <w:rPr>
          <w:rFonts w:ascii="Cambria" w:eastAsia="MS Mincho" w:hAnsi="Cambria" w:cs="Times New Roman" w:hint="eastAsia"/>
          <w:szCs w:val="20"/>
          <w:lang w:eastAsia="ja-JP"/>
        </w:rPr>
        <w:t xml:space="preserve"> cases)</w:t>
      </w:r>
      <w:r w:rsidRPr="00A80FDF">
        <w:rPr>
          <w:rFonts w:ascii="Cambria" w:eastAsia="MS Mincho" w:hAnsi="Cambria" w:cs="Times New Roman"/>
          <w:szCs w:val="20"/>
          <w:lang w:eastAsia="ja-JP"/>
        </w:rPr>
        <w:t>.</w:t>
      </w:r>
    </w:p>
    <w:p w14:paraId="655B9F99" w14:textId="77777777" w:rsidR="00A80FDF" w:rsidRPr="00A80FDF" w:rsidRDefault="00A80FDF" w:rsidP="00A80FDF">
      <w:pPr>
        <w:widowControl/>
        <w:autoSpaceDE/>
        <w:autoSpaceDN/>
        <w:spacing w:after="240" w:line="230" w:lineRule="atLeast"/>
        <w:jc w:val="both"/>
        <w:rPr>
          <w:rFonts w:ascii="Cambria" w:eastAsia="MS Mincho" w:hAnsi="Cambria" w:cs="Times New Roman"/>
          <w:i/>
          <w:iCs/>
          <w:szCs w:val="20"/>
          <w:lang w:val="en-GB" w:eastAsia="ja-JP"/>
        </w:rPr>
      </w:pPr>
      <w:r w:rsidRPr="00A80FDF">
        <w:rPr>
          <w:rFonts w:ascii="Cambria" w:eastAsia="MS Mincho" w:hAnsi="Cambria" w:cs="Times New Roman"/>
          <w:i/>
          <w:iCs/>
          <w:szCs w:val="20"/>
          <w:lang w:val="en-GB" w:eastAsia="ja-JP"/>
        </w:rPr>
        <w:t xml:space="preserve">We need to consider live cases, where you would only get the MP4 </w:t>
      </w:r>
      <w:proofErr w:type="spellStart"/>
      <w:r w:rsidRPr="00A80FDF">
        <w:rPr>
          <w:rFonts w:ascii="Cambria" w:eastAsia="MS Mincho" w:hAnsi="Cambria" w:cs="Times New Roman"/>
          <w:i/>
          <w:iCs/>
          <w:szCs w:val="20"/>
          <w:lang w:val="en-GB" w:eastAsia="ja-JP"/>
        </w:rPr>
        <w:t>init</w:t>
      </w:r>
      <w:proofErr w:type="spellEnd"/>
      <w:r w:rsidRPr="00A80FDF">
        <w:rPr>
          <w:rFonts w:ascii="Cambria" w:eastAsia="MS Mincho" w:hAnsi="Cambria" w:cs="Times New Roman"/>
          <w:i/>
          <w:iCs/>
          <w:szCs w:val="20"/>
          <w:lang w:val="en-GB" w:eastAsia="ja-JP"/>
        </w:rPr>
        <w:t xml:space="preserve"> segment (with multiple tracks in it), can you produce an MPD from that only? Not having the media </w:t>
      </w:r>
      <w:proofErr w:type="gramStart"/>
      <w:r w:rsidRPr="00A80FDF">
        <w:rPr>
          <w:rFonts w:ascii="Cambria" w:eastAsia="MS Mincho" w:hAnsi="Cambria" w:cs="Times New Roman"/>
          <w:i/>
          <w:iCs/>
          <w:szCs w:val="20"/>
          <w:lang w:val="en-GB" w:eastAsia="ja-JP"/>
        </w:rPr>
        <w:t>segments</w:t>
      </w:r>
      <w:proofErr w:type="gramEnd"/>
      <w:r w:rsidRPr="00A80FDF">
        <w:rPr>
          <w:rFonts w:ascii="Cambria" w:eastAsia="MS Mincho" w:hAnsi="Cambria" w:cs="Times New Roman"/>
          <w:i/>
          <w:iCs/>
          <w:szCs w:val="20"/>
          <w:lang w:val="en-GB" w:eastAsia="ja-JP"/>
        </w:rPr>
        <w:t xml:space="preserve"> you cannot know in advance if they are aligned and thus cannot produce the proper MPD grouping, without additional </w:t>
      </w:r>
      <w:proofErr w:type="spellStart"/>
      <w:r w:rsidRPr="00A80FDF">
        <w:rPr>
          <w:rFonts w:ascii="Cambria" w:eastAsia="MS Mincho" w:hAnsi="Cambria" w:cs="Times New Roman"/>
          <w:i/>
          <w:iCs/>
          <w:szCs w:val="20"/>
          <w:lang w:val="en-GB" w:eastAsia="ja-JP"/>
        </w:rPr>
        <w:t>signaling</w:t>
      </w:r>
      <w:proofErr w:type="spellEnd"/>
      <w:r w:rsidRPr="00A80FDF">
        <w:rPr>
          <w:rFonts w:ascii="Cambria" w:eastAsia="MS Mincho" w:hAnsi="Cambria" w:cs="Times New Roman"/>
          <w:i/>
          <w:iCs/>
          <w:szCs w:val="20"/>
          <w:lang w:val="en-GB" w:eastAsia="ja-JP"/>
        </w:rPr>
        <w:t>. Hence, there needs to be a property assigned to multiple tracks that provides in the movie header the information that the tracks will be produced in an aligned fashion.</w:t>
      </w:r>
    </w:p>
    <w:p w14:paraId="0706AF84" w14:textId="77777777" w:rsidR="00A80FDF" w:rsidRPr="00A80FDF" w:rsidRDefault="00A80FDF" w:rsidP="00A80FDF">
      <w:pPr>
        <w:pStyle w:val="Heading2"/>
        <w:rPr>
          <w:lang w:val="en-GB" w:eastAsia="ja-JP"/>
        </w:rPr>
      </w:pPr>
      <w:bookmarkStart w:id="17" w:name="_Toc172604369"/>
      <w:r w:rsidRPr="00A80FDF">
        <w:rPr>
          <w:lang w:val="en-GB" w:eastAsia="ja-JP"/>
        </w:rPr>
        <w:lastRenderedPageBreak/>
        <w:t>Previous work summary</w:t>
      </w:r>
      <w:bookmarkEnd w:id="17"/>
    </w:p>
    <w:p w14:paraId="268802E4" w14:textId="14B07014" w:rsidR="00A80FDF" w:rsidRPr="00A80FDF" w:rsidRDefault="00A80FDF" w:rsidP="00A80FDF">
      <w:pPr>
        <w:widowControl/>
        <w:autoSpaceDE/>
        <w:autoSpaceDN/>
        <w:spacing w:after="240" w:line="230" w:lineRule="atLeast"/>
        <w:jc w:val="both"/>
        <w:rPr>
          <w:rFonts w:ascii="Cambria" w:eastAsia="MS Mincho" w:hAnsi="Cambria"/>
        </w:rPr>
      </w:pPr>
      <w:r w:rsidRPr="00A80FDF">
        <w:rPr>
          <w:rFonts w:ascii="Cambria" w:eastAsia="MS Mincho" w:hAnsi="Cambria" w:cs="Times New Roman"/>
          <w:szCs w:val="20"/>
          <w:lang w:val="en-GB" w:eastAsia="ja-JP"/>
        </w:rPr>
        <w:t>Document WG03N867 (</w:t>
      </w:r>
      <w:hyperlink r:id="rId15" w:history="1">
        <w:r w:rsidRPr="00A80FDF">
          <w:rPr>
            <w:rFonts w:eastAsia="MS Mincho"/>
            <w:color w:val="0000FF"/>
            <w:sz w:val="20"/>
            <w:szCs w:val="20"/>
            <w:u w:val="single"/>
            <w:lang w:val="fr-FR" w:eastAsia="ja-JP"/>
          </w:rPr>
          <w:t>MDS22609</w:t>
        </w:r>
      </w:hyperlink>
      <w:r w:rsidRPr="00A80FDF">
        <w:rPr>
          <w:rFonts w:ascii="Cambria" w:eastAsia="MS Mincho" w:hAnsi="Cambria" w:cs="Times New Roman"/>
          <w:szCs w:val="20"/>
          <w:lang w:val="en-GB" w:eastAsia="ja-JP"/>
        </w:rPr>
        <w:t xml:space="preserve">) summarizes the exploration before the MPEG#144 meeting. </w:t>
      </w:r>
      <w:r w:rsidRPr="00A80FDF">
        <w:rPr>
          <w:rFonts w:ascii="Cambria" w:eastAsia="MS Mincho" w:hAnsi="Cambria"/>
        </w:rPr>
        <w:t>This document is the result of the contributions to and discussions at the MPEG#144 meeting and only focuses on the results of the contributions and discussions during this meeting.</w:t>
      </w:r>
    </w:p>
    <w:p w14:paraId="4AE3B78C" w14:textId="77777777" w:rsidR="00A80FDF" w:rsidRPr="00A80FDF" w:rsidRDefault="00A80FDF" w:rsidP="00A80FDF">
      <w:pPr>
        <w:pStyle w:val="Heading1"/>
        <w:rPr>
          <w:lang w:eastAsia="ja-JP"/>
        </w:rPr>
      </w:pPr>
      <w:bookmarkStart w:id="18" w:name="_Toc134678903"/>
      <w:bookmarkStart w:id="19" w:name="_Toc134679101"/>
      <w:bookmarkStart w:id="20" w:name="_Toc172604370"/>
      <w:bookmarkEnd w:id="18"/>
      <w:bookmarkEnd w:id="19"/>
      <w:r w:rsidRPr="00A80FDF">
        <w:rPr>
          <w:lang w:eastAsia="ja-JP"/>
        </w:rPr>
        <w:t>Proposals</w:t>
      </w:r>
      <w:bookmarkEnd w:id="20"/>
    </w:p>
    <w:p w14:paraId="1D056415" w14:textId="41B3FAE8" w:rsidR="00A80FDF" w:rsidRPr="00A80FDF" w:rsidRDefault="00A80FDF" w:rsidP="00A80FDF">
      <w:pPr>
        <w:pStyle w:val="Heading2"/>
        <w:rPr>
          <w:lang w:val="en-GB" w:eastAsia="ja-JP"/>
        </w:rPr>
      </w:pPr>
      <w:bookmarkStart w:id="21" w:name="_Toc159500367"/>
      <w:bookmarkStart w:id="22" w:name="_Toc160022194"/>
      <w:bookmarkStart w:id="23" w:name="_Toc159500368"/>
      <w:bookmarkStart w:id="24" w:name="_Toc160022195"/>
      <w:bookmarkStart w:id="25" w:name="_Toc159500369"/>
      <w:bookmarkStart w:id="26" w:name="_Toc160022196"/>
      <w:bookmarkStart w:id="27" w:name="_Toc134677555"/>
      <w:bookmarkStart w:id="28" w:name="_Toc134678911"/>
      <w:bookmarkStart w:id="29" w:name="_Toc134679108"/>
      <w:bookmarkStart w:id="30" w:name="_Toc172604371"/>
      <w:bookmarkEnd w:id="21"/>
      <w:bookmarkEnd w:id="22"/>
      <w:bookmarkEnd w:id="23"/>
      <w:bookmarkEnd w:id="24"/>
      <w:bookmarkEnd w:id="25"/>
      <w:bookmarkEnd w:id="26"/>
      <w:bookmarkEnd w:id="27"/>
      <w:bookmarkEnd w:id="28"/>
      <w:bookmarkEnd w:id="29"/>
      <w:proofErr w:type="spellStart"/>
      <w:r w:rsidRPr="00A80FDF">
        <w:rPr>
          <w:lang w:val="en-GB" w:eastAsia="ja-JP"/>
        </w:rPr>
        <w:t>Signaling</w:t>
      </w:r>
      <w:proofErr w:type="spellEnd"/>
      <w:r w:rsidRPr="00A80FDF">
        <w:rPr>
          <w:lang w:val="en-GB" w:eastAsia="ja-JP"/>
        </w:rPr>
        <w:t xml:space="preserve"> DASH descriptors in ISOBMFF (based on m65349</w:t>
      </w:r>
      <w:r w:rsidRPr="00A80FDF">
        <w:rPr>
          <w:color w:val="0000FF"/>
          <w:u w:val="single"/>
          <w:lang w:val="fr-FR" w:eastAsia="ja-JP"/>
        </w:rPr>
        <w:t xml:space="preserve"> and m6786</w:t>
      </w:r>
      <w:r w:rsidR="00C52E93">
        <w:rPr>
          <w:color w:val="0000FF"/>
          <w:u w:val="single"/>
          <w:lang w:val="fr-FR" w:eastAsia="ja-JP"/>
        </w:rPr>
        <w:t>3</w:t>
      </w:r>
      <w:r w:rsidRPr="00A80FDF">
        <w:rPr>
          <w:lang w:val="en-GB" w:eastAsia="ja-JP"/>
        </w:rPr>
        <w:t>)</w:t>
      </w:r>
      <w:bookmarkEnd w:id="30"/>
    </w:p>
    <w:p w14:paraId="72DD3485" w14:textId="57B72B38" w:rsidR="00A80FDF" w:rsidRPr="00A80FDF" w:rsidRDefault="00000000" w:rsidP="00A80FDF">
      <w:pPr>
        <w:widowControl/>
        <w:autoSpaceDE/>
        <w:autoSpaceDN/>
        <w:spacing w:after="240" w:line="230" w:lineRule="atLeast"/>
        <w:jc w:val="both"/>
        <w:rPr>
          <w:rFonts w:ascii="Cambria" w:eastAsia="MS Mincho" w:hAnsi="Cambria" w:cs="Times New Roman"/>
          <w:szCs w:val="20"/>
          <w:lang w:val="en-GB" w:eastAsia="ja-JP"/>
        </w:rPr>
      </w:pPr>
      <w:hyperlink r:id="rId16" w:history="1">
        <w:r w:rsidR="00A80FDF" w:rsidRPr="00A80FDF">
          <w:rPr>
            <w:rFonts w:ascii="Cambria" w:eastAsia="MS Mincho" w:hAnsi="Cambria" w:cs="Times New Roman"/>
            <w:color w:val="0000FF"/>
            <w:szCs w:val="20"/>
            <w:u w:val="single"/>
            <w:lang w:val="en-GB" w:eastAsia="ja-JP"/>
          </w:rPr>
          <w:t>Git discussion</w:t>
        </w:r>
      </w:hyperlink>
      <w:r w:rsidR="00A80FDF" w:rsidRPr="00A80FDF">
        <w:rPr>
          <w:rFonts w:ascii="Cambria" w:eastAsia="MS Mincho" w:hAnsi="Cambria" w:cs="Times New Roman"/>
          <w:color w:val="0000FF"/>
          <w:szCs w:val="20"/>
          <w:u w:val="single"/>
          <w:lang w:val="en-GB" w:eastAsia="ja-JP"/>
        </w:rPr>
        <w:t xml:space="preserve"> 1</w:t>
      </w:r>
      <w:r w:rsidR="00A80FDF" w:rsidRPr="00A80FDF">
        <w:rPr>
          <w:rFonts w:ascii="Cambria" w:eastAsia="MS Mincho" w:hAnsi="Cambria" w:cs="Times New Roman"/>
          <w:szCs w:val="20"/>
          <w:lang w:val="en-GB" w:eastAsia="ja-JP"/>
        </w:rPr>
        <w:t>.</w:t>
      </w:r>
    </w:p>
    <w:p w14:paraId="2B34C9AE" w14:textId="30037556" w:rsidR="00A80FDF" w:rsidRPr="00A80FDF" w:rsidRDefault="00000000" w:rsidP="00A80FDF">
      <w:pPr>
        <w:widowControl/>
        <w:autoSpaceDE/>
        <w:autoSpaceDN/>
        <w:spacing w:after="240" w:line="230" w:lineRule="atLeast"/>
        <w:jc w:val="both"/>
        <w:rPr>
          <w:rFonts w:ascii="Cambria" w:eastAsia="MS Mincho" w:hAnsi="Cambria" w:cs="Times New Roman"/>
          <w:szCs w:val="20"/>
          <w:lang w:eastAsia="ja-JP"/>
        </w:rPr>
      </w:pPr>
      <w:hyperlink r:id="rId17" w:history="1">
        <w:r w:rsidR="00A80FDF" w:rsidRPr="00A80FDF">
          <w:rPr>
            <w:rFonts w:ascii="Cambria" w:eastAsia="MS Mincho" w:hAnsi="Cambria" w:cs="Times New Roman"/>
            <w:color w:val="0000FF"/>
            <w:szCs w:val="20"/>
            <w:u w:val="single"/>
            <w:lang w:val="fr-FR" w:eastAsia="ja-JP"/>
          </w:rPr>
          <w:t>Git discussion 2</w:t>
        </w:r>
      </w:hyperlink>
      <w:r w:rsidR="00A80FDF" w:rsidRPr="00A80FDF">
        <w:rPr>
          <w:rFonts w:ascii="Cambria" w:eastAsia="MS Mincho" w:hAnsi="Cambria" w:cs="Times New Roman"/>
          <w:szCs w:val="20"/>
          <w:lang w:eastAsia="ja-JP"/>
        </w:rPr>
        <w:t>.</w:t>
      </w:r>
    </w:p>
    <w:p w14:paraId="2329D953" w14:textId="77777777" w:rsidR="00A80FDF" w:rsidRPr="00A80FDF" w:rsidRDefault="00A80FDF" w:rsidP="00A80FDF">
      <w:pPr>
        <w:pStyle w:val="Heading3"/>
        <w:rPr>
          <w:lang w:eastAsia="ja-JP"/>
        </w:rPr>
      </w:pPr>
      <w:bookmarkStart w:id="31" w:name="_Toc172604372"/>
      <w:proofErr w:type="spellStart"/>
      <w:r w:rsidRPr="00A80FDF">
        <w:rPr>
          <w:lang w:eastAsia="ja-JP"/>
        </w:rPr>
        <w:t>Usecase</w:t>
      </w:r>
      <w:bookmarkEnd w:id="31"/>
      <w:proofErr w:type="spellEnd"/>
    </w:p>
    <w:p w14:paraId="17831913"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The DASH specification uses the DASH descriptors to annotate media streams with various properties. </w:t>
      </w:r>
    </w:p>
    <w:p w14:paraId="1B65B22A"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The upcoming DASH </w:t>
      </w:r>
      <w:proofErr w:type="spellStart"/>
      <w:r w:rsidRPr="00A80FDF">
        <w:rPr>
          <w:rFonts w:ascii="Cambria" w:eastAsia="MS Mincho" w:hAnsi="Cambria" w:cs="Times New Roman"/>
          <w:szCs w:val="20"/>
          <w:lang w:val="en-GB" w:eastAsia="ja-JP"/>
        </w:rPr>
        <w:t>REaP</w:t>
      </w:r>
      <w:proofErr w:type="spellEnd"/>
      <w:r w:rsidRPr="00A80FDF">
        <w:rPr>
          <w:rFonts w:ascii="Cambria" w:eastAsia="MS Mincho" w:hAnsi="Cambria" w:cs="Times New Roman"/>
          <w:szCs w:val="20"/>
          <w:lang w:val="en-GB" w:eastAsia="ja-JP"/>
        </w:rPr>
        <w:t xml:space="preserve"> specification proposes “Storage Track Identifiers” for its “Track format for storage of live archives”. These track identifiers are defined as counterparts for DASH and CMAF constructs. Within the file format, it is proposed to utilize the ‘kind’-Box by setting the </w:t>
      </w:r>
      <w:r w:rsidRPr="00A80FDF">
        <w:rPr>
          <w:rFonts w:ascii="Courier New" w:eastAsia="MS Mincho" w:hAnsi="Courier New"/>
          <w:noProof/>
          <w:szCs w:val="20"/>
          <w:lang w:val="en-GB" w:eastAsia="ja-JP"/>
        </w:rPr>
        <w:t>schemeIdUri</w:t>
      </w:r>
      <w:r w:rsidRPr="00A80FDF">
        <w:rPr>
          <w:rFonts w:ascii="Cambria" w:eastAsia="MS Mincho" w:hAnsi="Cambria" w:cs="Times New Roman"/>
          <w:szCs w:val="20"/>
          <w:lang w:val="en-GB" w:eastAsia="ja-JP"/>
        </w:rPr>
        <w:t xml:space="preserve"> string to the respective identifier.</w:t>
      </w:r>
    </w:p>
    <w:p w14:paraId="2770BAF1" w14:textId="77777777" w:rsidR="00A80FDF" w:rsidRPr="00A80FDF" w:rsidRDefault="00A80FDF" w:rsidP="00A80FDF">
      <w:pPr>
        <w:widowControl/>
        <w:autoSpaceDE/>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The File Format specification with its </w:t>
      </w:r>
      <w:proofErr w:type="spellStart"/>
      <w:r w:rsidRPr="00A80FDF">
        <w:rPr>
          <w:rFonts w:ascii="Cambria" w:eastAsia="MS Mincho" w:hAnsi="Cambria" w:cs="Times New Roman"/>
          <w:szCs w:val="20"/>
          <w:lang w:val="en-GB" w:eastAsia="ja-JP"/>
        </w:rPr>
        <w:t>TrackKindBox</w:t>
      </w:r>
      <w:proofErr w:type="spellEnd"/>
      <w:r w:rsidRPr="00A80FDF">
        <w:rPr>
          <w:rFonts w:ascii="Cambria" w:eastAsia="MS Mincho" w:hAnsi="Cambria" w:cs="Times New Roman"/>
          <w:szCs w:val="20"/>
          <w:lang w:val="en-GB" w:eastAsia="ja-JP"/>
        </w:rPr>
        <w:t xml:space="preserve"> offers an obvious solution to carry such data, but as defined today it is restricted in its feature coverage.</w:t>
      </w:r>
    </w:p>
    <w:p w14:paraId="2AC0868B" w14:textId="77777777" w:rsidR="00A80FDF" w:rsidRPr="00A80FDF" w:rsidRDefault="00A80FDF" w:rsidP="00A80FDF">
      <w:pPr>
        <w:pStyle w:val="Heading3"/>
        <w:rPr>
          <w:lang w:eastAsia="ja-JP"/>
        </w:rPr>
      </w:pPr>
      <w:bookmarkStart w:id="32" w:name="_Toc172604373"/>
      <w:r w:rsidRPr="00A80FDF">
        <w:rPr>
          <w:lang w:eastAsia="ja-JP"/>
        </w:rPr>
        <w:t xml:space="preserve">Identified Problems with </w:t>
      </w:r>
      <w:proofErr w:type="spellStart"/>
      <w:r w:rsidRPr="00A80FDF">
        <w:rPr>
          <w:lang w:val="en-GB" w:eastAsia="ja-JP"/>
        </w:rPr>
        <w:t>TrackKindBox</w:t>
      </w:r>
      <w:bookmarkEnd w:id="32"/>
      <w:proofErr w:type="spellEnd"/>
    </w:p>
    <w:p w14:paraId="36F657EA" w14:textId="77777777" w:rsidR="00A80FDF" w:rsidRPr="00A80FDF" w:rsidRDefault="00A80FDF" w:rsidP="00A80FDF">
      <w:pPr>
        <w:widowControl/>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Considering the possibilities offered by DASH’s </w:t>
      </w:r>
      <w:r w:rsidRPr="00A80FDF">
        <w:rPr>
          <w:rFonts w:ascii="Courier New" w:eastAsia="MS Mincho" w:hAnsi="Courier New"/>
          <w:noProof/>
          <w:szCs w:val="20"/>
          <w:lang w:val="en-GB" w:eastAsia="ja-JP"/>
        </w:rPr>
        <w:t>DescriptorType</w:t>
      </w:r>
      <w:r w:rsidRPr="00A80FDF">
        <w:rPr>
          <w:rFonts w:ascii="Cambria" w:eastAsia="MS Mincho" w:hAnsi="Cambria" w:cs="Times New Roman"/>
          <w:szCs w:val="20"/>
          <w:lang w:val="en-GB" w:eastAsia="ja-JP"/>
        </w:rPr>
        <w:t xml:space="preserve">, the ISOBMFF </w:t>
      </w:r>
      <w:r w:rsidRPr="00A80FDF">
        <w:rPr>
          <w:rFonts w:ascii="Courier New" w:eastAsia="MS Mincho" w:hAnsi="Courier New"/>
          <w:noProof/>
          <w:szCs w:val="20"/>
          <w:lang w:val="en-GB" w:eastAsia="ja-JP"/>
        </w:rPr>
        <w:t>TrackKindBox</w:t>
      </w:r>
      <w:r w:rsidRPr="00A80FDF">
        <w:rPr>
          <w:rFonts w:ascii="Cambria" w:eastAsia="MS Mincho" w:hAnsi="Cambria" w:cs="Times New Roman"/>
          <w:szCs w:val="20"/>
          <w:lang w:val="en-GB" w:eastAsia="ja-JP"/>
        </w:rPr>
        <w:t xml:space="preserve"> has several drawbacks:</w:t>
      </w:r>
    </w:p>
    <w:p w14:paraId="2397888C" w14:textId="77777777" w:rsidR="00A80FDF" w:rsidRPr="00A80FDF" w:rsidRDefault="00A80FDF" w:rsidP="00A80FDF">
      <w:pPr>
        <w:widowControl/>
        <w:numPr>
          <w:ilvl w:val="0"/>
          <w:numId w:val="11"/>
        </w:numPr>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b/>
          <w:bCs/>
          <w:szCs w:val="20"/>
          <w:lang w:val="en-GB" w:eastAsia="ja-JP"/>
        </w:rPr>
        <w:t>Location</w:t>
      </w:r>
      <w:r w:rsidRPr="00A80FDF">
        <w:rPr>
          <w:rFonts w:ascii="Cambria" w:eastAsia="MS Mincho" w:hAnsi="Cambria" w:cs="Times New Roman"/>
          <w:szCs w:val="20"/>
          <w:lang w:val="en-GB" w:eastAsia="ja-JP"/>
        </w:rPr>
        <w:t xml:space="preserve">: While the </w:t>
      </w:r>
      <w:r w:rsidRPr="00A80FDF">
        <w:rPr>
          <w:rFonts w:ascii="Courier New" w:eastAsia="MS Mincho" w:hAnsi="Courier New"/>
          <w:noProof/>
          <w:szCs w:val="20"/>
          <w:lang w:val="en-GB" w:eastAsia="ja-JP"/>
        </w:rPr>
        <w:t>TrackKindBox</w:t>
      </w:r>
      <w:r w:rsidRPr="00A80FDF">
        <w:rPr>
          <w:rFonts w:ascii="Cambria" w:eastAsia="MS Mincho" w:hAnsi="Cambria" w:cs="Times New Roman"/>
          <w:szCs w:val="20"/>
          <w:lang w:val="en-GB" w:eastAsia="ja-JP"/>
        </w:rPr>
        <w:t xml:space="preserve"> (‘</w:t>
      </w:r>
      <w:r w:rsidRPr="00A80FDF">
        <w:rPr>
          <w:rFonts w:ascii="Courier New" w:eastAsia="MS Mincho" w:hAnsi="Courier New"/>
          <w:noProof/>
          <w:szCs w:val="20"/>
          <w:lang w:val="en-GB" w:eastAsia="ja-JP"/>
        </w:rPr>
        <w:t>kind’</w:t>
      </w:r>
      <w:r w:rsidRPr="00A80FDF">
        <w:rPr>
          <w:rFonts w:ascii="Cambria" w:eastAsia="MS Mincho" w:hAnsi="Cambria" w:cs="Times New Roman"/>
          <w:szCs w:val="20"/>
          <w:lang w:val="en-GB" w:eastAsia="ja-JP"/>
        </w:rPr>
        <w:t xml:space="preserve">) is restricted to be used on tracks only, some of the DASH </w:t>
      </w:r>
      <w:r w:rsidRPr="00A80FDF">
        <w:rPr>
          <w:rFonts w:ascii="Courier New" w:eastAsia="MS Mincho" w:hAnsi="Courier New"/>
          <w:noProof/>
          <w:szCs w:val="20"/>
          <w:lang w:val="en-GB" w:eastAsia="ja-JP"/>
        </w:rPr>
        <w:t>DescriptorType</w:t>
      </w:r>
      <w:r w:rsidRPr="00A80FDF">
        <w:rPr>
          <w:rFonts w:ascii="Cambria" w:eastAsia="MS Mincho" w:hAnsi="Cambria" w:cs="Times New Roman"/>
          <w:szCs w:val="20"/>
          <w:lang w:val="en-GB" w:eastAsia="ja-JP"/>
        </w:rPr>
        <w:t xml:space="preserve">-derived elements may be present on different levels as well (e.g. on Period-level: </w:t>
      </w:r>
      <w:r w:rsidRPr="00A80FDF">
        <w:rPr>
          <w:rFonts w:ascii="Courier New" w:eastAsia="MS Mincho" w:hAnsi="Courier New"/>
          <w:noProof/>
          <w:szCs w:val="20"/>
          <w:lang w:val="en-GB" w:eastAsia="ja-JP"/>
        </w:rPr>
        <w:t>AssetIdentifier</w:t>
      </w:r>
      <w:r w:rsidRPr="00A80FDF">
        <w:rPr>
          <w:rFonts w:ascii="Cambria" w:eastAsia="MS Mincho" w:hAnsi="Cambria" w:cs="Times New Roman"/>
          <w:szCs w:val="20"/>
          <w:lang w:val="en-GB" w:eastAsia="ja-JP"/>
        </w:rPr>
        <w:t xml:space="preserve">, </w:t>
      </w:r>
      <w:r w:rsidRPr="00A80FDF">
        <w:rPr>
          <w:rFonts w:ascii="Courier New" w:eastAsia="MS Mincho" w:hAnsi="Courier New"/>
          <w:noProof/>
          <w:szCs w:val="20"/>
          <w:lang w:val="en-GB" w:eastAsia="ja-JP"/>
        </w:rPr>
        <w:t>SupplementalProperty</w:t>
      </w:r>
      <w:r w:rsidRPr="00A80FDF">
        <w:rPr>
          <w:rFonts w:ascii="Cambria" w:eastAsia="MS Mincho" w:hAnsi="Cambria" w:cs="Times New Roman"/>
          <w:szCs w:val="20"/>
          <w:lang w:val="en-GB" w:eastAsia="ja-JP"/>
        </w:rPr>
        <w:t xml:space="preserve">). Therefore, this limitation of the </w:t>
      </w:r>
      <w:r w:rsidRPr="00A80FDF">
        <w:rPr>
          <w:rFonts w:ascii="Courier New" w:eastAsia="MS Mincho" w:hAnsi="Courier New"/>
          <w:noProof/>
          <w:szCs w:val="20"/>
          <w:lang w:val="en-GB" w:eastAsia="ja-JP"/>
        </w:rPr>
        <w:t>TrackKindBox</w:t>
      </w:r>
      <w:r w:rsidRPr="00A80FDF">
        <w:rPr>
          <w:rFonts w:ascii="Cambria" w:eastAsia="MS Mincho" w:hAnsi="Cambria" w:cs="Times New Roman"/>
          <w:szCs w:val="20"/>
          <w:lang w:val="en-GB" w:eastAsia="ja-JP"/>
        </w:rPr>
        <w:t xml:space="preserve"> prohibits its usage as a coequal </w:t>
      </w:r>
      <w:proofErr w:type="spellStart"/>
      <w:r w:rsidRPr="00A80FDF">
        <w:rPr>
          <w:rFonts w:ascii="Cambria" w:eastAsia="MS Mincho" w:hAnsi="Cambria" w:cs="Times New Roman"/>
          <w:szCs w:val="20"/>
          <w:lang w:val="en-GB" w:eastAsia="ja-JP"/>
        </w:rPr>
        <w:t>signaling</w:t>
      </w:r>
      <w:proofErr w:type="spellEnd"/>
      <w:r w:rsidRPr="00A80FDF">
        <w:rPr>
          <w:rFonts w:ascii="Cambria" w:eastAsia="MS Mincho" w:hAnsi="Cambria" w:cs="Times New Roman"/>
          <w:szCs w:val="20"/>
          <w:lang w:val="en-GB" w:eastAsia="ja-JP"/>
        </w:rPr>
        <w:t xml:space="preserve"> method.</w:t>
      </w:r>
      <w:r w:rsidRPr="00A80FDF">
        <w:rPr>
          <w:rFonts w:ascii="Cambria" w:eastAsia="MS Mincho" w:hAnsi="Cambria" w:cs="Times New Roman"/>
          <w:szCs w:val="20"/>
          <w:lang w:val="en-GB" w:eastAsia="ja-JP"/>
        </w:rPr>
        <w:br/>
        <w:t xml:space="preserve">If the </w:t>
      </w:r>
      <w:r w:rsidRPr="00A80FDF">
        <w:rPr>
          <w:rFonts w:ascii="Courier New" w:eastAsia="MS Mincho" w:hAnsi="Courier New"/>
          <w:noProof/>
          <w:szCs w:val="20"/>
          <w:lang w:val="en-GB" w:eastAsia="ja-JP"/>
        </w:rPr>
        <w:t>TrackKindBox</w:t>
      </w:r>
      <w:r w:rsidRPr="00A80FDF">
        <w:rPr>
          <w:rFonts w:ascii="Cambria" w:eastAsia="MS Mincho" w:hAnsi="Cambria" w:cs="Times New Roman"/>
          <w:szCs w:val="20"/>
          <w:lang w:val="en-GB" w:eastAsia="ja-JP"/>
        </w:rPr>
        <w:t xml:space="preserve"> is envisioned to be used for the beforementioned generalized purposes, its location needs to be allowed at various other locations as well.</w:t>
      </w:r>
    </w:p>
    <w:p w14:paraId="075E22DA" w14:textId="77777777" w:rsidR="00A80FDF" w:rsidRPr="00A80FDF" w:rsidRDefault="00A80FDF" w:rsidP="00A80FDF">
      <w:pPr>
        <w:widowControl/>
        <w:numPr>
          <w:ilvl w:val="0"/>
          <w:numId w:val="11"/>
        </w:numPr>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b/>
          <w:bCs/>
          <w:szCs w:val="20"/>
          <w:lang w:val="en-GB" w:eastAsia="ja-JP"/>
        </w:rPr>
        <w:t>Naming</w:t>
      </w:r>
      <w:r w:rsidRPr="00A80FDF">
        <w:rPr>
          <w:rFonts w:ascii="Cambria" w:eastAsia="MS Mincho" w:hAnsi="Cambria" w:cs="Times New Roman"/>
          <w:szCs w:val="20"/>
          <w:lang w:val="en-GB" w:eastAsia="ja-JP"/>
        </w:rPr>
        <w:t>: A DASH packager and manifest generator operated on a “master” ISOBMFF file would require detailed knowledge about each possible scheme definition to write the appropriate DASH element.</w:t>
      </w:r>
      <w:r w:rsidRPr="00A80FDF">
        <w:rPr>
          <w:rFonts w:ascii="Cambria" w:eastAsia="MS Mincho" w:hAnsi="Cambria" w:cs="Times New Roman"/>
          <w:szCs w:val="20"/>
          <w:lang w:val="en-GB" w:eastAsia="ja-JP"/>
        </w:rPr>
        <w:br/>
        <w:t xml:space="preserve">Sometimes such generation based on implicit knowledge is difficult (e.g. both the DASH </w:t>
      </w:r>
      <w:r w:rsidRPr="00A80FDF">
        <w:rPr>
          <w:rFonts w:ascii="Courier New" w:eastAsia="MS Mincho" w:hAnsi="Courier New"/>
          <w:noProof/>
          <w:szCs w:val="20"/>
          <w:lang w:val="en-GB" w:eastAsia="ja-JP"/>
        </w:rPr>
        <w:t>Role</w:t>
      </w:r>
      <w:r w:rsidRPr="00A80FDF">
        <w:rPr>
          <w:rFonts w:ascii="Cambria" w:eastAsia="MS Mincho" w:hAnsi="Cambria" w:cs="Times New Roman"/>
          <w:szCs w:val="20"/>
          <w:lang w:val="en-GB" w:eastAsia="ja-JP"/>
        </w:rPr>
        <w:t xml:space="preserve"> and </w:t>
      </w:r>
      <w:r w:rsidRPr="00A80FDF">
        <w:rPr>
          <w:rFonts w:ascii="Courier New" w:eastAsia="MS Mincho" w:hAnsi="Courier New"/>
          <w:noProof/>
          <w:szCs w:val="20"/>
          <w:lang w:val="en-GB" w:eastAsia="ja-JP"/>
        </w:rPr>
        <w:t>Accessibility</w:t>
      </w:r>
      <w:r w:rsidRPr="00A80FDF">
        <w:rPr>
          <w:rFonts w:ascii="Cambria" w:eastAsia="MS Mincho" w:hAnsi="Cambria" w:cs="Times New Roman"/>
          <w:szCs w:val="20"/>
          <w:lang w:val="en-GB" w:eastAsia="ja-JP"/>
        </w:rPr>
        <w:t xml:space="preserve"> elements utilize the same schema definition), sometimes this might not be possible at all (comparing e.g. </w:t>
      </w:r>
      <w:r w:rsidRPr="00A80FDF">
        <w:rPr>
          <w:rFonts w:ascii="Courier New" w:eastAsia="MS Mincho" w:hAnsi="Courier New"/>
          <w:noProof/>
          <w:szCs w:val="20"/>
          <w:lang w:val="en-GB" w:eastAsia="ja-JP"/>
        </w:rPr>
        <w:t>SupplementalProperty</w:t>
      </w:r>
      <w:r w:rsidRPr="00A80FDF">
        <w:rPr>
          <w:rFonts w:ascii="Cambria" w:eastAsia="MS Mincho" w:hAnsi="Cambria" w:cs="Times New Roman"/>
          <w:szCs w:val="20"/>
          <w:lang w:val="en-GB" w:eastAsia="ja-JP"/>
        </w:rPr>
        <w:t xml:space="preserve"> or </w:t>
      </w:r>
      <w:r w:rsidRPr="00A80FDF">
        <w:rPr>
          <w:rFonts w:ascii="Courier New" w:eastAsia="MS Mincho" w:hAnsi="Courier New"/>
          <w:noProof/>
          <w:szCs w:val="20"/>
          <w:lang w:val="en-GB" w:eastAsia="ja-JP"/>
        </w:rPr>
        <w:t>EssentialProperty</w:t>
      </w:r>
      <w:r w:rsidRPr="00A80FDF">
        <w:rPr>
          <w:rFonts w:ascii="Cambria" w:eastAsia="MS Mincho" w:hAnsi="Cambria" w:cs="Times New Roman"/>
          <w:szCs w:val="20"/>
          <w:lang w:val="en-GB" w:eastAsia="ja-JP"/>
        </w:rPr>
        <w:t xml:space="preserve"> descriptors).</w:t>
      </w:r>
    </w:p>
    <w:p w14:paraId="416BBD51" w14:textId="77777777" w:rsidR="00A80FDF" w:rsidRPr="00A80FDF" w:rsidRDefault="00A80FDF" w:rsidP="00A80FDF">
      <w:pPr>
        <w:widowControl/>
        <w:numPr>
          <w:ilvl w:val="0"/>
          <w:numId w:val="11"/>
        </w:numPr>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b/>
          <w:bCs/>
          <w:szCs w:val="20"/>
          <w:lang w:val="en-GB" w:eastAsia="ja-JP"/>
        </w:rPr>
        <w:t>Grouping</w:t>
      </w:r>
      <w:r w:rsidRPr="00A80FDF">
        <w:rPr>
          <w:rFonts w:ascii="Cambria" w:eastAsia="MS Mincho" w:hAnsi="Cambria" w:cs="Times New Roman"/>
          <w:szCs w:val="20"/>
          <w:lang w:val="en-GB" w:eastAsia="ja-JP"/>
        </w:rPr>
        <w:t xml:space="preserve">: The possibilities offered by the </w:t>
      </w:r>
      <w:r w:rsidRPr="00A80FDF">
        <w:rPr>
          <w:rFonts w:ascii="Courier New" w:eastAsia="MS Mincho" w:hAnsi="Courier New"/>
          <w:noProof/>
          <w:szCs w:val="20"/>
          <w:lang w:val="en-GB" w:eastAsia="ja-JP"/>
        </w:rPr>
        <w:t>@id</w:t>
      </w:r>
      <w:r w:rsidRPr="00A80FDF">
        <w:rPr>
          <w:rFonts w:ascii="Cambria" w:eastAsia="MS Mincho" w:hAnsi="Cambria" w:cs="Times New Roman"/>
          <w:szCs w:val="20"/>
          <w:lang w:val="en-GB" w:eastAsia="ja-JP"/>
        </w:rPr>
        <w:t xml:space="preserve"> attribute optionally available with DASH </w:t>
      </w:r>
      <w:r w:rsidRPr="00A80FDF">
        <w:rPr>
          <w:rFonts w:ascii="Courier New" w:eastAsia="MS Mincho" w:hAnsi="Courier New"/>
          <w:noProof/>
          <w:szCs w:val="20"/>
          <w:lang w:val="en-GB" w:eastAsia="ja-JP"/>
        </w:rPr>
        <w:t>DescriptorType</w:t>
      </w:r>
      <w:r w:rsidRPr="00A80FDF">
        <w:rPr>
          <w:rFonts w:ascii="Cambria" w:eastAsia="MS Mincho" w:hAnsi="Cambria" w:cs="Times New Roman"/>
          <w:szCs w:val="20"/>
          <w:lang w:val="en-GB" w:eastAsia="ja-JP"/>
        </w:rPr>
        <w:t xml:space="preserve">-derived elements cannot be implemented with the </w:t>
      </w:r>
      <w:r w:rsidRPr="00A80FDF">
        <w:rPr>
          <w:rFonts w:ascii="Courier New" w:eastAsia="MS Mincho" w:hAnsi="Courier New"/>
          <w:noProof/>
          <w:szCs w:val="20"/>
          <w:lang w:val="en-GB" w:eastAsia="ja-JP"/>
        </w:rPr>
        <w:t>TrackKindBox</w:t>
      </w:r>
      <w:r w:rsidRPr="00A80FDF">
        <w:rPr>
          <w:rFonts w:ascii="Cambria" w:eastAsia="MS Mincho" w:hAnsi="Cambria" w:cs="Times New Roman"/>
          <w:szCs w:val="20"/>
          <w:lang w:val="en-GB" w:eastAsia="ja-JP"/>
        </w:rPr>
        <w:t>.</w:t>
      </w:r>
    </w:p>
    <w:p w14:paraId="5D4AA823" w14:textId="77777777" w:rsidR="00A80FDF" w:rsidRPr="00A80FDF" w:rsidRDefault="00A80FDF" w:rsidP="00A80FDF">
      <w:pPr>
        <w:widowControl/>
        <w:numPr>
          <w:ilvl w:val="0"/>
          <w:numId w:val="11"/>
        </w:numPr>
        <w:autoSpaceDE/>
        <w:autoSpaceDN/>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b/>
          <w:bCs/>
          <w:szCs w:val="20"/>
          <w:lang w:val="en-GB" w:eastAsia="ja-JP"/>
        </w:rPr>
        <w:t>Scope:</w:t>
      </w:r>
      <w:r w:rsidRPr="00A80FDF">
        <w:rPr>
          <w:rFonts w:ascii="Cambria" w:eastAsia="MS Mincho" w:hAnsi="Cambria" w:cs="Times New Roman"/>
          <w:szCs w:val="20"/>
          <w:lang w:val="en-GB" w:eastAsia="ja-JP"/>
        </w:rPr>
        <w:t xml:space="preserve"> Furthermore, considering a DASH packager workflow, if the </w:t>
      </w:r>
      <w:proofErr w:type="spellStart"/>
      <w:r w:rsidRPr="00A80FDF">
        <w:rPr>
          <w:rFonts w:ascii="Cambria" w:eastAsia="MS Mincho" w:hAnsi="Cambria" w:cs="Times New Roman"/>
          <w:szCs w:val="20"/>
          <w:lang w:val="en-GB" w:eastAsia="ja-JP"/>
        </w:rPr>
        <w:t>TrackKindBox</w:t>
      </w:r>
      <w:proofErr w:type="spellEnd"/>
      <w:r w:rsidRPr="00A80FDF">
        <w:rPr>
          <w:rFonts w:ascii="Cambria" w:eastAsia="MS Mincho" w:hAnsi="Cambria" w:cs="Times New Roman"/>
          <w:szCs w:val="20"/>
          <w:lang w:val="en-GB" w:eastAsia="ja-JP"/>
        </w:rPr>
        <w:t xml:space="preserve"> would be used for the carriage of identifiers as proposed by the DASH </w:t>
      </w:r>
      <w:proofErr w:type="spellStart"/>
      <w:r w:rsidRPr="00A80FDF">
        <w:rPr>
          <w:rFonts w:ascii="Cambria" w:eastAsia="MS Mincho" w:hAnsi="Cambria" w:cs="Times New Roman"/>
          <w:szCs w:val="20"/>
          <w:lang w:val="en-GB" w:eastAsia="ja-JP"/>
        </w:rPr>
        <w:t>REaP</w:t>
      </w:r>
      <w:proofErr w:type="spellEnd"/>
      <w:r w:rsidRPr="00A80FDF">
        <w:rPr>
          <w:rFonts w:ascii="Cambria" w:eastAsia="MS Mincho" w:hAnsi="Cambria" w:cs="Times New Roman"/>
          <w:szCs w:val="20"/>
          <w:lang w:val="en-GB" w:eastAsia="ja-JP"/>
        </w:rPr>
        <w:t xml:space="preserve"> draft, such identifiers rather require getting deleted by DASH </w:t>
      </w:r>
      <w:proofErr w:type="spellStart"/>
      <w:r w:rsidRPr="00A80FDF">
        <w:rPr>
          <w:rFonts w:ascii="Cambria" w:eastAsia="MS Mincho" w:hAnsi="Cambria" w:cs="Times New Roman"/>
          <w:szCs w:val="20"/>
          <w:lang w:val="en-GB" w:eastAsia="ja-JP"/>
        </w:rPr>
        <w:t>segmenters</w:t>
      </w:r>
      <w:proofErr w:type="spellEnd"/>
      <w:r w:rsidRPr="00A80FDF">
        <w:rPr>
          <w:rFonts w:ascii="Cambria" w:eastAsia="MS Mincho" w:hAnsi="Cambria" w:cs="Times New Roman"/>
          <w:szCs w:val="20"/>
          <w:lang w:val="en-GB" w:eastAsia="ja-JP"/>
        </w:rPr>
        <w:t xml:space="preserve">/packagers (or they are to be ignored by a player/client). To accomplish this, a packager requires knowledge of each possible </w:t>
      </w:r>
      <w:r w:rsidRPr="00A80FDF">
        <w:rPr>
          <w:rFonts w:ascii="Cambria" w:eastAsia="MS Mincho" w:hAnsi="Cambria" w:cs="Times New Roman"/>
          <w:szCs w:val="20"/>
          <w:lang w:val="en-GB" w:eastAsia="ja-JP"/>
        </w:rPr>
        <w:lastRenderedPageBreak/>
        <w:t>schema it might ever see. Such full coverage of definitions is rather error-prone, considering that region-specific or private definitions might occur.</w:t>
      </w:r>
    </w:p>
    <w:p w14:paraId="14212D25" w14:textId="77777777" w:rsidR="00A80FDF" w:rsidRPr="00A80FDF" w:rsidRDefault="00A80FDF" w:rsidP="00A80FDF">
      <w:pPr>
        <w:pStyle w:val="Heading3"/>
        <w:rPr>
          <w:lang w:eastAsia="ja-JP"/>
        </w:rPr>
      </w:pPr>
      <w:bookmarkStart w:id="33" w:name="_Toc172604374"/>
      <w:r w:rsidRPr="00A80FDF">
        <w:rPr>
          <w:lang w:eastAsia="ja-JP"/>
        </w:rPr>
        <w:t>Proposal</w:t>
      </w:r>
      <w:bookmarkEnd w:id="33"/>
      <w:r w:rsidRPr="00A80FDF">
        <w:rPr>
          <w:lang w:eastAsia="ja-JP"/>
        </w:rPr>
        <w:t xml:space="preserve"> </w:t>
      </w:r>
    </w:p>
    <w:p w14:paraId="57CDA388" w14:textId="77777777" w:rsidR="00A80FDF" w:rsidRPr="00A80FDF" w:rsidRDefault="00A80FDF" w:rsidP="00A80FDF">
      <w:pPr>
        <w:widowControl/>
        <w:autoSpaceDE/>
        <w:spacing w:after="240" w:line="230" w:lineRule="atLeast"/>
        <w:jc w:val="both"/>
        <w:rPr>
          <w:rFonts w:ascii="Cambria" w:eastAsia="MS Mincho" w:hAnsi="Cambria" w:cs="Times New Roman"/>
          <w:szCs w:val="20"/>
          <w:lang w:val="en-GB" w:eastAsia="ja-JP"/>
        </w:rPr>
      </w:pPr>
      <w:r w:rsidRPr="00A80FDF">
        <w:rPr>
          <w:rFonts w:ascii="Cambria" w:eastAsia="MS Mincho" w:hAnsi="Cambria" w:cs="Times New Roman"/>
          <w:szCs w:val="20"/>
          <w:lang w:val="en-GB" w:eastAsia="ja-JP"/>
        </w:rPr>
        <w:t xml:space="preserve">It is recommended that the </w:t>
      </w:r>
      <w:proofErr w:type="spellStart"/>
      <w:r w:rsidRPr="00A80FDF">
        <w:rPr>
          <w:rFonts w:ascii="Cambria" w:eastAsia="MS Mincho" w:hAnsi="Cambria" w:cs="Times New Roman"/>
          <w:szCs w:val="20"/>
          <w:lang w:val="en-GB" w:eastAsia="ja-JP"/>
        </w:rPr>
        <w:t>KindBox</w:t>
      </w:r>
      <w:proofErr w:type="spellEnd"/>
      <w:r w:rsidRPr="00A80FDF">
        <w:rPr>
          <w:rFonts w:ascii="Cambria" w:eastAsia="MS Mincho" w:hAnsi="Cambria" w:cs="Times New Roman"/>
          <w:szCs w:val="20"/>
          <w:lang w:val="en-GB" w:eastAsia="ja-JP"/>
        </w:rPr>
        <w:t xml:space="preserve"> parameters carry the following DASH descriptor attributes:</w:t>
      </w:r>
    </w:p>
    <w:p w14:paraId="07077000" w14:textId="77777777" w:rsidR="00A80FDF" w:rsidRPr="00A80FDF" w:rsidRDefault="00A80FDF" w:rsidP="00A80FDF">
      <w:pPr>
        <w:widowControl/>
        <w:numPr>
          <w:ilvl w:val="0"/>
          <w:numId w:val="12"/>
        </w:numPr>
        <w:autoSpaceDE/>
        <w:autoSpaceDN/>
        <w:spacing w:after="240" w:line="230" w:lineRule="atLeast"/>
        <w:contextualSpacing/>
        <w:jc w:val="both"/>
        <w:rPr>
          <w:rFonts w:ascii="Cambria" w:eastAsia="MS Mincho" w:hAnsi="Cambria" w:cs="Times New Roman"/>
          <w:szCs w:val="20"/>
          <w:lang w:val="en-GB" w:eastAsia="ja-JP"/>
        </w:rPr>
      </w:pPr>
      <w:proofErr w:type="spellStart"/>
      <w:r w:rsidRPr="00A80FDF">
        <w:rPr>
          <w:rFonts w:ascii="Cambria" w:eastAsia="MS Mincho" w:hAnsi="Cambria" w:cs="Times New Roman"/>
          <w:szCs w:val="20"/>
          <w:lang w:eastAsia="ja-JP"/>
        </w:rPr>
        <w:t>KindBox’s</w:t>
      </w:r>
      <w:proofErr w:type="spellEnd"/>
      <w:r w:rsidRPr="00A80FDF">
        <w:rPr>
          <w:rFonts w:ascii="Cambria" w:eastAsia="MS Mincho" w:hAnsi="Cambria" w:cs="Times New Roman"/>
          <w:szCs w:val="20"/>
          <w:lang w:eastAsia="ja-JP"/>
        </w:rPr>
        <w:t xml:space="preserve"> </w:t>
      </w:r>
      <w:proofErr w:type="spellStart"/>
      <w:r w:rsidRPr="00A80FDF">
        <w:rPr>
          <w:rFonts w:ascii="Cambria" w:eastAsia="MS Mincho" w:hAnsi="Cambria" w:cs="Times New Roman"/>
          <w:szCs w:val="20"/>
          <w:lang w:eastAsia="ja-JP"/>
        </w:rPr>
        <w:t>schemeURI</w:t>
      </w:r>
      <w:proofErr w:type="spellEnd"/>
      <w:r w:rsidRPr="00A80FDF">
        <w:rPr>
          <w:rFonts w:ascii="Cambria" w:eastAsia="MS Mincho" w:hAnsi="Cambria" w:cs="Times New Roman"/>
          <w:szCs w:val="20"/>
          <w:lang w:eastAsia="ja-JP"/>
        </w:rPr>
        <w:t xml:space="preserve"> to include the URI intended to be the DASH descriptor’s schemeIdUri, optionally followed by only one of the following strings to indicate the target DASH descriptor, separated with a white space.</w:t>
      </w:r>
    </w:p>
    <w:p w14:paraId="43607070" w14:textId="77777777" w:rsidR="00A80FDF" w:rsidRPr="00A80FDF" w:rsidRDefault="00A80FDF" w:rsidP="00A80FDF">
      <w:pPr>
        <w:widowControl/>
        <w:autoSpaceDE/>
        <w:spacing w:after="240" w:line="230" w:lineRule="atLeast"/>
        <w:ind w:left="720"/>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eastAsia="ja-JP"/>
        </w:rPr>
        <w:t xml:space="preserve">Note:  In the case of not including the string for the Target DASH </w:t>
      </w:r>
      <w:proofErr w:type="gramStart"/>
      <w:r w:rsidRPr="00A80FDF">
        <w:rPr>
          <w:rFonts w:ascii="Cambria" w:eastAsia="MS Mincho" w:hAnsi="Cambria" w:cs="Times New Roman"/>
          <w:szCs w:val="20"/>
          <w:lang w:eastAsia="ja-JP"/>
        </w:rPr>
        <w:t>descriptor,  the</w:t>
      </w:r>
      <w:proofErr w:type="gramEnd"/>
      <w:r w:rsidRPr="00A80FDF">
        <w:rPr>
          <w:rFonts w:ascii="Cambria" w:eastAsia="MS Mincho" w:hAnsi="Cambria" w:cs="Times New Roman"/>
          <w:szCs w:val="20"/>
          <w:lang w:eastAsia="ja-JP"/>
        </w:rPr>
        <w:t xml:space="preserve"> DASH Supplemental Descriptor is used. </w:t>
      </w:r>
    </w:p>
    <w:tbl>
      <w:tblPr>
        <w:tblStyle w:val="TableGrid"/>
        <w:tblW w:w="0" w:type="auto"/>
        <w:tblInd w:w="720" w:type="dxa"/>
        <w:tblLook w:val="04A0" w:firstRow="1" w:lastRow="0" w:firstColumn="1" w:lastColumn="0" w:noHBand="0" w:noVBand="1"/>
      </w:tblPr>
      <w:tblGrid>
        <w:gridCol w:w="4060"/>
        <w:gridCol w:w="3850"/>
      </w:tblGrid>
      <w:tr w:rsidR="00A80FDF" w:rsidRPr="00A80FDF" w14:paraId="64E6B00F"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65C65A9E" w14:textId="77777777" w:rsidR="00A80FDF" w:rsidRPr="00A80FDF" w:rsidRDefault="00A80FDF" w:rsidP="00A80FDF">
            <w:pPr>
              <w:tabs>
                <w:tab w:val="left" w:pos="1440"/>
                <w:tab w:val="left" w:pos="8010"/>
              </w:tabs>
              <w:spacing w:after="220"/>
              <w:contextualSpacing/>
              <w:rPr>
                <w:rFonts w:ascii="Cambria" w:eastAsia="Times New Roman" w:hAnsi="Cambria" w:cs="Times New Roman"/>
                <w:b/>
                <w:bCs/>
                <w:lang w:val="en-GB"/>
              </w:rPr>
            </w:pPr>
            <w:r w:rsidRPr="00A80FDF">
              <w:rPr>
                <w:rFonts w:ascii="Cambria" w:eastAsia="Times New Roman" w:hAnsi="Cambria" w:cs="Times New Roman"/>
                <w:b/>
                <w:bCs/>
                <w:lang w:val="en-GB"/>
              </w:rPr>
              <w:t>String</w:t>
            </w:r>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058F48C0" w14:textId="77777777" w:rsidR="00A80FDF" w:rsidRPr="00A80FDF" w:rsidRDefault="00A80FDF" w:rsidP="00A80FDF">
            <w:pPr>
              <w:tabs>
                <w:tab w:val="left" w:pos="1440"/>
                <w:tab w:val="left" w:pos="8010"/>
              </w:tabs>
              <w:spacing w:after="220"/>
              <w:contextualSpacing/>
              <w:rPr>
                <w:rFonts w:ascii="Cambria" w:eastAsia="Times New Roman" w:hAnsi="Cambria" w:cs="Times New Roman"/>
                <w:b/>
                <w:bCs/>
                <w:lang w:val="en-GB"/>
              </w:rPr>
            </w:pPr>
            <w:r w:rsidRPr="00A80FDF">
              <w:rPr>
                <w:rFonts w:ascii="Cambria" w:eastAsia="Times New Roman" w:hAnsi="Cambria" w:cs="Times New Roman"/>
                <w:b/>
                <w:bCs/>
                <w:lang w:val="en-GB"/>
              </w:rPr>
              <w:t>Target DASH descriptor</w:t>
            </w:r>
          </w:p>
        </w:tc>
      </w:tr>
      <w:tr w:rsidR="00A80FDF" w:rsidRPr="00A80FDF" w14:paraId="2477B9E2"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00FD2624" w14:textId="77777777" w:rsidR="00A80FDF" w:rsidRPr="00A80FDF" w:rsidRDefault="00A80FDF" w:rsidP="00A80FDF">
            <w:pPr>
              <w:tabs>
                <w:tab w:val="left" w:pos="1440"/>
                <w:tab w:val="left" w:pos="8010"/>
              </w:tabs>
              <w:spacing w:after="220"/>
              <w:contextualSpacing/>
              <w:rPr>
                <w:rFonts w:ascii="Courier New" w:eastAsia="Times New Roman" w:hAnsi="Courier New" w:cs="Courier New"/>
                <w:lang w:val="en-GB"/>
              </w:rPr>
            </w:pPr>
            <w:proofErr w:type="spellStart"/>
            <w:r w:rsidRPr="00A80FDF">
              <w:rPr>
                <w:rFonts w:ascii="Courier New" w:eastAsia="Times New Roman" w:hAnsi="Courier New" w:cs="Courier New"/>
                <w:lang w:val="en-GB"/>
              </w:rPr>
              <w:t>ContentProtection</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0AACDBC5" w14:textId="77777777" w:rsidR="00A80FDF" w:rsidRPr="00A80FDF" w:rsidRDefault="00A80FDF" w:rsidP="00A80FDF">
            <w:pPr>
              <w:tabs>
                <w:tab w:val="left" w:pos="1440"/>
                <w:tab w:val="left" w:pos="8010"/>
              </w:tabs>
              <w:spacing w:after="220"/>
              <w:contextualSpacing/>
              <w:rPr>
                <w:rFonts w:ascii="Cambria" w:eastAsia="Times New Roman" w:hAnsi="Cambria"/>
                <w:b/>
                <w:lang w:val="en-GB"/>
              </w:rPr>
            </w:pPr>
            <w:r w:rsidRPr="00A80FDF">
              <w:rPr>
                <w:rFonts w:ascii="Courier New" w:eastAsia="Times New Roman" w:hAnsi="Courier New"/>
                <w:b/>
              </w:rPr>
              <w:t>ISO/IEC 23009-1, 5.8.4.1</w:t>
            </w:r>
          </w:p>
        </w:tc>
      </w:tr>
      <w:tr w:rsidR="00A80FDF" w:rsidRPr="00A80FDF" w14:paraId="35BF03B6"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2022E39D" w14:textId="77777777" w:rsidR="00A80FDF" w:rsidRPr="00A80FDF" w:rsidRDefault="00A80FDF" w:rsidP="00A80FDF">
            <w:pPr>
              <w:tabs>
                <w:tab w:val="left" w:pos="1440"/>
                <w:tab w:val="left" w:pos="8010"/>
              </w:tabs>
              <w:spacing w:after="220"/>
              <w:contextualSpacing/>
              <w:rPr>
                <w:rFonts w:ascii="Courier New" w:eastAsia="Times New Roman" w:hAnsi="Courier New" w:cs="Courier New"/>
                <w:lang w:val="en-GB"/>
              </w:rPr>
            </w:pPr>
            <w:r w:rsidRPr="00A80FDF">
              <w:rPr>
                <w:rFonts w:ascii="Courier New" w:eastAsia="Times New Roman" w:hAnsi="Courier New" w:cs="Courier New"/>
                <w:lang w:val="en-GB"/>
              </w:rPr>
              <w:t>Role</w:t>
            </w:r>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7582CB52" w14:textId="77777777" w:rsidR="00A80FDF" w:rsidRPr="00A80FDF" w:rsidRDefault="00A80FDF" w:rsidP="00A80FDF">
            <w:pPr>
              <w:tabs>
                <w:tab w:val="left" w:pos="1440"/>
                <w:tab w:val="left" w:pos="8010"/>
              </w:tabs>
              <w:spacing w:after="220"/>
              <w:contextualSpacing/>
              <w:rPr>
                <w:rFonts w:ascii="Cambria" w:eastAsia="Times New Roman" w:hAnsi="Cambria"/>
                <w:b/>
                <w:lang w:val="en-GB"/>
              </w:rPr>
            </w:pPr>
            <w:r w:rsidRPr="00A80FDF">
              <w:rPr>
                <w:rFonts w:ascii="Courier New" w:eastAsia="Times New Roman" w:hAnsi="Courier New"/>
                <w:b/>
              </w:rPr>
              <w:t>ISO/IEC 23009-1, 5.8.4.2</w:t>
            </w:r>
          </w:p>
        </w:tc>
      </w:tr>
      <w:tr w:rsidR="00A80FDF" w:rsidRPr="00A80FDF" w14:paraId="702E6140"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7BFE232C" w14:textId="77777777" w:rsidR="00A80FDF" w:rsidRPr="00A80FDF" w:rsidRDefault="00A80FDF" w:rsidP="00A80FDF">
            <w:pPr>
              <w:tabs>
                <w:tab w:val="left" w:pos="1440"/>
                <w:tab w:val="left" w:pos="8010"/>
              </w:tabs>
              <w:spacing w:after="220"/>
              <w:contextualSpacing/>
              <w:rPr>
                <w:rFonts w:ascii="Courier New" w:eastAsia="Times New Roman" w:hAnsi="Courier New" w:cs="Courier New"/>
                <w:lang w:val="en-GB"/>
              </w:rPr>
            </w:pPr>
            <w:r w:rsidRPr="00A80FDF">
              <w:rPr>
                <w:rFonts w:ascii="Courier New" w:eastAsia="Times New Roman" w:hAnsi="Courier New" w:cs="Courier New"/>
                <w:lang w:val="en-GB"/>
              </w:rPr>
              <w:t>Accessibility</w:t>
            </w:r>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5F9848D1" w14:textId="77777777" w:rsidR="00A80FDF" w:rsidRPr="00A80FDF" w:rsidRDefault="00A80FDF" w:rsidP="00A80FDF">
            <w:pPr>
              <w:tabs>
                <w:tab w:val="left" w:pos="1440"/>
                <w:tab w:val="left" w:pos="8010"/>
              </w:tabs>
              <w:spacing w:after="220"/>
              <w:contextualSpacing/>
              <w:rPr>
                <w:rFonts w:ascii="Cambria" w:eastAsia="Times New Roman" w:hAnsi="Cambria"/>
                <w:b/>
                <w:lang w:val="en-GB"/>
              </w:rPr>
            </w:pPr>
            <w:r w:rsidRPr="00A80FDF">
              <w:rPr>
                <w:rFonts w:ascii="Courier New" w:eastAsia="Times New Roman" w:hAnsi="Courier New"/>
                <w:b/>
              </w:rPr>
              <w:t>ISO/IEC 23009-1, 5.8.4.3</w:t>
            </w:r>
          </w:p>
        </w:tc>
      </w:tr>
      <w:tr w:rsidR="00A80FDF" w:rsidRPr="00A80FDF" w14:paraId="44C022AB"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3E55C099" w14:textId="77777777" w:rsidR="00A80FDF" w:rsidRPr="00A80FDF" w:rsidRDefault="00A80FDF" w:rsidP="00A80FDF">
            <w:pPr>
              <w:tabs>
                <w:tab w:val="left" w:pos="1440"/>
                <w:tab w:val="left" w:pos="8010"/>
              </w:tabs>
              <w:spacing w:after="220"/>
              <w:contextualSpacing/>
              <w:rPr>
                <w:rFonts w:ascii="Courier New" w:eastAsia="Times New Roman" w:hAnsi="Courier New" w:cs="Courier New"/>
                <w:lang w:val="en-GB"/>
              </w:rPr>
            </w:pPr>
            <w:r w:rsidRPr="00A80FDF">
              <w:rPr>
                <w:rFonts w:ascii="Courier New" w:eastAsia="Times New Roman" w:hAnsi="Courier New" w:cs="Courier New"/>
                <w:lang w:val="en-GB"/>
              </w:rPr>
              <w:t>Rating</w:t>
            </w:r>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7ACA7A3B" w14:textId="77777777" w:rsidR="00A80FDF" w:rsidRPr="00A80FDF" w:rsidRDefault="00A80FDF" w:rsidP="00A80FDF">
            <w:pPr>
              <w:tabs>
                <w:tab w:val="left" w:pos="1440"/>
                <w:tab w:val="left" w:pos="8010"/>
              </w:tabs>
              <w:spacing w:after="220"/>
              <w:contextualSpacing/>
              <w:rPr>
                <w:rFonts w:ascii="Courier New" w:eastAsia="Times New Roman" w:hAnsi="Courier New"/>
              </w:rPr>
            </w:pPr>
            <w:r w:rsidRPr="00A80FDF">
              <w:rPr>
                <w:rFonts w:ascii="Courier New" w:eastAsia="Times New Roman" w:hAnsi="Courier New"/>
                <w:b/>
              </w:rPr>
              <w:t>ISO/IEC 23009-1, 5.8.4.4</w:t>
            </w:r>
          </w:p>
        </w:tc>
      </w:tr>
      <w:tr w:rsidR="00A80FDF" w:rsidRPr="00A80FDF" w14:paraId="6DA214B5"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19FED011" w14:textId="77777777" w:rsidR="00A80FDF" w:rsidRPr="00A80FDF" w:rsidRDefault="00A80FDF" w:rsidP="00A80FDF">
            <w:pPr>
              <w:tabs>
                <w:tab w:val="left" w:pos="1440"/>
                <w:tab w:val="left" w:pos="8010"/>
              </w:tabs>
              <w:spacing w:after="220"/>
              <w:contextualSpacing/>
              <w:rPr>
                <w:rFonts w:ascii="Cambria" w:eastAsia="Times New Roman" w:hAnsi="Cambria" w:cs="Courier New"/>
                <w:lang w:val="en-GB"/>
              </w:rPr>
            </w:pPr>
            <w:r w:rsidRPr="00A80FDF">
              <w:rPr>
                <w:rFonts w:ascii="Courier New" w:eastAsia="Times New Roman" w:hAnsi="Courier New" w:cs="Courier New"/>
                <w:lang w:val="en-GB"/>
              </w:rPr>
              <w:t>Viewpoint</w:t>
            </w:r>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5F80DCC3" w14:textId="77777777" w:rsidR="00A80FDF" w:rsidRPr="00A80FDF" w:rsidRDefault="00A80FDF" w:rsidP="00A80FDF">
            <w:pPr>
              <w:tabs>
                <w:tab w:val="left" w:pos="1440"/>
                <w:tab w:val="left" w:pos="8010"/>
              </w:tabs>
              <w:spacing w:after="220"/>
              <w:contextualSpacing/>
              <w:rPr>
                <w:rFonts w:ascii="Cambria" w:eastAsia="Times New Roman" w:hAnsi="Cambria"/>
                <w:b/>
                <w:lang w:val="en-GB"/>
              </w:rPr>
            </w:pPr>
            <w:r w:rsidRPr="00A80FDF">
              <w:rPr>
                <w:rFonts w:ascii="Courier New" w:eastAsia="Times New Roman" w:hAnsi="Courier New"/>
                <w:b/>
              </w:rPr>
              <w:t>ISO/IEC 23009-1, 5.8.4.5</w:t>
            </w:r>
          </w:p>
        </w:tc>
      </w:tr>
      <w:tr w:rsidR="00A80FDF" w:rsidRPr="00A80FDF" w14:paraId="645D40AF"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7E0144DC" w14:textId="77777777" w:rsidR="00A80FDF" w:rsidRPr="00A80FDF" w:rsidRDefault="00A80FDF" w:rsidP="00A80FDF">
            <w:pPr>
              <w:tabs>
                <w:tab w:val="left" w:pos="1440"/>
                <w:tab w:val="left" w:pos="8010"/>
              </w:tabs>
              <w:spacing w:after="220"/>
              <w:contextualSpacing/>
              <w:rPr>
                <w:rFonts w:ascii="Courier New" w:eastAsia="Times New Roman" w:hAnsi="Courier New" w:cs="Courier New"/>
                <w:lang w:val="en-GB"/>
              </w:rPr>
            </w:pPr>
            <w:proofErr w:type="spellStart"/>
            <w:r w:rsidRPr="00A80FDF">
              <w:rPr>
                <w:rFonts w:ascii="Courier New" w:eastAsia="Times New Roman" w:hAnsi="Courier New" w:cs="Courier New"/>
                <w:lang w:val="en-GB"/>
              </w:rPr>
              <w:t>Framepacking</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11BB9559" w14:textId="77777777" w:rsidR="00A80FDF" w:rsidRPr="00A80FDF" w:rsidRDefault="00A80FDF" w:rsidP="00A80FDF">
            <w:pPr>
              <w:tabs>
                <w:tab w:val="left" w:pos="1440"/>
                <w:tab w:val="left" w:pos="8010"/>
              </w:tabs>
              <w:spacing w:after="220"/>
              <w:contextualSpacing/>
              <w:rPr>
                <w:rFonts w:ascii="Cambria" w:eastAsia="Times New Roman" w:hAnsi="Cambria"/>
                <w:b/>
                <w:lang w:val="en-GB"/>
              </w:rPr>
            </w:pPr>
            <w:r w:rsidRPr="00A80FDF">
              <w:rPr>
                <w:rFonts w:ascii="Courier New" w:eastAsia="Times New Roman" w:hAnsi="Courier New"/>
                <w:b/>
              </w:rPr>
              <w:t>ISO/IEC 23009-1, 5.8.4.6</w:t>
            </w:r>
          </w:p>
        </w:tc>
      </w:tr>
      <w:tr w:rsidR="00A80FDF" w:rsidRPr="00A80FDF" w14:paraId="551944DA"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6887731B" w14:textId="77777777" w:rsidR="00A80FDF" w:rsidRPr="00A80FDF" w:rsidRDefault="00A80FDF" w:rsidP="00A80FDF">
            <w:pPr>
              <w:tabs>
                <w:tab w:val="left" w:pos="1440"/>
                <w:tab w:val="left" w:pos="8010"/>
              </w:tabs>
              <w:spacing w:after="220"/>
              <w:contextualSpacing/>
              <w:rPr>
                <w:rFonts w:ascii="Courier New" w:eastAsia="Times New Roman" w:hAnsi="Courier New" w:cs="Courier New"/>
                <w:lang w:val="en-GB"/>
              </w:rPr>
            </w:pPr>
            <w:proofErr w:type="spellStart"/>
            <w:r w:rsidRPr="00A80FDF">
              <w:rPr>
                <w:rFonts w:ascii="Courier New" w:eastAsia="Times New Roman" w:hAnsi="Courier New" w:cs="Courier New"/>
                <w:lang w:val="en-GB"/>
              </w:rPr>
              <w:t>Audiochannelconfiguration</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2F57C47A" w14:textId="77777777" w:rsidR="00A80FDF" w:rsidRPr="00A80FDF" w:rsidRDefault="00A80FDF" w:rsidP="00A80FDF">
            <w:pPr>
              <w:tabs>
                <w:tab w:val="left" w:pos="1440"/>
                <w:tab w:val="left" w:pos="8010"/>
              </w:tabs>
              <w:spacing w:after="220"/>
              <w:contextualSpacing/>
              <w:rPr>
                <w:rFonts w:ascii="Cambria" w:eastAsia="Times New Roman" w:hAnsi="Cambria"/>
                <w:b/>
                <w:lang w:val="en-GB"/>
              </w:rPr>
            </w:pPr>
            <w:r w:rsidRPr="00A80FDF">
              <w:rPr>
                <w:rFonts w:ascii="Courier New" w:eastAsia="Times New Roman" w:hAnsi="Courier New"/>
                <w:b/>
              </w:rPr>
              <w:t>ISO/IEC 23009-1, 5.8.4.7</w:t>
            </w:r>
          </w:p>
        </w:tc>
      </w:tr>
      <w:tr w:rsidR="00A80FDF" w:rsidRPr="00A80FDF" w14:paraId="40EA9390"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45733271" w14:textId="77777777" w:rsidR="00A80FDF" w:rsidRPr="00A80FDF" w:rsidRDefault="00A80FDF" w:rsidP="00A80FDF">
            <w:pPr>
              <w:tabs>
                <w:tab w:val="left" w:pos="1440"/>
                <w:tab w:val="left" w:pos="8010"/>
              </w:tabs>
              <w:spacing w:after="220"/>
              <w:contextualSpacing/>
              <w:rPr>
                <w:rFonts w:ascii="Courier New" w:eastAsia="Times New Roman" w:hAnsi="Courier New" w:cs="Courier New"/>
                <w:lang w:val="en-GB"/>
              </w:rPr>
            </w:pPr>
            <w:r w:rsidRPr="00A80FDF">
              <w:rPr>
                <w:rFonts w:ascii="Courier New" w:eastAsia="Times New Roman" w:hAnsi="Courier New" w:cs="Courier New"/>
                <w:lang w:val="en-GB"/>
              </w:rPr>
              <w:t>Essential</w:t>
            </w:r>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6F62EB52" w14:textId="77777777" w:rsidR="00A80FDF" w:rsidRPr="00A80FDF" w:rsidRDefault="00A80FDF" w:rsidP="00A80FDF">
            <w:pPr>
              <w:tabs>
                <w:tab w:val="left" w:pos="1440"/>
                <w:tab w:val="left" w:pos="8010"/>
              </w:tabs>
              <w:spacing w:after="220"/>
              <w:contextualSpacing/>
              <w:rPr>
                <w:rFonts w:ascii="Courier New" w:eastAsia="Times New Roman" w:hAnsi="Courier New"/>
              </w:rPr>
            </w:pPr>
            <w:r w:rsidRPr="00A80FDF">
              <w:rPr>
                <w:rFonts w:ascii="Courier New" w:eastAsia="Times New Roman" w:hAnsi="Courier New"/>
                <w:b/>
              </w:rPr>
              <w:t>ISO/IEC 23009-1, 5.8.4.8</w:t>
            </w:r>
          </w:p>
        </w:tc>
      </w:tr>
      <w:tr w:rsidR="00A80FDF" w:rsidRPr="00A80FDF" w14:paraId="5F27C876"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022BCF03" w14:textId="77777777" w:rsidR="00A80FDF" w:rsidRPr="00A80FDF" w:rsidRDefault="00A80FDF" w:rsidP="00A80FDF">
            <w:pPr>
              <w:tabs>
                <w:tab w:val="left" w:pos="1440"/>
                <w:tab w:val="left" w:pos="8010"/>
              </w:tabs>
              <w:spacing w:after="220"/>
              <w:contextualSpacing/>
              <w:rPr>
                <w:rFonts w:ascii="Cambria" w:eastAsia="Times New Roman" w:hAnsi="Cambria" w:cs="Courier New"/>
                <w:lang w:val="en-GB"/>
              </w:rPr>
            </w:pPr>
            <w:r w:rsidRPr="00A80FDF">
              <w:rPr>
                <w:rFonts w:ascii="Courier New" w:eastAsia="Times New Roman" w:hAnsi="Courier New" w:cs="Courier New"/>
                <w:lang w:val="en-GB"/>
              </w:rPr>
              <w:t>Supplemental</w:t>
            </w:r>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65B15571" w14:textId="77777777" w:rsidR="00A80FDF" w:rsidRPr="00A80FDF" w:rsidRDefault="00A80FDF" w:rsidP="00A80FDF">
            <w:pPr>
              <w:tabs>
                <w:tab w:val="left" w:pos="1440"/>
                <w:tab w:val="left" w:pos="8010"/>
              </w:tabs>
              <w:spacing w:after="220"/>
              <w:contextualSpacing/>
              <w:rPr>
                <w:rFonts w:ascii="Courier New" w:eastAsia="Times New Roman" w:hAnsi="Courier New"/>
              </w:rPr>
            </w:pPr>
            <w:r w:rsidRPr="00A80FDF">
              <w:rPr>
                <w:rFonts w:ascii="Courier New" w:eastAsia="Times New Roman" w:hAnsi="Courier New"/>
                <w:b/>
              </w:rPr>
              <w:t>ISO/IEC 23009-1, 5.8.4.9</w:t>
            </w:r>
          </w:p>
        </w:tc>
      </w:tr>
      <w:tr w:rsidR="00A80FDF" w:rsidRPr="00A80FDF" w14:paraId="65AA7C37"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144243BE" w14:textId="77777777" w:rsidR="00A80FDF" w:rsidRPr="00A80FDF" w:rsidRDefault="00A80FDF" w:rsidP="00A80FDF">
            <w:pPr>
              <w:tabs>
                <w:tab w:val="left" w:pos="1440"/>
                <w:tab w:val="left" w:pos="8010"/>
              </w:tabs>
              <w:spacing w:after="220"/>
              <w:contextualSpacing/>
              <w:rPr>
                <w:rFonts w:ascii="Cambria" w:eastAsia="Times New Roman" w:hAnsi="Cambria" w:cs="Courier New"/>
                <w:b/>
                <w:bCs/>
                <w:lang w:val="en-GB"/>
              </w:rPr>
            </w:pPr>
            <w:proofErr w:type="spellStart"/>
            <w:r w:rsidRPr="00A80FDF">
              <w:rPr>
                <w:rFonts w:ascii="Courier New" w:eastAsia="Times New Roman" w:hAnsi="Courier New" w:cs="Courier New"/>
                <w:b/>
                <w:bCs/>
              </w:rPr>
              <w:t>AssetIdentifier</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4D2D8094" w14:textId="77777777" w:rsidR="00A80FDF" w:rsidRPr="00A80FDF" w:rsidRDefault="00A80FDF" w:rsidP="00A80FDF">
            <w:pPr>
              <w:tabs>
                <w:tab w:val="left" w:pos="1440"/>
                <w:tab w:val="left" w:pos="8010"/>
              </w:tabs>
              <w:spacing w:after="220"/>
              <w:contextualSpacing/>
              <w:rPr>
                <w:rFonts w:ascii="Courier New" w:eastAsia="Times New Roman" w:hAnsi="Courier New"/>
                <w:b/>
              </w:rPr>
            </w:pPr>
            <w:r w:rsidRPr="00A80FDF">
              <w:rPr>
                <w:rFonts w:ascii="Courier New" w:eastAsia="Times New Roman" w:hAnsi="Courier New"/>
                <w:b/>
              </w:rPr>
              <w:t>ISO/IEC 23009-1, 5.8.4.10</w:t>
            </w:r>
          </w:p>
        </w:tc>
      </w:tr>
      <w:tr w:rsidR="00A80FDF" w:rsidRPr="00A80FDF" w14:paraId="1FE45ACF" w14:textId="77777777" w:rsidTr="00A80FDF">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586C2AA3" w14:textId="77777777" w:rsidR="00A80FDF" w:rsidRPr="00A80FDF" w:rsidRDefault="00A80FDF" w:rsidP="00A80FDF">
            <w:pPr>
              <w:tabs>
                <w:tab w:val="left" w:pos="1440"/>
                <w:tab w:val="left" w:pos="8010"/>
              </w:tabs>
              <w:spacing w:after="220"/>
              <w:contextualSpacing/>
              <w:rPr>
                <w:rFonts w:ascii="Cambria" w:eastAsia="Times New Roman" w:hAnsi="Cambria" w:cs="Courier New"/>
                <w:b/>
                <w:bCs/>
                <w:lang w:val="en-GB"/>
              </w:rPr>
            </w:pPr>
            <w:proofErr w:type="spellStart"/>
            <w:r w:rsidRPr="00A80FDF">
              <w:rPr>
                <w:rFonts w:ascii="Courier New" w:eastAsia="Times New Roman" w:hAnsi="Courier New" w:cs="Courier New"/>
                <w:b/>
                <w:bCs/>
              </w:rPr>
              <w:t>UTCTiming</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48AC9531" w14:textId="77777777" w:rsidR="00A80FDF" w:rsidRPr="00A80FDF" w:rsidRDefault="00A80FDF" w:rsidP="00A80FDF">
            <w:pPr>
              <w:tabs>
                <w:tab w:val="left" w:pos="1440"/>
                <w:tab w:val="left" w:pos="8010"/>
              </w:tabs>
              <w:spacing w:after="220"/>
              <w:contextualSpacing/>
              <w:rPr>
                <w:rFonts w:ascii="Courier New" w:eastAsia="Times New Roman" w:hAnsi="Courier New"/>
                <w:b/>
              </w:rPr>
            </w:pPr>
            <w:r w:rsidRPr="00A80FDF">
              <w:rPr>
                <w:rFonts w:ascii="Courier New" w:eastAsia="Times New Roman" w:hAnsi="Courier New"/>
                <w:b/>
              </w:rPr>
              <w:t>ISO/IEC 23009-1, 5.8.4.11</w:t>
            </w:r>
          </w:p>
        </w:tc>
      </w:tr>
      <w:tr w:rsidR="00A80FDF" w:rsidRPr="00A80FDF" w14:paraId="0ADD1EE9" w14:textId="77777777" w:rsidTr="00A80FDF">
        <w:trPr>
          <w:trHeight w:val="30"/>
        </w:trPr>
        <w:tc>
          <w:tcPr>
            <w:tcW w:w="4060" w:type="dxa"/>
            <w:tcBorders>
              <w:top w:val="single" w:sz="4" w:space="0" w:color="auto"/>
              <w:left w:val="single" w:sz="4" w:space="0" w:color="auto"/>
              <w:bottom w:val="single" w:sz="4" w:space="0" w:color="auto"/>
              <w:right w:val="single" w:sz="4" w:space="0" w:color="auto"/>
            </w:tcBorders>
            <w:shd w:val="clear" w:color="auto" w:fill="E7E6E6"/>
            <w:hideMark/>
          </w:tcPr>
          <w:p w14:paraId="167C8128" w14:textId="77777777" w:rsidR="00A80FDF" w:rsidRPr="00A80FDF" w:rsidRDefault="00A80FDF" w:rsidP="00A80FDF">
            <w:pPr>
              <w:tabs>
                <w:tab w:val="left" w:pos="1440"/>
                <w:tab w:val="left" w:pos="8010"/>
              </w:tabs>
              <w:spacing w:after="220"/>
              <w:contextualSpacing/>
              <w:rPr>
                <w:rFonts w:ascii="Cambria" w:eastAsia="Times New Roman" w:hAnsi="Cambria" w:cs="Courier New"/>
                <w:b/>
                <w:bCs/>
                <w:lang w:val="en-GB"/>
              </w:rPr>
            </w:pPr>
            <w:proofErr w:type="spellStart"/>
            <w:r w:rsidRPr="00A80FDF">
              <w:rPr>
                <w:rFonts w:ascii="Courier New" w:eastAsia="Times New Roman" w:hAnsi="Courier New" w:cs="Courier New"/>
                <w:b/>
                <w:bCs/>
              </w:rPr>
              <w:t>OutputProtection</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hideMark/>
          </w:tcPr>
          <w:p w14:paraId="417399B9" w14:textId="77777777" w:rsidR="00A80FDF" w:rsidRPr="00A80FDF" w:rsidRDefault="00A80FDF" w:rsidP="00A80FDF">
            <w:pPr>
              <w:tabs>
                <w:tab w:val="left" w:pos="1440"/>
                <w:tab w:val="left" w:pos="8010"/>
              </w:tabs>
              <w:spacing w:after="220"/>
              <w:contextualSpacing/>
              <w:rPr>
                <w:rFonts w:ascii="Courier New" w:eastAsia="Times New Roman" w:hAnsi="Courier New"/>
                <w:b/>
              </w:rPr>
            </w:pPr>
            <w:r w:rsidRPr="00A80FDF">
              <w:rPr>
                <w:rFonts w:ascii="Courier New" w:eastAsia="Times New Roman" w:hAnsi="Courier New"/>
                <w:b/>
              </w:rPr>
              <w:t>ISO/IEC 23009-1, 5.8.4.12</w:t>
            </w:r>
          </w:p>
        </w:tc>
      </w:tr>
    </w:tbl>
    <w:p w14:paraId="5FF775CF" w14:textId="77777777" w:rsidR="00A80FDF" w:rsidRPr="00A80FDF" w:rsidRDefault="00A80FDF" w:rsidP="00A80FDF">
      <w:pPr>
        <w:widowControl/>
        <w:autoSpaceDE/>
        <w:spacing w:after="240" w:line="230" w:lineRule="atLeast"/>
        <w:ind w:left="720"/>
        <w:contextualSpacing/>
        <w:jc w:val="both"/>
        <w:rPr>
          <w:rFonts w:ascii="Cambria" w:eastAsia="MS Mincho" w:hAnsi="Cambria" w:cs="Times New Roman"/>
          <w:szCs w:val="20"/>
          <w:lang w:val="en-GB" w:eastAsia="ja-JP"/>
        </w:rPr>
      </w:pPr>
    </w:p>
    <w:p w14:paraId="336F63A3" w14:textId="77777777" w:rsidR="00A80FDF" w:rsidRPr="00A80FDF" w:rsidRDefault="00A80FDF" w:rsidP="00A80FDF">
      <w:pPr>
        <w:widowControl/>
        <w:numPr>
          <w:ilvl w:val="0"/>
          <w:numId w:val="12"/>
        </w:numPr>
        <w:autoSpaceDE/>
        <w:autoSpaceDN/>
        <w:spacing w:after="240" w:line="230" w:lineRule="atLeast"/>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eastAsia="ja-JP"/>
        </w:rPr>
        <w:t xml:space="preserve"> </w:t>
      </w:r>
      <w:proofErr w:type="spellStart"/>
      <w:r w:rsidRPr="00A80FDF">
        <w:rPr>
          <w:rFonts w:ascii="Cambria" w:eastAsia="MS Mincho" w:hAnsi="Cambria" w:cs="Times New Roman"/>
          <w:szCs w:val="20"/>
          <w:lang w:eastAsia="ja-JP"/>
        </w:rPr>
        <w:t>KindBox’s</w:t>
      </w:r>
      <w:proofErr w:type="spellEnd"/>
      <w:r w:rsidRPr="00A80FDF">
        <w:rPr>
          <w:rFonts w:ascii="Cambria" w:eastAsia="MS Mincho" w:hAnsi="Cambria" w:cs="Times New Roman"/>
          <w:szCs w:val="20"/>
          <w:lang w:eastAsia="ja-JP"/>
        </w:rPr>
        <w:t xml:space="preserve"> value to </w:t>
      </w:r>
      <w:proofErr w:type="gramStart"/>
      <w:r w:rsidRPr="00A80FDF">
        <w:rPr>
          <w:rFonts w:ascii="Cambria" w:eastAsia="MS Mincho" w:hAnsi="Cambria" w:cs="Times New Roman"/>
          <w:szCs w:val="20"/>
          <w:lang w:eastAsia="ja-JP"/>
        </w:rPr>
        <w:t>include  the</w:t>
      </w:r>
      <w:proofErr w:type="gramEnd"/>
      <w:r w:rsidRPr="00A80FDF">
        <w:rPr>
          <w:rFonts w:ascii="Cambria" w:eastAsia="MS Mincho" w:hAnsi="Cambria" w:cs="Times New Roman"/>
          <w:szCs w:val="20"/>
          <w:lang w:eastAsia="ja-JP"/>
        </w:rPr>
        <w:t xml:space="preserve"> string intended to be included in the DASH descriptor’s value, optionally followed by the string intended to be used as the DASH descriptor’s id, separated with a white space:</w:t>
      </w:r>
    </w:p>
    <w:p w14:paraId="534E2B19" w14:textId="77777777" w:rsidR="00A80FDF" w:rsidRPr="00A80FDF" w:rsidRDefault="00A80FDF" w:rsidP="00A80FDF">
      <w:pPr>
        <w:widowControl/>
        <w:autoSpaceDE/>
        <w:autoSpaceDN/>
        <w:spacing w:before="100" w:beforeAutospacing="1" w:after="100" w:afterAutospacing="1"/>
        <w:ind w:left="360"/>
        <w:rPr>
          <w:rFonts w:ascii="Times New Roman" w:eastAsia="Times New Roman" w:hAnsi="Times New Roman" w:cs="Times New Roman"/>
          <w:sz w:val="24"/>
          <w:szCs w:val="24"/>
        </w:rPr>
      </w:pPr>
      <w:r w:rsidRPr="00A80FDF">
        <w:rPr>
          <w:rFonts w:ascii="Courier New" w:eastAsia="Times New Roman" w:hAnsi="Courier New" w:cs="Courier New"/>
          <w:sz w:val="20"/>
          <w:szCs w:val="20"/>
        </w:rPr>
        <w:t xml:space="preserve">      @value = [Dash-Descriptor-Value=&lt;scheme&gt;] [</w:t>
      </w:r>
      <w:proofErr w:type="spellStart"/>
      <w:r w:rsidRPr="00A80FDF">
        <w:rPr>
          <w:rFonts w:ascii="Courier New" w:eastAsia="Times New Roman" w:hAnsi="Courier New" w:cs="Courier New"/>
          <w:sz w:val="20"/>
          <w:szCs w:val="20"/>
        </w:rPr>
        <w:t>sp</w:t>
      </w:r>
      <w:proofErr w:type="spellEnd"/>
      <w:r w:rsidRPr="00A80FDF">
        <w:rPr>
          <w:rFonts w:ascii="Courier New" w:eastAsia="Times New Roman" w:hAnsi="Courier New" w:cs="Courier New"/>
          <w:sz w:val="20"/>
          <w:szCs w:val="20"/>
        </w:rPr>
        <w:t xml:space="preserve"> [DASH-</w:t>
      </w:r>
      <w:proofErr w:type="spellStart"/>
      <w:r w:rsidRPr="00A80FDF">
        <w:rPr>
          <w:rFonts w:ascii="Courier New" w:eastAsia="Times New Roman" w:hAnsi="Courier New" w:cs="Courier New"/>
          <w:sz w:val="20"/>
          <w:szCs w:val="20"/>
        </w:rPr>
        <w:t>Desciptor</w:t>
      </w:r>
      <w:proofErr w:type="spellEnd"/>
      <w:r w:rsidRPr="00A80FDF">
        <w:rPr>
          <w:rFonts w:ascii="Courier New" w:eastAsia="Times New Roman" w:hAnsi="Courier New" w:cs="Courier New"/>
          <w:sz w:val="20"/>
          <w:szCs w:val="20"/>
        </w:rPr>
        <w:t>-Id=&lt;id&gt;]]</w:t>
      </w:r>
    </w:p>
    <w:p w14:paraId="78D83179" w14:textId="77777777" w:rsidR="00A80FDF" w:rsidRPr="00A80FDF" w:rsidRDefault="00A80FDF" w:rsidP="00A80FDF">
      <w:pPr>
        <w:widowControl/>
        <w:autoSpaceDE/>
        <w:autoSpaceDN/>
        <w:spacing w:before="100" w:beforeAutospacing="1" w:after="100" w:afterAutospacing="1"/>
        <w:rPr>
          <w:rFonts w:ascii="Times New Roman" w:eastAsia="Times New Roman" w:hAnsi="Times New Roman" w:cs="Times New Roman"/>
          <w:sz w:val="24"/>
          <w:szCs w:val="24"/>
        </w:rPr>
      </w:pPr>
      <w:r w:rsidRPr="00A80FDF">
        <w:rPr>
          <w:rFonts w:ascii="Times New Roman" w:eastAsia="Times New Roman" w:hAnsi="Times New Roman" w:cs="Times New Roman"/>
          <w:sz w:val="24"/>
          <w:szCs w:val="24"/>
        </w:rPr>
        <w:t xml:space="preserve">where scheme and id are intended to be included as the values of the DASH </w:t>
      </w:r>
      <w:proofErr w:type="gramStart"/>
      <w:r w:rsidRPr="00A80FDF">
        <w:rPr>
          <w:rFonts w:ascii="Times New Roman" w:eastAsia="Times New Roman" w:hAnsi="Times New Roman" w:cs="Times New Roman"/>
          <w:sz w:val="24"/>
          <w:szCs w:val="24"/>
        </w:rPr>
        <w:t>descriptor's</w:t>
      </w:r>
      <w:proofErr w:type="gramEnd"/>
      <w:r w:rsidRPr="00A80FDF">
        <w:rPr>
          <w:rFonts w:ascii="Times New Roman" w:eastAsia="Times New Roman" w:hAnsi="Times New Roman" w:cs="Times New Roman"/>
          <w:sz w:val="24"/>
          <w:szCs w:val="24"/>
        </w:rPr>
        <w:t xml:space="preserve"> @value and @id attributes, respectively.</w:t>
      </w:r>
    </w:p>
    <w:p w14:paraId="18EEF588" w14:textId="77777777" w:rsidR="00A80FDF" w:rsidRPr="00A80FDF" w:rsidRDefault="00A80FDF" w:rsidP="00A80FDF">
      <w:pPr>
        <w:widowControl/>
        <w:autoSpaceDE/>
        <w:autoSpaceDN/>
        <w:spacing w:before="100" w:beforeAutospacing="1" w:after="100" w:afterAutospacing="1"/>
        <w:ind w:left="720"/>
        <w:contextualSpacing/>
        <w:rPr>
          <w:rFonts w:ascii="Times New Roman" w:eastAsia="Times New Roman" w:hAnsi="Times New Roman" w:cs="Times New Roman"/>
          <w:sz w:val="24"/>
          <w:szCs w:val="24"/>
        </w:rPr>
      </w:pPr>
      <w:r w:rsidRPr="00A80FDF">
        <w:rPr>
          <w:rFonts w:ascii="Times New Roman" w:eastAsia="Times New Roman" w:hAnsi="Times New Roman" w:cs="Times New Roman"/>
          <w:sz w:val="24"/>
          <w:szCs w:val="24"/>
        </w:rPr>
        <w:t>The strings "Dash-Descriptor-Value=" and "Dash-Descriptor-id=" are not permitted to be used as a part of the &lt;scheme&gt; or &lt;id&gt;s.</w:t>
      </w:r>
    </w:p>
    <w:p w14:paraId="224E1E93" w14:textId="77777777" w:rsidR="00A80FDF" w:rsidRPr="00A80FDF" w:rsidRDefault="00A80FDF" w:rsidP="00A80FDF">
      <w:pPr>
        <w:widowControl/>
        <w:autoSpaceDE/>
        <w:spacing w:after="240" w:line="230" w:lineRule="atLeast"/>
        <w:jc w:val="both"/>
        <w:rPr>
          <w:rFonts w:ascii="Cambria" w:eastAsia="MS Mincho" w:hAnsi="Cambria" w:cs="Times New Roman"/>
          <w:szCs w:val="20"/>
          <w:lang w:val="en-GB" w:eastAsia="ja-JP"/>
        </w:rPr>
      </w:pPr>
    </w:p>
    <w:p w14:paraId="29F7C1C6" w14:textId="77777777" w:rsidR="00A80FDF" w:rsidRPr="00A80FDF" w:rsidRDefault="00A80FDF" w:rsidP="00A80FDF">
      <w:pPr>
        <w:widowControl/>
        <w:autoSpaceDE/>
        <w:spacing w:after="240" w:line="230" w:lineRule="atLeast"/>
        <w:ind w:left="720"/>
        <w:contextualSpacing/>
        <w:jc w:val="both"/>
        <w:rPr>
          <w:rFonts w:ascii="Cambria" w:eastAsia="MS Mincho" w:hAnsi="Cambria" w:cs="Times New Roman"/>
          <w:szCs w:val="20"/>
          <w:lang w:val="en-GB" w:eastAsia="ja-JP"/>
        </w:rPr>
      </w:pPr>
      <w:r w:rsidRPr="00A80FDF">
        <w:rPr>
          <w:rFonts w:ascii="Cambria" w:eastAsia="MS Mincho" w:hAnsi="Cambria" w:cs="Times New Roman"/>
          <w:szCs w:val="20"/>
          <w:lang w:eastAsia="ja-JP"/>
        </w:rPr>
        <w:t>Note: If the string is not provided for the DASH descriptor’s id, the assigned DASH descriptor’s id shall be unique among the descriptors ids used for the same element.</w:t>
      </w:r>
    </w:p>
    <w:p w14:paraId="20D190A3" w14:textId="77777777" w:rsidR="00A80FDF" w:rsidRPr="00A80FDF" w:rsidRDefault="00A80FDF" w:rsidP="00A80FDF">
      <w:pPr>
        <w:pStyle w:val="Heading3"/>
        <w:rPr>
          <w:b/>
          <w:lang w:val="de-DE" w:eastAsia="ja-JP"/>
        </w:rPr>
      </w:pPr>
      <w:bookmarkStart w:id="34" w:name="_Toc172604375"/>
      <w:r w:rsidRPr="00A80FDF">
        <w:rPr>
          <w:lang w:val="de-DE" w:eastAsia="ja-JP"/>
        </w:rPr>
        <w:t>Comments during MPEG#144</w:t>
      </w:r>
      <w:bookmarkEnd w:id="34"/>
    </w:p>
    <w:p w14:paraId="22A6908A" w14:textId="77777777" w:rsidR="00A80FDF" w:rsidRPr="00A80FDF" w:rsidRDefault="00A80FDF" w:rsidP="00A80FDF">
      <w:pPr>
        <w:widowControl/>
        <w:numPr>
          <w:ilvl w:val="0"/>
          <w:numId w:val="13"/>
        </w:numPr>
        <w:autoSpaceDE/>
        <w:autoSpaceDN/>
        <w:spacing w:before="100" w:beforeAutospacing="1" w:after="100" w:afterAutospacing="1" w:line="230" w:lineRule="atLeast"/>
        <w:contextualSpacing/>
        <w:jc w:val="both"/>
        <w:rPr>
          <w:rFonts w:ascii="Times New Roman" w:eastAsia="Times New Roman" w:hAnsi="Times New Roman" w:cs="Times New Roman"/>
          <w:sz w:val="24"/>
          <w:szCs w:val="24"/>
        </w:rPr>
      </w:pPr>
      <w:r w:rsidRPr="00A80FDF">
        <w:rPr>
          <w:rFonts w:ascii="Times New Roman" w:eastAsia="Times New Roman" w:hAnsi="Times New Roman" w:cs="Times New Roman"/>
          <w:sz w:val="24"/>
          <w:szCs w:val="24"/>
        </w:rPr>
        <w:t xml:space="preserve">What about appending the </w:t>
      </w:r>
      <w:r w:rsidRPr="00A80FDF">
        <w:rPr>
          <w:rFonts w:ascii="Courier New" w:eastAsia="Times New Roman" w:hAnsi="Courier New" w:cs="Courier New"/>
          <w:sz w:val="20"/>
          <w:szCs w:val="20"/>
        </w:rPr>
        <w:t>@id</w:t>
      </w:r>
      <w:r w:rsidRPr="00A80FDF">
        <w:rPr>
          <w:rFonts w:ascii="Times New Roman" w:eastAsia="Times New Roman" w:hAnsi="Times New Roman" w:cs="Times New Roman"/>
          <w:sz w:val="24"/>
          <w:szCs w:val="24"/>
        </w:rPr>
        <w:t xml:space="preserve"> </w:t>
      </w:r>
      <w:r w:rsidRPr="00A80FDF">
        <w:rPr>
          <w:rFonts w:ascii="Times New Roman" w:eastAsia="Times New Roman" w:hAnsi="Times New Roman" w:cs="Times New Roman"/>
          <w:i/>
          <w:iCs/>
          <w:sz w:val="24"/>
          <w:szCs w:val="24"/>
        </w:rPr>
        <w:t>after</w:t>
      </w:r>
      <w:r w:rsidRPr="00A80FDF">
        <w:rPr>
          <w:rFonts w:ascii="Times New Roman" w:eastAsia="Times New Roman" w:hAnsi="Times New Roman" w:cs="Times New Roman"/>
          <w:sz w:val="24"/>
          <w:szCs w:val="24"/>
        </w:rPr>
        <w:t xml:space="preserve"> the </w:t>
      </w:r>
      <w:r w:rsidRPr="00A80FDF">
        <w:rPr>
          <w:rFonts w:ascii="Times New Roman" w:eastAsia="Times New Roman" w:hAnsi="Times New Roman" w:cs="Times New Roman"/>
          <w:i/>
          <w:iCs/>
          <w:sz w:val="24"/>
          <w:szCs w:val="24"/>
        </w:rPr>
        <w:t>descriptor name</w:t>
      </w:r>
      <w:r w:rsidRPr="00A80FDF">
        <w:rPr>
          <w:rFonts w:ascii="Times New Roman" w:eastAsia="Times New Roman" w:hAnsi="Times New Roman" w:cs="Times New Roman"/>
          <w:sz w:val="24"/>
          <w:szCs w:val="24"/>
        </w:rPr>
        <w:t xml:space="preserve"> as part of the schemeIdUri field?</w:t>
      </w:r>
    </w:p>
    <w:p w14:paraId="6B03B102" w14:textId="77777777" w:rsidR="00A80FDF" w:rsidRPr="00A80FDF" w:rsidRDefault="00A80FDF" w:rsidP="00A80FDF">
      <w:pPr>
        <w:widowControl/>
        <w:autoSpaceDE/>
        <w:autoSpaceDN/>
        <w:spacing w:before="100" w:beforeAutospacing="1" w:after="100" w:afterAutospacing="1"/>
        <w:ind w:left="400" w:firstLine="400"/>
        <w:rPr>
          <w:rFonts w:ascii="Times New Roman" w:eastAsia="Times New Roman" w:hAnsi="Times New Roman" w:cs="Times New Roman"/>
          <w:sz w:val="24"/>
          <w:szCs w:val="24"/>
          <w:lang w:val="de-DE"/>
        </w:rPr>
      </w:pPr>
      <w:r w:rsidRPr="00A80FDF">
        <w:rPr>
          <w:rFonts w:ascii="Times New Roman" w:eastAsia="Times New Roman" w:hAnsi="Times New Roman" w:cs="Times New Roman"/>
          <w:sz w:val="24"/>
          <w:szCs w:val="24"/>
          <w:lang w:val="de-DE"/>
        </w:rPr>
        <w:t xml:space="preserve">i.e.: </w:t>
      </w:r>
      <w:r w:rsidRPr="00A80FDF">
        <w:rPr>
          <w:rFonts w:ascii="Courier New" w:eastAsia="Times New Roman" w:hAnsi="Courier New" w:cs="Courier New"/>
          <w:sz w:val="20"/>
          <w:szCs w:val="20"/>
          <w:lang w:val="de-DE"/>
        </w:rPr>
        <w:t>schemeIdUri=&lt;scheme&gt; [&lt;name&gt; [&lt;id&gt;]]</w:t>
      </w:r>
    </w:p>
    <w:p w14:paraId="07AA8062" w14:textId="77777777" w:rsidR="00A80FDF" w:rsidRPr="00A80FDF" w:rsidRDefault="00A80FDF" w:rsidP="00A80FDF">
      <w:pPr>
        <w:widowControl/>
        <w:autoSpaceDE/>
        <w:autoSpaceDN/>
        <w:spacing w:before="100" w:beforeAutospacing="1" w:after="100" w:afterAutospacing="1"/>
        <w:rPr>
          <w:rFonts w:ascii="Times New Roman" w:eastAsia="Times New Roman" w:hAnsi="Times New Roman" w:cs="Times New Roman"/>
          <w:sz w:val="24"/>
          <w:szCs w:val="24"/>
        </w:rPr>
      </w:pPr>
      <w:r w:rsidRPr="00A80FDF">
        <w:rPr>
          <w:rFonts w:ascii="Times New Roman" w:eastAsia="Times New Roman" w:hAnsi="Times New Roman" w:cs="Times New Roman"/>
          <w:sz w:val="24"/>
          <w:szCs w:val="24"/>
        </w:rPr>
        <w:t xml:space="preserve">Of course, this makes the </w:t>
      </w:r>
      <w:r w:rsidRPr="00A80FDF">
        <w:rPr>
          <w:rFonts w:ascii="Courier New" w:eastAsia="Times New Roman" w:hAnsi="Courier New" w:cs="Courier New"/>
          <w:sz w:val="20"/>
          <w:szCs w:val="20"/>
        </w:rPr>
        <w:t>id</w:t>
      </w:r>
      <w:r w:rsidRPr="00A80FDF">
        <w:rPr>
          <w:rFonts w:ascii="Times New Roman" w:eastAsia="Times New Roman" w:hAnsi="Times New Roman" w:cs="Times New Roman"/>
          <w:sz w:val="24"/>
          <w:szCs w:val="24"/>
        </w:rPr>
        <w:t xml:space="preserve"> dependent on a </w:t>
      </w:r>
      <w:r w:rsidRPr="00A80FDF">
        <w:rPr>
          <w:rFonts w:ascii="Courier New" w:eastAsia="Times New Roman" w:hAnsi="Courier New" w:cs="Courier New"/>
          <w:sz w:val="20"/>
          <w:szCs w:val="20"/>
        </w:rPr>
        <w:t>descriptor name</w:t>
      </w:r>
      <w:r w:rsidRPr="00A80FDF">
        <w:rPr>
          <w:rFonts w:ascii="Times New Roman" w:eastAsia="Times New Roman" w:hAnsi="Times New Roman" w:cs="Times New Roman"/>
          <w:sz w:val="24"/>
          <w:szCs w:val="24"/>
        </w:rPr>
        <w:t>, which is (in my understanding) a reasonable restriction.</w:t>
      </w:r>
    </w:p>
    <w:p w14:paraId="330BDD62" w14:textId="77777777" w:rsidR="00A80FDF" w:rsidRPr="00A80FDF" w:rsidRDefault="00A80FDF" w:rsidP="00A80FDF">
      <w:pPr>
        <w:widowControl/>
        <w:numPr>
          <w:ilvl w:val="0"/>
          <w:numId w:val="13"/>
        </w:numPr>
        <w:autoSpaceDE/>
        <w:autoSpaceDN/>
        <w:spacing w:before="100" w:beforeAutospacing="1" w:after="100" w:afterAutospacing="1" w:line="230" w:lineRule="atLeast"/>
        <w:contextualSpacing/>
        <w:jc w:val="both"/>
        <w:rPr>
          <w:rFonts w:ascii="Times New Roman" w:eastAsia="Times New Roman" w:hAnsi="Times New Roman" w:cs="Times New Roman"/>
          <w:sz w:val="24"/>
          <w:szCs w:val="24"/>
        </w:rPr>
      </w:pPr>
      <w:r w:rsidRPr="00A80FDF">
        <w:rPr>
          <w:rFonts w:ascii="Times New Roman" w:eastAsia="Times New Roman" w:hAnsi="Times New Roman" w:cs="Times New Roman"/>
          <w:sz w:val="24"/>
          <w:szCs w:val="24"/>
        </w:rPr>
        <w:t xml:space="preserve">This approach of defining the </w:t>
      </w:r>
      <w:proofErr w:type="spellStart"/>
      <w:r w:rsidRPr="00A80FDF">
        <w:rPr>
          <w:rFonts w:ascii="Courier New" w:eastAsia="Times New Roman" w:hAnsi="Courier New" w:cs="Courier New"/>
          <w:sz w:val="20"/>
          <w:szCs w:val="20"/>
        </w:rPr>
        <w:t>SupplementalProperty</w:t>
      </w:r>
      <w:proofErr w:type="spellEnd"/>
      <w:r w:rsidRPr="00A80FDF">
        <w:rPr>
          <w:rFonts w:ascii="Times New Roman" w:eastAsia="Times New Roman" w:hAnsi="Times New Roman" w:cs="Times New Roman"/>
          <w:sz w:val="24"/>
          <w:szCs w:val="24"/>
        </w:rPr>
        <w:t xml:space="preserve"> as "default" is problematic since a packager would not know, whether:</w:t>
      </w:r>
    </w:p>
    <w:p w14:paraId="6938D1C4" w14:textId="77777777" w:rsidR="00A80FDF" w:rsidRPr="00A80FDF" w:rsidRDefault="00A80FDF" w:rsidP="00A80FDF">
      <w:pPr>
        <w:widowControl/>
        <w:numPr>
          <w:ilvl w:val="0"/>
          <w:numId w:val="14"/>
        </w:numPr>
        <w:autoSpaceDE/>
        <w:autoSpaceDN/>
        <w:spacing w:before="100" w:beforeAutospacing="1" w:after="100" w:afterAutospacing="1" w:line="230" w:lineRule="atLeast"/>
        <w:jc w:val="both"/>
        <w:rPr>
          <w:rFonts w:ascii="Times New Roman" w:eastAsia="Times New Roman" w:hAnsi="Times New Roman" w:cs="Times New Roman"/>
          <w:sz w:val="24"/>
          <w:szCs w:val="24"/>
        </w:rPr>
      </w:pPr>
      <w:r w:rsidRPr="00A80FDF">
        <w:rPr>
          <w:rFonts w:ascii="Times New Roman" w:eastAsia="Times New Roman" w:hAnsi="Times New Roman" w:cs="Times New Roman"/>
          <w:sz w:val="24"/>
          <w:szCs w:val="24"/>
        </w:rPr>
        <w:lastRenderedPageBreak/>
        <w:t xml:space="preserve">the respective Kind box is expected to trigger a DASH descriptor (and the kind box being removed from the </w:t>
      </w:r>
      <w:proofErr w:type="spellStart"/>
      <w:r w:rsidRPr="00A80FDF">
        <w:rPr>
          <w:rFonts w:ascii="Times New Roman" w:eastAsia="Times New Roman" w:hAnsi="Times New Roman" w:cs="Times New Roman"/>
          <w:sz w:val="24"/>
          <w:szCs w:val="24"/>
        </w:rPr>
        <w:t>init</w:t>
      </w:r>
      <w:proofErr w:type="spellEnd"/>
      <w:r w:rsidRPr="00A80FDF">
        <w:rPr>
          <w:rFonts w:ascii="Times New Roman" w:eastAsia="Times New Roman" w:hAnsi="Times New Roman" w:cs="Times New Roman"/>
          <w:sz w:val="24"/>
          <w:szCs w:val="24"/>
        </w:rPr>
        <w:t xml:space="preserve"> segment) or</w:t>
      </w:r>
    </w:p>
    <w:p w14:paraId="43D42BE3" w14:textId="77777777" w:rsidR="00A80FDF" w:rsidRPr="00A80FDF" w:rsidRDefault="00A80FDF" w:rsidP="00A80FDF">
      <w:pPr>
        <w:widowControl/>
        <w:numPr>
          <w:ilvl w:val="0"/>
          <w:numId w:val="14"/>
        </w:numPr>
        <w:autoSpaceDE/>
        <w:autoSpaceDN/>
        <w:spacing w:before="100" w:beforeAutospacing="1" w:after="100" w:afterAutospacing="1" w:line="230" w:lineRule="atLeast"/>
        <w:jc w:val="both"/>
        <w:rPr>
          <w:rFonts w:ascii="Times New Roman" w:eastAsia="Times New Roman" w:hAnsi="Times New Roman" w:cs="Times New Roman"/>
          <w:sz w:val="24"/>
          <w:szCs w:val="24"/>
        </w:rPr>
      </w:pPr>
      <w:r w:rsidRPr="00A80FDF">
        <w:rPr>
          <w:rFonts w:ascii="Times New Roman" w:eastAsia="Times New Roman" w:hAnsi="Times New Roman" w:cs="Times New Roman"/>
          <w:sz w:val="24"/>
          <w:szCs w:val="24"/>
        </w:rPr>
        <w:t xml:space="preserve">the kind box shall stay in the </w:t>
      </w:r>
      <w:proofErr w:type="spellStart"/>
      <w:r w:rsidRPr="00A80FDF">
        <w:rPr>
          <w:rFonts w:ascii="Times New Roman" w:eastAsia="Times New Roman" w:hAnsi="Times New Roman" w:cs="Times New Roman"/>
          <w:sz w:val="24"/>
          <w:szCs w:val="24"/>
        </w:rPr>
        <w:t>init</w:t>
      </w:r>
      <w:proofErr w:type="spellEnd"/>
      <w:r w:rsidRPr="00A80FDF">
        <w:rPr>
          <w:rFonts w:ascii="Times New Roman" w:eastAsia="Times New Roman" w:hAnsi="Times New Roman" w:cs="Times New Roman"/>
          <w:sz w:val="24"/>
          <w:szCs w:val="24"/>
        </w:rPr>
        <w:t xml:space="preserve"> segment and is not expected to show up as descriptor</w:t>
      </w:r>
    </w:p>
    <w:p w14:paraId="3DA47B95" w14:textId="77777777" w:rsidR="00A80FDF" w:rsidRPr="00A80FDF" w:rsidRDefault="00A80FDF" w:rsidP="00A80FDF">
      <w:pPr>
        <w:widowControl/>
        <w:autoSpaceDE/>
        <w:autoSpaceDN/>
        <w:spacing w:after="240" w:line="230" w:lineRule="atLeast"/>
        <w:ind w:left="720"/>
        <w:contextualSpacing/>
        <w:jc w:val="both"/>
        <w:rPr>
          <w:rFonts w:ascii="Cambria" w:eastAsia="MS Mincho" w:hAnsi="Cambria" w:cs="Times New Roman"/>
          <w:szCs w:val="20"/>
          <w:lang w:eastAsia="ja-JP"/>
        </w:rPr>
      </w:pPr>
    </w:p>
    <w:p w14:paraId="6A25CDFB" w14:textId="77777777" w:rsidR="00A80FDF" w:rsidRPr="00A80FDF" w:rsidRDefault="00A80FDF" w:rsidP="00A80FDF">
      <w:pPr>
        <w:widowControl/>
        <w:autoSpaceDE/>
        <w:autoSpaceDN/>
        <w:spacing w:after="240" w:line="230" w:lineRule="atLeast"/>
        <w:ind w:left="720"/>
        <w:contextualSpacing/>
        <w:jc w:val="both"/>
        <w:rPr>
          <w:rFonts w:ascii="Cambria" w:eastAsia="MS Mincho" w:hAnsi="Cambria" w:cs="Times New Roman"/>
          <w:szCs w:val="20"/>
          <w:lang w:eastAsia="ja-JP"/>
        </w:rPr>
      </w:pPr>
      <w:r w:rsidRPr="00A80FDF">
        <w:rPr>
          <w:rFonts w:ascii="Cambria" w:eastAsia="MS Mincho" w:hAnsi="Cambria" w:cs="Times New Roman"/>
          <w:szCs w:val="20"/>
          <w:lang w:eastAsia="ja-JP"/>
        </w:rPr>
        <w:t>Defining a "default" per option b as described above would make more sense to me since this does not harm legacy implementations.</w:t>
      </w:r>
    </w:p>
    <w:p w14:paraId="475C01A1" w14:textId="77777777" w:rsidR="00A80FDF" w:rsidRPr="00A80FDF" w:rsidRDefault="00A80FDF" w:rsidP="00A80FDF">
      <w:pPr>
        <w:widowControl/>
        <w:autoSpaceDE/>
        <w:autoSpaceDN/>
        <w:spacing w:after="240" w:line="230" w:lineRule="atLeast"/>
        <w:ind w:left="720"/>
        <w:contextualSpacing/>
        <w:jc w:val="both"/>
        <w:rPr>
          <w:rFonts w:ascii="Cambria" w:eastAsia="MS Mincho" w:hAnsi="Cambria" w:cs="Times New Roman"/>
          <w:szCs w:val="20"/>
          <w:lang w:eastAsia="ja-JP"/>
        </w:rPr>
      </w:pPr>
      <w:r w:rsidRPr="00A80FDF">
        <w:rPr>
          <w:rFonts w:ascii="Cambria" w:eastAsia="MS Mincho" w:hAnsi="Cambria" w:cs="Times New Roman"/>
          <w:szCs w:val="20"/>
          <w:lang w:eastAsia="ja-JP"/>
        </w:rPr>
        <w:t xml:space="preserve">Given that </w:t>
      </w:r>
      <w:proofErr w:type="spellStart"/>
      <w:r w:rsidRPr="00A80FDF">
        <w:rPr>
          <w:rFonts w:ascii="Cambria" w:eastAsia="MS Mincho" w:hAnsi="Cambria" w:cs="Times New Roman"/>
          <w:szCs w:val="20"/>
          <w:lang w:eastAsia="ja-JP"/>
        </w:rPr>
        <w:t>REaP</w:t>
      </w:r>
      <w:proofErr w:type="spellEnd"/>
      <w:r w:rsidRPr="00A80FDF">
        <w:rPr>
          <w:rFonts w:ascii="Cambria" w:eastAsia="MS Mincho" w:hAnsi="Cambria" w:cs="Times New Roman"/>
          <w:szCs w:val="20"/>
          <w:lang w:eastAsia="ja-JP"/>
        </w:rPr>
        <w:t xml:space="preserve"> goes to 2ndDIS, let's capture this issue as note in TuC and put it on our agenda for next meeting as well.</w:t>
      </w:r>
    </w:p>
    <w:p w14:paraId="634BCA15" w14:textId="77777777" w:rsidR="00BC1590" w:rsidRDefault="00BC1590" w:rsidP="0018563E">
      <w:pPr>
        <w:rPr>
          <w:rFonts w:ascii="Times New Roman" w:hAnsi="Times New Roman" w:cs="Times New Roman"/>
          <w:sz w:val="24"/>
        </w:rPr>
      </w:pPr>
    </w:p>
    <w:p w14:paraId="4BFF0C08" w14:textId="77777777" w:rsidR="00373C00" w:rsidRPr="002266BC" w:rsidRDefault="00373C00" w:rsidP="0018563E">
      <w:pPr>
        <w:rPr>
          <w:rFonts w:ascii="Times New Roman" w:hAnsi="Times New Roman" w:cs="Times New Roman"/>
          <w:sz w:val="24"/>
        </w:rPr>
      </w:pPr>
    </w:p>
    <w:p w14:paraId="2E3E7174" w14:textId="44E006A4" w:rsidR="00BC1590" w:rsidRPr="00E1799F" w:rsidRDefault="00390AB3" w:rsidP="00390AB3">
      <w:pPr>
        <w:pStyle w:val="Heading3"/>
        <w:rPr>
          <w:lang w:eastAsia="ja-JP"/>
        </w:rPr>
      </w:pPr>
      <w:bookmarkStart w:id="35" w:name="_Toc172604376"/>
      <w:r w:rsidRPr="00E1799F">
        <w:rPr>
          <w:lang w:eastAsia="ja-JP"/>
        </w:rPr>
        <w:t>Resolution at MPEG#147 (based on m68933</w:t>
      </w:r>
      <w:r w:rsidR="00E1799F" w:rsidRPr="00E1799F">
        <w:rPr>
          <w:lang w:eastAsia="ja-JP"/>
        </w:rPr>
        <w:t xml:space="preserve"> (option3)</w:t>
      </w:r>
      <w:r w:rsidRPr="00E1799F">
        <w:rPr>
          <w:lang w:eastAsia="ja-JP"/>
        </w:rPr>
        <w:t xml:space="preserve"> and m68957)</w:t>
      </w:r>
      <w:bookmarkEnd w:id="35"/>
    </w:p>
    <w:p w14:paraId="2366DCA0" w14:textId="77777777" w:rsidR="00E1799F" w:rsidRPr="00E1799F" w:rsidRDefault="00E1799F" w:rsidP="00E1799F">
      <w:pPr>
        <w:rPr>
          <w:lang w:eastAsia="ja-JP"/>
        </w:rPr>
      </w:pPr>
    </w:p>
    <w:p w14:paraId="58C18AA2" w14:textId="2DADB54C" w:rsidR="00390AB3" w:rsidRPr="0060592B" w:rsidRDefault="00000000" w:rsidP="00390AB3">
      <w:pPr>
        <w:pStyle w:val="ListParagraph"/>
        <w:numPr>
          <w:ilvl w:val="0"/>
          <w:numId w:val="15"/>
        </w:numPr>
        <w:rPr>
          <w:rFonts w:ascii="Times New Roman" w:hAnsi="Times New Roman" w:cs="Times New Roman"/>
          <w:sz w:val="24"/>
        </w:rPr>
      </w:pPr>
      <w:hyperlink r:id="rId18" w:history="1">
        <w:r w:rsidR="00390AB3" w:rsidRPr="0060592B">
          <w:rPr>
            <w:rStyle w:val="Hyperlink"/>
            <w:rFonts w:ascii="Times New Roman" w:hAnsi="Times New Roman" w:cs="Times New Roman"/>
            <w:sz w:val="24"/>
          </w:rPr>
          <w:t>https://git.mpeg.expert/MPEG/Systems/FileFormat/isobmff/-/issues/296</w:t>
        </w:r>
      </w:hyperlink>
    </w:p>
    <w:p w14:paraId="02DC763F" w14:textId="7C10DF6D" w:rsidR="00390AB3" w:rsidRPr="00390AB3" w:rsidRDefault="00000000" w:rsidP="00390AB3">
      <w:pPr>
        <w:pStyle w:val="ListParagraph"/>
        <w:numPr>
          <w:ilvl w:val="0"/>
          <w:numId w:val="15"/>
        </w:numPr>
        <w:rPr>
          <w:rFonts w:ascii="Times New Roman" w:hAnsi="Times New Roman" w:cs="Times New Roman"/>
          <w:sz w:val="24"/>
          <w:lang w:val="en-GB"/>
        </w:rPr>
      </w:pPr>
      <w:hyperlink r:id="rId19" w:history="1">
        <w:r w:rsidR="00390AB3" w:rsidRPr="00390AB3">
          <w:rPr>
            <w:rStyle w:val="Hyperlink"/>
            <w:rFonts w:ascii="Times New Roman" w:hAnsi="Times New Roman" w:cs="Times New Roman"/>
            <w:sz w:val="24"/>
            <w:lang w:val="en-GB"/>
          </w:rPr>
          <w:t>https://git.mpeg.expert/MPEG/Systems/DASH/spec/-/issues/480</w:t>
        </w:r>
      </w:hyperlink>
    </w:p>
    <w:p w14:paraId="0BDDF911" w14:textId="77777777" w:rsidR="00390AB3" w:rsidRDefault="00390AB3">
      <w:pPr>
        <w:rPr>
          <w:rFonts w:ascii="Times New Roman" w:hAnsi="Times New Roman" w:cs="Times New Roman"/>
          <w:sz w:val="24"/>
          <w:lang w:val="en-GB"/>
        </w:rPr>
      </w:pPr>
    </w:p>
    <w:p w14:paraId="33141426" w14:textId="77777777" w:rsidR="00390AB3" w:rsidRDefault="00390AB3">
      <w:pPr>
        <w:rPr>
          <w:rFonts w:ascii="Times New Roman" w:hAnsi="Times New Roman" w:cs="Times New Roman"/>
          <w:sz w:val="24"/>
          <w:lang w:val="en-GB"/>
        </w:rPr>
      </w:pPr>
    </w:p>
    <w:p w14:paraId="6D6BBCCC" w14:textId="408FA465" w:rsidR="00390AB3" w:rsidRPr="002734C7" w:rsidRDefault="00390AB3" w:rsidP="00390AB3">
      <w:pPr>
        <w:rPr>
          <w:i/>
          <w:iCs/>
        </w:rPr>
      </w:pPr>
      <w:r w:rsidRPr="002734C7">
        <w:rPr>
          <w:i/>
          <w:iCs/>
        </w:rPr>
        <w:t xml:space="preserve">Add the following </w:t>
      </w:r>
      <w:r>
        <w:rPr>
          <w:i/>
          <w:iCs/>
        </w:rPr>
        <w:t>text as new Annex to ISO/IEC 23009-1</w:t>
      </w:r>
      <w:r w:rsidRPr="002734C7">
        <w:rPr>
          <w:i/>
          <w:iCs/>
        </w:rPr>
        <w:t>:</w:t>
      </w:r>
    </w:p>
    <w:p w14:paraId="5936C6EF" w14:textId="77777777" w:rsidR="00390AB3" w:rsidRDefault="00390AB3" w:rsidP="00390AB3"/>
    <w:p w14:paraId="01C9D637" w14:textId="77777777" w:rsidR="00E1799F" w:rsidRDefault="00E1799F" w:rsidP="00390AB3"/>
    <w:p w14:paraId="6843F905" w14:textId="35A503E2" w:rsidR="00390AB3" w:rsidRPr="00070F7C" w:rsidRDefault="00390AB3" w:rsidP="00390AB3">
      <w:pPr>
        <w:rPr>
          <w:b/>
          <w:bCs/>
        </w:rPr>
      </w:pPr>
      <w:r w:rsidRPr="00070F7C">
        <w:rPr>
          <w:b/>
          <w:bCs/>
        </w:rPr>
        <w:t xml:space="preserve">X.Y.Z DASH </w:t>
      </w:r>
      <w:r>
        <w:rPr>
          <w:b/>
          <w:bCs/>
        </w:rPr>
        <w:t>Descriptor</w:t>
      </w:r>
      <w:r w:rsidRPr="00070F7C">
        <w:rPr>
          <w:b/>
          <w:bCs/>
        </w:rPr>
        <w:t xml:space="preserve"> signaling</w:t>
      </w:r>
    </w:p>
    <w:p w14:paraId="12B52344" w14:textId="77777777" w:rsidR="00390AB3" w:rsidRDefault="00390AB3" w:rsidP="00390AB3"/>
    <w:p w14:paraId="257A9D29" w14:textId="4DBD53B7" w:rsidR="00390AB3" w:rsidRPr="00F70867" w:rsidRDefault="00390AB3" w:rsidP="00390AB3">
      <w:pPr>
        <w:pStyle w:val="BodyText"/>
        <w:adjustRightInd w:val="0"/>
        <w:rPr>
          <w:rFonts w:eastAsia="MS Mincho"/>
        </w:rPr>
      </w:pPr>
      <w:r w:rsidRPr="00592B24">
        <w:rPr>
          <w:rFonts w:eastAsia="MS Mincho"/>
        </w:rPr>
        <w:t xml:space="preserve">This clause defines a scheme to use the ISOBMFF </w:t>
      </w:r>
      <w:proofErr w:type="spellStart"/>
      <w:r w:rsidRPr="00592B24">
        <w:rPr>
          <w:rStyle w:val="ISOCode"/>
        </w:rPr>
        <w:t>KindBox</w:t>
      </w:r>
      <w:proofErr w:type="spellEnd"/>
      <w:r w:rsidRPr="00592B24">
        <w:rPr>
          <w:rFonts w:eastAsia="MS Mincho"/>
        </w:rPr>
        <w:t xml:space="preserve"> for </w:t>
      </w:r>
      <w:proofErr w:type="spellStart"/>
      <w:r w:rsidRPr="00592B24">
        <w:rPr>
          <w:rFonts w:eastAsia="MS Mincho"/>
        </w:rPr>
        <w:t>signalling</w:t>
      </w:r>
      <w:proofErr w:type="spellEnd"/>
      <w:r w:rsidRPr="00592B24">
        <w:rPr>
          <w:rFonts w:eastAsia="MS Mincho"/>
        </w:rPr>
        <w:t xml:space="preserve"> the DASH descriptors. Such information provides the guidance information for DASH packagers when generat</w:t>
      </w:r>
      <w:r w:rsidRPr="00F70867">
        <w:rPr>
          <w:rFonts w:eastAsia="MS Mincho"/>
        </w:rPr>
        <w:t>ing the DASH manifest</w:t>
      </w:r>
      <w:r w:rsidR="00C52E93">
        <w:rPr>
          <w:rFonts w:eastAsia="MS Mincho"/>
        </w:rPr>
        <w:t xml:space="preserve"> from the received ISOBMFF files</w:t>
      </w:r>
      <w:r w:rsidRPr="00F70867">
        <w:rPr>
          <w:rFonts w:eastAsia="MS Mincho"/>
        </w:rPr>
        <w:t xml:space="preserve">. </w:t>
      </w:r>
    </w:p>
    <w:p w14:paraId="6BEBFBAB" w14:textId="77777777" w:rsidR="00390AB3" w:rsidRPr="00233A12" w:rsidRDefault="00390AB3" w:rsidP="00390AB3">
      <w:pPr>
        <w:pStyle w:val="BodyText"/>
        <w:adjustRightInd w:val="0"/>
        <w:rPr>
          <w:rFonts w:eastAsia="MS Mincho"/>
        </w:rPr>
      </w:pPr>
      <w:r w:rsidRPr="00F70867">
        <w:rPr>
          <w:rFonts w:eastAsia="MS Mincho"/>
        </w:rPr>
        <w:t xml:space="preserve">If used for this purpose, the </w:t>
      </w:r>
      <w:proofErr w:type="spellStart"/>
      <w:r w:rsidRPr="00592B24">
        <w:rPr>
          <w:rStyle w:val="ISOCode"/>
        </w:rPr>
        <w:t>KindBox</w:t>
      </w:r>
      <w:proofErr w:type="spellEnd"/>
      <w:r w:rsidRPr="00F70867">
        <w:rPr>
          <w:rStyle w:val="ISOCode"/>
        </w:rPr>
        <w:t xml:space="preserve"> </w:t>
      </w:r>
      <w:r w:rsidRPr="00F70867">
        <w:rPr>
          <w:rFonts w:eastAsia="MS Mincho"/>
        </w:rPr>
        <w:t>shall carry the following information:</w:t>
      </w:r>
    </w:p>
    <w:p w14:paraId="5722BDCA" w14:textId="77777777" w:rsidR="00390AB3" w:rsidRDefault="00390AB3" w:rsidP="00390AB3">
      <w:pPr>
        <w:pStyle w:val="ListContinue1"/>
        <w:numPr>
          <w:ilvl w:val="0"/>
          <w:numId w:val="16"/>
        </w:num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t>T</w:t>
      </w:r>
      <w:r w:rsidRPr="0048447A">
        <w:t xml:space="preserve">he </w:t>
      </w:r>
      <w:proofErr w:type="spellStart"/>
      <w:r>
        <w:rPr>
          <w:rStyle w:val="ISOCode"/>
        </w:rPr>
        <w:t>schemeURI</w:t>
      </w:r>
      <w:proofErr w:type="spellEnd"/>
      <w:r>
        <w:rPr>
          <w:rFonts w:eastAsia="MS Mincho"/>
          <w:szCs w:val="24"/>
        </w:rPr>
        <w:t xml:space="preserve"> field shall be set to </w:t>
      </w:r>
      <w:r>
        <w:rPr>
          <w:rFonts w:ascii="Courier New" w:hAnsi="Courier New" w:cs="Courier New"/>
        </w:rPr>
        <w:t>“</w:t>
      </w:r>
      <w:r w:rsidRPr="008258CE">
        <w:rPr>
          <w:rStyle w:val="ISOCode"/>
          <w:szCs w:val="20"/>
        </w:rPr>
        <w:t>urn:</w:t>
      </w:r>
      <w:proofErr w:type="gramStart"/>
      <w:r w:rsidRPr="008258CE">
        <w:rPr>
          <w:rStyle w:val="ISOCode"/>
          <w:szCs w:val="20"/>
        </w:rPr>
        <w:t>mpeg:dash</w:t>
      </w:r>
      <w:proofErr w:type="gramEnd"/>
      <w:r w:rsidRPr="008258CE">
        <w:rPr>
          <w:rStyle w:val="ISOCode"/>
          <w:szCs w:val="20"/>
        </w:rPr>
        <w:t>:</w:t>
      </w:r>
      <w:r>
        <w:rPr>
          <w:rStyle w:val="ISOCode"/>
          <w:szCs w:val="20"/>
        </w:rPr>
        <w:t>descriptor</w:t>
      </w:r>
      <w:r w:rsidRPr="008258CE">
        <w:rPr>
          <w:rStyle w:val="ISOCode"/>
          <w:szCs w:val="20"/>
        </w:rPr>
        <w:t>:20</w:t>
      </w:r>
      <w:r>
        <w:rPr>
          <w:rStyle w:val="ISOCode"/>
          <w:szCs w:val="20"/>
        </w:rPr>
        <w:t>25</w:t>
      </w:r>
      <w:r>
        <w:rPr>
          <w:rFonts w:ascii="Courier New" w:hAnsi="Courier New" w:cs="Courier New"/>
        </w:rPr>
        <w:t>”</w:t>
      </w:r>
      <w:r>
        <w:rPr>
          <w:rFonts w:eastAsia="MS Mincho"/>
          <w:szCs w:val="24"/>
        </w:rPr>
        <w:t>.</w:t>
      </w:r>
    </w:p>
    <w:p w14:paraId="6AD7D329" w14:textId="77777777" w:rsidR="00390AB3" w:rsidRDefault="00390AB3" w:rsidP="00390AB3">
      <w:pPr>
        <w:pStyle w:val="ListParagraph"/>
        <w:widowControl/>
        <w:numPr>
          <w:ilvl w:val="0"/>
          <w:numId w:val="16"/>
        </w:numPr>
        <w:autoSpaceDE/>
        <w:autoSpaceDN/>
        <w:contextualSpacing/>
      </w:pPr>
      <w:r>
        <w:t>T</w:t>
      </w:r>
      <w:r w:rsidRPr="0048447A">
        <w:t>he content o</w:t>
      </w:r>
      <w:r>
        <w:t xml:space="preserve">f the </w:t>
      </w:r>
      <w:r w:rsidRPr="003C4A47">
        <w:rPr>
          <w:rFonts w:ascii="Courier New" w:hAnsi="Courier New"/>
        </w:rPr>
        <w:t xml:space="preserve">value </w:t>
      </w:r>
      <w:r>
        <w:t xml:space="preserve">field in the </w:t>
      </w:r>
      <w:proofErr w:type="spellStart"/>
      <w:r w:rsidRPr="003C4A47">
        <w:rPr>
          <w:rFonts w:ascii="Courier New" w:hAnsi="Courier New"/>
        </w:rPr>
        <w:t>KindBox</w:t>
      </w:r>
      <w:proofErr w:type="spellEnd"/>
      <w:r>
        <w:t xml:space="preserve"> shall be formatted according to the subsequent ABNF notation according to IEFT RFC 5234 [</w:t>
      </w:r>
      <w:r w:rsidRPr="003C4A47">
        <w:rPr>
          <w:highlight w:val="yellow"/>
        </w:rPr>
        <w:t>x</w:t>
      </w:r>
      <w:r>
        <w:t xml:space="preserve">] for the </w:t>
      </w:r>
      <w:proofErr w:type="spellStart"/>
      <w:r w:rsidRPr="003C4A47">
        <w:rPr>
          <w:rFonts w:ascii="Courier New" w:hAnsi="Courier New" w:cs="Courier New"/>
        </w:rPr>
        <w:t>KindBoxValueScheme</w:t>
      </w:r>
      <w:proofErr w:type="spellEnd"/>
      <w:r>
        <w:t>, utilizing the following syntax rules defined by IEFT RFC 5234 [</w:t>
      </w:r>
      <w:r w:rsidRPr="003C4A47">
        <w:rPr>
          <w:highlight w:val="yellow"/>
        </w:rPr>
        <w:t>x</w:t>
      </w:r>
      <w:r>
        <w:t>] and RFC 3986 [</w:t>
      </w:r>
      <w:r w:rsidRPr="003C4A47">
        <w:rPr>
          <w:highlight w:val="yellow"/>
        </w:rPr>
        <w:t>x</w:t>
      </w:r>
      <w:r>
        <w:t xml:space="preserve">]: </w:t>
      </w:r>
      <w:r w:rsidRPr="003C4A47">
        <w:rPr>
          <w:rFonts w:ascii="Courier New" w:hAnsi="Courier New"/>
        </w:rPr>
        <w:t xml:space="preserve">URI, </w:t>
      </w:r>
      <w:r>
        <w:rPr>
          <w:rFonts w:ascii="Courier New" w:hAnsi="Courier New"/>
        </w:rPr>
        <w:t>VC</w:t>
      </w:r>
      <w:r w:rsidRPr="003C4A47">
        <w:rPr>
          <w:rFonts w:ascii="Courier New" w:hAnsi="Courier New"/>
        </w:rPr>
        <w:t>HAR, SP, DQUOTE</w:t>
      </w:r>
      <w:r w:rsidRPr="00A8736C">
        <w:t>.</w:t>
      </w:r>
    </w:p>
    <w:p w14:paraId="74CCB17F" w14:textId="77777777" w:rsidR="00390AB3" w:rsidRDefault="00390AB3" w:rsidP="00390AB3"/>
    <w:p w14:paraId="6BC23AAA" w14:textId="77777777" w:rsidR="00390AB3" w:rsidRDefault="00390AB3" w:rsidP="00390AB3">
      <w:pPr>
        <w:rPr>
          <w:rFonts w:eastAsia="MS Mincho"/>
        </w:rPr>
      </w:pPr>
      <w:r w:rsidRPr="00AA6FB6">
        <w:rPr>
          <w:b/>
          <w:bCs/>
        </w:rPr>
        <w:t>Note:</w:t>
      </w:r>
      <w:r>
        <w:t xml:space="preserve"> Other applications, such as storage formats according to 23009-9 (DASH </w:t>
      </w:r>
      <w:proofErr w:type="spellStart"/>
      <w:r>
        <w:t>REaP</w:t>
      </w:r>
      <w:proofErr w:type="spellEnd"/>
      <w:r>
        <w:t xml:space="preserve">) may define different schema used with the </w:t>
      </w:r>
      <w:proofErr w:type="spellStart"/>
      <w:r>
        <w:rPr>
          <w:rStyle w:val="ISOCode"/>
          <w:rFonts w:eastAsia="Calibri"/>
        </w:rPr>
        <w:t>schemeURI</w:t>
      </w:r>
      <w:proofErr w:type="spellEnd"/>
      <w:r>
        <w:rPr>
          <w:rFonts w:eastAsia="MS Mincho"/>
        </w:rPr>
        <w:t xml:space="preserve"> field.</w:t>
      </w:r>
    </w:p>
    <w:p w14:paraId="15516A65" w14:textId="77777777" w:rsidR="00390AB3" w:rsidRDefault="00390AB3" w:rsidP="00390AB3"/>
    <w:p w14:paraId="6F6B680D" w14:textId="77777777" w:rsidR="00390AB3" w:rsidRPr="002734C7" w:rsidRDefault="00390AB3" w:rsidP="00390AB3">
      <w:commentRangeStart w:id="36"/>
      <w:commentRangeStart w:id="37"/>
    </w:p>
    <w:p w14:paraId="06839FE1" w14:textId="77777777" w:rsidR="00390AB3" w:rsidRDefault="00390AB3" w:rsidP="00390AB3">
      <w:pPr>
        <w:keepLines/>
        <w:pBdr>
          <w:top w:val="single" w:sz="4" w:space="1" w:color="auto"/>
          <w:left w:val="single" w:sz="4" w:space="4" w:color="auto"/>
          <w:bottom w:val="single" w:sz="4" w:space="1" w:color="auto"/>
          <w:right w:val="single" w:sz="4" w:space="4" w:color="auto"/>
        </w:pBdr>
        <w:tabs>
          <w:tab w:val="left" w:pos="2520"/>
          <w:tab w:val="left" w:pos="3420"/>
        </w:tabs>
        <w:rPr>
          <w:rFonts w:ascii="Courier New" w:hAnsi="Courier New" w:cs="Courier New"/>
        </w:rPr>
      </w:pPr>
      <w:proofErr w:type="spellStart"/>
      <w:r w:rsidRPr="008B5A0F">
        <w:rPr>
          <w:rFonts w:ascii="Courier New" w:hAnsi="Courier New" w:cs="Courier New"/>
        </w:rPr>
        <w:t>KindBoxValueScheme</w:t>
      </w:r>
      <w:proofErr w:type="spellEnd"/>
      <w:r w:rsidRPr="008B5A0F">
        <w:rPr>
          <w:rFonts w:ascii="Courier New" w:hAnsi="Courier New" w:cs="Courier New"/>
        </w:rPr>
        <w:t xml:space="preserve"> </w:t>
      </w:r>
      <w:r>
        <w:rPr>
          <w:rFonts w:ascii="Courier New" w:hAnsi="Courier New" w:cs="Courier New"/>
        </w:rPr>
        <w:t>= (</w:t>
      </w:r>
      <w:bookmarkStart w:id="38" w:name="_Hlk171512866"/>
      <w:proofErr w:type="spellStart"/>
      <w:r w:rsidRPr="003B3941">
        <w:rPr>
          <w:rFonts w:ascii="Courier New" w:hAnsi="Courier New" w:cs="Courier New"/>
        </w:rPr>
        <w:t>descriptorName</w:t>
      </w:r>
      <w:proofErr w:type="spellEnd"/>
      <w:r>
        <w:rPr>
          <w:rFonts w:ascii="Courier New" w:hAnsi="Courier New" w:cs="Courier New"/>
        </w:rPr>
        <w:t xml:space="preserve"> </w:t>
      </w:r>
      <w:bookmarkEnd w:id="38"/>
      <w:r>
        <w:rPr>
          <w:rFonts w:ascii="Courier New" w:hAnsi="Courier New" w:cs="Courier New"/>
        </w:rPr>
        <w:t xml:space="preserve">SP </w:t>
      </w:r>
      <w:proofErr w:type="spellStart"/>
      <w:r>
        <w:rPr>
          <w:rFonts w:ascii="Courier New" w:hAnsi="Courier New" w:cs="Courier New"/>
        </w:rPr>
        <w:t>descriptor</w:t>
      </w:r>
      <w:r w:rsidRPr="003B3941">
        <w:rPr>
          <w:rFonts w:ascii="Courier New" w:hAnsi="Courier New" w:cs="Courier New"/>
        </w:rPr>
        <w:t>Scheme</w:t>
      </w:r>
      <w:proofErr w:type="spellEnd"/>
      <w:r>
        <w:rPr>
          <w:rFonts w:ascii="Courier New" w:hAnsi="Courier New" w:cs="Courier New"/>
        </w:rPr>
        <w:br/>
      </w:r>
      <w:r>
        <w:rPr>
          <w:rFonts w:ascii="Courier New" w:hAnsi="Courier New" w:cs="Courier New"/>
        </w:rPr>
        <w:tab/>
        <w:t xml:space="preserve">     </w:t>
      </w:r>
      <w:proofErr w:type="gramStart"/>
      <w:r>
        <w:rPr>
          <w:rFonts w:ascii="Courier New" w:hAnsi="Courier New" w:cs="Courier New"/>
        </w:rPr>
        <w:t xml:space="preserve">   </w:t>
      </w:r>
      <w:r w:rsidRPr="003B3941">
        <w:rPr>
          <w:rFonts w:ascii="Courier New" w:hAnsi="Courier New" w:cs="Courier New"/>
        </w:rPr>
        <w:t>[</w:t>
      </w:r>
      <w:proofErr w:type="gramEnd"/>
      <w:r w:rsidRPr="003B3941">
        <w:rPr>
          <w:rFonts w:ascii="Courier New" w:hAnsi="Courier New" w:cs="Courier New"/>
        </w:rPr>
        <w:t xml:space="preserve"> </w:t>
      </w:r>
      <w:r>
        <w:rPr>
          <w:rFonts w:ascii="Courier New" w:hAnsi="Courier New" w:cs="Courier New"/>
        </w:rPr>
        <w:t>SP</w:t>
      </w:r>
      <w:r w:rsidRPr="003B3941">
        <w:rPr>
          <w:rFonts w:ascii="Courier New" w:hAnsi="Courier New" w:cs="Courier New"/>
        </w:rPr>
        <w:t xml:space="preserve"> </w:t>
      </w:r>
      <w:r>
        <w:rPr>
          <w:rFonts w:ascii="Courier New" w:hAnsi="Courier New" w:cs="Courier New"/>
        </w:rPr>
        <w:t xml:space="preserve">“value:” </w:t>
      </w:r>
      <w:proofErr w:type="spellStart"/>
      <w:r w:rsidRPr="003B3941">
        <w:rPr>
          <w:rFonts w:ascii="Courier New" w:hAnsi="Courier New" w:cs="Courier New"/>
        </w:rPr>
        <w:t>descriptor</w:t>
      </w:r>
      <w:r>
        <w:rPr>
          <w:rFonts w:ascii="Courier New" w:hAnsi="Courier New" w:cs="Courier New"/>
        </w:rPr>
        <w:t>Value</w:t>
      </w:r>
      <w:proofErr w:type="spellEnd"/>
      <w:r w:rsidRPr="003B3941">
        <w:rPr>
          <w:rFonts w:ascii="Courier New" w:hAnsi="Courier New" w:cs="Courier New"/>
        </w:rPr>
        <w:t xml:space="preserve"> ]</w:t>
      </w:r>
      <w:r>
        <w:rPr>
          <w:rFonts w:ascii="Courier New" w:hAnsi="Courier New" w:cs="Courier New"/>
        </w:rPr>
        <w:br/>
      </w:r>
      <w:r>
        <w:rPr>
          <w:rFonts w:ascii="Courier New" w:hAnsi="Courier New" w:cs="Courier New"/>
        </w:rPr>
        <w:tab/>
        <w:t xml:space="preserve">        </w:t>
      </w:r>
      <w:r w:rsidRPr="003B3941">
        <w:rPr>
          <w:rFonts w:ascii="Courier New" w:hAnsi="Courier New" w:cs="Courier New"/>
        </w:rPr>
        <w:t xml:space="preserve">[ </w:t>
      </w:r>
      <w:r>
        <w:rPr>
          <w:rFonts w:ascii="Courier New" w:hAnsi="Courier New" w:cs="Courier New"/>
        </w:rPr>
        <w:t>SP</w:t>
      </w:r>
      <w:r w:rsidRPr="003B3941">
        <w:rPr>
          <w:rFonts w:ascii="Courier New" w:hAnsi="Courier New" w:cs="Courier New"/>
        </w:rPr>
        <w:t xml:space="preserve"> </w:t>
      </w:r>
      <w:r>
        <w:rPr>
          <w:rFonts w:ascii="Courier New" w:hAnsi="Courier New" w:cs="Courier New"/>
        </w:rPr>
        <w:t xml:space="preserve">“id:” </w:t>
      </w:r>
      <w:proofErr w:type="spellStart"/>
      <w:r w:rsidRPr="003B3941">
        <w:rPr>
          <w:rFonts w:ascii="Courier New" w:hAnsi="Courier New" w:cs="Courier New"/>
        </w:rPr>
        <w:t>descriptor</w:t>
      </w:r>
      <w:r>
        <w:rPr>
          <w:rFonts w:ascii="Courier New" w:hAnsi="Courier New" w:cs="Courier New"/>
        </w:rPr>
        <w:t>Id</w:t>
      </w:r>
      <w:proofErr w:type="spellEnd"/>
      <w:r w:rsidRPr="003B3941">
        <w:rPr>
          <w:rFonts w:ascii="Courier New" w:hAnsi="Courier New" w:cs="Courier New"/>
        </w:rPr>
        <w:t xml:space="preserve"> ]</w:t>
      </w:r>
      <w:r>
        <w:rPr>
          <w:rFonts w:ascii="Courier New" w:hAnsi="Courier New" w:cs="Courier New"/>
        </w:rPr>
        <w:br/>
      </w:r>
      <w:r>
        <w:rPr>
          <w:rFonts w:ascii="Courier New" w:hAnsi="Courier New" w:cs="Courier New"/>
        </w:rPr>
        <w:tab/>
        <w:t xml:space="preserve">      )</w:t>
      </w:r>
    </w:p>
    <w:p w14:paraId="0299369C" w14:textId="77777777" w:rsidR="00390AB3" w:rsidRDefault="00390AB3" w:rsidP="00390AB3">
      <w:pPr>
        <w:keepLines/>
        <w:pBdr>
          <w:top w:val="single" w:sz="4" w:space="1" w:color="auto"/>
          <w:left w:val="single" w:sz="4" w:space="4" w:color="auto"/>
          <w:bottom w:val="single" w:sz="4" w:space="1" w:color="auto"/>
          <w:right w:val="single" w:sz="4" w:space="4" w:color="auto"/>
        </w:pBdr>
        <w:tabs>
          <w:tab w:val="left" w:pos="2520"/>
          <w:tab w:val="left" w:pos="3420"/>
        </w:tabs>
        <w:rPr>
          <w:rFonts w:ascii="Courier New" w:hAnsi="Courier New" w:cs="Courier New"/>
        </w:rPr>
      </w:pPr>
    </w:p>
    <w:p w14:paraId="4AD0B72B" w14:textId="77777777" w:rsidR="00390AB3" w:rsidRDefault="00390AB3" w:rsidP="00390AB3">
      <w:pPr>
        <w:keepLines/>
        <w:pBdr>
          <w:top w:val="single" w:sz="4" w:space="1" w:color="auto"/>
          <w:left w:val="single" w:sz="4" w:space="4" w:color="auto"/>
          <w:bottom w:val="single" w:sz="4" w:space="1" w:color="auto"/>
          <w:right w:val="single" w:sz="4" w:space="4" w:color="auto"/>
        </w:pBdr>
        <w:tabs>
          <w:tab w:val="left" w:pos="2520"/>
          <w:tab w:val="left" w:pos="3420"/>
        </w:tabs>
        <w:rPr>
          <w:rFonts w:ascii="Courier New" w:hAnsi="Courier New" w:cs="Courier New"/>
        </w:rPr>
      </w:pPr>
      <w:proofErr w:type="spellStart"/>
      <w:r w:rsidRPr="003B3941">
        <w:rPr>
          <w:rFonts w:ascii="Courier New" w:hAnsi="Courier New" w:cs="Courier New"/>
        </w:rPr>
        <w:t>descriptorName</w:t>
      </w:r>
      <w:proofErr w:type="spellEnd"/>
      <w:r>
        <w:rPr>
          <w:rFonts w:ascii="Courier New" w:hAnsi="Courier New" w:cs="Courier New"/>
        </w:rPr>
        <w:tab/>
        <w:t>= 1*VCHAR</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name of XML element</w:t>
      </w:r>
      <w:r>
        <w:rPr>
          <w:rFonts w:ascii="Courier New" w:hAnsi="Courier New" w:cs="Courier New"/>
        </w:rPr>
        <w:t xml:space="preserve"> </w:t>
      </w:r>
      <w:r w:rsidRPr="000B022D">
        <w:rPr>
          <w:rFonts w:ascii="Courier New" w:hAnsi="Courier New" w:cs="Courier New"/>
        </w:rPr>
        <w:t>of type</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w:t>
      </w:r>
      <w:proofErr w:type="spellStart"/>
      <w:r w:rsidRPr="000B022D">
        <w:rPr>
          <w:rFonts w:ascii="Courier New" w:hAnsi="Courier New" w:cs="Courier New"/>
        </w:rPr>
        <w:t>DescriptorType</w:t>
      </w:r>
      <w:proofErr w:type="spellEnd"/>
      <w:r w:rsidRPr="000B022D">
        <w:rPr>
          <w:rFonts w:ascii="Courier New" w:hAnsi="Courier New" w:cs="Courier New"/>
        </w:rPr>
        <w:t>”</w:t>
      </w:r>
      <w:r>
        <w:rPr>
          <w:rFonts w:ascii="Courier New" w:hAnsi="Courier New" w:cs="Courier New"/>
        </w:rPr>
        <w:br/>
      </w:r>
      <w:r>
        <w:rPr>
          <w:rFonts w:ascii="Courier New" w:hAnsi="Courier New" w:cs="Courier New"/>
        </w:rPr>
        <w:tab/>
      </w:r>
      <w:r>
        <w:rPr>
          <w:rFonts w:ascii="Courier New" w:hAnsi="Courier New" w:cs="Courier New"/>
        </w:rPr>
        <w:tab/>
        <w:t>;</w:t>
      </w:r>
      <w:r w:rsidRPr="000B022D">
        <w:rPr>
          <w:rFonts w:ascii="Courier New" w:hAnsi="Courier New" w:cs="Courier New"/>
        </w:rPr>
        <w:t xml:space="preserve"> per ISO/IEC</w:t>
      </w:r>
      <w:r>
        <w:rPr>
          <w:rFonts w:ascii="Courier New" w:hAnsi="Courier New" w:cs="Courier New"/>
        </w:rPr>
        <w:t> </w:t>
      </w:r>
      <w:r w:rsidRPr="000B022D">
        <w:rPr>
          <w:rFonts w:ascii="Courier New" w:hAnsi="Courier New" w:cs="Courier New"/>
        </w:rPr>
        <w:t>23009-1</w:t>
      </w:r>
    </w:p>
    <w:p w14:paraId="440FC4D0" w14:textId="77777777" w:rsidR="00390AB3" w:rsidRPr="003B3941" w:rsidRDefault="00390AB3" w:rsidP="00390AB3">
      <w:pPr>
        <w:keepLines/>
        <w:pBdr>
          <w:top w:val="single" w:sz="4" w:space="1" w:color="auto"/>
          <w:left w:val="single" w:sz="4" w:space="4" w:color="auto"/>
          <w:bottom w:val="single" w:sz="4" w:space="1" w:color="auto"/>
          <w:right w:val="single" w:sz="4" w:space="4" w:color="auto"/>
        </w:pBdr>
        <w:tabs>
          <w:tab w:val="left" w:pos="2520"/>
          <w:tab w:val="left" w:pos="3420"/>
        </w:tabs>
        <w:rPr>
          <w:rFonts w:ascii="Courier New" w:hAnsi="Courier New" w:cs="Courier New"/>
        </w:rPr>
      </w:pPr>
      <w:proofErr w:type="spellStart"/>
      <w:r>
        <w:rPr>
          <w:rFonts w:ascii="Courier New" w:hAnsi="Courier New" w:cs="Courier New"/>
        </w:rPr>
        <w:lastRenderedPageBreak/>
        <w:t>descriptor</w:t>
      </w:r>
      <w:r w:rsidRPr="003B3941">
        <w:rPr>
          <w:rFonts w:ascii="Courier New" w:hAnsi="Courier New" w:cs="Courier New"/>
        </w:rPr>
        <w:t>Scheme</w:t>
      </w:r>
      <w:proofErr w:type="spellEnd"/>
      <w:r w:rsidRPr="003B3941">
        <w:rPr>
          <w:rFonts w:ascii="Courier New" w:hAnsi="Courier New" w:cs="Courier New"/>
        </w:rPr>
        <w:t xml:space="preserve"> </w:t>
      </w:r>
      <w:r>
        <w:rPr>
          <w:rFonts w:ascii="Courier New" w:hAnsi="Courier New" w:cs="Courier New"/>
        </w:rPr>
        <w:tab/>
      </w:r>
      <w:r w:rsidRPr="003B3941">
        <w:rPr>
          <w:rFonts w:ascii="Courier New" w:hAnsi="Courier New" w:cs="Courier New"/>
        </w:rPr>
        <w:t xml:space="preserve">= </w:t>
      </w:r>
      <w:r>
        <w:rPr>
          <w:rFonts w:ascii="Courier New" w:hAnsi="Courier New" w:cs="Courier New"/>
        </w:rPr>
        <w:t>URI</w:t>
      </w:r>
      <w:r>
        <w:rPr>
          <w:rFonts w:ascii="Courier New" w:hAnsi="Courier New" w:cs="Courier New"/>
        </w:rPr>
        <w:br/>
      </w:r>
      <w:r>
        <w:rPr>
          <w:rFonts w:ascii="Courier New" w:hAnsi="Courier New" w:cs="Courier New"/>
        </w:rPr>
        <w:tab/>
      </w:r>
      <w:r>
        <w:rPr>
          <w:rFonts w:ascii="Courier New" w:hAnsi="Courier New" w:cs="Courier New"/>
        </w:rPr>
        <w:tab/>
        <w:t xml:space="preserve">; </w:t>
      </w:r>
      <w:bookmarkStart w:id="39" w:name="_Hlk171512983"/>
      <w:r>
        <w:rPr>
          <w:rFonts w:ascii="Courier New" w:hAnsi="Courier New" w:cs="Courier New"/>
        </w:rPr>
        <w:t>@schemeIdUri attribute assigned</w:t>
      </w:r>
      <w:r>
        <w:rPr>
          <w:rFonts w:ascii="Courier New" w:hAnsi="Courier New" w:cs="Courier New"/>
        </w:rPr>
        <w:br/>
      </w:r>
      <w:r>
        <w:rPr>
          <w:rFonts w:ascii="Courier New" w:hAnsi="Courier New" w:cs="Courier New"/>
        </w:rPr>
        <w:tab/>
      </w:r>
      <w:r>
        <w:rPr>
          <w:rFonts w:ascii="Courier New" w:hAnsi="Courier New" w:cs="Courier New"/>
        </w:rPr>
        <w:tab/>
        <w:t xml:space="preserve">; to an XML element </w:t>
      </w:r>
      <w:bookmarkEnd w:id="39"/>
      <w:r>
        <w:rPr>
          <w:rFonts w:ascii="Courier New" w:hAnsi="Courier New" w:cs="Courier New"/>
        </w:rPr>
        <w:t>of type</w:t>
      </w:r>
      <w:r>
        <w:rPr>
          <w:rFonts w:ascii="Courier New" w:hAnsi="Courier New" w:cs="Courier New"/>
        </w:rPr>
        <w:br/>
      </w:r>
      <w:r>
        <w:rPr>
          <w:rFonts w:ascii="Courier New" w:hAnsi="Courier New" w:cs="Courier New"/>
        </w:rPr>
        <w:tab/>
      </w:r>
      <w:r>
        <w:rPr>
          <w:rFonts w:ascii="Courier New" w:hAnsi="Courier New" w:cs="Courier New"/>
        </w:rPr>
        <w:tab/>
      </w:r>
      <w:proofErr w:type="gramStart"/>
      <w:r>
        <w:rPr>
          <w:rFonts w:ascii="Courier New" w:hAnsi="Courier New" w:cs="Courier New"/>
        </w:rPr>
        <w:t>; ”</w:t>
      </w:r>
      <w:proofErr w:type="spellStart"/>
      <w:r>
        <w:rPr>
          <w:rFonts w:ascii="Courier New" w:hAnsi="Courier New" w:cs="Courier New"/>
        </w:rPr>
        <w:t>DescriptorType</w:t>
      </w:r>
      <w:proofErr w:type="spellEnd"/>
      <w:proofErr w:type="gramEnd"/>
      <w:r>
        <w:rPr>
          <w:rFonts w:ascii="Courier New" w:hAnsi="Courier New" w:cs="Courier New"/>
        </w:rPr>
        <w:t>”</w:t>
      </w:r>
      <w:r w:rsidRPr="00544D6E">
        <w:rPr>
          <w:rFonts w:ascii="Courier New" w:hAnsi="Courier New" w:cs="Courier New"/>
        </w:rPr>
        <w:t xml:space="preserve"> </w:t>
      </w:r>
      <w:r>
        <w:rPr>
          <w:rFonts w:ascii="Courier New" w:hAnsi="Courier New" w:cs="Courier New"/>
        </w:rPr>
        <w:br/>
      </w:r>
      <w:r>
        <w:rPr>
          <w:rFonts w:ascii="Courier New" w:hAnsi="Courier New" w:cs="Courier New"/>
        </w:rPr>
        <w:tab/>
      </w:r>
      <w:r>
        <w:rPr>
          <w:rFonts w:ascii="Courier New" w:hAnsi="Courier New" w:cs="Courier New"/>
        </w:rPr>
        <w:tab/>
        <w:t>; per ISO/IEC 23009-1</w:t>
      </w:r>
      <w:r>
        <w:rPr>
          <w:rFonts w:ascii="Courier New" w:hAnsi="Courier New" w:cs="Courier New"/>
        </w:rPr>
        <w:br/>
      </w:r>
      <w:r>
        <w:rPr>
          <w:rFonts w:ascii="Courier New" w:hAnsi="Courier New" w:cs="Courier New"/>
        </w:rPr>
        <w:tab/>
      </w:r>
      <w:r>
        <w:rPr>
          <w:rFonts w:ascii="Courier New" w:hAnsi="Courier New" w:cs="Courier New"/>
        </w:rPr>
        <w:tab/>
        <w:t>; formatted per IEFT RFC 3986</w:t>
      </w:r>
    </w:p>
    <w:p w14:paraId="2BFE4864" w14:textId="77777777" w:rsidR="00390AB3" w:rsidRDefault="00390AB3" w:rsidP="00390AB3">
      <w:pPr>
        <w:keepLines/>
        <w:pBdr>
          <w:top w:val="single" w:sz="4" w:space="1" w:color="auto"/>
          <w:left w:val="single" w:sz="4" w:space="4" w:color="auto"/>
          <w:bottom w:val="single" w:sz="4" w:space="1" w:color="auto"/>
          <w:right w:val="single" w:sz="4" w:space="4" w:color="auto"/>
        </w:pBdr>
        <w:tabs>
          <w:tab w:val="left" w:pos="2520"/>
          <w:tab w:val="left" w:pos="3420"/>
        </w:tabs>
        <w:rPr>
          <w:rFonts w:ascii="Courier New" w:hAnsi="Courier New" w:cs="Courier New"/>
        </w:rPr>
      </w:pPr>
      <w:proofErr w:type="spellStart"/>
      <w:r w:rsidRPr="003B3941">
        <w:rPr>
          <w:rFonts w:ascii="Courier New" w:hAnsi="Courier New" w:cs="Courier New"/>
        </w:rPr>
        <w:t>descriptor</w:t>
      </w:r>
      <w:r>
        <w:rPr>
          <w:rFonts w:ascii="Courier New" w:hAnsi="Courier New" w:cs="Courier New"/>
        </w:rPr>
        <w:t>Value</w:t>
      </w:r>
      <w:proofErr w:type="spellEnd"/>
      <w:r>
        <w:rPr>
          <w:rFonts w:ascii="Courier New" w:hAnsi="Courier New" w:cs="Courier New"/>
        </w:rPr>
        <w:tab/>
        <w:t xml:space="preserve">= </w:t>
      </w:r>
      <w:r w:rsidRPr="00724EB1">
        <w:rPr>
          <w:rFonts w:ascii="Courier New" w:hAnsi="Courier New" w:cs="Courier New"/>
        </w:rPr>
        <w:t xml:space="preserve">DQUOTE </w:t>
      </w:r>
      <w:r>
        <w:rPr>
          <w:rFonts w:ascii="Courier New" w:hAnsi="Courier New" w:cs="Courier New"/>
        </w:rPr>
        <w:t xml:space="preserve">1*VCHAR </w:t>
      </w:r>
      <w:r w:rsidRPr="00724EB1">
        <w:rPr>
          <w:rFonts w:ascii="Courier New" w:hAnsi="Courier New" w:cs="Courier New"/>
        </w:rPr>
        <w:t>DQUOTE</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w:t>
      </w:r>
      <w:r>
        <w:rPr>
          <w:rFonts w:ascii="Courier New" w:hAnsi="Courier New" w:cs="Courier New"/>
        </w:rPr>
        <w:t>value</w:t>
      </w:r>
      <w:r w:rsidRPr="000B022D">
        <w:rPr>
          <w:rFonts w:ascii="Courier New" w:hAnsi="Courier New" w:cs="Courier New"/>
        </w:rPr>
        <w:t xml:space="preserve"> attribute assigned to an</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XML element of type</w:t>
      </w:r>
      <w:r>
        <w:rPr>
          <w:rFonts w:ascii="Courier New" w:hAnsi="Courier New" w:cs="Courier New"/>
        </w:rPr>
        <w:br/>
      </w:r>
      <w:r>
        <w:rPr>
          <w:rFonts w:ascii="Courier New" w:hAnsi="Courier New" w:cs="Courier New"/>
        </w:rPr>
        <w:tab/>
      </w:r>
      <w:r>
        <w:rPr>
          <w:rFonts w:ascii="Courier New" w:hAnsi="Courier New" w:cs="Courier New"/>
        </w:rPr>
        <w:tab/>
        <w:t>;</w:t>
      </w:r>
      <w:r w:rsidRPr="000B022D">
        <w:rPr>
          <w:rFonts w:ascii="Courier New" w:hAnsi="Courier New" w:cs="Courier New"/>
        </w:rPr>
        <w:t xml:space="preserve"> “</w:t>
      </w:r>
      <w:proofErr w:type="spellStart"/>
      <w:r w:rsidRPr="000B022D">
        <w:rPr>
          <w:rFonts w:ascii="Courier New" w:hAnsi="Courier New" w:cs="Courier New"/>
        </w:rPr>
        <w:t>DescriptorType</w:t>
      </w:r>
      <w:proofErr w:type="spellEnd"/>
      <w:r w:rsidRPr="000B022D">
        <w:rPr>
          <w:rFonts w:ascii="Courier New" w:hAnsi="Courier New" w:cs="Courier New"/>
        </w:rPr>
        <w:t>”</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per ISO/IEC</w:t>
      </w:r>
      <w:r>
        <w:rPr>
          <w:rFonts w:ascii="Courier New" w:hAnsi="Courier New" w:cs="Courier New"/>
        </w:rPr>
        <w:t> </w:t>
      </w:r>
      <w:r w:rsidRPr="000B022D">
        <w:rPr>
          <w:rFonts w:ascii="Courier New" w:hAnsi="Courier New" w:cs="Courier New"/>
        </w:rPr>
        <w:t>23009-1</w:t>
      </w:r>
    </w:p>
    <w:p w14:paraId="552BDC39" w14:textId="77777777" w:rsidR="00390AB3" w:rsidRPr="003B3941" w:rsidRDefault="00390AB3" w:rsidP="00390AB3">
      <w:pPr>
        <w:keepLines/>
        <w:pBdr>
          <w:top w:val="single" w:sz="4" w:space="1" w:color="auto"/>
          <w:left w:val="single" w:sz="4" w:space="4" w:color="auto"/>
          <w:bottom w:val="single" w:sz="4" w:space="1" w:color="auto"/>
          <w:right w:val="single" w:sz="4" w:space="4" w:color="auto"/>
        </w:pBdr>
        <w:tabs>
          <w:tab w:val="left" w:pos="2520"/>
          <w:tab w:val="left" w:pos="3420"/>
        </w:tabs>
        <w:rPr>
          <w:rFonts w:ascii="Courier New" w:hAnsi="Courier New" w:cs="Courier New"/>
        </w:rPr>
      </w:pPr>
      <w:proofErr w:type="spellStart"/>
      <w:r w:rsidRPr="003B3941">
        <w:rPr>
          <w:rFonts w:ascii="Courier New" w:hAnsi="Courier New" w:cs="Courier New"/>
        </w:rPr>
        <w:t>descriptor</w:t>
      </w:r>
      <w:r>
        <w:rPr>
          <w:rFonts w:ascii="Courier New" w:hAnsi="Courier New" w:cs="Courier New"/>
        </w:rPr>
        <w:t>Id</w:t>
      </w:r>
      <w:proofErr w:type="spellEnd"/>
      <w:r>
        <w:rPr>
          <w:rFonts w:ascii="Courier New" w:hAnsi="Courier New" w:cs="Courier New"/>
        </w:rPr>
        <w:tab/>
        <w:t xml:space="preserve">= </w:t>
      </w:r>
      <w:r w:rsidRPr="00724EB1">
        <w:rPr>
          <w:rFonts w:ascii="Courier New" w:hAnsi="Courier New" w:cs="Courier New"/>
        </w:rPr>
        <w:t>DQUOTE</w:t>
      </w:r>
      <w:r>
        <w:rPr>
          <w:rFonts w:ascii="Courier New" w:hAnsi="Courier New" w:cs="Courier New"/>
        </w:rPr>
        <w:t xml:space="preserve"> 1*VCHAR </w:t>
      </w:r>
      <w:r w:rsidRPr="00724EB1">
        <w:rPr>
          <w:rFonts w:ascii="Courier New" w:hAnsi="Courier New" w:cs="Courier New"/>
        </w:rPr>
        <w:t>DQUOTE</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@id attribute assigned to an</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XML element of type</w:t>
      </w:r>
      <w:bookmarkStart w:id="40" w:name="_Hlk171512960"/>
      <w:r>
        <w:rPr>
          <w:rFonts w:ascii="Courier New" w:hAnsi="Courier New" w:cs="Courier New"/>
        </w:rPr>
        <w:br/>
      </w:r>
      <w:r>
        <w:rPr>
          <w:rFonts w:ascii="Courier New" w:hAnsi="Courier New" w:cs="Courier New"/>
        </w:rPr>
        <w:tab/>
      </w:r>
      <w:r>
        <w:rPr>
          <w:rFonts w:ascii="Courier New" w:hAnsi="Courier New" w:cs="Courier New"/>
        </w:rPr>
        <w:tab/>
        <w:t>;</w:t>
      </w:r>
      <w:r w:rsidRPr="000B022D">
        <w:rPr>
          <w:rFonts w:ascii="Courier New" w:hAnsi="Courier New" w:cs="Courier New"/>
        </w:rPr>
        <w:t xml:space="preserve"> </w:t>
      </w:r>
      <w:bookmarkEnd w:id="40"/>
      <w:r w:rsidRPr="000B022D">
        <w:rPr>
          <w:rFonts w:ascii="Courier New" w:hAnsi="Courier New" w:cs="Courier New"/>
        </w:rPr>
        <w:t>“</w:t>
      </w:r>
      <w:proofErr w:type="spellStart"/>
      <w:r w:rsidRPr="000B022D">
        <w:rPr>
          <w:rFonts w:ascii="Courier New" w:hAnsi="Courier New" w:cs="Courier New"/>
        </w:rPr>
        <w:t>DescriptorType</w:t>
      </w:r>
      <w:proofErr w:type="spellEnd"/>
      <w:r w:rsidRPr="000B022D">
        <w:rPr>
          <w:rFonts w:ascii="Courier New" w:hAnsi="Courier New" w:cs="Courier New"/>
        </w:rPr>
        <w:t>”</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per ISO/IEC</w:t>
      </w:r>
      <w:r>
        <w:rPr>
          <w:rFonts w:ascii="Courier New" w:hAnsi="Courier New" w:cs="Courier New"/>
        </w:rPr>
        <w:t> </w:t>
      </w:r>
      <w:r w:rsidRPr="000B022D">
        <w:rPr>
          <w:rFonts w:ascii="Courier New" w:hAnsi="Courier New" w:cs="Courier New"/>
        </w:rPr>
        <w:t>23009-1</w:t>
      </w:r>
      <w:commentRangeEnd w:id="36"/>
      <w:r w:rsidR="00373C00">
        <w:rPr>
          <w:rStyle w:val="CommentReference"/>
          <w:szCs w:val="20"/>
        </w:rPr>
        <w:commentReference w:id="36"/>
      </w:r>
      <w:commentRangeEnd w:id="37"/>
      <w:r w:rsidR="00C52E93">
        <w:rPr>
          <w:rStyle w:val="CommentReference"/>
          <w:szCs w:val="20"/>
        </w:rPr>
        <w:commentReference w:id="37"/>
      </w:r>
    </w:p>
    <w:p w14:paraId="4AE4E808" w14:textId="77777777" w:rsidR="005613C0" w:rsidRDefault="005613C0" w:rsidP="00390AB3">
      <w:pPr>
        <w:rPr>
          <w:b/>
          <w:bCs/>
        </w:rPr>
      </w:pPr>
    </w:p>
    <w:p w14:paraId="208FFA2C" w14:textId="77777777" w:rsidR="005613C0" w:rsidRDefault="005613C0" w:rsidP="00390AB3">
      <w:pPr>
        <w:rPr>
          <w:b/>
          <w:bCs/>
        </w:rPr>
      </w:pPr>
    </w:p>
    <w:p w14:paraId="06807B2B" w14:textId="6B4065D8" w:rsidR="00390AB3" w:rsidRDefault="00390AB3" w:rsidP="00390AB3">
      <w:r w:rsidRPr="001F345B">
        <w:rPr>
          <w:b/>
          <w:bCs/>
        </w:rPr>
        <w:t>Note:</w:t>
      </w:r>
      <w:r>
        <w:t xml:space="preserve"> This ABNF definition does not contain the mandatory null byte termination required by the </w:t>
      </w:r>
      <w:r w:rsidRPr="000067EB">
        <w:rPr>
          <w:rFonts w:ascii="Courier New" w:hAnsi="Courier New" w:cs="Courier New"/>
        </w:rPr>
        <w:t>utf8string</w:t>
      </w:r>
      <w:r>
        <w:t xml:space="preserve"> field.</w:t>
      </w:r>
    </w:p>
    <w:p w14:paraId="0A01DE97" w14:textId="77777777" w:rsidR="00390AB3" w:rsidRDefault="00390AB3" w:rsidP="00390AB3"/>
    <w:p w14:paraId="10F0C5E5" w14:textId="77777777" w:rsidR="00E1799F" w:rsidRDefault="00E1799F" w:rsidP="00390AB3"/>
    <w:p w14:paraId="53BC7DBF" w14:textId="77777777" w:rsidR="00390AB3" w:rsidRPr="00070F7C" w:rsidRDefault="00390AB3" w:rsidP="00390AB3">
      <w:pPr>
        <w:rPr>
          <w:b/>
          <w:bCs/>
        </w:rPr>
      </w:pPr>
      <w:r w:rsidRPr="00070F7C">
        <w:rPr>
          <w:b/>
          <w:bCs/>
        </w:rPr>
        <w:t>X.Y.Z DASH Attribute signaling</w:t>
      </w:r>
    </w:p>
    <w:p w14:paraId="0130FABB" w14:textId="77777777" w:rsidR="00390AB3" w:rsidRDefault="00390AB3" w:rsidP="00390AB3"/>
    <w:p w14:paraId="4F0F9274" w14:textId="77777777" w:rsidR="00390AB3" w:rsidRPr="00F70867" w:rsidRDefault="00390AB3" w:rsidP="00390AB3">
      <w:pPr>
        <w:pStyle w:val="BodyText"/>
        <w:adjustRightInd w:val="0"/>
        <w:rPr>
          <w:rFonts w:eastAsia="MS Mincho"/>
        </w:rPr>
      </w:pPr>
      <w:r w:rsidRPr="00592B24">
        <w:rPr>
          <w:rFonts w:eastAsia="MS Mincho"/>
        </w:rPr>
        <w:t xml:space="preserve">This clause defines a scheme to use the ISOBMFF </w:t>
      </w:r>
      <w:proofErr w:type="spellStart"/>
      <w:r w:rsidRPr="00592B24">
        <w:rPr>
          <w:rStyle w:val="ISOCode"/>
        </w:rPr>
        <w:t>KindBox</w:t>
      </w:r>
      <w:proofErr w:type="spellEnd"/>
      <w:r w:rsidRPr="00592B24">
        <w:rPr>
          <w:rFonts w:eastAsia="MS Mincho"/>
        </w:rPr>
        <w:t xml:space="preserve"> for </w:t>
      </w:r>
      <w:proofErr w:type="spellStart"/>
      <w:r w:rsidRPr="00592B24">
        <w:rPr>
          <w:rFonts w:eastAsia="MS Mincho"/>
        </w:rPr>
        <w:t>signalling</w:t>
      </w:r>
      <w:proofErr w:type="spellEnd"/>
      <w:r w:rsidRPr="00592B24">
        <w:rPr>
          <w:rFonts w:eastAsia="MS Mincho"/>
        </w:rPr>
        <w:t xml:space="preserve"> DASH </w:t>
      </w:r>
      <w:r>
        <w:rPr>
          <w:rFonts w:eastAsia="MS Mincho"/>
        </w:rPr>
        <w:t>attributes</w:t>
      </w:r>
      <w:r w:rsidRPr="00592B24">
        <w:rPr>
          <w:rFonts w:eastAsia="MS Mincho"/>
        </w:rPr>
        <w:t>. Such information provides the guidance information for DASH packagers when generat</w:t>
      </w:r>
      <w:r w:rsidRPr="00F70867">
        <w:rPr>
          <w:rFonts w:eastAsia="MS Mincho"/>
        </w:rPr>
        <w:t>ing the DASH manifest.</w:t>
      </w:r>
    </w:p>
    <w:p w14:paraId="237240AA" w14:textId="77777777" w:rsidR="00390AB3" w:rsidRPr="00233A12" w:rsidRDefault="00390AB3" w:rsidP="00390AB3">
      <w:pPr>
        <w:pStyle w:val="BodyText"/>
        <w:adjustRightInd w:val="0"/>
        <w:rPr>
          <w:rFonts w:eastAsia="MS Mincho"/>
        </w:rPr>
      </w:pPr>
      <w:r w:rsidRPr="00F70867">
        <w:rPr>
          <w:rFonts w:eastAsia="MS Mincho"/>
        </w:rPr>
        <w:t xml:space="preserve">If used for this purpose, the </w:t>
      </w:r>
      <w:proofErr w:type="spellStart"/>
      <w:r w:rsidRPr="00592B24">
        <w:rPr>
          <w:rStyle w:val="ISOCode"/>
        </w:rPr>
        <w:t>KindBox</w:t>
      </w:r>
      <w:proofErr w:type="spellEnd"/>
      <w:r w:rsidRPr="00F70867">
        <w:rPr>
          <w:rStyle w:val="ISOCode"/>
        </w:rPr>
        <w:t xml:space="preserve"> </w:t>
      </w:r>
      <w:r w:rsidRPr="00F70867">
        <w:rPr>
          <w:rFonts w:eastAsia="MS Mincho"/>
        </w:rPr>
        <w:t>shall carry the following information:</w:t>
      </w:r>
    </w:p>
    <w:p w14:paraId="71277480" w14:textId="77777777" w:rsidR="00390AB3" w:rsidRDefault="00390AB3" w:rsidP="00390AB3">
      <w:pPr>
        <w:pStyle w:val="ListContinue1"/>
        <w:numPr>
          <w:ilvl w:val="0"/>
          <w:numId w:val="16"/>
        </w:num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t>T</w:t>
      </w:r>
      <w:r w:rsidRPr="0048447A">
        <w:t xml:space="preserve">he </w:t>
      </w:r>
      <w:proofErr w:type="spellStart"/>
      <w:r>
        <w:rPr>
          <w:rStyle w:val="ISOCode"/>
        </w:rPr>
        <w:t>schemeURI</w:t>
      </w:r>
      <w:proofErr w:type="spellEnd"/>
      <w:r>
        <w:rPr>
          <w:rFonts w:eastAsia="MS Mincho"/>
          <w:szCs w:val="24"/>
        </w:rPr>
        <w:t xml:space="preserve"> field shall be set to </w:t>
      </w:r>
      <w:r>
        <w:rPr>
          <w:rFonts w:ascii="Courier New" w:hAnsi="Courier New" w:cs="Courier New"/>
        </w:rPr>
        <w:t>“</w:t>
      </w:r>
      <w:r w:rsidRPr="008258CE">
        <w:rPr>
          <w:rStyle w:val="ISOCode"/>
          <w:szCs w:val="20"/>
        </w:rPr>
        <w:t>urn:</w:t>
      </w:r>
      <w:proofErr w:type="gramStart"/>
      <w:r w:rsidRPr="008258CE">
        <w:rPr>
          <w:rStyle w:val="ISOCode"/>
          <w:szCs w:val="20"/>
        </w:rPr>
        <w:t>mpeg:dash</w:t>
      </w:r>
      <w:proofErr w:type="gramEnd"/>
      <w:r w:rsidRPr="008258CE">
        <w:rPr>
          <w:rStyle w:val="ISOCode"/>
          <w:szCs w:val="20"/>
        </w:rPr>
        <w:t>:</w:t>
      </w:r>
      <w:r>
        <w:rPr>
          <w:rStyle w:val="ISOCode"/>
          <w:szCs w:val="20"/>
        </w:rPr>
        <w:t>attribute</w:t>
      </w:r>
      <w:r w:rsidRPr="008258CE">
        <w:rPr>
          <w:rStyle w:val="ISOCode"/>
          <w:szCs w:val="20"/>
        </w:rPr>
        <w:t>:20</w:t>
      </w:r>
      <w:r>
        <w:rPr>
          <w:rStyle w:val="ISOCode"/>
          <w:szCs w:val="20"/>
        </w:rPr>
        <w:t>25</w:t>
      </w:r>
      <w:r>
        <w:rPr>
          <w:rFonts w:ascii="Courier New" w:hAnsi="Courier New" w:cs="Courier New"/>
        </w:rPr>
        <w:t>”</w:t>
      </w:r>
      <w:r>
        <w:rPr>
          <w:rFonts w:eastAsia="MS Mincho"/>
          <w:szCs w:val="24"/>
        </w:rPr>
        <w:t>.</w:t>
      </w:r>
    </w:p>
    <w:p w14:paraId="11AD3BED" w14:textId="77777777" w:rsidR="00390AB3" w:rsidRDefault="00390AB3" w:rsidP="00390AB3">
      <w:pPr>
        <w:pStyle w:val="ListParagraph"/>
        <w:widowControl/>
        <w:numPr>
          <w:ilvl w:val="0"/>
          <w:numId w:val="16"/>
        </w:numPr>
        <w:autoSpaceDE/>
        <w:autoSpaceDN/>
        <w:contextualSpacing/>
      </w:pPr>
      <w:r>
        <w:t>T</w:t>
      </w:r>
      <w:r w:rsidRPr="0048447A">
        <w:t>he content o</w:t>
      </w:r>
      <w:r>
        <w:t xml:space="preserve">f the </w:t>
      </w:r>
      <w:r w:rsidRPr="00233A12">
        <w:rPr>
          <w:rFonts w:ascii="Courier New" w:hAnsi="Courier New"/>
        </w:rPr>
        <w:t xml:space="preserve">value </w:t>
      </w:r>
      <w:r>
        <w:t xml:space="preserve">field in the </w:t>
      </w:r>
      <w:proofErr w:type="spellStart"/>
      <w:r w:rsidRPr="00CF312D">
        <w:rPr>
          <w:rFonts w:ascii="Courier New" w:hAnsi="Courier New"/>
        </w:rPr>
        <w:t>KindBox</w:t>
      </w:r>
      <w:proofErr w:type="spellEnd"/>
      <w:r>
        <w:t xml:space="preserve"> shall be formatted according to the subsequent ABNF notation according to IEFT RFC 5234 [</w:t>
      </w:r>
      <w:r w:rsidRPr="00592B24">
        <w:rPr>
          <w:highlight w:val="yellow"/>
        </w:rPr>
        <w:t>x</w:t>
      </w:r>
      <w:r>
        <w:t xml:space="preserve">] for the </w:t>
      </w:r>
      <w:proofErr w:type="spellStart"/>
      <w:r w:rsidRPr="008B5A0F">
        <w:rPr>
          <w:rFonts w:ascii="Courier New" w:hAnsi="Courier New" w:cs="Courier New"/>
        </w:rPr>
        <w:t>KindBox</w:t>
      </w:r>
      <w:r>
        <w:rPr>
          <w:rFonts w:ascii="Courier New" w:hAnsi="Courier New" w:cs="Courier New"/>
        </w:rPr>
        <w:t>Att</w:t>
      </w:r>
      <w:r w:rsidRPr="008B5A0F">
        <w:rPr>
          <w:rFonts w:ascii="Courier New" w:hAnsi="Courier New" w:cs="Courier New"/>
        </w:rPr>
        <w:t>ValScheme</w:t>
      </w:r>
      <w:proofErr w:type="spellEnd"/>
      <w:r>
        <w:t>, utilizing the following syntax rules defined by IEFT RFC 5234 [</w:t>
      </w:r>
      <w:r w:rsidRPr="00592B24">
        <w:rPr>
          <w:highlight w:val="yellow"/>
        </w:rPr>
        <w:t>x</w:t>
      </w:r>
      <w:r>
        <w:t xml:space="preserve">]: </w:t>
      </w:r>
      <w:r>
        <w:rPr>
          <w:rFonts w:ascii="Courier New" w:hAnsi="Courier New"/>
        </w:rPr>
        <w:t>VC</w:t>
      </w:r>
      <w:r w:rsidRPr="00CF312D">
        <w:rPr>
          <w:rFonts w:ascii="Courier New" w:hAnsi="Courier New"/>
        </w:rPr>
        <w:t>HAR</w:t>
      </w:r>
      <w:r w:rsidRPr="00A8736C">
        <w:rPr>
          <w:rFonts w:ascii="Courier New" w:hAnsi="Courier New"/>
        </w:rPr>
        <w:t xml:space="preserve">, </w:t>
      </w:r>
      <w:r w:rsidRPr="00CF312D">
        <w:rPr>
          <w:rFonts w:ascii="Courier New" w:hAnsi="Courier New"/>
        </w:rPr>
        <w:t>SP</w:t>
      </w:r>
      <w:r>
        <w:rPr>
          <w:rFonts w:ascii="Courier New" w:hAnsi="Courier New"/>
        </w:rPr>
        <w:t>,</w:t>
      </w:r>
      <w:r w:rsidRPr="00A8736C">
        <w:rPr>
          <w:rFonts w:ascii="Courier New" w:hAnsi="Courier New"/>
        </w:rPr>
        <w:t xml:space="preserve"> DQUOTE</w:t>
      </w:r>
      <w:r w:rsidRPr="00A8736C">
        <w:t>.</w:t>
      </w:r>
    </w:p>
    <w:p w14:paraId="3DE0BC74" w14:textId="77777777" w:rsidR="00390AB3" w:rsidRDefault="00390AB3" w:rsidP="00390AB3"/>
    <w:p w14:paraId="71AA814F" w14:textId="77777777" w:rsidR="00390AB3" w:rsidRPr="002734C7" w:rsidRDefault="00390AB3" w:rsidP="00390AB3"/>
    <w:p w14:paraId="352FA55E" w14:textId="2CAEB59C" w:rsidR="00390AB3" w:rsidRDefault="00390AB3" w:rsidP="00390AB3">
      <w:pPr>
        <w:tabs>
          <w:tab w:val="left" w:pos="2520"/>
          <w:tab w:val="left" w:pos="3420"/>
        </w:tabs>
        <w:rPr>
          <w:rFonts w:ascii="Courier New" w:hAnsi="Courier New" w:cs="Courier New"/>
        </w:rPr>
      </w:pPr>
      <w:proofErr w:type="spellStart"/>
      <w:r w:rsidRPr="008B5A0F">
        <w:rPr>
          <w:rFonts w:ascii="Courier New" w:hAnsi="Courier New" w:cs="Courier New"/>
        </w:rPr>
        <w:t>KindBox</w:t>
      </w:r>
      <w:r>
        <w:rPr>
          <w:rFonts w:ascii="Courier New" w:hAnsi="Courier New" w:cs="Courier New"/>
        </w:rPr>
        <w:t>Att</w:t>
      </w:r>
      <w:r w:rsidRPr="008B5A0F">
        <w:rPr>
          <w:rFonts w:ascii="Courier New" w:hAnsi="Courier New" w:cs="Courier New"/>
        </w:rPr>
        <w:t>ValScheme</w:t>
      </w:r>
      <w:proofErr w:type="spellEnd"/>
      <w:r w:rsidRPr="008B5A0F">
        <w:rPr>
          <w:rFonts w:ascii="Courier New" w:hAnsi="Courier New" w:cs="Courier New"/>
        </w:rPr>
        <w:t xml:space="preserve"> </w:t>
      </w:r>
      <w:r>
        <w:rPr>
          <w:rFonts w:ascii="Courier New" w:hAnsi="Courier New" w:cs="Courier New"/>
        </w:rPr>
        <w:t xml:space="preserve">= </w:t>
      </w:r>
      <w:commentRangeStart w:id="41"/>
      <w:commentRangeStart w:id="42"/>
      <w:proofErr w:type="gramStart"/>
      <w:r>
        <w:rPr>
          <w:rFonts w:ascii="Courier New" w:hAnsi="Courier New" w:cs="Courier New"/>
        </w:rPr>
        <w:t xml:space="preserve">( </w:t>
      </w:r>
      <w:proofErr w:type="spellStart"/>
      <w:r>
        <w:rPr>
          <w:rFonts w:ascii="Courier New" w:hAnsi="Courier New" w:cs="Courier New"/>
        </w:rPr>
        <w:t>Attribute</w:t>
      </w:r>
      <w:r w:rsidRPr="003B3941">
        <w:rPr>
          <w:rFonts w:ascii="Courier New" w:hAnsi="Courier New" w:cs="Courier New"/>
        </w:rPr>
        <w:t>Name</w:t>
      </w:r>
      <w:proofErr w:type="spellEnd"/>
      <w:proofErr w:type="gramEnd"/>
      <w:r>
        <w:rPr>
          <w:rFonts w:ascii="Courier New" w:hAnsi="Courier New" w:cs="Courier New"/>
        </w:rPr>
        <w:t xml:space="preserve"> </w:t>
      </w:r>
      <w:r>
        <w:rPr>
          <w:rFonts w:ascii="Courier New" w:hAnsi="Courier New" w:cs="Courier New"/>
        </w:rPr>
        <w:br/>
      </w:r>
      <w:r>
        <w:rPr>
          <w:rFonts w:ascii="Courier New" w:hAnsi="Courier New" w:cs="Courier New"/>
        </w:rPr>
        <w:tab/>
        <w:t xml:space="preserve">        [ </w:t>
      </w:r>
      <w:commentRangeStart w:id="43"/>
      <w:commentRangeStart w:id="44"/>
      <w:ins w:id="45" w:author="Schreiner, Stephan" w:date="2024-07-23T05:01:00Z">
        <w:r w:rsidR="00DE61A8" w:rsidRPr="008073FB">
          <w:t>"="</w:t>
        </w:r>
      </w:ins>
      <w:del w:id="46" w:author="Schreiner, Stephan" w:date="2024-07-23T05:01:00Z">
        <w:r w:rsidDel="00DE61A8">
          <w:rPr>
            <w:rFonts w:ascii="Courier New" w:hAnsi="Courier New" w:cs="Courier New"/>
          </w:rPr>
          <w:delText>SP</w:delText>
        </w:r>
      </w:del>
      <w:commentRangeEnd w:id="43"/>
      <w:r w:rsidR="00DE61A8">
        <w:rPr>
          <w:rStyle w:val="CommentReference"/>
          <w:szCs w:val="20"/>
        </w:rPr>
        <w:commentReference w:id="43"/>
      </w:r>
      <w:commentRangeEnd w:id="44"/>
      <w:r w:rsidR="00C52E93">
        <w:rPr>
          <w:rStyle w:val="CommentReference"/>
          <w:szCs w:val="20"/>
        </w:rPr>
        <w:commentReference w:id="44"/>
      </w:r>
      <w:r>
        <w:rPr>
          <w:rFonts w:ascii="Courier New" w:hAnsi="Courier New" w:cs="Courier New"/>
        </w:rPr>
        <w:t xml:space="preserve"> </w:t>
      </w:r>
      <w:r w:rsidRPr="00724EB1">
        <w:rPr>
          <w:rFonts w:ascii="Courier New" w:hAnsi="Courier New" w:cs="Courier New"/>
        </w:rPr>
        <w:t>DQUOTE</w:t>
      </w:r>
      <w:r>
        <w:rPr>
          <w:rFonts w:ascii="Courier New" w:hAnsi="Courier New" w:cs="Courier New"/>
        </w:rPr>
        <w:t xml:space="preserve"> </w:t>
      </w:r>
      <w:proofErr w:type="spellStart"/>
      <w:r>
        <w:rPr>
          <w:rFonts w:ascii="Courier New" w:hAnsi="Courier New" w:cs="Courier New"/>
        </w:rPr>
        <w:t>ValueString</w:t>
      </w:r>
      <w:proofErr w:type="spellEnd"/>
      <w:r>
        <w:rPr>
          <w:rFonts w:ascii="Courier New" w:hAnsi="Courier New" w:cs="Courier New"/>
        </w:rPr>
        <w:t xml:space="preserve"> </w:t>
      </w:r>
      <w:r w:rsidRPr="00724EB1">
        <w:rPr>
          <w:rFonts w:ascii="Courier New" w:hAnsi="Courier New" w:cs="Courier New"/>
        </w:rPr>
        <w:t>DQUOTE</w:t>
      </w:r>
      <w:r>
        <w:rPr>
          <w:rFonts w:ascii="Courier New" w:hAnsi="Courier New" w:cs="Courier New"/>
        </w:rPr>
        <w:t xml:space="preserve"> ] </w:t>
      </w:r>
      <w:r>
        <w:rPr>
          <w:rFonts w:ascii="Courier New" w:hAnsi="Courier New" w:cs="Courier New"/>
        </w:rPr>
        <w:br/>
      </w:r>
      <w:r>
        <w:rPr>
          <w:rFonts w:ascii="Courier New" w:hAnsi="Courier New" w:cs="Courier New"/>
        </w:rPr>
        <w:tab/>
        <w:t xml:space="preserve">     )</w:t>
      </w:r>
      <w:commentRangeEnd w:id="41"/>
      <w:r w:rsidR="00373C00">
        <w:rPr>
          <w:rStyle w:val="CommentReference"/>
          <w:szCs w:val="20"/>
        </w:rPr>
        <w:commentReference w:id="41"/>
      </w:r>
      <w:commentRangeEnd w:id="42"/>
      <w:r w:rsidR="00C52E93">
        <w:rPr>
          <w:rStyle w:val="CommentReference"/>
          <w:szCs w:val="20"/>
        </w:rPr>
        <w:commentReference w:id="42"/>
      </w:r>
    </w:p>
    <w:p w14:paraId="7FE7CFC0" w14:textId="77777777" w:rsidR="00390AB3" w:rsidRDefault="00390AB3" w:rsidP="00390AB3">
      <w:pPr>
        <w:tabs>
          <w:tab w:val="left" w:pos="2520"/>
          <w:tab w:val="left" w:pos="3420"/>
        </w:tabs>
        <w:rPr>
          <w:rFonts w:ascii="Courier New" w:hAnsi="Courier New" w:cs="Courier New"/>
        </w:rPr>
      </w:pPr>
    </w:p>
    <w:p w14:paraId="7B19F953" w14:textId="77777777" w:rsidR="00390AB3" w:rsidRDefault="00390AB3" w:rsidP="00390AB3">
      <w:pPr>
        <w:tabs>
          <w:tab w:val="left" w:pos="2520"/>
          <w:tab w:val="left" w:pos="3420"/>
        </w:tabs>
        <w:rPr>
          <w:rFonts w:ascii="Courier New" w:hAnsi="Courier New" w:cs="Courier New"/>
        </w:rPr>
      </w:pPr>
      <w:proofErr w:type="spellStart"/>
      <w:r>
        <w:rPr>
          <w:rFonts w:ascii="Courier New" w:hAnsi="Courier New" w:cs="Courier New"/>
        </w:rPr>
        <w:t>Attribute</w:t>
      </w:r>
      <w:r w:rsidRPr="003B3941">
        <w:rPr>
          <w:rFonts w:ascii="Courier New" w:hAnsi="Courier New" w:cs="Courier New"/>
        </w:rPr>
        <w:t>Name</w:t>
      </w:r>
      <w:proofErr w:type="spellEnd"/>
      <w:r>
        <w:rPr>
          <w:rFonts w:ascii="Courier New" w:hAnsi="Courier New" w:cs="Courier New"/>
        </w:rPr>
        <w:tab/>
        <w:t>= 1*VCHAR</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name of XML element</w:t>
      </w:r>
      <w:r>
        <w:rPr>
          <w:rFonts w:ascii="Courier New" w:hAnsi="Courier New" w:cs="Courier New"/>
        </w:rPr>
        <w:t xml:space="preserve"> </w:t>
      </w:r>
      <w:r w:rsidRPr="000B022D">
        <w:rPr>
          <w:rFonts w:ascii="Courier New" w:hAnsi="Courier New" w:cs="Courier New"/>
        </w:rPr>
        <w:t>of type</w:t>
      </w:r>
      <w:r>
        <w:rPr>
          <w:rFonts w:ascii="Courier New" w:hAnsi="Courier New" w:cs="Courier New"/>
        </w:rPr>
        <w:br/>
      </w:r>
      <w:r>
        <w:rPr>
          <w:rFonts w:ascii="Courier New" w:hAnsi="Courier New" w:cs="Courier New"/>
        </w:rPr>
        <w:tab/>
      </w:r>
      <w:r>
        <w:rPr>
          <w:rFonts w:ascii="Courier New" w:hAnsi="Courier New" w:cs="Courier New"/>
        </w:rPr>
        <w:tab/>
        <w:t xml:space="preserve">; </w:t>
      </w:r>
      <w:r w:rsidRPr="000B022D">
        <w:rPr>
          <w:rFonts w:ascii="Courier New" w:hAnsi="Courier New" w:cs="Courier New"/>
        </w:rPr>
        <w:t>“</w:t>
      </w:r>
      <w:proofErr w:type="spellStart"/>
      <w:r w:rsidRPr="000B022D">
        <w:rPr>
          <w:rFonts w:ascii="Courier New" w:hAnsi="Courier New" w:cs="Courier New"/>
        </w:rPr>
        <w:t>DescriptorType</w:t>
      </w:r>
      <w:proofErr w:type="spellEnd"/>
      <w:r w:rsidRPr="000B022D">
        <w:rPr>
          <w:rFonts w:ascii="Courier New" w:hAnsi="Courier New" w:cs="Courier New"/>
        </w:rPr>
        <w:t>”</w:t>
      </w:r>
      <w:r>
        <w:rPr>
          <w:rFonts w:ascii="Courier New" w:hAnsi="Courier New" w:cs="Courier New"/>
        </w:rPr>
        <w:br/>
      </w:r>
      <w:r>
        <w:rPr>
          <w:rFonts w:ascii="Courier New" w:hAnsi="Courier New" w:cs="Courier New"/>
        </w:rPr>
        <w:tab/>
      </w:r>
      <w:r>
        <w:rPr>
          <w:rFonts w:ascii="Courier New" w:hAnsi="Courier New" w:cs="Courier New"/>
        </w:rPr>
        <w:tab/>
        <w:t>;</w:t>
      </w:r>
      <w:r w:rsidRPr="000B022D">
        <w:rPr>
          <w:rFonts w:ascii="Courier New" w:hAnsi="Courier New" w:cs="Courier New"/>
        </w:rPr>
        <w:t xml:space="preserve"> per ISO/IEC</w:t>
      </w:r>
      <w:r>
        <w:rPr>
          <w:rFonts w:ascii="Courier New" w:hAnsi="Courier New" w:cs="Courier New"/>
        </w:rPr>
        <w:t> </w:t>
      </w:r>
      <w:r w:rsidRPr="000B022D">
        <w:rPr>
          <w:rFonts w:ascii="Courier New" w:hAnsi="Courier New" w:cs="Courier New"/>
        </w:rPr>
        <w:t>23009-1</w:t>
      </w:r>
    </w:p>
    <w:p w14:paraId="2E7ED9AB" w14:textId="77777777" w:rsidR="00390AB3" w:rsidRPr="003B3941" w:rsidRDefault="00390AB3" w:rsidP="00390AB3">
      <w:pPr>
        <w:tabs>
          <w:tab w:val="left" w:pos="2520"/>
          <w:tab w:val="left" w:pos="3420"/>
        </w:tabs>
        <w:rPr>
          <w:rFonts w:ascii="Courier New" w:hAnsi="Courier New" w:cs="Courier New"/>
        </w:rPr>
      </w:pPr>
      <w:proofErr w:type="spellStart"/>
      <w:r>
        <w:rPr>
          <w:rFonts w:ascii="Courier New" w:hAnsi="Courier New" w:cs="Courier New"/>
        </w:rPr>
        <w:t>ValueString</w:t>
      </w:r>
      <w:proofErr w:type="spellEnd"/>
      <w:r w:rsidRPr="003B3941">
        <w:rPr>
          <w:rFonts w:ascii="Courier New" w:hAnsi="Courier New" w:cs="Courier New"/>
        </w:rPr>
        <w:t xml:space="preserve"> </w:t>
      </w:r>
      <w:r>
        <w:rPr>
          <w:rFonts w:ascii="Courier New" w:hAnsi="Courier New" w:cs="Courier New"/>
        </w:rPr>
        <w:tab/>
      </w:r>
      <w:r w:rsidRPr="003B3941">
        <w:rPr>
          <w:rFonts w:ascii="Courier New" w:hAnsi="Courier New" w:cs="Courier New"/>
        </w:rPr>
        <w:t xml:space="preserve">= </w:t>
      </w:r>
      <w:r>
        <w:rPr>
          <w:rFonts w:ascii="Courier New" w:hAnsi="Courier New" w:cs="Courier New"/>
        </w:rPr>
        <w:t>1*VCHAR</w:t>
      </w:r>
    </w:p>
    <w:p w14:paraId="537139FB" w14:textId="77777777" w:rsidR="00390AB3" w:rsidRDefault="00390AB3" w:rsidP="00390AB3"/>
    <w:p w14:paraId="39CA2940" w14:textId="77777777" w:rsidR="00390AB3" w:rsidRPr="0048447A" w:rsidRDefault="00390AB3" w:rsidP="00390AB3"/>
    <w:p w14:paraId="1B9D58A4" w14:textId="77777777" w:rsidR="00390AB3" w:rsidRDefault="00390AB3" w:rsidP="00390AB3">
      <w:r w:rsidRPr="001F345B">
        <w:rPr>
          <w:b/>
          <w:bCs/>
        </w:rPr>
        <w:t>Note:</w:t>
      </w:r>
      <w:r>
        <w:t xml:space="preserve"> This ABNF definition does not contain the mandatory null byte termination required by the </w:t>
      </w:r>
      <w:r w:rsidRPr="000067EB">
        <w:rPr>
          <w:rFonts w:ascii="Courier New" w:hAnsi="Courier New" w:cs="Courier New"/>
        </w:rPr>
        <w:t>utf8string</w:t>
      </w:r>
      <w:r>
        <w:t xml:space="preserve"> field.</w:t>
      </w:r>
    </w:p>
    <w:p w14:paraId="7E5E3DA0" w14:textId="77777777" w:rsidR="00390AB3" w:rsidRDefault="00390AB3" w:rsidP="00390AB3"/>
    <w:p w14:paraId="006F3038" w14:textId="77777777" w:rsidR="00390AB3" w:rsidRDefault="00390AB3" w:rsidP="00390AB3">
      <w:commentRangeStart w:id="47"/>
      <w:commentRangeStart w:id="48"/>
      <w:r>
        <w:t xml:space="preserve">For </w:t>
      </w:r>
      <w:r w:rsidRPr="0094607F">
        <w:rPr>
          <w:rFonts w:ascii="Courier New" w:hAnsi="Courier New"/>
        </w:rPr>
        <w:t>Representation</w:t>
      </w:r>
      <w:r>
        <w:t xml:space="preserve"> </w:t>
      </w:r>
      <w:commentRangeStart w:id="49"/>
      <w:commentRangeStart w:id="50"/>
      <w:r>
        <w:t xml:space="preserve">and </w:t>
      </w:r>
      <w:proofErr w:type="spellStart"/>
      <w:r w:rsidRPr="0094607F">
        <w:rPr>
          <w:rFonts w:ascii="Courier New" w:hAnsi="Courier New"/>
        </w:rPr>
        <w:t>AdaptationSet</w:t>
      </w:r>
      <w:commentRangeEnd w:id="49"/>
      <w:proofErr w:type="spellEnd"/>
      <w:r w:rsidR="00E1799F">
        <w:rPr>
          <w:rStyle w:val="CommentReference"/>
          <w:szCs w:val="20"/>
        </w:rPr>
        <w:commentReference w:id="49"/>
      </w:r>
      <w:commentRangeEnd w:id="50"/>
      <w:r w:rsidR="00C52E93">
        <w:rPr>
          <w:rStyle w:val="CommentReference"/>
          <w:szCs w:val="20"/>
        </w:rPr>
        <w:commentReference w:id="50"/>
      </w:r>
      <w:r>
        <w:t xml:space="preserve"> elements, the </w:t>
      </w:r>
      <w:proofErr w:type="spellStart"/>
      <w:r w:rsidRPr="0094607F">
        <w:rPr>
          <w:rFonts w:ascii="Courier New" w:hAnsi="Courier New"/>
        </w:rPr>
        <w:t>KindBox</w:t>
      </w:r>
      <w:proofErr w:type="spellEnd"/>
      <w:r>
        <w:t xml:space="preserve"> shall be present in the </w:t>
      </w:r>
      <w:proofErr w:type="spellStart"/>
      <w:r w:rsidRPr="0094607F">
        <w:rPr>
          <w:rFonts w:ascii="Courier New" w:hAnsi="Courier New"/>
        </w:rPr>
        <w:t>MediaBox</w:t>
      </w:r>
      <w:proofErr w:type="spellEnd"/>
      <w:r>
        <w:t xml:space="preserve"> of the respective track, for </w:t>
      </w:r>
      <w:proofErr w:type="spellStart"/>
      <w:r w:rsidRPr="0094607F">
        <w:rPr>
          <w:rFonts w:ascii="Courier New" w:hAnsi="Courier New"/>
        </w:rPr>
        <w:t>Preselections</w:t>
      </w:r>
      <w:proofErr w:type="spellEnd"/>
      <w:r>
        <w:t xml:space="preserve"> in the </w:t>
      </w:r>
      <w:proofErr w:type="spellStart"/>
      <w:r w:rsidRPr="0094607F">
        <w:rPr>
          <w:rFonts w:ascii="Courier New" w:hAnsi="Courier New"/>
        </w:rPr>
        <w:t>PreselectionGroupBox</w:t>
      </w:r>
      <w:proofErr w:type="spellEnd"/>
      <w:r>
        <w:t xml:space="preserve"> and for </w:t>
      </w:r>
      <w:r w:rsidRPr="0094607F">
        <w:rPr>
          <w:rFonts w:ascii="Courier New" w:hAnsi="Courier New"/>
        </w:rPr>
        <w:t>Periods</w:t>
      </w:r>
      <w:r>
        <w:t xml:space="preserve"> in the </w:t>
      </w:r>
      <w:proofErr w:type="spellStart"/>
      <w:r w:rsidRPr="0094607F">
        <w:rPr>
          <w:rFonts w:ascii="Courier New" w:hAnsi="Courier New"/>
        </w:rPr>
        <w:t>MovieBox</w:t>
      </w:r>
      <w:proofErr w:type="spellEnd"/>
      <w:r>
        <w:t>.</w:t>
      </w:r>
    </w:p>
    <w:p w14:paraId="44998905" w14:textId="77777777" w:rsidR="00390AB3" w:rsidRPr="00383196" w:rsidRDefault="00390AB3" w:rsidP="00390AB3">
      <w:r w:rsidRPr="00383196">
        <w:lastRenderedPageBreak/>
        <w:t xml:space="preserve">The presence of a </w:t>
      </w:r>
      <w:proofErr w:type="spellStart"/>
      <w:r w:rsidRPr="00383196">
        <w:rPr>
          <w:rFonts w:ascii="Courier New" w:hAnsi="Courier New"/>
        </w:rPr>
        <w:t>KindBox</w:t>
      </w:r>
      <w:proofErr w:type="spellEnd"/>
      <w:r w:rsidRPr="00383196">
        <w:t xml:space="preserve"> with this identifier present in the </w:t>
      </w:r>
      <w:proofErr w:type="spellStart"/>
      <w:r w:rsidRPr="00383196">
        <w:rPr>
          <w:rFonts w:ascii="Courier New" w:hAnsi="Courier New"/>
        </w:rPr>
        <w:t>schemeURI</w:t>
      </w:r>
      <w:proofErr w:type="spellEnd"/>
      <w:r w:rsidRPr="00383196">
        <w:t xml:space="preserve"> field shall indicate to a DASH packager to add the attribute indicated by the </w:t>
      </w:r>
      <w:r w:rsidRPr="00383196">
        <w:rPr>
          <w:rFonts w:ascii="Courier New" w:hAnsi="Courier New"/>
        </w:rPr>
        <w:t>value</w:t>
      </w:r>
      <w:r w:rsidRPr="00383196">
        <w:t xml:space="preserve"> field </w:t>
      </w:r>
      <w:r>
        <w:t xml:space="preserve">to the parent element </w:t>
      </w:r>
      <w:r w:rsidRPr="00383196">
        <w:t>in the DASH manifest.</w:t>
      </w:r>
    </w:p>
    <w:p w14:paraId="512A52E4" w14:textId="77777777" w:rsidR="00390AB3" w:rsidRDefault="00390AB3" w:rsidP="00390AB3">
      <w:r>
        <w:t xml:space="preserve">Since a </w:t>
      </w:r>
      <w:proofErr w:type="spellStart"/>
      <w:r w:rsidRPr="0094607F">
        <w:rPr>
          <w:rFonts w:ascii="Courier New" w:hAnsi="Courier New"/>
        </w:rPr>
        <w:t>KindBox</w:t>
      </w:r>
      <w:proofErr w:type="spellEnd"/>
      <w:r>
        <w:t xml:space="preserve"> with its </w:t>
      </w:r>
      <w:proofErr w:type="spellStart"/>
      <w:r w:rsidRPr="0094607F">
        <w:rPr>
          <w:rFonts w:ascii="Courier New" w:hAnsi="Courier New"/>
        </w:rPr>
        <w:t>schemeURI</w:t>
      </w:r>
      <w:proofErr w:type="spellEnd"/>
      <w:r>
        <w:t xml:space="preserve"> set to </w:t>
      </w:r>
      <w:r>
        <w:rPr>
          <w:rFonts w:ascii="Courier New" w:hAnsi="Courier New" w:cs="Courier New"/>
        </w:rPr>
        <w:t>“</w:t>
      </w:r>
      <w:r w:rsidRPr="008258CE">
        <w:rPr>
          <w:rStyle w:val="ISOCode"/>
          <w:szCs w:val="20"/>
        </w:rPr>
        <w:t>urn:</w:t>
      </w:r>
      <w:proofErr w:type="gramStart"/>
      <w:r w:rsidRPr="008258CE">
        <w:rPr>
          <w:rStyle w:val="ISOCode"/>
          <w:szCs w:val="20"/>
        </w:rPr>
        <w:t>mpeg:dash</w:t>
      </w:r>
      <w:proofErr w:type="gramEnd"/>
      <w:r w:rsidRPr="008258CE">
        <w:rPr>
          <w:rStyle w:val="ISOCode"/>
          <w:szCs w:val="20"/>
        </w:rPr>
        <w:t>:</w:t>
      </w:r>
      <w:r>
        <w:rPr>
          <w:rStyle w:val="ISOCode"/>
          <w:szCs w:val="20"/>
        </w:rPr>
        <w:t>attribute</w:t>
      </w:r>
      <w:r w:rsidRPr="008258CE">
        <w:rPr>
          <w:rStyle w:val="ISOCode"/>
          <w:szCs w:val="20"/>
        </w:rPr>
        <w:t>:20</w:t>
      </w:r>
      <w:r>
        <w:rPr>
          <w:rStyle w:val="ISOCode"/>
          <w:szCs w:val="20"/>
        </w:rPr>
        <w:t>25</w:t>
      </w:r>
      <w:r>
        <w:rPr>
          <w:rFonts w:ascii="Courier New" w:hAnsi="Courier New" w:cs="Courier New"/>
        </w:rPr>
        <w:t>”</w:t>
      </w:r>
      <w:r>
        <w:t xml:space="preserve"> is intended to guide DASH packagers, players are expected to ignore this box. </w:t>
      </w:r>
      <w:r w:rsidRPr="00383196">
        <w:t xml:space="preserve">Furthermore, the </w:t>
      </w:r>
      <w:proofErr w:type="spellStart"/>
      <w:r w:rsidRPr="00383196">
        <w:rPr>
          <w:rFonts w:ascii="Courier New" w:hAnsi="Courier New"/>
        </w:rPr>
        <w:t>KindBox</w:t>
      </w:r>
      <w:proofErr w:type="spellEnd"/>
      <w:r w:rsidRPr="00383196">
        <w:t xml:space="preserve"> should get removed when a</w:t>
      </w:r>
      <w:r>
        <w:t xml:space="preserve"> creating</w:t>
      </w:r>
      <w:r w:rsidRPr="00383196">
        <w:t xml:space="preserve"> DASH </w:t>
      </w:r>
      <w:r>
        <w:t>segments</w:t>
      </w:r>
      <w:r w:rsidRPr="00383196">
        <w:t>.</w:t>
      </w:r>
      <w:commentRangeEnd w:id="47"/>
      <w:r w:rsidR="00E1799F">
        <w:rPr>
          <w:rStyle w:val="CommentReference"/>
          <w:szCs w:val="20"/>
        </w:rPr>
        <w:commentReference w:id="47"/>
      </w:r>
      <w:commentRangeEnd w:id="48"/>
      <w:r w:rsidR="00C52E93">
        <w:rPr>
          <w:rStyle w:val="CommentReference"/>
          <w:szCs w:val="20"/>
        </w:rPr>
        <w:commentReference w:id="48"/>
      </w:r>
    </w:p>
    <w:p w14:paraId="5FBAE478" w14:textId="77777777" w:rsidR="00390AB3" w:rsidRDefault="00390AB3" w:rsidP="00390AB3"/>
    <w:p w14:paraId="2B75045C" w14:textId="18B185EE" w:rsidR="00390AB3" w:rsidRPr="00390AB3" w:rsidRDefault="00390AB3">
      <w:pPr>
        <w:rPr>
          <w:rFonts w:ascii="Times New Roman" w:hAnsi="Times New Roman" w:cs="Times New Roman"/>
          <w:sz w:val="24"/>
        </w:rPr>
      </w:pPr>
    </w:p>
    <w:sectPr w:rsidR="00390AB3" w:rsidRPr="00390AB3" w:rsidSect="00BC1590">
      <w:headerReference w:type="default" r:id="rId20"/>
      <w:footerReference w:type="default" r:id="rId21"/>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Dimitri Podborski" w:date="2024-02-28T14:05:00Z" w:initials="DP">
    <w:p w14:paraId="11B0FD93" w14:textId="77777777" w:rsidR="00A80FDF" w:rsidRDefault="00A80FDF" w:rsidP="00A80FDF">
      <w:r>
        <w:rPr>
          <w:rStyle w:val="CommentReference"/>
        </w:rPr>
        <w:annotationRef/>
      </w:r>
      <w:r>
        <w:rPr>
          <w:color w:val="000000"/>
        </w:rPr>
        <w:t>What is this one?</w:t>
      </w:r>
    </w:p>
  </w:comment>
  <w:comment w:id="8" w:author="Dimitri Podborski" w:date="2024-02-28T14:06:00Z" w:initials="DP">
    <w:p w14:paraId="4DFCBD21" w14:textId="77777777" w:rsidR="00A80FDF" w:rsidRDefault="00A80FDF" w:rsidP="00A80FDF">
      <w:r>
        <w:rPr>
          <w:rStyle w:val="CommentReference"/>
        </w:rPr>
        <w:annotationRef/>
      </w:r>
      <w:r>
        <w:rPr>
          <w:color w:val="000000"/>
        </w:rPr>
        <w:t>Set?</w:t>
      </w:r>
    </w:p>
  </w:comment>
  <w:comment w:id="36" w:author="Schreiner, Stephan" w:date="2024-07-23T05:11:00Z" w:initials="SS">
    <w:p w14:paraId="7EB78295" w14:textId="77777777" w:rsidR="00E22E16" w:rsidRDefault="00373C00" w:rsidP="00E22E16">
      <w:pPr>
        <w:pStyle w:val="CommentText"/>
      </w:pPr>
      <w:r>
        <w:rPr>
          <w:rStyle w:val="CommentReference"/>
        </w:rPr>
        <w:annotationRef/>
      </w:r>
      <w:r w:rsidR="00E22E16">
        <w:t xml:space="preserve">We want to change this to “complete XML”, per comment </w:t>
      </w:r>
      <w:hyperlink r:id="rId1" w:anchor="note_103361" w:history="1">
        <w:r w:rsidR="00E22E16" w:rsidRPr="00016498">
          <w:rPr>
            <w:rStyle w:val="Hyperlink"/>
          </w:rPr>
          <w:t>https://git.mpeg.expert/MPEG/Systems/FileFormat/isobmff/-/issues/296#note_103361</w:t>
        </w:r>
      </w:hyperlink>
    </w:p>
  </w:comment>
  <w:comment w:id="37" w:author="Iraj (for MPEG#146)" w:date="2024-07-24T22:35:00Z" w:initials="iS">
    <w:p w14:paraId="62976786" w14:textId="77777777" w:rsidR="00AA350B" w:rsidRDefault="00C52E93" w:rsidP="00AA350B">
      <w:pPr>
        <w:pStyle w:val="CommentText"/>
      </w:pPr>
      <w:r>
        <w:rPr>
          <w:rStyle w:val="CommentReference"/>
        </w:rPr>
        <w:annotationRef/>
      </w:r>
      <w:r w:rsidR="00AA350B">
        <w:t>That was the consensus. Does it mean that we just reference the complete descriptor XML snippet in 23009. How do we write ABNF that references the 23009-1 XML snippets?</w:t>
      </w:r>
    </w:p>
  </w:comment>
  <w:comment w:id="43" w:author="Schreiner, Stephan" w:date="2024-07-23T05:01:00Z" w:initials="SS">
    <w:p w14:paraId="5A452E8B" w14:textId="606BA9C4" w:rsidR="00DE61A8" w:rsidRDefault="00DE61A8" w:rsidP="00DE61A8">
      <w:pPr>
        <w:pStyle w:val="CommentText"/>
      </w:pPr>
      <w:r>
        <w:rPr>
          <w:rStyle w:val="CommentReference"/>
        </w:rPr>
        <w:annotationRef/>
      </w:r>
      <w:r>
        <w:t xml:space="preserve">Changed this per </w:t>
      </w:r>
      <w:hyperlink r:id="rId2" w:anchor="note_104138" w:history="1">
        <w:r w:rsidRPr="007F0ACD">
          <w:rPr>
            <w:rStyle w:val="Hyperlink"/>
          </w:rPr>
          <w:t>https://git.mpeg.expert/MPEG/Systems/DASH/spec/-/issues/480#note_104138</w:t>
        </w:r>
      </w:hyperlink>
    </w:p>
  </w:comment>
  <w:comment w:id="44" w:author="Iraj (for MPEG#146)" w:date="2024-07-24T22:39:00Z" w:initials="iS">
    <w:p w14:paraId="2A12A48B" w14:textId="77777777" w:rsidR="00C52E93" w:rsidRDefault="00C52E93" w:rsidP="00C52E93">
      <w:pPr>
        <w:pStyle w:val="CommentText"/>
      </w:pPr>
      <w:r>
        <w:rPr>
          <w:rStyle w:val="CommentReference"/>
        </w:rPr>
        <w:annotationRef/>
      </w:r>
      <w:r>
        <w:t>good</w:t>
      </w:r>
    </w:p>
  </w:comment>
  <w:comment w:id="41" w:author="Schreiner, Stephan" w:date="2024-07-23T05:18:00Z" w:initials="SS">
    <w:p w14:paraId="6D1C21BC" w14:textId="24447BA9" w:rsidR="00E22E16" w:rsidRDefault="00373C00" w:rsidP="00E22E16">
      <w:pPr>
        <w:pStyle w:val="CommentText"/>
      </w:pPr>
      <w:r>
        <w:rPr>
          <w:rStyle w:val="CommentReference"/>
        </w:rPr>
        <w:annotationRef/>
      </w:r>
      <w:r w:rsidR="00E22E16">
        <w:t xml:space="preserve">We want to allow multiple instances of this, per comment </w:t>
      </w:r>
      <w:hyperlink r:id="rId3" w:anchor="note_103335" w:history="1">
        <w:r w:rsidR="00E22E16" w:rsidRPr="00B203FC">
          <w:rPr>
            <w:rStyle w:val="Hyperlink"/>
          </w:rPr>
          <w:t>https://git.mpeg.expert/MPEG/Systems/DASH/spec/-/issues/480#note_103335</w:t>
        </w:r>
      </w:hyperlink>
    </w:p>
  </w:comment>
  <w:comment w:id="42" w:author="Iraj (for MPEG#146)" w:date="2024-07-24T22:38:00Z" w:initials="iS">
    <w:p w14:paraId="5C344CCE" w14:textId="77777777" w:rsidR="00C52E93" w:rsidRDefault="00C52E93" w:rsidP="00C52E93">
      <w:pPr>
        <w:pStyle w:val="CommentText"/>
      </w:pPr>
      <w:r>
        <w:rPr>
          <w:rStyle w:val="CommentReference"/>
        </w:rPr>
        <w:annotationRef/>
      </w:r>
      <w:r>
        <w:t xml:space="preserve">Yes. </w:t>
      </w:r>
    </w:p>
  </w:comment>
  <w:comment w:id="49" w:author="Schreiner, Stephan" w:date="2024-07-23T05:04:00Z" w:initials="SS">
    <w:p w14:paraId="010503D8" w14:textId="6DACDBE4" w:rsidR="00E1799F" w:rsidRDefault="00E1799F" w:rsidP="00E1799F">
      <w:pPr>
        <w:pStyle w:val="CommentText"/>
      </w:pPr>
      <w:r>
        <w:rPr>
          <w:rStyle w:val="CommentReference"/>
        </w:rPr>
        <w:annotationRef/>
      </w:r>
      <w:r>
        <w:t>This is a bug from the original contribution; IMHO this needs to get revised to:</w:t>
      </w:r>
    </w:p>
    <w:p w14:paraId="387130AA" w14:textId="77777777" w:rsidR="00E1799F" w:rsidRDefault="00E1799F" w:rsidP="00E1799F">
      <w:pPr>
        <w:pStyle w:val="CommentText"/>
      </w:pPr>
    </w:p>
    <w:p w14:paraId="6964B044" w14:textId="77777777" w:rsidR="00E1799F" w:rsidRDefault="00E1799F" w:rsidP="00E1799F">
      <w:pPr>
        <w:pStyle w:val="CommentText"/>
      </w:pPr>
      <w:r>
        <w:t>…, for  AdaptationSet elements, the KindBox shall be present in the AdaptiveSwitchingGroupBox, …</w:t>
      </w:r>
    </w:p>
    <w:p w14:paraId="56CB0315" w14:textId="77777777" w:rsidR="00E1799F" w:rsidRDefault="00E1799F" w:rsidP="00E1799F">
      <w:pPr>
        <w:pStyle w:val="CommentText"/>
      </w:pPr>
    </w:p>
    <w:p w14:paraId="35BF6E00" w14:textId="77777777" w:rsidR="00E1799F" w:rsidRDefault="00E1799F" w:rsidP="00E1799F">
      <w:pPr>
        <w:pStyle w:val="CommentText"/>
      </w:pPr>
      <w:r>
        <w:t xml:space="preserve">See </w:t>
      </w:r>
      <w:hyperlink r:id="rId4" w:anchor="note_103393" w:history="1">
        <w:r w:rsidRPr="004E1EB7">
          <w:rPr>
            <w:rStyle w:val="Hyperlink"/>
          </w:rPr>
          <w:t>https://git.mpeg.expert/MPEG/Systems/FileFormat/isobmff/-/issues/296#note_103393</w:t>
        </w:r>
      </w:hyperlink>
    </w:p>
  </w:comment>
  <w:comment w:id="50" w:author="Iraj (for MPEG#146)" w:date="2024-07-24T22:40:00Z" w:initials="iS">
    <w:p w14:paraId="1E50673D" w14:textId="77777777" w:rsidR="00C52E93" w:rsidRDefault="00C52E93" w:rsidP="00C52E93">
      <w:pPr>
        <w:pStyle w:val="CommentText"/>
      </w:pPr>
      <w:r>
        <w:rPr>
          <w:rStyle w:val="CommentReference"/>
        </w:rPr>
        <w:annotationRef/>
      </w:r>
      <w:r>
        <w:t>Yes I agree. We can change it here, or add a note to be corrected. Either way I am fine</w:t>
      </w:r>
    </w:p>
  </w:comment>
  <w:comment w:id="47" w:author="Schreiner, Stephan" w:date="2024-07-23T05:10:00Z" w:initials="SS">
    <w:p w14:paraId="7DCB0504" w14:textId="12489E27" w:rsidR="00E22E16" w:rsidRDefault="00E1799F" w:rsidP="00E22E16">
      <w:pPr>
        <w:pStyle w:val="CommentText"/>
      </w:pPr>
      <w:r>
        <w:rPr>
          <w:rStyle w:val="CommentReference"/>
        </w:rPr>
        <w:annotationRef/>
      </w:r>
      <w:r w:rsidR="00E22E16">
        <w:t>Ed.Note:</w:t>
      </w:r>
      <w:r w:rsidR="00E22E16">
        <w:br/>
        <w:t>We might want to use this text for Descriptors as well, not just attributes.</w:t>
      </w:r>
    </w:p>
  </w:comment>
  <w:comment w:id="48" w:author="Iraj (for MPEG#146)" w:date="2024-07-24T22:41:00Z" w:initials="iS">
    <w:p w14:paraId="4B6B22A7" w14:textId="77777777" w:rsidR="00C52E93" w:rsidRDefault="00C52E93" w:rsidP="00C52E93">
      <w:pPr>
        <w:pStyle w:val="CommentText"/>
      </w:pPr>
      <w:r>
        <w:rPr>
          <w:rStyle w:val="CommentReference"/>
        </w:rPr>
        <w:annotationRef/>
      </w:r>
      <w:r>
        <w:t>Yes, since without this, it is not clear where to put descriptors for adaptation sets, preselections and periods.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B0FD93" w15:done="0"/>
  <w15:commentEx w15:paraId="4DFCBD21" w15:done="0"/>
  <w15:commentEx w15:paraId="7EB78295" w15:done="0"/>
  <w15:commentEx w15:paraId="62976786" w15:paraIdParent="7EB78295" w15:done="0"/>
  <w15:commentEx w15:paraId="5A452E8B" w15:done="0"/>
  <w15:commentEx w15:paraId="2A12A48B" w15:paraIdParent="5A452E8B" w15:done="0"/>
  <w15:commentEx w15:paraId="6D1C21BC" w15:done="0"/>
  <w15:commentEx w15:paraId="5C344CCE" w15:paraIdParent="6D1C21BC" w15:done="0"/>
  <w15:commentEx w15:paraId="35BF6E00" w15:done="0"/>
  <w15:commentEx w15:paraId="1E50673D" w15:paraIdParent="35BF6E00" w15:done="0"/>
  <w15:commentEx w15:paraId="7DCB0504" w15:done="0"/>
  <w15:commentEx w15:paraId="4B6B22A7" w15:paraIdParent="7DCB05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49E3EB" w16cex:dateUtc="2024-02-28T22:05:00Z"/>
  <w16cex:commentExtensible w16cex:durableId="686835A6" w16cex:dateUtc="2024-02-28T22:06:00Z">
    <w16cex:extLst>
      <w16:ext w16:uri="{CE6994B0-6A32-4C9F-8C6B-6E91EDA988CE}">
        <cr:reactions xmlns:cr="http://schemas.microsoft.com/office/comments/2020/reactions">
          <cr:reaction reactionType="1">
            <cr:reactionInfo dateUtc="2024-04-15T21:07:55Z">
              <cr:user userId="Iraj (127-bis-e)" userProvider="None" userName="Iraj (127-bis-e)"/>
            </cr:reactionInfo>
          </cr:reaction>
        </cr:reactions>
      </w16:ext>
    </w16cex:extLst>
  </w16cex:commentExtensible>
  <w16cex:commentExtensible w16cex:durableId="2A49B9FC" w16cex:dateUtc="2024-07-23T09:11:00Z"/>
  <w16cex:commentExtensible w16cex:durableId="7F1818DD" w16cex:dateUtc="2024-07-25T05:35:00Z"/>
  <w16cex:commentExtensible w16cex:durableId="2A49B79F" w16cex:dateUtc="2024-07-23T09:01:00Z"/>
  <w16cex:commentExtensible w16cex:durableId="282EF007" w16cex:dateUtc="2024-07-25T05:39:00Z"/>
  <w16cex:commentExtensible w16cex:durableId="2A49BBB1" w16cex:dateUtc="2024-07-23T09:18:00Z"/>
  <w16cex:commentExtensible w16cex:durableId="574985BD" w16cex:dateUtc="2024-07-25T05:38:00Z"/>
  <w16cex:commentExtensible w16cex:durableId="2A49B868" w16cex:dateUtc="2024-07-23T09:04:00Z"/>
  <w16cex:commentExtensible w16cex:durableId="01659050" w16cex:dateUtc="2024-07-25T05:40:00Z"/>
  <w16cex:commentExtensible w16cex:durableId="2A49B9AA" w16cex:dateUtc="2024-07-23T09:10:00Z"/>
  <w16cex:commentExtensible w16cex:durableId="2CFA1ED5" w16cex:dateUtc="2024-07-25T0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B0FD93" w16cid:durableId="2349E3EB"/>
  <w16cid:commentId w16cid:paraId="4DFCBD21" w16cid:durableId="686835A6"/>
  <w16cid:commentId w16cid:paraId="7EB78295" w16cid:durableId="2A49B9FC"/>
  <w16cid:commentId w16cid:paraId="62976786" w16cid:durableId="7F1818DD"/>
  <w16cid:commentId w16cid:paraId="5A452E8B" w16cid:durableId="2A49B79F"/>
  <w16cid:commentId w16cid:paraId="2A12A48B" w16cid:durableId="282EF007"/>
  <w16cid:commentId w16cid:paraId="6D1C21BC" w16cid:durableId="2A49BBB1"/>
  <w16cid:commentId w16cid:paraId="5C344CCE" w16cid:durableId="574985BD"/>
  <w16cid:commentId w16cid:paraId="35BF6E00" w16cid:durableId="2A49B868"/>
  <w16cid:commentId w16cid:paraId="1E50673D" w16cid:durableId="01659050"/>
  <w16cid:commentId w16cid:paraId="7DCB0504" w16cid:durableId="2A49B9AA"/>
  <w16cid:commentId w16cid:paraId="4B6B22A7" w16cid:durableId="2CFA1E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CBC43" w14:textId="77777777" w:rsidR="00D41E1A" w:rsidRDefault="00D41E1A" w:rsidP="009E784A">
      <w:r>
        <w:separator/>
      </w:r>
    </w:p>
  </w:endnote>
  <w:endnote w:type="continuationSeparator" w:id="0">
    <w:p w14:paraId="2ECF8CEC" w14:textId="77777777" w:rsidR="00D41E1A" w:rsidRDefault="00D41E1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15977" w:rsidRPr="00E0681D" w:rsidRDefault="00E15977"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E4D25" w14:textId="77777777" w:rsidR="00D41E1A" w:rsidRDefault="00D41E1A" w:rsidP="009E784A">
      <w:r>
        <w:separator/>
      </w:r>
    </w:p>
  </w:footnote>
  <w:footnote w:type="continuationSeparator" w:id="0">
    <w:p w14:paraId="20CFA4C0" w14:textId="77777777" w:rsidR="00D41E1A" w:rsidRDefault="00D41E1A"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15977" w:rsidRPr="00E0681D" w:rsidRDefault="00E15977"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A283B"/>
    <w:multiLevelType w:val="hybridMultilevel"/>
    <w:tmpl w:val="306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1218A"/>
    <w:multiLevelType w:val="hybridMultilevel"/>
    <w:tmpl w:val="A3A22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F80976"/>
    <w:multiLevelType w:val="hybridMultilevel"/>
    <w:tmpl w:val="3744B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DA172F"/>
    <w:multiLevelType w:val="hybridMultilevel"/>
    <w:tmpl w:val="81089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4644C9"/>
    <w:multiLevelType w:val="multilevel"/>
    <w:tmpl w:val="EE302D94"/>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8" w15:restartNumberingAfterBreak="0">
    <w:nsid w:val="5CFB5014"/>
    <w:multiLevelType w:val="hybridMultilevel"/>
    <w:tmpl w:val="A8320BCA"/>
    <w:lvl w:ilvl="0" w:tplc="04090001">
      <w:start w:val="1"/>
      <w:numFmt w:val="bullet"/>
      <w:lvlText w:val=""/>
      <w:lvlJc w:val="left"/>
      <w:pPr>
        <w:ind w:left="1119" w:hanging="360"/>
      </w:pPr>
      <w:rPr>
        <w:rFonts w:ascii="Symbol" w:hAnsi="Symbol" w:hint="default"/>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9"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8137E8"/>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C3F0CC9"/>
    <w:multiLevelType w:val="hybridMultilevel"/>
    <w:tmpl w:val="4E2C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62296370">
    <w:abstractNumId w:val="11"/>
  </w:num>
  <w:num w:numId="2" w16cid:durableId="1016157162">
    <w:abstractNumId w:val="12"/>
  </w:num>
  <w:num w:numId="3" w16cid:durableId="540168881">
    <w:abstractNumId w:val="13"/>
  </w:num>
  <w:num w:numId="4" w16cid:durableId="582303157">
    <w:abstractNumId w:val="15"/>
  </w:num>
  <w:num w:numId="5" w16cid:durableId="216741753">
    <w:abstractNumId w:val="5"/>
  </w:num>
  <w:num w:numId="6" w16cid:durableId="1230264140">
    <w:abstractNumId w:val="9"/>
  </w:num>
  <w:num w:numId="7" w16cid:durableId="1333949620">
    <w:abstractNumId w:val="6"/>
  </w:num>
  <w:num w:numId="8" w16cid:durableId="1190295787">
    <w:abstractNumId w:val="0"/>
  </w:num>
  <w:num w:numId="9" w16cid:durableId="887643587">
    <w:abstractNumId w:val="1"/>
  </w:num>
  <w:num w:numId="10" w16cid:durableId="157574173">
    <w:abstractNumId w:val="4"/>
  </w:num>
  <w:num w:numId="11" w16cid:durableId="187721295">
    <w:abstractNumId w:val="14"/>
  </w:num>
  <w:num w:numId="12" w16cid:durableId="3883107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8193833">
    <w:abstractNumId w:val="3"/>
  </w:num>
  <w:num w:numId="14" w16cid:durableId="643856518">
    <w:abstractNumId w:val="7"/>
  </w:num>
  <w:num w:numId="15" w16cid:durableId="1983192483">
    <w:abstractNumId w:val="2"/>
  </w:num>
  <w:num w:numId="16" w16cid:durableId="189696290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rson w15:author="Schreiner, Stephan">
    <w15:presenceInfo w15:providerId="AD" w15:userId="S::sschr@dolby.com::c127d14c-ca55-4dae-ae8e-d7c7ccaad698"/>
  </w15:person>
  <w15:person w15:author="Iraj (for MPEG#146)">
    <w15:presenceInfo w15:providerId="None" w15:userId="Iraj (for MPEG#1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9F0"/>
    <w:rsid w:val="000968DA"/>
    <w:rsid w:val="000C78E6"/>
    <w:rsid w:val="00112F8B"/>
    <w:rsid w:val="0017051E"/>
    <w:rsid w:val="0018563E"/>
    <w:rsid w:val="00195FF0"/>
    <w:rsid w:val="00196997"/>
    <w:rsid w:val="001A778A"/>
    <w:rsid w:val="001D5B52"/>
    <w:rsid w:val="001E18A9"/>
    <w:rsid w:val="002266BC"/>
    <w:rsid w:val="00263789"/>
    <w:rsid w:val="003226C8"/>
    <w:rsid w:val="00373C00"/>
    <w:rsid w:val="00385C5D"/>
    <w:rsid w:val="00390AB3"/>
    <w:rsid w:val="003B0FC6"/>
    <w:rsid w:val="003F4C08"/>
    <w:rsid w:val="004C352E"/>
    <w:rsid w:val="004E45B6"/>
    <w:rsid w:val="004F5473"/>
    <w:rsid w:val="00540DEA"/>
    <w:rsid w:val="005612C2"/>
    <w:rsid w:val="005613C0"/>
    <w:rsid w:val="005C2A51"/>
    <w:rsid w:val="0060592B"/>
    <w:rsid w:val="00622C6C"/>
    <w:rsid w:val="0063127E"/>
    <w:rsid w:val="00651912"/>
    <w:rsid w:val="006D0B40"/>
    <w:rsid w:val="007F537F"/>
    <w:rsid w:val="00804D88"/>
    <w:rsid w:val="00805670"/>
    <w:rsid w:val="008073FB"/>
    <w:rsid w:val="00827179"/>
    <w:rsid w:val="00881CCB"/>
    <w:rsid w:val="008E7795"/>
    <w:rsid w:val="0091052D"/>
    <w:rsid w:val="00954B0D"/>
    <w:rsid w:val="009636E0"/>
    <w:rsid w:val="00980E7B"/>
    <w:rsid w:val="009B09C2"/>
    <w:rsid w:val="009C464E"/>
    <w:rsid w:val="009C5AAC"/>
    <w:rsid w:val="009D5D9F"/>
    <w:rsid w:val="009E784A"/>
    <w:rsid w:val="00A80FDF"/>
    <w:rsid w:val="00AA350B"/>
    <w:rsid w:val="00B10D58"/>
    <w:rsid w:val="00B24CCE"/>
    <w:rsid w:val="00B62642"/>
    <w:rsid w:val="00BA60FC"/>
    <w:rsid w:val="00BC1590"/>
    <w:rsid w:val="00C00EE5"/>
    <w:rsid w:val="00C52E93"/>
    <w:rsid w:val="00C71925"/>
    <w:rsid w:val="00C929BD"/>
    <w:rsid w:val="00C955C7"/>
    <w:rsid w:val="00CB798F"/>
    <w:rsid w:val="00CD36BE"/>
    <w:rsid w:val="00CD7EC3"/>
    <w:rsid w:val="00CF1629"/>
    <w:rsid w:val="00D41E1A"/>
    <w:rsid w:val="00D437AA"/>
    <w:rsid w:val="00D55C9C"/>
    <w:rsid w:val="00D709E9"/>
    <w:rsid w:val="00DE61A8"/>
    <w:rsid w:val="00E15977"/>
    <w:rsid w:val="00E1799F"/>
    <w:rsid w:val="00E22E16"/>
    <w:rsid w:val="00E320F0"/>
    <w:rsid w:val="00E565AB"/>
    <w:rsid w:val="00E843CE"/>
    <w:rsid w:val="00E9507F"/>
    <w:rsid w:val="00E965CC"/>
    <w:rsid w:val="00EA12EF"/>
    <w:rsid w:val="00EF2D59"/>
    <w:rsid w:val="00F03F9B"/>
    <w:rsid w:val="00F1634E"/>
    <w:rsid w:val="00F419DA"/>
    <w:rsid w:val="00F72C1F"/>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2266B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266B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2266B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2266BC"/>
    <w:rPr>
      <w:rFonts w:asciiTheme="majorHAnsi" w:eastAsiaTheme="majorEastAsia" w:hAnsiTheme="majorHAnsi" w:cstheme="majorBidi"/>
      <w:color w:val="243F60" w:themeColor="accent1" w:themeShade="7F"/>
      <w:sz w:val="24"/>
      <w:szCs w:val="24"/>
    </w:rPr>
  </w:style>
  <w:style w:type="character" w:styleId="CommentReference">
    <w:name w:val="annotation reference"/>
    <w:uiPriority w:val="99"/>
    <w:rsid w:val="00A80FDF"/>
    <w:rPr>
      <w:noProof w:val="0"/>
      <w:sz w:val="16"/>
      <w:lang w:val="fr-FR"/>
    </w:rPr>
  </w:style>
  <w:style w:type="table" w:styleId="TableGrid">
    <w:name w:val="Table Grid"/>
    <w:basedOn w:val="TableNormal"/>
    <w:rsid w:val="00A80FDF"/>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80FDF"/>
    <w:pPr>
      <w:spacing w:after="100"/>
    </w:pPr>
  </w:style>
  <w:style w:type="paragraph" w:styleId="TOC2">
    <w:name w:val="toc 2"/>
    <w:basedOn w:val="Normal"/>
    <w:next w:val="Normal"/>
    <w:autoRedefine/>
    <w:uiPriority w:val="39"/>
    <w:unhideWhenUsed/>
    <w:rsid w:val="00A80FDF"/>
    <w:pPr>
      <w:spacing w:after="100"/>
      <w:ind w:left="220"/>
    </w:pPr>
  </w:style>
  <w:style w:type="paragraph" w:styleId="TOC3">
    <w:name w:val="toc 3"/>
    <w:basedOn w:val="Normal"/>
    <w:next w:val="Normal"/>
    <w:autoRedefine/>
    <w:uiPriority w:val="39"/>
    <w:unhideWhenUsed/>
    <w:rsid w:val="00A80FDF"/>
    <w:pPr>
      <w:spacing w:after="100"/>
      <w:ind w:left="440"/>
    </w:pPr>
  </w:style>
  <w:style w:type="character" w:customStyle="1" w:styleId="ListParagraphChar">
    <w:name w:val="List Paragraph Char"/>
    <w:basedOn w:val="DefaultParagraphFont"/>
    <w:link w:val="ListParagraph"/>
    <w:uiPriority w:val="34"/>
    <w:qFormat/>
    <w:locked/>
    <w:rsid w:val="00390AB3"/>
    <w:rPr>
      <w:rFonts w:ascii="Arial" w:eastAsia="Arial" w:hAnsi="Arial" w:cs="Arial"/>
    </w:rPr>
  </w:style>
  <w:style w:type="character" w:customStyle="1" w:styleId="ISOCode">
    <w:name w:val="ISOCode"/>
    <w:basedOn w:val="DefaultParagraphFont"/>
    <w:rsid w:val="00390AB3"/>
    <w:rPr>
      <w:rFonts w:ascii="Courier New" w:eastAsia="SimSun" w:hAnsi="Courier New" w:cs="Courier New" w:hint="default"/>
      <w:b w:val="0"/>
      <w:bCs w:val="0"/>
      <w:i w:val="0"/>
      <w:iCs w:val="0"/>
      <w:sz w:val="22"/>
      <w:szCs w:val="24"/>
      <w:lang w:val="en-GB" w:eastAsia="zh-CN"/>
    </w:rPr>
  </w:style>
  <w:style w:type="paragraph" w:customStyle="1" w:styleId="ListContinue1">
    <w:name w:val="List Continue 1"/>
    <w:basedOn w:val="Normal"/>
    <w:rsid w:val="00390AB3"/>
    <w:pPr>
      <w:widowControl/>
      <w:autoSpaceDE/>
      <w:autoSpaceDN/>
      <w:spacing w:after="240" w:line="240" w:lineRule="atLeast"/>
      <w:ind w:left="403" w:hanging="403"/>
      <w:jc w:val="both"/>
    </w:pPr>
    <w:rPr>
      <w:rFonts w:ascii="Cambria" w:eastAsia="Calibri" w:hAnsi="Cambria" w:cs="Times New Roman"/>
      <w:lang w:val="en-GB"/>
    </w:rPr>
  </w:style>
  <w:style w:type="paragraph" w:styleId="CommentText">
    <w:name w:val="annotation text"/>
    <w:basedOn w:val="Normal"/>
    <w:link w:val="CommentTextChar"/>
    <w:uiPriority w:val="99"/>
    <w:unhideWhenUsed/>
    <w:rsid w:val="00390AB3"/>
    <w:rPr>
      <w:sz w:val="20"/>
      <w:szCs w:val="20"/>
    </w:rPr>
  </w:style>
  <w:style w:type="character" w:customStyle="1" w:styleId="CommentTextChar">
    <w:name w:val="Comment Text Char"/>
    <w:basedOn w:val="DefaultParagraphFont"/>
    <w:link w:val="CommentText"/>
    <w:uiPriority w:val="99"/>
    <w:rsid w:val="00390AB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90AB3"/>
    <w:rPr>
      <w:b/>
      <w:bCs/>
    </w:rPr>
  </w:style>
  <w:style w:type="character" w:customStyle="1" w:styleId="CommentSubjectChar">
    <w:name w:val="Comment Subject Char"/>
    <w:basedOn w:val="CommentTextChar"/>
    <w:link w:val="CommentSubject"/>
    <w:uiPriority w:val="99"/>
    <w:semiHidden/>
    <w:rsid w:val="00390AB3"/>
    <w:rPr>
      <w:rFonts w:ascii="Arial" w:eastAsia="Arial" w:hAnsi="Arial" w:cs="Arial"/>
      <w:b/>
      <w:bCs/>
      <w:sz w:val="20"/>
      <w:szCs w:val="20"/>
    </w:rPr>
  </w:style>
  <w:style w:type="paragraph" w:styleId="Revision">
    <w:name w:val="Revision"/>
    <w:hidden/>
    <w:uiPriority w:val="99"/>
    <w:semiHidden/>
    <w:rsid w:val="00DE61A8"/>
    <w:pPr>
      <w:widowControl/>
      <w:autoSpaceDE/>
      <w:autoSpaceDN/>
    </w:pPr>
    <w:rPr>
      <w:rFonts w:ascii="Arial" w:eastAsia="Arial" w:hAnsi="Arial" w:cs="Arial"/>
    </w:rPr>
  </w:style>
  <w:style w:type="character" w:styleId="FollowedHyperlink">
    <w:name w:val="FollowedHyperlink"/>
    <w:basedOn w:val="DefaultParagraphFont"/>
    <w:uiPriority w:val="99"/>
    <w:semiHidden/>
    <w:unhideWhenUsed/>
    <w:rsid w:val="00C52E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git.mpeg.expert/MPEG/Systems/DASH/spec/-/issues/480" TargetMode="External"/><Relationship Id="rId2" Type="http://schemas.openxmlformats.org/officeDocument/2006/relationships/hyperlink" Target="https://git.mpeg.expert/MPEG/Systems/DASH/spec/-/issues/480" TargetMode="External"/><Relationship Id="rId1" Type="http://schemas.openxmlformats.org/officeDocument/2006/relationships/hyperlink" Target="https://git.mpeg.expert/MPEG/Systems/FileFormat/isobmff/-/issues/296" TargetMode="External"/><Relationship Id="rId4" Type="http://schemas.openxmlformats.org/officeDocument/2006/relationships/hyperlink" Target="https://git.mpeg.expert/MPEG/Systems/FileFormat/isobmff/-/issues/296"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microsoft.com/office/2016/09/relationships/commentsIds" Target="commentsIds.xml"/><Relationship Id="rId18" Type="http://schemas.openxmlformats.org/officeDocument/2006/relationships/hyperlink" Target="https://git.mpeg.expert/MPEG/Systems/FileFormat/isobmff/-/issues/296"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microsoft.com/office/2011/relationships/commentsExtended" Target="commentsExtended.xml"/><Relationship Id="rId17" Type="http://schemas.openxmlformats.org/officeDocument/2006/relationships/hyperlink" Target=".%20https:/git.mpeg.expert/MPEG/Systems/FileFormat/isobmff/-/issues/287" TargetMode="External"/><Relationship Id="rId2" Type="http://schemas.openxmlformats.org/officeDocument/2006/relationships/styles" Target="styles.xml"/><Relationship Id="rId16" Type="http://schemas.openxmlformats.org/officeDocument/2006/relationships/hyperlink" Target="https://git.mpeg.expert/MPEG/Systems/FileFormat/isobmff/-/issues/246"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ms.mpeg.expert/doc_end_user/current_document.php?id=87755&amp;id_meeting=194"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hyperlink" Target="https://git.mpeg.expert/MPEG/Systems/DASH/spec/-/issues/480" TargetMode="External"/><Relationship Id="rId4" Type="http://schemas.openxmlformats.org/officeDocument/2006/relationships/webSettings" Target="webSettings.xml"/><Relationship Id="rId9" Type="http://schemas.openxmlformats.org/officeDocument/2006/relationships/hyperlink" Target="https://mp4ra.org/" TargetMode="External"/><Relationship Id="rId14" Type="http://schemas.microsoft.com/office/2018/08/relationships/commentsExtensible" Target="commentsExtensible.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2542</Words>
  <Characters>14495</Characters>
  <Application>Microsoft Office Word</Application>
  <DocSecurity>0</DocSecurity>
  <Lines>120</Lines>
  <Paragraphs>34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Exploration on alignment of ISOBMFF/DASH/CMAF terminology, concepts and solutions</vt:lpstr>
      <vt:lpstr/>
    </vt:vector>
  </TitlesOfParts>
  <Manager/>
  <Company/>
  <LinksUpToDate>false</LinksUpToDate>
  <CharactersWithSpaces>17003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on alignment of ISOBMFF/DASH/CMAF terminology, concepts and solutions</dc:title>
  <dc:subject/>
  <dc:creator>Stephan Schreiner</dc:creator>
  <cp:keywords/>
  <dc:description/>
  <cp:lastModifiedBy>Schreiner, Stephan</cp:lastModifiedBy>
  <cp:revision>5</cp:revision>
  <dcterms:created xsi:type="dcterms:W3CDTF">2024-07-26T07:30:00Z</dcterms:created>
  <dcterms:modified xsi:type="dcterms:W3CDTF">2024-07-26T07:45:00Z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1303</vt:lpwstr>
  </property>
  <property fmtid="{D5CDD505-2E9C-101B-9397-08002B2CF9AE}" pid="3" name="MDMSNumber">
    <vt:lpwstr>24149</vt:lpwstr>
  </property>
</Properties>
</file>