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5518B7BD" w:rsidR="00CB798F" w:rsidRPr="00F45E55" w:rsidRDefault="00E843CE" w:rsidP="00385C5D">
      <w:pPr>
        <w:pStyle w:val="Title"/>
        <w:tabs>
          <w:tab w:val="left" w:pos="4589"/>
        </w:tabs>
        <w:jc w:val="right"/>
        <w:rPr>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w w:val="115"/>
          <w:sz w:val="28"/>
          <w:szCs w:val="28"/>
          <w:u w:val="thick"/>
          <w:lang w:val="en-CA"/>
        </w:rPr>
        <w:t>ISO/IEC JTC 1/SC</w:t>
      </w:r>
      <w:r w:rsidR="004E45B6" w:rsidRPr="00F45E55">
        <w:rPr>
          <w:spacing w:val="-25"/>
          <w:w w:val="115"/>
          <w:sz w:val="28"/>
          <w:szCs w:val="28"/>
          <w:u w:val="thick"/>
          <w:lang w:val="en-CA"/>
        </w:rPr>
        <w:t xml:space="preserve"> </w:t>
      </w:r>
      <w:r w:rsidR="004E45B6" w:rsidRPr="00F45E55">
        <w:rPr>
          <w:w w:val="115"/>
          <w:sz w:val="28"/>
          <w:szCs w:val="28"/>
          <w:u w:val="thick"/>
          <w:lang w:val="en-CA"/>
        </w:rPr>
        <w:t>29/</w:t>
      </w:r>
      <w:r w:rsidR="00540DEA" w:rsidRPr="00F45E55">
        <w:rPr>
          <w:w w:val="115"/>
          <w:sz w:val="28"/>
          <w:szCs w:val="28"/>
          <w:u w:val="thick"/>
          <w:lang w:val="en-CA"/>
        </w:rPr>
        <w:t>WG 03</w:t>
      </w:r>
      <w:r w:rsidR="00263789" w:rsidRPr="00F45E55">
        <w:rPr>
          <w:w w:val="115"/>
          <w:sz w:val="28"/>
          <w:szCs w:val="28"/>
          <w:u w:val="thick"/>
          <w:lang w:val="en-CA"/>
        </w:rPr>
        <w:t xml:space="preserve"> </w:t>
      </w:r>
      <w:r w:rsidR="00692C53" w:rsidRPr="00F45E55">
        <w:rPr>
          <w:w w:val="115"/>
          <w:sz w:val="48"/>
          <w:szCs w:val="48"/>
          <w:u w:val="thick"/>
          <w:lang w:val="en-CA"/>
        </w:rPr>
        <w:t>N</w:t>
      </w:r>
      <w:r w:rsidR="006A05A2">
        <w:rPr>
          <w:w w:val="115"/>
          <w:sz w:val="48"/>
          <w:szCs w:val="48"/>
          <w:u w:val="thick"/>
          <w:lang w:val="en-CA"/>
        </w:rPr>
        <w:t>12</w:t>
      </w:r>
      <w:r w:rsidR="00A312CF">
        <w:rPr>
          <w:w w:val="115"/>
          <w:sz w:val="48"/>
          <w:szCs w:val="48"/>
          <w:u w:val="thick"/>
          <w:lang w:val="en-CA"/>
        </w:rPr>
        <w:t>99</w:t>
      </w:r>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snapToGrid w:val="0"/>
          <w:lang w:val="en-CA"/>
        </w:rPr>
      </w:pPr>
      <w:r w:rsidRPr="00F45E55">
        <w:rPr>
          <w:b/>
          <w:snapToGrid w:val="0"/>
          <w:lang w:val="en-CA"/>
        </w:rPr>
        <w:t>Document</w:t>
      </w:r>
      <w:r w:rsidRPr="00F45E55">
        <w:rPr>
          <w:b/>
          <w:snapToGrid w:val="0"/>
          <w:spacing w:val="14"/>
          <w:lang w:val="en-CA"/>
        </w:rPr>
        <w:t xml:space="preserve"> </w:t>
      </w:r>
      <w:r w:rsidRPr="00F45E55">
        <w:rPr>
          <w:b/>
          <w:snapToGrid w:val="0"/>
          <w:lang w:val="en-CA"/>
        </w:rPr>
        <w:t>type:</w:t>
      </w:r>
      <w:r w:rsidRPr="00F45E55">
        <w:rPr>
          <w:snapToGrid w:val="0"/>
          <w:lang w:val="en-CA"/>
        </w:rPr>
        <w:tab/>
      </w:r>
      <w:r w:rsidR="00385C5D" w:rsidRPr="00F45E55">
        <w:rPr>
          <w:snapToGrid w:val="0"/>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snapToGrid w:val="0"/>
          <w:lang w:val="en-CA"/>
        </w:rPr>
      </w:pPr>
      <w:r w:rsidRPr="00F45E55">
        <w:rPr>
          <w:b/>
          <w:snapToGrid w:val="0"/>
          <w:lang w:val="en-CA"/>
        </w:rPr>
        <w:t>Title:</w:t>
      </w:r>
      <w:r w:rsidRPr="00F45E55">
        <w:rPr>
          <w:snapToGrid w:val="0"/>
          <w:lang w:val="en-CA"/>
        </w:rPr>
        <w:tab/>
      </w:r>
      <w:r w:rsidR="004C352E" w:rsidRPr="00F45E55">
        <w:rPr>
          <w:snapToGrid w:val="0"/>
          <w:lang w:val="en-CA"/>
        </w:rPr>
        <w:fldChar w:fldCharType="begin"/>
      </w:r>
      <w:r w:rsidR="004C352E" w:rsidRPr="00F45E55">
        <w:rPr>
          <w:snapToGrid w:val="0"/>
          <w:lang w:val="en-CA"/>
        </w:rPr>
        <w:instrText xml:space="preserve"> TITLE  \* MERGEFORMAT </w:instrText>
      </w:r>
      <w:r w:rsidR="004C352E" w:rsidRPr="00F45E55">
        <w:rPr>
          <w:snapToGrid w:val="0"/>
          <w:lang w:val="en-CA"/>
        </w:rPr>
        <w:fldChar w:fldCharType="separate"/>
      </w:r>
      <w:r w:rsidR="005F38AE" w:rsidRPr="00F45E55">
        <w:rPr>
          <w:snapToGrid w:val="0"/>
          <w:lang w:val="en-CA"/>
        </w:rPr>
        <w:t>Technology under Consideration on ISO/IEC 23008-12</w:t>
      </w:r>
      <w:r w:rsidR="004C352E" w:rsidRPr="00F45E55">
        <w:rPr>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snapToGrid w:val="0"/>
          <w:lang w:val="en-CA"/>
        </w:rPr>
      </w:pPr>
      <w:r w:rsidRPr="00F45E55">
        <w:rPr>
          <w:b/>
          <w:snapToGrid w:val="0"/>
          <w:lang w:val="en-CA"/>
        </w:rPr>
        <w:t>Status:</w:t>
      </w:r>
      <w:r w:rsidRPr="00F45E55">
        <w:rPr>
          <w:snapToGrid w:val="0"/>
          <w:lang w:val="en-CA"/>
        </w:rPr>
        <w:tab/>
      </w:r>
      <w:r w:rsidR="00385C5D" w:rsidRPr="00F45E55">
        <w:rPr>
          <w:snapToGrid w:val="0"/>
          <w:lang w:val="en-CA"/>
        </w:rPr>
        <w:t>Approved</w:t>
      </w:r>
    </w:p>
    <w:p w14:paraId="1718C661" w14:textId="7631E741" w:rsidR="00CB798F" w:rsidRPr="00F45E55" w:rsidRDefault="004E45B6" w:rsidP="004C352E">
      <w:pPr>
        <w:tabs>
          <w:tab w:val="left" w:pos="3099"/>
        </w:tabs>
        <w:spacing w:before="240"/>
        <w:ind w:left="104"/>
        <w:rPr>
          <w:snapToGrid w:val="0"/>
          <w:lang w:val="en-CA"/>
        </w:rPr>
      </w:pPr>
      <w:r w:rsidRPr="00F45E55">
        <w:rPr>
          <w:b/>
          <w:snapToGrid w:val="0"/>
          <w:lang w:val="en-CA"/>
        </w:rPr>
        <w:t>Date</w:t>
      </w:r>
      <w:r w:rsidRPr="00F45E55">
        <w:rPr>
          <w:b/>
          <w:snapToGrid w:val="0"/>
          <w:spacing w:val="-16"/>
          <w:lang w:val="en-CA"/>
        </w:rPr>
        <w:t xml:space="preserve"> </w:t>
      </w:r>
      <w:r w:rsidRPr="00F45E55">
        <w:rPr>
          <w:b/>
          <w:snapToGrid w:val="0"/>
          <w:lang w:val="en-CA"/>
        </w:rPr>
        <w:t>of</w:t>
      </w:r>
      <w:r w:rsidRPr="00F45E55">
        <w:rPr>
          <w:b/>
          <w:snapToGrid w:val="0"/>
          <w:spacing w:val="-16"/>
          <w:lang w:val="en-CA"/>
        </w:rPr>
        <w:t xml:space="preserve"> </w:t>
      </w:r>
      <w:r w:rsidRPr="00F45E55">
        <w:rPr>
          <w:b/>
          <w:snapToGrid w:val="0"/>
          <w:lang w:val="en-CA"/>
        </w:rPr>
        <w:t>document:</w:t>
      </w:r>
      <w:r w:rsidRPr="00F45E55">
        <w:rPr>
          <w:snapToGrid w:val="0"/>
          <w:lang w:val="en-CA"/>
        </w:rPr>
        <w:tab/>
      </w:r>
      <w:r w:rsidR="00E24351" w:rsidRPr="00F45E55">
        <w:rPr>
          <w:snapToGrid w:val="0"/>
          <w:lang w:val="en-CA"/>
        </w:rPr>
        <w:t>202</w:t>
      </w:r>
      <w:r w:rsidR="00E24351">
        <w:rPr>
          <w:snapToGrid w:val="0"/>
          <w:lang w:val="en-CA"/>
        </w:rPr>
        <w:t>4</w:t>
      </w:r>
      <w:r w:rsidR="00B47760" w:rsidRPr="00F45E55">
        <w:rPr>
          <w:snapToGrid w:val="0"/>
          <w:lang w:val="en-CA"/>
        </w:rPr>
        <w:t>-</w:t>
      </w:r>
      <w:r w:rsidR="00E24351">
        <w:rPr>
          <w:snapToGrid w:val="0"/>
          <w:lang w:val="en-CA"/>
        </w:rPr>
        <w:t>0</w:t>
      </w:r>
      <w:r w:rsidR="00DD2CD0">
        <w:rPr>
          <w:snapToGrid w:val="0"/>
          <w:lang w:val="en-CA"/>
        </w:rPr>
        <w:t>8</w:t>
      </w:r>
      <w:r w:rsidR="00B47760" w:rsidRPr="00F45E55">
        <w:rPr>
          <w:snapToGrid w:val="0"/>
          <w:lang w:val="en-CA"/>
        </w:rPr>
        <w:t>-</w:t>
      </w:r>
      <w:r w:rsidR="00DD2CD0">
        <w:rPr>
          <w:snapToGrid w:val="0"/>
          <w:lang w:val="en-CA"/>
        </w:rPr>
        <w:t>02</w:t>
      </w:r>
    </w:p>
    <w:p w14:paraId="254323E8" w14:textId="322B67C3" w:rsidR="00CB798F" w:rsidRPr="00F45E55" w:rsidRDefault="004E45B6" w:rsidP="004C352E">
      <w:pPr>
        <w:tabs>
          <w:tab w:val="left" w:pos="3099"/>
        </w:tabs>
        <w:spacing w:before="240"/>
        <w:ind w:left="104"/>
        <w:rPr>
          <w:snapToGrid w:val="0"/>
          <w:lang w:val="en-CA"/>
        </w:rPr>
      </w:pPr>
      <w:r w:rsidRPr="00F45E55">
        <w:rPr>
          <w:b/>
          <w:snapToGrid w:val="0"/>
          <w:lang w:val="en-CA"/>
        </w:rPr>
        <w:t>Source:</w:t>
      </w:r>
      <w:r w:rsidRPr="00F45E55">
        <w:rPr>
          <w:snapToGrid w:val="0"/>
          <w:lang w:val="en-CA"/>
        </w:rPr>
        <w:tab/>
        <w:t>ISO/IEC JTC 1/SC 29/</w:t>
      </w:r>
      <w:r w:rsidR="00540DEA" w:rsidRPr="00F45E55">
        <w:rPr>
          <w:snapToGrid w:val="0"/>
          <w:lang w:val="en-CA"/>
        </w:rPr>
        <w:t>WG 03</w:t>
      </w:r>
    </w:p>
    <w:p w14:paraId="6AB1DF60" w14:textId="5B77E93B" w:rsidR="00CB798F" w:rsidRPr="00F45E55" w:rsidRDefault="004E45B6" w:rsidP="004C352E">
      <w:pPr>
        <w:tabs>
          <w:tab w:val="left" w:pos="3099"/>
        </w:tabs>
        <w:spacing w:before="240"/>
        <w:ind w:left="104"/>
        <w:rPr>
          <w:snapToGrid w:val="0"/>
          <w:lang w:val="en-CA"/>
        </w:rPr>
      </w:pPr>
      <w:r w:rsidRPr="00F45E55">
        <w:rPr>
          <w:b/>
          <w:snapToGrid w:val="0"/>
          <w:lang w:val="en-CA"/>
        </w:rPr>
        <w:t>No.</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pages:</w:t>
      </w:r>
      <w:r w:rsidRPr="00F45E55">
        <w:rPr>
          <w:snapToGrid w:val="0"/>
          <w:lang w:val="en-CA"/>
        </w:rPr>
        <w:tab/>
      </w:r>
      <w:ins w:id="0" w:author="Kashyap Kammachi-Sreedhar (Nokia)" w:date="2024-07-30T22:42:00Z" w16du:dateUtc="2024-07-30T19:42:00Z">
        <w:r w:rsidR="006D7A55">
          <w:rPr>
            <w:snapToGrid w:val="0"/>
            <w:lang w:val="en-CA"/>
          </w:rPr>
          <w:t>17</w:t>
        </w:r>
      </w:ins>
      <w:del w:id="1" w:author="Kashyap Kammachi-Sreedhar (Nokia)" w:date="2024-07-30T22:42:00Z" w16du:dateUtc="2024-07-30T19:42:00Z">
        <w:r w:rsidR="00E24351" w:rsidDel="006D7A55">
          <w:rPr>
            <w:snapToGrid w:val="0"/>
            <w:lang w:val="en-CA"/>
          </w:rPr>
          <w:delText>20</w:delText>
        </w:r>
      </w:del>
      <w:r w:rsidR="00E24351" w:rsidRPr="00F45E55">
        <w:rPr>
          <w:snapToGrid w:val="0"/>
          <w:lang w:val="en-CA"/>
        </w:rPr>
        <w:t xml:space="preserve"> </w:t>
      </w:r>
      <w:r w:rsidRPr="00F45E55">
        <w:rPr>
          <w:snapToGrid w:val="0"/>
          <w:lang w:val="en-CA"/>
        </w:rPr>
        <w:t>(with cover</w:t>
      </w:r>
      <w:r w:rsidRPr="00F45E55">
        <w:rPr>
          <w:snapToGrid w:val="0"/>
          <w:spacing w:val="-10"/>
          <w:lang w:val="en-CA"/>
        </w:rPr>
        <w:t xml:space="preserve"> </w:t>
      </w:r>
      <w:r w:rsidRPr="00F45E55">
        <w:rPr>
          <w:snapToGrid w:val="0"/>
          <w:lang w:val="en-CA"/>
        </w:rPr>
        <w:t>page)</w:t>
      </w:r>
    </w:p>
    <w:p w14:paraId="60A86B64" w14:textId="0CFFD4C0" w:rsidR="00FF2653" w:rsidRPr="00F45E55" w:rsidRDefault="00FF2653" w:rsidP="004C352E">
      <w:pPr>
        <w:tabs>
          <w:tab w:val="left" w:pos="3099"/>
        </w:tabs>
        <w:spacing w:before="240"/>
        <w:ind w:left="104"/>
        <w:rPr>
          <w:snapToGrid w:val="0"/>
          <w:lang w:val="en-CA"/>
        </w:rPr>
      </w:pPr>
      <w:r w:rsidRPr="00F45E55">
        <w:rPr>
          <w:b/>
          <w:snapToGrid w:val="0"/>
          <w:lang w:val="en-CA"/>
        </w:rPr>
        <w:t>Email</w:t>
      </w:r>
      <w:r w:rsidRPr="00F45E55">
        <w:rPr>
          <w:b/>
          <w:snapToGrid w:val="0"/>
          <w:spacing w:val="5"/>
          <w:lang w:val="en-CA"/>
        </w:rPr>
        <w:t xml:space="preserve"> </w:t>
      </w:r>
      <w:r w:rsidRPr="00F45E55">
        <w:rPr>
          <w:b/>
          <w:snapToGrid w:val="0"/>
          <w:lang w:val="en-CA"/>
        </w:rPr>
        <w:t>of</w:t>
      </w:r>
      <w:r w:rsidRPr="00F45E55">
        <w:rPr>
          <w:b/>
          <w:snapToGrid w:val="0"/>
          <w:spacing w:val="6"/>
          <w:lang w:val="en-CA"/>
        </w:rPr>
        <w:t xml:space="preserve"> </w:t>
      </w:r>
      <w:r w:rsidRPr="00F45E55">
        <w:rPr>
          <w:b/>
          <w:snapToGrid w:val="0"/>
          <w:lang w:val="en-CA"/>
        </w:rPr>
        <w:t>Convenor:</w:t>
      </w:r>
      <w:r w:rsidRPr="00F45E55">
        <w:rPr>
          <w:snapToGrid w:val="0"/>
          <w:lang w:val="en-CA"/>
        </w:rPr>
        <w:tab/>
      </w:r>
      <w:proofErr w:type="spellStart"/>
      <w:proofErr w:type="gramStart"/>
      <w:r w:rsidR="000C78E6" w:rsidRPr="00F45E55">
        <w:rPr>
          <w:snapToGrid w:val="0"/>
          <w:lang w:val="en-CA"/>
        </w:rPr>
        <w:t>young.L</w:t>
      </w:r>
      <w:proofErr w:type="spellEnd"/>
      <w:proofErr w:type="gramEnd"/>
      <w:r w:rsidR="00196997" w:rsidRPr="00F45E55">
        <w:rPr>
          <w:snapToGrid w:val="0"/>
          <w:lang w:val="en-CA"/>
        </w:rPr>
        <w:t xml:space="preserve"> </w:t>
      </w:r>
      <w:r w:rsidRPr="00F45E55">
        <w:rPr>
          <w:snapToGrid w:val="0"/>
          <w:lang w:val="en-CA"/>
        </w:rPr>
        <w:t>@</w:t>
      </w:r>
      <w:r w:rsidR="00196997" w:rsidRPr="00F45E55">
        <w:rPr>
          <w:snapToGrid w:val="0"/>
          <w:lang w:val="en-CA"/>
        </w:rPr>
        <w:t xml:space="preserve"> </w:t>
      </w:r>
      <w:proofErr w:type="spellStart"/>
      <w:r w:rsidR="00196997" w:rsidRPr="00F45E55">
        <w:rPr>
          <w:snapToGrid w:val="0"/>
          <w:lang w:val="en-CA"/>
        </w:rPr>
        <w:t>samsung</w:t>
      </w:r>
      <w:proofErr w:type="spellEnd"/>
      <w:r w:rsidR="00196997" w:rsidRPr="00F45E55">
        <w:rPr>
          <w:snapToGrid w:val="0"/>
          <w:lang w:val="en-CA"/>
        </w:rPr>
        <w:t xml:space="preserve"> </w:t>
      </w:r>
      <w:r w:rsidR="000C78E6" w:rsidRPr="00F45E55">
        <w:rPr>
          <w:snapToGrid w:val="0"/>
          <w:lang w:val="en-CA"/>
        </w:rPr>
        <w:t>.</w:t>
      </w:r>
      <w:r w:rsidR="00196997" w:rsidRPr="00F45E55">
        <w:rPr>
          <w:snapToGrid w:val="0"/>
          <w:lang w:val="en-CA"/>
        </w:rPr>
        <w:t xml:space="preserve"> </w:t>
      </w:r>
      <w:r w:rsidR="000C78E6" w:rsidRPr="00F45E55">
        <w:rPr>
          <w:snapToGrid w:val="0"/>
          <w:lang w:val="en-CA"/>
        </w:rPr>
        <w:t>com</w:t>
      </w:r>
    </w:p>
    <w:p w14:paraId="1FFAF59B" w14:textId="065EA50C" w:rsidR="00CB798F" w:rsidRPr="00F45E55" w:rsidRDefault="004E45B6" w:rsidP="004C352E">
      <w:pPr>
        <w:tabs>
          <w:tab w:val="left" w:pos="3099"/>
        </w:tabs>
        <w:spacing w:before="240"/>
        <w:ind w:left="104"/>
        <w:rPr>
          <w:snapToGrid w:val="0"/>
          <w:color w:val="0000EE"/>
          <w:u w:color="0000EE"/>
          <w:lang w:val="en-CA"/>
        </w:rPr>
      </w:pPr>
      <w:r w:rsidRPr="00F45E55">
        <w:rPr>
          <w:b/>
          <w:snapToGrid w:val="0"/>
          <w:lang w:val="en-CA"/>
        </w:rPr>
        <w:t>Committee</w:t>
      </w:r>
      <w:r w:rsidRPr="00F45E55">
        <w:rPr>
          <w:b/>
          <w:snapToGrid w:val="0"/>
          <w:spacing w:val="-6"/>
          <w:lang w:val="en-CA"/>
        </w:rPr>
        <w:t xml:space="preserve"> </w:t>
      </w:r>
      <w:r w:rsidRPr="00F45E55">
        <w:rPr>
          <w:b/>
          <w:snapToGrid w:val="0"/>
          <w:lang w:val="en-CA"/>
        </w:rPr>
        <w:t>URL:</w:t>
      </w:r>
      <w:r w:rsidRPr="00F45E55">
        <w:rPr>
          <w:snapToGrid w:val="0"/>
          <w:lang w:val="en-CA"/>
        </w:rPr>
        <w:tab/>
      </w:r>
      <w:hyperlink r:id="rId9" w:history="1">
        <w:r w:rsidR="000C78E6" w:rsidRPr="00F45E55">
          <w:rPr>
            <w:rStyle w:val="Hyperlink"/>
            <w:snapToGrid w:val="0"/>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u w:val="single" w:color="0000EE"/>
          <w:lang w:val="en-CA"/>
        </w:rPr>
      </w:pPr>
    </w:p>
    <w:p w14:paraId="71F3EE19" w14:textId="77777777" w:rsidR="00F03F9B" w:rsidRPr="00F45E55" w:rsidRDefault="00F03F9B">
      <w:pPr>
        <w:tabs>
          <w:tab w:val="left" w:pos="3099"/>
        </w:tabs>
        <w:ind w:left="104"/>
        <w:rPr>
          <w:color w:val="0000EE"/>
          <w:w w:val="120"/>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jc w:val="center"/>
        <w:rPr>
          <w:rFonts w:eastAsia="SimSun"/>
          <w:b/>
          <w:sz w:val="28"/>
          <w:lang w:val="en-CA" w:eastAsia="zh-CN"/>
        </w:rPr>
      </w:pPr>
      <w:r w:rsidRPr="00F45E55">
        <w:rPr>
          <w:rFonts w:eastAsia="SimSun"/>
          <w:b/>
          <w:sz w:val="28"/>
          <w:lang w:val="en-CA" w:eastAsia="zh-CN"/>
        </w:rPr>
        <w:lastRenderedPageBreak/>
        <w:t>INTERNATIONAL ORGANI</w:t>
      </w:r>
      <w:r w:rsidR="00954B0D" w:rsidRPr="00F45E55">
        <w:rPr>
          <w:rFonts w:eastAsia="SimSun"/>
          <w:b/>
          <w:sz w:val="28"/>
          <w:lang w:val="en-CA" w:eastAsia="zh-CN"/>
        </w:rPr>
        <w:t>Z</w:t>
      </w:r>
      <w:r w:rsidRPr="00F45E55">
        <w:rPr>
          <w:rFonts w:eastAsia="SimSun"/>
          <w:b/>
          <w:sz w:val="28"/>
          <w:lang w:val="en-CA" w:eastAsia="zh-CN"/>
        </w:rPr>
        <w:t>ATION FOR STANDARDI</w:t>
      </w:r>
      <w:r w:rsidR="00954B0D" w:rsidRPr="00F45E55">
        <w:rPr>
          <w:rFonts w:eastAsia="SimSun"/>
          <w:b/>
          <w:sz w:val="28"/>
          <w:lang w:val="en-CA" w:eastAsia="zh-CN"/>
        </w:rPr>
        <w:t>Z</w:t>
      </w:r>
      <w:r w:rsidRPr="00F45E55">
        <w:rPr>
          <w:rFonts w:eastAsia="SimSun"/>
          <w:b/>
          <w:sz w:val="28"/>
          <w:lang w:val="en-CA" w:eastAsia="zh-CN"/>
        </w:rPr>
        <w:t>ATION</w:t>
      </w:r>
    </w:p>
    <w:p w14:paraId="7FCF95DB" w14:textId="77777777" w:rsidR="00385C5D" w:rsidRPr="00F45E55" w:rsidRDefault="00385C5D" w:rsidP="00385C5D">
      <w:pPr>
        <w:jc w:val="center"/>
        <w:rPr>
          <w:rFonts w:eastAsia="SimSun"/>
          <w:b/>
          <w:sz w:val="28"/>
          <w:lang w:val="en-CA" w:eastAsia="zh-CN"/>
        </w:rPr>
      </w:pPr>
      <w:r w:rsidRPr="00F45E55">
        <w:rPr>
          <w:rFonts w:eastAsia="SimSun"/>
          <w:b/>
          <w:sz w:val="28"/>
          <w:lang w:val="en-CA" w:eastAsia="zh-CN"/>
        </w:rPr>
        <w:t>ORGANISATION INTERNATIONALE DE NORMALISATION</w:t>
      </w:r>
    </w:p>
    <w:p w14:paraId="0D92B76F" w14:textId="2C7DB9CE" w:rsidR="00385C5D" w:rsidRPr="00F45E55" w:rsidRDefault="00385C5D" w:rsidP="00385C5D">
      <w:pPr>
        <w:jc w:val="center"/>
        <w:rPr>
          <w:rFonts w:eastAsia="SimSun"/>
          <w:b/>
          <w:sz w:val="2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00EF2D59" w:rsidRPr="00F45E55">
        <w:rPr>
          <w:rFonts w:eastAsia="SimSun"/>
          <w:b/>
          <w:sz w:val="28"/>
          <w:lang w:val="en-CA" w:eastAsia="zh-CN"/>
        </w:rPr>
        <w:t xml:space="preserve"> MPEG SYSTEMS</w:t>
      </w:r>
    </w:p>
    <w:p w14:paraId="54CED6D6" w14:textId="4F787435" w:rsidR="00385C5D" w:rsidRPr="00F45E55" w:rsidRDefault="00385C5D" w:rsidP="00385C5D">
      <w:pPr>
        <w:jc w:val="right"/>
        <w:rPr>
          <w:rFonts w:eastAsia="SimSun"/>
          <w:b/>
          <w:sz w:val="48"/>
          <w:lang w:val="en-CA" w:eastAsia="zh-CN"/>
        </w:rPr>
      </w:pPr>
      <w:r w:rsidRPr="00F45E55">
        <w:rPr>
          <w:rFonts w:eastAsia="SimSun"/>
          <w:b/>
          <w:sz w:val="28"/>
          <w:lang w:val="en-CA" w:eastAsia="zh-CN"/>
        </w:rPr>
        <w:t>ISO/IEC JTC 1/SC 29/</w:t>
      </w:r>
      <w:r w:rsidR="00540DEA" w:rsidRPr="00F45E55">
        <w:rPr>
          <w:rFonts w:eastAsia="SimSun"/>
          <w:b/>
          <w:sz w:val="28"/>
          <w:lang w:val="en-CA" w:eastAsia="zh-CN"/>
        </w:rPr>
        <w:t>WG 03</w:t>
      </w:r>
      <w:r w:rsidRPr="00F45E55">
        <w:rPr>
          <w:rFonts w:eastAsia="SimSun"/>
          <w:b/>
          <w:sz w:val="28"/>
          <w:lang w:val="en-CA" w:eastAsia="zh-CN"/>
        </w:rPr>
        <w:t xml:space="preserve"> </w:t>
      </w:r>
      <w:r w:rsidR="00E24351" w:rsidRPr="00F45E55">
        <w:rPr>
          <w:rFonts w:eastAsia="SimSun"/>
          <w:b/>
          <w:sz w:val="48"/>
          <w:u w:val="thick"/>
          <w:lang w:val="en-CA" w:eastAsia="zh-CN"/>
        </w:rPr>
        <w:t>N</w:t>
      </w:r>
      <w:r w:rsidR="006A05A2">
        <w:rPr>
          <w:rFonts w:eastAsia="SimSun"/>
          <w:b/>
          <w:sz w:val="48"/>
          <w:u w:val="thick"/>
          <w:lang w:val="en-CA" w:eastAsia="zh-CN"/>
        </w:rPr>
        <w:t>12</w:t>
      </w:r>
      <w:r w:rsidR="00A312CF">
        <w:rPr>
          <w:rFonts w:eastAsia="SimSun"/>
          <w:b/>
          <w:sz w:val="48"/>
          <w:u w:val="thick"/>
          <w:lang w:val="en-CA" w:eastAsia="zh-CN"/>
        </w:rPr>
        <w:t>99</w:t>
      </w:r>
    </w:p>
    <w:p w14:paraId="40403B12" w14:textId="6ED66C10" w:rsidR="00954B0D" w:rsidRPr="00F45E55" w:rsidRDefault="00A312CF" w:rsidP="004C352E">
      <w:pPr>
        <w:spacing w:after="480"/>
        <w:jc w:val="right"/>
        <w:rPr>
          <w:rFonts w:eastAsia="SimSun"/>
          <w:b/>
          <w:sz w:val="28"/>
          <w:lang w:val="en-CA" w:eastAsia="zh-CN"/>
        </w:rPr>
      </w:pPr>
      <w:r>
        <w:rPr>
          <w:rFonts w:eastAsia="SimSun"/>
          <w:b/>
          <w:sz w:val="28"/>
          <w:lang w:val="en-CA" w:eastAsia="zh-CN"/>
        </w:rPr>
        <w:t>July</w:t>
      </w:r>
      <w:r w:rsidR="006A05A2" w:rsidRPr="00F45E55">
        <w:rPr>
          <w:rFonts w:eastAsia="SimSun"/>
          <w:b/>
          <w:sz w:val="28"/>
          <w:lang w:val="en-CA" w:eastAsia="zh-CN"/>
        </w:rPr>
        <w:t xml:space="preserve"> </w:t>
      </w:r>
      <w:r w:rsidR="00E24351" w:rsidRPr="00F45E55">
        <w:rPr>
          <w:rFonts w:eastAsia="SimSun"/>
          <w:b/>
          <w:sz w:val="28"/>
          <w:lang w:val="en-CA" w:eastAsia="zh-CN"/>
        </w:rPr>
        <w:t>202</w:t>
      </w:r>
      <w:r w:rsidR="00E24351">
        <w:rPr>
          <w:rFonts w:eastAsia="SimSun"/>
          <w:b/>
          <w:sz w:val="28"/>
          <w:lang w:val="en-CA" w:eastAsia="zh-CN"/>
        </w:rPr>
        <w:t>4</w:t>
      </w:r>
      <w:r w:rsidR="00E24351" w:rsidRPr="00F45E55">
        <w:rPr>
          <w:rFonts w:eastAsia="SimSun"/>
          <w:b/>
          <w:sz w:val="28"/>
          <w:lang w:val="en-CA" w:eastAsia="zh-CN"/>
        </w:rPr>
        <w:t xml:space="preserve"> </w:t>
      </w:r>
      <w:r w:rsidR="00B47760" w:rsidRPr="00F45E55">
        <w:rPr>
          <w:rFonts w:eastAsia="SimSun"/>
          <w:b/>
          <w:sz w:val="28"/>
          <w:lang w:val="en-CA" w:eastAsia="zh-CN"/>
        </w:rPr>
        <w:t>–</w:t>
      </w:r>
      <w:r w:rsidR="00954B0D" w:rsidRPr="00F45E55">
        <w:rPr>
          <w:rFonts w:eastAsia="SimSun"/>
          <w:b/>
          <w:sz w:val="28"/>
          <w:lang w:val="en-CA" w:eastAsia="zh-CN"/>
        </w:rPr>
        <w:t xml:space="preserve"> </w:t>
      </w:r>
      <w:r>
        <w:rPr>
          <w:rFonts w:eastAsia="SimSun"/>
          <w:b/>
          <w:sz w:val="28"/>
          <w:lang w:val="en-CA" w:eastAsia="zh-CN"/>
        </w:rPr>
        <w:t>Sapporo</w:t>
      </w:r>
      <w:r w:rsidR="006A05A2">
        <w:rPr>
          <w:rFonts w:eastAsia="SimSun"/>
          <w:b/>
          <w:sz w:val="28"/>
          <w:lang w:val="en-CA" w:eastAsia="zh-CN"/>
        </w:rPr>
        <w:t xml:space="preserve">, </w:t>
      </w:r>
      <w:r>
        <w:rPr>
          <w:rFonts w:eastAsia="SimSun"/>
          <w:b/>
          <w:sz w:val="28"/>
          <w:lang w:val="en-CA" w:eastAsia="zh-CN"/>
        </w:rPr>
        <w:t>Japan</w:t>
      </w:r>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b/>
                <w:lang w:val="en-CA"/>
              </w:rPr>
            </w:pPr>
            <w:r w:rsidRPr="00F45E55">
              <w:rPr>
                <w:b/>
                <w:lang w:val="en-CA"/>
              </w:rPr>
              <w:t>Title</w:t>
            </w:r>
          </w:p>
        </w:tc>
        <w:tc>
          <w:tcPr>
            <w:tcW w:w="8279" w:type="dxa"/>
            <w:hideMark/>
          </w:tcPr>
          <w:p w14:paraId="498090C2" w14:textId="14F9AF44" w:rsidR="00954B0D" w:rsidRPr="00F45E55" w:rsidRDefault="004C352E">
            <w:pPr>
              <w:suppressAutoHyphens/>
              <w:rPr>
                <w:b/>
                <w:lang w:val="en-CA"/>
              </w:rPr>
            </w:pPr>
            <w:r w:rsidRPr="00F45E55">
              <w:rPr>
                <w:b/>
                <w:lang w:val="en-CA"/>
              </w:rPr>
              <w:fldChar w:fldCharType="begin"/>
            </w:r>
            <w:r w:rsidRPr="00F45E55">
              <w:rPr>
                <w:b/>
                <w:lang w:val="en-CA"/>
              </w:rPr>
              <w:instrText xml:space="preserve"> TITLE  \* MERGEFORMAT </w:instrText>
            </w:r>
            <w:r w:rsidRPr="00F45E55">
              <w:rPr>
                <w:b/>
                <w:lang w:val="en-CA"/>
              </w:rPr>
              <w:fldChar w:fldCharType="separate"/>
            </w:r>
            <w:r w:rsidR="005F38AE" w:rsidRPr="00F45E55">
              <w:rPr>
                <w:b/>
                <w:lang w:val="en-CA"/>
              </w:rPr>
              <w:t>Technology under Consideration on ISO/IEC 23008-12</w:t>
            </w:r>
            <w:r w:rsidRPr="00F45E55">
              <w:rPr>
                <w:b/>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b/>
                <w:lang w:val="en-CA"/>
              </w:rPr>
            </w:pPr>
            <w:r w:rsidRPr="00F45E55">
              <w:rPr>
                <w:b/>
                <w:lang w:val="en-CA"/>
              </w:rPr>
              <w:t>Source</w:t>
            </w:r>
          </w:p>
        </w:tc>
        <w:tc>
          <w:tcPr>
            <w:tcW w:w="8279" w:type="dxa"/>
            <w:hideMark/>
          </w:tcPr>
          <w:p w14:paraId="47560DDD" w14:textId="01F3D45C" w:rsidR="00954B0D" w:rsidRPr="00F45E55" w:rsidRDefault="00540DEA">
            <w:pPr>
              <w:suppressAutoHyphens/>
              <w:rPr>
                <w:b/>
                <w:lang w:val="en-CA"/>
              </w:rPr>
            </w:pPr>
            <w:r w:rsidRPr="00F45E55">
              <w:rPr>
                <w:b/>
                <w:lang w:val="en-CA"/>
              </w:rPr>
              <w:t>WG 03</w:t>
            </w:r>
            <w:r w:rsidR="00954B0D" w:rsidRPr="00F45E55">
              <w:rPr>
                <w:b/>
                <w:lang w:val="en-CA"/>
              </w:rPr>
              <w:t xml:space="preserve">, MPEG </w:t>
            </w:r>
            <w:r w:rsidR="00F419DA" w:rsidRPr="00F45E55">
              <w:rPr>
                <w:b/>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b/>
                <w:lang w:val="en-CA"/>
              </w:rPr>
            </w:pPr>
            <w:r w:rsidRPr="00F45E55">
              <w:rPr>
                <w:b/>
                <w:lang w:val="en-CA"/>
              </w:rPr>
              <w:t>Status</w:t>
            </w:r>
          </w:p>
        </w:tc>
        <w:tc>
          <w:tcPr>
            <w:tcW w:w="8279" w:type="dxa"/>
            <w:hideMark/>
          </w:tcPr>
          <w:p w14:paraId="5BFA1768" w14:textId="77777777" w:rsidR="00954B0D" w:rsidRPr="00F45E55" w:rsidRDefault="00954B0D">
            <w:pPr>
              <w:suppressAutoHyphens/>
              <w:rPr>
                <w:b/>
                <w:lang w:val="en-CA"/>
              </w:rPr>
            </w:pPr>
            <w:r w:rsidRPr="00F45E55">
              <w:rPr>
                <w:b/>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b/>
                <w:lang w:val="en-CA"/>
              </w:rPr>
            </w:pPr>
            <w:r w:rsidRPr="00F45E55">
              <w:rPr>
                <w:b/>
                <w:lang w:val="en-CA"/>
              </w:rPr>
              <w:t>Serial Number</w:t>
            </w:r>
          </w:p>
        </w:tc>
        <w:tc>
          <w:tcPr>
            <w:tcW w:w="8279" w:type="dxa"/>
            <w:hideMark/>
          </w:tcPr>
          <w:p w14:paraId="44A25045" w14:textId="20E8E4BD" w:rsidR="00954B0D" w:rsidRPr="00F45E55" w:rsidRDefault="00E24351" w:rsidP="00A86680">
            <w:pPr>
              <w:suppressAutoHyphens/>
              <w:rPr>
                <w:b/>
                <w:lang w:val="en-CA"/>
              </w:rPr>
            </w:pPr>
            <w:r>
              <w:rPr>
                <w:b/>
                <w:lang w:val="en-CA"/>
              </w:rPr>
              <w:t>2</w:t>
            </w:r>
            <w:r w:rsidR="002677C4">
              <w:rPr>
                <w:b/>
                <w:lang w:val="en-CA"/>
              </w:rPr>
              <w:t>4145</w:t>
            </w:r>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7AF04BE6" w14:textId="64AE1676" w:rsidR="005575F4" w:rsidRDefault="00CB1CB6">
      <w:pPr>
        <w:pStyle w:val="TOC1"/>
        <w:rPr>
          <w:ins w:id="2" w:author="Kashyap Kammachi-Sreedhar (Nokia)" w:date="2024-07-30T22:41:00Z" w16du:dateUtc="2024-07-30T19:41:00Z"/>
          <w:rFonts w:asciiTheme="minorHAnsi" w:eastAsiaTheme="minorEastAsia" w:hAnsiTheme="minorHAnsi" w:cstheme="minorBidi"/>
          <w:noProof/>
          <w:kern w:val="2"/>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3" w:author="Kashyap Kammachi-Sreedhar (Nokia)" w:date="2024-07-30T22:41:00Z" w16du:dateUtc="2024-07-30T19:41:00Z">
        <w:r w:rsidR="005575F4" w:rsidRPr="00F71017">
          <w:rPr>
            <w:rStyle w:val="Hyperlink"/>
            <w:noProof/>
          </w:rPr>
          <w:fldChar w:fldCharType="begin"/>
        </w:r>
        <w:r w:rsidR="005575F4" w:rsidRPr="00F71017">
          <w:rPr>
            <w:rStyle w:val="Hyperlink"/>
            <w:noProof/>
          </w:rPr>
          <w:instrText xml:space="preserve"> </w:instrText>
        </w:r>
        <w:r w:rsidR="005575F4">
          <w:rPr>
            <w:noProof/>
          </w:rPr>
          <w:instrText>HYPERLINK \l "_Toc173271705"</w:instrText>
        </w:r>
        <w:r w:rsidR="005575F4" w:rsidRPr="00F71017">
          <w:rPr>
            <w:rStyle w:val="Hyperlink"/>
            <w:noProof/>
          </w:rPr>
          <w:instrText xml:space="preserve"> </w:instrText>
        </w:r>
        <w:r w:rsidR="005575F4" w:rsidRPr="00F71017">
          <w:rPr>
            <w:rStyle w:val="Hyperlink"/>
            <w:noProof/>
          </w:rPr>
        </w:r>
        <w:r w:rsidR="005575F4" w:rsidRPr="00F71017">
          <w:rPr>
            <w:rStyle w:val="Hyperlink"/>
            <w:noProof/>
          </w:rPr>
          <w:fldChar w:fldCharType="separate"/>
        </w:r>
        <w:r w:rsidR="005575F4" w:rsidRPr="00F71017">
          <w:rPr>
            <w:rStyle w:val="Hyperlink"/>
            <w:noProof/>
            <w:lang w:val="en-CA"/>
          </w:rPr>
          <w:t>1</w:t>
        </w:r>
        <w:r w:rsidR="005575F4">
          <w:rPr>
            <w:rFonts w:asciiTheme="minorHAnsi" w:eastAsiaTheme="minorEastAsia" w:hAnsiTheme="minorHAnsi" w:cstheme="minorBidi"/>
            <w:noProof/>
            <w:kern w:val="2"/>
            <w14:ligatures w14:val="standardContextual"/>
          </w:rPr>
          <w:tab/>
        </w:r>
        <w:r w:rsidR="005575F4" w:rsidRPr="00F71017">
          <w:rPr>
            <w:rStyle w:val="Hyperlink"/>
            <w:noProof/>
            <w:lang w:val="en-CA"/>
          </w:rPr>
          <w:t>Region annotations for image sequence or video tracks</w:t>
        </w:r>
        <w:r w:rsidR="005575F4">
          <w:rPr>
            <w:noProof/>
            <w:webHidden/>
          </w:rPr>
          <w:tab/>
        </w:r>
        <w:r w:rsidR="005575F4">
          <w:rPr>
            <w:noProof/>
            <w:webHidden/>
          </w:rPr>
          <w:fldChar w:fldCharType="begin"/>
        </w:r>
        <w:r w:rsidR="005575F4">
          <w:rPr>
            <w:noProof/>
            <w:webHidden/>
          </w:rPr>
          <w:instrText xml:space="preserve"> PAGEREF _Toc173271705 \h </w:instrText>
        </w:r>
      </w:ins>
      <w:r w:rsidR="005575F4">
        <w:rPr>
          <w:noProof/>
          <w:webHidden/>
        </w:rPr>
      </w:r>
      <w:r w:rsidR="005575F4">
        <w:rPr>
          <w:noProof/>
          <w:webHidden/>
        </w:rPr>
        <w:fldChar w:fldCharType="separate"/>
      </w:r>
      <w:ins w:id="4" w:author="Kashyap Kammachi-Sreedhar (Nokia)" w:date="2024-07-30T22:41:00Z" w16du:dateUtc="2024-07-30T19:41:00Z">
        <w:r w:rsidR="005575F4">
          <w:rPr>
            <w:noProof/>
            <w:webHidden/>
          </w:rPr>
          <w:t>3</w:t>
        </w:r>
        <w:r w:rsidR="005575F4">
          <w:rPr>
            <w:noProof/>
            <w:webHidden/>
          </w:rPr>
          <w:fldChar w:fldCharType="end"/>
        </w:r>
        <w:r w:rsidR="005575F4" w:rsidRPr="00F71017">
          <w:rPr>
            <w:rStyle w:val="Hyperlink"/>
            <w:noProof/>
          </w:rPr>
          <w:fldChar w:fldCharType="end"/>
        </w:r>
      </w:ins>
    </w:p>
    <w:p w14:paraId="6F9CA72B" w14:textId="6B60C35F" w:rsidR="005575F4" w:rsidRDefault="005575F4">
      <w:pPr>
        <w:pStyle w:val="TOC2"/>
        <w:tabs>
          <w:tab w:val="left" w:pos="960"/>
          <w:tab w:val="right" w:leader="dot" w:pos="9010"/>
        </w:tabs>
        <w:rPr>
          <w:ins w:id="5" w:author="Kashyap Kammachi-Sreedhar (Nokia)" w:date="2024-07-30T22:41:00Z" w16du:dateUtc="2024-07-30T19:41:00Z"/>
          <w:rFonts w:asciiTheme="minorHAnsi" w:eastAsiaTheme="minorEastAsia" w:hAnsiTheme="minorHAnsi" w:cstheme="minorBidi"/>
          <w:noProof/>
          <w:kern w:val="2"/>
          <w14:ligatures w14:val="standardContextual"/>
        </w:rPr>
      </w:pPr>
      <w:ins w:id="6"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"_Toc173271706"</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1.1</w:t>
        </w:r>
        <w:r>
          <w:rPr>
            <w:rFonts w:asciiTheme="minorHAnsi" w:eastAsiaTheme="minorEastAsia" w:hAnsiTheme="minorHAnsi" w:cstheme="minorBidi"/>
            <w:noProof/>
            <w:kern w:val="2"/>
            <w14:ligatures w14:val="standardContextual"/>
          </w:rPr>
          <w:tab/>
        </w:r>
        <w:r w:rsidRPr="00F71017">
          <w:rPr>
            <w:rStyle w:val="Hyperlink"/>
            <w:bCs/>
            <w:iCs/>
            <w:noProof/>
            <w:lang w:val="en-CA"/>
          </w:rPr>
          <w:t>Region extrapolation (from m60304, MPEG#139, Issue#76)</w:t>
        </w:r>
        <w:r>
          <w:rPr>
            <w:noProof/>
            <w:webHidden/>
          </w:rPr>
          <w:tab/>
        </w:r>
        <w:r>
          <w:rPr>
            <w:noProof/>
            <w:webHidden/>
          </w:rPr>
          <w:fldChar w:fldCharType="begin"/>
        </w:r>
        <w:r>
          <w:rPr>
            <w:noProof/>
            <w:webHidden/>
          </w:rPr>
          <w:instrText xml:space="preserve"> PAGEREF _Toc173271706 \h </w:instrText>
        </w:r>
      </w:ins>
      <w:r>
        <w:rPr>
          <w:noProof/>
          <w:webHidden/>
        </w:rPr>
      </w:r>
      <w:r>
        <w:rPr>
          <w:noProof/>
          <w:webHidden/>
        </w:rPr>
        <w:fldChar w:fldCharType="separate"/>
      </w:r>
      <w:ins w:id="7" w:author="Kashyap Kammachi-Sreedhar (Nokia)" w:date="2024-07-30T22:41:00Z" w16du:dateUtc="2024-07-30T19:41:00Z">
        <w:r>
          <w:rPr>
            <w:noProof/>
            <w:webHidden/>
          </w:rPr>
          <w:t>3</w:t>
        </w:r>
        <w:r>
          <w:rPr>
            <w:noProof/>
            <w:webHidden/>
          </w:rPr>
          <w:fldChar w:fldCharType="end"/>
        </w:r>
        <w:r w:rsidRPr="00F71017">
          <w:rPr>
            <w:rStyle w:val="Hyperlink"/>
            <w:noProof/>
          </w:rPr>
          <w:fldChar w:fldCharType="end"/>
        </w:r>
      </w:ins>
    </w:p>
    <w:p w14:paraId="67C61D1F" w14:textId="180E0E37" w:rsidR="005575F4" w:rsidRDefault="005575F4">
      <w:pPr>
        <w:pStyle w:val="TOC3"/>
        <w:rPr>
          <w:ins w:id="8" w:author="Kashyap Kammachi-Sreedhar (Nokia)" w:date="2024-07-30T22:41:00Z" w16du:dateUtc="2024-07-30T19:41:00Z"/>
          <w:rFonts w:asciiTheme="minorHAnsi" w:eastAsiaTheme="minorEastAsia" w:hAnsiTheme="minorHAnsi" w:cstheme="minorBidi"/>
          <w:noProof/>
          <w:kern w:val="2"/>
          <w14:ligatures w14:val="standardContextual"/>
        </w:rPr>
      </w:pPr>
      <w:ins w:id="9"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"_Toc173271707"</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bCs/>
            <w:iCs/>
            <w:noProof/>
            <w:lang w:val="en-CA"/>
          </w:rPr>
          <w:t>1.1.1</w:t>
        </w:r>
        <w:r>
          <w:rPr>
            <w:rFonts w:asciiTheme="minorHAnsi" w:eastAsiaTheme="minorEastAsia" w:hAnsiTheme="minorHAnsi" w:cstheme="minorBidi"/>
            <w:noProof/>
            <w:kern w:val="2"/>
            <w14:ligatures w14:val="standardContextual"/>
          </w:rPr>
          <w:tab/>
        </w:r>
        <w:r w:rsidRPr="00F71017">
          <w:rPr>
            <w:rStyle w:val="Hyperlink"/>
            <w:bCs/>
            <w:iCs/>
            <w:noProof/>
            <w:lang w:val="en-CA"/>
          </w:rPr>
          <w:t>Overview</w:t>
        </w:r>
        <w:r>
          <w:rPr>
            <w:noProof/>
            <w:webHidden/>
          </w:rPr>
          <w:tab/>
        </w:r>
        <w:r>
          <w:rPr>
            <w:noProof/>
            <w:webHidden/>
          </w:rPr>
          <w:fldChar w:fldCharType="begin"/>
        </w:r>
        <w:r>
          <w:rPr>
            <w:noProof/>
            <w:webHidden/>
          </w:rPr>
          <w:instrText xml:space="preserve"> PAGEREF _Toc173271707 \h </w:instrText>
        </w:r>
      </w:ins>
      <w:r>
        <w:rPr>
          <w:noProof/>
          <w:webHidden/>
        </w:rPr>
      </w:r>
      <w:r>
        <w:rPr>
          <w:noProof/>
          <w:webHidden/>
        </w:rPr>
        <w:fldChar w:fldCharType="separate"/>
      </w:r>
      <w:ins w:id="10" w:author="Kashyap Kammachi-Sreedhar (Nokia)" w:date="2024-07-30T22:41:00Z" w16du:dateUtc="2024-07-30T19:41:00Z">
        <w:r>
          <w:rPr>
            <w:noProof/>
            <w:webHidden/>
          </w:rPr>
          <w:t>3</w:t>
        </w:r>
        <w:r>
          <w:rPr>
            <w:noProof/>
            <w:webHidden/>
          </w:rPr>
          <w:fldChar w:fldCharType="end"/>
        </w:r>
        <w:r w:rsidRPr="00F71017">
          <w:rPr>
            <w:rStyle w:val="Hyperlink"/>
            <w:noProof/>
          </w:rPr>
          <w:fldChar w:fldCharType="end"/>
        </w:r>
      </w:ins>
    </w:p>
    <w:p w14:paraId="36581BE2" w14:textId="2183F634" w:rsidR="005575F4" w:rsidRDefault="005575F4">
      <w:pPr>
        <w:pStyle w:val="TOC3"/>
        <w:rPr>
          <w:ins w:id="11" w:author="Kashyap Kammachi-Sreedhar (Nokia)" w:date="2024-07-30T22:41:00Z" w16du:dateUtc="2024-07-30T19:41:00Z"/>
          <w:rFonts w:asciiTheme="minorHAnsi" w:eastAsiaTheme="minorEastAsia" w:hAnsiTheme="minorHAnsi" w:cstheme="minorBidi"/>
          <w:noProof/>
          <w:kern w:val="2"/>
          <w14:ligatures w14:val="standardContextual"/>
        </w:rPr>
      </w:pPr>
      <w:ins w:id="12"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"_Toc173271708"</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1.1.2</w:t>
        </w:r>
        <w:r>
          <w:rPr>
            <w:rFonts w:asciiTheme="minorHAnsi" w:eastAsiaTheme="minorEastAsia" w:hAnsiTheme="minorHAnsi" w:cstheme="minorBidi"/>
            <w:noProof/>
            <w:kern w:val="2"/>
            <w14:ligatures w14:val="standardContextual"/>
          </w:rPr>
          <w:tab/>
        </w:r>
        <w:r w:rsidRPr="00F71017">
          <w:rPr>
            <w:rStyle w:val="Hyperlink"/>
            <w:noProof/>
            <w:lang w:val="en-CA"/>
          </w:rPr>
          <w:t>Text Proposal</w:t>
        </w:r>
        <w:r>
          <w:rPr>
            <w:noProof/>
            <w:webHidden/>
          </w:rPr>
          <w:tab/>
        </w:r>
        <w:r>
          <w:rPr>
            <w:noProof/>
            <w:webHidden/>
          </w:rPr>
          <w:fldChar w:fldCharType="begin"/>
        </w:r>
        <w:r>
          <w:rPr>
            <w:noProof/>
            <w:webHidden/>
          </w:rPr>
          <w:instrText xml:space="preserve"> PAGEREF _Toc173271708 \h </w:instrText>
        </w:r>
      </w:ins>
      <w:r>
        <w:rPr>
          <w:noProof/>
          <w:webHidden/>
        </w:rPr>
      </w:r>
      <w:r>
        <w:rPr>
          <w:noProof/>
          <w:webHidden/>
        </w:rPr>
        <w:fldChar w:fldCharType="separate"/>
      </w:r>
      <w:ins w:id="13" w:author="Kashyap Kammachi-Sreedhar (Nokia)" w:date="2024-07-30T22:41:00Z" w16du:dateUtc="2024-07-30T19:41:00Z">
        <w:r>
          <w:rPr>
            <w:noProof/>
            <w:webHidden/>
          </w:rPr>
          <w:t>3</w:t>
        </w:r>
        <w:r>
          <w:rPr>
            <w:noProof/>
            <w:webHidden/>
          </w:rPr>
          <w:fldChar w:fldCharType="end"/>
        </w:r>
        <w:r w:rsidRPr="00F71017">
          <w:rPr>
            <w:rStyle w:val="Hyperlink"/>
            <w:noProof/>
          </w:rPr>
          <w:fldChar w:fldCharType="end"/>
        </w:r>
      </w:ins>
    </w:p>
    <w:p w14:paraId="6D327CF9" w14:textId="6D40FE6C" w:rsidR="005575F4" w:rsidRDefault="005575F4">
      <w:pPr>
        <w:pStyle w:val="TOC2"/>
        <w:tabs>
          <w:tab w:val="left" w:pos="960"/>
          <w:tab w:val="right" w:leader="dot" w:pos="9010"/>
        </w:tabs>
        <w:rPr>
          <w:ins w:id="14" w:author="Kashyap Kammachi-Sreedhar (Nokia)" w:date="2024-07-30T22:41:00Z" w16du:dateUtc="2024-07-30T19:41:00Z"/>
          <w:rFonts w:asciiTheme="minorHAnsi" w:eastAsiaTheme="minorEastAsia" w:hAnsiTheme="minorHAnsi" w:cstheme="minorBidi"/>
          <w:noProof/>
          <w:kern w:val="2"/>
          <w14:ligatures w14:val="standardContextual"/>
        </w:rPr>
      </w:pPr>
      <w:ins w:id="15"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"_Toc173271709"</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1.2</w:t>
        </w:r>
        <w:r>
          <w:rPr>
            <w:rFonts w:asciiTheme="minorHAnsi" w:eastAsiaTheme="minorEastAsia" w:hAnsiTheme="minorHAnsi" w:cstheme="minorBidi"/>
            <w:noProof/>
            <w:kern w:val="2"/>
            <w14:ligatures w14:val="standardContextual"/>
          </w:rPr>
          <w:tab/>
        </w:r>
        <w:r w:rsidRPr="00F71017">
          <w:rPr>
            <w:rStyle w:val="Hyperlink"/>
            <w:noProof/>
            <w:lang w:val="en-CA"/>
          </w:rPr>
          <w:t>Region interpolation (from m59508, MPEG#138</w:t>
        </w:r>
        <w:r w:rsidRPr="00F71017">
          <w:rPr>
            <w:rStyle w:val="Hyperlink"/>
            <w:bCs/>
            <w:iCs/>
            <w:noProof/>
            <w:lang w:val="en-CA"/>
          </w:rPr>
          <w:t>, Issue#69 comment#60556</w:t>
        </w:r>
        <w:r w:rsidRPr="00F71017">
          <w:rPr>
            <w:rStyle w:val="Hyperlink"/>
            <w:noProof/>
            <w:lang w:val="en-CA"/>
          </w:rPr>
          <w:t>)</w:t>
        </w:r>
        <w:r>
          <w:rPr>
            <w:noProof/>
            <w:webHidden/>
          </w:rPr>
          <w:tab/>
        </w:r>
        <w:r>
          <w:rPr>
            <w:noProof/>
            <w:webHidden/>
          </w:rPr>
          <w:fldChar w:fldCharType="begin"/>
        </w:r>
        <w:r>
          <w:rPr>
            <w:noProof/>
            <w:webHidden/>
          </w:rPr>
          <w:instrText xml:space="preserve"> PAGEREF _Toc173271709 \h </w:instrText>
        </w:r>
      </w:ins>
      <w:r>
        <w:rPr>
          <w:noProof/>
          <w:webHidden/>
        </w:rPr>
      </w:r>
      <w:r>
        <w:rPr>
          <w:noProof/>
          <w:webHidden/>
        </w:rPr>
        <w:fldChar w:fldCharType="separate"/>
      </w:r>
      <w:ins w:id="16" w:author="Kashyap Kammachi-Sreedhar (Nokia)" w:date="2024-07-30T22:41:00Z" w16du:dateUtc="2024-07-30T19:41:00Z">
        <w:r>
          <w:rPr>
            <w:noProof/>
            <w:webHidden/>
          </w:rPr>
          <w:t>6</w:t>
        </w:r>
        <w:r>
          <w:rPr>
            <w:noProof/>
            <w:webHidden/>
          </w:rPr>
          <w:fldChar w:fldCharType="end"/>
        </w:r>
        <w:r w:rsidRPr="00F71017">
          <w:rPr>
            <w:rStyle w:val="Hyperlink"/>
            <w:noProof/>
          </w:rPr>
          <w:fldChar w:fldCharType="end"/>
        </w:r>
      </w:ins>
    </w:p>
    <w:p w14:paraId="44F14E6C" w14:textId="77A2F95F" w:rsidR="005575F4" w:rsidRDefault="005575F4">
      <w:pPr>
        <w:pStyle w:val="TOC3"/>
        <w:rPr>
          <w:ins w:id="17" w:author="Kashyap Kammachi-Sreedhar (Nokia)" w:date="2024-07-30T22:41:00Z" w16du:dateUtc="2024-07-30T19:41:00Z"/>
          <w:rFonts w:asciiTheme="minorHAnsi" w:eastAsiaTheme="minorEastAsia" w:hAnsiTheme="minorHAnsi" w:cstheme="minorBidi"/>
          <w:noProof/>
          <w:kern w:val="2"/>
          <w14:ligatures w14:val="standardContextual"/>
        </w:rPr>
      </w:pPr>
      <w:ins w:id="18"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"_Toc173271710"</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1.2.1</w:t>
        </w:r>
        <w:r>
          <w:rPr>
            <w:rFonts w:asciiTheme="minorHAnsi" w:eastAsiaTheme="minorEastAsia" w:hAnsiTheme="minorHAnsi" w:cstheme="minorBidi"/>
            <w:noProof/>
            <w:kern w:val="2"/>
            <w14:ligatures w14:val="standardContextual"/>
          </w:rPr>
          <w:tab/>
        </w:r>
        <w:r w:rsidRPr="00F71017">
          <w:rPr>
            <w:rStyle w:val="Hyperlink"/>
            <w:noProof/>
            <w:lang w:val="en-CA"/>
          </w:rPr>
          <w:t>Text Proposal</w:t>
        </w:r>
        <w:r>
          <w:rPr>
            <w:noProof/>
            <w:webHidden/>
          </w:rPr>
          <w:tab/>
        </w:r>
        <w:r>
          <w:rPr>
            <w:noProof/>
            <w:webHidden/>
          </w:rPr>
          <w:fldChar w:fldCharType="begin"/>
        </w:r>
        <w:r>
          <w:rPr>
            <w:noProof/>
            <w:webHidden/>
          </w:rPr>
          <w:instrText xml:space="preserve"> PAGEREF _Toc173271710 \h </w:instrText>
        </w:r>
      </w:ins>
      <w:r>
        <w:rPr>
          <w:noProof/>
          <w:webHidden/>
        </w:rPr>
      </w:r>
      <w:r>
        <w:rPr>
          <w:noProof/>
          <w:webHidden/>
        </w:rPr>
        <w:fldChar w:fldCharType="separate"/>
      </w:r>
      <w:ins w:id="19" w:author="Kashyap Kammachi-Sreedhar (Nokia)" w:date="2024-07-30T22:41:00Z" w16du:dateUtc="2024-07-30T19:41:00Z">
        <w:r>
          <w:rPr>
            <w:noProof/>
            <w:webHidden/>
          </w:rPr>
          <w:t>6</w:t>
        </w:r>
        <w:r>
          <w:rPr>
            <w:noProof/>
            <w:webHidden/>
          </w:rPr>
          <w:fldChar w:fldCharType="end"/>
        </w:r>
        <w:r w:rsidRPr="00F71017">
          <w:rPr>
            <w:rStyle w:val="Hyperlink"/>
            <w:noProof/>
          </w:rPr>
          <w:fldChar w:fldCharType="end"/>
        </w:r>
      </w:ins>
    </w:p>
    <w:p w14:paraId="785A69B6" w14:textId="77B4A178" w:rsidR="005575F4" w:rsidRDefault="005575F4">
      <w:pPr>
        <w:pStyle w:val="TOC3"/>
        <w:rPr>
          <w:ins w:id="20" w:author="Kashyap Kammachi-Sreedhar (Nokia)" w:date="2024-07-30T22:41:00Z" w16du:dateUtc="2024-07-30T19:41:00Z"/>
          <w:rFonts w:asciiTheme="minorHAnsi" w:eastAsiaTheme="minorEastAsia" w:hAnsiTheme="minorHAnsi" w:cstheme="minorBidi"/>
          <w:noProof/>
          <w:kern w:val="2"/>
          <w14:ligatures w14:val="standardContextual"/>
        </w:rPr>
      </w:pPr>
      <w:ins w:id="21"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"_Toc173271711"</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1.2.2</w:t>
        </w:r>
        <w:r>
          <w:rPr>
            <w:rFonts w:asciiTheme="minorHAnsi" w:eastAsiaTheme="minorEastAsia" w:hAnsiTheme="minorHAnsi" w:cstheme="minorBidi"/>
            <w:noProof/>
            <w:kern w:val="2"/>
            <w14:ligatures w14:val="standardContextual"/>
          </w:rPr>
          <w:tab/>
        </w:r>
        <w:r w:rsidRPr="00F71017">
          <w:rPr>
            <w:rStyle w:val="Hyperlink"/>
            <w:noProof/>
            <w:lang w:val="en-CA"/>
          </w:rPr>
          <w:t>Discussion</w:t>
        </w:r>
        <w:r>
          <w:rPr>
            <w:noProof/>
            <w:webHidden/>
          </w:rPr>
          <w:tab/>
        </w:r>
        <w:r>
          <w:rPr>
            <w:noProof/>
            <w:webHidden/>
          </w:rPr>
          <w:fldChar w:fldCharType="begin"/>
        </w:r>
        <w:r>
          <w:rPr>
            <w:noProof/>
            <w:webHidden/>
          </w:rPr>
          <w:instrText xml:space="preserve"> PAGEREF _Toc173271711 \h </w:instrText>
        </w:r>
      </w:ins>
      <w:r>
        <w:rPr>
          <w:noProof/>
          <w:webHidden/>
        </w:rPr>
      </w:r>
      <w:r>
        <w:rPr>
          <w:noProof/>
          <w:webHidden/>
        </w:rPr>
        <w:fldChar w:fldCharType="separate"/>
      </w:r>
      <w:ins w:id="22" w:author="Kashyap Kammachi-Sreedhar (Nokia)" w:date="2024-07-30T22:41:00Z" w16du:dateUtc="2024-07-30T19:41:00Z">
        <w:r>
          <w:rPr>
            <w:noProof/>
            <w:webHidden/>
          </w:rPr>
          <w:t>6</w:t>
        </w:r>
        <w:r>
          <w:rPr>
            <w:noProof/>
            <w:webHidden/>
          </w:rPr>
          <w:fldChar w:fldCharType="end"/>
        </w:r>
        <w:r w:rsidRPr="00F71017">
          <w:rPr>
            <w:rStyle w:val="Hyperlink"/>
            <w:noProof/>
          </w:rPr>
          <w:fldChar w:fldCharType="end"/>
        </w:r>
      </w:ins>
    </w:p>
    <w:p w14:paraId="3F965B36" w14:textId="3AAD887B" w:rsidR="005575F4" w:rsidRDefault="005575F4">
      <w:pPr>
        <w:pStyle w:val="TOC1"/>
        <w:rPr>
          <w:ins w:id="23" w:author="Kashyap Kammachi-Sreedhar (Nokia)" w:date="2024-07-30T22:41:00Z" w16du:dateUtc="2024-07-30T19:41:00Z"/>
          <w:rFonts w:asciiTheme="minorHAnsi" w:eastAsiaTheme="minorEastAsia" w:hAnsiTheme="minorHAnsi" w:cstheme="minorBidi"/>
          <w:noProof/>
          <w:kern w:val="2"/>
          <w14:ligatures w14:val="standardContextual"/>
        </w:rPr>
      </w:pPr>
      <w:ins w:id="24"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"_Toc173271712"</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2</w:t>
        </w:r>
        <w:r>
          <w:rPr>
            <w:rFonts w:asciiTheme="minorHAnsi" w:eastAsiaTheme="minorEastAsia" w:hAnsiTheme="minorHAnsi" w:cstheme="minorBidi"/>
            <w:noProof/>
            <w:kern w:val="2"/>
            <w14:ligatures w14:val="standardContextual"/>
          </w:rPr>
          <w:tab/>
        </w:r>
        <w:r w:rsidRPr="00F71017">
          <w:rPr>
            <w:rStyle w:val="Hyperlink"/>
            <w:noProof/>
            <w:lang w:val="en-CA"/>
          </w:rPr>
          <w:t>Region annotation for image items (from m62028, MPEG#141, Issue#88 and MPEG #145, issue #128)</w:t>
        </w:r>
        <w:r>
          <w:rPr>
            <w:noProof/>
            <w:webHidden/>
          </w:rPr>
          <w:tab/>
        </w:r>
        <w:r>
          <w:rPr>
            <w:noProof/>
            <w:webHidden/>
          </w:rPr>
          <w:fldChar w:fldCharType="begin"/>
        </w:r>
        <w:r>
          <w:rPr>
            <w:noProof/>
            <w:webHidden/>
          </w:rPr>
          <w:instrText xml:space="preserve"> PAGEREF _Toc173271712 \h </w:instrText>
        </w:r>
      </w:ins>
      <w:r>
        <w:rPr>
          <w:noProof/>
          <w:webHidden/>
        </w:rPr>
      </w:r>
      <w:r>
        <w:rPr>
          <w:noProof/>
          <w:webHidden/>
        </w:rPr>
        <w:fldChar w:fldCharType="separate"/>
      </w:r>
      <w:ins w:id="25" w:author="Kashyap Kammachi-Sreedhar (Nokia)" w:date="2024-07-30T22:41:00Z" w16du:dateUtc="2024-07-30T19:41:00Z">
        <w:r>
          <w:rPr>
            <w:noProof/>
            <w:webHidden/>
          </w:rPr>
          <w:t>7</w:t>
        </w:r>
        <w:r>
          <w:rPr>
            <w:noProof/>
            <w:webHidden/>
          </w:rPr>
          <w:fldChar w:fldCharType="end"/>
        </w:r>
        <w:r w:rsidRPr="00F71017">
          <w:rPr>
            <w:rStyle w:val="Hyperlink"/>
            <w:noProof/>
          </w:rPr>
          <w:fldChar w:fldCharType="end"/>
        </w:r>
      </w:ins>
    </w:p>
    <w:p w14:paraId="0635F645" w14:textId="6B4A7CDB" w:rsidR="005575F4" w:rsidRDefault="005575F4">
      <w:pPr>
        <w:pStyle w:val="TOC2"/>
        <w:tabs>
          <w:tab w:val="left" w:pos="960"/>
          <w:tab w:val="right" w:leader="dot" w:pos="9010"/>
        </w:tabs>
        <w:rPr>
          <w:ins w:id="26" w:author="Kashyap Kammachi-Sreedhar (Nokia)" w:date="2024-07-30T22:41:00Z" w16du:dateUtc="2024-07-30T19:41:00Z"/>
          <w:rFonts w:asciiTheme="minorHAnsi" w:eastAsiaTheme="minorEastAsia" w:hAnsiTheme="minorHAnsi" w:cstheme="minorBidi"/>
          <w:noProof/>
          <w:kern w:val="2"/>
          <w14:ligatures w14:val="standardContextual"/>
        </w:rPr>
      </w:pPr>
      <w:ins w:id="27"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"_Toc173271713"</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bCs/>
            <w:noProof/>
            <w:lang w:eastAsia="ja-JP"/>
          </w:rPr>
          <w:t>2.1</w:t>
        </w:r>
        <w:r>
          <w:rPr>
            <w:rFonts w:asciiTheme="minorHAnsi" w:eastAsiaTheme="minorEastAsia" w:hAnsiTheme="minorHAnsi" w:cstheme="minorBidi"/>
            <w:noProof/>
            <w:kern w:val="2"/>
            <w14:ligatures w14:val="standardContextual"/>
          </w:rPr>
          <w:tab/>
        </w:r>
        <w:r w:rsidRPr="00F71017">
          <w:rPr>
            <w:rStyle w:val="Hyperlink"/>
            <w:bCs/>
            <w:noProof/>
            <w:lang w:eastAsia="ja-JP"/>
          </w:rPr>
          <w:t>Discussion</w:t>
        </w:r>
        <w:r>
          <w:rPr>
            <w:noProof/>
            <w:webHidden/>
          </w:rPr>
          <w:tab/>
        </w:r>
        <w:r>
          <w:rPr>
            <w:noProof/>
            <w:webHidden/>
          </w:rPr>
          <w:fldChar w:fldCharType="begin"/>
        </w:r>
        <w:r>
          <w:rPr>
            <w:noProof/>
            <w:webHidden/>
          </w:rPr>
          <w:instrText xml:space="preserve"> PAGEREF _Toc173271713 \h </w:instrText>
        </w:r>
      </w:ins>
      <w:r>
        <w:rPr>
          <w:noProof/>
          <w:webHidden/>
        </w:rPr>
      </w:r>
      <w:r>
        <w:rPr>
          <w:noProof/>
          <w:webHidden/>
        </w:rPr>
        <w:fldChar w:fldCharType="separate"/>
      </w:r>
      <w:ins w:id="28" w:author="Kashyap Kammachi-Sreedhar (Nokia)" w:date="2024-07-30T22:41:00Z" w16du:dateUtc="2024-07-30T19:41:00Z">
        <w:r>
          <w:rPr>
            <w:noProof/>
            <w:webHidden/>
          </w:rPr>
          <w:t>7</w:t>
        </w:r>
        <w:r>
          <w:rPr>
            <w:noProof/>
            <w:webHidden/>
          </w:rPr>
          <w:fldChar w:fldCharType="end"/>
        </w:r>
        <w:r w:rsidRPr="00F71017">
          <w:rPr>
            <w:rStyle w:val="Hyperlink"/>
            <w:noProof/>
          </w:rPr>
          <w:fldChar w:fldCharType="end"/>
        </w:r>
      </w:ins>
    </w:p>
    <w:p w14:paraId="5F356BC3" w14:textId="693520D5" w:rsidR="005575F4" w:rsidRDefault="005575F4">
      <w:pPr>
        <w:pStyle w:val="TOC3"/>
        <w:rPr>
          <w:ins w:id="29" w:author="Kashyap Kammachi-Sreedhar (Nokia)" w:date="2024-07-30T22:41:00Z" w16du:dateUtc="2024-07-30T19:41:00Z"/>
          <w:rFonts w:asciiTheme="minorHAnsi" w:eastAsiaTheme="minorEastAsia" w:hAnsiTheme="minorHAnsi" w:cstheme="minorBidi"/>
          <w:noProof/>
          <w:kern w:val="2"/>
          <w14:ligatures w14:val="standardContextual"/>
        </w:rPr>
      </w:pPr>
      <w:ins w:id="30"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"_Toc173271714"</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bCs/>
            <w:i/>
            <w:iCs/>
            <w:noProof/>
            <w:lang w:eastAsia="ja-JP"/>
          </w:rPr>
          <w:t>2.1.1</w:t>
        </w:r>
        <w:r>
          <w:rPr>
            <w:rFonts w:asciiTheme="minorHAnsi" w:eastAsiaTheme="minorEastAsia" w:hAnsiTheme="minorHAnsi" w:cstheme="minorBidi"/>
            <w:noProof/>
            <w:kern w:val="2"/>
            <w14:ligatures w14:val="standardContextual"/>
          </w:rPr>
          <w:tab/>
        </w:r>
        <w:r w:rsidRPr="00F71017">
          <w:rPr>
            <w:rStyle w:val="Hyperlink"/>
            <w:bCs/>
            <w:i/>
            <w:iCs/>
            <w:noProof/>
            <w:lang w:eastAsia="ja-JP"/>
          </w:rPr>
          <w:t>Motivation, use cases and initial proposal</w:t>
        </w:r>
        <w:r>
          <w:rPr>
            <w:noProof/>
            <w:webHidden/>
          </w:rPr>
          <w:tab/>
        </w:r>
        <w:r>
          <w:rPr>
            <w:noProof/>
            <w:webHidden/>
          </w:rPr>
          <w:fldChar w:fldCharType="begin"/>
        </w:r>
        <w:r>
          <w:rPr>
            <w:noProof/>
            <w:webHidden/>
          </w:rPr>
          <w:instrText xml:space="preserve"> PAGEREF _Toc173271714 \h </w:instrText>
        </w:r>
      </w:ins>
      <w:r>
        <w:rPr>
          <w:noProof/>
          <w:webHidden/>
        </w:rPr>
      </w:r>
      <w:r>
        <w:rPr>
          <w:noProof/>
          <w:webHidden/>
        </w:rPr>
        <w:fldChar w:fldCharType="separate"/>
      </w:r>
      <w:ins w:id="31" w:author="Kashyap Kammachi-Sreedhar (Nokia)" w:date="2024-07-30T22:41:00Z" w16du:dateUtc="2024-07-30T19:41:00Z">
        <w:r>
          <w:rPr>
            <w:noProof/>
            <w:webHidden/>
          </w:rPr>
          <w:t>7</w:t>
        </w:r>
        <w:r>
          <w:rPr>
            <w:noProof/>
            <w:webHidden/>
          </w:rPr>
          <w:fldChar w:fldCharType="end"/>
        </w:r>
        <w:r w:rsidRPr="00F71017">
          <w:rPr>
            <w:rStyle w:val="Hyperlink"/>
            <w:noProof/>
          </w:rPr>
          <w:fldChar w:fldCharType="end"/>
        </w:r>
      </w:ins>
    </w:p>
    <w:p w14:paraId="1F74089C" w14:textId="45074B1C" w:rsidR="005575F4" w:rsidRDefault="005575F4">
      <w:pPr>
        <w:pStyle w:val="TOC3"/>
        <w:rPr>
          <w:ins w:id="32" w:author="Kashyap Kammachi-Sreedhar (Nokia)" w:date="2024-07-30T22:41:00Z" w16du:dateUtc="2024-07-30T19:41:00Z"/>
          <w:rFonts w:asciiTheme="minorHAnsi" w:eastAsiaTheme="minorEastAsia" w:hAnsiTheme="minorHAnsi" w:cstheme="minorBidi"/>
          <w:noProof/>
          <w:kern w:val="2"/>
          <w14:ligatures w14:val="standardContextual"/>
        </w:rPr>
      </w:pPr>
      <w:ins w:id="33"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"_Toc173271715"</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bCs/>
            <w:i/>
            <w:iCs/>
            <w:noProof/>
            <w:lang w:eastAsia="ja-JP"/>
          </w:rPr>
          <w:t>2.1.2</w:t>
        </w:r>
        <w:r>
          <w:rPr>
            <w:rFonts w:asciiTheme="minorHAnsi" w:eastAsiaTheme="minorEastAsia" w:hAnsiTheme="minorHAnsi" w:cstheme="minorBidi"/>
            <w:noProof/>
            <w:kern w:val="2"/>
            <w14:ligatures w14:val="standardContextual"/>
          </w:rPr>
          <w:tab/>
        </w:r>
        <w:r w:rsidRPr="00F71017">
          <w:rPr>
            <w:rStyle w:val="Hyperlink"/>
            <w:bCs/>
            <w:i/>
            <w:iCs/>
            <w:noProof/>
            <w:lang w:eastAsia="ja-JP"/>
          </w:rPr>
          <w:t>Responses to open questions</w:t>
        </w:r>
        <w:r>
          <w:rPr>
            <w:noProof/>
            <w:webHidden/>
          </w:rPr>
          <w:tab/>
        </w:r>
        <w:r>
          <w:rPr>
            <w:noProof/>
            <w:webHidden/>
          </w:rPr>
          <w:fldChar w:fldCharType="begin"/>
        </w:r>
        <w:r>
          <w:rPr>
            <w:noProof/>
            <w:webHidden/>
          </w:rPr>
          <w:instrText xml:space="preserve"> PAGEREF _Toc173271715 \h </w:instrText>
        </w:r>
      </w:ins>
      <w:r>
        <w:rPr>
          <w:noProof/>
          <w:webHidden/>
        </w:rPr>
      </w:r>
      <w:r>
        <w:rPr>
          <w:noProof/>
          <w:webHidden/>
        </w:rPr>
        <w:fldChar w:fldCharType="separate"/>
      </w:r>
      <w:ins w:id="34" w:author="Kashyap Kammachi-Sreedhar (Nokia)" w:date="2024-07-30T22:41:00Z" w16du:dateUtc="2024-07-30T19:41:00Z">
        <w:r>
          <w:rPr>
            <w:noProof/>
            <w:webHidden/>
          </w:rPr>
          <w:t>9</w:t>
        </w:r>
        <w:r>
          <w:rPr>
            <w:noProof/>
            <w:webHidden/>
          </w:rPr>
          <w:fldChar w:fldCharType="end"/>
        </w:r>
        <w:r w:rsidRPr="00F71017">
          <w:rPr>
            <w:rStyle w:val="Hyperlink"/>
            <w:noProof/>
          </w:rPr>
          <w:fldChar w:fldCharType="end"/>
        </w:r>
      </w:ins>
    </w:p>
    <w:p w14:paraId="417B0A4F" w14:textId="743D0E6F" w:rsidR="005575F4" w:rsidRDefault="005575F4">
      <w:pPr>
        <w:pStyle w:val="TOC2"/>
        <w:tabs>
          <w:tab w:val="left" w:pos="960"/>
          <w:tab w:val="right" w:leader="dot" w:pos="9010"/>
        </w:tabs>
        <w:rPr>
          <w:ins w:id="35" w:author="Kashyap Kammachi-Sreedhar (Nokia)" w:date="2024-07-30T22:41:00Z" w16du:dateUtc="2024-07-30T19:41:00Z"/>
          <w:rFonts w:asciiTheme="minorHAnsi" w:eastAsiaTheme="minorEastAsia" w:hAnsiTheme="minorHAnsi" w:cstheme="minorBidi"/>
          <w:noProof/>
          <w:kern w:val="2"/>
          <w14:ligatures w14:val="standardContextual"/>
        </w:rPr>
      </w:pPr>
      <w:ins w:id="36"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"_Toc173271716"</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GB" w:eastAsia="ja-JP"/>
          </w:rPr>
          <w:t>2.2</w:t>
        </w:r>
        <w:r>
          <w:rPr>
            <w:rFonts w:asciiTheme="minorHAnsi" w:eastAsiaTheme="minorEastAsia" w:hAnsiTheme="minorHAnsi" w:cstheme="minorBidi"/>
            <w:noProof/>
            <w:kern w:val="2"/>
            <w14:ligatures w14:val="standardContextual"/>
          </w:rPr>
          <w:tab/>
        </w:r>
        <w:r w:rsidRPr="00F71017">
          <w:rPr>
            <w:rStyle w:val="Hyperlink"/>
            <w:noProof/>
            <w:lang w:val="en-GB" w:eastAsia="ja-JP"/>
          </w:rPr>
          <w:t>Proposal</w:t>
        </w:r>
        <w:r>
          <w:rPr>
            <w:noProof/>
            <w:webHidden/>
          </w:rPr>
          <w:tab/>
        </w:r>
        <w:r>
          <w:rPr>
            <w:noProof/>
            <w:webHidden/>
          </w:rPr>
          <w:fldChar w:fldCharType="begin"/>
        </w:r>
        <w:r>
          <w:rPr>
            <w:noProof/>
            <w:webHidden/>
          </w:rPr>
          <w:instrText xml:space="preserve"> PAGEREF _Toc173271716 \h </w:instrText>
        </w:r>
      </w:ins>
      <w:r>
        <w:rPr>
          <w:noProof/>
          <w:webHidden/>
        </w:rPr>
      </w:r>
      <w:r>
        <w:rPr>
          <w:noProof/>
          <w:webHidden/>
        </w:rPr>
        <w:fldChar w:fldCharType="separate"/>
      </w:r>
      <w:ins w:id="37" w:author="Kashyap Kammachi-Sreedhar (Nokia)" w:date="2024-07-30T22:41:00Z" w16du:dateUtc="2024-07-30T19:41:00Z">
        <w:r>
          <w:rPr>
            <w:noProof/>
            <w:webHidden/>
          </w:rPr>
          <w:t>10</w:t>
        </w:r>
        <w:r>
          <w:rPr>
            <w:noProof/>
            <w:webHidden/>
          </w:rPr>
          <w:fldChar w:fldCharType="end"/>
        </w:r>
        <w:r w:rsidRPr="00F71017">
          <w:rPr>
            <w:rStyle w:val="Hyperlink"/>
            <w:noProof/>
          </w:rPr>
          <w:fldChar w:fldCharType="end"/>
        </w:r>
      </w:ins>
    </w:p>
    <w:p w14:paraId="28475709" w14:textId="16660EB6" w:rsidR="005575F4" w:rsidRDefault="005575F4">
      <w:pPr>
        <w:pStyle w:val="TOC3"/>
        <w:rPr>
          <w:ins w:id="38" w:author="Kashyap Kammachi-Sreedhar (Nokia)" w:date="2024-07-30T22:41:00Z" w16du:dateUtc="2024-07-30T19:41:00Z"/>
          <w:rFonts w:asciiTheme="minorHAnsi" w:eastAsiaTheme="minorEastAsia" w:hAnsiTheme="minorHAnsi" w:cstheme="minorBidi"/>
          <w:noProof/>
          <w:kern w:val="2"/>
          <w14:ligatures w14:val="standardContextual"/>
        </w:rPr>
      </w:pPr>
      <w:ins w:id="39"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"_Toc173271717"</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GB" w:eastAsia="ja-JP"/>
          </w:rPr>
          <w:t>2.2.1</w:t>
        </w:r>
        <w:r>
          <w:rPr>
            <w:rFonts w:asciiTheme="minorHAnsi" w:eastAsiaTheme="minorEastAsia" w:hAnsiTheme="minorHAnsi" w:cstheme="minorBidi"/>
            <w:noProof/>
            <w:kern w:val="2"/>
            <w14:ligatures w14:val="standardContextual"/>
          </w:rPr>
          <w:tab/>
        </w:r>
        <w:r w:rsidRPr="00F71017">
          <w:rPr>
            <w:rStyle w:val="Hyperlink"/>
            <w:noProof/>
            <w:lang w:val="en-GB" w:eastAsia="ja-JP"/>
          </w:rPr>
          <w:t>Proposal 1: Union of regions</w:t>
        </w:r>
        <w:r>
          <w:rPr>
            <w:noProof/>
            <w:webHidden/>
          </w:rPr>
          <w:tab/>
        </w:r>
        <w:r>
          <w:rPr>
            <w:noProof/>
            <w:webHidden/>
          </w:rPr>
          <w:fldChar w:fldCharType="begin"/>
        </w:r>
        <w:r>
          <w:rPr>
            <w:noProof/>
            <w:webHidden/>
          </w:rPr>
          <w:instrText xml:space="preserve"> PAGEREF _Toc173271717 \h </w:instrText>
        </w:r>
      </w:ins>
      <w:r>
        <w:rPr>
          <w:noProof/>
          <w:webHidden/>
        </w:rPr>
      </w:r>
      <w:r>
        <w:rPr>
          <w:noProof/>
          <w:webHidden/>
        </w:rPr>
        <w:fldChar w:fldCharType="separate"/>
      </w:r>
      <w:ins w:id="40" w:author="Kashyap Kammachi-Sreedhar (Nokia)" w:date="2024-07-30T22:41:00Z" w16du:dateUtc="2024-07-30T19:41:00Z">
        <w:r>
          <w:rPr>
            <w:noProof/>
            <w:webHidden/>
          </w:rPr>
          <w:t>10</w:t>
        </w:r>
        <w:r>
          <w:rPr>
            <w:noProof/>
            <w:webHidden/>
          </w:rPr>
          <w:fldChar w:fldCharType="end"/>
        </w:r>
        <w:r w:rsidRPr="00F71017">
          <w:rPr>
            <w:rStyle w:val="Hyperlink"/>
            <w:noProof/>
          </w:rPr>
          <w:fldChar w:fldCharType="end"/>
        </w:r>
      </w:ins>
    </w:p>
    <w:p w14:paraId="53E2C20B" w14:textId="0B1E5708" w:rsidR="005575F4" w:rsidRDefault="005575F4">
      <w:pPr>
        <w:pStyle w:val="TOC2"/>
        <w:tabs>
          <w:tab w:val="right" w:leader="dot" w:pos="9010"/>
        </w:tabs>
        <w:rPr>
          <w:ins w:id="41" w:author="Kashyap Kammachi-Sreedhar (Nokia)" w:date="2024-07-30T22:41:00Z" w16du:dateUtc="2024-07-30T19:41:00Z"/>
          <w:rFonts w:asciiTheme="minorHAnsi" w:eastAsiaTheme="minorEastAsia" w:hAnsiTheme="minorHAnsi" w:cstheme="minorBidi"/>
          <w:noProof/>
          <w:kern w:val="2"/>
          <w14:ligatures w14:val="standardContextual"/>
        </w:rPr>
      </w:pPr>
      <w:ins w:id="42"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"_Toc173271718"</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rPr>
          <w:t>11.3.3.2.2 Union derivation</w:t>
        </w:r>
        <w:r>
          <w:rPr>
            <w:noProof/>
            <w:webHidden/>
          </w:rPr>
          <w:tab/>
        </w:r>
        <w:r>
          <w:rPr>
            <w:noProof/>
            <w:webHidden/>
          </w:rPr>
          <w:fldChar w:fldCharType="begin"/>
        </w:r>
        <w:r>
          <w:rPr>
            <w:noProof/>
            <w:webHidden/>
          </w:rPr>
          <w:instrText xml:space="preserve"> PAGEREF _Toc173271718 \h </w:instrText>
        </w:r>
      </w:ins>
      <w:r>
        <w:rPr>
          <w:noProof/>
          <w:webHidden/>
        </w:rPr>
      </w:r>
      <w:r>
        <w:rPr>
          <w:noProof/>
          <w:webHidden/>
        </w:rPr>
        <w:fldChar w:fldCharType="separate"/>
      </w:r>
      <w:ins w:id="43" w:author="Kashyap Kammachi-Sreedhar (Nokia)" w:date="2024-07-30T22:41:00Z" w16du:dateUtc="2024-07-30T19:41:00Z">
        <w:r>
          <w:rPr>
            <w:noProof/>
            <w:webHidden/>
          </w:rPr>
          <w:t>10</w:t>
        </w:r>
        <w:r>
          <w:rPr>
            <w:noProof/>
            <w:webHidden/>
          </w:rPr>
          <w:fldChar w:fldCharType="end"/>
        </w:r>
        <w:r w:rsidRPr="00F71017">
          <w:rPr>
            <w:rStyle w:val="Hyperlink"/>
            <w:noProof/>
          </w:rPr>
          <w:fldChar w:fldCharType="end"/>
        </w:r>
      </w:ins>
    </w:p>
    <w:p w14:paraId="3D3B0EAA" w14:textId="702CCAD3" w:rsidR="005575F4" w:rsidRDefault="005575F4">
      <w:pPr>
        <w:pStyle w:val="TOC3"/>
        <w:rPr>
          <w:ins w:id="44" w:author="Kashyap Kammachi-Sreedhar (Nokia)" w:date="2024-07-30T22:41:00Z" w16du:dateUtc="2024-07-30T19:41:00Z"/>
          <w:rFonts w:asciiTheme="minorHAnsi" w:eastAsiaTheme="minorEastAsia" w:hAnsiTheme="minorHAnsi" w:cstheme="minorBidi"/>
          <w:noProof/>
          <w:kern w:val="2"/>
          <w14:ligatures w14:val="standardContextual"/>
        </w:rPr>
      </w:pPr>
      <w:ins w:id="45"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"_Toc173271719"</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rPr>
          <w:t>2.2.2</w:t>
        </w:r>
        <w:r>
          <w:rPr>
            <w:rFonts w:asciiTheme="minorHAnsi" w:eastAsiaTheme="minorEastAsia" w:hAnsiTheme="minorHAnsi" w:cstheme="minorBidi"/>
            <w:noProof/>
            <w:kern w:val="2"/>
            <w14:ligatures w14:val="standardContextual"/>
          </w:rPr>
          <w:tab/>
        </w:r>
        <w:r w:rsidRPr="00F71017">
          <w:rPr>
            <w:rStyle w:val="Hyperlink"/>
            <w:noProof/>
          </w:rPr>
          <w:t>Proposal 2: Relations between region items</w:t>
        </w:r>
        <w:r>
          <w:rPr>
            <w:noProof/>
            <w:webHidden/>
          </w:rPr>
          <w:tab/>
        </w:r>
        <w:r>
          <w:rPr>
            <w:noProof/>
            <w:webHidden/>
          </w:rPr>
          <w:fldChar w:fldCharType="begin"/>
        </w:r>
        <w:r>
          <w:rPr>
            <w:noProof/>
            <w:webHidden/>
          </w:rPr>
          <w:instrText xml:space="preserve"> PAGEREF _Toc173271719 \h </w:instrText>
        </w:r>
      </w:ins>
      <w:r>
        <w:rPr>
          <w:noProof/>
          <w:webHidden/>
        </w:rPr>
      </w:r>
      <w:r>
        <w:rPr>
          <w:noProof/>
          <w:webHidden/>
        </w:rPr>
        <w:fldChar w:fldCharType="separate"/>
      </w:r>
      <w:ins w:id="46" w:author="Kashyap Kammachi-Sreedhar (Nokia)" w:date="2024-07-30T22:41:00Z" w16du:dateUtc="2024-07-30T19:41:00Z">
        <w:r>
          <w:rPr>
            <w:noProof/>
            <w:webHidden/>
          </w:rPr>
          <w:t>11</w:t>
        </w:r>
        <w:r>
          <w:rPr>
            <w:noProof/>
            <w:webHidden/>
          </w:rPr>
          <w:fldChar w:fldCharType="end"/>
        </w:r>
        <w:r w:rsidRPr="00F71017">
          <w:rPr>
            <w:rStyle w:val="Hyperlink"/>
            <w:noProof/>
          </w:rPr>
          <w:fldChar w:fldCharType="end"/>
        </w:r>
      </w:ins>
    </w:p>
    <w:p w14:paraId="1DAE7477" w14:textId="4595C0B9" w:rsidR="005575F4" w:rsidRDefault="005575F4">
      <w:pPr>
        <w:pStyle w:val="TOC2"/>
        <w:tabs>
          <w:tab w:val="right" w:leader="dot" w:pos="9010"/>
        </w:tabs>
        <w:rPr>
          <w:ins w:id="47" w:author="Kashyap Kammachi-Sreedhar (Nokia)" w:date="2024-07-30T22:41:00Z" w16du:dateUtc="2024-07-30T19:41:00Z"/>
          <w:rFonts w:asciiTheme="minorHAnsi" w:eastAsiaTheme="minorEastAsia" w:hAnsiTheme="minorHAnsi" w:cstheme="minorBidi"/>
          <w:noProof/>
          <w:kern w:val="2"/>
          <w14:ligatures w14:val="standardContextual"/>
        </w:rPr>
      </w:pPr>
      <w:ins w:id="48"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"_Toc173271720"</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rPr>
          <w:t>11.3.4 Region Entity Group</w:t>
        </w:r>
        <w:r>
          <w:rPr>
            <w:noProof/>
            <w:webHidden/>
          </w:rPr>
          <w:tab/>
        </w:r>
        <w:r>
          <w:rPr>
            <w:noProof/>
            <w:webHidden/>
          </w:rPr>
          <w:fldChar w:fldCharType="begin"/>
        </w:r>
        <w:r>
          <w:rPr>
            <w:noProof/>
            <w:webHidden/>
          </w:rPr>
          <w:instrText xml:space="preserve"> PAGEREF _Toc173271720 \h </w:instrText>
        </w:r>
      </w:ins>
      <w:r>
        <w:rPr>
          <w:noProof/>
          <w:webHidden/>
        </w:rPr>
      </w:r>
      <w:r>
        <w:rPr>
          <w:noProof/>
          <w:webHidden/>
        </w:rPr>
        <w:fldChar w:fldCharType="separate"/>
      </w:r>
      <w:ins w:id="49" w:author="Kashyap Kammachi-Sreedhar (Nokia)" w:date="2024-07-30T22:41:00Z" w16du:dateUtc="2024-07-30T19:41:00Z">
        <w:r>
          <w:rPr>
            <w:noProof/>
            <w:webHidden/>
          </w:rPr>
          <w:t>11</w:t>
        </w:r>
        <w:r>
          <w:rPr>
            <w:noProof/>
            <w:webHidden/>
          </w:rPr>
          <w:fldChar w:fldCharType="end"/>
        </w:r>
        <w:r w:rsidRPr="00F71017">
          <w:rPr>
            <w:rStyle w:val="Hyperlink"/>
            <w:noProof/>
          </w:rPr>
          <w:fldChar w:fldCharType="end"/>
        </w:r>
      </w:ins>
    </w:p>
    <w:p w14:paraId="48B6B180" w14:textId="034A1897" w:rsidR="005575F4" w:rsidRDefault="005575F4">
      <w:pPr>
        <w:pStyle w:val="TOC2"/>
        <w:tabs>
          <w:tab w:val="right" w:leader="dot" w:pos="9010"/>
        </w:tabs>
        <w:rPr>
          <w:ins w:id="50" w:author="Kashyap Kammachi-Sreedhar (Nokia)" w:date="2024-07-30T22:41:00Z" w16du:dateUtc="2024-07-30T19:41:00Z"/>
          <w:rFonts w:asciiTheme="minorHAnsi" w:eastAsiaTheme="minorEastAsia" w:hAnsiTheme="minorHAnsi" w:cstheme="minorBidi"/>
          <w:noProof/>
          <w:kern w:val="2"/>
          <w14:ligatures w14:val="standardContextual"/>
        </w:rPr>
      </w:pPr>
      <w:ins w:id="51"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"_Toc173271721"</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GB"/>
          </w:rPr>
          <w:t>11.3.4.1 ‘</w:t>
        </w:r>
        <w:r w:rsidRPr="00F71017">
          <w:rPr>
            <w:rStyle w:val="Hyperlink"/>
            <w:rFonts w:ascii="Consolas" w:hAnsi="Consolas"/>
            <w:noProof/>
            <w:lang w:val="en-GB"/>
          </w:rPr>
          <w:t>corg</w:t>
        </w:r>
        <w:r w:rsidRPr="00F71017">
          <w:rPr>
            <w:rStyle w:val="Hyperlink"/>
            <w:noProof/>
            <w:lang w:val="en-GB"/>
          </w:rPr>
          <w:t>’ Entity Group</w:t>
        </w:r>
        <w:r>
          <w:rPr>
            <w:noProof/>
            <w:webHidden/>
          </w:rPr>
          <w:tab/>
        </w:r>
        <w:r>
          <w:rPr>
            <w:noProof/>
            <w:webHidden/>
          </w:rPr>
          <w:fldChar w:fldCharType="begin"/>
        </w:r>
        <w:r>
          <w:rPr>
            <w:noProof/>
            <w:webHidden/>
          </w:rPr>
          <w:instrText xml:space="preserve"> PAGEREF _Toc173271721 \h </w:instrText>
        </w:r>
      </w:ins>
      <w:r>
        <w:rPr>
          <w:noProof/>
          <w:webHidden/>
        </w:rPr>
      </w:r>
      <w:r>
        <w:rPr>
          <w:noProof/>
          <w:webHidden/>
        </w:rPr>
        <w:fldChar w:fldCharType="separate"/>
      </w:r>
      <w:ins w:id="52" w:author="Kashyap Kammachi-Sreedhar (Nokia)" w:date="2024-07-30T22:41:00Z" w16du:dateUtc="2024-07-30T19:41:00Z">
        <w:r>
          <w:rPr>
            <w:noProof/>
            <w:webHidden/>
          </w:rPr>
          <w:t>11</w:t>
        </w:r>
        <w:r>
          <w:rPr>
            <w:noProof/>
            <w:webHidden/>
          </w:rPr>
          <w:fldChar w:fldCharType="end"/>
        </w:r>
        <w:r w:rsidRPr="00F71017">
          <w:rPr>
            <w:rStyle w:val="Hyperlink"/>
            <w:noProof/>
          </w:rPr>
          <w:fldChar w:fldCharType="end"/>
        </w:r>
      </w:ins>
    </w:p>
    <w:p w14:paraId="23C46527" w14:textId="5C3E38DD" w:rsidR="005575F4" w:rsidRDefault="005575F4">
      <w:pPr>
        <w:pStyle w:val="TOC1"/>
        <w:rPr>
          <w:ins w:id="53" w:author="Kashyap Kammachi-Sreedhar (Nokia)" w:date="2024-07-30T22:41:00Z" w16du:dateUtc="2024-07-30T19:41:00Z"/>
          <w:rFonts w:asciiTheme="minorHAnsi" w:eastAsiaTheme="minorEastAsia" w:hAnsiTheme="minorHAnsi" w:cstheme="minorBidi"/>
          <w:noProof/>
          <w:kern w:val="2"/>
          <w14:ligatures w14:val="standardContextual"/>
        </w:rPr>
      </w:pPr>
      <w:ins w:id="54"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"_Toc173271722"</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3</w:t>
        </w:r>
        <w:r>
          <w:rPr>
            <w:rFonts w:asciiTheme="minorHAnsi" w:eastAsiaTheme="minorEastAsia" w:hAnsiTheme="minorHAnsi" w:cstheme="minorBidi"/>
            <w:noProof/>
            <w:kern w:val="2"/>
            <w14:ligatures w14:val="standardContextual"/>
          </w:rPr>
          <w:tab/>
        </w:r>
        <w:r w:rsidRPr="00F71017">
          <w:rPr>
            <w:rStyle w:val="Hyperlink"/>
            <w:noProof/>
            <w:lang w:val="en-CA"/>
          </w:rPr>
          <w:t>Matrix-based transformation for image items</w:t>
        </w:r>
        <w:r>
          <w:rPr>
            <w:noProof/>
            <w:webHidden/>
          </w:rPr>
          <w:tab/>
        </w:r>
        <w:r>
          <w:rPr>
            <w:noProof/>
            <w:webHidden/>
          </w:rPr>
          <w:fldChar w:fldCharType="begin"/>
        </w:r>
        <w:r>
          <w:rPr>
            <w:noProof/>
            <w:webHidden/>
          </w:rPr>
          <w:instrText xml:space="preserve"> PAGEREF _Toc173271722 \h </w:instrText>
        </w:r>
      </w:ins>
      <w:r>
        <w:rPr>
          <w:noProof/>
          <w:webHidden/>
        </w:rPr>
      </w:r>
      <w:r>
        <w:rPr>
          <w:noProof/>
          <w:webHidden/>
        </w:rPr>
        <w:fldChar w:fldCharType="separate"/>
      </w:r>
      <w:ins w:id="55" w:author="Kashyap Kammachi-Sreedhar (Nokia)" w:date="2024-07-30T22:41:00Z" w16du:dateUtc="2024-07-30T19:41:00Z">
        <w:r>
          <w:rPr>
            <w:noProof/>
            <w:webHidden/>
          </w:rPr>
          <w:t>11</w:t>
        </w:r>
        <w:r>
          <w:rPr>
            <w:noProof/>
            <w:webHidden/>
          </w:rPr>
          <w:fldChar w:fldCharType="end"/>
        </w:r>
        <w:r w:rsidRPr="00F71017">
          <w:rPr>
            <w:rStyle w:val="Hyperlink"/>
            <w:noProof/>
          </w:rPr>
          <w:fldChar w:fldCharType="end"/>
        </w:r>
      </w:ins>
    </w:p>
    <w:p w14:paraId="406940FD" w14:textId="34D96E70" w:rsidR="005575F4" w:rsidRDefault="005575F4">
      <w:pPr>
        <w:pStyle w:val="TOC1"/>
        <w:rPr>
          <w:ins w:id="56" w:author="Kashyap Kammachi-Sreedhar (Nokia)" w:date="2024-07-30T22:41:00Z" w16du:dateUtc="2024-07-30T19:41:00Z"/>
          <w:rFonts w:asciiTheme="minorHAnsi" w:eastAsiaTheme="minorEastAsia" w:hAnsiTheme="minorHAnsi" w:cstheme="minorBidi"/>
          <w:noProof/>
          <w:kern w:val="2"/>
          <w14:ligatures w14:val="standardContextual"/>
        </w:rPr>
      </w:pPr>
      <w:ins w:id="57"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"_Toc173271723"</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4</w:t>
        </w:r>
        <w:r>
          <w:rPr>
            <w:rFonts w:asciiTheme="minorHAnsi" w:eastAsiaTheme="minorEastAsia" w:hAnsiTheme="minorHAnsi" w:cstheme="minorBidi"/>
            <w:noProof/>
            <w:kern w:val="2"/>
            <w14:ligatures w14:val="standardContextual"/>
          </w:rPr>
          <w:tab/>
        </w:r>
        <w:r w:rsidRPr="00F71017">
          <w:rPr>
            <w:rStyle w:val="Hyperlink"/>
            <w:noProof/>
            <w:lang w:val="en-CA"/>
          </w:rPr>
          <w:t>Signaling for pre-derived coded image items</w:t>
        </w:r>
        <w:r>
          <w:rPr>
            <w:noProof/>
            <w:webHidden/>
          </w:rPr>
          <w:tab/>
        </w:r>
        <w:r>
          <w:rPr>
            <w:noProof/>
            <w:webHidden/>
          </w:rPr>
          <w:fldChar w:fldCharType="begin"/>
        </w:r>
        <w:r>
          <w:rPr>
            <w:noProof/>
            <w:webHidden/>
          </w:rPr>
          <w:instrText xml:space="preserve"> PAGEREF _Toc173271723 \h </w:instrText>
        </w:r>
      </w:ins>
      <w:r>
        <w:rPr>
          <w:noProof/>
          <w:webHidden/>
        </w:rPr>
      </w:r>
      <w:r>
        <w:rPr>
          <w:noProof/>
          <w:webHidden/>
        </w:rPr>
        <w:fldChar w:fldCharType="separate"/>
      </w:r>
      <w:ins w:id="58" w:author="Kashyap Kammachi-Sreedhar (Nokia)" w:date="2024-07-30T22:41:00Z" w16du:dateUtc="2024-07-30T19:41:00Z">
        <w:r>
          <w:rPr>
            <w:noProof/>
            <w:webHidden/>
          </w:rPr>
          <w:t>11</w:t>
        </w:r>
        <w:r>
          <w:rPr>
            <w:noProof/>
            <w:webHidden/>
          </w:rPr>
          <w:fldChar w:fldCharType="end"/>
        </w:r>
        <w:r w:rsidRPr="00F71017">
          <w:rPr>
            <w:rStyle w:val="Hyperlink"/>
            <w:noProof/>
          </w:rPr>
          <w:fldChar w:fldCharType="end"/>
        </w:r>
      </w:ins>
    </w:p>
    <w:p w14:paraId="20EF101D" w14:textId="032300E6" w:rsidR="005575F4" w:rsidRDefault="005575F4">
      <w:pPr>
        <w:pStyle w:val="TOC1"/>
        <w:rPr>
          <w:ins w:id="59" w:author="Kashyap Kammachi-Sreedhar (Nokia)" w:date="2024-07-30T22:41:00Z" w16du:dateUtc="2024-07-30T19:41:00Z"/>
          <w:rFonts w:asciiTheme="minorHAnsi" w:eastAsiaTheme="minorEastAsia" w:hAnsiTheme="minorHAnsi" w:cstheme="minorBidi"/>
          <w:noProof/>
          <w:kern w:val="2"/>
          <w14:ligatures w14:val="standardContextual"/>
        </w:rPr>
      </w:pPr>
      <w:ins w:id="60"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"_Toc173271724"</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5</w:t>
        </w:r>
        <w:r>
          <w:rPr>
            <w:rFonts w:asciiTheme="minorHAnsi" w:eastAsiaTheme="minorEastAsia" w:hAnsiTheme="minorHAnsi" w:cstheme="minorBidi"/>
            <w:noProof/>
            <w:kern w:val="2"/>
            <w14:ligatures w14:val="standardContextual"/>
          </w:rPr>
          <w:tab/>
        </w:r>
        <w:r w:rsidRPr="00F71017">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_Toc173271724 \h </w:instrText>
        </w:r>
      </w:ins>
      <w:r>
        <w:rPr>
          <w:noProof/>
          <w:webHidden/>
        </w:rPr>
      </w:r>
      <w:r>
        <w:rPr>
          <w:noProof/>
          <w:webHidden/>
        </w:rPr>
        <w:fldChar w:fldCharType="separate"/>
      </w:r>
      <w:ins w:id="61" w:author="Kashyap Kammachi-Sreedhar (Nokia)" w:date="2024-07-30T22:41:00Z" w16du:dateUtc="2024-07-30T19:41:00Z">
        <w:r>
          <w:rPr>
            <w:noProof/>
            <w:webHidden/>
          </w:rPr>
          <w:t>12</w:t>
        </w:r>
        <w:r>
          <w:rPr>
            <w:noProof/>
            <w:webHidden/>
          </w:rPr>
          <w:fldChar w:fldCharType="end"/>
        </w:r>
        <w:r w:rsidRPr="00F71017">
          <w:rPr>
            <w:rStyle w:val="Hyperlink"/>
            <w:noProof/>
          </w:rPr>
          <w:fldChar w:fldCharType="end"/>
        </w:r>
      </w:ins>
    </w:p>
    <w:p w14:paraId="0E49F916" w14:textId="2B495516" w:rsidR="005575F4" w:rsidRDefault="005575F4">
      <w:pPr>
        <w:pStyle w:val="TOC2"/>
        <w:tabs>
          <w:tab w:val="left" w:pos="960"/>
          <w:tab w:val="right" w:leader="dot" w:pos="9010"/>
        </w:tabs>
        <w:rPr>
          <w:ins w:id="62" w:author="Kashyap Kammachi-Sreedhar (Nokia)" w:date="2024-07-30T22:41:00Z" w16du:dateUtc="2024-07-30T19:41:00Z"/>
          <w:rFonts w:asciiTheme="minorHAnsi" w:eastAsiaTheme="minorEastAsia" w:hAnsiTheme="minorHAnsi" w:cstheme="minorBidi"/>
          <w:noProof/>
          <w:kern w:val="2"/>
          <w14:ligatures w14:val="standardContextual"/>
        </w:rPr>
      </w:pPr>
      <w:ins w:id="63"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"_Toc173271725"</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5.1</w:t>
        </w:r>
        <w:r>
          <w:rPr>
            <w:rFonts w:asciiTheme="minorHAnsi" w:eastAsiaTheme="minorEastAsia" w:hAnsiTheme="minorHAnsi" w:cstheme="minorBidi"/>
            <w:noProof/>
            <w:kern w:val="2"/>
            <w14:ligatures w14:val="standardContextual"/>
          </w:rPr>
          <w:tab/>
        </w:r>
        <w:r w:rsidRPr="00F71017">
          <w:rPr>
            <w:rStyle w:val="Hyperlink"/>
            <w:noProof/>
            <w:lang w:val="en-CA"/>
          </w:rPr>
          <w:t>Discussion</w:t>
        </w:r>
        <w:r>
          <w:rPr>
            <w:noProof/>
            <w:webHidden/>
          </w:rPr>
          <w:tab/>
        </w:r>
        <w:r>
          <w:rPr>
            <w:noProof/>
            <w:webHidden/>
          </w:rPr>
          <w:fldChar w:fldCharType="begin"/>
        </w:r>
        <w:r>
          <w:rPr>
            <w:noProof/>
            <w:webHidden/>
          </w:rPr>
          <w:instrText xml:space="preserve"> PAGEREF _Toc173271725 \h </w:instrText>
        </w:r>
      </w:ins>
      <w:r>
        <w:rPr>
          <w:noProof/>
          <w:webHidden/>
        </w:rPr>
      </w:r>
      <w:r>
        <w:rPr>
          <w:noProof/>
          <w:webHidden/>
        </w:rPr>
        <w:fldChar w:fldCharType="separate"/>
      </w:r>
      <w:ins w:id="64" w:author="Kashyap Kammachi-Sreedhar (Nokia)" w:date="2024-07-30T22:41:00Z" w16du:dateUtc="2024-07-30T19:41:00Z">
        <w:r>
          <w:rPr>
            <w:noProof/>
            <w:webHidden/>
          </w:rPr>
          <w:t>12</w:t>
        </w:r>
        <w:r>
          <w:rPr>
            <w:noProof/>
            <w:webHidden/>
          </w:rPr>
          <w:fldChar w:fldCharType="end"/>
        </w:r>
        <w:r w:rsidRPr="00F71017">
          <w:rPr>
            <w:rStyle w:val="Hyperlink"/>
            <w:noProof/>
          </w:rPr>
          <w:fldChar w:fldCharType="end"/>
        </w:r>
      </w:ins>
    </w:p>
    <w:p w14:paraId="46E57E95" w14:textId="22B38976" w:rsidR="005575F4" w:rsidRDefault="005575F4">
      <w:pPr>
        <w:pStyle w:val="TOC2"/>
        <w:tabs>
          <w:tab w:val="left" w:pos="960"/>
          <w:tab w:val="right" w:leader="dot" w:pos="9010"/>
        </w:tabs>
        <w:rPr>
          <w:ins w:id="65" w:author="Kashyap Kammachi-Sreedhar (Nokia)" w:date="2024-07-30T22:41:00Z" w16du:dateUtc="2024-07-30T19:41:00Z"/>
          <w:rFonts w:asciiTheme="minorHAnsi" w:eastAsiaTheme="minorEastAsia" w:hAnsiTheme="minorHAnsi" w:cstheme="minorBidi"/>
          <w:noProof/>
          <w:kern w:val="2"/>
          <w14:ligatures w14:val="standardContextual"/>
        </w:rPr>
      </w:pPr>
      <w:ins w:id="66"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"_Toc173271726"</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5.2</w:t>
        </w:r>
        <w:r>
          <w:rPr>
            <w:rFonts w:asciiTheme="minorHAnsi" w:eastAsiaTheme="minorEastAsia" w:hAnsiTheme="minorHAnsi" w:cstheme="minorBidi"/>
            <w:noProof/>
            <w:kern w:val="2"/>
            <w14:ligatures w14:val="standardContextual"/>
          </w:rPr>
          <w:tab/>
        </w:r>
        <w:r w:rsidRPr="00F71017">
          <w:rPr>
            <w:rStyle w:val="Hyperlink"/>
            <w:noProof/>
            <w:lang w:val="en-CA"/>
          </w:rPr>
          <w:t>Initial text proposal</w:t>
        </w:r>
        <w:r>
          <w:rPr>
            <w:noProof/>
            <w:webHidden/>
          </w:rPr>
          <w:tab/>
        </w:r>
        <w:r>
          <w:rPr>
            <w:noProof/>
            <w:webHidden/>
          </w:rPr>
          <w:fldChar w:fldCharType="begin"/>
        </w:r>
        <w:r>
          <w:rPr>
            <w:noProof/>
            <w:webHidden/>
          </w:rPr>
          <w:instrText xml:space="preserve"> PAGEREF _Toc173271726 \h </w:instrText>
        </w:r>
      </w:ins>
      <w:r>
        <w:rPr>
          <w:noProof/>
          <w:webHidden/>
        </w:rPr>
      </w:r>
      <w:r>
        <w:rPr>
          <w:noProof/>
          <w:webHidden/>
        </w:rPr>
        <w:fldChar w:fldCharType="separate"/>
      </w:r>
      <w:ins w:id="67" w:author="Kashyap Kammachi-Sreedhar (Nokia)" w:date="2024-07-30T22:41:00Z" w16du:dateUtc="2024-07-30T19:41:00Z">
        <w:r>
          <w:rPr>
            <w:noProof/>
            <w:webHidden/>
          </w:rPr>
          <w:t>12</w:t>
        </w:r>
        <w:r>
          <w:rPr>
            <w:noProof/>
            <w:webHidden/>
          </w:rPr>
          <w:fldChar w:fldCharType="end"/>
        </w:r>
        <w:r w:rsidRPr="00F71017">
          <w:rPr>
            <w:rStyle w:val="Hyperlink"/>
            <w:noProof/>
          </w:rPr>
          <w:fldChar w:fldCharType="end"/>
        </w:r>
      </w:ins>
    </w:p>
    <w:p w14:paraId="6D35FFCE" w14:textId="2FB043B9" w:rsidR="005575F4" w:rsidRDefault="005575F4">
      <w:pPr>
        <w:pStyle w:val="TOC1"/>
        <w:rPr>
          <w:ins w:id="68" w:author="Kashyap Kammachi-Sreedhar (Nokia)" w:date="2024-07-30T22:41:00Z" w16du:dateUtc="2024-07-30T19:41:00Z"/>
          <w:rFonts w:asciiTheme="minorHAnsi" w:eastAsiaTheme="minorEastAsia" w:hAnsiTheme="minorHAnsi" w:cstheme="minorBidi"/>
          <w:noProof/>
          <w:kern w:val="2"/>
          <w14:ligatures w14:val="standardContextual"/>
        </w:rPr>
      </w:pPr>
      <w:ins w:id="69" w:author="Kashyap Kammachi-Sreedhar (Nokia)" w:date="2024-07-30T22:41:00Z" w16du:dateUtc="2024-07-30T19:41:00Z">
        <w:r w:rsidRPr="00F71017">
          <w:rPr>
            <w:rStyle w:val="Hyperlink"/>
            <w:noProof/>
          </w:rPr>
          <w:lastRenderedPageBreak/>
          <w:fldChar w:fldCharType="begin"/>
        </w:r>
        <w:r w:rsidRPr="00F71017">
          <w:rPr>
            <w:rStyle w:val="Hyperlink"/>
            <w:noProof/>
          </w:rPr>
          <w:instrText xml:space="preserve"> </w:instrText>
        </w:r>
        <w:r>
          <w:rPr>
            <w:noProof/>
          </w:rPr>
          <w:instrText>HYPERLINK \l "_Toc173271727"</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6</w:t>
        </w:r>
        <w:r>
          <w:rPr>
            <w:rFonts w:asciiTheme="minorHAnsi" w:eastAsiaTheme="minorEastAsia" w:hAnsiTheme="minorHAnsi" w:cstheme="minorBidi"/>
            <w:noProof/>
            <w:kern w:val="2"/>
            <w14:ligatures w14:val="standardContextual"/>
          </w:rPr>
          <w:tab/>
        </w:r>
        <w:r w:rsidRPr="00F71017">
          <w:rPr>
            <w:rStyle w:val="Hyperlink"/>
            <w:noProof/>
            <w:lang w:val="en-CA"/>
          </w:rPr>
          <w:t>Disparity adjustment property for frame-packed stereo pair (MPEG #144, issue #111)</w:t>
        </w:r>
        <w:r>
          <w:rPr>
            <w:noProof/>
            <w:webHidden/>
          </w:rPr>
          <w:tab/>
        </w:r>
        <w:r>
          <w:rPr>
            <w:noProof/>
            <w:webHidden/>
          </w:rPr>
          <w:fldChar w:fldCharType="begin"/>
        </w:r>
        <w:r>
          <w:rPr>
            <w:noProof/>
            <w:webHidden/>
          </w:rPr>
          <w:instrText xml:space="preserve"> PAGEREF _Toc173271727 \h </w:instrText>
        </w:r>
      </w:ins>
      <w:r>
        <w:rPr>
          <w:noProof/>
          <w:webHidden/>
        </w:rPr>
      </w:r>
      <w:r>
        <w:rPr>
          <w:noProof/>
          <w:webHidden/>
        </w:rPr>
        <w:fldChar w:fldCharType="separate"/>
      </w:r>
      <w:ins w:id="70" w:author="Kashyap Kammachi-Sreedhar (Nokia)" w:date="2024-07-30T22:41:00Z" w16du:dateUtc="2024-07-30T19:41:00Z">
        <w:r>
          <w:rPr>
            <w:noProof/>
            <w:webHidden/>
          </w:rPr>
          <w:t>12</w:t>
        </w:r>
        <w:r>
          <w:rPr>
            <w:noProof/>
            <w:webHidden/>
          </w:rPr>
          <w:fldChar w:fldCharType="end"/>
        </w:r>
        <w:r w:rsidRPr="00F71017">
          <w:rPr>
            <w:rStyle w:val="Hyperlink"/>
            <w:noProof/>
          </w:rPr>
          <w:fldChar w:fldCharType="end"/>
        </w:r>
      </w:ins>
    </w:p>
    <w:p w14:paraId="4BA36E55" w14:textId="69D0F6DF" w:rsidR="005575F4" w:rsidRDefault="005575F4">
      <w:pPr>
        <w:pStyle w:val="TOC1"/>
        <w:rPr>
          <w:ins w:id="71" w:author="Kashyap Kammachi-Sreedhar (Nokia)" w:date="2024-07-30T22:41:00Z" w16du:dateUtc="2024-07-30T19:41:00Z"/>
          <w:rFonts w:asciiTheme="minorHAnsi" w:eastAsiaTheme="minorEastAsia" w:hAnsiTheme="minorHAnsi" w:cstheme="minorBidi"/>
          <w:noProof/>
          <w:kern w:val="2"/>
          <w14:ligatures w14:val="standardContextual"/>
        </w:rPr>
      </w:pPr>
      <w:ins w:id="72"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"_Toc173271728"</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7</w:t>
        </w:r>
        <w:r>
          <w:rPr>
            <w:rFonts w:asciiTheme="minorHAnsi" w:eastAsiaTheme="minorEastAsia" w:hAnsiTheme="minorHAnsi" w:cstheme="minorBidi"/>
            <w:noProof/>
            <w:kern w:val="2"/>
            <w14:ligatures w14:val="standardContextual"/>
          </w:rPr>
          <w:tab/>
        </w:r>
        <w:r w:rsidRPr="00F71017">
          <w:rPr>
            <w:rStyle w:val="Hyperlink"/>
            <w:noProof/>
            <w:lang w:val="en-CA"/>
          </w:rPr>
          <w:t>SlimHEIF design with Compressed MetaBox (MPEG #146, issue #151))</w:t>
        </w:r>
        <w:r>
          <w:rPr>
            <w:noProof/>
            <w:webHidden/>
          </w:rPr>
          <w:tab/>
        </w:r>
        <w:r>
          <w:rPr>
            <w:noProof/>
            <w:webHidden/>
          </w:rPr>
          <w:fldChar w:fldCharType="begin"/>
        </w:r>
        <w:r>
          <w:rPr>
            <w:noProof/>
            <w:webHidden/>
          </w:rPr>
          <w:instrText xml:space="preserve"> PAGEREF _Toc173271728 \h </w:instrText>
        </w:r>
      </w:ins>
      <w:r>
        <w:rPr>
          <w:noProof/>
          <w:webHidden/>
        </w:rPr>
      </w:r>
      <w:r>
        <w:rPr>
          <w:noProof/>
          <w:webHidden/>
        </w:rPr>
        <w:fldChar w:fldCharType="separate"/>
      </w:r>
      <w:ins w:id="73"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57CC8D51" w14:textId="7F8C1BF7" w:rsidR="005575F4" w:rsidRDefault="005575F4">
      <w:pPr>
        <w:pStyle w:val="TOC2"/>
        <w:tabs>
          <w:tab w:val="left" w:pos="960"/>
          <w:tab w:val="right" w:leader="dot" w:pos="9010"/>
        </w:tabs>
        <w:rPr>
          <w:ins w:id="74" w:author="Kashyap Kammachi-Sreedhar (Nokia)" w:date="2024-07-30T22:41:00Z" w16du:dateUtc="2024-07-30T19:41:00Z"/>
          <w:rFonts w:asciiTheme="minorHAnsi" w:eastAsiaTheme="minorEastAsia" w:hAnsiTheme="minorHAnsi" w:cstheme="minorBidi"/>
          <w:noProof/>
          <w:kern w:val="2"/>
          <w14:ligatures w14:val="standardContextual"/>
        </w:rPr>
      </w:pPr>
      <w:ins w:id="75"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"_Toc173271729"</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7.1</w:t>
        </w:r>
        <w:r>
          <w:rPr>
            <w:rFonts w:asciiTheme="minorHAnsi" w:eastAsiaTheme="minorEastAsia" w:hAnsiTheme="minorHAnsi" w:cstheme="minorBidi"/>
            <w:noProof/>
            <w:kern w:val="2"/>
            <w14:ligatures w14:val="standardContextual"/>
          </w:rPr>
          <w:tab/>
        </w:r>
        <w:r w:rsidRPr="00F71017">
          <w:rPr>
            <w:rStyle w:val="Hyperlink"/>
            <w:noProof/>
            <w:lang w:val="en-CA"/>
          </w:rPr>
          <w:t>Abstract</w:t>
        </w:r>
        <w:r>
          <w:rPr>
            <w:noProof/>
            <w:webHidden/>
          </w:rPr>
          <w:tab/>
        </w:r>
        <w:r>
          <w:rPr>
            <w:noProof/>
            <w:webHidden/>
          </w:rPr>
          <w:fldChar w:fldCharType="begin"/>
        </w:r>
        <w:r>
          <w:rPr>
            <w:noProof/>
            <w:webHidden/>
          </w:rPr>
          <w:instrText xml:space="preserve"> PAGEREF _Toc173271729 \h </w:instrText>
        </w:r>
      </w:ins>
      <w:r>
        <w:rPr>
          <w:noProof/>
          <w:webHidden/>
        </w:rPr>
      </w:r>
      <w:r>
        <w:rPr>
          <w:noProof/>
          <w:webHidden/>
        </w:rPr>
        <w:fldChar w:fldCharType="separate"/>
      </w:r>
      <w:ins w:id="76"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5D563F7B" w14:textId="59128FF7" w:rsidR="005575F4" w:rsidRDefault="005575F4">
      <w:pPr>
        <w:pStyle w:val="TOC2"/>
        <w:tabs>
          <w:tab w:val="left" w:pos="960"/>
          <w:tab w:val="right" w:leader="dot" w:pos="9010"/>
        </w:tabs>
        <w:rPr>
          <w:ins w:id="77" w:author="Kashyap Kammachi-Sreedhar (Nokia)" w:date="2024-07-30T22:41:00Z" w16du:dateUtc="2024-07-30T19:41:00Z"/>
          <w:rFonts w:asciiTheme="minorHAnsi" w:eastAsiaTheme="minorEastAsia" w:hAnsiTheme="minorHAnsi" w:cstheme="minorBidi"/>
          <w:noProof/>
          <w:kern w:val="2"/>
          <w14:ligatures w14:val="standardContextual"/>
        </w:rPr>
      </w:pPr>
      <w:ins w:id="78"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"_Toc173271730"</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7.2</w:t>
        </w:r>
        <w:r>
          <w:rPr>
            <w:rFonts w:asciiTheme="minorHAnsi" w:eastAsiaTheme="minorEastAsia" w:hAnsiTheme="minorHAnsi" w:cstheme="minorBidi"/>
            <w:noProof/>
            <w:kern w:val="2"/>
            <w14:ligatures w14:val="standardContextual"/>
          </w:rPr>
          <w:tab/>
        </w:r>
        <w:r w:rsidRPr="00F71017">
          <w:rPr>
            <w:rStyle w:val="Hyperlink"/>
            <w:noProof/>
            <w:lang w:val="en-CA"/>
          </w:rPr>
          <w:t>Proposal</w:t>
        </w:r>
        <w:r>
          <w:rPr>
            <w:noProof/>
            <w:webHidden/>
          </w:rPr>
          <w:tab/>
        </w:r>
        <w:r>
          <w:rPr>
            <w:noProof/>
            <w:webHidden/>
          </w:rPr>
          <w:fldChar w:fldCharType="begin"/>
        </w:r>
        <w:r>
          <w:rPr>
            <w:noProof/>
            <w:webHidden/>
          </w:rPr>
          <w:instrText xml:space="preserve"> PAGEREF _Toc173271730 \h </w:instrText>
        </w:r>
      </w:ins>
      <w:r>
        <w:rPr>
          <w:noProof/>
          <w:webHidden/>
        </w:rPr>
      </w:r>
      <w:r>
        <w:rPr>
          <w:noProof/>
          <w:webHidden/>
        </w:rPr>
        <w:fldChar w:fldCharType="separate"/>
      </w:r>
      <w:ins w:id="79"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50CE3078" w14:textId="6789D14C" w:rsidR="005575F4" w:rsidRDefault="005575F4">
      <w:pPr>
        <w:pStyle w:val="TOC2"/>
        <w:tabs>
          <w:tab w:val="left" w:pos="960"/>
          <w:tab w:val="right" w:leader="dot" w:pos="9010"/>
        </w:tabs>
        <w:rPr>
          <w:ins w:id="80" w:author="Kashyap Kammachi-Sreedhar (Nokia)" w:date="2024-07-30T22:41:00Z" w16du:dateUtc="2024-07-30T19:41:00Z"/>
          <w:rFonts w:asciiTheme="minorHAnsi" w:eastAsiaTheme="minorEastAsia" w:hAnsiTheme="minorHAnsi" w:cstheme="minorBidi"/>
          <w:noProof/>
          <w:kern w:val="2"/>
          <w14:ligatures w14:val="standardContextual"/>
        </w:rPr>
      </w:pPr>
      <w:ins w:id="81"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"_Toc173271731"</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7.3</w:t>
        </w:r>
        <w:r>
          <w:rPr>
            <w:rFonts w:asciiTheme="minorHAnsi" w:eastAsiaTheme="minorEastAsia" w:hAnsiTheme="minorHAnsi" w:cstheme="minorBidi"/>
            <w:noProof/>
            <w:kern w:val="2"/>
            <w14:ligatures w14:val="standardContextual"/>
          </w:rPr>
          <w:tab/>
        </w:r>
        <w:r w:rsidRPr="00F71017">
          <w:rPr>
            <w:rStyle w:val="Hyperlink"/>
            <w:noProof/>
            <w:lang w:val="en-CA"/>
          </w:rPr>
          <w:t>References</w:t>
        </w:r>
        <w:r>
          <w:rPr>
            <w:noProof/>
            <w:webHidden/>
          </w:rPr>
          <w:tab/>
        </w:r>
        <w:r>
          <w:rPr>
            <w:noProof/>
            <w:webHidden/>
          </w:rPr>
          <w:fldChar w:fldCharType="begin"/>
        </w:r>
        <w:r>
          <w:rPr>
            <w:noProof/>
            <w:webHidden/>
          </w:rPr>
          <w:instrText xml:space="preserve"> PAGEREF _Toc173271731 \h </w:instrText>
        </w:r>
      </w:ins>
      <w:r>
        <w:rPr>
          <w:noProof/>
          <w:webHidden/>
        </w:rPr>
      </w:r>
      <w:r>
        <w:rPr>
          <w:noProof/>
          <w:webHidden/>
        </w:rPr>
        <w:fldChar w:fldCharType="separate"/>
      </w:r>
      <w:ins w:id="82"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11263CD2" w14:textId="5D88B207" w:rsidR="005575F4" w:rsidRDefault="005575F4">
      <w:pPr>
        <w:pStyle w:val="TOC1"/>
        <w:rPr>
          <w:ins w:id="83" w:author="Kashyap Kammachi-Sreedhar (Nokia)" w:date="2024-07-30T22:41:00Z" w16du:dateUtc="2024-07-30T19:41:00Z"/>
          <w:rFonts w:asciiTheme="minorHAnsi" w:eastAsiaTheme="minorEastAsia" w:hAnsiTheme="minorHAnsi" w:cstheme="minorBidi"/>
          <w:noProof/>
          <w:kern w:val="2"/>
          <w14:ligatures w14:val="standardContextual"/>
        </w:rPr>
      </w:pPr>
      <w:ins w:id="84"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"_Toc173271732"</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8</w:t>
        </w:r>
        <w:r>
          <w:rPr>
            <w:rFonts w:asciiTheme="minorHAnsi" w:eastAsiaTheme="minorEastAsia" w:hAnsiTheme="minorHAnsi" w:cstheme="minorBidi"/>
            <w:noProof/>
            <w:kern w:val="2"/>
            <w14:ligatures w14:val="standardContextual"/>
          </w:rPr>
          <w:tab/>
        </w:r>
        <w:r w:rsidRPr="00F71017">
          <w:rPr>
            <w:rStyle w:val="Hyperlink"/>
            <w:rFonts w:ascii="Cambria" w:eastAsia="MS Mincho" w:hAnsi="Cambria"/>
            <w:noProof/>
            <w:lang w:eastAsia="ja-JP"/>
          </w:rPr>
          <w:t xml:space="preserve">Increasing Grid Rows and Columns in </w:t>
        </w:r>
        <w:r w:rsidRPr="00F71017">
          <w:rPr>
            <w:rStyle w:val="Hyperlink"/>
            <w:rFonts w:eastAsia="MS Mincho"/>
            <w:noProof/>
            <w:lang w:eastAsia="ja-JP"/>
          </w:rPr>
          <w:t>HEIF</w:t>
        </w:r>
        <w:r w:rsidRPr="00F71017">
          <w:rPr>
            <w:rStyle w:val="Hyperlink"/>
            <w:noProof/>
            <w:lang w:val="en-CA"/>
          </w:rPr>
          <w:t xml:space="preserve"> (MPEG #147, issue #160))</w:t>
        </w:r>
        <w:r>
          <w:rPr>
            <w:noProof/>
            <w:webHidden/>
          </w:rPr>
          <w:tab/>
        </w:r>
        <w:r>
          <w:rPr>
            <w:noProof/>
            <w:webHidden/>
          </w:rPr>
          <w:fldChar w:fldCharType="begin"/>
        </w:r>
        <w:r>
          <w:rPr>
            <w:noProof/>
            <w:webHidden/>
          </w:rPr>
          <w:instrText xml:space="preserve"> PAGEREF _Toc173271732 \h </w:instrText>
        </w:r>
      </w:ins>
      <w:r>
        <w:rPr>
          <w:noProof/>
          <w:webHidden/>
        </w:rPr>
      </w:r>
      <w:r>
        <w:rPr>
          <w:noProof/>
          <w:webHidden/>
        </w:rPr>
        <w:fldChar w:fldCharType="separate"/>
      </w:r>
      <w:ins w:id="85"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02F7F3DF" w14:textId="46B3B816" w:rsidR="005575F4" w:rsidRDefault="005575F4">
      <w:pPr>
        <w:pStyle w:val="TOC2"/>
        <w:tabs>
          <w:tab w:val="left" w:pos="960"/>
          <w:tab w:val="right" w:leader="dot" w:pos="9010"/>
        </w:tabs>
        <w:rPr>
          <w:ins w:id="86" w:author="Kashyap Kammachi-Sreedhar (Nokia)" w:date="2024-07-30T22:41:00Z" w16du:dateUtc="2024-07-30T19:41:00Z"/>
          <w:rFonts w:asciiTheme="minorHAnsi" w:eastAsiaTheme="minorEastAsia" w:hAnsiTheme="minorHAnsi" w:cstheme="minorBidi"/>
          <w:noProof/>
          <w:kern w:val="2"/>
          <w14:ligatures w14:val="standardContextual"/>
        </w:rPr>
      </w:pPr>
      <w:ins w:id="87"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"_Toc173271733"</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8.1</w:t>
        </w:r>
        <w:r>
          <w:rPr>
            <w:rFonts w:asciiTheme="minorHAnsi" w:eastAsiaTheme="minorEastAsia" w:hAnsiTheme="minorHAnsi" w:cstheme="minorBidi"/>
            <w:noProof/>
            <w:kern w:val="2"/>
            <w14:ligatures w14:val="standardContextual"/>
          </w:rPr>
          <w:tab/>
        </w:r>
        <w:r w:rsidRPr="00F71017">
          <w:rPr>
            <w:rStyle w:val="Hyperlink"/>
            <w:noProof/>
            <w:lang w:val="en-CA"/>
          </w:rPr>
          <w:t>Abstract</w:t>
        </w:r>
        <w:r>
          <w:rPr>
            <w:noProof/>
            <w:webHidden/>
          </w:rPr>
          <w:tab/>
        </w:r>
        <w:r>
          <w:rPr>
            <w:noProof/>
            <w:webHidden/>
          </w:rPr>
          <w:fldChar w:fldCharType="begin"/>
        </w:r>
        <w:r>
          <w:rPr>
            <w:noProof/>
            <w:webHidden/>
          </w:rPr>
          <w:instrText xml:space="preserve"> PAGEREF _Toc173271733 \h </w:instrText>
        </w:r>
      </w:ins>
      <w:r>
        <w:rPr>
          <w:noProof/>
          <w:webHidden/>
        </w:rPr>
      </w:r>
      <w:r>
        <w:rPr>
          <w:noProof/>
          <w:webHidden/>
        </w:rPr>
        <w:fldChar w:fldCharType="separate"/>
      </w:r>
      <w:ins w:id="88"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7D537299" w14:textId="63C82261" w:rsidR="005575F4" w:rsidRDefault="005575F4">
      <w:pPr>
        <w:pStyle w:val="TOC2"/>
        <w:tabs>
          <w:tab w:val="left" w:pos="960"/>
          <w:tab w:val="right" w:leader="dot" w:pos="9010"/>
        </w:tabs>
        <w:rPr>
          <w:ins w:id="89" w:author="Kashyap Kammachi-Sreedhar (Nokia)" w:date="2024-07-30T22:41:00Z" w16du:dateUtc="2024-07-30T19:41:00Z"/>
          <w:rFonts w:asciiTheme="minorHAnsi" w:eastAsiaTheme="minorEastAsia" w:hAnsiTheme="minorHAnsi" w:cstheme="minorBidi"/>
          <w:noProof/>
          <w:kern w:val="2"/>
          <w14:ligatures w14:val="standardContextual"/>
        </w:rPr>
      </w:pPr>
      <w:ins w:id="90"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"_Toc173271734"</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eastAsia="MS Mincho" w:hAnsi="Cambria"/>
            <w:noProof/>
            <w:lang w:eastAsia="ja-JP"/>
          </w:rPr>
          <w:t>8.2</w:t>
        </w:r>
        <w:r>
          <w:rPr>
            <w:rFonts w:asciiTheme="minorHAnsi" w:eastAsiaTheme="minorEastAsia" w:hAnsiTheme="minorHAnsi" w:cstheme="minorBidi"/>
            <w:noProof/>
            <w:kern w:val="2"/>
            <w14:ligatures w14:val="standardContextual"/>
          </w:rPr>
          <w:tab/>
        </w:r>
        <w:r w:rsidRPr="00F71017">
          <w:rPr>
            <w:rStyle w:val="Hyperlink"/>
            <w:rFonts w:ascii="Cambria" w:hAnsi="Cambria"/>
            <w:noProof/>
            <w:lang w:val="en-CA" w:eastAsia="en-US"/>
          </w:rPr>
          <w:t>Use</w:t>
        </w:r>
        <w:r w:rsidRPr="00F71017">
          <w:rPr>
            <w:rStyle w:val="Hyperlink"/>
            <w:rFonts w:ascii="Cambria" w:eastAsia="MS Mincho" w:hAnsi="Cambria"/>
            <w:noProof/>
            <w:lang w:eastAsia="ja-JP"/>
          </w:rPr>
          <w:t xml:space="preserve"> case details</w:t>
        </w:r>
        <w:r>
          <w:rPr>
            <w:noProof/>
            <w:webHidden/>
          </w:rPr>
          <w:tab/>
        </w:r>
        <w:r>
          <w:rPr>
            <w:noProof/>
            <w:webHidden/>
          </w:rPr>
          <w:fldChar w:fldCharType="begin"/>
        </w:r>
        <w:r>
          <w:rPr>
            <w:noProof/>
            <w:webHidden/>
          </w:rPr>
          <w:instrText xml:space="preserve"> PAGEREF _Toc173271734 \h </w:instrText>
        </w:r>
      </w:ins>
      <w:r>
        <w:rPr>
          <w:noProof/>
          <w:webHidden/>
        </w:rPr>
      </w:r>
      <w:r>
        <w:rPr>
          <w:noProof/>
          <w:webHidden/>
        </w:rPr>
        <w:fldChar w:fldCharType="separate"/>
      </w:r>
      <w:ins w:id="91" w:author="Kashyap Kammachi-Sreedhar (Nokia)" w:date="2024-07-30T22:41:00Z" w16du:dateUtc="2024-07-30T19:41:00Z">
        <w:r>
          <w:rPr>
            <w:noProof/>
            <w:webHidden/>
          </w:rPr>
          <w:t>13</w:t>
        </w:r>
        <w:r>
          <w:rPr>
            <w:noProof/>
            <w:webHidden/>
          </w:rPr>
          <w:fldChar w:fldCharType="end"/>
        </w:r>
        <w:r w:rsidRPr="00F71017">
          <w:rPr>
            <w:rStyle w:val="Hyperlink"/>
            <w:noProof/>
          </w:rPr>
          <w:fldChar w:fldCharType="end"/>
        </w:r>
      </w:ins>
    </w:p>
    <w:p w14:paraId="05604775" w14:textId="321FA164" w:rsidR="005575F4" w:rsidRDefault="005575F4">
      <w:pPr>
        <w:pStyle w:val="TOC2"/>
        <w:tabs>
          <w:tab w:val="left" w:pos="960"/>
          <w:tab w:val="right" w:leader="dot" w:pos="9010"/>
        </w:tabs>
        <w:rPr>
          <w:ins w:id="92" w:author="Kashyap Kammachi-Sreedhar (Nokia)" w:date="2024-07-30T22:41:00Z" w16du:dateUtc="2024-07-30T19:41:00Z"/>
          <w:rFonts w:asciiTheme="minorHAnsi" w:eastAsiaTheme="minorEastAsia" w:hAnsiTheme="minorHAnsi" w:cstheme="minorBidi"/>
          <w:noProof/>
          <w:kern w:val="2"/>
          <w14:ligatures w14:val="standardContextual"/>
        </w:rPr>
      </w:pPr>
      <w:ins w:id="93"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"_Toc173271735"</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eastAsia="MS Mincho" w:hAnsi="Cambria"/>
            <w:noProof/>
            <w:lang w:eastAsia="ja-JP"/>
          </w:rPr>
          <w:t>8.3</w:t>
        </w:r>
        <w:r>
          <w:rPr>
            <w:rFonts w:asciiTheme="minorHAnsi" w:eastAsiaTheme="minorEastAsia" w:hAnsiTheme="minorHAnsi" w:cstheme="minorBidi"/>
            <w:noProof/>
            <w:kern w:val="2"/>
            <w14:ligatures w14:val="standardContextual"/>
          </w:rPr>
          <w:tab/>
        </w:r>
        <w:r w:rsidRPr="00F71017">
          <w:rPr>
            <w:rStyle w:val="Hyperlink"/>
            <w:rFonts w:ascii="Cambria" w:eastAsia="MS Mincho" w:hAnsi="Cambria"/>
            <w:noProof/>
            <w:lang w:eastAsia="ja-JP"/>
          </w:rPr>
          <w:t>Requirements</w:t>
        </w:r>
        <w:r>
          <w:rPr>
            <w:noProof/>
            <w:webHidden/>
          </w:rPr>
          <w:tab/>
        </w:r>
        <w:r>
          <w:rPr>
            <w:noProof/>
            <w:webHidden/>
          </w:rPr>
          <w:fldChar w:fldCharType="begin"/>
        </w:r>
        <w:r>
          <w:rPr>
            <w:noProof/>
            <w:webHidden/>
          </w:rPr>
          <w:instrText xml:space="preserve"> PAGEREF _Toc173271735 \h </w:instrText>
        </w:r>
      </w:ins>
      <w:r>
        <w:rPr>
          <w:noProof/>
          <w:webHidden/>
        </w:rPr>
      </w:r>
      <w:r>
        <w:rPr>
          <w:noProof/>
          <w:webHidden/>
        </w:rPr>
        <w:fldChar w:fldCharType="separate"/>
      </w:r>
      <w:ins w:id="94" w:author="Kashyap Kammachi-Sreedhar (Nokia)" w:date="2024-07-30T22:41:00Z" w16du:dateUtc="2024-07-30T19:41:00Z">
        <w:r>
          <w:rPr>
            <w:noProof/>
            <w:webHidden/>
          </w:rPr>
          <w:t>14</w:t>
        </w:r>
        <w:r>
          <w:rPr>
            <w:noProof/>
            <w:webHidden/>
          </w:rPr>
          <w:fldChar w:fldCharType="end"/>
        </w:r>
        <w:r w:rsidRPr="00F71017">
          <w:rPr>
            <w:rStyle w:val="Hyperlink"/>
            <w:noProof/>
          </w:rPr>
          <w:fldChar w:fldCharType="end"/>
        </w:r>
      </w:ins>
    </w:p>
    <w:p w14:paraId="59A1FEE3" w14:textId="534FE2BA" w:rsidR="005575F4" w:rsidRDefault="005575F4">
      <w:pPr>
        <w:pStyle w:val="TOC2"/>
        <w:tabs>
          <w:tab w:val="left" w:pos="960"/>
          <w:tab w:val="right" w:leader="dot" w:pos="9010"/>
        </w:tabs>
        <w:rPr>
          <w:ins w:id="95" w:author="Kashyap Kammachi-Sreedhar (Nokia)" w:date="2024-07-30T22:41:00Z" w16du:dateUtc="2024-07-30T19:41:00Z"/>
          <w:rFonts w:asciiTheme="minorHAnsi" w:eastAsiaTheme="minorEastAsia" w:hAnsiTheme="minorHAnsi" w:cstheme="minorBidi"/>
          <w:noProof/>
          <w:kern w:val="2"/>
          <w14:ligatures w14:val="standardContextual"/>
        </w:rPr>
      </w:pPr>
      <w:ins w:id="96"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"_Toc173271736"</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eastAsia="MS Mincho" w:hAnsi="Cambria"/>
            <w:noProof/>
            <w:lang w:eastAsia="ja-JP"/>
          </w:rPr>
          <w:t>8.4</w:t>
        </w:r>
        <w:r>
          <w:rPr>
            <w:rFonts w:asciiTheme="minorHAnsi" w:eastAsiaTheme="minorEastAsia" w:hAnsiTheme="minorHAnsi" w:cstheme="minorBidi"/>
            <w:noProof/>
            <w:kern w:val="2"/>
            <w14:ligatures w14:val="standardContextual"/>
          </w:rPr>
          <w:tab/>
        </w:r>
        <w:r w:rsidRPr="00F71017">
          <w:rPr>
            <w:rStyle w:val="Hyperlink"/>
            <w:rFonts w:ascii="Cambria" w:eastAsia="MS Mincho" w:hAnsi="Cambria"/>
            <w:noProof/>
            <w:lang w:eastAsia="ja-JP"/>
          </w:rPr>
          <w:t>Alternative Approaches</w:t>
        </w:r>
        <w:r>
          <w:rPr>
            <w:noProof/>
            <w:webHidden/>
          </w:rPr>
          <w:tab/>
        </w:r>
        <w:r>
          <w:rPr>
            <w:noProof/>
            <w:webHidden/>
          </w:rPr>
          <w:fldChar w:fldCharType="begin"/>
        </w:r>
        <w:r>
          <w:rPr>
            <w:noProof/>
            <w:webHidden/>
          </w:rPr>
          <w:instrText xml:space="preserve"> PAGEREF _Toc173271736 \h </w:instrText>
        </w:r>
      </w:ins>
      <w:r>
        <w:rPr>
          <w:noProof/>
          <w:webHidden/>
        </w:rPr>
      </w:r>
      <w:r>
        <w:rPr>
          <w:noProof/>
          <w:webHidden/>
        </w:rPr>
        <w:fldChar w:fldCharType="separate"/>
      </w:r>
      <w:ins w:id="97" w:author="Kashyap Kammachi-Sreedhar (Nokia)" w:date="2024-07-30T22:41:00Z" w16du:dateUtc="2024-07-30T19:41:00Z">
        <w:r>
          <w:rPr>
            <w:noProof/>
            <w:webHidden/>
          </w:rPr>
          <w:t>15</w:t>
        </w:r>
        <w:r>
          <w:rPr>
            <w:noProof/>
            <w:webHidden/>
          </w:rPr>
          <w:fldChar w:fldCharType="end"/>
        </w:r>
        <w:r w:rsidRPr="00F71017">
          <w:rPr>
            <w:rStyle w:val="Hyperlink"/>
            <w:noProof/>
          </w:rPr>
          <w:fldChar w:fldCharType="end"/>
        </w:r>
      </w:ins>
    </w:p>
    <w:p w14:paraId="36BC2AD3" w14:textId="26087DD6" w:rsidR="005575F4" w:rsidRDefault="005575F4">
      <w:pPr>
        <w:pStyle w:val="TOC3"/>
        <w:rPr>
          <w:ins w:id="98" w:author="Kashyap Kammachi-Sreedhar (Nokia)" w:date="2024-07-30T22:41:00Z" w16du:dateUtc="2024-07-30T19:41:00Z"/>
          <w:rFonts w:asciiTheme="minorHAnsi" w:eastAsiaTheme="minorEastAsia" w:hAnsiTheme="minorHAnsi" w:cstheme="minorBidi"/>
          <w:noProof/>
          <w:kern w:val="2"/>
          <w14:ligatures w14:val="standardContextual"/>
        </w:rPr>
      </w:pPr>
      <w:ins w:id="99"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"_Toc173271737"</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rPr>
          <w:t>8.4.1</w:t>
        </w:r>
        <w:r>
          <w:rPr>
            <w:rFonts w:asciiTheme="minorHAnsi" w:eastAsiaTheme="minorEastAsia" w:hAnsiTheme="minorHAnsi" w:cstheme="minorBidi"/>
            <w:noProof/>
            <w:kern w:val="2"/>
            <w14:ligatures w14:val="standardContextual"/>
          </w:rPr>
          <w:tab/>
        </w:r>
        <w:r w:rsidRPr="00F71017">
          <w:rPr>
            <w:rStyle w:val="Hyperlink"/>
            <w:noProof/>
          </w:rPr>
          <w:t>Approach #1:</w:t>
        </w:r>
        <w:r>
          <w:rPr>
            <w:noProof/>
            <w:webHidden/>
          </w:rPr>
          <w:tab/>
        </w:r>
        <w:r>
          <w:rPr>
            <w:noProof/>
            <w:webHidden/>
          </w:rPr>
          <w:fldChar w:fldCharType="begin"/>
        </w:r>
        <w:r>
          <w:rPr>
            <w:noProof/>
            <w:webHidden/>
          </w:rPr>
          <w:instrText xml:space="preserve"> PAGEREF _Toc173271737 \h </w:instrText>
        </w:r>
      </w:ins>
      <w:r>
        <w:rPr>
          <w:noProof/>
          <w:webHidden/>
        </w:rPr>
      </w:r>
      <w:r>
        <w:rPr>
          <w:noProof/>
          <w:webHidden/>
        </w:rPr>
        <w:fldChar w:fldCharType="separate"/>
      </w:r>
      <w:ins w:id="100" w:author="Kashyap Kammachi-Sreedhar (Nokia)" w:date="2024-07-30T22:41:00Z" w16du:dateUtc="2024-07-30T19:41:00Z">
        <w:r>
          <w:rPr>
            <w:noProof/>
            <w:webHidden/>
          </w:rPr>
          <w:t>15</w:t>
        </w:r>
        <w:r>
          <w:rPr>
            <w:noProof/>
            <w:webHidden/>
          </w:rPr>
          <w:fldChar w:fldCharType="end"/>
        </w:r>
        <w:r w:rsidRPr="00F71017">
          <w:rPr>
            <w:rStyle w:val="Hyperlink"/>
            <w:noProof/>
          </w:rPr>
          <w:fldChar w:fldCharType="end"/>
        </w:r>
      </w:ins>
    </w:p>
    <w:p w14:paraId="6BC3AAC1" w14:textId="3EF53A63" w:rsidR="005575F4" w:rsidRDefault="005575F4">
      <w:pPr>
        <w:pStyle w:val="TOC3"/>
        <w:rPr>
          <w:ins w:id="101" w:author="Kashyap Kammachi-Sreedhar (Nokia)" w:date="2024-07-30T22:41:00Z" w16du:dateUtc="2024-07-30T19:41:00Z"/>
          <w:rFonts w:asciiTheme="minorHAnsi" w:eastAsiaTheme="minorEastAsia" w:hAnsiTheme="minorHAnsi" w:cstheme="minorBidi"/>
          <w:noProof/>
          <w:kern w:val="2"/>
          <w14:ligatures w14:val="standardContextual"/>
        </w:rPr>
      </w:pPr>
      <w:ins w:id="102"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"_Toc173271738"</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hAnsi="Cambria"/>
            <w:noProof/>
          </w:rPr>
          <w:t>8.4.2</w:t>
        </w:r>
        <w:r>
          <w:rPr>
            <w:rFonts w:asciiTheme="minorHAnsi" w:eastAsiaTheme="minorEastAsia" w:hAnsiTheme="minorHAnsi" w:cstheme="minorBidi"/>
            <w:noProof/>
            <w:kern w:val="2"/>
            <w14:ligatures w14:val="standardContextual"/>
          </w:rPr>
          <w:tab/>
        </w:r>
        <w:r w:rsidRPr="00F71017">
          <w:rPr>
            <w:rStyle w:val="Hyperlink"/>
            <w:rFonts w:ascii="Cambria" w:hAnsi="Cambria"/>
            <w:noProof/>
          </w:rPr>
          <w:t>Approach #2:</w:t>
        </w:r>
        <w:r>
          <w:rPr>
            <w:noProof/>
            <w:webHidden/>
          </w:rPr>
          <w:tab/>
        </w:r>
        <w:r>
          <w:rPr>
            <w:noProof/>
            <w:webHidden/>
          </w:rPr>
          <w:fldChar w:fldCharType="begin"/>
        </w:r>
        <w:r>
          <w:rPr>
            <w:noProof/>
            <w:webHidden/>
          </w:rPr>
          <w:instrText xml:space="preserve"> PAGEREF _Toc173271738 \h </w:instrText>
        </w:r>
      </w:ins>
      <w:r>
        <w:rPr>
          <w:noProof/>
          <w:webHidden/>
        </w:rPr>
      </w:r>
      <w:r>
        <w:rPr>
          <w:noProof/>
          <w:webHidden/>
        </w:rPr>
        <w:fldChar w:fldCharType="separate"/>
      </w:r>
      <w:ins w:id="103" w:author="Kashyap Kammachi-Sreedhar (Nokia)" w:date="2024-07-30T22:41:00Z" w16du:dateUtc="2024-07-30T19:41:00Z">
        <w:r>
          <w:rPr>
            <w:noProof/>
            <w:webHidden/>
          </w:rPr>
          <w:t>15</w:t>
        </w:r>
        <w:r>
          <w:rPr>
            <w:noProof/>
            <w:webHidden/>
          </w:rPr>
          <w:fldChar w:fldCharType="end"/>
        </w:r>
        <w:r w:rsidRPr="00F71017">
          <w:rPr>
            <w:rStyle w:val="Hyperlink"/>
            <w:noProof/>
          </w:rPr>
          <w:fldChar w:fldCharType="end"/>
        </w:r>
      </w:ins>
    </w:p>
    <w:p w14:paraId="4C7AA09A" w14:textId="5BE4923B" w:rsidR="005575F4" w:rsidRDefault="005575F4">
      <w:pPr>
        <w:pStyle w:val="TOC3"/>
        <w:rPr>
          <w:ins w:id="104" w:author="Kashyap Kammachi-Sreedhar (Nokia)" w:date="2024-07-30T22:41:00Z" w16du:dateUtc="2024-07-30T19:41:00Z"/>
          <w:rFonts w:asciiTheme="minorHAnsi" w:eastAsiaTheme="minorEastAsia" w:hAnsiTheme="minorHAnsi" w:cstheme="minorBidi"/>
          <w:noProof/>
          <w:kern w:val="2"/>
          <w14:ligatures w14:val="standardContextual"/>
        </w:rPr>
      </w:pPr>
      <w:ins w:id="105"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"_Toc173271739"</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hAnsi="Cambria"/>
            <w:noProof/>
          </w:rPr>
          <w:t>8.4.3</w:t>
        </w:r>
        <w:r>
          <w:rPr>
            <w:rFonts w:asciiTheme="minorHAnsi" w:eastAsiaTheme="minorEastAsia" w:hAnsiTheme="minorHAnsi" w:cstheme="minorBidi"/>
            <w:noProof/>
            <w:kern w:val="2"/>
            <w14:ligatures w14:val="standardContextual"/>
          </w:rPr>
          <w:tab/>
        </w:r>
        <w:r w:rsidRPr="00F71017">
          <w:rPr>
            <w:rStyle w:val="Hyperlink"/>
            <w:rFonts w:ascii="Cambria" w:hAnsi="Cambria"/>
            <w:noProof/>
          </w:rPr>
          <w:t>Approach #3:</w:t>
        </w:r>
        <w:r>
          <w:rPr>
            <w:noProof/>
            <w:webHidden/>
          </w:rPr>
          <w:tab/>
        </w:r>
        <w:r>
          <w:rPr>
            <w:noProof/>
            <w:webHidden/>
          </w:rPr>
          <w:fldChar w:fldCharType="begin"/>
        </w:r>
        <w:r>
          <w:rPr>
            <w:noProof/>
            <w:webHidden/>
          </w:rPr>
          <w:instrText xml:space="preserve"> PAGEREF _Toc173271739 \h </w:instrText>
        </w:r>
      </w:ins>
      <w:r>
        <w:rPr>
          <w:noProof/>
          <w:webHidden/>
        </w:rPr>
      </w:r>
      <w:r>
        <w:rPr>
          <w:noProof/>
          <w:webHidden/>
        </w:rPr>
        <w:fldChar w:fldCharType="separate"/>
      </w:r>
      <w:ins w:id="106" w:author="Kashyap Kammachi-Sreedhar (Nokia)" w:date="2024-07-30T22:41:00Z" w16du:dateUtc="2024-07-30T19:41:00Z">
        <w:r>
          <w:rPr>
            <w:noProof/>
            <w:webHidden/>
          </w:rPr>
          <w:t>16</w:t>
        </w:r>
        <w:r>
          <w:rPr>
            <w:noProof/>
            <w:webHidden/>
          </w:rPr>
          <w:fldChar w:fldCharType="end"/>
        </w:r>
        <w:r w:rsidRPr="00F71017">
          <w:rPr>
            <w:rStyle w:val="Hyperlink"/>
            <w:noProof/>
          </w:rPr>
          <w:fldChar w:fldCharType="end"/>
        </w:r>
      </w:ins>
    </w:p>
    <w:p w14:paraId="177022C4" w14:textId="15B336D8" w:rsidR="005575F4" w:rsidRDefault="005575F4">
      <w:pPr>
        <w:pStyle w:val="TOC3"/>
        <w:rPr>
          <w:ins w:id="107" w:author="Kashyap Kammachi-Sreedhar (Nokia)" w:date="2024-07-30T22:41:00Z" w16du:dateUtc="2024-07-30T19:41:00Z"/>
          <w:rFonts w:asciiTheme="minorHAnsi" w:eastAsiaTheme="minorEastAsia" w:hAnsiTheme="minorHAnsi" w:cstheme="minorBidi"/>
          <w:noProof/>
          <w:kern w:val="2"/>
          <w14:ligatures w14:val="standardContextual"/>
        </w:rPr>
      </w:pPr>
      <w:ins w:id="108"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"_Toc173271740"</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rFonts w:ascii="Cambria" w:hAnsi="Cambria"/>
            <w:noProof/>
          </w:rPr>
          <w:t>8.4.4</w:t>
        </w:r>
        <w:r>
          <w:rPr>
            <w:rFonts w:asciiTheme="minorHAnsi" w:eastAsiaTheme="minorEastAsia" w:hAnsiTheme="minorHAnsi" w:cstheme="minorBidi"/>
            <w:noProof/>
            <w:kern w:val="2"/>
            <w14:ligatures w14:val="standardContextual"/>
          </w:rPr>
          <w:tab/>
        </w:r>
        <w:r w:rsidRPr="00F71017">
          <w:rPr>
            <w:rStyle w:val="Hyperlink"/>
            <w:rFonts w:ascii="Cambria" w:hAnsi="Cambria"/>
            <w:noProof/>
          </w:rPr>
          <w:t>Approach #4:</w:t>
        </w:r>
        <w:r>
          <w:rPr>
            <w:noProof/>
            <w:webHidden/>
          </w:rPr>
          <w:tab/>
        </w:r>
        <w:r>
          <w:rPr>
            <w:noProof/>
            <w:webHidden/>
          </w:rPr>
          <w:fldChar w:fldCharType="begin"/>
        </w:r>
        <w:r>
          <w:rPr>
            <w:noProof/>
            <w:webHidden/>
          </w:rPr>
          <w:instrText xml:space="preserve"> PAGEREF _Toc173271740 \h </w:instrText>
        </w:r>
      </w:ins>
      <w:r>
        <w:rPr>
          <w:noProof/>
          <w:webHidden/>
        </w:rPr>
      </w:r>
      <w:r>
        <w:rPr>
          <w:noProof/>
          <w:webHidden/>
        </w:rPr>
        <w:fldChar w:fldCharType="separate"/>
      </w:r>
      <w:ins w:id="109" w:author="Kashyap Kammachi-Sreedhar (Nokia)" w:date="2024-07-30T22:41:00Z" w16du:dateUtc="2024-07-30T19:41:00Z">
        <w:r>
          <w:rPr>
            <w:noProof/>
            <w:webHidden/>
          </w:rPr>
          <w:t>16</w:t>
        </w:r>
        <w:r>
          <w:rPr>
            <w:noProof/>
            <w:webHidden/>
          </w:rPr>
          <w:fldChar w:fldCharType="end"/>
        </w:r>
        <w:r w:rsidRPr="00F71017">
          <w:rPr>
            <w:rStyle w:val="Hyperlink"/>
            <w:noProof/>
          </w:rPr>
          <w:fldChar w:fldCharType="end"/>
        </w:r>
      </w:ins>
    </w:p>
    <w:p w14:paraId="43F2857B" w14:textId="4D8E9AB9" w:rsidR="005575F4" w:rsidRDefault="005575F4">
      <w:pPr>
        <w:pStyle w:val="TOC1"/>
        <w:rPr>
          <w:ins w:id="110" w:author="Kashyap Kammachi-Sreedhar (Nokia)" w:date="2024-07-30T22:41:00Z" w16du:dateUtc="2024-07-30T19:41:00Z"/>
          <w:rFonts w:asciiTheme="minorHAnsi" w:eastAsiaTheme="minorEastAsia" w:hAnsiTheme="minorHAnsi" w:cstheme="minorBidi"/>
          <w:noProof/>
          <w:kern w:val="2"/>
          <w14:ligatures w14:val="standardContextual"/>
        </w:rPr>
      </w:pPr>
      <w:ins w:id="111"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"_Toc173271741"</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9</w:t>
        </w:r>
        <w:r>
          <w:rPr>
            <w:rFonts w:asciiTheme="minorHAnsi" w:eastAsiaTheme="minorEastAsia" w:hAnsiTheme="minorHAnsi" w:cstheme="minorBidi"/>
            <w:noProof/>
            <w:kern w:val="2"/>
            <w14:ligatures w14:val="standardContextual"/>
          </w:rPr>
          <w:tab/>
        </w:r>
        <w:r w:rsidRPr="00F71017">
          <w:rPr>
            <w:rStyle w:val="Hyperlink"/>
            <w:noProof/>
            <w:lang w:val="en-CA"/>
          </w:rPr>
          <w:t>Generic compression of items (MPEG #147, issue #157))</w:t>
        </w:r>
        <w:r>
          <w:rPr>
            <w:noProof/>
            <w:webHidden/>
          </w:rPr>
          <w:tab/>
        </w:r>
        <w:r>
          <w:rPr>
            <w:noProof/>
            <w:webHidden/>
          </w:rPr>
          <w:fldChar w:fldCharType="begin"/>
        </w:r>
        <w:r>
          <w:rPr>
            <w:noProof/>
            <w:webHidden/>
          </w:rPr>
          <w:instrText xml:space="preserve"> PAGEREF _Toc173271741 \h </w:instrText>
        </w:r>
      </w:ins>
      <w:r>
        <w:rPr>
          <w:noProof/>
          <w:webHidden/>
        </w:rPr>
      </w:r>
      <w:r>
        <w:rPr>
          <w:noProof/>
          <w:webHidden/>
        </w:rPr>
        <w:fldChar w:fldCharType="separate"/>
      </w:r>
      <w:ins w:id="112" w:author="Kashyap Kammachi-Sreedhar (Nokia)" w:date="2024-07-30T22:41:00Z" w16du:dateUtc="2024-07-30T19:41:00Z">
        <w:r>
          <w:rPr>
            <w:noProof/>
            <w:webHidden/>
          </w:rPr>
          <w:t>16</w:t>
        </w:r>
        <w:r>
          <w:rPr>
            <w:noProof/>
            <w:webHidden/>
          </w:rPr>
          <w:fldChar w:fldCharType="end"/>
        </w:r>
        <w:r w:rsidRPr="00F71017">
          <w:rPr>
            <w:rStyle w:val="Hyperlink"/>
            <w:noProof/>
          </w:rPr>
          <w:fldChar w:fldCharType="end"/>
        </w:r>
      </w:ins>
    </w:p>
    <w:p w14:paraId="49F79613" w14:textId="31BCC48D" w:rsidR="005575F4" w:rsidRDefault="005575F4">
      <w:pPr>
        <w:pStyle w:val="TOC2"/>
        <w:tabs>
          <w:tab w:val="left" w:pos="960"/>
          <w:tab w:val="right" w:leader="dot" w:pos="9010"/>
        </w:tabs>
        <w:rPr>
          <w:ins w:id="113" w:author="Kashyap Kammachi-Sreedhar (Nokia)" w:date="2024-07-30T22:41:00Z" w16du:dateUtc="2024-07-30T19:41:00Z"/>
          <w:rFonts w:asciiTheme="minorHAnsi" w:eastAsiaTheme="minorEastAsia" w:hAnsiTheme="minorHAnsi" w:cstheme="minorBidi"/>
          <w:noProof/>
          <w:kern w:val="2"/>
          <w14:ligatures w14:val="standardContextual"/>
        </w:rPr>
      </w:pPr>
      <w:ins w:id="114" w:author="Kashyap Kammachi-Sreedhar (Nokia)" w:date="2024-07-30T22:41:00Z" w16du:dateUtc="2024-07-30T19:41:00Z">
        <w:r w:rsidRPr="00F71017">
          <w:rPr>
            <w:rStyle w:val="Hyperlink"/>
            <w:noProof/>
          </w:rPr>
          <w:fldChar w:fldCharType="begin"/>
        </w:r>
        <w:r w:rsidRPr="00F71017">
          <w:rPr>
            <w:rStyle w:val="Hyperlink"/>
            <w:noProof/>
          </w:rPr>
          <w:instrText xml:space="preserve"> </w:instrText>
        </w:r>
        <w:r>
          <w:rPr>
            <w:noProof/>
          </w:rPr>
          <w:instrText>HYPERLINK \l "_Toc173271742"</w:instrText>
        </w:r>
        <w:r w:rsidRPr="00F71017">
          <w:rPr>
            <w:rStyle w:val="Hyperlink"/>
            <w:noProof/>
          </w:rPr>
          <w:instrText xml:space="preserve"> </w:instrText>
        </w:r>
        <w:r w:rsidRPr="00F71017">
          <w:rPr>
            <w:rStyle w:val="Hyperlink"/>
            <w:noProof/>
          </w:rPr>
        </w:r>
        <w:r w:rsidRPr="00F71017">
          <w:rPr>
            <w:rStyle w:val="Hyperlink"/>
            <w:noProof/>
          </w:rPr>
          <w:fldChar w:fldCharType="separate"/>
        </w:r>
        <w:r w:rsidRPr="00F71017">
          <w:rPr>
            <w:rStyle w:val="Hyperlink"/>
            <w:noProof/>
            <w:lang w:val="en-CA"/>
          </w:rPr>
          <w:t>9.1</w:t>
        </w:r>
        <w:r>
          <w:rPr>
            <w:rFonts w:asciiTheme="minorHAnsi" w:eastAsiaTheme="minorEastAsia" w:hAnsiTheme="minorHAnsi" w:cstheme="minorBidi"/>
            <w:noProof/>
            <w:kern w:val="2"/>
            <w14:ligatures w14:val="standardContextual"/>
          </w:rPr>
          <w:tab/>
        </w:r>
        <w:r w:rsidRPr="00F71017">
          <w:rPr>
            <w:rStyle w:val="Hyperlink"/>
            <w:noProof/>
            <w:lang w:val="en-CA"/>
          </w:rPr>
          <w:t>Abstract</w:t>
        </w:r>
        <w:r>
          <w:rPr>
            <w:noProof/>
            <w:webHidden/>
          </w:rPr>
          <w:tab/>
        </w:r>
        <w:r>
          <w:rPr>
            <w:noProof/>
            <w:webHidden/>
          </w:rPr>
          <w:fldChar w:fldCharType="begin"/>
        </w:r>
        <w:r>
          <w:rPr>
            <w:noProof/>
            <w:webHidden/>
          </w:rPr>
          <w:instrText xml:space="preserve"> PAGEREF _Toc173271742 \h </w:instrText>
        </w:r>
      </w:ins>
      <w:r>
        <w:rPr>
          <w:noProof/>
          <w:webHidden/>
        </w:rPr>
      </w:r>
      <w:r>
        <w:rPr>
          <w:noProof/>
          <w:webHidden/>
        </w:rPr>
        <w:fldChar w:fldCharType="separate"/>
      </w:r>
      <w:ins w:id="115" w:author="Kashyap Kammachi-Sreedhar (Nokia)" w:date="2024-07-30T22:41:00Z" w16du:dateUtc="2024-07-30T19:41:00Z">
        <w:r>
          <w:rPr>
            <w:noProof/>
            <w:webHidden/>
          </w:rPr>
          <w:t>16</w:t>
        </w:r>
        <w:r>
          <w:rPr>
            <w:noProof/>
            <w:webHidden/>
          </w:rPr>
          <w:fldChar w:fldCharType="end"/>
        </w:r>
        <w:r w:rsidRPr="00F71017">
          <w:rPr>
            <w:rStyle w:val="Hyperlink"/>
            <w:noProof/>
          </w:rPr>
          <w:fldChar w:fldCharType="end"/>
        </w:r>
      </w:ins>
    </w:p>
    <w:p w14:paraId="052A459C" w14:textId="3A45414D" w:rsidR="007D17AB" w:rsidDel="00CC49E2" w:rsidRDefault="007D17AB">
      <w:pPr>
        <w:pStyle w:val="TOC1"/>
        <w:rPr>
          <w:del w:id="116" w:author="Kashyap Kammachi-Sreedhar (Nokia)" w:date="2024-07-30T17:31:00Z" w16du:dateUtc="2024-07-30T14:31:00Z"/>
          <w:rFonts w:asciiTheme="minorHAnsi" w:eastAsiaTheme="minorEastAsia" w:hAnsiTheme="minorHAnsi" w:cstheme="minorBidi"/>
          <w:noProof/>
          <w:kern w:val="2"/>
          <w14:ligatures w14:val="standardContextual"/>
        </w:rPr>
      </w:pPr>
      <w:del w:id="117" w:author="Kashyap Kammachi-Sreedhar (Nokia)" w:date="2024-07-30T17:31:00Z" w16du:dateUtc="2024-07-30T14:31:00Z">
        <w:r w:rsidRPr="00CC49E2" w:rsidDel="00CC49E2">
          <w:rPr>
            <w:rStyle w:val="Hyperlink"/>
            <w:noProof/>
            <w:lang w:val="en-CA"/>
          </w:rPr>
          <w:delText>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annotations for image sequence or video tracks</w:delText>
        </w:r>
        <w:r w:rsidDel="00CC49E2">
          <w:rPr>
            <w:noProof/>
            <w:webHidden/>
          </w:rPr>
          <w:tab/>
          <w:delText>3</w:delText>
        </w:r>
      </w:del>
    </w:p>
    <w:p w14:paraId="41BD1D5B" w14:textId="376F9AC6" w:rsidR="007D17AB" w:rsidDel="00CC49E2" w:rsidRDefault="007D17AB">
      <w:pPr>
        <w:pStyle w:val="TOC2"/>
        <w:tabs>
          <w:tab w:val="left" w:pos="960"/>
          <w:tab w:val="right" w:leader="dot" w:pos="9010"/>
        </w:tabs>
        <w:rPr>
          <w:del w:id="118" w:author="Kashyap Kammachi-Sreedhar (Nokia)" w:date="2024-07-30T17:31:00Z" w16du:dateUtc="2024-07-30T14:31:00Z"/>
          <w:rFonts w:asciiTheme="minorHAnsi" w:eastAsiaTheme="minorEastAsia" w:hAnsiTheme="minorHAnsi" w:cstheme="minorBidi"/>
          <w:noProof/>
          <w:kern w:val="2"/>
          <w14:ligatures w14:val="standardContextual"/>
        </w:rPr>
      </w:pPr>
      <w:del w:id="119" w:author="Kashyap Kammachi-Sreedhar (Nokia)" w:date="2024-07-30T17:31:00Z" w16du:dateUtc="2024-07-30T14:31:00Z">
        <w:r w:rsidRPr="00CC49E2" w:rsidDel="00CC49E2">
          <w:rPr>
            <w:rStyle w:val="Hyperlink"/>
            <w:noProof/>
            <w:lang w:val="en-CA"/>
          </w:rPr>
          <w:delText>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Cs/>
            <w:noProof/>
            <w:lang w:val="en-CA"/>
          </w:rPr>
          <w:delText>Region extrapolation (from m60304, MPEG#139, Issue#76)</w:delText>
        </w:r>
        <w:r w:rsidDel="00CC49E2">
          <w:rPr>
            <w:noProof/>
            <w:webHidden/>
          </w:rPr>
          <w:tab/>
          <w:delText>3</w:delText>
        </w:r>
      </w:del>
    </w:p>
    <w:p w14:paraId="0F1C01EE" w14:textId="5A115FB8" w:rsidR="007D17AB" w:rsidDel="00CC49E2" w:rsidRDefault="007D17AB">
      <w:pPr>
        <w:pStyle w:val="TOC3"/>
        <w:rPr>
          <w:del w:id="120" w:author="Kashyap Kammachi-Sreedhar (Nokia)" w:date="2024-07-30T17:31:00Z" w16du:dateUtc="2024-07-30T14:31:00Z"/>
          <w:rFonts w:asciiTheme="minorHAnsi" w:eastAsiaTheme="minorEastAsia" w:hAnsiTheme="minorHAnsi" w:cstheme="minorBidi"/>
          <w:noProof/>
          <w:kern w:val="2"/>
          <w14:ligatures w14:val="standardContextual"/>
        </w:rPr>
      </w:pPr>
      <w:del w:id="121" w:author="Kashyap Kammachi-Sreedhar (Nokia)" w:date="2024-07-30T17:31:00Z" w16du:dateUtc="2024-07-30T14:31:00Z">
        <w:r w:rsidRPr="00CC49E2" w:rsidDel="00CC49E2">
          <w:rPr>
            <w:rStyle w:val="Hyperlink"/>
            <w:bCs/>
            <w:iCs/>
            <w:noProof/>
            <w:lang w:val="en-CA"/>
          </w:rPr>
          <w:delText>1.1.1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Cs/>
            <w:noProof/>
            <w:lang w:val="en-CA"/>
          </w:rPr>
          <w:delText>Overview</w:delText>
        </w:r>
        <w:r w:rsidDel="00CC49E2">
          <w:rPr>
            <w:noProof/>
            <w:webHidden/>
          </w:rPr>
          <w:tab/>
          <w:delText>3</w:delText>
        </w:r>
      </w:del>
    </w:p>
    <w:p w14:paraId="4082C115" w14:textId="3165572B" w:rsidR="007D17AB" w:rsidDel="00CC49E2" w:rsidRDefault="007D17AB">
      <w:pPr>
        <w:pStyle w:val="TOC3"/>
        <w:rPr>
          <w:del w:id="122" w:author="Kashyap Kammachi-Sreedhar (Nokia)" w:date="2024-07-30T17:31:00Z" w16du:dateUtc="2024-07-30T14:31:00Z"/>
          <w:rFonts w:asciiTheme="minorHAnsi" w:eastAsiaTheme="minorEastAsia" w:hAnsiTheme="minorHAnsi" w:cstheme="minorBidi"/>
          <w:noProof/>
          <w:kern w:val="2"/>
          <w14:ligatures w14:val="standardContextual"/>
        </w:rPr>
      </w:pPr>
      <w:del w:id="123" w:author="Kashyap Kammachi-Sreedhar (Nokia)" w:date="2024-07-30T17:31:00Z" w16du:dateUtc="2024-07-30T14:31:00Z">
        <w:r w:rsidRPr="00CC49E2" w:rsidDel="00CC49E2">
          <w:rPr>
            <w:rStyle w:val="Hyperlink"/>
            <w:noProof/>
            <w:lang w:val="en-CA"/>
          </w:rPr>
          <w:delText>1.1.2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Text Proposal</w:delText>
        </w:r>
        <w:r w:rsidDel="00CC49E2">
          <w:rPr>
            <w:noProof/>
            <w:webHidden/>
          </w:rPr>
          <w:tab/>
          <w:delText>3</w:delText>
        </w:r>
      </w:del>
    </w:p>
    <w:p w14:paraId="73361040" w14:textId="7EF443FB" w:rsidR="007D17AB" w:rsidDel="00CC49E2" w:rsidRDefault="007D17AB">
      <w:pPr>
        <w:pStyle w:val="TOC2"/>
        <w:tabs>
          <w:tab w:val="left" w:pos="960"/>
          <w:tab w:val="right" w:leader="dot" w:pos="9010"/>
        </w:tabs>
        <w:rPr>
          <w:del w:id="124" w:author="Kashyap Kammachi-Sreedhar (Nokia)" w:date="2024-07-30T17:31:00Z" w16du:dateUtc="2024-07-30T14:31:00Z"/>
          <w:rFonts w:asciiTheme="minorHAnsi" w:eastAsiaTheme="minorEastAsia" w:hAnsiTheme="minorHAnsi" w:cstheme="minorBidi"/>
          <w:noProof/>
          <w:kern w:val="2"/>
          <w14:ligatures w14:val="standardContextual"/>
        </w:rPr>
      </w:pPr>
      <w:del w:id="125" w:author="Kashyap Kammachi-Sreedhar (Nokia)" w:date="2024-07-30T17:31:00Z" w16du:dateUtc="2024-07-30T14:31:00Z">
        <w:r w:rsidRPr="00CC49E2" w:rsidDel="00CC49E2">
          <w:rPr>
            <w:rStyle w:val="Hyperlink"/>
            <w:noProof/>
            <w:lang w:val="en-CA"/>
          </w:rPr>
          <w:delText>1.2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interpolation (from m59508, MPEG#138</w:delText>
        </w:r>
        <w:r w:rsidRPr="00CC49E2" w:rsidDel="00CC49E2">
          <w:rPr>
            <w:rStyle w:val="Hyperlink"/>
            <w:bCs/>
            <w:iCs/>
            <w:noProof/>
            <w:lang w:val="en-CA"/>
          </w:rPr>
          <w:delText>, Issue#69 comment#60556</w:delText>
        </w:r>
        <w:r w:rsidRPr="00CC49E2" w:rsidDel="00CC49E2">
          <w:rPr>
            <w:rStyle w:val="Hyperlink"/>
            <w:noProof/>
            <w:lang w:val="en-CA"/>
          </w:rPr>
          <w:delText>)</w:delText>
        </w:r>
        <w:r w:rsidDel="00CC49E2">
          <w:rPr>
            <w:noProof/>
            <w:webHidden/>
          </w:rPr>
          <w:tab/>
          <w:delText>6</w:delText>
        </w:r>
      </w:del>
    </w:p>
    <w:p w14:paraId="7C1A6E58" w14:textId="6584553D" w:rsidR="007D17AB" w:rsidDel="00CC49E2" w:rsidRDefault="007D17AB">
      <w:pPr>
        <w:pStyle w:val="TOC3"/>
        <w:rPr>
          <w:del w:id="126" w:author="Kashyap Kammachi-Sreedhar (Nokia)" w:date="2024-07-30T17:31:00Z" w16du:dateUtc="2024-07-30T14:31:00Z"/>
          <w:rFonts w:asciiTheme="minorHAnsi" w:eastAsiaTheme="minorEastAsia" w:hAnsiTheme="minorHAnsi" w:cstheme="minorBidi"/>
          <w:noProof/>
          <w:kern w:val="2"/>
          <w14:ligatures w14:val="standardContextual"/>
        </w:rPr>
      </w:pPr>
      <w:del w:id="127" w:author="Kashyap Kammachi-Sreedhar (Nokia)" w:date="2024-07-30T17:31:00Z" w16du:dateUtc="2024-07-30T14:31:00Z">
        <w:r w:rsidRPr="00CC49E2" w:rsidDel="00CC49E2">
          <w:rPr>
            <w:rStyle w:val="Hyperlink"/>
            <w:noProof/>
            <w:lang w:val="en-CA"/>
          </w:rPr>
          <w:delText>1.2.1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Text Proposal</w:delText>
        </w:r>
        <w:r w:rsidDel="00CC49E2">
          <w:rPr>
            <w:noProof/>
            <w:webHidden/>
          </w:rPr>
          <w:tab/>
          <w:delText>6</w:delText>
        </w:r>
      </w:del>
    </w:p>
    <w:p w14:paraId="1D0812FE" w14:textId="3E450F31" w:rsidR="007D17AB" w:rsidDel="00CC49E2" w:rsidRDefault="007D17AB">
      <w:pPr>
        <w:pStyle w:val="TOC3"/>
        <w:rPr>
          <w:del w:id="128" w:author="Kashyap Kammachi-Sreedhar (Nokia)" w:date="2024-07-30T17:31:00Z" w16du:dateUtc="2024-07-30T14:31:00Z"/>
          <w:rFonts w:asciiTheme="minorHAnsi" w:eastAsiaTheme="minorEastAsia" w:hAnsiTheme="minorHAnsi" w:cstheme="minorBidi"/>
          <w:noProof/>
          <w:kern w:val="2"/>
          <w14:ligatures w14:val="standardContextual"/>
        </w:rPr>
      </w:pPr>
      <w:del w:id="129" w:author="Kashyap Kammachi-Sreedhar (Nokia)" w:date="2024-07-30T17:31:00Z" w16du:dateUtc="2024-07-30T14:31:00Z">
        <w:r w:rsidRPr="00CC49E2" w:rsidDel="00CC49E2">
          <w:rPr>
            <w:rStyle w:val="Hyperlink"/>
            <w:noProof/>
            <w:lang w:val="en-CA"/>
          </w:rPr>
          <w:delText>1.2.2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Discussion</w:delText>
        </w:r>
        <w:r w:rsidDel="00CC49E2">
          <w:rPr>
            <w:noProof/>
            <w:webHidden/>
          </w:rPr>
          <w:tab/>
          <w:delText>7</w:delText>
        </w:r>
      </w:del>
    </w:p>
    <w:p w14:paraId="59CD58D6" w14:textId="265A7CDC" w:rsidR="007D17AB" w:rsidDel="00CC49E2" w:rsidRDefault="007D17AB">
      <w:pPr>
        <w:pStyle w:val="TOC1"/>
        <w:rPr>
          <w:del w:id="130" w:author="Kashyap Kammachi-Sreedhar (Nokia)" w:date="2024-07-30T17:31:00Z" w16du:dateUtc="2024-07-30T14:31:00Z"/>
          <w:rFonts w:asciiTheme="minorHAnsi" w:eastAsiaTheme="minorEastAsia" w:hAnsiTheme="minorHAnsi" w:cstheme="minorBidi"/>
          <w:noProof/>
          <w:kern w:val="2"/>
          <w14:ligatures w14:val="standardContextual"/>
        </w:rPr>
      </w:pPr>
      <w:del w:id="131" w:author="Kashyap Kammachi-Sreedhar (Nokia)" w:date="2024-07-30T17:31:00Z" w16du:dateUtc="2024-07-30T14:31:00Z">
        <w:r w:rsidRPr="00CC49E2" w:rsidDel="00CC49E2">
          <w:rPr>
            <w:rStyle w:val="Hyperlink"/>
            <w:noProof/>
            <w:lang w:val="en-CA"/>
          </w:rPr>
          <w:delText>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Region annotation for image items (from m62028, MPEG#141, Issue#88 and MPEG #145, issue #128)</w:delText>
        </w:r>
        <w:r w:rsidDel="00CC49E2">
          <w:rPr>
            <w:noProof/>
            <w:webHidden/>
          </w:rPr>
          <w:tab/>
          <w:delText>7</w:delText>
        </w:r>
      </w:del>
    </w:p>
    <w:p w14:paraId="35D5FD48" w14:textId="3B43A7E9" w:rsidR="007D17AB" w:rsidDel="00CC49E2" w:rsidRDefault="007D17AB">
      <w:pPr>
        <w:pStyle w:val="TOC2"/>
        <w:tabs>
          <w:tab w:val="left" w:pos="960"/>
          <w:tab w:val="right" w:leader="dot" w:pos="9010"/>
        </w:tabs>
        <w:rPr>
          <w:del w:id="132" w:author="Kashyap Kammachi-Sreedhar (Nokia)" w:date="2024-07-30T17:31:00Z" w16du:dateUtc="2024-07-30T14:31:00Z"/>
          <w:rFonts w:asciiTheme="minorHAnsi" w:eastAsiaTheme="minorEastAsia" w:hAnsiTheme="minorHAnsi" w:cstheme="minorBidi"/>
          <w:noProof/>
          <w:kern w:val="2"/>
          <w14:ligatures w14:val="standardContextual"/>
        </w:rPr>
      </w:pPr>
      <w:del w:id="133" w:author="Kashyap Kammachi-Sreedhar (Nokia)" w:date="2024-07-30T17:31:00Z" w16du:dateUtc="2024-07-30T14:31:00Z">
        <w:r w:rsidRPr="00CC49E2" w:rsidDel="00CC49E2">
          <w:rPr>
            <w:rStyle w:val="Hyperlink"/>
            <w:bCs/>
            <w:noProof/>
            <w:lang w:eastAsia="ja-JP"/>
          </w:rPr>
          <w:delText>2.1</w:delText>
        </w:r>
        <w:r w:rsidDel="00CC49E2">
          <w:rPr>
            <w:rFonts w:asciiTheme="minorHAnsi" w:eastAsiaTheme="minorEastAsia" w:hAnsiTheme="minorHAnsi" w:cstheme="minorBidi"/>
            <w:noProof/>
            <w:kern w:val="2"/>
            <w14:ligatures w14:val="standardContextual"/>
          </w:rPr>
          <w:tab/>
        </w:r>
        <w:r w:rsidRPr="00CC49E2" w:rsidDel="00CC49E2">
          <w:rPr>
            <w:rStyle w:val="Hyperlink"/>
            <w:bCs/>
            <w:noProof/>
            <w:lang w:eastAsia="ja-JP"/>
          </w:rPr>
          <w:delText>Discussion</w:delText>
        </w:r>
        <w:r w:rsidDel="00CC49E2">
          <w:rPr>
            <w:noProof/>
            <w:webHidden/>
          </w:rPr>
          <w:tab/>
          <w:delText>7</w:delText>
        </w:r>
      </w:del>
    </w:p>
    <w:p w14:paraId="6D629071" w14:textId="1F6B78A9" w:rsidR="007D17AB" w:rsidDel="00CC49E2" w:rsidRDefault="007D17AB">
      <w:pPr>
        <w:pStyle w:val="TOC3"/>
        <w:rPr>
          <w:del w:id="134" w:author="Kashyap Kammachi-Sreedhar (Nokia)" w:date="2024-07-30T17:31:00Z" w16du:dateUtc="2024-07-30T14:31:00Z"/>
          <w:rFonts w:asciiTheme="minorHAnsi" w:eastAsiaTheme="minorEastAsia" w:hAnsiTheme="minorHAnsi" w:cstheme="minorBidi"/>
          <w:noProof/>
          <w:kern w:val="2"/>
          <w14:ligatures w14:val="standardContextual"/>
        </w:rPr>
      </w:pPr>
      <w:del w:id="135" w:author="Kashyap Kammachi-Sreedhar (Nokia)" w:date="2024-07-30T17:31:00Z" w16du:dateUtc="2024-07-30T14:31:00Z">
        <w:r w:rsidRPr="00CC49E2" w:rsidDel="00CC49E2">
          <w:rPr>
            <w:rStyle w:val="Hyperlink"/>
            <w:bCs/>
            <w:i/>
            <w:iCs/>
            <w:noProof/>
            <w:lang w:eastAsia="ja-JP"/>
          </w:rPr>
          <w:delText>2.1.1</w:delText>
        </w:r>
        <w:r w:rsidDel="00CC49E2">
          <w:rPr>
            <w:rFonts w:asciiTheme="minorHAnsi" w:eastAsiaTheme="minorEastAsia" w:hAnsiTheme="minorHAnsi" w:cstheme="minorBidi"/>
            <w:noProof/>
            <w:kern w:val="2"/>
            <w14:ligatures w14:val="standardContextual"/>
          </w:rPr>
          <w:tab/>
        </w:r>
        <w:r w:rsidRPr="00CC49E2" w:rsidDel="00CC49E2">
          <w:rPr>
            <w:rStyle w:val="Hyperlink"/>
            <w:bCs/>
            <w:i/>
            <w:iCs/>
            <w:noProof/>
            <w:lang w:eastAsia="ja-JP"/>
          </w:rPr>
          <w:delText>Motivation, use cases and initial proposal</w:delText>
        </w:r>
        <w:r w:rsidDel="00CC49E2">
          <w:rPr>
            <w:noProof/>
            <w:webHidden/>
          </w:rPr>
          <w:tab/>
          <w:delText>7</w:delText>
        </w:r>
      </w:del>
    </w:p>
    <w:p w14:paraId="794C1E5B" w14:textId="43B31407" w:rsidR="007D17AB" w:rsidDel="00CC49E2" w:rsidRDefault="007D17AB">
      <w:pPr>
        <w:pStyle w:val="TOC3"/>
        <w:rPr>
          <w:del w:id="136" w:author="Kashyap Kammachi-Sreedhar (Nokia)" w:date="2024-07-30T17:31:00Z" w16du:dateUtc="2024-07-30T14:31:00Z"/>
          <w:rFonts w:asciiTheme="minorHAnsi" w:eastAsiaTheme="minorEastAsia" w:hAnsiTheme="minorHAnsi" w:cstheme="minorBidi"/>
          <w:noProof/>
          <w:kern w:val="2"/>
          <w14:ligatures w14:val="standardContextual"/>
        </w:rPr>
      </w:pPr>
      <w:del w:id="137" w:author="Kashyap Kammachi-Sreedhar (Nokia)" w:date="2024-07-30T17:31:00Z" w16du:dateUtc="2024-07-30T14:31:00Z">
        <w:r w:rsidRPr="00CC49E2" w:rsidDel="00CC49E2">
          <w:rPr>
            <w:rStyle w:val="Hyperlink"/>
            <w:bCs/>
            <w:i/>
            <w:iCs/>
            <w:noProof/>
            <w:lang w:eastAsia="ja-JP"/>
          </w:rPr>
          <w:delText>2.1.2</w:delText>
        </w:r>
        <w:r w:rsidDel="00CC49E2">
          <w:rPr>
            <w:rFonts w:asciiTheme="minorHAnsi" w:eastAsiaTheme="minorEastAsia" w:hAnsiTheme="minorHAnsi" w:cstheme="minorBidi"/>
            <w:noProof/>
            <w:kern w:val="2"/>
            <w14:ligatures w14:val="standardContextual"/>
          </w:rPr>
          <w:tab/>
        </w:r>
        <w:r w:rsidRPr="00CC49E2" w:rsidDel="00CC49E2">
          <w:rPr>
            <w:rStyle w:val="Hyperlink"/>
            <w:bCs/>
            <w:i/>
            <w:iCs/>
            <w:noProof/>
            <w:lang w:eastAsia="ja-JP"/>
          </w:rPr>
          <w:delText>Responses to open questions</w:delText>
        </w:r>
        <w:r w:rsidDel="00CC49E2">
          <w:rPr>
            <w:noProof/>
            <w:webHidden/>
          </w:rPr>
          <w:tab/>
          <w:delText>9</w:delText>
        </w:r>
      </w:del>
    </w:p>
    <w:p w14:paraId="78358B0E" w14:textId="702B57EB" w:rsidR="007D17AB" w:rsidDel="00CC49E2" w:rsidRDefault="007D17AB">
      <w:pPr>
        <w:pStyle w:val="TOC2"/>
        <w:tabs>
          <w:tab w:val="left" w:pos="960"/>
          <w:tab w:val="right" w:leader="dot" w:pos="9010"/>
        </w:tabs>
        <w:rPr>
          <w:del w:id="138" w:author="Kashyap Kammachi-Sreedhar (Nokia)" w:date="2024-07-30T17:31:00Z" w16du:dateUtc="2024-07-30T14:31:00Z"/>
          <w:rFonts w:asciiTheme="minorHAnsi" w:eastAsiaTheme="minorEastAsia" w:hAnsiTheme="minorHAnsi" w:cstheme="minorBidi"/>
          <w:noProof/>
          <w:kern w:val="2"/>
          <w14:ligatures w14:val="standardContextual"/>
        </w:rPr>
      </w:pPr>
      <w:del w:id="139" w:author="Kashyap Kammachi-Sreedhar (Nokia)" w:date="2024-07-30T17:31:00Z" w16du:dateUtc="2024-07-30T14:31:00Z">
        <w:r w:rsidRPr="00CC49E2" w:rsidDel="00CC49E2">
          <w:rPr>
            <w:rStyle w:val="Hyperlink"/>
            <w:noProof/>
            <w:lang w:val="en-GB" w:eastAsia="ja-JP"/>
          </w:rPr>
          <w:delText>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GB" w:eastAsia="ja-JP"/>
          </w:rPr>
          <w:delText>Proposal</w:delText>
        </w:r>
        <w:r w:rsidDel="00CC49E2">
          <w:rPr>
            <w:noProof/>
            <w:webHidden/>
          </w:rPr>
          <w:tab/>
          <w:delText>10</w:delText>
        </w:r>
      </w:del>
    </w:p>
    <w:p w14:paraId="39249DFC" w14:textId="465D8E76" w:rsidR="007D17AB" w:rsidDel="00CC49E2" w:rsidRDefault="007D17AB">
      <w:pPr>
        <w:pStyle w:val="TOC3"/>
        <w:rPr>
          <w:del w:id="140" w:author="Kashyap Kammachi-Sreedhar (Nokia)" w:date="2024-07-30T17:31:00Z" w16du:dateUtc="2024-07-30T14:31:00Z"/>
          <w:rFonts w:asciiTheme="minorHAnsi" w:eastAsiaTheme="minorEastAsia" w:hAnsiTheme="minorHAnsi" w:cstheme="minorBidi"/>
          <w:noProof/>
          <w:kern w:val="2"/>
          <w14:ligatures w14:val="standardContextual"/>
        </w:rPr>
      </w:pPr>
      <w:del w:id="141" w:author="Kashyap Kammachi-Sreedhar (Nokia)" w:date="2024-07-30T17:31:00Z" w16du:dateUtc="2024-07-30T14:31:00Z">
        <w:r w:rsidRPr="00CC49E2" w:rsidDel="00CC49E2">
          <w:rPr>
            <w:rStyle w:val="Hyperlink"/>
            <w:noProof/>
            <w:lang w:val="en-GB" w:eastAsia="ja-JP"/>
          </w:rPr>
          <w:delText>2.2.1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GB" w:eastAsia="ja-JP"/>
          </w:rPr>
          <w:delText>Proposal 1: Union of regions</w:delText>
        </w:r>
        <w:r w:rsidDel="00CC49E2">
          <w:rPr>
            <w:noProof/>
            <w:webHidden/>
          </w:rPr>
          <w:tab/>
          <w:delText>10</w:delText>
        </w:r>
      </w:del>
    </w:p>
    <w:p w14:paraId="4CCD96CD" w14:textId="77B1C9C5" w:rsidR="007D17AB" w:rsidDel="00CC49E2" w:rsidRDefault="007D17AB">
      <w:pPr>
        <w:pStyle w:val="TOC2"/>
        <w:tabs>
          <w:tab w:val="right" w:leader="dot" w:pos="9010"/>
        </w:tabs>
        <w:rPr>
          <w:del w:id="142" w:author="Kashyap Kammachi-Sreedhar (Nokia)" w:date="2024-07-30T17:31:00Z" w16du:dateUtc="2024-07-30T14:31:00Z"/>
          <w:rFonts w:asciiTheme="minorHAnsi" w:eastAsiaTheme="minorEastAsia" w:hAnsiTheme="minorHAnsi" w:cstheme="minorBidi"/>
          <w:noProof/>
          <w:kern w:val="2"/>
          <w14:ligatures w14:val="standardContextual"/>
        </w:rPr>
      </w:pPr>
      <w:del w:id="143" w:author="Kashyap Kammachi-Sreedhar (Nokia)" w:date="2024-07-30T17:31:00Z" w16du:dateUtc="2024-07-30T14:31:00Z">
        <w:r w:rsidRPr="00CC49E2" w:rsidDel="00CC49E2">
          <w:rPr>
            <w:rStyle w:val="Hyperlink"/>
            <w:noProof/>
          </w:rPr>
          <w:delText>11.3.3.2.2 Union derivation</w:delText>
        </w:r>
        <w:r w:rsidDel="00CC49E2">
          <w:rPr>
            <w:noProof/>
            <w:webHidden/>
          </w:rPr>
          <w:tab/>
          <w:delText>10</w:delText>
        </w:r>
      </w:del>
    </w:p>
    <w:p w14:paraId="061F108A" w14:textId="548ACD0D" w:rsidR="007D17AB" w:rsidDel="00CC49E2" w:rsidRDefault="007D17AB">
      <w:pPr>
        <w:pStyle w:val="TOC3"/>
        <w:rPr>
          <w:del w:id="144" w:author="Kashyap Kammachi-Sreedhar (Nokia)" w:date="2024-07-30T17:31:00Z" w16du:dateUtc="2024-07-30T14:31:00Z"/>
          <w:rFonts w:asciiTheme="minorHAnsi" w:eastAsiaTheme="minorEastAsia" w:hAnsiTheme="minorHAnsi" w:cstheme="minorBidi"/>
          <w:noProof/>
          <w:kern w:val="2"/>
          <w14:ligatures w14:val="standardContextual"/>
        </w:rPr>
      </w:pPr>
      <w:del w:id="145" w:author="Kashyap Kammachi-Sreedhar (Nokia)" w:date="2024-07-30T17:31:00Z" w16du:dateUtc="2024-07-30T14:31:00Z">
        <w:r w:rsidRPr="00CC49E2" w:rsidDel="00CC49E2">
          <w:rPr>
            <w:rStyle w:val="Hyperlink"/>
            <w:noProof/>
          </w:rPr>
          <w:delText>2.2.2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rPr>
          <w:delText>Proposal 2: Relations between region items</w:delText>
        </w:r>
        <w:r w:rsidDel="00CC49E2">
          <w:rPr>
            <w:noProof/>
            <w:webHidden/>
          </w:rPr>
          <w:tab/>
          <w:delText>11</w:delText>
        </w:r>
      </w:del>
    </w:p>
    <w:p w14:paraId="70CA3E58" w14:textId="7E6E69ED" w:rsidR="007D17AB" w:rsidDel="00CC49E2" w:rsidRDefault="007D17AB">
      <w:pPr>
        <w:pStyle w:val="TOC2"/>
        <w:tabs>
          <w:tab w:val="right" w:leader="dot" w:pos="9010"/>
        </w:tabs>
        <w:rPr>
          <w:del w:id="146" w:author="Kashyap Kammachi-Sreedhar (Nokia)" w:date="2024-07-30T17:31:00Z" w16du:dateUtc="2024-07-30T14:31:00Z"/>
          <w:rFonts w:asciiTheme="minorHAnsi" w:eastAsiaTheme="minorEastAsia" w:hAnsiTheme="minorHAnsi" w:cstheme="minorBidi"/>
          <w:noProof/>
          <w:kern w:val="2"/>
          <w14:ligatures w14:val="standardContextual"/>
        </w:rPr>
      </w:pPr>
      <w:del w:id="147" w:author="Kashyap Kammachi-Sreedhar (Nokia)" w:date="2024-07-30T17:31:00Z" w16du:dateUtc="2024-07-30T14:31:00Z">
        <w:r w:rsidRPr="00CC49E2" w:rsidDel="00CC49E2">
          <w:rPr>
            <w:rStyle w:val="Hyperlink"/>
            <w:noProof/>
          </w:rPr>
          <w:delText>11.3.4 Region Entity Group</w:delText>
        </w:r>
        <w:r w:rsidDel="00CC49E2">
          <w:rPr>
            <w:noProof/>
            <w:webHidden/>
          </w:rPr>
          <w:tab/>
          <w:delText>11</w:delText>
        </w:r>
      </w:del>
    </w:p>
    <w:p w14:paraId="19C6A95C" w14:textId="1C27633E" w:rsidR="007D17AB" w:rsidDel="00CC49E2" w:rsidRDefault="007D17AB">
      <w:pPr>
        <w:pStyle w:val="TOC2"/>
        <w:tabs>
          <w:tab w:val="right" w:leader="dot" w:pos="9010"/>
        </w:tabs>
        <w:rPr>
          <w:del w:id="148" w:author="Kashyap Kammachi-Sreedhar (Nokia)" w:date="2024-07-30T17:31:00Z" w16du:dateUtc="2024-07-30T14:31:00Z"/>
          <w:rFonts w:asciiTheme="minorHAnsi" w:eastAsiaTheme="minorEastAsia" w:hAnsiTheme="minorHAnsi" w:cstheme="minorBidi"/>
          <w:noProof/>
          <w:kern w:val="2"/>
          <w14:ligatures w14:val="standardContextual"/>
        </w:rPr>
      </w:pPr>
      <w:del w:id="149" w:author="Kashyap Kammachi-Sreedhar (Nokia)" w:date="2024-07-30T17:31:00Z" w16du:dateUtc="2024-07-30T14:31:00Z">
        <w:r w:rsidRPr="00CC49E2" w:rsidDel="00CC49E2">
          <w:rPr>
            <w:rStyle w:val="Hyperlink"/>
            <w:noProof/>
            <w:lang w:val="en-GB"/>
          </w:rPr>
          <w:delText>11.3.4.1 ‘</w:delText>
        </w:r>
        <w:r w:rsidRPr="00CC49E2" w:rsidDel="00CC49E2">
          <w:rPr>
            <w:rStyle w:val="Hyperlink"/>
            <w:rFonts w:ascii="Consolas" w:hAnsi="Consolas"/>
            <w:noProof/>
            <w:lang w:val="en-GB"/>
          </w:rPr>
          <w:delText>corg</w:delText>
        </w:r>
        <w:r w:rsidRPr="00CC49E2" w:rsidDel="00CC49E2">
          <w:rPr>
            <w:rStyle w:val="Hyperlink"/>
            <w:noProof/>
            <w:lang w:val="en-GB"/>
          </w:rPr>
          <w:delText>’ Entity Group</w:delText>
        </w:r>
        <w:r w:rsidDel="00CC49E2">
          <w:rPr>
            <w:noProof/>
            <w:webHidden/>
          </w:rPr>
          <w:tab/>
          <w:delText>11</w:delText>
        </w:r>
      </w:del>
    </w:p>
    <w:p w14:paraId="755BFDC5" w14:textId="25677F75" w:rsidR="007D17AB" w:rsidDel="00CC49E2" w:rsidRDefault="007D17AB">
      <w:pPr>
        <w:pStyle w:val="TOC1"/>
        <w:rPr>
          <w:del w:id="150" w:author="Kashyap Kammachi-Sreedhar (Nokia)" w:date="2024-07-30T17:31:00Z" w16du:dateUtc="2024-07-30T14:31:00Z"/>
          <w:rFonts w:asciiTheme="minorHAnsi" w:eastAsiaTheme="minorEastAsia" w:hAnsiTheme="minorHAnsi" w:cstheme="minorBidi"/>
          <w:noProof/>
          <w:kern w:val="2"/>
          <w14:ligatures w14:val="standardContextual"/>
        </w:rPr>
      </w:pPr>
      <w:del w:id="151" w:author="Kashyap Kammachi-Sreedhar (Nokia)" w:date="2024-07-30T17:31:00Z" w16du:dateUtc="2024-07-30T14:31:00Z">
        <w:r w:rsidRPr="00CC49E2" w:rsidDel="00CC49E2">
          <w:rPr>
            <w:rStyle w:val="Hyperlink"/>
            <w:noProof/>
            <w:lang w:val="en-CA"/>
          </w:rPr>
          <w:delText>3</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Matrix-based transformation for image items</w:delText>
        </w:r>
        <w:r w:rsidDel="00CC49E2">
          <w:rPr>
            <w:noProof/>
            <w:webHidden/>
          </w:rPr>
          <w:tab/>
          <w:delText>11</w:delText>
        </w:r>
      </w:del>
    </w:p>
    <w:p w14:paraId="6523561E" w14:textId="7565CB08" w:rsidR="007D17AB" w:rsidDel="00CC49E2" w:rsidRDefault="007D17AB">
      <w:pPr>
        <w:pStyle w:val="TOC1"/>
        <w:rPr>
          <w:del w:id="152" w:author="Kashyap Kammachi-Sreedhar (Nokia)" w:date="2024-07-30T17:31:00Z" w16du:dateUtc="2024-07-30T14:31:00Z"/>
          <w:rFonts w:asciiTheme="minorHAnsi" w:eastAsiaTheme="minorEastAsia" w:hAnsiTheme="minorHAnsi" w:cstheme="minorBidi"/>
          <w:noProof/>
          <w:kern w:val="2"/>
          <w14:ligatures w14:val="standardContextual"/>
        </w:rPr>
      </w:pPr>
      <w:del w:id="153" w:author="Kashyap Kammachi-Sreedhar (Nokia)" w:date="2024-07-30T17:31:00Z" w16du:dateUtc="2024-07-30T14:31:00Z">
        <w:r w:rsidRPr="00CC49E2" w:rsidDel="00CC49E2">
          <w:rPr>
            <w:rStyle w:val="Hyperlink"/>
            <w:noProof/>
            <w:lang w:val="en-CA"/>
          </w:rPr>
          <w:delText>4</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Signaling for pre-derived coded image items</w:delText>
        </w:r>
        <w:r w:rsidDel="00CC49E2">
          <w:rPr>
            <w:noProof/>
            <w:webHidden/>
          </w:rPr>
          <w:tab/>
          <w:delText>11</w:delText>
        </w:r>
      </w:del>
    </w:p>
    <w:p w14:paraId="17AB97CA" w14:textId="0A10DDAF" w:rsidR="007D17AB" w:rsidDel="00CC49E2" w:rsidRDefault="007D17AB">
      <w:pPr>
        <w:pStyle w:val="TOC1"/>
        <w:rPr>
          <w:del w:id="154" w:author="Kashyap Kammachi-Sreedhar (Nokia)" w:date="2024-07-30T17:31:00Z" w16du:dateUtc="2024-07-30T14:31:00Z"/>
          <w:rFonts w:asciiTheme="minorHAnsi" w:eastAsiaTheme="minorEastAsia" w:hAnsiTheme="minorHAnsi" w:cstheme="minorBidi"/>
          <w:noProof/>
          <w:kern w:val="2"/>
          <w14:ligatures w14:val="standardContextual"/>
        </w:rPr>
      </w:pPr>
      <w:del w:id="155" w:author="Kashyap Kammachi-Sreedhar (Nokia)" w:date="2024-07-30T17:31:00Z" w16du:dateUtc="2024-07-30T14:31:00Z">
        <w:r w:rsidRPr="00CC49E2" w:rsidDel="00CC49E2">
          <w:rPr>
            <w:rStyle w:val="Hyperlink"/>
            <w:noProof/>
            <w:lang w:val="en-CA"/>
          </w:rPr>
          <w:delText>5</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On MPEG/JPEG file embedding (MPEG#141, Issue#87)</w:delText>
        </w:r>
        <w:r w:rsidDel="00CC49E2">
          <w:rPr>
            <w:noProof/>
            <w:webHidden/>
          </w:rPr>
          <w:tab/>
          <w:delText>12</w:delText>
        </w:r>
      </w:del>
    </w:p>
    <w:p w14:paraId="2CEAE086" w14:textId="0E12437E" w:rsidR="007D17AB" w:rsidDel="00CC49E2" w:rsidRDefault="007D17AB">
      <w:pPr>
        <w:pStyle w:val="TOC2"/>
        <w:tabs>
          <w:tab w:val="left" w:pos="960"/>
          <w:tab w:val="right" w:leader="dot" w:pos="9010"/>
        </w:tabs>
        <w:rPr>
          <w:del w:id="156" w:author="Kashyap Kammachi-Sreedhar (Nokia)" w:date="2024-07-30T17:31:00Z" w16du:dateUtc="2024-07-30T14:31:00Z"/>
          <w:rFonts w:asciiTheme="minorHAnsi" w:eastAsiaTheme="minorEastAsia" w:hAnsiTheme="minorHAnsi" w:cstheme="minorBidi"/>
          <w:noProof/>
          <w:kern w:val="2"/>
          <w14:ligatures w14:val="standardContextual"/>
        </w:rPr>
      </w:pPr>
      <w:del w:id="157" w:author="Kashyap Kammachi-Sreedhar (Nokia)" w:date="2024-07-30T17:31:00Z" w16du:dateUtc="2024-07-30T14:31:00Z">
        <w:r w:rsidRPr="00CC49E2" w:rsidDel="00CC49E2">
          <w:rPr>
            <w:rStyle w:val="Hyperlink"/>
            <w:noProof/>
            <w:lang w:val="en-CA"/>
          </w:rPr>
          <w:delText>5.1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Discussion</w:delText>
        </w:r>
        <w:r w:rsidDel="00CC49E2">
          <w:rPr>
            <w:noProof/>
            <w:webHidden/>
          </w:rPr>
          <w:tab/>
          <w:delText>12</w:delText>
        </w:r>
      </w:del>
    </w:p>
    <w:p w14:paraId="49B43ABD" w14:textId="5D3629BF" w:rsidR="007D17AB" w:rsidDel="00CC49E2" w:rsidRDefault="007D17AB">
      <w:pPr>
        <w:pStyle w:val="TOC2"/>
        <w:tabs>
          <w:tab w:val="left" w:pos="960"/>
          <w:tab w:val="right" w:leader="dot" w:pos="9010"/>
        </w:tabs>
        <w:rPr>
          <w:del w:id="158" w:author="Kashyap Kammachi-Sreedhar (Nokia)" w:date="2024-07-30T17:31:00Z" w16du:dateUtc="2024-07-30T14:31:00Z"/>
          <w:rFonts w:asciiTheme="minorHAnsi" w:eastAsiaTheme="minorEastAsia" w:hAnsiTheme="minorHAnsi" w:cstheme="minorBidi"/>
          <w:noProof/>
          <w:kern w:val="2"/>
          <w14:ligatures w14:val="standardContextual"/>
        </w:rPr>
      </w:pPr>
      <w:del w:id="159" w:author="Kashyap Kammachi-Sreedhar (Nokia)" w:date="2024-07-30T17:31:00Z" w16du:dateUtc="2024-07-30T14:31:00Z">
        <w:r w:rsidRPr="00CC49E2" w:rsidDel="00CC49E2">
          <w:rPr>
            <w:rStyle w:val="Hyperlink"/>
            <w:noProof/>
            <w:lang w:val="en-CA"/>
          </w:rPr>
          <w:delText>5.2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Initial text proposal</w:delText>
        </w:r>
        <w:r w:rsidDel="00CC49E2">
          <w:rPr>
            <w:noProof/>
            <w:webHidden/>
          </w:rPr>
          <w:tab/>
          <w:delText>12</w:delText>
        </w:r>
      </w:del>
    </w:p>
    <w:p w14:paraId="223E3822" w14:textId="774BBEC5" w:rsidR="007D17AB" w:rsidDel="00CC49E2" w:rsidRDefault="007D17AB">
      <w:pPr>
        <w:pStyle w:val="TOC1"/>
        <w:rPr>
          <w:del w:id="160" w:author="Kashyap Kammachi-Sreedhar (Nokia)" w:date="2024-07-30T17:31:00Z" w16du:dateUtc="2024-07-30T14:31:00Z"/>
          <w:rFonts w:asciiTheme="minorHAnsi" w:eastAsiaTheme="minorEastAsia" w:hAnsiTheme="minorHAnsi" w:cstheme="minorBidi"/>
          <w:noProof/>
          <w:kern w:val="2"/>
          <w14:ligatures w14:val="standardContextual"/>
        </w:rPr>
      </w:pPr>
      <w:del w:id="161" w:author="Kashyap Kammachi-Sreedhar (Nokia)" w:date="2024-07-30T17:31:00Z" w16du:dateUtc="2024-07-30T14:31:00Z">
        <w:r w:rsidRPr="00CC49E2" w:rsidDel="00CC49E2">
          <w:rPr>
            <w:rStyle w:val="Hyperlink"/>
            <w:noProof/>
            <w:lang w:val="en-CA"/>
          </w:rPr>
          <w:delText>6</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Disparity adjustment property for frame-packed stereo pair (MPEG #144, issue #111)</w:delText>
        </w:r>
        <w:r w:rsidDel="00CC49E2">
          <w:rPr>
            <w:noProof/>
            <w:webHidden/>
          </w:rPr>
          <w:tab/>
          <w:delText>12</w:delText>
        </w:r>
      </w:del>
    </w:p>
    <w:p w14:paraId="47FC312A" w14:textId="2C3FFF82" w:rsidR="007D17AB" w:rsidDel="00CC49E2" w:rsidRDefault="007D17AB">
      <w:pPr>
        <w:pStyle w:val="TOC1"/>
        <w:rPr>
          <w:del w:id="162" w:author="Kashyap Kammachi-Sreedhar (Nokia)" w:date="2024-07-30T17:31:00Z" w16du:dateUtc="2024-07-30T14:31:00Z"/>
          <w:rFonts w:asciiTheme="minorHAnsi" w:eastAsiaTheme="minorEastAsia" w:hAnsiTheme="minorHAnsi" w:cstheme="minorBidi"/>
          <w:noProof/>
          <w:kern w:val="2"/>
          <w14:ligatures w14:val="standardContextual"/>
        </w:rPr>
      </w:pPr>
      <w:del w:id="163" w:author="Kashyap Kammachi-Sreedhar (Nokia)" w:date="2024-07-30T17:31:00Z" w16du:dateUtc="2024-07-30T14:31:00Z">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SlimHEIF design with Compressed MetaBox (MPEG #146, issue #151))</w:delText>
        </w:r>
        <w:r w:rsidDel="00CC49E2">
          <w:rPr>
            <w:noProof/>
            <w:webHidden/>
          </w:rPr>
          <w:tab/>
          <w:delText>13</w:delText>
        </w:r>
      </w:del>
    </w:p>
    <w:p w14:paraId="30F6F6AB" w14:textId="00E09504" w:rsidR="007D17AB" w:rsidDel="00CC49E2" w:rsidRDefault="007D17AB">
      <w:pPr>
        <w:pStyle w:val="TOC1"/>
        <w:rPr>
          <w:del w:id="164" w:author="Kashyap Kammachi-Sreedhar (Nokia)" w:date="2024-07-30T17:31:00Z" w16du:dateUtc="2024-07-30T14:31:00Z"/>
          <w:rFonts w:asciiTheme="minorHAnsi" w:eastAsiaTheme="minorEastAsia" w:hAnsiTheme="minorHAnsi" w:cstheme="minorBidi"/>
          <w:noProof/>
          <w:kern w:val="2"/>
          <w14:ligatures w14:val="standardContextual"/>
        </w:rPr>
      </w:pPr>
      <w:del w:id="165" w:author="Kashyap Kammachi-Sreedhar (Nokia)" w:date="2024-07-30T17:31:00Z" w16du:dateUtc="2024-07-30T14:31:00Z">
        <w:r w:rsidRPr="00CC49E2" w:rsidDel="00CC49E2">
          <w:rPr>
            <w:rStyle w:val="Hyperlink"/>
            <w:noProof/>
            <w:lang w:val="en-CA"/>
          </w:rPr>
          <w:delText>7</w:delText>
        </w:r>
        <w:r w:rsidDel="00CC49E2">
          <w:rPr>
            <w:noProof/>
            <w:webHidden/>
          </w:rPr>
          <w:tab/>
          <w:delText>13</w:delText>
        </w:r>
      </w:del>
    </w:p>
    <w:p w14:paraId="0D61D2DE" w14:textId="21938BC4" w:rsidR="007D17AB" w:rsidDel="00CC49E2" w:rsidRDefault="007D17AB">
      <w:pPr>
        <w:pStyle w:val="TOC2"/>
        <w:tabs>
          <w:tab w:val="left" w:pos="960"/>
          <w:tab w:val="right" w:leader="dot" w:pos="9010"/>
        </w:tabs>
        <w:rPr>
          <w:del w:id="166" w:author="Kashyap Kammachi-Sreedhar (Nokia)" w:date="2024-07-30T17:31:00Z" w16du:dateUtc="2024-07-30T14:31:00Z"/>
          <w:rFonts w:asciiTheme="minorHAnsi" w:eastAsiaTheme="minorEastAsia" w:hAnsiTheme="minorHAnsi" w:cstheme="minorBidi"/>
          <w:noProof/>
          <w:kern w:val="2"/>
          <w14:ligatures w14:val="standardContextual"/>
        </w:rPr>
      </w:pPr>
      <w:del w:id="167" w:author="Kashyap Kammachi-Sreedhar (Nokia)" w:date="2024-07-30T17:31:00Z" w16du:dateUtc="2024-07-30T14:31:00Z">
        <w:r w:rsidRPr="00CC49E2" w:rsidDel="00CC49E2">
          <w:rPr>
            <w:rStyle w:val="Hyperlink"/>
            <w:noProof/>
            <w:lang w:val="en-CA"/>
          </w:rPr>
          <w:delText>7.1</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Abstract</w:delText>
        </w:r>
        <w:r w:rsidDel="00CC49E2">
          <w:rPr>
            <w:noProof/>
            <w:webHidden/>
          </w:rPr>
          <w:tab/>
          <w:delText>13</w:delText>
        </w:r>
      </w:del>
    </w:p>
    <w:p w14:paraId="7CE352D4" w14:textId="6AD30A41" w:rsidR="007D17AB" w:rsidDel="00CC49E2" w:rsidRDefault="007D17AB">
      <w:pPr>
        <w:pStyle w:val="TOC2"/>
        <w:tabs>
          <w:tab w:val="left" w:pos="960"/>
          <w:tab w:val="right" w:leader="dot" w:pos="9010"/>
        </w:tabs>
        <w:rPr>
          <w:del w:id="168" w:author="Kashyap Kammachi-Sreedhar (Nokia)" w:date="2024-07-30T17:31:00Z" w16du:dateUtc="2024-07-30T14:31:00Z"/>
          <w:rFonts w:asciiTheme="minorHAnsi" w:eastAsiaTheme="minorEastAsia" w:hAnsiTheme="minorHAnsi" w:cstheme="minorBidi"/>
          <w:noProof/>
          <w:kern w:val="2"/>
          <w14:ligatures w14:val="standardContextual"/>
        </w:rPr>
      </w:pPr>
      <w:del w:id="169" w:author="Kashyap Kammachi-Sreedhar (Nokia)" w:date="2024-07-30T17:31:00Z" w16du:dateUtc="2024-07-30T14:31:00Z">
        <w:r w:rsidRPr="00CC49E2" w:rsidDel="00CC49E2">
          <w:rPr>
            <w:rStyle w:val="Hyperlink"/>
            <w:noProof/>
            <w:lang w:val="en-CA"/>
          </w:rPr>
          <w:delText>7.2</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Proposal</w:delText>
        </w:r>
        <w:r w:rsidDel="00CC49E2">
          <w:rPr>
            <w:noProof/>
            <w:webHidden/>
          </w:rPr>
          <w:tab/>
          <w:delText>13</w:delText>
        </w:r>
      </w:del>
    </w:p>
    <w:p w14:paraId="37ED9A75" w14:textId="5422D192" w:rsidR="007D17AB" w:rsidDel="00CC49E2" w:rsidRDefault="007D17AB">
      <w:pPr>
        <w:pStyle w:val="TOC2"/>
        <w:tabs>
          <w:tab w:val="left" w:pos="960"/>
          <w:tab w:val="right" w:leader="dot" w:pos="9010"/>
        </w:tabs>
        <w:rPr>
          <w:del w:id="170" w:author="Kashyap Kammachi-Sreedhar (Nokia)" w:date="2024-07-30T17:31:00Z" w16du:dateUtc="2024-07-30T14:31:00Z"/>
          <w:rFonts w:asciiTheme="minorHAnsi" w:eastAsiaTheme="minorEastAsia" w:hAnsiTheme="minorHAnsi" w:cstheme="minorBidi"/>
          <w:noProof/>
          <w:kern w:val="2"/>
          <w14:ligatures w14:val="standardContextual"/>
        </w:rPr>
      </w:pPr>
      <w:del w:id="171" w:author="Kashyap Kammachi-Sreedhar (Nokia)" w:date="2024-07-30T17:31:00Z" w16du:dateUtc="2024-07-30T14:31:00Z">
        <w:r w:rsidRPr="00CC49E2" w:rsidDel="00CC49E2">
          <w:rPr>
            <w:rStyle w:val="Hyperlink"/>
            <w:noProof/>
            <w:lang w:val="en-CA"/>
          </w:rPr>
          <w:delText>7.3</w:delText>
        </w:r>
        <w:r w:rsidDel="00CC49E2">
          <w:rPr>
            <w:rFonts w:asciiTheme="minorHAnsi" w:eastAsiaTheme="minorEastAsia" w:hAnsiTheme="minorHAnsi" w:cstheme="minorBidi"/>
            <w:noProof/>
            <w:kern w:val="2"/>
            <w14:ligatures w14:val="standardContextual"/>
          </w:rPr>
          <w:tab/>
        </w:r>
        <w:r w:rsidRPr="00CC49E2" w:rsidDel="00CC49E2">
          <w:rPr>
            <w:rStyle w:val="Hyperlink"/>
            <w:noProof/>
            <w:lang w:val="en-CA"/>
          </w:rPr>
          <w:delText>References</w:delText>
        </w:r>
        <w:r w:rsidDel="00CC49E2">
          <w:rPr>
            <w:noProof/>
            <w:webHidden/>
          </w:rPr>
          <w:tab/>
          <w:delText>13</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rPr>
          <w:b/>
          <w:bCs/>
          <w:sz w:val="26"/>
          <w:lang w:val="en-CA"/>
        </w:rPr>
      </w:pPr>
      <w:r w:rsidRPr="00F45E55">
        <w:rPr>
          <w:lang w:val="en-CA"/>
        </w:rPr>
        <w:br w:type="page"/>
      </w:r>
    </w:p>
    <w:p w14:paraId="10FF98CD" w14:textId="068F37EF" w:rsidR="00BA60FC" w:rsidRPr="00F45E55" w:rsidRDefault="001C6437" w:rsidP="00A66F57">
      <w:pPr>
        <w:pStyle w:val="Heading1"/>
        <w:rPr>
          <w:lang w:val="en-CA"/>
        </w:rPr>
      </w:pPr>
      <w:bookmarkStart w:id="172" w:name="_Toc173271705"/>
      <w:r w:rsidRPr="00F45E55">
        <w:rPr>
          <w:lang w:val="en-CA"/>
        </w:rPr>
        <w:lastRenderedPageBreak/>
        <w:t>Region annotations for image sequence or video tracks</w:t>
      </w:r>
      <w:bookmarkEnd w:id="172"/>
    </w:p>
    <w:p w14:paraId="79FF7631" w14:textId="66EBC7A8" w:rsidR="00A02638" w:rsidRPr="00F45E55" w:rsidRDefault="00DD7F30" w:rsidP="00A66F57">
      <w:pPr>
        <w:pStyle w:val="Heading2"/>
        <w:rPr>
          <w:lang w:val="en-CA"/>
        </w:rPr>
      </w:pPr>
      <w:bookmarkStart w:id="173" w:name="_Toc126167291"/>
      <w:bookmarkStart w:id="174" w:name="_Toc126167485"/>
      <w:bookmarkStart w:id="175" w:name="_Toc126167641"/>
      <w:bookmarkStart w:id="176" w:name="_Toc126242549"/>
      <w:bookmarkStart w:id="177" w:name="_Toc134701512"/>
      <w:bookmarkStart w:id="178" w:name="_Toc142008468"/>
      <w:bookmarkStart w:id="179" w:name="_Toc142011499"/>
      <w:bookmarkStart w:id="180" w:name="_Toc142013214"/>
      <w:bookmarkStart w:id="181" w:name="_Toc142013272"/>
      <w:bookmarkStart w:id="182" w:name="_Toc126167292"/>
      <w:bookmarkStart w:id="183" w:name="_Toc126167486"/>
      <w:bookmarkStart w:id="184" w:name="_Toc126167642"/>
      <w:bookmarkStart w:id="185" w:name="_Toc126242550"/>
      <w:bookmarkStart w:id="186" w:name="_Toc134701513"/>
      <w:bookmarkStart w:id="187" w:name="_Toc142008469"/>
      <w:bookmarkStart w:id="188" w:name="_Toc142011500"/>
      <w:bookmarkStart w:id="189" w:name="_Toc142013215"/>
      <w:bookmarkStart w:id="190" w:name="_Toc142013273"/>
      <w:bookmarkStart w:id="191" w:name="_Toc117776781"/>
      <w:bookmarkStart w:id="192" w:name="_Toc17327170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F45E55">
        <w:rPr>
          <w:bCs/>
          <w:iCs/>
          <w:lang w:val="en-CA"/>
        </w:rPr>
        <w:t xml:space="preserve">Region extrapolation </w:t>
      </w:r>
      <w:r w:rsidR="001C6437" w:rsidRPr="00F45E55">
        <w:rPr>
          <w:bCs/>
          <w:iCs/>
          <w:lang w:val="en-CA"/>
        </w:rPr>
        <w:t xml:space="preserve">(from </w:t>
      </w:r>
      <w:hyperlink r:id="rId10" w:history="1">
        <w:r w:rsidR="001C6437" w:rsidRPr="00F45E55">
          <w:rPr>
            <w:rStyle w:val="Hyperlink"/>
            <w:bCs/>
            <w:iCs/>
            <w:lang w:val="en-CA"/>
          </w:rPr>
          <w:t>m60304</w:t>
        </w:r>
      </w:hyperlink>
      <w:r w:rsidR="001C6437" w:rsidRPr="00F45E55">
        <w:rPr>
          <w:bCs/>
          <w:iCs/>
          <w:lang w:val="en-CA"/>
        </w:rPr>
        <w:t xml:space="preserve">, MPEG#139, </w:t>
      </w:r>
      <w:hyperlink r:id="rId11" w:history="1">
        <w:r w:rsidR="001C6437" w:rsidRPr="00F45E55">
          <w:rPr>
            <w:rStyle w:val="Hyperlink"/>
            <w:bCs/>
            <w:iCs/>
            <w:lang w:val="en-CA"/>
          </w:rPr>
          <w:t>Issue#76</w:t>
        </w:r>
      </w:hyperlink>
      <w:r w:rsidR="001C6437" w:rsidRPr="00F45E55">
        <w:rPr>
          <w:bCs/>
          <w:iCs/>
          <w:lang w:val="en-CA"/>
        </w:rPr>
        <w:t>)</w:t>
      </w:r>
      <w:bookmarkEnd w:id="191"/>
      <w:bookmarkEnd w:id="192"/>
    </w:p>
    <w:p w14:paraId="7D8C9A9C" w14:textId="4E46A83F" w:rsidR="00A02638" w:rsidRPr="00F45E55" w:rsidRDefault="001C6437" w:rsidP="00A66F57">
      <w:pPr>
        <w:pStyle w:val="Heading3"/>
        <w:rPr>
          <w:bCs/>
          <w:iCs/>
          <w:lang w:val="en-CA"/>
        </w:rPr>
      </w:pPr>
      <w:bookmarkStart w:id="193" w:name="_Toc117776782"/>
      <w:bookmarkStart w:id="194" w:name="_Toc173271707"/>
      <w:r w:rsidRPr="00F45E55">
        <w:rPr>
          <w:bCs/>
          <w:iCs/>
          <w:lang w:val="en-CA"/>
        </w:rPr>
        <w:t>Overview</w:t>
      </w:r>
      <w:bookmarkEnd w:id="193"/>
      <w:bookmarkEnd w:id="194"/>
    </w:p>
    <w:p w14:paraId="373C2289" w14:textId="56E5A7A6" w:rsidR="001C6437" w:rsidRPr="00F45E55" w:rsidRDefault="00904C30" w:rsidP="001C6437">
      <w:pPr>
        <w:jc w:val="center"/>
        <w:rPr>
          <w:lang w:val="en-CA"/>
        </w:rPr>
      </w:pPr>
      <w:r w:rsidRPr="00F45E55">
        <w:rPr>
          <w:noProof/>
          <w:lang w:val="en-CA"/>
        </w:rPr>
        <w:drawing>
          <wp:inline distT="0" distB="0" distL="0" distR="0" wp14:anchorId="435D746E" wp14:editId="655AC846">
            <wp:extent cx="5727700" cy="1617980"/>
            <wp:effectExtent l="0" t="0" r="0" b="0"/>
            <wp:docPr id="1493725683" name="Picture 1493725683" descr="A black background with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01452" name="Picture 1576401452" descr="A black background with white squares&#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p>
    <w:p w14:paraId="07B15E45" w14:textId="59CA6BB6" w:rsidR="001C6437" w:rsidRPr="00F45E55" w:rsidRDefault="001C6437" w:rsidP="001C6437">
      <w:pPr>
        <w:pStyle w:val="Caption"/>
        <w:jc w:val="center"/>
        <w:rPr>
          <w:lang w:val="en-CA"/>
        </w:rPr>
      </w:pPr>
      <w:bookmarkStart w:id="195" w:name="_Ref126163915"/>
      <w:r w:rsidRPr="00F45E55">
        <w:rPr>
          <w:lang w:val="en-CA"/>
        </w:rPr>
        <w:t xml:space="preserve">Figure </w:t>
      </w:r>
      <w:r w:rsidRPr="00F45E55">
        <w:rPr>
          <w:lang w:val="en-CA"/>
        </w:rPr>
        <w:fldChar w:fldCharType="begin"/>
      </w:r>
      <w:r w:rsidRPr="00F45E55">
        <w:rPr>
          <w:lang w:val="en-CA"/>
        </w:rPr>
        <w:instrText xml:space="preserve"> SEQ Figure \* ARABIC </w:instrText>
      </w:r>
      <w:r w:rsidRPr="00F45E55">
        <w:rPr>
          <w:lang w:val="en-CA"/>
        </w:rPr>
        <w:fldChar w:fldCharType="separate"/>
      </w:r>
      <w:r w:rsidRPr="00F45E55">
        <w:rPr>
          <w:noProof/>
          <w:lang w:val="en-CA"/>
        </w:rPr>
        <w:t>1</w:t>
      </w:r>
      <w:r w:rsidRPr="00F45E55">
        <w:rPr>
          <w:noProof/>
          <w:lang w:val="en-CA"/>
        </w:rPr>
        <w:fldChar w:fldCharType="end"/>
      </w:r>
      <w:bookmarkEnd w:id="195"/>
      <w:r w:rsidRPr="00F45E55">
        <w:rPr>
          <w:lang w:val="en-CA"/>
        </w:rPr>
        <w:t>: example region description for tracks using extrapolation</w:t>
      </w:r>
    </w:p>
    <w:p w14:paraId="5535E5AD" w14:textId="585406C3" w:rsidR="001C6437" w:rsidRPr="00F45E55" w:rsidRDefault="001C6437" w:rsidP="001C6437">
      <w:pPr>
        <w:rPr>
          <w:lang w:val="en-CA"/>
        </w:rPr>
      </w:pPr>
      <w:r w:rsidRPr="00F45E55">
        <w:rPr>
          <w:lang w:val="en-CA"/>
        </w:rPr>
        <w:fldChar w:fldCharType="begin"/>
      </w:r>
      <w:r w:rsidRPr="00F45E55">
        <w:rPr>
          <w:lang w:val="en-CA"/>
        </w:rPr>
        <w:instrText xml:space="preserve"> REF _Ref126163915 \h </w:instrText>
      </w:r>
      <w:r w:rsidRPr="00F45E55">
        <w:rPr>
          <w:lang w:val="en-CA"/>
        </w:rPr>
      </w:r>
      <w:r w:rsidRPr="00F45E55">
        <w:rPr>
          <w:lang w:val="en-CA"/>
        </w:rPr>
        <w:fldChar w:fldCharType="separate"/>
      </w:r>
      <w:r w:rsidRPr="00F45E55">
        <w:rPr>
          <w:lang w:val="en-CA"/>
        </w:rPr>
        <w:t xml:space="preserve">Figure </w:t>
      </w:r>
      <w:r w:rsidRPr="00F45E55">
        <w:rPr>
          <w:noProof/>
          <w:lang w:val="en-CA"/>
        </w:rPr>
        <w:t>1</w:t>
      </w:r>
      <w:r w:rsidRPr="00F45E55">
        <w:rPr>
          <w:lang w:val="en-CA"/>
        </w:rPr>
        <w:fldChar w:fldCharType="end"/>
      </w:r>
      <w:r w:rsidRPr="00F45E55">
        <w:rPr>
          <w:lang w:val="en-CA"/>
        </w:rP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p>
    <w:p w14:paraId="4592FD02" w14:textId="4C720289" w:rsidR="001C6437" w:rsidRPr="00F45E55" w:rsidRDefault="001C6437" w:rsidP="001C6437">
      <w:pPr>
        <w:rPr>
          <w:lang w:val="en-CA"/>
        </w:rPr>
      </w:pPr>
      <w:r w:rsidRPr="00F45E55">
        <w:rPr>
          <w:lang w:val="en-CA"/>
        </w:rPr>
        <w: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p>
    <w:p w14:paraId="4CD8263F" w14:textId="336DBF87" w:rsidR="008C0E82" w:rsidRPr="00F45E55" w:rsidRDefault="006D59AA" w:rsidP="008C0E82">
      <w:pPr>
        <w:pStyle w:val="Heading3"/>
        <w:rPr>
          <w:lang w:val="en-CA"/>
        </w:rPr>
      </w:pPr>
      <w:bookmarkStart w:id="196" w:name="_Toc173271708"/>
      <w:r w:rsidRPr="00F45E55">
        <w:rPr>
          <w:lang w:val="en-CA"/>
        </w:rPr>
        <w:t xml:space="preserve">Text </w:t>
      </w:r>
      <w:r w:rsidR="008C0E82" w:rsidRPr="00F45E55">
        <w:rPr>
          <w:lang w:val="en-CA"/>
        </w:rPr>
        <w:t>Proposal</w:t>
      </w:r>
      <w:bookmarkEnd w:id="196"/>
    </w:p>
    <w:p w14:paraId="6D46A155" w14:textId="77777777" w:rsidR="008C0E82" w:rsidRPr="00F45E55" w:rsidRDefault="008C0E82" w:rsidP="008C0E82">
      <w:pPr>
        <w:rPr>
          <w:i/>
          <w:iCs/>
          <w:u w:val="single"/>
          <w:lang w:val="en-CA"/>
        </w:rPr>
      </w:pPr>
      <w:r w:rsidRPr="00F45E55">
        <w:rPr>
          <w:i/>
          <w:iCs/>
          <w:highlight w:val="cyan"/>
          <w:u w:val="single"/>
          <w:lang w:val="en-CA"/>
        </w:rPr>
        <w:t xml:space="preserve">Update the definition of a region track </w:t>
      </w:r>
      <w:proofErr w:type="gramStart"/>
      <w:r w:rsidRPr="00F45E55">
        <w:rPr>
          <w:i/>
          <w:iCs/>
          <w:highlight w:val="cyan"/>
          <w:u w:val="single"/>
          <w:lang w:val="en-CA"/>
        </w:rPr>
        <w:t>( section</w:t>
      </w:r>
      <w:proofErr w:type="gramEnd"/>
      <w:r w:rsidRPr="00F45E55">
        <w:rPr>
          <w:i/>
          <w:iCs/>
          <w:highlight w:val="cyan"/>
          <w:u w:val="single"/>
          <w:lang w:val="en-CA"/>
        </w:rPr>
        <w:t xml:space="preserve"> 7.5.4.1) by adding the following paragraphs:</w:t>
      </w:r>
      <w:r w:rsidRPr="00F45E55">
        <w:rPr>
          <w:i/>
          <w:iCs/>
          <w:u w:val="single"/>
          <w:lang w:val="en-CA"/>
        </w:rPr>
        <w:t xml:space="preserve"> </w:t>
      </w:r>
    </w:p>
    <w:p w14:paraId="3DB90CEC" w14:textId="3817A6A8" w:rsidR="008C0E82" w:rsidRPr="00F45E55" w:rsidRDefault="008C0E82" w:rsidP="008C0E82">
      <w:pPr>
        <w:rPr>
          <w:lang w:val="en-CA" w:eastAsia="ja-JP"/>
        </w:rPr>
      </w:pPr>
      <w:r w:rsidRPr="00F45E55">
        <w:rPr>
          <w:highlight w:val="yellow"/>
          <w:lang w:val="en-CA" w:eastAsia="ja-JP"/>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p>
    <w:p w14:paraId="2DFCA8CC" w14:textId="77777777" w:rsidR="008C0E82" w:rsidRPr="00F45E55" w:rsidRDefault="008C0E82" w:rsidP="008C0E82">
      <w:pPr>
        <w:rPr>
          <w:highlight w:val="yellow"/>
          <w:lang w:val="en-CA" w:eastAsia="ja-JP"/>
        </w:rPr>
      </w:pPr>
      <w:r w:rsidRPr="00F45E55">
        <w:rPr>
          <w:highlight w:val="yellow"/>
          <w:lang w:val="en-CA" w:eastAsia="ja-JP"/>
        </w:rPr>
        <w: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t>
      </w:r>
    </w:p>
    <w:p w14:paraId="50E466C3" w14:textId="77777777" w:rsidR="008C0E82" w:rsidRPr="00F45E55" w:rsidRDefault="008C0E82" w:rsidP="008C0E82">
      <w:pPr>
        <w:rPr>
          <w:highlight w:val="yellow"/>
          <w:lang w:val="en-CA" w:eastAsia="ja-JP"/>
        </w:rPr>
      </w:pPr>
      <w:r w:rsidRPr="00F45E55">
        <w:rPr>
          <w:highlight w:val="yellow"/>
          <w:lang w:val="en-CA" w:eastAsia="ja-JP"/>
        </w:rPr>
        <w:t>—</w:t>
      </w:r>
      <w:r w:rsidRPr="00F45E55">
        <w:rPr>
          <w:highlight w:val="yellow"/>
          <w:lang w:val="en-CA" w:eastAsia="ja-JP"/>
        </w:rPr>
        <w:tab/>
        <w:t>When the geometry of a region is represented by a point, the evolution of the region is defined by the evolution of the position of this point.</w:t>
      </w:r>
    </w:p>
    <w:p w14:paraId="654719B5" w14:textId="77777777" w:rsidR="008C0E82" w:rsidRPr="00F45E55" w:rsidRDefault="008C0E82" w:rsidP="008C0E82">
      <w:pPr>
        <w:rPr>
          <w:highlight w:val="yellow"/>
          <w:lang w:val="en-CA" w:eastAsia="ja-JP"/>
        </w:rPr>
      </w:pPr>
      <w:r w:rsidRPr="00F45E55">
        <w:rPr>
          <w:highlight w:val="yellow"/>
          <w:lang w:val="en-CA" w:eastAsia="ja-JP"/>
        </w:rPr>
        <w:t>—</w:t>
      </w:r>
      <w:r w:rsidRPr="00F45E55">
        <w:rPr>
          <w:highlight w:val="yellow"/>
          <w:lang w:val="en-CA" w:eastAsia="ja-JP"/>
        </w:rPr>
        <w:tab/>
        <w:t>When the geometry of a region is represented by a rectangle or an ellipse, the evolution of the region is defined by the evolution of the position and the size of the rectangle or ellipse.</w:t>
      </w:r>
    </w:p>
    <w:p w14:paraId="73B230E8" w14:textId="77777777" w:rsidR="008C0E82" w:rsidRPr="00F45E55" w:rsidRDefault="008C0E82" w:rsidP="008C0E82">
      <w:pPr>
        <w:rPr>
          <w:highlight w:val="yellow"/>
          <w:lang w:val="en-CA" w:eastAsia="ja-JP"/>
        </w:rPr>
      </w:pPr>
      <w:r w:rsidRPr="00F45E55">
        <w:rPr>
          <w:highlight w:val="yellow"/>
          <w:lang w:val="en-CA" w:eastAsia="ja-JP"/>
        </w:rPr>
        <w:t>—</w:t>
      </w:r>
      <w:r w:rsidRPr="00F45E55">
        <w:rPr>
          <w:highlight w:val="yellow"/>
          <w:lang w:val="en-CA" w:eastAsia="ja-JP"/>
        </w:rPr>
        <w:tab/>
        <w:t>When the geometry of a region is represented by a polygon or a polyline, the evolution of the region is defined by the evolution of the position of each point of the polygon or polyline. The number of points in the polygon or polyline doesn’t change.</w:t>
      </w:r>
    </w:p>
    <w:p w14:paraId="160B33AA" w14:textId="77777777" w:rsidR="008C0E82" w:rsidRPr="00F45E55" w:rsidRDefault="008C0E82" w:rsidP="008C0E82">
      <w:pPr>
        <w:rPr>
          <w:highlight w:val="yellow"/>
          <w:lang w:val="en-CA" w:eastAsia="ja-JP"/>
        </w:rPr>
      </w:pPr>
      <w:r w:rsidRPr="00F45E55">
        <w:rPr>
          <w:highlight w:val="yellow"/>
          <w:lang w:val="en-CA" w:eastAsia="ja-JP"/>
        </w:rPr>
        <w:t>—</w:t>
      </w:r>
      <w:r w:rsidRPr="00F45E55">
        <w:rPr>
          <w:highlight w:val="yellow"/>
          <w:lang w:val="en-CA" w:eastAsia="ja-JP"/>
        </w:rPr>
        <w:tab/>
        <w:t>When the geometry of a region is represented by a mask, the evolution of the region is defined by the evolution of the position of the mask.</w:t>
      </w:r>
    </w:p>
    <w:p w14:paraId="41DDC170" w14:textId="77777777" w:rsidR="008C0E82" w:rsidRPr="00F45E55" w:rsidRDefault="008C0E82" w:rsidP="008C0E82">
      <w:pPr>
        <w:rPr>
          <w:lang w:val="en-CA" w:eastAsia="ja-JP"/>
        </w:rPr>
      </w:pPr>
      <w:r w:rsidRPr="00F45E55">
        <w:rPr>
          <w:highlight w:val="yellow"/>
          <w:lang w:val="en-CA" w:eastAsia="ja-JP"/>
        </w:rPr>
        <w:t>The evolution of a region stops when another sample contains a region with the same region identifier. The evolution of a region shall stop for each sync sample of the source track</w:t>
      </w:r>
      <w:r w:rsidRPr="00F45E55">
        <w:rPr>
          <w:lang w:val="en-CA" w:eastAsia="ja-JP"/>
        </w:rPr>
        <w:t>.</w:t>
      </w:r>
    </w:p>
    <w:p w14:paraId="5D0F2556" w14:textId="77777777" w:rsidR="008C0E82" w:rsidRPr="00F45E55" w:rsidRDefault="008C0E82" w:rsidP="008C0E82">
      <w:pPr>
        <w:rPr>
          <w:i/>
          <w:iCs/>
          <w:u w:val="single"/>
          <w:lang w:val="en-CA"/>
        </w:rPr>
      </w:pPr>
      <w:bookmarkStart w:id="197" w:name="_Hlk126164031"/>
      <w:r w:rsidRPr="00F45E55">
        <w:rPr>
          <w:i/>
          <w:iCs/>
          <w:highlight w:val="cyan"/>
          <w:u w:val="single"/>
          <w:lang w:val="en-CA"/>
        </w:rPr>
        <w:t>Update the Sample format (section 7.5.4.2.1) with the following paragraph</w:t>
      </w:r>
      <w:r w:rsidRPr="00F45E55">
        <w:rPr>
          <w:i/>
          <w:iCs/>
          <w:u w:val="single"/>
          <w:lang w:val="en-CA"/>
        </w:rPr>
        <w:t xml:space="preserve"> </w:t>
      </w:r>
    </w:p>
    <w:p w14:paraId="4D7477A3" w14:textId="77777777" w:rsidR="008C0E82" w:rsidRPr="00F45E55" w:rsidRDefault="008C0E82" w:rsidP="008C0E82">
      <w:pPr>
        <w:rPr>
          <w:highlight w:val="yellow"/>
          <w:lang w:val="en-CA"/>
        </w:rPr>
      </w:pPr>
      <w:bookmarkStart w:id="198" w:name="_Hlk126164078"/>
      <w:bookmarkEnd w:id="197"/>
      <w:r w:rsidRPr="00F45E55">
        <w:rPr>
          <w:highlight w:val="yellow"/>
          <w:lang w:val="en-CA"/>
        </w:rPr>
        <w:lastRenderedPageBreak/>
        <w:t xml:space="preserve">When the </w:t>
      </w:r>
      <w:proofErr w:type="gramStart"/>
      <w:r w:rsidRPr="00F45E55">
        <w:rPr>
          <w:highlight w:val="yellow"/>
          <w:lang w:val="en-CA"/>
        </w:rPr>
        <w:t>extrapolate</w:t>
      </w:r>
      <w:proofErr w:type="gramEnd"/>
      <w:r w:rsidRPr="00F45E55">
        <w:rPr>
          <w:highlight w:val="yellow"/>
          <w:lang w:val="en-CA"/>
        </w:rPr>
        <w:t xml:space="preserve"> flag is set to 1 for a region inside a sample of a region track, </w:t>
      </w:r>
      <w:bookmarkStart w:id="199" w:name="_Hlk108189017"/>
      <w:r w:rsidRPr="00F45E55">
        <w:rPr>
          <w:highlight w:val="yellow"/>
          <w:lang w:val="en-CA"/>
        </w:rPr>
        <w:t>the region is an evolving region defined by an initial geometry and its evolution over time</w:t>
      </w:r>
      <w:bookmarkEnd w:id="199"/>
      <w:r w:rsidRPr="00F45E55">
        <w:rPr>
          <w:highlight w:val="yellow"/>
          <w:lang w:val="en-CA"/>
        </w:rPr>
        <w:t>.</w:t>
      </w:r>
    </w:p>
    <w:p w14:paraId="081E8CD9" w14:textId="77777777" w:rsidR="008C0E82" w:rsidRPr="00F45E55" w:rsidRDefault="008C0E82" w:rsidP="008C0E82">
      <w:pPr>
        <w:rPr>
          <w:highlight w:val="yellow"/>
          <w:lang w:val="en-CA"/>
        </w:rPr>
      </w:pPr>
      <w:r w:rsidRPr="00F45E55">
        <w:rPr>
          <w:highlight w:val="yellow"/>
          <w:lang w:val="en-CA"/>
        </w:rPr>
        <w:t xml:space="preserve">The value of each evolving parameter defining the geometry of the region at a given composition time </w:t>
      </w:r>
      <w:r w:rsidRPr="00F45E55">
        <w:rPr>
          <w:i/>
          <w:iCs/>
          <w:highlight w:val="yellow"/>
          <w:lang w:val="en-CA"/>
        </w:rPr>
        <w:t>T</w:t>
      </w:r>
      <w:r w:rsidRPr="00F45E55">
        <w:rPr>
          <w:highlight w:val="yellow"/>
          <w:lang w:val="en-CA"/>
        </w:rPr>
        <w:t xml:space="preserve"> can be computed as follows:</w:t>
      </w:r>
    </w:p>
    <w:p w14:paraId="170E1223" w14:textId="3C181ABD" w:rsidR="008C0E82" w:rsidRPr="00F45E55" w:rsidRDefault="008C0E82" w:rsidP="008C0E82">
      <w:pPr>
        <w:rPr>
          <w:highlight w:val="yellow"/>
          <w:lang w:val="en-CA"/>
        </w:rPr>
      </w:pPr>
      <m:oMathPara>
        <m:oMath>
          <m:r>
            <w:rPr>
              <w:rFonts w:ascii="Cambria Math" w:hAnsi="Cambria Math"/>
              <w:highlight w:val="yellow"/>
              <w:lang w:val="en-CA"/>
            </w:rPr>
            <m:t>param(T)=</m:t>
          </m:r>
          <m:func>
            <m:funcPr>
              <m:ctrlPr>
                <w:rPr>
                  <w:rFonts w:ascii="Cambria Math" w:hAnsi="Cambria Math"/>
                  <w:i/>
                  <w:highlight w:val="yellow"/>
                  <w:lang w:val="en-CA"/>
                </w:rPr>
              </m:ctrlPr>
            </m:funcPr>
            <m:fName>
              <m:r>
                <m:rPr>
                  <m:sty m:val="p"/>
                </m:rPr>
                <w:rPr>
                  <w:rFonts w:ascii="Cambria Math" w:hAnsi="Cambria Math"/>
                  <w:highlight w:val="yellow"/>
                  <w:lang w:val="en-CA"/>
                </w:rPr>
                <m:t>int</m:t>
              </m:r>
            </m:fName>
            <m:e>
              <m:d>
                <m:dPr>
                  <m:ctrlPr>
                    <w:rPr>
                      <w:rFonts w:ascii="Cambria Math" w:hAnsi="Cambria Math"/>
                      <w:i/>
                      <w:highlight w:val="yellow"/>
                      <w:lang w:val="en-CA"/>
                    </w:rPr>
                  </m:ctrlPr>
                </m:dPr>
                <m:e>
                  <m:r>
                    <w:rPr>
                      <w:rFonts w:ascii="Cambria Math" w:hAnsi="Cambria Math"/>
                      <w:highlight w:val="yellow"/>
                      <w:lang w:val="en-CA"/>
                    </w:rPr>
                    <m:t>para</m:t>
                  </m:r>
                  <m:sSub>
                    <m:sSubPr>
                      <m:ctrlPr>
                        <w:rPr>
                          <w:rFonts w:ascii="Cambria Math" w:hAnsi="Cambria Math"/>
                          <w:i/>
                          <w:highlight w:val="yellow"/>
                          <w:lang w:val="en-CA"/>
                        </w:rPr>
                      </m:ctrlPr>
                    </m:sSubPr>
                    <m:e>
                      <m:r>
                        <w:rPr>
                          <w:rFonts w:ascii="Cambria Math" w:hAnsi="Cambria Math"/>
                          <w:highlight w:val="yellow"/>
                          <w:lang w:val="en-CA"/>
                        </w:rPr>
                        <m:t>m</m:t>
                      </m:r>
                    </m:e>
                    <m:sub>
                      <m:r>
                        <w:rPr>
                          <w:rFonts w:ascii="Cambria Math" w:hAnsi="Cambria Math"/>
                          <w:highlight w:val="yellow"/>
                          <w:lang w:val="en-CA"/>
                        </w:rPr>
                        <m:t>0</m:t>
                      </m:r>
                    </m:sub>
                  </m:sSub>
                  <m:r>
                    <w:rPr>
                      <w:rFonts w:ascii="Cambria Math" w:hAnsi="Cambria Math"/>
                      <w:highlight w:val="yellow"/>
                      <w:lang w:val="en-CA"/>
                    </w:rPr>
                    <m:t>+</m:t>
                  </m:r>
                  <m:f>
                    <m:fPr>
                      <m:ctrlPr>
                        <w:rPr>
                          <w:rFonts w:ascii="Cambria Math" w:hAnsi="Cambria Math"/>
                          <w:i/>
                          <w:highlight w:val="yellow"/>
                          <w:lang w:val="en-CA"/>
                        </w:rPr>
                      </m:ctrlPr>
                    </m:fPr>
                    <m:num>
                      <m:r>
                        <w:rPr>
                          <w:rFonts w:ascii="Cambria Math" w:hAnsi="Cambria Math"/>
                          <w:highlight w:val="yellow"/>
                          <w:lang w:val="en-CA"/>
                        </w:rPr>
                        <m:t>Δparam</m:t>
                      </m:r>
                    </m:num>
                    <m:den>
                      <m:r>
                        <w:rPr>
                          <w:rFonts w:ascii="Cambria Math" w:hAnsi="Cambria Math"/>
                          <w:highlight w:val="yellow"/>
                          <w:lang w:val="en-CA"/>
                        </w:rPr>
                        <m:t>evolution_scale</m:t>
                      </m:r>
                    </m:den>
                  </m:f>
                  <m:r>
                    <w:rPr>
                      <w:rFonts w:ascii="Cambria Math" w:hAnsi="Cambria Math"/>
                      <w:highlight w:val="yellow"/>
                      <w:lang w:val="en-CA"/>
                    </w:rPr>
                    <m:t>*</m:t>
                  </m:r>
                  <m:f>
                    <m:fPr>
                      <m:ctrlPr>
                        <w:rPr>
                          <w:rFonts w:ascii="Cambria Math" w:hAnsi="Cambria Math"/>
                          <w:i/>
                          <w:highlight w:val="yellow"/>
                          <w:lang w:val="en-CA"/>
                        </w:rPr>
                      </m:ctrlPr>
                    </m:fPr>
                    <m:num>
                      <m:r>
                        <w:rPr>
                          <w:rFonts w:ascii="Cambria Math" w:hAnsi="Cambria Math"/>
                          <w:highlight w:val="yellow"/>
                          <w:lang w:val="en-CA"/>
                        </w:rPr>
                        <m:t>T-</m:t>
                      </m:r>
                      <m:sSub>
                        <m:sSubPr>
                          <m:ctrlPr>
                            <w:rPr>
                              <w:rFonts w:ascii="Cambria Math" w:hAnsi="Cambria Math"/>
                              <w:i/>
                              <w:highlight w:val="yellow"/>
                              <w:lang w:val="en-CA"/>
                            </w:rPr>
                          </m:ctrlPr>
                        </m:sSubPr>
                        <m:e>
                          <m:r>
                            <w:rPr>
                              <w:rFonts w:ascii="Cambria Math" w:hAnsi="Cambria Math"/>
                              <w:highlight w:val="yellow"/>
                              <w:lang w:val="en-CA"/>
                            </w:rPr>
                            <m:t>T</m:t>
                          </m:r>
                        </m:e>
                        <m:sub>
                          <m:r>
                            <w:rPr>
                              <w:rFonts w:ascii="Cambria Math" w:hAnsi="Cambria Math"/>
                              <w:highlight w:val="yellow"/>
                              <w:lang w:val="en-CA"/>
                            </w:rPr>
                            <m:t>0</m:t>
                          </m:r>
                        </m:sub>
                      </m:sSub>
                    </m:num>
                    <m:den>
                      <m:r>
                        <w:rPr>
                          <w:rFonts w:ascii="Cambria Math" w:hAnsi="Cambria Math"/>
                          <w:highlight w:val="yellow"/>
                          <w:lang w:val="en-CA"/>
                        </w:rPr>
                        <m:t>ΔT</m:t>
                      </m:r>
                    </m:den>
                  </m:f>
                </m:e>
              </m:d>
            </m:e>
          </m:func>
        </m:oMath>
      </m:oMathPara>
    </w:p>
    <w:p w14:paraId="11DA9020" w14:textId="77777777" w:rsidR="008C0E82" w:rsidRPr="00F45E55" w:rsidRDefault="008C0E82" w:rsidP="008C0E82">
      <w:pPr>
        <w:rPr>
          <w:highlight w:val="yellow"/>
          <w:lang w:val="en-CA"/>
        </w:rPr>
      </w:pPr>
      <w:r w:rsidRPr="00F45E55">
        <w:rPr>
          <w:highlight w:val="yellow"/>
          <w:lang w:val="en-CA"/>
        </w:rPr>
        <w:t>where:</w:t>
      </w:r>
    </w:p>
    <w:p w14:paraId="08D7D313" w14:textId="77777777" w:rsidR="008C0E82" w:rsidRPr="00F45E55" w:rsidRDefault="008C0E82" w:rsidP="008C0E82">
      <w:pPr>
        <w:numPr>
          <w:ilvl w:val="0"/>
          <w:numId w:val="16"/>
        </w:numPr>
        <w:rPr>
          <w:highlight w:val="yellow"/>
          <w:lang w:val="en-CA"/>
        </w:rPr>
      </w:pPr>
      <w:r w:rsidRPr="00F45E55">
        <w:rPr>
          <w:i/>
          <w:iCs/>
          <w:highlight w:val="yellow"/>
          <w:lang w:val="en-CA"/>
        </w:rPr>
        <w:t>param</w:t>
      </w:r>
      <w:r w:rsidRPr="00F45E55">
        <w:rPr>
          <w:i/>
          <w:iCs/>
          <w:highlight w:val="yellow"/>
          <w:vertAlign w:val="subscript"/>
          <w:lang w:val="en-CA"/>
        </w:rPr>
        <w:t>0</w:t>
      </w:r>
      <w:r w:rsidRPr="00F45E55">
        <w:rPr>
          <w:highlight w:val="yellow"/>
          <w:lang w:val="en-CA"/>
        </w:rPr>
        <w:t xml:space="preserve"> </w:t>
      </w:r>
      <w:bookmarkStart w:id="200" w:name="_Hlk108189803"/>
      <w:r w:rsidRPr="00F45E55">
        <w:rPr>
          <w:highlight w:val="yellow"/>
          <w:lang w:val="en-CA"/>
        </w:rPr>
        <w:t>is the initial value of the parameter as defined in the initial geometry of the region</w:t>
      </w:r>
      <w:bookmarkEnd w:id="200"/>
      <w:r w:rsidRPr="00F45E55">
        <w:rPr>
          <w:highlight w:val="yellow"/>
          <w:lang w:val="en-CA"/>
        </w:rPr>
        <w:t xml:space="preserve"> at time T</w:t>
      </w:r>
      <w:r w:rsidRPr="00F45E55">
        <w:rPr>
          <w:highlight w:val="yellow"/>
          <w:vertAlign w:val="subscript"/>
          <w:lang w:val="en-CA"/>
        </w:rPr>
        <w:t>0</w:t>
      </w:r>
      <w:r w:rsidRPr="00F45E55">
        <w:rPr>
          <w:highlight w:val="yellow"/>
          <w:lang w:val="en-CA"/>
        </w:rPr>
        <w:t>.</w:t>
      </w:r>
    </w:p>
    <w:p w14:paraId="5AC94343" w14:textId="77777777" w:rsidR="008C0E82" w:rsidRPr="00F45E55" w:rsidRDefault="008C0E82" w:rsidP="008C0E82">
      <w:pPr>
        <w:numPr>
          <w:ilvl w:val="0"/>
          <w:numId w:val="16"/>
        </w:numPr>
        <w:rPr>
          <w:highlight w:val="yellow"/>
          <w:lang w:val="en-CA"/>
        </w:rPr>
      </w:pPr>
      <w:proofErr w:type="spellStart"/>
      <w:r w:rsidRPr="00F45E55">
        <w:rPr>
          <w:i/>
          <w:iCs/>
          <w:highlight w:val="yellow"/>
          <w:lang w:val="en-CA"/>
        </w:rPr>
        <w:t>Δparam</w:t>
      </w:r>
      <w:proofErr w:type="spellEnd"/>
      <w:r w:rsidRPr="00F45E55">
        <w:rPr>
          <w:highlight w:val="yellow"/>
          <w:lang w:val="en-CA"/>
        </w:rPr>
        <w:t xml:space="preserve"> is the evolution of the parameter as defined in the evolution of the region.</w:t>
      </w:r>
    </w:p>
    <w:p w14:paraId="7626467D" w14:textId="27C08683" w:rsidR="008C0E82" w:rsidRPr="00F45E55" w:rsidRDefault="008C0E82" w:rsidP="008C0E82">
      <w:pPr>
        <w:numPr>
          <w:ilvl w:val="0"/>
          <w:numId w:val="16"/>
        </w:numPr>
        <w:rPr>
          <w:highlight w:val="yellow"/>
          <w:lang w:val="en-CA"/>
        </w:rPr>
      </w:pPr>
      <w:proofErr w:type="spellStart"/>
      <w:r w:rsidRPr="00F45E55">
        <w:rPr>
          <w:i/>
          <w:iCs/>
          <w:highlight w:val="yellow"/>
          <w:lang w:val="en-CA"/>
        </w:rPr>
        <w:t>evolution_scale</w:t>
      </w:r>
      <w:proofErr w:type="spellEnd"/>
      <w:r w:rsidRPr="00F45E55">
        <w:rPr>
          <w:highlight w:val="yellow"/>
          <w:lang w:val="en-CA"/>
        </w:rPr>
        <w:t xml:space="preserve"> is a scaling factor for the evolution values equal to </w:t>
      </w:r>
      <m:oMath>
        <m:sSup>
          <m:sSupPr>
            <m:ctrlPr>
              <w:rPr>
                <w:rFonts w:ascii="Cambria Math" w:hAnsi="Cambria Math"/>
                <w:i/>
                <w:highlight w:val="yellow"/>
                <w:lang w:val="en-CA"/>
              </w:rPr>
            </m:ctrlPr>
          </m:sSupPr>
          <m:e>
            <m:r>
              <w:rPr>
                <w:rFonts w:ascii="Cambria Math" w:hAnsi="Cambria Math"/>
                <w:highlight w:val="yellow"/>
                <w:lang w:val="en-CA"/>
              </w:rPr>
              <m:t>2</m:t>
            </m:r>
          </m:e>
          <m:sup>
            <m:r>
              <w:rPr>
                <w:rFonts w:ascii="Cambria Math" w:hAnsi="Cambria Math"/>
                <w:highlight w:val="yellow"/>
                <w:lang w:val="en-CA"/>
              </w:rPr>
              <m:t>f/2</m:t>
            </m:r>
          </m:sup>
        </m:sSup>
      </m:oMath>
      <w:r w:rsidRPr="00F45E55">
        <w:rPr>
          <w:highlight w:val="yellow"/>
          <w:lang w:val="en-CA"/>
        </w:rPr>
        <w:t xml:space="preserve">, where </w:t>
      </w:r>
      <m:oMath>
        <m:r>
          <w:rPr>
            <w:rFonts w:ascii="Cambria Math" w:hAnsi="Cambria Math"/>
            <w:highlight w:val="yellow"/>
            <w:lang w:val="en-CA"/>
          </w:rPr>
          <m:t>f</m:t>
        </m:r>
      </m:oMath>
      <w:r w:rsidRPr="00F45E55">
        <w:rPr>
          <w:highlight w:val="yellow"/>
          <w:lang w:val="en-CA"/>
        </w:rPr>
        <w:t>is the field_size and is equal to ((RegionTrackConfigBox.field_length_size &amp; 1) + 1) * 16.</w:t>
      </w:r>
    </w:p>
    <w:p w14:paraId="356B31DB" w14:textId="77777777" w:rsidR="008C0E82" w:rsidRPr="00F45E55" w:rsidRDefault="008C0E82" w:rsidP="008C0E82">
      <w:pPr>
        <w:numPr>
          <w:ilvl w:val="0"/>
          <w:numId w:val="16"/>
        </w:numPr>
        <w:rPr>
          <w:highlight w:val="yellow"/>
          <w:lang w:val="en-CA"/>
        </w:rPr>
      </w:pPr>
      <w:r w:rsidRPr="00F45E55">
        <w:rPr>
          <w:i/>
          <w:iCs/>
          <w:highlight w:val="yellow"/>
          <w:lang w:val="en-CA"/>
        </w:rPr>
        <w:t>T</w:t>
      </w:r>
      <w:r w:rsidRPr="00F45E55">
        <w:rPr>
          <w:i/>
          <w:iCs/>
          <w:highlight w:val="yellow"/>
          <w:vertAlign w:val="subscript"/>
          <w:lang w:val="en-CA"/>
        </w:rPr>
        <w:t>0</w:t>
      </w:r>
      <w:r w:rsidRPr="00F45E55">
        <w:rPr>
          <w:highlight w:val="yellow"/>
          <w:lang w:val="en-CA"/>
        </w:rPr>
        <w:t xml:space="preserve"> is the composition time of the sample defining the evolving region.</w:t>
      </w:r>
    </w:p>
    <w:p w14:paraId="6C646F8E" w14:textId="77777777" w:rsidR="008C0E82" w:rsidRPr="00F45E55" w:rsidRDefault="008C0E82" w:rsidP="008C0E82">
      <w:pPr>
        <w:numPr>
          <w:ilvl w:val="0"/>
          <w:numId w:val="16"/>
        </w:numPr>
        <w:rPr>
          <w:highlight w:val="yellow"/>
          <w:lang w:val="en-CA"/>
        </w:rPr>
      </w:pPr>
      <w:r w:rsidRPr="00F45E55">
        <w:rPr>
          <w:i/>
          <w:iCs/>
          <w:highlight w:val="yellow"/>
          <w:lang w:val="en-CA"/>
        </w:rPr>
        <w:t>ΔT</w:t>
      </w:r>
      <w:r w:rsidRPr="00F45E55">
        <w:rPr>
          <w:highlight w:val="yellow"/>
          <w:lang w:val="en-CA"/>
        </w:rPr>
        <w:t xml:space="preserve"> is the duration of the sample defining the evolving region.</w:t>
      </w:r>
    </w:p>
    <w:bookmarkEnd w:id="198"/>
    <w:p w14:paraId="2ED9AD19" w14:textId="77777777" w:rsidR="008C0E82" w:rsidRPr="00F45E55" w:rsidRDefault="008C0E82" w:rsidP="008C0E82">
      <w:pPr>
        <w:rPr>
          <w:i/>
          <w:iCs/>
          <w:u w:val="single"/>
          <w:lang w:val="en-CA"/>
        </w:rPr>
      </w:pPr>
      <w:r w:rsidRPr="00F45E55">
        <w:rPr>
          <w:i/>
          <w:iCs/>
          <w:highlight w:val="cyan"/>
          <w:u w:val="single"/>
          <w:lang w:val="en-CA"/>
        </w:rPr>
        <w:t>Update the syntax of Sample format (section 7.5.4.2.2) as follows</w:t>
      </w:r>
      <w:r w:rsidRPr="00F45E55">
        <w:rPr>
          <w:i/>
          <w:iCs/>
          <w:u w:val="single"/>
          <w:lang w:val="en-CA"/>
        </w:rPr>
        <w:t xml:space="preserve"> </w:t>
      </w:r>
    </w:p>
    <w:p w14:paraId="2EC30CB9" w14:textId="2A029DA4" w:rsidR="008C0E82" w:rsidRPr="00F45E55" w:rsidRDefault="008C0E82" w:rsidP="00E924E0">
      <w:pPr>
        <w:pStyle w:val="Code"/>
        <w:rPr>
          <w:lang w:val="en-CA"/>
        </w:rPr>
      </w:pPr>
      <w:r w:rsidRPr="00F45E55">
        <w:rPr>
          <w:lang w:val="en-CA"/>
        </w:rPr>
        <w:t xml:space="preserve">aligned (8) class </w:t>
      </w:r>
      <w:proofErr w:type="spellStart"/>
      <w:r w:rsidRPr="00F45E55">
        <w:rPr>
          <w:lang w:val="en-CA"/>
        </w:rPr>
        <w:t>RegionSample</w:t>
      </w:r>
      <w:proofErr w:type="spellEnd"/>
      <w:r w:rsidRPr="00F45E55">
        <w:rPr>
          <w:lang w:val="en-CA"/>
        </w:rPr>
        <w:t xml:space="preserve"> {</w:t>
      </w:r>
      <w:r w:rsidRPr="00F45E55">
        <w:rPr>
          <w:lang w:val="en-CA"/>
        </w:rPr>
        <w:br/>
      </w:r>
      <w:r w:rsidRPr="00F45E55">
        <w:rPr>
          <w:lang w:val="en-CA"/>
        </w:rPr>
        <w:tab/>
        <w:t xml:space="preserve">unsigned int </w:t>
      </w:r>
      <w:proofErr w:type="spellStart"/>
      <w:r w:rsidRPr="00F45E55">
        <w:rPr>
          <w:lang w:val="en-CA"/>
        </w:rPr>
        <w:t>field_size</w:t>
      </w:r>
      <w:proofErr w:type="spellEnd"/>
      <w:r w:rsidRPr="00F45E55">
        <w:rPr>
          <w:lang w:val="en-CA"/>
        </w:rPr>
        <w:t xml:space="preserve"> = ((</w:t>
      </w:r>
      <w:proofErr w:type="spellStart"/>
      <w:r w:rsidRPr="00F45E55">
        <w:rPr>
          <w:lang w:val="en-CA"/>
        </w:rPr>
        <w:t>RegionTrackConfigBox.field_length_size</w:t>
      </w:r>
      <w:proofErr w:type="spellEnd"/>
      <w:r w:rsidRPr="00F45E55">
        <w:rPr>
          <w:lang w:val="en-CA"/>
        </w:rPr>
        <w:t xml:space="preserve"> &amp; 1) + 1) * 16;</w:t>
      </w:r>
      <w:r w:rsidRPr="00F45E55">
        <w:rPr>
          <w:lang w:val="en-CA"/>
        </w:rPr>
        <w:br/>
        <w:t>// this is a temporary, non-</w:t>
      </w:r>
      <w:proofErr w:type="spellStart"/>
      <w:r w:rsidRPr="00F45E55">
        <w:rPr>
          <w:lang w:val="en-CA"/>
        </w:rPr>
        <w:t>parsable</w:t>
      </w:r>
      <w:proofErr w:type="spellEnd"/>
      <w:r w:rsidRPr="00F45E55">
        <w:rPr>
          <w:lang w:val="en-CA"/>
        </w:rPr>
        <w:t xml:space="preserve"> variable</w:t>
      </w:r>
      <w:r w:rsidRPr="00F45E55">
        <w:rPr>
          <w:lang w:val="en-CA"/>
        </w:rPr>
        <w:br/>
      </w:r>
      <w:r w:rsidRPr="00F45E55">
        <w:rPr>
          <w:lang w:val="en-CA"/>
        </w:rPr>
        <w:tab/>
        <w:t xml:space="preserve">unsigned int(32) </w:t>
      </w:r>
      <w:proofErr w:type="spellStart"/>
      <w:r w:rsidRPr="00F45E55">
        <w:rPr>
          <w:lang w:val="en-CA"/>
        </w:rPr>
        <w:t>region_count</w:t>
      </w:r>
      <w:proofErr w:type="spellEnd"/>
      <w:r w:rsidRPr="00F45E55">
        <w:rPr>
          <w:lang w:val="en-CA"/>
        </w:rPr>
        <w:t>;</w:t>
      </w:r>
      <w:r w:rsidRPr="00F45E55">
        <w:rPr>
          <w:lang w:val="en-CA"/>
        </w:rPr>
        <w:br/>
      </w:r>
      <w:r w:rsidRPr="00F45E55">
        <w:rPr>
          <w:lang w:val="en-CA"/>
        </w:rPr>
        <w:tab/>
        <w:t xml:space="preserve">for (r=0; r &lt; </w:t>
      </w:r>
      <w:proofErr w:type="spellStart"/>
      <w:r w:rsidRPr="00F45E55">
        <w:rPr>
          <w:lang w:val="en-CA"/>
        </w:rPr>
        <w:t>region_count</w:t>
      </w:r>
      <w:proofErr w:type="spellEnd"/>
      <w:r w:rsidRPr="00F45E55">
        <w:rPr>
          <w:lang w:val="en-CA"/>
        </w:rPr>
        <w:t>; r++) {</w:t>
      </w:r>
      <w:r w:rsidRPr="00F45E55">
        <w:rPr>
          <w:lang w:val="en-CA"/>
        </w:rPr>
        <w:br/>
      </w:r>
      <w:r w:rsidRPr="00F45E55">
        <w:rPr>
          <w:lang w:val="en-CA"/>
        </w:rPr>
        <w:tab/>
      </w:r>
      <w:r w:rsidRPr="00F45E55">
        <w:rPr>
          <w:lang w:val="en-CA"/>
        </w:rPr>
        <w:tab/>
        <w:t xml:space="preserve">unsigned int(32) </w:t>
      </w:r>
      <w:proofErr w:type="spellStart"/>
      <w:r w:rsidRPr="00F45E55">
        <w:rPr>
          <w:lang w:val="en-CA"/>
        </w:rPr>
        <w:t>region_identifier</w:t>
      </w:r>
      <w:proofErr w:type="spellEnd"/>
      <w:r w:rsidRPr="00F45E55">
        <w:rPr>
          <w:lang w:val="en-CA"/>
        </w:rPr>
        <w:t>;</w:t>
      </w:r>
      <w:r w:rsidRPr="00F45E55">
        <w:rPr>
          <w:lang w:val="en-CA"/>
        </w:rPr>
        <w:br/>
      </w:r>
      <w:r w:rsidRPr="00F45E55">
        <w:rPr>
          <w:lang w:val="en-CA"/>
        </w:rPr>
        <w:tab/>
      </w:r>
      <w:r w:rsidRPr="00F45E55">
        <w:rPr>
          <w:lang w:val="en-CA"/>
        </w:rPr>
        <w:tab/>
        <w:t xml:space="preserve">unsigned int(8) </w:t>
      </w:r>
      <w:proofErr w:type="spellStart"/>
      <w:r w:rsidRPr="00F45E55">
        <w:rPr>
          <w:lang w:val="en-CA"/>
        </w:rPr>
        <w:t>geometry_type</w:t>
      </w:r>
      <w:proofErr w:type="spellEnd"/>
      <w:r w:rsidRPr="00F45E55">
        <w:rPr>
          <w:lang w:val="en-CA"/>
        </w:rPr>
        <w:t>;</w:t>
      </w:r>
      <w:r w:rsidRPr="00F45E55">
        <w:rPr>
          <w:lang w:val="en-CA"/>
        </w:rPr>
        <w:br/>
      </w:r>
      <w:r w:rsidRPr="00F45E55">
        <w:rPr>
          <w:lang w:val="en-CA"/>
        </w:rPr>
        <w:tab/>
      </w:r>
      <w:r w:rsidRPr="00F45E55">
        <w:rPr>
          <w:lang w:val="en-CA"/>
        </w:rPr>
        <w:tab/>
      </w:r>
      <w:r w:rsidRPr="00F45E55">
        <w:rPr>
          <w:highlight w:val="yellow"/>
          <w:lang w:val="en-CA"/>
        </w:rPr>
        <w:t>unsigned int(1) extrapolate;</w:t>
      </w:r>
      <w:r w:rsidRPr="00F45E55">
        <w:rPr>
          <w:highlight w:val="yellow"/>
          <w:lang w:val="en-CA"/>
        </w:rPr>
        <w:br/>
      </w:r>
      <w:r w:rsidRPr="00F45E55">
        <w:rPr>
          <w:highlight w:val="yellow"/>
          <w:lang w:val="en-CA"/>
        </w:rPr>
        <w:tab/>
      </w:r>
      <w:r w:rsidRPr="00F45E55">
        <w:rPr>
          <w:highlight w:val="yellow"/>
          <w:lang w:val="en-CA"/>
        </w:rPr>
        <w:tab/>
        <w:t>unsigned int(7) reserved;</w:t>
      </w:r>
      <w:r w:rsidRPr="00F45E55">
        <w:rPr>
          <w:lang w:val="en-CA"/>
        </w:rPr>
        <w:br/>
      </w:r>
      <w:r w:rsidRPr="00F45E55">
        <w:rPr>
          <w:lang w:val="en-CA"/>
        </w:rPr>
        <w:tab/>
      </w:r>
      <w:r w:rsidRPr="00F45E55">
        <w:rPr>
          <w:lang w:val="en-CA"/>
        </w:rPr>
        <w:tab/>
        <w:t>if (</w:t>
      </w:r>
      <w:proofErr w:type="spellStart"/>
      <w:r w:rsidRPr="00F45E55">
        <w:rPr>
          <w:lang w:val="en-CA"/>
        </w:rPr>
        <w:t>geometry_type</w:t>
      </w:r>
      <w:proofErr w:type="spellEnd"/>
      <w:r w:rsidRPr="00F45E55">
        <w:rPr>
          <w:lang w:val="en-CA"/>
        </w:rPr>
        <w:t xml:space="preserve"> == 0) {</w:t>
      </w:r>
      <w:r w:rsidRPr="00F45E55">
        <w:rPr>
          <w:lang w:val="en-CA"/>
        </w:rPr>
        <w:br/>
      </w:r>
      <w:r w:rsidRPr="00F45E55">
        <w:rPr>
          <w:lang w:val="en-CA"/>
        </w:rPr>
        <w:tab/>
      </w:r>
      <w:r w:rsidRPr="00F45E55">
        <w:rPr>
          <w:lang w:val="en-CA"/>
        </w:rPr>
        <w:tab/>
      </w:r>
      <w:r w:rsidRPr="00F45E55">
        <w:rPr>
          <w:lang w:val="en-CA"/>
        </w:rPr>
        <w:tab/>
        <w:t>// point</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00311D17"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1) {</w:t>
      </w:r>
      <w:r w:rsidRPr="00F45E55">
        <w:rPr>
          <w:lang w:val="en-CA"/>
        </w:rPr>
        <w:br/>
      </w:r>
      <w:r w:rsidRPr="00F45E55">
        <w:rPr>
          <w:lang w:val="en-CA"/>
        </w:rPr>
        <w:tab/>
      </w:r>
      <w:r w:rsidRPr="00F45E55">
        <w:rPr>
          <w:lang w:val="en-CA"/>
        </w:rPr>
        <w:tab/>
      </w:r>
      <w:r w:rsidRPr="00F45E55">
        <w:rPr>
          <w:lang w:val="en-CA"/>
        </w:rPr>
        <w:tab/>
        <w:t>// rectangle</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delta_width</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delta_height</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2) {</w:t>
      </w:r>
      <w:r w:rsidRPr="00F45E55">
        <w:rPr>
          <w:lang w:val="en-CA"/>
        </w:rPr>
        <w:br/>
      </w:r>
      <w:r w:rsidRPr="00F45E55">
        <w:rPr>
          <w:lang w:val="en-CA"/>
        </w:rPr>
        <w:tab/>
      </w:r>
      <w:r w:rsidRPr="00F45E55">
        <w:rPr>
          <w:lang w:val="en-CA"/>
        </w:rPr>
        <w:tab/>
      </w:r>
      <w:r w:rsidRPr="00F45E55">
        <w:rPr>
          <w:lang w:val="en-CA"/>
        </w:rPr>
        <w:tab/>
        <w:t>// ellipse</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radius_x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radius_y</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lastRenderedPageBreak/>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delta_radius_x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delta_radius_y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3 || </w:t>
      </w:r>
      <w:proofErr w:type="spellStart"/>
      <w:r w:rsidRPr="00F45E55">
        <w:rPr>
          <w:lang w:val="en-CA"/>
        </w:rPr>
        <w:t>geometry_type</w:t>
      </w:r>
      <w:proofErr w:type="spellEnd"/>
      <w:r w:rsidRPr="00F45E55">
        <w:rPr>
          <w:lang w:val="en-CA"/>
        </w:rPr>
        <w:t xml:space="preserve"> == 6) {</w:t>
      </w:r>
      <w:r w:rsidRPr="00F45E55">
        <w:rPr>
          <w:lang w:val="en-CA"/>
        </w:rPr>
        <w:br/>
      </w:r>
      <w:r w:rsidRPr="00F45E55">
        <w:rPr>
          <w:lang w:val="en-CA"/>
        </w:rPr>
        <w:tab/>
      </w:r>
      <w:r w:rsidRPr="00F45E55">
        <w:rPr>
          <w:lang w:val="en-CA"/>
        </w:rPr>
        <w:tab/>
      </w:r>
      <w:r w:rsidRPr="00F45E55">
        <w:rPr>
          <w:lang w:val="en-CA"/>
        </w:rPr>
        <w:tab/>
        <w:t>// polygon or polyline</w:t>
      </w:r>
      <w:r w:rsidRPr="00F45E55">
        <w:rPr>
          <w:lang w:val="en-CA"/>
        </w:rPr>
        <w:br/>
      </w:r>
      <w:r w:rsidRPr="00F45E55">
        <w:rPr>
          <w:lang w:val="en-CA"/>
        </w:rPr>
        <w:tab/>
      </w:r>
      <w:r w:rsidRPr="00F45E55">
        <w:rPr>
          <w:lang w:val="en-CA"/>
        </w:rPr>
        <w:tab/>
      </w:r>
      <w:r w:rsidRPr="00F45E55">
        <w:rPr>
          <w:lang w:val="en-CA"/>
        </w:rPr>
        <w:tab/>
        <w:t xml:space="preserve">unsigned int(field size) </w:t>
      </w:r>
      <w:proofErr w:type="spellStart"/>
      <w:r w:rsidRPr="00F45E55">
        <w:rPr>
          <w:lang w:val="en-CA"/>
        </w:rPr>
        <w:t>point_count</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for (</w:t>
      </w:r>
      <w:proofErr w:type="spellStart"/>
      <w:r w:rsidRPr="00F45E55">
        <w:rPr>
          <w:lang w:val="en-CA"/>
        </w:rPr>
        <w:t>i</w:t>
      </w:r>
      <w:proofErr w:type="spellEnd"/>
      <w:r w:rsidRPr="00F45E55">
        <w:rPr>
          <w:lang w:val="en-CA"/>
        </w:rPr>
        <w:t xml:space="preserve">=0; </w:t>
      </w:r>
      <w:proofErr w:type="spellStart"/>
      <w:r w:rsidRPr="00F45E55">
        <w:rPr>
          <w:lang w:val="en-CA"/>
        </w:rPr>
        <w:t>i</w:t>
      </w:r>
      <w:proofErr w:type="spellEnd"/>
      <w:r w:rsidRPr="00F45E55">
        <w:rPr>
          <w:lang w:val="en-CA"/>
        </w:rPr>
        <w:t xml:space="preserve"> &lt; </w:t>
      </w:r>
      <w:proofErr w:type="spellStart"/>
      <w:r w:rsidRPr="00F45E55">
        <w:rPr>
          <w:lang w:val="en-CA"/>
        </w:rPr>
        <w:t>point_count</w:t>
      </w:r>
      <w:proofErr w:type="spellEnd"/>
      <w:r w:rsidRPr="00F45E55">
        <w:rPr>
          <w:lang w:val="en-CA"/>
        </w:rPr>
        <w:t xml:space="preserve">; </w:t>
      </w:r>
      <w:proofErr w:type="spellStart"/>
      <w:r w:rsidRPr="00F45E55">
        <w:rPr>
          <w:lang w:val="en-CA"/>
        </w:rPr>
        <w:t>i</w:t>
      </w:r>
      <w:proofErr w:type="spellEnd"/>
      <w:r w:rsidRPr="00F45E55">
        <w:rPr>
          <w:lang w:val="en-CA"/>
        </w:rPr>
        <w:t>++) {</w:t>
      </w:r>
      <w:r w:rsidRPr="00F45E55">
        <w:rPr>
          <w:lang w:val="en-CA"/>
        </w:rPr>
        <w:br/>
      </w:r>
      <w:r w:rsidRPr="00F45E55">
        <w:rPr>
          <w:lang w:val="en-CA"/>
        </w:rPr>
        <w:tab/>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ml:space="preserve">) </w:t>
      </w:r>
      <w:proofErr w:type="spellStart"/>
      <w:r w:rsidRPr="00F45E55">
        <w:rPr>
          <w:lang w:val="en-CA"/>
        </w:rPr>
        <w:t>px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ml:space="preserve">) </w:t>
      </w:r>
      <w:proofErr w:type="spellStart"/>
      <w:r w:rsidRPr="00F45E55">
        <w:rPr>
          <w:lang w:val="en-CA"/>
        </w:rPr>
        <w:t>py</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for (</w:t>
      </w:r>
      <w:proofErr w:type="spellStart"/>
      <w:r w:rsidRPr="00F45E55">
        <w:rPr>
          <w:highlight w:val="yellow"/>
          <w:lang w:val="en-CA"/>
        </w:rPr>
        <w:t>i</w:t>
      </w:r>
      <w:proofErr w:type="spellEnd"/>
      <w:r w:rsidRPr="00F45E55">
        <w:rPr>
          <w:highlight w:val="yellow"/>
          <w:lang w:val="en-CA"/>
        </w:rPr>
        <w:t xml:space="preserve">=0; </w:t>
      </w:r>
      <w:proofErr w:type="spellStart"/>
      <w:r w:rsidRPr="00F45E55">
        <w:rPr>
          <w:highlight w:val="yellow"/>
          <w:lang w:val="en-CA"/>
        </w:rPr>
        <w:t>i</w:t>
      </w:r>
      <w:proofErr w:type="spellEnd"/>
      <w:r w:rsidRPr="00F45E55">
        <w:rPr>
          <w:highlight w:val="yellow"/>
          <w:lang w:val="en-CA"/>
        </w:rPr>
        <w:t xml:space="preserve"> &lt; </w:t>
      </w:r>
      <w:proofErr w:type="spellStart"/>
      <w:r w:rsidRPr="00F45E55">
        <w:rPr>
          <w:highlight w:val="yellow"/>
          <w:lang w:val="en-CA"/>
        </w:rPr>
        <w:t>point_count</w:t>
      </w:r>
      <w:proofErr w:type="spellEnd"/>
      <w:r w:rsidRPr="00F45E55">
        <w:rPr>
          <w:highlight w:val="yellow"/>
          <w:lang w:val="en-CA"/>
        </w:rPr>
        <w:t xml:space="preserve">; </w:t>
      </w:r>
      <w:proofErr w:type="spellStart"/>
      <w:r w:rsidRPr="00F45E55">
        <w:rPr>
          <w:highlight w:val="yellow"/>
          <w:lang w:val="en-CA"/>
        </w:rPr>
        <w:t>i</w:t>
      </w:r>
      <w:proofErr w:type="spellEnd"/>
      <w:r w:rsidRPr="00F45E55">
        <w:rPr>
          <w:highlight w:val="yellow"/>
          <w:lang w:val="en-CA"/>
        </w:rPr>
        <w:t>++)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delta_px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delta_py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4) {</w:t>
      </w:r>
      <w:r w:rsidRPr="00F45E55">
        <w:rPr>
          <w:lang w:val="en-CA"/>
        </w:rPr>
        <w:br/>
      </w:r>
      <w:r w:rsidRPr="00F45E55">
        <w:rPr>
          <w:lang w:val="en-CA"/>
        </w:rPr>
        <w:tab/>
      </w:r>
      <w:r w:rsidRPr="00F45E55">
        <w:rPr>
          <w:lang w:val="en-CA"/>
        </w:rPr>
        <w:tab/>
      </w:r>
      <w:r w:rsidRPr="00F45E55">
        <w:rPr>
          <w:lang w:val="en-CA"/>
        </w:rPr>
        <w:tab/>
        <w:t>// referenced mask</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track_mask_idx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5) {</w:t>
      </w:r>
      <w:r w:rsidRPr="00F45E55">
        <w:rPr>
          <w:lang w:val="en-CA"/>
        </w:rPr>
        <w:br/>
      </w:r>
      <w:r w:rsidRPr="00F45E55">
        <w:rPr>
          <w:lang w:val="en-CA"/>
        </w:rPr>
        <w:tab/>
      </w:r>
      <w:r w:rsidRPr="00F45E55">
        <w:rPr>
          <w:lang w:val="en-CA"/>
        </w:rPr>
        <w:tab/>
      </w:r>
      <w:r w:rsidRPr="00F45E55">
        <w:rPr>
          <w:lang w:val="en-CA"/>
        </w:rPr>
        <w:tab/>
        <w:t>// inline mask</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t xml:space="preserve">unsigned int(8) </w:t>
      </w:r>
      <w:proofErr w:type="spellStart"/>
      <w:r w:rsidRPr="00F45E55">
        <w:rPr>
          <w:lang w:val="en-CA"/>
        </w:rPr>
        <w:t>mask_coding_method</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if (</w:t>
      </w:r>
      <w:proofErr w:type="spellStart"/>
      <w:r w:rsidRPr="00F45E55">
        <w:rPr>
          <w:lang w:val="en-CA"/>
        </w:rPr>
        <w:t>mask_coding_method</w:t>
      </w:r>
      <w:proofErr w:type="spellEnd"/>
      <w:r w:rsidRPr="00F45E55">
        <w:rPr>
          <w:lang w:val="en-CA"/>
        </w:rPr>
        <w:t xml:space="preserve"> != 0)</w:t>
      </w:r>
      <w:r w:rsidRPr="00F45E55">
        <w:rPr>
          <w:lang w:val="en-CA"/>
        </w:rPr>
        <w:br/>
      </w:r>
      <w:r w:rsidRPr="00F45E55">
        <w:rPr>
          <w:lang w:val="en-CA"/>
        </w:rPr>
        <w:tab/>
      </w:r>
      <w:r w:rsidRPr="00F45E55">
        <w:rPr>
          <w:lang w:val="en-CA"/>
        </w:rPr>
        <w:tab/>
      </w:r>
      <w:r w:rsidRPr="00F45E55">
        <w:rPr>
          <w:lang w:val="en-CA"/>
        </w:rPr>
        <w:tab/>
      </w:r>
      <w:r w:rsidRPr="00F45E55">
        <w:rPr>
          <w:lang w:val="en-CA"/>
        </w:rPr>
        <w:tab/>
        <w:t xml:space="preserve">unsigned int(32) </w:t>
      </w:r>
      <w:proofErr w:type="spellStart"/>
      <w:r w:rsidRPr="00F45E55">
        <w:rPr>
          <w:lang w:val="en-CA"/>
        </w:rPr>
        <w:t>mask_coding_parameters</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bit(8) data[];</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r>
      <w:r w:rsidRPr="00F45E55">
        <w:rPr>
          <w:highlight w:val="yellow"/>
          <w:lang w:val="en-CA"/>
        </w:rPr>
        <w:t>else if (</w:t>
      </w:r>
      <w:proofErr w:type="spellStart"/>
      <w:r w:rsidRPr="00F45E55">
        <w:rPr>
          <w:highlight w:val="yellow"/>
          <w:lang w:val="en-CA"/>
        </w:rPr>
        <w:t>geometry_type</w:t>
      </w:r>
      <w:proofErr w:type="spellEnd"/>
      <w:r w:rsidRPr="00F45E55">
        <w:rPr>
          <w:highlight w:val="yellow"/>
          <w:lang w:val="en-CA"/>
        </w:rPr>
        <w:t xml:space="preserve"> == 7)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 empty region</w:t>
      </w:r>
      <w:r w:rsidRPr="00F45E55">
        <w:rPr>
          <w:highlight w:val="yellow"/>
          <w:lang w:val="en-CA"/>
        </w:rPr>
        <w:br/>
      </w:r>
      <w:r w:rsidRPr="00F45E55">
        <w:rPr>
          <w:highlight w:val="yellow"/>
          <w:lang w:val="en-CA"/>
        </w:rPr>
        <w:tab/>
      </w:r>
      <w:r w:rsidRPr="00F45E55">
        <w:rPr>
          <w:highlight w:val="yellow"/>
          <w:lang w:val="en-CA"/>
        </w:rPr>
        <w:tab/>
        <w:t>}</w:t>
      </w:r>
      <w:r w:rsidRPr="00F45E55">
        <w:rPr>
          <w:lang w:val="en-CA"/>
        </w:rPr>
        <w:br/>
      </w:r>
      <w:r w:rsidRPr="00F45E55">
        <w:rPr>
          <w:lang w:val="en-CA"/>
        </w:rPr>
        <w:tab/>
        <w:t>}</w:t>
      </w:r>
      <w:r w:rsidRPr="00F45E55">
        <w:rPr>
          <w:lang w:val="en-CA"/>
        </w:rPr>
        <w:br/>
        <w:t>}</w:t>
      </w:r>
    </w:p>
    <w:p w14:paraId="2D152F3C" w14:textId="77777777" w:rsidR="008C0E82" w:rsidRPr="00F45E55" w:rsidRDefault="008C0E82" w:rsidP="008C0E82">
      <w:pPr>
        <w:rPr>
          <w:i/>
          <w:iCs/>
          <w:u w:val="single"/>
          <w:lang w:val="en-CA"/>
        </w:rPr>
      </w:pPr>
      <w:r w:rsidRPr="00F45E55">
        <w:rPr>
          <w:i/>
          <w:iCs/>
          <w:highlight w:val="cyan"/>
          <w:u w:val="single"/>
          <w:lang w:val="en-CA"/>
        </w:rPr>
        <w:t>Update the semantics of Sample format (section 7.5.4.2.3) with the following text:</w:t>
      </w:r>
    </w:p>
    <w:p w14:paraId="06A0311E" w14:textId="77777777" w:rsidR="00C640A3" w:rsidRPr="00F45E55" w:rsidRDefault="00C640A3" w:rsidP="005E5F2B">
      <w:pPr>
        <w:pStyle w:val="Fields"/>
        <w:ind w:left="1797"/>
        <w:rPr>
          <w:lang w:val="en-CA"/>
        </w:rPr>
      </w:pPr>
      <w:r w:rsidRPr="00F45E55">
        <w:rPr>
          <w:highlight w:val="yellow"/>
          <w:lang w:val="en-CA"/>
        </w:rPr>
        <w:t>7: the region is an empty region used for signalling the end of the evolution of a previous region with the same region identifier.</w:t>
      </w:r>
    </w:p>
    <w:p w14:paraId="4A88FDCD" w14:textId="77777777" w:rsidR="00C640A3" w:rsidRPr="00F45E55" w:rsidRDefault="00C640A3" w:rsidP="00C640A3">
      <w:pPr>
        <w:tabs>
          <w:tab w:val="left" w:pos="1440"/>
          <w:tab w:val="left" w:pos="8010"/>
        </w:tabs>
        <w:spacing w:before="120"/>
        <w:ind w:left="1440" w:hanging="360"/>
        <w:rPr>
          <w:rFonts w:cstheme="minorBidi"/>
          <w:lang w:val="en-CA"/>
        </w:rPr>
      </w:pPr>
      <w:r w:rsidRPr="00F45E55">
        <w:rPr>
          <w:rFonts w:cstheme="minorBidi"/>
          <w:lang w:val="en-CA"/>
        </w:rPr>
        <w:t>Other values are reserved.</w:t>
      </w:r>
    </w:p>
    <w:p w14:paraId="047D7A44" w14:textId="77777777" w:rsidR="00C640A3" w:rsidRPr="00F45E55" w:rsidRDefault="00C640A3" w:rsidP="005E5F2B">
      <w:pPr>
        <w:pStyle w:val="Fields"/>
        <w:rPr>
          <w:lang w:val="en-CA"/>
        </w:rPr>
      </w:pPr>
      <w:r w:rsidRPr="00F45E55">
        <w:rPr>
          <w:rStyle w:val="CodeChar0"/>
          <w:highlight w:val="yellow"/>
          <w:lang w:val="en-CA"/>
        </w:rPr>
        <w:t>extrapolate</w:t>
      </w:r>
      <w:r w:rsidRPr="00F45E55">
        <w:rPr>
          <w:highlight w:val="yellow"/>
          <w:lang w:val="en-CA"/>
        </w:rPr>
        <w:t xml:space="preserve"> is a flag indicating whether the geometry changes of the region are specified or not. When equal to 0, it indicates that no geometry changes are specified </w:t>
      </w:r>
      <w:r w:rsidRPr="00F45E55">
        <w:rPr>
          <w:highlight w:val="yellow"/>
          <w:lang w:val="en-CA"/>
        </w:rPr>
        <w:lastRenderedPageBreak/>
        <w:t>for the region. When equal to 1, it indicates that both the geometry and the geometry changes are specified for the region.</w:t>
      </w:r>
    </w:p>
    <w:p w14:paraId="5CC83F8B" w14:textId="77777777" w:rsidR="00C640A3" w:rsidRPr="00F45E55" w:rsidRDefault="00C640A3" w:rsidP="00C640A3">
      <w:pPr>
        <w:rPr>
          <w:lang w:val="en-CA"/>
        </w:rPr>
      </w:pPr>
      <w:r w:rsidRPr="00F45E55">
        <w:rPr>
          <w:lang w:val="en-CA"/>
        </w:rPr>
        <w:t>(…)</w:t>
      </w:r>
    </w:p>
    <w:p w14:paraId="093AA439"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is the scaling factor for the specification of the evolution values, equal to </w:t>
      </w:r>
      <m:oMath>
        <m:sSup>
          <m:sSupPr>
            <m:ctrlPr>
              <w:rPr>
                <w:rFonts w:ascii="Cambria Math" w:hAnsi="Cambria Math"/>
                <w:i/>
                <w:lang w:val="en-CA"/>
              </w:rPr>
            </m:ctrlPr>
          </m:sSupPr>
          <m:e>
            <m:r>
              <w:rPr>
                <w:rFonts w:ascii="Cambria Math" w:hAnsi="Cambria Math"/>
                <w:highlight w:val="yellow"/>
                <w:lang w:val="en-CA"/>
              </w:rPr>
              <m:t>2</m:t>
            </m:r>
            <m:ctrlPr>
              <w:rPr>
                <w:rFonts w:ascii="Cambria Math" w:hAnsi="Cambria Math"/>
                <w:i/>
                <w:highlight w:val="yellow"/>
                <w:lang w:val="en-CA"/>
              </w:rPr>
            </m:ctrlPr>
          </m:e>
          <m:sup>
            <m:r>
              <w:rPr>
                <w:rFonts w:ascii="Cambria Math" w:hAnsi="Cambria Math"/>
                <w:highlight w:val="yellow"/>
                <w:lang w:val="en-CA"/>
              </w:rPr>
              <m:t>f</m:t>
            </m:r>
            <m:r>
              <w:rPr>
                <w:rFonts w:ascii="Cambria Math" w:hAnsi="Cambria Math"/>
                <w:lang w:val="en-CA"/>
              </w:rPr>
              <m:t>/2</m:t>
            </m:r>
          </m:sup>
        </m:sSup>
      </m:oMath>
      <w:r w:rsidRPr="00F45E55">
        <w:rPr>
          <w:highlight w:val="yellow"/>
          <w:lang w:val="en-CA"/>
        </w:rPr>
        <w:t xml:space="preserve">, where </w:t>
      </w:r>
      <m:oMath>
        <m:r>
          <w:rPr>
            <w:rFonts w:ascii="Cambria Math" w:hAnsi="Cambria Math"/>
            <w:highlight w:val="yellow"/>
            <w:lang w:val="en-CA"/>
          </w:rPr>
          <m:t>f</m:t>
        </m:r>
      </m:oMath>
      <w:r w:rsidRPr="00F45E55">
        <w:rPr>
          <w:highlight w:val="yellow"/>
          <w:lang w:val="en-CA"/>
        </w:rPr>
        <w:t xml:space="preserve">is the </w:t>
      </w:r>
      <w:proofErr w:type="spellStart"/>
      <w:r w:rsidRPr="00F45E55">
        <w:rPr>
          <w:rFonts w:ascii="Courier New" w:hAnsi="Courier New" w:cs="Courier New"/>
          <w:highlight w:val="yellow"/>
          <w:lang w:val="en-CA"/>
        </w:rPr>
        <w:t>field_size</w:t>
      </w:r>
      <w:proofErr w:type="spellEnd"/>
      <w:r w:rsidRPr="00F45E55">
        <w:rPr>
          <w:highlight w:val="yellow"/>
          <w:lang w:val="en-CA"/>
        </w:rPr>
        <w:t xml:space="preserve"> and is equal to ((</w:t>
      </w:r>
      <w:proofErr w:type="spellStart"/>
      <w:r w:rsidRPr="00F45E55">
        <w:rPr>
          <w:rFonts w:ascii="Courier New" w:hAnsi="Courier New" w:cs="Courier New"/>
          <w:highlight w:val="yellow"/>
          <w:lang w:val="en-CA"/>
        </w:rPr>
        <w:t>RegionTrackConfigBox.field_length_size</w:t>
      </w:r>
      <w:proofErr w:type="spellEnd"/>
      <w:r w:rsidRPr="00F45E55">
        <w:rPr>
          <w:highlight w:val="yellow"/>
          <w:lang w:val="en-CA"/>
        </w:rPr>
        <w:t xml:space="preserve"> &amp; 1) + 1) * 16.</w:t>
      </w:r>
    </w:p>
    <w:p w14:paraId="29BAC153"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delta_y</w:t>
      </w:r>
      <w:proofErr w:type="spellEnd"/>
      <w:r w:rsidRPr="00F45E55">
        <w:rPr>
          <w:highlight w:val="yellow"/>
          <w:lang w:val="en-CA"/>
        </w:rPr>
        <w:t xml:space="preserve"> </w:t>
      </w:r>
      <w:proofErr w:type="gramStart"/>
      <w:r w:rsidRPr="00F45E55">
        <w:rPr>
          <w:highlight w:val="yellow"/>
          <w:lang w:val="en-CA"/>
        </w:rPr>
        <w:t>specify</w:t>
      </w:r>
      <w:proofErr w:type="gramEnd"/>
      <w:r w:rsidRPr="00F45E55">
        <w:rPr>
          <w:highlight w:val="yellow"/>
          <w:lang w:val="en-CA"/>
        </w:rPr>
        <w:t>,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r w:rsidRPr="00F45E55">
        <w:rPr>
          <w:rFonts w:ascii="Courier New" w:hAnsi="Courier New" w:cs="Courier New"/>
          <w:highlight w:val="yellow"/>
          <w:lang w:val="en-CA"/>
        </w:rPr>
        <w:t>x</w:t>
      </w:r>
      <w:r w:rsidRPr="00F45E55">
        <w:rPr>
          <w:highlight w:val="yellow"/>
          <w:lang w:val="en-CA"/>
        </w:rPr>
        <w:t xml:space="preserve"> and </w:t>
      </w:r>
      <w:r w:rsidRPr="00F45E55">
        <w:rPr>
          <w:rFonts w:ascii="Courier New" w:hAnsi="Courier New" w:cs="Courier New"/>
          <w:highlight w:val="yellow"/>
          <w:lang w:val="en-CA"/>
        </w:rPr>
        <w:t>y</w:t>
      </w:r>
      <w:r w:rsidRPr="00F45E55">
        <w:rPr>
          <w:highlight w:val="yellow"/>
          <w:lang w:val="en-CA"/>
        </w:rPr>
        <w:t xml:space="preserve"> fields for the region.</w:t>
      </w:r>
    </w:p>
    <w:p w14:paraId="7C9763D7"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delta_width</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delta_height</w:t>
      </w:r>
      <w:proofErr w:type="spellEnd"/>
      <w:r w:rsidRPr="00F45E55">
        <w:rPr>
          <w:highlight w:val="yellow"/>
          <w:lang w:val="en-CA"/>
        </w:rPr>
        <w:t xml:space="preserve"> specify,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r w:rsidRPr="00F45E55">
        <w:rPr>
          <w:rFonts w:ascii="Courier New" w:hAnsi="Courier New" w:cs="Courier New"/>
          <w:highlight w:val="yellow"/>
          <w:lang w:val="en-CA"/>
        </w:rPr>
        <w:t>width</w:t>
      </w:r>
      <w:r w:rsidRPr="00F45E55">
        <w:rPr>
          <w:highlight w:val="yellow"/>
          <w:lang w:val="en-CA"/>
        </w:rPr>
        <w:t xml:space="preserve"> and </w:t>
      </w:r>
      <w:r w:rsidRPr="00F45E55">
        <w:rPr>
          <w:rFonts w:ascii="Courier New" w:hAnsi="Courier New" w:cs="Courier New"/>
          <w:highlight w:val="yellow"/>
          <w:lang w:val="en-CA"/>
        </w:rPr>
        <w:t>height</w:t>
      </w:r>
      <w:r w:rsidRPr="00F45E55">
        <w:rPr>
          <w:highlight w:val="yellow"/>
          <w:lang w:val="en-CA"/>
        </w:rPr>
        <w:t xml:space="preserve"> fields for the region.</w:t>
      </w:r>
    </w:p>
    <w:p w14:paraId="56DE3560"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delta_radius_x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delta_radius_y</w:t>
      </w:r>
      <w:proofErr w:type="spellEnd"/>
      <w:r w:rsidRPr="00F45E55">
        <w:rPr>
          <w:highlight w:val="yellow"/>
          <w:lang w:val="en-CA"/>
        </w:rPr>
        <w:t xml:space="preserve"> </w:t>
      </w:r>
      <w:proofErr w:type="gramStart"/>
      <w:r w:rsidRPr="00F45E55">
        <w:rPr>
          <w:highlight w:val="yellow"/>
          <w:lang w:val="en-CA"/>
        </w:rPr>
        <w:t>specify</w:t>
      </w:r>
      <w:proofErr w:type="gramEnd"/>
      <w:r w:rsidRPr="00F45E55">
        <w:rPr>
          <w:highlight w:val="yellow"/>
          <w:lang w:val="en-CA"/>
        </w:rPr>
        <w:t>,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proofErr w:type="spellStart"/>
      <w:r w:rsidRPr="00F45E55">
        <w:rPr>
          <w:rFonts w:ascii="Courier New" w:hAnsi="Courier New" w:cs="Courier New"/>
          <w:highlight w:val="yellow"/>
          <w:lang w:val="en-CA"/>
        </w:rPr>
        <w:t>radius_x</w:t>
      </w:r>
      <w:proofErr w:type="spellEnd"/>
      <w:r w:rsidRPr="00F45E55">
        <w:rPr>
          <w:highlight w:val="yellow"/>
          <w:lang w:val="en-CA"/>
        </w:rPr>
        <w:t xml:space="preserve"> and </w:t>
      </w:r>
      <w:proofErr w:type="spellStart"/>
      <w:r w:rsidRPr="00F45E55">
        <w:rPr>
          <w:rFonts w:ascii="Courier New" w:hAnsi="Courier New" w:cs="Courier New"/>
          <w:highlight w:val="yellow"/>
          <w:lang w:val="en-CA"/>
        </w:rPr>
        <w:t>radius_y</w:t>
      </w:r>
      <w:proofErr w:type="spellEnd"/>
      <w:r w:rsidRPr="00F45E55">
        <w:rPr>
          <w:highlight w:val="yellow"/>
          <w:lang w:val="en-CA"/>
        </w:rPr>
        <w:t xml:space="preserve"> fields for the region.</w:t>
      </w:r>
    </w:p>
    <w:p w14:paraId="25B290E6" w14:textId="77777777" w:rsidR="00C640A3" w:rsidRPr="00F45E55" w:rsidRDefault="00C640A3" w:rsidP="005E5F2B">
      <w:pPr>
        <w:pStyle w:val="Fields"/>
        <w:rPr>
          <w:lang w:val="en-CA"/>
        </w:rPr>
      </w:pPr>
      <w:proofErr w:type="spellStart"/>
      <w:r w:rsidRPr="00F45E55">
        <w:rPr>
          <w:rFonts w:ascii="Courier New" w:hAnsi="Courier New" w:cs="Courier New"/>
          <w:highlight w:val="yellow"/>
          <w:lang w:val="en-CA"/>
        </w:rPr>
        <w:t>delta_px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delta_py</w:t>
      </w:r>
      <w:proofErr w:type="spellEnd"/>
      <w:r w:rsidRPr="00F45E55">
        <w:rPr>
          <w:highlight w:val="yellow"/>
          <w:lang w:val="en-CA"/>
        </w:rPr>
        <w:t xml:space="preserve"> specify,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proofErr w:type="spellStart"/>
      <w:r w:rsidRPr="00F45E55">
        <w:rPr>
          <w:rFonts w:ascii="Courier New" w:hAnsi="Courier New" w:cs="Courier New"/>
          <w:highlight w:val="yellow"/>
          <w:lang w:val="en-CA"/>
        </w:rPr>
        <w:t>px</w:t>
      </w:r>
      <w:proofErr w:type="spellEnd"/>
      <w:r w:rsidRPr="00F45E55">
        <w:rPr>
          <w:highlight w:val="yellow"/>
          <w:lang w:val="en-CA"/>
        </w:rPr>
        <w:t xml:space="preserve">, </w:t>
      </w:r>
      <w:proofErr w:type="spellStart"/>
      <w:r w:rsidRPr="00F45E55">
        <w:rPr>
          <w:rFonts w:ascii="Courier New" w:hAnsi="Courier New" w:cs="Courier New"/>
          <w:highlight w:val="yellow"/>
          <w:lang w:val="en-CA"/>
        </w:rPr>
        <w:t>py</w:t>
      </w:r>
      <w:proofErr w:type="spellEnd"/>
      <w:r w:rsidRPr="00F45E55">
        <w:rPr>
          <w:highlight w:val="yellow"/>
          <w:lang w:val="en-CA"/>
        </w:rPr>
        <w:t xml:space="preserve"> fields for a point of the region.</w:t>
      </w:r>
    </w:p>
    <w:p w14:paraId="5F1B40EF" w14:textId="77777777" w:rsidR="008C0E82" w:rsidRPr="00F45E55" w:rsidRDefault="008C0E82" w:rsidP="008C0E82">
      <w:pPr>
        <w:rPr>
          <w:lang w:val="en-CA"/>
        </w:rPr>
      </w:pPr>
    </w:p>
    <w:p w14:paraId="4822E476" w14:textId="666E0DB6" w:rsidR="00A02638" w:rsidRPr="00F45E55" w:rsidRDefault="00DD7F30" w:rsidP="00C640A3">
      <w:pPr>
        <w:pStyle w:val="Heading2"/>
        <w:rPr>
          <w:lang w:val="en-CA"/>
        </w:rPr>
      </w:pPr>
      <w:bookmarkStart w:id="201" w:name="_Toc173271709"/>
      <w:r w:rsidRPr="00F45E55">
        <w:rPr>
          <w:lang w:val="en-CA"/>
        </w:rPr>
        <w:t xml:space="preserve">Region interpolation </w:t>
      </w:r>
      <w:r w:rsidR="00C640A3" w:rsidRPr="00F45E55">
        <w:rPr>
          <w:lang w:val="en-CA"/>
        </w:rPr>
        <w:t>(</w:t>
      </w:r>
      <w:r w:rsidRPr="00F45E55">
        <w:rPr>
          <w:lang w:val="en-CA"/>
        </w:rPr>
        <w:t xml:space="preserve">from </w:t>
      </w:r>
      <w:hyperlink r:id="rId13" w:history="1">
        <w:r w:rsidR="00C640A3" w:rsidRPr="00F45E55">
          <w:rPr>
            <w:rStyle w:val="Hyperlink"/>
            <w:lang w:val="en-CA"/>
          </w:rPr>
          <w:t>m59508</w:t>
        </w:r>
      </w:hyperlink>
      <w:r w:rsidR="00C640A3" w:rsidRPr="00F45E55">
        <w:rPr>
          <w:lang w:val="en-CA"/>
        </w:rPr>
        <w:t>, MPEG#138</w:t>
      </w:r>
      <w:r w:rsidRPr="00F45E55">
        <w:rPr>
          <w:bCs/>
          <w:iCs/>
          <w:lang w:val="en-CA"/>
        </w:rPr>
        <w:t xml:space="preserve">, </w:t>
      </w:r>
      <w:hyperlink r:id="rId14" w:anchor="note_60556" w:history="1">
        <w:r w:rsidRPr="00F45E55">
          <w:rPr>
            <w:rStyle w:val="Hyperlink"/>
            <w:bCs/>
            <w:iCs/>
            <w:lang w:val="en-CA"/>
          </w:rPr>
          <w:t>Issue#69 comment#60556</w:t>
        </w:r>
      </w:hyperlink>
      <w:r w:rsidR="00C640A3" w:rsidRPr="00F45E55">
        <w:rPr>
          <w:lang w:val="en-CA"/>
        </w:rPr>
        <w:t>)</w:t>
      </w:r>
      <w:bookmarkEnd w:id="201"/>
    </w:p>
    <w:p w14:paraId="39FA4ACC" w14:textId="5C33CD20" w:rsidR="00C640A3" w:rsidRPr="00F45E55" w:rsidRDefault="00C640A3" w:rsidP="00C640A3">
      <w:pPr>
        <w:rPr>
          <w:i/>
          <w:iCs/>
          <w:lang w:val="en-CA"/>
        </w:rPr>
      </w:pPr>
      <w:r w:rsidRPr="00F45E55">
        <w:rPr>
          <w:i/>
          <w:iCs/>
          <w:highlight w:val="cyan"/>
          <w:lang w:val="en-CA"/>
        </w:rPr>
        <w:t xml:space="preserve">[Ed. (FD)This </w:t>
      </w:r>
      <w:r w:rsidR="00DD7F30" w:rsidRPr="00F45E55">
        <w:rPr>
          <w:i/>
          <w:iCs/>
          <w:highlight w:val="cyan"/>
          <w:lang w:val="en-CA"/>
        </w:rPr>
        <w:t xml:space="preserve">section </w:t>
      </w:r>
      <w:r w:rsidRPr="00F45E55">
        <w:rPr>
          <w:i/>
          <w:iCs/>
          <w:highlight w:val="cyan"/>
          <w:lang w:val="en-CA"/>
        </w:rPr>
        <w:t xml:space="preserve">only contains parts </w:t>
      </w:r>
      <w:r w:rsidR="00DD7F30" w:rsidRPr="00F45E55">
        <w:rPr>
          <w:i/>
          <w:iCs/>
          <w:highlight w:val="cyan"/>
          <w:lang w:val="en-CA"/>
        </w:rPr>
        <w:t xml:space="preserve">of the contribution </w:t>
      </w:r>
      <w:r w:rsidRPr="00F45E55">
        <w:rPr>
          <w:i/>
          <w:iCs/>
          <w:highlight w:val="cyan"/>
          <w:lang w:val="en-CA"/>
        </w:rPr>
        <w:t>requiring further discussion</w:t>
      </w:r>
      <w:r w:rsidR="004B7C84" w:rsidRPr="00F45E55">
        <w:rPr>
          <w:i/>
          <w:iCs/>
          <w:highlight w:val="cyan"/>
          <w:lang w:val="en-CA"/>
        </w:rPr>
        <w:t xml:space="preserve">, i.e., </w:t>
      </w:r>
      <w:r w:rsidRPr="00F45E55">
        <w:rPr>
          <w:i/>
          <w:iCs/>
          <w:highlight w:val="cyan"/>
          <w:lang w:val="en-CA"/>
        </w:rPr>
        <w:t>the interpolate flag in sample format for region tracks]</w:t>
      </w:r>
    </w:p>
    <w:p w14:paraId="356FF476" w14:textId="1E1B7A05" w:rsidR="00DD7F30" w:rsidRPr="00F45E55" w:rsidRDefault="006D59AA" w:rsidP="00DD7F30">
      <w:pPr>
        <w:pStyle w:val="Heading3"/>
        <w:rPr>
          <w:lang w:val="en-CA"/>
        </w:rPr>
      </w:pPr>
      <w:bookmarkStart w:id="202" w:name="_Toc173271710"/>
      <w:r w:rsidRPr="00F45E55">
        <w:rPr>
          <w:lang w:val="en-CA"/>
        </w:rPr>
        <w:t xml:space="preserve">Text </w:t>
      </w:r>
      <w:r w:rsidR="00DD7F30" w:rsidRPr="00F45E55">
        <w:rPr>
          <w:lang w:val="en-CA"/>
        </w:rPr>
        <w:t>Proposal</w:t>
      </w:r>
      <w:bookmarkEnd w:id="202"/>
    </w:p>
    <w:p w14:paraId="6D56549A" w14:textId="4333CDEE" w:rsidR="00C640A3" w:rsidRPr="00F45E55" w:rsidRDefault="00C640A3" w:rsidP="00C640A3">
      <w:pPr>
        <w:rPr>
          <w:b/>
          <w:bCs/>
          <w:lang w:val="en-CA"/>
        </w:rPr>
      </w:pPr>
      <w:r w:rsidRPr="00F45E55">
        <w:rPr>
          <w:b/>
          <w:bCs/>
          <w:lang w:val="en-CA"/>
        </w:rPr>
        <w:t>X.X Region track and region annotations for an image sequence or video track</w:t>
      </w:r>
    </w:p>
    <w:p w14:paraId="11D4C971" w14:textId="77777777" w:rsidR="00C640A3" w:rsidRPr="00F45E55" w:rsidRDefault="00C640A3" w:rsidP="00C640A3">
      <w:pPr>
        <w:rPr>
          <w:b/>
          <w:bCs/>
          <w:lang w:val="en-CA"/>
        </w:rPr>
      </w:pPr>
      <w:r w:rsidRPr="00F45E55">
        <w:rPr>
          <w:b/>
          <w:bCs/>
          <w:lang w:val="en-CA"/>
        </w:rPr>
        <w:t>X.X.3 Sample format</w:t>
      </w:r>
    </w:p>
    <w:p w14:paraId="2B40B910" w14:textId="77777777" w:rsidR="00C640A3" w:rsidRPr="00F45E55" w:rsidRDefault="00C640A3" w:rsidP="00C640A3">
      <w:pPr>
        <w:rPr>
          <w:b/>
          <w:bCs/>
          <w:lang w:val="en-CA"/>
        </w:rPr>
      </w:pPr>
      <w:r w:rsidRPr="00F45E55">
        <w:rPr>
          <w:b/>
          <w:bCs/>
          <w:lang w:val="en-CA"/>
        </w:rPr>
        <w:t>X.X.3.1 Definition</w:t>
      </w:r>
    </w:p>
    <w:p w14:paraId="6D085973" w14:textId="77777777" w:rsidR="00C640A3" w:rsidRPr="00F45E55" w:rsidRDefault="00C640A3" w:rsidP="00C640A3">
      <w:pPr>
        <w:rPr>
          <w:lang w:val="en-CA"/>
        </w:rPr>
      </w:pPr>
      <w:r w:rsidRPr="00F45E55">
        <w:rPr>
          <w:lang w:val="en-CA"/>
        </w:rPr>
        <w:t xml:space="preserve">This subclause defines the sample format for region track. </w:t>
      </w:r>
      <w:bookmarkStart w:id="203" w:name="_Hlk98949953"/>
      <w:r w:rsidRPr="00F45E55">
        <w:rPr>
          <w:lang w:val="en-CA"/>
        </w:rPr>
        <w:t>A sample of a region track defines one or more regions.</w:t>
      </w:r>
      <w:bookmarkEnd w:id="203"/>
    </w:p>
    <w:p w14:paraId="291CE3E7" w14:textId="77777777" w:rsidR="00C640A3" w:rsidRPr="00F45E55" w:rsidRDefault="00C640A3" w:rsidP="00C640A3">
      <w:pPr>
        <w:rPr>
          <w:b/>
          <w:bCs/>
          <w:lang w:val="en-CA"/>
        </w:rPr>
      </w:pPr>
      <w:r w:rsidRPr="00F45E55">
        <w:rPr>
          <w:b/>
          <w:bCs/>
          <w:lang w:val="en-CA"/>
        </w:rPr>
        <w:t>X.X.3.2 Syntax</w:t>
      </w:r>
    </w:p>
    <w:p w14:paraId="12C022D6" w14:textId="7428391F" w:rsidR="00C640A3" w:rsidRPr="00F45E55" w:rsidRDefault="00C640A3" w:rsidP="00E924E0">
      <w:pPr>
        <w:pStyle w:val="Code"/>
        <w:rPr>
          <w:lang w:val="en-CA"/>
        </w:rPr>
      </w:pPr>
      <w:bookmarkStart w:id="204" w:name="_Hlk98949969"/>
      <w:r w:rsidRPr="00F45E55">
        <w:rPr>
          <w:lang w:val="en-CA"/>
        </w:rPr>
        <w:t>aligned</w:t>
      </w:r>
      <w:r w:rsidRPr="00F45E55" w:rsidDel="00540B1E">
        <w:rPr>
          <w:lang w:val="en-CA"/>
        </w:rPr>
        <w:t xml:space="preserve"> </w:t>
      </w:r>
      <w:r w:rsidRPr="00F45E55">
        <w:rPr>
          <w:lang w:val="en-CA"/>
        </w:rPr>
        <w:t xml:space="preserve">(8) class </w:t>
      </w:r>
      <w:proofErr w:type="spellStart"/>
      <w:r w:rsidRPr="00F45E55">
        <w:rPr>
          <w:lang w:val="en-CA"/>
        </w:rPr>
        <w:t>RegionSample</w:t>
      </w:r>
      <w:proofErr w:type="spellEnd"/>
      <w:r w:rsidRPr="00F45E55">
        <w:rPr>
          <w:lang w:val="en-CA"/>
        </w:rPr>
        <w:t xml:space="preserve"> {</w:t>
      </w:r>
      <w:r w:rsidRPr="00F45E55">
        <w:rPr>
          <w:lang w:val="en-CA"/>
        </w:rPr>
        <w:br/>
      </w:r>
      <w:r w:rsidRPr="00F45E55">
        <w:rPr>
          <w:lang w:val="en-CA"/>
        </w:rPr>
        <w:tab/>
        <w:t xml:space="preserve">unsigned int </w:t>
      </w:r>
      <w:proofErr w:type="spellStart"/>
      <w:r w:rsidRPr="00F45E55">
        <w:rPr>
          <w:lang w:val="en-CA"/>
        </w:rPr>
        <w:t>field_size</w:t>
      </w:r>
      <w:proofErr w:type="spellEnd"/>
      <w:r w:rsidRPr="00F45E55">
        <w:rPr>
          <w:lang w:val="en-CA"/>
        </w:rPr>
        <w:t xml:space="preserve"> = ((</w:t>
      </w:r>
      <w:proofErr w:type="spellStart"/>
      <w:r w:rsidRPr="00F45E55">
        <w:rPr>
          <w:lang w:val="en-CA"/>
        </w:rPr>
        <w:t>RegionTrackConfigBox.field_length_size</w:t>
      </w:r>
      <w:proofErr w:type="spellEnd"/>
      <w:r w:rsidRPr="00F45E55">
        <w:rPr>
          <w:lang w:val="en-CA"/>
        </w:rPr>
        <w:t xml:space="preserve"> &amp; 1) + 1) * 16; </w:t>
      </w:r>
      <w:r w:rsidRPr="00F45E55">
        <w:rPr>
          <w:lang w:val="en-CA"/>
        </w:rPr>
        <w:br/>
        <w:t>// this is a temporary, non-</w:t>
      </w:r>
      <w:proofErr w:type="spellStart"/>
      <w:r w:rsidRPr="00F45E55">
        <w:rPr>
          <w:lang w:val="en-CA"/>
        </w:rPr>
        <w:t>parsable</w:t>
      </w:r>
      <w:proofErr w:type="spellEnd"/>
      <w:r w:rsidRPr="00F45E55">
        <w:rPr>
          <w:lang w:val="en-CA"/>
        </w:rPr>
        <w:t xml:space="preserve"> variable</w:t>
      </w:r>
      <w:r w:rsidRPr="00F45E55">
        <w:rPr>
          <w:lang w:val="en-CA"/>
        </w:rPr>
        <w:br/>
      </w:r>
      <w:r w:rsidRPr="00F45E55">
        <w:rPr>
          <w:lang w:val="en-CA"/>
        </w:rPr>
        <w:tab/>
        <w:t>unsigned int(7)reserved;</w:t>
      </w:r>
      <w:r w:rsidRPr="00F45E55">
        <w:rPr>
          <w:lang w:val="en-CA"/>
        </w:rPr>
        <w:br/>
      </w:r>
      <w:r w:rsidRPr="00F45E55">
        <w:rPr>
          <w:lang w:val="en-CA"/>
        </w:rPr>
        <w:tab/>
      </w:r>
      <w:r w:rsidRPr="00F45E55">
        <w:rPr>
          <w:highlight w:val="yellow"/>
          <w:lang w:val="en-CA"/>
        </w:rPr>
        <w:t>unsigned int(1)interpolate;</w:t>
      </w:r>
      <w:r w:rsidRPr="00F45E55">
        <w:rPr>
          <w:lang w:val="en-CA"/>
        </w:rPr>
        <w:br/>
      </w:r>
      <w:r w:rsidRPr="00F45E55">
        <w:rPr>
          <w:lang w:val="en-CA"/>
        </w:rPr>
        <w:tab/>
        <w:t xml:space="preserve">unsigned int(16) </w:t>
      </w:r>
      <w:proofErr w:type="spellStart"/>
      <w:r w:rsidRPr="00F45E55">
        <w:rPr>
          <w:lang w:val="en-CA"/>
        </w:rPr>
        <w:t>region_count</w:t>
      </w:r>
      <w:proofErr w:type="spellEnd"/>
      <w:r w:rsidRPr="00F45E55">
        <w:rPr>
          <w:lang w:val="en-CA"/>
        </w:rPr>
        <w:t>;</w:t>
      </w:r>
      <w:r w:rsidRPr="00F45E55">
        <w:rPr>
          <w:lang w:val="en-CA"/>
        </w:rPr>
        <w:br/>
      </w:r>
      <w:r w:rsidRPr="00F45E55">
        <w:rPr>
          <w:lang w:val="en-CA"/>
        </w:rPr>
        <w:tab/>
        <w:t xml:space="preserve">for (r=0; r &lt; </w:t>
      </w:r>
      <w:proofErr w:type="spellStart"/>
      <w:r w:rsidRPr="00F45E55">
        <w:rPr>
          <w:lang w:val="en-CA"/>
        </w:rPr>
        <w:t>region_count</w:t>
      </w:r>
      <w:proofErr w:type="spellEnd"/>
      <w:r w:rsidRPr="00F45E55">
        <w:rPr>
          <w:lang w:val="en-CA"/>
        </w:rPr>
        <w:t>; r++) {</w:t>
      </w:r>
      <w:r w:rsidRPr="00F45E55">
        <w:rPr>
          <w:lang w:val="en-CA"/>
        </w:rPr>
        <w:br/>
      </w:r>
      <w:r w:rsidRPr="00F45E55">
        <w:rPr>
          <w:lang w:val="en-CA"/>
        </w:rPr>
        <w:tab/>
      </w:r>
      <w:r w:rsidRPr="00F45E55">
        <w:rPr>
          <w:lang w:val="en-CA"/>
        </w:rPr>
        <w:tab/>
      </w:r>
      <w:r w:rsidR="00DD7F30" w:rsidRPr="00F45E55">
        <w:rPr>
          <w:lang w:val="en-CA"/>
        </w:rPr>
        <w:t>(…)</w:t>
      </w:r>
      <w:r w:rsidR="00DD7F30" w:rsidRPr="00F45E55">
        <w:rPr>
          <w:lang w:val="en-CA"/>
        </w:rPr>
        <w:br/>
      </w:r>
      <w:r w:rsidRPr="00F45E55">
        <w:rPr>
          <w:lang w:val="en-CA"/>
        </w:rPr>
        <w:tab/>
        <w:t>}</w:t>
      </w:r>
      <w:r w:rsidRPr="00F45E55">
        <w:rPr>
          <w:lang w:val="en-CA"/>
        </w:rPr>
        <w:br/>
        <w:t>}</w:t>
      </w:r>
    </w:p>
    <w:bookmarkEnd w:id="204"/>
    <w:p w14:paraId="149CE32F" w14:textId="77777777" w:rsidR="00C640A3" w:rsidRPr="00F45E55" w:rsidRDefault="00C640A3" w:rsidP="00C640A3">
      <w:pPr>
        <w:spacing w:before="120"/>
        <w:rPr>
          <w:b/>
          <w:bCs/>
          <w:lang w:val="en-CA"/>
        </w:rPr>
      </w:pPr>
      <w:r w:rsidRPr="00F45E55">
        <w:rPr>
          <w:b/>
          <w:bCs/>
          <w:lang w:val="en-CA"/>
        </w:rPr>
        <w:t>X.X.3.3 Semantics</w:t>
      </w:r>
    </w:p>
    <w:p w14:paraId="61C43D0B" w14:textId="77777777" w:rsidR="00C640A3" w:rsidRPr="00F45E55" w:rsidRDefault="00C640A3" w:rsidP="005E5F2B">
      <w:pPr>
        <w:pStyle w:val="Fields"/>
        <w:rPr>
          <w:highlight w:val="yellow"/>
          <w:lang w:val="en-CA"/>
        </w:rPr>
      </w:pPr>
      <w:bookmarkStart w:id="205" w:name="_Hlk98949990"/>
      <w:r w:rsidRPr="00F45E55">
        <w:rPr>
          <w:rStyle w:val="CodeChar0"/>
          <w:highlight w:val="yellow"/>
          <w:lang w:val="en-CA"/>
        </w:rPr>
        <w:t>interpolate</w:t>
      </w:r>
      <w:r w:rsidRPr="00F45E55">
        <w:rPr>
          <w:highlight w:val="yellow"/>
          <w:lang w:val="en-CA"/>
        </w:rPr>
        <w:t xml:space="preserve"> 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066A6F6" w14:textId="77777777" w:rsidR="00C640A3" w:rsidRPr="00F45E55" w:rsidRDefault="00C640A3" w:rsidP="00514AB8">
      <w:pPr>
        <w:pStyle w:val="Note"/>
        <w:rPr>
          <w:lang w:val="en-CA"/>
        </w:rPr>
      </w:pPr>
      <w:r w:rsidRPr="00F45E55">
        <w:rPr>
          <w:highlight w:val="yellow"/>
          <w:lang w:val="en-CA"/>
        </w:rPr>
        <w:t>NOTE 1</w:t>
      </w:r>
      <w:r w:rsidRPr="00F45E55">
        <w:rPr>
          <w:highlight w:val="yellow"/>
          <w:lang w:val="en-CA"/>
        </w:rPr>
        <w:tab/>
        <w:t>When using interpolation, it is expected that the interpolated samples match the presentation time of the samples in the referenced source track. For instance, for each video sample of a video track, one interpolated region sample is calculated.</w:t>
      </w:r>
    </w:p>
    <w:p w14:paraId="2049CBD6" w14:textId="7308DCCE" w:rsidR="00C640A3" w:rsidRPr="00F45E55" w:rsidRDefault="006071C2" w:rsidP="00C640A3">
      <w:pPr>
        <w:tabs>
          <w:tab w:val="left" w:pos="1440"/>
          <w:tab w:val="left" w:pos="8010"/>
        </w:tabs>
        <w:spacing w:before="120"/>
        <w:ind w:left="720" w:hanging="360"/>
        <w:rPr>
          <w:lang w:val="en-CA"/>
        </w:rPr>
      </w:pPr>
      <w:r w:rsidRPr="00F45E55">
        <w:rPr>
          <w:rFonts w:ascii="Courier New" w:hAnsi="Courier New"/>
          <w:lang w:val="en-CA"/>
        </w:rPr>
        <w:t>(…)</w:t>
      </w:r>
    </w:p>
    <w:p w14:paraId="6A3BB377" w14:textId="113B9F8D" w:rsidR="00C640A3" w:rsidRPr="00F45E55" w:rsidRDefault="00C640A3" w:rsidP="00FD61B0">
      <w:pPr>
        <w:pStyle w:val="Heading3"/>
        <w:rPr>
          <w:lang w:val="en-CA"/>
        </w:rPr>
      </w:pPr>
      <w:bookmarkStart w:id="206" w:name="_Toc173271711"/>
      <w:bookmarkEnd w:id="205"/>
      <w:r w:rsidRPr="00F45E55">
        <w:rPr>
          <w:lang w:val="en-CA"/>
        </w:rPr>
        <w:t>Discussion</w:t>
      </w:r>
      <w:bookmarkEnd w:id="206"/>
    </w:p>
    <w:p w14:paraId="1BDD3A28" w14:textId="77777777" w:rsidR="00C640A3" w:rsidRPr="00F45E55" w:rsidRDefault="00C640A3" w:rsidP="00C640A3">
      <w:pPr>
        <w:rPr>
          <w:lang w:val="en-CA"/>
        </w:rPr>
      </w:pPr>
      <w:r w:rsidRPr="00F45E55">
        <w:rPr>
          <w:u w:val="single"/>
          <w:lang w:val="en-CA"/>
        </w:rPr>
        <w:t xml:space="preserve">About </w:t>
      </w:r>
      <w:r w:rsidRPr="00F45E55">
        <w:rPr>
          <w:highlight w:val="yellow"/>
          <w:u w:val="single"/>
          <w:lang w:val="en-CA"/>
        </w:rPr>
        <w:t>the interpolate flag</w:t>
      </w:r>
      <w:r w:rsidRPr="00F45E55">
        <w:rPr>
          <w:u w:val="single"/>
          <w:lang w:val="en-CA"/>
        </w:rPr>
        <w:t>:</w:t>
      </w:r>
      <w:r w:rsidRPr="00F45E55">
        <w:rPr>
          <w:lang w:val="en-CA"/>
        </w:rPr>
        <w:t xml:space="preserve"> The purpose is to avoid declaring a sample in the region track for each sample of the media track when regions are moving linearly between two positions. </w:t>
      </w:r>
      <w:r w:rsidRPr="00F45E55">
        <w:rPr>
          <w:lang w:val="en-CA"/>
        </w:rPr>
        <w:lastRenderedPageBreak/>
        <w:t>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2080140C" w14:textId="7B7BB9B5" w:rsidR="00CE49F1" w:rsidRDefault="00B55960" w:rsidP="00CE49F1">
      <w:pPr>
        <w:pStyle w:val="Heading1"/>
        <w:rPr>
          <w:rStyle w:val="Hyperlink"/>
          <w:lang w:val="en-CA"/>
        </w:rPr>
      </w:pPr>
      <w:bookmarkStart w:id="207" w:name="_Toc173271712"/>
      <w:r w:rsidRPr="00F45E55">
        <w:rPr>
          <w:lang w:val="en-CA"/>
        </w:rPr>
        <w:t>Region annotation for image items</w:t>
      </w:r>
      <w:r w:rsidR="00CE49F1">
        <w:rPr>
          <w:lang w:val="en-CA"/>
        </w:rPr>
        <w:t xml:space="preserve"> (</w:t>
      </w:r>
      <w:r w:rsidR="00CE49F1" w:rsidRPr="00F45E55">
        <w:rPr>
          <w:lang w:val="en-CA"/>
        </w:rPr>
        <w:t xml:space="preserve">from </w:t>
      </w:r>
      <w:hyperlink r:id="rId15" w:history="1">
        <w:r w:rsidR="00CE49F1" w:rsidRPr="00F45E55">
          <w:rPr>
            <w:rStyle w:val="Hyperlink"/>
            <w:lang w:val="en-CA"/>
          </w:rPr>
          <w:t>m62028</w:t>
        </w:r>
      </w:hyperlink>
      <w:r w:rsidR="00CE49F1" w:rsidRPr="00F45E55">
        <w:rPr>
          <w:lang w:val="en-CA"/>
        </w:rPr>
        <w:t xml:space="preserve">, MPEG#141, </w:t>
      </w:r>
      <w:hyperlink r:id="rId16" w:history="1">
        <w:r w:rsidR="00CE49F1" w:rsidRPr="00F45E55">
          <w:rPr>
            <w:rStyle w:val="Hyperlink"/>
            <w:lang w:val="en-CA"/>
          </w:rPr>
          <w:t>Issue#88</w:t>
        </w:r>
      </w:hyperlink>
      <w:r w:rsidR="00CE49F1">
        <w:rPr>
          <w:rStyle w:val="Hyperlink"/>
          <w:lang w:val="en-CA"/>
        </w:rPr>
        <w:t xml:space="preserve"> and </w:t>
      </w:r>
      <w:r w:rsidR="00CE49F1" w:rsidRPr="00CE49F1">
        <w:rPr>
          <w:rStyle w:val="Hyperlink"/>
          <w:lang w:val="en-CA"/>
        </w:rPr>
        <w:t xml:space="preserve">MPEG #145, issue </w:t>
      </w:r>
      <w:hyperlink r:id="rId17" w:history="1">
        <w:r w:rsidR="00CE49F1" w:rsidRPr="00CE49F1">
          <w:rPr>
            <w:rStyle w:val="Hyperlink"/>
            <w:lang w:val="en-CA"/>
          </w:rPr>
          <w:t>#128</w:t>
        </w:r>
      </w:hyperlink>
      <w:r w:rsidR="00CE49F1">
        <w:rPr>
          <w:rStyle w:val="Hyperlink"/>
          <w:lang w:val="en-CA"/>
        </w:rPr>
        <w:t>)</w:t>
      </w:r>
      <w:bookmarkEnd w:id="207"/>
    </w:p>
    <w:p w14:paraId="44F88741" w14:textId="120C8C21" w:rsidR="00CE49F1" w:rsidRPr="00EF61FD" w:rsidRDefault="00CE49F1" w:rsidP="00CE49F1">
      <w:pPr>
        <w:rPr>
          <w:lang w:val="en-CA"/>
        </w:rPr>
      </w:pPr>
      <w:r w:rsidRPr="00F45E55">
        <w:rPr>
          <w:i/>
          <w:highlight w:val="yellow"/>
          <w:lang w:val="en-CA"/>
        </w:rPr>
        <w:t xml:space="preserve">[[ Ed. </w:t>
      </w:r>
      <w:r>
        <w:rPr>
          <w:i/>
          <w:highlight w:val="yellow"/>
          <w:lang w:val="en-CA"/>
        </w:rPr>
        <w:t>(LB)</w:t>
      </w:r>
      <w:r w:rsidRPr="00F45E55">
        <w:rPr>
          <w:i/>
          <w:highlight w:val="yellow"/>
          <w:lang w:val="en-CA"/>
        </w:rPr>
        <w:t>: MPEG#1</w:t>
      </w:r>
      <w:r>
        <w:rPr>
          <w:i/>
          <w:highlight w:val="yellow"/>
          <w:lang w:val="en-CA"/>
        </w:rPr>
        <w:t>45</w:t>
      </w:r>
      <w:r w:rsidRPr="00F45E55">
        <w:rPr>
          <w:i/>
          <w:highlight w:val="yellow"/>
          <w:lang w:val="en-CA"/>
        </w:rPr>
        <w:t>:</w:t>
      </w:r>
      <w:r>
        <w:rPr>
          <w:i/>
          <w:highlight w:val="yellow"/>
          <w:lang w:val="en-CA"/>
        </w:rPr>
        <w:t xml:space="preserve"> How do we unify the two approaches? (Entity group and derived region item)</w:t>
      </w:r>
      <w:r w:rsidRPr="00F45E55">
        <w:rPr>
          <w:i/>
          <w:highlight w:val="yellow"/>
          <w:lang w:val="en-CA"/>
        </w:rPr>
        <w:t>]]</w:t>
      </w:r>
    </w:p>
    <w:p w14:paraId="6C8DE3D4" w14:textId="77777777" w:rsidR="00CE49F1" w:rsidRPr="00983E22" w:rsidRDefault="00CE49F1" w:rsidP="00CE49F1">
      <w:pPr>
        <w:pStyle w:val="Heading2"/>
        <w:rPr>
          <w:bCs/>
          <w:lang w:eastAsia="ja-JP"/>
        </w:rPr>
      </w:pPr>
      <w:bookmarkStart w:id="208" w:name="_Toc173271713"/>
      <w:r w:rsidRPr="00983E22">
        <w:rPr>
          <w:bCs/>
          <w:lang w:eastAsia="ja-JP"/>
        </w:rPr>
        <w:t>Discussion</w:t>
      </w:r>
      <w:bookmarkEnd w:id="208"/>
    </w:p>
    <w:p w14:paraId="1A6A2332" w14:textId="77777777" w:rsidR="00CE49F1" w:rsidRPr="00983E22" w:rsidRDefault="00CE49F1" w:rsidP="00CE49F1">
      <w:pPr>
        <w:pStyle w:val="Heading3"/>
        <w:rPr>
          <w:bCs/>
          <w:i/>
          <w:iCs/>
          <w:lang w:eastAsia="ja-JP"/>
        </w:rPr>
      </w:pPr>
      <w:bookmarkStart w:id="209" w:name="_Toc173271714"/>
      <w:r w:rsidRPr="00983E22">
        <w:rPr>
          <w:bCs/>
          <w:i/>
          <w:iCs/>
          <w:lang w:eastAsia="ja-JP"/>
        </w:rPr>
        <w:t>Motivation, use cases and initial proposal</w:t>
      </w:r>
      <w:bookmarkEnd w:id="209"/>
    </w:p>
    <w:p w14:paraId="74D4ED48" w14:textId="77777777" w:rsidR="00CE49F1" w:rsidRPr="00961BC3" w:rsidRDefault="00CE49F1" w:rsidP="00CE49F1">
      <w:r w:rsidRPr="00961BC3">
        <w:t>The HEIF 2</w:t>
      </w:r>
      <w:r w:rsidRPr="00961BC3">
        <w:rPr>
          <w:vertAlign w:val="superscript"/>
        </w:rPr>
        <w:t>nd</w:t>
      </w:r>
      <w:r w:rsidRPr="00961BC3">
        <w:t xml:space="preserve"> edition specification </w:t>
      </w:r>
      <w:r w:rsidRPr="00961BC3">
        <w:fldChar w:fldCharType="begin"/>
      </w:r>
      <w:r w:rsidRPr="00961BC3">
        <w:instrText xml:space="preserve"> REF _Ref68700700 \r \h  \* MERGEFORMAT </w:instrText>
      </w:r>
      <w:r w:rsidRPr="00961BC3">
        <w:fldChar w:fldCharType="separate"/>
      </w:r>
      <w:r w:rsidRPr="00961BC3">
        <w:t>[1]</w:t>
      </w:r>
      <w:r w:rsidRPr="00961BC3">
        <w:fldChar w:fldCharType="end"/>
      </w:r>
      <w:r w:rsidRPr="00961BC3">
        <w:t xml:space="preserve"> enables associating an annotation with a region of an image</w:t>
      </w:r>
      <w:r>
        <w:t xml:space="preserve"> by defining</w:t>
      </w:r>
      <w:r w:rsidRPr="00961BC3">
        <w:t xml:space="preserve"> a region item</w:t>
      </w:r>
      <w:r>
        <w:t xml:space="preserve"> associated with an image item</w:t>
      </w:r>
      <w:r w:rsidRPr="00961BC3">
        <w:t xml:space="preserve">. </w:t>
      </w:r>
      <w:r>
        <w:t>Several</w:t>
      </w:r>
      <w:r w:rsidRPr="00961BC3">
        <w:t xml:space="preserve"> regions of an image can be described either </w:t>
      </w:r>
      <w:r>
        <w:t>with</w:t>
      </w:r>
      <w:r w:rsidRPr="00961BC3">
        <w:t xml:space="preserve">in a same region item (typically when </w:t>
      </w:r>
      <w:r>
        <w:t xml:space="preserve">the </w:t>
      </w:r>
      <w:r w:rsidRPr="00961BC3">
        <w:t xml:space="preserve">regions share the same annotations) or </w:t>
      </w:r>
      <w:r>
        <w:t>with</w:t>
      </w:r>
      <w:r w:rsidRPr="00961BC3">
        <w:t xml:space="preserve">in different region items (typically when </w:t>
      </w:r>
      <w:r>
        <w:t xml:space="preserve">the </w:t>
      </w:r>
      <w:r w:rsidRPr="00961BC3">
        <w:t>regions do not share the same annotations).</w:t>
      </w:r>
    </w:p>
    <w:p w14:paraId="279FE53C" w14:textId="77777777" w:rsidR="00CE49F1" w:rsidRPr="00961BC3" w:rsidRDefault="00CE49F1" w:rsidP="00CE49F1">
      <w:r>
        <w:t>C</w:t>
      </w:r>
      <w:r w:rsidRPr="00961BC3">
        <w:t xml:space="preserve">urrent specification </w:t>
      </w:r>
      <w:r>
        <w:t xml:space="preserve">does not provide specific tools for combining multiple annotated regions and annotating the corresponding union as a whole, or for signaling </w:t>
      </w:r>
      <w:r w:rsidRPr="00961BC3">
        <w:t xml:space="preserve">the </w:t>
      </w:r>
      <w:r>
        <w:t>aggregation</w:t>
      </w:r>
      <w:r w:rsidRPr="00961BC3">
        <w:t xml:space="preserve"> of several regions </w:t>
      </w:r>
      <w:r>
        <w:t>forming logical parts of a same ‘object’</w:t>
      </w:r>
      <w:r w:rsidRPr="00961BC3">
        <w:t>.</w:t>
      </w:r>
      <w:r>
        <w:t xml:space="preserve"> When an image is annotated, such tools are useful to document in the file format explicit relationships between regions rather than possibly inferring them at player-side.</w:t>
      </w:r>
    </w:p>
    <w:p w14:paraId="3C29EEDC" w14:textId="77777777" w:rsidR="00CE49F1" w:rsidRPr="00961BC3" w:rsidRDefault="00CE49F1" w:rsidP="00CE49F1">
      <w:r>
        <w:t xml:space="preserve">The </w:t>
      </w:r>
      <w:r>
        <w:fldChar w:fldCharType="begin"/>
      </w:r>
      <w:r>
        <w:instrText xml:space="preserve"> REF _Ref115961517 \h </w:instrText>
      </w:r>
      <w:r>
        <w:fldChar w:fldCharType="separate"/>
      </w:r>
      <w:r w:rsidRPr="00A56B57">
        <w:t xml:space="preserve">Figure </w:t>
      </w:r>
      <w:r w:rsidRPr="00A56B57">
        <w:rPr>
          <w:noProof/>
        </w:rPr>
        <w:t>1</w:t>
      </w:r>
      <w:r>
        <w:fldChar w:fldCharType="end"/>
      </w:r>
      <w:r>
        <w:t xml:space="preserve"> illustrates the former use case, when</w:t>
      </w:r>
      <w:r w:rsidRPr="00961BC3">
        <w:t xml:space="preserve"> there are several regions inside an image</w:t>
      </w:r>
      <w:r>
        <w:t>,</w:t>
      </w:r>
      <w:r w:rsidRPr="00961BC3">
        <w:t xml:space="preserve"> </w:t>
      </w:r>
      <w:r>
        <w:t xml:space="preserve">for instance, </w:t>
      </w:r>
      <w:r w:rsidRPr="00961BC3">
        <w:t xml:space="preserve">each corresponding to a </w:t>
      </w:r>
      <w:r>
        <w:t xml:space="preserve">different </w:t>
      </w:r>
      <w:r w:rsidRPr="00961BC3">
        <w:t xml:space="preserve">person, </w:t>
      </w:r>
      <w:r>
        <w:t xml:space="preserve">it is possible to associate </w:t>
      </w:r>
      <w:r w:rsidRPr="00961BC3">
        <w:t>the name of each person with the corresponding region</w:t>
      </w:r>
      <w:r>
        <w:t xml:space="preserve"> by defining multiple region items (illustrated by</w:t>
      </w:r>
      <w:r w:rsidRPr="00961BC3">
        <w:t xml:space="preserve"> identifiers ranging from 1 to 7</w:t>
      </w:r>
      <w:r>
        <w:t xml:space="preserve">) and their respective ‘label’ annotations, for instance using a </w:t>
      </w:r>
      <w:r w:rsidRPr="00915A95">
        <w:rPr>
          <w:rFonts w:ascii="Courier New" w:hAnsi="Courier New" w:cs="Courier New"/>
        </w:rPr>
        <w:t>UserDescriptionProperty</w:t>
      </w:r>
      <w:r w:rsidRPr="00961BC3">
        <w:t xml:space="preserve">. However, it is not possible to </w:t>
      </w:r>
      <w:r>
        <w:t>easily combine</w:t>
      </w:r>
      <w:r w:rsidRPr="00961BC3">
        <w:t xml:space="preserve"> th</w:t>
      </w:r>
      <w:r>
        <w:t>ose</w:t>
      </w:r>
      <w:r w:rsidRPr="00961BC3">
        <w:t xml:space="preserve"> </w:t>
      </w:r>
      <w:r>
        <w:t xml:space="preserve">annotated </w:t>
      </w:r>
      <w:r w:rsidRPr="00961BC3">
        <w:t xml:space="preserve">regions corresponding to </w:t>
      </w:r>
      <w:r>
        <w:t>different</w:t>
      </w:r>
      <w:r w:rsidRPr="00961BC3">
        <w:t xml:space="preserve"> </w:t>
      </w:r>
      <w:r>
        <w:t>persons</w:t>
      </w:r>
      <w:r w:rsidRPr="00961BC3">
        <w:t xml:space="preserve"> and to associate an annotation </w:t>
      </w:r>
      <w:r>
        <w:t>applying to the union as a whole, for instance</w:t>
      </w:r>
      <w:r w:rsidRPr="00961BC3">
        <w:t xml:space="preserve"> indicating that they belong to the same family</w:t>
      </w:r>
      <w:r>
        <w:t xml:space="preserve"> and possibly providing overall information on the family</w:t>
      </w:r>
      <w:r w:rsidRPr="00961BC3">
        <w:t>.</w:t>
      </w:r>
    </w:p>
    <w:p w14:paraId="2FBD5360" w14:textId="77777777" w:rsidR="00CE49F1" w:rsidRPr="00961BC3" w:rsidRDefault="00CE49F1" w:rsidP="00CE49F1">
      <w:pPr>
        <w:jc w:val="center"/>
      </w:pPr>
      <w:r w:rsidRPr="00961BC3">
        <w:rPr>
          <w:noProof/>
        </w:rPr>
        <w:lastRenderedPageBreak/>
        <w:drawing>
          <wp:inline distT="0" distB="0" distL="0" distR="0" wp14:anchorId="4F37173B" wp14:editId="0F830FB9">
            <wp:extent cx="5714596" cy="4067175"/>
            <wp:effectExtent l="0" t="0" r="635" b="0"/>
            <wp:docPr id="587191642" name="Picture 587191642" descr="A black and white drawing of a group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262754" name="Picture 723262754" descr="A black and white drawing of a group of people&#10;&#10;Description automatically generated"/>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720353" cy="4071273"/>
                    </a:xfrm>
                    <a:prstGeom prst="rect">
                      <a:avLst/>
                    </a:prstGeom>
                    <a:noFill/>
                    <a:ln>
                      <a:noFill/>
                    </a:ln>
                    <a:extLst>
                      <a:ext uri="{53640926-AAD7-44D8-BBD7-CCE9431645EC}">
                        <a14:shadowObscured xmlns:a14="http://schemas.microsoft.com/office/drawing/2010/main"/>
                      </a:ext>
                    </a:extLst>
                  </pic:spPr>
                </pic:pic>
              </a:graphicData>
            </a:graphic>
          </wp:inline>
        </w:drawing>
      </w:r>
    </w:p>
    <w:p w14:paraId="0D346178" w14:textId="77777777" w:rsidR="00CE49F1" w:rsidRPr="00961BC3" w:rsidRDefault="00CE49F1" w:rsidP="00CE49F1">
      <w:pPr>
        <w:pStyle w:val="Caption"/>
      </w:pPr>
      <w:r w:rsidRPr="00961BC3">
        <w:t xml:space="preserve">Figure </w:t>
      </w:r>
      <w:r w:rsidRPr="00961BC3">
        <w:fldChar w:fldCharType="begin"/>
      </w:r>
      <w:r w:rsidRPr="00961BC3">
        <w:instrText xml:space="preserve"> SEQ Figure \* ARABIC </w:instrText>
      </w:r>
      <w:r w:rsidRPr="00961BC3">
        <w:fldChar w:fldCharType="separate"/>
      </w:r>
      <w:r w:rsidRPr="00961BC3">
        <w:rPr>
          <w:noProof/>
        </w:rPr>
        <w:t>1</w:t>
      </w:r>
      <w:r w:rsidRPr="00961BC3">
        <w:fldChar w:fldCharType="end"/>
      </w:r>
      <w:r w:rsidRPr="00961BC3">
        <w:t xml:space="preserve">: Example of </w:t>
      </w:r>
      <w:r>
        <w:t xml:space="preserve">a </w:t>
      </w:r>
      <w:r w:rsidRPr="00961BC3">
        <w:t xml:space="preserve">region defined as a union of </w:t>
      </w:r>
      <w:r>
        <w:t xml:space="preserve">annotated </w:t>
      </w:r>
      <w:r w:rsidRPr="00961BC3">
        <w:t>regions</w:t>
      </w:r>
    </w:p>
    <w:p w14:paraId="2D8BF909" w14:textId="77777777" w:rsidR="00CE49F1" w:rsidRPr="00961BC3" w:rsidRDefault="00CE49F1" w:rsidP="00CE49F1">
      <w:r>
        <w:t xml:space="preserve">To address this former use case, </w:t>
      </w:r>
      <w:r w:rsidRPr="00961BC3">
        <w:t>a new type of derived region item representing the union of several regions</w:t>
      </w:r>
      <w:r>
        <w:t xml:space="preserve"> defined as inputs is proposed</w:t>
      </w:r>
      <w:r w:rsidRPr="00961BC3">
        <w:t>.</w:t>
      </w:r>
      <w:r>
        <w:t xml:space="preserve"> </w:t>
      </w:r>
    </w:p>
    <w:p w14:paraId="6DDD89D6" w14:textId="77777777" w:rsidR="00CE49F1" w:rsidRPr="00961BC3" w:rsidRDefault="00CE49F1" w:rsidP="00CE49F1">
      <w:r>
        <w:t xml:space="preserve">The </w:t>
      </w:r>
      <w:r w:rsidRPr="00961BC3">
        <w:fldChar w:fldCharType="begin"/>
      </w:r>
      <w:r w:rsidRPr="00961BC3">
        <w:instrText xml:space="preserve"> REF _Ref114676107 \h  \* MERGEFORMAT </w:instrText>
      </w:r>
      <w:r w:rsidRPr="00961BC3">
        <w:fldChar w:fldCharType="separate"/>
      </w:r>
      <w:r w:rsidRPr="00961BC3">
        <w:t xml:space="preserve">Figure </w:t>
      </w:r>
      <w:r w:rsidRPr="00961BC3">
        <w:rPr>
          <w:noProof/>
        </w:rPr>
        <w:t>2</w:t>
      </w:r>
      <w:r w:rsidRPr="00961BC3">
        <w:fldChar w:fldCharType="end"/>
      </w:r>
      <w:r>
        <w:t xml:space="preserve"> </w:t>
      </w:r>
      <w:r w:rsidRPr="00961BC3">
        <w:t>illustrate</w:t>
      </w:r>
      <w:r>
        <w:t>s</w:t>
      </w:r>
      <w:r w:rsidRPr="00961BC3">
        <w:t xml:space="preserve"> </w:t>
      </w:r>
      <w:r>
        <w:t>the second use case where a content creator wants to indicate that an ‘object’ in an image represented by a region is also a logical aggregation of several other regions of the image.</w:t>
      </w:r>
      <w:r w:rsidRPr="00961BC3">
        <w:t xml:space="preserve"> </w:t>
      </w:r>
      <w:r>
        <w:t xml:space="preserve">The aggregation does not imply that the area of the region corresponding to the ‘object’ is the exact combination of areas of other aggregated regions. In </w:t>
      </w:r>
      <w:r>
        <w:fldChar w:fldCharType="begin"/>
      </w:r>
      <w:r>
        <w:instrText xml:space="preserve"> REF _Ref114676107 \h </w:instrText>
      </w:r>
      <w:r>
        <w:fldChar w:fldCharType="separate"/>
      </w:r>
      <w:r w:rsidRPr="00A56B57">
        <w:t xml:space="preserve">Figure </w:t>
      </w:r>
      <w:r w:rsidRPr="00A56B57">
        <w:rPr>
          <w:noProof/>
        </w:rPr>
        <w:t>2</w:t>
      </w:r>
      <w:r>
        <w:fldChar w:fldCharType="end"/>
      </w:r>
      <w:r>
        <w:t xml:space="preserve">, </w:t>
      </w:r>
      <w:r w:rsidRPr="00961BC3">
        <w:t xml:space="preserve">a first region </w:t>
      </w:r>
      <w:r>
        <w:t xml:space="preserve">(in green) </w:t>
      </w:r>
      <w:r w:rsidRPr="00961BC3">
        <w:t>correspond</w:t>
      </w:r>
      <w:r>
        <w:t>s</w:t>
      </w:r>
      <w:r w:rsidRPr="00961BC3">
        <w:t xml:space="preserve"> to a person and several other regions correspond to the head, body, arms and legs of this person</w:t>
      </w:r>
      <w:r>
        <w:t xml:space="preserve"> respectively</w:t>
      </w:r>
      <w:r w:rsidRPr="00961BC3">
        <w:t xml:space="preserve">. However, it is not currently possible to indicate </w:t>
      </w:r>
      <w:r>
        <w:t>the relationship between</w:t>
      </w:r>
      <w:r w:rsidRPr="00961BC3">
        <w:t xml:space="preserve"> the head, body, arm and leg regions </w:t>
      </w:r>
      <w:r>
        <w:t>and the region representing the whole body.</w:t>
      </w:r>
    </w:p>
    <w:p w14:paraId="66FDC017" w14:textId="77777777" w:rsidR="00CE49F1" w:rsidRPr="00961BC3" w:rsidRDefault="00CE49F1" w:rsidP="00CE49F1">
      <w:pPr>
        <w:jc w:val="center"/>
        <w:rPr>
          <w:rFonts w:eastAsiaTheme="minorEastAsia"/>
          <w:lang w:eastAsia="ja-JP"/>
        </w:rPr>
      </w:pPr>
      <w:r w:rsidRPr="00961BC3">
        <w:rPr>
          <w:rFonts w:eastAsiaTheme="minorEastAsia"/>
          <w:noProof/>
        </w:rPr>
        <w:lastRenderedPageBreak/>
        <w:drawing>
          <wp:inline distT="0" distB="0" distL="0" distR="0" wp14:anchorId="31FEE527" wp14:editId="1AA9E4CF">
            <wp:extent cx="3773805" cy="3712845"/>
            <wp:effectExtent l="0" t="0" r="0" b="1905"/>
            <wp:docPr id="120336714" name="Picture 1203367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483710" name="Picture 1998483710"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3805" cy="3712845"/>
                    </a:xfrm>
                    <a:prstGeom prst="rect">
                      <a:avLst/>
                    </a:prstGeom>
                    <a:noFill/>
                  </pic:spPr>
                </pic:pic>
              </a:graphicData>
            </a:graphic>
          </wp:inline>
        </w:drawing>
      </w:r>
    </w:p>
    <w:p w14:paraId="2FBF1B08" w14:textId="77777777" w:rsidR="00CE49F1" w:rsidRPr="00961BC3" w:rsidRDefault="00CE49F1" w:rsidP="00CE49F1">
      <w:pPr>
        <w:pStyle w:val="Caption"/>
      </w:pPr>
      <w:r w:rsidRPr="00961BC3">
        <w:t xml:space="preserve">Figure </w:t>
      </w:r>
      <w:r w:rsidRPr="00961BC3">
        <w:fldChar w:fldCharType="begin"/>
      </w:r>
      <w:r w:rsidRPr="00961BC3">
        <w:instrText xml:space="preserve"> SEQ Figure \* ARABIC </w:instrText>
      </w:r>
      <w:r w:rsidRPr="00961BC3">
        <w:fldChar w:fldCharType="separate"/>
      </w:r>
      <w:r w:rsidRPr="00961BC3">
        <w:rPr>
          <w:noProof/>
        </w:rPr>
        <w:t>2</w:t>
      </w:r>
      <w:r w:rsidRPr="00961BC3">
        <w:fldChar w:fldCharType="end"/>
      </w:r>
      <w:r w:rsidRPr="00961BC3">
        <w:t>: Example of relation between regions</w:t>
      </w:r>
    </w:p>
    <w:p w14:paraId="517CD23B" w14:textId="77777777" w:rsidR="00CE49F1" w:rsidRDefault="00CE49F1" w:rsidP="00CE49F1">
      <w:r>
        <w:t xml:space="preserve">To address this second use case, </w:t>
      </w:r>
      <w:r w:rsidRPr="00961BC3">
        <w:t xml:space="preserve">a new </w:t>
      </w:r>
      <w:r>
        <w:t xml:space="preserve">entity to group is proposed to group region items and to indicate that </w:t>
      </w:r>
      <w:r w:rsidRPr="00961BC3">
        <w:rPr>
          <w:lang w:val="en-GB"/>
        </w:rPr>
        <w:t xml:space="preserve">the </w:t>
      </w:r>
      <w:r>
        <w:rPr>
          <w:lang w:val="en-GB"/>
        </w:rPr>
        <w:t xml:space="preserve">‘object’ covered by the </w:t>
      </w:r>
      <w:r w:rsidRPr="00961BC3">
        <w:rPr>
          <w:lang w:val="en-GB"/>
        </w:rPr>
        <w:t xml:space="preserve">region </w:t>
      </w:r>
      <w:r>
        <w:rPr>
          <w:lang w:val="en-GB"/>
        </w:rPr>
        <w:t>defined by</w:t>
      </w:r>
      <w:r w:rsidRPr="00961BC3">
        <w:rPr>
          <w:lang w:val="en-GB"/>
        </w:rPr>
        <w:t xml:space="preserve"> the </w:t>
      </w:r>
      <w:r>
        <w:rPr>
          <w:lang w:val="en-GB"/>
        </w:rPr>
        <w:t>first entity of the group</w:t>
      </w:r>
      <w:r w:rsidRPr="00961BC3">
        <w:rPr>
          <w:lang w:val="en-GB"/>
        </w:rPr>
        <w:t xml:space="preserve"> is logically including the </w:t>
      </w:r>
      <w:r>
        <w:rPr>
          <w:lang w:val="en-GB"/>
        </w:rPr>
        <w:t>area</w:t>
      </w:r>
      <w:r w:rsidRPr="00961BC3">
        <w:rPr>
          <w:lang w:val="en-GB"/>
        </w:rPr>
        <w:t xml:space="preserve">s covered by the regions described by the </w:t>
      </w:r>
      <w:r>
        <w:rPr>
          <w:lang w:val="en-GB"/>
        </w:rPr>
        <w:t>other entities of the group</w:t>
      </w:r>
      <w:r w:rsidRPr="00961BC3">
        <w:t>.</w:t>
      </w:r>
    </w:p>
    <w:p w14:paraId="3C99F07C" w14:textId="77777777" w:rsidR="00CE49F1" w:rsidRPr="00983E22" w:rsidRDefault="00CE49F1" w:rsidP="00CE49F1">
      <w:pPr>
        <w:pStyle w:val="Heading3"/>
        <w:rPr>
          <w:bCs/>
          <w:i/>
          <w:iCs/>
          <w:lang w:eastAsia="ja-JP"/>
        </w:rPr>
      </w:pPr>
      <w:bookmarkStart w:id="210" w:name="_Toc173271715"/>
      <w:r w:rsidRPr="00983E22">
        <w:rPr>
          <w:bCs/>
          <w:i/>
          <w:iCs/>
          <w:lang w:eastAsia="ja-JP"/>
        </w:rPr>
        <w:t>Responses to open questions</w:t>
      </w:r>
      <w:bookmarkEnd w:id="210"/>
    </w:p>
    <w:p w14:paraId="78AB90B9" w14:textId="77777777" w:rsidR="00CE49F1" w:rsidRPr="00FD2C94" w:rsidRDefault="00CE49F1" w:rsidP="00CE49F1">
      <w:pPr>
        <w:rPr>
          <w:lang w:val="en-GB"/>
        </w:rPr>
      </w:pPr>
      <w:r>
        <w:t xml:space="preserve">First, we recall the semantics implied by region item and masks. According to HEIF specification, the region annotation associated with a region item applies to each region described in the region item individually. If the region is described by a mask (either embedded in the region item or </w:t>
      </w:r>
      <w:r w:rsidRPr="00FD2C94">
        <w:rPr>
          <w:lang w:val="en-GB"/>
        </w:rPr>
        <w:t>in a separate mask item), the mask indicates which pixel</w:t>
      </w:r>
      <w:r>
        <w:rPr>
          <w:lang w:val="en-GB"/>
        </w:rPr>
        <w:t>s</w:t>
      </w:r>
      <w:r w:rsidRPr="00FD2C94">
        <w:rPr>
          <w:lang w:val="en-GB"/>
        </w:rPr>
        <w:t xml:space="preserve"> </w:t>
      </w:r>
      <w:r>
        <w:rPr>
          <w:lang w:val="en-GB"/>
        </w:rPr>
        <w:t>are</w:t>
      </w:r>
      <w:r w:rsidRPr="00FD2C94">
        <w:rPr>
          <w:lang w:val="en-GB"/>
        </w:rPr>
        <w:t xml:space="preserve"> part of the region, meaning that a mask describes one single region, possibly comprising disjoint areas.</w:t>
      </w:r>
    </w:p>
    <w:p w14:paraId="68DBF494" w14:textId="77777777" w:rsidR="00CE49F1" w:rsidRPr="00983E22" w:rsidRDefault="00CE49F1" w:rsidP="00CE49F1">
      <w:pPr>
        <w:pStyle w:val="Heading4"/>
        <w:rPr>
          <w:bCs/>
          <w:lang w:eastAsia="ja-JP"/>
        </w:rPr>
      </w:pPr>
      <w:r w:rsidRPr="00983E22">
        <w:rPr>
          <w:bCs/>
          <w:lang w:eastAsia="ja-JP"/>
        </w:rPr>
        <w:t>Open Question 1</w:t>
      </w:r>
    </w:p>
    <w:p w14:paraId="5942B6D8" w14:textId="77777777" w:rsidR="00CE49F1" w:rsidRDefault="00CE49F1" w:rsidP="00CE49F1">
      <w:r>
        <w:t>At MPEG#141, the following question has been raised:</w:t>
      </w:r>
    </w:p>
    <w:p w14:paraId="6F6D5794" w14:textId="77777777" w:rsidR="00CE49F1" w:rsidRPr="00036478" w:rsidRDefault="00CE49F1" w:rsidP="00CE49F1">
      <w:pPr>
        <w:pStyle w:val="ListParagraph"/>
        <w:numPr>
          <w:ilvl w:val="0"/>
          <w:numId w:val="40"/>
        </w:numPr>
        <w:spacing w:before="120"/>
        <w:contextualSpacing/>
      </w:pPr>
      <w:r>
        <w:t>“</w:t>
      </w:r>
      <w:r w:rsidRPr="003A6F4F">
        <w:rPr>
          <w:i/>
          <w:iCs/>
        </w:rPr>
        <w:t>Can the Figure 1 in the proposal be achieved for example using mask items where all the regions belonging to a group is part of the mask item?</w:t>
      </w:r>
      <w:r>
        <w:t>”</w:t>
      </w:r>
    </w:p>
    <w:p w14:paraId="50C5C42C" w14:textId="77777777" w:rsidR="00CE49F1" w:rsidRDefault="00CE49F1" w:rsidP="00CE49F1">
      <w:pPr>
        <w:rPr>
          <w:lang w:val="en-GB"/>
        </w:rPr>
      </w:pPr>
      <w:r w:rsidRPr="00FD2C94">
        <w:rPr>
          <w:lang w:val="en-GB"/>
        </w:rPr>
        <w:t>Regarding th</w:t>
      </w:r>
      <w:r>
        <w:rPr>
          <w:lang w:val="en-GB"/>
        </w:rPr>
        <w:t>is</w:t>
      </w:r>
      <w:r w:rsidRPr="00FD2C94">
        <w:rPr>
          <w:lang w:val="en-GB"/>
        </w:rPr>
        <w:t xml:space="preserve"> question, </w:t>
      </w:r>
      <w:r>
        <w:rPr>
          <w:lang w:val="en-GB"/>
        </w:rPr>
        <w:t>indeed</w:t>
      </w:r>
      <w:r w:rsidRPr="00FD2C94">
        <w:rPr>
          <w:lang w:val="en-GB"/>
        </w:rPr>
        <w:t xml:space="preserve"> a mask </w:t>
      </w:r>
      <w:r>
        <w:rPr>
          <w:lang w:val="en-GB"/>
        </w:rPr>
        <w:t xml:space="preserve">could </w:t>
      </w:r>
      <w:r w:rsidRPr="00FD2C94">
        <w:rPr>
          <w:lang w:val="en-GB"/>
        </w:rPr>
        <w:t xml:space="preserve">represent a region composed of disjoint areas and thus </w:t>
      </w:r>
      <w:r>
        <w:rPr>
          <w:lang w:val="en-GB"/>
        </w:rPr>
        <w:t xml:space="preserve">it could be used </w:t>
      </w:r>
      <w:r w:rsidRPr="00FD2C94">
        <w:rPr>
          <w:lang w:val="en-GB"/>
        </w:rPr>
        <w:t xml:space="preserve">for </w:t>
      </w:r>
      <w:r>
        <w:rPr>
          <w:lang w:val="en-GB"/>
        </w:rPr>
        <w:t>representing</w:t>
      </w:r>
      <w:r w:rsidRPr="00FD2C94">
        <w:rPr>
          <w:lang w:val="en-GB"/>
        </w:rPr>
        <w:t xml:space="preserve"> a region</w:t>
      </w:r>
      <w:r>
        <w:rPr>
          <w:lang w:val="en-GB"/>
        </w:rPr>
        <w:t xml:space="preserve"> composed of disjoint areas where each area</w:t>
      </w:r>
      <w:r w:rsidRPr="00FD2C94">
        <w:rPr>
          <w:lang w:val="en-GB"/>
        </w:rPr>
        <w:t xml:space="preserve"> correspond</w:t>
      </w:r>
      <w:r>
        <w:rPr>
          <w:lang w:val="en-GB"/>
        </w:rPr>
        <w:t>s</w:t>
      </w:r>
      <w:r w:rsidRPr="00FD2C94">
        <w:rPr>
          <w:lang w:val="en-GB"/>
        </w:rPr>
        <w:t xml:space="preserve"> to </w:t>
      </w:r>
      <w:r>
        <w:rPr>
          <w:lang w:val="en-GB"/>
        </w:rPr>
        <w:t>a</w:t>
      </w:r>
      <w:r w:rsidRPr="00FD2C94">
        <w:rPr>
          <w:lang w:val="en-GB"/>
        </w:rPr>
        <w:t xml:space="preserve"> member of </w:t>
      </w:r>
      <w:r>
        <w:rPr>
          <w:lang w:val="en-GB"/>
        </w:rPr>
        <w:t>the</w:t>
      </w:r>
      <w:r w:rsidRPr="00FD2C94">
        <w:rPr>
          <w:lang w:val="en-GB"/>
        </w:rPr>
        <w:t xml:space="preserve"> same family</w:t>
      </w:r>
      <w:r>
        <w:rPr>
          <w:lang w:val="en-GB"/>
        </w:rPr>
        <w:t xml:space="preserve">. Annotations associated with the region item using that mask then apply to the region described by the mask as a whole and </w:t>
      </w:r>
      <w:proofErr w:type="gramStart"/>
      <w:r>
        <w:rPr>
          <w:lang w:val="en-GB"/>
        </w:rPr>
        <w:t>actually would</w:t>
      </w:r>
      <w:proofErr w:type="gramEnd"/>
      <w:r>
        <w:rPr>
          <w:lang w:val="en-GB"/>
        </w:rPr>
        <w:t xml:space="preserve"> document family information, but additional region items representing each person are still needed to annotate each person individually. </w:t>
      </w:r>
    </w:p>
    <w:p w14:paraId="4E03AC1E" w14:textId="77777777" w:rsidR="00CE49F1" w:rsidRDefault="00CE49F1" w:rsidP="00CE49F1">
      <w:pPr>
        <w:rPr>
          <w:lang w:val="en-GB"/>
        </w:rPr>
      </w:pPr>
      <w:r>
        <w:rPr>
          <w:lang w:val="en-GB"/>
        </w:rPr>
        <w:t>Such approach has following drawbacks compared to the proposed derived region item:</w:t>
      </w:r>
    </w:p>
    <w:p w14:paraId="7DEED675" w14:textId="77777777" w:rsidR="00CE49F1" w:rsidRDefault="00CE49F1" w:rsidP="00CE49F1">
      <w:pPr>
        <w:pStyle w:val="ListParagraph"/>
        <w:numPr>
          <w:ilvl w:val="0"/>
          <w:numId w:val="39"/>
        </w:numPr>
        <w:spacing w:before="120"/>
        <w:contextualSpacing/>
        <w:rPr>
          <w:lang w:val="en-GB"/>
        </w:rPr>
      </w:pPr>
      <w:r>
        <w:rPr>
          <w:lang w:val="en-GB"/>
        </w:rPr>
        <w:t xml:space="preserve">A mask approach </w:t>
      </w:r>
      <w:r w:rsidRPr="007202C2">
        <w:rPr>
          <w:lang w:val="en-GB"/>
        </w:rPr>
        <w:t>does not allow creating an explicit and direct link between the region item</w:t>
      </w:r>
      <w:r>
        <w:rPr>
          <w:lang w:val="en-GB"/>
        </w:rPr>
        <w:t xml:space="preserve"> (mask)</w:t>
      </w:r>
      <w:r w:rsidRPr="007202C2">
        <w:rPr>
          <w:lang w:val="en-GB"/>
        </w:rPr>
        <w:t xml:space="preserve"> representing the family and each region item representing each person of the family</w:t>
      </w:r>
      <w:r>
        <w:rPr>
          <w:lang w:val="en-GB"/>
        </w:rPr>
        <w:t xml:space="preserve"> individually</w:t>
      </w:r>
      <w:r w:rsidRPr="007202C2">
        <w:rPr>
          <w:lang w:val="en-GB"/>
        </w:rPr>
        <w:t>. This relationship may be inferred</w:t>
      </w:r>
      <w:r>
        <w:rPr>
          <w:lang w:val="en-GB"/>
        </w:rPr>
        <w:t>, e.g.,</w:t>
      </w:r>
      <w:r w:rsidRPr="007202C2">
        <w:rPr>
          <w:lang w:val="en-GB"/>
        </w:rPr>
        <w:t xml:space="preserve"> by </w:t>
      </w:r>
      <w:r w:rsidRPr="007202C2">
        <w:rPr>
          <w:lang w:val="en-GB"/>
        </w:rPr>
        <w:lastRenderedPageBreak/>
        <w:t xml:space="preserve">comparing the pixel areas covered by the masks and </w:t>
      </w:r>
      <w:r>
        <w:rPr>
          <w:lang w:val="en-GB"/>
        </w:rPr>
        <w:t>each individual region items</w:t>
      </w:r>
      <w:r w:rsidRPr="007202C2">
        <w:rPr>
          <w:lang w:val="en-GB"/>
        </w:rPr>
        <w:t xml:space="preserve">, but this is more complex for the player than </w:t>
      </w:r>
      <w:r>
        <w:rPr>
          <w:lang w:val="en-GB"/>
        </w:rPr>
        <w:t xml:space="preserve">providing an </w:t>
      </w:r>
      <w:r w:rsidRPr="007202C2">
        <w:rPr>
          <w:lang w:val="en-GB"/>
        </w:rPr>
        <w:t xml:space="preserve">explicit signalling </w:t>
      </w:r>
      <w:r>
        <w:rPr>
          <w:lang w:val="en-GB"/>
        </w:rPr>
        <w:t xml:space="preserve">of </w:t>
      </w:r>
      <w:r w:rsidRPr="007202C2">
        <w:rPr>
          <w:lang w:val="en-GB"/>
        </w:rPr>
        <w:t>the relationship.</w:t>
      </w:r>
    </w:p>
    <w:p w14:paraId="4EA6455B" w14:textId="77777777" w:rsidR="00CE49F1" w:rsidRPr="007202C2" w:rsidRDefault="00CE49F1" w:rsidP="00CE49F1">
      <w:pPr>
        <w:pStyle w:val="ListParagraph"/>
        <w:numPr>
          <w:ilvl w:val="0"/>
          <w:numId w:val="39"/>
        </w:numPr>
        <w:spacing w:before="120"/>
        <w:contextualSpacing/>
        <w:rPr>
          <w:lang w:val="en-GB"/>
        </w:rPr>
      </w:pPr>
      <w:r>
        <w:rPr>
          <w:lang w:val="en-GB"/>
        </w:rPr>
        <w:t>A mask approach implies to encode a mask to represent the union of regions representing the family. This is more costly in terms of required data and more complex than using item references to document the union of region items composing the family.</w:t>
      </w:r>
    </w:p>
    <w:p w14:paraId="5BBFA1D4" w14:textId="77777777" w:rsidR="00CE49F1" w:rsidRPr="00663729" w:rsidRDefault="00CE49F1" w:rsidP="00CE49F1">
      <w:pPr>
        <w:rPr>
          <w:lang w:val="en-GB"/>
        </w:rPr>
      </w:pPr>
      <w:r>
        <w:rPr>
          <w:lang w:val="en-GB"/>
        </w:rPr>
        <w:t>A second</w:t>
      </w:r>
      <w:r w:rsidRPr="00FD2C94">
        <w:rPr>
          <w:lang w:val="en-GB"/>
        </w:rPr>
        <w:t xml:space="preserve"> alternative was </w:t>
      </w:r>
      <w:r>
        <w:rPr>
          <w:lang w:val="en-GB"/>
        </w:rPr>
        <w:t xml:space="preserve">also </w:t>
      </w:r>
      <w:r w:rsidRPr="00FD2C94">
        <w:rPr>
          <w:lang w:val="en-GB"/>
        </w:rPr>
        <w:t xml:space="preserve">suggested </w:t>
      </w:r>
      <w:r>
        <w:rPr>
          <w:lang w:val="en-GB"/>
        </w:rPr>
        <w:t xml:space="preserve">during MPEG#141 consisting of </w:t>
      </w:r>
      <w:r w:rsidRPr="00FD2C94">
        <w:rPr>
          <w:lang w:val="en-GB"/>
        </w:rPr>
        <w:t xml:space="preserve">defining a region item representing the family and comprising a </w:t>
      </w:r>
      <w:r>
        <w:rPr>
          <w:lang w:val="en-GB"/>
        </w:rPr>
        <w:t xml:space="preserve">list of </w:t>
      </w:r>
      <w:r w:rsidRPr="00FD2C94">
        <w:rPr>
          <w:lang w:val="en-GB"/>
        </w:rPr>
        <w:t>region</w:t>
      </w:r>
      <w:r>
        <w:rPr>
          <w:lang w:val="en-GB"/>
        </w:rPr>
        <w:t>s, one region</w:t>
      </w:r>
      <w:r w:rsidRPr="00FD2C94">
        <w:rPr>
          <w:lang w:val="en-GB"/>
        </w:rPr>
        <w:t xml:space="preserve"> for each member of the family. </w:t>
      </w:r>
      <w:r>
        <w:rPr>
          <w:lang w:val="en-GB"/>
        </w:rPr>
        <w:t>As above alternative, t</w:t>
      </w:r>
      <w:r w:rsidRPr="00FD2C94">
        <w:rPr>
          <w:lang w:val="en-GB"/>
        </w:rPr>
        <w:t xml:space="preserve">his would allow associating annotations (e.g., surname) dedicated to the family with each region individually. But it would still require region items dedicated to each person to associate them with annotations dedicated to the person (e.g., first </w:t>
      </w:r>
      <w:r w:rsidRPr="00663729">
        <w:rPr>
          <w:lang w:val="en-GB"/>
        </w:rPr>
        <w:t>name). Again, such approach does not allow creating an explicit link between the region item describing the family as a whole and each region item describing each person of the family.</w:t>
      </w:r>
      <w:r>
        <w:rPr>
          <w:lang w:val="en-GB"/>
        </w:rPr>
        <w:t xml:space="preserve"> This second alternative has same drawbacks as above alternative (including duplicate geometry information needed to describe each region individually and regions in the union).</w:t>
      </w:r>
    </w:p>
    <w:p w14:paraId="61B01FD3" w14:textId="77777777" w:rsidR="00CE49F1" w:rsidRDefault="00CE49F1" w:rsidP="00CE49F1">
      <w:pPr>
        <w:rPr>
          <w:lang w:val="en-GB"/>
        </w:rPr>
      </w:pPr>
      <w:r>
        <w:rPr>
          <w:lang w:val="en-GB"/>
        </w:rPr>
        <w:t>A third</w:t>
      </w:r>
      <w:r w:rsidRPr="00663729">
        <w:rPr>
          <w:lang w:val="en-GB"/>
        </w:rPr>
        <w:t xml:space="preserve"> alternative could be to associate both annotations dedicated to the family and annotations dedicated to a person with each region</w:t>
      </w:r>
      <w:r>
        <w:rPr>
          <w:lang w:val="en-GB"/>
        </w:rPr>
        <w:t xml:space="preserve"> item representing a person</w:t>
      </w:r>
      <w:r w:rsidRPr="00663729">
        <w:rPr>
          <w:lang w:val="en-GB"/>
        </w:rPr>
        <w:t xml:space="preserve">. </w:t>
      </w:r>
    </w:p>
    <w:p w14:paraId="3CC1CB60" w14:textId="77777777" w:rsidR="00CE49F1" w:rsidRDefault="00CE49F1" w:rsidP="00CE49F1">
      <w:pPr>
        <w:rPr>
          <w:lang w:val="en-GB"/>
        </w:rPr>
      </w:pPr>
      <w:r w:rsidRPr="00663729">
        <w:rPr>
          <w:lang w:val="en-GB"/>
        </w:rPr>
        <w:t>But</w:t>
      </w:r>
      <w:r>
        <w:rPr>
          <w:lang w:val="en-GB"/>
        </w:rPr>
        <w:t xml:space="preserve"> </w:t>
      </w:r>
      <w:r w:rsidRPr="00663729">
        <w:rPr>
          <w:lang w:val="en-GB"/>
        </w:rPr>
        <w:t xml:space="preserve">this </w:t>
      </w:r>
      <w:r>
        <w:rPr>
          <w:lang w:val="en-GB"/>
        </w:rPr>
        <w:t xml:space="preserve">third </w:t>
      </w:r>
      <w:r w:rsidRPr="00663729">
        <w:rPr>
          <w:lang w:val="en-GB"/>
        </w:rPr>
        <w:t xml:space="preserve">approach does not allow identifying easily all members of a family. Indeed, this would require </w:t>
      </w:r>
      <w:proofErr w:type="gramStart"/>
      <w:r w:rsidRPr="00663729">
        <w:rPr>
          <w:lang w:val="en-GB"/>
        </w:rPr>
        <w:t>to infer</w:t>
      </w:r>
      <w:proofErr w:type="gramEnd"/>
      <w:r w:rsidRPr="00663729">
        <w:rPr>
          <w:lang w:val="en-GB"/>
        </w:rPr>
        <w:t xml:space="preserve"> the </w:t>
      </w:r>
      <w:r>
        <w:rPr>
          <w:lang w:val="en-GB"/>
        </w:rPr>
        <w:t>union representing the family</w:t>
      </w:r>
      <w:r w:rsidRPr="00663729">
        <w:rPr>
          <w:lang w:val="en-GB"/>
        </w:rPr>
        <w:t xml:space="preserve"> by parsing </w:t>
      </w:r>
      <w:r>
        <w:rPr>
          <w:lang w:val="en-GB"/>
        </w:rPr>
        <w:t xml:space="preserve">each entry of </w:t>
      </w:r>
      <w:r w:rsidRPr="00663729">
        <w:rPr>
          <w:lang w:val="en-GB"/>
        </w:rPr>
        <w:t xml:space="preserve">the </w:t>
      </w:r>
      <w:r w:rsidRPr="00663729">
        <w:rPr>
          <w:rStyle w:val="codeZchn"/>
        </w:rPr>
        <w:t>ItemPropertyAssociationBox</w:t>
      </w:r>
      <w:r w:rsidRPr="00663729">
        <w:rPr>
          <w:lang w:val="en-GB"/>
        </w:rPr>
        <w:t xml:space="preserve"> to check whether </w:t>
      </w:r>
      <w:r>
        <w:rPr>
          <w:lang w:val="en-GB"/>
        </w:rPr>
        <w:t>the corresponding region item</w:t>
      </w:r>
      <w:r w:rsidRPr="00663729">
        <w:rPr>
          <w:lang w:val="en-GB"/>
        </w:rPr>
        <w:t xml:space="preserve"> is associated </w:t>
      </w:r>
      <w:r>
        <w:rPr>
          <w:lang w:val="en-GB"/>
        </w:rPr>
        <w:t>with</w:t>
      </w:r>
      <w:r w:rsidRPr="00663729">
        <w:rPr>
          <w:lang w:val="en-GB"/>
        </w:rPr>
        <w:t xml:space="preserve"> a same annotation identifying the family.</w:t>
      </w:r>
    </w:p>
    <w:p w14:paraId="71A40707" w14:textId="77777777" w:rsidR="00CE49F1" w:rsidRDefault="00CE49F1" w:rsidP="00CE49F1">
      <w:pPr>
        <w:rPr>
          <w:lang w:val="en-GB"/>
        </w:rPr>
      </w:pPr>
      <w:r>
        <w:rPr>
          <w:lang w:val="en-GB"/>
        </w:rPr>
        <w:t xml:space="preserve">Therefore, we think that the approach based on derived region item represents the best approach to represent a union of regions and to annotate this </w:t>
      </w:r>
      <w:proofErr w:type="gramStart"/>
      <w:r>
        <w:rPr>
          <w:lang w:val="en-GB"/>
        </w:rPr>
        <w:t>union as a whole</w:t>
      </w:r>
      <w:proofErr w:type="gramEnd"/>
      <w:r>
        <w:rPr>
          <w:lang w:val="en-GB"/>
        </w:rPr>
        <w:t>.</w:t>
      </w:r>
    </w:p>
    <w:p w14:paraId="3CAE79A0" w14:textId="77777777" w:rsidR="00CE49F1" w:rsidRPr="00983E22" w:rsidRDefault="00CE49F1" w:rsidP="00CE49F1">
      <w:pPr>
        <w:pStyle w:val="Heading4"/>
        <w:rPr>
          <w:bCs/>
          <w:lang w:eastAsia="ja-JP"/>
        </w:rPr>
      </w:pPr>
      <w:r w:rsidRPr="00983E22">
        <w:rPr>
          <w:bCs/>
          <w:lang w:eastAsia="ja-JP"/>
        </w:rPr>
        <w:t>Open Question 2</w:t>
      </w:r>
    </w:p>
    <w:p w14:paraId="0C7CC020" w14:textId="77777777" w:rsidR="00CE49F1" w:rsidRDefault="00CE49F1" w:rsidP="00CE49F1">
      <w:r>
        <w:t>At MPEG#141, the following question has been raised:</w:t>
      </w:r>
    </w:p>
    <w:p w14:paraId="28E34CAA" w14:textId="77777777" w:rsidR="00CE49F1" w:rsidRDefault="00CE49F1" w:rsidP="00CE49F1">
      <w:pPr>
        <w:pStyle w:val="ListParagraph"/>
        <w:numPr>
          <w:ilvl w:val="0"/>
          <w:numId w:val="40"/>
        </w:numPr>
        <w:spacing w:before="120"/>
        <w:contextualSpacing/>
      </w:pPr>
      <w:r>
        <w:t>“</w:t>
      </w:r>
      <w:r w:rsidRPr="003A6F4F">
        <w:rPr>
          <w:i/>
          <w:iCs/>
        </w:rPr>
        <w:t>Is there a restriction for any of the proposals that the separate regions must all be derived from a single image item?</w:t>
      </w:r>
      <w:r>
        <w:t>”</w:t>
      </w:r>
    </w:p>
    <w:p w14:paraId="3300E2B6" w14:textId="77777777" w:rsidR="00CE49F1" w:rsidRDefault="00CE49F1" w:rsidP="00CE49F1">
      <w:r>
        <w:t xml:space="preserve">It can be noted that </w:t>
      </w:r>
      <w:r w:rsidRPr="003A6F4F">
        <w:t xml:space="preserve">region items </w:t>
      </w:r>
      <w:r>
        <w:t xml:space="preserve">associated with images representing different visual contents do not share </w:t>
      </w:r>
      <w:r w:rsidRPr="003A6F4F">
        <w:t>a common referential</w:t>
      </w:r>
      <w:r>
        <w:t xml:space="preserve">. Only region items associated with images representing the same visual content have a common referential. </w:t>
      </w:r>
    </w:p>
    <w:p w14:paraId="4406287F" w14:textId="77777777" w:rsidR="00CE49F1" w:rsidRPr="00AC03C7" w:rsidRDefault="00CE49F1" w:rsidP="00CE49F1">
      <w:pPr>
        <w:rPr>
          <w:lang w:val="en-GB"/>
        </w:rPr>
      </w:pPr>
      <w:r w:rsidRPr="00AC03C7">
        <w:t xml:space="preserve">We think </w:t>
      </w:r>
      <w:r>
        <w:t xml:space="preserve">that </w:t>
      </w:r>
      <w:r w:rsidRPr="00AC03C7">
        <w:t>the separate regions referred by the derived region item or the entity group must all be derived from region items sharing a common referen</w:t>
      </w:r>
      <w:r>
        <w:t>ce space</w:t>
      </w:r>
      <w:r w:rsidRPr="00AC03C7">
        <w:t xml:space="preserve">, i.e., </w:t>
      </w:r>
      <w:r>
        <w:t xml:space="preserve">at least from </w:t>
      </w:r>
      <w:r w:rsidRPr="00AC03C7">
        <w:t xml:space="preserve">images having </w:t>
      </w:r>
      <w:r>
        <w:t xml:space="preserve">a </w:t>
      </w:r>
      <w:r w:rsidRPr="00AC03C7">
        <w:t>same visual content.</w:t>
      </w:r>
    </w:p>
    <w:p w14:paraId="3B4C7BCF" w14:textId="77777777" w:rsidR="00CE49F1" w:rsidRDefault="00CE49F1" w:rsidP="00CE49F1">
      <w:pPr>
        <w:pStyle w:val="Heading2"/>
        <w:rPr>
          <w:lang w:val="en-GB" w:eastAsia="ja-JP"/>
        </w:rPr>
      </w:pPr>
      <w:bookmarkStart w:id="211" w:name="_Toc173271716"/>
      <w:r>
        <w:rPr>
          <w:lang w:val="en-GB" w:eastAsia="ja-JP"/>
        </w:rPr>
        <w:t>Proposal</w:t>
      </w:r>
      <w:bookmarkEnd w:id="211"/>
    </w:p>
    <w:p w14:paraId="00368EB8" w14:textId="77777777" w:rsidR="00CE49F1" w:rsidRDefault="00CE49F1" w:rsidP="00CE49F1">
      <w:r>
        <w:t>For convenience, we provide below the proposed specification text from TuC with some editorial improvements.</w:t>
      </w:r>
    </w:p>
    <w:p w14:paraId="480DC624" w14:textId="77777777" w:rsidR="00CE49F1" w:rsidRDefault="00CE49F1" w:rsidP="00CE49F1">
      <w:pPr>
        <w:pStyle w:val="Heading3"/>
        <w:rPr>
          <w:lang w:val="en-GB" w:eastAsia="ja-JP"/>
        </w:rPr>
      </w:pPr>
      <w:bookmarkStart w:id="212" w:name="_Toc173271717"/>
      <w:r>
        <w:rPr>
          <w:lang w:val="en-GB" w:eastAsia="ja-JP"/>
        </w:rPr>
        <w:t>Proposal 1: Union of regions</w:t>
      </w:r>
      <w:bookmarkEnd w:id="212"/>
    </w:p>
    <w:p w14:paraId="53772DBE" w14:textId="77777777" w:rsidR="00CE49F1" w:rsidRDefault="00CE49F1" w:rsidP="00CE49F1">
      <w:r w:rsidRPr="00961BC3">
        <w:t xml:space="preserve">Add the following section in section </w:t>
      </w:r>
      <w:r>
        <w:t>11.3.3.2</w:t>
      </w:r>
      <w:r w:rsidRPr="00961BC3">
        <w:t xml:space="preserve"> </w:t>
      </w:r>
      <w:r w:rsidRPr="00DE54B0">
        <w:rPr>
          <w:i/>
          <w:iCs/>
        </w:rPr>
        <w:t>Derived region item types</w:t>
      </w:r>
      <w:r w:rsidRPr="00DE54B0" w:rsidDel="00DE54B0">
        <w:rPr>
          <w:i/>
          <w:iCs/>
        </w:rPr>
        <w:t xml:space="preserve"> </w:t>
      </w:r>
    </w:p>
    <w:p w14:paraId="1E22B202" w14:textId="77777777" w:rsidR="00CE49F1" w:rsidRPr="00961BC3" w:rsidRDefault="00CE49F1" w:rsidP="00CE49F1">
      <w:pPr>
        <w:pStyle w:val="Heading2"/>
        <w:numPr>
          <w:ilvl w:val="0"/>
          <w:numId w:val="0"/>
        </w:numPr>
      </w:pPr>
      <w:bookmarkStart w:id="213" w:name="_Toc173271718"/>
      <w:r>
        <w:t>11.3.3</w:t>
      </w:r>
      <w:r w:rsidRPr="00961BC3">
        <w:t>.2.2 Union derivation</w:t>
      </w:r>
      <w:bookmarkEnd w:id="213"/>
    </w:p>
    <w:p w14:paraId="3413C45A" w14:textId="77777777" w:rsidR="00CE49F1" w:rsidRPr="00961BC3" w:rsidRDefault="00CE49F1" w:rsidP="00CE49F1">
      <w:r w:rsidRPr="00961BC3">
        <w:t xml:space="preserve">An item with an </w:t>
      </w:r>
      <w:r w:rsidRPr="00961BC3">
        <w:rPr>
          <w:rFonts w:ascii="Courier New" w:hAnsi="Courier New" w:cs="Courier New"/>
        </w:rPr>
        <w:t>item_type</w:t>
      </w:r>
      <w:r w:rsidRPr="00961BC3">
        <w:t xml:space="preserve"> value of </w:t>
      </w:r>
      <w:r w:rsidRPr="00961BC3">
        <w:rPr>
          <w:rStyle w:val="markedcontent"/>
          <w:rFonts w:ascii="Courier New" w:hAnsi="Courier New" w:cs="Courier New"/>
        </w:rPr>
        <w:t>'</w:t>
      </w:r>
      <w:r w:rsidRPr="00961BC3">
        <w:rPr>
          <w:rFonts w:ascii="Courier New" w:hAnsi="Courier New" w:cs="Courier New"/>
        </w:rPr>
        <w:t>cbrg</w:t>
      </w:r>
      <w:r w:rsidRPr="00961BC3">
        <w:rPr>
          <w:rStyle w:val="markedcontent"/>
          <w:rFonts w:ascii="Courier New" w:hAnsi="Courier New" w:cs="Courier New"/>
        </w:rPr>
        <w:t>'</w:t>
      </w:r>
      <w:r w:rsidRPr="00961BC3">
        <w:t xml:space="preserve"> defines a derived region item that corresponds to the union of all the regions represented by one or more input region items. </w:t>
      </w:r>
    </w:p>
    <w:p w14:paraId="7560916D" w14:textId="77777777" w:rsidR="00CE49F1" w:rsidRPr="00961BC3" w:rsidRDefault="00CE49F1" w:rsidP="00CE49F1">
      <w:r w:rsidRPr="00961BC3">
        <w:t xml:space="preserve">The input region items are specified in a </w:t>
      </w:r>
      <w:r w:rsidRPr="00961BC3">
        <w:rPr>
          <w:rFonts w:ascii="Courier New" w:hAnsi="Courier New" w:cs="Courier New"/>
        </w:rPr>
        <w:t xml:space="preserve">SingleItemTypeReferenceBox </w:t>
      </w:r>
      <w:r w:rsidRPr="00961BC3">
        <w:t xml:space="preserve">of type </w:t>
      </w:r>
      <w:r w:rsidRPr="00961BC3">
        <w:rPr>
          <w:rStyle w:val="markedcontent"/>
          <w:rFonts w:ascii="Courier New" w:hAnsi="Courier New" w:cs="Courier New"/>
        </w:rPr>
        <w:t>'</w:t>
      </w:r>
      <w:r w:rsidRPr="00961BC3">
        <w:rPr>
          <w:rFonts w:ascii="Courier New" w:hAnsi="Courier New" w:cs="Courier New"/>
        </w:rPr>
        <w:t>drgn</w:t>
      </w:r>
      <w:r w:rsidRPr="00961BC3">
        <w:rPr>
          <w:rStyle w:val="markedcontent"/>
          <w:rFonts w:ascii="Courier New" w:hAnsi="Courier New" w:cs="Courier New"/>
        </w:rPr>
        <w:t>'</w:t>
      </w:r>
      <w:r w:rsidRPr="00961BC3">
        <w:t xml:space="preserve"> for this derived region item within the </w:t>
      </w:r>
      <w:r w:rsidRPr="00961BC3">
        <w:rPr>
          <w:rFonts w:ascii="Courier New" w:hAnsi="Courier New" w:cs="Courier New"/>
        </w:rPr>
        <w:t>ItemReferenceBox</w:t>
      </w:r>
      <w:r w:rsidRPr="00961BC3">
        <w:t xml:space="preserve">. In the </w:t>
      </w:r>
      <w:r w:rsidRPr="00961BC3">
        <w:rPr>
          <w:rFonts w:ascii="Courier New" w:hAnsi="Courier New" w:cs="Courier New"/>
        </w:rPr>
        <w:t xml:space="preserve">SingleItemTypeReferenceBox </w:t>
      </w:r>
      <w:r w:rsidRPr="00961BC3">
        <w:t xml:space="preserve">of type </w:t>
      </w:r>
      <w:r w:rsidRPr="00961BC3">
        <w:rPr>
          <w:rStyle w:val="markedcontent"/>
          <w:rFonts w:ascii="Courier New" w:hAnsi="Courier New" w:cs="Courier New"/>
        </w:rPr>
        <w:t>'</w:t>
      </w:r>
      <w:r w:rsidRPr="00961BC3">
        <w:rPr>
          <w:rFonts w:ascii="Courier New" w:hAnsi="Courier New" w:cs="Courier New"/>
        </w:rPr>
        <w:t>drgn</w:t>
      </w:r>
      <w:r w:rsidRPr="00961BC3">
        <w:rPr>
          <w:rStyle w:val="markedcontent"/>
          <w:rFonts w:ascii="Courier New" w:hAnsi="Courier New" w:cs="Courier New"/>
        </w:rPr>
        <w:t>'</w:t>
      </w:r>
      <w:r w:rsidRPr="00961BC3">
        <w:t xml:space="preserve">, the value of </w:t>
      </w:r>
      <w:r w:rsidRPr="00961BC3">
        <w:rPr>
          <w:rFonts w:ascii="Courier New" w:hAnsi="Courier New" w:cs="Courier New"/>
        </w:rPr>
        <w:t xml:space="preserve">from_item_ID </w:t>
      </w:r>
      <w:r w:rsidRPr="00961BC3">
        <w:t xml:space="preserve">identifies the derived region item of type </w:t>
      </w:r>
      <w:r w:rsidRPr="00961BC3">
        <w:rPr>
          <w:rStyle w:val="markedcontent"/>
          <w:rFonts w:ascii="Courier New" w:hAnsi="Courier New" w:cs="Courier New"/>
        </w:rPr>
        <w:t>'</w:t>
      </w:r>
      <w:r w:rsidRPr="00961BC3">
        <w:rPr>
          <w:rFonts w:ascii="Courier New" w:hAnsi="Courier New" w:cs="Courier New"/>
        </w:rPr>
        <w:t>cbrg</w:t>
      </w:r>
      <w:r w:rsidRPr="00961BC3">
        <w:rPr>
          <w:rStyle w:val="markedcontent"/>
          <w:rFonts w:ascii="Courier New" w:hAnsi="Courier New" w:cs="Courier New"/>
        </w:rPr>
        <w:t>'</w:t>
      </w:r>
      <w:r w:rsidRPr="00961BC3">
        <w:t xml:space="preserve"> and the values of </w:t>
      </w:r>
      <w:r w:rsidRPr="00961BC3">
        <w:rPr>
          <w:rFonts w:ascii="Courier New" w:hAnsi="Courier New" w:cs="Courier New"/>
        </w:rPr>
        <w:t>to_item_ID</w:t>
      </w:r>
      <w:r w:rsidRPr="00961BC3">
        <w:t xml:space="preserve"> identify the input region items.</w:t>
      </w:r>
    </w:p>
    <w:p w14:paraId="14B7EF8C" w14:textId="77777777" w:rsidR="00CE49F1" w:rsidRDefault="00CE49F1" w:rsidP="00CE49F1">
      <w:r w:rsidRPr="00961BC3">
        <w:lastRenderedPageBreak/>
        <w:t>The union derived region item is associated with the image item inside which the regions are defined using an item reference of type ‘</w:t>
      </w:r>
      <w:r w:rsidRPr="00961BC3">
        <w:rPr>
          <w:rFonts w:ascii="Courier New" w:hAnsi="Courier New" w:cs="Courier New"/>
        </w:rPr>
        <w:t>cdsc</w:t>
      </w:r>
      <w:r w:rsidRPr="00961BC3">
        <w:t>’ from the union derived region item to the image item.</w:t>
      </w:r>
    </w:p>
    <w:p w14:paraId="6F6D8561" w14:textId="77777777" w:rsidR="00CE49F1" w:rsidRDefault="00CE49F1" w:rsidP="00CE49F1">
      <w:r w:rsidRPr="00961BC3">
        <w:t xml:space="preserve">The region resulting from this derived region item is the union of all the regions of each input region item after being applied to the referenced image item as specified in </w:t>
      </w:r>
      <w:r>
        <w:t xml:space="preserve"> 11.3.2 and 11.2.1</w:t>
      </w:r>
      <w:r w:rsidRPr="00961BC3">
        <w:t>.</w:t>
      </w:r>
    </w:p>
    <w:p w14:paraId="57A2CAEE" w14:textId="77777777" w:rsidR="00CE49F1" w:rsidRDefault="00CE49F1" w:rsidP="00CE49F1">
      <w:pPr>
        <w:pStyle w:val="Heading3"/>
      </w:pPr>
      <w:bookmarkStart w:id="214" w:name="_Toc173271719"/>
      <w:r>
        <w:t>Proposal 2: Relations between region items</w:t>
      </w:r>
      <w:bookmarkEnd w:id="214"/>
    </w:p>
    <w:p w14:paraId="1B4FED7F" w14:textId="77777777" w:rsidR="00CE49F1" w:rsidRPr="00961BC3" w:rsidRDefault="00CE49F1" w:rsidP="00CE49F1">
      <w:r w:rsidRPr="00961BC3">
        <w:t xml:space="preserve">Add the following section in section </w:t>
      </w:r>
      <w:r>
        <w:t>11.3</w:t>
      </w:r>
      <w:r w:rsidRPr="00961BC3">
        <w:t xml:space="preserve"> </w:t>
      </w:r>
      <w:r w:rsidRPr="006F60F6">
        <w:rPr>
          <w:i/>
          <w:iCs/>
        </w:rPr>
        <w:t>Regions and region annotations for an image item</w:t>
      </w:r>
      <w:r w:rsidRPr="00961BC3">
        <w:t xml:space="preserve"> </w:t>
      </w:r>
    </w:p>
    <w:p w14:paraId="6456DD3A" w14:textId="77777777" w:rsidR="00CE49F1" w:rsidRPr="008862A7" w:rsidRDefault="00CE49F1" w:rsidP="00CE49F1">
      <w:pPr>
        <w:pStyle w:val="Heading2"/>
        <w:numPr>
          <w:ilvl w:val="0"/>
          <w:numId w:val="0"/>
        </w:numPr>
      </w:pPr>
      <w:bookmarkStart w:id="215" w:name="_Toc173271720"/>
      <w:r>
        <w:t>11.3.4</w:t>
      </w:r>
      <w:r w:rsidRPr="008862A7">
        <w:t xml:space="preserve"> Region Entity Group</w:t>
      </w:r>
      <w:bookmarkEnd w:id="215"/>
    </w:p>
    <w:p w14:paraId="7371EDD5" w14:textId="77777777" w:rsidR="00CE49F1" w:rsidRPr="00961BC3" w:rsidRDefault="00CE49F1" w:rsidP="00CE49F1">
      <w:pPr>
        <w:pStyle w:val="Heading2"/>
        <w:numPr>
          <w:ilvl w:val="0"/>
          <w:numId w:val="0"/>
        </w:numPr>
        <w:ind w:left="576" w:hanging="576"/>
        <w:rPr>
          <w:lang w:val="en-GB"/>
        </w:rPr>
      </w:pPr>
      <w:bookmarkStart w:id="216" w:name="_Toc173271721"/>
      <w:r>
        <w:rPr>
          <w:lang w:val="en-GB"/>
        </w:rPr>
        <w:t>11.3.4.1</w:t>
      </w:r>
      <w:r w:rsidRPr="00961BC3">
        <w:rPr>
          <w:lang w:val="en-GB"/>
        </w:rPr>
        <w:t xml:space="preserve"> ‘</w:t>
      </w:r>
      <w:proofErr w:type="spellStart"/>
      <w:r w:rsidRPr="00961BC3">
        <w:rPr>
          <w:rFonts w:ascii="Consolas" w:hAnsi="Consolas"/>
          <w:lang w:val="en-GB"/>
        </w:rPr>
        <w:t>corg</w:t>
      </w:r>
      <w:proofErr w:type="spellEnd"/>
      <w:r w:rsidRPr="00961BC3">
        <w:rPr>
          <w:lang w:val="en-GB"/>
        </w:rPr>
        <w:t>’ Entity Group</w:t>
      </w:r>
      <w:bookmarkEnd w:id="216"/>
    </w:p>
    <w:p w14:paraId="74BDF691" w14:textId="77777777" w:rsidR="00CE49F1" w:rsidRPr="00961BC3" w:rsidRDefault="00CE49F1" w:rsidP="00CE49F1">
      <w:pPr>
        <w:rPr>
          <w:lang w:val="en-GB"/>
        </w:rPr>
      </w:pPr>
      <w:r w:rsidRPr="00961BC3">
        <w:rPr>
          <w:lang w:val="en-GB"/>
        </w:rPr>
        <w:t>A compound region entity group (</w:t>
      </w:r>
      <w:r w:rsidRPr="00961BC3">
        <w:rPr>
          <w:rStyle w:val="markedcontent"/>
          <w:rFonts w:ascii="Courier New" w:hAnsi="Courier New" w:cs="Courier New"/>
        </w:rPr>
        <w:t>'</w:t>
      </w:r>
      <w:r w:rsidRPr="00961BC3">
        <w:rPr>
          <w:rFonts w:ascii="Courier New" w:hAnsi="Courier New" w:cs="Courier New"/>
        </w:rPr>
        <w:t>corg</w:t>
      </w:r>
      <w:r w:rsidRPr="00961BC3">
        <w:rPr>
          <w:rStyle w:val="markedcontent"/>
          <w:rFonts w:ascii="Courier New" w:hAnsi="Courier New" w:cs="Courier New"/>
        </w:rPr>
        <w:t>'</w:t>
      </w:r>
      <w:r w:rsidRPr="00961BC3">
        <w:rPr>
          <w:lang w:val="en-GB"/>
        </w:rP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36A911FC" w14:textId="77777777" w:rsidR="00CE49F1" w:rsidRPr="00961BC3" w:rsidRDefault="00CE49F1" w:rsidP="00CE49F1">
      <w:pPr>
        <w:pStyle w:val="Note"/>
      </w:pPr>
      <w:r w:rsidRPr="00961BC3">
        <w:t>NOTE</w:t>
      </w:r>
      <w:r w:rsidRPr="00961BC3">
        <w:tab/>
      </w:r>
      <w:commentRangeStart w:id="217"/>
      <w:r w:rsidRPr="00961BC3">
        <w:t xml:space="preserve">For example, a compound region entity group can be used to associate a main region corresponding to a </w:t>
      </w:r>
      <w:r>
        <w:t>body</w:t>
      </w:r>
      <w:r w:rsidRPr="00961BC3">
        <w:t xml:space="preserve"> with regions corresponding to </w:t>
      </w:r>
      <w:r>
        <w:t xml:space="preserve">body parts (e.g., </w:t>
      </w:r>
      <w:r w:rsidRPr="00DD145B">
        <w:t>the head, legs or arms of the body</w:t>
      </w:r>
      <w:r>
        <w:t>)</w:t>
      </w:r>
      <w:r w:rsidRPr="00961BC3">
        <w:t xml:space="preserve"> to indicate that the </w:t>
      </w:r>
      <w:r>
        <w:t>body</w:t>
      </w:r>
      <w:r w:rsidRPr="00961BC3">
        <w:t xml:space="preserve"> is logically including the </w:t>
      </w:r>
      <w:r>
        <w:t>body parts</w:t>
      </w:r>
      <w:r w:rsidRPr="00961BC3">
        <w:t>.</w:t>
      </w:r>
      <w:commentRangeEnd w:id="217"/>
      <w:r>
        <w:rPr>
          <w:rStyle w:val="CommentReference"/>
          <w:lang w:val="fr-FR" w:eastAsia="fr-FR"/>
        </w:rPr>
        <w:commentReference w:id="217"/>
      </w:r>
    </w:p>
    <w:p w14:paraId="0F23CD63" w14:textId="77777777" w:rsidR="00CE49F1" w:rsidRPr="00961BC3" w:rsidRDefault="00CE49F1" w:rsidP="00CE49F1">
      <w:pPr>
        <w:rPr>
          <w:lang w:val="en-GB"/>
        </w:rPr>
      </w:pPr>
      <w:r w:rsidRPr="00961BC3">
        <w:rPr>
          <w:lang w:val="en-GB"/>
        </w:rPr>
        <w:t xml:space="preserve">The entities in a compound region entity group shall be region items. The number of entities in a compound region entity group shall be at least 2. The first </w:t>
      </w:r>
      <w:proofErr w:type="spellStart"/>
      <w:r w:rsidRPr="00961BC3">
        <w:rPr>
          <w:rFonts w:ascii="Courier New" w:hAnsi="Courier New" w:cs="Courier New"/>
          <w:lang w:val="en-GB"/>
        </w:rPr>
        <w:t>entity_id</w:t>
      </w:r>
      <w:proofErr w:type="spellEnd"/>
      <w:r w:rsidRPr="00961BC3">
        <w:rPr>
          <w:rFonts w:ascii="Courier New" w:hAnsi="Courier New" w:cs="Courier New"/>
          <w:lang w:val="en-GB"/>
        </w:rPr>
        <w:t xml:space="preserve"> </w:t>
      </w:r>
      <w:r w:rsidRPr="00961BC3">
        <w:rPr>
          <w:lang w:val="en-GB"/>
        </w:rPr>
        <w:t xml:space="preserve">value shall indicate the main region item. It indicates the region covering the main object that is logically including the objects covered by the regions described by the second and following </w:t>
      </w:r>
      <w:proofErr w:type="spellStart"/>
      <w:r w:rsidRPr="00961BC3">
        <w:rPr>
          <w:rFonts w:ascii="Courier New" w:hAnsi="Courier New" w:cs="Courier New"/>
          <w:lang w:val="en-GB"/>
        </w:rPr>
        <w:t>entity_id</w:t>
      </w:r>
      <w:r w:rsidRPr="00961BC3">
        <w:rPr>
          <w:lang w:val="en-GB"/>
        </w:rPr>
        <w:t>s</w:t>
      </w:r>
      <w:proofErr w:type="spellEnd"/>
      <w:r w:rsidRPr="00961BC3">
        <w:rPr>
          <w:lang w:val="en-GB"/>
        </w:rPr>
        <w:t>.</w:t>
      </w:r>
    </w:p>
    <w:p w14:paraId="6B8B0476" w14:textId="77777777" w:rsidR="00CE49F1" w:rsidRPr="00961BC3" w:rsidRDefault="00CE49F1" w:rsidP="00CE49F1">
      <w:pPr>
        <w:rPr>
          <w:lang w:val="en-GB"/>
        </w:rPr>
      </w:pPr>
      <w:r w:rsidRPr="00961BC3">
        <w:rPr>
          <w:lang w:val="en-GB"/>
        </w:rPr>
        <w:t xml:space="preserve">This inclusion relationship does not convey information at the geometry level. A main region signalled as including </w:t>
      </w:r>
      <w:proofErr w:type="gramStart"/>
      <w:r w:rsidRPr="00961BC3">
        <w:rPr>
          <w:lang w:val="en-GB"/>
        </w:rPr>
        <w:t>others</w:t>
      </w:r>
      <w:proofErr w:type="gramEnd"/>
      <w:r w:rsidRPr="00961BC3">
        <w:rPr>
          <w:lang w:val="en-GB"/>
        </w:rPr>
        <w:t xml:space="preserve"> regions by a compound entity group may or may not geometrically include the other regions.</w:t>
      </w:r>
    </w:p>
    <w:p w14:paraId="7AF9D88E" w14:textId="77777777" w:rsidR="00CE49F1" w:rsidRPr="00CE49F1" w:rsidRDefault="00CE49F1" w:rsidP="00EF61FD">
      <w:pPr>
        <w:rPr>
          <w:lang w:val="en-CA"/>
        </w:rPr>
      </w:pPr>
    </w:p>
    <w:p w14:paraId="18657CC2" w14:textId="332D65E7" w:rsidR="00C640A3" w:rsidRPr="00F45E55" w:rsidRDefault="00C640A3" w:rsidP="00C640A3">
      <w:pPr>
        <w:pStyle w:val="Heading1"/>
        <w:rPr>
          <w:lang w:val="en-CA"/>
        </w:rPr>
      </w:pPr>
      <w:bookmarkStart w:id="218" w:name="_Toc158289992"/>
      <w:bookmarkStart w:id="219" w:name="_Toc158289993"/>
      <w:bookmarkStart w:id="220" w:name="_Toc158289994"/>
      <w:bookmarkStart w:id="221" w:name="_Toc158289995"/>
      <w:bookmarkStart w:id="222" w:name="_Toc158289996"/>
      <w:bookmarkStart w:id="223" w:name="_Toc158289997"/>
      <w:bookmarkStart w:id="224" w:name="_Toc158289998"/>
      <w:bookmarkStart w:id="225" w:name="_Toc158290005"/>
      <w:bookmarkStart w:id="226" w:name="_Toc158290006"/>
      <w:bookmarkStart w:id="227" w:name="_Toc158290007"/>
      <w:bookmarkStart w:id="228" w:name="_Toc158290008"/>
      <w:bookmarkStart w:id="229" w:name="_Toc158290009"/>
      <w:bookmarkStart w:id="230" w:name="_Toc158290010"/>
      <w:bookmarkStart w:id="231" w:name="_Toc158290011"/>
      <w:bookmarkStart w:id="232" w:name="_Toc158290012"/>
      <w:bookmarkStart w:id="233" w:name="_Toc158290013"/>
      <w:bookmarkStart w:id="234" w:name="_Toc158290014"/>
      <w:bookmarkStart w:id="235" w:name="_Toc158290015"/>
      <w:bookmarkStart w:id="236" w:name="_Toc158290016"/>
      <w:bookmarkStart w:id="237" w:name="_Toc158290017"/>
      <w:bookmarkStart w:id="238" w:name="_Toc158290018"/>
      <w:bookmarkStart w:id="239" w:name="_Toc158290019"/>
      <w:bookmarkStart w:id="240" w:name="_Toc158290020"/>
      <w:bookmarkStart w:id="241" w:name="_Toc158290021"/>
      <w:bookmarkStart w:id="242" w:name="_Toc158290022"/>
      <w:bookmarkStart w:id="243" w:name="_Toc158290023"/>
      <w:bookmarkStart w:id="244" w:name="_Toc158290024"/>
      <w:bookmarkStart w:id="245" w:name="_Toc173271722"/>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F45E55">
        <w:rPr>
          <w:lang w:val="en-CA"/>
        </w:rPr>
        <w:t>Matrix-based transformation for image items</w:t>
      </w:r>
      <w:bookmarkEnd w:id="245"/>
    </w:p>
    <w:p w14:paraId="5D3C3E5D" w14:textId="77777777" w:rsidR="00C640A3" w:rsidRPr="00F45E55" w:rsidRDefault="00C640A3" w:rsidP="00C640A3">
      <w:pPr>
        <w:rPr>
          <w:i/>
          <w:lang w:val="en-CA"/>
        </w:rPr>
      </w:pPr>
      <w:r w:rsidRPr="00F45E55">
        <w:rPr>
          <w:i/>
          <w:highlight w:val="yellow"/>
          <w:lang w:val="en-CA"/>
        </w:rPr>
        <w:t>[[ Ed. (FD): MPEG#129: it was questioned:”</w:t>
      </w:r>
      <w:r w:rsidRPr="00F45E55">
        <w:rPr>
          <w:sz w:val="20"/>
          <w:szCs w:val="20"/>
          <w:highlight w:val="yellow"/>
          <w:lang w:val="en-CA"/>
        </w:rPr>
        <w:t xml:space="preserve"> Should we also add ‘matrix’ as an image derivation in the HEIF? “. It was warned that “We would need to be clear about the meaning of outputs that don’t have horizontal and vertical sides; if that’s overlaid, the meaning is clear, but what if it’s supposed to be displayed?”</w:t>
      </w:r>
      <w:r w:rsidRPr="00F45E55">
        <w:rPr>
          <w:i/>
          <w:highlight w:val="yellow"/>
          <w:lang w:val="en-CA"/>
        </w:rPr>
        <w:t>]]</w:t>
      </w:r>
      <w:r w:rsidRPr="00F45E55">
        <w:rPr>
          <w:i/>
          <w:lang w:val="en-CA"/>
        </w:rPr>
        <w:t xml:space="preserve"> </w:t>
      </w:r>
    </w:p>
    <w:p w14:paraId="3058501E" w14:textId="506AE447" w:rsidR="00C640A3" w:rsidRPr="00F45E55" w:rsidRDefault="00C640A3" w:rsidP="00C640A3">
      <w:pPr>
        <w:pStyle w:val="Heading1"/>
        <w:rPr>
          <w:lang w:val="en-CA"/>
        </w:rPr>
      </w:pPr>
      <w:bookmarkStart w:id="246" w:name="_Toc173271723"/>
      <w:r w:rsidRPr="00F45E55">
        <w:rPr>
          <w:lang w:val="en-CA"/>
        </w:rPr>
        <w:t>Signaling for pre-derived coded image items</w:t>
      </w:r>
      <w:bookmarkEnd w:id="246"/>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247" w:name="_Toc519868514"/>
      <w:proofErr w:type="gramStart"/>
      <w:r w:rsidRPr="00F45E55">
        <w:rPr>
          <w:b/>
          <w:lang w:val="en-CA"/>
        </w:rPr>
        <w:t>Pre-derived</w:t>
      </w:r>
      <w:proofErr w:type="gramEnd"/>
      <w:r w:rsidRPr="00F45E55">
        <w:rPr>
          <w:b/>
          <w:lang w:val="en-CA"/>
        </w:rPr>
        <w:t xml:space="preserve"> coded images</w:t>
      </w:r>
      <w:bookmarkEnd w:id="247"/>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proofErr w:type="spellStart"/>
      <w:r w:rsidRPr="00F45E55">
        <w:rPr>
          <w:rFonts w:ascii="Courier" w:hAnsi="Courier"/>
          <w:highlight w:val="cyan"/>
          <w:lang w:val="en-CA"/>
        </w:rPr>
        <w:t>SingleItemTypeReferenceBoxLarge</w:t>
      </w:r>
      <w:proofErr w:type="spellEnd"/>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lastRenderedPageBreak/>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248" w:name="_Toc173271724"/>
      <w:r w:rsidRPr="00F45E55">
        <w:rPr>
          <w:lang w:val="en-CA"/>
        </w:rPr>
        <w:t xml:space="preserve">On MPEG/JPEG file embedding (MPEG#141, </w:t>
      </w:r>
      <w:hyperlink r:id="rId23" w:history="1">
        <w:r w:rsidRPr="00F45E55">
          <w:rPr>
            <w:rStyle w:val="Hyperlink"/>
            <w:lang w:val="en-CA"/>
          </w:rPr>
          <w:t>Issue#87</w:t>
        </w:r>
      </w:hyperlink>
      <w:r w:rsidRPr="00F45E55">
        <w:rPr>
          <w:lang w:val="en-CA"/>
        </w:rPr>
        <w:t>)</w:t>
      </w:r>
      <w:bookmarkEnd w:id="248"/>
    </w:p>
    <w:p w14:paraId="4CCA74AE" w14:textId="539AC66B" w:rsidR="00C640A3" w:rsidRPr="00F45E55" w:rsidRDefault="0074323A" w:rsidP="0074323A">
      <w:pPr>
        <w:pStyle w:val="Heading2"/>
        <w:rPr>
          <w:lang w:val="en-CA"/>
        </w:rPr>
      </w:pPr>
      <w:bookmarkStart w:id="249" w:name="_Toc173271725"/>
      <w:r w:rsidRPr="00F45E55">
        <w:rPr>
          <w:lang w:val="en-CA"/>
        </w:rPr>
        <w:t>Discussion</w:t>
      </w:r>
      <w:bookmarkEnd w:id="249"/>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24"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250" w:name="_Ref126240931"/>
      <w:bookmarkStart w:id="251" w:name="_Toc173271726"/>
      <w:r w:rsidRPr="00F45E55">
        <w:rPr>
          <w:lang w:val="en-CA"/>
        </w:rPr>
        <w:t>Initial text proposal</w:t>
      </w:r>
      <w:bookmarkEnd w:id="250"/>
      <w:bookmarkEnd w:id="251"/>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b/>
          <w:lang w:val="en-CA"/>
        </w:rPr>
      </w:pPr>
      <w:r w:rsidRPr="00F45E55">
        <w:rPr>
          <w:b/>
          <w:lang w:val="en-CA"/>
        </w:rPr>
        <w:t>6.8</w:t>
      </w:r>
      <w:r w:rsidRPr="00F45E55">
        <w:rPr>
          <w:b/>
          <w:lang w:val="en-CA"/>
        </w:rPr>
        <w:tab/>
        <w:t>UUID value for embedded ISO base media files</w:t>
      </w:r>
    </w:p>
    <w:p w14:paraId="0577ABF1" w14:textId="77777777" w:rsidR="0074323A" w:rsidRPr="00F45E55" w:rsidRDefault="0074323A" w:rsidP="0074323A">
      <w:pPr>
        <w:rPr>
          <w:lang w:val="en-CA"/>
        </w:rPr>
      </w:pPr>
      <w:r w:rsidRPr="00F45E55">
        <w:rPr>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3D5225B1" w14:textId="77777777" w:rsidR="00074347" w:rsidRPr="00F45E55" w:rsidRDefault="00074347" w:rsidP="002677C4">
      <w:pPr>
        <w:pStyle w:val="fields0"/>
      </w:pPr>
      <w:bookmarkStart w:id="252" w:name="_Toc149738561"/>
      <w:bookmarkStart w:id="253" w:name="_Toc149852160"/>
      <w:bookmarkStart w:id="254" w:name="_Toc149738562"/>
      <w:bookmarkStart w:id="255" w:name="_Toc149852161"/>
      <w:bookmarkStart w:id="256" w:name="_Toc149738563"/>
      <w:bookmarkStart w:id="257" w:name="_Toc149852162"/>
      <w:bookmarkStart w:id="258" w:name="_Toc149738564"/>
      <w:bookmarkStart w:id="259" w:name="_Toc149852163"/>
      <w:bookmarkStart w:id="260" w:name="_Toc149738565"/>
      <w:bookmarkStart w:id="261" w:name="_Toc149852164"/>
      <w:bookmarkStart w:id="262" w:name="_Toc149738566"/>
      <w:bookmarkStart w:id="263" w:name="_Toc149852165"/>
      <w:bookmarkStart w:id="264" w:name="_Toc149738567"/>
      <w:bookmarkStart w:id="265" w:name="_Toc149852166"/>
      <w:bookmarkStart w:id="266" w:name="_Toc149738568"/>
      <w:bookmarkStart w:id="267" w:name="_Toc149852167"/>
      <w:bookmarkStart w:id="268" w:name="_Toc149738569"/>
      <w:bookmarkStart w:id="269" w:name="_Toc149852168"/>
      <w:bookmarkStart w:id="270" w:name="_Toc149738570"/>
      <w:bookmarkStart w:id="271" w:name="_Toc149852169"/>
      <w:bookmarkStart w:id="272" w:name="_Toc149738571"/>
      <w:bookmarkStart w:id="273" w:name="_Toc149852170"/>
      <w:bookmarkStart w:id="274" w:name="_Toc149738572"/>
      <w:bookmarkStart w:id="275" w:name="_Toc149852171"/>
      <w:bookmarkStart w:id="276" w:name="_Toc149738573"/>
      <w:bookmarkStart w:id="277" w:name="_Toc149852172"/>
      <w:bookmarkStart w:id="278" w:name="_Toc149738574"/>
      <w:bookmarkStart w:id="279" w:name="_Toc149852173"/>
      <w:bookmarkStart w:id="280" w:name="_Toc149738575"/>
      <w:bookmarkStart w:id="281" w:name="_Toc149852174"/>
      <w:bookmarkStart w:id="282" w:name="_Toc149738576"/>
      <w:bookmarkStart w:id="283" w:name="_Toc149852175"/>
      <w:bookmarkStart w:id="284" w:name="_Toc149738577"/>
      <w:bookmarkStart w:id="285" w:name="_Toc149852176"/>
      <w:bookmarkStart w:id="286" w:name="_Toc142008494"/>
      <w:bookmarkStart w:id="287" w:name="_Toc142011525"/>
      <w:bookmarkStart w:id="288" w:name="_Toc142013240"/>
      <w:bookmarkStart w:id="289" w:name="_Toc142013298"/>
      <w:bookmarkStart w:id="290" w:name="_Toc142008495"/>
      <w:bookmarkStart w:id="291" w:name="_Toc142011526"/>
      <w:bookmarkStart w:id="292" w:name="_Toc142013241"/>
      <w:bookmarkStart w:id="293" w:name="_Toc142013299"/>
      <w:bookmarkStart w:id="294" w:name="_Toc142008496"/>
      <w:bookmarkStart w:id="295" w:name="_Toc142011527"/>
      <w:bookmarkStart w:id="296" w:name="_Toc142013242"/>
      <w:bookmarkStart w:id="297" w:name="_Toc142013300"/>
      <w:bookmarkStart w:id="298" w:name="_Toc142008497"/>
      <w:bookmarkStart w:id="299" w:name="_Toc142011528"/>
      <w:bookmarkStart w:id="300" w:name="_Toc142013243"/>
      <w:bookmarkStart w:id="301" w:name="_Toc142013301"/>
      <w:bookmarkStart w:id="302" w:name="_Toc142008498"/>
      <w:bookmarkStart w:id="303" w:name="_Toc142011529"/>
      <w:bookmarkStart w:id="304" w:name="_Toc142013244"/>
      <w:bookmarkStart w:id="305" w:name="_Toc142013302"/>
      <w:bookmarkStart w:id="306" w:name="_Toc142008499"/>
      <w:bookmarkStart w:id="307" w:name="_Toc142011530"/>
      <w:bookmarkStart w:id="308" w:name="_Toc142013245"/>
      <w:bookmarkStart w:id="309" w:name="_Toc142013303"/>
      <w:bookmarkStart w:id="310" w:name="_Toc142008500"/>
      <w:bookmarkStart w:id="311" w:name="_Toc142011531"/>
      <w:bookmarkStart w:id="312" w:name="_Toc142013246"/>
      <w:bookmarkStart w:id="313" w:name="_Toc142013304"/>
      <w:bookmarkStart w:id="314" w:name="_Toc142008501"/>
      <w:bookmarkStart w:id="315" w:name="_Toc142011532"/>
      <w:bookmarkStart w:id="316" w:name="_Toc142013247"/>
      <w:bookmarkStart w:id="317" w:name="_Toc142013305"/>
      <w:bookmarkStart w:id="318" w:name="_Toc142008502"/>
      <w:bookmarkStart w:id="319" w:name="_Toc142011533"/>
      <w:bookmarkStart w:id="320" w:name="_Toc142013248"/>
      <w:bookmarkStart w:id="321" w:name="_Toc142013306"/>
      <w:bookmarkStart w:id="322" w:name="_Toc149738578"/>
      <w:bookmarkStart w:id="323" w:name="_Toc149852177"/>
      <w:bookmarkStart w:id="324" w:name="_Toc149738579"/>
      <w:bookmarkStart w:id="325" w:name="_Toc149852178"/>
      <w:bookmarkStart w:id="326" w:name="_Toc149738580"/>
      <w:bookmarkStart w:id="327" w:name="_Toc149852179"/>
      <w:bookmarkStart w:id="328" w:name="_Toc149738581"/>
      <w:bookmarkStart w:id="329" w:name="_Toc149852180"/>
      <w:bookmarkStart w:id="330" w:name="_Toc149738582"/>
      <w:bookmarkStart w:id="331" w:name="_Toc149852181"/>
      <w:bookmarkStart w:id="332" w:name="_Toc149738583"/>
      <w:bookmarkStart w:id="333" w:name="_Toc149852182"/>
      <w:bookmarkStart w:id="334" w:name="_Toc149738584"/>
      <w:bookmarkStart w:id="335" w:name="_Toc149852183"/>
      <w:bookmarkStart w:id="336" w:name="_Toc149738585"/>
      <w:bookmarkStart w:id="337" w:name="_Toc149852184"/>
      <w:bookmarkStart w:id="338" w:name="_Toc149738586"/>
      <w:bookmarkStart w:id="339" w:name="_Toc149852185"/>
      <w:bookmarkStart w:id="340" w:name="_Toc149738587"/>
      <w:bookmarkStart w:id="341" w:name="_Toc149852186"/>
      <w:bookmarkStart w:id="342" w:name="_Toc149738588"/>
      <w:bookmarkStart w:id="343" w:name="_Toc149852187"/>
      <w:bookmarkStart w:id="344" w:name="_Toc149738589"/>
      <w:bookmarkStart w:id="345" w:name="_Toc149852188"/>
      <w:bookmarkStart w:id="346" w:name="_Toc149738590"/>
      <w:bookmarkStart w:id="347" w:name="_Toc149852189"/>
      <w:bookmarkStart w:id="348" w:name="_Toc149738591"/>
      <w:bookmarkStart w:id="349" w:name="_Toc149852190"/>
      <w:bookmarkStart w:id="350" w:name="_Toc149738592"/>
      <w:bookmarkStart w:id="351" w:name="_Toc149852191"/>
      <w:bookmarkStart w:id="352" w:name="_Toc149738593"/>
      <w:bookmarkStart w:id="353" w:name="_Toc149852192"/>
      <w:bookmarkStart w:id="354" w:name="_Toc149738594"/>
      <w:bookmarkStart w:id="355" w:name="_Toc149852193"/>
      <w:bookmarkStart w:id="356" w:name="_Toc149738595"/>
      <w:bookmarkStart w:id="357" w:name="_Toc149852194"/>
      <w:bookmarkStart w:id="358" w:name="_Toc149738596"/>
      <w:bookmarkStart w:id="359" w:name="_Toc149852195"/>
      <w:bookmarkStart w:id="360" w:name="_Toc149738597"/>
      <w:bookmarkStart w:id="361" w:name="_Toc149852196"/>
      <w:bookmarkStart w:id="362" w:name="_Toc149738598"/>
      <w:bookmarkStart w:id="363" w:name="_Toc149852197"/>
      <w:bookmarkStart w:id="364" w:name="_Toc149738599"/>
      <w:bookmarkStart w:id="365" w:name="_Toc149852198"/>
      <w:bookmarkStart w:id="366" w:name="_Toc149738600"/>
      <w:bookmarkStart w:id="367" w:name="_Toc149852199"/>
      <w:bookmarkStart w:id="368" w:name="_Toc149738601"/>
      <w:bookmarkStart w:id="369" w:name="_Toc149852200"/>
      <w:bookmarkStart w:id="370" w:name="_Toc149738602"/>
      <w:bookmarkStart w:id="371" w:name="_Toc149852201"/>
      <w:bookmarkStart w:id="372" w:name="_Toc149738603"/>
      <w:bookmarkStart w:id="373" w:name="_Toc149852202"/>
      <w:bookmarkStart w:id="374" w:name="_Toc149738604"/>
      <w:bookmarkStart w:id="375" w:name="_Toc149852203"/>
      <w:bookmarkStart w:id="376" w:name="_Toc149738605"/>
      <w:bookmarkStart w:id="377" w:name="_Toc149852204"/>
      <w:bookmarkStart w:id="378" w:name="_Toc149738606"/>
      <w:bookmarkStart w:id="379" w:name="_Toc149852205"/>
      <w:bookmarkStart w:id="380" w:name="_Toc149738607"/>
      <w:bookmarkStart w:id="381" w:name="_Toc149852206"/>
      <w:bookmarkStart w:id="382" w:name="_Toc149738608"/>
      <w:bookmarkStart w:id="383" w:name="_Toc149852207"/>
      <w:bookmarkStart w:id="384" w:name="_Toc149738609"/>
      <w:bookmarkStart w:id="385" w:name="_Toc149852208"/>
      <w:bookmarkStart w:id="386" w:name="_Toc149738610"/>
      <w:bookmarkStart w:id="387" w:name="_Toc149852209"/>
      <w:bookmarkStart w:id="388" w:name="_Toc149738611"/>
      <w:bookmarkStart w:id="389" w:name="_Toc149852210"/>
      <w:bookmarkStart w:id="390" w:name="_Toc149738612"/>
      <w:bookmarkStart w:id="391" w:name="_Toc149852211"/>
      <w:bookmarkStart w:id="392" w:name="_Toc149738613"/>
      <w:bookmarkStart w:id="393" w:name="_Toc149852212"/>
      <w:bookmarkStart w:id="394" w:name="_Toc149738614"/>
      <w:bookmarkStart w:id="395" w:name="_Toc149852213"/>
      <w:bookmarkStart w:id="396" w:name="_Toc149738615"/>
      <w:bookmarkStart w:id="397" w:name="_Toc149852214"/>
      <w:bookmarkStart w:id="398" w:name="_Toc149738616"/>
      <w:bookmarkStart w:id="399" w:name="_Toc149852215"/>
      <w:bookmarkStart w:id="400" w:name="_Toc149738617"/>
      <w:bookmarkStart w:id="401" w:name="_Toc149852216"/>
      <w:bookmarkStart w:id="402" w:name="_Toc149738618"/>
      <w:bookmarkStart w:id="403" w:name="_Toc149852217"/>
      <w:bookmarkStart w:id="404" w:name="_Toc149738619"/>
      <w:bookmarkStart w:id="405" w:name="_Toc149852218"/>
      <w:bookmarkStart w:id="406" w:name="_Toc149738620"/>
      <w:bookmarkStart w:id="407" w:name="_Toc149852219"/>
      <w:bookmarkStart w:id="408" w:name="_Toc149738621"/>
      <w:bookmarkStart w:id="409" w:name="_Toc149852220"/>
      <w:bookmarkStart w:id="410" w:name="_Toc149738622"/>
      <w:bookmarkStart w:id="411" w:name="_Toc149852221"/>
      <w:bookmarkStart w:id="412" w:name="_Toc149738623"/>
      <w:bookmarkStart w:id="413" w:name="_Toc149852222"/>
      <w:bookmarkStart w:id="414" w:name="_Toc149738624"/>
      <w:bookmarkStart w:id="415" w:name="_Toc149852223"/>
      <w:bookmarkStart w:id="416" w:name="_Toc149738625"/>
      <w:bookmarkStart w:id="417" w:name="_Toc149852224"/>
      <w:bookmarkStart w:id="418" w:name="_Toc149738626"/>
      <w:bookmarkStart w:id="419" w:name="_Toc149852225"/>
      <w:bookmarkStart w:id="420" w:name="_Toc149738627"/>
      <w:bookmarkStart w:id="421" w:name="_Toc149852226"/>
      <w:bookmarkStart w:id="422" w:name="_Toc149738628"/>
      <w:bookmarkStart w:id="423" w:name="_Toc149852227"/>
      <w:bookmarkStart w:id="424" w:name="_Toc149738629"/>
      <w:bookmarkStart w:id="425" w:name="_Toc149852228"/>
      <w:bookmarkStart w:id="426" w:name="_Toc149738630"/>
      <w:bookmarkStart w:id="427" w:name="_Toc149852229"/>
      <w:bookmarkStart w:id="428" w:name="_Toc149738631"/>
      <w:bookmarkStart w:id="429" w:name="_Toc149852230"/>
      <w:bookmarkStart w:id="430" w:name="_Toc149738632"/>
      <w:bookmarkStart w:id="431" w:name="_Toc149852231"/>
      <w:bookmarkStart w:id="432" w:name="_Toc149738633"/>
      <w:bookmarkStart w:id="433" w:name="_Toc149852232"/>
      <w:bookmarkStart w:id="434" w:name="_Toc149738634"/>
      <w:bookmarkStart w:id="435" w:name="_Toc149852233"/>
      <w:bookmarkStart w:id="436" w:name="_Toc149738635"/>
      <w:bookmarkStart w:id="437" w:name="_Toc149852234"/>
      <w:bookmarkStart w:id="438" w:name="_Toc149738636"/>
      <w:bookmarkStart w:id="439" w:name="_Toc149852235"/>
      <w:bookmarkStart w:id="440" w:name="_Toc149738637"/>
      <w:bookmarkStart w:id="441" w:name="_Toc149852236"/>
      <w:bookmarkStart w:id="442" w:name="_Toc149738638"/>
      <w:bookmarkStart w:id="443" w:name="_Toc149852237"/>
      <w:bookmarkStart w:id="444" w:name="_Toc149738639"/>
      <w:bookmarkStart w:id="445" w:name="_Toc149852238"/>
      <w:bookmarkStart w:id="446" w:name="_Toc149738640"/>
      <w:bookmarkStart w:id="447" w:name="_Toc149852239"/>
      <w:bookmarkStart w:id="448" w:name="_Toc149738641"/>
      <w:bookmarkStart w:id="449" w:name="_Toc149852240"/>
      <w:bookmarkStart w:id="450" w:name="_Toc149738642"/>
      <w:bookmarkStart w:id="451" w:name="_Toc149852241"/>
      <w:bookmarkStart w:id="452" w:name="_Toc149738643"/>
      <w:bookmarkStart w:id="453" w:name="_Toc149852242"/>
      <w:bookmarkStart w:id="454" w:name="_Toc149738644"/>
      <w:bookmarkStart w:id="455" w:name="_Toc149852243"/>
      <w:bookmarkStart w:id="456" w:name="_Toc149738645"/>
      <w:bookmarkStart w:id="457" w:name="_Toc149852244"/>
      <w:bookmarkStart w:id="458" w:name="_Toc149738646"/>
      <w:bookmarkStart w:id="459" w:name="_Toc149852245"/>
      <w:bookmarkStart w:id="460" w:name="_Toc149738647"/>
      <w:bookmarkStart w:id="461" w:name="_Toc149852246"/>
      <w:bookmarkStart w:id="462" w:name="_Toc149738648"/>
      <w:bookmarkStart w:id="463" w:name="_Toc149852247"/>
      <w:bookmarkStart w:id="464" w:name="_Toc142011537"/>
      <w:bookmarkStart w:id="465" w:name="_Toc142013252"/>
      <w:bookmarkStart w:id="466" w:name="_Toc142013310"/>
      <w:bookmarkStart w:id="467" w:name="_Toc142011538"/>
      <w:bookmarkStart w:id="468" w:name="_Toc142013253"/>
      <w:bookmarkStart w:id="469" w:name="_Toc142013311"/>
      <w:bookmarkStart w:id="470" w:name="_Toc142011539"/>
      <w:bookmarkStart w:id="471" w:name="_Toc142013254"/>
      <w:bookmarkStart w:id="472" w:name="_Toc142013312"/>
      <w:bookmarkStart w:id="473" w:name="_Toc149655396"/>
      <w:bookmarkStart w:id="474" w:name="_Toc149738654"/>
      <w:bookmarkStart w:id="475" w:name="_Toc149852253"/>
      <w:bookmarkStart w:id="476" w:name="PasteStart"/>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7D8B6B8A" w14:textId="76440246" w:rsidR="00074347" w:rsidRPr="00F45E55" w:rsidRDefault="00074347" w:rsidP="00C637B2">
      <w:pPr>
        <w:pStyle w:val="Heading1"/>
        <w:rPr>
          <w:lang w:val="en-CA"/>
        </w:rPr>
      </w:pPr>
      <w:bookmarkStart w:id="477" w:name="_Toc173271727"/>
      <w:r w:rsidRPr="00F45E55">
        <w:rPr>
          <w:lang w:val="en-CA"/>
        </w:rPr>
        <w:t xml:space="preserve">Disparity adjustment property for frame-packed stereo pair (MPEG #144, issue </w:t>
      </w:r>
      <w:hyperlink r:id="rId25" w:history="1">
        <w:r w:rsidRPr="00F45E55">
          <w:rPr>
            <w:rStyle w:val="Hyperlink"/>
            <w:lang w:val="en-CA"/>
          </w:rPr>
          <w:t>#111</w:t>
        </w:r>
      </w:hyperlink>
      <w:r w:rsidRPr="00F45E55">
        <w:rPr>
          <w:lang w:val="en-CA"/>
        </w:rPr>
        <w:t>)</w:t>
      </w:r>
      <w:bookmarkEnd w:id="477"/>
    </w:p>
    <w:p w14:paraId="1FD3F235" w14:textId="295BA143" w:rsidR="00074347" w:rsidRPr="00F45E55" w:rsidRDefault="00074347" w:rsidP="00074347">
      <w:pPr>
        <w:rPr>
          <w:lang w:val="en-CA"/>
        </w:rPr>
      </w:pPr>
      <w:r w:rsidRPr="00F45E55">
        <w:rPr>
          <w:lang w:val="en-CA"/>
        </w:rPr>
        <w:t>During MPEG #144, a new item property that describes disparity adjustment for a stereo pair entity group was proposed. This property was accepted into the (new) working draft for 3</w:t>
      </w:r>
      <w:r w:rsidRPr="00F45E55">
        <w:rPr>
          <w:vertAlign w:val="superscript"/>
          <w:lang w:val="en-CA"/>
        </w:rPr>
        <w:t>rd</w:t>
      </w:r>
      <w:r w:rsidRPr="00F45E55">
        <w:rPr>
          <w:lang w:val="en-CA"/>
        </w:rPr>
        <w:t xml:space="preserve"> edition amendment 2. During the discussion, it was mentioned that this property would also be useful for a frame-packed stereo pair as described by OMAF and that the concept of frame-packed stereo pair items should potentially be moved from OMAF to HEIF.</w:t>
      </w:r>
    </w:p>
    <w:p w14:paraId="14C901DF" w14:textId="6F162F08" w:rsidR="00074347" w:rsidRPr="00F45E55" w:rsidRDefault="00074347" w:rsidP="00074347">
      <w:pPr>
        <w:rPr>
          <w:lang w:val="en-CA"/>
        </w:rPr>
      </w:pPr>
      <w:r w:rsidRPr="00F45E55">
        <w:rPr>
          <w:lang w:val="en-CA"/>
        </w:rPr>
        <w:lastRenderedPageBreak/>
        <w:t xml:space="preserve">One objection was raised on this that the current </w:t>
      </w:r>
      <w:proofErr w:type="spellStart"/>
      <w:r w:rsidRPr="00F45E55">
        <w:rPr>
          <w:lang w:val="en-CA"/>
        </w:rPr>
        <w:t>StereoVideoBox</w:t>
      </w:r>
      <w:proofErr w:type="spellEnd"/>
      <w:r w:rsidRPr="00F45E55">
        <w:rPr>
          <w:lang w:val="en-CA"/>
        </w:rPr>
        <w:t xml:space="preserve"> in OMAF is overly complicated and a bit wasteful and that rather than simply migrate it from OMAF it might be better to define a new dedicated box.</w:t>
      </w:r>
    </w:p>
    <w:p w14:paraId="7F45637D" w14:textId="77777777" w:rsidR="00970214" w:rsidRDefault="00970214" w:rsidP="00CE49F1">
      <w:pPr>
        <w:rPr>
          <w:b/>
          <w:bCs/>
          <w:sz w:val="26"/>
          <w:lang w:val="en-CA"/>
        </w:rPr>
      </w:pPr>
      <w:bookmarkStart w:id="478" w:name="_Toc149852258"/>
      <w:bookmarkStart w:id="479" w:name="_Toc149852259"/>
      <w:bookmarkStart w:id="480" w:name="_Toc142013265"/>
      <w:bookmarkStart w:id="481" w:name="_Toc142013323"/>
      <w:bookmarkEnd w:id="478"/>
      <w:bookmarkEnd w:id="479"/>
      <w:bookmarkEnd w:id="480"/>
      <w:bookmarkEnd w:id="481"/>
    </w:p>
    <w:p w14:paraId="6A3FB58A" w14:textId="74CB6CAC" w:rsidR="00CE49F1" w:rsidRPr="009828B1" w:rsidRDefault="001B0850" w:rsidP="002677C4">
      <w:pPr>
        <w:pStyle w:val="Heading1"/>
        <w:rPr>
          <w:lang w:val="en-CA"/>
        </w:rPr>
      </w:pPr>
      <w:bookmarkStart w:id="482" w:name="_Toc173271728"/>
      <w:proofErr w:type="spellStart"/>
      <w:r>
        <w:rPr>
          <w:lang w:val="en-CA"/>
        </w:rPr>
        <w:t>SlimHEIF</w:t>
      </w:r>
      <w:proofErr w:type="spellEnd"/>
      <w:r>
        <w:rPr>
          <w:lang w:val="en-CA"/>
        </w:rPr>
        <w:t xml:space="preserve"> design with Compressed </w:t>
      </w:r>
      <w:proofErr w:type="spellStart"/>
      <w:r>
        <w:rPr>
          <w:lang w:val="en-CA"/>
        </w:rPr>
        <w:t>MetaBox</w:t>
      </w:r>
      <w:proofErr w:type="spellEnd"/>
      <w:r w:rsidR="00970214" w:rsidRPr="00970214">
        <w:rPr>
          <w:lang w:val="en-CA"/>
        </w:rPr>
        <w:t xml:space="preserve"> </w:t>
      </w:r>
      <w:r>
        <w:rPr>
          <w:lang w:val="en-CA"/>
        </w:rPr>
        <w:t xml:space="preserve">(MPEG #146, issue </w:t>
      </w:r>
      <w:hyperlink r:id="rId26" w:history="1">
        <w:r w:rsidR="007D5E51">
          <w:rPr>
            <w:rStyle w:val="Hyperlink"/>
            <w:lang w:val="en-CA"/>
          </w:rPr>
          <w:t>#151</w:t>
        </w:r>
      </w:hyperlink>
      <w:r w:rsidR="007D5E51" w:rsidRPr="00F45E55">
        <w:rPr>
          <w:lang w:val="en-CA"/>
        </w:rPr>
        <w:t>)</w:t>
      </w:r>
      <w:r>
        <w:rPr>
          <w:lang w:val="en-CA"/>
        </w:rPr>
        <w:t>)</w:t>
      </w:r>
      <w:bookmarkEnd w:id="482"/>
    </w:p>
    <w:p w14:paraId="5A61E21C" w14:textId="69E20106" w:rsidR="00970214" w:rsidRPr="005B217D" w:rsidRDefault="00970214" w:rsidP="002677C4">
      <w:pPr>
        <w:pStyle w:val="Heading2"/>
        <w:rPr>
          <w:lang w:val="en-CA"/>
        </w:rPr>
      </w:pPr>
      <w:bookmarkStart w:id="483" w:name="_Toc173271729"/>
      <w:r w:rsidRPr="005B217D">
        <w:rPr>
          <w:lang w:val="en-CA"/>
        </w:rPr>
        <w:t>Abstract</w:t>
      </w:r>
      <w:bookmarkEnd w:id="483"/>
    </w:p>
    <w:p w14:paraId="782C4028" w14:textId="47755D56" w:rsidR="00970214" w:rsidRDefault="00156BD0" w:rsidP="00970214">
      <w:pPr>
        <w:rPr>
          <w:lang w:val="en-CA"/>
        </w:rPr>
      </w:pPr>
      <w:r>
        <w:rPr>
          <w:lang w:val="en-CA"/>
        </w:rPr>
        <w:t xml:space="preserve">During MPEG #146 </w:t>
      </w:r>
      <w:r w:rsidR="00970214">
        <w:rPr>
          <w:lang w:val="en-CA"/>
        </w:rPr>
        <w:t xml:space="preserve">the compression of </w:t>
      </w:r>
      <w:proofErr w:type="spellStart"/>
      <w:r w:rsidR="00970214">
        <w:rPr>
          <w:lang w:val="en-CA"/>
        </w:rPr>
        <w:t>MetaBox</w:t>
      </w:r>
      <w:proofErr w:type="spellEnd"/>
      <w:r w:rsidR="00970214">
        <w:rPr>
          <w:lang w:val="en-CA"/>
        </w:rPr>
        <w:t xml:space="preserve"> with the deflate algorithm for the </w:t>
      </w:r>
      <w:proofErr w:type="spellStart"/>
      <w:r w:rsidR="00970214">
        <w:rPr>
          <w:lang w:val="en-CA"/>
        </w:rPr>
        <w:t>slimHEIF</w:t>
      </w:r>
      <w:proofErr w:type="spellEnd"/>
      <w:r w:rsidR="00970214">
        <w:rPr>
          <w:lang w:val="en-CA"/>
        </w:rPr>
        <w:t xml:space="preserve"> design</w:t>
      </w:r>
      <w:r>
        <w:rPr>
          <w:lang w:val="en-CA"/>
        </w:rPr>
        <w:t xml:space="preserve"> was proposed</w:t>
      </w:r>
      <w:r w:rsidR="00970214">
        <w:rPr>
          <w:lang w:val="en-CA"/>
        </w:rPr>
        <w:t xml:space="preserve">. More than 250 HEIF files for different HEIF </w:t>
      </w:r>
      <w:proofErr w:type="spellStart"/>
      <w:r w:rsidR="00970214">
        <w:rPr>
          <w:lang w:val="en-CA"/>
        </w:rPr>
        <w:t>usecases</w:t>
      </w:r>
      <w:proofErr w:type="spellEnd"/>
      <w:r w:rsidR="00970214">
        <w:rPr>
          <w:lang w:val="en-CA"/>
        </w:rPr>
        <w:t xml:space="preserve"> were compressed, resulting into an average compressed </w:t>
      </w:r>
      <w:proofErr w:type="spellStart"/>
      <w:r w:rsidR="00970214">
        <w:rPr>
          <w:lang w:val="en-CA"/>
        </w:rPr>
        <w:t>MetaBox</w:t>
      </w:r>
      <w:proofErr w:type="spellEnd"/>
      <w:r w:rsidR="00970214">
        <w:rPr>
          <w:lang w:val="en-CA"/>
        </w:rPr>
        <w:t xml:space="preserve"> size of approximately 213 bytes.</w:t>
      </w:r>
    </w:p>
    <w:p w14:paraId="54A645A0" w14:textId="17F59BC5" w:rsidR="00970214" w:rsidRPr="005B217D" w:rsidRDefault="00156BD0" w:rsidP="002677C4">
      <w:pPr>
        <w:pStyle w:val="Heading2"/>
        <w:rPr>
          <w:lang w:val="en-CA"/>
        </w:rPr>
      </w:pPr>
      <w:bookmarkStart w:id="484" w:name="_Toc173271730"/>
      <w:r>
        <w:rPr>
          <w:lang w:val="en-CA"/>
        </w:rPr>
        <w:t>Proposal</w:t>
      </w:r>
      <w:bookmarkEnd w:id="484"/>
    </w:p>
    <w:p w14:paraId="09C9F826" w14:textId="77777777" w:rsidR="00970214" w:rsidRDefault="00970214" w:rsidP="00970214">
      <w:pPr>
        <w:rPr>
          <w:lang w:val="en-CA"/>
        </w:rPr>
      </w:pPr>
      <w:r>
        <w:rPr>
          <w:lang w:val="en-CA"/>
        </w:rPr>
        <w:t xml:space="preserve">ISO/IEC 14496-12 supports compression of top-level boxes in subclause 8.19. The processing model when using compression of a top-level box is also well established. </w:t>
      </w:r>
    </w:p>
    <w:p w14:paraId="2441884C" w14:textId="77777777" w:rsidR="00970214" w:rsidRDefault="00970214" w:rsidP="00970214">
      <w:pPr>
        <w:rPr>
          <w:lang w:val="en-CA"/>
        </w:rPr>
      </w:pPr>
      <w:r>
        <w:rPr>
          <w:lang w:val="en-CA"/>
        </w:rPr>
        <w:t xml:space="preserve">On of the requirement of </w:t>
      </w:r>
      <w:proofErr w:type="spellStart"/>
      <w:r>
        <w:rPr>
          <w:lang w:val="en-CA"/>
        </w:rPr>
        <w:t>SlimHEIF</w:t>
      </w:r>
      <w:proofErr w:type="spellEnd"/>
      <w:r>
        <w:rPr>
          <w:lang w:val="en-CA"/>
        </w:rPr>
        <w:t xml:space="preserve"> design has been to reduce the overhead of HEIF file headers. </w:t>
      </w:r>
    </w:p>
    <w:p w14:paraId="011691D2" w14:textId="07974559" w:rsidR="00970214" w:rsidRDefault="00970214" w:rsidP="00970214">
      <w:pPr>
        <w:rPr>
          <w:lang w:val="en-CA"/>
        </w:rPr>
      </w:pPr>
      <w:r>
        <w:rPr>
          <w:lang w:val="en-CA"/>
        </w:rPr>
        <w:t xml:space="preserve">In this </w:t>
      </w:r>
      <w:r w:rsidR="00156BD0">
        <w:rPr>
          <w:lang w:val="en-CA"/>
        </w:rPr>
        <w:t>proposal</w:t>
      </w:r>
      <w:r>
        <w:rPr>
          <w:lang w:val="en-CA"/>
        </w:rPr>
        <w:t xml:space="preserve"> a solution of compressing the file-level </w:t>
      </w:r>
      <w:proofErr w:type="spellStart"/>
      <w:r>
        <w:rPr>
          <w:lang w:val="en-CA"/>
        </w:rPr>
        <w:t>MetaBox</w:t>
      </w:r>
      <w:proofErr w:type="spellEnd"/>
      <w:r>
        <w:rPr>
          <w:lang w:val="en-CA"/>
        </w:rPr>
        <w:t xml:space="preserve"> with the deflate algorithm</w:t>
      </w:r>
      <w:r w:rsidR="00156BD0">
        <w:rPr>
          <w:lang w:val="en-CA"/>
        </w:rPr>
        <w:t xml:space="preserve"> was explored</w:t>
      </w:r>
      <w:r>
        <w:rPr>
          <w:lang w:val="en-CA"/>
        </w:rPr>
        <w:t xml:space="preserve">. </w:t>
      </w:r>
      <w:r w:rsidR="00156BD0">
        <w:rPr>
          <w:lang w:val="en-CA"/>
        </w:rPr>
        <w:t>T</w:t>
      </w:r>
      <w:r>
        <w:rPr>
          <w:lang w:val="en-CA"/>
        </w:rPr>
        <w:t>his proposal present</w:t>
      </w:r>
      <w:r w:rsidR="00156BD0">
        <w:rPr>
          <w:lang w:val="en-CA"/>
        </w:rPr>
        <w:t>s</w:t>
      </w:r>
      <w:r>
        <w:rPr>
          <w:lang w:val="en-CA"/>
        </w:rPr>
        <w:t xml:space="preserve"> the result of compressing the file-level </w:t>
      </w:r>
      <w:proofErr w:type="spellStart"/>
      <w:r>
        <w:rPr>
          <w:lang w:val="en-CA"/>
        </w:rPr>
        <w:t>Metabox</w:t>
      </w:r>
      <w:proofErr w:type="spellEnd"/>
      <w:r>
        <w:rPr>
          <w:lang w:val="en-CA"/>
        </w:rPr>
        <w:t xml:space="preserve"> against the original file-level </w:t>
      </w:r>
      <w:proofErr w:type="spellStart"/>
      <w:r>
        <w:rPr>
          <w:lang w:val="en-CA"/>
        </w:rPr>
        <w:t>MetaBox</w:t>
      </w:r>
      <w:proofErr w:type="spellEnd"/>
      <w:r>
        <w:rPr>
          <w:lang w:val="en-CA"/>
        </w:rPr>
        <w:t>.</w:t>
      </w:r>
    </w:p>
    <w:p w14:paraId="59E4E055" w14:textId="5BA3818B" w:rsidR="00970214" w:rsidRDefault="00970214" w:rsidP="00970214">
      <w:pPr>
        <w:rPr>
          <w:lang w:val="en-CA"/>
        </w:rPr>
      </w:pPr>
      <w:r w:rsidRPr="2892564C">
        <w:rPr>
          <w:lang w:val="en-CA"/>
        </w:rPr>
        <w:t xml:space="preserve">For simulation the conformance files with file-level </w:t>
      </w:r>
      <w:proofErr w:type="spellStart"/>
      <w:r w:rsidRPr="2892564C">
        <w:rPr>
          <w:lang w:val="en-CA"/>
        </w:rPr>
        <w:t>MetaBox</w:t>
      </w:r>
      <w:proofErr w:type="spellEnd"/>
      <w:r>
        <w:rPr>
          <w:lang w:val="en-CA"/>
        </w:rPr>
        <w:t xml:space="preserve"> </w:t>
      </w:r>
      <w:r w:rsidRPr="2892564C">
        <w:rPr>
          <w:lang w:val="en-CA"/>
        </w:rPr>
        <w:t>[1][2]</w:t>
      </w:r>
      <w:r w:rsidR="00156BD0">
        <w:rPr>
          <w:lang w:val="en-CA"/>
        </w:rPr>
        <w:t xml:space="preserve"> was used</w:t>
      </w:r>
      <w:r w:rsidRPr="2892564C">
        <w:rPr>
          <w:lang w:val="en-CA"/>
        </w:rPr>
        <w:t xml:space="preserve">. The conformance files include different HEIF use cases and is not limited to small images. The file-level </w:t>
      </w:r>
      <w:proofErr w:type="spellStart"/>
      <w:r w:rsidRPr="2892564C">
        <w:rPr>
          <w:lang w:val="en-CA"/>
        </w:rPr>
        <w:t>MetaBox</w:t>
      </w:r>
      <w:proofErr w:type="spellEnd"/>
      <w:r w:rsidRPr="2892564C">
        <w:rPr>
          <w:lang w:val="en-CA"/>
        </w:rPr>
        <w:t xml:space="preserve"> was compressed using Python </w:t>
      </w:r>
      <w:proofErr w:type="spellStart"/>
      <w:r w:rsidRPr="2892564C">
        <w:rPr>
          <w:lang w:val="en-CA"/>
        </w:rPr>
        <w:t>zlib</w:t>
      </w:r>
      <w:proofErr w:type="spellEnd"/>
      <w:r w:rsidRPr="2892564C">
        <w:rPr>
          <w:lang w:val="en-CA"/>
        </w:rPr>
        <w:t xml:space="preserve"> library using default settings. The results indicate a saving of 30% on average over 250+ files, whereas in some cases the savings peaked at 65% and above. </w:t>
      </w:r>
      <w:r>
        <w:rPr>
          <w:lang w:val="en-CA"/>
        </w:rPr>
        <w:t xml:space="preserve">The average compressed </w:t>
      </w:r>
      <w:proofErr w:type="spellStart"/>
      <w:r>
        <w:rPr>
          <w:lang w:val="en-CA"/>
        </w:rPr>
        <w:t>MetaBox</w:t>
      </w:r>
      <w:proofErr w:type="spellEnd"/>
      <w:r>
        <w:rPr>
          <w:lang w:val="en-CA"/>
        </w:rPr>
        <w:t xml:space="preserve"> size was approximately 213 bytes.</w:t>
      </w:r>
    </w:p>
    <w:p w14:paraId="3C7EFBD1" w14:textId="71309422" w:rsidR="00970214" w:rsidRDefault="00156BD0" w:rsidP="00970214">
      <w:pPr>
        <w:rPr>
          <w:lang w:val="en-CA"/>
        </w:rPr>
      </w:pPr>
      <w:r>
        <w:rPr>
          <w:lang w:val="en-CA"/>
        </w:rPr>
        <w:t>T</w:t>
      </w:r>
      <w:r w:rsidR="00970214">
        <w:rPr>
          <w:lang w:val="en-CA"/>
        </w:rPr>
        <w:t xml:space="preserve">he compression of </w:t>
      </w:r>
      <w:proofErr w:type="spellStart"/>
      <w:r w:rsidR="00970214">
        <w:rPr>
          <w:lang w:val="en-CA"/>
        </w:rPr>
        <w:t>MetaBox</w:t>
      </w:r>
      <w:proofErr w:type="spellEnd"/>
      <w:r w:rsidR="00970214">
        <w:rPr>
          <w:lang w:val="en-CA"/>
        </w:rPr>
        <w:t xml:space="preserve"> as one of the solutions for the design of </w:t>
      </w:r>
      <w:proofErr w:type="spellStart"/>
      <w:r w:rsidR="00970214">
        <w:rPr>
          <w:lang w:val="en-CA"/>
        </w:rPr>
        <w:t>SlimHEIF</w:t>
      </w:r>
      <w:proofErr w:type="spellEnd"/>
      <w:r w:rsidR="00970214">
        <w:rPr>
          <w:lang w:val="en-CA"/>
        </w:rPr>
        <w:t xml:space="preserve"> </w:t>
      </w:r>
      <w:r>
        <w:rPr>
          <w:lang w:val="en-CA"/>
        </w:rPr>
        <w:t xml:space="preserve">may be considered </w:t>
      </w:r>
      <w:r w:rsidR="00970214">
        <w:rPr>
          <w:lang w:val="en-CA"/>
        </w:rPr>
        <w:t>as it has the following advantages.</w:t>
      </w:r>
    </w:p>
    <w:p w14:paraId="6E8F452F" w14:textId="77777777" w:rsidR="00970214"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lang w:val="en-CA"/>
        </w:rPr>
      </w:pPr>
      <w:r>
        <w:rPr>
          <w:lang w:val="en-CA"/>
        </w:rPr>
        <w:t xml:space="preserve">already has a </w:t>
      </w:r>
      <w:proofErr w:type="spellStart"/>
      <w:proofErr w:type="gramStart"/>
      <w:r>
        <w:rPr>
          <w:lang w:val="en-CA"/>
        </w:rPr>
        <w:t>well established</w:t>
      </w:r>
      <w:proofErr w:type="spellEnd"/>
      <w:proofErr w:type="gramEnd"/>
      <w:r>
        <w:rPr>
          <w:lang w:val="en-CA"/>
        </w:rPr>
        <w:t xml:space="preserve"> processing model</w:t>
      </w:r>
    </w:p>
    <w:p w14:paraId="095E0820" w14:textId="77777777" w:rsidR="00970214"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lang w:val="en-CA"/>
        </w:rPr>
      </w:pPr>
      <w:r>
        <w:rPr>
          <w:lang w:val="en-CA"/>
        </w:rPr>
        <w:t xml:space="preserve">significant bitrate savings compared to </w:t>
      </w:r>
      <w:proofErr w:type="spellStart"/>
      <w:r>
        <w:rPr>
          <w:lang w:val="en-CA"/>
        </w:rPr>
        <w:t>MetaBox</w:t>
      </w:r>
      <w:proofErr w:type="spellEnd"/>
      <w:r>
        <w:rPr>
          <w:lang w:val="en-CA"/>
        </w:rPr>
        <w:t xml:space="preserve"> </w:t>
      </w:r>
    </w:p>
    <w:p w14:paraId="776A6440" w14:textId="77777777" w:rsidR="00970214" w:rsidRDefault="00970214" w:rsidP="00970214">
      <w:pPr>
        <w:pStyle w:val="ListParagraph"/>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lang w:val="en-CA"/>
        </w:rPr>
      </w:pPr>
      <w:r>
        <w:rPr>
          <w:lang w:val="en-CA"/>
        </w:rPr>
        <w:t>likely minimal changes to specification text</w:t>
      </w:r>
    </w:p>
    <w:p w14:paraId="4794E708" w14:textId="77777777" w:rsidR="00970214" w:rsidRDefault="00970214" w:rsidP="00970214">
      <w:pPr>
        <w:rPr>
          <w:lang w:val="en-CA"/>
        </w:rPr>
      </w:pPr>
    </w:p>
    <w:p w14:paraId="366FFA72" w14:textId="77777777" w:rsidR="00970214" w:rsidRDefault="00970214" w:rsidP="002677C4">
      <w:pPr>
        <w:pStyle w:val="Heading2"/>
        <w:rPr>
          <w:szCs w:val="22"/>
          <w:lang w:val="en-CA"/>
        </w:rPr>
      </w:pPr>
      <w:bookmarkStart w:id="485" w:name="_Toc173271731"/>
      <w:r w:rsidRPr="00D12EED">
        <w:rPr>
          <w:lang w:val="en-CA"/>
        </w:rPr>
        <w:t>References</w:t>
      </w:r>
      <w:bookmarkEnd w:id="485"/>
    </w:p>
    <w:p w14:paraId="00E7A768" w14:textId="77777777" w:rsidR="00970214" w:rsidRDefault="00970214" w:rsidP="00970214">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lang w:val="en-CA"/>
        </w:rPr>
      </w:pPr>
      <w:r>
        <w:rPr>
          <w:lang w:val="en-CA"/>
        </w:rPr>
        <w:t xml:space="preserve">HEIF conformance files Nokia’s GitHub repository </w:t>
      </w:r>
      <w:hyperlink r:id="rId27" w:history="1">
        <w:r w:rsidRPr="00056A78">
          <w:rPr>
            <w:rStyle w:val="Hyperlink"/>
            <w:lang w:val="en-CA"/>
          </w:rPr>
          <w:t>https://github.com/nokiatech/heif_conformance/tree/master/conformance_files</w:t>
        </w:r>
      </w:hyperlink>
    </w:p>
    <w:p w14:paraId="520DF8E7" w14:textId="77777777" w:rsidR="00970214" w:rsidRDefault="00970214" w:rsidP="00970214">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contextualSpacing/>
        <w:textAlignment w:val="baseline"/>
        <w:rPr>
          <w:lang w:val="en-CA"/>
        </w:rPr>
      </w:pPr>
      <w:r>
        <w:rPr>
          <w:lang w:val="en-CA"/>
        </w:rPr>
        <w:t>AVIF conformance files</w:t>
      </w:r>
    </w:p>
    <w:p w14:paraId="7D1291A1" w14:textId="77777777" w:rsidR="00970214" w:rsidRDefault="00AF7823" w:rsidP="00970214">
      <w:pPr>
        <w:pStyle w:val="ListParagraph"/>
        <w:rPr>
          <w:lang w:val="en-CA"/>
        </w:rPr>
      </w:pPr>
      <w:hyperlink r:id="rId28" w:history="1">
        <w:r w:rsidR="00970214" w:rsidRPr="00056A78">
          <w:rPr>
            <w:rStyle w:val="Hyperlink"/>
            <w:lang w:val="en-CA"/>
          </w:rPr>
          <w:t>https://github.com/AOMediaCodec/av1-avif/tree/master/testFiles</w:t>
        </w:r>
      </w:hyperlink>
    </w:p>
    <w:p w14:paraId="2A6D705F" w14:textId="50E12163" w:rsidR="00913AE7" w:rsidRPr="00856948" w:rsidRDefault="00913AE7" w:rsidP="00913AE7">
      <w:pPr>
        <w:rPr>
          <w:lang w:val="en-CA"/>
        </w:rPr>
      </w:pPr>
    </w:p>
    <w:p w14:paraId="27ECCB19" w14:textId="053A1F51" w:rsidR="00A55D55" w:rsidRPr="009828B1" w:rsidRDefault="006D57F8" w:rsidP="00A55D55">
      <w:pPr>
        <w:pStyle w:val="Heading1"/>
        <w:rPr>
          <w:ins w:id="486" w:author="Kashyap Kammachi-Sreedhar (Nokia)" w:date="2024-07-30T17:32:00Z" w16du:dateUtc="2024-07-30T14:32:00Z"/>
          <w:lang w:val="en-CA"/>
        </w:rPr>
      </w:pPr>
      <w:bookmarkStart w:id="487" w:name="_Toc173271732"/>
      <w:ins w:id="488" w:author="Kashyap Kammachi-Sreedhar (Nokia)" w:date="2024-07-30T17:33:00Z" w16du:dateUtc="2024-07-30T14:33:00Z">
        <w:r w:rsidRPr="004277A9">
          <w:rPr>
            <w:rFonts w:ascii="Cambria" w:eastAsia="MS Mincho" w:hAnsi="Cambria"/>
            <w:lang w:eastAsia="ja-JP"/>
          </w:rPr>
          <w:t xml:space="preserve">Increasing Grid Rows and Columns </w:t>
        </w:r>
        <w:r>
          <w:rPr>
            <w:rFonts w:ascii="Cambria" w:eastAsia="MS Mincho" w:hAnsi="Cambria"/>
            <w:lang w:eastAsia="ja-JP"/>
          </w:rPr>
          <w:t xml:space="preserve">in </w:t>
        </w:r>
        <w:r>
          <w:rPr>
            <w:rFonts w:eastAsia="MS Mincho"/>
            <w:lang w:eastAsia="ja-JP"/>
          </w:rPr>
          <w:t>HEIF</w:t>
        </w:r>
      </w:ins>
      <w:ins w:id="489" w:author="Kashyap Kammachi-Sreedhar (Nokia)" w:date="2024-07-30T17:32:00Z" w16du:dateUtc="2024-07-30T14:32:00Z">
        <w:r w:rsidR="00A55D55" w:rsidRPr="00970214">
          <w:rPr>
            <w:lang w:val="en-CA"/>
          </w:rPr>
          <w:t xml:space="preserve"> </w:t>
        </w:r>
        <w:r w:rsidR="00A55D55">
          <w:rPr>
            <w:lang w:val="en-CA"/>
          </w:rPr>
          <w:t>(MPEG #14</w:t>
        </w:r>
      </w:ins>
      <w:ins w:id="490" w:author="Kashyap Kammachi-Sreedhar (Nokia)" w:date="2024-07-30T17:33:00Z" w16du:dateUtc="2024-07-30T14:33:00Z">
        <w:r>
          <w:rPr>
            <w:lang w:val="en-CA"/>
          </w:rPr>
          <w:t>7</w:t>
        </w:r>
      </w:ins>
      <w:ins w:id="491" w:author="Kashyap Kammachi-Sreedhar (Nokia)" w:date="2024-07-30T17:32:00Z" w16du:dateUtc="2024-07-30T14:32:00Z">
        <w:r w:rsidR="00A55D55">
          <w:rPr>
            <w:lang w:val="en-CA"/>
          </w:rPr>
          <w:t xml:space="preserve">, issue </w:t>
        </w:r>
        <w:r w:rsidR="00A55D55">
          <w:rPr>
            <w:lang w:val="en-US"/>
          </w:rPr>
          <w:fldChar w:fldCharType="begin"/>
        </w:r>
      </w:ins>
      <w:ins w:id="492" w:author="Kashyap Kammachi-Sreedhar (Nokia)" w:date="2024-07-30T17:34:00Z" w16du:dateUtc="2024-07-30T14:34:00Z">
        <w:r w:rsidR="007A2630">
          <w:instrText>HYPERLINK "https://git.mpeg.expert/MPEG/Systems/FileFormat/HEIF/-/issues/160"</w:instrText>
        </w:r>
      </w:ins>
      <w:ins w:id="493" w:author="Kashyap Kammachi-Sreedhar (Nokia)" w:date="2024-07-30T17:32:00Z" w16du:dateUtc="2024-07-30T14:32:00Z">
        <w:r w:rsidR="00A55D55">
          <w:rPr>
            <w:lang w:val="en-US"/>
          </w:rPr>
        </w:r>
        <w:r w:rsidR="00A55D55">
          <w:rPr>
            <w:lang w:val="en-US"/>
          </w:rPr>
          <w:fldChar w:fldCharType="separate"/>
        </w:r>
      </w:ins>
      <w:ins w:id="494" w:author="Kashyap Kammachi-Sreedhar (Nokia)" w:date="2024-07-30T17:34:00Z" w16du:dateUtc="2024-07-30T14:34:00Z">
        <w:r w:rsidR="007A2630">
          <w:rPr>
            <w:rStyle w:val="Hyperlink"/>
            <w:lang w:val="en-CA"/>
          </w:rPr>
          <w:t>#160</w:t>
        </w:r>
      </w:ins>
      <w:ins w:id="495" w:author="Kashyap Kammachi-Sreedhar (Nokia)" w:date="2024-07-30T17:32:00Z" w16du:dateUtc="2024-07-30T14:32:00Z">
        <w:r w:rsidR="00A55D55">
          <w:rPr>
            <w:rStyle w:val="Hyperlink"/>
            <w:b w:val="0"/>
            <w:bCs w:val="0"/>
            <w:lang w:val="en-CA"/>
          </w:rPr>
          <w:fldChar w:fldCharType="end"/>
        </w:r>
        <w:r w:rsidR="00A55D55" w:rsidRPr="00F45E55">
          <w:rPr>
            <w:lang w:val="en-CA"/>
          </w:rPr>
          <w:t>)</w:t>
        </w:r>
        <w:r w:rsidR="00A55D55">
          <w:rPr>
            <w:lang w:val="en-CA"/>
          </w:rPr>
          <w:t>)</w:t>
        </w:r>
        <w:bookmarkEnd w:id="487"/>
      </w:ins>
    </w:p>
    <w:p w14:paraId="42384770" w14:textId="77777777" w:rsidR="00A55D55" w:rsidRPr="005B217D" w:rsidRDefault="00A55D55" w:rsidP="00A55D55">
      <w:pPr>
        <w:pStyle w:val="Heading2"/>
        <w:rPr>
          <w:ins w:id="496" w:author="Kashyap Kammachi-Sreedhar (Nokia)" w:date="2024-07-30T17:32:00Z" w16du:dateUtc="2024-07-30T14:32:00Z"/>
          <w:lang w:val="en-CA"/>
        </w:rPr>
      </w:pPr>
      <w:bookmarkStart w:id="497" w:name="_Toc173271733"/>
      <w:ins w:id="498" w:author="Kashyap Kammachi-Sreedhar (Nokia)" w:date="2024-07-30T17:32:00Z" w16du:dateUtc="2024-07-30T14:32:00Z">
        <w:r w:rsidRPr="005B217D">
          <w:rPr>
            <w:lang w:val="en-CA"/>
          </w:rPr>
          <w:t>Abstract</w:t>
        </w:r>
        <w:bookmarkEnd w:id="497"/>
      </w:ins>
    </w:p>
    <w:p w14:paraId="219029B8" w14:textId="27AE3FA6" w:rsidR="00C60EE7" w:rsidRDefault="00C60EE7" w:rsidP="00C60EE7">
      <w:pPr>
        <w:spacing w:before="120" w:after="120"/>
        <w:rPr>
          <w:ins w:id="499" w:author="Kashyap Kammachi-Sreedhar (Nokia)" w:date="2024-07-30T17:34:00Z" w16du:dateUtc="2024-07-30T14:34:00Z"/>
          <w:rFonts w:eastAsia="MS Mincho"/>
        </w:rPr>
      </w:pPr>
      <w:ins w:id="500" w:author="Kashyap Kammachi-Sreedhar (Nokia)" w:date="2024-07-30T17:34:00Z" w16du:dateUtc="2024-07-30T14:34:00Z">
        <w:r>
          <w:rPr>
            <w:rFonts w:eastAsia="MS Mincho"/>
          </w:rPr>
          <w:t xml:space="preserve">Current efforts are working to utilize HEIF as a format for geospatial imaging applications, where a common configuration hosts imagery in the cloud and remote users access individual tiles in an image pyramid to support panning and zooming across a large geographical area. These applications benefit from accessing image tiles remotely using byte range addressing. </w:t>
        </w:r>
        <w:bookmarkStart w:id="501" w:name="_Hlk172290373"/>
      </w:ins>
    </w:p>
    <w:p w14:paraId="329D4240" w14:textId="77777777" w:rsidR="00C60EE7" w:rsidRDefault="00C60EE7">
      <w:pPr>
        <w:pStyle w:val="Heading2"/>
        <w:rPr>
          <w:ins w:id="502" w:author="Kashyap Kammachi-Sreedhar (Nokia)" w:date="2024-07-30T17:34:00Z" w16du:dateUtc="2024-07-30T14:34:00Z"/>
          <w:rFonts w:ascii="Cambria" w:eastAsia="MS Mincho" w:hAnsi="Cambria"/>
          <w:lang w:eastAsia="ja-JP"/>
        </w:rPr>
        <w:pPrChange w:id="503" w:author="Kashyap Kammachi-Sreedhar (Nokia)" w:date="2024-07-30T17:34:00Z" w16du:dateUtc="2024-07-30T14:34:00Z">
          <w:pPr>
            <w:pStyle w:val="Heading1"/>
          </w:pPr>
        </w:pPrChange>
      </w:pPr>
      <w:bookmarkStart w:id="504" w:name="_Toc173271734"/>
      <w:bookmarkEnd w:id="501"/>
      <w:ins w:id="505" w:author="Kashyap Kammachi-Sreedhar (Nokia)" w:date="2024-07-30T17:34:00Z" w16du:dateUtc="2024-07-30T14:34:00Z">
        <w:r w:rsidRPr="00C60EE7">
          <w:rPr>
            <w:rFonts w:ascii="Cambria" w:hAnsi="Cambria"/>
            <w:lang w:val="en-CA" w:eastAsia="en-US"/>
            <w:rPrChange w:id="506" w:author="Kashyap Kammachi-Sreedhar (Nokia)" w:date="2024-07-30T17:34:00Z" w16du:dateUtc="2024-07-30T14:34:00Z">
              <w:rPr>
                <w:rFonts w:ascii="Cambria" w:eastAsia="MS Mincho" w:hAnsi="Cambria"/>
                <w:bCs w:val="0"/>
                <w:lang w:eastAsia="ja-JP"/>
              </w:rPr>
            </w:rPrChange>
          </w:rPr>
          <w:t>Use</w:t>
        </w:r>
        <w:r w:rsidRPr="002F593B">
          <w:rPr>
            <w:rFonts w:ascii="Cambria" w:eastAsia="MS Mincho" w:hAnsi="Cambria"/>
            <w:lang w:eastAsia="ja-JP"/>
          </w:rPr>
          <w:t xml:space="preserve"> case</w:t>
        </w:r>
        <w:r>
          <w:rPr>
            <w:rFonts w:ascii="Cambria" w:eastAsia="MS Mincho" w:hAnsi="Cambria"/>
            <w:lang w:eastAsia="ja-JP"/>
          </w:rPr>
          <w:t xml:space="preserve"> details</w:t>
        </w:r>
        <w:bookmarkEnd w:id="504"/>
      </w:ins>
    </w:p>
    <w:p w14:paraId="560352E3" w14:textId="7EAFF5EE" w:rsidR="00C60EE7" w:rsidRPr="00981E70" w:rsidRDefault="00C60EE7" w:rsidP="00C60EE7">
      <w:pPr>
        <w:spacing w:before="120" w:after="120"/>
        <w:rPr>
          <w:ins w:id="507" w:author="Kashyap Kammachi-Sreedhar (Nokia)" w:date="2024-07-30T17:34:00Z" w16du:dateUtc="2024-07-30T14:34:00Z"/>
          <w:lang w:eastAsia="ja-JP"/>
        </w:rPr>
      </w:pPr>
      <w:ins w:id="508" w:author="Kashyap Kammachi-Sreedhar (Nokia)" w:date="2024-07-30T17:34:00Z" w16du:dateUtc="2024-07-30T14:34:00Z">
        <w:r>
          <w:rPr>
            <w:rFonts w:eastAsia="MS Mincho"/>
          </w:rPr>
          <w:t xml:space="preserve">Figure </w:t>
        </w:r>
      </w:ins>
      <w:ins w:id="509" w:author="Kashyap Kammachi-Sreedhar (Nokia)" w:date="2024-07-30T17:39:00Z" w16du:dateUtc="2024-07-30T14:39:00Z">
        <w:r w:rsidR="00427BF6">
          <w:rPr>
            <w:rFonts w:eastAsia="MS Mincho"/>
          </w:rPr>
          <w:t>8.1</w:t>
        </w:r>
      </w:ins>
      <w:ins w:id="510" w:author="Kashyap Kammachi-Sreedhar (Nokia)" w:date="2024-07-30T17:34:00Z" w16du:dateUtc="2024-07-30T14:34:00Z">
        <w:r>
          <w:rPr>
            <w:rFonts w:eastAsia="MS Mincho"/>
          </w:rPr>
          <w:t xml:space="preserve"> shows a very basic diagram of the use case where four tiles are requested from an end user and transferred using four byte range requests, one for each tile.</w:t>
        </w:r>
      </w:ins>
    </w:p>
    <w:p w14:paraId="588FACCC" w14:textId="77777777" w:rsidR="00C60EE7" w:rsidRDefault="00C60EE7" w:rsidP="00C60EE7">
      <w:pPr>
        <w:pStyle w:val="NoSpacing"/>
        <w:jc w:val="center"/>
        <w:rPr>
          <w:ins w:id="511" w:author="Kashyap Kammachi-Sreedhar (Nokia)" w:date="2024-07-30T17:34:00Z" w16du:dateUtc="2024-07-30T14:34:00Z"/>
          <w:rFonts w:ascii="Cambria" w:hAnsi="Cambria"/>
        </w:rPr>
      </w:pPr>
      <w:ins w:id="512" w:author="Kashyap Kammachi-Sreedhar (Nokia)" w:date="2024-07-30T17:34:00Z" w16du:dateUtc="2024-07-30T14:34:00Z">
        <w:r>
          <w:rPr>
            <w:rFonts w:ascii="Cambria" w:hAnsi="Cambria"/>
            <w:noProof/>
          </w:rPr>
          <w:lastRenderedPageBreak/>
          <w:drawing>
            <wp:inline distT="0" distB="0" distL="0" distR="0" wp14:anchorId="6DF39FFE" wp14:editId="41192300">
              <wp:extent cx="5270303" cy="1874511"/>
              <wp:effectExtent l="0" t="0" r="6985" b="0"/>
              <wp:docPr id="39" name="Picture 39" descr="A diagram of a clou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A diagram of a cloud&#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85578" cy="1879944"/>
                      </a:xfrm>
                      <a:prstGeom prst="rect">
                        <a:avLst/>
                      </a:prstGeom>
                      <a:noFill/>
                    </pic:spPr>
                  </pic:pic>
                </a:graphicData>
              </a:graphic>
            </wp:inline>
          </w:drawing>
        </w:r>
      </w:ins>
    </w:p>
    <w:p w14:paraId="1AE50240" w14:textId="32972C84" w:rsidR="00C60EE7" w:rsidRDefault="00C60EE7" w:rsidP="00C60EE7">
      <w:pPr>
        <w:pStyle w:val="NoSpacing"/>
        <w:spacing w:after="240"/>
        <w:jc w:val="center"/>
        <w:rPr>
          <w:ins w:id="513" w:author="Kashyap Kammachi-Sreedhar (Nokia)" w:date="2024-07-30T17:34:00Z" w16du:dateUtc="2024-07-30T14:34:00Z"/>
          <w:rFonts w:ascii="Cambria" w:hAnsi="Cambria"/>
        </w:rPr>
      </w:pPr>
      <w:ins w:id="514" w:author="Kashyap Kammachi-Sreedhar (Nokia)" w:date="2024-07-30T17:34:00Z" w16du:dateUtc="2024-07-30T14:34:00Z">
        <w:r>
          <w:rPr>
            <w:noProof/>
          </w:rPr>
          <mc:AlternateContent>
            <mc:Choice Requires="wps">
              <w:drawing>
                <wp:anchor distT="0" distB="0" distL="114300" distR="114300" simplePos="0" relativeHeight="251662848" behindDoc="0" locked="0" layoutInCell="1" allowOverlap="1" wp14:anchorId="60105F96" wp14:editId="6F2FEB56">
                  <wp:simplePos x="0" y="0"/>
                  <wp:positionH relativeFrom="column">
                    <wp:posOffset>958850</wp:posOffset>
                  </wp:positionH>
                  <wp:positionV relativeFrom="paragraph">
                    <wp:posOffset>206375</wp:posOffset>
                  </wp:positionV>
                  <wp:extent cx="1957705" cy="0"/>
                  <wp:effectExtent l="0" t="19050" r="2349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57705"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BA8D85" id="Straight Connector 28"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75.5pt,16.25pt" to="229.65pt,16.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" strokecolor="white [3212]" strokeweight="2.25pt">
                  <o:lock v:ext="edit" shapetype="f"/>
                </v:line>
              </w:pict>
            </mc:Fallback>
          </mc:AlternateContent>
        </w:r>
        <w:r>
          <w:rPr>
            <w:noProof/>
          </w:rPr>
          <mc:AlternateContent>
            <mc:Choice Requires="wps">
              <w:drawing>
                <wp:anchor distT="0" distB="0" distL="114300" distR="114300" simplePos="0" relativeHeight="251663872" behindDoc="0" locked="0" layoutInCell="1" allowOverlap="1" wp14:anchorId="1C642706" wp14:editId="4939D07E">
                  <wp:simplePos x="0" y="0"/>
                  <wp:positionH relativeFrom="column">
                    <wp:posOffset>952500</wp:posOffset>
                  </wp:positionH>
                  <wp:positionV relativeFrom="paragraph">
                    <wp:posOffset>235585</wp:posOffset>
                  </wp:positionV>
                  <wp:extent cx="1957705" cy="0"/>
                  <wp:effectExtent l="0" t="19050" r="23495"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57705"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0E19B3" id="Straight Connector 31"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75pt,18.55pt" to="229.15pt,18.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" strokecolor="white [3212]" strokeweight="2.25pt">
                  <o:lock v:ext="edit" shapetype="f"/>
                </v:line>
              </w:pict>
            </mc:Fallback>
          </mc:AlternateContent>
        </w:r>
        <w:r w:rsidRPr="002F593B">
          <w:rPr>
            <w:rFonts w:ascii="Cambria" w:hAnsi="Cambria"/>
          </w:rPr>
          <w:t xml:space="preserve">Figure </w:t>
        </w:r>
      </w:ins>
      <w:ins w:id="515" w:author="Kashyap Kammachi-Sreedhar (Nokia)" w:date="2024-07-30T17:39:00Z" w16du:dateUtc="2024-07-30T14:39:00Z">
        <w:r w:rsidR="00427BF6">
          <w:rPr>
            <w:rFonts w:ascii="Cambria" w:hAnsi="Cambria"/>
          </w:rPr>
          <w:t>8.1</w:t>
        </w:r>
      </w:ins>
      <w:ins w:id="516" w:author="Kashyap Kammachi-Sreedhar (Nokia)" w:date="2024-07-30T17:34:00Z" w16du:dateUtc="2024-07-30T14:34:00Z">
        <w:r w:rsidRPr="002F593B">
          <w:rPr>
            <w:rFonts w:ascii="Cambria" w:hAnsi="Cambria"/>
          </w:rPr>
          <w:t xml:space="preserve">: Implementation of </w:t>
        </w:r>
        <w:r>
          <w:rPr>
            <w:rFonts w:ascii="Cambria" w:hAnsi="Cambria"/>
          </w:rPr>
          <w:t>remote tile access</w:t>
        </w:r>
        <w:r w:rsidRPr="002F593B">
          <w:rPr>
            <w:rFonts w:ascii="Cambria" w:hAnsi="Cambria"/>
          </w:rPr>
          <w:t xml:space="preserve"> in HEIF</w:t>
        </w:r>
        <w:r>
          <w:rPr>
            <w:rFonts w:ascii="Cambria" w:hAnsi="Cambria"/>
          </w:rPr>
          <w:t xml:space="preserve"> (full image pyramid not shown).</w:t>
        </w:r>
      </w:ins>
    </w:p>
    <w:p w14:paraId="5E94198E" w14:textId="77777777" w:rsidR="00C60EE7" w:rsidRDefault="00C60EE7" w:rsidP="00C60EE7">
      <w:pPr>
        <w:pStyle w:val="NormalWeb"/>
        <w:rPr>
          <w:ins w:id="517" w:author="Kashyap Kammachi-Sreedhar (Nokia)" w:date="2024-07-30T17:34:00Z" w16du:dateUtc="2024-07-30T14:34:00Z"/>
        </w:rPr>
      </w:pPr>
      <w:ins w:id="518" w:author="Kashyap Kammachi-Sreedhar (Nokia)" w:date="2024-07-30T17:34:00Z" w16du:dateUtc="2024-07-30T14:34:00Z">
        <w:r>
          <w:t xml:space="preserve">Commercial applications currently exceed 300,000 by 300,000 pixels and the sizes are growing. These images are typically accessed over a network using "cloud optimization" techniques using tiling, image pyramids, and byte range addressing. Tiles are usually set based on end device capabilities. 512x512 or 1024x1024 are common to match handheld and desktop devices. As a user navigates the large image space, individual tiles are pulled depending on pan and zoom commands from the user (typically through a browser interface). HTTP byte range requests are typically used to achieve efficiency and to enable functionality using simple built in browser and web server capabilities. </w:t>
        </w:r>
        <w:r>
          <w:rPr>
            <w:rFonts w:eastAsia="MS Mincho"/>
          </w:rPr>
          <w:t xml:space="preserve">With the current grid parameter settings in HEIF using 8-bit parameters for </w:t>
        </w:r>
        <w:r w:rsidRPr="00BB3947">
          <w:rPr>
            <w:rFonts w:ascii="Courier New" w:eastAsia="MS Mincho" w:hAnsi="Courier New" w:cs="Courier New"/>
          </w:rPr>
          <w:t>rows_minus_one</w:t>
        </w:r>
        <w:r>
          <w:rPr>
            <w:rFonts w:eastAsia="MS Mincho"/>
          </w:rPr>
          <w:t xml:space="preserve"> and </w:t>
        </w:r>
        <w:r w:rsidRPr="00BB3947">
          <w:rPr>
            <w:rFonts w:ascii="Courier New" w:eastAsia="MS Mincho" w:hAnsi="Courier New" w:cs="Courier New"/>
          </w:rPr>
          <w:t>columns_minus_one</w:t>
        </w:r>
        <w:r>
          <w:rPr>
            <w:rFonts w:eastAsia="MS Mincho"/>
          </w:rPr>
          <w:t xml:space="preserve">, along with a limit of 65535 references via 16-bit </w:t>
        </w:r>
        <w:r w:rsidRPr="008E7AC1">
          <w:rPr>
            <w:rFonts w:ascii="Courier New" w:eastAsia="MS Mincho" w:hAnsi="Courier New" w:cs="Courier New"/>
          </w:rPr>
          <w:t>reference_count</w:t>
        </w:r>
        <w:r>
          <w:rPr>
            <w:rFonts w:eastAsia="MS Mincho"/>
          </w:rPr>
          <w:t xml:space="preserve"> in the </w:t>
        </w:r>
        <w:r w:rsidRPr="00291247">
          <w:rPr>
            <w:rFonts w:ascii="Courier New" w:eastAsia="MS Mincho" w:hAnsi="Courier New" w:cs="Courier New"/>
          </w:rPr>
          <w:t>ItemReferenceBox</w:t>
        </w:r>
        <w:r>
          <w:rPr>
            <w:rFonts w:eastAsia="MS Mincho"/>
          </w:rPr>
          <w:t>, the limit for the number of tiles in a grid is currently 255x256. This limits the size of grids for this use case to less than current application needs.</w:t>
        </w:r>
      </w:ins>
    </w:p>
    <w:p w14:paraId="72A54149" w14:textId="77777777" w:rsidR="00C60EE7" w:rsidRDefault="00C60EE7" w:rsidP="00C60EE7">
      <w:pPr>
        <w:pStyle w:val="NormalWeb"/>
        <w:rPr>
          <w:ins w:id="519" w:author="Kashyap Kammachi-Sreedhar (Nokia)" w:date="2024-07-30T17:34:00Z" w16du:dateUtc="2024-07-30T14:34:00Z"/>
        </w:rPr>
      </w:pPr>
      <w:ins w:id="520" w:author="Kashyap Kammachi-Sreedhar (Nokia)" w:date="2024-07-30T17:34:00Z" w16du:dateUtc="2024-07-30T14:34:00Z">
        <w:r>
          <w:t xml:space="preserve">Today, cloud optimized geoTIFF is used for this very common use case. HEIF provides significant feature/capability benefits over geoTIFF, so there is significant interest in this facilitating this capability. </w:t>
        </w:r>
      </w:ins>
    </w:p>
    <w:p w14:paraId="48C69284" w14:textId="77777777" w:rsidR="00C60EE7" w:rsidRPr="002F593B" w:rsidRDefault="00C60EE7">
      <w:pPr>
        <w:pStyle w:val="Heading2"/>
        <w:rPr>
          <w:ins w:id="521" w:author="Kashyap Kammachi-Sreedhar (Nokia)" w:date="2024-07-30T17:34:00Z" w16du:dateUtc="2024-07-30T14:34:00Z"/>
          <w:rFonts w:ascii="Cambria" w:eastAsia="MS Mincho" w:hAnsi="Cambria"/>
          <w:lang w:eastAsia="ja-JP"/>
        </w:rPr>
        <w:pPrChange w:id="522" w:author="Kashyap Kammachi-Sreedhar (Nokia)" w:date="2024-07-30T17:36:00Z" w16du:dateUtc="2024-07-30T14:36:00Z">
          <w:pPr>
            <w:pStyle w:val="Heading1"/>
          </w:pPr>
        </w:pPrChange>
      </w:pPr>
      <w:bookmarkStart w:id="523" w:name="_Toc173271735"/>
      <w:ins w:id="524" w:author="Kashyap Kammachi-Sreedhar (Nokia)" w:date="2024-07-30T17:34:00Z" w16du:dateUtc="2024-07-30T14:34:00Z">
        <w:r w:rsidRPr="002F593B">
          <w:rPr>
            <w:rFonts w:ascii="Cambria" w:eastAsia="MS Mincho" w:hAnsi="Cambria"/>
            <w:lang w:eastAsia="ja-JP"/>
          </w:rPr>
          <w:t>Requirements</w:t>
        </w:r>
        <w:bookmarkEnd w:id="523"/>
      </w:ins>
    </w:p>
    <w:p w14:paraId="04EFBBAE" w14:textId="77777777" w:rsidR="00C60EE7" w:rsidRPr="002F593B" w:rsidRDefault="00C60EE7" w:rsidP="00C60EE7">
      <w:pPr>
        <w:rPr>
          <w:ins w:id="525" w:author="Kashyap Kammachi-Sreedhar (Nokia)" w:date="2024-07-30T17:34:00Z" w16du:dateUtc="2024-07-30T14:34:00Z"/>
          <w:rFonts w:ascii="Cambria" w:hAnsi="Cambria"/>
          <w:lang w:eastAsia="ja-JP"/>
        </w:rPr>
      </w:pPr>
      <w:ins w:id="526" w:author="Kashyap Kammachi-Sreedhar (Nokia)" w:date="2024-07-30T17:34:00Z" w16du:dateUtc="2024-07-30T14:34:00Z">
        <w:r w:rsidRPr="002F593B">
          <w:rPr>
            <w:rFonts w:ascii="Cambria" w:hAnsi="Cambria"/>
            <w:lang w:eastAsia="ja-JP"/>
          </w:rPr>
          <w:t xml:space="preserve">Requirements for </w:t>
        </w:r>
        <w:r>
          <w:rPr>
            <w:rFonts w:ascii="Cambria" w:hAnsi="Cambria"/>
            <w:lang w:eastAsia="ja-JP"/>
          </w:rPr>
          <w:t xml:space="preserve">increasing the size of grid rows and columns </w:t>
        </w:r>
        <w:r w:rsidRPr="002F593B">
          <w:rPr>
            <w:rFonts w:ascii="Cambria" w:hAnsi="Cambria"/>
            <w:lang w:eastAsia="ja-JP"/>
          </w:rPr>
          <w:t>within HEIF include:</w:t>
        </w:r>
      </w:ins>
    </w:p>
    <w:p w14:paraId="7BFFC0FF" w14:textId="77777777" w:rsidR="00C60EE7" w:rsidRDefault="00C60EE7" w:rsidP="00C60EE7">
      <w:pPr>
        <w:pStyle w:val="ListParagraph"/>
        <w:numPr>
          <w:ilvl w:val="0"/>
          <w:numId w:val="22"/>
        </w:numPr>
        <w:spacing w:after="160" w:line="259" w:lineRule="auto"/>
        <w:contextualSpacing/>
        <w:rPr>
          <w:ins w:id="527" w:author="Kashyap Kammachi-Sreedhar (Nokia)" w:date="2024-07-30T17:34:00Z" w16du:dateUtc="2024-07-30T14:34:00Z"/>
          <w:rFonts w:ascii="Cambria" w:hAnsi="Cambria"/>
          <w:lang w:eastAsia="ja-JP"/>
        </w:rPr>
      </w:pPr>
      <w:ins w:id="528" w:author="Kashyap Kammachi-Sreedhar (Nokia)" w:date="2024-07-30T17:34:00Z" w16du:dateUtc="2024-07-30T14:34:00Z">
        <w:r>
          <w:rPr>
            <w:rFonts w:ascii="Cambria" w:hAnsi="Cambria"/>
            <w:lang w:eastAsia="ja-JP"/>
          </w:rPr>
          <w:t>Investigate the feasibility of supporting grid images with large image sizes using 32-bit parameters for both grid rows and grid columns (with modest tile sizes, such as 512x512).</w:t>
        </w:r>
      </w:ins>
    </w:p>
    <w:p w14:paraId="1D9BFF15" w14:textId="77777777" w:rsidR="00C60EE7" w:rsidRDefault="00C60EE7" w:rsidP="00C60EE7">
      <w:pPr>
        <w:pStyle w:val="ListParagraph"/>
        <w:numPr>
          <w:ilvl w:val="0"/>
          <w:numId w:val="22"/>
        </w:numPr>
        <w:spacing w:after="160" w:line="259" w:lineRule="auto"/>
        <w:contextualSpacing/>
        <w:rPr>
          <w:ins w:id="529" w:author="Kashyap Kammachi-Sreedhar (Nokia)" w:date="2024-07-30T17:34:00Z" w16du:dateUtc="2024-07-30T14:34:00Z"/>
          <w:rFonts w:ascii="Cambria" w:hAnsi="Cambria"/>
          <w:lang w:eastAsia="ja-JP"/>
        </w:rPr>
      </w:pPr>
      <w:ins w:id="530" w:author="Kashyap Kammachi-Sreedhar (Nokia)" w:date="2024-07-30T17:34:00Z" w16du:dateUtc="2024-07-30T14:34:00Z">
        <w:r>
          <w:rPr>
            <w:rFonts w:ascii="Cambria" w:hAnsi="Cambria"/>
            <w:lang w:eastAsia="ja-JP"/>
          </w:rPr>
          <w:t>Explore mechanisms to keep the information in the MetaBox needed to support the allocation of a very large number of items acting as the tiles for the grid image to a reasonable size.</w:t>
        </w:r>
      </w:ins>
    </w:p>
    <w:p w14:paraId="049599A1" w14:textId="77777777" w:rsidR="00C60EE7" w:rsidRDefault="00C60EE7" w:rsidP="00C60EE7">
      <w:pPr>
        <w:pStyle w:val="ListParagraph"/>
        <w:numPr>
          <w:ilvl w:val="0"/>
          <w:numId w:val="22"/>
        </w:numPr>
        <w:spacing w:after="160" w:line="259" w:lineRule="auto"/>
        <w:contextualSpacing/>
        <w:rPr>
          <w:ins w:id="531" w:author="Kashyap Kammachi-Sreedhar (Nokia)" w:date="2024-07-30T17:34:00Z" w16du:dateUtc="2024-07-30T14:34:00Z"/>
          <w:rFonts w:ascii="Cambria" w:hAnsi="Cambria"/>
          <w:lang w:eastAsia="ja-JP"/>
        </w:rPr>
      </w:pPr>
      <w:ins w:id="532" w:author="Kashyap Kammachi-Sreedhar (Nokia)" w:date="2024-07-30T17:34:00Z" w16du:dateUtc="2024-07-30T14:34:00Z">
        <w:r>
          <w:rPr>
            <w:rFonts w:ascii="Cambria" w:hAnsi="Cambria"/>
            <w:lang w:eastAsia="ja-JP"/>
          </w:rPr>
          <w:t>Explore all aspects of updates (number of item references, etc.) required to enable support in HEIF for very large tiled geospatial images.</w:t>
        </w:r>
      </w:ins>
    </w:p>
    <w:p w14:paraId="7A337686" w14:textId="77777777" w:rsidR="00C60EE7" w:rsidRPr="002F593B" w:rsidRDefault="00C60EE7" w:rsidP="00C60EE7">
      <w:pPr>
        <w:pStyle w:val="ListParagraph"/>
        <w:numPr>
          <w:ilvl w:val="0"/>
          <w:numId w:val="22"/>
        </w:numPr>
        <w:spacing w:after="160" w:line="259" w:lineRule="auto"/>
        <w:contextualSpacing/>
        <w:rPr>
          <w:ins w:id="533" w:author="Kashyap Kammachi-Sreedhar (Nokia)" w:date="2024-07-30T17:34:00Z" w16du:dateUtc="2024-07-30T14:34:00Z"/>
          <w:rFonts w:ascii="Cambria" w:hAnsi="Cambria"/>
          <w:lang w:eastAsia="ja-JP"/>
        </w:rPr>
      </w:pPr>
      <w:ins w:id="534" w:author="Kashyap Kammachi-Sreedhar (Nokia)" w:date="2024-07-30T17:34:00Z" w16du:dateUtc="2024-07-30T14:34:00Z">
        <w:r>
          <w:rPr>
            <w:rFonts w:ascii="Cambria" w:hAnsi="Cambria"/>
            <w:lang w:eastAsia="ja-JP"/>
          </w:rPr>
          <w:t>Compatibility with and efficient operation using image pyramids.</w:t>
        </w:r>
      </w:ins>
    </w:p>
    <w:p w14:paraId="2356E5FF" w14:textId="77777777" w:rsidR="00C60EE7" w:rsidRPr="002F593B" w:rsidRDefault="00C60EE7">
      <w:pPr>
        <w:pStyle w:val="Heading2"/>
        <w:rPr>
          <w:ins w:id="535" w:author="Kashyap Kammachi-Sreedhar (Nokia)" w:date="2024-07-30T17:34:00Z" w16du:dateUtc="2024-07-30T14:34:00Z"/>
          <w:rFonts w:ascii="Cambria" w:eastAsia="MS Mincho" w:hAnsi="Cambria"/>
          <w:lang w:eastAsia="ja-JP"/>
        </w:rPr>
        <w:pPrChange w:id="536" w:author="Kashyap Kammachi-Sreedhar (Nokia)" w:date="2024-07-30T17:37:00Z" w16du:dateUtc="2024-07-30T14:37:00Z">
          <w:pPr>
            <w:pStyle w:val="Heading1"/>
          </w:pPr>
        </w:pPrChange>
      </w:pPr>
      <w:bookmarkStart w:id="537" w:name="_Toc173271736"/>
      <w:ins w:id="538" w:author="Kashyap Kammachi-Sreedhar (Nokia)" w:date="2024-07-30T17:34:00Z" w16du:dateUtc="2024-07-30T14:34:00Z">
        <w:r>
          <w:rPr>
            <w:rFonts w:ascii="Cambria" w:eastAsia="MS Mincho" w:hAnsi="Cambria"/>
            <w:lang w:eastAsia="ja-JP"/>
          </w:rPr>
          <w:lastRenderedPageBreak/>
          <w:t>Alternative Approaches</w:t>
        </w:r>
        <w:bookmarkEnd w:id="537"/>
      </w:ins>
    </w:p>
    <w:p w14:paraId="57C23017" w14:textId="77777777" w:rsidR="00C60EE7" w:rsidRDefault="00C60EE7" w:rsidP="00C60EE7">
      <w:pPr>
        <w:spacing w:before="120" w:after="120"/>
        <w:rPr>
          <w:ins w:id="539" w:author="Kashyap Kammachi-Sreedhar (Nokia)" w:date="2024-07-30T17:34:00Z" w16du:dateUtc="2024-07-30T14:34:00Z"/>
          <w:rFonts w:eastAsia="MS Mincho"/>
        </w:rPr>
      </w:pPr>
      <w:ins w:id="540" w:author="Kashyap Kammachi-Sreedhar (Nokia)" w:date="2024-07-30T17:34:00Z" w16du:dateUtc="2024-07-30T14:34:00Z">
        <w:r>
          <w:rPr>
            <w:rFonts w:eastAsia="MS Mincho"/>
          </w:rPr>
          <w:t>To meet basic application requirements when using grids, this action explores the option for expanding the gridding size in HEIF to meet the requirements of this use case and to improve the utility of HEIF in geospatial imaging applications. Alternative options for meeting the requirements also need to be explored. Candidate approaches for performing arrangement of tiles in images and pyramids include:</w:t>
        </w:r>
      </w:ins>
    </w:p>
    <w:p w14:paraId="4FBBD4FF" w14:textId="77777777" w:rsidR="00C60EE7" w:rsidRDefault="00C60EE7" w:rsidP="00C60EE7">
      <w:pPr>
        <w:pStyle w:val="NoSpacing"/>
        <w:numPr>
          <w:ilvl w:val="0"/>
          <w:numId w:val="52"/>
        </w:numPr>
        <w:rPr>
          <w:ins w:id="541" w:author="Kashyap Kammachi-Sreedhar (Nokia)" w:date="2024-07-30T17:34:00Z" w16du:dateUtc="2024-07-30T14:34:00Z"/>
          <w:rFonts w:ascii="Times New Roman" w:hAnsi="Times New Roman" w:cs="Times New Roman"/>
        </w:rPr>
      </w:pPr>
      <w:ins w:id="542" w:author="Kashyap Kammachi-Sreedhar (Nokia)" w:date="2024-07-30T17:34:00Z" w16du:dateUtc="2024-07-30T14:34:00Z">
        <w:r>
          <w:rPr>
            <w:rFonts w:ascii="Times New Roman" w:hAnsi="Times New Roman" w:cs="Times New Roman"/>
          </w:rPr>
          <w:t>Expanding grid sizes by increasing the size of rows and columns in grids</w:t>
        </w:r>
      </w:ins>
    </w:p>
    <w:p w14:paraId="73E71107" w14:textId="77777777" w:rsidR="00C60EE7" w:rsidRPr="006B5780" w:rsidRDefault="00C60EE7" w:rsidP="00C60EE7">
      <w:pPr>
        <w:pStyle w:val="NoSpacing"/>
        <w:numPr>
          <w:ilvl w:val="0"/>
          <w:numId w:val="52"/>
        </w:numPr>
        <w:rPr>
          <w:ins w:id="543" w:author="Kashyap Kammachi-Sreedhar (Nokia)" w:date="2024-07-30T17:34:00Z" w16du:dateUtc="2024-07-30T14:34:00Z"/>
          <w:rFonts w:ascii="Times New Roman" w:hAnsi="Times New Roman" w:cs="Times New Roman"/>
        </w:rPr>
      </w:pPr>
      <w:ins w:id="544" w:author="Kashyap Kammachi-Sreedhar (Nokia)" w:date="2024-07-30T17:34:00Z" w16du:dateUtc="2024-07-30T14:34:00Z">
        <w:r>
          <w:rPr>
            <w:rFonts w:ascii="Times New Roman" w:hAnsi="Times New Roman" w:cs="Times New Roman"/>
          </w:rPr>
          <w:t>Expanding grid sizes by using g</w:t>
        </w:r>
        <w:r w:rsidRPr="006B5780">
          <w:rPr>
            <w:rFonts w:ascii="Times New Roman" w:hAnsi="Times New Roman" w:cs="Times New Roman"/>
          </w:rPr>
          <w:t>rid of grids</w:t>
        </w:r>
      </w:ins>
    </w:p>
    <w:p w14:paraId="028523F2" w14:textId="77777777" w:rsidR="00C60EE7" w:rsidRPr="006B5780" w:rsidRDefault="00C60EE7" w:rsidP="00C60EE7">
      <w:pPr>
        <w:pStyle w:val="NoSpacing"/>
        <w:numPr>
          <w:ilvl w:val="0"/>
          <w:numId w:val="52"/>
        </w:numPr>
        <w:spacing w:after="240"/>
        <w:rPr>
          <w:ins w:id="545" w:author="Kashyap Kammachi-Sreedhar (Nokia)" w:date="2024-07-30T17:34:00Z" w16du:dateUtc="2024-07-30T14:34:00Z"/>
          <w:rFonts w:ascii="Times New Roman" w:hAnsi="Times New Roman" w:cs="Times New Roman"/>
        </w:rPr>
      </w:pPr>
      <w:ins w:id="546" w:author="Kashyap Kammachi-Sreedhar (Nokia)" w:date="2024-07-30T17:34:00Z" w16du:dateUtc="2024-07-30T14:34:00Z">
        <w:r>
          <w:rPr>
            <w:rFonts w:ascii="Times New Roman" w:hAnsi="Times New Roman" w:cs="Times New Roman"/>
          </w:rPr>
          <w:t xml:space="preserve">Using native </w:t>
        </w:r>
        <w:r w:rsidRPr="006B5780">
          <w:rPr>
            <w:rFonts w:ascii="Times New Roman" w:hAnsi="Times New Roman" w:cs="Times New Roman"/>
          </w:rPr>
          <w:t>tiling within a codec</w:t>
        </w:r>
        <w:r>
          <w:rPr>
            <w:rFonts w:ascii="Times New Roman" w:hAnsi="Times New Roman" w:cs="Times New Roman"/>
          </w:rPr>
          <w:t xml:space="preserve"> and not using grids</w:t>
        </w:r>
      </w:ins>
    </w:p>
    <w:p w14:paraId="48C0ABB1" w14:textId="35BBCAC6" w:rsidR="00C60EE7" w:rsidRDefault="00C60EE7" w:rsidP="00C60EE7">
      <w:pPr>
        <w:pStyle w:val="NoSpacing"/>
        <w:spacing w:after="240"/>
        <w:rPr>
          <w:ins w:id="547" w:author="Kashyap Kammachi-Sreedhar (Nokia)" w:date="2024-07-30T17:34:00Z" w16du:dateUtc="2024-07-30T14:34:00Z"/>
          <w:rFonts w:ascii="Cambria" w:hAnsi="Cambria"/>
        </w:rPr>
      </w:pPr>
      <w:ins w:id="548" w:author="Kashyap Kammachi-Sreedhar (Nokia)" w:date="2024-07-30T17:34:00Z" w16du:dateUtc="2024-07-30T14:34:00Z">
        <w:r>
          <w:rPr>
            <w:rFonts w:ascii="Cambria" w:hAnsi="Cambria"/>
          </w:rPr>
          <w:t xml:space="preserve">During MPEG #147, a few approaches for increasing the size of rows and columns in grids were discussed in the MPEG GitHub (under issue </w:t>
        </w:r>
        <w:r>
          <w:fldChar w:fldCharType="begin"/>
        </w:r>
        <w:r>
          <w:instrText>HYPERLINK "https://github.com/MPEGGroup/FileFormat/issues/105"</w:instrText>
        </w:r>
        <w:r>
          <w:fldChar w:fldCharType="separate"/>
        </w:r>
        <w:r w:rsidRPr="003E6632">
          <w:rPr>
            <w:rStyle w:val="Hyperlink"/>
            <w:rFonts w:ascii="Cambria" w:hAnsi="Cambria"/>
          </w:rPr>
          <w:t>#105</w:t>
        </w:r>
        <w:r>
          <w:rPr>
            <w:rStyle w:val="Hyperlink"/>
            <w:rFonts w:ascii="Cambria" w:hAnsi="Cambria"/>
          </w:rPr>
          <w:fldChar w:fldCharType="end"/>
        </w:r>
        <w:r>
          <w:rPr>
            <w:rFonts w:ascii="Cambria" w:hAnsi="Cambria"/>
          </w:rPr>
          <w:t xml:space="preserve">) . </w:t>
        </w:r>
      </w:ins>
      <w:ins w:id="549" w:author="Kashyap Kammachi-Sreedhar (Nokia)" w:date="2024-07-30T22:34:00Z" w16du:dateUtc="2024-07-30T19:34:00Z">
        <w:r w:rsidR="00407AF4">
          <w:rPr>
            <w:rFonts w:ascii="Cambria" w:hAnsi="Cambria"/>
          </w:rPr>
          <w:t>Few</w:t>
        </w:r>
      </w:ins>
      <w:ins w:id="550" w:author="Kashyap Kammachi-Sreedhar (Nokia)" w:date="2024-07-30T17:34:00Z" w16du:dateUtc="2024-07-30T14:34:00Z">
        <w:r>
          <w:rPr>
            <w:rFonts w:ascii="Cambria" w:hAnsi="Cambria"/>
          </w:rPr>
          <w:t xml:space="preserve"> approaches proposed on the GitHub page are repeated here:</w:t>
        </w:r>
      </w:ins>
    </w:p>
    <w:p w14:paraId="228788A9" w14:textId="77777777" w:rsidR="00C60EE7" w:rsidRDefault="00C60EE7">
      <w:pPr>
        <w:pStyle w:val="Heading3"/>
        <w:rPr>
          <w:ins w:id="551" w:author="Kashyap Kammachi-Sreedhar (Nokia)" w:date="2024-07-30T17:34:00Z" w16du:dateUtc="2024-07-30T14:34:00Z"/>
        </w:rPr>
        <w:pPrChange w:id="552" w:author="Kashyap Kammachi-Sreedhar (Nokia)" w:date="2024-07-30T17:37:00Z" w16du:dateUtc="2024-07-30T14:37:00Z">
          <w:pPr>
            <w:pStyle w:val="NoSpacing"/>
            <w:spacing w:after="240"/>
          </w:pPr>
        </w:pPrChange>
      </w:pPr>
      <w:bookmarkStart w:id="553" w:name="_Toc173271737"/>
      <w:ins w:id="554" w:author="Kashyap Kammachi-Sreedhar (Nokia)" w:date="2024-07-30T17:34:00Z" w16du:dateUtc="2024-07-30T14:34:00Z">
        <w:r>
          <w:t>Approach #1:</w:t>
        </w:r>
        <w:bookmarkEnd w:id="553"/>
      </w:ins>
    </w:p>
    <w:p w14:paraId="44928054" w14:textId="77777777" w:rsidR="00C60EE7" w:rsidRPr="003E6632" w:rsidRDefault="00C60EE7" w:rsidP="00C60EE7">
      <w:pPr>
        <w:shd w:val="clear" w:color="auto" w:fill="FFFFFF"/>
        <w:spacing w:afterAutospacing="1"/>
        <w:ind w:left="720"/>
        <w:rPr>
          <w:ins w:id="555" w:author="Kashyap Kammachi-Sreedhar (Nokia)" w:date="2024-07-30T17:34:00Z" w16du:dateUtc="2024-07-30T14:34:00Z"/>
          <w:rFonts w:ascii="Segoe UI" w:hAnsi="Segoe UI" w:cs="Segoe UI"/>
          <w:color w:val="1F2328"/>
          <w:sz w:val="21"/>
          <w:szCs w:val="21"/>
        </w:rPr>
      </w:pPr>
      <w:ins w:id="556" w:author="Kashyap Kammachi-Sreedhar (Nokia)" w:date="2024-07-30T17:34:00Z" w16du:dateUtc="2024-07-30T14:34:00Z">
        <w:r w:rsidRPr="003E6632">
          <w:rPr>
            <w:rFonts w:ascii="Segoe UI" w:hAnsi="Segoe UI" w:cs="Segoe UI"/>
            <w:color w:val="1F2328"/>
            <w:sz w:val="21"/>
            <w:szCs w:val="21"/>
          </w:rPr>
          <w:t>Images with </w:t>
        </w:r>
        <w:r w:rsidRPr="003E6632">
          <w:rPr>
            <w:rFonts w:ascii="Courier New" w:hAnsi="Courier New" w:cs="Courier New"/>
            <w:color w:val="1F2328"/>
            <w:sz w:val="18"/>
            <w:szCs w:val="18"/>
          </w:rPr>
          <w:t>item_type='grid'</w:t>
        </w:r>
        <w:r w:rsidRPr="003E6632">
          <w:rPr>
            <w:rFonts w:ascii="Segoe UI" w:hAnsi="Segoe UI" w:cs="Segoe UI"/>
            <w:color w:val="1F2328"/>
            <w:sz w:val="21"/>
            <w:szCs w:val="21"/>
          </w:rPr>
          <w:t> are currently limited to 256x256 tiles because the </w:t>
        </w:r>
        <w:r w:rsidRPr="003E6632">
          <w:rPr>
            <w:rFonts w:ascii="Courier New" w:hAnsi="Courier New" w:cs="Courier New"/>
            <w:color w:val="1F2328"/>
            <w:sz w:val="18"/>
            <w:szCs w:val="18"/>
          </w:rPr>
          <w:t>rows_minus_one</w:t>
        </w:r>
        <w:r w:rsidRPr="003E6632">
          <w:rPr>
            <w:rFonts w:ascii="Segoe UI" w:hAnsi="Segoe UI" w:cs="Segoe UI"/>
            <w:color w:val="1F2328"/>
            <w:sz w:val="21"/>
            <w:szCs w:val="21"/>
          </w:rPr>
          <w:t> and </w:t>
        </w:r>
        <w:r w:rsidRPr="003E6632">
          <w:rPr>
            <w:rFonts w:ascii="Courier New" w:hAnsi="Courier New" w:cs="Courier New"/>
            <w:color w:val="1F2328"/>
            <w:sz w:val="18"/>
            <w:szCs w:val="18"/>
          </w:rPr>
          <w:t>columns_minus_one</w:t>
        </w:r>
        <w:r w:rsidRPr="003E6632">
          <w:rPr>
            <w:rFonts w:ascii="Segoe UI" w:hAnsi="Segoe UI" w:cs="Segoe UI"/>
            <w:color w:val="1F2328"/>
            <w:sz w:val="21"/>
            <w:szCs w:val="21"/>
          </w:rPr>
          <w:t> are stored as 8 bit integers. Assuming a maximum sensible tile size of 1024x1024 pixels, this means that the largest image resolution is 262144x262144 pixels. This may be too limiting for very large images as they arise, for example, in geospatial imaging.</w:t>
        </w:r>
      </w:ins>
    </w:p>
    <w:p w14:paraId="4351F48D" w14:textId="77777777" w:rsidR="00C60EE7" w:rsidRPr="003E6632" w:rsidRDefault="00C60EE7" w:rsidP="00C60EE7">
      <w:pPr>
        <w:shd w:val="clear" w:color="auto" w:fill="FFFFFF"/>
        <w:spacing w:afterAutospacing="1"/>
        <w:ind w:left="720"/>
        <w:rPr>
          <w:ins w:id="557" w:author="Kashyap Kammachi-Sreedhar (Nokia)" w:date="2024-07-30T17:34:00Z" w16du:dateUtc="2024-07-30T14:34:00Z"/>
          <w:rFonts w:ascii="Segoe UI" w:hAnsi="Segoe UI" w:cs="Segoe UI"/>
          <w:color w:val="1F2328"/>
          <w:sz w:val="21"/>
          <w:szCs w:val="21"/>
        </w:rPr>
      </w:pPr>
      <w:ins w:id="558" w:author="Kashyap Kammachi-Sreedhar (Nokia)" w:date="2024-07-30T17:34:00Z" w16du:dateUtc="2024-07-30T14:34:00Z">
        <w:r>
          <w:rPr>
            <w:rFonts w:ascii="Segoe UI" w:hAnsi="Segoe UI" w:cs="Segoe UI"/>
            <w:color w:val="1F2328"/>
            <w:sz w:val="21"/>
            <w:szCs w:val="21"/>
          </w:rPr>
          <w:t xml:space="preserve">This approach suggests defining </w:t>
        </w:r>
        <w:r w:rsidRPr="003E6632">
          <w:rPr>
            <w:rFonts w:ascii="Segoe UI" w:hAnsi="Segoe UI" w:cs="Segoe UI"/>
            <w:color w:val="1F2328"/>
            <w:sz w:val="21"/>
            <w:szCs w:val="21"/>
          </w:rPr>
          <w:t>a </w:t>
        </w:r>
        <w:r w:rsidRPr="003E6632">
          <w:rPr>
            <w:rFonts w:ascii="Courier New" w:hAnsi="Courier New" w:cs="Courier New"/>
            <w:color w:val="1F2328"/>
            <w:sz w:val="18"/>
            <w:szCs w:val="18"/>
          </w:rPr>
          <w:t>version=1</w:t>
        </w:r>
        <w:r w:rsidRPr="003E6632">
          <w:rPr>
            <w:rFonts w:ascii="Segoe UI" w:hAnsi="Segoe UI" w:cs="Segoe UI"/>
            <w:color w:val="1F2328"/>
            <w:sz w:val="21"/>
            <w:szCs w:val="21"/>
          </w:rPr>
          <w:t> in the </w:t>
        </w:r>
        <w:r w:rsidRPr="003E6632">
          <w:rPr>
            <w:rFonts w:ascii="Courier New" w:hAnsi="Courier New" w:cs="Courier New"/>
            <w:color w:val="1F2328"/>
            <w:sz w:val="18"/>
            <w:szCs w:val="18"/>
          </w:rPr>
          <w:t>ImageGrid</w:t>
        </w:r>
        <w:r w:rsidRPr="003E6632">
          <w:rPr>
            <w:rFonts w:ascii="Segoe UI" w:hAnsi="Segoe UI" w:cs="Segoe UI"/>
            <w:color w:val="1F2328"/>
            <w:sz w:val="21"/>
            <w:szCs w:val="21"/>
          </w:rPr>
          <w:t xml:space="preserve"> (ISO 23008-17:2017, Section 6.6.2.3.2) with </w:t>
        </w:r>
        <w:r>
          <w:rPr>
            <w:rFonts w:ascii="Segoe UI" w:hAnsi="Segoe UI" w:cs="Segoe UI"/>
            <w:color w:val="1F2328"/>
            <w:sz w:val="21"/>
            <w:szCs w:val="21"/>
          </w:rPr>
          <w:t>an option for using</w:t>
        </w:r>
        <w:r w:rsidRPr="003E6632">
          <w:rPr>
            <w:rFonts w:ascii="Segoe UI" w:hAnsi="Segoe UI" w:cs="Segoe UI"/>
            <w:color w:val="1F2328"/>
            <w:sz w:val="21"/>
            <w:szCs w:val="21"/>
          </w:rPr>
          <w:t xml:space="preserve"> larger integers to store </w:t>
        </w:r>
        <w:r w:rsidRPr="003E6632">
          <w:rPr>
            <w:rFonts w:ascii="Courier New" w:hAnsi="Courier New" w:cs="Courier New"/>
            <w:color w:val="1F2328"/>
            <w:sz w:val="18"/>
            <w:szCs w:val="18"/>
          </w:rPr>
          <w:t>rows_minus_one</w:t>
        </w:r>
        <w:r w:rsidRPr="003E6632">
          <w:rPr>
            <w:rFonts w:ascii="Segoe UI" w:hAnsi="Segoe UI" w:cs="Segoe UI"/>
            <w:color w:val="1F2328"/>
            <w:sz w:val="21"/>
            <w:szCs w:val="21"/>
          </w:rPr>
          <w:t> and </w:t>
        </w:r>
        <w:r w:rsidRPr="003E6632">
          <w:rPr>
            <w:rFonts w:ascii="Courier New" w:hAnsi="Courier New" w:cs="Courier New"/>
            <w:color w:val="1F2328"/>
            <w:sz w:val="18"/>
            <w:szCs w:val="18"/>
          </w:rPr>
          <w:t>columns_minus_one</w:t>
        </w:r>
        <w:r w:rsidRPr="003E6632">
          <w:rPr>
            <w:rFonts w:ascii="Segoe UI" w:hAnsi="Segoe UI" w:cs="Segoe UI"/>
            <w:color w:val="1F2328"/>
            <w:sz w:val="21"/>
            <w:szCs w:val="21"/>
          </w:rPr>
          <w:t xml:space="preserve">. </w:t>
        </w:r>
        <w:r>
          <w:rPr>
            <w:rFonts w:ascii="Segoe UI" w:hAnsi="Segoe UI" w:cs="Segoe UI"/>
            <w:color w:val="1F2328"/>
            <w:sz w:val="21"/>
            <w:szCs w:val="21"/>
          </w:rPr>
          <w:t xml:space="preserve">A </w:t>
        </w:r>
        <w:r w:rsidRPr="003E6632">
          <w:rPr>
            <w:rFonts w:ascii="Segoe UI" w:hAnsi="Segoe UI" w:cs="Segoe UI"/>
            <w:color w:val="1F2328"/>
            <w:sz w:val="21"/>
            <w:szCs w:val="21"/>
          </w:rPr>
          <w:t xml:space="preserve">possible definition </w:t>
        </w:r>
        <w:r>
          <w:rPr>
            <w:rFonts w:ascii="Segoe UI" w:hAnsi="Segoe UI" w:cs="Segoe UI"/>
            <w:color w:val="1F2328"/>
            <w:sz w:val="21"/>
            <w:szCs w:val="21"/>
          </w:rPr>
          <w:t>is:</w:t>
        </w:r>
      </w:ins>
    </w:p>
    <w:p w14:paraId="3A1F9D7D"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59" w:author="Kashyap Kammachi-Sreedhar (Nokia)" w:date="2024-07-30T17:34:00Z" w16du:dateUtc="2024-07-30T14:34:00Z"/>
          <w:rFonts w:ascii="Courier New" w:hAnsi="Courier New" w:cs="Courier New"/>
          <w:color w:val="1F2328"/>
          <w:sz w:val="18"/>
          <w:szCs w:val="18"/>
          <w:bdr w:val="none" w:sz="0" w:space="0" w:color="auto" w:frame="1"/>
        </w:rPr>
      </w:pPr>
      <w:ins w:id="560" w:author="Kashyap Kammachi-Sreedhar (Nokia)" w:date="2024-07-30T17:34:00Z" w16du:dateUtc="2024-07-30T14:34:00Z">
        <w:r w:rsidRPr="003E6632">
          <w:rPr>
            <w:rFonts w:ascii="Courier New" w:hAnsi="Courier New" w:cs="Courier New"/>
            <w:color w:val="1F2328"/>
            <w:sz w:val="18"/>
            <w:szCs w:val="18"/>
            <w:bdr w:val="none" w:sz="0" w:space="0" w:color="auto" w:frame="1"/>
          </w:rPr>
          <w:t>class ImageGrid {</w:t>
        </w:r>
      </w:ins>
    </w:p>
    <w:p w14:paraId="69E99D33"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61" w:author="Kashyap Kammachi-Sreedhar (Nokia)" w:date="2024-07-30T17:34:00Z" w16du:dateUtc="2024-07-30T14:34:00Z"/>
          <w:rFonts w:ascii="Courier New" w:hAnsi="Courier New" w:cs="Courier New"/>
          <w:color w:val="1F2328"/>
          <w:sz w:val="18"/>
          <w:szCs w:val="18"/>
          <w:bdr w:val="none" w:sz="0" w:space="0" w:color="auto" w:frame="1"/>
        </w:rPr>
      </w:pPr>
      <w:ins w:id="562"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int(8) version = 1;</w:t>
        </w:r>
      </w:ins>
    </w:p>
    <w:p w14:paraId="424090BC"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63" w:author="Kashyap Kammachi-Sreedhar (Nokia)" w:date="2024-07-30T17:34:00Z" w16du:dateUtc="2024-07-30T14:34:00Z"/>
          <w:rFonts w:ascii="Courier New" w:hAnsi="Courier New" w:cs="Courier New"/>
          <w:color w:val="1F2328"/>
          <w:sz w:val="18"/>
          <w:szCs w:val="18"/>
          <w:bdr w:val="none" w:sz="0" w:space="0" w:color="auto" w:frame="1"/>
        </w:rPr>
      </w:pPr>
      <w:ins w:id="564"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int(8) flags;</w:t>
        </w:r>
      </w:ins>
    </w:p>
    <w:p w14:paraId="41FD42A8"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65" w:author="Kashyap Kammachi-Sreedhar (Nokia)" w:date="2024-07-30T17:34:00Z" w16du:dateUtc="2024-07-30T14:34:00Z"/>
          <w:rFonts w:ascii="Courier New" w:hAnsi="Courier New" w:cs="Courier New"/>
          <w:color w:val="1F2328"/>
          <w:sz w:val="18"/>
          <w:szCs w:val="18"/>
          <w:bdr w:val="none" w:sz="0" w:space="0" w:color="auto" w:frame="1"/>
        </w:rPr>
      </w:pPr>
      <w:ins w:id="566"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FieldLength = ((flags &amp; 1) + 1) * 16;</w:t>
        </w:r>
      </w:ins>
    </w:p>
    <w:p w14:paraId="2BF2F003"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67" w:author="Kashyap Kammachi-Sreedhar (Nokia)" w:date="2024-07-30T17:34:00Z" w16du:dateUtc="2024-07-30T14:34:00Z"/>
          <w:rFonts w:ascii="Courier New" w:hAnsi="Courier New" w:cs="Courier New"/>
          <w:color w:val="1F2328"/>
          <w:sz w:val="18"/>
          <w:szCs w:val="18"/>
          <w:bdr w:val="none" w:sz="0" w:space="0" w:color="auto" w:frame="1"/>
        </w:rPr>
      </w:pPr>
      <w:ins w:id="568"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TilesFieldLength = ((flags &amp; 2) ? 32 : 8);         &lt;&lt;&lt;</w:t>
        </w:r>
      </w:ins>
    </w:p>
    <w:p w14:paraId="21EE79C9"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69" w:author="Kashyap Kammachi-Sreedhar (Nokia)" w:date="2024-07-30T17:34:00Z" w16du:dateUtc="2024-07-30T14:34:00Z"/>
          <w:rFonts w:ascii="Courier New" w:hAnsi="Courier New" w:cs="Courier New"/>
          <w:color w:val="1F2328"/>
          <w:sz w:val="18"/>
          <w:szCs w:val="18"/>
          <w:bdr w:val="none" w:sz="0" w:space="0" w:color="auto" w:frame="1"/>
        </w:rPr>
      </w:pPr>
      <w:ins w:id="570"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int(TilesFieldLength) rows_minus_one;     &lt;&lt;&lt;</w:t>
        </w:r>
      </w:ins>
    </w:p>
    <w:p w14:paraId="54C2CD90"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71" w:author="Kashyap Kammachi-Sreedhar (Nokia)" w:date="2024-07-30T17:34:00Z" w16du:dateUtc="2024-07-30T14:34:00Z"/>
          <w:rFonts w:ascii="Courier New" w:hAnsi="Courier New" w:cs="Courier New"/>
          <w:color w:val="1F2328"/>
          <w:sz w:val="18"/>
          <w:szCs w:val="18"/>
          <w:bdr w:val="none" w:sz="0" w:space="0" w:color="auto" w:frame="1"/>
        </w:rPr>
      </w:pPr>
      <w:ins w:id="572"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int(TilesFieldLength) columns_minus_one;  &lt;&lt;&lt;</w:t>
        </w:r>
      </w:ins>
    </w:p>
    <w:p w14:paraId="5054FA55"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73" w:author="Kashyap Kammachi-Sreedhar (Nokia)" w:date="2024-07-30T17:34:00Z" w16du:dateUtc="2024-07-30T14:34:00Z"/>
          <w:rFonts w:ascii="Courier New" w:hAnsi="Courier New" w:cs="Courier New"/>
          <w:color w:val="1F2328"/>
          <w:sz w:val="18"/>
          <w:szCs w:val="18"/>
          <w:bdr w:val="none" w:sz="0" w:space="0" w:color="auto" w:frame="1"/>
        </w:rPr>
      </w:pPr>
      <w:ins w:id="574"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int(FieldLength) output_width;</w:t>
        </w:r>
      </w:ins>
    </w:p>
    <w:p w14:paraId="671473BB"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75" w:author="Kashyap Kammachi-Sreedhar (Nokia)" w:date="2024-07-30T17:34:00Z" w16du:dateUtc="2024-07-30T14:34:00Z"/>
          <w:rFonts w:ascii="Courier New" w:hAnsi="Courier New" w:cs="Courier New"/>
          <w:color w:val="1F2328"/>
          <w:sz w:val="18"/>
          <w:szCs w:val="18"/>
          <w:bdr w:val="none" w:sz="0" w:space="0" w:color="auto" w:frame="1"/>
        </w:rPr>
      </w:pPr>
      <w:ins w:id="576" w:author="Kashyap Kammachi-Sreedhar (Nokia)" w:date="2024-07-30T17:34:00Z" w16du:dateUtc="2024-07-30T14:34:00Z">
        <w:r w:rsidRPr="003E6632">
          <w:rPr>
            <w:rFonts w:ascii="Courier New" w:hAnsi="Courier New" w:cs="Courier New"/>
            <w:color w:val="1F2328"/>
            <w:sz w:val="18"/>
            <w:szCs w:val="18"/>
            <w:bdr w:val="none" w:sz="0" w:space="0" w:color="auto" w:frame="1"/>
          </w:rPr>
          <w:t xml:space="preserve">  unsigned int(FieldLength) output_height;</w:t>
        </w:r>
      </w:ins>
    </w:p>
    <w:p w14:paraId="16A8B982" w14:textId="77777777" w:rsidR="00C60EE7" w:rsidRPr="003E6632"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77" w:author="Kashyap Kammachi-Sreedhar (Nokia)" w:date="2024-07-30T17:34:00Z" w16du:dateUtc="2024-07-30T14:34:00Z"/>
          <w:rFonts w:ascii="Courier New" w:hAnsi="Courier New" w:cs="Courier New"/>
          <w:color w:val="1F2328"/>
          <w:sz w:val="18"/>
          <w:szCs w:val="18"/>
          <w:bdr w:val="none" w:sz="0" w:space="0" w:color="auto" w:frame="1"/>
        </w:rPr>
      </w:pPr>
      <w:ins w:id="578" w:author="Kashyap Kammachi-Sreedhar (Nokia)" w:date="2024-07-30T17:34:00Z" w16du:dateUtc="2024-07-30T14:34:00Z">
        <w:r w:rsidRPr="003E6632">
          <w:rPr>
            <w:rFonts w:ascii="Courier New" w:hAnsi="Courier New" w:cs="Courier New"/>
            <w:color w:val="1F2328"/>
            <w:sz w:val="18"/>
            <w:szCs w:val="18"/>
            <w:bdr w:val="none" w:sz="0" w:space="0" w:color="auto" w:frame="1"/>
          </w:rPr>
          <w:t>}</w:t>
        </w:r>
      </w:ins>
    </w:p>
    <w:p w14:paraId="61E16B45" w14:textId="77777777" w:rsidR="00C60EE7" w:rsidRDefault="00C60EE7" w:rsidP="00C60EE7">
      <w:pPr>
        <w:shd w:val="clear" w:color="auto" w:fill="FFFFFF"/>
        <w:ind w:left="720"/>
        <w:rPr>
          <w:ins w:id="579" w:author="Kashyap Kammachi-Sreedhar (Nokia)" w:date="2024-07-30T17:34:00Z" w16du:dateUtc="2024-07-30T14:34:00Z"/>
          <w:rFonts w:ascii="Cambria" w:hAnsi="Cambria"/>
        </w:rPr>
      </w:pPr>
      <w:ins w:id="580" w:author="Kashyap Kammachi-Sreedhar (Nokia)" w:date="2024-07-30T17:34:00Z" w16du:dateUtc="2024-07-30T14:34:00Z">
        <w:r w:rsidRPr="003E6632">
          <w:rPr>
            <w:rFonts w:ascii="Segoe UI" w:hAnsi="Segoe UI" w:cs="Segoe UI"/>
            <w:color w:val="1F2328"/>
            <w:sz w:val="21"/>
            <w:szCs w:val="21"/>
          </w:rPr>
          <w:t>Note the new </w:t>
        </w:r>
        <w:r w:rsidRPr="003E6632">
          <w:rPr>
            <w:rFonts w:ascii="Courier New" w:hAnsi="Courier New" w:cs="Courier New"/>
            <w:color w:val="1F2328"/>
            <w:sz w:val="18"/>
            <w:szCs w:val="18"/>
          </w:rPr>
          <w:t>TilesFieldLength</w:t>
        </w:r>
        <w:r w:rsidRPr="003E6632">
          <w:rPr>
            <w:rFonts w:ascii="Segoe UI" w:hAnsi="Segoe UI" w:cs="Segoe UI"/>
            <w:color w:val="1F2328"/>
            <w:sz w:val="21"/>
            <w:szCs w:val="21"/>
          </w:rPr>
          <w:t> that switches the integer size between the old 8 bit and a new 32 bit size.</w:t>
        </w:r>
        <w:r>
          <w:rPr>
            <w:rFonts w:ascii="Segoe UI" w:hAnsi="Segoe UI" w:cs="Segoe UI"/>
            <w:color w:val="1F2328"/>
            <w:sz w:val="21"/>
            <w:szCs w:val="21"/>
          </w:rPr>
          <w:t xml:space="preserve"> </w:t>
        </w:r>
        <w:r w:rsidRPr="003E6632">
          <w:rPr>
            <w:rFonts w:ascii="Segoe UI" w:hAnsi="Segoe UI" w:cs="Segoe UI"/>
            <w:color w:val="1F2328"/>
            <w:sz w:val="21"/>
            <w:szCs w:val="21"/>
          </w:rPr>
          <w:t>It might also be considered to provide the possibility for a 64bit </w:t>
        </w:r>
        <w:r w:rsidRPr="003E6632">
          <w:rPr>
            <w:rFonts w:ascii="Courier New" w:hAnsi="Courier New" w:cs="Courier New"/>
            <w:color w:val="1F2328"/>
            <w:sz w:val="18"/>
            <w:szCs w:val="18"/>
          </w:rPr>
          <w:t>FieldLength</w:t>
        </w:r>
        <w:r w:rsidRPr="003E6632">
          <w:rPr>
            <w:rFonts w:ascii="Segoe UI" w:hAnsi="Segoe UI" w:cs="Segoe UI"/>
            <w:color w:val="1F2328"/>
            <w:sz w:val="21"/>
            <w:szCs w:val="21"/>
          </w:rPr>
          <w:t> depending on a flag.</w:t>
        </w:r>
      </w:ins>
    </w:p>
    <w:p w14:paraId="1FDD1501" w14:textId="77777777" w:rsidR="00C60EE7" w:rsidRDefault="00C60EE7">
      <w:pPr>
        <w:pStyle w:val="Heading3"/>
        <w:rPr>
          <w:ins w:id="581" w:author="Kashyap Kammachi-Sreedhar (Nokia)" w:date="2024-07-30T17:34:00Z" w16du:dateUtc="2024-07-30T14:34:00Z"/>
          <w:rFonts w:ascii="Cambria" w:hAnsi="Cambria"/>
        </w:rPr>
        <w:pPrChange w:id="582" w:author="Kashyap Kammachi-Sreedhar (Nokia)" w:date="2024-07-30T17:38:00Z" w16du:dateUtc="2024-07-30T14:38:00Z">
          <w:pPr>
            <w:pStyle w:val="NoSpacing"/>
            <w:spacing w:before="240" w:after="240"/>
          </w:pPr>
        </w:pPrChange>
      </w:pPr>
      <w:bookmarkStart w:id="583" w:name="_Toc173271738"/>
      <w:ins w:id="584" w:author="Kashyap Kammachi-Sreedhar (Nokia)" w:date="2024-07-30T17:34:00Z" w16du:dateUtc="2024-07-30T14:34:00Z">
        <w:r>
          <w:rPr>
            <w:rFonts w:ascii="Cambria" w:hAnsi="Cambria"/>
          </w:rPr>
          <w:t>Approach #2:</w:t>
        </w:r>
        <w:bookmarkEnd w:id="583"/>
      </w:ins>
    </w:p>
    <w:p w14:paraId="7F7B8028" w14:textId="77777777" w:rsidR="00C60EE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85" w:author="Kashyap Kammachi-Sreedhar (Nokia)" w:date="2024-07-30T17:34:00Z" w16du:dateUtc="2024-07-30T14:34:00Z"/>
          <w:rFonts w:ascii="Segoe UI" w:hAnsi="Segoe UI" w:cs="Segoe UI"/>
          <w:color w:val="1F2328"/>
          <w:sz w:val="21"/>
          <w:szCs w:val="21"/>
        </w:rPr>
      </w:pPr>
      <w:ins w:id="586" w:author="Kashyap Kammachi-Sreedhar (Nokia)" w:date="2024-07-30T17:34:00Z" w16du:dateUtc="2024-07-30T14:34:00Z">
        <w:r>
          <w:rPr>
            <w:rFonts w:ascii="Segoe UI" w:hAnsi="Segoe UI" w:cs="Segoe UI"/>
            <w:color w:val="1F2328"/>
            <w:sz w:val="21"/>
            <w:szCs w:val="21"/>
          </w:rPr>
          <w:t>In this approach, version 0 is used to support smaller grids (existing size) and version 1 when the grid needs to be larger.</w:t>
        </w:r>
        <w:r w:rsidRPr="003E6632">
          <w:rPr>
            <w:rFonts w:ascii="Segoe UI" w:hAnsi="Segoe UI" w:cs="Segoe UI"/>
            <w:color w:val="1F2328"/>
            <w:sz w:val="21"/>
            <w:szCs w:val="21"/>
          </w:rPr>
          <w:t xml:space="preserve"> </w:t>
        </w:r>
      </w:ins>
    </w:p>
    <w:p w14:paraId="3FF07298"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87" w:author="Kashyap Kammachi-Sreedhar (Nokia)" w:date="2024-07-30T17:34:00Z" w16du:dateUtc="2024-07-30T14:34:00Z"/>
          <w:rFonts w:ascii="Courier New" w:hAnsi="Courier New" w:cs="Courier New"/>
          <w:color w:val="1F2328"/>
          <w:sz w:val="18"/>
          <w:szCs w:val="18"/>
          <w:bdr w:val="none" w:sz="0" w:space="0" w:color="auto" w:frame="1"/>
        </w:rPr>
      </w:pPr>
      <w:ins w:id="588" w:author="Kashyap Kammachi-Sreedhar (Nokia)" w:date="2024-07-30T17:34:00Z" w16du:dateUtc="2024-07-30T14:34:00Z">
        <w:r w:rsidRPr="00BB1E37">
          <w:rPr>
            <w:rFonts w:ascii="Courier New" w:hAnsi="Courier New" w:cs="Courier New"/>
            <w:color w:val="1F2328"/>
            <w:sz w:val="18"/>
            <w:szCs w:val="18"/>
            <w:bdr w:val="none" w:sz="0" w:space="0" w:color="auto" w:frame="1"/>
          </w:rPr>
          <w:t>aligned(8) class ImageGrid {</w:t>
        </w:r>
      </w:ins>
    </w:p>
    <w:p w14:paraId="06691900"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89" w:author="Kashyap Kammachi-Sreedhar (Nokia)" w:date="2024-07-30T17:34:00Z" w16du:dateUtc="2024-07-30T14:34:00Z"/>
          <w:rFonts w:ascii="Courier New" w:hAnsi="Courier New" w:cs="Courier New"/>
          <w:color w:val="1F2328"/>
          <w:sz w:val="18"/>
          <w:szCs w:val="18"/>
          <w:bdr w:val="none" w:sz="0" w:space="0" w:color="auto" w:frame="1"/>
        </w:rPr>
      </w:pPr>
      <w:ins w:id="590"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int(8) version;</w:t>
        </w:r>
      </w:ins>
    </w:p>
    <w:p w14:paraId="08F0B812"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91" w:author="Kashyap Kammachi-Sreedhar (Nokia)" w:date="2024-07-30T17:34:00Z" w16du:dateUtc="2024-07-30T14:34:00Z"/>
          <w:rFonts w:ascii="Courier New" w:hAnsi="Courier New" w:cs="Courier New"/>
          <w:color w:val="1F2328"/>
          <w:sz w:val="18"/>
          <w:szCs w:val="18"/>
          <w:bdr w:val="none" w:sz="0" w:space="0" w:color="auto" w:frame="1"/>
        </w:rPr>
      </w:pPr>
      <w:ins w:id="592"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int(8) flags;</w:t>
        </w:r>
      </w:ins>
    </w:p>
    <w:p w14:paraId="15D23E51"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93" w:author="Kashyap Kammachi-Sreedhar (Nokia)" w:date="2024-07-30T17:34:00Z" w16du:dateUtc="2024-07-30T14:34:00Z"/>
          <w:rFonts w:ascii="Courier New" w:hAnsi="Courier New" w:cs="Courier New"/>
          <w:color w:val="1F2328"/>
          <w:sz w:val="18"/>
          <w:szCs w:val="18"/>
          <w:bdr w:val="none" w:sz="0" w:space="0" w:color="auto" w:frame="1"/>
        </w:rPr>
      </w:pPr>
      <w:ins w:id="594"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if (version == 0) {</w:t>
        </w:r>
      </w:ins>
    </w:p>
    <w:p w14:paraId="3DAD709C"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95" w:author="Kashyap Kammachi-Sreedhar (Nokia)" w:date="2024-07-30T17:34:00Z" w16du:dateUtc="2024-07-30T14:34:00Z"/>
          <w:rFonts w:ascii="Courier New" w:hAnsi="Courier New" w:cs="Courier New"/>
          <w:color w:val="1F2328"/>
          <w:sz w:val="18"/>
          <w:szCs w:val="18"/>
          <w:bdr w:val="none" w:sz="0" w:space="0" w:color="auto" w:frame="1"/>
        </w:rPr>
      </w:pPr>
      <w:ins w:id="596"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 FieldLength = ((flags &amp; 0x01) + 1) * 16; // this is a temporary, non-parsable variable</w:t>
        </w:r>
      </w:ins>
    </w:p>
    <w:p w14:paraId="41C5D994"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97" w:author="Kashyap Kammachi-Sreedhar (Nokia)" w:date="2024-07-30T17:34:00Z" w16du:dateUtc="2024-07-30T14:34:00Z"/>
          <w:rFonts w:ascii="Courier New" w:hAnsi="Courier New" w:cs="Courier New"/>
          <w:color w:val="1F2328"/>
          <w:sz w:val="18"/>
          <w:szCs w:val="18"/>
          <w:bdr w:val="none" w:sz="0" w:space="0" w:color="auto" w:frame="1"/>
        </w:rPr>
      </w:pPr>
      <w:ins w:id="598"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int(8) rows_minus_one;</w:t>
        </w:r>
      </w:ins>
    </w:p>
    <w:p w14:paraId="5E38D27D"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599" w:author="Kashyap Kammachi-Sreedhar (Nokia)" w:date="2024-07-30T17:34:00Z" w16du:dateUtc="2024-07-30T14:34:00Z"/>
          <w:rFonts w:ascii="Courier New" w:hAnsi="Courier New" w:cs="Courier New"/>
          <w:color w:val="1F2328"/>
          <w:sz w:val="18"/>
          <w:szCs w:val="18"/>
          <w:bdr w:val="none" w:sz="0" w:space="0" w:color="auto" w:frame="1"/>
        </w:rPr>
      </w:pPr>
      <w:ins w:id="600"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int(8) columns_minus_one;</w:t>
        </w:r>
      </w:ins>
    </w:p>
    <w:p w14:paraId="44EFE970"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01" w:author="Kashyap Kammachi-Sreedhar (Nokia)" w:date="2024-07-30T17:34:00Z" w16du:dateUtc="2024-07-30T14:34:00Z"/>
          <w:rFonts w:ascii="Courier New" w:hAnsi="Courier New" w:cs="Courier New"/>
          <w:color w:val="1F2328"/>
          <w:sz w:val="18"/>
          <w:szCs w:val="18"/>
          <w:bdr w:val="none" w:sz="0" w:space="0" w:color="auto" w:frame="1"/>
        </w:rPr>
      </w:pPr>
      <w:ins w:id="602"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int(FieldLength) output_width;</w:t>
        </w:r>
      </w:ins>
    </w:p>
    <w:p w14:paraId="42DB5A55"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03" w:author="Kashyap Kammachi-Sreedhar (Nokia)" w:date="2024-07-30T17:34:00Z" w16du:dateUtc="2024-07-30T14:34:00Z"/>
          <w:rFonts w:ascii="Courier New" w:hAnsi="Courier New" w:cs="Courier New"/>
          <w:color w:val="1F2328"/>
          <w:sz w:val="18"/>
          <w:szCs w:val="18"/>
          <w:bdr w:val="none" w:sz="0" w:space="0" w:color="auto" w:frame="1"/>
        </w:rPr>
      </w:pPr>
      <w:ins w:id="604"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int(FieldLength) output_height;</w:t>
        </w:r>
      </w:ins>
    </w:p>
    <w:p w14:paraId="74255740"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05" w:author="Kashyap Kammachi-Sreedhar (Nokia)" w:date="2024-07-30T17:34:00Z" w16du:dateUtc="2024-07-30T14:34:00Z"/>
          <w:rFonts w:ascii="Courier New" w:hAnsi="Courier New" w:cs="Courier New"/>
          <w:color w:val="1F2328"/>
          <w:sz w:val="18"/>
          <w:szCs w:val="18"/>
          <w:bdr w:val="none" w:sz="0" w:space="0" w:color="auto" w:frame="1"/>
        </w:rPr>
      </w:pPr>
      <w:ins w:id="606"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 else if (version == 1) {</w:t>
        </w:r>
      </w:ins>
    </w:p>
    <w:p w14:paraId="5791336D"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07" w:author="Kashyap Kammachi-Sreedhar (Nokia)" w:date="2024-07-30T17:34:00Z" w16du:dateUtc="2024-07-30T14:34:00Z"/>
          <w:rFonts w:ascii="Courier New" w:hAnsi="Courier New" w:cs="Courier New"/>
          <w:color w:val="1F2328"/>
          <w:sz w:val="18"/>
          <w:szCs w:val="18"/>
          <w:bdr w:val="none" w:sz="0" w:space="0" w:color="auto" w:frame="1"/>
        </w:rPr>
      </w:pPr>
      <w:ins w:id="608"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 FieldLength = ((flags &amp; 0x03) + 1) * 16; // this is a temporary, non-parsable variable</w:t>
        </w:r>
      </w:ins>
    </w:p>
    <w:p w14:paraId="786EBC21"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09" w:author="Kashyap Kammachi-Sreedhar (Nokia)" w:date="2024-07-30T17:34:00Z" w16du:dateUtc="2024-07-30T14:34:00Z"/>
          <w:rFonts w:ascii="Courier New" w:hAnsi="Courier New" w:cs="Courier New"/>
          <w:color w:val="1F2328"/>
          <w:sz w:val="18"/>
          <w:szCs w:val="18"/>
          <w:bdr w:val="none" w:sz="0" w:space="0" w:color="auto" w:frame="1"/>
        </w:rPr>
      </w:pPr>
      <w:ins w:id="610"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int(32) rows_minus_one;</w:t>
        </w:r>
      </w:ins>
    </w:p>
    <w:p w14:paraId="4B342E88"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11" w:author="Kashyap Kammachi-Sreedhar (Nokia)" w:date="2024-07-30T17:34:00Z" w16du:dateUtc="2024-07-30T14:34:00Z"/>
          <w:rFonts w:ascii="Courier New" w:hAnsi="Courier New" w:cs="Courier New"/>
          <w:color w:val="1F2328"/>
          <w:sz w:val="18"/>
          <w:szCs w:val="18"/>
          <w:bdr w:val="none" w:sz="0" w:space="0" w:color="auto" w:frame="1"/>
        </w:rPr>
      </w:pPr>
      <w:ins w:id="612" w:author="Kashyap Kammachi-Sreedhar (Nokia)" w:date="2024-07-30T17:34:00Z" w16du:dateUtc="2024-07-30T14:34:00Z">
        <w:r w:rsidRPr="00BB1E37">
          <w:rPr>
            <w:rFonts w:ascii="Courier New" w:hAnsi="Courier New" w:cs="Courier New"/>
            <w:color w:val="1F2328"/>
            <w:sz w:val="18"/>
            <w:szCs w:val="18"/>
            <w:bdr w:val="none" w:sz="0" w:space="0" w:color="auto" w:frame="1"/>
          </w:rPr>
          <w:lastRenderedPageBreak/>
          <w:t xml:space="preserve">        unsigned int(32) columns_minus_one;</w:t>
        </w:r>
      </w:ins>
    </w:p>
    <w:p w14:paraId="2BE9EA81"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13" w:author="Kashyap Kammachi-Sreedhar (Nokia)" w:date="2024-07-30T17:34:00Z" w16du:dateUtc="2024-07-30T14:34:00Z"/>
          <w:rFonts w:ascii="Courier New" w:hAnsi="Courier New" w:cs="Courier New"/>
          <w:color w:val="1F2328"/>
          <w:sz w:val="18"/>
          <w:szCs w:val="18"/>
          <w:bdr w:val="none" w:sz="0" w:space="0" w:color="auto" w:frame="1"/>
        </w:rPr>
      </w:pPr>
      <w:ins w:id="614"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int(FieldLength) output_width;</w:t>
        </w:r>
      </w:ins>
    </w:p>
    <w:p w14:paraId="47D61B33"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15" w:author="Kashyap Kammachi-Sreedhar (Nokia)" w:date="2024-07-30T17:34:00Z" w16du:dateUtc="2024-07-30T14:34:00Z"/>
          <w:rFonts w:ascii="Courier New" w:hAnsi="Courier New" w:cs="Courier New"/>
          <w:color w:val="1F2328"/>
          <w:sz w:val="18"/>
          <w:szCs w:val="18"/>
          <w:bdr w:val="none" w:sz="0" w:space="0" w:color="auto" w:frame="1"/>
        </w:rPr>
      </w:pPr>
      <w:ins w:id="616"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unsigned int(FieldLength) output_height;</w:t>
        </w:r>
      </w:ins>
    </w:p>
    <w:p w14:paraId="7BDE402D"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17" w:author="Kashyap Kammachi-Sreedhar (Nokia)" w:date="2024-07-30T17:34:00Z" w16du:dateUtc="2024-07-30T14:34:00Z"/>
          <w:rFonts w:ascii="Courier New" w:hAnsi="Courier New" w:cs="Courier New"/>
          <w:color w:val="1F2328"/>
          <w:sz w:val="18"/>
          <w:szCs w:val="18"/>
          <w:bdr w:val="none" w:sz="0" w:space="0" w:color="auto" w:frame="1"/>
        </w:rPr>
      </w:pPr>
      <w:ins w:id="618" w:author="Kashyap Kammachi-Sreedhar (Nokia)" w:date="2024-07-30T17:34:00Z" w16du:dateUtc="2024-07-30T14:34:00Z">
        <w:r w:rsidRPr="00BB1E37">
          <w:rPr>
            <w:rFonts w:ascii="Courier New" w:hAnsi="Courier New" w:cs="Courier New"/>
            <w:color w:val="1F2328"/>
            <w:sz w:val="18"/>
            <w:szCs w:val="18"/>
            <w:bdr w:val="none" w:sz="0" w:space="0" w:color="auto" w:frame="1"/>
          </w:rPr>
          <w:t xml:space="preserve">    }</w:t>
        </w:r>
      </w:ins>
    </w:p>
    <w:p w14:paraId="1850F796" w14:textId="77777777" w:rsidR="00C60EE7" w:rsidRPr="00BB1E37" w:rsidRDefault="00C60EE7" w:rsidP="00C60E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ins w:id="619" w:author="Kashyap Kammachi-Sreedhar (Nokia)" w:date="2024-07-30T17:34:00Z" w16du:dateUtc="2024-07-30T14:34:00Z"/>
          <w:rFonts w:ascii="Courier New" w:hAnsi="Courier New" w:cs="Courier New"/>
          <w:color w:val="1F2328"/>
          <w:sz w:val="18"/>
          <w:szCs w:val="18"/>
          <w:bdr w:val="none" w:sz="0" w:space="0" w:color="auto" w:frame="1"/>
        </w:rPr>
      </w:pPr>
      <w:ins w:id="620" w:author="Kashyap Kammachi-Sreedhar (Nokia)" w:date="2024-07-30T17:34:00Z" w16du:dateUtc="2024-07-30T14:34:00Z">
        <w:r w:rsidRPr="00BB1E37">
          <w:rPr>
            <w:rFonts w:ascii="Courier New" w:hAnsi="Courier New" w:cs="Courier New"/>
            <w:color w:val="1F2328"/>
            <w:sz w:val="18"/>
            <w:szCs w:val="18"/>
            <w:bdr w:val="none" w:sz="0" w:space="0" w:color="auto" w:frame="1"/>
          </w:rPr>
          <w:t>}</w:t>
        </w:r>
      </w:ins>
    </w:p>
    <w:p w14:paraId="7536E4EB" w14:textId="77777777" w:rsidR="00C60EE7" w:rsidRDefault="00C60EE7" w:rsidP="00C60EE7">
      <w:pPr>
        <w:shd w:val="clear" w:color="auto" w:fill="FFFFFF"/>
        <w:spacing w:afterAutospacing="1"/>
        <w:ind w:left="720"/>
        <w:rPr>
          <w:ins w:id="621" w:author="Kashyap Kammachi-Sreedhar (Nokia)" w:date="2024-07-30T17:34:00Z" w16du:dateUtc="2024-07-30T14:34:00Z"/>
          <w:rFonts w:ascii="Segoe UI" w:hAnsi="Segoe UI" w:cs="Segoe UI"/>
          <w:color w:val="1F2328"/>
          <w:sz w:val="21"/>
          <w:szCs w:val="21"/>
        </w:rPr>
      </w:pPr>
      <w:ins w:id="622" w:author="Kashyap Kammachi-Sreedhar (Nokia)" w:date="2024-07-30T17:34:00Z" w16du:dateUtc="2024-07-30T14:34:00Z">
        <w:r w:rsidRPr="00BB1E37">
          <w:rPr>
            <w:rFonts w:ascii="Segoe UI" w:hAnsi="Segoe UI" w:cs="Segoe UI"/>
            <w:color w:val="1F2328"/>
            <w:sz w:val="21"/>
            <w:szCs w:val="21"/>
          </w:rPr>
          <w:t>Where FieldLength is 16 or 32 for the </w:t>
        </w:r>
        <w:r w:rsidRPr="00BB1E37">
          <w:rPr>
            <w:rFonts w:ascii="Courier New" w:hAnsi="Courier New" w:cs="Courier New"/>
            <w:color w:val="1F2328"/>
            <w:sz w:val="18"/>
            <w:szCs w:val="18"/>
          </w:rPr>
          <w:t>version == 0</w:t>
        </w:r>
        <w:r w:rsidRPr="00BB1E37">
          <w:rPr>
            <w:rFonts w:ascii="Segoe UI" w:hAnsi="Segoe UI" w:cs="Segoe UI"/>
            <w:color w:val="1F2328"/>
            <w:sz w:val="21"/>
            <w:szCs w:val="21"/>
          </w:rPr>
          <w:t> case, and 16, 32 or 64 for the </w:t>
        </w:r>
        <w:r w:rsidRPr="00BB1E37">
          <w:rPr>
            <w:rFonts w:ascii="Courier New" w:hAnsi="Courier New" w:cs="Courier New"/>
            <w:color w:val="1F2328"/>
            <w:sz w:val="18"/>
            <w:szCs w:val="18"/>
          </w:rPr>
          <w:t>version == 1</w:t>
        </w:r>
        <w:r w:rsidRPr="00BB1E37">
          <w:rPr>
            <w:rFonts w:ascii="Segoe UI" w:hAnsi="Segoe UI" w:cs="Segoe UI"/>
            <w:color w:val="1F2328"/>
            <w:sz w:val="21"/>
            <w:szCs w:val="21"/>
          </w:rPr>
          <w:t> case. </w:t>
        </w:r>
        <w:r w:rsidRPr="00BB1E37">
          <w:rPr>
            <w:rFonts w:ascii="Courier New" w:hAnsi="Courier New" w:cs="Courier New"/>
            <w:color w:val="1F2328"/>
            <w:sz w:val="18"/>
            <w:szCs w:val="18"/>
          </w:rPr>
          <w:t>flags</w:t>
        </w:r>
        <w:r w:rsidRPr="00BB1E37">
          <w:rPr>
            <w:rFonts w:ascii="Segoe UI" w:hAnsi="Segoe UI" w:cs="Segoe UI"/>
            <w:color w:val="1F2328"/>
            <w:sz w:val="21"/>
            <w:szCs w:val="21"/>
          </w:rPr>
          <w:t> equal to </w:t>
        </w:r>
        <w:r w:rsidRPr="00BB1E37">
          <w:rPr>
            <w:rFonts w:ascii="Courier New" w:hAnsi="Courier New" w:cs="Courier New"/>
            <w:color w:val="1F2328"/>
            <w:sz w:val="18"/>
            <w:szCs w:val="18"/>
          </w:rPr>
          <w:t>0x02</w:t>
        </w:r>
        <w:r w:rsidRPr="00BB1E37">
          <w:rPr>
            <w:rFonts w:ascii="Segoe UI" w:hAnsi="Segoe UI" w:cs="Segoe UI"/>
            <w:color w:val="1F2328"/>
            <w:sz w:val="21"/>
            <w:szCs w:val="21"/>
          </w:rPr>
          <w:t> would not be valid.</w:t>
        </w:r>
      </w:ins>
    </w:p>
    <w:p w14:paraId="55F90AC0" w14:textId="77777777" w:rsidR="00C60EE7" w:rsidRPr="00BB1E37" w:rsidRDefault="00C60EE7" w:rsidP="00C60EE7">
      <w:pPr>
        <w:shd w:val="clear" w:color="auto" w:fill="FFFFFF"/>
        <w:spacing w:afterAutospacing="1"/>
        <w:ind w:left="720"/>
        <w:rPr>
          <w:ins w:id="623" w:author="Kashyap Kammachi-Sreedhar (Nokia)" w:date="2024-07-30T17:34:00Z" w16du:dateUtc="2024-07-30T14:34:00Z"/>
          <w:rFonts w:ascii="Segoe UI" w:hAnsi="Segoe UI" w:cs="Segoe UI"/>
          <w:color w:val="1F2328"/>
          <w:sz w:val="21"/>
          <w:szCs w:val="21"/>
        </w:rPr>
      </w:pPr>
      <w:ins w:id="624" w:author="Kashyap Kammachi-Sreedhar (Nokia)" w:date="2024-07-30T17:34:00Z" w16du:dateUtc="2024-07-30T14:34:00Z">
        <w:r>
          <w:rPr>
            <w:rFonts w:ascii="Segoe UI" w:hAnsi="Segoe UI" w:cs="Segoe UI"/>
            <w:color w:val="1F2328"/>
            <w:sz w:val="21"/>
            <w:szCs w:val="21"/>
          </w:rPr>
          <w:t xml:space="preserve">Approaches #1 and #2 both support the expansion of rows and columns for grid items but need to address issues related to the expansion of the MetaBox size with the number of allocations required and also the limitation of the number of available item references. Some discussion on this topic can be found on the MPEG GitHub under issue </w:t>
        </w:r>
        <w:r>
          <w:fldChar w:fldCharType="begin"/>
        </w:r>
        <w:r>
          <w:instrText>HYPERLINK "https://github.com/MPEGGroup/FileFormat/issues/106"</w:instrText>
        </w:r>
        <w:r>
          <w:fldChar w:fldCharType="separate"/>
        </w:r>
        <w:r w:rsidRPr="009C78EB">
          <w:rPr>
            <w:rStyle w:val="Hyperlink"/>
            <w:rFonts w:ascii="Segoe UI" w:hAnsi="Segoe UI" w:cs="Segoe UI"/>
            <w:sz w:val="21"/>
            <w:szCs w:val="21"/>
          </w:rPr>
          <w:t>#106</w:t>
        </w:r>
        <w:r>
          <w:rPr>
            <w:rStyle w:val="Hyperlink"/>
            <w:rFonts w:ascii="Segoe UI" w:hAnsi="Segoe UI" w:cs="Segoe UI"/>
            <w:sz w:val="21"/>
            <w:szCs w:val="21"/>
          </w:rPr>
          <w:fldChar w:fldCharType="end"/>
        </w:r>
        <w:r>
          <w:rPr>
            <w:rFonts w:ascii="Segoe UI" w:hAnsi="Segoe UI" w:cs="Segoe UI"/>
            <w:color w:val="1F2328"/>
            <w:sz w:val="21"/>
            <w:szCs w:val="21"/>
          </w:rPr>
          <w:t>.</w:t>
        </w:r>
      </w:ins>
    </w:p>
    <w:p w14:paraId="4E1E397F" w14:textId="77777777" w:rsidR="00C60EE7" w:rsidRDefault="00C60EE7">
      <w:pPr>
        <w:pStyle w:val="Heading3"/>
        <w:rPr>
          <w:ins w:id="625" w:author="Kashyap Kammachi-Sreedhar (Nokia)" w:date="2024-07-30T17:34:00Z" w16du:dateUtc="2024-07-30T14:34:00Z"/>
          <w:rFonts w:ascii="Cambria" w:hAnsi="Cambria"/>
        </w:rPr>
        <w:pPrChange w:id="626" w:author="Kashyap Kammachi-Sreedhar (Nokia)" w:date="2024-07-30T17:38:00Z" w16du:dateUtc="2024-07-30T14:38:00Z">
          <w:pPr>
            <w:pStyle w:val="NoSpacing"/>
            <w:spacing w:before="240" w:after="240"/>
          </w:pPr>
        </w:pPrChange>
      </w:pPr>
      <w:bookmarkStart w:id="627" w:name="_Toc173271739"/>
      <w:bookmarkStart w:id="628" w:name="_Hlk172283219"/>
      <w:ins w:id="629" w:author="Kashyap Kammachi-Sreedhar (Nokia)" w:date="2024-07-30T17:34:00Z" w16du:dateUtc="2024-07-30T14:34:00Z">
        <w:r>
          <w:rPr>
            <w:rFonts w:ascii="Cambria" w:hAnsi="Cambria"/>
          </w:rPr>
          <w:t>Approach #3:</w:t>
        </w:r>
        <w:bookmarkEnd w:id="627"/>
      </w:ins>
    </w:p>
    <w:p w14:paraId="78909D7E" w14:textId="77777777" w:rsidR="00C60EE7" w:rsidRDefault="00C60EE7" w:rsidP="00C60EE7">
      <w:pPr>
        <w:pStyle w:val="NoSpacing"/>
        <w:spacing w:before="240" w:after="240"/>
        <w:ind w:left="720"/>
        <w:rPr>
          <w:ins w:id="630" w:author="Kashyap Kammachi-Sreedhar (Nokia)" w:date="2024-07-30T17:34:00Z" w16du:dateUtc="2024-07-30T14:34:00Z"/>
          <w:rFonts w:ascii="Cambria" w:hAnsi="Cambria"/>
        </w:rPr>
      </w:pPr>
      <w:ins w:id="631" w:author="Kashyap Kammachi-Sreedhar (Nokia)" w:date="2024-07-30T17:34:00Z" w16du:dateUtc="2024-07-30T14:34:00Z">
        <w:r>
          <w:rPr>
            <w:rFonts w:ascii="Cambria" w:hAnsi="Cambria"/>
          </w:rPr>
          <w:t>This approach suggests using a grid of grids to meet the larger image format requirement. This supports implementation using current capabilities but suffers from more complex decoding logic.</w:t>
        </w:r>
      </w:ins>
    </w:p>
    <w:p w14:paraId="5EF6DB3D" w14:textId="77777777" w:rsidR="00C60EE7" w:rsidRDefault="00C60EE7">
      <w:pPr>
        <w:pStyle w:val="Heading3"/>
        <w:rPr>
          <w:ins w:id="632" w:author="Kashyap Kammachi-Sreedhar (Nokia)" w:date="2024-07-30T17:34:00Z" w16du:dateUtc="2024-07-30T14:34:00Z"/>
          <w:rFonts w:ascii="Cambria" w:hAnsi="Cambria"/>
        </w:rPr>
        <w:pPrChange w:id="633" w:author="Kashyap Kammachi-Sreedhar (Nokia)" w:date="2024-07-30T17:39:00Z" w16du:dateUtc="2024-07-30T14:39:00Z">
          <w:pPr>
            <w:pStyle w:val="NoSpacing"/>
            <w:spacing w:before="240" w:after="240"/>
          </w:pPr>
        </w:pPrChange>
      </w:pPr>
      <w:bookmarkStart w:id="634" w:name="_Toc173271740"/>
      <w:bookmarkEnd w:id="628"/>
      <w:ins w:id="635" w:author="Kashyap Kammachi-Sreedhar (Nokia)" w:date="2024-07-30T17:34:00Z" w16du:dateUtc="2024-07-30T14:34:00Z">
        <w:r>
          <w:rPr>
            <w:rFonts w:ascii="Cambria" w:hAnsi="Cambria"/>
          </w:rPr>
          <w:t>Approach #4:</w:t>
        </w:r>
        <w:bookmarkEnd w:id="634"/>
      </w:ins>
    </w:p>
    <w:p w14:paraId="7729BB52" w14:textId="340D6285" w:rsidR="006A6BFC" w:rsidRDefault="00C60EE7" w:rsidP="00AF7823">
      <w:pPr>
        <w:ind w:left="720"/>
        <w:rPr>
          <w:ins w:id="636" w:author="Kashyap Kammachi-Sreedhar (Nokia)" w:date="2024-07-30T17:47:00Z" w16du:dateUtc="2024-07-30T14:47:00Z"/>
        </w:rPr>
        <w:pPrChange w:id="637" w:author="Kashyap Kammachi-Sreedhar (Nokia)" w:date="2024-08-01T09:46:00Z" w16du:dateUtc="2024-08-01T06:46:00Z">
          <w:pPr/>
        </w:pPrChange>
      </w:pPr>
      <w:ins w:id="638" w:author="Kashyap Kammachi-Sreedhar (Nokia)" w:date="2024-07-30T17:34:00Z" w16du:dateUtc="2024-07-30T14:34:00Z">
        <w:r>
          <w:rPr>
            <w:rFonts w:ascii="Cambria" w:hAnsi="Cambria"/>
          </w:rPr>
          <w:t xml:space="preserve">This approach suggests using tiling features built into a specific codec. With certain codecs, such as 23001-17, tiling is readily available to utilize in this application and the overhead of reading and parsing the MetaBox is kept to a minimum. The details of utilizing the tiling features of different codecs (HEVC, JPEG 2000, etc.), with their pros and cons needs to be studied. Additional discussion on this topic can be found under this </w:t>
        </w:r>
        <w:r>
          <w:fldChar w:fldCharType="begin"/>
        </w:r>
        <w:r>
          <w:instrText>HYPERLINK "https://github.com/strukturag/libheif/issues/1197"</w:instrText>
        </w:r>
        <w:r>
          <w:fldChar w:fldCharType="separate"/>
        </w:r>
        <w:r w:rsidRPr="0079488C">
          <w:rPr>
            <w:rStyle w:val="Hyperlink"/>
            <w:rFonts w:ascii="Cambria" w:hAnsi="Cambria"/>
          </w:rPr>
          <w:t>GitHub issue</w:t>
        </w:r>
        <w:r>
          <w:rPr>
            <w:rStyle w:val="Hyperlink"/>
            <w:rFonts w:ascii="Cambria" w:hAnsi="Cambria"/>
          </w:rPr>
          <w:fldChar w:fldCharType="end"/>
        </w:r>
        <w:r>
          <w:rPr>
            <w:rFonts w:ascii="Cambria" w:hAnsi="Cambria"/>
          </w:rPr>
          <w:t>.</w:t>
        </w:r>
      </w:ins>
    </w:p>
    <w:p w14:paraId="2D1BAF59" w14:textId="4DD3E552" w:rsidR="006A6BFC" w:rsidRPr="009828B1" w:rsidRDefault="006A6BFC" w:rsidP="006A6BFC">
      <w:pPr>
        <w:pStyle w:val="Heading1"/>
        <w:rPr>
          <w:ins w:id="639" w:author="Kashyap Kammachi-Sreedhar (Nokia)" w:date="2024-07-30T17:47:00Z" w16du:dateUtc="2024-07-30T14:47:00Z"/>
          <w:lang w:val="en-CA"/>
        </w:rPr>
      </w:pPr>
      <w:bookmarkStart w:id="640" w:name="_Toc173271741"/>
      <w:ins w:id="641" w:author="Kashyap Kammachi-Sreedhar (Nokia)" w:date="2024-07-30T17:47:00Z" w16du:dateUtc="2024-07-30T14:47:00Z">
        <w:r>
          <w:rPr>
            <w:lang w:val="en-CA"/>
          </w:rPr>
          <w:t>Generic compression of items</w:t>
        </w:r>
        <w:r w:rsidRPr="00970214">
          <w:rPr>
            <w:lang w:val="en-CA"/>
          </w:rPr>
          <w:t xml:space="preserve"> </w:t>
        </w:r>
        <w:r>
          <w:rPr>
            <w:lang w:val="en-CA"/>
          </w:rPr>
          <w:t xml:space="preserve">(MPEG #147, issue </w:t>
        </w:r>
        <w:r>
          <w:rPr>
            <w:lang w:val="en-US"/>
          </w:rPr>
          <w:fldChar w:fldCharType="begin"/>
        </w:r>
        <w:r w:rsidR="002A4328">
          <w:instrText>HYPERLINK "https://git.mpeg.expert/MPEG/Systems/FileFormat/HEIF/-/issues/157"</w:instrText>
        </w:r>
        <w:r>
          <w:rPr>
            <w:lang w:val="en-US"/>
          </w:rPr>
        </w:r>
        <w:r>
          <w:rPr>
            <w:lang w:val="en-US"/>
          </w:rPr>
          <w:fldChar w:fldCharType="separate"/>
        </w:r>
        <w:r w:rsidR="002A4328">
          <w:rPr>
            <w:rStyle w:val="Hyperlink"/>
            <w:lang w:val="en-CA"/>
          </w:rPr>
          <w:t>#157</w:t>
        </w:r>
        <w:r>
          <w:rPr>
            <w:rStyle w:val="Hyperlink"/>
            <w:b w:val="0"/>
            <w:bCs w:val="0"/>
            <w:lang w:val="en-CA"/>
          </w:rPr>
          <w:fldChar w:fldCharType="end"/>
        </w:r>
        <w:r w:rsidRPr="00F45E55">
          <w:rPr>
            <w:lang w:val="en-CA"/>
          </w:rPr>
          <w:t>)</w:t>
        </w:r>
        <w:r>
          <w:rPr>
            <w:lang w:val="en-CA"/>
          </w:rPr>
          <w:t>)</w:t>
        </w:r>
        <w:bookmarkEnd w:id="640"/>
      </w:ins>
    </w:p>
    <w:p w14:paraId="1A22C619" w14:textId="77777777" w:rsidR="006A6BFC" w:rsidRPr="005B217D" w:rsidRDefault="006A6BFC">
      <w:pPr>
        <w:pStyle w:val="Heading2"/>
        <w:jc w:val="both"/>
        <w:rPr>
          <w:ins w:id="642" w:author="Kashyap Kammachi-Sreedhar (Nokia)" w:date="2024-07-30T17:47:00Z" w16du:dateUtc="2024-07-30T14:47:00Z"/>
          <w:lang w:val="en-CA"/>
        </w:rPr>
        <w:pPrChange w:id="643" w:author="Kashyap Kammachi-Sreedhar (Nokia)" w:date="2024-07-30T22:39:00Z" w16du:dateUtc="2024-07-30T19:39:00Z">
          <w:pPr>
            <w:pStyle w:val="Heading2"/>
          </w:pPr>
        </w:pPrChange>
      </w:pPr>
      <w:bookmarkStart w:id="644" w:name="_Toc173271742"/>
      <w:ins w:id="645" w:author="Kashyap Kammachi-Sreedhar (Nokia)" w:date="2024-07-30T17:47:00Z" w16du:dateUtc="2024-07-30T14:47:00Z">
        <w:r w:rsidRPr="005B217D">
          <w:rPr>
            <w:lang w:val="en-CA"/>
          </w:rPr>
          <w:t>Abstract</w:t>
        </w:r>
        <w:bookmarkEnd w:id="644"/>
      </w:ins>
    </w:p>
    <w:p w14:paraId="631AAB1F" w14:textId="63E62197" w:rsidR="006A6BFC" w:rsidRDefault="006A6BFC">
      <w:pPr>
        <w:jc w:val="both"/>
        <w:rPr>
          <w:ins w:id="646" w:author="Kashyap Kammachi-Sreedhar (Nokia)" w:date="2024-07-30T22:37:00Z" w16du:dateUtc="2024-07-30T19:37:00Z"/>
          <w:lang w:val="en-CA"/>
        </w:rPr>
        <w:pPrChange w:id="647" w:author="Kashyap Kammachi-Sreedhar (Nokia)" w:date="2024-07-30T22:39:00Z" w16du:dateUtc="2024-07-30T19:39:00Z">
          <w:pPr/>
        </w:pPrChange>
      </w:pPr>
      <w:ins w:id="648" w:author="Kashyap Kammachi-Sreedhar (Nokia)" w:date="2024-07-30T17:47:00Z" w16du:dateUtc="2024-07-30T14:47:00Z">
        <w:r>
          <w:rPr>
            <w:lang w:val="en-CA"/>
          </w:rPr>
          <w:t>During MPEG #14</w:t>
        </w:r>
      </w:ins>
      <w:ins w:id="649" w:author="Kashyap Kammachi-Sreedhar (Nokia)" w:date="2024-07-30T20:44:00Z" w16du:dateUtc="2024-07-30T17:44:00Z">
        <w:r w:rsidR="00766285">
          <w:rPr>
            <w:lang w:val="en-CA"/>
          </w:rPr>
          <w:t>7</w:t>
        </w:r>
      </w:ins>
      <w:ins w:id="650" w:author="Kashyap Kammachi-Sreedhar (Nokia)" w:date="2024-07-30T17:47:00Z" w16du:dateUtc="2024-07-30T14:47:00Z">
        <w:r>
          <w:rPr>
            <w:lang w:val="en-CA"/>
          </w:rPr>
          <w:t xml:space="preserve"> the compression of</w:t>
        </w:r>
      </w:ins>
      <w:ins w:id="651" w:author="Kashyap Kammachi-Sreedhar (Nokia)" w:date="2024-07-30T20:45:00Z" w16du:dateUtc="2024-07-30T17:45:00Z">
        <w:r w:rsidR="001F3D1D">
          <w:rPr>
            <w:lang w:val="en-CA"/>
          </w:rPr>
          <w:t xml:space="preserve"> EXIF </w:t>
        </w:r>
        <w:r w:rsidR="007203FD">
          <w:rPr>
            <w:lang w:val="en-CA"/>
          </w:rPr>
          <w:t xml:space="preserve">metadata item </w:t>
        </w:r>
      </w:ins>
      <w:ins w:id="652" w:author="Kashyap Kammachi-Sreedhar (Nokia)" w:date="2024-07-30T20:46:00Z" w16du:dateUtc="2024-07-30T17:46:00Z">
        <w:r w:rsidR="007203FD">
          <w:rPr>
            <w:lang w:val="en-CA"/>
          </w:rPr>
          <w:t xml:space="preserve">was proposed </w:t>
        </w:r>
        <w:r w:rsidR="00523D2E">
          <w:rPr>
            <w:lang w:val="en-CA"/>
          </w:rPr>
          <w:t>by introducing a new item type for compressed EXIF</w:t>
        </w:r>
      </w:ins>
      <w:ins w:id="653" w:author="Kashyap Kammachi-Sreedhar (Nokia)" w:date="2024-07-30T20:47:00Z" w16du:dateUtc="2024-07-30T17:47:00Z">
        <w:r w:rsidR="00687A76">
          <w:rPr>
            <w:lang w:val="en-CA"/>
          </w:rPr>
          <w:t xml:space="preserve">. </w:t>
        </w:r>
      </w:ins>
      <w:ins w:id="654" w:author="Kashyap Kammachi-Sreedhar (Nokia)" w:date="2024-07-30T22:32:00Z" w16du:dateUtc="2024-07-30T19:32:00Z">
        <w:r w:rsidR="001F4301">
          <w:rPr>
            <w:lang w:val="en-CA"/>
          </w:rPr>
          <w:t>However</w:t>
        </w:r>
      </w:ins>
      <w:ins w:id="655" w:author="Kashyap Kammachi-Sreedhar (Nokia)" w:date="2024-07-30T22:35:00Z" w16du:dateUtc="2024-07-30T19:35:00Z">
        <w:r w:rsidR="00FA26DD">
          <w:rPr>
            <w:lang w:val="en-CA"/>
          </w:rPr>
          <w:t>,</w:t>
        </w:r>
      </w:ins>
      <w:ins w:id="656" w:author="Kashyap Kammachi-Sreedhar (Nokia)" w:date="2024-07-30T22:32:00Z" w16du:dateUtc="2024-07-30T19:32:00Z">
        <w:r w:rsidR="001F4301">
          <w:rPr>
            <w:lang w:val="en-CA"/>
          </w:rPr>
          <w:t xml:space="preserve"> defining a new item type for </w:t>
        </w:r>
      </w:ins>
      <w:ins w:id="657" w:author="Kashyap Kammachi-Sreedhar (Nokia)" w:date="2024-07-30T22:33:00Z" w16du:dateUtc="2024-07-30T19:33:00Z">
        <w:r w:rsidR="007E3746">
          <w:rPr>
            <w:lang w:val="en-CA"/>
          </w:rPr>
          <w:t xml:space="preserve">a different encoding </w:t>
        </w:r>
      </w:ins>
      <w:ins w:id="658" w:author="Kashyap Kammachi-Sreedhar (Nokia)" w:date="2024-07-30T22:34:00Z" w16du:dateUtc="2024-07-30T19:34:00Z">
        <w:r w:rsidR="00B648E2">
          <w:rPr>
            <w:lang w:val="en-CA"/>
          </w:rPr>
          <w:t xml:space="preserve">may not always be a right design choice. </w:t>
        </w:r>
      </w:ins>
      <w:ins w:id="659" w:author="Kashyap Kammachi-Sreedhar (Nokia)" w:date="2024-07-30T22:39:00Z" w16du:dateUtc="2024-07-30T19:39:00Z">
        <w:r w:rsidR="008D4C1D">
          <w:rPr>
            <w:rFonts w:eastAsia="MS Mincho"/>
          </w:rPr>
          <w:t>Alternative options for meeting the requirements also need to be explored.</w:t>
        </w:r>
      </w:ins>
      <w:ins w:id="660" w:author="Kashyap Kammachi-Sreedhar (Nokia)" w:date="2024-07-30T17:47:00Z" w16du:dateUtc="2024-07-30T14:47:00Z">
        <w:r>
          <w:rPr>
            <w:lang w:val="en-CA"/>
          </w:rPr>
          <w:t xml:space="preserve"> </w:t>
        </w:r>
      </w:ins>
      <w:ins w:id="661" w:author="Kashyap Kammachi-Sreedhar (Nokia)" w:date="2024-07-30T22:35:00Z" w16du:dateUtc="2024-07-30T19:35:00Z">
        <w:r w:rsidR="00FA26DD">
          <w:rPr>
            <w:lang w:val="en-CA"/>
          </w:rPr>
          <w:t>During MPEG #147 different</w:t>
        </w:r>
      </w:ins>
      <w:ins w:id="662" w:author="Kashyap Kammachi-Sreedhar (Nokia)" w:date="2024-07-30T22:37:00Z" w16du:dateUtc="2024-07-30T19:37:00Z">
        <w:r w:rsidR="00443AA9">
          <w:rPr>
            <w:lang w:val="en-CA"/>
          </w:rPr>
          <w:t xml:space="preserve"> alternate</w:t>
        </w:r>
      </w:ins>
      <w:ins w:id="663" w:author="Kashyap Kammachi-Sreedhar (Nokia)" w:date="2024-07-30T22:35:00Z" w16du:dateUtc="2024-07-30T19:35:00Z">
        <w:r w:rsidR="00FA26DD">
          <w:rPr>
            <w:lang w:val="en-CA"/>
          </w:rPr>
          <w:t xml:space="preserve"> approaches were discussed </w:t>
        </w:r>
        <w:r w:rsidR="00FA26DD">
          <w:rPr>
            <w:rFonts w:ascii="Cambria" w:hAnsi="Cambria"/>
          </w:rPr>
          <w:t xml:space="preserve">in the MPEG GitHub </w:t>
        </w:r>
      </w:ins>
      <w:ins w:id="664" w:author="Kashyap Kammachi-Sreedhar (Nokia)" w:date="2024-07-30T22:36:00Z" w16du:dateUtc="2024-07-30T19:36:00Z">
        <w:r w:rsidR="00FA26DD">
          <w:t>for a generic compression of items</w:t>
        </w:r>
      </w:ins>
      <w:ins w:id="665" w:author="Kashyap Kammachi-Sreedhar (Nokia)" w:date="2024-07-30T22:35:00Z" w16du:dateUtc="2024-07-30T19:35:00Z">
        <w:r w:rsidR="00FA26DD">
          <w:rPr>
            <w:rFonts w:ascii="Cambria" w:hAnsi="Cambria"/>
          </w:rPr>
          <w:t xml:space="preserve">(under issue </w:t>
        </w:r>
        <w:r w:rsidR="00FA26DD">
          <w:fldChar w:fldCharType="begin"/>
        </w:r>
      </w:ins>
      <w:ins w:id="666" w:author="Kashyap Kammachi-Sreedhar (Nokia)" w:date="2024-07-30T22:37:00Z" w16du:dateUtc="2024-07-30T19:37:00Z">
        <w:r w:rsidR="00FA26DD">
          <w:instrText>HYPERLINK "https://git.mpeg.expert/MPEG/Systems/FileFormat/HEIF/-/issues/157"</w:instrText>
        </w:r>
      </w:ins>
      <w:ins w:id="667" w:author="Kashyap Kammachi-Sreedhar (Nokia)" w:date="2024-07-30T22:35:00Z" w16du:dateUtc="2024-07-30T19:35:00Z">
        <w:r w:rsidR="00FA26DD">
          <w:fldChar w:fldCharType="separate"/>
        </w:r>
      </w:ins>
      <w:ins w:id="668" w:author="Kashyap Kammachi-Sreedhar (Nokia)" w:date="2024-07-30T22:36:00Z" w16du:dateUtc="2024-07-30T19:36:00Z">
        <w:r w:rsidR="00FA26DD">
          <w:rPr>
            <w:rStyle w:val="Hyperlink"/>
          </w:rPr>
          <w:t>#157</w:t>
        </w:r>
      </w:ins>
      <w:ins w:id="669" w:author="Kashyap Kammachi-Sreedhar (Nokia)" w:date="2024-07-30T22:35:00Z" w16du:dateUtc="2024-07-30T19:35:00Z">
        <w:r w:rsidR="00FA26DD">
          <w:rPr>
            <w:rStyle w:val="Hyperlink"/>
            <w:rFonts w:ascii="Cambria" w:hAnsi="Cambria"/>
          </w:rPr>
          <w:fldChar w:fldCharType="end"/>
        </w:r>
        <w:r w:rsidR="00FA26DD">
          <w:rPr>
            <w:rFonts w:ascii="Cambria" w:hAnsi="Cambria"/>
          </w:rPr>
          <w:t xml:space="preserve">) </w:t>
        </w:r>
      </w:ins>
      <w:ins w:id="670" w:author="Kashyap Kammachi-Sreedhar (Nokia)" w:date="2024-07-30T22:37:00Z" w16du:dateUtc="2024-07-30T19:37:00Z">
        <w:r w:rsidR="00FA26DD">
          <w:rPr>
            <w:lang w:val="en-CA"/>
          </w:rPr>
          <w:t>.</w:t>
        </w:r>
      </w:ins>
    </w:p>
    <w:p w14:paraId="059FBB11" w14:textId="25CCC8BC" w:rsidR="00443AA9" w:rsidRDefault="00443AA9" w:rsidP="00443AA9">
      <w:pPr>
        <w:numPr>
          <w:ilvl w:val="0"/>
          <w:numId w:val="60"/>
        </w:numPr>
        <w:spacing w:before="100" w:beforeAutospacing="1" w:after="100" w:afterAutospacing="1"/>
        <w:rPr>
          <w:ins w:id="671" w:author="Kashyap Kammachi-Sreedhar (Nokia)" w:date="2024-07-30T22:38:00Z" w16du:dateUtc="2024-07-30T19:38:00Z"/>
        </w:rPr>
      </w:pPr>
      <w:ins w:id="672" w:author="Kashyap Kammachi-Sreedhar (Nokia)" w:date="2024-07-30T22:38:00Z" w16du:dateUtc="2024-07-30T19:38:00Z">
        <w:r>
          <w:t xml:space="preserve">Define a URI that defines the content encoding and use that with a </w:t>
        </w:r>
        <w:r>
          <w:rPr>
            <w:rStyle w:val="HTMLCode"/>
          </w:rPr>
          <w:t xml:space="preserve">uri </w:t>
        </w:r>
        <w:r>
          <w:t>item</w:t>
        </w:r>
      </w:ins>
    </w:p>
    <w:p w14:paraId="0F0F9384" w14:textId="77777777" w:rsidR="00443AA9" w:rsidRDefault="00443AA9" w:rsidP="00443AA9">
      <w:pPr>
        <w:numPr>
          <w:ilvl w:val="0"/>
          <w:numId w:val="60"/>
        </w:numPr>
        <w:spacing w:before="100" w:beforeAutospacing="1" w:after="100" w:afterAutospacing="1"/>
        <w:rPr>
          <w:ins w:id="673" w:author="Kashyap Kammachi-Sreedhar (Nokia)" w:date="2024-07-30T22:39:00Z" w16du:dateUtc="2024-07-30T19:39:00Z"/>
        </w:rPr>
      </w:pPr>
      <w:ins w:id="674" w:author="Kashyap Kammachi-Sreedhar (Nokia)" w:date="2024-07-30T22:38:00Z" w16du:dateUtc="2024-07-30T19:38:00Z">
        <w:r>
          <w:t xml:space="preserve">Add a new </w:t>
        </w:r>
        <w:r>
          <w:rPr>
            <w:rStyle w:val="HTMLCode"/>
          </w:rPr>
          <w:t>infe</w:t>
        </w:r>
        <w:r>
          <w:t xml:space="preserve"> version</w:t>
        </w:r>
      </w:ins>
    </w:p>
    <w:p w14:paraId="21B2779E" w14:textId="49B2C591" w:rsidR="008D4C1D" w:rsidRDefault="00C434A1" w:rsidP="00443AA9">
      <w:pPr>
        <w:numPr>
          <w:ilvl w:val="0"/>
          <w:numId w:val="60"/>
        </w:numPr>
        <w:spacing w:before="100" w:beforeAutospacing="1" w:after="100" w:afterAutospacing="1"/>
        <w:rPr>
          <w:ins w:id="675" w:author="Kashyap Kammachi-Sreedhar (Nokia)" w:date="2024-07-30T22:38:00Z" w16du:dateUtc="2024-07-30T19:38:00Z"/>
        </w:rPr>
      </w:pPr>
      <w:ins w:id="676" w:author="Kashyap Kammachi-Sreedhar (Nokia)" w:date="2024-07-30T22:40:00Z" w16du:dateUtc="2024-07-30T19:40:00Z">
        <w:r w:rsidRPr="00C434A1">
          <w:t xml:space="preserve">Extending the mechanism currently under definition for generic compression of uncompressed image items to apply to any uncompressed items (ISO/IEC 23001-17 CDAM2 - </w:t>
        </w:r>
        <w:r w:rsidRPr="00C434A1">
          <w:fldChar w:fldCharType="begin"/>
        </w:r>
        <w:r w:rsidRPr="00C434A1">
          <w:instrText>HYPERLINK "https://dms.mpeg.expert/doc_end_user/documents/145_OnLine/wg11/MDS23515_WG03_N01148-v3.zip" \t "_blank"</w:instrText>
        </w:r>
        <w:r w:rsidRPr="00C434A1">
          <w:fldChar w:fldCharType="separate"/>
        </w:r>
        <w:r w:rsidRPr="00C434A1">
          <w:rPr>
            <w:color w:val="0000FF"/>
            <w:u w:val="single"/>
          </w:rPr>
          <w:t>w23515</w:t>
        </w:r>
        <w:r w:rsidRPr="00C434A1">
          <w:fldChar w:fldCharType="end"/>
        </w:r>
        <w:r w:rsidRPr="00C434A1">
          <w:t>)</w:t>
        </w:r>
      </w:ins>
    </w:p>
    <w:p w14:paraId="7808A25D" w14:textId="77777777" w:rsidR="00FA26DD" w:rsidRPr="00443AA9" w:rsidRDefault="00FA26DD">
      <w:pPr>
        <w:rPr>
          <w:ins w:id="677" w:author="Kashyap Kammachi-Sreedhar (Nokia)" w:date="2024-07-30T17:47:00Z" w16du:dateUtc="2024-07-30T14:47:00Z"/>
          <w:rPrChange w:id="678" w:author="Kashyap Kammachi-Sreedhar (Nokia)" w:date="2024-07-30T22:38:00Z" w16du:dateUtc="2024-07-30T19:38:00Z">
            <w:rPr>
              <w:ins w:id="679" w:author="Kashyap Kammachi-Sreedhar (Nokia)" w:date="2024-07-30T17:47:00Z" w16du:dateUtc="2024-07-30T14:47:00Z"/>
              <w:lang w:val="en-CA"/>
            </w:rPr>
          </w:rPrChange>
        </w:rPr>
        <w:pPrChange w:id="680" w:author="Kashyap Kammachi-Sreedhar (Nokia)" w:date="2024-07-30T22:37:00Z" w16du:dateUtc="2024-07-30T19:37:00Z">
          <w:pPr>
            <w:pStyle w:val="ListParagraph"/>
            <w:numPr>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ind w:left="720" w:hanging="360"/>
            <w:contextualSpacing/>
            <w:textAlignment w:val="baseline"/>
          </w:pPr>
        </w:pPrChange>
      </w:pPr>
    </w:p>
    <w:p w14:paraId="2A2EA87E" w14:textId="77777777" w:rsidR="006A6BFC" w:rsidRDefault="006A6BFC" w:rsidP="00C60EE7">
      <w:pPr>
        <w:rPr>
          <w:ins w:id="681" w:author="Kashyap Kammachi-Sreedhar (Nokia)" w:date="2024-07-30T17:32:00Z" w16du:dateUtc="2024-07-30T14:32:00Z"/>
          <w:lang w:val="en-CA"/>
        </w:rPr>
      </w:pPr>
    </w:p>
    <w:p w14:paraId="6071274F" w14:textId="77777777" w:rsidR="00A55D55" w:rsidRPr="00856948" w:rsidRDefault="00A55D55" w:rsidP="00A55D55">
      <w:pPr>
        <w:rPr>
          <w:ins w:id="682" w:author="Kashyap Kammachi-Sreedhar (Nokia)" w:date="2024-07-30T17:32:00Z" w16du:dateUtc="2024-07-30T14:32:00Z"/>
          <w:lang w:val="en-CA"/>
        </w:rPr>
      </w:pPr>
    </w:p>
    <w:p w14:paraId="6FFDFDED" w14:textId="77777777" w:rsidR="00A55D55" w:rsidRPr="00913AE7" w:rsidRDefault="00A55D55" w:rsidP="00A55D55">
      <w:pPr>
        <w:rPr>
          <w:ins w:id="683" w:author="Kashyap Kammachi-Sreedhar (Nokia)" w:date="2024-07-30T17:32:00Z" w16du:dateUtc="2024-07-30T14:32:00Z"/>
          <w:lang w:val="en-CA"/>
        </w:rPr>
      </w:pPr>
    </w:p>
    <w:p w14:paraId="7EFCD5A4" w14:textId="77777777" w:rsidR="00913AE7" w:rsidRPr="00913AE7" w:rsidRDefault="00913AE7" w:rsidP="00913AE7">
      <w:pPr>
        <w:rPr>
          <w:lang w:val="en-CA"/>
        </w:rPr>
      </w:pPr>
    </w:p>
    <w:sectPr w:rsidR="00913AE7" w:rsidRPr="00913AE7" w:rsidSect="00075467">
      <w:headerReference w:type="default" r:id="rId30"/>
      <w:footerReference w:type="default" r:id="rId31"/>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17" w:author="Author" w:initials="A">
    <w:p w14:paraId="02BB924C" w14:textId="77777777" w:rsidR="00CE49F1" w:rsidRPr="00B25C71" w:rsidRDefault="00CE49F1" w:rsidP="00CE49F1">
      <w:pPr>
        <w:pStyle w:val="CommentText"/>
      </w:pPr>
      <w:r>
        <w:rPr>
          <w:rStyle w:val="CommentReference"/>
        </w:rPr>
        <w:annotationRef/>
      </w:r>
      <w:r>
        <w:t xml:space="preserve">Changed to match the </w:t>
      </w:r>
      <w:r w:rsidRPr="00B25C71">
        <w:t xml:space="preserve">comment in </w:t>
      </w:r>
      <w:hyperlink r:id="rId1" w:anchor="note_69897" w:history="1">
        <w:r w:rsidRPr="00B25C71">
          <w:rPr>
            <w:rStyle w:val="Hyperlink"/>
          </w:rPr>
          <w:t>HEIF#88</w:t>
        </w:r>
      </w:hyperlink>
      <w:r w:rsidRPr="00B25C71">
        <w:t>:</w:t>
      </w:r>
    </w:p>
    <w:p w14:paraId="70E830D1" w14:textId="77777777" w:rsidR="00CE49F1" w:rsidRPr="003F5B53" w:rsidRDefault="00CE49F1" w:rsidP="00CE49F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E830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E830D1" w16cid:durableId="35E4FD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17CE1" w14:textId="77777777" w:rsidR="00F06390" w:rsidRDefault="00F06390" w:rsidP="009E784A">
      <w:r>
        <w:separator/>
      </w:r>
    </w:p>
  </w:endnote>
  <w:endnote w:type="continuationSeparator" w:id="0">
    <w:p w14:paraId="72A35C3D" w14:textId="77777777" w:rsidR="00F06390" w:rsidRDefault="00F0639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16339" w14:textId="77777777" w:rsidR="00F06390" w:rsidRDefault="00F06390" w:rsidP="009E784A">
      <w:r>
        <w:separator/>
      </w:r>
    </w:p>
  </w:footnote>
  <w:footnote w:type="continuationSeparator" w:id="0">
    <w:p w14:paraId="791D624F" w14:textId="77777777" w:rsidR="00F06390" w:rsidRDefault="00F0639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A85091"/>
    <w:multiLevelType w:val="hybridMultilevel"/>
    <w:tmpl w:val="38C0A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2"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4"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8"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E2844C8"/>
    <w:multiLevelType w:val="multilevel"/>
    <w:tmpl w:val="FD8C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8"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2"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30"/>
  </w:num>
  <w:num w:numId="2" w16cid:durableId="1941330468">
    <w:abstractNumId w:val="31"/>
  </w:num>
  <w:num w:numId="3" w16cid:durableId="105394847">
    <w:abstractNumId w:val="32"/>
  </w:num>
  <w:num w:numId="4" w16cid:durableId="1332951238">
    <w:abstractNumId w:val="40"/>
  </w:num>
  <w:num w:numId="5" w16cid:durableId="984160147">
    <w:abstractNumId w:val="11"/>
  </w:num>
  <w:num w:numId="6" w16cid:durableId="1997873213">
    <w:abstractNumId w:val="27"/>
  </w:num>
  <w:num w:numId="7" w16cid:durableId="1881741708">
    <w:abstractNumId w:val="41"/>
  </w:num>
  <w:num w:numId="8" w16cid:durableId="823082611">
    <w:abstractNumId w:val="37"/>
  </w:num>
  <w:num w:numId="9" w16cid:durableId="2089304178">
    <w:abstractNumId w:val="23"/>
  </w:num>
  <w:num w:numId="10" w16cid:durableId="1174102486">
    <w:abstractNumId w:val="6"/>
  </w:num>
  <w:num w:numId="11" w16cid:durableId="1348170109">
    <w:abstractNumId w:val="3"/>
  </w:num>
  <w:num w:numId="12" w16cid:durableId="1705247353">
    <w:abstractNumId w:val="16"/>
  </w:num>
  <w:num w:numId="13" w16cid:durableId="1101728147">
    <w:abstractNumId w:val="22"/>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34"/>
  </w:num>
  <w:num w:numId="16" w16cid:durableId="574441556">
    <w:abstractNumId w:val="39"/>
  </w:num>
  <w:num w:numId="17" w16cid:durableId="2079552485">
    <w:abstractNumId w:val="18"/>
  </w:num>
  <w:num w:numId="18" w16cid:durableId="231165909">
    <w:abstractNumId w:val="28"/>
  </w:num>
  <w:num w:numId="19" w16cid:durableId="909462924">
    <w:abstractNumId w:val="44"/>
  </w:num>
  <w:num w:numId="20" w16cid:durableId="6928484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17"/>
  </w:num>
  <w:num w:numId="24" w16cid:durableId="887767647">
    <w:abstractNumId w:val="24"/>
  </w:num>
  <w:num w:numId="25" w16cid:durableId="2139645457">
    <w:abstractNumId w:val="29"/>
  </w:num>
  <w:num w:numId="26" w16cid:durableId="1847819834">
    <w:abstractNumId w:val="43"/>
  </w:num>
  <w:num w:numId="27" w16cid:durableId="1106343457">
    <w:abstractNumId w:val="38"/>
  </w:num>
  <w:num w:numId="28" w16cid:durableId="301542302">
    <w:abstractNumId w:val="8"/>
  </w:num>
  <w:num w:numId="29" w16cid:durableId="363143322">
    <w:abstractNumId w:val="21"/>
  </w:num>
  <w:num w:numId="30" w16cid:durableId="836113671">
    <w:abstractNumId w:val="0"/>
  </w:num>
  <w:num w:numId="31" w16cid:durableId="1861772845">
    <w:abstractNumId w:val="1"/>
  </w:num>
  <w:num w:numId="32" w16cid:durableId="551774517">
    <w:abstractNumId w:val="2"/>
  </w:num>
  <w:num w:numId="33" w16cid:durableId="1052997428">
    <w:abstractNumId w:val="25"/>
  </w:num>
  <w:num w:numId="34" w16cid:durableId="2085758069">
    <w:abstractNumId w:val="26"/>
  </w:num>
  <w:num w:numId="35" w16cid:durableId="2014648543">
    <w:abstractNumId w:val="14"/>
  </w:num>
  <w:num w:numId="36" w16cid:durableId="996417791">
    <w:abstractNumId w:val="4"/>
  </w:num>
  <w:num w:numId="37" w16cid:durableId="1889414502">
    <w:abstractNumId w:val="35"/>
  </w:num>
  <w:num w:numId="38" w16cid:durableId="1019820376">
    <w:abstractNumId w:val="42"/>
  </w:num>
  <w:num w:numId="39" w16cid:durableId="638802874">
    <w:abstractNumId w:val="12"/>
  </w:num>
  <w:num w:numId="40" w16cid:durableId="1550460867">
    <w:abstractNumId w:val="15"/>
  </w:num>
  <w:num w:numId="41" w16cid:durableId="1308514225">
    <w:abstractNumId w:val="19"/>
  </w:num>
  <w:num w:numId="42" w16cid:durableId="927887638">
    <w:abstractNumId w:val="33"/>
  </w:num>
  <w:num w:numId="43" w16cid:durableId="1548686803">
    <w:abstractNumId w:val="20"/>
  </w:num>
  <w:num w:numId="44" w16cid:durableId="769472327">
    <w:abstractNumId w:val="7"/>
  </w:num>
  <w:num w:numId="45" w16cid:durableId="1089426187">
    <w:abstractNumId w:val="9"/>
  </w:num>
  <w:num w:numId="46" w16cid:durableId="814832092">
    <w:abstractNumId w:val="10"/>
  </w:num>
  <w:num w:numId="47" w16cid:durableId="314989952">
    <w:abstractNumId w:val="34"/>
  </w:num>
  <w:num w:numId="48" w16cid:durableId="662054359">
    <w:abstractNumId w:val="34"/>
  </w:num>
  <w:num w:numId="49" w16cid:durableId="1638609725">
    <w:abstractNumId w:val="34"/>
  </w:num>
  <w:num w:numId="50" w16cid:durableId="17901448">
    <w:abstractNumId w:val="34"/>
  </w:num>
  <w:num w:numId="51" w16cid:durableId="1159730920">
    <w:abstractNumId w:val="34"/>
  </w:num>
  <w:num w:numId="52" w16cid:durableId="597057692">
    <w:abstractNumId w:val="13"/>
  </w:num>
  <w:num w:numId="53" w16cid:durableId="2042054299">
    <w:abstractNumId w:val="34"/>
  </w:num>
  <w:num w:numId="54" w16cid:durableId="686253343">
    <w:abstractNumId w:val="34"/>
  </w:num>
  <w:num w:numId="55" w16cid:durableId="958418045">
    <w:abstractNumId w:val="34"/>
  </w:num>
  <w:num w:numId="56" w16cid:durableId="987781401">
    <w:abstractNumId w:val="34"/>
  </w:num>
  <w:num w:numId="57" w16cid:durableId="670109979">
    <w:abstractNumId w:val="34"/>
  </w:num>
  <w:num w:numId="58" w16cid:durableId="113528240">
    <w:abstractNumId w:val="34"/>
  </w:num>
  <w:num w:numId="59" w16cid:durableId="331375332">
    <w:abstractNumId w:val="34"/>
  </w:num>
  <w:num w:numId="60" w16cid:durableId="946153239">
    <w:abstractNumId w:val="3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3"/>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42F"/>
    <w:rsid w:val="00010F41"/>
    <w:rsid w:val="00020BEA"/>
    <w:rsid w:val="00041066"/>
    <w:rsid w:val="00047047"/>
    <w:rsid w:val="0007152C"/>
    <w:rsid w:val="00074347"/>
    <w:rsid w:val="00075467"/>
    <w:rsid w:val="00084999"/>
    <w:rsid w:val="00090CAD"/>
    <w:rsid w:val="000968DA"/>
    <w:rsid w:val="000C1FF0"/>
    <w:rsid w:val="000C78E6"/>
    <w:rsid w:val="000D536D"/>
    <w:rsid w:val="000D5A9F"/>
    <w:rsid w:val="000E7D99"/>
    <w:rsid w:val="000E7E7E"/>
    <w:rsid w:val="001023D4"/>
    <w:rsid w:val="001040D6"/>
    <w:rsid w:val="00107794"/>
    <w:rsid w:val="00156BD0"/>
    <w:rsid w:val="0017051E"/>
    <w:rsid w:val="00176436"/>
    <w:rsid w:val="00176FC8"/>
    <w:rsid w:val="0018563E"/>
    <w:rsid w:val="00195FF0"/>
    <w:rsid w:val="0019660A"/>
    <w:rsid w:val="00196997"/>
    <w:rsid w:val="001A318A"/>
    <w:rsid w:val="001B0850"/>
    <w:rsid w:val="001C6437"/>
    <w:rsid w:val="001D51D2"/>
    <w:rsid w:val="001E13C5"/>
    <w:rsid w:val="001E18A9"/>
    <w:rsid w:val="001F3D1D"/>
    <w:rsid w:val="001F4301"/>
    <w:rsid w:val="00200450"/>
    <w:rsid w:val="00235D39"/>
    <w:rsid w:val="00240B90"/>
    <w:rsid w:val="00250BA4"/>
    <w:rsid w:val="002557FC"/>
    <w:rsid w:val="00263789"/>
    <w:rsid w:val="00264D4A"/>
    <w:rsid w:val="002677C4"/>
    <w:rsid w:val="00294E6A"/>
    <w:rsid w:val="002A4328"/>
    <w:rsid w:val="00301B5D"/>
    <w:rsid w:val="00311D17"/>
    <w:rsid w:val="003226C8"/>
    <w:rsid w:val="003831FA"/>
    <w:rsid w:val="00385C5D"/>
    <w:rsid w:val="00395369"/>
    <w:rsid w:val="00395B12"/>
    <w:rsid w:val="00396C28"/>
    <w:rsid w:val="003B0FC6"/>
    <w:rsid w:val="003B5169"/>
    <w:rsid w:val="003C5C6D"/>
    <w:rsid w:val="003C63A4"/>
    <w:rsid w:val="003D7057"/>
    <w:rsid w:val="003F4C08"/>
    <w:rsid w:val="00407AF4"/>
    <w:rsid w:val="00411B72"/>
    <w:rsid w:val="00427BF6"/>
    <w:rsid w:val="004304B9"/>
    <w:rsid w:val="004357E1"/>
    <w:rsid w:val="00443AA9"/>
    <w:rsid w:val="00474BA2"/>
    <w:rsid w:val="00477359"/>
    <w:rsid w:val="0047779E"/>
    <w:rsid w:val="00482D1C"/>
    <w:rsid w:val="00487C76"/>
    <w:rsid w:val="00497C45"/>
    <w:rsid w:val="00497E23"/>
    <w:rsid w:val="004B2069"/>
    <w:rsid w:val="004B7C84"/>
    <w:rsid w:val="004C352A"/>
    <w:rsid w:val="004C352E"/>
    <w:rsid w:val="004E4264"/>
    <w:rsid w:val="004E459B"/>
    <w:rsid w:val="004E45B6"/>
    <w:rsid w:val="004E48C6"/>
    <w:rsid w:val="004F5473"/>
    <w:rsid w:val="0050217F"/>
    <w:rsid w:val="005050EF"/>
    <w:rsid w:val="00514AB8"/>
    <w:rsid w:val="00523D2E"/>
    <w:rsid w:val="00530960"/>
    <w:rsid w:val="00540DEA"/>
    <w:rsid w:val="005575F4"/>
    <w:rsid w:val="00560342"/>
    <w:rsid w:val="005612C2"/>
    <w:rsid w:val="00563279"/>
    <w:rsid w:val="005B1B87"/>
    <w:rsid w:val="005C08F0"/>
    <w:rsid w:val="005C2A51"/>
    <w:rsid w:val="005D7837"/>
    <w:rsid w:val="005E5F2B"/>
    <w:rsid w:val="005F38AE"/>
    <w:rsid w:val="006071C2"/>
    <w:rsid w:val="00615DB2"/>
    <w:rsid w:val="00622C6C"/>
    <w:rsid w:val="0063127E"/>
    <w:rsid w:val="00651912"/>
    <w:rsid w:val="00655778"/>
    <w:rsid w:val="00667DD6"/>
    <w:rsid w:val="00681E7F"/>
    <w:rsid w:val="00687A76"/>
    <w:rsid w:val="00692C53"/>
    <w:rsid w:val="006A05A2"/>
    <w:rsid w:val="006A6BFC"/>
    <w:rsid w:val="006C1C47"/>
    <w:rsid w:val="006D57F8"/>
    <w:rsid w:val="006D59AA"/>
    <w:rsid w:val="006D7A55"/>
    <w:rsid w:val="00715717"/>
    <w:rsid w:val="007203FD"/>
    <w:rsid w:val="0074323A"/>
    <w:rsid w:val="00766285"/>
    <w:rsid w:val="00791993"/>
    <w:rsid w:val="007A2630"/>
    <w:rsid w:val="007D17AB"/>
    <w:rsid w:val="007D5E51"/>
    <w:rsid w:val="007E3746"/>
    <w:rsid w:val="007E59D3"/>
    <w:rsid w:val="007F537F"/>
    <w:rsid w:val="00800C05"/>
    <w:rsid w:val="00804D88"/>
    <w:rsid w:val="00805670"/>
    <w:rsid w:val="00827179"/>
    <w:rsid w:val="008343D9"/>
    <w:rsid w:val="0084670F"/>
    <w:rsid w:val="00861E9E"/>
    <w:rsid w:val="0086275D"/>
    <w:rsid w:val="0086297E"/>
    <w:rsid w:val="00881CCB"/>
    <w:rsid w:val="00890BCC"/>
    <w:rsid w:val="008A340E"/>
    <w:rsid w:val="008B2ACC"/>
    <w:rsid w:val="008C0E82"/>
    <w:rsid w:val="008C3624"/>
    <w:rsid w:val="008D4C1D"/>
    <w:rsid w:val="008E7795"/>
    <w:rsid w:val="00904C30"/>
    <w:rsid w:val="00913AE7"/>
    <w:rsid w:val="009331AA"/>
    <w:rsid w:val="00954B0D"/>
    <w:rsid w:val="00963503"/>
    <w:rsid w:val="009636E0"/>
    <w:rsid w:val="00970214"/>
    <w:rsid w:val="00980E7B"/>
    <w:rsid w:val="00981137"/>
    <w:rsid w:val="00983E22"/>
    <w:rsid w:val="00991B8D"/>
    <w:rsid w:val="009937F9"/>
    <w:rsid w:val="009B09C2"/>
    <w:rsid w:val="009C464E"/>
    <w:rsid w:val="009C5AAC"/>
    <w:rsid w:val="009D428A"/>
    <w:rsid w:val="009D5D9F"/>
    <w:rsid w:val="009E210E"/>
    <w:rsid w:val="009E784A"/>
    <w:rsid w:val="00A02638"/>
    <w:rsid w:val="00A21AE5"/>
    <w:rsid w:val="00A27ECD"/>
    <w:rsid w:val="00A312CF"/>
    <w:rsid w:val="00A55D55"/>
    <w:rsid w:val="00A646F5"/>
    <w:rsid w:val="00A66F57"/>
    <w:rsid w:val="00A757D1"/>
    <w:rsid w:val="00AB6835"/>
    <w:rsid w:val="00AD3A20"/>
    <w:rsid w:val="00AF6A31"/>
    <w:rsid w:val="00AF7823"/>
    <w:rsid w:val="00B10D58"/>
    <w:rsid w:val="00B22CE8"/>
    <w:rsid w:val="00B24CCE"/>
    <w:rsid w:val="00B47760"/>
    <w:rsid w:val="00B55960"/>
    <w:rsid w:val="00B62642"/>
    <w:rsid w:val="00B648E2"/>
    <w:rsid w:val="00B71015"/>
    <w:rsid w:val="00B83281"/>
    <w:rsid w:val="00BA60FC"/>
    <w:rsid w:val="00BC1590"/>
    <w:rsid w:val="00BF7E4A"/>
    <w:rsid w:val="00C00EE5"/>
    <w:rsid w:val="00C03F4D"/>
    <w:rsid w:val="00C16B37"/>
    <w:rsid w:val="00C434A1"/>
    <w:rsid w:val="00C60EE7"/>
    <w:rsid w:val="00C637B2"/>
    <w:rsid w:val="00C640A3"/>
    <w:rsid w:val="00C955C7"/>
    <w:rsid w:val="00C96A47"/>
    <w:rsid w:val="00CB1CB6"/>
    <w:rsid w:val="00CB798F"/>
    <w:rsid w:val="00CC49E2"/>
    <w:rsid w:val="00CD36BE"/>
    <w:rsid w:val="00CE49F1"/>
    <w:rsid w:val="00CE5D72"/>
    <w:rsid w:val="00CF1629"/>
    <w:rsid w:val="00CF6B31"/>
    <w:rsid w:val="00D330A1"/>
    <w:rsid w:val="00D437AA"/>
    <w:rsid w:val="00D52D47"/>
    <w:rsid w:val="00D5519A"/>
    <w:rsid w:val="00D709E9"/>
    <w:rsid w:val="00DD2CD0"/>
    <w:rsid w:val="00DD4A7A"/>
    <w:rsid w:val="00DD7F30"/>
    <w:rsid w:val="00E24351"/>
    <w:rsid w:val="00E320F0"/>
    <w:rsid w:val="00E32687"/>
    <w:rsid w:val="00E53144"/>
    <w:rsid w:val="00E565AB"/>
    <w:rsid w:val="00E67467"/>
    <w:rsid w:val="00E843CE"/>
    <w:rsid w:val="00E85E52"/>
    <w:rsid w:val="00E924E0"/>
    <w:rsid w:val="00E929B6"/>
    <w:rsid w:val="00E9507F"/>
    <w:rsid w:val="00E965CC"/>
    <w:rsid w:val="00EA12EF"/>
    <w:rsid w:val="00EC17A7"/>
    <w:rsid w:val="00EC6549"/>
    <w:rsid w:val="00EE0A4D"/>
    <w:rsid w:val="00EE1D95"/>
    <w:rsid w:val="00EE5685"/>
    <w:rsid w:val="00EF2D59"/>
    <w:rsid w:val="00EF61FD"/>
    <w:rsid w:val="00F03F9B"/>
    <w:rsid w:val="00F06390"/>
    <w:rsid w:val="00F23878"/>
    <w:rsid w:val="00F419DA"/>
    <w:rsid w:val="00F44DE5"/>
    <w:rsid w:val="00F45E55"/>
    <w:rsid w:val="00F73309"/>
    <w:rsid w:val="00FA26DD"/>
    <w:rsid w:val="00FA39EB"/>
    <w:rsid w:val="00FA4537"/>
    <w:rsid w:val="00FB1F8B"/>
    <w:rsid w:val="00FB5F8A"/>
    <w:rsid w:val="00FC7B6E"/>
    <w:rsid w:val="00FD61B0"/>
    <w:rsid w:val="00FD747B"/>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A9"/>
    <w:pPr>
      <w:widowControl/>
      <w:autoSpaceDE/>
      <w:autoSpaceDN/>
    </w:pPr>
    <w:rPr>
      <w:rFonts w:ascii="Times New Roman" w:eastAsia="Times New Roman" w:hAnsi="Times New Roman" w:cs="Times New Roman"/>
      <w:sz w:val="24"/>
      <w:szCs w:val="24"/>
      <w:lang w:val="en-FI" w:eastAsia="en-GB"/>
    </w:rPr>
  </w:style>
  <w:style w:type="paragraph" w:styleId="Heading1">
    <w:name w:val="heading 1"/>
    <w:basedOn w:val="Normal"/>
    <w:next w:val="Normal"/>
    <w:uiPriority w:val="9"/>
    <w:qFormat/>
    <w:rsid w:val="00474BA2"/>
    <w:pPr>
      <w:keepNext/>
      <w:numPr>
        <w:numId w:val="15"/>
      </w:numPr>
      <w:spacing w:before="240"/>
      <w:outlineLvl w:val="0"/>
    </w:pPr>
    <w:rPr>
      <w:b/>
      <w:bCs/>
      <w:sz w:val="26"/>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sz w:val="18"/>
      <w:szCs w:val="20"/>
      <w:lang w:val="en-GB"/>
    </w:rPr>
  </w:style>
  <w:style w:type="paragraph" w:customStyle="1" w:styleId="ISOClause">
    <w:name w:val="ISO_Clause"/>
    <w:basedOn w:val="Normal"/>
    <w:rsid w:val="00BA60FC"/>
    <w:pPr>
      <w:spacing w:before="210" w:line="210" w:lineRule="exact"/>
    </w:pPr>
    <w:rPr>
      <w:sz w:val="18"/>
      <w:szCs w:val="20"/>
      <w:lang w:val="en-GB"/>
    </w:rPr>
  </w:style>
  <w:style w:type="paragraph" w:customStyle="1" w:styleId="ISOParagraph">
    <w:name w:val="ISO_Paragraph"/>
    <w:basedOn w:val="Normal"/>
    <w:rsid w:val="00BA60FC"/>
    <w:pPr>
      <w:spacing w:before="210" w:line="210" w:lineRule="exact"/>
    </w:pPr>
    <w:rPr>
      <w:sz w:val="18"/>
      <w:szCs w:val="20"/>
      <w:lang w:val="en-GB"/>
    </w:rPr>
  </w:style>
  <w:style w:type="paragraph" w:customStyle="1" w:styleId="ISOCommType">
    <w:name w:val="ISO_Comm_Type"/>
    <w:basedOn w:val="Normal"/>
    <w:rsid w:val="00BA60FC"/>
    <w:pPr>
      <w:spacing w:before="210" w:line="210" w:lineRule="exact"/>
    </w:pPr>
    <w:rPr>
      <w:sz w:val="18"/>
      <w:szCs w:val="20"/>
      <w:lang w:val="en-GB"/>
    </w:rPr>
  </w:style>
  <w:style w:type="paragraph" w:customStyle="1" w:styleId="ISOComments">
    <w:name w:val="ISO_Comments"/>
    <w:basedOn w:val="Normal"/>
    <w:rsid w:val="00BA60FC"/>
    <w:pPr>
      <w:spacing w:before="210" w:line="210" w:lineRule="exact"/>
    </w:pPr>
    <w:rPr>
      <w:sz w:val="18"/>
      <w:szCs w:val="20"/>
      <w:lang w:val="en-GB"/>
    </w:rPr>
  </w:style>
  <w:style w:type="paragraph" w:customStyle="1" w:styleId="ISOChange">
    <w:name w:val="ISO_Change"/>
    <w:basedOn w:val="Normal"/>
    <w:rsid w:val="00BA60FC"/>
    <w:pPr>
      <w:spacing w:before="210" w:line="210" w:lineRule="exact"/>
    </w:pPr>
    <w:rPr>
      <w:sz w:val="18"/>
      <w:szCs w:val="20"/>
      <w:lang w:val="en-GB"/>
    </w:rPr>
  </w:style>
  <w:style w:type="paragraph" w:customStyle="1" w:styleId="ISOSecretObservations">
    <w:name w:val="ISO_Secret_Observations"/>
    <w:basedOn w:val="Normal"/>
    <w:rsid w:val="00BA60FC"/>
    <w:pPr>
      <w:spacing w:before="210" w:line="210" w:lineRule="exact"/>
    </w:pPr>
    <w:rPr>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spacing w:line="230" w:lineRule="atLeast"/>
    </w:pPr>
    <w:rPr>
      <w:rFonts w:eastAsiaTheme="minorEastAsia" w:cstheme="minorBidi"/>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tabs>
        <w:tab w:val="left" w:pos="1440"/>
        <w:tab w:val="left" w:pos="8010"/>
      </w:tabs>
      <w:spacing w:after="220"/>
      <w:ind w:left="720" w:hanging="360"/>
      <w:contextualSpacing/>
    </w:pPr>
    <w:rPr>
      <w:rFonts w:eastAsia="MS Mincho"/>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pPr>
    <w:rPr>
      <w:rFonts w:ascii="Courier" w:eastAsia="MS Mincho" w:hAnsi="Courier"/>
      <w:noProof/>
      <w:sz w:val="20"/>
      <w:lang w:val="en-GB"/>
    </w:rPr>
  </w:style>
  <w:style w:type="character" w:customStyle="1" w:styleId="codeZchn">
    <w:name w:val="code Zchn"/>
    <w:link w:val="code0"/>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spacing w:before="100" w:beforeAutospacing="1" w:after="100" w:afterAutospacing="1"/>
    </w:pPr>
    <w:rPr>
      <w:rFonts w:ascii="Calibri" w:eastAsiaTheme="minorHAnsi" w:hAnsi="Calibri" w:cs="Calibri"/>
    </w:rPr>
  </w:style>
  <w:style w:type="character" w:customStyle="1" w:styleId="ListParagraphChar">
    <w:name w:val="List Paragraph Char"/>
    <w:basedOn w:val="DefaultParagraphFont"/>
    <w:link w:val="ListParagraph"/>
    <w:uiPriority w:val="34"/>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spacing w:before="100" w:beforeAutospacing="1" w:after="100" w:afterAutospacing="1"/>
    </w:pPr>
    <w:rPr>
      <w:rFonts w:ascii="Calibri" w:eastAsiaTheme="minorHAnsi" w:hAnsi="Calibri" w:cs="Calibri"/>
    </w:rPr>
  </w:style>
  <w:style w:type="character" w:customStyle="1" w:styleId="markedcontent">
    <w:name w:val="markedcontent"/>
    <w:basedOn w:val="DefaultParagraphFont"/>
    <w:rsid w:val="00983E22"/>
  </w:style>
  <w:style w:type="character" w:styleId="HTMLCode">
    <w:name w:val="HTML Code"/>
    <w:basedOn w:val="DefaultParagraphFont"/>
    <w:uiPriority w:val="99"/>
    <w:semiHidden/>
    <w:unhideWhenUsed/>
    <w:rsid w:val="00443AA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1779565489">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git.mpeg.expert/MPEG/Systems/FileFormat/HEIF/-/issues/88"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dms.mpeg.expert/doc_end_user/documents/138_OnLine/wg11/m59508-v1-m59508-Regionannotationfortracks.zip" TargetMode="External"/><Relationship Id="rId18" Type="http://schemas.openxmlformats.org/officeDocument/2006/relationships/image" Target="media/image3.jpeg"/><Relationship Id="rId26" Type="http://schemas.openxmlformats.org/officeDocument/2006/relationships/hyperlink" Target="https://git.mpeg.expert/MPEG/Systems/FileFormat/HEIF/-/issues/151"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git.mpeg.expert/MPEG/Systems/FileFormat/HEIF/-/issues/128" TargetMode="External"/><Relationship Id="rId25" Type="http://schemas.openxmlformats.org/officeDocument/2006/relationships/hyperlink" Target="https://mpeg.expert/software/MPEG/Systems/FileFormat/HEIF/-/issues/111"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peg.expert/software/MPEG/Systems/FileFormat/HEIF/-/issues/88" TargetMode="External"/><Relationship Id="rId20" Type="http://schemas.openxmlformats.org/officeDocument/2006/relationships/comments" Target="comments.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eg.expert/software/MPEG/Systems/FileFormat/HEIF/-/issues/76" TargetMode="External"/><Relationship Id="rId24" Type="http://schemas.openxmlformats.org/officeDocument/2006/relationships/hyperlink" Target="https://mpeg.expert/software/MPEG/Systems/FileFormat/isobmff/-/issues/146"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ms.mpeg.expert/doc_end_user/documents/141_OnLine/wg11/m62028-v1-m62028-Regioncombination.zip" TargetMode="External"/><Relationship Id="rId23" Type="http://schemas.openxmlformats.org/officeDocument/2006/relationships/hyperlink" Target="https://mpeg.expert/software/MPEG/Systems/FileFormat/HEIF/-/issues/87" TargetMode="External"/><Relationship Id="rId28" Type="http://schemas.openxmlformats.org/officeDocument/2006/relationships/hyperlink" Target="https://github.com/AOMediaCodec/av1-avif/tree/master/testFiles" TargetMode="External"/><Relationship Id="rId10" Type="http://schemas.openxmlformats.org/officeDocument/2006/relationships/hyperlink" Target="https://dms.mpeg.expert/doc_end_user/documents/139_OnLine/wg11/m60304-v1-m60304-Regionextrapolationfortracks.zip" TargetMode="Externa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mpeg.expert/software/MPEG/Systems/FileFormat/HEIF/-/issues/69" TargetMode="External"/><Relationship Id="rId22" Type="http://schemas.microsoft.com/office/2016/09/relationships/commentsIds" Target="commentsIds.xml"/><Relationship Id="rId27" Type="http://schemas.openxmlformats.org/officeDocument/2006/relationships/hyperlink" Target="https://github.com/nokiatech/heif_conformance/tree/master/conformance_files" TargetMode="External"/><Relationship Id="rId30" Type="http://schemas.openxmlformats.org/officeDocument/2006/relationships/header" Target="header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25</TotalTime>
  <Pages>17</Pages>
  <Words>6145</Words>
  <Characters>35031</Characters>
  <Application>Microsoft Office Word</Application>
  <DocSecurity>0</DocSecurity>
  <Lines>291</Lines>
  <Paragraphs>82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41094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45</cp:revision>
  <dcterms:created xsi:type="dcterms:W3CDTF">2024-07-15T06:52:00Z</dcterms:created>
  <dcterms:modified xsi:type="dcterms:W3CDTF">2024-08-01T06:46:00Z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