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C724B0" w14:textId="7F160491" w:rsidR="00304053" w:rsidRPr="00056295" w:rsidRDefault="00304053" w:rsidP="00304053">
      <w:pPr>
        <w:widowControl w:val="0"/>
        <w:tabs>
          <w:tab w:val="left" w:pos="4589"/>
        </w:tabs>
        <w:autoSpaceDE w:val="0"/>
        <w:autoSpaceDN w:val="0"/>
        <w:spacing w:before="90" w:after="0" w:line="240" w:lineRule="auto"/>
        <w:ind w:left="1194"/>
        <w:jc w:val="right"/>
        <w:rPr>
          <w:rFonts w:ascii="Arial" w:eastAsia="Arial" w:hAnsi="Arial" w:cs="Arial"/>
          <w:b/>
          <w:bCs/>
          <w:sz w:val="44"/>
          <w:szCs w:val="29"/>
          <w:u w:color="000000"/>
          <w:lang w:val="pt-BR"/>
        </w:rPr>
      </w:pPr>
      <w:r w:rsidRPr="00304053">
        <w:rPr>
          <w:rFonts w:ascii="Arial" w:hAnsi="Arial" w:cs="Arial"/>
          <w:b/>
          <w:bCs/>
          <w:noProof/>
          <w:sz w:val="29"/>
          <w:szCs w:val="29"/>
          <w:u w:val="single" w:color="000000"/>
          <w:lang w:val="en-US" w:eastAsia="ja-JP"/>
        </w:rPr>
        <w:drawing>
          <wp:anchor distT="0" distB="0" distL="114300" distR="114300" simplePos="0" relativeHeight="251660288" behindDoc="0" locked="0" layoutInCell="1" allowOverlap="1" wp14:anchorId="52681787" wp14:editId="7E5B66D0">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56295">
        <w:rPr>
          <w:rFonts w:ascii="Times New Roman" w:eastAsia="Arial" w:hAnsi="Arial" w:cs="Arial"/>
          <w:bCs/>
          <w:sz w:val="29"/>
          <w:szCs w:val="29"/>
          <w:u w:color="000000"/>
          <w:lang w:val="pt-BR"/>
        </w:rPr>
        <w:t xml:space="preserve">             </w:t>
      </w:r>
      <w:r w:rsidRPr="00056295">
        <w:rPr>
          <w:rFonts w:ascii="Times New Roman" w:eastAsia="Arial" w:hAnsi="Arial" w:cs="Arial"/>
          <w:bCs/>
          <w:sz w:val="29"/>
          <w:szCs w:val="29"/>
          <w:u w:val="thick" w:color="000000"/>
          <w:lang w:val="pt-BR"/>
        </w:rPr>
        <w:t xml:space="preserve">                           </w:t>
      </w:r>
      <w:r w:rsidRPr="00056295">
        <w:rPr>
          <w:rFonts w:ascii="Arial" w:eastAsia="Arial" w:hAnsi="Arial" w:cs="Arial"/>
          <w:b/>
          <w:bCs/>
          <w:w w:val="115"/>
          <w:sz w:val="29"/>
          <w:szCs w:val="29"/>
          <w:u w:val="thick" w:color="000000"/>
          <w:lang w:val="pt-BR"/>
        </w:rPr>
        <w:t>ISO/IEC JTC 1/SC</w:t>
      </w:r>
      <w:r w:rsidRPr="00056295">
        <w:rPr>
          <w:rFonts w:ascii="Arial" w:eastAsia="Arial" w:hAnsi="Arial" w:cs="Arial"/>
          <w:b/>
          <w:bCs/>
          <w:spacing w:val="-25"/>
          <w:w w:val="115"/>
          <w:sz w:val="29"/>
          <w:szCs w:val="29"/>
          <w:u w:val="thick" w:color="000000"/>
          <w:lang w:val="pt-BR"/>
        </w:rPr>
        <w:t xml:space="preserve"> </w:t>
      </w:r>
      <w:r w:rsidRPr="00056295">
        <w:rPr>
          <w:rFonts w:ascii="Arial" w:eastAsia="Arial" w:hAnsi="Arial" w:cs="Arial"/>
          <w:b/>
          <w:bCs/>
          <w:w w:val="115"/>
          <w:sz w:val="29"/>
          <w:szCs w:val="29"/>
          <w:u w:val="thick" w:color="000000"/>
          <w:lang w:val="pt-BR"/>
        </w:rPr>
        <w:t>29/WG</w:t>
      </w:r>
      <w:r w:rsidRPr="00056295">
        <w:rPr>
          <w:rFonts w:ascii="Arial" w:eastAsia="Arial" w:hAnsi="Arial" w:cs="Arial"/>
          <w:b/>
          <w:bCs/>
          <w:spacing w:val="-9"/>
          <w:w w:val="115"/>
          <w:sz w:val="29"/>
          <w:szCs w:val="29"/>
          <w:u w:val="thick" w:color="000000"/>
          <w:lang w:val="pt-BR"/>
        </w:rPr>
        <w:t xml:space="preserve"> </w:t>
      </w:r>
      <w:r w:rsidR="00060E3F">
        <w:rPr>
          <w:rFonts w:ascii="Arial" w:eastAsia="Arial" w:hAnsi="Arial" w:cs="Arial"/>
          <w:b/>
          <w:bCs/>
          <w:spacing w:val="-9"/>
          <w:w w:val="115"/>
          <w:sz w:val="29"/>
          <w:szCs w:val="29"/>
          <w:u w:val="thick" w:color="000000"/>
          <w:lang w:val="pt-BR"/>
        </w:rPr>
        <w:t>0</w:t>
      </w:r>
      <w:r w:rsidRPr="00056295">
        <w:rPr>
          <w:rFonts w:ascii="Arial" w:eastAsia="Arial" w:hAnsi="Arial" w:cs="Arial"/>
          <w:b/>
          <w:bCs/>
          <w:w w:val="115"/>
          <w:sz w:val="29"/>
          <w:szCs w:val="29"/>
          <w:u w:val="thick" w:color="000000"/>
          <w:lang w:val="pt-BR"/>
        </w:rPr>
        <w:t xml:space="preserve">3 </w:t>
      </w:r>
      <w:r w:rsidR="003F1B39">
        <w:rPr>
          <w:rFonts w:ascii="Arial" w:eastAsia="Arial" w:hAnsi="Arial" w:cs="Arial"/>
          <w:b/>
          <w:bCs/>
          <w:w w:val="115"/>
          <w:sz w:val="29"/>
          <w:szCs w:val="29"/>
          <w:u w:val="thick" w:color="000000"/>
          <w:lang w:val="pt-BR"/>
        </w:rPr>
        <w:t>N</w:t>
      </w:r>
      <w:r w:rsidR="000350CD">
        <w:rPr>
          <w:rFonts w:ascii="Arial" w:eastAsia="Arial" w:hAnsi="Arial" w:cs="Arial"/>
          <w:b/>
          <w:bCs/>
          <w:w w:val="115"/>
          <w:sz w:val="29"/>
          <w:szCs w:val="29"/>
          <w:u w:val="thick" w:color="000000"/>
          <w:lang w:val="pt-BR"/>
        </w:rPr>
        <w:t>1286</w:t>
      </w:r>
    </w:p>
    <w:p w14:paraId="2CD723D1"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485E564"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2FBDFD5A" w14:textId="77777777" w:rsidR="00304053" w:rsidRPr="00056295" w:rsidRDefault="00304053" w:rsidP="00304053">
      <w:pPr>
        <w:widowControl w:val="0"/>
        <w:autoSpaceDE w:val="0"/>
        <w:autoSpaceDN w:val="0"/>
        <w:spacing w:before="3" w:after="0" w:line="240" w:lineRule="auto"/>
        <w:jc w:val="left"/>
        <w:rPr>
          <w:rFonts w:ascii="Arial" w:eastAsia="Arial" w:hAnsi="Arial" w:cs="Arial"/>
          <w:b/>
          <w:sz w:val="23"/>
          <w:lang w:val="pt-BR"/>
        </w:rPr>
      </w:pPr>
      <w:r w:rsidRPr="00304053">
        <w:rPr>
          <w:rFonts w:ascii="Arial" w:eastAsia="Arial" w:hAnsi="Arial" w:cs="Arial"/>
          <w:noProof/>
          <w:lang w:val="en-US"/>
        </w:rPr>
        <mc:AlternateContent>
          <mc:Choice Requires="wps">
            <w:drawing>
              <wp:anchor distT="0" distB="0" distL="0" distR="0" simplePos="0" relativeHeight="251659264" behindDoc="1" locked="0" layoutInCell="1" allowOverlap="1" wp14:anchorId="1384326D" wp14:editId="518F32A0">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84326D"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683EB542" w14:textId="43ED4DC1" w:rsidR="009959F7" w:rsidRPr="00FA7695" w:rsidRDefault="009959F7" w:rsidP="00304053">
                      <w:pPr>
                        <w:spacing w:before="107"/>
                        <w:ind w:left="2916" w:right="2896"/>
                        <w:jc w:val="center"/>
                        <w:rPr>
                          <w:b/>
                          <w:sz w:val="23"/>
                          <w:lang w:val="it-IT"/>
                        </w:rPr>
                      </w:pPr>
                      <w:r w:rsidRPr="00FA7695">
                        <w:rPr>
                          <w:b/>
                          <w:w w:val="115"/>
                          <w:sz w:val="23"/>
                          <w:lang w:val="it-IT"/>
                        </w:rPr>
                        <w:t xml:space="preserve">ISO/IEC JTC 1/SC 29/WG </w:t>
                      </w:r>
                      <w:r w:rsidR="00060E3F" w:rsidRPr="00FA7695">
                        <w:rPr>
                          <w:b/>
                          <w:w w:val="115"/>
                          <w:sz w:val="23"/>
                          <w:lang w:val="it-IT"/>
                        </w:rPr>
                        <w:t>0</w:t>
                      </w:r>
                      <w:r w:rsidRPr="00FA7695">
                        <w:rPr>
                          <w:b/>
                          <w:w w:val="115"/>
                          <w:sz w:val="23"/>
                          <w:lang w:val="it-IT"/>
                        </w:rPr>
                        <w:t>3</w:t>
                      </w:r>
                    </w:p>
                    <w:p w14:paraId="48BC81AA" w14:textId="77777777" w:rsidR="009959F7" w:rsidRDefault="009959F7" w:rsidP="00304053">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26AD3F3D" w14:textId="77777777" w:rsidR="00304053" w:rsidRPr="00056295" w:rsidRDefault="00304053" w:rsidP="00304053">
      <w:pPr>
        <w:widowControl w:val="0"/>
        <w:autoSpaceDE w:val="0"/>
        <w:autoSpaceDN w:val="0"/>
        <w:spacing w:after="0" w:line="240" w:lineRule="auto"/>
        <w:jc w:val="left"/>
        <w:rPr>
          <w:rFonts w:ascii="Arial" w:eastAsia="Arial" w:hAnsi="Arial" w:cs="Arial"/>
          <w:b/>
          <w:sz w:val="20"/>
          <w:lang w:val="pt-BR"/>
        </w:rPr>
      </w:pPr>
    </w:p>
    <w:p w14:paraId="5F5FBCF5" w14:textId="77777777" w:rsidR="00304053" w:rsidRPr="00056295" w:rsidRDefault="00304053" w:rsidP="00304053">
      <w:pPr>
        <w:widowControl w:val="0"/>
        <w:autoSpaceDE w:val="0"/>
        <w:autoSpaceDN w:val="0"/>
        <w:spacing w:after="0" w:line="240" w:lineRule="auto"/>
        <w:jc w:val="left"/>
        <w:rPr>
          <w:rFonts w:ascii="Arial" w:eastAsia="Arial" w:hAnsi="Arial" w:cs="Arial"/>
          <w:b/>
          <w:sz w:val="21"/>
          <w:lang w:val="pt-BR"/>
        </w:rPr>
      </w:pPr>
    </w:p>
    <w:p w14:paraId="76E0ECE0" w14:textId="77777777" w:rsidR="00304053" w:rsidRPr="00060E3F" w:rsidRDefault="00304053" w:rsidP="00304053">
      <w:pPr>
        <w:widowControl w:val="0"/>
        <w:tabs>
          <w:tab w:val="left" w:pos="3099"/>
        </w:tabs>
        <w:autoSpaceDE w:val="0"/>
        <w:autoSpaceDN w:val="0"/>
        <w:spacing w:before="103" w:after="0" w:line="240" w:lineRule="auto"/>
        <w:ind w:left="104"/>
        <w:jc w:val="left"/>
        <w:rPr>
          <w:rFonts w:ascii="Arial" w:eastAsia="Arial" w:hAnsi="Arial" w:cs="Arial"/>
          <w:sz w:val="24"/>
          <w:lang w:val="en-US"/>
        </w:rPr>
      </w:pPr>
      <w:r w:rsidRPr="00060E3F">
        <w:rPr>
          <w:rFonts w:ascii="Arial" w:eastAsia="Arial" w:hAnsi="Arial" w:cs="Arial"/>
          <w:b/>
          <w:w w:val="120"/>
          <w:sz w:val="24"/>
          <w:lang w:val="en-US"/>
        </w:rPr>
        <w:t>Document</w:t>
      </w:r>
      <w:r w:rsidRPr="00060E3F">
        <w:rPr>
          <w:rFonts w:ascii="Arial" w:eastAsia="Arial" w:hAnsi="Arial" w:cs="Arial"/>
          <w:b/>
          <w:spacing w:val="14"/>
          <w:w w:val="120"/>
          <w:sz w:val="24"/>
          <w:lang w:val="en-US"/>
        </w:rPr>
        <w:t xml:space="preserve"> </w:t>
      </w:r>
      <w:r w:rsidRPr="00060E3F">
        <w:rPr>
          <w:rFonts w:ascii="Arial" w:eastAsia="Arial" w:hAnsi="Arial" w:cs="Arial"/>
          <w:b/>
          <w:w w:val="120"/>
          <w:sz w:val="24"/>
          <w:lang w:val="en-US"/>
        </w:rPr>
        <w:t>type:</w:t>
      </w:r>
      <w:r w:rsidRPr="00060E3F">
        <w:rPr>
          <w:rFonts w:ascii="Arial" w:eastAsia="Arial" w:hAnsi="Arial" w:cs="Arial"/>
          <w:b/>
          <w:w w:val="120"/>
          <w:sz w:val="24"/>
          <w:lang w:val="en-US"/>
        </w:rPr>
        <w:tab/>
      </w:r>
      <w:r w:rsidRPr="00060E3F">
        <w:rPr>
          <w:rFonts w:ascii="Arial" w:eastAsia="Arial" w:hAnsi="Arial" w:cs="Arial"/>
          <w:w w:val="120"/>
          <w:sz w:val="24"/>
          <w:lang w:val="en-US"/>
        </w:rPr>
        <w:t>Output Document</w:t>
      </w:r>
    </w:p>
    <w:p w14:paraId="2DEC4077" w14:textId="77777777" w:rsidR="00304053" w:rsidRPr="00060E3F" w:rsidRDefault="00304053" w:rsidP="00304053">
      <w:pPr>
        <w:widowControl w:val="0"/>
        <w:autoSpaceDE w:val="0"/>
        <w:autoSpaceDN w:val="0"/>
        <w:spacing w:before="1" w:after="0" w:line="240" w:lineRule="auto"/>
        <w:jc w:val="left"/>
        <w:rPr>
          <w:rFonts w:ascii="Arial" w:eastAsia="Arial" w:hAnsi="Arial" w:cs="Arial"/>
          <w:sz w:val="36"/>
          <w:lang w:val="en-US"/>
        </w:rPr>
      </w:pPr>
    </w:p>
    <w:p w14:paraId="5B71EF11" w14:textId="491B138D" w:rsidR="00304053" w:rsidRPr="008634D7"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r w:rsidRPr="008634D7">
        <w:rPr>
          <w:rFonts w:ascii="Arial" w:eastAsia="Arial" w:hAnsi="Arial" w:cs="Arial"/>
          <w:b/>
          <w:w w:val="120"/>
          <w:sz w:val="24"/>
          <w:szCs w:val="24"/>
          <w:lang w:val="en-US"/>
        </w:rPr>
        <w:t>Title:</w:t>
      </w:r>
      <w:r w:rsidRPr="008634D7">
        <w:rPr>
          <w:rFonts w:ascii="Arial" w:eastAsia="Arial" w:hAnsi="Arial" w:cs="Arial"/>
          <w:b/>
          <w:w w:val="120"/>
          <w:sz w:val="24"/>
          <w:szCs w:val="24"/>
          <w:lang w:val="en-US"/>
        </w:rPr>
        <w:tab/>
      </w:r>
      <w:r w:rsidR="00EB2411" w:rsidRPr="00EB2411">
        <w:rPr>
          <w:rFonts w:ascii="Arial" w:eastAsia="Arial" w:hAnsi="Arial" w:cs="Arial"/>
          <w:b/>
          <w:w w:val="120"/>
          <w:sz w:val="24"/>
          <w:szCs w:val="24"/>
          <w:lang w:val="en-US"/>
        </w:rPr>
        <w:t>Working Draft of ISO/IEC 23000-24 Messaging media application format</w:t>
      </w:r>
    </w:p>
    <w:p w14:paraId="3CED5736" w14:textId="77777777" w:rsidR="00304053" w:rsidRPr="008634D7" w:rsidRDefault="00304053" w:rsidP="00304053">
      <w:pPr>
        <w:widowControl w:val="0"/>
        <w:autoSpaceDE w:val="0"/>
        <w:autoSpaceDN w:val="0"/>
        <w:spacing w:before="6" w:after="0" w:line="240" w:lineRule="auto"/>
        <w:jc w:val="left"/>
        <w:rPr>
          <w:rFonts w:ascii="Arial" w:eastAsia="Arial" w:hAnsi="Arial" w:cs="Arial"/>
          <w:sz w:val="34"/>
          <w:lang w:val="en-US"/>
        </w:rPr>
      </w:pPr>
    </w:p>
    <w:p w14:paraId="78378C01"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w w:val="120"/>
          <w:sz w:val="24"/>
          <w:szCs w:val="24"/>
          <w:lang w:val="en-US"/>
        </w:rPr>
      </w:pPr>
      <w:r w:rsidRPr="00304053">
        <w:rPr>
          <w:rFonts w:ascii="Arial" w:eastAsia="Arial" w:hAnsi="Arial" w:cs="Arial"/>
          <w:b/>
          <w:w w:val="120"/>
          <w:sz w:val="24"/>
          <w:szCs w:val="24"/>
          <w:lang w:val="en-US"/>
        </w:rPr>
        <w:t>Status:</w:t>
      </w:r>
      <w:r w:rsidRPr="00304053">
        <w:rPr>
          <w:rFonts w:ascii="Arial" w:eastAsia="Arial" w:hAnsi="Arial" w:cs="Arial"/>
          <w:b/>
          <w:w w:val="120"/>
          <w:sz w:val="24"/>
          <w:szCs w:val="24"/>
          <w:lang w:val="en-US"/>
        </w:rPr>
        <w:tab/>
      </w:r>
      <w:r w:rsidRPr="00304053">
        <w:rPr>
          <w:rFonts w:ascii="Arial" w:eastAsia="Arial" w:hAnsi="Arial" w:cs="Arial"/>
          <w:w w:val="120"/>
          <w:sz w:val="24"/>
          <w:szCs w:val="24"/>
          <w:lang w:val="en-US"/>
        </w:rPr>
        <w:t>Approved</w:t>
      </w:r>
    </w:p>
    <w:p w14:paraId="0602F6F5" w14:textId="77777777" w:rsidR="00304053" w:rsidRPr="00304053" w:rsidRDefault="00304053" w:rsidP="00304053">
      <w:pPr>
        <w:widowControl w:val="0"/>
        <w:tabs>
          <w:tab w:val="left" w:pos="3099"/>
        </w:tabs>
        <w:autoSpaceDE w:val="0"/>
        <w:autoSpaceDN w:val="0"/>
        <w:spacing w:before="1" w:after="0" w:line="254" w:lineRule="auto"/>
        <w:ind w:left="3099" w:right="214" w:hanging="2996"/>
        <w:jc w:val="left"/>
        <w:rPr>
          <w:rFonts w:ascii="Arial" w:eastAsia="Arial" w:hAnsi="Arial" w:cs="Arial"/>
          <w:sz w:val="24"/>
          <w:szCs w:val="24"/>
          <w:lang w:val="en-US"/>
        </w:rPr>
      </w:pPr>
    </w:p>
    <w:p w14:paraId="3AC8BA65"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b/>
          <w:w w:val="125"/>
          <w:sz w:val="24"/>
          <w:lang w:val="en-US"/>
        </w:rPr>
      </w:pPr>
    </w:p>
    <w:p w14:paraId="41A380AB" w14:textId="5649EECD"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5"/>
          <w:sz w:val="24"/>
          <w:lang w:val="en-US"/>
        </w:rPr>
        <w:t>Date</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of</w:t>
      </w:r>
      <w:r w:rsidRPr="00304053">
        <w:rPr>
          <w:rFonts w:ascii="Arial" w:eastAsia="Arial" w:hAnsi="Arial" w:cs="Arial"/>
          <w:b/>
          <w:spacing w:val="-16"/>
          <w:w w:val="125"/>
          <w:sz w:val="24"/>
          <w:lang w:val="en-US"/>
        </w:rPr>
        <w:t xml:space="preserve"> </w:t>
      </w:r>
      <w:r w:rsidRPr="00304053">
        <w:rPr>
          <w:rFonts w:ascii="Arial" w:eastAsia="Arial" w:hAnsi="Arial" w:cs="Arial"/>
          <w:b/>
          <w:w w:val="125"/>
          <w:sz w:val="24"/>
          <w:lang w:val="en-US"/>
        </w:rPr>
        <w:t>document:</w:t>
      </w:r>
      <w:r w:rsidRPr="00304053">
        <w:rPr>
          <w:rFonts w:ascii="Arial" w:eastAsia="Arial" w:hAnsi="Arial" w:cs="Arial"/>
          <w:b/>
          <w:w w:val="125"/>
          <w:sz w:val="24"/>
          <w:lang w:val="en-US"/>
        </w:rPr>
        <w:tab/>
      </w:r>
      <w:r w:rsidR="003F1B39">
        <w:rPr>
          <w:rFonts w:ascii="Arial" w:eastAsia="Arial" w:hAnsi="Arial" w:cs="Arial"/>
          <w:w w:val="125"/>
          <w:sz w:val="24"/>
          <w:lang w:val="en-US"/>
        </w:rPr>
        <w:t>202</w:t>
      </w:r>
      <w:r w:rsidR="00EB2411">
        <w:rPr>
          <w:rFonts w:ascii="Arial" w:eastAsia="Arial" w:hAnsi="Arial" w:cs="Arial"/>
          <w:w w:val="125"/>
          <w:sz w:val="24"/>
          <w:lang w:val="en-US"/>
        </w:rPr>
        <w:t>4</w:t>
      </w:r>
      <w:r w:rsidRPr="00304053">
        <w:rPr>
          <w:rFonts w:ascii="Arial" w:eastAsia="Arial" w:hAnsi="Arial" w:cs="Arial"/>
          <w:w w:val="125"/>
          <w:sz w:val="24"/>
          <w:lang w:val="en-US"/>
        </w:rPr>
        <w:t>-</w:t>
      </w:r>
      <w:r w:rsidR="00FE011F">
        <w:rPr>
          <w:rFonts w:ascii="Arial" w:eastAsia="Arial" w:hAnsi="Arial" w:cs="Arial"/>
          <w:w w:val="125"/>
          <w:sz w:val="24"/>
          <w:lang w:val="en-US"/>
        </w:rPr>
        <w:t>0</w:t>
      </w:r>
      <w:r w:rsidR="000350CD">
        <w:rPr>
          <w:rFonts w:ascii="Arial" w:eastAsia="Arial" w:hAnsi="Arial" w:cs="Arial"/>
          <w:w w:val="125"/>
          <w:sz w:val="24"/>
          <w:lang w:val="en-US"/>
        </w:rPr>
        <w:t>7</w:t>
      </w:r>
      <w:r w:rsidRPr="00304053">
        <w:rPr>
          <w:rFonts w:ascii="Arial" w:eastAsia="Arial" w:hAnsi="Arial" w:cs="Arial"/>
          <w:w w:val="125"/>
          <w:sz w:val="24"/>
          <w:lang w:val="en-US"/>
        </w:rPr>
        <w:t>-</w:t>
      </w:r>
      <w:r w:rsidR="000350CD">
        <w:rPr>
          <w:rFonts w:ascii="Arial" w:eastAsia="Arial" w:hAnsi="Arial" w:cs="Arial"/>
          <w:w w:val="125"/>
          <w:sz w:val="24"/>
          <w:lang w:val="en-US"/>
        </w:rPr>
        <w:t>20</w:t>
      </w:r>
    </w:p>
    <w:p w14:paraId="388C0101"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6E0F57E1" w14:textId="01CCBA03" w:rsidR="00304053" w:rsidRPr="002C68DD"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2C68DD">
        <w:rPr>
          <w:rFonts w:ascii="Arial" w:eastAsia="Arial" w:hAnsi="Arial" w:cs="Arial"/>
          <w:b/>
          <w:w w:val="110"/>
          <w:sz w:val="24"/>
          <w:lang w:val="en-US"/>
        </w:rPr>
        <w:t>Source:</w:t>
      </w:r>
      <w:r w:rsidRPr="002C68DD">
        <w:rPr>
          <w:rFonts w:ascii="Arial" w:eastAsia="Arial" w:hAnsi="Arial" w:cs="Arial"/>
          <w:b/>
          <w:w w:val="110"/>
          <w:sz w:val="24"/>
          <w:lang w:val="en-US"/>
        </w:rPr>
        <w:tab/>
      </w:r>
      <w:r w:rsidRPr="002C68DD">
        <w:rPr>
          <w:rFonts w:ascii="Arial" w:eastAsia="Arial" w:hAnsi="Arial" w:cs="Arial"/>
          <w:w w:val="110"/>
          <w:sz w:val="24"/>
          <w:lang w:val="en-US"/>
        </w:rPr>
        <w:t>ISO/IEC JTC 1/SC 29/WG</w:t>
      </w:r>
      <w:r w:rsidRPr="002C68DD">
        <w:rPr>
          <w:rFonts w:ascii="Arial" w:eastAsia="Arial" w:hAnsi="Arial" w:cs="Arial"/>
          <w:spacing w:val="4"/>
          <w:w w:val="110"/>
          <w:sz w:val="24"/>
          <w:lang w:val="en-US"/>
        </w:rPr>
        <w:t xml:space="preserve"> </w:t>
      </w:r>
      <w:r w:rsidR="00060E3F" w:rsidRPr="002C68DD">
        <w:rPr>
          <w:rFonts w:ascii="Arial" w:eastAsia="Arial" w:hAnsi="Arial" w:cs="Arial"/>
          <w:spacing w:val="4"/>
          <w:w w:val="110"/>
          <w:sz w:val="24"/>
          <w:lang w:val="en-US"/>
        </w:rPr>
        <w:t>0</w:t>
      </w:r>
      <w:r w:rsidRPr="002C68DD">
        <w:rPr>
          <w:rFonts w:ascii="Arial" w:eastAsia="Arial" w:hAnsi="Arial" w:cs="Arial"/>
          <w:w w:val="110"/>
          <w:sz w:val="24"/>
          <w:lang w:val="en-US"/>
        </w:rPr>
        <w:t>3</w:t>
      </w:r>
    </w:p>
    <w:p w14:paraId="5DAB4EBE" w14:textId="77777777" w:rsidR="00304053" w:rsidRPr="002C68DD" w:rsidRDefault="00304053" w:rsidP="00304053">
      <w:pPr>
        <w:widowControl w:val="0"/>
        <w:autoSpaceDE w:val="0"/>
        <w:autoSpaceDN w:val="0"/>
        <w:spacing w:before="1" w:after="0" w:line="240" w:lineRule="auto"/>
        <w:jc w:val="left"/>
        <w:rPr>
          <w:rFonts w:ascii="Arial" w:eastAsia="Arial" w:hAnsi="Arial" w:cs="Arial"/>
          <w:sz w:val="36"/>
          <w:lang w:val="en-US"/>
        </w:rPr>
      </w:pPr>
    </w:p>
    <w:p w14:paraId="064F2FFF" w14:textId="77DC4ED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No.</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pages:</w:t>
      </w:r>
      <w:r w:rsidRPr="00304053">
        <w:rPr>
          <w:rFonts w:ascii="Arial" w:eastAsia="Arial" w:hAnsi="Arial" w:cs="Arial"/>
          <w:b/>
          <w:w w:val="120"/>
          <w:sz w:val="24"/>
          <w:lang w:val="en-US"/>
        </w:rPr>
        <w:tab/>
      </w:r>
      <w:r w:rsidRPr="00304053">
        <w:rPr>
          <w:rFonts w:ascii="Arial" w:eastAsia="Arial" w:hAnsi="Arial" w:cs="Arial"/>
          <w:w w:val="120"/>
          <w:sz w:val="24"/>
          <w:lang w:val="en-US"/>
        </w:rPr>
        <w:fldChar w:fldCharType="begin"/>
      </w:r>
      <w:r w:rsidRPr="00304053">
        <w:rPr>
          <w:rFonts w:ascii="Arial" w:eastAsia="Arial" w:hAnsi="Arial" w:cs="Arial"/>
          <w:w w:val="120"/>
          <w:sz w:val="24"/>
          <w:lang w:val="en-US"/>
        </w:rPr>
        <w:instrText xml:space="preserve"> NUMPAGES  \* Arabic  \* MERGEFORMAT </w:instrText>
      </w:r>
      <w:r w:rsidRPr="00304053">
        <w:rPr>
          <w:rFonts w:ascii="Arial" w:eastAsia="Arial" w:hAnsi="Arial" w:cs="Arial"/>
          <w:w w:val="120"/>
          <w:sz w:val="24"/>
          <w:lang w:val="en-US"/>
        </w:rPr>
        <w:fldChar w:fldCharType="separate"/>
      </w:r>
      <w:r w:rsidR="00595E71">
        <w:rPr>
          <w:rFonts w:ascii="Arial" w:eastAsia="Arial" w:hAnsi="Arial" w:cs="Arial"/>
          <w:noProof/>
          <w:w w:val="120"/>
          <w:sz w:val="24"/>
          <w:lang w:val="en-US"/>
        </w:rPr>
        <w:t>11</w:t>
      </w:r>
      <w:r w:rsidRPr="00304053">
        <w:rPr>
          <w:rFonts w:ascii="Arial" w:eastAsia="Arial" w:hAnsi="Arial" w:cs="Arial"/>
          <w:w w:val="120"/>
          <w:sz w:val="24"/>
          <w:lang w:val="en-US"/>
        </w:rPr>
        <w:fldChar w:fldCharType="end"/>
      </w:r>
      <w:r w:rsidRPr="00304053">
        <w:rPr>
          <w:rFonts w:ascii="Arial" w:eastAsia="Arial" w:hAnsi="Arial" w:cs="Arial"/>
          <w:w w:val="120"/>
          <w:sz w:val="24"/>
          <w:lang w:val="en-US"/>
        </w:rPr>
        <w:t xml:space="preserve"> (with cover</w:t>
      </w:r>
      <w:r w:rsidRPr="00304053">
        <w:rPr>
          <w:rFonts w:ascii="Arial" w:eastAsia="Arial" w:hAnsi="Arial" w:cs="Arial"/>
          <w:spacing w:val="-10"/>
          <w:w w:val="120"/>
          <w:sz w:val="24"/>
          <w:lang w:val="en-US"/>
        </w:rPr>
        <w:t xml:space="preserve"> </w:t>
      </w:r>
      <w:r w:rsidRPr="00304053">
        <w:rPr>
          <w:rFonts w:ascii="Arial" w:eastAsia="Arial" w:hAnsi="Arial" w:cs="Arial"/>
          <w:w w:val="120"/>
          <w:sz w:val="24"/>
          <w:lang w:val="en-US"/>
        </w:rPr>
        <w:t>page)</w:t>
      </w:r>
    </w:p>
    <w:p w14:paraId="26F0EEBA" w14:textId="77777777" w:rsidR="00304053" w:rsidRPr="00304053" w:rsidRDefault="00304053" w:rsidP="00304053">
      <w:pPr>
        <w:widowControl w:val="0"/>
        <w:autoSpaceDE w:val="0"/>
        <w:autoSpaceDN w:val="0"/>
        <w:spacing w:before="1" w:after="0" w:line="240" w:lineRule="auto"/>
        <w:jc w:val="left"/>
        <w:rPr>
          <w:rFonts w:ascii="Arial" w:eastAsia="Arial" w:hAnsi="Arial" w:cs="Arial"/>
          <w:sz w:val="36"/>
          <w:lang w:val="en-US"/>
        </w:rPr>
      </w:pPr>
    </w:p>
    <w:p w14:paraId="04032C0B" w14:textId="77777777"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sz w:val="24"/>
          <w:lang w:val="en-US"/>
        </w:rPr>
      </w:pPr>
      <w:r w:rsidRPr="00304053">
        <w:rPr>
          <w:rFonts w:ascii="Arial" w:eastAsia="Arial" w:hAnsi="Arial" w:cs="Arial"/>
          <w:b/>
          <w:w w:val="120"/>
          <w:sz w:val="24"/>
          <w:lang w:val="en-US"/>
        </w:rPr>
        <w:t>Email</w:t>
      </w:r>
      <w:r w:rsidRPr="00304053">
        <w:rPr>
          <w:rFonts w:ascii="Arial" w:eastAsia="Arial" w:hAnsi="Arial" w:cs="Arial"/>
          <w:b/>
          <w:spacing w:val="5"/>
          <w:w w:val="120"/>
          <w:sz w:val="24"/>
          <w:lang w:val="en-US"/>
        </w:rPr>
        <w:t xml:space="preserve"> </w:t>
      </w:r>
      <w:r w:rsidRPr="00304053">
        <w:rPr>
          <w:rFonts w:ascii="Arial" w:eastAsia="Arial" w:hAnsi="Arial" w:cs="Arial"/>
          <w:b/>
          <w:w w:val="120"/>
          <w:sz w:val="24"/>
          <w:lang w:val="en-US"/>
        </w:rPr>
        <w:t>of</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Convenor:</w:t>
      </w:r>
      <w:r w:rsidRPr="00304053">
        <w:rPr>
          <w:rFonts w:ascii="Arial" w:eastAsia="Arial" w:hAnsi="Arial" w:cs="Arial"/>
          <w:b/>
          <w:w w:val="120"/>
          <w:sz w:val="24"/>
          <w:lang w:val="en-US"/>
        </w:rPr>
        <w:tab/>
      </w:r>
      <w:r w:rsidRPr="00304053">
        <w:rPr>
          <w:rFonts w:ascii="Arial" w:eastAsia="Arial" w:hAnsi="Arial" w:cs="Arial"/>
          <w:w w:val="120"/>
          <w:sz w:val="24"/>
          <w:lang w:val="en-US"/>
        </w:rPr>
        <w:t>young.L@samsung.com</w:t>
      </w:r>
    </w:p>
    <w:p w14:paraId="08BD46A4" w14:textId="77777777" w:rsidR="00304053" w:rsidRPr="00304053" w:rsidRDefault="00304053" w:rsidP="00304053">
      <w:pPr>
        <w:widowControl w:val="0"/>
        <w:autoSpaceDE w:val="0"/>
        <w:autoSpaceDN w:val="0"/>
        <w:spacing w:before="1" w:after="0" w:line="240" w:lineRule="auto"/>
        <w:jc w:val="left"/>
        <w:rPr>
          <w:rFonts w:ascii="Arial" w:eastAsia="Arial" w:hAnsi="Arial" w:cs="Arial"/>
          <w:b/>
          <w:sz w:val="36"/>
          <w:lang w:val="en-US"/>
        </w:rPr>
      </w:pPr>
    </w:p>
    <w:p w14:paraId="604BAE3C" w14:textId="5373F4A6" w:rsidR="00304053" w:rsidRPr="00304053" w:rsidRDefault="00304053" w:rsidP="00304053">
      <w:pPr>
        <w:widowControl w:val="0"/>
        <w:tabs>
          <w:tab w:val="left" w:pos="3099"/>
        </w:tabs>
        <w:autoSpaceDE w:val="0"/>
        <w:autoSpaceDN w:val="0"/>
        <w:spacing w:after="0" w:line="240" w:lineRule="auto"/>
        <w:ind w:left="104"/>
        <w:jc w:val="left"/>
        <w:rPr>
          <w:rFonts w:ascii="Arial" w:eastAsia="Arial" w:hAnsi="Arial" w:cs="Arial"/>
          <w:color w:val="0000EE"/>
          <w:w w:val="120"/>
          <w:sz w:val="24"/>
          <w:u w:val="single" w:color="0000EE"/>
          <w:lang w:val="en-US"/>
        </w:rPr>
      </w:pPr>
      <w:r w:rsidRPr="00304053">
        <w:rPr>
          <w:rFonts w:ascii="Arial" w:eastAsia="Arial" w:hAnsi="Arial" w:cs="Arial"/>
          <w:b/>
          <w:w w:val="120"/>
          <w:sz w:val="24"/>
          <w:lang w:val="en-US"/>
        </w:rPr>
        <w:t>Committee</w:t>
      </w:r>
      <w:r w:rsidRPr="00304053">
        <w:rPr>
          <w:rFonts w:ascii="Arial" w:eastAsia="Arial" w:hAnsi="Arial" w:cs="Arial"/>
          <w:b/>
          <w:spacing w:val="-6"/>
          <w:w w:val="120"/>
          <w:sz w:val="24"/>
          <w:lang w:val="en-US"/>
        </w:rPr>
        <w:t xml:space="preserve"> </w:t>
      </w:r>
      <w:r w:rsidRPr="00304053">
        <w:rPr>
          <w:rFonts w:ascii="Arial" w:eastAsia="Arial" w:hAnsi="Arial" w:cs="Arial"/>
          <w:b/>
          <w:w w:val="120"/>
          <w:sz w:val="24"/>
          <w:lang w:val="en-US"/>
        </w:rPr>
        <w:t>URL:</w:t>
      </w:r>
      <w:r>
        <w:rPr>
          <w:rFonts w:ascii="Arial" w:eastAsia="Arial" w:hAnsi="Arial" w:cs="Arial"/>
          <w:b/>
          <w:w w:val="120"/>
          <w:sz w:val="24"/>
          <w:lang w:val="en-US"/>
        </w:rPr>
        <w:t xml:space="preserve"> </w:t>
      </w:r>
      <w:hyperlink r:id="rId12" w:history="1">
        <w:r w:rsidRPr="00304053">
          <w:rPr>
            <w:rStyle w:val="Hyperlink"/>
            <w:rFonts w:ascii="Arial" w:eastAsia="Arial" w:hAnsi="Arial" w:cs="Arial"/>
            <w:w w:val="120"/>
            <w:sz w:val="24"/>
            <w:lang w:val="en-US"/>
          </w:rPr>
          <w:t>https://isotc.iso.org/livelink/livelink/open/jtc1sc29wg3</w:t>
        </w:r>
      </w:hyperlink>
    </w:p>
    <w:p w14:paraId="6F549EA2" w14:textId="77777777" w:rsidR="00060E3F" w:rsidRDefault="00060E3F" w:rsidP="00060E3F">
      <w:pPr>
        <w:jc w:val="center"/>
        <w:rPr>
          <w:rFonts w:ascii="Times New Roman" w:eastAsia="SimSun" w:hAnsi="Times New Roman"/>
          <w:b/>
          <w:sz w:val="28"/>
          <w:szCs w:val="24"/>
          <w:lang w:eastAsia="zh-CN"/>
        </w:rPr>
      </w:pPr>
    </w:p>
    <w:p w14:paraId="2EBEC233" w14:textId="77777777" w:rsidR="00060E3F" w:rsidRDefault="00060E3F" w:rsidP="00FA7695">
      <w:pPr>
        <w:rPr>
          <w:rFonts w:ascii="Times New Roman" w:eastAsia="SimSun" w:hAnsi="Times New Roman"/>
          <w:b/>
          <w:sz w:val="28"/>
          <w:szCs w:val="24"/>
          <w:lang w:eastAsia="zh-CN"/>
        </w:rPr>
      </w:pPr>
    </w:p>
    <w:p w14:paraId="4097BE79" w14:textId="77777777" w:rsidR="00060E3F" w:rsidRDefault="00060E3F" w:rsidP="00060E3F">
      <w:pPr>
        <w:jc w:val="center"/>
        <w:rPr>
          <w:rFonts w:ascii="Times New Roman" w:eastAsia="SimSun" w:hAnsi="Times New Roman"/>
          <w:b/>
          <w:sz w:val="28"/>
          <w:szCs w:val="24"/>
          <w:lang w:eastAsia="zh-CN"/>
        </w:rPr>
      </w:pPr>
    </w:p>
    <w:p w14:paraId="0BEB4562" w14:textId="37E7B799" w:rsidR="00FA7695" w:rsidRDefault="00FA7695">
      <w:pPr>
        <w:spacing w:after="0" w:line="240" w:lineRule="auto"/>
        <w:jc w:val="left"/>
        <w:rPr>
          <w:rFonts w:ascii="Times New Roman" w:eastAsia="SimSun" w:hAnsi="Times New Roman"/>
          <w:b/>
          <w:sz w:val="28"/>
          <w:szCs w:val="24"/>
          <w:lang w:eastAsia="zh-CN"/>
        </w:rPr>
      </w:pPr>
      <w:r>
        <w:rPr>
          <w:rFonts w:ascii="Times New Roman" w:eastAsia="SimSun" w:hAnsi="Times New Roman"/>
          <w:b/>
          <w:sz w:val="28"/>
          <w:szCs w:val="24"/>
          <w:lang w:eastAsia="zh-CN"/>
        </w:rPr>
        <w:br w:type="page"/>
      </w:r>
    </w:p>
    <w:p w14:paraId="4F7B3994" w14:textId="77777777" w:rsidR="00060E3F" w:rsidRDefault="00060E3F" w:rsidP="00060E3F">
      <w:pPr>
        <w:jc w:val="center"/>
        <w:rPr>
          <w:rFonts w:ascii="Times New Roman" w:eastAsia="SimSun" w:hAnsi="Times New Roman"/>
          <w:b/>
          <w:sz w:val="28"/>
          <w:szCs w:val="24"/>
          <w:lang w:eastAsia="zh-CN"/>
        </w:rPr>
      </w:pPr>
    </w:p>
    <w:p w14:paraId="0F9AFB34" w14:textId="77777777" w:rsidR="00060E3F" w:rsidRDefault="00060E3F" w:rsidP="00060E3F">
      <w:pPr>
        <w:jc w:val="center"/>
        <w:rPr>
          <w:rFonts w:ascii="Times New Roman" w:eastAsia="SimSun" w:hAnsi="Times New Roman"/>
          <w:b/>
          <w:sz w:val="28"/>
          <w:szCs w:val="24"/>
          <w:lang w:eastAsia="zh-CN"/>
        </w:rPr>
      </w:pPr>
    </w:p>
    <w:p w14:paraId="240C9506" w14:textId="5BD182FD"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INTERNATIONAL ORGANIZATION FOR STANDARDIZATION</w:t>
      </w:r>
    </w:p>
    <w:p w14:paraId="11BDD5A2"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ORGANISATION INTERNATIONALE DE NORMALISATION</w:t>
      </w:r>
    </w:p>
    <w:p w14:paraId="3AB96225" w14:textId="77777777" w:rsidR="00060E3F" w:rsidRPr="00C955C7" w:rsidRDefault="00060E3F" w:rsidP="00060E3F">
      <w:pPr>
        <w:jc w:val="center"/>
        <w:rPr>
          <w:rFonts w:ascii="Times New Roman" w:eastAsia="SimSun" w:hAnsi="Times New Roman"/>
          <w:b/>
          <w:sz w:val="28"/>
          <w:szCs w:val="24"/>
          <w:lang w:eastAsia="zh-CN"/>
        </w:rPr>
      </w:pPr>
      <w:r w:rsidRPr="00C955C7">
        <w:rPr>
          <w:rFonts w:ascii="Times New Roman" w:eastAsia="SimSun" w:hAnsi="Times New Roman"/>
          <w:b/>
          <w:sz w:val="28"/>
          <w:szCs w:val="24"/>
          <w:lang w:eastAsia="zh-CN"/>
        </w:rPr>
        <w:t>ISO/IEC JTC 1/SC 29/WG 03 MPEG SYSTEMS</w:t>
      </w:r>
    </w:p>
    <w:p w14:paraId="74F70B6A" w14:textId="77777777" w:rsidR="00060E3F" w:rsidRPr="00C955C7" w:rsidRDefault="00060E3F" w:rsidP="00060E3F">
      <w:pPr>
        <w:rPr>
          <w:rFonts w:ascii="Times New Roman" w:hAnsi="Times New Roman"/>
        </w:rPr>
      </w:pPr>
    </w:p>
    <w:p w14:paraId="447DE9E1" w14:textId="39729EDE" w:rsidR="00060E3F" w:rsidRPr="002C68DD" w:rsidRDefault="00060E3F" w:rsidP="00060E3F">
      <w:pPr>
        <w:jc w:val="right"/>
        <w:rPr>
          <w:rFonts w:ascii="Times New Roman" w:eastAsia="SimSun" w:hAnsi="Times New Roman"/>
          <w:b/>
          <w:sz w:val="48"/>
          <w:szCs w:val="24"/>
          <w:lang w:eastAsia="zh-CN"/>
        </w:rPr>
      </w:pPr>
      <w:r w:rsidRPr="002C68DD">
        <w:rPr>
          <w:rFonts w:ascii="Times New Roman" w:eastAsia="SimSun" w:hAnsi="Times New Roman"/>
          <w:b/>
          <w:sz w:val="28"/>
          <w:szCs w:val="24"/>
          <w:lang w:eastAsia="zh-CN"/>
        </w:rPr>
        <w:t xml:space="preserve">ISO/IEC JTC 1/SC 29/WG 03 </w:t>
      </w:r>
      <w:r w:rsidR="003F1B39" w:rsidRPr="002C68DD">
        <w:rPr>
          <w:rFonts w:ascii="Times New Roman" w:eastAsia="SimSun" w:hAnsi="Times New Roman"/>
          <w:b/>
          <w:sz w:val="48"/>
          <w:szCs w:val="24"/>
          <w:lang w:eastAsia="zh-CN"/>
        </w:rPr>
        <w:t>N</w:t>
      </w:r>
      <w:r w:rsidR="00062BB6">
        <w:rPr>
          <w:rFonts w:ascii="Times New Roman" w:eastAsia="SimSun" w:hAnsi="Times New Roman"/>
          <w:b/>
          <w:sz w:val="48"/>
          <w:szCs w:val="24"/>
          <w:lang w:eastAsia="zh-CN"/>
        </w:rPr>
        <w:t>1</w:t>
      </w:r>
      <w:r w:rsidR="00FE011F">
        <w:rPr>
          <w:rFonts w:ascii="Times New Roman" w:eastAsia="SimSun" w:hAnsi="Times New Roman"/>
          <w:b/>
          <w:sz w:val="48"/>
          <w:szCs w:val="24"/>
          <w:lang w:eastAsia="zh-CN"/>
        </w:rPr>
        <w:t>2</w:t>
      </w:r>
      <w:r w:rsidR="000350CD">
        <w:rPr>
          <w:rFonts w:ascii="Times New Roman" w:eastAsia="SimSun" w:hAnsi="Times New Roman"/>
          <w:b/>
          <w:sz w:val="48"/>
          <w:szCs w:val="24"/>
          <w:lang w:eastAsia="zh-CN"/>
        </w:rPr>
        <w:t>86</w:t>
      </w:r>
    </w:p>
    <w:p w14:paraId="2D8226B2" w14:textId="7C2C7701" w:rsidR="00060E3F" w:rsidRPr="00C955C7" w:rsidRDefault="000350CD" w:rsidP="00060E3F">
      <w:pPr>
        <w:jc w:val="right"/>
        <w:rPr>
          <w:rFonts w:ascii="Times New Roman" w:eastAsia="SimSun" w:hAnsi="Times New Roman"/>
          <w:b/>
          <w:sz w:val="28"/>
          <w:szCs w:val="24"/>
          <w:lang w:eastAsia="zh-CN"/>
        </w:rPr>
      </w:pPr>
      <w:r>
        <w:rPr>
          <w:rFonts w:ascii="Times New Roman" w:eastAsia="SimSun" w:hAnsi="Times New Roman"/>
          <w:b/>
          <w:sz w:val="28"/>
          <w:szCs w:val="24"/>
          <w:lang w:eastAsia="zh-CN"/>
        </w:rPr>
        <w:t>July</w:t>
      </w:r>
      <w:r w:rsidR="003F1B39">
        <w:rPr>
          <w:rFonts w:ascii="Times New Roman" w:eastAsia="SimSun" w:hAnsi="Times New Roman"/>
          <w:b/>
          <w:sz w:val="28"/>
          <w:szCs w:val="24"/>
          <w:lang w:eastAsia="zh-CN"/>
        </w:rPr>
        <w:t xml:space="preserve"> 202</w:t>
      </w:r>
      <w:r w:rsidR="00CC4E95">
        <w:rPr>
          <w:rFonts w:ascii="Times New Roman" w:eastAsia="SimSun" w:hAnsi="Times New Roman"/>
          <w:b/>
          <w:sz w:val="28"/>
          <w:szCs w:val="24"/>
          <w:lang w:eastAsia="zh-CN"/>
        </w:rPr>
        <w:t>4</w:t>
      </w:r>
      <w:r w:rsidR="00060E3F" w:rsidRPr="00C955C7">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Sapporo</w:t>
      </w:r>
      <w:r w:rsidR="00FE011F">
        <w:rPr>
          <w:rFonts w:ascii="Times New Roman" w:eastAsia="SimSun" w:hAnsi="Times New Roman"/>
          <w:b/>
          <w:sz w:val="28"/>
          <w:szCs w:val="24"/>
          <w:lang w:eastAsia="zh-CN"/>
        </w:rPr>
        <w:t xml:space="preserve">, </w:t>
      </w:r>
      <w:r>
        <w:rPr>
          <w:rFonts w:ascii="Times New Roman" w:eastAsia="SimSun" w:hAnsi="Times New Roman"/>
          <w:b/>
          <w:sz w:val="28"/>
          <w:szCs w:val="24"/>
          <w:lang w:eastAsia="zh-CN"/>
        </w:rPr>
        <w:t>JP</w:t>
      </w:r>
    </w:p>
    <w:p w14:paraId="751338DA" w14:textId="77777777" w:rsidR="00060E3F" w:rsidRPr="00C955C7" w:rsidRDefault="00060E3F" w:rsidP="00060E3F">
      <w:pPr>
        <w:jc w:val="right"/>
        <w:rPr>
          <w:rFonts w:ascii="Times New Roman" w:eastAsia="SimSun" w:hAnsi="Times New Roman"/>
          <w:b/>
          <w:sz w:val="28"/>
          <w:szCs w:val="24"/>
          <w:lang w:eastAsia="zh-CN"/>
        </w:rPr>
      </w:pPr>
    </w:p>
    <w:p w14:paraId="7D78FA41" w14:textId="77777777" w:rsidR="00060E3F" w:rsidRPr="00C955C7" w:rsidRDefault="00060E3F" w:rsidP="00060E3F">
      <w:pPr>
        <w:jc w:val="right"/>
        <w:rPr>
          <w:rFonts w:ascii="Times New Roman" w:eastAsia="SimSun" w:hAnsi="Times New Roman"/>
          <w:b/>
          <w:sz w:val="28"/>
          <w:szCs w:val="24"/>
          <w:lang w:eastAsia="zh-CN"/>
        </w:rPr>
      </w:pPr>
    </w:p>
    <w:tbl>
      <w:tblPr>
        <w:tblW w:w="10169" w:type="dxa"/>
        <w:tblLook w:val="01E0" w:firstRow="1" w:lastRow="1" w:firstColumn="1" w:lastColumn="1" w:noHBand="0" w:noVBand="0"/>
      </w:tblPr>
      <w:tblGrid>
        <w:gridCol w:w="1890"/>
        <w:gridCol w:w="8279"/>
      </w:tblGrid>
      <w:tr w:rsidR="00060E3F" w:rsidRPr="00C955C7" w14:paraId="452F0D9E" w14:textId="77777777" w:rsidTr="00FD29FC">
        <w:tc>
          <w:tcPr>
            <w:tcW w:w="1890" w:type="dxa"/>
            <w:hideMark/>
          </w:tcPr>
          <w:p w14:paraId="25258195"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Title</w:t>
            </w:r>
          </w:p>
        </w:tc>
        <w:tc>
          <w:tcPr>
            <w:tcW w:w="8279" w:type="dxa"/>
            <w:hideMark/>
          </w:tcPr>
          <w:p w14:paraId="2AE8EF3F" w14:textId="63B6FE7B" w:rsidR="00060E3F" w:rsidRPr="0091169A" w:rsidRDefault="00CC4E95" w:rsidP="0091169A">
            <w:pPr>
              <w:suppressAutoHyphens/>
              <w:jc w:val="left"/>
              <w:rPr>
                <w:rFonts w:ascii="Times" w:eastAsia="Arial" w:hAnsi="Times" w:cs="Arial"/>
                <w:b/>
                <w:w w:val="120"/>
                <w:sz w:val="24"/>
                <w:szCs w:val="24"/>
                <w:lang w:val="en-US"/>
              </w:rPr>
            </w:pPr>
            <w:r w:rsidRPr="00CC4E95">
              <w:rPr>
                <w:rFonts w:ascii="Times" w:eastAsia="Arial" w:hAnsi="Times" w:cs="Arial"/>
                <w:b/>
                <w:w w:val="120"/>
                <w:sz w:val="24"/>
                <w:szCs w:val="24"/>
                <w:lang w:val="en-US"/>
              </w:rPr>
              <w:t>Working Draft of ISO/IEC 23000-24 Messaging media application format</w:t>
            </w:r>
          </w:p>
        </w:tc>
      </w:tr>
      <w:tr w:rsidR="00060E3F" w:rsidRPr="00C955C7" w14:paraId="7288C4A3" w14:textId="77777777" w:rsidTr="00FD29FC">
        <w:tc>
          <w:tcPr>
            <w:tcW w:w="1890" w:type="dxa"/>
            <w:hideMark/>
          </w:tcPr>
          <w:p w14:paraId="392A360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Source</w:t>
            </w:r>
          </w:p>
        </w:tc>
        <w:tc>
          <w:tcPr>
            <w:tcW w:w="8279" w:type="dxa"/>
            <w:hideMark/>
          </w:tcPr>
          <w:p w14:paraId="2368476C"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WG 03, MPEG Systems</w:t>
            </w:r>
          </w:p>
        </w:tc>
      </w:tr>
      <w:tr w:rsidR="00060E3F" w:rsidRPr="00C955C7" w14:paraId="00C8AE35" w14:textId="77777777" w:rsidTr="00FD29FC">
        <w:tc>
          <w:tcPr>
            <w:tcW w:w="1890" w:type="dxa"/>
            <w:hideMark/>
          </w:tcPr>
          <w:p w14:paraId="03EC8938"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Status</w:t>
            </w:r>
          </w:p>
        </w:tc>
        <w:tc>
          <w:tcPr>
            <w:tcW w:w="8279" w:type="dxa"/>
            <w:hideMark/>
          </w:tcPr>
          <w:p w14:paraId="2458E151"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Approved</w:t>
            </w:r>
          </w:p>
        </w:tc>
      </w:tr>
      <w:tr w:rsidR="00060E3F" w:rsidRPr="00C955C7" w14:paraId="4EAB99C9" w14:textId="77777777" w:rsidTr="00FD29FC">
        <w:tc>
          <w:tcPr>
            <w:tcW w:w="1890" w:type="dxa"/>
            <w:hideMark/>
          </w:tcPr>
          <w:p w14:paraId="2DCFC933" w14:textId="77777777" w:rsidR="00060E3F" w:rsidRPr="00C955C7" w:rsidRDefault="00060E3F" w:rsidP="00FD29FC">
            <w:pPr>
              <w:suppressAutoHyphens/>
              <w:rPr>
                <w:rFonts w:ascii="Times New Roman" w:hAnsi="Times New Roman"/>
                <w:b/>
                <w:sz w:val="24"/>
                <w:szCs w:val="24"/>
              </w:rPr>
            </w:pPr>
            <w:r w:rsidRPr="00C955C7">
              <w:rPr>
                <w:rFonts w:ascii="Times New Roman" w:hAnsi="Times New Roman"/>
                <w:b/>
                <w:sz w:val="24"/>
                <w:szCs w:val="24"/>
              </w:rPr>
              <w:t>Serial Number</w:t>
            </w:r>
          </w:p>
        </w:tc>
        <w:tc>
          <w:tcPr>
            <w:tcW w:w="8279" w:type="dxa"/>
            <w:hideMark/>
          </w:tcPr>
          <w:p w14:paraId="176667DF" w14:textId="39321455" w:rsidR="00060E3F" w:rsidRPr="00C955C7" w:rsidRDefault="000350CD" w:rsidP="00FD29FC">
            <w:pPr>
              <w:suppressAutoHyphens/>
              <w:rPr>
                <w:rFonts w:ascii="Times New Roman" w:hAnsi="Times New Roman"/>
                <w:b/>
                <w:sz w:val="24"/>
                <w:szCs w:val="24"/>
              </w:rPr>
            </w:pPr>
            <w:r>
              <w:t>24132</w:t>
            </w:r>
          </w:p>
        </w:tc>
      </w:tr>
    </w:tbl>
    <w:p w14:paraId="36BC7476" w14:textId="77777777" w:rsidR="00304053" w:rsidRDefault="00304053">
      <w:pPr>
        <w:spacing w:after="0" w:line="240" w:lineRule="auto"/>
        <w:jc w:val="left"/>
        <w:rPr>
          <w:b/>
          <w:noProof/>
        </w:rPr>
      </w:pPr>
      <w:r>
        <w:rPr>
          <w:b/>
          <w:noProof/>
        </w:rPr>
        <w:br w:type="page"/>
      </w:r>
    </w:p>
    <w:p w14:paraId="4670BE7E" w14:textId="71A7F2A0" w:rsidR="00A40FFB" w:rsidRPr="00056295" w:rsidRDefault="00A40FFB" w:rsidP="00A40FFB">
      <w:pPr>
        <w:jc w:val="right"/>
        <w:rPr>
          <w:b/>
          <w:lang w:val="pt-BR"/>
        </w:rPr>
      </w:pPr>
      <w:r w:rsidRPr="00056295">
        <w:rPr>
          <w:b/>
          <w:noProof/>
          <w:lang w:val="pt-BR"/>
        </w:rPr>
        <w:lastRenderedPageBreak/>
        <w:t>ISO </w:t>
      </w:r>
      <w:r w:rsidR="00EB14FF" w:rsidRPr="00056295">
        <w:rPr>
          <w:b/>
          <w:noProof/>
          <w:lang w:val="pt-BR"/>
        </w:rPr>
        <w:t>2300</w:t>
      </w:r>
      <w:r w:rsidR="00FF7780">
        <w:rPr>
          <w:b/>
          <w:noProof/>
          <w:lang w:val="pt-BR"/>
        </w:rPr>
        <w:t>0</w:t>
      </w:r>
      <w:r w:rsidR="00EB14FF" w:rsidRPr="00056295">
        <w:rPr>
          <w:b/>
          <w:noProof/>
          <w:lang w:val="pt-BR"/>
        </w:rPr>
        <w:t>-</w:t>
      </w:r>
      <w:r w:rsidR="00FF7780">
        <w:rPr>
          <w:b/>
          <w:noProof/>
          <w:lang w:val="pt-BR"/>
        </w:rPr>
        <w:t>XX</w:t>
      </w:r>
      <w:r w:rsidRPr="00056295">
        <w:rPr>
          <w:b/>
          <w:noProof/>
          <w:lang w:val="pt-BR"/>
        </w:rPr>
        <w:t>:</w:t>
      </w:r>
      <w:r w:rsidR="00B2454C">
        <w:rPr>
          <w:b/>
          <w:noProof/>
          <w:lang w:val="pt-BR"/>
        </w:rPr>
        <w:t>202</w:t>
      </w:r>
      <w:r w:rsidR="00FF7780">
        <w:rPr>
          <w:b/>
          <w:noProof/>
          <w:lang w:val="pt-BR"/>
        </w:rPr>
        <w:t>3</w:t>
      </w:r>
    </w:p>
    <w:p w14:paraId="6C3D7C0D" w14:textId="61B6315F" w:rsidR="00B2454C" w:rsidRPr="00B2454C" w:rsidRDefault="00270C89" w:rsidP="00B2454C">
      <w:pPr>
        <w:jc w:val="right"/>
        <w:rPr>
          <w:rFonts w:ascii="Arial" w:hAnsi="Arial" w:cs="Arial"/>
          <w:color w:val="000000"/>
          <w:sz w:val="20"/>
          <w:szCs w:val="20"/>
          <w:shd w:val="clear" w:color="auto" w:fill="FFFFFF"/>
          <w:lang w:val="pt-BR"/>
        </w:rPr>
      </w:pPr>
      <w:r w:rsidRPr="00D238B9">
        <w:rPr>
          <w:noProof/>
          <w:lang w:val="pt-BR"/>
        </w:rPr>
        <w:t>ISO/IEC JTC1</w:t>
      </w:r>
      <w:r w:rsidRPr="00D238B9">
        <w:rPr>
          <w:lang w:val="pt-BR"/>
        </w:rPr>
        <w:t xml:space="preserve"> </w:t>
      </w:r>
      <w:r w:rsidR="00A40FFB" w:rsidRPr="00D238B9">
        <w:rPr>
          <w:lang w:val="pt-BR"/>
        </w:rPr>
        <w:t>/SC </w:t>
      </w:r>
      <w:r w:rsidRPr="00D238B9">
        <w:rPr>
          <w:lang w:val="pt-BR"/>
        </w:rPr>
        <w:t xml:space="preserve">29 </w:t>
      </w:r>
      <w:r w:rsidR="00A40FFB" w:rsidRPr="00D238B9">
        <w:rPr>
          <w:lang w:val="pt-BR"/>
        </w:rPr>
        <w:t>/WG </w:t>
      </w:r>
      <w:r w:rsidR="00060E3F">
        <w:rPr>
          <w:lang w:val="pt-BR"/>
        </w:rPr>
        <w:t>0</w:t>
      </w:r>
      <w:r w:rsidR="00693721">
        <w:rPr>
          <w:lang w:val="pt-BR"/>
        </w:rPr>
        <w:t>3</w:t>
      </w:r>
      <w:r w:rsidR="007266E2" w:rsidRPr="00D238B9">
        <w:rPr>
          <w:lang w:val="pt-BR"/>
        </w:rPr>
        <w:t xml:space="preserve"> </w:t>
      </w:r>
      <w:r w:rsidR="007266E2" w:rsidRPr="005F3EAC">
        <w:rPr>
          <w:lang w:val="pt-BR"/>
        </w:rPr>
        <w:t>/</w:t>
      </w:r>
      <w:r w:rsidR="007266E2" w:rsidRPr="0041784B">
        <w:rPr>
          <w:lang w:val="pt-BR"/>
        </w:rPr>
        <w:t>N</w:t>
      </w:r>
      <w:r w:rsidR="00062BB6">
        <w:rPr>
          <w:rFonts w:ascii="Arial" w:hAnsi="Arial" w:cs="Arial"/>
          <w:color w:val="000000"/>
          <w:sz w:val="20"/>
          <w:szCs w:val="20"/>
          <w:shd w:val="clear" w:color="auto" w:fill="FFFFFF"/>
          <w:lang w:val="pt-BR"/>
        </w:rPr>
        <w:t>1082</w:t>
      </w:r>
    </w:p>
    <w:p w14:paraId="7A6EBC3A" w14:textId="77777777" w:rsidR="00A40FFB" w:rsidRPr="002C68DD" w:rsidRDefault="00A40FFB" w:rsidP="00A40FFB">
      <w:pPr>
        <w:spacing w:after="2000"/>
        <w:jc w:val="right"/>
        <w:rPr>
          <w:lang w:val="en-US"/>
        </w:rPr>
      </w:pPr>
      <w:bookmarkStart w:id="0" w:name="CVP_Secretariat_Loca"/>
      <w:r w:rsidRPr="002C68DD">
        <w:rPr>
          <w:lang w:val="en-US"/>
        </w:rPr>
        <w:t>Secretariat</w:t>
      </w:r>
      <w:bookmarkEnd w:id="0"/>
      <w:r w:rsidRPr="002C68DD">
        <w:rPr>
          <w:lang w:val="en-US"/>
        </w:rPr>
        <w:t xml:space="preserve">: </w:t>
      </w:r>
      <w:r w:rsidRPr="002C68DD">
        <w:rPr>
          <w:noProof/>
          <w:lang w:val="en-US"/>
        </w:rPr>
        <w:t>XXXX</w:t>
      </w:r>
    </w:p>
    <w:p w14:paraId="4EFF438E" w14:textId="21CD99B8" w:rsidR="00F738D0" w:rsidRPr="00FF7780" w:rsidRDefault="00EB14FF" w:rsidP="00FA7695">
      <w:pPr>
        <w:spacing w:line="360" w:lineRule="atLeast"/>
        <w:jc w:val="left"/>
        <w:rPr>
          <w:sz w:val="32"/>
          <w:szCs w:val="32"/>
          <w:lang w:val="en-US"/>
        </w:rPr>
      </w:pPr>
      <w:bookmarkStart w:id="1" w:name="_Hlk21564085"/>
      <w:r w:rsidRPr="002C68DD">
        <w:rPr>
          <w:sz w:val="32"/>
          <w:szCs w:val="32"/>
          <w:lang w:val="en-US"/>
        </w:rPr>
        <w:t xml:space="preserve">Information technology — Multimedia application format (MPEG-A) — Part </w:t>
      </w:r>
      <w:r w:rsidR="00FF7780">
        <w:rPr>
          <w:sz w:val="32"/>
          <w:szCs w:val="32"/>
          <w:lang w:val="en-US"/>
        </w:rPr>
        <w:t>XX</w:t>
      </w:r>
      <w:r w:rsidRPr="002C68DD">
        <w:rPr>
          <w:sz w:val="32"/>
          <w:szCs w:val="32"/>
          <w:lang w:val="en-US"/>
        </w:rPr>
        <w:t xml:space="preserve">: </w:t>
      </w:r>
      <w:r w:rsidR="00FF7780" w:rsidRPr="00FF7780">
        <w:rPr>
          <w:sz w:val="32"/>
          <w:szCs w:val="32"/>
          <w:lang w:val="en-US"/>
        </w:rPr>
        <w:t>Messaging Media Application Format (MeMAF)</w:t>
      </w:r>
      <w:r w:rsidR="00FF7780">
        <w:rPr>
          <w:sz w:val="32"/>
          <w:szCs w:val="32"/>
          <w:lang w:val="en-US"/>
        </w:rPr>
        <w:t xml:space="preserve"> </w:t>
      </w:r>
      <w:bookmarkEnd w:id="1"/>
    </w:p>
    <w:p w14:paraId="288A3DEA" w14:textId="77777777" w:rsidR="00FA7695" w:rsidRPr="002C68DD" w:rsidRDefault="00FA7695" w:rsidP="00FA7695">
      <w:pPr>
        <w:spacing w:line="360" w:lineRule="atLeast"/>
        <w:jc w:val="left"/>
        <w:rPr>
          <w:b/>
          <w:sz w:val="32"/>
          <w:szCs w:val="32"/>
          <w:lang w:val="en-US"/>
        </w:rPr>
      </w:pPr>
    </w:p>
    <w:p w14:paraId="31CF9054" w14:textId="1E20C805" w:rsidR="00F738D0" w:rsidRPr="00FC315B" w:rsidRDefault="00FA7695" w:rsidP="00F738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F738D0" w:rsidRPr="00FC315B">
        <w:rPr>
          <w:sz w:val="80"/>
          <w:szCs w:val="80"/>
        </w:rPr>
        <w:t xml:space="preserve"> stage</w:t>
      </w:r>
    </w:p>
    <w:p w14:paraId="02E0B605" w14:textId="77777777" w:rsidR="00A40FFB" w:rsidRPr="00FC315B" w:rsidRDefault="00A40FFB" w:rsidP="00F738D0">
      <w:pPr>
        <w:spacing w:after="120"/>
      </w:pPr>
    </w:p>
    <w:p w14:paraId="01B38695" w14:textId="77777777" w:rsidR="00F738D0"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jc w:val="center"/>
        <w:rPr>
          <w:b/>
          <w:sz w:val="20"/>
          <w:szCs w:val="20"/>
        </w:rPr>
      </w:pPr>
      <w:r w:rsidRPr="00470435">
        <w:rPr>
          <w:b/>
          <w:sz w:val="20"/>
          <w:szCs w:val="20"/>
        </w:rPr>
        <w:t>Warning for WDs and CDs</w:t>
      </w:r>
    </w:p>
    <w:p w14:paraId="5F3EAE6A" w14:textId="77777777" w:rsidR="00A40FFB" w:rsidRPr="00470435" w:rsidRDefault="00F738D0" w:rsidP="00F738D0">
      <w:pPr>
        <w:pBdr>
          <w:top w:val="single" w:sz="4" w:space="1" w:color="auto"/>
          <w:left w:val="single" w:sz="4" w:space="4" w:color="auto"/>
          <w:bottom w:val="single" w:sz="4" w:space="1" w:color="auto"/>
          <w:right w:val="single" w:sz="4" w:space="4" w:color="auto"/>
        </w:pBdr>
        <w:spacing w:after="120"/>
        <w:ind w:left="85" w:right="85"/>
        <w:rPr>
          <w:bCs/>
          <w:sz w:val="20"/>
          <w:szCs w:val="20"/>
        </w:rPr>
      </w:pPr>
      <w:r w:rsidRPr="00470435">
        <w:rPr>
          <w:bCs/>
          <w:sz w:val="20"/>
          <w:szCs w:val="20"/>
        </w:rPr>
        <w:t>This document is not an ISO International Standard. It is distributed for review and comment. It is subject to change without notice and may not be referred to as an International Standard.</w:t>
      </w:r>
    </w:p>
    <w:p w14:paraId="18D4275D" w14:textId="229EEE6B" w:rsidR="00A40FFB" w:rsidRPr="00FC315B" w:rsidRDefault="00F738D0" w:rsidP="00060E3F">
      <w:pPr>
        <w:pBdr>
          <w:top w:val="single" w:sz="4" w:space="1" w:color="auto"/>
          <w:left w:val="single" w:sz="4" w:space="4" w:color="auto"/>
          <w:bottom w:val="single" w:sz="4" w:space="1" w:color="auto"/>
          <w:right w:val="single" w:sz="4" w:space="4" w:color="auto"/>
        </w:pBdr>
        <w:ind w:left="85" w:right="85"/>
        <w:rPr>
          <w:sz w:val="20"/>
          <w:szCs w:val="20"/>
        </w:rPr>
      </w:pPr>
      <w:r w:rsidRPr="00470435">
        <w:rPr>
          <w:bCs/>
          <w:sz w:val="20"/>
          <w:szCs w:val="20"/>
        </w:rPr>
        <w:t>Recipients of this draft are invited to submit, with their comments, notification of any relevant patent rights of which they are aware and to provide supporting documentation.</w:t>
      </w:r>
    </w:p>
    <w:p w14:paraId="1DF6D802" w14:textId="77777777" w:rsidR="00A40FFB" w:rsidRPr="00FC315B" w:rsidRDefault="00A40FFB" w:rsidP="00A40FFB">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rPr>
      </w:pPr>
      <w:r w:rsidRPr="00FC315B">
        <w:rPr>
          <w:color w:val="auto"/>
          <w:szCs w:val="24"/>
        </w:rPr>
        <w:lastRenderedPageBreak/>
        <w:t xml:space="preserve">© ISO </w:t>
      </w:r>
      <w:r w:rsidR="00173DD6" w:rsidRPr="00FC315B">
        <w:rPr>
          <w:color w:val="auto"/>
          <w:szCs w:val="24"/>
        </w:rPr>
        <w:t>20</w:t>
      </w:r>
      <w:r w:rsidR="005F3EAC">
        <w:rPr>
          <w:color w:val="auto"/>
          <w:szCs w:val="24"/>
        </w:rPr>
        <w:t>20</w:t>
      </w:r>
    </w:p>
    <w:p w14:paraId="21C9783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rPr>
      </w:pPr>
      <w:r w:rsidRPr="00000F3B">
        <w:rPr>
          <w:color w:val="auto"/>
          <w:szCs w:val="24"/>
        </w:rPr>
        <w:t>All rights reserved. Unless otherwise specified, no part of this publication may be reproduced or utilized otherwise in any form or by any means, electronic or mechanical, including photocopying, or posting on the inter</w:t>
      </w:r>
      <w:r w:rsidRPr="00AA3CE0">
        <w:rPr>
          <w:color w:val="auto"/>
          <w:szCs w:val="24"/>
        </w:rPr>
        <w:t>net or an intranet, without prior written permission. Permission can be requested from either ISO at the address below or ISO's member body in the country of the requester.</w:t>
      </w:r>
    </w:p>
    <w:p w14:paraId="49153490" w14:textId="77777777" w:rsidR="00A40FFB" w:rsidRPr="00470435"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szCs w:val="24"/>
        </w:rPr>
        <w:t>ISO copyright office</w:t>
      </w:r>
    </w:p>
    <w:p w14:paraId="4D8E51B4" w14:textId="77777777" w:rsidR="00A40FFB" w:rsidRPr="00FC315B"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rPr>
      </w:pPr>
      <w:r w:rsidRPr="00470435">
        <w:rPr>
          <w:color w:val="auto"/>
        </w:rPr>
        <w:t>Case postale</w:t>
      </w:r>
      <w:r w:rsidRPr="00470435">
        <w:rPr>
          <w:color w:val="auto"/>
          <w:szCs w:val="24"/>
        </w:rPr>
        <w:t xml:space="preserve"> 56 </w:t>
      </w:r>
      <w:r w:rsidRPr="00FC315B">
        <w:rPr>
          <w:color w:val="auto"/>
        </w:rPr>
        <w:sym w:font="Symbol" w:char="F0B7"/>
      </w:r>
      <w:r w:rsidRPr="00FC315B">
        <w:rPr>
          <w:color w:val="auto"/>
          <w:szCs w:val="24"/>
        </w:rPr>
        <w:t> CH-1211 Geneva 20</w:t>
      </w:r>
    </w:p>
    <w:p w14:paraId="67E1349D" w14:textId="77777777" w:rsidR="00A40FFB" w:rsidRPr="00693721"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US"/>
        </w:rPr>
      </w:pPr>
      <w:r w:rsidRPr="00693721">
        <w:rPr>
          <w:color w:val="auto"/>
          <w:szCs w:val="24"/>
          <w:lang w:val="en-US"/>
        </w:rPr>
        <w:t>Tel.  + 41 22 749 01 11</w:t>
      </w:r>
    </w:p>
    <w:p w14:paraId="45AC5D27"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Fax  +</w:t>
      </w:r>
      <w:proofErr w:type="gramEnd"/>
      <w:r w:rsidRPr="00754EAD">
        <w:rPr>
          <w:color w:val="auto"/>
          <w:szCs w:val="24"/>
          <w:lang w:val="fr-FR"/>
        </w:rPr>
        <w:t xml:space="preserve"> 41 22 749 09 47</w:t>
      </w:r>
    </w:p>
    <w:p w14:paraId="007E6D26" w14:textId="77777777" w:rsidR="00A40FFB" w:rsidRPr="00754EAD"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fr-FR"/>
        </w:rPr>
      </w:pPr>
      <w:proofErr w:type="gramStart"/>
      <w:r w:rsidRPr="00754EAD">
        <w:rPr>
          <w:color w:val="auto"/>
          <w:szCs w:val="24"/>
          <w:lang w:val="fr-FR"/>
        </w:rPr>
        <w:t>E-mail  copyright@iso.org</w:t>
      </w:r>
      <w:proofErr w:type="gramEnd"/>
    </w:p>
    <w:p w14:paraId="0D2E0554" w14:textId="77777777" w:rsidR="00A40FFB" w:rsidRPr="00AA3CE0" w:rsidRDefault="00A40FFB" w:rsidP="00A40FFB">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CH"/>
        </w:rPr>
      </w:pPr>
      <w:r w:rsidRPr="00AA3CE0">
        <w:rPr>
          <w:color w:val="auto"/>
          <w:szCs w:val="24"/>
          <w:lang w:val="de-CH"/>
        </w:rPr>
        <w:t>Web  www.iso.org</w:t>
      </w:r>
    </w:p>
    <w:p w14:paraId="398F15AC" w14:textId="77777777" w:rsidR="00A40FFB" w:rsidRPr="00470435" w:rsidRDefault="00A40FFB" w:rsidP="00A40FF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CH"/>
        </w:rPr>
      </w:pPr>
      <w:r w:rsidRPr="00470435">
        <w:rPr>
          <w:color w:val="auto"/>
          <w:szCs w:val="24"/>
          <w:lang w:val="de-CH"/>
        </w:rPr>
        <w:t>Published in Switzerland.</w:t>
      </w:r>
    </w:p>
    <w:p w14:paraId="413F48A1" w14:textId="77777777" w:rsidR="00A40FFB" w:rsidRPr="00D238B9" w:rsidRDefault="00A40FFB" w:rsidP="00A40FFB">
      <w:pPr>
        <w:rPr>
          <w:lang w:val="de-DE"/>
        </w:rPr>
      </w:pPr>
    </w:p>
    <w:p w14:paraId="33D22241" w14:textId="77777777" w:rsidR="00A40FFB" w:rsidRPr="00D238B9" w:rsidRDefault="00A40FFB" w:rsidP="00A40FFB">
      <w:pPr>
        <w:rPr>
          <w:lang w:val="de-DE"/>
        </w:rPr>
        <w:sectPr w:rsidR="00A40FFB" w:rsidRPr="00D238B9" w:rsidSect="00230E4E">
          <w:headerReference w:type="even" r:id="rId13"/>
          <w:headerReference w:type="default" r:id="rId14"/>
          <w:footerReference w:type="even" r:id="rId15"/>
          <w:footerReference w:type="default" r:id="rId16"/>
          <w:headerReference w:type="first" r:id="rId17"/>
          <w:footerReference w:type="first" r:id="rId18"/>
          <w:pgSz w:w="11906" w:h="16838" w:code="9"/>
          <w:pgMar w:top="794" w:right="1077" w:bottom="567" w:left="1077" w:header="709" w:footer="284" w:gutter="0"/>
          <w:cols w:space="708"/>
          <w:titlePg/>
          <w:docGrid w:linePitch="360"/>
        </w:sectPr>
      </w:pPr>
    </w:p>
    <w:p w14:paraId="1F78E252" w14:textId="77777777" w:rsidR="00A40FFB" w:rsidRPr="00470435" w:rsidRDefault="00A40FFB" w:rsidP="00270C89">
      <w:pPr>
        <w:pStyle w:val="Heading1"/>
        <w:numPr>
          <w:ilvl w:val="0"/>
          <w:numId w:val="0"/>
        </w:numPr>
        <w:spacing w:before="0"/>
        <w:ind w:left="432" w:hanging="432"/>
        <w:rPr>
          <w:color w:val="auto"/>
        </w:rPr>
      </w:pPr>
      <w:bookmarkStart w:id="2" w:name="_Toc353342667"/>
      <w:bookmarkStart w:id="3" w:name="_Toc498610275"/>
      <w:r w:rsidRPr="00470435">
        <w:rPr>
          <w:color w:val="auto"/>
        </w:rPr>
        <w:lastRenderedPageBreak/>
        <w:t>Foreword</w:t>
      </w:r>
      <w:bookmarkEnd w:id="2"/>
      <w:bookmarkEnd w:id="3"/>
    </w:p>
    <w:p w14:paraId="7B8F1AEF" w14:textId="77777777" w:rsidR="00A40FFB" w:rsidRPr="00FC315B" w:rsidRDefault="00A40FFB" w:rsidP="00A40FFB">
      <w:r w:rsidRPr="00FC315B">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3C09370A" w14:textId="77777777" w:rsidR="00A40FFB" w:rsidRPr="00FC315B" w:rsidRDefault="00A40FFB" w:rsidP="00A40FFB">
      <w:pPr>
        <w:rPr>
          <w:rFonts w:ascii="Arial" w:hAnsi="Arial"/>
        </w:rPr>
      </w:pPr>
      <w:r w:rsidRPr="00FC315B">
        <w:t>The procedures used to develop this d</w:t>
      </w:r>
      <w:r w:rsidRPr="003874EA">
        <w:t xml:space="preserve">ocument and those intended for its further maintenance are described in the ISO/IEC Directives, Part 1. </w:t>
      </w:r>
      <w:proofErr w:type="gramStart"/>
      <w:r w:rsidRPr="003874EA">
        <w:t>In particular the</w:t>
      </w:r>
      <w:proofErr w:type="gramEnd"/>
      <w:r w:rsidRPr="003874EA">
        <w:t xml:space="preserve"> different approval criteria needed for the different types of ISO documents should be noted. This document was drafted in accordance w</w:t>
      </w:r>
      <w:r w:rsidRPr="00000F3B">
        <w:t xml:space="preserve">ith the editorial rules of the ISO/IEC Directives, Part 2.  </w:t>
      </w:r>
      <w:hyperlink r:id="rId19" w:history="1">
        <w:r w:rsidRPr="00470435">
          <w:rPr>
            <w:rStyle w:val="Hyperlink"/>
            <w:color w:val="auto"/>
          </w:rPr>
          <w:t>www.iso.org/directives</w:t>
        </w:r>
      </w:hyperlink>
    </w:p>
    <w:p w14:paraId="489149FB" w14:textId="77777777" w:rsidR="00A40FFB" w:rsidRPr="00FC315B" w:rsidRDefault="00A40FFB" w:rsidP="00A40FFB">
      <w:r w:rsidRPr="00FC315B">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20" w:history="1">
        <w:r w:rsidRPr="00470435">
          <w:rPr>
            <w:rStyle w:val="Hyperlink"/>
            <w:color w:val="auto"/>
          </w:rPr>
          <w:t>www.iso.org/patents</w:t>
        </w:r>
      </w:hyperlink>
    </w:p>
    <w:p w14:paraId="08D009BD" w14:textId="77777777" w:rsidR="00A40FFB" w:rsidRPr="00FC315B" w:rsidRDefault="00A40FFB" w:rsidP="00A40FFB">
      <w:r w:rsidRPr="00FC315B">
        <w:t>Any trade name used in this document is information given for the convenience of users and does not constitute an endorsement.</w:t>
      </w:r>
    </w:p>
    <w:p w14:paraId="30124C30" w14:textId="77777777" w:rsidR="00F35380" w:rsidRPr="00FC315B" w:rsidRDefault="00F35380" w:rsidP="00F35380">
      <w:pPr>
        <w:pStyle w:val="Special"/>
        <w:rPr>
          <w:rFonts w:ascii="Cambria" w:hAnsi="Cambria"/>
          <w:sz w:val="22"/>
          <w:szCs w:val="22"/>
        </w:rPr>
      </w:pPr>
      <w:r w:rsidRPr="00FC315B">
        <w:rPr>
          <w:rFonts w:ascii="Cambria" w:hAnsi="Cambria"/>
          <w:sz w:val="22"/>
          <w:szCs w:val="22"/>
        </w:rPr>
        <w:t>For an explanation on the meaning of ISO specific terms and expressions related to conformity assessment, as well as information about ISO's adherence to the WTO principles in the Technical Barriers to Tra</w:t>
      </w:r>
      <w:r w:rsidRPr="003874EA">
        <w:rPr>
          <w:rFonts w:ascii="Cambria" w:hAnsi="Cambria"/>
          <w:sz w:val="22"/>
          <w:szCs w:val="22"/>
        </w:rPr>
        <w:t>de (TBT) see the following URL:</w:t>
      </w:r>
      <w:r w:rsidRPr="000A2293">
        <w:rPr>
          <w:rFonts w:ascii="Cambria" w:hAnsi="Cambria"/>
          <w:sz w:val="22"/>
          <w:szCs w:val="22"/>
        </w:rPr>
        <w:t xml:space="preserve"> </w:t>
      </w:r>
      <w:hyperlink r:id="rId21" w:history="1">
        <w:r w:rsidRPr="00470435">
          <w:rPr>
            <w:rStyle w:val="Hyperlink"/>
            <w:rFonts w:ascii="Cambria" w:hAnsi="Cambria"/>
            <w:color w:val="auto"/>
            <w:sz w:val="22"/>
            <w:szCs w:val="22"/>
          </w:rPr>
          <w:t>Foreword - Supplementary information</w:t>
        </w:r>
      </w:hyperlink>
    </w:p>
    <w:p w14:paraId="49018D93" w14:textId="77777777" w:rsidR="00A40FFB" w:rsidRPr="00FC315B" w:rsidRDefault="00A40FFB" w:rsidP="00A40FFB">
      <w:r w:rsidRPr="00FC315B">
        <w:t>The committee responsible</w:t>
      </w:r>
      <w:r w:rsidRPr="00470435">
        <w:t xml:space="preserve"> </w:t>
      </w:r>
      <w:r w:rsidRPr="00FC315B">
        <w:t>for this document is ISO/</w:t>
      </w:r>
      <w:r w:rsidR="00270C89" w:rsidRPr="00FC315B">
        <w:t>IEC JTC1 SC29</w:t>
      </w:r>
      <w:r w:rsidRPr="00FC315B">
        <w:t>.</w:t>
      </w:r>
    </w:p>
    <w:p w14:paraId="562A8270" w14:textId="0124D548" w:rsidR="00A40FFB" w:rsidRDefault="00EB14FF" w:rsidP="00A40FFB">
      <w:pPr>
        <w:pageBreakBefore/>
        <w:spacing w:after="360" w:line="360" w:lineRule="atLeast"/>
        <w:jc w:val="left"/>
        <w:rPr>
          <w:sz w:val="32"/>
          <w:szCs w:val="32"/>
        </w:rPr>
      </w:pPr>
      <w:r w:rsidRPr="00EB14FF">
        <w:rPr>
          <w:sz w:val="32"/>
          <w:szCs w:val="32"/>
        </w:rPr>
        <w:lastRenderedPageBreak/>
        <w:t xml:space="preserve">Information technology — Multimedia application format (MPEG-A) — Part </w:t>
      </w:r>
      <w:r w:rsidR="00FF7780">
        <w:rPr>
          <w:sz w:val="32"/>
          <w:szCs w:val="32"/>
        </w:rPr>
        <w:t>XX</w:t>
      </w:r>
      <w:r w:rsidRPr="00EB14FF">
        <w:rPr>
          <w:sz w:val="32"/>
          <w:szCs w:val="32"/>
        </w:rPr>
        <w:t xml:space="preserve">: </w:t>
      </w:r>
      <w:r w:rsidR="00FF7780" w:rsidRPr="00FF7780">
        <w:rPr>
          <w:sz w:val="32"/>
          <w:szCs w:val="32"/>
        </w:rPr>
        <w:t>Messaging Media Application Format (MeMAF)</w:t>
      </w:r>
    </w:p>
    <w:p w14:paraId="4CF4438B" w14:textId="77777777" w:rsidR="00FF7780" w:rsidRPr="00AA0D3E" w:rsidRDefault="001C3C4F" w:rsidP="00FF7780">
      <w:pPr>
        <w:pStyle w:val="Heading1"/>
      </w:pPr>
      <w:bookmarkStart w:id="4" w:name="_Toc460950604"/>
      <w:bookmarkStart w:id="5" w:name="_Ref454367243"/>
      <w:bookmarkStart w:id="6" w:name="_Ref454366015"/>
      <w:bookmarkStart w:id="7" w:name="_Toc483909203"/>
      <w:bookmarkStart w:id="8" w:name="_Toc483893084"/>
      <w:bookmarkStart w:id="9" w:name="_Ref481415660"/>
      <w:bookmarkStart w:id="10" w:name="_Ref481941258"/>
      <w:r w:rsidRPr="00FA7695">
        <w:br w:type="page"/>
      </w:r>
      <w:r w:rsidR="00FF7780" w:rsidRPr="00AA0D3E">
        <w:lastRenderedPageBreak/>
        <w:t>Scope</w:t>
      </w:r>
    </w:p>
    <w:p w14:paraId="4394885F" w14:textId="265E480E" w:rsidR="00FF7780" w:rsidRDefault="00FF7780" w:rsidP="00FF7780">
      <w:pPr>
        <w:spacing w:before="240"/>
        <w:rPr>
          <w:sz w:val="24"/>
          <w:szCs w:val="24"/>
        </w:rPr>
      </w:pPr>
      <w:r>
        <w:rPr>
          <w:sz w:val="24"/>
          <w:szCs w:val="24"/>
        </w:rPr>
        <w:t xml:space="preserve">The scope of this part of the standard is the definition of a Media Application Format that can be used </w:t>
      </w:r>
      <w:r w:rsidR="00062BB6">
        <w:rPr>
          <w:sz w:val="24"/>
          <w:szCs w:val="24"/>
        </w:rPr>
        <w:t>for</w:t>
      </w:r>
      <w:r>
        <w:rPr>
          <w:sz w:val="24"/>
          <w:szCs w:val="24"/>
        </w:rPr>
        <w:t xml:space="preserve"> Messaging Services</w:t>
      </w:r>
      <w:r w:rsidR="002228A3">
        <w:rPr>
          <w:sz w:val="24"/>
          <w:szCs w:val="24"/>
        </w:rPr>
        <w:t xml:space="preserve"> and other download/upload and media storage and exchange applications</w:t>
      </w:r>
      <w:r>
        <w:rPr>
          <w:sz w:val="24"/>
          <w:szCs w:val="24"/>
        </w:rPr>
        <w:t xml:space="preserve">. Hence, it is referred to as Messaging Media Application Format (MeMAF). The main target of the messaging </w:t>
      </w:r>
      <w:r w:rsidR="002228A3">
        <w:rPr>
          <w:sz w:val="24"/>
          <w:szCs w:val="24"/>
        </w:rPr>
        <w:t xml:space="preserve">application </w:t>
      </w:r>
      <w:r>
        <w:rPr>
          <w:sz w:val="24"/>
          <w:szCs w:val="24"/>
        </w:rPr>
        <w:t xml:space="preserve">format </w:t>
      </w:r>
      <w:proofErr w:type="gramStart"/>
      <w:r>
        <w:rPr>
          <w:sz w:val="24"/>
          <w:szCs w:val="24"/>
        </w:rPr>
        <w:t>are</w:t>
      </w:r>
      <w:proofErr w:type="gramEnd"/>
      <w:r>
        <w:rPr>
          <w:sz w:val="24"/>
          <w:szCs w:val="24"/>
        </w:rPr>
        <w:t>:</w:t>
      </w:r>
    </w:p>
    <w:p w14:paraId="34408E16" w14:textId="17C7A9F8" w:rsidR="00FF7780" w:rsidRDefault="00FF7780" w:rsidP="00FF7780">
      <w:pPr>
        <w:numPr>
          <w:ilvl w:val="0"/>
          <w:numId w:val="25"/>
        </w:numPr>
        <w:spacing w:before="240" w:after="0"/>
        <w:jc w:val="left"/>
        <w:rPr>
          <w:sz w:val="24"/>
          <w:szCs w:val="24"/>
        </w:rPr>
      </w:pPr>
      <w:r>
        <w:rPr>
          <w:sz w:val="24"/>
          <w:szCs w:val="24"/>
        </w:rPr>
        <w:t>The packaging of media assets into a single container file for transactional exchanges (upload, download, storage, etc.)</w:t>
      </w:r>
    </w:p>
    <w:p w14:paraId="2B97B936" w14:textId="77777777" w:rsidR="00FF7780" w:rsidRDefault="00FF7780" w:rsidP="00FF7780">
      <w:pPr>
        <w:numPr>
          <w:ilvl w:val="0"/>
          <w:numId w:val="25"/>
        </w:numPr>
        <w:spacing w:after="0"/>
        <w:jc w:val="left"/>
        <w:rPr>
          <w:sz w:val="24"/>
          <w:szCs w:val="24"/>
        </w:rPr>
      </w:pPr>
      <w:r>
        <w:rPr>
          <w:sz w:val="24"/>
          <w:szCs w:val="24"/>
        </w:rPr>
        <w:t>The instructions on how the media assets are to be processed for a desired experience, providing an entry point as well as a processing of the media assets</w:t>
      </w:r>
    </w:p>
    <w:p w14:paraId="76A91093" w14:textId="77777777" w:rsidR="00FF7780" w:rsidRDefault="00FF7780" w:rsidP="00FF7780">
      <w:pPr>
        <w:numPr>
          <w:ilvl w:val="0"/>
          <w:numId w:val="25"/>
        </w:numPr>
        <w:spacing w:after="0"/>
        <w:jc w:val="left"/>
        <w:rPr>
          <w:sz w:val="24"/>
          <w:szCs w:val="24"/>
        </w:rPr>
      </w:pPr>
      <w:r>
        <w:rPr>
          <w:sz w:val="24"/>
          <w:szCs w:val="24"/>
        </w:rPr>
        <w:t>Permit playback on a wide variety of end devices, preferably on existing ones.</w:t>
      </w:r>
    </w:p>
    <w:p w14:paraId="4EEDCDF0" w14:textId="203D5C05" w:rsidR="00FF7780" w:rsidRDefault="00FF7780" w:rsidP="00FF7780">
      <w:pPr>
        <w:numPr>
          <w:ilvl w:val="0"/>
          <w:numId w:val="25"/>
        </w:numPr>
        <w:jc w:val="left"/>
        <w:rPr>
          <w:sz w:val="24"/>
          <w:szCs w:val="24"/>
        </w:rPr>
      </w:pPr>
      <w:r>
        <w:rPr>
          <w:sz w:val="24"/>
          <w:szCs w:val="24"/>
        </w:rPr>
        <w:t>Allow generation and recording of the messages on constrained devices (</w:t>
      </w:r>
      <w:r w:rsidR="002228A3">
        <w:rPr>
          <w:sz w:val="24"/>
          <w:szCs w:val="24"/>
        </w:rPr>
        <w:t xml:space="preserve">e.g., </w:t>
      </w:r>
      <w:r>
        <w:rPr>
          <w:sz w:val="24"/>
          <w:szCs w:val="24"/>
        </w:rPr>
        <w:t>mobile devices, etc.), but also allow generation of professionally produced messages.</w:t>
      </w:r>
    </w:p>
    <w:p w14:paraId="140257D1" w14:textId="255FA656" w:rsidR="00FF7780" w:rsidRDefault="00FF7780" w:rsidP="00FF7780">
      <w:pPr>
        <w:spacing w:before="240"/>
        <w:rPr>
          <w:sz w:val="24"/>
          <w:szCs w:val="24"/>
        </w:rPr>
      </w:pPr>
      <w:r>
        <w:rPr>
          <w:sz w:val="24"/>
          <w:szCs w:val="24"/>
        </w:rPr>
        <w:t xml:space="preserve">To support basic interoperability, a baseline profile is defined which minimizes options. Beyond the baseline profile, additional profiles are defined that enable richer experiences. </w:t>
      </w:r>
    </w:p>
    <w:p w14:paraId="2D417C9C" w14:textId="6F5667FE" w:rsidR="00767566" w:rsidRDefault="00FF7780" w:rsidP="00FF7780">
      <w:pPr>
        <w:spacing w:before="240"/>
        <w:rPr>
          <w:sz w:val="24"/>
          <w:szCs w:val="24"/>
        </w:rPr>
      </w:pPr>
      <w:r>
        <w:rPr>
          <w:sz w:val="24"/>
          <w:szCs w:val="24"/>
        </w:rPr>
        <w:t>MeMAF is a profile of ISO BMFF and does not define any new functions or boxes.</w:t>
      </w:r>
      <w:r w:rsidR="00767566">
        <w:rPr>
          <w:sz w:val="24"/>
          <w:szCs w:val="24"/>
        </w:rPr>
        <w:t xml:space="preserve"> </w:t>
      </w:r>
      <w:r w:rsidR="00767566" w:rsidRPr="00767566">
        <w:rPr>
          <w:sz w:val="24"/>
          <w:szCs w:val="24"/>
        </w:rPr>
        <w:t>MeMAF define</w:t>
      </w:r>
      <w:r w:rsidR="002228A3">
        <w:rPr>
          <w:sz w:val="24"/>
          <w:szCs w:val="24"/>
        </w:rPr>
        <w:t>s</w:t>
      </w:r>
      <w:r w:rsidR="00767566" w:rsidRPr="00767566">
        <w:rPr>
          <w:sz w:val="24"/>
          <w:szCs w:val="24"/>
        </w:rPr>
        <w:t xml:space="preserve"> specific profiles based on the ISO Base Media File Format (ISOBMFF), each defining a conformance point that provides interoperability between MeMAF conformant devices (MeMAF players) and MeMAF presentations/messages that support that profile</w:t>
      </w:r>
      <w:r w:rsidR="00767566">
        <w:rPr>
          <w:sz w:val="24"/>
          <w:szCs w:val="24"/>
        </w:rPr>
        <w:t>.</w:t>
      </w:r>
    </w:p>
    <w:p w14:paraId="4B7C86F6" w14:textId="52CAB4D0" w:rsidR="0082782D" w:rsidRDefault="0082782D" w:rsidP="0082782D">
      <w:pPr>
        <w:spacing w:before="240"/>
        <w:rPr>
          <w:sz w:val="24"/>
          <w:szCs w:val="24"/>
        </w:rPr>
      </w:pPr>
      <w:r>
        <w:rPr>
          <w:sz w:val="24"/>
          <w:szCs w:val="24"/>
        </w:rPr>
        <w:t>MeMAF supports different entry points that enable composition and rendering of different messaging experiences. Among others, the following experiences are defined:</w:t>
      </w:r>
    </w:p>
    <w:p w14:paraId="03525A32" w14:textId="77777777" w:rsidR="0082782D" w:rsidRPr="0082782D" w:rsidRDefault="0082782D" w:rsidP="0082782D">
      <w:pPr>
        <w:numPr>
          <w:ilvl w:val="0"/>
          <w:numId w:val="25"/>
        </w:numPr>
        <w:spacing w:before="240" w:after="0"/>
        <w:jc w:val="left"/>
        <w:rPr>
          <w:sz w:val="24"/>
          <w:szCs w:val="24"/>
        </w:rPr>
      </w:pPr>
      <w:r>
        <w:rPr>
          <w:sz w:val="24"/>
          <w:szCs w:val="24"/>
        </w:rPr>
        <w:t>An A/V multimedia message that includes video, audio and possibly text to be presented jointly in a synchronized manner.</w:t>
      </w:r>
    </w:p>
    <w:p w14:paraId="095AE6F1" w14:textId="6D275F32" w:rsidR="0082782D" w:rsidRDefault="0082782D" w:rsidP="0082782D">
      <w:pPr>
        <w:numPr>
          <w:ilvl w:val="0"/>
          <w:numId w:val="25"/>
        </w:numPr>
        <w:spacing w:before="240" w:after="0"/>
        <w:jc w:val="left"/>
        <w:rPr>
          <w:sz w:val="24"/>
          <w:szCs w:val="24"/>
        </w:rPr>
      </w:pPr>
      <w:r>
        <w:rPr>
          <w:sz w:val="24"/>
          <w:szCs w:val="24"/>
        </w:rPr>
        <w:t>A message for which an image is the primary entry point</w:t>
      </w:r>
      <w:r w:rsidR="002228A3">
        <w:rPr>
          <w:sz w:val="24"/>
          <w:szCs w:val="24"/>
        </w:rPr>
        <w:t>.</w:t>
      </w:r>
    </w:p>
    <w:p w14:paraId="6822663A" w14:textId="2B5941D8" w:rsidR="00FF7780" w:rsidRPr="0082782D" w:rsidRDefault="0082782D" w:rsidP="0082782D">
      <w:pPr>
        <w:numPr>
          <w:ilvl w:val="0"/>
          <w:numId w:val="25"/>
        </w:numPr>
        <w:spacing w:before="240" w:after="0"/>
        <w:jc w:val="left"/>
        <w:rPr>
          <w:sz w:val="24"/>
          <w:szCs w:val="24"/>
        </w:rPr>
      </w:pPr>
      <w:r>
        <w:rPr>
          <w:sz w:val="24"/>
          <w:szCs w:val="24"/>
        </w:rPr>
        <w:t>A message that enables 3D and immersive experiences</w:t>
      </w:r>
      <w:r w:rsidR="002228A3">
        <w:rPr>
          <w:sz w:val="24"/>
          <w:szCs w:val="24"/>
        </w:rPr>
        <w:t>.</w:t>
      </w:r>
    </w:p>
    <w:p w14:paraId="0AB8A50D" w14:textId="77777777" w:rsidR="00FF7780" w:rsidRPr="00AA0D3E" w:rsidRDefault="00FF7780" w:rsidP="00FF7780">
      <w:pPr>
        <w:pStyle w:val="Heading1"/>
        <w:rPr>
          <w:color w:val="000000" w:themeColor="text1"/>
        </w:rPr>
      </w:pPr>
      <w:r w:rsidRPr="00AA0D3E">
        <w:rPr>
          <w:color w:val="000000" w:themeColor="text1"/>
        </w:rPr>
        <w:t>Normative references</w:t>
      </w:r>
    </w:p>
    <w:p w14:paraId="68A09F5D" w14:textId="77777777" w:rsidR="00FF7780" w:rsidRPr="00AA0D3E" w:rsidRDefault="00FF7780" w:rsidP="00FF7780">
      <w:pPr>
        <w:pStyle w:val="BodyText"/>
        <w:keepNext/>
        <w:autoSpaceDE w:val="0"/>
        <w:autoSpaceDN w:val="0"/>
        <w:adjustRightInd w:val="0"/>
        <w:rPr>
          <w:rFonts w:eastAsia="MS Mincho"/>
          <w:color w:val="000000" w:themeColor="text1"/>
          <w:szCs w:val="24"/>
        </w:rPr>
      </w:pPr>
      <w:r w:rsidRPr="00AA0D3E">
        <w:rPr>
          <w:rFonts w:eastAsia="MS Mincho"/>
          <w:color w:val="000000" w:themeColor="text1"/>
          <w:szCs w:val="24"/>
        </w:rPr>
        <w:t xml:space="preserve">The following documents are referred to in the text in such a way that some or </w:t>
      </w:r>
      <w:proofErr w:type="gramStart"/>
      <w:r w:rsidRPr="00AA0D3E">
        <w:rPr>
          <w:rFonts w:eastAsia="MS Mincho"/>
          <w:color w:val="000000" w:themeColor="text1"/>
          <w:szCs w:val="24"/>
        </w:rPr>
        <w:t>all of</w:t>
      </w:r>
      <w:proofErr w:type="gramEnd"/>
      <w:r w:rsidRPr="00AA0D3E">
        <w:rPr>
          <w:rFonts w:eastAsia="MS Mincho"/>
          <w:color w:val="000000" w:themeColor="text1"/>
          <w:szCs w:val="24"/>
        </w:rPr>
        <w:t xml:space="preserve"> their content constitutes requirements of this document. For dated references, only the edition cited applies. For undated references, the latest edition of the referenced document (including any amendments) applies.</w:t>
      </w:r>
    </w:p>
    <w:p w14:paraId="750EA31A"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 Systems</w:t>
      </w:r>
    </w:p>
    <w:p w14:paraId="42A6B74C"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12</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12: ISO base media file format</w:t>
      </w:r>
    </w:p>
    <w:p w14:paraId="10D2B3CE"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14</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14: MP4 file format</w:t>
      </w:r>
    </w:p>
    <w:p w14:paraId="7E48AD77"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15</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15: Carriage of network abstraction layer (NAL) unit structured video in the ISO base media file format</w:t>
      </w:r>
    </w:p>
    <w:p w14:paraId="4533A0F2"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lastRenderedPageBreak/>
        <w:t>ISO/IEC</w:t>
      </w:r>
      <w:r w:rsidRPr="00AA0D3E">
        <w:rPr>
          <w:rFonts w:eastAsia="MS Mincho"/>
          <w:color w:val="000000" w:themeColor="text1"/>
          <w:szCs w:val="24"/>
        </w:rPr>
        <w:t> </w:t>
      </w:r>
      <w:r w:rsidRPr="00AA0D3E">
        <w:rPr>
          <w:rStyle w:val="stddocNumber"/>
          <w:rFonts w:eastAsia="MS Mincho"/>
          <w:color w:val="000000" w:themeColor="text1"/>
          <w:szCs w:val="24"/>
        </w:rPr>
        <w:t>14496</w:t>
      </w:r>
      <w:r w:rsidRPr="00AA0D3E">
        <w:rPr>
          <w:rFonts w:eastAsia="MS Mincho"/>
          <w:color w:val="000000" w:themeColor="text1"/>
          <w:szCs w:val="24"/>
        </w:rPr>
        <w:noBreakHyphen/>
      </w:r>
      <w:r w:rsidRPr="00AA0D3E">
        <w:rPr>
          <w:rStyle w:val="stddocPartNumber"/>
          <w:rFonts w:eastAsia="MS Mincho"/>
          <w:color w:val="000000" w:themeColor="text1"/>
          <w:szCs w:val="24"/>
        </w:rPr>
        <w:t>30</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Coding of audio-visual objects — Part 30: Timed text and other visual overlays in ISO base media file format</w:t>
      </w:r>
    </w:p>
    <w:p w14:paraId="68B24159"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23001</w:t>
      </w:r>
      <w:r w:rsidRPr="00AA0D3E">
        <w:rPr>
          <w:rFonts w:eastAsia="MS Mincho"/>
          <w:color w:val="000000" w:themeColor="text1"/>
          <w:szCs w:val="24"/>
        </w:rPr>
        <w:noBreakHyphen/>
      </w:r>
      <w:r w:rsidRPr="00AA0D3E">
        <w:rPr>
          <w:rStyle w:val="stddocPartNumber"/>
          <w:rFonts w:eastAsia="MS Mincho"/>
          <w:color w:val="000000" w:themeColor="text1"/>
          <w:szCs w:val="24"/>
        </w:rPr>
        <w:t>7</w:t>
      </w:r>
      <w:r w:rsidRPr="00AA0D3E">
        <w:rPr>
          <w:rFonts w:eastAsia="MS Mincho"/>
          <w:color w:val="000000" w:themeColor="text1"/>
          <w:szCs w:val="24"/>
        </w:rPr>
        <w:t xml:space="preserve">, </w:t>
      </w:r>
      <w:r w:rsidRPr="00AA0D3E">
        <w:rPr>
          <w:rStyle w:val="stddocTitle"/>
          <w:rFonts w:eastAsia="MS Mincho"/>
          <w:color w:val="000000" w:themeColor="text1"/>
          <w:szCs w:val="24"/>
        </w:rPr>
        <w:t>Information technology — MPEG systems technologies — Part 7: Common encryption in ISO base media file format files</w:t>
      </w:r>
    </w:p>
    <w:p w14:paraId="1981E095" w14:textId="0B2C3CE5"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w:t>
      </w:r>
      <w:r w:rsidR="0082782D">
        <w:rPr>
          <w:rStyle w:val="stddocNumber"/>
          <w:rFonts w:eastAsia="MS Mincho"/>
          <w:color w:val="000000" w:themeColor="text1"/>
          <w:szCs w:val="24"/>
        </w:rPr>
        <w:t>0</w:t>
      </w:r>
      <w:r w:rsidRPr="00AA0D3E">
        <w:rPr>
          <w:rFonts w:eastAsia="MS Mincho"/>
          <w:color w:val="000000" w:themeColor="text1"/>
          <w:szCs w:val="24"/>
        </w:rPr>
        <w:noBreakHyphen/>
      </w:r>
      <w:r w:rsidR="0082782D">
        <w:rPr>
          <w:rStyle w:val="stddocPartNumber"/>
          <w:rFonts w:eastAsia="MS Mincho"/>
          <w:color w:val="000000" w:themeColor="text1"/>
          <w:szCs w:val="24"/>
        </w:rPr>
        <w:t>19</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Information technology — </w:t>
      </w:r>
      <w:r w:rsidR="0082782D" w:rsidRPr="0082782D">
        <w:rPr>
          <w:rStyle w:val="stddocTitle"/>
          <w:rFonts w:eastAsia="MS Mincho"/>
          <w:color w:val="000000" w:themeColor="text1"/>
          <w:szCs w:val="24"/>
        </w:rPr>
        <w:t xml:space="preserve">Multimedia application format (MPEG-A) — Part </w:t>
      </w:r>
      <w:r w:rsidR="0082782D">
        <w:rPr>
          <w:rStyle w:val="stddocTitle"/>
          <w:rFonts w:eastAsia="MS Mincho"/>
          <w:color w:val="000000" w:themeColor="text1"/>
          <w:szCs w:val="24"/>
        </w:rPr>
        <w:t>19</w:t>
      </w:r>
      <w:r w:rsidR="0082782D" w:rsidRPr="0082782D">
        <w:rPr>
          <w:rStyle w:val="stddocTitle"/>
          <w:rFonts w:eastAsia="MS Mincho"/>
          <w:color w:val="000000" w:themeColor="text1"/>
          <w:szCs w:val="24"/>
        </w:rPr>
        <w:t xml:space="preserve">: </w:t>
      </w:r>
      <w:r w:rsidR="0082782D">
        <w:rPr>
          <w:rStyle w:val="stddocTitle"/>
          <w:rFonts w:eastAsia="MS Mincho"/>
          <w:color w:val="000000" w:themeColor="text1"/>
          <w:szCs w:val="24"/>
        </w:rPr>
        <w:t xml:space="preserve">Common Media </w:t>
      </w:r>
      <w:r w:rsidR="0082782D" w:rsidRPr="0082782D">
        <w:rPr>
          <w:rStyle w:val="stddocTitle"/>
          <w:rFonts w:eastAsia="MS Mincho"/>
          <w:color w:val="000000" w:themeColor="text1"/>
          <w:szCs w:val="24"/>
        </w:rPr>
        <w:t>Media Application Format (</w:t>
      </w:r>
      <w:r w:rsidR="0082782D">
        <w:rPr>
          <w:rStyle w:val="stddocTitle"/>
          <w:rFonts w:eastAsia="MS Mincho"/>
          <w:color w:val="000000" w:themeColor="text1"/>
          <w:szCs w:val="24"/>
        </w:rPr>
        <w:t>C</w:t>
      </w:r>
      <w:r w:rsidR="0082782D" w:rsidRPr="0082782D">
        <w:rPr>
          <w:rStyle w:val="stddocTitle"/>
          <w:rFonts w:eastAsia="MS Mincho"/>
          <w:color w:val="000000" w:themeColor="text1"/>
          <w:szCs w:val="24"/>
        </w:rPr>
        <w:t>MAF)</w:t>
      </w:r>
      <w:r w:rsidR="0082782D">
        <w:rPr>
          <w:rStyle w:val="stddocTitle"/>
          <w:rFonts w:eastAsia="MS Mincho"/>
          <w:color w:val="000000" w:themeColor="text1"/>
          <w:szCs w:val="24"/>
        </w:rPr>
        <w:t xml:space="preserve"> for segmented media</w:t>
      </w:r>
    </w:p>
    <w:p w14:paraId="4C126ABC" w14:textId="77777777" w:rsidR="00FF7780" w:rsidRPr="00AA0D3E"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Style w:val="stdpublisher"/>
          <w:color w:val="000000" w:themeColor="text1"/>
          <w:szCs w:val="24"/>
        </w:rPr>
        <w:t>IETF RFC</w:t>
      </w:r>
      <w:r w:rsidRPr="00AA0D3E">
        <w:rPr>
          <w:rFonts w:eastAsia="MS Mincho"/>
          <w:color w:val="000000" w:themeColor="text1"/>
          <w:szCs w:val="24"/>
        </w:rPr>
        <w:t> </w:t>
      </w:r>
      <w:r w:rsidRPr="00AA0D3E">
        <w:rPr>
          <w:rStyle w:val="stddocNumber"/>
          <w:rFonts w:eastAsia="MS Mincho"/>
          <w:color w:val="000000" w:themeColor="text1"/>
          <w:szCs w:val="24"/>
        </w:rPr>
        <w:t>5234</w:t>
      </w:r>
      <w:r w:rsidRPr="00AA0D3E">
        <w:rPr>
          <w:color w:val="000000" w:themeColor="text1"/>
        </w:rPr>
        <w:t>,</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Augmented BNF for Syntax Specifications: ABNF, </w:t>
      </w:r>
      <w:r w:rsidRPr="00AA0D3E">
        <w:rPr>
          <w:color w:val="000000" w:themeColor="text1"/>
        </w:rPr>
        <w:t>https://tools.ietf.org/html/rfc5234</w:t>
      </w:r>
    </w:p>
    <w:p w14:paraId="7995824A" w14:textId="64E4B9A9" w:rsidR="00FF7780" w:rsidRDefault="00FF7780"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Style w:val="stdpublisher"/>
          <w:color w:val="000000" w:themeColor="text1"/>
          <w:szCs w:val="24"/>
        </w:rPr>
        <w:t>IETF RFC</w:t>
      </w:r>
      <w:r w:rsidRPr="00AA0D3E">
        <w:rPr>
          <w:rFonts w:eastAsia="MS Mincho"/>
          <w:color w:val="000000" w:themeColor="text1"/>
          <w:szCs w:val="24"/>
        </w:rPr>
        <w:t xml:space="preserve"> </w:t>
      </w:r>
      <w:r w:rsidRPr="00AA0D3E">
        <w:rPr>
          <w:rStyle w:val="stddocNumber"/>
          <w:rFonts w:eastAsia="MS Mincho"/>
          <w:color w:val="000000" w:themeColor="text1"/>
          <w:szCs w:val="24"/>
        </w:rPr>
        <w:t>6381</w:t>
      </w:r>
      <w:r w:rsidRPr="00AA0D3E">
        <w:rPr>
          <w:rFonts w:eastAsia="MS Mincho"/>
          <w:color w:val="000000" w:themeColor="text1"/>
          <w:szCs w:val="24"/>
        </w:rPr>
        <w:t xml:space="preserve">, </w:t>
      </w:r>
      <w:r w:rsidRPr="00AA0D3E">
        <w:rPr>
          <w:rStyle w:val="stddocTitle"/>
          <w:rFonts w:eastAsia="MS Mincho"/>
          <w:color w:val="000000" w:themeColor="text1"/>
          <w:szCs w:val="24"/>
        </w:rPr>
        <w:t xml:space="preserve">The ‘Codecs’ and ‘Profiles’ Parameters for “Bucket” Media Types, </w:t>
      </w:r>
      <w:hyperlink r:id="rId22" w:history="1">
        <w:r w:rsidR="00A81E8B" w:rsidRPr="008E5896">
          <w:rPr>
            <w:rStyle w:val="Hyperlink"/>
          </w:rPr>
          <w:t>https://tools.ietf.org/html/rfc6381</w:t>
        </w:r>
      </w:hyperlink>
    </w:p>
    <w:p w14:paraId="7B8D32D2" w14:textId="77777777" w:rsidR="00A81E8B" w:rsidRPr="00AA0D3E" w:rsidRDefault="00A81E8B" w:rsidP="00FF7780">
      <w:pPr>
        <w:pStyle w:val="RefNorm"/>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p>
    <w:p w14:paraId="5E63E8B6" w14:textId="4056160F" w:rsidR="00FF7780" w:rsidRDefault="0082782D" w:rsidP="00FF7780">
      <w:pPr>
        <w:pStyle w:val="Heading1"/>
        <w:rPr>
          <w:color w:val="000000" w:themeColor="text1"/>
        </w:rPr>
      </w:pPr>
      <w:r w:rsidRPr="0082782D">
        <w:rPr>
          <w:color w:val="000000" w:themeColor="text1"/>
        </w:rPr>
        <w:t>Terms, definitions, symbols</w:t>
      </w:r>
      <w:r>
        <w:rPr>
          <w:color w:val="000000" w:themeColor="text1"/>
        </w:rPr>
        <w:t xml:space="preserve">, </w:t>
      </w:r>
      <w:r w:rsidRPr="0082782D">
        <w:rPr>
          <w:color w:val="000000" w:themeColor="text1"/>
        </w:rPr>
        <w:t>abbreviated terms</w:t>
      </w:r>
      <w:r>
        <w:rPr>
          <w:color w:val="000000" w:themeColor="text1"/>
        </w:rPr>
        <w:t xml:space="preserve"> and conventions</w:t>
      </w:r>
    </w:p>
    <w:p w14:paraId="104F774B" w14:textId="626182DE" w:rsidR="0082782D" w:rsidRPr="0082782D" w:rsidRDefault="0082782D" w:rsidP="0082782D">
      <w:pPr>
        <w:pStyle w:val="Heading2"/>
        <w:rPr>
          <w:color w:val="000000" w:themeColor="text1"/>
        </w:rPr>
      </w:pPr>
      <w:r>
        <w:rPr>
          <w:color w:val="000000" w:themeColor="text1"/>
        </w:rPr>
        <w:t>Definitions</w:t>
      </w:r>
    </w:p>
    <w:p w14:paraId="39E36855" w14:textId="77777777" w:rsidR="00FF7780" w:rsidRPr="00AA0D3E" w:rsidRDefault="00FF7780" w:rsidP="00FF7780">
      <w:pPr>
        <w:pStyle w:val="BodyText"/>
        <w:autoSpaceDE w:val="0"/>
        <w:autoSpaceDN w:val="0"/>
        <w:adjustRightInd w:val="0"/>
        <w:rPr>
          <w:rFonts w:eastAsia="MS Mincho"/>
          <w:color w:val="000000" w:themeColor="text1"/>
          <w:szCs w:val="24"/>
        </w:rPr>
      </w:pPr>
      <w:r w:rsidRPr="00AA0D3E">
        <w:rPr>
          <w:rFonts w:eastAsia="MS Mincho"/>
          <w:color w:val="000000" w:themeColor="text1"/>
          <w:szCs w:val="24"/>
        </w:rPr>
        <w:t>For the purposes of this document, the following terms and definitions apply.</w:t>
      </w:r>
    </w:p>
    <w:p w14:paraId="64265307" w14:textId="77777777" w:rsidR="00FF7780" w:rsidRPr="00AA0D3E" w:rsidRDefault="00FF7780" w:rsidP="00FF7780">
      <w:pPr>
        <w:pStyle w:val="BodyText"/>
        <w:autoSpaceDE w:val="0"/>
        <w:autoSpaceDN w:val="0"/>
        <w:adjustRightInd w:val="0"/>
        <w:rPr>
          <w:rFonts w:eastAsia="MS Mincho"/>
          <w:color w:val="000000" w:themeColor="text1"/>
          <w:szCs w:val="24"/>
        </w:rPr>
      </w:pPr>
      <w:r w:rsidRPr="00AA0D3E">
        <w:rPr>
          <w:rFonts w:eastAsia="MS Mincho"/>
          <w:color w:val="000000" w:themeColor="text1"/>
          <w:szCs w:val="24"/>
        </w:rPr>
        <w:t>ISO and IEC maintain terminological databases for use in standardization at the following addresses:</w:t>
      </w:r>
    </w:p>
    <w:p w14:paraId="2D4C1EB1" w14:textId="77777777" w:rsidR="00FF7780" w:rsidRPr="00AA0D3E" w:rsidRDefault="00FF7780" w:rsidP="00FF778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IEC Electropedia: available at </w:t>
      </w:r>
      <w:hyperlink r:id="rId23" w:history="1">
        <w:r w:rsidRPr="00AA0D3E">
          <w:rPr>
            <w:rFonts w:eastAsia="MS Mincho"/>
            <w:color w:val="000000" w:themeColor="text1"/>
            <w:szCs w:val="24"/>
            <w:u w:val="single"/>
          </w:rPr>
          <w:t>http://www.electropedia.org/</w:t>
        </w:r>
      </w:hyperlink>
    </w:p>
    <w:p w14:paraId="5C423C66" w14:textId="77777777" w:rsidR="00FF7780" w:rsidRPr="00AA0D3E" w:rsidRDefault="00FF7780" w:rsidP="00FF7780">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ISO Online browsing platform: available at </w:t>
      </w:r>
      <w:hyperlink r:id="rId24" w:history="1">
        <w:r w:rsidRPr="00AA0D3E">
          <w:rPr>
            <w:rFonts w:eastAsia="MS Mincho"/>
            <w:color w:val="000000" w:themeColor="text1"/>
            <w:szCs w:val="24"/>
            <w:u w:val="single"/>
          </w:rPr>
          <w:t>http://www.iso.org/obp</w:t>
        </w:r>
      </w:hyperlink>
    </w:p>
    <w:p w14:paraId="26502B54" w14:textId="7DFB3B5A" w:rsidR="00FF7780" w:rsidRPr="00AA0D3E" w:rsidRDefault="0082782D" w:rsidP="00FF7780">
      <w:pPr>
        <w:pStyle w:val="Definition"/>
        <w:autoSpaceDE w:val="0"/>
        <w:autoSpaceDN w:val="0"/>
        <w:adjustRightInd w:val="0"/>
        <w:rPr>
          <w:color w:val="000000" w:themeColor="text1"/>
          <w:szCs w:val="24"/>
        </w:rPr>
      </w:pPr>
      <w:r w:rsidRPr="0082782D">
        <w:rPr>
          <w:color w:val="000000" w:themeColor="text1"/>
          <w:szCs w:val="24"/>
          <w:highlight w:val="yellow"/>
        </w:rPr>
        <w:t>To be done</w:t>
      </w:r>
    </w:p>
    <w:p w14:paraId="6C9B0F81" w14:textId="77777777" w:rsidR="00FF7780" w:rsidRPr="00AA0D3E" w:rsidRDefault="00FF7780" w:rsidP="0082782D">
      <w:pPr>
        <w:pStyle w:val="Heading2"/>
        <w:rPr>
          <w:color w:val="000000" w:themeColor="text1"/>
        </w:rPr>
      </w:pPr>
      <w:r w:rsidRPr="00AA0D3E">
        <w:rPr>
          <w:color w:val="000000" w:themeColor="text1"/>
        </w:rPr>
        <w:t>Abbreviated terms</w:t>
      </w:r>
    </w:p>
    <w:tbl>
      <w:tblPr>
        <w:tblW w:w="5010" w:type="pct"/>
        <w:tblLook w:val="0000" w:firstRow="0" w:lastRow="0" w:firstColumn="0" w:lastColumn="0" w:noHBand="0" w:noVBand="0"/>
      </w:tblPr>
      <w:tblGrid>
        <w:gridCol w:w="1456"/>
        <w:gridCol w:w="8300"/>
        <w:gridCol w:w="16"/>
      </w:tblGrid>
      <w:tr w:rsidR="00FF7780" w:rsidRPr="00AA0D3E" w14:paraId="37E1F871" w14:textId="77777777" w:rsidTr="00431258">
        <w:trPr>
          <w:gridAfter w:val="1"/>
          <w:wAfter w:w="8" w:type="pct"/>
          <w:cantSplit/>
        </w:trPr>
        <w:tc>
          <w:tcPr>
            <w:tcW w:w="745" w:type="pct"/>
          </w:tcPr>
          <w:p w14:paraId="5C3B23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ABNF</w:t>
            </w:r>
          </w:p>
        </w:tc>
        <w:tc>
          <w:tcPr>
            <w:tcW w:w="4247" w:type="pct"/>
          </w:tcPr>
          <w:p w14:paraId="63D68610"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augmented backus-naur form</w:t>
            </w:r>
          </w:p>
        </w:tc>
      </w:tr>
      <w:tr w:rsidR="00FF7780" w:rsidRPr="00AA0D3E" w14:paraId="5978CAD2" w14:textId="77777777" w:rsidTr="00431258">
        <w:trPr>
          <w:gridAfter w:val="1"/>
          <w:wAfter w:w="8" w:type="pct"/>
          <w:cantSplit/>
        </w:trPr>
        <w:tc>
          <w:tcPr>
            <w:tcW w:w="745" w:type="pct"/>
          </w:tcPr>
          <w:p w14:paraId="70324B6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URI</w:t>
            </w:r>
          </w:p>
        </w:tc>
        <w:tc>
          <w:tcPr>
            <w:tcW w:w="4247" w:type="pct"/>
          </w:tcPr>
          <w:p w14:paraId="5483A5B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identifier</w:t>
            </w:r>
          </w:p>
        </w:tc>
      </w:tr>
      <w:tr w:rsidR="00FF7780" w:rsidRPr="00AA0D3E" w14:paraId="11B3BA99" w14:textId="77777777" w:rsidTr="00431258">
        <w:trPr>
          <w:gridAfter w:val="1"/>
          <w:wAfter w:w="8" w:type="pct"/>
          <w:cantSplit/>
        </w:trPr>
        <w:tc>
          <w:tcPr>
            <w:tcW w:w="745" w:type="pct"/>
          </w:tcPr>
          <w:p w14:paraId="0A09D1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URL</w:t>
            </w:r>
          </w:p>
        </w:tc>
        <w:tc>
          <w:tcPr>
            <w:tcW w:w="4247" w:type="pct"/>
          </w:tcPr>
          <w:p w14:paraId="35BF949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locator</w:t>
            </w:r>
          </w:p>
        </w:tc>
      </w:tr>
      <w:tr w:rsidR="00FF7780" w:rsidRPr="00AA0D3E" w14:paraId="4DD72F99" w14:textId="77777777" w:rsidTr="00431258">
        <w:trPr>
          <w:gridAfter w:val="1"/>
          <w:wAfter w:w="8" w:type="pct"/>
          <w:cantSplit/>
        </w:trPr>
        <w:tc>
          <w:tcPr>
            <w:tcW w:w="745" w:type="pct"/>
          </w:tcPr>
          <w:p w14:paraId="370A485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URN</w:t>
            </w:r>
          </w:p>
        </w:tc>
        <w:tc>
          <w:tcPr>
            <w:tcW w:w="4247" w:type="pct"/>
          </w:tcPr>
          <w:p w14:paraId="2085F365"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uniform resource name</w:t>
            </w:r>
          </w:p>
        </w:tc>
      </w:tr>
      <w:tr w:rsidR="00FF7780" w:rsidRPr="00AA0D3E" w14:paraId="23F07753" w14:textId="77777777" w:rsidTr="00431258">
        <w:trPr>
          <w:gridAfter w:val="1"/>
          <w:wAfter w:w="8" w:type="pct"/>
          <w:cantSplit/>
        </w:trPr>
        <w:tc>
          <w:tcPr>
            <w:tcW w:w="745" w:type="pct"/>
          </w:tcPr>
          <w:p w14:paraId="5349EC7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USAC</w:t>
            </w:r>
          </w:p>
        </w:tc>
        <w:tc>
          <w:tcPr>
            <w:tcW w:w="4247" w:type="pct"/>
          </w:tcPr>
          <w:p w14:paraId="5601F3BD"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unified speech and audio coding</w:t>
            </w:r>
          </w:p>
        </w:tc>
      </w:tr>
      <w:tr w:rsidR="00FF7780" w:rsidRPr="00AA0D3E" w14:paraId="3ECF7771" w14:textId="77777777" w:rsidTr="00431258">
        <w:trPr>
          <w:gridAfter w:val="1"/>
          <w:wAfter w:w="8" w:type="pct"/>
          <w:cantSplit/>
        </w:trPr>
        <w:tc>
          <w:tcPr>
            <w:tcW w:w="745" w:type="pct"/>
          </w:tcPr>
          <w:p w14:paraId="5B1E6093"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UTC</w:t>
            </w:r>
          </w:p>
        </w:tc>
        <w:tc>
          <w:tcPr>
            <w:tcW w:w="4247" w:type="pct"/>
          </w:tcPr>
          <w:p w14:paraId="376BD4C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coordinated universal time</w:t>
            </w:r>
          </w:p>
        </w:tc>
      </w:tr>
      <w:tr w:rsidR="00FF7780" w:rsidRPr="00AA0D3E" w14:paraId="12C897A0" w14:textId="77777777" w:rsidTr="00431258">
        <w:trPr>
          <w:gridAfter w:val="1"/>
          <w:wAfter w:w="8" w:type="pct"/>
          <w:cantSplit/>
        </w:trPr>
        <w:tc>
          <w:tcPr>
            <w:tcW w:w="745" w:type="pct"/>
          </w:tcPr>
          <w:p w14:paraId="3826020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UUID</w:t>
            </w:r>
          </w:p>
        </w:tc>
        <w:tc>
          <w:tcPr>
            <w:tcW w:w="4247" w:type="pct"/>
          </w:tcPr>
          <w:p w14:paraId="252836B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universally unique identifier</w:t>
            </w:r>
          </w:p>
        </w:tc>
      </w:tr>
      <w:tr w:rsidR="00FF7780" w:rsidRPr="00AA0D3E" w14:paraId="3A64766C" w14:textId="77777777" w:rsidTr="00431258">
        <w:trPr>
          <w:gridAfter w:val="1"/>
          <w:wAfter w:w="8" w:type="pct"/>
          <w:cantSplit/>
        </w:trPr>
        <w:tc>
          <w:tcPr>
            <w:tcW w:w="745" w:type="pct"/>
          </w:tcPr>
          <w:p w14:paraId="346D99F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VOD</w:t>
            </w:r>
          </w:p>
        </w:tc>
        <w:tc>
          <w:tcPr>
            <w:tcW w:w="4247" w:type="pct"/>
          </w:tcPr>
          <w:p w14:paraId="6BB92F9C"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video-on-demand</w:t>
            </w:r>
          </w:p>
        </w:tc>
      </w:tr>
      <w:tr w:rsidR="00FF7780" w:rsidRPr="00AA0D3E" w14:paraId="54B38FC2" w14:textId="77777777" w:rsidTr="00431258">
        <w:trPr>
          <w:gridAfter w:val="1"/>
          <w:wAfter w:w="8" w:type="pct"/>
          <w:cantSplit/>
        </w:trPr>
        <w:tc>
          <w:tcPr>
            <w:tcW w:w="745" w:type="pct"/>
          </w:tcPr>
          <w:p w14:paraId="3B1FE5BA"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VCL</w:t>
            </w:r>
          </w:p>
        </w:tc>
        <w:tc>
          <w:tcPr>
            <w:tcW w:w="4247" w:type="pct"/>
          </w:tcPr>
          <w:p w14:paraId="51BCD7E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coding layer</w:t>
            </w:r>
          </w:p>
        </w:tc>
      </w:tr>
      <w:tr w:rsidR="00FF7780" w:rsidRPr="00AA0D3E" w14:paraId="52502147" w14:textId="77777777" w:rsidTr="00431258">
        <w:trPr>
          <w:gridAfter w:val="1"/>
          <w:wAfter w:w="8" w:type="pct"/>
          <w:cantSplit/>
        </w:trPr>
        <w:tc>
          <w:tcPr>
            <w:tcW w:w="745" w:type="pct"/>
          </w:tcPr>
          <w:p w14:paraId="079EF353"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VPS</w:t>
            </w:r>
          </w:p>
        </w:tc>
        <w:tc>
          <w:tcPr>
            <w:tcW w:w="4247" w:type="pct"/>
          </w:tcPr>
          <w:p w14:paraId="77E97591"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parameter set</w:t>
            </w:r>
          </w:p>
        </w:tc>
      </w:tr>
      <w:tr w:rsidR="00FF7780" w:rsidRPr="00AA0D3E" w14:paraId="7425F702" w14:textId="77777777" w:rsidTr="00431258">
        <w:trPr>
          <w:gridAfter w:val="1"/>
          <w:wAfter w:w="8" w:type="pct"/>
          <w:cantSplit/>
        </w:trPr>
        <w:tc>
          <w:tcPr>
            <w:tcW w:w="745" w:type="pct"/>
          </w:tcPr>
          <w:p w14:paraId="67198652"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VUI</w:t>
            </w:r>
          </w:p>
        </w:tc>
        <w:tc>
          <w:tcPr>
            <w:tcW w:w="4247" w:type="pct"/>
          </w:tcPr>
          <w:p w14:paraId="5942D659"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video usability information</w:t>
            </w:r>
          </w:p>
        </w:tc>
      </w:tr>
      <w:tr w:rsidR="00FF7780" w:rsidRPr="00AA0D3E" w14:paraId="206E3A77" w14:textId="77777777" w:rsidTr="00431258">
        <w:trPr>
          <w:cantSplit/>
        </w:trPr>
        <w:tc>
          <w:tcPr>
            <w:tcW w:w="745" w:type="pct"/>
          </w:tcPr>
          <w:p w14:paraId="6F821065"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VVC</w:t>
            </w:r>
          </w:p>
        </w:tc>
        <w:tc>
          <w:tcPr>
            <w:tcW w:w="4255" w:type="pct"/>
            <w:gridSpan w:val="2"/>
          </w:tcPr>
          <w:p w14:paraId="6BBBD884"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 xml:space="preserve">versatile video coding </w:t>
            </w:r>
          </w:p>
        </w:tc>
      </w:tr>
      <w:tr w:rsidR="00FF7780" w:rsidRPr="00AA0D3E" w14:paraId="4F0A56DC" w14:textId="77777777" w:rsidTr="00431258">
        <w:trPr>
          <w:gridAfter w:val="1"/>
          <w:wAfter w:w="8" w:type="pct"/>
          <w:cantSplit/>
        </w:trPr>
        <w:tc>
          <w:tcPr>
            <w:tcW w:w="745" w:type="pct"/>
          </w:tcPr>
          <w:p w14:paraId="3FC59A1B"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XML</w:t>
            </w:r>
          </w:p>
        </w:tc>
        <w:tc>
          <w:tcPr>
            <w:tcW w:w="4247" w:type="pct"/>
          </w:tcPr>
          <w:p w14:paraId="1AB5E477" w14:textId="77777777" w:rsidR="00FF7780" w:rsidRPr="00AA0D3E" w:rsidRDefault="00FF7780" w:rsidP="00431258">
            <w:pPr>
              <w:pStyle w:val="Tablebody0"/>
              <w:autoSpaceDE w:val="0"/>
              <w:autoSpaceDN w:val="0"/>
              <w:adjustRightInd w:val="0"/>
              <w:rPr>
                <w:color w:val="000000" w:themeColor="text1"/>
              </w:rPr>
            </w:pPr>
            <w:r w:rsidRPr="00AA0D3E">
              <w:rPr>
                <w:rFonts w:eastAsia="MS Mincho"/>
                <w:color w:val="000000" w:themeColor="text1"/>
                <w:szCs w:val="24"/>
              </w:rPr>
              <w:t>eXtensible Mark-up Language</w:t>
            </w:r>
          </w:p>
        </w:tc>
      </w:tr>
    </w:tbl>
    <w:p w14:paraId="414EB4F5" w14:textId="5AB32783" w:rsidR="001C3C4F" w:rsidRDefault="001C3C4F">
      <w:pPr>
        <w:spacing w:after="0" w:line="240" w:lineRule="auto"/>
        <w:jc w:val="left"/>
        <w:rPr>
          <w:rFonts w:eastAsia="MS Mincho"/>
          <w:b/>
          <w:sz w:val="26"/>
          <w:szCs w:val="20"/>
          <w:lang w:eastAsia="ja-JP"/>
        </w:rPr>
      </w:pPr>
    </w:p>
    <w:p w14:paraId="6E89D39D" w14:textId="3978AF8D" w:rsidR="0082782D" w:rsidRDefault="0082782D" w:rsidP="0082782D">
      <w:pPr>
        <w:pStyle w:val="Heading2"/>
        <w:rPr>
          <w:color w:val="000000" w:themeColor="text1"/>
        </w:rPr>
      </w:pPr>
      <w:r>
        <w:rPr>
          <w:color w:val="000000" w:themeColor="text1"/>
        </w:rPr>
        <w:lastRenderedPageBreak/>
        <w:t>Conventions</w:t>
      </w:r>
    </w:p>
    <w:p w14:paraId="5B5E25EB" w14:textId="77777777" w:rsidR="0082782D" w:rsidRPr="0082782D" w:rsidRDefault="0082782D" w:rsidP="0082782D">
      <w:pPr>
        <w:pStyle w:val="Heading1"/>
        <w:rPr>
          <w:color w:val="000000" w:themeColor="text1"/>
        </w:rPr>
      </w:pPr>
      <w:r w:rsidRPr="0082782D">
        <w:rPr>
          <w:color w:val="000000" w:themeColor="text1"/>
        </w:rPr>
        <w:t xml:space="preserve">Overview of </w:t>
      </w:r>
      <w:bookmarkStart w:id="11" w:name="OLE_LINK7"/>
      <w:bookmarkStart w:id="12" w:name="OLE_LINK8"/>
      <w:r w:rsidRPr="0082782D">
        <w:rPr>
          <w:color w:val="000000" w:themeColor="text1"/>
        </w:rPr>
        <w:t>Messaging Media Application Format</w:t>
      </w:r>
      <w:bookmarkEnd w:id="11"/>
      <w:bookmarkEnd w:id="12"/>
    </w:p>
    <w:p w14:paraId="45E17E17" w14:textId="4EC97996" w:rsidR="0082782D" w:rsidRDefault="00F64A12" w:rsidP="0082782D">
      <w:pPr>
        <w:pStyle w:val="Heading2"/>
      </w:pPr>
      <w:bookmarkStart w:id="13" w:name="_Ref164569052"/>
      <w:r w:rsidRPr="00F64A12">
        <w:t>Background and Assumptions</w:t>
      </w:r>
      <w:bookmarkEnd w:id="13"/>
    </w:p>
    <w:p w14:paraId="7E96DB41" w14:textId="3C0AA561" w:rsidR="00A81A17" w:rsidRPr="007630EF" w:rsidRDefault="00A81A17" w:rsidP="007630EF">
      <w:pPr>
        <w:pStyle w:val="BodyText"/>
        <w:autoSpaceDE w:val="0"/>
        <w:autoSpaceDN w:val="0"/>
        <w:adjustRightInd w:val="0"/>
        <w:ind w:left="576"/>
        <w:rPr>
          <w:i/>
          <w:iCs/>
          <w:color w:val="FF0000"/>
        </w:rPr>
      </w:pPr>
      <w:bookmarkStart w:id="14" w:name="OLE_LINK11"/>
      <w:bookmarkStart w:id="15" w:name="OLE_LINK12"/>
      <w:bookmarkStart w:id="16" w:name="OLE_LINK9"/>
      <w:bookmarkStart w:id="17" w:name="OLE_LINK10"/>
      <w:r w:rsidRPr="007630EF">
        <w:rPr>
          <w:i/>
          <w:iCs/>
          <w:color w:val="FF0000"/>
        </w:rPr>
        <w:t>Editor’s Note: this text is specific for Messaging Applications and may be used to an Annex to show how the formats can be used in messaging services.</w:t>
      </w:r>
    </w:p>
    <w:p w14:paraId="05835768" w14:textId="5FEC12B7" w:rsidR="00CA3087" w:rsidRDefault="00AB298B" w:rsidP="008652BE">
      <w:pPr>
        <w:pStyle w:val="BodyText"/>
        <w:autoSpaceDE w:val="0"/>
        <w:autoSpaceDN w:val="0"/>
        <w:adjustRightInd w:val="0"/>
      </w:pPr>
      <w:r>
        <w:t>Messaging services typically define a message container. Such a container typically carries one or more body parts with the actual message content</w:t>
      </w:r>
      <w:r w:rsidR="000A1D37">
        <w:t xml:space="preserve">, </w:t>
      </w:r>
      <w:r>
        <w:t>for example, an emoji used in a reaction, a plain text or rich text message o</w:t>
      </w:r>
      <w:r w:rsidR="000A1D37">
        <w:t>f the</w:t>
      </w:r>
      <w:r>
        <w:t xml:space="preserve"> reply, a link, or richer media types.</w:t>
      </w:r>
      <w:r w:rsidR="000A1D37">
        <w:t xml:space="preserve"> </w:t>
      </w:r>
      <w:bookmarkStart w:id="18" w:name="OLE_LINK5"/>
      <w:bookmarkStart w:id="19" w:name="OLE_LINK6"/>
      <w:r w:rsidR="00CA3087">
        <w:t>An important feature of messages are body parts that include media content</w:t>
      </w:r>
      <w:r w:rsidR="000A1D37">
        <w:t xml:space="preserve">, such as </w:t>
      </w:r>
      <w:r w:rsidR="00CA3087" w:rsidRPr="00C83256">
        <w:t xml:space="preserve">still images, graphics, </w:t>
      </w:r>
      <w:r w:rsidR="000A1D37">
        <w:t>voice messages</w:t>
      </w:r>
      <w:r w:rsidR="00CA3087" w:rsidRPr="00C83256">
        <w:t>, audio</w:t>
      </w:r>
      <w:r w:rsidR="000A1D37">
        <w:t>,</w:t>
      </w:r>
      <w:r w:rsidR="00CA3087" w:rsidRPr="00C83256">
        <w:t xml:space="preserve"> video, and</w:t>
      </w:r>
      <w:r w:rsidR="00CA3087">
        <w:t xml:space="preserve"> other media types</w:t>
      </w:r>
      <w:r w:rsidR="00CA3087" w:rsidRPr="00C83256">
        <w:t>.</w:t>
      </w:r>
      <w:r w:rsidR="000A1D37">
        <w:t xml:space="preserve"> These types of media play a crucial role in enhancing the multimedia aspect of the messages.</w:t>
      </w:r>
    </w:p>
    <w:p w14:paraId="38BE518A" w14:textId="23429118" w:rsidR="00F505BF" w:rsidRDefault="000A1D37" w:rsidP="000A1D37">
      <w:pPr>
        <w:pStyle w:val="BodyText"/>
        <w:autoSpaceDE w:val="0"/>
        <w:autoSpaceDN w:val="0"/>
        <w:adjustRightInd w:val="0"/>
      </w:pPr>
      <w:r w:rsidRPr="00E84D1C">
        <w:t xml:space="preserve">The focus of this </w:t>
      </w:r>
      <w:r w:rsidR="002228A3">
        <w:t>part of the standard</w:t>
      </w:r>
      <w:r w:rsidR="002228A3" w:rsidRPr="00E84D1C">
        <w:t xml:space="preserve"> </w:t>
      </w:r>
      <w:r w:rsidRPr="00E84D1C">
        <w:t xml:space="preserve">is the definition of </w:t>
      </w:r>
      <w:r w:rsidR="00F505BF">
        <w:t xml:space="preserve">the </w:t>
      </w:r>
      <w:r w:rsidRPr="00E84D1C">
        <w:rPr>
          <w:i/>
          <w:iCs/>
        </w:rPr>
        <w:t>message body</w:t>
      </w:r>
      <w:r w:rsidRPr="00E84D1C">
        <w:t xml:space="preserve"> </w:t>
      </w:r>
      <w:r w:rsidR="00F505BF">
        <w:t>part that includes the multimedia content</w:t>
      </w:r>
      <w:r w:rsidRPr="00E84D1C">
        <w:t xml:space="preserve">, referred to as </w:t>
      </w:r>
      <w:r w:rsidRPr="003F4F3C">
        <w:rPr>
          <w:i/>
          <w:iCs/>
        </w:rPr>
        <w:t xml:space="preserve">MPEG </w:t>
      </w:r>
      <w:r w:rsidRPr="00E84D1C">
        <w:rPr>
          <w:i/>
          <w:iCs/>
        </w:rPr>
        <w:t>multimedia messaging body part</w:t>
      </w:r>
      <w:r w:rsidRPr="00E84D1C">
        <w:t xml:space="preserve"> (</w:t>
      </w:r>
      <w:r>
        <w:t>3</w:t>
      </w:r>
      <w:r w:rsidRPr="00E84D1C">
        <w:t>MBP)</w:t>
      </w:r>
      <w:r w:rsidR="00F505BF">
        <w:t xml:space="preserve"> </w:t>
      </w:r>
      <w:r w:rsidR="006A509D">
        <w:t xml:space="preserve">and the definition of </w:t>
      </w:r>
      <w:r w:rsidR="002228A3">
        <w:t xml:space="preserve">a </w:t>
      </w:r>
      <w:r w:rsidR="006A509D">
        <w:t>3MBP</w:t>
      </w:r>
      <w:r w:rsidR="00F505BF">
        <w:t xml:space="preserve"> is based on the ISO Base Media File format [13].</w:t>
      </w:r>
      <w:bookmarkEnd w:id="14"/>
      <w:bookmarkEnd w:id="15"/>
      <w:r w:rsidR="00A5786A">
        <w:t xml:space="preserve"> The 3MBP is either a single ISO BMFF file with associated metadata for identification of the file, or a collection of files describing the relationship of the files for </w:t>
      </w:r>
      <w:r w:rsidR="00EB48AC">
        <w:t>combined</w:t>
      </w:r>
      <w:r w:rsidR="00A5786A">
        <w:t xml:space="preserve"> playback experience.</w:t>
      </w:r>
    </w:p>
    <w:p w14:paraId="62716E4B" w14:textId="4BC5197D" w:rsidR="00A81E8B" w:rsidRDefault="000A1D37" w:rsidP="00CC4E95">
      <w:pPr>
        <w:pStyle w:val="BodyText"/>
      </w:pPr>
      <w:bookmarkStart w:id="20" w:name="OLE_LINK13"/>
      <w:bookmarkStart w:id="21" w:name="OLE_LINK14"/>
      <w:r w:rsidRPr="00E84D1C">
        <w:t>This specification does not</w:t>
      </w:r>
      <w:r w:rsidR="00F505BF">
        <w:t xml:space="preserve"> prescribe a specific</w:t>
      </w:r>
      <w:r w:rsidR="00B24A5D">
        <w:t xml:space="preserve"> encoding method for the 3MBP; it allows for the utilization of</w:t>
      </w:r>
      <w:r w:rsidRPr="00E84D1C">
        <w:t xml:space="preserve"> existing functionalities</w:t>
      </w:r>
      <w:r w:rsidR="00B24A5D">
        <w:t xml:space="preserve"> and standards</w:t>
      </w:r>
      <w:r w:rsidRPr="00E84D1C">
        <w:t>, for example the ones defined in OMA MMS PDUs</w:t>
      </w:r>
      <w:r w:rsidRPr="0079123D">
        <w:t xml:space="preserve"> </w:t>
      </w:r>
      <w:r>
        <w:t>[7][8][9][15]</w:t>
      </w:r>
      <w:r w:rsidRPr="0079123D">
        <w:t xml:space="preserve"> or MIMI</w:t>
      </w:r>
      <w:r w:rsidRPr="00AC30B8">
        <w:t xml:space="preserve"> message containers [</w:t>
      </w:r>
      <w:r>
        <w:t>6</w:t>
      </w:r>
      <w:r w:rsidRPr="00AC30B8">
        <w:t>]</w:t>
      </w:r>
      <w:r>
        <w:t xml:space="preserve">. </w:t>
      </w:r>
      <w:bookmarkEnd w:id="18"/>
      <w:bookmarkEnd w:id="19"/>
      <w:bookmarkEnd w:id="20"/>
      <w:bookmarkEnd w:id="21"/>
      <w:r w:rsidR="00A5786A">
        <w:t xml:space="preserve"> </w:t>
      </w:r>
      <w:r w:rsidR="00685ACE">
        <w:t xml:space="preserve">This standard </w:t>
      </w:r>
      <w:r w:rsidR="00A5786A">
        <w:t>may be</w:t>
      </w:r>
      <w:r w:rsidR="00685ACE">
        <w:t xml:space="preserve"> used with a fully specified Messaging Service,</w:t>
      </w:r>
      <w:r w:rsidR="00A5786A">
        <w:t xml:space="preserve"> but</w:t>
      </w:r>
      <w:r w:rsidR="00685ACE">
        <w:t xml:space="preserve"> it may as well be used as part of </w:t>
      </w:r>
      <w:r w:rsidR="00A5786A">
        <w:t>a proprietary</w:t>
      </w:r>
      <w:r w:rsidR="00685ACE">
        <w:t xml:space="preserve"> messaging services as message body, or more specifically as 3MBP. It may also serve to support interoperability across different messaging services.</w:t>
      </w:r>
      <w:r w:rsidR="00E11F8E">
        <w:t xml:space="preserve"> It is assumed that the identification of the file in the system is primarily addressed by a</w:t>
      </w:r>
      <w:r w:rsidR="00A81E8B">
        <w:t xml:space="preserve"> </w:t>
      </w:r>
      <w:r w:rsidR="00A81E8B" w:rsidRPr="00DC7650">
        <w:rPr>
          <w:i/>
          <w:iCs/>
        </w:rPr>
        <w:t>media type</w:t>
      </w:r>
      <w:r w:rsidR="00A81E8B">
        <w:t xml:space="preserve"> </w:t>
      </w:r>
      <w:r w:rsidR="00E11F8E">
        <w:t>that is compatible</w:t>
      </w:r>
      <w:r w:rsidR="00A81E8B">
        <w:t xml:space="preserve"> to the </w:t>
      </w:r>
      <w:r w:rsidR="00A81E8B" w:rsidRPr="00376954">
        <w:t>IANA media type, subtype, and parameters</w:t>
      </w:r>
      <w:r w:rsidR="00A81E8B">
        <w:t xml:space="preserve"> as defined in IETF RFC 2046 [12]. For example, it may tell if the content is </w:t>
      </w:r>
      <w:proofErr w:type="gramStart"/>
      <w:r w:rsidR="00A81E8B">
        <w:t>video</w:t>
      </w:r>
      <w:proofErr w:type="gramEnd"/>
      <w:r w:rsidR="00A81E8B">
        <w:t xml:space="preserve"> or audio and it may provide parameters such as the codec in use. </w:t>
      </w:r>
      <w:commentRangeStart w:id="22"/>
      <w:commentRangeStart w:id="23"/>
      <w:r w:rsidR="00A81E8B">
        <w:t xml:space="preserve">This specification defines, or at least assigns to each defined </w:t>
      </w:r>
      <w:r w:rsidR="00DB1189">
        <w:t>3</w:t>
      </w:r>
      <w:r w:rsidR="00A81E8B">
        <w:t>MBP a media type.</w:t>
      </w:r>
      <w:commentRangeEnd w:id="22"/>
      <w:r w:rsidR="006A509D">
        <w:rPr>
          <w:rStyle w:val="CommentReference"/>
        </w:rPr>
        <w:commentReference w:id="22"/>
      </w:r>
      <w:commentRangeEnd w:id="23"/>
      <w:r w:rsidR="007E2737">
        <w:rPr>
          <w:rStyle w:val="CommentReference"/>
        </w:rPr>
        <w:commentReference w:id="23"/>
      </w:r>
    </w:p>
    <w:p w14:paraId="34A112DB" w14:textId="4CF080B2" w:rsidR="00A81E8B" w:rsidRDefault="00A81E8B" w:rsidP="00A81E8B">
      <w:proofErr w:type="gramStart"/>
      <w:r>
        <w:t>In order to</w:t>
      </w:r>
      <w:proofErr w:type="gramEnd"/>
      <w:r>
        <w:t xml:space="preserve"> use </w:t>
      </w:r>
      <w:r w:rsidR="006A509D">
        <w:t>3</w:t>
      </w:r>
      <w:r>
        <w:t>MBPs as defined in this specification as part of a message container format, it is expected that the message container format supports the following functionalities:</w:t>
      </w:r>
    </w:p>
    <w:p w14:paraId="225D2CB5" w14:textId="41860E85" w:rsidR="00A81E8B" w:rsidRDefault="00A81E8B" w:rsidP="00CC4E95">
      <w:pPr>
        <w:pStyle w:val="ListParagraph"/>
        <w:numPr>
          <w:ilvl w:val="0"/>
          <w:numId w:val="33"/>
        </w:numPr>
      </w:pPr>
      <w:r>
        <w:t xml:space="preserve">It can carry an octet string representing the </w:t>
      </w:r>
      <w:r w:rsidRPr="00CF0428">
        <w:rPr>
          <w:i/>
          <w:iCs/>
        </w:rPr>
        <w:t>content</w:t>
      </w:r>
      <w:r w:rsidRPr="00CC4E95">
        <w:t xml:space="preserve"> </w:t>
      </w:r>
      <w:r w:rsidRPr="00E84D1C">
        <w:t xml:space="preserve">of the </w:t>
      </w:r>
      <w:r w:rsidR="006A509D">
        <w:t>3</w:t>
      </w:r>
      <w:r w:rsidRPr="00E84D1C">
        <w:t>MBP</w:t>
      </w:r>
    </w:p>
    <w:p w14:paraId="6B88EABA" w14:textId="746D925A" w:rsidR="00A81E8B" w:rsidRDefault="00A81E8B" w:rsidP="00CC4E95">
      <w:pPr>
        <w:pStyle w:val="ListParagraph"/>
        <w:numPr>
          <w:ilvl w:val="0"/>
          <w:numId w:val="33"/>
        </w:numPr>
      </w:pPr>
      <w:r>
        <w:t xml:space="preserve">It can signal the </w:t>
      </w:r>
      <w:r w:rsidRPr="00CF0428">
        <w:rPr>
          <w:i/>
          <w:iCs/>
        </w:rPr>
        <w:t>media type</w:t>
      </w:r>
      <w:r>
        <w:t xml:space="preserve"> of the content.</w:t>
      </w:r>
    </w:p>
    <w:p w14:paraId="362CC7BF" w14:textId="4DC94B4F" w:rsidR="00222902" w:rsidRPr="00CF0428" w:rsidRDefault="00A81E8B" w:rsidP="00CC4E95">
      <w:pPr>
        <w:pStyle w:val="ListParagraph"/>
        <w:numPr>
          <w:ilvl w:val="0"/>
          <w:numId w:val="33"/>
        </w:numPr>
      </w:pPr>
      <w:r>
        <w:t xml:space="preserve">The content and media type of the content is not restricted but allows </w:t>
      </w:r>
      <w:r w:rsidRPr="009D6165">
        <w:t xml:space="preserve">to </w:t>
      </w:r>
      <w:r>
        <w:t>include</w:t>
      </w:r>
      <w:r w:rsidRPr="009D6165">
        <w:t xml:space="preserve"> formats</w:t>
      </w:r>
      <w:r>
        <w:t xml:space="preserve"> that are not defined in the core container format.</w:t>
      </w:r>
    </w:p>
    <w:p w14:paraId="6CDB0B42" w14:textId="79F3BFC3" w:rsidR="004C460C" w:rsidRPr="004C460C" w:rsidRDefault="004C460C" w:rsidP="004C460C">
      <w:pPr>
        <w:pStyle w:val="BodyText"/>
        <w:autoSpaceDE w:val="0"/>
        <w:autoSpaceDN w:val="0"/>
        <w:adjustRightInd w:val="0"/>
        <w:rPr>
          <w:rFonts w:eastAsia="MS Mincho"/>
          <w:szCs w:val="24"/>
        </w:rPr>
      </w:pPr>
      <w:r w:rsidRPr="004C460C">
        <w:rPr>
          <w:rFonts w:eastAsia="MS Mincho"/>
          <w:szCs w:val="24"/>
        </w:rPr>
        <w:t xml:space="preserve">In addition, a </w:t>
      </w:r>
      <w:r w:rsidR="006A509D">
        <w:rPr>
          <w:rFonts w:eastAsia="MS Mincho"/>
          <w:szCs w:val="24"/>
        </w:rPr>
        <w:t xml:space="preserve">message </w:t>
      </w:r>
      <w:r w:rsidRPr="004C460C">
        <w:rPr>
          <w:rFonts w:eastAsia="MS Mincho"/>
          <w:szCs w:val="24"/>
        </w:rPr>
        <w:t>container format may support one or more of the following functionalities in alignment of definitions in IETF MIMI [6] and IETF RFC 2046 [12]:</w:t>
      </w:r>
    </w:p>
    <w:p w14:paraId="2A4BC955" w14:textId="039A9670" w:rsidR="004C460C" w:rsidRPr="004C460C"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 xml:space="preserve">the body can have multiple, possibly nested parts, referred to as sub-parts, </w:t>
      </w:r>
      <w:r w:rsidR="00E57F97">
        <w:rPr>
          <w:rFonts w:eastAsia="MS Mincho"/>
          <w:szCs w:val="24"/>
        </w:rPr>
        <w:t>that share a relation, for example, alternat</w:t>
      </w:r>
      <w:r w:rsidR="00A81A17">
        <w:rPr>
          <w:rFonts w:eastAsia="MS Mincho"/>
          <w:szCs w:val="24"/>
        </w:rPr>
        <w:t>iv</w:t>
      </w:r>
      <w:r w:rsidR="00E57F97">
        <w:rPr>
          <w:rFonts w:eastAsia="MS Mincho"/>
          <w:szCs w:val="24"/>
        </w:rPr>
        <w:t>es, related, or parallel</w:t>
      </w:r>
      <w:r w:rsidR="00EB48AC">
        <w:rPr>
          <w:rFonts w:eastAsia="MS Mincho"/>
          <w:szCs w:val="24"/>
        </w:rPr>
        <w:t>.</w:t>
      </w:r>
    </w:p>
    <w:p w14:paraId="5328929B" w14:textId="744256B5" w:rsidR="004C460C" w:rsidRPr="004C460C"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 xml:space="preserve">it may have body parts that reference external content via </w:t>
      </w:r>
      <w:r w:rsidR="00E50D74">
        <w:rPr>
          <w:rFonts w:eastAsia="MS Mincho"/>
          <w:szCs w:val="24"/>
        </w:rPr>
        <w:t xml:space="preserve">a </w:t>
      </w:r>
      <w:r w:rsidRPr="004C460C">
        <w:rPr>
          <w:rFonts w:eastAsia="MS Mincho"/>
          <w:szCs w:val="24"/>
        </w:rPr>
        <w:t>URI that will be processed automatically. It includes a media type and may optionally include the size of the data, an expiration timestamp</w:t>
      </w:r>
      <w:r w:rsidR="00A81A17">
        <w:rPr>
          <w:rFonts w:eastAsia="MS Mincho"/>
          <w:szCs w:val="24"/>
        </w:rPr>
        <w:t xml:space="preserve"> or</w:t>
      </w:r>
      <w:r w:rsidRPr="004C460C">
        <w:rPr>
          <w:rFonts w:eastAsia="MS Mincho"/>
          <w:szCs w:val="24"/>
        </w:rPr>
        <w:t xml:space="preserve"> other parameters. The content may be rendered with the other parts of the message, or a be downloaded or rendered separately. </w:t>
      </w:r>
    </w:p>
    <w:p w14:paraId="06D836B9" w14:textId="644068E0" w:rsidR="004C460C" w:rsidRPr="007B7B9D" w:rsidRDefault="004C460C" w:rsidP="00CC4E95">
      <w:pPr>
        <w:pStyle w:val="BodyText"/>
        <w:numPr>
          <w:ilvl w:val="0"/>
          <w:numId w:val="25"/>
        </w:numPr>
        <w:autoSpaceDE w:val="0"/>
        <w:autoSpaceDN w:val="0"/>
        <w:adjustRightInd w:val="0"/>
        <w:rPr>
          <w:rFonts w:eastAsia="MS Mincho"/>
          <w:szCs w:val="24"/>
        </w:rPr>
      </w:pPr>
      <w:r w:rsidRPr="004C460C">
        <w:rPr>
          <w:rFonts w:eastAsia="MS Mincho"/>
          <w:szCs w:val="24"/>
        </w:rPr>
        <w:t>it may have body parts for which the content is encrypted.</w:t>
      </w:r>
    </w:p>
    <w:bookmarkEnd w:id="16"/>
    <w:bookmarkEnd w:id="17"/>
    <w:p w14:paraId="71B64B2D" w14:textId="62A2AD6B" w:rsidR="007B7B9D" w:rsidRDefault="007B7B9D" w:rsidP="007B7B9D">
      <w:pPr>
        <w:pStyle w:val="Heading2"/>
      </w:pPr>
      <w:commentRangeStart w:id="24"/>
      <w:r>
        <w:lastRenderedPageBreak/>
        <w:t>System Description</w:t>
      </w:r>
      <w:commentRangeEnd w:id="24"/>
      <w:r w:rsidR="006A509D">
        <w:rPr>
          <w:rStyle w:val="CommentReference"/>
          <w:rFonts w:eastAsia="Calibri"/>
          <w:b w:val="0"/>
          <w:lang w:eastAsia="en-US"/>
        </w:rPr>
        <w:commentReference w:id="24"/>
      </w:r>
      <w:r w:rsidR="006A509D">
        <w:t xml:space="preserve"> (</w:t>
      </w:r>
      <w:r w:rsidR="00E57F97">
        <w:t>Informative</w:t>
      </w:r>
      <w:r w:rsidR="006A509D">
        <w:t>)</w:t>
      </w:r>
    </w:p>
    <w:p w14:paraId="37523258" w14:textId="7580EE6C" w:rsidR="00A81A17" w:rsidRPr="007630EF" w:rsidRDefault="00A81A17" w:rsidP="007630EF">
      <w:pPr>
        <w:pStyle w:val="BodyText"/>
        <w:autoSpaceDE w:val="0"/>
        <w:autoSpaceDN w:val="0"/>
        <w:adjustRightInd w:val="0"/>
        <w:ind w:left="576"/>
        <w:rPr>
          <w:i/>
          <w:iCs/>
          <w:color w:val="FF0000"/>
        </w:rPr>
      </w:pPr>
      <w:r w:rsidRPr="005E2050">
        <w:rPr>
          <w:i/>
          <w:iCs/>
          <w:color w:val="FF0000"/>
        </w:rPr>
        <w:t>Editor’s Note: this text is specific for Messaging Applications and may be used to an Annex to show how the formats can be used in messaging services.</w:t>
      </w:r>
    </w:p>
    <w:p w14:paraId="1189922B" w14:textId="5471768E" w:rsidR="008F302B" w:rsidRDefault="008F302B" w:rsidP="008F302B">
      <w:r>
        <w:t xml:space="preserve">Based on the background and assumptions in clause 4.1, Figure 4.2-1 provides an example system for a messaging services and highlights scope of this </w:t>
      </w:r>
      <w:r w:rsidR="00A81A17">
        <w:t>part of the standard</w:t>
      </w:r>
      <w:r>
        <w:t xml:space="preserve">, namely the definition of a </w:t>
      </w:r>
      <w:r w:rsidR="000C0944" w:rsidRPr="00CC4E95">
        <w:rPr>
          <w:i/>
          <w:iCs/>
        </w:rPr>
        <w:t>MPEG</w:t>
      </w:r>
      <w:r w:rsidR="000C0944">
        <w:t xml:space="preserve"> </w:t>
      </w:r>
      <w:r w:rsidRPr="00B219AC">
        <w:rPr>
          <w:i/>
          <w:iCs/>
        </w:rPr>
        <w:t>multimedia messaging body part</w:t>
      </w:r>
      <w:r>
        <w:t xml:space="preserve"> (</w:t>
      </w:r>
      <w:r w:rsidR="00610AF2">
        <w:t>3</w:t>
      </w:r>
      <w:r>
        <w:t>MBP)</w:t>
      </w:r>
      <w:r w:rsidR="00E57F97">
        <w:t xml:space="preserve">, i.e. the ISO BMFF files as well as the </w:t>
      </w:r>
      <w:r>
        <w:t>associated metadata</w:t>
      </w:r>
      <w:r w:rsidR="00E57F97">
        <w:t xml:space="preserve"> including the media type</w:t>
      </w:r>
      <w:r>
        <w:t>.</w:t>
      </w:r>
    </w:p>
    <w:commentRangeStart w:id="25"/>
    <w:p w14:paraId="65B92E1F" w14:textId="71CD80FD" w:rsidR="008F302B" w:rsidRDefault="00A81A17" w:rsidP="008F302B">
      <w:pPr>
        <w:pStyle w:val="TH"/>
      </w:pPr>
      <w:r>
        <w:rPr>
          <w:noProof/>
        </w:rPr>
        <w:object w:dxaOrig="15360" w:dyaOrig="5280" w14:anchorId="2A2968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0pt;height:161.3pt" o:ole="">
            <v:imagedata r:id="rId29" o:title=""/>
          </v:shape>
          <o:OLEObject Type="Embed" ProgID="Visio.Drawing.15" ShapeID="_x0000_i1025" DrawAspect="Content" ObjectID="_1790058791" r:id="rId30"/>
        </w:object>
      </w:r>
      <w:commentRangeEnd w:id="25"/>
      <w:r w:rsidR="00B87F29">
        <w:rPr>
          <w:rStyle w:val="CommentReference"/>
          <w:rFonts w:ascii="Cambria" w:eastAsia="Calibri" w:hAnsi="Cambria"/>
          <w:b w:val="0"/>
        </w:rPr>
        <w:commentReference w:id="25"/>
      </w:r>
    </w:p>
    <w:p w14:paraId="0C2B4570" w14:textId="7B6F05AC" w:rsidR="008F302B" w:rsidRDefault="008F302B" w:rsidP="008F302B">
      <w:pPr>
        <w:pStyle w:val="TF"/>
      </w:pPr>
      <w:r>
        <w:t xml:space="preserve">Figure 4.2-1 </w:t>
      </w:r>
      <w:r w:rsidRPr="009D6165">
        <w:t xml:space="preserve">Example system for </w:t>
      </w:r>
      <w:r w:rsidR="00E57F97">
        <w:t xml:space="preserve">MPEG Multimedia </w:t>
      </w:r>
      <w:r w:rsidRPr="009D6165">
        <w:t>Messa</w:t>
      </w:r>
      <w:r>
        <w:t>g</w:t>
      </w:r>
      <w:r w:rsidR="00E57F97">
        <w:t>e</w:t>
      </w:r>
      <w:r w:rsidRPr="009D6165">
        <w:t xml:space="preserve"> exchange</w:t>
      </w:r>
    </w:p>
    <w:p w14:paraId="37E802A0" w14:textId="0FC3F3E6" w:rsidR="00734A3D" w:rsidRPr="007630EF" w:rsidRDefault="00734A3D" w:rsidP="007630EF">
      <w:pPr>
        <w:pStyle w:val="BodyText"/>
        <w:autoSpaceDE w:val="0"/>
        <w:autoSpaceDN w:val="0"/>
        <w:adjustRightInd w:val="0"/>
        <w:ind w:left="576"/>
        <w:rPr>
          <w:i/>
          <w:iCs/>
          <w:color w:val="FF0000"/>
        </w:rPr>
      </w:pPr>
      <w:r w:rsidRPr="005E2050">
        <w:rPr>
          <w:i/>
          <w:iCs/>
          <w:color w:val="FF0000"/>
        </w:rPr>
        <w:t xml:space="preserve">Editor’s Note: </w:t>
      </w:r>
      <w:r>
        <w:rPr>
          <w:i/>
          <w:iCs/>
          <w:color w:val="FF0000"/>
        </w:rPr>
        <w:t>More details on the exact interoperability of the standard needs to be added</w:t>
      </w:r>
      <w:r w:rsidRPr="005E2050">
        <w:rPr>
          <w:i/>
          <w:iCs/>
          <w:color w:val="FF0000"/>
        </w:rPr>
        <w:t>.</w:t>
      </w:r>
    </w:p>
    <w:p w14:paraId="73139BEC" w14:textId="5ED1F670" w:rsidR="008F302B" w:rsidRDefault="008F302B" w:rsidP="008F302B">
      <w:r>
        <w:t xml:space="preserve">A Messaging Service Sender instructs a </w:t>
      </w:r>
      <w:r w:rsidR="00557BB1">
        <w:t>3M</w:t>
      </w:r>
      <w:r>
        <w:t xml:space="preserve">BP generator to generate an </w:t>
      </w:r>
      <w:r w:rsidR="00557BB1">
        <w:t>3M</w:t>
      </w:r>
      <w:r>
        <w:t xml:space="preserve">BP, for example using an API. This for example allows to define configurations on codecs, size, experiences or other attributes of the </w:t>
      </w:r>
      <w:r w:rsidR="00557BB1">
        <w:t>3M</w:t>
      </w:r>
      <w:r>
        <w:t xml:space="preserve">BP. The details of such an API are outside the scope of this </w:t>
      </w:r>
      <w:r w:rsidR="00557BB1">
        <w:t>standard</w:t>
      </w:r>
      <w:r>
        <w:t xml:space="preserve">. The sender adds the </w:t>
      </w:r>
      <w:r w:rsidR="00557BB1">
        <w:t>3M</w:t>
      </w:r>
      <w:r>
        <w:t xml:space="preserve">BP to a Container Message, </w:t>
      </w:r>
      <w:r w:rsidR="00E57F97">
        <w:t>including</w:t>
      </w:r>
      <w:r>
        <w:t xml:space="preserve"> </w:t>
      </w:r>
      <w:r w:rsidR="00E57F97">
        <w:t>the</w:t>
      </w:r>
      <w:r>
        <w:t xml:space="preserve"> </w:t>
      </w:r>
      <w:r w:rsidR="00557BB1">
        <w:t>3M</w:t>
      </w:r>
      <w:r>
        <w:t xml:space="preserve">BP metadata parameters that provide information about the </w:t>
      </w:r>
      <w:r w:rsidR="00E57F97">
        <w:t>3</w:t>
      </w:r>
      <w:r>
        <w:t>MBP. Metadata includes, but is not limited to:</w:t>
      </w:r>
    </w:p>
    <w:p w14:paraId="52519C74" w14:textId="1FDE051F" w:rsidR="008F302B" w:rsidRDefault="008F302B" w:rsidP="007630EF">
      <w:pPr>
        <w:pStyle w:val="ListParagraph"/>
        <w:numPr>
          <w:ilvl w:val="0"/>
          <w:numId w:val="25"/>
        </w:numPr>
      </w:pPr>
      <w:r>
        <w:t xml:space="preserve">The media type of the </w:t>
      </w:r>
      <w:r w:rsidR="00557BB1">
        <w:t>3M</w:t>
      </w:r>
      <w:r>
        <w:t>BP, including subtypes and parameters for codecs, etc.</w:t>
      </w:r>
    </w:p>
    <w:p w14:paraId="1FEBE163" w14:textId="028F3025" w:rsidR="008F302B" w:rsidRDefault="008F302B" w:rsidP="007630EF">
      <w:pPr>
        <w:pStyle w:val="ListParagraph"/>
        <w:numPr>
          <w:ilvl w:val="0"/>
          <w:numId w:val="25"/>
        </w:numPr>
      </w:pPr>
      <w:r>
        <w:t xml:space="preserve">The size of the </w:t>
      </w:r>
      <w:r w:rsidR="00557BB1">
        <w:t>3M</w:t>
      </w:r>
      <w:r>
        <w:t>BP</w:t>
      </w:r>
    </w:p>
    <w:p w14:paraId="3732653D" w14:textId="4A36A1BB" w:rsidR="008F302B" w:rsidRDefault="008F302B" w:rsidP="007630EF">
      <w:pPr>
        <w:pStyle w:val="ListParagraph"/>
        <w:numPr>
          <w:ilvl w:val="0"/>
          <w:numId w:val="25"/>
        </w:numPr>
      </w:pPr>
      <w:r>
        <w:t xml:space="preserve">Accessibility or language information about the </w:t>
      </w:r>
      <w:r w:rsidR="00557BB1">
        <w:t>3M</w:t>
      </w:r>
      <w:r>
        <w:t>BP</w:t>
      </w:r>
    </w:p>
    <w:p w14:paraId="23629992" w14:textId="2CE755CF" w:rsidR="008F302B" w:rsidRDefault="008F302B" w:rsidP="007630EF">
      <w:pPr>
        <w:pStyle w:val="ListParagraph"/>
        <w:numPr>
          <w:ilvl w:val="0"/>
          <w:numId w:val="25"/>
        </w:numPr>
      </w:pPr>
      <w:r>
        <w:t xml:space="preserve">processing requirements of recommendations of the </w:t>
      </w:r>
      <w:r w:rsidR="00E57F97">
        <w:t>files included in the 3MBP</w:t>
      </w:r>
    </w:p>
    <w:p w14:paraId="5805C115" w14:textId="1E681DB9" w:rsidR="004C460C" w:rsidRPr="00CC4E95" w:rsidRDefault="008F302B" w:rsidP="00CC4E95">
      <w:r>
        <w:t>The client of the messaging service receives the container message that includes the above information. The client communicates with a</w:t>
      </w:r>
      <w:r w:rsidR="00404B4F">
        <w:t xml:space="preserve"> 3M</w:t>
      </w:r>
      <w:r>
        <w:t xml:space="preserve">BP player its capabilities whether the </w:t>
      </w:r>
      <w:r w:rsidR="00404B4F">
        <w:t>3M</w:t>
      </w:r>
      <w:r>
        <w:t xml:space="preserve">BP can be played back, and if multiple alternatives are present, which of those are to be selected. Then the messaging service client instructs the </w:t>
      </w:r>
      <w:r w:rsidR="00404B4F">
        <w:t>3</w:t>
      </w:r>
      <w:r>
        <w:t xml:space="preserve">MBP player to playback the </w:t>
      </w:r>
      <w:r w:rsidR="00404B4F">
        <w:t>3</w:t>
      </w:r>
      <w:r>
        <w:t xml:space="preserve">MBP as part of the messaging service, based on the processing requirements and instructions. Playback may be combined with additional instructions for a player, including play, pause, seek, etc. </w:t>
      </w:r>
    </w:p>
    <w:p w14:paraId="0A63445D" w14:textId="33F2D3D5" w:rsidR="00A764E6" w:rsidRPr="00A764E6" w:rsidRDefault="00A764E6" w:rsidP="00CC4E95">
      <w:pPr>
        <w:pStyle w:val="Heading2"/>
      </w:pPr>
      <w:commentRangeStart w:id="26"/>
      <w:r>
        <w:t>Client Model</w:t>
      </w:r>
      <w:commentRangeEnd w:id="26"/>
      <w:r w:rsidR="006A509D">
        <w:rPr>
          <w:rStyle w:val="CommentReference"/>
          <w:rFonts w:eastAsia="Calibri"/>
          <w:b w:val="0"/>
          <w:lang w:eastAsia="en-US"/>
        </w:rPr>
        <w:commentReference w:id="26"/>
      </w:r>
      <w:r w:rsidR="001270C0">
        <w:t xml:space="preserve"> (Informative)</w:t>
      </w:r>
    </w:p>
    <w:p w14:paraId="0F45298B" w14:textId="42C021A9" w:rsidR="00734A3D" w:rsidRPr="007630EF" w:rsidRDefault="00734A3D" w:rsidP="007630EF">
      <w:pPr>
        <w:pStyle w:val="BodyText"/>
        <w:autoSpaceDE w:val="0"/>
        <w:autoSpaceDN w:val="0"/>
        <w:adjustRightInd w:val="0"/>
        <w:ind w:left="576"/>
        <w:rPr>
          <w:i/>
          <w:iCs/>
          <w:color w:val="FF0000"/>
        </w:rPr>
      </w:pPr>
      <w:r w:rsidRPr="005E2050">
        <w:rPr>
          <w:i/>
          <w:iCs/>
          <w:color w:val="FF0000"/>
        </w:rPr>
        <w:t>Editor’s Note: this text is specific for Messaging Applications and may be used to an Annex to show how the formats can be used in messaging services.</w:t>
      </w:r>
    </w:p>
    <w:p w14:paraId="421FD80E" w14:textId="61E452B1" w:rsidR="00920C0F" w:rsidRDefault="00B87F29" w:rsidP="00A764E6">
      <w:pPr>
        <w:pStyle w:val="BodyText"/>
        <w:autoSpaceDE w:val="0"/>
        <w:autoSpaceDN w:val="0"/>
        <w:adjustRightInd w:val="0"/>
      </w:pPr>
      <w:r>
        <w:rPr>
          <w:rFonts w:eastAsia="MS Mincho"/>
          <w:szCs w:val="24"/>
        </w:rPr>
        <w:t xml:space="preserve">The Figure 4.3-1 provides an example of the MeMAF player model in the the Messaging Service Client for </w:t>
      </w:r>
      <w:r w:rsidR="00A764E6" w:rsidRPr="008258CE">
        <w:rPr>
          <w:rFonts w:eastAsia="MS Mincho"/>
          <w:szCs w:val="24"/>
        </w:rPr>
        <w:t xml:space="preserve">the formats defined in this </w:t>
      </w:r>
      <w:r w:rsidR="007E2737">
        <w:rPr>
          <w:rFonts w:eastAsia="MS Mincho"/>
          <w:szCs w:val="24"/>
        </w:rPr>
        <w:t>specification</w:t>
      </w:r>
      <w:r w:rsidR="00A764E6" w:rsidRPr="008258CE">
        <w:rPr>
          <w:rFonts w:eastAsia="MS Mincho"/>
          <w:szCs w:val="24"/>
        </w:rPr>
        <w:t xml:space="preserve">. In this figure, the </w:t>
      </w:r>
      <w:r w:rsidR="00920C0F" w:rsidRPr="000A11EF">
        <w:t xml:space="preserve">the </w:t>
      </w:r>
      <w:r w:rsidR="00920C0F">
        <w:t>3MBP</w:t>
      </w:r>
      <w:r w:rsidR="00920C0F" w:rsidRPr="000A11EF">
        <w:t xml:space="preserve"> parser receives</w:t>
      </w:r>
      <w:r w:rsidR="00920C0F">
        <w:t xml:space="preserve"> the 3MBP</w:t>
      </w:r>
      <w:r w:rsidR="00920C0F" w:rsidRPr="000A11EF">
        <w:t xml:space="preserve">, and playback instructions. The Messaging Service Client may use metadata provided in a container message </w:t>
      </w:r>
      <w:r w:rsidR="00920C0F" w:rsidRPr="000A11EF">
        <w:lastRenderedPageBreak/>
        <w:t>for playback selection. Such metadata may for example include codec capability information, language codes, accessibility information and other information for the selection of</w:t>
      </w:r>
      <w:r w:rsidR="00920C0F">
        <w:t xml:space="preserve"> alternative parts in the </w:t>
      </w:r>
      <w:r w:rsidR="00BA1FD3">
        <w:t>3</w:t>
      </w:r>
      <w:r w:rsidR="00920C0F">
        <w:t>MBP</w:t>
      </w:r>
      <w:r w:rsidR="00BA1FD3">
        <w:t>.</w:t>
      </w:r>
    </w:p>
    <w:p w14:paraId="11CB0E92" w14:textId="298345E9" w:rsidR="008C2E33" w:rsidRDefault="008C2E33" w:rsidP="008C2E33">
      <w:r w:rsidRPr="000A11EF">
        <w:t xml:space="preserve">The </w:t>
      </w:r>
      <w:r w:rsidR="00B87F29" w:rsidRPr="000A11EF">
        <w:t xml:space="preserve">Messaging Service </w:t>
      </w:r>
      <w:r w:rsidR="00B87F29">
        <w:t>C</w:t>
      </w:r>
      <w:r w:rsidRPr="000A11EF">
        <w:t xml:space="preserve">lient then provides the </w:t>
      </w:r>
      <w:r>
        <w:t>sub-parts</w:t>
      </w:r>
      <w:r w:rsidRPr="000A11EF">
        <w:t xml:space="preserve"> for </w:t>
      </w:r>
      <w:r>
        <w:t>processing and</w:t>
      </w:r>
      <w:r w:rsidRPr="000A11EF">
        <w:t xml:space="preserve"> decod</w:t>
      </w:r>
      <w:r>
        <w:t>ing to the related sub-part processors</w:t>
      </w:r>
      <w:r w:rsidRPr="000A11EF">
        <w:t>, and controls those for playback. The render</w:t>
      </w:r>
      <w:r>
        <w:t>ed</w:t>
      </w:r>
      <w:r w:rsidRPr="000A11EF">
        <w:t xml:space="preserve"> </w:t>
      </w:r>
      <w:r>
        <w:t xml:space="preserve">message </w:t>
      </w:r>
      <w:r w:rsidRPr="000A11EF">
        <w:t>output may be handed back to the Messaging Service client for inband rendering or may be rendered directly.</w:t>
      </w:r>
    </w:p>
    <w:p w14:paraId="50BDD603" w14:textId="58A33853" w:rsidR="00CD7F0E" w:rsidRPr="000A11EF" w:rsidRDefault="00CD7F0E" w:rsidP="008C2E33">
      <w:r w:rsidRPr="008258CE">
        <w:rPr>
          <w:rFonts w:eastAsia="MS Mincho"/>
          <w:szCs w:val="24"/>
        </w:rPr>
        <w:t xml:space="preserve">In the context of this document, </w:t>
      </w:r>
      <w:r>
        <w:rPr>
          <w:rFonts w:eastAsia="MS Mincho"/>
          <w:szCs w:val="24"/>
        </w:rPr>
        <w:t>the sub-parts and file parser</w:t>
      </w:r>
      <w:r w:rsidRPr="008258CE">
        <w:rPr>
          <w:rFonts w:eastAsia="MS Mincho"/>
          <w:szCs w:val="24"/>
        </w:rPr>
        <w:t xml:space="preserve"> </w:t>
      </w:r>
      <w:r>
        <w:rPr>
          <w:rFonts w:eastAsia="MS Mincho"/>
          <w:szCs w:val="24"/>
        </w:rPr>
        <w:t>conform to formats def</w:t>
      </w:r>
      <w:r w:rsidR="006F62AC">
        <w:rPr>
          <w:rFonts w:eastAsia="MS Mincho"/>
          <w:szCs w:val="24"/>
        </w:rPr>
        <w:t>i</w:t>
      </w:r>
      <w:r>
        <w:rPr>
          <w:rFonts w:eastAsia="MS Mincho"/>
          <w:szCs w:val="24"/>
        </w:rPr>
        <w:t xml:space="preserve">ned in </w:t>
      </w:r>
      <w:r w:rsidR="007E2737">
        <w:t>the ISO Base Media File format [13].</w:t>
      </w:r>
    </w:p>
    <w:p w14:paraId="61626EC6" w14:textId="08B4A85D" w:rsidR="00A764E6" w:rsidRPr="008258CE" w:rsidRDefault="005F1793" w:rsidP="00A764E6">
      <w:pPr>
        <w:pStyle w:val="FigureGraphic"/>
        <w:autoSpaceDE w:val="0"/>
        <w:autoSpaceDN w:val="0"/>
        <w:adjustRightInd w:val="0"/>
        <w:rPr>
          <w:rFonts w:eastAsia="MS Mincho"/>
          <w:szCs w:val="24"/>
        </w:rPr>
      </w:pPr>
      <w:r>
        <w:rPr>
          <w:noProof/>
        </w:rPr>
        <w:object w:dxaOrig="16845" w:dyaOrig="7155" w14:anchorId="5236360C">
          <v:shape id="_x0000_i1026" type="#_x0000_t75" alt="" style="width:468.85pt;height:198.15pt;mso-width-percent:0;mso-height-percent:0;mso-width-percent:0;mso-height-percent:0" o:ole="">
            <v:imagedata r:id="rId31" o:title=""/>
          </v:shape>
          <o:OLEObject Type="Embed" ProgID="Visio.Drawing.15" ShapeID="_x0000_i1026" DrawAspect="Content" ObjectID="_1790058792" r:id="rId32"/>
        </w:object>
      </w:r>
    </w:p>
    <w:p w14:paraId="5D32EE3C" w14:textId="096FEA7A" w:rsidR="00A764E6" w:rsidRDefault="00A764E6" w:rsidP="00CC4E95">
      <w:pPr>
        <w:pStyle w:val="Figuretitle"/>
      </w:pPr>
      <w:bookmarkStart w:id="27" w:name="_Ref14696937"/>
      <w:r w:rsidRPr="008258CE">
        <w:t>Figure</w:t>
      </w:r>
      <w:bookmarkEnd w:id="27"/>
      <w:r w:rsidR="00F37E5C">
        <w:t xml:space="preserve"> 4.3-1</w:t>
      </w:r>
      <w:r w:rsidRPr="008258CE">
        <w:t xml:space="preserve"> — </w:t>
      </w:r>
      <w:r>
        <w:t>MeMAF</w:t>
      </w:r>
      <w:r w:rsidRPr="008258CE">
        <w:t xml:space="preserve"> </w:t>
      </w:r>
      <w:r>
        <w:t>Player</w:t>
      </w:r>
      <w:r w:rsidRPr="008258CE">
        <w:t xml:space="preserve"> model</w:t>
      </w:r>
    </w:p>
    <w:p w14:paraId="04B1BFBF" w14:textId="41D3ACA2" w:rsidR="0082782D" w:rsidRDefault="001C7FDB" w:rsidP="0082782D">
      <w:pPr>
        <w:pStyle w:val="Heading2"/>
      </w:pPr>
      <w:r>
        <w:t xml:space="preserve">Hypothetical Application </w:t>
      </w:r>
      <w:r w:rsidR="0082782D">
        <w:t>Data Model</w:t>
      </w:r>
    </w:p>
    <w:p w14:paraId="071DF587" w14:textId="6DD618AE" w:rsidR="00EC649B" w:rsidRPr="00EC649B" w:rsidRDefault="00EC649B" w:rsidP="007630EF">
      <w:pPr>
        <w:pStyle w:val="Heading3"/>
      </w:pPr>
      <w:r>
        <w:t>Introduction</w:t>
      </w:r>
    </w:p>
    <w:p w14:paraId="07B167C8" w14:textId="503103D3" w:rsidR="001C7FDB" w:rsidRDefault="001C7FDB" w:rsidP="001C7FDB">
      <w:pPr>
        <w:rPr>
          <w:lang w:eastAsia="ja-JP"/>
        </w:rPr>
      </w:pPr>
      <w:r>
        <w:rPr>
          <w:lang w:eastAsia="ja-JP"/>
        </w:rPr>
        <w:t>The application format defines a hypothetical application data model so that encoding to that model results in consistent MeMAF track encoding, representation in container messages, track selection, late binding, synchronization, decoding, and rendering of MeMAF presentations.</w:t>
      </w:r>
    </w:p>
    <w:p w14:paraId="051807A2" w14:textId="77777777" w:rsidR="00C640D3" w:rsidRDefault="001C7FDB" w:rsidP="001C7FDB">
      <w:pPr>
        <w:rPr>
          <w:lang w:eastAsia="ja-JP"/>
        </w:rPr>
      </w:pPr>
      <w:r>
        <w:rPr>
          <w:lang w:eastAsia="ja-JP"/>
        </w:rPr>
        <w:t>Decoding requirements can be inferred from encoding constraints and the hypothetical application data model but are not directly specified by this standard. However, Annex A provides a hypoth</w:t>
      </w:r>
      <w:r w:rsidR="00CE6FD4">
        <w:rPr>
          <w:lang w:eastAsia="ja-JP"/>
        </w:rPr>
        <w:t>etical play</w:t>
      </w:r>
      <w:r w:rsidR="008F3E44">
        <w:rPr>
          <w:lang w:eastAsia="ja-JP"/>
        </w:rPr>
        <w:t>back</w:t>
      </w:r>
      <w:r w:rsidR="00CE6FD4">
        <w:rPr>
          <w:lang w:eastAsia="ja-JP"/>
        </w:rPr>
        <w:t xml:space="preserve"> model. The application format does not specify </w:t>
      </w:r>
      <w:r w:rsidR="008F3E44">
        <w:rPr>
          <w:lang w:eastAsia="ja-JP"/>
        </w:rPr>
        <w:t xml:space="preserve">message </w:t>
      </w:r>
      <w:r w:rsidR="00CE6FD4">
        <w:rPr>
          <w:lang w:eastAsia="ja-JP"/>
        </w:rPr>
        <w:t xml:space="preserve">container formats. </w:t>
      </w:r>
      <w:r>
        <w:rPr>
          <w:lang w:eastAsia="ja-JP"/>
        </w:rPr>
        <w:t xml:space="preserve">However, </w:t>
      </w:r>
      <w:r w:rsidR="00321571">
        <w:rPr>
          <w:lang w:eastAsia="ja-JP"/>
        </w:rPr>
        <w:t>it</w:t>
      </w:r>
      <w:r>
        <w:rPr>
          <w:lang w:eastAsia="ja-JP"/>
        </w:rPr>
        <w:t xml:space="preserve"> </w:t>
      </w:r>
      <w:r w:rsidR="008F3E44">
        <w:rPr>
          <w:lang w:eastAsia="ja-JP"/>
        </w:rPr>
        <w:t>MeMAF</w:t>
      </w:r>
      <w:r>
        <w:rPr>
          <w:lang w:eastAsia="ja-JP"/>
        </w:rPr>
        <w:t xml:space="preserve"> </w:t>
      </w:r>
      <w:r w:rsidR="002744BE">
        <w:rPr>
          <w:lang w:eastAsia="ja-JP"/>
        </w:rPr>
        <w:t xml:space="preserve">addressable </w:t>
      </w:r>
      <w:r>
        <w:rPr>
          <w:lang w:eastAsia="ja-JP"/>
        </w:rPr>
        <w:t xml:space="preserve">media objects, which can be </w:t>
      </w:r>
      <w:r w:rsidR="002744BE">
        <w:rPr>
          <w:lang w:eastAsia="ja-JP"/>
        </w:rPr>
        <w:t xml:space="preserve">added or </w:t>
      </w:r>
      <w:r>
        <w:rPr>
          <w:lang w:eastAsia="ja-JP"/>
        </w:rPr>
        <w:t xml:space="preserve">referenced as resources </w:t>
      </w:r>
      <w:r w:rsidR="002744BE">
        <w:rPr>
          <w:lang w:eastAsia="ja-JP"/>
        </w:rPr>
        <w:t>in a container</w:t>
      </w:r>
      <w:r>
        <w:rPr>
          <w:lang w:eastAsia="ja-JP"/>
        </w:rPr>
        <w:t xml:space="preserve">. </w:t>
      </w:r>
    </w:p>
    <w:p w14:paraId="1D291A7D" w14:textId="0356B89A" w:rsidR="003362AE" w:rsidRDefault="001C7FDB" w:rsidP="001C7FDB">
      <w:pPr>
        <w:rPr>
          <w:lang w:eastAsia="ja-JP"/>
        </w:rPr>
      </w:pPr>
      <w:r>
        <w:rPr>
          <w:lang w:eastAsia="ja-JP"/>
        </w:rPr>
        <w:t xml:space="preserve">External specifications can define how </w:t>
      </w:r>
      <w:r w:rsidR="007B121D">
        <w:rPr>
          <w:lang w:eastAsia="ja-JP"/>
        </w:rPr>
        <w:t>the container</w:t>
      </w:r>
      <w:r>
        <w:rPr>
          <w:lang w:eastAsia="ja-JP"/>
        </w:rPr>
        <w:t xml:space="preserve"> describes a </w:t>
      </w:r>
      <w:r w:rsidR="007B121D">
        <w:rPr>
          <w:lang w:eastAsia="ja-JP"/>
        </w:rPr>
        <w:t>Me</w:t>
      </w:r>
      <w:r>
        <w:rPr>
          <w:lang w:eastAsia="ja-JP"/>
        </w:rPr>
        <w:t xml:space="preserve">MAF presentation, including identifying </w:t>
      </w:r>
      <w:r w:rsidR="007B121D">
        <w:rPr>
          <w:lang w:eastAsia="ja-JP"/>
        </w:rPr>
        <w:t>Me</w:t>
      </w:r>
      <w:r>
        <w:rPr>
          <w:lang w:eastAsia="ja-JP"/>
        </w:rPr>
        <w:t xml:space="preserve">MAF addressable media objects as resources and representing their logical relationships determined by the </w:t>
      </w:r>
      <w:r w:rsidR="007B121D">
        <w:rPr>
          <w:lang w:eastAsia="ja-JP"/>
        </w:rPr>
        <w:t>Me</w:t>
      </w:r>
      <w:r>
        <w:rPr>
          <w:lang w:eastAsia="ja-JP"/>
        </w:rPr>
        <w:t xml:space="preserve">MAF </w:t>
      </w:r>
      <w:r w:rsidR="009B5061">
        <w:rPr>
          <w:lang w:eastAsia="ja-JP"/>
        </w:rPr>
        <w:t>structures</w:t>
      </w:r>
      <w:r>
        <w:rPr>
          <w:lang w:eastAsia="ja-JP"/>
        </w:rPr>
        <w:t>.</w:t>
      </w:r>
    </w:p>
    <w:p w14:paraId="0F3D75FD" w14:textId="0EE5D8CD" w:rsidR="004D6CC5" w:rsidRDefault="004D6CC5" w:rsidP="001C7FDB">
      <w:pPr>
        <w:rPr>
          <w:lang w:eastAsia="ja-JP"/>
        </w:rPr>
      </w:pPr>
      <w:r>
        <w:rPr>
          <w:lang w:eastAsia="ja-JP"/>
        </w:rPr>
        <w:t>Logical Structures:</w:t>
      </w:r>
    </w:p>
    <w:p w14:paraId="54A84CF0" w14:textId="66E3FD8B" w:rsidR="004D6CC5" w:rsidRDefault="004D6CC5" w:rsidP="004D6CC5">
      <w:pPr>
        <w:pStyle w:val="ListParagraph"/>
        <w:numPr>
          <w:ilvl w:val="0"/>
          <w:numId w:val="25"/>
        </w:numPr>
      </w:pPr>
      <w:r>
        <w:t>Single file</w:t>
      </w:r>
      <w:r w:rsidR="00EC4861">
        <w:t xml:space="preserve"> with one or multiple tracks or items</w:t>
      </w:r>
    </w:p>
    <w:p w14:paraId="4040A47D" w14:textId="739C9F8F" w:rsidR="00EC4861" w:rsidRDefault="00EC4861" w:rsidP="004D6CC5">
      <w:pPr>
        <w:pStyle w:val="ListParagraph"/>
        <w:numPr>
          <w:ilvl w:val="0"/>
          <w:numId w:val="25"/>
        </w:numPr>
      </w:pPr>
      <w:r>
        <w:t xml:space="preserve">A collection of multiple </w:t>
      </w:r>
      <w:r w:rsidR="007F0997">
        <w:t>tracks and items</w:t>
      </w:r>
    </w:p>
    <w:p w14:paraId="7A69B7DD" w14:textId="2CB5C81A" w:rsidR="004D6CC5" w:rsidRDefault="004D6CC5" w:rsidP="007630EF">
      <w:pPr>
        <w:pStyle w:val="ListParagraph"/>
        <w:numPr>
          <w:ilvl w:val="1"/>
          <w:numId w:val="25"/>
        </w:numPr>
      </w:pPr>
      <w:r>
        <w:t>Parallel</w:t>
      </w:r>
      <w:r w:rsidR="007F0997">
        <w:t xml:space="preserve"> – the tracks provide a common Presentation</w:t>
      </w:r>
    </w:p>
    <w:p w14:paraId="250AF70D" w14:textId="136C37CD" w:rsidR="004D6CC5" w:rsidRDefault="00EB6419" w:rsidP="007630EF">
      <w:pPr>
        <w:pStyle w:val="ListParagraph"/>
        <w:numPr>
          <w:ilvl w:val="2"/>
          <w:numId w:val="25"/>
        </w:numPr>
      </w:pPr>
      <w:r>
        <w:t>Alternative The tracks are a</w:t>
      </w:r>
      <w:r w:rsidR="00DC40C9">
        <w:t>lternatives</w:t>
      </w:r>
    </w:p>
    <w:p w14:paraId="67134DE5" w14:textId="1CA0BEEE" w:rsidR="00DC40C9" w:rsidRDefault="00DC40C9" w:rsidP="00EB6419">
      <w:pPr>
        <w:pStyle w:val="ListParagraph"/>
        <w:numPr>
          <w:ilvl w:val="1"/>
          <w:numId w:val="25"/>
        </w:numPr>
      </w:pPr>
      <w:r>
        <w:t>Related</w:t>
      </w:r>
    </w:p>
    <w:p w14:paraId="6E49E7E1" w14:textId="52A5C13F" w:rsidR="00EB6419" w:rsidRDefault="00EB6419" w:rsidP="007630EF">
      <w:pPr>
        <w:pStyle w:val="ListParagraph"/>
        <w:numPr>
          <w:ilvl w:val="2"/>
          <w:numId w:val="25"/>
        </w:numPr>
      </w:pPr>
      <w:r>
        <w:t xml:space="preserve">A </w:t>
      </w:r>
      <w:r w:rsidR="001F1C99">
        <w:t>manifest or presentation document provides the relation of the tracks and items</w:t>
      </w:r>
    </w:p>
    <w:p w14:paraId="2336292D" w14:textId="77777777" w:rsidR="001F1C99" w:rsidRPr="00F66ED8" w:rsidRDefault="001F1C99" w:rsidP="007630EF">
      <w:pPr>
        <w:pStyle w:val="ListParagraph"/>
        <w:ind w:left="1440"/>
      </w:pPr>
    </w:p>
    <w:p w14:paraId="44153CF2" w14:textId="5203F808" w:rsidR="007B1D69" w:rsidRDefault="001F1C99" w:rsidP="007B1D69">
      <w:r>
        <w:t>[Background:</w:t>
      </w:r>
      <w:r w:rsidR="008B09EB">
        <w:t xml:space="preserve"> will </w:t>
      </w:r>
      <w:r w:rsidR="000F30B8">
        <w:t>go to Annex</w:t>
      </w:r>
      <w:r>
        <w:t xml:space="preserve"> </w:t>
      </w:r>
      <w:r w:rsidR="007B1D69">
        <w:t xml:space="preserve">An </w:t>
      </w:r>
      <w:r w:rsidR="005F06E4">
        <w:t>3</w:t>
      </w:r>
      <w:r w:rsidR="007B1D69">
        <w:t>MBP itself is identified by a media type.</w:t>
      </w:r>
    </w:p>
    <w:p w14:paraId="7DCFE421" w14:textId="5E1D2738" w:rsidR="007B1D69" w:rsidRDefault="007B1D69" w:rsidP="007B1D69">
      <w:r>
        <w:t xml:space="preserve">The </w:t>
      </w:r>
      <w:r w:rsidR="005F06E4">
        <w:t>3</w:t>
      </w:r>
      <w:r>
        <w:t>MBP may be a single content with a media type.</w:t>
      </w:r>
    </w:p>
    <w:p w14:paraId="2B6FCC7C" w14:textId="3A177896" w:rsidR="007B1D69" w:rsidRDefault="007B1D69" w:rsidP="007B1D69">
      <w:r>
        <w:t xml:space="preserve">The </w:t>
      </w:r>
      <w:r w:rsidR="005F06E4">
        <w:t>3</w:t>
      </w:r>
      <w:r>
        <w:t xml:space="preserve">MBP may include multiple additional </w:t>
      </w:r>
      <w:r w:rsidR="005F06E4">
        <w:t>3</w:t>
      </w:r>
      <w:r>
        <w:t xml:space="preserve">MBPs. The following multi-part </w:t>
      </w:r>
      <w:r w:rsidR="005F06E4">
        <w:t>3</w:t>
      </w:r>
      <w:r>
        <w:t>MBPs are defined:</w:t>
      </w:r>
    </w:p>
    <w:p w14:paraId="7B048CAE" w14:textId="758D5619" w:rsidR="007B1D69" w:rsidRPr="007630EF" w:rsidRDefault="007B1D69" w:rsidP="007630EF">
      <w:pPr>
        <w:pStyle w:val="ListParagraph"/>
        <w:numPr>
          <w:ilvl w:val="0"/>
          <w:numId w:val="25"/>
        </w:numPr>
        <w:rPr>
          <w:strike/>
        </w:rPr>
      </w:pPr>
      <w:r w:rsidRPr="007630EF">
        <w:rPr>
          <w:i/>
          <w:iCs/>
          <w:strike/>
        </w:rPr>
        <w:t xml:space="preserve">mixed </w:t>
      </w:r>
      <w:r w:rsidR="003D102D" w:rsidRPr="007630EF">
        <w:rPr>
          <w:i/>
          <w:iCs/>
          <w:strike/>
        </w:rPr>
        <w:t>3</w:t>
      </w:r>
      <w:r w:rsidRPr="007630EF">
        <w:rPr>
          <w:i/>
          <w:iCs/>
          <w:strike/>
        </w:rPr>
        <w:t>MBP</w:t>
      </w:r>
      <w:r w:rsidRPr="007630EF">
        <w:rPr>
          <w:strike/>
        </w:rPr>
        <w:t xml:space="preserve">: multiple </w:t>
      </w:r>
      <w:r w:rsidR="001F1C99" w:rsidRPr="007630EF">
        <w:rPr>
          <w:strike/>
        </w:rPr>
        <w:t>3</w:t>
      </w:r>
      <w:r w:rsidRPr="007630EF">
        <w:rPr>
          <w:strike/>
        </w:rPr>
        <w:t xml:space="preserve">MBPs are associated with the mixed </w:t>
      </w:r>
      <w:r w:rsidR="001F1C99" w:rsidRPr="007630EF">
        <w:rPr>
          <w:strike/>
        </w:rPr>
        <w:t>3</w:t>
      </w:r>
      <w:r w:rsidRPr="007630EF">
        <w:rPr>
          <w:strike/>
        </w:rPr>
        <w:t xml:space="preserve">MBP that shall be rendered together. Each </w:t>
      </w:r>
      <w:r w:rsidR="001F1C99" w:rsidRPr="007630EF">
        <w:rPr>
          <w:strike/>
        </w:rPr>
        <w:t>3</w:t>
      </w:r>
      <w:r w:rsidRPr="007630EF">
        <w:rPr>
          <w:strike/>
        </w:rPr>
        <w:t xml:space="preserve">MBP is identified by a media type. The receiver is expected to process as many as possible of the included </w:t>
      </w:r>
      <w:r w:rsidR="001F1C99" w:rsidRPr="007630EF">
        <w:rPr>
          <w:strike/>
        </w:rPr>
        <w:t>3</w:t>
      </w:r>
      <w:r w:rsidRPr="007630EF">
        <w:rPr>
          <w:strike/>
        </w:rPr>
        <w:t xml:space="preserve">MBPs based on its capabilities. Real-time </w:t>
      </w:r>
      <w:r w:rsidR="001F1C99" w:rsidRPr="007630EF">
        <w:rPr>
          <w:strike/>
        </w:rPr>
        <w:t>3</w:t>
      </w:r>
      <w:r w:rsidRPr="007630EF">
        <w:rPr>
          <w:strike/>
        </w:rPr>
        <w:t xml:space="preserve">MBPs included in a mixed </w:t>
      </w:r>
      <w:r w:rsidR="001F1C99" w:rsidRPr="007630EF">
        <w:rPr>
          <w:strike/>
        </w:rPr>
        <w:t>3</w:t>
      </w:r>
      <w:r w:rsidRPr="007630EF">
        <w:rPr>
          <w:strike/>
        </w:rPr>
        <w:t xml:space="preserve">MBP </w:t>
      </w:r>
      <w:r w:rsidRPr="007630EF">
        <w:rPr>
          <w:rFonts w:eastAsia="Calibri"/>
          <w:strike/>
          <w:szCs w:val="22"/>
        </w:rPr>
        <w:t xml:space="preserve">share the same </w:t>
      </w:r>
      <w:r w:rsidR="001F1C99" w:rsidRPr="007630EF">
        <w:rPr>
          <w:rFonts w:eastAsia="Calibri"/>
          <w:strike/>
          <w:szCs w:val="22"/>
        </w:rPr>
        <w:t>3</w:t>
      </w:r>
      <w:r w:rsidRPr="007630EF">
        <w:rPr>
          <w:rFonts w:eastAsia="Calibri"/>
          <w:strike/>
          <w:szCs w:val="22"/>
        </w:rPr>
        <w:t xml:space="preserve">MBP presentation timeline, which has a value of zero at the earliest media sample intended for presentation. If presented jointly, they shall be presented using this common </w:t>
      </w:r>
      <w:r w:rsidR="001F1C99" w:rsidRPr="007630EF">
        <w:rPr>
          <w:rFonts w:eastAsia="Calibri"/>
          <w:strike/>
          <w:szCs w:val="22"/>
        </w:rPr>
        <w:t>3</w:t>
      </w:r>
      <w:r w:rsidRPr="007630EF">
        <w:rPr>
          <w:rFonts w:eastAsia="Calibri"/>
          <w:strike/>
          <w:szCs w:val="22"/>
        </w:rPr>
        <w:t>MBP presentation timeline.</w:t>
      </w:r>
    </w:p>
    <w:p w14:paraId="7895F508" w14:textId="50ED67C0" w:rsidR="007B1D69" w:rsidRPr="007630EF" w:rsidRDefault="007B1D69" w:rsidP="007630EF">
      <w:pPr>
        <w:pStyle w:val="ListParagraph"/>
        <w:numPr>
          <w:ilvl w:val="0"/>
          <w:numId w:val="25"/>
        </w:numPr>
        <w:rPr>
          <w:rFonts w:eastAsia="Calibri"/>
          <w:szCs w:val="22"/>
        </w:rPr>
      </w:pPr>
      <w:r w:rsidRPr="003D102D">
        <w:rPr>
          <w:i/>
          <w:iCs/>
        </w:rPr>
        <w:t xml:space="preserve">parallel </w:t>
      </w:r>
      <w:r w:rsidR="003D102D" w:rsidRPr="007630EF">
        <w:rPr>
          <w:i/>
          <w:iCs/>
        </w:rPr>
        <w:t>3</w:t>
      </w:r>
      <w:r w:rsidRPr="003D102D">
        <w:rPr>
          <w:i/>
          <w:iCs/>
        </w:rPr>
        <w:t>MBP</w:t>
      </w:r>
      <w:r w:rsidRPr="00201CA0">
        <w:t xml:space="preserve">: multiple </w:t>
      </w:r>
      <w:r w:rsidR="001F1C99">
        <w:t>3</w:t>
      </w:r>
      <w:r w:rsidRPr="00201CA0">
        <w:t xml:space="preserve">MBPs are associated with the parallel </w:t>
      </w:r>
      <w:r w:rsidR="001F1C99">
        <w:t>3</w:t>
      </w:r>
      <w:r w:rsidRPr="00201CA0">
        <w:t xml:space="preserve">MBP that shall be rendered together. Each </w:t>
      </w:r>
      <w:r w:rsidR="001F1C99">
        <w:t>3</w:t>
      </w:r>
      <w:r w:rsidRPr="00201CA0">
        <w:t xml:space="preserve">MBP is identified by a media type. Real-time </w:t>
      </w:r>
      <w:r w:rsidR="001F1C99">
        <w:t>3</w:t>
      </w:r>
      <w:r w:rsidRPr="00201CA0">
        <w:t xml:space="preserve">MBPs included in a parallel </w:t>
      </w:r>
      <w:r w:rsidR="001F1C99">
        <w:t>3</w:t>
      </w:r>
      <w:r w:rsidRPr="00201CA0">
        <w:t xml:space="preserve">MBP </w:t>
      </w:r>
      <w:r w:rsidRPr="007630EF">
        <w:rPr>
          <w:rFonts w:eastAsia="Calibri"/>
          <w:szCs w:val="22"/>
        </w:rPr>
        <w:t xml:space="preserve">share the same </w:t>
      </w:r>
      <w:r w:rsidR="001F1C99">
        <w:rPr>
          <w:rFonts w:eastAsia="Calibri"/>
          <w:szCs w:val="22"/>
        </w:rPr>
        <w:t>3</w:t>
      </w:r>
      <w:r w:rsidRPr="007630EF">
        <w:rPr>
          <w:rFonts w:eastAsia="Calibri"/>
          <w:szCs w:val="22"/>
        </w:rPr>
        <w:t xml:space="preserve">MBP presentation timeline, which has a value of zero at the earliest media sample intended for presentation. If presented jointly, they shall be presented using this common </w:t>
      </w:r>
      <w:r w:rsidR="001F1C99">
        <w:rPr>
          <w:rFonts w:eastAsia="Calibri"/>
          <w:szCs w:val="22"/>
        </w:rPr>
        <w:t>3</w:t>
      </w:r>
      <w:r w:rsidRPr="007630EF">
        <w:rPr>
          <w:rFonts w:eastAsia="Calibri"/>
          <w:szCs w:val="22"/>
        </w:rPr>
        <w:t>MBP presentation timeline.</w:t>
      </w:r>
    </w:p>
    <w:p w14:paraId="2BE61DA2" w14:textId="13564798" w:rsidR="007B1D69" w:rsidRDefault="007B1D69" w:rsidP="007630EF">
      <w:pPr>
        <w:pStyle w:val="ListParagraph"/>
        <w:numPr>
          <w:ilvl w:val="0"/>
          <w:numId w:val="25"/>
        </w:numPr>
      </w:pPr>
      <w:r w:rsidRPr="0007284A">
        <w:rPr>
          <w:i/>
          <w:iCs/>
        </w:rPr>
        <w:t>alternat</w:t>
      </w:r>
      <w:r w:rsidR="00982A8D" w:rsidRPr="007630EF">
        <w:rPr>
          <w:i/>
          <w:iCs/>
        </w:rPr>
        <w:t>iv</w:t>
      </w:r>
      <w:r w:rsidRPr="0007284A">
        <w:rPr>
          <w:i/>
          <w:iCs/>
        </w:rPr>
        <w:t xml:space="preserve">e </w:t>
      </w:r>
      <w:r w:rsidR="0007284A">
        <w:rPr>
          <w:i/>
          <w:iCs/>
        </w:rPr>
        <w:t>3</w:t>
      </w:r>
      <w:r w:rsidRPr="0007284A">
        <w:rPr>
          <w:i/>
          <w:iCs/>
        </w:rPr>
        <w:t>MBP</w:t>
      </w:r>
      <w:r>
        <w:t xml:space="preserve">: </w:t>
      </w:r>
      <w:r w:rsidRPr="009D6165">
        <w:t xml:space="preserve">multiple </w:t>
      </w:r>
      <w:r w:rsidR="001F1C99">
        <w:t>3</w:t>
      </w:r>
      <w:r>
        <w:t xml:space="preserve">MBPs are </w:t>
      </w:r>
      <w:r w:rsidRPr="009D6165">
        <w:t xml:space="preserve">associated with </w:t>
      </w:r>
      <w:r>
        <w:t xml:space="preserve">the alternate </w:t>
      </w:r>
      <w:r w:rsidR="001F1C99">
        <w:t>3</w:t>
      </w:r>
      <w:r>
        <w:t xml:space="preserve">MBP. Each </w:t>
      </w:r>
      <w:r w:rsidR="001F1C99">
        <w:t>3</w:t>
      </w:r>
      <w:r>
        <w:t xml:space="preserve">MBP is identified by a media type. </w:t>
      </w:r>
      <w:r w:rsidRPr="009D6165">
        <w:t xml:space="preserve">The receiver </w:t>
      </w:r>
      <w:r>
        <w:t>is expected to</w:t>
      </w:r>
      <w:r w:rsidRPr="009D6165">
        <w:t xml:space="preserve"> process </w:t>
      </w:r>
      <w:r w:rsidRPr="007630EF">
        <w:t>exactly one</w:t>
      </w:r>
      <w:r w:rsidRPr="009D6165">
        <w:t xml:space="preserve"> </w:t>
      </w:r>
      <w:r>
        <w:t>based on its capabilities.</w:t>
      </w:r>
      <w:r w:rsidRPr="009D6165">
        <w:t xml:space="preserve"> </w:t>
      </w:r>
    </w:p>
    <w:p w14:paraId="360B8EB8" w14:textId="2812E0F0" w:rsidR="007B1D69" w:rsidRDefault="007B1D69" w:rsidP="007630EF">
      <w:pPr>
        <w:pStyle w:val="ListParagraph"/>
        <w:numPr>
          <w:ilvl w:val="0"/>
          <w:numId w:val="25"/>
        </w:numPr>
      </w:pPr>
      <w:r w:rsidRPr="003D102D">
        <w:rPr>
          <w:i/>
          <w:iCs/>
        </w:rPr>
        <w:t xml:space="preserve">related </w:t>
      </w:r>
      <w:r w:rsidR="003D102D" w:rsidRPr="007630EF">
        <w:rPr>
          <w:i/>
          <w:iCs/>
        </w:rPr>
        <w:t>3</w:t>
      </w:r>
      <w:r w:rsidRPr="003D102D">
        <w:rPr>
          <w:i/>
          <w:iCs/>
        </w:rPr>
        <w:t>MBP</w:t>
      </w:r>
      <w:r>
        <w:t xml:space="preserve">: </w:t>
      </w:r>
      <w:r w:rsidRPr="009D6165">
        <w:t>multiple</w:t>
      </w:r>
      <w:r>
        <w:t xml:space="preserve"> objects are </w:t>
      </w:r>
      <w:r w:rsidRPr="009D6165">
        <w:t xml:space="preserve">associated with </w:t>
      </w:r>
      <w:r>
        <w:t xml:space="preserve">the process </w:t>
      </w:r>
      <w:r w:rsidR="001F1C99">
        <w:t>3</w:t>
      </w:r>
      <w:r>
        <w:t>MBP.</w:t>
      </w:r>
      <w:r w:rsidRPr="005C3240">
        <w:t xml:space="preserve"> </w:t>
      </w:r>
      <w:r>
        <w:t xml:space="preserve">One object is identified as a </w:t>
      </w:r>
      <w:r w:rsidRPr="007630EF">
        <w:t xml:space="preserve">root </w:t>
      </w:r>
      <w:r w:rsidR="001F1C99">
        <w:t>3</w:t>
      </w:r>
      <w:r w:rsidRPr="007630EF">
        <w:t>MBP</w:t>
      </w:r>
      <w:r>
        <w:t xml:space="preserve">. The root </w:t>
      </w:r>
      <w:r w:rsidR="001F1C99">
        <w:t>3</w:t>
      </w:r>
      <w:r>
        <w:t xml:space="preserve">MBP is identified by a media type. The root </w:t>
      </w:r>
      <w:r w:rsidR="001F1C99">
        <w:t>3</w:t>
      </w:r>
      <w:r>
        <w:t xml:space="preserve">MBP is processed and identifies if any, several or </w:t>
      </w:r>
      <w:proofErr w:type="gramStart"/>
      <w:r>
        <w:t>all of</w:t>
      </w:r>
      <w:proofErr w:type="gramEnd"/>
      <w:r>
        <w:t xml:space="preserve"> the remaining objects are used as well. Hence, all other objects are typically also identified by media types, and a URL that links the objects being part of the related </w:t>
      </w:r>
      <w:r w:rsidR="001F1C99">
        <w:t>3</w:t>
      </w:r>
      <w:r>
        <w:t xml:space="preserve">MBP. The processor of the root </w:t>
      </w:r>
      <w:r w:rsidR="001F1C99">
        <w:t>3</w:t>
      </w:r>
      <w:r>
        <w:t xml:space="preserve">MBP also controls the selection, presentation and timing of the other objects. </w:t>
      </w:r>
    </w:p>
    <w:p w14:paraId="262E8524" w14:textId="23704176" w:rsidR="007B1D69" w:rsidRPr="008F3E44" w:rsidRDefault="001F1C99" w:rsidP="007630EF">
      <w:r>
        <w:t>3</w:t>
      </w:r>
      <w:r w:rsidR="007B1D69">
        <w:t xml:space="preserve">MBPs are a recursive structure. Hence, a receiver shall expect that multi-part </w:t>
      </w:r>
      <w:r>
        <w:t>3</w:t>
      </w:r>
      <w:r w:rsidR="007B1D69">
        <w:t xml:space="preserve">MBPs contain other multi-part </w:t>
      </w:r>
      <w:r>
        <w:t>3</w:t>
      </w:r>
      <w:r w:rsidR="007B1D69">
        <w:t>MBPs.</w:t>
      </w:r>
      <w:r w:rsidR="00E23519">
        <w:t>]</w:t>
      </w:r>
    </w:p>
    <w:p w14:paraId="062B8425" w14:textId="2952CDAE" w:rsidR="006B13A2" w:rsidRDefault="006B13A2" w:rsidP="006B13A2">
      <w:pPr>
        <w:pStyle w:val="Heading3"/>
      </w:pPr>
      <w:r>
        <w:t xml:space="preserve">Single </w:t>
      </w:r>
      <w:r w:rsidR="007973A0">
        <w:t>File</w:t>
      </w:r>
    </w:p>
    <w:p w14:paraId="1A1F48C7" w14:textId="2FEB0BB6" w:rsidR="006B13A2" w:rsidRPr="00EC649B" w:rsidRDefault="006B13A2" w:rsidP="007630EF">
      <w:pPr>
        <w:pStyle w:val="Heading3"/>
      </w:pPr>
      <w:r>
        <w:t xml:space="preserve"> </w:t>
      </w:r>
    </w:p>
    <w:p w14:paraId="04C616F7" w14:textId="71D6AA11" w:rsidR="0082782D" w:rsidRPr="0082782D" w:rsidRDefault="0082782D" w:rsidP="0082782D">
      <w:pPr>
        <w:pStyle w:val="Heading2"/>
      </w:pPr>
      <w:r>
        <w:t>Defined Brands and Profiles</w:t>
      </w:r>
    </w:p>
    <w:p w14:paraId="6F5AAAA5" w14:textId="57717359" w:rsidR="0082782D" w:rsidRPr="0082782D" w:rsidRDefault="0082782D" w:rsidP="0082782D">
      <w:pPr>
        <w:pStyle w:val="Heading1"/>
        <w:rPr>
          <w:color w:val="000000" w:themeColor="text1"/>
        </w:rPr>
      </w:pPr>
      <w:r>
        <w:rPr>
          <w:color w:val="000000" w:themeColor="text1"/>
        </w:rPr>
        <w:t xml:space="preserve">Common </w:t>
      </w:r>
      <w:r w:rsidRPr="0082782D">
        <w:rPr>
          <w:color w:val="000000" w:themeColor="text1"/>
        </w:rPr>
        <w:t>Track Constraints</w:t>
      </w:r>
    </w:p>
    <w:p w14:paraId="66A3E062" w14:textId="074A488C" w:rsidR="0082782D" w:rsidRDefault="0082782D" w:rsidP="0082782D">
      <w:pPr>
        <w:pStyle w:val="Heading2"/>
      </w:pPr>
      <w:r>
        <w:t>General Track Constraints</w:t>
      </w:r>
    </w:p>
    <w:p w14:paraId="49238F61" w14:textId="342721D6" w:rsidR="00910295" w:rsidRDefault="00910295" w:rsidP="00910295">
      <w:pPr>
        <w:pStyle w:val="Heading3"/>
      </w:pPr>
      <w:r>
        <w:t>Overview</w:t>
      </w:r>
    </w:p>
    <w:p w14:paraId="34483089" w14:textId="45FDB251" w:rsidR="00910295" w:rsidRPr="00910295" w:rsidRDefault="00910295" w:rsidP="007630EF">
      <w:pPr>
        <w:pStyle w:val="Heading3"/>
      </w:pPr>
      <w:r>
        <w:t>Boxes</w:t>
      </w:r>
    </w:p>
    <w:p w14:paraId="0DD3BA06" w14:textId="7C78615C" w:rsidR="00910295" w:rsidRDefault="00910295" w:rsidP="00910295">
      <w:pPr>
        <w:pStyle w:val="BodyText"/>
      </w:pPr>
      <w:r>
        <w:t>MeMAF tracks shall include the following ISO BMFF boxes with nesting, optionality, and cardinality specified in</w:t>
      </w:r>
      <w:r w:rsidR="009A0139">
        <w:t xml:space="preserve"> </w:t>
      </w:r>
      <w:r w:rsidR="009A0139" w:rsidRPr="007630EF">
        <w:rPr>
          <w:highlight w:val="yellow"/>
        </w:rPr>
        <w:t>Table X</w:t>
      </w:r>
      <w:r>
        <w:t>, with box definitions incorporated by reference to the clauses listed in the “Specification” column that reference ISO/IEC 14496-12, ISO/IEC 23001-7, or ISO/IEC 23009-1.</w:t>
      </w:r>
    </w:p>
    <w:p w14:paraId="0E942B6F" w14:textId="08CDFD79" w:rsidR="00910295" w:rsidRDefault="00910295" w:rsidP="00910295">
      <w:pPr>
        <w:pStyle w:val="BodyText"/>
      </w:pPr>
      <w:r>
        <w:t xml:space="preserve">Some boxes are additionally constrained by </w:t>
      </w:r>
      <w:r w:rsidR="005F2CBE">
        <w:t>MeMAF</w:t>
      </w:r>
      <w:r>
        <w:t>, as specified by clauses in this document referenced in the “Constraints” column of</w:t>
      </w:r>
      <w:r w:rsidR="00750526">
        <w:t xml:space="preserve"> </w:t>
      </w:r>
      <w:r w:rsidR="00750526" w:rsidRPr="007630EF">
        <w:rPr>
          <w:highlight w:val="yellow"/>
        </w:rPr>
        <w:t>Table X</w:t>
      </w:r>
      <w:r>
        <w:t xml:space="preserve">. The versions and flags of boxes used in a CMAF track shall conform to the versions and flags of the same boxes as defined by the </w:t>
      </w:r>
      <w:r w:rsidRPr="007630EF">
        <w:rPr>
          <w:highlight w:val="yellow"/>
        </w:rPr>
        <w:t>'iso</w:t>
      </w:r>
      <w:r w:rsidR="00FE06D4" w:rsidRPr="007630EF">
        <w:rPr>
          <w:highlight w:val="yellow"/>
        </w:rPr>
        <w:t>b</w:t>
      </w:r>
      <w:r w:rsidRPr="007630EF">
        <w:rPr>
          <w:highlight w:val="yellow"/>
        </w:rPr>
        <w:t>'</w:t>
      </w:r>
      <w:r>
        <w:t xml:space="preserve"> brand unless additionally constrained by this document.</w:t>
      </w:r>
    </w:p>
    <w:p w14:paraId="3BEA9E1C" w14:textId="5044A217" w:rsidR="00910295" w:rsidRDefault="005F2CBE" w:rsidP="00403ED5">
      <w:pPr>
        <w:pStyle w:val="BodyText"/>
      </w:pPr>
      <w:r>
        <w:lastRenderedPageBreak/>
        <w:t>Me</w:t>
      </w:r>
      <w:r w:rsidR="00910295">
        <w:t xml:space="preserve">MAF addressable media objects are derived from the </w:t>
      </w:r>
      <w:r w:rsidR="00403ED5">
        <w:t>Me</w:t>
      </w:r>
      <w:r w:rsidR="00910295">
        <w:t>MAF track</w:t>
      </w:r>
      <w:r w:rsidR="00403ED5">
        <w:t>.</w:t>
      </w:r>
    </w:p>
    <w:p w14:paraId="32C06546" w14:textId="5F900324" w:rsidR="00910295" w:rsidRDefault="00910295" w:rsidP="00910295">
      <w:pPr>
        <w:pStyle w:val="BodyText"/>
      </w:pPr>
      <w:r>
        <w:t xml:space="preserve">In </w:t>
      </w:r>
      <w:r w:rsidR="00750526" w:rsidRPr="007630EF">
        <w:rPr>
          <w:highlight w:val="yellow"/>
        </w:rPr>
        <w:t>Table X</w:t>
      </w:r>
      <w:r w:rsidR="00750526">
        <w:t xml:space="preserve"> </w:t>
      </w:r>
      <w:r>
        <w:t xml:space="preserve">the “Format Req.” column indicates the number of boxes that are required to be present in a </w:t>
      </w:r>
      <w:r w:rsidR="00FE06D4">
        <w:t>Me</w:t>
      </w:r>
      <w:r>
        <w:t>MAF track, where:</w:t>
      </w:r>
    </w:p>
    <w:p w14:paraId="19FA04C0" w14:textId="77777777" w:rsidR="00910295" w:rsidRDefault="00910295" w:rsidP="00910295">
      <w:pPr>
        <w:pStyle w:val="ListContinue1"/>
        <w:tabs>
          <w:tab w:val="left" w:pos="720"/>
        </w:tabs>
        <w:ind w:left="357" w:hanging="357"/>
      </w:pPr>
      <w:r>
        <w:t xml:space="preserve">“*” means “zero or more” may be </w:t>
      </w:r>
      <w:proofErr w:type="gramStart"/>
      <w:r>
        <w:t>present;</w:t>
      </w:r>
      <w:proofErr w:type="gramEnd"/>
    </w:p>
    <w:p w14:paraId="2794F6D2" w14:textId="77777777" w:rsidR="00910295" w:rsidRDefault="00910295" w:rsidP="00910295">
      <w:pPr>
        <w:pStyle w:val="ListContinue1"/>
        <w:tabs>
          <w:tab w:val="left" w:pos="720"/>
        </w:tabs>
        <w:ind w:left="357" w:hanging="357"/>
      </w:pPr>
      <w:r>
        <w:t xml:space="preserve">“+” means “one or more” shall be </w:t>
      </w:r>
      <w:proofErr w:type="gramStart"/>
      <w:r>
        <w:t>present;</w:t>
      </w:r>
      <w:proofErr w:type="gramEnd"/>
    </w:p>
    <w:p w14:paraId="18CD8B31" w14:textId="77777777" w:rsidR="00910295" w:rsidRDefault="00910295" w:rsidP="00910295">
      <w:pPr>
        <w:pStyle w:val="ListContinue1"/>
        <w:tabs>
          <w:tab w:val="left" w:pos="720"/>
        </w:tabs>
        <w:ind w:left="357" w:hanging="357"/>
      </w:pPr>
      <w:r>
        <w:t xml:space="preserve">“0/1” indicates only one box may be present, and it is </w:t>
      </w:r>
      <w:proofErr w:type="gramStart"/>
      <w:r>
        <w:t>optional;</w:t>
      </w:r>
      <w:proofErr w:type="gramEnd"/>
    </w:p>
    <w:p w14:paraId="2061936C" w14:textId="77777777" w:rsidR="00910295" w:rsidRDefault="00910295" w:rsidP="00910295">
      <w:pPr>
        <w:pStyle w:val="ListContinue1"/>
        <w:tabs>
          <w:tab w:val="left" w:pos="720"/>
        </w:tabs>
        <w:ind w:left="357" w:hanging="357"/>
      </w:pPr>
      <w:r>
        <w:t xml:space="preserve">“1” indicates one box shall be </w:t>
      </w:r>
      <w:proofErr w:type="gramStart"/>
      <w:r>
        <w:t>present;</w:t>
      </w:r>
      <w:proofErr w:type="gramEnd"/>
    </w:p>
    <w:p w14:paraId="5A6147B0" w14:textId="77777777" w:rsidR="00910295" w:rsidRDefault="00910295" w:rsidP="00910295">
      <w:pPr>
        <w:pStyle w:val="ListContinue1"/>
        <w:tabs>
          <w:tab w:val="left" w:pos="720"/>
        </w:tabs>
        <w:ind w:left="357" w:hanging="357"/>
      </w:pPr>
      <w:r>
        <w:t>“CR” indicates that a box is conditionally required as specified in the CMAF track format or a specific media profile and shall be present under those conditions (see “Constraints” column).</w:t>
      </w:r>
    </w:p>
    <w:p w14:paraId="741A5F74" w14:textId="77777777" w:rsidR="005A5990" w:rsidRDefault="005A5990" w:rsidP="00910295">
      <w:pPr>
        <w:pStyle w:val="ListContinue1"/>
        <w:tabs>
          <w:tab w:val="left" w:pos="720"/>
        </w:tabs>
        <w:ind w:left="357" w:hanging="357"/>
        <w:sectPr w:rsidR="005A5990" w:rsidSect="00230E4E">
          <w:type w:val="oddPage"/>
          <w:pgSz w:w="11906" w:h="16838" w:code="9"/>
          <w:pgMar w:top="794" w:right="1077" w:bottom="567" w:left="1077" w:header="709" w:footer="284" w:gutter="0"/>
          <w:cols w:space="708"/>
          <w:docGrid w:linePitch="360"/>
        </w:sectPr>
      </w:pPr>
    </w:p>
    <w:p w14:paraId="4B7461EC" w14:textId="77777777" w:rsidR="00DC227C" w:rsidRDefault="00750526" w:rsidP="00910295">
      <w:pPr>
        <w:pStyle w:val="ListContinue1"/>
        <w:tabs>
          <w:tab w:val="left" w:pos="720"/>
        </w:tabs>
        <w:ind w:left="357" w:hanging="357"/>
      </w:pPr>
      <w:r>
        <w:lastRenderedPageBreak/>
        <w:t xml:space="preserve">Editor’s Note: </w:t>
      </w:r>
    </w:p>
    <w:p w14:paraId="3EF55BBA" w14:textId="2404F32E" w:rsidR="005A5990" w:rsidRDefault="00DC227C" w:rsidP="00DC227C">
      <w:pPr>
        <w:pStyle w:val="ListContinue1"/>
        <w:numPr>
          <w:ilvl w:val="0"/>
          <w:numId w:val="40"/>
        </w:numPr>
        <w:tabs>
          <w:tab w:val="left" w:pos="720"/>
        </w:tabs>
      </w:pPr>
      <w:r>
        <w:t xml:space="preserve">We will keep only fragmented files </w:t>
      </w:r>
      <w:proofErr w:type="gramStart"/>
      <w:r>
        <w:t>in order to</w:t>
      </w:r>
      <w:proofErr w:type="gramEnd"/>
      <w:r>
        <w:t xml:space="preserve"> keep it simple</w:t>
      </w:r>
    </w:p>
    <w:p w14:paraId="6100847E" w14:textId="2AE0197A" w:rsidR="00DC227C" w:rsidRDefault="00DC227C" w:rsidP="00DC227C">
      <w:pPr>
        <w:pStyle w:val="ListContinue1"/>
        <w:numPr>
          <w:ilvl w:val="0"/>
          <w:numId w:val="40"/>
        </w:numPr>
        <w:tabs>
          <w:tab w:val="left" w:pos="720"/>
        </w:tabs>
      </w:pPr>
      <w:r>
        <w:t xml:space="preserve">We will use the requirements </w:t>
      </w:r>
      <w:r w:rsidR="004571D1">
        <w:t>to develop the subsetting</w:t>
      </w:r>
    </w:p>
    <w:p w14:paraId="566D763B" w14:textId="0414116A" w:rsidR="008F0F58" w:rsidRDefault="008F0F58" w:rsidP="007630EF">
      <w:pPr>
        <w:pStyle w:val="ListContinue1"/>
        <w:numPr>
          <w:ilvl w:val="0"/>
          <w:numId w:val="40"/>
        </w:numPr>
        <w:tabs>
          <w:tab w:val="left" w:pos="720"/>
        </w:tabs>
      </w:pPr>
      <w:r>
        <w:t xml:space="preserve">Non-mentioned boxes are </w:t>
      </w:r>
      <w:proofErr w:type="gramStart"/>
      <w:r>
        <w:t>permitted, but</w:t>
      </w:r>
      <w:proofErr w:type="gramEnd"/>
      <w:r>
        <w:t xml:space="preserve"> are expected to be ignored by a compatible MeMAF track player.</w:t>
      </w:r>
    </w:p>
    <w:p w14:paraId="61080047" w14:textId="2F3A721A" w:rsidR="00910295" w:rsidRDefault="00910295" w:rsidP="00910295">
      <w:pPr>
        <w:pStyle w:val="Tabletitle"/>
      </w:pPr>
      <w:bookmarkStart w:id="28" w:name="Table_tab_3"/>
      <w:bookmarkEnd w:id="28"/>
      <w:r>
        <w:t xml:space="preserve">Table 3 — </w:t>
      </w:r>
      <w:r w:rsidR="00E1681E">
        <w:t>Me</w:t>
      </w:r>
      <w:r>
        <w:t xml:space="preserve">MAF </w:t>
      </w:r>
      <w:r w:rsidR="00FE06D4">
        <w:t>track</w:t>
      </w:r>
      <w:r>
        <w:t xml:space="preserve"> </w:t>
      </w:r>
      <w:r w:rsidR="00C16EBE">
        <w:t xml:space="preserve">header </w:t>
      </w:r>
      <w:r>
        <w:t>boxes</w:t>
      </w:r>
    </w:p>
    <w:tbl>
      <w:tblPr>
        <w:tblW w:w="5000" w:type="pct"/>
        <w:tblCellMar>
          <w:left w:w="0" w:type="dxa"/>
          <w:right w:w="0" w:type="dxa"/>
        </w:tblCellMar>
        <w:tblLook w:val="04A0" w:firstRow="1" w:lastRow="0" w:firstColumn="1" w:lastColumn="0" w:noHBand="0" w:noVBand="1"/>
        <w:tblPrChange w:id="29" w:author="Thomas Stockhammer 1" w:date="2024-07-14T14:29:00Z" w16du:dateUtc="2024-07-14T05:29:00Z">
          <w:tblPr>
            <w:tblW w:w="5000" w:type="pct"/>
            <w:tblCellMar>
              <w:left w:w="0" w:type="dxa"/>
              <w:right w:w="0" w:type="dxa"/>
            </w:tblCellMar>
            <w:tblLook w:val="04A0" w:firstRow="1" w:lastRow="0" w:firstColumn="1" w:lastColumn="0" w:noHBand="0" w:noVBand="1"/>
          </w:tblPr>
        </w:tblPrChange>
      </w:tblPr>
      <w:tblGrid>
        <w:gridCol w:w="744"/>
        <w:gridCol w:w="744"/>
        <w:gridCol w:w="744"/>
        <w:gridCol w:w="744"/>
        <w:gridCol w:w="744"/>
        <w:gridCol w:w="725"/>
        <w:gridCol w:w="1247"/>
        <w:gridCol w:w="1123"/>
        <w:gridCol w:w="1444"/>
        <w:gridCol w:w="7172"/>
        <w:tblGridChange w:id="30">
          <w:tblGrid>
            <w:gridCol w:w="743"/>
            <w:gridCol w:w="1"/>
            <w:gridCol w:w="743"/>
            <w:gridCol w:w="1"/>
            <w:gridCol w:w="743"/>
            <w:gridCol w:w="1"/>
            <w:gridCol w:w="743"/>
            <w:gridCol w:w="1"/>
            <w:gridCol w:w="743"/>
            <w:gridCol w:w="1"/>
            <w:gridCol w:w="724"/>
            <w:gridCol w:w="1"/>
            <w:gridCol w:w="1246"/>
            <w:gridCol w:w="1"/>
            <w:gridCol w:w="1122"/>
            <w:gridCol w:w="1"/>
            <w:gridCol w:w="1444"/>
            <w:gridCol w:w="691"/>
            <w:gridCol w:w="6481"/>
          </w:tblGrid>
        </w:tblGridChange>
      </w:tblGrid>
      <w:tr w:rsidR="00A228F2" w14:paraId="001E6999" w14:textId="77777777" w:rsidTr="00734F76">
        <w:tc>
          <w:tcPr>
            <w:tcW w:w="241" w:type="pct"/>
            <w:tcBorders>
              <w:top w:val="single" w:sz="18" w:space="0" w:color="000000"/>
              <w:left w:val="single" w:sz="18" w:space="0" w:color="000000"/>
              <w:bottom w:val="single" w:sz="18" w:space="0" w:color="000000"/>
              <w:right w:val="single" w:sz="8" w:space="0" w:color="auto"/>
            </w:tcBorders>
            <w:shd w:val="clear" w:color="auto" w:fill="auto"/>
            <w:vAlign w:val="center"/>
            <w:tcPrChange w:id="31" w:author="Thomas Stockhammer 1" w:date="2024-07-14T14:29:00Z" w16du:dateUtc="2024-07-14T05:29:00Z">
              <w:tcPr>
                <w:tcW w:w="241" w:type="pct"/>
                <w:tcBorders>
                  <w:top w:val="single" w:sz="18" w:space="0" w:color="000000"/>
                  <w:left w:val="single" w:sz="18" w:space="0" w:color="000000"/>
                  <w:bottom w:val="single" w:sz="18" w:space="0" w:color="000000"/>
                  <w:right w:val="single" w:sz="8" w:space="0" w:color="auto"/>
                </w:tcBorders>
                <w:shd w:val="clear" w:color="auto" w:fill="auto"/>
                <w:vAlign w:val="center"/>
              </w:tcPr>
            </w:tcPrChange>
          </w:tcPr>
          <w:p w14:paraId="73D05974" w14:textId="082A8B63" w:rsidR="005A5990" w:rsidRPr="00A3770E" w:rsidRDefault="005A5990" w:rsidP="003A5515">
            <w:pPr>
              <w:spacing w:after="0" w:line="240" w:lineRule="auto"/>
              <w:rPr>
                <w:rStyle w:val="codeChar"/>
              </w:rPr>
            </w:pPr>
            <w:r>
              <w:rPr>
                <w:rStyle w:val="codeChar"/>
              </w:rPr>
              <w:t>NL 1</w:t>
            </w:r>
          </w:p>
        </w:tc>
        <w:tc>
          <w:tcPr>
            <w:tcW w:w="241" w:type="pct"/>
            <w:tcBorders>
              <w:top w:val="single" w:sz="18" w:space="0" w:color="000000"/>
              <w:left w:val="nil"/>
              <w:bottom w:val="single" w:sz="18" w:space="0" w:color="000000"/>
              <w:right w:val="single" w:sz="8" w:space="0" w:color="auto"/>
            </w:tcBorders>
            <w:shd w:val="clear" w:color="auto" w:fill="auto"/>
            <w:vAlign w:val="center"/>
            <w:tcPrChange w:id="32" w:author="Thomas Stockhammer 1" w:date="2024-07-14T14:29:00Z" w16du:dateUtc="2024-07-14T05:29:00Z">
              <w:tcPr>
                <w:tcW w:w="241" w:type="pct"/>
                <w:gridSpan w:val="2"/>
                <w:tcBorders>
                  <w:top w:val="single" w:sz="18" w:space="0" w:color="000000"/>
                  <w:left w:val="nil"/>
                  <w:bottom w:val="single" w:sz="18" w:space="0" w:color="000000"/>
                  <w:right w:val="single" w:sz="8" w:space="0" w:color="auto"/>
                </w:tcBorders>
                <w:shd w:val="clear" w:color="auto" w:fill="auto"/>
                <w:vAlign w:val="center"/>
              </w:tcPr>
            </w:tcPrChange>
          </w:tcPr>
          <w:p w14:paraId="1B04A164" w14:textId="65225AA9" w:rsidR="005A5990" w:rsidRPr="00A3770E" w:rsidRDefault="005A5990" w:rsidP="003A5515">
            <w:pPr>
              <w:spacing w:after="0" w:line="240" w:lineRule="auto"/>
              <w:rPr>
                <w:rStyle w:val="codeChar"/>
              </w:rPr>
            </w:pPr>
            <w:r>
              <w:rPr>
                <w:rStyle w:val="codeChar"/>
              </w:rPr>
              <w:t>NL 2</w:t>
            </w:r>
          </w:p>
        </w:tc>
        <w:tc>
          <w:tcPr>
            <w:tcW w:w="241" w:type="pct"/>
            <w:tcBorders>
              <w:top w:val="single" w:sz="18" w:space="0" w:color="000000"/>
              <w:left w:val="nil"/>
              <w:bottom w:val="single" w:sz="18" w:space="0" w:color="000000"/>
              <w:right w:val="single" w:sz="8" w:space="0" w:color="auto"/>
            </w:tcBorders>
            <w:shd w:val="clear" w:color="auto" w:fill="auto"/>
            <w:vAlign w:val="center"/>
            <w:tcPrChange w:id="33" w:author="Thomas Stockhammer 1" w:date="2024-07-14T14:29:00Z" w16du:dateUtc="2024-07-14T05:29:00Z">
              <w:tcPr>
                <w:tcW w:w="241" w:type="pct"/>
                <w:gridSpan w:val="2"/>
                <w:tcBorders>
                  <w:top w:val="single" w:sz="18" w:space="0" w:color="000000"/>
                  <w:left w:val="nil"/>
                  <w:bottom w:val="single" w:sz="18" w:space="0" w:color="000000"/>
                  <w:right w:val="single" w:sz="8" w:space="0" w:color="auto"/>
                </w:tcBorders>
                <w:shd w:val="clear" w:color="auto" w:fill="auto"/>
                <w:vAlign w:val="center"/>
              </w:tcPr>
            </w:tcPrChange>
          </w:tcPr>
          <w:p w14:paraId="1BB042AF" w14:textId="24D04D4D" w:rsidR="005A5990" w:rsidRPr="00A3770E" w:rsidRDefault="005A5990" w:rsidP="003A5515">
            <w:pPr>
              <w:spacing w:after="0" w:line="240" w:lineRule="auto"/>
              <w:rPr>
                <w:rStyle w:val="codeChar"/>
              </w:rPr>
            </w:pPr>
            <w:r>
              <w:rPr>
                <w:rStyle w:val="codeChar"/>
              </w:rPr>
              <w:t>NL 3</w:t>
            </w:r>
          </w:p>
        </w:tc>
        <w:tc>
          <w:tcPr>
            <w:tcW w:w="241" w:type="pct"/>
            <w:tcBorders>
              <w:top w:val="single" w:sz="18" w:space="0" w:color="000000"/>
              <w:left w:val="nil"/>
              <w:bottom w:val="single" w:sz="18" w:space="0" w:color="000000"/>
              <w:right w:val="single" w:sz="8" w:space="0" w:color="auto"/>
            </w:tcBorders>
            <w:shd w:val="clear" w:color="auto" w:fill="auto"/>
            <w:vAlign w:val="center"/>
            <w:tcPrChange w:id="34" w:author="Thomas Stockhammer 1" w:date="2024-07-14T14:29:00Z" w16du:dateUtc="2024-07-14T05:29:00Z">
              <w:tcPr>
                <w:tcW w:w="241" w:type="pct"/>
                <w:gridSpan w:val="2"/>
                <w:tcBorders>
                  <w:top w:val="single" w:sz="18" w:space="0" w:color="000000"/>
                  <w:left w:val="nil"/>
                  <w:bottom w:val="single" w:sz="18" w:space="0" w:color="000000"/>
                  <w:right w:val="single" w:sz="8" w:space="0" w:color="auto"/>
                </w:tcBorders>
                <w:shd w:val="clear" w:color="auto" w:fill="auto"/>
                <w:vAlign w:val="center"/>
              </w:tcPr>
            </w:tcPrChange>
          </w:tcPr>
          <w:p w14:paraId="53FB06BE" w14:textId="48F8894C" w:rsidR="005A5990" w:rsidRPr="00A3770E" w:rsidRDefault="005A5990" w:rsidP="003A5515">
            <w:pPr>
              <w:spacing w:after="0" w:line="240" w:lineRule="auto"/>
              <w:rPr>
                <w:rStyle w:val="codeChar"/>
              </w:rPr>
            </w:pPr>
            <w:r>
              <w:rPr>
                <w:rStyle w:val="codeChar"/>
              </w:rPr>
              <w:t>NL 4</w:t>
            </w:r>
          </w:p>
        </w:tc>
        <w:tc>
          <w:tcPr>
            <w:tcW w:w="241" w:type="pct"/>
            <w:tcBorders>
              <w:top w:val="single" w:sz="18" w:space="0" w:color="000000"/>
              <w:left w:val="nil"/>
              <w:bottom w:val="single" w:sz="18" w:space="0" w:color="000000"/>
              <w:right w:val="single" w:sz="8" w:space="0" w:color="auto"/>
            </w:tcBorders>
            <w:shd w:val="clear" w:color="auto" w:fill="auto"/>
            <w:vAlign w:val="center"/>
            <w:tcPrChange w:id="35" w:author="Thomas Stockhammer 1" w:date="2024-07-14T14:29:00Z" w16du:dateUtc="2024-07-14T05:29:00Z">
              <w:tcPr>
                <w:tcW w:w="241" w:type="pct"/>
                <w:gridSpan w:val="2"/>
                <w:tcBorders>
                  <w:top w:val="single" w:sz="18" w:space="0" w:color="000000"/>
                  <w:left w:val="nil"/>
                  <w:bottom w:val="single" w:sz="18" w:space="0" w:color="000000"/>
                  <w:right w:val="single" w:sz="8" w:space="0" w:color="auto"/>
                </w:tcBorders>
                <w:shd w:val="clear" w:color="auto" w:fill="auto"/>
                <w:vAlign w:val="center"/>
              </w:tcPr>
            </w:tcPrChange>
          </w:tcPr>
          <w:p w14:paraId="603E98B0" w14:textId="4A3D2FB2" w:rsidR="005A5990" w:rsidRPr="00A3770E" w:rsidRDefault="005A5990" w:rsidP="003A5515">
            <w:pPr>
              <w:spacing w:after="0" w:line="240" w:lineRule="auto"/>
              <w:rPr>
                <w:rStyle w:val="codeChar"/>
              </w:rPr>
            </w:pPr>
            <w:r>
              <w:rPr>
                <w:rStyle w:val="codeChar"/>
              </w:rPr>
              <w:t>NL 5</w:t>
            </w:r>
          </w:p>
        </w:tc>
        <w:tc>
          <w:tcPr>
            <w:tcW w:w="235" w:type="pct"/>
            <w:tcBorders>
              <w:top w:val="single" w:sz="18" w:space="0" w:color="000000"/>
              <w:left w:val="nil"/>
              <w:bottom w:val="single" w:sz="18" w:space="0" w:color="000000"/>
              <w:right w:val="single" w:sz="4" w:space="0" w:color="auto"/>
            </w:tcBorders>
            <w:vAlign w:val="center"/>
            <w:tcPrChange w:id="36" w:author="Thomas Stockhammer 1" w:date="2024-07-14T14:29:00Z" w16du:dateUtc="2024-07-14T05:29:00Z">
              <w:tcPr>
                <w:tcW w:w="235" w:type="pct"/>
                <w:gridSpan w:val="2"/>
                <w:tcBorders>
                  <w:top w:val="single" w:sz="18" w:space="0" w:color="000000"/>
                  <w:left w:val="nil"/>
                  <w:bottom w:val="single" w:sz="18" w:space="0" w:color="000000"/>
                  <w:right w:val="single" w:sz="4" w:space="0" w:color="auto"/>
                </w:tcBorders>
                <w:vAlign w:val="center"/>
              </w:tcPr>
            </w:tcPrChange>
          </w:tcPr>
          <w:p w14:paraId="5C7486D4" w14:textId="1EA217EB" w:rsidR="005A5990" w:rsidRPr="00A3770E" w:rsidRDefault="005A5990" w:rsidP="003A5515">
            <w:pPr>
              <w:spacing w:after="0" w:line="240" w:lineRule="auto"/>
              <w:jc w:val="left"/>
              <w:rPr>
                <w:rStyle w:val="codeChar"/>
              </w:rPr>
            </w:pPr>
            <w:r>
              <w:rPr>
                <w:rStyle w:val="codeChar"/>
              </w:rPr>
              <w:t>NL 6</w:t>
            </w:r>
          </w:p>
        </w:tc>
        <w:tc>
          <w:tcPr>
            <w:tcW w:w="404" w:type="pct"/>
            <w:tcBorders>
              <w:top w:val="single" w:sz="18" w:space="0" w:color="000000"/>
              <w:left w:val="single" w:sz="4" w:space="0" w:color="auto"/>
              <w:bottom w:val="single" w:sz="18" w:space="0" w:color="000000"/>
              <w:right w:val="single" w:sz="8" w:space="0" w:color="auto"/>
            </w:tcBorders>
            <w:shd w:val="clear" w:color="auto" w:fill="auto"/>
            <w:vAlign w:val="center"/>
            <w:tcPrChange w:id="37" w:author="Thomas Stockhammer 1" w:date="2024-07-14T14:29:00Z" w16du:dateUtc="2024-07-14T05:29:00Z">
              <w:tcPr>
                <w:tcW w:w="404" w:type="pct"/>
                <w:gridSpan w:val="2"/>
                <w:tcBorders>
                  <w:top w:val="single" w:sz="18" w:space="0" w:color="000000"/>
                  <w:left w:val="single" w:sz="4" w:space="0" w:color="auto"/>
                  <w:bottom w:val="single" w:sz="18" w:space="0" w:color="000000"/>
                  <w:right w:val="single" w:sz="8" w:space="0" w:color="auto"/>
                </w:tcBorders>
                <w:shd w:val="clear" w:color="auto" w:fill="auto"/>
                <w:vAlign w:val="center"/>
              </w:tcPr>
            </w:tcPrChange>
          </w:tcPr>
          <w:p w14:paraId="7D656C9F" w14:textId="7A00A256" w:rsidR="005A5990" w:rsidRPr="00EC6C63" w:rsidRDefault="005A5990" w:rsidP="003A5515">
            <w:pPr>
              <w:spacing w:after="0" w:line="240" w:lineRule="auto"/>
              <w:rPr>
                <w:rFonts w:eastAsia="Times New Roman" w:cs="Arial"/>
                <w:sz w:val="18"/>
                <w:szCs w:val="18"/>
              </w:rPr>
            </w:pPr>
            <w:r>
              <w:rPr>
                <w:rFonts w:eastAsia="Times New Roman" w:cs="Arial"/>
                <w:sz w:val="18"/>
                <w:szCs w:val="18"/>
              </w:rPr>
              <w:t>Format Req</w:t>
            </w:r>
          </w:p>
        </w:tc>
        <w:tc>
          <w:tcPr>
            <w:tcW w:w="364" w:type="pct"/>
            <w:tcBorders>
              <w:top w:val="single" w:sz="18" w:space="0" w:color="000000"/>
              <w:left w:val="nil"/>
              <w:bottom w:val="single" w:sz="18" w:space="0" w:color="000000"/>
              <w:right w:val="single" w:sz="8" w:space="0" w:color="auto"/>
            </w:tcBorders>
            <w:shd w:val="clear" w:color="auto" w:fill="auto"/>
            <w:tcPrChange w:id="38" w:author="Thomas Stockhammer 1" w:date="2024-07-14T14:29:00Z" w16du:dateUtc="2024-07-14T05:29:00Z">
              <w:tcPr>
                <w:tcW w:w="364" w:type="pct"/>
                <w:gridSpan w:val="2"/>
                <w:tcBorders>
                  <w:top w:val="single" w:sz="18" w:space="0" w:color="000000"/>
                  <w:left w:val="nil"/>
                  <w:bottom w:val="single" w:sz="18" w:space="0" w:color="000000"/>
                  <w:right w:val="single" w:sz="8" w:space="0" w:color="auto"/>
                </w:tcBorders>
                <w:shd w:val="clear" w:color="auto" w:fill="auto"/>
              </w:tcPr>
            </w:tcPrChange>
          </w:tcPr>
          <w:p w14:paraId="37050866" w14:textId="29AEDF2B" w:rsidR="005A5990" w:rsidRDefault="005A5990" w:rsidP="003A5515">
            <w:pPr>
              <w:spacing w:after="0" w:line="240" w:lineRule="auto"/>
              <w:rPr>
                <w:rFonts w:cs="Arial"/>
                <w:sz w:val="18"/>
                <w:szCs w:val="18"/>
                <w:lang w:bidi="x-none"/>
              </w:rPr>
            </w:pPr>
            <w:r>
              <w:rPr>
                <w:rFonts w:cs="Arial"/>
                <w:sz w:val="18"/>
                <w:szCs w:val="18"/>
                <w:lang w:bidi="x-none"/>
              </w:rPr>
              <w:t>14496-12</w:t>
            </w:r>
          </w:p>
        </w:tc>
        <w:tc>
          <w:tcPr>
            <w:tcW w:w="468" w:type="pct"/>
            <w:tcBorders>
              <w:top w:val="single" w:sz="18" w:space="0" w:color="000000"/>
              <w:left w:val="nil"/>
              <w:bottom w:val="single" w:sz="18" w:space="0" w:color="000000"/>
              <w:right w:val="nil"/>
            </w:tcBorders>
            <w:tcPrChange w:id="39" w:author="Thomas Stockhammer 1" w:date="2024-07-14T14:29:00Z" w16du:dateUtc="2024-07-14T05:29:00Z">
              <w:tcPr>
                <w:tcW w:w="692" w:type="pct"/>
                <w:gridSpan w:val="3"/>
                <w:tcBorders>
                  <w:top w:val="single" w:sz="18" w:space="0" w:color="000000"/>
                  <w:left w:val="nil"/>
                  <w:bottom w:val="single" w:sz="18" w:space="0" w:color="000000"/>
                  <w:right w:val="nil"/>
                </w:tcBorders>
              </w:tcPr>
            </w:tcPrChange>
          </w:tcPr>
          <w:p w14:paraId="1814869F" w14:textId="62E0951E" w:rsidR="005A5990" w:rsidRPr="007630EF" w:rsidRDefault="005A5990" w:rsidP="003A5515">
            <w:pPr>
              <w:spacing w:after="0" w:line="240" w:lineRule="auto"/>
              <w:rPr>
                <w:rFonts w:eastAsia="Times New Roman" w:cs="Arial"/>
                <w:sz w:val="18"/>
                <w:szCs w:val="18"/>
              </w:rPr>
            </w:pPr>
            <w:r>
              <w:rPr>
                <w:rFonts w:eastAsia="Times New Roman" w:cs="Arial"/>
                <w:sz w:val="18"/>
                <w:szCs w:val="18"/>
              </w:rPr>
              <w:t>Clause</w:t>
            </w:r>
          </w:p>
        </w:tc>
        <w:tc>
          <w:tcPr>
            <w:tcW w:w="2325" w:type="pct"/>
            <w:tcBorders>
              <w:top w:val="single" w:sz="18" w:space="0" w:color="000000"/>
              <w:left w:val="nil"/>
              <w:bottom w:val="single" w:sz="18" w:space="0" w:color="000000"/>
              <w:right w:val="single" w:sz="18" w:space="0" w:color="000000"/>
            </w:tcBorders>
            <w:shd w:val="clear" w:color="auto" w:fill="auto"/>
            <w:vAlign w:val="center"/>
            <w:tcPrChange w:id="40" w:author="Thomas Stockhammer 1" w:date="2024-07-14T14:29:00Z" w16du:dateUtc="2024-07-14T05:29:00Z">
              <w:tcPr>
                <w:tcW w:w="2102" w:type="pct"/>
                <w:tcBorders>
                  <w:top w:val="single" w:sz="18" w:space="0" w:color="000000"/>
                  <w:left w:val="nil"/>
                  <w:bottom w:val="single" w:sz="18" w:space="0" w:color="000000"/>
                  <w:right w:val="single" w:sz="18" w:space="0" w:color="000000"/>
                </w:tcBorders>
                <w:shd w:val="clear" w:color="auto" w:fill="auto"/>
                <w:vAlign w:val="center"/>
              </w:tcPr>
            </w:tcPrChange>
          </w:tcPr>
          <w:p w14:paraId="571FF59D" w14:textId="0D4A9ABF" w:rsidR="005A5990" w:rsidRPr="007630EF" w:rsidRDefault="00A54F1C" w:rsidP="003A5515">
            <w:pPr>
              <w:spacing w:after="0" w:line="240" w:lineRule="auto"/>
              <w:rPr>
                <w:rFonts w:eastAsia="Times New Roman" w:cs="Arial"/>
                <w:sz w:val="18"/>
                <w:szCs w:val="18"/>
              </w:rPr>
            </w:pPr>
            <w:r>
              <w:rPr>
                <w:rFonts w:eastAsia="Times New Roman" w:cs="Arial"/>
                <w:sz w:val="18"/>
                <w:szCs w:val="18"/>
              </w:rPr>
              <w:t>Description</w:t>
            </w:r>
          </w:p>
        </w:tc>
      </w:tr>
      <w:tr w:rsidR="00A228F2" w14:paraId="7DAE9787" w14:textId="77777777" w:rsidTr="00734F76">
        <w:tc>
          <w:tcPr>
            <w:tcW w:w="241" w:type="pct"/>
            <w:tcBorders>
              <w:top w:val="single" w:sz="18" w:space="0" w:color="000000"/>
              <w:left w:val="single" w:sz="18" w:space="0" w:color="000000"/>
              <w:bottom w:val="single" w:sz="8" w:space="0" w:color="auto"/>
              <w:right w:val="single" w:sz="8" w:space="0" w:color="auto"/>
            </w:tcBorders>
            <w:shd w:val="clear" w:color="auto" w:fill="auto"/>
            <w:vAlign w:val="center"/>
            <w:hideMark/>
            <w:tcPrChange w:id="41" w:author="Thomas Stockhammer 1" w:date="2024-07-14T14:29:00Z" w16du:dateUtc="2024-07-14T05:29:00Z">
              <w:tcPr>
                <w:tcW w:w="241" w:type="pct"/>
                <w:tcBorders>
                  <w:top w:val="single" w:sz="18" w:space="0" w:color="000000"/>
                  <w:left w:val="single" w:sz="18" w:space="0" w:color="000000"/>
                  <w:bottom w:val="single" w:sz="8" w:space="0" w:color="auto"/>
                  <w:right w:val="single" w:sz="8" w:space="0" w:color="auto"/>
                </w:tcBorders>
                <w:shd w:val="clear" w:color="auto" w:fill="auto"/>
                <w:vAlign w:val="center"/>
                <w:hideMark/>
              </w:tcPr>
            </w:tcPrChange>
          </w:tcPr>
          <w:p w14:paraId="58C1F2CA"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trak</w:t>
            </w:r>
          </w:p>
        </w:tc>
        <w:tc>
          <w:tcPr>
            <w:tcW w:w="241" w:type="pct"/>
            <w:tcBorders>
              <w:top w:val="single" w:sz="18" w:space="0" w:color="000000"/>
              <w:left w:val="nil"/>
              <w:bottom w:val="single" w:sz="8" w:space="0" w:color="auto"/>
              <w:right w:val="single" w:sz="8" w:space="0" w:color="auto"/>
            </w:tcBorders>
            <w:shd w:val="clear" w:color="auto" w:fill="auto"/>
            <w:vAlign w:val="center"/>
            <w:hideMark/>
            <w:tcPrChange w:id="42" w:author="Thomas Stockhammer 1" w:date="2024-07-14T14:29:00Z" w16du:dateUtc="2024-07-14T05:29:00Z">
              <w:tcPr>
                <w:tcW w:w="241" w:type="pct"/>
                <w:gridSpan w:val="2"/>
                <w:tcBorders>
                  <w:top w:val="single" w:sz="18" w:space="0" w:color="000000"/>
                  <w:left w:val="nil"/>
                  <w:bottom w:val="single" w:sz="8" w:space="0" w:color="auto"/>
                  <w:right w:val="single" w:sz="8" w:space="0" w:color="auto"/>
                </w:tcBorders>
                <w:shd w:val="clear" w:color="auto" w:fill="auto"/>
                <w:vAlign w:val="center"/>
                <w:hideMark/>
              </w:tcPr>
            </w:tcPrChange>
          </w:tcPr>
          <w:p w14:paraId="238C14FD"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18" w:space="0" w:color="000000"/>
              <w:left w:val="nil"/>
              <w:bottom w:val="single" w:sz="8" w:space="0" w:color="auto"/>
              <w:right w:val="single" w:sz="8" w:space="0" w:color="auto"/>
            </w:tcBorders>
            <w:shd w:val="clear" w:color="auto" w:fill="auto"/>
            <w:vAlign w:val="center"/>
            <w:hideMark/>
            <w:tcPrChange w:id="43" w:author="Thomas Stockhammer 1" w:date="2024-07-14T14:29:00Z" w16du:dateUtc="2024-07-14T05:29:00Z">
              <w:tcPr>
                <w:tcW w:w="241" w:type="pct"/>
                <w:gridSpan w:val="2"/>
                <w:tcBorders>
                  <w:top w:val="single" w:sz="18" w:space="0" w:color="000000"/>
                  <w:left w:val="nil"/>
                  <w:bottom w:val="single" w:sz="8" w:space="0" w:color="auto"/>
                  <w:right w:val="single" w:sz="8" w:space="0" w:color="auto"/>
                </w:tcBorders>
                <w:shd w:val="clear" w:color="auto" w:fill="auto"/>
                <w:vAlign w:val="center"/>
                <w:hideMark/>
              </w:tcPr>
            </w:tcPrChange>
          </w:tcPr>
          <w:p w14:paraId="500DED13"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18" w:space="0" w:color="000000"/>
              <w:left w:val="nil"/>
              <w:bottom w:val="single" w:sz="8" w:space="0" w:color="auto"/>
              <w:right w:val="single" w:sz="8" w:space="0" w:color="auto"/>
            </w:tcBorders>
            <w:shd w:val="clear" w:color="auto" w:fill="auto"/>
            <w:vAlign w:val="center"/>
            <w:hideMark/>
            <w:tcPrChange w:id="44" w:author="Thomas Stockhammer 1" w:date="2024-07-14T14:29:00Z" w16du:dateUtc="2024-07-14T05:29:00Z">
              <w:tcPr>
                <w:tcW w:w="241" w:type="pct"/>
                <w:gridSpan w:val="2"/>
                <w:tcBorders>
                  <w:top w:val="single" w:sz="18" w:space="0" w:color="000000"/>
                  <w:left w:val="nil"/>
                  <w:bottom w:val="single" w:sz="8" w:space="0" w:color="auto"/>
                  <w:right w:val="single" w:sz="8" w:space="0" w:color="auto"/>
                </w:tcBorders>
                <w:shd w:val="clear" w:color="auto" w:fill="auto"/>
                <w:vAlign w:val="center"/>
                <w:hideMark/>
              </w:tcPr>
            </w:tcPrChange>
          </w:tcPr>
          <w:p w14:paraId="414CD076"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18" w:space="0" w:color="000000"/>
              <w:left w:val="nil"/>
              <w:bottom w:val="single" w:sz="8" w:space="0" w:color="auto"/>
              <w:right w:val="single" w:sz="8" w:space="0" w:color="auto"/>
            </w:tcBorders>
            <w:shd w:val="clear" w:color="auto" w:fill="auto"/>
            <w:vAlign w:val="center"/>
            <w:hideMark/>
            <w:tcPrChange w:id="45" w:author="Thomas Stockhammer 1" w:date="2024-07-14T14:29:00Z" w16du:dateUtc="2024-07-14T05:29:00Z">
              <w:tcPr>
                <w:tcW w:w="241" w:type="pct"/>
                <w:gridSpan w:val="2"/>
                <w:tcBorders>
                  <w:top w:val="single" w:sz="18" w:space="0" w:color="000000"/>
                  <w:left w:val="nil"/>
                  <w:bottom w:val="single" w:sz="8" w:space="0" w:color="auto"/>
                  <w:right w:val="single" w:sz="8" w:space="0" w:color="auto"/>
                </w:tcBorders>
                <w:shd w:val="clear" w:color="auto" w:fill="auto"/>
                <w:vAlign w:val="center"/>
                <w:hideMark/>
              </w:tcPr>
            </w:tcPrChange>
          </w:tcPr>
          <w:p w14:paraId="3AE6218C"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18" w:space="0" w:color="000000"/>
              <w:left w:val="nil"/>
              <w:bottom w:val="single" w:sz="8" w:space="0" w:color="auto"/>
              <w:right w:val="single" w:sz="4" w:space="0" w:color="auto"/>
            </w:tcBorders>
            <w:vAlign w:val="center"/>
            <w:tcPrChange w:id="46" w:author="Thomas Stockhammer 1" w:date="2024-07-14T14:29:00Z" w16du:dateUtc="2024-07-14T05:29:00Z">
              <w:tcPr>
                <w:tcW w:w="235" w:type="pct"/>
                <w:gridSpan w:val="2"/>
                <w:tcBorders>
                  <w:top w:val="single" w:sz="18" w:space="0" w:color="000000"/>
                  <w:left w:val="nil"/>
                  <w:bottom w:val="single" w:sz="8" w:space="0" w:color="auto"/>
                  <w:right w:val="single" w:sz="4" w:space="0" w:color="auto"/>
                </w:tcBorders>
                <w:vAlign w:val="center"/>
              </w:tcPr>
            </w:tcPrChange>
          </w:tcPr>
          <w:p w14:paraId="29A1DA2B"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18" w:space="0" w:color="000000"/>
              <w:left w:val="single" w:sz="4" w:space="0" w:color="auto"/>
              <w:bottom w:val="single" w:sz="8" w:space="0" w:color="auto"/>
              <w:right w:val="single" w:sz="8" w:space="0" w:color="auto"/>
            </w:tcBorders>
            <w:shd w:val="clear" w:color="auto" w:fill="auto"/>
            <w:vAlign w:val="center"/>
            <w:hideMark/>
            <w:tcPrChange w:id="47" w:author="Thomas Stockhammer 1" w:date="2024-07-14T14:29:00Z" w16du:dateUtc="2024-07-14T05:29:00Z">
              <w:tcPr>
                <w:tcW w:w="404" w:type="pct"/>
                <w:gridSpan w:val="2"/>
                <w:tcBorders>
                  <w:top w:val="single" w:sz="18" w:space="0" w:color="000000"/>
                  <w:left w:val="single" w:sz="4" w:space="0" w:color="auto"/>
                  <w:bottom w:val="single" w:sz="8" w:space="0" w:color="auto"/>
                  <w:right w:val="single" w:sz="8" w:space="0" w:color="auto"/>
                </w:tcBorders>
                <w:shd w:val="clear" w:color="auto" w:fill="auto"/>
                <w:vAlign w:val="center"/>
                <w:hideMark/>
              </w:tcPr>
            </w:tcPrChange>
          </w:tcPr>
          <w:p w14:paraId="413B6316"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18" w:space="0" w:color="000000"/>
              <w:left w:val="nil"/>
              <w:bottom w:val="single" w:sz="8" w:space="0" w:color="auto"/>
              <w:right w:val="single" w:sz="8" w:space="0" w:color="auto"/>
            </w:tcBorders>
            <w:shd w:val="clear" w:color="auto" w:fill="auto"/>
            <w:hideMark/>
            <w:tcPrChange w:id="48" w:author="Thomas Stockhammer 1" w:date="2024-07-14T14:29:00Z" w16du:dateUtc="2024-07-14T05:29:00Z">
              <w:tcPr>
                <w:tcW w:w="364" w:type="pct"/>
                <w:gridSpan w:val="2"/>
                <w:tcBorders>
                  <w:top w:val="single" w:sz="18" w:space="0" w:color="000000"/>
                  <w:left w:val="nil"/>
                  <w:bottom w:val="single" w:sz="8" w:space="0" w:color="auto"/>
                  <w:right w:val="single" w:sz="8" w:space="0" w:color="auto"/>
                </w:tcBorders>
                <w:shd w:val="clear" w:color="auto" w:fill="auto"/>
                <w:hideMark/>
              </w:tcPr>
            </w:tcPrChange>
          </w:tcPr>
          <w:p w14:paraId="1E551710"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_Ref433072436 \w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8.3.1</w:t>
            </w:r>
            <w:r>
              <w:rPr>
                <w:rFonts w:cs="Arial"/>
                <w:sz w:val="18"/>
                <w:szCs w:val="18"/>
                <w:lang w:bidi="x-none"/>
              </w:rPr>
              <w:fldChar w:fldCharType="end"/>
            </w:r>
          </w:p>
        </w:tc>
        <w:tc>
          <w:tcPr>
            <w:tcW w:w="468" w:type="pct"/>
            <w:tcBorders>
              <w:top w:val="single" w:sz="18" w:space="0" w:color="000000"/>
              <w:left w:val="nil"/>
              <w:bottom w:val="single" w:sz="8" w:space="0" w:color="auto"/>
              <w:right w:val="nil"/>
            </w:tcBorders>
            <w:tcPrChange w:id="49" w:author="Thomas Stockhammer 1" w:date="2024-07-14T14:29:00Z" w16du:dateUtc="2024-07-14T05:29:00Z">
              <w:tcPr>
                <w:tcW w:w="692" w:type="pct"/>
                <w:gridSpan w:val="3"/>
                <w:tcBorders>
                  <w:top w:val="single" w:sz="18" w:space="0" w:color="000000"/>
                  <w:left w:val="nil"/>
                  <w:bottom w:val="single" w:sz="8" w:space="0" w:color="auto"/>
                  <w:right w:val="nil"/>
                </w:tcBorders>
              </w:tcPr>
            </w:tcPrChange>
          </w:tcPr>
          <w:p w14:paraId="24C819A1"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18" w:space="0" w:color="000000"/>
              <w:left w:val="nil"/>
              <w:bottom w:val="single" w:sz="8" w:space="0" w:color="auto"/>
              <w:right w:val="single" w:sz="18" w:space="0" w:color="000000"/>
            </w:tcBorders>
            <w:shd w:val="clear" w:color="auto" w:fill="auto"/>
            <w:vAlign w:val="center"/>
            <w:hideMark/>
            <w:tcPrChange w:id="50" w:author="Thomas Stockhammer 1" w:date="2024-07-14T14:29:00Z" w16du:dateUtc="2024-07-14T05:29:00Z">
              <w:tcPr>
                <w:tcW w:w="2102" w:type="pct"/>
                <w:tcBorders>
                  <w:top w:val="single" w:sz="18" w:space="0" w:color="000000"/>
                  <w:left w:val="nil"/>
                  <w:bottom w:val="single" w:sz="8" w:space="0" w:color="auto"/>
                  <w:right w:val="single" w:sz="18" w:space="0" w:color="000000"/>
                </w:tcBorders>
                <w:shd w:val="clear" w:color="auto" w:fill="auto"/>
                <w:vAlign w:val="center"/>
                <w:hideMark/>
              </w:tcPr>
            </w:tcPrChange>
          </w:tcPr>
          <w:p w14:paraId="41629302" w14:textId="23E8606E"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container for an individual track or stream</w:t>
            </w:r>
          </w:p>
        </w:tc>
      </w:tr>
      <w:tr w:rsidR="00A228F2" w14:paraId="4D2847FB"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tcPrChange w:id="51"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tcPr>
            </w:tcPrChange>
          </w:tcPr>
          <w:p w14:paraId="2129C442" w14:textId="77777777" w:rsidR="005A5990" w:rsidRPr="00A3770E" w:rsidRDefault="005A5990" w:rsidP="003A5515">
            <w:pPr>
              <w:spacing w:after="0" w:line="240" w:lineRule="auto"/>
              <w:rPr>
                <w:rStyle w:val="codeChar"/>
              </w:rPr>
            </w:pPr>
          </w:p>
        </w:tc>
        <w:tc>
          <w:tcPr>
            <w:tcW w:w="241" w:type="pct"/>
            <w:tcBorders>
              <w:top w:val="single" w:sz="8" w:space="0" w:color="auto"/>
              <w:left w:val="nil"/>
              <w:bottom w:val="single" w:sz="8" w:space="0" w:color="auto"/>
              <w:right w:val="single" w:sz="8" w:space="0" w:color="auto"/>
            </w:tcBorders>
            <w:shd w:val="clear" w:color="auto" w:fill="auto"/>
            <w:vAlign w:val="center"/>
            <w:tcPrChange w:id="52"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5A5AD245" w14:textId="77777777" w:rsidR="005A5990" w:rsidRPr="00A3770E" w:rsidRDefault="005A5990" w:rsidP="003A5515">
            <w:pPr>
              <w:spacing w:after="0" w:line="240" w:lineRule="auto"/>
              <w:rPr>
                <w:rStyle w:val="codeChar"/>
              </w:rPr>
            </w:pPr>
            <w:r>
              <w:rPr>
                <w:rStyle w:val="codeChar"/>
              </w:rPr>
              <w:t>ttyp</w:t>
            </w:r>
          </w:p>
        </w:tc>
        <w:tc>
          <w:tcPr>
            <w:tcW w:w="241" w:type="pct"/>
            <w:tcBorders>
              <w:top w:val="single" w:sz="8" w:space="0" w:color="auto"/>
              <w:left w:val="nil"/>
              <w:bottom w:val="single" w:sz="8" w:space="0" w:color="auto"/>
              <w:right w:val="single" w:sz="8" w:space="0" w:color="auto"/>
            </w:tcBorders>
            <w:shd w:val="clear" w:color="auto" w:fill="auto"/>
            <w:vAlign w:val="center"/>
            <w:tcPrChange w:id="53"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6941870B" w14:textId="77777777" w:rsidR="005A5990" w:rsidRPr="00A3770E" w:rsidRDefault="005A5990" w:rsidP="003A5515">
            <w:pPr>
              <w:spacing w:after="0" w:line="240" w:lineRule="auto"/>
              <w:rPr>
                <w:rStyle w:val="codeChar"/>
              </w:rPr>
            </w:pPr>
          </w:p>
        </w:tc>
        <w:tc>
          <w:tcPr>
            <w:tcW w:w="241" w:type="pct"/>
            <w:tcBorders>
              <w:top w:val="single" w:sz="8" w:space="0" w:color="auto"/>
              <w:left w:val="nil"/>
              <w:bottom w:val="single" w:sz="8" w:space="0" w:color="auto"/>
              <w:right w:val="single" w:sz="8" w:space="0" w:color="auto"/>
            </w:tcBorders>
            <w:shd w:val="clear" w:color="auto" w:fill="auto"/>
            <w:vAlign w:val="center"/>
            <w:tcPrChange w:id="54"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11E69301" w14:textId="77777777" w:rsidR="005A5990" w:rsidRPr="00A3770E" w:rsidRDefault="005A5990" w:rsidP="003A5515">
            <w:pPr>
              <w:spacing w:after="0" w:line="240" w:lineRule="auto"/>
              <w:rPr>
                <w:rStyle w:val="codeChar"/>
              </w:rPr>
            </w:pPr>
          </w:p>
        </w:tc>
        <w:tc>
          <w:tcPr>
            <w:tcW w:w="241" w:type="pct"/>
            <w:tcBorders>
              <w:top w:val="single" w:sz="8" w:space="0" w:color="auto"/>
              <w:left w:val="nil"/>
              <w:bottom w:val="single" w:sz="8" w:space="0" w:color="auto"/>
              <w:right w:val="single" w:sz="8" w:space="0" w:color="auto"/>
            </w:tcBorders>
            <w:shd w:val="clear" w:color="auto" w:fill="auto"/>
            <w:vAlign w:val="center"/>
            <w:tcPrChange w:id="5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55A25751" w14:textId="77777777" w:rsidR="005A5990" w:rsidRPr="00A3770E" w:rsidRDefault="005A5990" w:rsidP="003A5515">
            <w:pPr>
              <w:spacing w:after="0" w:line="240" w:lineRule="auto"/>
              <w:rPr>
                <w:rStyle w:val="codeChar"/>
              </w:rPr>
            </w:pPr>
          </w:p>
        </w:tc>
        <w:tc>
          <w:tcPr>
            <w:tcW w:w="235" w:type="pct"/>
            <w:tcBorders>
              <w:top w:val="single" w:sz="8" w:space="0" w:color="auto"/>
              <w:left w:val="nil"/>
              <w:bottom w:val="single" w:sz="8" w:space="0" w:color="auto"/>
              <w:right w:val="single" w:sz="4" w:space="0" w:color="auto"/>
            </w:tcBorders>
            <w:vAlign w:val="center"/>
            <w:tcPrChange w:id="56"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4FFCA2FB"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tcPrChange w:id="57"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tcPr>
            </w:tcPrChange>
          </w:tcPr>
          <w:p w14:paraId="2A0547E2" w14:textId="77777777" w:rsidR="005A5990" w:rsidRPr="00EC6C63" w:rsidRDefault="005A5990" w:rsidP="003A5515">
            <w:pPr>
              <w:spacing w:after="0" w:line="240" w:lineRule="auto"/>
              <w:rPr>
                <w:rFonts w:eastAsia="Times New Roman" w:cs="Arial"/>
                <w:sz w:val="18"/>
                <w:szCs w:val="18"/>
              </w:rPr>
            </w:pPr>
          </w:p>
        </w:tc>
        <w:tc>
          <w:tcPr>
            <w:tcW w:w="364" w:type="pct"/>
            <w:tcBorders>
              <w:top w:val="single" w:sz="8" w:space="0" w:color="auto"/>
              <w:left w:val="nil"/>
              <w:bottom w:val="single" w:sz="8" w:space="0" w:color="auto"/>
              <w:right w:val="single" w:sz="8" w:space="0" w:color="auto"/>
            </w:tcBorders>
            <w:shd w:val="clear" w:color="auto" w:fill="auto"/>
            <w:vAlign w:val="center"/>
            <w:tcPrChange w:id="58"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vAlign w:val="center"/>
              </w:tcPr>
            </w:tcPrChange>
          </w:tcPr>
          <w:p w14:paraId="27A374A2" w14:textId="77777777" w:rsidR="005A5990" w:rsidRDefault="005A5990" w:rsidP="003A5515">
            <w:pPr>
              <w:spacing w:after="0" w:line="240" w:lineRule="auto"/>
              <w:rPr>
                <w:rFonts w:cs="Arial"/>
                <w:sz w:val="18"/>
                <w:szCs w:val="18"/>
                <w:lang w:bidi="x-none"/>
              </w:rPr>
            </w:pPr>
            <w:r>
              <w:rPr>
                <w:rFonts w:cs="Arial"/>
                <w:sz w:val="18"/>
                <w:szCs w:val="18"/>
                <w:lang w:bidi="x-none"/>
              </w:rPr>
              <w:fldChar w:fldCharType="begin"/>
            </w:r>
            <w:r>
              <w:rPr>
                <w:rFonts w:cs="Arial"/>
                <w:sz w:val="18"/>
                <w:szCs w:val="18"/>
                <w:lang w:bidi="x-none"/>
              </w:rPr>
              <w:instrText xml:space="preserve"> REF _Ref112937201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8.3.6</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59"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51516351" w14:textId="77777777" w:rsidR="005A5990"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tcPrChange w:id="60"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tcPr>
            </w:tcPrChange>
          </w:tcPr>
          <w:p w14:paraId="44BE21ED" w14:textId="13FFA45E" w:rsidR="005A5990" w:rsidRPr="00EC6C63" w:rsidRDefault="005A5990" w:rsidP="003A5515">
            <w:pPr>
              <w:spacing w:after="0" w:line="240" w:lineRule="auto"/>
              <w:rPr>
                <w:rFonts w:eastAsia="Times New Roman" w:cs="Arial"/>
                <w:i/>
                <w:iCs/>
                <w:sz w:val="18"/>
                <w:szCs w:val="18"/>
              </w:rPr>
            </w:pPr>
            <w:r>
              <w:rPr>
                <w:rFonts w:eastAsia="Times New Roman" w:cs="Arial"/>
                <w:i/>
                <w:iCs/>
                <w:sz w:val="18"/>
                <w:szCs w:val="18"/>
              </w:rPr>
              <w:t>track type</w:t>
            </w:r>
          </w:p>
        </w:tc>
      </w:tr>
      <w:tr w:rsidR="00A228F2" w14:paraId="33482AC5"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61"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43207CF9"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62"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0673EFD"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tkhd</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63"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3E84448"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64"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09045DD"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6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9D5029B"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66"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5BD1CD8C"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67"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1AC75A84"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68"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6CE82795"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_Ref433072468 \w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8.3.2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69"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3C2D0E5E" w14:textId="05C81C89" w:rsidR="005A5990" w:rsidRPr="001818A6" w:rsidRDefault="00734F76" w:rsidP="003A5515">
            <w:pPr>
              <w:spacing w:after="0" w:line="240" w:lineRule="auto"/>
              <w:rPr>
                <w:rFonts w:eastAsia="Times New Roman" w:cs="Arial"/>
                <w:sz w:val="18"/>
                <w:szCs w:val="18"/>
                <w:rPrChange w:id="70" w:author="Thomas Stockhammer 1" w:date="2024-07-14T14:09:00Z" w16du:dateUtc="2024-07-14T05:09:00Z">
                  <w:rPr>
                    <w:rFonts w:eastAsia="Times New Roman" w:cs="Arial"/>
                    <w:i/>
                    <w:iCs/>
                    <w:sz w:val="18"/>
                    <w:szCs w:val="18"/>
                  </w:rPr>
                </w:rPrChange>
              </w:rPr>
            </w:pPr>
            <w:ins w:id="71" w:author="Thomas Stockhammer 1" w:date="2024-07-14T14:29:00Z" w16du:dateUtc="2024-07-14T05:29:00Z">
              <w:r>
                <w:rPr>
                  <w:rFonts w:eastAsia="Times New Roman" w:cs="Arial"/>
                  <w:sz w:val="18"/>
                  <w:szCs w:val="18"/>
                </w:rPr>
                <w:fldChar w:fldCharType="begin"/>
              </w:r>
              <w:r>
                <w:rPr>
                  <w:rFonts w:eastAsia="Times New Roman" w:cs="Arial"/>
                  <w:sz w:val="18"/>
                  <w:szCs w:val="18"/>
                </w:rPr>
                <w:instrText xml:space="preserve"> REF _Ref171859763 \w \h </w:instrText>
              </w:r>
            </w:ins>
            <w:r>
              <w:rPr>
                <w:rFonts w:eastAsia="Times New Roman" w:cs="Arial"/>
                <w:sz w:val="18"/>
                <w:szCs w:val="18"/>
              </w:rPr>
            </w:r>
            <w:r>
              <w:rPr>
                <w:rFonts w:eastAsia="Times New Roman" w:cs="Arial"/>
                <w:sz w:val="18"/>
                <w:szCs w:val="18"/>
              </w:rPr>
              <w:fldChar w:fldCharType="separate"/>
            </w:r>
            <w:ins w:id="72" w:author="Thomas Stockhammer 1" w:date="2024-07-14T14:29:00Z" w16du:dateUtc="2024-07-14T05:29:00Z">
              <w:r>
                <w:rPr>
                  <w:rFonts w:eastAsia="Times New Roman" w:cs="Arial"/>
                  <w:sz w:val="18"/>
                  <w:szCs w:val="18"/>
                </w:rPr>
                <w:t>5.1.3.1</w:t>
              </w:r>
              <w:r>
                <w:rPr>
                  <w:rFonts w:eastAsia="Times New Roman" w:cs="Arial"/>
                  <w:sz w:val="18"/>
                  <w:szCs w:val="18"/>
                </w:rPr>
                <w:fldChar w:fldCharType="end"/>
              </w:r>
            </w:ins>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7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214370B9" w14:textId="2370DF23"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track header, overall information about the track</w:t>
            </w:r>
          </w:p>
        </w:tc>
      </w:tr>
      <w:tr w:rsidR="00A228F2" w:rsidRPr="00711C78" w14:paraId="37FEA317"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7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23E708B9"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7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1466936"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tref</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7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53F2BD0"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7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3809351"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7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6A07294" w14:textId="77777777" w:rsidR="005A5990" w:rsidRPr="007630EF" w:rsidRDefault="005A5990" w:rsidP="003A5515">
            <w:pPr>
              <w:spacing w:after="0" w:line="240" w:lineRule="auto"/>
              <w:rPr>
                <w:rStyle w:val="codeChar"/>
                <w:strike/>
                <w:highlight w:val="red"/>
              </w:rPr>
            </w:pPr>
            <w:r w:rsidRPr="007630EF">
              <w:rPr>
                <w:rStyle w:val="codeChar"/>
                <w:strike/>
                <w:highlight w:val="red"/>
              </w:rPr>
              <w:t> </w:t>
            </w:r>
          </w:p>
        </w:tc>
        <w:tc>
          <w:tcPr>
            <w:tcW w:w="235" w:type="pct"/>
            <w:tcBorders>
              <w:top w:val="single" w:sz="8" w:space="0" w:color="auto"/>
              <w:left w:val="nil"/>
              <w:bottom w:val="single" w:sz="8" w:space="0" w:color="auto"/>
              <w:right w:val="single" w:sz="4" w:space="0" w:color="auto"/>
            </w:tcBorders>
            <w:vAlign w:val="center"/>
            <w:tcPrChange w:id="7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54585DAC"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8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5D0E7B61"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8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0FA027A9"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_Ref433072510 \w  \* MERGEFORMAT </w:instrText>
            </w:r>
            <w:r w:rsidRPr="007630EF">
              <w:rPr>
                <w:rFonts w:cs="Arial"/>
                <w:strike/>
                <w:sz w:val="18"/>
                <w:szCs w:val="18"/>
                <w:highlight w:val="red"/>
                <w:lang w:bidi="x-none"/>
              </w:rPr>
              <w:fldChar w:fldCharType="separate"/>
            </w:r>
            <w:r w:rsidRPr="007630EF">
              <w:rPr>
                <w:rFonts w:cs="Arial"/>
                <w:strike/>
                <w:sz w:val="18"/>
                <w:szCs w:val="18"/>
                <w:highlight w:val="red"/>
                <w:lang w:bidi="x-none"/>
              </w:rPr>
              <w:t>8.3.3</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8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169DEAF"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8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0E1E35B2" w14:textId="5A2891AF" w:rsidR="005A5990" w:rsidRPr="007630EF" w:rsidRDefault="005A5990"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track reference container</w:t>
            </w:r>
          </w:p>
        </w:tc>
      </w:tr>
      <w:tr w:rsidR="00A228F2" w:rsidRPr="00711C78" w14:paraId="59935619"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8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6ABB674B"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8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276A694"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trgr</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8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CE138B0"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8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7485EE7"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8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E6D88C6" w14:textId="77777777" w:rsidR="005A5990" w:rsidRPr="007630EF" w:rsidRDefault="005A5990" w:rsidP="003A5515">
            <w:pPr>
              <w:spacing w:after="0" w:line="240" w:lineRule="auto"/>
              <w:rPr>
                <w:rStyle w:val="codeChar"/>
                <w:strike/>
                <w:highlight w:val="red"/>
              </w:rPr>
            </w:pPr>
            <w:r w:rsidRPr="007630EF">
              <w:rPr>
                <w:rStyle w:val="codeChar"/>
                <w:strike/>
                <w:highlight w:val="red"/>
              </w:rPr>
              <w:t> </w:t>
            </w:r>
          </w:p>
        </w:tc>
        <w:tc>
          <w:tcPr>
            <w:tcW w:w="235" w:type="pct"/>
            <w:tcBorders>
              <w:top w:val="single" w:sz="8" w:space="0" w:color="auto"/>
              <w:left w:val="nil"/>
              <w:bottom w:val="single" w:sz="8" w:space="0" w:color="auto"/>
              <w:right w:val="single" w:sz="4" w:space="0" w:color="auto"/>
            </w:tcBorders>
            <w:vAlign w:val="center"/>
            <w:tcPrChange w:id="8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7B25115B"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9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5817D2F5"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9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2504E76F"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_Ref117157646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8.3.4</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9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5C28EC4F"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9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482F4C6A" w14:textId="1F5D5F97" w:rsidR="005A5990" w:rsidRPr="007630EF" w:rsidRDefault="005A5990"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track grouping indication</w:t>
            </w:r>
          </w:p>
        </w:tc>
      </w:tr>
      <w:tr w:rsidR="00A228F2" w:rsidRPr="00711C78" w14:paraId="2DBA9BB3"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tcPrChange w:id="9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tcPr>
            </w:tcPrChange>
          </w:tcPr>
          <w:p w14:paraId="2DE53709" w14:textId="77777777" w:rsidR="005A5990" w:rsidRPr="007630EF" w:rsidRDefault="005A5990" w:rsidP="003A5515">
            <w:pPr>
              <w:spacing w:after="0" w:line="240" w:lineRule="auto"/>
              <w:rPr>
                <w:rStyle w:val="codeChar"/>
                <w:strike/>
                <w:highlight w:val="red"/>
              </w:rPr>
            </w:pPr>
          </w:p>
        </w:tc>
        <w:tc>
          <w:tcPr>
            <w:tcW w:w="241" w:type="pct"/>
            <w:tcBorders>
              <w:top w:val="single" w:sz="8" w:space="0" w:color="auto"/>
              <w:left w:val="nil"/>
              <w:bottom w:val="single" w:sz="8" w:space="0" w:color="auto"/>
              <w:right w:val="single" w:sz="8" w:space="0" w:color="auto"/>
            </w:tcBorders>
            <w:shd w:val="clear" w:color="auto" w:fill="auto"/>
            <w:vAlign w:val="center"/>
            <w:tcPrChange w:id="9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4D7D1741" w14:textId="77777777" w:rsidR="005A5990" w:rsidRPr="007630EF" w:rsidRDefault="005A5990" w:rsidP="003A5515">
            <w:pPr>
              <w:spacing w:after="0" w:line="240" w:lineRule="auto"/>
              <w:rPr>
                <w:rStyle w:val="codeChar"/>
                <w:strike/>
                <w:highlight w:val="red"/>
              </w:rPr>
            </w:pPr>
          </w:p>
        </w:tc>
        <w:tc>
          <w:tcPr>
            <w:tcW w:w="241" w:type="pct"/>
            <w:tcBorders>
              <w:top w:val="single" w:sz="8" w:space="0" w:color="auto"/>
              <w:left w:val="nil"/>
              <w:bottom w:val="single" w:sz="8" w:space="0" w:color="auto"/>
              <w:right w:val="single" w:sz="8" w:space="0" w:color="auto"/>
            </w:tcBorders>
            <w:shd w:val="clear" w:color="auto" w:fill="auto"/>
            <w:vAlign w:val="center"/>
            <w:tcPrChange w:id="9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52F2014A" w14:textId="77777777" w:rsidR="005A5990" w:rsidRPr="007630EF" w:rsidRDefault="005A5990" w:rsidP="003A5515">
            <w:pPr>
              <w:spacing w:after="0" w:line="240" w:lineRule="auto"/>
              <w:rPr>
                <w:rStyle w:val="codeChar"/>
                <w:strike/>
                <w:highlight w:val="red"/>
              </w:rPr>
            </w:pPr>
            <w:r w:rsidRPr="007630EF">
              <w:rPr>
                <w:rStyle w:val="codeChar"/>
                <w:strike/>
                <w:highlight w:val="red"/>
              </w:rPr>
              <w:t>msrc</w:t>
            </w:r>
          </w:p>
        </w:tc>
        <w:tc>
          <w:tcPr>
            <w:tcW w:w="241" w:type="pct"/>
            <w:tcBorders>
              <w:top w:val="single" w:sz="8" w:space="0" w:color="auto"/>
              <w:left w:val="nil"/>
              <w:bottom w:val="single" w:sz="8" w:space="0" w:color="auto"/>
              <w:right w:val="single" w:sz="8" w:space="0" w:color="auto"/>
            </w:tcBorders>
            <w:shd w:val="clear" w:color="auto" w:fill="auto"/>
            <w:vAlign w:val="center"/>
            <w:tcPrChange w:id="9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29284435" w14:textId="77777777" w:rsidR="005A5990" w:rsidRPr="007630EF" w:rsidRDefault="005A5990" w:rsidP="003A5515">
            <w:pPr>
              <w:spacing w:after="0" w:line="240" w:lineRule="auto"/>
              <w:rPr>
                <w:rStyle w:val="codeChar"/>
                <w:strike/>
                <w:highlight w:val="red"/>
              </w:rPr>
            </w:pPr>
          </w:p>
        </w:tc>
        <w:tc>
          <w:tcPr>
            <w:tcW w:w="241" w:type="pct"/>
            <w:tcBorders>
              <w:top w:val="single" w:sz="8" w:space="0" w:color="auto"/>
              <w:left w:val="nil"/>
              <w:bottom w:val="single" w:sz="8" w:space="0" w:color="auto"/>
              <w:right w:val="single" w:sz="8" w:space="0" w:color="auto"/>
            </w:tcBorders>
            <w:shd w:val="clear" w:color="auto" w:fill="auto"/>
            <w:vAlign w:val="center"/>
            <w:tcPrChange w:id="9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08CD744F" w14:textId="77777777" w:rsidR="005A5990" w:rsidRPr="007630EF" w:rsidRDefault="005A5990" w:rsidP="003A5515">
            <w:pPr>
              <w:spacing w:after="0" w:line="240" w:lineRule="auto"/>
              <w:rPr>
                <w:rStyle w:val="codeChar"/>
                <w:strike/>
                <w:highlight w:val="red"/>
              </w:rPr>
            </w:pPr>
          </w:p>
        </w:tc>
        <w:tc>
          <w:tcPr>
            <w:tcW w:w="235" w:type="pct"/>
            <w:tcBorders>
              <w:top w:val="single" w:sz="8" w:space="0" w:color="auto"/>
              <w:left w:val="nil"/>
              <w:bottom w:val="single" w:sz="8" w:space="0" w:color="auto"/>
              <w:right w:val="single" w:sz="4" w:space="0" w:color="auto"/>
            </w:tcBorders>
            <w:vAlign w:val="center"/>
            <w:tcPrChange w:id="9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4CF3A003"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tcPrChange w:id="10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tcPr>
            </w:tcPrChange>
          </w:tcPr>
          <w:p w14:paraId="394E7E76" w14:textId="77777777" w:rsidR="005A5990" w:rsidRPr="007630EF" w:rsidRDefault="005A5990" w:rsidP="003A5515">
            <w:pPr>
              <w:spacing w:after="0" w:line="240" w:lineRule="auto"/>
              <w:rPr>
                <w:rFonts w:eastAsia="Times New Roman" w:cs="Arial"/>
                <w:strike/>
                <w:sz w:val="18"/>
                <w:szCs w:val="18"/>
                <w:highlight w:val="red"/>
              </w:rPr>
            </w:pPr>
          </w:p>
        </w:tc>
        <w:tc>
          <w:tcPr>
            <w:tcW w:w="364" w:type="pct"/>
            <w:tcBorders>
              <w:top w:val="single" w:sz="8" w:space="0" w:color="auto"/>
              <w:left w:val="nil"/>
              <w:bottom w:val="single" w:sz="8" w:space="0" w:color="auto"/>
              <w:right w:val="single" w:sz="8" w:space="0" w:color="auto"/>
            </w:tcBorders>
            <w:shd w:val="clear" w:color="auto" w:fill="auto"/>
            <w:tcPrChange w:id="10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tcPr>
            </w:tcPrChange>
          </w:tcPr>
          <w:p w14:paraId="135659E0" w14:textId="77777777" w:rsidR="005A5990" w:rsidRPr="007630EF" w:rsidRDefault="005A5990" w:rsidP="003A5515">
            <w:pPr>
              <w:spacing w:after="0" w:line="240" w:lineRule="auto"/>
              <w:rPr>
                <w:rFonts w:cs="Arial"/>
                <w:strike/>
                <w:sz w:val="18"/>
                <w:szCs w:val="18"/>
                <w:highlight w:val="red"/>
                <w:lang w:bidi="x-none"/>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_Ref536540315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8.3.4.4.1</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10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195ADD6A"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tcPrChange w:id="10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tcPr>
            </w:tcPrChange>
          </w:tcPr>
          <w:p w14:paraId="72C29427" w14:textId="1DBA910A" w:rsidR="005A5990" w:rsidRPr="007630EF" w:rsidRDefault="005A5990" w:rsidP="003A5515">
            <w:pPr>
              <w:spacing w:after="0" w:line="240" w:lineRule="auto"/>
              <w:rPr>
                <w:rFonts w:eastAsia="Times New Roman" w:cs="Arial"/>
                <w:i/>
                <w:iCs/>
                <w:strike/>
                <w:sz w:val="18"/>
                <w:szCs w:val="18"/>
                <w:highlight w:val="red"/>
              </w:rPr>
            </w:pPr>
            <w:r w:rsidRPr="007630EF">
              <w:rPr>
                <w:rFonts w:eastAsia="Times New Roman" w:cs="Arial"/>
                <w:i/>
                <w:iCs/>
                <w:strike/>
                <w:sz w:val="18"/>
                <w:szCs w:val="18"/>
                <w:highlight w:val="red"/>
              </w:rPr>
              <w:t>multi-source presentation track group type box</w:t>
            </w:r>
          </w:p>
        </w:tc>
      </w:tr>
      <w:tr w:rsidR="00A228F2" w:rsidRPr="00711C78" w14:paraId="515998A1"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tcPrChange w:id="10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tcPr>
            </w:tcPrChange>
          </w:tcPr>
          <w:p w14:paraId="28387D31" w14:textId="77777777" w:rsidR="005A5990" w:rsidRPr="007630EF" w:rsidRDefault="005A5990" w:rsidP="003A5515">
            <w:pPr>
              <w:spacing w:after="0" w:line="240" w:lineRule="auto"/>
              <w:rPr>
                <w:rStyle w:val="codeChar"/>
                <w:strike/>
                <w:highlight w:val="red"/>
              </w:rPr>
            </w:pPr>
          </w:p>
        </w:tc>
        <w:tc>
          <w:tcPr>
            <w:tcW w:w="241" w:type="pct"/>
            <w:tcBorders>
              <w:top w:val="single" w:sz="8" w:space="0" w:color="auto"/>
              <w:left w:val="nil"/>
              <w:bottom w:val="single" w:sz="8" w:space="0" w:color="auto"/>
              <w:right w:val="single" w:sz="8" w:space="0" w:color="auto"/>
            </w:tcBorders>
            <w:shd w:val="clear" w:color="auto" w:fill="auto"/>
            <w:vAlign w:val="center"/>
            <w:tcPrChange w:id="10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1A278391" w14:textId="77777777" w:rsidR="005A5990" w:rsidRPr="007630EF" w:rsidRDefault="005A5990" w:rsidP="003A5515">
            <w:pPr>
              <w:spacing w:after="0" w:line="240" w:lineRule="auto"/>
              <w:rPr>
                <w:rStyle w:val="codeChar"/>
                <w:strike/>
                <w:highlight w:val="red"/>
              </w:rPr>
            </w:pPr>
          </w:p>
        </w:tc>
        <w:tc>
          <w:tcPr>
            <w:tcW w:w="241" w:type="pct"/>
            <w:tcBorders>
              <w:top w:val="single" w:sz="8" w:space="0" w:color="auto"/>
              <w:left w:val="nil"/>
              <w:bottom w:val="single" w:sz="8" w:space="0" w:color="auto"/>
              <w:right w:val="single" w:sz="8" w:space="0" w:color="auto"/>
            </w:tcBorders>
            <w:shd w:val="clear" w:color="auto" w:fill="auto"/>
            <w:vAlign w:val="center"/>
            <w:tcPrChange w:id="10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78EEFF14" w14:textId="77777777" w:rsidR="005A5990" w:rsidRPr="007630EF" w:rsidRDefault="005A5990" w:rsidP="003A5515">
            <w:pPr>
              <w:spacing w:after="0" w:line="240" w:lineRule="auto"/>
              <w:rPr>
                <w:rStyle w:val="codeChar"/>
                <w:strike/>
                <w:highlight w:val="red"/>
              </w:rPr>
            </w:pPr>
            <w:r w:rsidRPr="007630EF">
              <w:rPr>
                <w:rStyle w:val="codeChar"/>
                <w:strike/>
                <w:highlight w:val="red"/>
              </w:rPr>
              <w:t>ster</w:t>
            </w:r>
          </w:p>
        </w:tc>
        <w:tc>
          <w:tcPr>
            <w:tcW w:w="241" w:type="pct"/>
            <w:tcBorders>
              <w:top w:val="single" w:sz="8" w:space="0" w:color="auto"/>
              <w:left w:val="nil"/>
              <w:bottom w:val="single" w:sz="8" w:space="0" w:color="auto"/>
              <w:right w:val="single" w:sz="8" w:space="0" w:color="auto"/>
            </w:tcBorders>
            <w:shd w:val="clear" w:color="auto" w:fill="auto"/>
            <w:vAlign w:val="center"/>
            <w:tcPrChange w:id="10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03BCA552" w14:textId="77777777" w:rsidR="005A5990" w:rsidRPr="007630EF" w:rsidRDefault="005A5990" w:rsidP="003A5515">
            <w:pPr>
              <w:spacing w:after="0" w:line="240" w:lineRule="auto"/>
              <w:rPr>
                <w:rStyle w:val="codeChar"/>
                <w:strike/>
                <w:highlight w:val="red"/>
              </w:rPr>
            </w:pPr>
          </w:p>
        </w:tc>
        <w:tc>
          <w:tcPr>
            <w:tcW w:w="241" w:type="pct"/>
            <w:tcBorders>
              <w:top w:val="single" w:sz="8" w:space="0" w:color="auto"/>
              <w:left w:val="nil"/>
              <w:bottom w:val="single" w:sz="8" w:space="0" w:color="auto"/>
              <w:right w:val="single" w:sz="8" w:space="0" w:color="auto"/>
            </w:tcBorders>
            <w:shd w:val="clear" w:color="auto" w:fill="auto"/>
            <w:vAlign w:val="center"/>
            <w:tcPrChange w:id="10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771EE26C" w14:textId="77777777" w:rsidR="005A5990" w:rsidRPr="007630EF" w:rsidRDefault="005A5990" w:rsidP="003A5515">
            <w:pPr>
              <w:spacing w:after="0" w:line="240" w:lineRule="auto"/>
              <w:rPr>
                <w:rStyle w:val="codeChar"/>
                <w:strike/>
                <w:highlight w:val="red"/>
              </w:rPr>
            </w:pPr>
          </w:p>
        </w:tc>
        <w:tc>
          <w:tcPr>
            <w:tcW w:w="235" w:type="pct"/>
            <w:tcBorders>
              <w:top w:val="single" w:sz="8" w:space="0" w:color="auto"/>
              <w:left w:val="nil"/>
              <w:bottom w:val="single" w:sz="8" w:space="0" w:color="auto"/>
              <w:right w:val="single" w:sz="4" w:space="0" w:color="auto"/>
            </w:tcBorders>
            <w:vAlign w:val="center"/>
            <w:tcPrChange w:id="10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76E14CCE"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tcPrChange w:id="11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tcPr>
            </w:tcPrChange>
          </w:tcPr>
          <w:p w14:paraId="3C4C798A" w14:textId="77777777" w:rsidR="005A5990" w:rsidRPr="007630EF" w:rsidRDefault="005A5990" w:rsidP="003A5515">
            <w:pPr>
              <w:spacing w:after="0" w:line="240" w:lineRule="auto"/>
              <w:rPr>
                <w:rFonts w:eastAsia="Times New Roman" w:cs="Arial"/>
                <w:strike/>
                <w:sz w:val="18"/>
                <w:szCs w:val="18"/>
                <w:highlight w:val="red"/>
              </w:rPr>
            </w:pPr>
          </w:p>
        </w:tc>
        <w:tc>
          <w:tcPr>
            <w:tcW w:w="364" w:type="pct"/>
            <w:tcBorders>
              <w:top w:val="single" w:sz="8" w:space="0" w:color="auto"/>
              <w:left w:val="nil"/>
              <w:bottom w:val="single" w:sz="8" w:space="0" w:color="auto"/>
              <w:right w:val="single" w:sz="8" w:space="0" w:color="auto"/>
            </w:tcBorders>
            <w:shd w:val="clear" w:color="auto" w:fill="auto"/>
            <w:tcPrChange w:id="11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tcPr>
            </w:tcPrChange>
          </w:tcPr>
          <w:p w14:paraId="5CDF82F7" w14:textId="77777777" w:rsidR="005A5990" w:rsidRPr="007630EF" w:rsidRDefault="005A5990" w:rsidP="003A5515">
            <w:pPr>
              <w:spacing w:after="0" w:line="240" w:lineRule="auto"/>
              <w:rPr>
                <w:rFonts w:cs="Arial"/>
                <w:strike/>
                <w:sz w:val="18"/>
                <w:szCs w:val="18"/>
                <w:highlight w:val="red"/>
                <w:lang w:bidi="x-none"/>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_Ref536714614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8.3.4.4.2</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11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26924046"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tcPrChange w:id="11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tcPr>
            </w:tcPrChange>
          </w:tcPr>
          <w:p w14:paraId="05B023C9" w14:textId="646234D8" w:rsidR="005A5990" w:rsidRPr="007630EF" w:rsidRDefault="005A5990" w:rsidP="003A5515">
            <w:pPr>
              <w:spacing w:after="0" w:line="240" w:lineRule="auto"/>
              <w:rPr>
                <w:rFonts w:eastAsia="Times New Roman" w:cs="Arial"/>
                <w:i/>
                <w:iCs/>
                <w:strike/>
                <w:sz w:val="18"/>
                <w:szCs w:val="18"/>
              </w:rPr>
            </w:pPr>
            <w:r w:rsidRPr="007630EF">
              <w:rPr>
                <w:rFonts w:eastAsia="Times New Roman" w:cs="Arial"/>
                <w:i/>
                <w:iCs/>
                <w:strike/>
                <w:sz w:val="18"/>
                <w:szCs w:val="18"/>
                <w:highlight w:val="red"/>
              </w:rPr>
              <w:t>stereoscopic pair track group type box</w:t>
            </w:r>
          </w:p>
        </w:tc>
      </w:tr>
      <w:tr w:rsidR="00A228F2" w14:paraId="492FBDD9"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1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14050EBF"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1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1136053"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edts</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1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F6306B2"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1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504E3DC"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1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7A638DF"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11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3EE0CDEE"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12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5148F44F"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12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76D15429"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_Ref39215539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8.6.5</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12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483EAEBF"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12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5796A473" w14:textId="5B683824"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edit list container</w:t>
            </w:r>
          </w:p>
        </w:tc>
      </w:tr>
      <w:tr w:rsidR="00A228F2" w14:paraId="0E05CEB3"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2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6DA00E68"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2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055926F"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2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DDF8078"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elst</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2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25054C2"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2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ED07629"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12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5E51DB02"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13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054BCCF2"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13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480224FF"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_Ref433072594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8.6.6</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13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0D1990B"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13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1552369C" w14:textId="25CA66AC"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an edit list</w:t>
            </w:r>
          </w:p>
        </w:tc>
      </w:tr>
      <w:tr w:rsidR="00A228F2" w:rsidRPr="00F7276D" w14:paraId="4F914AB9"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3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53F9130D"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3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55CC399"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meta</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3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2C89150"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3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37B5D8B"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3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EC048CE" w14:textId="77777777" w:rsidR="005A5990" w:rsidRPr="007630EF" w:rsidRDefault="005A5990" w:rsidP="003A5515">
            <w:pPr>
              <w:spacing w:after="0" w:line="240" w:lineRule="auto"/>
              <w:rPr>
                <w:rStyle w:val="codeChar"/>
                <w:strike/>
                <w:highlight w:val="red"/>
              </w:rPr>
            </w:pPr>
            <w:r w:rsidRPr="007630EF">
              <w:rPr>
                <w:rStyle w:val="codeChar"/>
                <w:strike/>
                <w:highlight w:val="red"/>
              </w:rPr>
              <w:t> </w:t>
            </w:r>
          </w:p>
        </w:tc>
        <w:tc>
          <w:tcPr>
            <w:tcW w:w="235" w:type="pct"/>
            <w:tcBorders>
              <w:top w:val="single" w:sz="8" w:space="0" w:color="auto"/>
              <w:left w:val="nil"/>
              <w:bottom w:val="single" w:sz="8" w:space="0" w:color="auto"/>
              <w:right w:val="single" w:sz="4" w:space="0" w:color="auto"/>
            </w:tcBorders>
            <w:vAlign w:val="center"/>
            <w:tcPrChange w:id="13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21B5E03A"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14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5967DF4B"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14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00EE325E"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_Ref60982364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8.11.1</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14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A1818AA"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14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4D0EE5C3" w14:textId="373F8838" w:rsidR="005A5990" w:rsidRPr="007630EF" w:rsidRDefault="00D27E43" w:rsidP="003A5515">
            <w:pPr>
              <w:spacing w:after="0" w:line="240" w:lineRule="auto"/>
              <w:rPr>
                <w:rFonts w:eastAsia="Times New Roman" w:cs="Arial"/>
                <w:i/>
                <w:iCs/>
                <w:strike/>
                <w:sz w:val="18"/>
                <w:szCs w:val="18"/>
                <w:lang w:val="en-US"/>
              </w:rPr>
            </w:pPr>
            <w:r w:rsidRPr="00D27E43">
              <w:rPr>
                <w:rFonts w:eastAsia="Times New Roman" w:cs="Arial"/>
                <w:i/>
                <w:iCs/>
                <w:strike/>
                <w:sz w:val="18"/>
                <w:szCs w:val="18"/>
                <w:highlight w:val="red"/>
              </w:rPr>
              <w:t>M</w:t>
            </w:r>
            <w:r w:rsidR="005A5990" w:rsidRPr="007630EF">
              <w:rPr>
                <w:rFonts w:eastAsia="Times New Roman" w:cs="Arial"/>
                <w:i/>
                <w:iCs/>
                <w:strike/>
                <w:sz w:val="18"/>
                <w:szCs w:val="18"/>
                <w:highlight w:val="red"/>
              </w:rPr>
              <w:t>etadata</w:t>
            </w:r>
          </w:p>
        </w:tc>
      </w:tr>
      <w:tr w:rsidR="00A228F2" w14:paraId="4D4202BB"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4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723ED46C"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4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F683A54"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mdia</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4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C92958A"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4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E7F8DB2"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4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E6BD934"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14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7A787D53"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15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7B6CC665"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15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17040A9A"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_Ref389821743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8.4</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15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5D000F78"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15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11177DCE" w14:textId="73AD5E1A"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container for the media information in a track</w:t>
            </w:r>
          </w:p>
        </w:tc>
      </w:tr>
      <w:tr w:rsidR="00A228F2" w14:paraId="48F5CC9D"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5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6B17E1DC"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5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E40A83D"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5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182F49D"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mdhd</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5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7EF1DAC"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5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B524C3E"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15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0F43AAA3"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16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31F5E6F6"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16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41AA4A9A"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_Ref433072663 \w  \* MERGEFORMAT </w:instrText>
            </w:r>
            <w:r>
              <w:rPr>
                <w:rFonts w:cs="Arial"/>
                <w:sz w:val="18"/>
                <w:szCs w:val="18"/>
                <w:lang w:bidi="x-none"/>
              </w:rPr>
              <w:fldChar w:fldCharType="separate"/>
            </w:r>
            <w:r>
              <w:rPr>
                <w:rFonts w:cs="Arial"/>
                <w:sz w:val="18"/>
                <w:szCs w:val="18"/>
                <w:lang w:bidi="x-none"/>
              </w:rPr>
              <w:t>8.4.2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16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42712372"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16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3CFCCA9D" w14:textId="16D9F3F8"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media header, overall information about the media</w:t>
            </w:r>
          </w:p>
        </w:tc>
      </w:tr>
      <w:tr w:rsidR="00A228F2" w14:paraId="5B302035"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6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548BB489"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6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E99C457"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6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C0DE58B"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hdlr</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6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C2BD837"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6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912A433"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16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1B3219DD"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17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6C16E4E3"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17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4557BBBF" w14:textId="77777777" w:rsidR="005A5990" w:rsidRDefault="005A5990" w:rsidP="003A5515">
            <w:pPr>
              <w:spacing w:after="0" w:line="240" w:lineRule="auto"/>
              <w:rPr>
                <w:rFonts w:eastAsia="Times New Roman" w:cs="Arial"/>
                <w:sz w:val="18"/>
                <w:szCs w:val="18"/>
                <w:lang w:val="en-US"/>
              </w:rPr>
            </w:pPr>
            <w:r w:rsidRPr="00EC6C63">
              <w:rPr>
                <w:rFonts w:cs="Arial"/>
                <w:sz w:val="18"/>
                <w:szCs w:val="18"/>
                <w:lang w:bidi="x-none"/>
              </w:rPr>
              <w:fldChar w:fldCharType="begin"/>
            </w:r>
            <w:r w:rsidRPr="00EC6C63">
              <w:rPr>
                <w:rFonts w:eastAsia="Times New Roman" w:cs="Arial"/>
                <w:sz w:val="18"/>
                <w:szCs w:val="18"/>
              </w:rPr>
              <w:instrText xml:space="preserve"> REF _Ref287279745 \r \h </w:instrText>
            </w:r>
            <w:r w:rsidRPr="00EC6C63">
              <w:rPr>
                <w:rFonts w:cs="Arial"/>
                <w:sz w:val="18"/>
                <w:szCs w:val="18"/>
                <w:lang w:bidi="x-none"/>
              </w:rPr>
              <w:instrText xml:space="preserve"> \* MERGEFORMAT </w:instrText>
            </w:r>
            <w:r w:rsidRPr="00EC6C63">
              <w:rPr>
                <w:rFonts w:cs="Arial"/>
                <w:sz w:val="18"/>
                <w:szCs w:val="18"/>
                <w:lang w:bidi="x-none"/>
              </w:rPr>
            </w:r>
            <w:r w:rsidRPr="00EC6C63">
              <w:rPr>
                <w:rFonts w:cs="Arial"/>
                <w:sz w:val="18"/>
                <w:szCs w:val="18"/>
                <w:lang w:bidi="x-none"/>
              </w:rPr>
              <w:fldChar w:fldCharType="separate"/>
            </w:r>
            <w:r>
              <w:rPr>
                <w:rFonts w:eastAsia="Times New Roman" w:cs="Arial"/>
                <w:sz w:val="18"/>
                <w:szCs w:val="18"/>
              </w:rPr>
              <w:t>8.4.3</w:t>
            </w:r>
            <w:r w:rsidRPr="00EC6C63">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17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0C3D495D"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17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51CA5BC9" w14:textId="51D24F69"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handler, declares the media (handler) type</w:t>
            </w:r>
          </w:p>
        </w:tc>
      </w:tr>
      <w:tr w:rsidR="00A228F2" w14:paraId="41C50669"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7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0CE09314"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7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E7714CC"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7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965A83B"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elng</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7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BF3BC45"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7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08A7EEE"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17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1C343E77"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18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1B4D1215"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18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76BB619A"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_Ref287106563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8.4.6</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18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255E7D47"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18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0D9C5712" w14:textId="7C961988"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extended language tag</w:t>
            </w:r>
          </w:p>
        </w:tc>
      </w:tr>
      <w:tr w:rsidR="00A228F2" w14:paraId="08780E69"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8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450C1524"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8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B93EF46"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8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54F5187"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minf</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8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EF7A70B"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8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DD04CB3"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18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3B1B6B09"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19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25E6036D"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19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041E2732" w14:textId="77777777" w:rsidR="005A5990" w:rsidRDefault="005A5990" w:rsidP="003A5515">
            <w:pPr>
              <w:spacing w:after="0" w:line="240" w:lineRule="auto"/>
              <w:rPr>
                <w:rFonts w:eastAsia="Times New Roman" w:cs="Arial"/>
                <w:sz w:val="18"/>
                <w:szCs w:val="18"/>
                <w:lang w:val="en-US"/>
              </w:rPr>
            </w:pPr>
            <w:r w:rsidRPr="00EC6C63">
              <w:rPr>
                <w:rFonts w:cs="Arial"/>
                <w:sz w:val="18"/>
                <w:szCs w:val="18"/>
                <w:lang w:bidi="x-none"/>
              </w:rPr>
              <w:fldChar w:fldCharType="begin"/>
            </w:r>
            <w:r w:rsidRPr="00EC6C63">
              <w:rPr>
                <w:rFonts w:eastAsia="Times New Roman" w:cs="Arial"/>
                <w:sz w:val="18"/>
                <w:szCs w:val="18"/>
              </w:rPr>
              <w:instrText xml:space="preserve"> REF _Ref287280069 \r \h </w:instrText>
            </w:r>
            <w:r w:rsidRPr="00EC6C63">
              <w:rPr>
                <w:rFonts w:cs="Arial"/>
                <w:sz w:val="18"/>
                <w:szCs w:val="18"/>
                <w:lang w:bidi="x-none"/>
              </w:rPr>
              <w:instrText xml:space="preserve"> \* MERGEFORMAT </w:instrText>
            </w:r>
            <w:r w:rsidRPr="00EC6C63">
              <w:rPr>
                <w:rFonts w:cs="Arial"/>
                <w:sz w:val="18"/>
                <w:szCs w:val="18"/>
                <w:lang w:bidi="x-none"/>
              </w:rPr>
            </w:r>
            <w:r w:rsidRPr="00EC6C63">
              <w:rPr>
                <w:rFonts w:cs="Arial"/>
                <w:sz w:val="18"/>
                <w:szCs w:val="18"/>
                <w:lang w:bidi="x-none"/>
              </w:rPr>
              <w:fldChar w:fldCharType="separate"/>
            </w:r>
            <w:r>
              <w:rPr>
                <w:rFonts w:eastAsia="Times New Roman" w:cs="Arial"/>
                <w:sz w:val="18"/>
                <w:szCs w:val="18"/>
              </w:rPr>
              <w:t>8.4.4</w:t>
            </w:r>
            <w:r w:rsidRPr="00EC6C63">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19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3396C7E6"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19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13D25E4B" w14:textId="15CB4EB2"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media information container</w:t>
            </w:r>
          </w:p>
        </w:tc>
      </w:tr>
      <w:tr w:rsidR="00A228F2" w14:paraId="42A9757A"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19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65640F43"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9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AAA6EB5"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9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765F43E"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9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D57A3DF"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vmhd</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19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6368870"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19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051D1638"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20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47EA1A8A"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20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7B0902CF"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_Ref264891916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12.1.2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0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3B0EE08B"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0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23BDC7DF" w14:textId="73BD2A5B"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video media header, overall information (video track only)</w:t>
            </w:r>
          </w:p>
        </w:tc>
      </w:tr>
      <w:tr w:rsidR="00A228F2" w14:paraId="2A43302D"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0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50FED786"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0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B9F138F"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0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0BE33AA"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0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BD0A4A7"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smhd</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0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E494E5F"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4" w:space="0" w:color="auto"/>
            </w:tcBorders>
            <w:vAlign w:val="center"/>
            <w:tcPrChange w:id="209" w:author="Thomas Stockhammer 1" w:date="2024-07-14T14:29:00Z" w16du:dateUtc="2024-07-14T05:29:00Z">
              <w:tcPr>
                <w:tcW w:w="235" w:type="pct"/>
                <w:gridSpan w:val="2"/>
                <w:tcBorders>
                  <w:top w:val="single" w:sz="8" w:space="0" w:color="auto"/>
                  <w:left w:val="nil"/>
                  <w:bottom w:val="single" w:sz="8" w:space="0" w:color="auto"/>
                  <w:right w:val="single" w:sz="4" w:space="0" w:color="auto"/>
                </w:tcBorders>
                <w:vAlign w:val="center"/>
              </w:tcPr>
            </w:tcPrChange>
          </w:tcPr>
          <w:p w14:paraId="4D505E3A"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4" w:space="0" w:color="auto"/>
              <w:bottom w:val="single" w:sz="8" w:space="0" w:color="auto"/>
              <w:right w:val="single" w:sz="8" w:space="0" w:color="auto"/>
            </w:tcBorders>
            <w:shd w:val="clear" w:color="auto" w:fill="auto"/>
            <w:vAlign w:val="center"/>
            <w:hideMark/>
            <w:tcPrChange w:id="210" w:author="Thomas Stockhammer 1" w:date="2024-07-14T14:29:00Z" w16du:dateUtc="2024-07-14T05:29:00Z">
              <w:tcPr>
                <w:tcW w:w="404" w:type="pct"/>
                <w:gridSpan w:val="2"/>
                <w:tcBorders>
                  <w:top w:val="single" w:sz="8" w:space="0" w:color="auto"/>
                  <w:left w:val="single" w:sz="4" w:space="0" w:color="auto"/>
                  <w:bottom w:val="single" w:sz="8" w:space="0" w:color="auto"/>
                  <w:right w:val="single" w:sz="8" w:space="0" w:color="auto"/>
                </w:tcBorders>
                <w:shd w:val="clear" w:color="auto" w:fill="auto"/>
                <w:vAlign w:val="center"/>
                <w:hideMark/>
              </w:tcPr>
            </w:tcPrChange>
          </w:tcPr>
          <w:p w14:paraId="1F3BB2BF"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21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5045191C"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_Ref264891917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12.2.2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1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46066F3A"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1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05E12B34" w14:textId="6B055122"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sound media header, overall information (sound track only)</w:t>
            </w:r>
          </w:p>
        </w:tc>
      </w:tr>
      <w:tr w:rsidR="00A228F2" w:rsidRPr="00D27E43" w14:paraId="174413A7"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1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6F60D43B"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1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0BAE154"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1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C634422"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1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739A67E"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hmhd</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1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9B4F6F5" w14:textId="77777777" w:rsidR="005A5990" w:rsidRPr="007630EF" w:rsidRDefault="005A5990" w:rsidP="003A5515">
            <w:pPr>
              <w:spacing w:after="0" w:line="240" w:lineRule="auto"/>
              <w:rPr>
                <w:rStyle w:val="codeChar"/>
                <w:strike/>
                <w:highlight w:val="red"/>
              </w:rPr>
            </w:pPr>
            <w:r w:rsidRPr="007630EF">
              <w:rPr>
                <w:rStyle w:val="codeChar"/>
                <w:strike/>
                <w:highlight w:val="red"/>
              </w:rPr>
              <w:t> </w:t>
            </w:r>
          </w:p>
        </w:tc>
        <w:tc>
          <w:tcPr>
            <w:tcW w:w="235" w:type="pct"/>
            <w:tcBorders>
              <w:top w:val="single" w:sz="8" w:space="0" w:color="auto"/>
              <w:left w:val="nil"/>
              <w:bottom w:val="single" w:sz="8" w:space="0" w:color="auto"/>
              <w:right w:val="single" w:sz="8" w:space="0" w:color="auto"/>
            </w:tcBorders>
            <w:vAlign w:val="center"/>
            <w:tcPrChange w:id="21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4E72DDE9"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22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27B8035F"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22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5966112D"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_Ref264891918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12.4.3</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22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003515E0"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2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3BADD7FF" w14:textId="201FD4D8" w:rsidR="005A5990" w:rsidRPr="007630EF" w:rsidRDefault="005A5990" w:rsidP="003A5515">
            <w:pPr>
              <w:spacing w:after="0" w:line="240" w:lineRule="auto"/>
              <w:rPr>
                <w:rFonts w:eastAsia="Times New Roman" w:cs="Arial"/>
                <w:i/>
                <w:iCs/>
                <w:strike/>
                <w:sz w:val="18"/>
                <w:szCs w:val="18"/>
                <w:lang w:val="en-US"/>
              </w:rPr>
            </w:pPr>
            <w:r w:rsidRPr="007630EF">
              <w:rPr>
                <w:rFonts w:eastAsia="Times New Roman" w:cs="Arial"/>
                <w:i/>
                <w:iCs/>
                <w:strike/>
                <w:sz w:val="18"/>
                <w:szCs w:val="18"/>
                <w:highlight w:val="red"/>
              </w:rPr>
              <w:t>hint media header, overall information (hint track only)</w:t>
            </w:r>
          </w:p>
        </w:tc>
      </w:tr>
      <w:tr w:rsidR="00A228F2" w14:paraId="31F546AF"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2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4502386F"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2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13BC482"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2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CEE5BF5"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2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F4AB0B5"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sthd</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2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F69C195"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8" w:space="0" w:color="auto"/>
            </w:tcBorders>
            <w:vAlign w:val="center"/>
            <w:tcPrChange w:id="22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573442F3"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23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0AF94B9B"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23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18D63F4B"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_Ref287021081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12.6.2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3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0A45EF20"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3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6E46ECBF" w14:textId="3B85777E"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subtitle media header, overall information (subtitle track only)</w:t>
            </w:r>
          </w:p>
        </w:tc>
      </w:tr>
      <w:tr w:rsidR="00A228F2" w14:paraId="48CD0444"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3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4E0389F0"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3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8CF94F9"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3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E931E06"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3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CF3B8E6"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nmhd</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3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D093EE6"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8" w:space="0" w:color="auto"/>
            </w:tcBorders>
            <w:vAlign w:val="center"/>
            <w:tcPrChange w:id="23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56BED465"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24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71E71489"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24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490BB08C"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_Ref433072927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8.4.5.2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4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CF7AEF9"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4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6080D089" w14:textId="07CD6065"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Null media header, overall information (some tracks only)</w:t>
            </w:r>
          </w:p>
        </w:tc>
      </w:tr>
      <w:tr w:rsidR="00A228F2" w14:paraId="732F8A46"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4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5EFF6B22"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4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7BDD64A"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4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8D28DAE"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4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09219E9"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dinf</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4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FF8E758"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8" w:space="0" w:color="auto"/>
            </w:tcBorders>
            <w:vAlign w:val="center"/>
            <w:tcPrChange w:id="24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AD003CB"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25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492E6101"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25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134C50B0"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_Ref60912268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8.7.1</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5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03FA4509"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5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71C023EF" w14:textId="6A2E0ECA"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data information box, container</w:t>
            </w:r>
          </w:p>
        </w:tc>
      </w:tr>
      <w:tr w:rsidR="00A228F2" w14:paraId="39CB9E10"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5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6A0FCE08"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5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B600B95"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5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EA93B95"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5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D5F7EB3"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5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38C5C03" w14:textId="77777777" w:rsidR="005A5990" w:rsidRPr="00A3770E" w:rsidRDefault="005A5990" w:rsidP="003A5515">
            <w:pPr>
              <w:spacing w:after="0" w:line="240" w:lineRule="auto"/>
              <w:rPr>
                <w:rStyle w:val="codeChar"/>
              </w:rPr>
            </w:pPr>
            <w:r w:rsidRPr="00A3770E">
              <w:rPr>
                <w:rStyle w:val="codeChar"/>
              </w:rPr>
              <w:t>dref</w:t>
            </w:r>
          </w:p>
        </w:tc>
        <w:tc>
          <w:tcPr>
            <w:tcW w:w="235" w:type="pct"/>
            <w:tcBorders>
              <w:top w:val="single" w:sz="8" w:space="0" w:color="auto"/>
              <w:left w:val="nil"/>
              <w:bottom w:val="single" w:sz="8" w:space="0" w:color="auto"/>
              <w:right w:val="single" w:sz="8" w:space="0" w:color="auto"/>
            </w:tcBorders>
            <w:vAlign w:val="center"/>
            <w:tcPrChange w:id="25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7AB2C7C3"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26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37A67A87"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26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08B75C19"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_Ref389730906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6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1D353418"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6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7D54D065" w14:textId="2585E880"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data reference box, declares source(s) of media data in track</w:t>
            </w:r>
          </w:p>
        </w:tc>
      </w:tr>
      <w:tr w:rsidR="00A228F2" w14:paraId="2CD5E841"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6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4B3DF5F1"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6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310F399"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6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C5DEE47"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6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A8AEE64"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stbl</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6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EE82893" w14:textId="77777777" w:rsidR="005A5990" w:rsidRPr="00A3770E" w:rsidRDefault="005A5990" w:rsidP="003A5515">
            <w:pPr>
              <w:spacing w:after="0" w:line="240" w:lineRule="auto"/>
              <w:rPr>
                <w:rStyle w:val="codeChar"/>
              </w:rPr>
            </w:pPr>
            <w:r w:rsidRPr="00A3770E">
              <w:rPr>
                <w:rStyle w:val="codeChar"/>
              </w:rPr>
              <w:t> </w:t>
            </w:r>
          </w:p>
        </w:tc>
        <w:tc>
          <w:tcPr>
            <w:tcW w:w="235" w:type="pct"/>
            <w:tcBorders>
              <w:top w:val="single" w:sz="8" w:space="0" w:color="auto"/>
              <w:left w:val="nil"/>
              <w:bottom w:val="single" w:sz="8" w:space="0" w:color="auto"/>
              <w:right w:val="single" w:sz="8" w:space="0" w:color="auto"/>
            </w:tcBorders>
            <w:vAlign w:val="center"/>
            <w:tcPrChange w:id="26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0B697CBA"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27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68E29F92"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27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59108020"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_Ref60912300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8.5.1</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7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07B0BC9E"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7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69102E87" w14:textId="7F4EA8DA"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sample table box, container for the time/space map</w:t>
            </w:r>
          </w:p>
        </w:tc>
      </w:tr>
      <w:tr w:rsidR="00A228F2" w14:paraId="4C2C5062"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7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04E9D777"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7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9FB9180"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7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309A7DA"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7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479338F"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7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8BBB4DD" w14:textId="77777777" w:rsidR="005A5990" w:rsidRPr="00A3770E" w:rsidRDefault="005A5990" w:rsidP="003A5515">
            <w:pPr>
              <w:spacing w:after="0" w:line="240" w:lineRule="auto"/>
              <w:rPr>
                <w:rStyle w:val="codeChar"/>
              </w:rPr>
            </w:pPr>
            <w:r w:rsidRPr="00A3770E">
              <w:rPr>
                <w:rStyle w:val="codeChar"/>
              </w:rPr>
              <w:t>stsd</w:t>
            </w:r>
          </w:p>
        </w:tc>
        <w:tc>
          <w:tcPr>
            <w:tcW w:w="235" w:type="pct"/>
            <w:tcBorders>
              <w:top w:val="single" w:sz="8" w:space="0" w:color="auto"/>
              <w:left w:val="nil"/>
              <w:bottom w:val="single" w:sz="8" w:space="0" w:color="auto"/>
              <w:right w:val="single" w:sz="8" w:space="0" w:color="auto"/>
            </w:tcBorders>
            <w:vAlign w:val="center"/>
            <w:tcPrChange w:id="27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141659CE"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28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387FED4F"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28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1EBFAF64" w14:textId="77777777" w:rsidR="005A5990" w:rsidRPr="00EC6C63" w:rsidRDefault="005A5990" w:rsidP="003A5515">
            <w:pPr>
              <w:spacing w:after="0" w:line="240" w:lineRule="auto"/>
              <w:rPr>
                <w:rFonts w:eastAsia="Times New Roman" w:cs="Arial"/>
                <w:sz w:val="18"/>
                <w:szCs w:val="18"/>
              </w:rPr>
            </w:pPr>
            <w:r>
              <w:rPr>
                <w:rFonts w:cs="Arial"/>
                <w:sz w:val="18"/>
                <w:szCs w:val="18"/>
                <w:lang w:bidi="x-none"/>
              </w:rPr>
              <w:fldChar w:fldCharType="begin"/>
            </w:r>
            <w:r>
              <w:rPr>
                <w:rFonts w:cs="Arial"/>
                <w:sz w:val="18"/>
                <w:szCs w:val="18"/>
                <w:lang w:bidi="x-none"/>
              </w:rPr>
              <w:instrText xml:space="preserve"> REF _Ref383058760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8.5.2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8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564E9C3" w14:textId="77777777" w:rsidR="005A5990" w:rsidRDefault="005A5990" w:rsidP="003A5515">
            <w:pPr>
              <w:spacing w:after="0" w:line="240" w:lineRule="auto"/>
              <w:rPr>
                <w:rFonts w:eastAsia="Times New Roman" w:cs="Arial"/>
                <w:i/>
                <w:iCs/>
                <w:sz w:val="18"/>
                <w:szCs w:val="18"/>
                <w:lang w:val="fr-CH"/>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8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3AB851F1" w14:textId="2011C951" w:rsidR="005A5990" w:rsidRDefault="005A5990" w:rsidP="003A5515">
            <w:pPr>
              <w:spacing w:after="0" w:line="240" w:lineRule="auto"/>
              <w:rPr>
                <w:rFonts w:eastAsia="Times New Roman" w:cs="Arial"/>
                <w:i/>
                <w:iCs/>
                <w:sz w:val="18"/>
                <w:szCs w:val="18"/>
                <w:lang w:val="fr-CH"/>
              </w:rPr>
            </w:pPr>
            <w:proofErr w:type="gramStart"/>
            <w:r>
              <w:rPr>
                <w:rFonts w:eastAsia="Times New Roman" w:cs="Arial"/>
                <w:i/>
                <w:iCs/>
                <w:sz w:val="18"/>
                <w:szCs w:val="18"/>
                <w:lang w:val="fr-CH"/>
              </w:rPr>
              <w:t>sample</w:t>
            </w:r>
            <w:proofErr w:type="gramEnd"/>
            <w:r>
              <w:rPr>
                <w:rFonts w:eastAsia="Times New Roman" w:cs="Arial"/>
                <w:i/>
                <w:iCs/>
                <w:sz w:val="18"/>
                <w:szCs w:val="18"/>
                <w:lang w:val="fr-CH"/>
              </w:rPr>
              <w:t xml:space="preserve"> description box (codec types, initialization etc.)</w:t>
            </w:r>
          </w:p>
        </w:tc>
      </w:tr>
      <w:tr w:rsidR="00A228F2" w14:paraId="5183F218"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8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41F8C295" w14:textId="77777777" w:rsidR="005A5990" w:rsidRPr="003A53D5" w:rsidRDefault="005A5990" w:rsidP="003A5515">
            <w:pPr>
              <w:spacing w:after="0" w:line="240" w:lineRule="auto"/>
              <w:rPr>
                <w:rFonts w:ascii="Courier New" w:eastAsia="Times New Roman" w:hAnsi="Courier New" w:cs="Arial"/>
                <w:sz w:val="18"/>
                <w:szCs w:val="18"/>
                <w:lang w:val="fr-CH"/>
              </w:rPr>
            </w:pPr>
            <w:r w:rsidRPr="00A3770E">
              <w:rPr>
                <w:rStyle w:val="codeChar"/>
              </w:rPr>
              <w:lastRenderedPageBreak/>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8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F4DAB69" w14:textId="77777777" w:rsidR="005A5990" w:rsidRPr="003A53D5" w:rsidRDefault="005A5990" w:rsidP="003A5515">
            <w:pPr>
              <w:spacing w:after="0" w:line="240" w:lineRule="auto"/>
              <w:rPr>
                <w:rFonts w:ascii="Courier New" w:eastAsia="Times New Roman" w:hAnsi="Courier New" w:cs="Arial"/>
                <w:sz w:val="18"/>
                <w:szCs w:val="18"/>
                <w:lang w:val="fr-CH"/>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8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1B5E0D1" w14:textId="77777777" w:rsidR="005A5990" w:rsidRPr="003A53D5" w:rsidRDefault="005A5990" w:rsidP="003A5515">
            <w:pPr>
              <w:spacing w:after="0" w:line="240" w:lineRule="auto"/>
              <w:rPr>
                <w:rFonts w:ascii="Courier New" w:eastAsia="Times New Roman" w:hAnsi="Courier New" w:cs="Arial"/>
                <w:sz w:val="18"/>
                <w:szCs w:val="18"/>
                <w:lang w:val="fr-CH"/>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8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97E8D91" w14:textId="77777777" w:rsidR="005A5990" w:rsidRPr="003A53D5" w:rsidRDefault="005A5990" w:rsidP="003A5515">
            <w:pPr>
              <w:spacing w:after="0" w:line="240" w:lineRule="auto"/>
              <w:rPr>
                <w:rFonts w:ascii="Courier New" w:eastAsia="Times New Roman" w:hAnsi="Courier New" w:cs="Arial"/>
                <w:sz w:val="18"/>
                <w:szCs w:val="18"/>
                <w:lang w:val="fr-CH"/>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8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709ACC6" w14:textId="77777777" w:rsidR="005A5990" w:rsidRPr="00A3770E" w:rsidRDefault="005A5990" w:rsidP="003A5515">
            <w:pPr>
              <w:spacing w:after="0" w:line="240" w:lineRule="auto"/>
              <w:rPr>
                <w:rStyle w:val="codeChar"/>
              </w:rPr>
            </w:pPr>
            <w:r w:rsidRPr="00A3770E">
              <w:rPr>
                <w:rStyle w:val="codeChar"/>
              </w:rPr>
              <w:t>stts</w:t>
            </w:r>
          </w:p>
        </w:tc>
        <w:tc>
          <w:tcPr>
            <w:tcW w:w="235" w:type="pct"/>
            <w:tcBorders>
              <w:top w:val="single" w:sz="8" w:space="0" w:color="auto"/>
              <w:left w:val="nil"/>
              <w:bottom w:val="single" w:sz="8" w:space="0" w:color="auto"/>
              <w:right w:val="single" w:sz="8" w:space="0" w:color="auto"/>
            </w:tcBorders>
            <w:vAlign w:val="center"/>
            <w:tcPrChange w:id="28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3935EB24"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29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648A9B4B"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29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34747692"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_Ref393696369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8.6.1.2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29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5EC72A4B"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29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72F58F36" w14:textId="127CF4C7"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 xml:space="preserve">(decoding) time-to-sample </w:t>
            </w:r>
          </w:p>
        </w:tc>
      </w:tr>
      <w:tr w:rsidR="00A228F2" w:rsidRPr="00C701D6" w14:paraId="16835E3B"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29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586A75B5"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9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73288AF"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9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8B25294"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9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C16C9AA"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29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14346B1" w14:textId="77777777" w:rsidR="005A5990" w:rsidRPr="007630EF" w:rsidRDefault="005A5990" w:rsidP="003A5515">
            <w:pPr>
              <w:spacing w:after="0" w:line="240" w:lineRule="auto"/>
              <w:rPr>
                <w:rStyle w:val="codeChar"/>
                <w:strike/>
                <w:highlight w:val="red"/>
              </w:rPr>
            </w:pPr>
            <w:r w:rsidRPr="007630EF">
              <w:rPr>
                <w:rStyle w:val="codeChar"/>
                <w:strike/>
                <w:highlight w:val="red"/>
              </w:rPr>
              <w:t>ctts</w:t>
            </w:r>
          </w:p>
        </w:tc>
        <w:tc>
          <w:tcPr>
            <w:tcW w:w="235" w:type="pct"/>
            <w:tcBorders>
              <w:top w:val="single" w:sz="8" w:space="0" w:color="auto"/>
              <w:left w:val="nil"/>
              <w:bottom w:val="single" w:sz="8" w:space="0" w:color="auto"/>
              <w:right w:val="single" w:sz="8" w:space="0" w:color="auto"/>
            </w:tcBorders>
            <w:vAlign w:val="center"/>
            <w:tcPrChange w:id="29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0CFBB62B"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0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2F883623"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30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1791A9A2"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_Ref393696347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8.6.1.3</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30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4418F1C"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0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4A255D91" w14:textId="092825DF" w:rsidR="005A5990" w:rsidRPr="007630EF" w:rsidRDefault="005A5990"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(composition) time to sample</w:t>
            </w:r>
          </w:p>
        </w:tc>
      </w:tr>
      <w:tr w:rsidR="00A228F2" w:rsidRPr="00C701D6" w14:paraId="34CB4BD1"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0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701DCB69"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0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2115E0D"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0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F51E992"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0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47A5F80" w14:textId="77777777" w:rsidR="005A5990" w:rsidRPr="007630EF" w:rsidRDefault="005A5990" w:rsidP="003A5515">
            <w:pPr>
              <w:spacing w:after="0" w:line="240" w:lineRule="auto"/>
              <w:rPr>
                <w:rFonts w:ascii="Courier New" w:eastAsia="Times New Roman" w:hAnsi="Courier New" w:cs="Arial"/>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0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5AEAD0F" w14:textId="77777777" w:rsidR="005A5990" w:rsidRPr="007630EF" w:rsidRDefault="005A5990" w:rsidP="003A5515">
            <w:pPr>
              <w:spacing w:after="0" w:line="240" w:lineRule="auto"/>
              <w:rPr>
                <w:rStyle w:val="codeChar"/>
                <w:strike/>
                <w:highlight w:val="red"/>
              </w:rPr>
            </w:pPr>
            <w:r w:rsidRPr="007630EF">
              <w:rPr>
                <w:rStyle w:val="codeChar"/>
                <w:strike/>
                <w:highlight w:val="red"/>
              </w:rPr>
              <w:t>cslg</w:t>
            </w:r>
          </w:p>
        </w:tc>
        <w:tc>
          <w:tcPr>
            <w:tcW w:w="235" w:type="pct"/>
            <w:tcBorders>
              <w:top w:val="single" w:sz="8" w:space="0" w:color="auto"/>
              <w:left w:val="nil"/>
              <w:bottom w:val="single" w:sz="8" w:space="0" w:color="auto"/>
              <w:right w:val="single" w:sz="8" w:space="0" w:color="auto"/>
            </w:tcBorders>
            <w:vAlign w:val="center"/>
            <w:tcPrChange w:id="30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931E027"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1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397131DA"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31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4692516F"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_Ref85104459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8.6.1.4</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31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1F9189E8"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1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764AF5F9" w14:textId="13182008" w:rsidR="005A5990" w:rsidRPr="007630EF" w:rsidRDefault="005A5990" w:rsidP="003A5515">
            <w:pPr>
              <w:spacing w:after="0" w:line="240" w:lineRule="auto"/>
              <w:rPr>
                <w:rFonts w:eastAsia="Times New Roman" w:cs="Arial"/>
                <w:i/>
                <w:iCs/>
                <w:strike/>
                <w:sz w:val="18"/>
                <w:szCs w:val="18"/>
                <w:lang w:val="en-US"/>
              </w:rPr>
            </w:pPr>
            <w:r w:rsidRPr="007630EF">
              <w:rPr>
                <w:rFonts w:eastAsia="Times New Roman" w:cs="Arial"/>
                <w:i/>
                <w:iCs/>
                <w:strike/>
                <w:sz w:val="18"/>
                <w:szCs w:val="18"/>
                <w:highlight w:val="red"/>
              </w:rPr>
              <w:t>composition to decode timeline mapping</w:t>
            </w:r>
          </w:p>
        </w:tc>
      </w:tr>
      <w:tr w:rsidR="00A228F2" w14:paraId="589281D1"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1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05670BF8"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1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D42D5F9"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1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817AA17"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1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EE51F20"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1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6E8089B" w14:textId="77777777" w:rsidR="005A5990" w:rsidRPr="00A3770E" w:rsidRDefault="005A5990" w:rsidP="003A5515">
            <w:pPr>
              <w:spacing w:after="0" w:line="240" w:lineRule="auto"/>
              <w:rPr>
                <w:rStyle w:val="codeChar"/>
              </w:rPr>
            </w:pPr>
            <w:r w:rsidRPr="00A3770E">
              <w:rPr>
                <w:rStyle w:val="codeChar"/>
              </w:rPr>
              <w:t>stsc</w:t>
            </w:r>
          </w:p>
        </w:tc>
        <w:tc>
          <w:tcPr>
            <w:tcW w:w="235" w:type="pct"/>
            <w:tcBorders>
              <w:top w:val="single" w:sz="8" w:space="0" w:color="auto"/>
              <w:left w:val="nil"/>
              <w:bottom w:val="single" w:sz="8" w:space="0" w:color="auto"/>
              <w:right w:val="single" w:sz="8" w:space="0" w:color="auto"/>
            </w:tcBorders>
            <w:vAlign w:val="center"/>
            <w:tcPrChange w:id="31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E9F176B"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2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68526066"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32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3B492510"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_Ref415032447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8.7.4</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32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57FBFD1F"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2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001FA1E5" w14:textId="1ACA250C"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sample-to-chunk, partial data-offset information</w:t>
            </w:r>
          </w:p>
        </w:tc>
      </w:tr>
      <w:tr w:rsidR="00A228F2" w14:paraId="7EDB2A20"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2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7CB97D4D"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2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308E383"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2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70D1233"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2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B8000E1"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2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8AE5CC1" w14:textId="77777777" w:rsidR="005A5990" w:rsidRPr="00A3770E" w:rsidRDefault="005A5990" w:rsidP="003A5515">
            <w:pPr>
              <w:spacing w:after="0" w:line="240" w:lineRule="auto"/>
              <w:rPr>
                <w:rStyle w:val="codeChar"/>
              </w:rPr>
            </w:pPr>
            <w:r w:rsidRPr="00A3770E">
              <w:rPr>
                <w:rStyle w:val="codeChar"/>
              </w:rPr>
              <w:t>stsz</w:t>
            </w:r>
          </w:p>
        </w:tc>
        <w:tc>
          <w:tcPr>
            <w:tcW w:w="235" w:type="pct"/>
            <w:tcBorders>
              <w:top w:val="single" w:sz="8" w:space="0" w:color="auto"/>
              <w:left w:val="nil"/>
              <w:bottom w:val="single" w:sz="8" w:space="0" w:color="auto"/>
              <w:right w:val="single" w:sz="8" w:space="0" w:color="auto"/>
            </w:tcBorders>
            <w:vAlign w:val="center"/>
            <w:tcPrChange w:id="32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429279C"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3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19E18129"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33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7B24D48A"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_Ref415032485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8.7.3.2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33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27B6DFDF"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3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4EFA9962" w14:textId="0785811D"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sample sizes (framing)</w:t>
            </w:r>
          </w:p>
        </w:tc>
      </w:tr>
      <w:tr w:rsidR="00A228F2" w14:paraId="2C112DEB"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3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539067B0"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3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5E6BB2E"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3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FA7B14B"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3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F49856E"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3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290981E" w14:textId="77777777" w:rsidR="005A5990" w:rsidRPr="00A3770E" w:rsidRDefault="005A5990" w:rsidP="003A5515">
            <w:pPr>
              <w:spacing w:after="0" w:line="240" w:lineRule="auto"/>
              <w:rPr>
                <w:rStyle w:val="codeChar"/>
              </w:rPr>
            </w:pPr>
            <w:r w:rsidRPr="00A3770E">
              <w:rPr>
                <w:rStyle w:val="codeChar"/>
              </w:rPr>
              <w:t>stz2</w:t>
            </w:r>
          </w:p>
        </w:tc>
        <w:tc>
          <w:tcPr>
            <w:tcW w:w="235" w:type="pct"/>
            <w:tcBorders>
              <w:top w:val="single" w:sz="8" w:space="0" w:color="auto"/>
              <w:left w:val="nil"/>
              <w:bottom w:val="single" w:sz="8" w:space="0" w:color="auto"/>
              <w:right w:val="single" w:sz="8" w:space="0" w:color="auto"/>
            </w:tcBorders>
            <w:vAlign w:val="center"/>
            <w:tcPrChange w:id="33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0028717F"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4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2A96CA44"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34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75DA54DB"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_Ref415032515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8.7.3.3</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34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5A21C21"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4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53F65469" w14:textId="21E4E7EC"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compact sample sizes (framing)</w:t>
            </w:r>
          </w:p>
        </w:tc>
      </w:tr>
      <w:tr w:rsidR="00A228F2" w14:paraId="1ED7A0C2"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4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739F06A6"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4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6CEF375"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4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C5EB1BC"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4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7D55829"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4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EA3CEB8" w14:textId="77777777" w:rsidR="005A5990" w:rsidRPr="00A3770E" w:rsidRDefault="005A5990" w:rsidP="003A5515">
            <w:pPr>
              <w:spacing w:after="0" w:line="240" w:lineRule="auto"/>
              <w:rPr>
                <w:rStyle w:val="codeChar"/>
              </w:rPr>
            </w:pPr>
            <w:r w:rsidRPr="00A3770E">
              <w:rPr>
                <w:rStyle w:val="codeChar"/>
              </w:rPr>
              <w:t>stco</w:t>
            </w:r>
          </w:p>
        </w:tc>
        <w:tc>
          <w:tcPr>
            <w:tcW w:w="235" w:type="pct"/>
            <w:tcBorders>
              <w:top w:val="single" w:sz="8" w:space="0" w:color="auto"/>
              <w:left w:val="nil"/>
              <w:bottom w:val="single" w:sz="8" w:space="0" w:color="auto"/>
              <w:right w:val="single" w:sz="8" w:space="0" w:color="auto"/>
            </w:tcBorders>
            <w:vAlign w:val="center"/>
            <w:tcPrChange w:id="34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1D3E6108"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5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7D1D30DE"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w:t>
            </w:r>
          </w:p>
        </w:tc>
        <w:tc>
          <w:tcPr>
            <w:tcW w:w="364" w:type="pct"/>
            <w:tcBorders>
              <w:top w:val="single" w:sz="8" w:space="0" w:color="auto"/>
              <w:left w:val="nil"/>
              <w:bottom w:val="single" w:sz="8" w:space="0" w:color="auto"/>
              <w:right w:val="single" w:sz="8" w:space="0" w:color="auto"/>
            </w:tcBorders>
            <w:shd w:val="clear" w:color="auto" w:fill="auto"/>
            <w:hideMark/>
            <w:tcPrChange w:id="35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63E8A0FE"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_Ref433073716 \r  \* MERGEFORMAT </w:instrText>
            </w:r>
            <w:r>
              <w:rPr>
                <w:rFonts w:cs="Arial"/>
                <w:sz w:val="18"/>
                <w:szCs w:val="18"/>
                <w:lang w:bidi="x-none"/>
              </w:rPr>
              <w:fldChar w:fldCharType="separate"/>
            </w:r>
            <w:r>
              <w:rPr>
                <w:rFonts w:cs="Arial"/>
                <w:sz w:val="18"/>
                <w:szCs w:val="18"/>
                <w:lang w:bidi="x-none"/>
              </w:rPr>
              <w:t>8.7.5</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35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7F73541F"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5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6E752349" w14:textId="44E0CF09"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chunk offset, partial data-offset information</w:t>
            </w:r>
          </w:p>
        </w:tc>
      </w:tr>
      <w:tr w:rsidR="00A228F2" w14:paraId="1CD0BF00"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5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74731A09"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5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EBABB22"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5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CAA0EE5"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5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30A57AA"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5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ED1BA86" w14:textId="77777777" w:rsidR="005A5990" w:rsidRPr="00A3770E" w:rsidRDefault="005A5990" w:rsidP="003A5515">
            <w:pPr>
              <w:spacing w:after="0" w:line="240" w:lineRule="auto"/>
              <w:rPr>
                <w:rStyle w:val="codeChar"/>
              </w:rPr>
            </w:pPr>
            <w:r w:rsidRPr="00A3770E">
              <w:rPr>
                <w:rStyle w:val="codeChar"/>
              </w:rPr>
              <w:t>co64</w:t>
            </w:r>
          </w:p>
        </w:tc>
        <w:tc>
          <w:tcPr>
            <w:tcW w:w="235" w:type="pct"/>
            <w:tcBorders>
              <w:top w:val="single" w:sz="8" w:space="0" w:color="auto"/>
              <w:left w:val="nil"/>
              <w:bottom w:val="single" w:sz="8" w:space="0" w:color="auto"/>
              <w:right w:val="single" w:sz="8" w:space="0" w:color="auto"/>
            </w:tcBorders>
            <w:vAlign w:val="center"/>
            <w:tcPrChange w:id="35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0EED6F24"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6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45CD74FF"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36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760E27F6"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_Ref433073716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8.7.5</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36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32E2DAEE"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6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181FF398" w14:textId="5CC2A939"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64-bit chunk offset</w:t>
            </w:r>
          </w:p>
        </w:tc>
      </w:tr>
      <w:tr w:rsidR="00A228F2" w14:paraId="259A685C"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6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10A42792"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6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48ECCC8"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6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552C5BB"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6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378962A" w14:textId="77777777" w:rsidR="005A5990" w:rsidRPr="003A53D5" w:rsidRDefault="005A5990" w:rsidP="003A5515">
            <w:pPr>
              <w:spacing w:after="0" w:line="240" w:lineRule="auto"/>
              <w:rPr>
                <w:rFonts w:ascii="Courier New" w:eastAsia="Times New Roman" w:hAnsi="Courier New" w:cs="Arial"/>
                <w:sz w:val="18"/>
                <w:szCs w:val="18"/>
                <w:lang w:val="en-US"/>
              </w:rPr>
            </w:pPr>
            <w:r w:rsidRPr="00A3770E">
              <w:rPr>
                <w:rStyle w:val="codeChar"/>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6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4258D38" w14:textId="77777777" w:rsidR="005A5990" w:rsidRPr="00A3770E" w:rsidRDefault="005A5990" w:rsidP="003A5515">
            <w:pPr>
              <w:spacing w:after="0" w:line="240" w:lineRule="auto"/>
              <w:rPr>
                <w:rStyle w:val="codeChar"/>
              </w:rPr>
            </w:pPr>
            <w:r w:rsidRPr="00A3770E">
              <w:rPr>
                <w:rStyle w:val="codeChar"/>
              </w:rPr>
              <w:t>stss</w:t>
            </w:r>
          </w:p>
        </w:tc>
        <w:tc>
          <w:tcPr>
            <w:tcW w:w="235" w:type="pct"/>
            <w:tcBorders>
              <w:top w:val="single" w:sz="8" w:space="0" w:color="auto"/>
              <w:left w:val="nil"/>
              <w:bottom w:val="single" w:sz="8" w:space="0" w:color="auto"/>
              <w:right w:val="single" w:sz="8" w:space="0" w:color="auto"/>
            </w:tcBorders>
            <w:vAlign w:val="center"/>
            <w:tcPrChange w:id="36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FA76D84"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7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0521486F"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37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68E477F4"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_Ref187377866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8.6.2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37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03D55B9B"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7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1FDABD3C" w14:textId="2D9D3A61"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sync sample table</w:t>
            </w:r>
          </w:p>
        </w:tc>
      </w:tr>
      <w:tr w:rsidR="00A228F2" w:rsidRPr="0008687B" w14:paraId="193B691E"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7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049ADF49"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7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4749516"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7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7885538"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7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43A1238" w14:textId="77777777" w:rsidR="005A5990" w:rsidRPr="007630EF" w:rsidRDefault="005A5990" w:rsidP="003A5515">
            <w:pPr>
              <w:spacing w:after="0" w:line="240" w:lineRule="auto"/>
              <w:rPr>
                <w:rFonts w:ascii="Courier New" w:eastAsia="Times New Roman" w:hAnsi="Courier New" w:cs="Arial"/>
                <w:strike/>
                <w:sz w:val="18"/>
                <w:szCs w:val="18"/>
                <w:lang w:val="en-US"/>
              </w:rPr>
            </w:pPr>
            <w:r w:rsidRPr="007630EF">
              <w:rPr>
                <w:rStyle w:val="codeChar"/>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7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2D9D61E" w14:textId="77777777" w:rsidR="005A5990" w:rsidRPr="007630EF" w:rsidRDefault="005A5990" w:rsidP="003A5515">
            <w:pPr>
              <w:spacing w:after="0" w:line="240" w:lineRule="auto"/>
              <w:rPr>
                <w:rStyle w:val="codeChar"/>
                <w:strike/>
                <w:highlight w:val="red"/>
              </w:rPr>
            </w:pPr>
            <w:r w:rsidRPr="007630EF">
              <w:rPr>
                <w:rStyle w:val="codeChar"/>
                <w:strike/>
                <w:highlight w:val="red"/>
              </w:rPr>
              <w:t>stsh</w:t>
            </w:r>
          </w:p>
        </w:tc>
        <w:tc>
          <w:tcPr>
            <w:tcW w:w="235" w:type="pct"/>
            <w:tcBorders>
              <w:top w:val="single" w:sz="8" w:space="0" w:color="auto"/>
              <w:left w:val="nil"/>
              <w:bottom w:val="single" w:sz="8" w:space="0" w:color="auto"/>
              <w:right w:val="single" w:sz="8" w:space="0" w:color="auto"/>
            </w:tcBorders>
            <w:vAlign w:val="center"/>
            <w:tcPrChange w:id="37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09F82CB2"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8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10D75C71"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38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3102223C"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_Ref433073754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8.6.3</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38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295E691"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8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39E820B4" w14:textId="3AF1A00D" w:rsidR="005A5990" w:rsidRPr="007630EF" w:rsidRDefault="005A5990"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shadow sync sample table</w:t>
            </w:r>
          </w:p>
        </w:tc>
      </w:tr>
      <w:tr w:rsidR="00A228F2" w:rsidRPr="0008687B" w14:paraId="03ABA296"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8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0277BDF6"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8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6BF4861"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8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3488C0E"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8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131C543"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8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D695C73" w14:textId="77777777" w:rsidR="005A5990" w:rsidRPr="007630EF" w:rsidRDefault="005A5990" w:rsidP="003A5515">
            <w:pPr>
              <w:spacing w:after="0" w:line="240" w:lineRule="auto"/>
              <w:rPr>
                <w:rStyle w:val="codeChar"/>
                <w:rFonts w:cs="Courier New"/>
                <w:strike/>
                <w:highlight w:val="red"/>
              </w:rPr>
            </w:pPr>
            <w:r w:rsidRPr="007630EF">
              <w:rPr>
                <w:rStyle w:val="codeChar"/>
                <w:rFonts w:cs="Courier New"/>
                <w:strike/>
                <w:highlight w:val="red"/>
              </w:rPr>
              <w:t>padb</w:t>
            </w:r>
          </w:p>
        </w:tc>
        <w:tc>
          <w:tcPr>
            <w:tcW w:w="235" w:type="pct"/>
            <w:tcBorders>
              <w:top w:val="single" w:sz="8" w:space="0" w:color="auto"/>
              <w:left w:val="nil"/>
              <w:bottom w:val="single" w:sz="8" w:space="0" w:color="auto"/>
              <w:right w:val="single" w:sz="8" w:space="0" w:color="auto"/>
            </w:tcBorders>
            <w:vAlign w:val="center"/>
            <w:tcPrChange w:id="38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7E0CA20F"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39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45B20F9C"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39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5B0DBEBE"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_Ref393695885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8.7.6</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39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36A512BE"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39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395B6E84" w14:textId="16C24A32" w:rsidR="005A5990" w:rsidRPr="007630EF" w:rsidRDefault="005A5990"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sample padding bits</w:t>
            </w:r>
          </w:p>
        </w:tc>
      </w:tr>
      <w:tr w:rsidR="00A228F2" w:rsidRPr="0008687B" w14:paraId="2EEBA288"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39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25B02A85"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9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25BE7C3"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9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AD70D90"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9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730328B"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39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F0FC12F" w14:textId="77777777" w:rsidR="005A5990" w:rsidRPr="007630EF" w:rsidRDefault="005A5990" w:rsidP="003A5515">
            <w:pPr>
              <w:spacing w:after="0" w:line="240" w:lineRule="auto"/>
              <w:rPr>
                <w:rStyle w:val="codeChar"/>
                <w:rFonts w:cs="Courier New"/>
                <w:strike/>
                <w:highlight w:val="red"/>
              </w:rPr>
            </w:pPr>
            <w:r w:rsidRPr="007630EF">
              <w:rPr>
                <w:rStyle w:val="codeChar"/>
                <w:rFonts w:cs="Courier New"/>
                <w:strike/>
                <w:highlight w:val="red"/>
              </w:rPr>
              <w:t>stdp</w:t>
            </w:r>
          </w:p>
        </w:tc>
        <w:tc>
          <w:tcPr>
            <w:tcW w:w="235" w:type="pct"/>
            <w:tcBorders>
              <w:top w:val="single" w:sz="8" w:space="0" w:color="auto"/>
              <w:left w:val="nil"/>
              <w:bottom w:val="single" w:sz="8" w:space="0" w:color="auto"/>
              <w:right w:val="single" w:sz="8" w:space="0" w:color="auto"/>
            </w:tcBorders>
            <w:vAlign w:val="center"/>
            <w:tcPrChange w:id="39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2A72F4E1"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0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1729162F"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40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1E44D6A1"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_Ref437902164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8.7.6</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40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7EF91B07"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0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51EA91E3" w14:textId="1756FB73" w:rsidR="005A5990" w:rsidRPr="007630EF" w:rsidRDefault="005A5990" w:rsidP="003A5515">
            <w:pPr>
              <w:spacing w:after="0" w:line="240" w:lineRule="auto"/>
              <w:rPr>
                <w:rFonts w:eastAsia="Times New Roman" w:cs="Arial"/>
                <w:i/>
                <w:iCs/>
                <w:strike/>
                <w:sz w:val="18"/>
                <w:szCs w:val="18"/>
                <w:lang w:val="en-US"/>
              </w:rPr>
            </w:pPr>
            <w:r w:rsidRPr="007630EF">
              <w:rPr>
                <w:rFonts w:eastAsia="Times New Roman" w:cs="Arial"/>
                <w:i/>
                <w:iCs/>
                <w:strike/>
                <w:sz w:val="18"/>
                <w:szCs w:val="18"/>
                <w:highlight w:val="red"/>
              </w:rPr>
              <w:t>sample degradation priority</w:t>
            </w:r>
          </w:p>
        </w:tc>
      </w:tr>
      <w:tr w:rsidR="00A228F2" w14:paraId="51DF8320"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0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1113BD3A"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0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D4F02FB"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0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B3237C5"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0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0923936"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0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4A9B2BF" w14:textId="77777777" w:rsidR="005A5990" w:rsidRPr="005577A8" w:rsidRDefault="005A5990" w:rsidP="003A5515">
            <w:pPr>
              <w:spacing w:after="0" w:line="240" w:lineRule="auto"/>
              <w:rPr>
                <w:rStyle w:val="codeChar"/>
                <w:rFonts w:cs="Courier New"/>
              </w:rPr>
            </w:pPr>
            <w:r w:rsidRPr="005577A8">
              <w:rPr>
                <w:rStyle w:val="codeChar"/>
                <w:rFonts w:cs="Courier New"/>
              </w:rPr>
              <w:t>sdtp</w:t>
            </w:r>
          </w:p>
        </w:tc>
        <w:tc>
          <w:tcPr>
            <w:tcW w:w="235" w:type="pct"/>
            <w:tcBorders>
              <w:top w:val="single" w:sz="8" w:space="0" w:color="auto"/>
              <w:left w:val="nil"/>
              <w:bottom w:val="single" w:sz="8" w:space="0" w:color="auto"/>
              <w:right w:val="single" w:sz="8" w:space="0" w:color="auto"/>
            </w:tcBorders>
            <w:vAlign w:val="center"/>
            <w:tcPrChange w:id="40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D3B130A"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1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0E5655AE"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41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2121AF2F"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_Ref479226429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8.6.4</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41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56C465C9"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1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244A4FAE" w14:textId="5E720205"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independent and disposable samples</w:t>
            </w:r>
          </w:p>
        </w:tc>
      </w:tr>
      <w:tr w:rsidR="00A228F2" w14:paraId="665B3BE9"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1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1C1A264A"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1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23B9596"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1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2E677E1"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1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E91CB27"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1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A2B7DE5" w14:textId="77777777" w:rsidR="005A5990" w:rsidRPr="005577A8" w:rsidRDefault="005A5990" w:rsidP="003A5515">
            <w:pPr>
              <w:spacing w:after="0" w:line="240" w:lineRule="auto"/>
              <w:rPr>
                <w:rStyle w:val="codeChar"/>
                <w:rFonts w:cs="Courier New"/>
              </w:rPr>
            </w:pPr>
            <w:r w:rsidRPr="005577A8">
              <w:rPr>
                <w:rStyle w:val="codeChar"/>
                <w:rFonts w:cs="Courier New"/>
              </w:rPr>
              <w:t>sbgp</w:t>
            </w:r>
          </w:p>
        </w:tc>
        <w:tc>
          <w:tcPr>
            <w:tcW w:w="235" w:type="pct"/>
            <w:tcBorders>
              <w:top w:val="single" w:sz="8" w:space="0" w:color="auto"/>
              <w:left w:val="nil"/>
              <w:bottom w:val="single" w:sz="8" w:space="0" w:color="auto"/>
              <w:right w:val="single" w:sz="8" w:space="0" w:color="auto"/>
            </w:tcBorders>
            <w:vAlign w:val="center"/>
            <w:tcPrChange w:id="41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01899529"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2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162BE6A4"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42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2D3BE385"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_Ref479226485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8.9.2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42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4150CA27"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2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6D941E4C" w14:textId="5AF9EEF3"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sample-to-group</w:t>
            </w:r>
          </w:p>
        </w:tc>
      </w:tr>
      <w:tr w:rsidR="00A228F2" w14:paraId="5350F9AD"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2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532BC667"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2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16743FE"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2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1A85AAB"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2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2AAFB1C"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2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470225C" w14:textId="77777777" w:rsidR="005A5990" w:rsidRPr="005577A8" w:rsidRDefault="005A5990" w:rsidP="003A5515">
            <w:pPr>
              <w:spacing w:after="0" w:line="240" w:lineRule="auto"/>
              <w:rPr>
                <w:rStyle w:val="codeChar"/>
                <w:rFonts w:cs="Courier New"/>
              </w:rPr>
            </w:pPr>
            <w:r w:rsidRPr="005577A8">
              <w:rPr>
                <w:rStyle w:val="codeChar"/>
                <w:rFonts w:cs="Courier New"/>
              </w:rPr>
              <w:t>sgpd</w:t>
            </w:r>
          </w:p>
        </w:tc>
        <w:tc>
          <w:tcPr>
            <w:tcW w:w="235" w:type="pct"/>
            <w:tcBorders>
              <w:top w:val="single" w:sz="8" w:space="0" w:color="auto"/>
              <w:left w:val="nil"/>
              <w:bottom w:val="single" w:sz="8" w:space="0" w:color="auto"/>
              <w:right w:val="single" w:sz="8" w:space="0" w:color="auto"/>
            </w:tcBorders>
            <w:vAlign w:val="center"/>
            <w:tcPrChange w:id="42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3CE309D0"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3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6CFC3F62"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43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2418961A"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_Ref479226518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8.9.3</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43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1B525C28"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3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5E4334E4" w14:textId="3EAD5994"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sample group description</w:t>
            </w:r>
          </w:p>
        </w:tc>
      </w:tr>
      <w:tr w:rsidR="00A228F2" w14:paraId="1AD123DF"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3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33265F51"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3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2237CF7"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3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67E0812"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3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C084314"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3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4021401" w14:textId="77777777" w:rsidR="005A5990" w:rsidRPr="005577A8" w:rsidRDefault="005A5990" w:rsidP="003A5515">
            <w:pPr>
              <w:spacing w:after="0" w:line="240" w:lineRule="auto"/>
              <w:rPr>
                <w:rStyle w:val="codeChar"/>
                <w:rFonts w:cs="Courier New"/>
              </w:rPr>
            </w:pPr>
            <w:r w:rsidRPr="005577A8">
              <w:rPr>
                <w:rStyle w:val="codeChar"/>
                <w:rFonts w:cs="Courier New"/>
              </w:rPr>
              <w:t>subs</w:t>
            </w:r>
          </w:p>
        </w:tc>
        <w:tc>
          <w:tcPr>
            <w:tcW w:w="235" w:type="pct"/>
            <w:tcBorders>
              <w:top w:val="single" w:sz="8" w:space="0" w:color="auto"/>
              <w:left w:val="nil"/>
              <w:bottom w:val="single" w:sz="8" w:space="0" w:color="auto"/>
              <w:right w:val="single" w:sz="8" w:space="0" w:color="auto"/>
            </w:tcBorders>
            <w:vAlign w:val="center"/>
            <w:tcPrChange w:id="43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EC65DFA"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4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4B102413"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44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4544C83D"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_Ref479226562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8.7.7</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44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52EF3A07"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4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7AC2B61B" w14:textId="3B194169"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sub-sample information</w:t>
            </w:r>
          </w:p>
        </w:tc>
      </w:tr>
      <w:tr w:rsidR="00A228F2" w14:paraId="2384BBC7"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4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64C4B510"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4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9631EEC"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4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AA62418"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4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2C376D2"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4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FB248C7" w14:textId="77777777" w:rsidR="005A5990" w:rsidRPr="005577A8" w:rsidRDefault="005A5990" w:rsidP="003A5515">
            <w:pPr>
              <w:spacing w:after="0" w:line="240" w:lineRule="auto"/>
              <w:rPr>
                <w:rStyle w:val="codeChar"/>
                <w:rFonts w:cs="Courier New"/>
              </w:rPr>
            </w:pPr>
            <w:r w:rsidRPr="005577A8">
              <w:rPr>
                <w:rStyle w:val="codeChar"/>
                <w:rFonts w:cs="Courier New"/>
              </w:rPr>
              <w:t>saiz</w:t>
            </w:r>
          </w:p>
        </w:tc>
        <w:tc>
          <w:tcPr>
            <w:tcW w:w="235" w:type="pct"/>
            <w:tcBorders>
              <w:top w:val="single" w:sz="8" w:space="0" w:color="auto"/>
              <w:left w:val="nil"/>
              <w:bottom w:val="single" w:sz="8" w:space="0" w:color="auto"/>
              <w:right w:val="single" w:sz="8" w:space="0" w:color="auto"/>
            </w:tcBorders>
            <w:vAlign w:val="center"/>
            <w:tcPrChange w:id="44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059EE91E"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5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3C61C9D0"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45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0E8806F5"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_Ref173813831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8.7.8</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45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7FAF671E"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5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137FA90B" w14:textId="60678D95"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sample auxiliary information sizes</w:t>
            </w:r>
          </w:p>
        </w:tc>
      </w:tr>
      <w:tr w:rsidR="00A228F2" w14:paraId="0A5A597B"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5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310D8AD1"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5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F9334A9"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5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D583532"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5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BFDBE78"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5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080CC73" w14:textId="77777777" w:rsidR="005A5990" w:rsidRPr="005577A8" w:rsidRDefault="005A5990" w:rsidP="003A5515">
            <w:pPr>
              <w:spacing w:after="0" w:line="240" w:lineRule="auto"/>
              <w:rPr>
                <w:rStyle w:val="codeChar"/>
                <w:rFonts w:cs="Courier New"/>
              </w:rPr>
            </w:pPr>
            <w:r w:rsidRPr="005577A8">
              <w:rPr>
                <w:rStyle w:val="codeChar"/>
                <w:rFonts w:cs="Courier New"/>
              </w:rPr>
              <w:t>saio</w:t>
            </w:r>
          </w:p>
        </w:tc>
        <w:tc>
          <w:tcPr>
            <w:tcW w:w="235" w:type="pct"/>
            <w:tcBorders>
              <w:top w:val="single" w:sz="8" w:space="0" w:color="auto"/>
              <w:left w:val="nil"/>
              <w:bottom w:val="single" w:sz="8" w:space="0" w:color="auto"/>
              <w:right w:val="single" w:sz="8" w:space="0" w:color="auto"/>
            </w:tcBorders>
            <w:vAlign w:val="center"/>
            <w:tcPrChange w:id="45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38301CDD"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6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28D00FE5"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46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50FE9437"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_Ref173813843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8.7.9</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46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1272FCD7"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6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5188DB85" w14:textId="16DC09DC"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sample auxiliary information offsets</w:t>
            </w:r>
          </w:p>
        </w:tc>
      </w:tr>
      <w:tr w:rsidR="00A228F2" w14:paraId="253A973F"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6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527A55E4"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6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3A3DE5AB"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udta</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6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3A0A2CA"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6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4921F22"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6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4C15004" w14:textId="77777777" w:rsidR="005A5990" w:rsidRPr="005577A8" w:rsidRDefault="005A5990" w:rsidP="003A5515">
            <w:pPr>
              <w:spacing w:after="0" w:line="240" w:lineRule="auto"/>
              <w:rPr>
                <w:rStyle w:val="codeChar"/>
                <w:rFonts w:cs="Courier New"/>
              </w:rPr>
            </w:pPr>
            <w:r w:rsidRPr="005577A8">
              <w:rPr>
                <w:rStyle w:val="codeChar"/>
                <w:rFonts w:cs="Courier New"/>
              </w:rPr>
              <w:t> </w:t>
            </w:r>
          </w:p>
        </w:tc>
        <w:tc>
          <w:tcPr>
            <w:tcW w:w="235" w:type="pct"/>
            <w:tcBorders>
              <w:top w:val="single" w:sz="8" w:space="0" w:color="auto"/>
              <w:left w:val="nil"/>
              <w:bottom w:val="single" w:sz="8" w:space="0" w:color="auto"/>
              <w:right w:val="single" w:sz="8" w:space="0" w:color="auto"/>
            </w:tcBorders>
            <w:vAlign w:val="center"/>
            <w:tcPrChange w:id="46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27277C40"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7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30D67213"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47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2DE3200A"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_Ref433073890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8.10.1</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47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0AEF433A"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7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7D50F100" w14:textId="0DC99F41"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user-data</w:t>
            </w:r>
          </w:p>
        </w:tc>
      </w:tr>
      <w:tr w:rsidR="00A228F2" w14:paraId="39EE4163"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74"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61B71BEB"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75"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8B702AD"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76"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FEE8DCD"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cprt</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7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DC2BAFA"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7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28BE9ED" w14:textId="77777777" w:rsidR="005A5990" w:rsidRPr="005577A8" w:rsidRDefault="005A5990" w:rsidP="003A5515">
            <w:pPr>
              <w:spacing w:after="0" w:line="240" w:lineRule="auto"/>
              <w:rPr>
                <w:rStyle w:val="codeChar"/>
                <w:rFonts w:cs="Courier New"/>
              </w:rPr>
            </w:pPr>
            <w:r w:rsidRPr="005577A8">
              <w:rPr>
                <w:rStyle w:val="codeChar"/>
                <w:rFonts w:cs="Courier New"/>
              </w:rPr>
              <w:t> </w:t>
            </w:r>
          </w:p>
        </w:tc>
        <w:tc>
          <w:tcPr>
            <w:tcW w:w="235" w:type="pct"/>
            <w:tcBorders>
              <w:top w:val="single" w:sz="8" w:space="0" w:color="auto"/>
              <w:left w:val="nil"/>
              <w:bottom w:val="single" w:sz="8" w:space="0" w:color="auto"/>
              <w:right w:val="single" w:sz="8" w:space="0" w:color="auto"/>
            </w:tcBorders>
            <w:vAlign w:val="center"/>
            <w:tcPrChange w:id="479"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2C9A1286"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480"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2DC567F6"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hideMark/>
            <w:tcPrChange w:id="481"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09321493" w14:textId="77777777" w:rsidR="005A5990" w:rsidRDefault="005A5990"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_Ref60912549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8.10.2</w:t>
            </w:r>
            <w:r>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482"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3CDD0703"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483"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614BF476" w14:textId="0AB78103"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copyright etc.</w:t>
            </w:r>
          </w:p>
        </w:tc>
      </w:tr>
      <w:tr w:rsidR="00A228F2" w14:paraId="5F521D80" w14:textId="77777777" w:rsidTr="00734F76">
        <w:trPr>
          <w:trHeight w:val="223"/>
          <w:trPrChange w:id="484" w:author="Thomas Stockhammer 1" w:date="2024-07-14T14:29:00Z" w16du:dateUtc="2024-07-14T05:29:00Z">
            <w:trPr>
              <w:trHeight w:val="223"/>
            </w:trPr>
          </w:trPrChange>
        </w:trPr>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485"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70CC71CF" w14:textId="77777777" w:rsidR="005A5990" w:rsidRPr="00212029" w:rsidRDefault="005A5990" w:rsidP="003A5515">
            <w:pPr>
              <w:spacing w:after="0" w:line="240" w:lineRule="auto"/>
              <w:rPr>
                <w:rFonts w:ascii="Courier New" w:eastAsia="Times New Roman" w:hAnsi="Courier New" w:cs="Courier New"/>
                <w:strike/>
                <w:sz w:val="18"/>
                <w:szCs w:val="18"/>
                <w:lang w:val="en-US"/>
                <w:rPrChange w:id="486" w:author="Thomas Stockhammer 1" w:date="2024-07-14T12:57:00Z" w16du:dateUtc="2024-07-14T03:57:00Z">
                  <w:rPr>
                    <w:rFonts w:ascii="Courier New" w:eastAsia="Times New Roman" w:hAnsi="Courier New" w:cs="Courier New"/>
                    <w:sz w:val="18"/>
                    <w:szCs w:val="18"/>
                    <w:lang w:val="en-US"/>
                  </w:rPr>
                </w:rPrChange>
              </w:rPr>
            </w:pPr>
            <w:r w:rsidRPr="00212029">
              <w:rPr>
                <w:rStyle w:val="codeChar"/>
                <w:rFonts w:cs="Courier New"/>
                <w:strike/>
                <w:rPrChange w:id="487" w:author="Thomas Stockhammer 1" w:date="2024-07-14T12:57:00Z" w16du:dateUtc="2024-07-14T03:57:00Z">
                  <w:rPr>
                    <w:rStyle w:val="codeChar"/>
                    <w:rFonts w:cs="Courier New"/>
                  </w:rPr>
                </w:rPrChang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8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E36FB19" w14:textId="77777777" w:rsidR="005A5990" w:rsidRPr="00212029" w:rsidRDefault="005A5990" w:rsidP="003A5515">
            <w:pPr>
              <w:spacing w:after="0" w:line="240" w:lineRule="auto"/>
              <w:rPr>
                <w:rFonts w:ascii="Courier New" w:eastAsia="Times New Roman" w:hAnsi="Courier New" w:cs="Courier New"/>
                <w:strike/>
                <w:sz w:val="18"/>
                <w:szCs w:val="18"/>
                <w:lang w:val="en-US"/>
                <w:rPrChange w:id="489" w:author="Thomas Stockhammer 1" w:date="2024-07-14T12:57:00Z" w16du:dateUtc="2024-07-14T03:57:00Z">
                  <w:rPr>
                    <w:rFonts w:ascii="Courier New" w:eastAsia="Times New Roman" w:hAnsi="Courier New" w:cs="Courier New"/>
                    <w:sz w:val="18"/>
                    <w:szCs w:val="18"/>
                    <w:lang w:val="en-US"/>
                  </w:rPr>
                </w:rPrChange>
              </w:rPr>
            </w:pPr>
            <w:r w:rsidRPr="00212029">
              <w:rPr>
                <w:rStyle w:val="codeChar"/>
                <w:rFonts w:cs="Courier New"/>
                <w:strike/>
                <w:rPrChange w:id="490" w:author="Thomas Stockhammer 1" w:date="2024-07-14T12:57:00Z" w16du:dateUtc="2024-07-14T03:57:00Z">
                  <w:rPr>
                    <w:rStyle w:val="codeChar"/>
                    <w:rFonts w:cs="Courier New"/>
                  </w:rPr>
                </w:rPrChang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91"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E4BD34F" w14:textId="77777777" w:rsidR="005A5990" w:rsidRPr="00212029" w:rsidRDefault="005A5990" w:rsidP="003A5515">
            <w:pPr>
              <w:spacing w:after="0" w:line="240" w:lineRule="auto"/>
              <w:rPr>
                <w:rFonts w:ascii="Courier New" w:eastAsia="Times New Roman" w:hAnsi="Courier New" w:cs="Courier New"/>
                <w:strike/>
                <w:sz w:val="18"/>
                <w:szCs w:val="18"/>
                <w:highlight w:val="red"/>
                <w:lang w:val="en-US"/>
                <w:rPrChange w:id="492" w:author="Thomas Stockhammer 1" w:date="2024-07-14T12:57:00Z" w16du:dateUtc="2024-07-14T03:57:00Z">
                  <w:rPr>
                    <w:rFonts w:ascii="Courier New" w:eastAsia="Times New Roman" w:hAnsi="Courier New" w:cs="Courier New"/>
                    <w:sz w:val="18"/>
                    <w:szCs w:val="18"/>
                    <w:highlight w:val="red"/>
                    <w:lang w:val="en-US"/>
                  </w:rPr>
                </w:rPrChange>
              </w:rPr>
            </w:pPr>
            <w:r w:rsidRPr="00212029">
              <w:rPr>
                <w:rStyle w:val="codeChar"/>
                <w:rFonts w:cs="Courier New"/>
                <w:strike/>
                <w:highlight w:val="red"/>
                <w:rPrChange w:id="493" w:author="Thomas Stockhammer 1" w:date="2024-07-14T12:57:00Z" w16du:dateUtc="2024-07-14T03:57:00Z">
                  <w:rPr>
                    <w:rStyle w:val="codeChar"/>
                    <w:rFonts w:cs="Courier New"/>
                    <w:highlight w:val="red"/>
                  </w:rPr>
                </w:rPrChange>
              </w:rPr>
              <w:t>tsel</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94"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DF666D3" w14:textId="77777777" w:rsidR="005A5990" w:rsidRPr="00212029" w:rsidRDefault="005A5990" w:rsidP="003A5515">
            <w:pPr>
              <w:spacing w:after="0" w:line="240" w:lineRule="auto"/>
              <w:rPr>
                <w:rFonts w:ascii="Courier New" w:eastAsia="Times New Roman" w:hAnsi="Courier New" w:cs="Courier New"/>
                <w:strike/>
                <w:sz w:val="18"/>
                <w:szCs w:val="18"/>
                <w:highlight w:val="red"/>
                <w:lang w:val="en-US"/>
                <w:rPrChange w:id="495" w:author="Thomas Stockhammer 1" w:date="2024-07-14T12:57:00Z" w16du:dateUtc="2024-07-14T03:57:00Z">
                  <w:rPr>
                    <w:rFonts w:ascii="Courier New" w:eastAsia="Times New Roman" w:hAnsi="Courier New" w:cs="Courier New"/>
                    <w:sz w:val="18"/>
                    <w:szCs w:val="18"/>
                    <w:highlight w:val="red"/>
                    <w:lang w:val="en-US"/>
                  </w:rPr>
                </w:rPrChange>
              </w:rPr>
            </w:pPr>
            <w:r w:rsidRPr="00212029">
              <w:rPr>
                <w:rStyle w:val="codeChar"/>
                <w:rFonts w:cs="Courier New"/>
                <w:strike/>
                <w:highlight w:val="red"/>
                <w:rPrChange w:id="496" w:author="Thomas Stockhammer 1" w:date="2024-07-14T12:57:00Z" w16du:dateUtc="2024-07-14T03:57:00Z">
                  <w:rPr>
                    <w:rStyle w:val="codeChar"/>
                    <w:rFonts w:cs="Courier New"/>
                    <w:highlight w:val="red"/>
                  </w:rPr>
                </w:rPrChang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497"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00D3806D" w14:textId="77777777" w:rsidR="005A5990" w:rsidRPr="00212029" w:rsidRDefault="005A5990" w:rsidP="003A5515">
            <w:pPr>
              <w:spacing w:after="0" w:line="240" w:lineRule="auto"/>
              <w:rPr>
                <w:rStyle w:val="codeChar"/>
                <w:rFonts w:cs="Courier New"/>
                <w:strike/>
                <w:highlight w:val="red"/>
                <w:rPrChange w:id="498" w:author="Thomas Stockhammer 1" w:date="2024-07-14T12:57:00Z" w16du:dateUtc="2024-07-14T03:57:00Z">
                  <w:rPr>
                    <w:rStyle w:val="codeChar"/>
                    <w:rFonts w:cs="Courier New"/>
                    <w:highlight w:val="red"/>
                  </w:rPr>
                </w:rPrChange>
              </w:rPr>
            </w:pPr>
            <w:r w:rsidRPr="00212029">
              <w:rPr>
                <w:rStyle w:val="codeChar"/>
                <w:rFonts w:cs="Courier New"/>
                <w:strike/>
                <w:highlight w:val="red"/>
                <w:rPrChange w:id="499" w:author="Thomas Stockhammer 1" w:date="2024-07-14T12:57:00Z" w16du:dateUtc="2024-07-14T03:57:00Z">
                  <w:rPr>
                    <w:rStyle w:val="codeChar"/>
                    <w:rFonts w:cs="Courier New"/>
                    <w:highlight w:val="red"/>
                  </w:rPr>
                </w:rPrChange>
              </w:rPr>
              <w:t> </w:t>
            </w:r>
          </w:p>
        </w:tc>
        <w:tc>
          <w:tcPr>
            <w:tcW w:w="235" w:type="pct"/>
            <w:tcBorders>
              <w:top w:val="single" w:sz="8" w:space="0" w:color="auto"/>
              <w:left w:val="nil"/>
              <w:bottom w:val="single" w:sz="8" w:space="0" w:color="auto"/>
              <w:right w:val="single" w:sz="8" w:space="0" w:color="auto"/>
            </w:tcBorders>
            <w:vAlign w:val="center"/>
            <w:tcPrChange w:id="500"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4CF28BEC" w14:textId="77777777" w:rsidR="005A5990" w:rsidRPr="00212029" w:rsidRDefault="005A5990" w:rsidP="003A5515">
            <w:pPr>
              <w:spacing w:after="0" w:line="240" w:lineRule="auto"/>
              <w:jc w:val="left"/>
              <w:rPr>
                <w:rFonts w:eastAsia="Times New Roman" w:cs="Arial"/>
                <w:strike/>
                <w:sz w:val="18"/>
                <w:szCs w:val="18"/>
                <w:highlight w:val="red"/>
                <w:rPrChange w:id="501" w:author="Thomas Stockhammer 1" w:date="2024-07-14T12:57:00Z" w16du:dateUtc="2024-07-14T03:57:00Z">
                  <w:rPr>
                    <w:rFonts w:eastAsia="Times New Roman" w:cs="Arial"/>
                    <w:sz w:val="18"/>
                    <w:szCs w:val="18"/>
                    <w:highlight w:val="red"/>
                  </w:rPr>
                </w:rPrChange>
              </w:rPr>
            </w:pPr>
            <w:r w:rsidRPr="00212029">
              <w:rPr>
                <w:rStyle w:val="codeChar"/>
                <w:strike/>
                <w:highlight w:val="red"/>
                <w:rPrChange w:id="502" w:author="Thomas Stockhammer 1" w:date="2024-07-14T12:57:00Z" w16du:dateUtc="2024-07-14T03:57:00Z">
                  <w:rPr>
                    <w:rStyle w:val="codeChar"/>
                    <w:highlight w:val="red"/>
                  </w:rPr>
                </w:rPrChange>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503"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0FEEAAAA" w14:textId="77777777" w:rsidR="005A5990" w:rsidRPr="00212029" w:rsidRDefault="005A5990" w:rsidP="003A5515">
            <w:pPr>
              <w:spacing w:after="0" w:line="240" w:lineRule="auto"/>
              <w:rPr>
                <w:rFonts w:eastAsia="Times New Roman" w:cs="Arial"/>
                <w:strike/>
                <w:sz w:val="18"/>
                <w:szCs w:val="18"/>
                <w:highlight w:val="red"/>
                <w:rPrChange w:id="504" w:author="Thomas Stockhammer 1" w:date="2024-07-14T12:57:00Z" w16du:dateUtc="2024-07-14T03:57:00Z">
                  <w:rPr>
                    <w:rFonts w:eastAsia="Times New Roman" w:cs="Arial"/>
                    <w:sz w:val="18"/>
                    <w:szCs w:val="18"/>
                    <w:highlight w:val="red"/>
                  </w:rPr>
                </w:rPrChange>
              </w:rPr>
            </w:pPr>
            <w:r w:rsidRPr="00212029">
              <w:rPr>
                <w:rFonts w:eastAsia="Times New Roman" w:cs="Arial"/>
                <w:strike/>
                <w:sz w:val="18"/>
                <w:szCs w:val="18"/>
                <w:highlight w:val="red"/>
                <w:rPrChange w:id="505" w:author="Thomas Stockhammer 1" w:date="2024-07-14T12:57:00Z" w16du:dateUtc="2024-07-14T03:57:00Z">
                  <w:rPr>
                    <w:rFonts w:eastAsia="Times New Roman" w:cs="Arial"/>
                    <w:sz w:val="18"/>
                    <w:szCs w:val="18"/>
                    <w:highlight w:val="red"/>
                  </w:rPr>
                </w:rPrChange>
              </w:rPr>
              <w:t> </w:t>
            </w:r>
          </w:p>
        </w:tc>
        <w:tc>
          <w:tcPr>
            <w:tcW w:w="364" w:type="pct"/>
            <w:tcBorders>
              <w:top w:val="single" w:sz="8" w:space="0" w:color="auto"/>
              <w:left w:val="nil"/>
              <w:bottom w:val="single" w:sz="8" w:space="0" w:color="auto"/>
              <w:right w:val="single" w:sz="8" w:space="0" w:color="auto"/>
            </w:tcBorders>
            <w:shd w:val="clear" w:color="auto" w:fill="auto"/>
            <w:hideMark/>
            <w:tcPrChange w:id="506"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5215F71A" w14:textId="77777777" w:rsidR="005A5990" w:rsidRPr="00212029" w:rsidRDefault="005A5990" w:rsidP="003A5515">
            <w:pPr>
              <w:spacing w:after="0" w:line="240" w:lineRule="auto"/>
              <w:rPr>
                <w:rFonts w:eastAsia="Times New Roman" w:cs="Arial"/>
                <w:strike/>
                <w:sz w:val="18"/>
                <w:szCs w:val="18"/>
                <w:highlight w:val="red"/>
                <w:lang w:val="en-US"/>
                <w:rPrChange w:id="507" w:author="Thomas Stockhammer 1" w:date="2024-07-14T12:57:00Z" w16du:dateUtc="2024-07-14T03:57:00Z">
                  <w:rPr>
                    <w:rFonts w:eastAsia="Times New Roman" w:cs="Arial"/>
                    <w:sz w:val="18"/>
                    <w:szCs w:val="18"/>
                    <w:highlight w:val="red"/>
                    <w:lang w:val="en-US"/>
                  </w:rPr>
                </w:rPrChange>
              </w:rPr>
            </w:pPr>
            <w:r w:rsidRPr="00212029">
              <w:rPr>
                <w:rFonts w:cs="Arial"/>
                <w:strike/>
                <w:sz w:val="18"/>
                <w:szCs w:val="18"/>
                <w:highlight w:val="red"/>
                <w:lang w:bidi="x-none"/>
                <w:rPrChange w:id="508" w:author="Thomas Stockhammer 1" w:date="2024-07-14T12:57:00Z" w16du:dateUtc="2024-07-14T03:57:00Z">
                  <w:rPr>
                    <w:rFonts w:cs="Arial"/>
                    <w:sz w:val="18"/>
                    <w:szCs w:val="18"/>
                    <w:highlight w:val="red"/>
                    <w:lang w:bidi="x-none"/>
                  </w:rPr>
                </w:rPrChange>
              </w:rPr>
              <w:fldChar w:fldCharType="begin"/>
            </w:r>
            <w:r w:rsidRPr="00212029">
              <w:rPr>
                <w:rFonts w:cs="Arial"/>
                <w:strike/>
                <w:sz w:val="18"/>
                <w:szCs w:val="18"/>
                <w:highlight w:val="red"/>
                <w:lang w:bidi="x-none"/>
                <w:rPrChange w:id="509" w:author="Thomas Stockhammer 1" w:date="2024-07-14T12:57:00Z" w16du:dateUtc="2024-07-14T03:57:00Z">
                  <w:rPr>
                    <w:rFonts w:cs="Arial"/>
                    <w:sz w:val="18"/>
                    <w:szCs w:val="18"/>
                    <w:highlight w:val="red"/>
                    <w:lang w:bidi="x-none"/>
                  </w:rPr>
                </w:rPrChange>
              </w:rPr>
              <w:instrText xml:space="preserve"> REF _Ref60980259 \r \h  \* MERGEFORMAT </w:instrText>
            </w:r>
            <w:r w:rsidRPr="00BD011B">
              <w:rPr>
                <w:rFonts w:cs="Arial"/>
                <w:strike/>
                <w:sz w:val="18"/>
                <w:szCs w:val="18"/>
                <w:highlight w:val="red"/>
                <w:lang w:bidi="x-none"/>
              </w:rPr>
            </w:r>
            <w:r w:rsidRPr="00212029">
              <w:rPr>
                <w:rFonts w:cs="Arial"/>
                <w:strike/>
                <w:sz w:val="18"/>
                <w:szCs w:val="18"/>
                <w:highlight w:val="red"/>
                <w:lang w:bidi="x-none"/>
                <w:rPrChange w:id="510" w:author="Thomas Stockhammer 1" w:date="2024-07-14T12:57:00Z" w16du:dateUtc="2024-07-14T03:57:00Z">
                  <w:rPr>
                    <w:rFonts w:cs="Arial"/>
                    <w:sz w:val="18"/>
                    <w:szCs w:val="18"/>
                    <w:highlight w:val="red"/>
                    <w:lang w:bidi="x-none"/>
                  </w:rPr>
                </w:rPrChange>
              </w:rPr>
              <w:fldChar w:fldCharType="separate"/>
            </w:r>
            <w:r w:rsidRPr="00212029">
              <w:rPr>
                <w:rFonts w:cs="Arial"/>
                <w:strike/>
                <w:sz w:val="18"/>
                <w:szCs w:val="18"/>
                <w:highlight w:val="red"/>
                <w:lang w:bidi="x-none"/>
                <w:rPrChange w:id="511" w:author="Thomas Stockhammer 1" w:date="2024-07-14T12:57:00Z" w16du:dateUtc="2024-07-14T03:57:00Z">
                  <w:rPr>
                    <w:rFonts w:cs="Arial"/>
                    <w:sz w:val="18"/>
                    <w:szCs w:val="18"/>
                    <w:highlight w:val="red"/>
                    <w:lang w:bidi="x-none"/>
                  </w:rPr>
                </w:rPrChange>
              </w:rPr>
              <w:t>8.10.3</w:t>
            </w:r>
            <w:r w:rsidRPr="00212029">
              <w:rPr>
                <w:rFonts w:cs="Arial"/>
                <w:strike/>
                <w:sz w:val="18"/>
                <w:szCs w:val="18"/>
                <w:highlight w:val="red"/>
                <w:lang w:bidi="x-none"/>
                <w:rPrChange w:id="512" w:author="Thomas Stockhammer 1" w:date="2024-07-14T12:57:00Z" w16du:dateUtc="2024-07-14T03:57:00Z">
                  <w:rPr>
                    <w:rFonts w:cs="Arial"/>
                    <w:sz w:val="18"/>
                    <w:szCs w:val="18"/>
                    <w:highlight w:val="red"/>
                    <w:lang w:bidi="x-none"/>
                  </w:rPr>
                </w:rPrChange>
              </w:rPr>
              <w:fldChar w:fldCharType="end"/>
            </w:r>
          </w:p>
        </w:tc>
        <w:tc>
          <w:tcPr>
            <w:tcW w:w="468" w:type="pct"/>
            <w:tcBorders>
              <w:top w:val="single" w:sz="8" w:space="0" w:color="auto"/>
              <w:left w:val="nil"/>
              <w:bottom w:val="single" w:sz="8" w:space="0" w:color="auto"/>
              <w:right w:val="nil"/>
            </w:tcBorders>
            <w:tcPrChange w:id="513"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40BA420D" w14:textId="77777777" w:rsidR="005A5990" w:rsidRPr="00212029" w:rsidRDefault="005A5990" w:rsidP="003A5515">
            <w:pPr>
              <w:spacing w:after="0" w:line="240" w:lineRule="auto"/>
              <w:rPr>
                <w:rFonts w:eastAsia="Times New Roman" w:cs="Arial"/>
                <w:i/>
                <w:iCs/>
                <w:strike/>
                <w:sz w:val="18"/>
                <w:szCs w:val="18"/>
                <w:highlight w:val="red"/>
                <w:rPrChange w:id="514" w:author="Thomas Stockhammer 1" w:date="2024-07-14T12:57:00Z" w16du:dateUtc="2024-07-14T03:57:00Z">
                  <w:rPr>
                    <w:rFonts w:eastAsia="Times New Roman" w:cs="Arial"/>
                    <w:i/>
                    <w:iCs/>
                    <w:sz w:val="18"/>
                    <w:szCs w:val="18"/>
                    <w:highlight w:val="red"/>
                  </w:rPr>
                </w:rPrChange>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515"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2FB574E4" w14:textId="0580FEC3" w:rsidR="005A5990" w:rsidRPr="00212029" w:rsidRDefault="005A5990" w:rsidP="003A5515">
            <w:pPr>
              <w:spacing w:after="0" w:line="240" w:lineRule="auto"/>
              <w:rPr>
                <w:rFonts w:eastAsia="Times New Roman" w:cs="Arial"/>
                <w:i/>
                <w:iCs/>
                <w:strike/>
                <w:sz w:val="18"/>
                <w:szCs w:val="18"/>
                <w:lang w:val="en-US"/>
              </w:rPr>
            </w:pPr>
            <w:r w:rsidRPr="00212029">
              <w:rPr>
                <w:rFonts w:eastAsia="Times New Roman" w:cs="Arial"/>
                <w:i/>
                <w:iCs/>
                <w:strike/>
                <w:sz w:val="18"/>
                <w:szCs w:val="18"/>
                <w:highlight w:val="red"/>
                <w:rPrChange w:id="516" w:author="Thomas Stockhammer 1" w:date="2024-07-14T12:57:00Z" w16du:dateUtc="2024-07-14T03:57:00Z">
                  <w:rPr>
                    <w:rFonts w:eastAsia="Times New Roman" w:cs="Arial"/>
                    <w:i/>
                    <w:iCs/>
                    <w:sz w:val="18"/>
                    <w:szCs w:val="18"/>
                    <w:highlight w:val="red"/>
                  </w:rPr>
                </w:rPrChange>
              </w:rPr>
              <w:t>track selection box</w:t>
            </w:r>
          </w:p>
        </w:tc>
      </w:tr>
      <w:tr w:rsidR="00A228F2" w14:paraId="21EA0CA7"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tcPrChange w:id="517"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tcPr>
            </w:tcPrChange>
          </w:tcPr>
          <w:p w14:paraId="54F6186D"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tcPrChange w:id="51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0013F0BB"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tcPrChange w:id="519"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1806F553"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kind</w:t>
            </w:r>
          </w:p>
        </w:tc>
        <w:tc>
          <w:tcPr>
            <w:tcW w:w="241" w:type="pct"/>
            <w:tcBorders>
              <w:top w:val="single" w:sz="8" w:space="0" w:color="auto"/>
              <w:left w:val="nil"/>
              <w:bottom w:val="single" w:sz="8" w:space="0" w:color="auto"/>
              <w:right w:val="single" w:sz="8" w:space="0" w:color="auto"/>
            </w:tcBorders>
            <w:shd w:val="clear" w:color="auto" w:fill="auto"/>
            <w:vAlign w:val="center"/>
            <w:tcPrChange w:id="520"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5DFE3E41" w14:textId="77777777" w:rsidR="005A5990" w:rsidRPr="005577A8" w:rsidRDefault="005A5990"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241" w:type="pct"/>
            <w:tcBorders>
              <w:top w:val="single" w:sz="8" w:space="0" w:color="auto"/>
              <w:left w:val="nil"/>
              <w:bottom w:val="single" w:sz="8" w:space="0" w:color="auto"/>
              <w:right w:val="single" w:sz="8" w:space="0" w:color="auto"/>
            </w:tcBorders>
            <w:shd w:val="clear" w:color="auto" w:fill="auto"/>
            <w:vAlign w:val="center"/>
            <w:tcPrChange w:id="521"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tcPr>
            </w:tcPrChange>
          </w:tcPr>
          <w:p w14:paraId="7DA72795" w14:textId="77777777" w:rsidR="005A5990" w:rsidRPr="005577A8" w:rsidRDefault="005A5990" w:rsidP="003A5515">
            <w:pPr>
              <w:spacing w:after="0" w:line="240" w:lineRule="auto"/>
              <w:rPr>
                <w:rStyle w:val="codeChar"/>
                <w:rFonts w:cs="Courier New"/>
              </w:rPr>
            </w:pPr>
            <w:r w:rsidRPr="005577A8">
              <w:rPr>
                <w:rStyle w:val="codeChar"/>
                <w:rFonts w:cs="Courier New"/>
              </w:rPr>
              <w:t> </w:t>
            </w:r>
          </w:p>
        </w:tc>
        <w:tc>
          <w:tcPr>
            <w:tcW w:w="235" w:type="pct"/>
            <w:tcBorders>
              <w:top w:val="single" w:sz="8" w:space="0" w:color="auto"/>
              <w:left w:val="nil"/>
              <w:bottom w:val="single" w:sz="8" w:space="0" w:color="auto"/>
              <w:right w:val="single" w:sz="8" w:space="0" w:color="auto"/>
            </w:tcBorders>
            <w:vAlign w:val="center"/>
            <w:tcPrChange w:id="522"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10A6834E" w14:textId="77777777" w:rsidR="005A5990" w:rsidRPr="00EC6C63" w:rsidRDefault="005A5990" w:rsidP="003A5515">
            <w:pPr>
              <w:spacing w:after="0" w:line="240" w:lineRule="auto"/>
              <w:jc w:val="left"/>
              <w:rPr>
                <w:rFonts w:eastAsia="Times New Roman" w:cs="Arial"/>
                <w:sz w:val="18"/>
                <w:szCs w:val="18"/>
              </w:rPr>
            </w:pPr>
            <w:r w:rsidRPr="00A3770E">
              <w:rPr>
                <w:rStyle w:val="codeChar"/>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tcPrChange w:id="523"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tcPr>
            </w:tcPrChange>
          </w:tcPr>
          <w:p w14:paraId="5F080AB2" w14:textId="77777777" w:rsidR="005A5990" w:rsidRPr="00EC6C63" w:rsidRDefault="005A5990" w:rsidP="003A5515">
            <w:pPr>
              <w:spacing w:after="0" w:line="240" w:lineRule="auto"/>
              <w:rPr>
                <w:rFonts w:eastAsia="Times New Roman" w:cs="Arial"/>
                <w:sz w:val="18"/>
                <w:szCs w:val="18"/>
              </w:rPr>
            </w:pPr>
            <w:r w:rsidRPr="00EC6C63">
              <w:rPr>
                <w:rFonts w:eastAsia="Times New Roman" w:cs="Arial"/>
                <w:sz w:val="18"/>
                <w:szCs w:val="18"/>
              </w:rPr>
              <w:t> </w:t>
            </w:r>
          </w:p>
        </w:tc>
        <w:tc>
          <w:tcPr>
            <w:tcW w:w="364" w:type="pct"/>
            <w:tcBorders>
              <w:top w:val="single" w:sz="8" w:space="0" w:color="auto"/>
              <w:left w:val="nil"/>
              <w:bottom w:val="single" w:sz="8" w:space="0" w:color="auto"/>
              <w:right w:val="single" w:sz="8" w:space="0" w:color="auto"/>
            </w:tcBorders>
            <w:shd w:val="clear" w:color="auto" w:fill="auto"/>
            <w:tcPrChange w:id="524"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tcPr>
            </w:tcPrChange>
          </w:tcPr>
          <w:p w14:paraId="528F33D1" w14:textId="77777777" w:rsidR="005A5990" w:rsidRPr="003176D3" w:rsidRDefault="005A5990" w:rsidP="003A5515">
            <w:pPr>
              <w:spacing w:after="0" w:line="240" w:lineRule="auto"/>
              <w:rPr>
                <w:rFonts w:cs="Arial"/>
                <w:sz w:val="18"/>
                <w:szCs w:val="18"/>
                <w:lang w:bidi="x-none"/>
              </w:rPr>
            </w:pPr>
            <w:r w:rsidRPr="003176D3">
              <w:rPr>
                <w:rFonts w:cs="Arial"/>
                <w:sz w:val="18"/>
                <w:szCs w:val="18"/>
                <w:lang w:bidi="x-none"/>
              </w:rPr>
              <w:fldChar w:fldCharType="begin"/>
            </w:r>
            <w:r w:rsidRPr="003176D3">
              <w:rPr>
                <w:rFonts w:cs="Arial"/>
                <w:sz w:val="18"/>
                <w:szCs w:val="18"/>
                <w:lang w:bidi="x-none"/>
              </w:rPr>
              <w:instrText xml:space="preserve"> REF _Ref453158979 \r \h </w:instrText>
            </w:r>
            <w:r>
              <w:rPr>
                <w:rFonts w:cs="Arial"/>
                <w:sz w:val="18"/>
                <w:szCs w:val="18"/>
                <w:lang w:bidi="x-none"/>
              </w:rPr>
              <w:instrText xml:space="preserve"> \* MERGEFORMAT </w:instrText>
            </w:r>
            <w:r w:rsidRPr="003176D3">
              <w:rPr>
                <w:rFonts w:cs="Arial"/>
                <w:sz w:val="18"/>
                <w:szCs w:val="18"/>
                <w:lang w:bidi="x-none"/>
              </w:rPr>
            </w:r>
            <w:r w:rsidRPr="003176D3">
              <w:rPr>
                <w:rFonts w:cs="Arial"/>
                <w:sz w:val="18"/>
                <w:szCs w:val="18"/>
                <w:lang w:bidi="x-none"/>
              </w:rPr>
              <w:fldChar w:fldCharType="separate"/>
            </w:r>
            <w:r>
              <w:rPr>
                <w:rFonts w:cs="Arial"/>
                <w:sz w:val="18"/>
                <w:szCs w:val="18"/>
                <w:lang w:bidi="x-none"/>
              </w:rPr>
              <w:t>8.10.4</w:t>
            </w:r>
            <w:r w:rsidRPr="003176D3">
              <w:rPr>
                <w:rFonts w:cs="Arial"/>
                <w:sz w:val="18"/>
                <w:szCs w:val="18"/>
                <w:lang w:bidi="x-none"/>
              </w:rPr>
              <w:fldChar w:fldCharType="end"/>
            </w:r>
          </w:p>
        </w:tc>
        <w:tc>
          <w:tcPr>
            <w:tcW w:w="468" w:type="pct"/>
            <w:tcBorders>
              <w:top w:val="single" w:sz="8" w:space="0" w:color="auto"/>
              <w:left w:val="nil"/>
              <w:bottom w:val="single" w:sz="8" w:space="0" w:color="auto"/>
              <w:right w:val="nil"/>
            </w:tcBorders>
            <w:tcPrChange w:id="525"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5D26A550" w14:textId="77777777" w:rsidR="005A5990" w:rsidRPr="00EC6C63" w:rsidRDefault="005A5990" w:rsidP="003A5515">
            <w:pPr>
              <w:spacing w:after="0" w:line="240" w:lineRule="auto"/>
              <w:rPr>
                <w:rFonts w:eastAsia="Times New Roman" w:cs="Arial"/>
                <w:i/>
                <w:iCs/>
                <w:sz w:val="18"/>
                <w:szCs w:val="18"/>
              </w:rPr>
            </w:pPr>
          </w:p>
        </w:tc>
        <w:tc>
          <w:tcPr>
            <w:tcW w:w="2325" w:type="pct"/>
            <w:tcBorders>
              <w:top w:val="single" w:sz="8" w:space="0" w:color="auto"/>
              <w:left w:val="nil"/>
              <w:bottom w:val="single" w:sz="8" w:space="0" w:color="auto"/>
              <w:right w:val="single" w:sz="18" w:space="0" w:color="000000"/>
            </w:tcBorders>
            <w:shd w:val="clear" w:color="auto" w:fill="auto"/>
            <w:vAlign w:val="center"/>
            <w:tcPrChange w:id="526"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tcPr>
            </w:tcPrChange>
          </w:tcPr>
          <w:p w14:paraId="5AC3BB01" w14:textId="0A7C49C4" w:rsidR="005A5990" w:rsidRDefault="005A5990" w:rsidP="003A5515">
            <w:pPr>
              <w:spacing w:after="0" w:line="240" w:lineRule="auto"/>
              <w:rPr>
                <w:rFonts w:eastAsia="Times New Roman" w:cs="Arial"/>
                <w:i/>
                <w:iCs/>
                <w:sz w:val="18"/>
                <w:szCs w:val="18"/>
                <w:lang w:val="en-US"/>
              </w:rPr>
            </w:pPr>
            <w:r w:rsidRPr="00EC6C63">
              <w:rPr>
                <w:rFonts w:eastAsia="Times New Roman" w:cs="Arial"/>
                <w:i/>
                <w:iCs/>
                <w:sz w:val="18"/>
                <w:szCs w:val="18"/>
              </w:rPr>
              <w:t>track kind box</w:t>
            </w:r>
          </w:p>
        </w:tc>
      </w:tr>
      <w:tr w:rsidR="00A228F2" w:rsidRPr="00114632" w14:paraId="6CA16FA0"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527"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71FF4FBB" w14:textId="77777777" w:rsidR="005A5990" w:rsidRPr="007630EF" w:rsidRDefault="005A5990" w:rsidP="003A5515">
            <w:pPr>
              <w:spacing w:after="0" w:line="240" w:lineRule="auto"/>
              <w:rPr>
                <w:rFonts w:ascii="Courier New" w:eastAsia="Times New Roman" w:hAnsi="Courier New" w:cs="Courier New"/>
                <w:strike/>
                <w:sz w:val="18"/>
                <w:szCs w:val="18"/>
                <w:lang w:val="en-US"/>
              </w:rPr>
            </w:pPr>
            <w:r w:rsidRPr="007630EF">
              <w:rPr>
                <w:rStyle w:val="codeChar"/>
                <w:rFonts w:cs="Courier New"/>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2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6AA2A74D" w14:textId="77777777" w:rsidR="005A5990" w:rsidRPr="007630EF" w:rsidRDefault="005A5990" w:rsidP="003A5515">
            <w:pPr>
              <w:spacing w:after="0" w:line="240" w:lineRule="auto"/>
              <w:rPr>
                <w:rFonts w:ascii="Courier New" w:eastAsia="Times New Roman" w:hAnsi="Courier New" w:cs="Courier New"/>
                <w:strike/>
                <w:sz w:val="18"/>
                <w:szCs w:val="18"/>
                <w:lang w:val="en-US"/>
              </w:rPr>
            </w:pPr>
            <w:r w:rsidRPr="007630EF">
              <w:rPr>
                <w:rStyle w:val="codeChar"/>
                <w:rFonts w:cs="Courier New"/>
                <w:strike/>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29"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CF9243D"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strk</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30"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CF02E3E"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31"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52B0AEB" w14:textId="77777777" w:rsidR="005A5990" w:rsidRPr="007630EF" w:rsidRDefault="005A5990" w:rsidP="003A5515">
            <w:pPr>
              <w:spacing w:after="0" w:line="240" w:lineRule="auto"/>
              <w:rPr>
                <w:rStyle w:val="codeChar"/>
                <w:rFonts w:cs="Courier New"/>
                <w:strike/>
                <w:highlight w:val="red"/>
              </w:rPr>
            </w:pPr>
            <w:r w:rsidRPr="007630EF">
              <w:rPr>
                <w:rStyle w:val="codeChar"/>
                <w:rFonts w:cs="Courier New"/>
                <w:strike/>
                <w:highlight w:val="red"/>
              </w:rPr>
              <w:t> </w:t>
            </w:r>
          </w:p>
        </w:tc>
        <w:tc>
          <w:tcPr>
            <w:tcW w:w="235" w:type="pct"/>
            <w:tcBorders>
              <w:top w:val="single" w:sz="8" w:space="0" w:color="auto"/>
              <w:left w:val="nil"/>
              <w:bottom w:val="single" w:sz="8" w:space="0" w:color="auto"/>
              <w:right w:val="single" w:sz="8" w:space="0" w:color="auto"/>
            </w:tcBorders>
            <w:vAlign w:val="center"/>
            <w:tcPrChange w:id="532"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7F4E9FBA"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533"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065291EB"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534"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28B494DA"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_Ref187377282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8.14.3</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535"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06F64310"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536"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32BF36AE" w14:textId="531926E7" w:rsidR="005A5990" w:rsidRPr="007630EF" w:rsidRDefault="005A5990"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sub track box</w:t>
            </w:r>
          </w:p>
        </w:tc>
      </w:tr>
      <w:tr w:rsidR="00A228F2" w:rsidRPr="00114632" w14:paraId="2FB9511C"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537"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3B5AEF19"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3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A9370A5"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39"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75552641"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40"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EA99448"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stri</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41"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AAA73FC" w14:textId="77777777" w:rsidR="005A5990" w:rsidRPr="007630EF" w:rsidRDefault="005A5990" w:rsidP="003A5515">
            <w:pPr>
              <w:spacing w:after="0" w:line="240" w:lineRule="auto"/>
              <w:rPr>
                <w:rStyle w:val="codeChar"/>
                <w:rFonts w:cs="Courier New"/>
                <w:strike/>
                <w:highlight w:val="red"/>
              </w:rPr>
            </w:pPr>
            <w:r w:rsidRPr="007630EF">
              <w:rPr>
                <w:rStyle w:val="codeChar"/>
                <w:rFonts w:cs="Courier New"/>
                <w:strike/>
                <w:highlight w:val="red"/>
              </w:rPr>
              <w:t> </w:t>
            </w:r>
          </w:p>
        </w:tc>
        <w:tc>
          <w:tcPr>
            <w:tcW w:w="235" w:type="pct"/>
            <w:tcBorders>
              <w:top w:val="single" w:sz="8" w:space="0" w:color="auto"/>
              <w:left w:val="nil"/>
              <w:bottom w:val="single" w:sz="8" w:space="0" w:color="auto"/>
              <w:right w:val="single" w:sz="8" w:space="0" w:color="auto"/>
            </w:tcBorders>
            <w:vAlign w:val="center"/>
            <w:tcPrChange w:id="542"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8305E9D"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543"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22AAA599"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544"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079F9C07"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_Ref187377316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8.14.4</w:t>
            </w:r>
            <w:r w:rsidRPr="007630EF">
              <w:rPr>
                <w:rFonts w:cs="Arial"/>
                <w:strike/>
                <w:sz w:val="18"/>
                <w:szCs w:val="18"/>
                <w:highlight w:val="red"/>
                <w:lang w:bidi="x-none"/>
              </w:rPr>
              <w:fldChar w:fldCharType="end"/>
            </w:r>
          </w:p>
        </w:tc>
        <w:tc>
          <w:tcPr>
            <w:tcW w:w="468" w:type="pct"/>
            <w:tcBorders>
              <w:top w:val="single" w:sz="8" w:space="0" w:color="auto"/>
              <w:left w:val="nil"/>
              <w:bottom w:val="single" w:sz="8" w:space="0" w:color="auto"/>
              <w:right w:val="nil"/>
            </w:tcBorders>
            <w:tcPrChange w:id="545"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401606CC"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546"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113169ED" w14:textId="7FA6E116" w:rsidR="005A5990" w:rsidRPr="007630EF" w:rsidRDefault="005A5990"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sub track information box</w:t>
            </w:r>
          </w:p>
        </w:tc>
      </w:tr>
      <w:tr w:rsidR="00A228F2" w:rsidRPr="00114632" w14:paraId="5DB1E7D6" w14:textId="77777777" w:rsidTr="00734F76">
        <w:tc>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Change w:id="547" w:author="Thomas Stockhammer 1" w:date="2024-07-14T14:29:00Z" w16du:dateUtc="2024-07-14T05:29:00Z">
              <w:tcPr>
                <w:tcW w:w="241" w:type="pct"/>
                <w:tcBorders>
                  <w:top w:val="single" w:sz="8" w:space="0" w:color="auto"/>
                  <w:left w:val="single" w:sz="18" w:space="0" w:color="000000"/>
                  <w:bottom w:val="single" w:sz="8" w:space="0" w:color="auto"/>
                  <w:right w:val="single" w:sz="8" w:space="0" w:color="auto"/>
                </w:tcBorders>
                <w:shd w:val="clear" w:color="auto" w:fill="auto"/>
                <w:vAlign w:val="center"/>
                <w:hideMark/>
              </w:tcPr>
            </w:tcPrChange>
          </w:tcPr>
          <w:p w14:paraId="304E7A06"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48"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4DABF373"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49"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58A75041"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50"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25BEA069"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strd</w:t>
            </w:r>
          </w:p>
        </w:tc>
        <w:tc>
          <w:tcPr>
            <w:tcW w:w="241" w:type="pct"/>
            <w:tcBorders>
              <w:top w:val="single" w:sz="8" w:space="0" w:color="auto"/>
              <w:left w:val="nil"/>
              <w:bottom w:val="single" w:sz="8" w:space="0" w:color="auto"/>
              <w:right w:val="single" w:sz="8" w:space="0" w:color="auto"/>
            </w:tcBorders>
            <w:shd w:val="clear" w:color="auto" w:fill="auto"/>
            <w:vAlign w:val="center"/>
            <w:hideMark/>
            <w:tcPrChange w:id="551" w:author="Thomas Stockhammer 1" w:date="2024-07-14T14:29:00Z" w16du:dateUtc="2024-07-14T05:29:00Z">
              <w:tcPr>
                <w:tcW w:w="241" w:type="pct"/>
                <w:gridSpan w:val="2"/>
                <w:tcBorders>
                  <w:top w:val="single" w:sz="8" w:space="0" w:color="auto"/>
                  <w:left w:val="nil"/>
                  <w:bottom w:val="single" w:sz="8" w:space="0" w:color="auto"/>
                  <w:right w:val="single" w:sz="8" w:space="0" w:color="auto"/>
                </w:tcBorders>
                <w:shd w:val="clear" w:color="auto" w:fill="auto"/>
                <w:vAlign w:val="center"/>
                <w:hideMark/>
              </w:tcPr>
            </w:tcPrChange>
          </w:tcPr>
          <w:p w14:paraId="1D1CAAF9" w14:textId="77777777" w:rsidR="005A5990" w:rsidRPr="007630EF" w:rsidRDefault="005A5990" w:rsidP="003A5515">
            <w:pPr>
              <w:spacing w:after="0" w:line="240" w:lineRule="auto"/>
              <w:rPr>
                <w:rStyle w:val="codeChar"/>
                <w:rFonts w:cs="Courier New"/>
                <w:strike/>
                <w:highlight w:val="red"/>
              </w:rPr>
            </w:pPr>
            <w:r w:rsidRPr="007630EF">
              <w:rPr>
                <w:rStyle w:val="codeChar"/>
                <w:rFonts w:cs="Courier New"/>
                <w:strike/>
                <w:highlight w:val="red"/>
              </w:rPr>
              <w:t> </w:t>
            </w:r>
          </w:p>
        </w:tc>
        <w:tc>
          <w:tcPr>
            <w:tcW w:w="235" w:type="pct"/>
            <w:tcBorders>
              <w:top w:val="single" w:sz="8" w:space="0" w:color="auto"/>
              <w:left w:val="nil"/>
              <w:bottom w:val="single" w:sz="8" w:space="0" w:color="auto"/>
              <w:right w:val="single" w:sz="8" w:space="0" w:color="auto"/>
            </w:tcBorders>
            <w:vAlign w:val="center"/>
            <w:tcPrChange w:id="552" w:author="Thomas Stockhammer 1" w:date="2024-07-14T14:29:00Z" w16du:dateUtc="2024-07-14T05:29:00Z">
              <w:tcPr>
                <w:tcW w:w="235" w:type="pct"/>
                <w:gridSpan w:val="2"/>
                <w:tcBorders>
                  <w:top w:val="single" w:sz="8" w:space="0" w:color="auto"/>
                  <w:left w:val="nil"/>
                  <w:bottom w:val="single" w:sz="8" w:space="0" w:color="auto"/>
                  <w:right w:val="single" w:sz="8" w:space="0" w:color="auto"/>
                </w:tcBorders>
                <w:vAlign w:val="center"/>
              </w:tcPr>
            </w:tcPrChange>
          </w:tcPr>
          <w:p w14:paraId="6FD7C93A"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8" w:space="0" w:color="auto"/>
              <w:right w:val="single" w:sz="8" w:space="0" w:color="auto"/>
            </w:tcBorders>
            <w:shd w:val="clear" w:color="auto" w:fill="auto"/>
            <w:vAlign w:val="center"/>
            <w:hideMark/>
            <w:tcPrChange w:id="553" w:author="Thomas Stockhammer 1" w:date="2024-07-14T14:29:00Z" w16du:dateUtc="2024-07-14T05:29:00Z">
              <w:tcPr>
                <w:tcW w:w="404" w:type="pct"/>
                <w:gridSpan w:val="2"/>
                <w:tcBorders>
                  <w:top w:val="single" w:sz="8" w:space="0" w:color="auto"/>
                  <w:left w:val="single" w:sz="8" w:space="0" w:color="auto"/>
                  <w:bottom w:val="single" w:sz="8" w:space="0" w:color="auto"/>
                  <w:right w:val="single" w:sz="8" w:space="0" w:color="auto"/>
                </w:tcBorders>
                <w:shd w:val="clear" w:color="auto" w:fill="auto"/>
                <w:vAlign w:val="center"/>
                <w:hideMark/>
              </w:tcPr>
            </w:tcPrChange>
          </w:tcPr>
          <w:p w14:paraId="444FADCE"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8" w:space="0" w:color="auto"/>
              <w:right w:val="single" w:sz="8" w:space="0" w:color="auto"/>
            </w:tcBorders>
            <w:shd w:val="clear" w:color="auto" w:fill="auto"/>
            <w:hideMark/>
            <w:tcPrChange w:id="554" w:author="Thomas Stockhammer 1" w:date="2024-07-14T14:29:00Z" w16du:dateUtc="2024-07-14T05:29:00Z">
              <w:tcPr>
                <w:tcW w:w="364" w:type="pct"/>
                <w:gridSpan w:val="2"/>
                <w:tcBorders>
                  <w:top w:val="single" w:sz="8" w:space="0" w:color="auto"/>
                  <w:left w:val="nil"/>
                  <w:bottom w:val="single" w:sz="8" w:space="0" w:color="auto"/>
                  <w:right w:val="single" w:sz="8" w:space="0" w:color="auto"/>
                </w:tcBorders>
                <w:shd w:val="clear" w:color="auto" w:fill="auto"/>
                <w:hideMark/>
              </w:tcPr>
            </w:tcPrChange>
          </w:tcPr>
          <w:p w14:paraId="3FCB9BDE" w14:textId="77777777" w:rsidR="005A5990" w:rsidRPr="007630EF" w:rsidRDefault="005A5990" w:rsidP="003A5515">
            <w:pPr>
              <w:spacing w:after="0" w:line="240" w:lineRule="auto"/>
              <w:rPr>
                <w:rFonts w:eastAsia="Times New Roman" w:cs="Arial"/>
                <w:strike/>
                <w:sz w:val="18"/>
                <w:szCs w:val="18"/>
                <w:highlight w:val="red"/>
                <w:lang w:val="en-US"/>
              </w:rPr>
            </w:pPr>
            <w:r w:rsidRPr="007630EF">
              <w:rPr>
                <w:rFonts w:eastAsia="Times New Roman" w:cs="Arial"/>
                <w:strike/>
                <w:sz w:val="18"/>
                <w:szCs w:val="18"/>
                <w:highlight w:val="red"/>
              </w:rPr>
              <w:fldChar w:fldCharType="begin"/>
            </w:r>
            <w:r w:rsidRPr="007630EF">
              <w:rPr>
                <w:rFonts w:eastAsia="Times New Roman" w:cs="Arial"/>
                <w:strike/>
                <w:sz w:val="18"/>
                <w:szCs w:val="18"/>
                <w:highlight w:val="red"/>
              </w:rPr>
              <w:instrText xml:space="preserve"> REF _Ref287280238 \r \h  \* MERGEFORMAT </w:instrText>
            </w:r>
            <w:r w:rsidRPr="007630EF">
              <w:rPr>
                <w:rFonts w:eastAsia="Times New Roman" w:cs="Arial"/>
                <w:strike/>
                <w:sz w:val="18"/>
                <w:szCs w:val="18"/>
                <w:highlight w:val="red"/>
              </w:rPr>
            </w:r>
            <w:r w:rsidRPr="007630EF">
              <w:rPr>
                <w:rFonts w:eastAsia="Times New Roman" w:cs="Arial"/>
                <w:strike/>
                <w:sz w:val="18"/>
                <w:szCs w:val="18"/>
                <w:highlight w:val="red"/>
              </w:rPr>
              <w:fldChar w:fldCharType="separate"/>
            </w:r>
            <w:r w:rsidRPr="007630EF">
              <w:rPr>
                <w:rFonts w:eastAsia="Times New Roman" w:cs="Arial"/>
                <w:strike/>
                <w:sz w:val="18"/>
                <w:szCs w:val="18"/>
                <w:highlight w:val="red"/>
              </w:rPr>
              <w:t>8.14.5</w:t>
            </w:r>
            <w:r w:rsidRPr="007630EF">
              <w:rPr>
                <w:rFonts w:eastAsia="Times New Roman" w:cs="Arial"/>
                <w:strike/>
                <w:sz w:val="18"/>
                <w:szCs w:val="18"/>
                <w:highlight w:val="red"/>
              </w:rPr>
              <w:fldChar w:fldCharType="end"/>
            </w:r>
          </w:p>
        </w:tc>
        <w:tc>
          <w:tcPr>
            <w:tcW w:w="468" w:type="pct"/>
            <w:tcBorders>
              <w:top w:val="single" w:sz="8" w:space="0" w:color="auto"/>
              <w:left w:val="nil"/>
              <w:bottom w:val="single" w:sz="8" w:space="0" w:color="auto"/>
              <w:right w:val="nil"/>
            </w:tcBorders>
            <w:tcPrChange w:id="555" w:author="Thomas Stockhammer 1" w:date="2024-07-14T14:29:00Z" w16du:dateUtc="2024-07-14T05:29:00Z">
              <w:tcPr>
                <w:tcW w:w="692" w:type="pct"/>
                <w:gridSpan w:val="3"/>
                <w:tcBorders>
                  <w:top w:val="single" w:sz="8" w:space="0" w:color="auto"/>
                  <w:left w:val="nil"/>
                  <w:bottom w:val="single" w:sz="8" w:space="0" w:color="auto"/>
                  <w:right w:val="nil"/>
                </w:tcBorders>
              </w:tcPr>
            </w:tcPrChange>
          </w:tcPr>
          <w:p w14:paraId="6E7652FC"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8" w:space="0" w:color="auto"/>
              <w:right w:val="single" w:sz="18" w:space="0" w:color="000000"/>
            </w:tcBorders>
            <w:shd w:val="clear" w:color="auto" w:fill="auto"/>
            <w:vAlign w:val="center"/>
            <w:hideMark/>
            <w:tcPrChange w:id="556" w:author="Thomas Stockhammer 1" w:date="2024-07-14T14:29:00Z" w16du:dateUtc="2024-07-14T05:29:00Z">
              <w:tcPr>
                <w:tcW w:w="2102" w:type="pct"/>
                <w:tcBorders>
                  <w:top w:val="single" w:sz="8" w:space="0" w:color="auto"/>
                  <w:left w:val="nil"/>
                  <w:bottom w:val="single" w:sz="8" w:space="0" w:color="auto"/>
                  <w:right w:val="single" w:sz="18" w:space="0" w:color="000000"/>
                </w:tcBorders>
                <w:shd w:val="clear" w:color="auto" w:fill="auto"/>
                <w:vAlign w:val="center"/>
                <w:hideMark/>
              </w:tcPr>
            </w:tcPrChange>
          </w:tcPr>
          <w:p w14:paraId="012759EF" w14:textId="3EBCDCFB" w:rsidR="005A5990" w:rsidRPr="007630EF" w:rsidRDefault="005A5990"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sub track definition box</w:t>
            </w:r>
          </w:p>
        </w:tc>
      </w:tr>
      <w:tr w:rsidR="00A228F2" w:rsidRPr="00114632" w14:paraId="338A76C5" w14:textId="77777777" w:rsidTr="00734F76">
        <w:tc>
          <w:tcPr>
            <w:tcW w:w="241" w:type="pct"/>
            <w:tcBorders>
              <w:top w:val="single" w:sz="8" w:space="0" w:color="auto"/>
              <w:left w:val="single" w:sz="18" w:space="0" w:color="000000"/>
              <w:bottom w:val="single" w:sz="18" w:space="0" w:color="000000"/>
              <w:right w:val="single" w:sz="8" w:space="0" w:color="auto"/>
            </w:tcBorders>
            <w:shd w:val="clear" w:color="auto" w:fill="auto"/>
            <w:vAlign w:val="center"/>
            <w:tcPrChange w:id="557" w:author="Thomas Stockhammer 1" w:date="2024-07-14T14:29:00Z" w16du:dateUtc="2024-07-14T05:29:00Z">
              <w:tcPr>
                <w:tcW w:w="241" w:type="pct"/>
                <w:tcBorders>
                  <w:top w:val="single" w:sz="8" w:space="0" w:color="auto"/>
                  <w:left w:val="single" w:sz="18" w:space="0" w:color="000000"/>
                  <w:bottom w:val="single" w:sz="18" w:space="0" w:color="000000"/>
                  <w:right w:val="single" w:sz="8" w:space="0" w:color="auto"/>
                </w:tcBorders>
                <w:shd w:val="clear" w:color="auto" w:fill="auto"/>
                <w:vAlign w:val="center"/>
              </w:tcPr>
            </w:tcPrChange>
          </w:tcPr>
          <w:p w14:paraId="66B54D95"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18" w:space="0" w:color="000000"/>
              <w:right w:val="single" w:sz="8" w:space="0" w:color="auto"/>
            </w:tcBorders>
            <w:shd w:val="clear" w:color="auto" w:fill="auto"/>
            <w:vAlign w:val="center"/>
            <w:tcPrChange w:id="558" w:author="Thomas Stockhammer 1" w:date="2024-07-14T14:29:00Z" w16du:dateUtc="2024-07-14T05:29:00Z">
              <w:tcPr>
                <w:tcW w:w="241" w:type="pct"/>
                <w:gridSpan w:val="2"/>
                <w:tcBorders>
                  <w:top w:val="single" w:sz="8" w:space="0" w:color="auto"/>
                  <w:left w:val="nil"/>
                  <w:bottom w:val="single" w:sz="18" w:space="0" w:color="000000"/>
                  <w:right w:val="single" w:sz="8" w:space="0" w:color="auto"/>
                </w:tcBorders>
                <w:shd w:val="clear" w:color="auto" w:fill="auto"/>
                <w:vAlign w:val="center"/>
              </w:tcPr>
            </w:tcPrChange>
          </w:tcPr>
          <w:p w14:paraId="546E35A7"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18" w:space="0" w:color="000000"/>
              <w:right w:val="single" w:sz="8" w:space="0" w:color="auto"/>
            </w:tcBorders>
            <w:shd w:val="clear" w:color="auto" w:fill="auto"/>
            <w:vAlign w:val="center"/>
            <w:tcPrChange w:id="559" w:author="Thomas Stockhammer 1" w:date="2024-07-14T14:29:00Z" w16du:dateUtc="2024-07-14T05:29:00Z">
              <w:tcPr>
                <w:tcW w:w="241" w:type="pct"/>
                <w:gridSpan w:val="2"/>
                <w:tcBorders>
                  <w:top w:val="single" w:sz="8" w:space="0" w:color="auto"/>
                  <w:left w:val="nil"/>
                  <w:bottom w:val="single" w:sz="18" w:space="0" w:color="000000"/>
                  <w:right w:val="single" w:sz="8" w:space="0" w:color="auto"/>
                </w:tcBorders>
                <w:shd w:val="clear" w:color="auto" w:fill="auto"/>
                <w:vAlign w:val="center"/>
              </w:tcPr>
            </w:tcPrChange>
          </w:tcPr>
          <w:p w14:paraId="230D306B"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ludt</w:t>
            </w:r>
          </w:p>
        </w:tc>
        <w:tc>
          <w:tcPr>
            <w:tcW w:w="241" w:type="pct"/>
            <w:tcBorders>
              <w:top w:val="single" w:sz="8" w:space="0" w:color="auto"/>
              <w:left w:val="nil"/>
              <w:bottom w:val="single" w:sz="18" w:space="0" w:color="000000"/>
              <w:right w:val="single" w:sz="8" w:space="0" w:color="auto"/>
            </w:tcBorders>
            <w:shd w:val="clear" w:color="auto" w:fill="auto"/>
            <w:vAlign w:val="center"/>
            <w:tcPrChange w:id="560" w:author="Thomas Stockhammer 1" w:date="2024-07-14T14:29:00Z" w16du:dateUtc="2024-07-14T05:29:00Z">
              <w:tcPr>
                <w:tcW w:w="241" w:type="pct"/>
                <w:gridSpan w:val="2"/>
                <w:tcBorders>
                  <w:top w:val="single" w:sz="8" w:space="0" w:color="auto"/>
                  <w:left w:val="nil"/>
                  <w:bottom w:val="single" w:sz="18" w:space="0" w:color="000000"/>
                  <w:right w:val="single" w:sz="8" w:space="0" w:color="auto"/>
                </w:tcBorders>
                <w:shd w:val="clear" w:color="auto" w:fill="auto"/>
                <w:vAlign w:val="center"/>
              </w:tcPr>
            </w:tcPrChange>
          </w:tcPr>
          <w:p w14:paraId="4C07502A" w14:textId="77777777" w:rsidR="005A5990" w:rsidRPr="007630EF" w:rsidRDefault="005A5990" w:rsidP="003A5515">
            <w:pPr>
              <w:spacing w:after="0" w:line="240" w:lineRule="auto"/>
              <w:rPr>
                <w:rFonts w:ascii="Courier New" w:eastAsia="Times New Roman" w:hAnsi="Courier New" w:cs="Courier New"/>
                <w:strike/>
                <w:sz w:val="18"/>
                <w:szCs w:val="18"/>
                <w:highlight w:val="red"/>
                <w:lang w:val="en-US"/>
              </w:rPr>
            </w:pPr>
            <w:r w:rsidRPr="007630EF">
              <w:rPr>
                <w:rStyle w:val="codeChar"/>
                <w:strike/>
                <w:highlight w:val="red"/>
              </w:rPr>
              <w:t> </w:t>
            </w:r>
          </w:p>
        </w:tc>
        <w:tc>
          <w:tcPr>
            <w:tcW w:w="241" w:type="pct"/>
            <w:tcBorders>
              <w:top w:val="single" w:sz="8" w:space="0" w:color="auto"/>
              <w:left w:val="nil"/>
              <w:bottom w:val="single" w:sz="18" w:space="0" w:color="000000"/>
              <w:right w:val="single" w:sz="8" w:space="0" w:color="auto"/>
            </w:tcBorders>
            <w:shd w:val="clear" w:color="auto" w:fill="auto"/>
            <w:vAlign w:val="center"/>
            <w:tcPrChange w:id="561" w:author="Thomas Stockhammer 1" w:date="2024-07-14T14:29:00Z" w16du:dateUtc="2024-07-14T05:29:00Z">
              <w:tcPr>
                <w:tcW w:w="241" w:type="pct"/>
                <w:gridSpan w:val="2"/>
                <w:tcBorders>
                  <w:top w:val="single" w:sz="8" w:space="0" w:color="auto"/>
                  <w:left w:val="nil"/>
                  <w:bottom w:val="single" w:sz="18" w:space="0" w:color="000000"/>
                  <w:right w:val="single" w:sz="8" w:space="0" w:color="auto"/>
                </w:tcBorders>
                <w:shd w:val="clear" w:color="auto" w:fill="auto"/>
                <w:vAlign w:val="center"/>
              </w:tcPr>
            </w:tcPrChange>
          </w:tcPr>
          <w:p w14:paraId="4F9B262F" w14:textId="77777777" w:rsidR="005A5990" w:rsidRPr="007630EF" w:rsidRDefault="005A5990" w:rsidP="003A5515">
            <w:pPr>
              <w:spacing w:after="0" w:line="240" w:lineRule="auto"/>
              <w:rPr>
                <w:rStyle w:val="codeChar"/>
                <w:rFonts w:cs="Courier New"/>
                <w:strike/>
                <w:highlight w:val="red"/>
              </w:rPr>
            </w:pPr>
            <w:r w:rsidRPr="007630EF">
              <w:rPr>
                <w:rStyle w:val="codeChar"/>
                <w:strike/>
                <w:highlight w:val="red"/>
              </w:rPr>
              <w:t> </w:t>
            </w:r>
          </w:p>
        </w:tc>
        <w:tc>
          <w:tcPr>
            <w:tcW w:w="235" w:type="pct"/>
            <w:tcBorders>
              <w:top w:val="single" w:sz="8" w:space="0" w:color="auto"/>
              <w:left w:val="nil"/>
              <w:bottom w:val="single" w:sz="18" w:space="0" w:color="000000"/>
              <w:right w:val="single" w:sz="8" w:space="0" w:color="auto"/>
            </w:tcBorders>
            <w:vAlign w:val="center"/>
            <w:tcPrChange w:id="562" w:author="Thomas Stockhammer 1" w:date="2024-07-14T14:29:00Z" w16du:dateUtc="2024-07-14T05:29:00Z">
              <w:tcPr>
                <w:tcW w:w="235" w:type="pct"/>
                <w:gridSpan w:val="2"/>
                <w:tcBorders>
                  <w:top w:val="single" w:sz="8" w:space="0" w:color="auto"/>
                  <w:left w:val="nil"/>
                  <w:bottom w:val="single" w:sz="18" w:space="0" w:color="000000"/>
                  <w:right w:val="single" w:sz="8" w:space="0" w:color="auto"/>
                </w:tcBorders>
                <w:vAlign w:val="center"/>
              </w:tcPr>
            </w:tcPrChange>
          </w:tcPr>
          <w:p w14:paraId="0E14CB7E" w14:textId="77777777" w:rsidR="005A5990" w:rsidRPr="007630EF" w:rsidRDefault="005A5990"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404" w:type="pct"/>
            <w:tcBorders>
              <w:top w:val="single" w:sz="8" w:space="0" w:color="auto"/>
              <w:left w:val="single" w:sz="8" w:space="0" w:color="auto"/>
              <w:bottom w:val="single" w:sz="18" w:space="0" w:color="000000"/>
              <w:right w:val="single" w:sz="8" w:space="0" w:color="auto"/>
            </w:tcBorders>
            <w:shd w:val="clear" w:color="auto" w:fill="auto"/>
            <w:vAlign w:val="center"/>
            <w:tcPrChange w:id="563" w:author="Thomas Stockhammer 1" w:date="2024-07-14T14:29:00Z" w16du:dateUtc="2024-07-14T05:29:00Z">
              <w:tcPr>
                <w:tcW w:w="404" w:type="pct"/>
                <w:gridSpan w:val="2"/>
                <w:tcBorders>
                  <w:top w:val="single" w:sz="8" w:space="0" w:color="auto"/>
                  <w:left w:val="single" w:sz="8" w:space="0" w:color="auto"/>
                  <w:bottom w:val="single" w:sz="18" w:space="0" w:color="000000"/>
                  <w:right w:val="single" w:sz="8" w:space="0" w:color="auto"/>
                </w:tcBorders>
                <w:shd w:val="clear" w:color="auto" w:fill="auto"/>
                <w:vAlign w:val="center"/>
              </w:tcPr>
            </w:tcPrChange>
          </w:tcPr>
          <w:p w14:paraId="4ECF6243" w14:textId="77777777" w:rsidR="005A5990" w:rsidRPr="007630EF" w:rsidRDefault="005A5990"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364" w:type="pct"/>
            <w:tcBorders>
              <w:top w:val="single" w:sz="8" w:space="0" w:color="auto"/>
              <w:left w:val="nil"/>
              <w:bottom w:val="single" w:sz="18" w:space="0" w:color="000000"/>
              <w:right w:val="single" w:sz="8" w:space="0" w:color="auto"/>
            </w:tcBorders>
            <w:shd w:val="clear" w:color="auto" w:fill="auto"/>
            <w:tcPrChange w:id="564" w:author="Thomas Stockhammer 1" w:date="2024-07-14T14:29:00Z" w16du:dateUtc="2024-07-14T05:29:00Z">
              <w:tcPr>
                <w:tcW w:w="364" w:type="pct"/>
                <w:gridSpan w:val="2"/>
                <w:tcBorders>
                  <w:top w:val="single" w:sz="8" w:space="0" w:color="auto"/>
                  <w:left w:val="nil"/>
                  <w:bottom w:val="single" w:sz="18" w:space="0" w:color="000000"/>
                  <w:right w:val="single" w:sz="8" w:space="0" w:color="auto"/>
                </w:tcBorders>
                <w:shd w:val="clear" w:color="auto" w:fill="auto"/>
              </w:tcPr>
            </w:tcPrChange>
          </w:tcPr>
          <w:p w14:paraId="04F974BE" w14:textId="77777777" w:rsidR="005A5990" w:rsidRPr="007630EF" w:rsidRDefault="005A5990" w:rsidP="003A5515">
            <w:pPr>
              <w:spacing w:after="0" w:line="240" w:lineRule="auto"/>
              <w:rPr>
                <w:rFonts w:cs="Arial"/>
                <w:strike/>
                <w:sz w:val="18"/>
                <w:szCs w:val="18"/>
                <w:highlight w:val="red"/>
                <w:lang w:bidi="x-none"/>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_Ref453159235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12.2.7</w:t>
            </w:r>
            <w:r w:rsidRPr="007630EF">
              <w:rPr>
                <w:rFonts w:cs="Arial"/>
                <w:strike/>
                <w:sz w:val="18"/>
                <w:szCs w:val="18"/>
                <w:highlight w:val="red"/>
                <w:lang w:bidi="x-none"/>
              </w:rPr>
              <w:fldChar w:fldCharType="end"/>
            </w:r>
          </w:p>
        </w:tc>
        <w:tc>
          <w:tcPr>
            <w:tcW w:w="468" w:type="pct"/>
            <w:tcBorders>
              <w:top w:val="single" w:sz="8" w:space="0" w:color="auto"/>
              <w:left w:val="nil"/>
              <w:bottom w:val="single" w:sz="18" w:space="0" w:color="000000"/>
              <w:right w:val="nil"/>
            </w:tcBorders>
            <w:tcPrChange w:id="565" w:author="Thomas Stockhammer 1" w:date="2024-07-14T14:29:00Z" w16du:dateUtc="2024-07-14T05:29:00Z">
              <w:tcPr>
                <w:tcW w:w="692" w:type="pct"/>
                <w:gridSpan w:val="3"/>
                <w:tcBorders>
                  <w:top w:val="single" w:sz="8" w:space="0" w:color="auto"/>
                  <w:left w:val="nil"/>
                  <w:bottom w:val="single" w:sz="18" w:space="0" w:color="000000"/>
                  <w:right w:val="nil"/>
                </w:tcBorders>
              </w:tcPr>
            </w:tcPrChange>
          </w:tcPr>
          <w:p w14:paraId="5A1E87A1" w14:textId="77777777" w:rsidR="005A5990" w:rsidRPr="007630EF" w:rsidRDefault="005A5990" w:rsidP="003A5515">
            <w:pPr>
              <w:spacing w:after="0" w:line="240" w:lineRule="auto"/>
              <w:rPr>
                <w:rFonts w:eastAsia="Times New Roman" w:cs="Arial"/>
                <w:i/>
                <w:iCs/>
                <w:strike/>
                <w:sz w:val="18"/>
                <w:szCs w:val="18"/>
                <w:highlight w:val="red"/>
              </w:rPr>
            </w:pPr>
          </w:p>
        </w:tc>
        <w:tc>
          <w:tcPr>
            <w:tcW w:w="2325" w:type="pct"/>
            <w:tcBorders>
              <w:top w:val="single" w:sz="8" w:space="0" w:color="auto"/>
              <w:left w:val="nil"/>
              <w:bottom w:val="single" w:sz="18" w:space="0" w:color="000000"/>
              <w:right w:val="single" w:sz="18" w:space="0" w:color="000000"/>
            </w:tcBorders>
            <w:shd w:val="clear" w:color="auto" w:fill="auto"/>
            <w:vAlign w:val="center"/>
            <w:tcPrChange w:id="566" w:author="Thomas Stockhammer 1" w:date="2024-07-14T14:29:00Z" w16du:dateUtc="2024-07-14T05:29:00Z">
              <w:tcPr>
                <w:tcW w:w="2102" w:type="pct"/>
                <w:tcBorders>
                  <w:top w:val="single" w:sz="8" w:space="0" w:color="auto"/>
                  <w:left w:val="nil"/>
                  <w:bottom w:val="single" w:sz="18" w:space="0" w:color="000000"/>
                  <w:right w:val="single" w:sz="18" w:space="0" w:color="000000"/>
                </w:tcBorders>
                <w:shd w:val="clear" w:color="auto" w:fill="auto"/>
                <w:vAlign w:val="center"/>
              </w:tcPr>
            </w:tcPrChange>
          </w:tcPr>
          <w:p w14:paraId="71004CAD" w14:textId="2000CF54" w:rsidR="005A5990" w:rsidRPr="007630EF" w:rsidRDefault="005A5990" w:rsidP="003A5515">
            <w:pPr>
              <w:spacing w:after="0" w:line="240" w:lineRule="auto"/>
              <w:rPr>
                <w:rFonts w:eastAsia="Times New Roman" w:cs="Arial"/>
                <w:i/>
                <w:iCs/>
                <w:strike/>
                <w:sz w:val="18"/>
                <w:szCs w:val="18"/>
                <w:lang w:val="en-US"/>
              </w:rPr>
            </w:pPr>
            <w:r w:rsidRPr="007630EF">
              <w:rPr>
                <w:rFonts w:eastAsia="Times New Roman" w:cs="Arial"/>
                <w:i/>
                <w:iCs/>
                <w:strike/>
                <w:sz w:val="18"/>
                <w:szCs w:val="18"/>
                <w:highlight w:val="red"/>
              </w:rPr>
              <w:t>audio stream loudness</w:t>
            </w:r>
          </w:p>
        </w:tc>
      </w:tr>
    </w:tbl>
    <w:p w14:paraId="1567B517" w14:textId="77777777" w:rsidR="005A5990" w:rsidRDefault="005A5990" w:rsidP="00910295">
      <w:pPr>
        <w:pStyle w:val="Tabletitle"/>
      </w:pPr>
    </w:p>
    <w:p w14:paraId="3B61EE2B" w14:textId="55563451" w:rsidR="00427BF8" w:rsidRDefault="00427BF8" w:rsidP="00427BF8">
      <w:pPr>
        <w:pStyle w:val="Tabletitle"/>
      </w:pPr>
      <w:r>
        <w:t xml:space="preserve">Table 4 — MeMAF track </w:t>
      </w:r>
      <w:r w:rsidR="00B91B1D">
        <w:t>media</w:t>
      </w:r>
      <w:r>
        <w:t xml:space="preserve"> boxes</w:t>
      </w:r>
    </w:p>
    <w:tbl>
      <w:tblPr>
        <w:tblW w:w="5000" w:type="pct"/>
        <w:tblCellMar>
          <w:left w:w="0" w:type="dxa"/>
          <w:right w:w="0" w:type="dxa"/>
        </w:tblCellMar>
        <w:tblLook w:val="04A0" w:firstRow="1" w:lastRow="0" w:firstColumn="1" w:lastColumn="0" w:noHBand="0" w:noVBand="1"/>
      </w:tblPr>
      <w:tblGrid>
        <w:gridCol w:w="1168"/>
        <w:gridCol w:w="945"/>
        <w:gridCol w:w="944"/>
        <w:gridCol w:w="944"/>
        <w:gridCol w:w="944"/>
        <w:gridCol w:w="944"/>
        <w:gridCol w:w="944"/>
        <w:gridCol w:w="1586"/>
        <w:gridCol w:w="1336"/>
        <w:gridCol w:w="883"/>
        <w:gridCol w:w="4793"/>
      </w:tblGrid>
      <w:tr w:rsidR="00385910" w14:paraId="00E7E8BD" w14:textId="77777777" w:rsidTr="007630EF">
        <w:tc>
          <w:tcPr>
            <w:tcW w:w="378" w:type="pct"/>
            <w:tcBorders>
              <w:top w:val="single" w:sz="18" w:space="0" w:color="000000"/>
              <w:left w:val="single" w:sz="18" w:space="0" w:color="000000"/>
              <w:bottom w:val="single" w:sz="18" w:space="0" w:color="000000"/>
              <w:right w:val="single" w:sz="8" w:space="0" w:color="auto"/>
            </w:tcBorders>
            <w:shd w:val="clear" w:color="auto" w:fill="auto"/>
            <w:vAlign w:val="center"/>
          </w:tcPr>
          <w:p w14:paraId="6FA85024" w14:textId="487376E5" w:rsidR="00927241" w:rsidRPr="005577A8" w:rsidRDefault="00A9373D" w:rsidP="00927241">
            <w:pPr>
              <w:spacing w:after="0" w:line="240" w:lineRule="auto"/>
              <w:ind w:left="-3"/>
              <w:rPr>
                <w:rStyle w:val="codeChar"/>
                <w:rFonts w:cs="Courier New"/>
              </w:rPr>
            </w:pPr>
            <w:r>
              <w:rPr>
                <w:rStyle w:val="codeChar"/>
                <w:rFonts w:cs="Courier New"/>
              </w:rPr>
              <w:t>NL 0</w:t>
            </w:r>
          </w:p>
        </w:tc>
        <w:tc>
          <w:tcPr>
            <w:tcW w:w="306" w:type="pct"/>
            <w:tcBorders>
              <w:top w:val="single" w:sz="18" w:space="0" w:color="000000"/>
              <w:left w:val="nil"/>
              <w:bottom w:val="single" w:sz="18" w:space="0" w:color="000000"/>
              <w:right w:val="single" w:sz="8" w:space="0" w:color="auto"/>
            </w:tcBorders>
            <w:shd w:val="clear" w:color="auto" w:fill="auto"/>
            <w:vAlign w:val="center"/>
          </w:tcPr>
          <w:p w14:paraId="27176A0B" w14:textId="4FDD475C" w:rsidR="00927241" w:rsidRPr="005577A8" w:rsidRDefault="00927241" w:rsidP="00927241">
            <w:pPr>
              <w:spacing w:after="0" w:line="240" w:lineRule="auto"/>
              <w:rPr>
                <w:rStyle w:val="codeChar"/>
                <w:rFonts w:cs="Courier New"/>
              </w:rPr>
            </w:pPr>
            <w:r>
              <w:rPr>
                <w:rStyle w:val="codeChar"/>
              </w:rPr>
              <w:t>NL 1</w:t>
            </w:r>
          </w:p>
        </w:tc>
        <w:tc>
          <w:tcPr>
            <w:tcW w:w="306" w:type="pct"/>
            <w:tcBorders>
              <w:top w:val="single" w:sz="18" w:space="0" w:color="000000"/>
              <w:left w:val="nil"/>
              <w:bottom w:val="single" w:sz="18" w:space="0" w:color="000000"/>
              <w:right w:val="single" w:sz="8" w:space="0" w:color="auto"/>
            </w:tcBorders>
            <w:shd w:val="clear" w:color="auto" w:fill="auto"/>
            <w:vAlign w:val="center"/>
          </w:tcPr>
          <w:p w14:paraId="484BF04D" w14:textId="77076F9B" w:rsidR="00927241" w:rsidRPr="005577A8" w:rsidRDefault="00927241" w:rsidP="00927241">
            <w:pPr>
              <w:spacing w:after="0" w:line="240" w:lineRule="auto"/>
              <w:rPr>
                <w:rStyle w:val="codeChar"/>
                <w:rFonts w:cs="Courier New"/>
              </w:rPr>
            </w:pPr>
            <w:r>
              <w:rPr>
                <w:rStyle w:val="codeChar"/>
              </w:rPr>
              <w:t>NL 2</w:t>
            </w:r>
          </w:p>
        </w:tc>
        <w:tc>
          <w:tcPr>
            <w:tcW w:w="306" w:type="pct"/>
            <w:tcBorders>
              <w:top w:val="single" w:sz="18" w:space="0" w:color="000000"/>
              <w:left w:val="nil"/>
              <w:bottom w:val="single" w:sz="18" w:space="0" w:color="000000"/>
              <w:right w:val="single" w:sz="8" w:space="0" w:color="auto"/>
            </w:tcBorders>
            <w:shd w:val="clear" w:color="auto" w:fill="auto"/>
            <w:vAlign w:val="center"/>
          </w:tcPr>
          <w:p w14:paraId="244E9EAE" w14:textId="73518FAE" w:rsidR="00927241" w:rsidRPr="005577A8" w:rsidRDefault="00927241" w:rsidP="00927241">
            <w:pPr>
              <w:spacing w:after="0" w:line="240" w:lineRule="auto"/>
              <w:rPr>
                <w:rStyle w:val="codeChar"/>
                <w:rFonts w:cs="Courier New"/>
              </w:rPr>
            </w:pPr>
            <w:r>
              <w:rPr>
                <w:rStyle w:val="codeChar"/>
              </w:rPr>
              <w:t>NL 3</w:t>
            </w:r>
          </w:p>
        </w:tc>
        <w:tc>
          <w:tcPr>
            <w:tcW w:w="306" w:type="pct"/>
            <w:tcBorders>
              <w:top w:val="single" w:sz="18" w:space="0" w:color="000000"/>
              <w:left w:val="nil"/>
              <w:bottom w:val="single" w:sz="18" w:space="0" w:color="000000"/>
              <w:right w:val="single" w:sz="8" w:space="0" w:color="auto"/>
            </w:tcBorders>
            <w:shd w:val="clear" w:color="auto" w:fill="auto"/>
            <w:vAlign w:val="center"/>
          </w:tcPr>
          <w:p w14:paraId="772A317B" w14:textId="1B020884" w:rsidR="00927241" w:rsidRPr="005577A8" w:rsidRDefault="00927241" w:rsidP="00927241">
            <w:pPr>
              <w:spacing w:after="0" w:line="240" w:lineRule="auto"/>
              <w:rPr>
                <w:rStyle w:val="codeChar"/>
                <w:rFonts w:cs="Courier New"/>
              </w:rPr>
            </w:pPr>
            <w:r>
              <w:rPr>
                <w:rStyle w:val="codeChar"/>
              </w:rPr>
              <w:t>NL 4</w:t>
            </w:r>
          </w:p>
        </w:tc>
        <w:tc>
          <w:tcPr>
            <w:tcW w:w="306" w:type="pct"/>
            <w:tcBorders>
              <w:top w:val="single" w:sz="18" w:space="0" w:color="000000"/>
              <w:left w:val="nil"/>
              <w:bottom w:val="single" w:sz="18" w:space="0" w:color="000000"/>
              <w:right w:val="single" w:sz="8" w:space="0" w:color="auto"/>
            </w:tcBorders>
            <w:shd w:val="clear" w:color="auto" w:fill="auto"/>
            <w:vAlign w:val="center"/>
          </w:tcPr>
          <w:p w14:paraId="28B92556" w14:textId="380D5EA2" w:rsidR="00927241" w:rsidRPr="005577A8" w:rsidRDefault="00927241" w:rsidP="00927241">
            <w:pPr>
              <w:spacing w:after="0" w:line="240" w:lineRule="auto"/>
              <w:rPr>
                <w:rStyle w:val="codeChar"/>
                <w:rFonts w:cs="Courier New"/>
              </w:rPr>
            </w:pPr>
            <w:r>
              <w:rPr>
                <w:rStyle w:val="codeChar"/>
              </w:rPr>
              <w:t>NL 5</w:t>
            </w:r>
          </w:p>
        </w:tc>
        <w:tc>
          <w:tcPr>
            <w:tcW w:w="306" w:type="pct"/>
            <w:tcBorders>
              <w:top w:val="single" w:sz="18" w:space="0" w:color="000000"/>
              <w:left w:val="nil"/>
              <w:bottom w:val="single" w:sz="18" w:space="0" w:color="000000"/>
              <w:right w:val="single" w:sz="8" w:space="0" w:color="auto"/>
            </w:tcBorders>
            <w:vAlign w:val="center"/>
          </w:tcPr>
          <w:p w14:paraId="61DA0C36" w14:textId="73F44CE8" w:rsidR="00927241" w:rsidRPr="00A3770E" w:rsidRDefault="00927241" w:rsidP="00927241">
            <w:pPr>
              <w:spacing w:after="0" w:line="240" w:lineRule="auto"/>
              <w:jc w:val="left"/>
              <w:rPr>
                <w:rStyle w:val="codeChar"/>
              </w:rPr>
            </w:pPr>
            <w:r>
              <w:rPr>
                <w:rStyle w:val="codeChar"/>
              </w:rPr>
              <w:t>NL 6</w:t>
            </w:r>
          </w:p>
        </w:tc>
        <w:tc>
          <w:tcPr>
            <w:tcW w:w="514" w:type="pct"/>
            <w:tcBorders>
              <w:top w:val="single" w:sz="18" w:space="0" w:color="000000"/>
              <w:left w:val="single" w:sz="8" w:space="0" w:color="auto"/>
              <w:bottom w:val="single" w:sz="18" w:space="0" w:color="000000"/>
              <w:right w:val="single" w:sz="8" w:space="0" w:color="auto"/>
            </w:tcBorders>
            <w:shd w:val="clear" w:color="auto" w:fill="auto"/>
            <w:vAlign w:val="center"/>
          </w:tcPr>
          <w:p w14:paraId="051367C3" w14:textId="7E375B3C" w:rsidR="00927241" w:rsidRPr="00EC6C63" w:rsidRDefault="00927241" w:rsidP="00927241">
            <w:pPr>
              <w:spacing w:after="0" w:line="240" w:lineRule="auto"/>
              <w:rPr>
                <w:rFonts w:eastAsia="Times New Roman" w:cs="Arial"/>
                <w:sz w:val="18"/>
                <w:szCs w:val="18"/>
              </w:rPr>
            </w:pPr>
            <w:r>
              <w:rPr>
                <w:rFonts w:eastAsia="Times New Roman" w:cs="Arial"/>
                <w:sz w:val="18"/>
                <w:szCs w:val="18"/>
              </w:rPr>
              <w:t>Format Req</w:t>
            </w:r>
          </w:p>
        </w:tc>
        <w:tc>
          <w:tcPr>
            <w:tcW w:w="433" w:type="pct"/>
            <w:tcBorders>
              <w:top w:val="single" w:sz="18" w:space="0" w:color="000000"/>
              <w:left w:val="nil"/>
              <w:bottom w:val="single" w:sz="18" w:space="0" w:color="000000"/>
              <w:right w:val="single" w:sz="8" w:space="0" w:color="auto"/>
            </w:tcBorders>
            <w:shd w:val="clear" w:color="auto" w:fill="auto"/>
          </w:tcPr>
          <w:p w14:paraId="548045C8" w14:textId="2CB40FD9" w:rsidR="00927241" w:rsidRDefault="00927241" w:rsidP="00927241">
            <w:pPr>
              <w:spacing w:after="0" w:line="240" w:lineRule="auto"/>
              <w:rPr>
                <w:rFonts w:cs="Arial"/>
                <w:sz w:val="18"/>
                <w:szCs w:val="18"/>
                <w:lang w:bidi="x-none"/>
              </w:rPr>
            </w:pPr>
            <w:r>
              <w:rPr>
                <w:rFonts w:cs="Arial"/>
                <w:sz w:val="18"/>
                <w:szCs w:val="18"/>
                <w:lang w:bidi="x-none"/>
              </w:rPr>
              <w:t>14496-12</w:t>
            </w:r>
          </w:p>
        </w:tc>
        <w:tc>
          <w:tcPr>
            <w:tcW w:w="286" w:type="pct"/>
            <w:tcBorders>
              <w:top w:val="single" w:sz="18" w:space="0" w:color="000000"/>
              <w:left w:val="nil"/>
              <w:bottom w:val="single" w:sz="18" w:space="0" w:color="000000"/>
              <w:right w:val="nil"/>
            </w:tcBorders>
          </w:tcPr>
          <w:p w14:paraId="5801EE5C" w14:textId="12D0C5D6" w:rsidR="00927241" w:rsidRPr="00EC6C63" w:rsidRDefault="00927241" w:rsidP="00927241">
            <w:pPr>
              <w:spacing w:after="0" w:line="240" w:lineRule="auto"/>
              <w:rPr>
                <w:rFonts w:eastAsia="Times New Roman" w:cs="Arial"/>
                <w:i/>
                <w:iCs/>
                <w:sz w:val="18"/>
                <w:szCs w:val="18"/>
              </w:rPr>
            </w:pPr>
            <w:r>
              <w:rPr>
                <w:rFonts w:eastAsia="Times New Roman" w:cs="Arial"/>
                <w:sz w:val="18"/>
                <w:szCs w:val="18"/>
              </w:rPr>
              <w:t>Clause</w:t>
            </w:r>
          </w:p>
        </w:tc>
        <w:tc>
          <w:tcPr>
            <w:tcW w:w="1555" w:type="pct"/>
            <w:tcBorders>
              <w:top w:val="single" w:sz="18" w:space="0" w:color="000000"/>
              <w:left w:val="nil"/>
              <w:bottom w:val="single" w:sz="18" w:space="0" w:color="000000"/>
              <w:right w:val="single" w:sz="18" w:space="0" w:color="000000"/>
            </w:tcBorders>
            <w:shd w:val="clear" w:color="auto" w:fill="auto"/>
            <w:vAlign w:val="center"/>
          </w:tcPr>
          <w:p w14:paraId="5D221E0E" w14:textId="5FFC01D8" w:rsidR="00927241" w:rsidRPr="007630EF" w:rsidRDefault="00927241" w:rsidP="00927241">
            <w:pPr>
              <w:spacing w:after="0" w:line="240" w:lineRule="auto"/>
              <w:rPr>
                <w:rFonts w:eastAsia="Times New Roman" w:cs="Arial"/>
                <w:sz w:val="18"/>
                <w:szCs w:val="18"/>
              </w:rPr>
            </w:pPr>
            <w:r w:rsidRPr="007630EF">
              <w:rPr>
                <w:rFonts w:eastAsia="Times New Roman" w:cs="Arial"/>
                <w:sz w:val="18"/>
                <w:szCs w:val="18"/>
              </w:rPr>
              <w:t>Description</w:t>
            </w:r>
          </w:p>
        </w:tc>
      </w:tr>
      <w:tr w:rsidR="00385910" w14:paraId="3CE68D49" w14:textId="77777777" w:rsidTr="007630EF">
        <w:tc>
          <w:tcPr>
            <w:tcW w:w="378" w:type="pct"/>
            <w:tcBorders>
              <w:top w:val="single" w:sz="18" w:space="0" w:color="000000"/>
              <w:left w:val="single" w:sz="18" w:space="0" w:color="000000"/>
              <w:bottom w:val="single" w:sz="8" w:space="0" w:color="auto"/>
              <w:right w:val="single" w:sz="8" w:space="0" w:color="auto"/>
            </w:tcBorders>
            <w:shd w:val="clear" w:color="auto" w:fill="auto"/>
            <w:vAlign w:val="center"/>
            <w:hideMark/>
          </w:tcPr>
          <w:p w14:paraId="350FB8C1"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moof</w:t>
            </w:r>
          </w:p>
        </w:tc>
        <w:tc>
          <w:tcPr>
            <w:tcW w:w="306" w:type="pct"/>
            <w:tcBorders>
              <w:top w:val="single" w:sz="18" w:space="0" w:color="000000"/>
              <w:left w:val="nil"/>
              <w:bottom w:val="single" w:sz="8" w:space="0" w:color="auto"/>
              <w:right w:val="single" w:sz="8" w:space="0" w:color="auto"/>
            </w:tcBorders>
            <w:shd w:val="clear" w:color="auto" w:fill="auto"/>
            <w:vAlign w:val="center"/>
            <w:hideMark/>
          </w:tcPr>
          <w:p w14:paraId="372F9CC1"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single" w:sz="18" w:space="0" w:color="000000"/>
              <w:left w:val="nil"/>
              <w:bottom w:val="single" w:sz="8" w:space="0" w:color="auto"/>
              <w:right w:val="single" w:sz="8" w:space="0" w:color="auto"/>
            </w:tcBorders>
            <w:shd w:val="clear" w:color="auto" w:fill="auto"/>
            <w:vAlign w:val="center"/>
            <w:hideMark/>
          </w:tcPr>
          <w:p w14:paraId="389D6D62"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single" w:sz="18" w:space="0" w:color="000000"/>
              <w:left w:val="nil"/>
              <w:bottom w:val="single" w:sz="8" w:space="0" w:color="auto"/>
              <w:right w:val="single" w:sz="8" w:space="0" w:color="auto"/>
            </w:tcBorders>
            <w:shd w:val="clear" w:color="auto" w:fill="auto"/>
            <w:vAlign w:val="center"/>
            <w:hideMark/>
          </w:tcPr>
          <w:p w14:paraId="0A7A1734"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single" w:sz="18" w:space="0" w:color="000000"/>
              <w:left w:val="nil"/>
              <w:bottom w:val="single" w:sz="8" w:space="0" w:color="auto"/>
              <w:right w:val="single" w:sz="8" w:space="0" w:color="auto"/>
            </w:tcBorders>
            <w:shd w:val="clear" w:color="auto" w:fill="auto"/>
            <w:vAlign w:val="center"/>
            <w:hideMark/>
          </w:tcPr>
          <w:p w14:paraId="08D8EE20"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single" w:sz="18" w:space="0" w:color="000000"/>
              <w:left w:val="nil"/>
              <w:bottom w:val="single" w:sz="8" w:space="0" w:color="auto"/>
              <w:right w:val="single" w:sz="8" w:space="0" w:color="auto"/>
            </w:tcBorders>
            <w:shd w:val="clear" w:color="auto" w:fill="auto"/>
            <w:vAlign w:val="center"/>
            <w:hideMark/>
          </w:tcPr>
          <w:p w14:paraId="0533F900"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18" w:space="0" w:color="000000"/>
              <w:left w:val="nil"/>
              <w:bottom w:val="single" w:sz="8" w:space="0" w:color="auto"/>
              <w:right w:val="single" w:sz="8" w:space="0" w:color="auto"/>
            </w:tcBorders>
            <w:vAlign w:val="center"/>
          </w:tcPr>
          <w:p w14:paraId="35E43165"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single" w:sz="18" w:space="0" w:color="000000"/>
              <w:left w:val="single" w:sz="8" w:space="0" w:color="auto"/>
              <w:bottom w:val="single" w:sz="8" w:space="0" w:color="auto"/>
              <w:right w:val="single" w:sz="8" w:space="0" w:color="auto"/>
            </w:tcBorders>
            <w:shd w:val="clear" w:color="auto" w:fill="auto"/>
            <w:vAlign w:val="center"/>
            <w:hideMark/>
          </w:tcPr>
          <w:p w14:paraId="0E47B29B" w14:textId="5896561B" w:rsidR="00C01433" w:rsidRPr="00EC6C63" w:rsidRDefault="00C47A6D" w:rsidP="003A5515">
            <w:pPr>
              <w:spacing w:after="0" w:line="240" w:lineRule="auto"/>
              <w:rPr>
                <w:rFonts w:eastAsia="Times New Roman" w:cs="Arial"/>
                <w:sz w:val="18"/>
                <w:szCs w:val="18"/>
              </w:rPr>
            </w:pPr>
            <w:r>
              <w:rPr>
                <w:rFonts w:eastAsia="Times New Roman" w:cs="Arial"/>
                <w:sz w:val="18"/>
                <w:szCs w:val="18"/>
              </w:rPr>
              <w:t xml:space="preserve"> </w:t>
            </w:r>
            <w:r w:rsidR="00B9481C">
              <w:rPr>
                <w:rFonts w:eastAsia="Times New Roman" w:cs="Arial"/>
                <w:sz w:val="18"/>
                <w:szCs w:val="18"/>
              </w:rPr>
              <w:t>+</w:t>
            </w:r>
          </w:p>
        </w:tc>
        <w:tc>
          <w:tcPr>
            <w:tcW w:w="433" w:type="pct"/>
            <w:tcBorders>
              <w:top w:val="single" w:sz="18" w:space="0" w:color="000000"/>
              <w:left w:val="nil"/>
              <w:bottom w:val="single" w:sz="8" w:space="0" w:color="auto"/>
              <w:right w:val="single" w:sz="8" w:space="0" w:color="auto"/>
            </w:tcBorders>
            <w:shd w:val="clear" w:color="auto" w:fill="auto"/>
            <w:hideMark/>
          </w:tcPr>
          <w:p w14:paraId="6F9B9FA6"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_Ref389821848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8.8.4</w:t>
            </w:r>
            <w:r>
              <w:rPr>
                <w:rFonts w:cs="Arial"/>
                <w:sz w:val="18"/>
                <w:szCs w:val="18"/>
                <w:lang w:bidi="x-none"/>
              </w:rPr>
              <w:fldChar w:fldCharType="end"/>
            </w:r>
          </w:p>
        </w:tc>
        <w:tc>
          <w:tcPr>
            <w:tcW w:w="286" w:type="pct"/>
            <w:tcBorders>
              <w:top w:val="single" w:sz="18" w:space="0" w:color="000000"/>
              <w:left w:val="nil"/>
              <w:bottom w:val="single" w:sz="8" w:space="0" w:color="auto"/>
              <w:right w:val="nil"/>
            </w:tcBorders>
          </w:tcPr>
          <w:p w14:paraId="3966B991"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single" w:sz="18" w:space="0" w:color="000000"/>
              <w:left w:val="nil"/>
              <w:bottom w:val="single" w:sz="8" w:space="0" w:color="auto"/>
              <w:right w:val="single" w:sz="18" w:space="0" w:color="000000"/>
            </w:tcBorders>
            <w:shd w:val="clear" w:color="auto" w:fill="auto"/>
            <w:vAlign w:val="center"/>
            <w:hideMark/>
          </w:tcPr>
          <w:p w14:paraId="40489E1D" w14:textId="31E85737"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movie fragment</w:t>
            </w:r>
          </w:p>
        </w:tc>
      </w:tr>
      <w:tr w:rsidR="00385910" w14:paraId="1EE92C46"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73C6FFAF"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344BD86F"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mfhd</w:t>
            </w:r>
          </w:p>
        </w:tc>
        <w:tc>
          <w:tcPr>
            <w:tcW w:w="306" w:type="pct"/>
            <w:tcBorders>
              <w:top w:val="nil"/>
              <w:left w:val="nil"/>
              <w:bottom w:val="single" w:sz="8" w:space="0" w:color="auto"/>
              <w:right w:val="single" w:sz="8" w:space="0" w:color="auto"/>
            </w:tcBorders>
            <w:shd w:val="clear" w:color="auto" w:fill="auto"/>
            <w:vAlign w:val="center"/>
            <w:hideMark/>
          </w:tcPr>
          <w:p w14:paraId="5CBAD78A"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06EBB256"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1B25419F"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7F5322F6"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33712C08"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17B301B4" w14:textId="11E4225C" w:rsidR="00C01433" w:rsidRPr="00EC6C63" w:rsidRDefault="00C47A6D" w:rsidP="003A5515">
            <w:pPr>
              <w:spacing w:after="0" w:line="240" w:lineRule="auto"/>
              <w:rPr>
                <w:rFonts w:eastAsia="Times New Roman" w:cs="Arial"/>
                <w:sz w:val="18"/>
                <w:szCs w:val="18"/>
              </w:rPr>
            </w:pPr>
            <w:r>
              <w:rPr>
                <w:rFonts w:eastAsia="Times New Roman" w:cs="Arial"/>
                <w:sz w:val="18"/>
                <w:szCs w:val="18"/>
              </w:rPr>
              <w:t xml:space="preserve"> </w:t>
            </w:r>
            <w:r w:rsidR="00D46DFD">
              <w:rPr>
                <w:rFonts w:eastAsia="Times New Roman" w:cs="Arial"/>
                <w:sz w:val="18"/>
                <w:szCs w:val="18"/>
              </w:rPr>
              <w:t>1</w:t>
            </w:r>
          </w:p>
        </w:tc>
        <w:tc>
          <w:tcPr>
            <w:tcW w:w="433" w:type="pct"/>
            <w:tcBorders>
              <w:top w:val="nil"/>
              <w:left w:val="nil"/>
              <w:bottom w:val="single" w:sz="8" w:space="0" w:color="auto"/>
              <w:right w:val="single" w:sz="8" w:space="0" w:color="auto"/>
            </w:tcBorders>
            <w:shd w:val="clear" w:color="auto" w:fill="auto"/>
            <w:hideMark/>
          </w:tcPr>
          <w:p w14:paraId="49552537"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_Ref383055536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8.8.5</w:t>
            </w:r>
            <w:r>
              <w:rPr>
                <w:rFonts w:cs="Arial"/>
                <w:sz w:val="18"/>
                <w:szCs w:val="18"/>
                <w:lang w:bidi="x-none"/>
              </w:rPr>
              <w:fldChar w:fldCharType="end"/>
            </w:r>
          </w:p>
        </w:tc>
        <w:tc>
          <w:tcPr>
            <w:tcW w:w="286" w:type="pct"/>
            <w:tcBorders>
              <w:top w:val="nil"/>
              <w:left w:val="nil"/>
              <w:bottom w:val="single" w:sz="8" w:space="0" w:color="auto"/>
              <w:right w:val="nil"/>
            </w:tcBorders>
          </w:tcPr>
          <w:p w14:paraId="0B6EAF9B"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62818C1D" w14:textId="533DF862"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movie fragment header</w:t>
            </w:r>
          </w:p>
        </w:tc>
      </w:tr>
      <w:tr w:rsidR="00385910" w14:paraId="04550751"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725436F1"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23CCC0A0"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meta</w:t>
            </w:r>
          </w:p>
        </w:tc>
        <w:tc>
          <w:tcPr>
            <w:tcW w:w="306" w:type="pct"/>
            <w:tcBorders>
              <w:top w:val="nil"/>
              <w:left w:val="nil"/>
              <w:bottom w:val="single" w:sz="8" w:space="0" w:color="auto"/>
              <w:right w:val="single" w:sz="8" w:space="0" w:color="auto"/>
            </w:tcBorders>
            <w:shd w:val="clear" w:color="auto" w:fill="auto"/>
            <w:vAlign w:val="center"/>
            <w:hideMark/>
          </w:tcPr>
          <w:p w14:paraId="01068462"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7211574D"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1E4F0B8E"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97AF8DD"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5DAA0B8D"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5F8A152F" w14:textId="296C0786" w:rsidR="00C01433" w:rsidRPr="00EC6C63" w:rsidRDefault="00C01433" w:rsidP="003A5515">
            <w:pPr>
              <w:spacing w:after="0" w:line="240" w:lineRule="auto"/>
              <w:rPr>
                <w:rFonts w:eastAsia="Times New Roman" w:cs="Arial"/>
                <w:sz w:val="18"/>
                <w:szCs w:val="18"/>
              </w:rPr>
            </w:pPr>
            <w:r w:rsidRPr="00EC6C63">
              <w:rPr>
                <w:rFonts w:eastAsia="Times New Roman" w:cs="Arial"/>
                <w:sz w:val="18"/>
                <w:szCs w:val="18"/>
              </w:rPr>
              <w:t> </w:t>
            </w:r>
            <w:r w:rsidR="00224B2C">
              <w:rPr>
                <w:rFonts w:eastAsia="Times New Roman" w:cs="Arial"/>
                <w:sz w:val="18"/>
                <w:szCs w:val="18"/>
              </w:rPr>
              <w:t>*</w:t>
            </w:r>
          </w:p>
        </w:tc>
        <w:tc>
          <w:tcPr>
            <w:tcW w:w="433" w:type="pct"/>
            <w:tcBorders>
              <w:top w:val="nil"/>
              <w:left w:val="nil"/>
              <w:bottom w:val="single" w:sz="8" w:space="0" w:color="auto"/>
              <w:right w:val="single" w:sz="8" w:space="0" w:color="auto"/>
            </w:tcBorders>
            <w:shd w:val="clear" w:color="auto" w:fill="auto"/>
            <w:hideMark/>
          </w:tcPr>
          <w:p w14:paraId="4F5B9AAB"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_Ref60982364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8.11.1</w:t>
            </w:r>
            <w:r>
              <w:rPr>
                <w:rFonts w:cs="Arial"/>
                <w:sz w:val="18"/>
                <w:szCs w:val="18"/>
                <w:lang w:bidi="x-none"/>
              </w:rPr>
              <w:fldChar w:fldCharType="end"/>
            </w:r>
          </w:p>
        </w:tc>
        <w:tc>
          <w:tcPr>
            <w:tcW w:w="286" w:type="pct"/>
            <w:tcBorders>
              <w:top w:val="nil"/>
              <w:left w:val="nil"/>
              <w:bottom w:val="single" w:sz="8" w:space="0" w:color="auto"/>
              <w:right w:val="nil"/>
            </w:tcBorders>
          </w:tcPr>
          <w:p w14:paraId="5BF993B1"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08496FDC" w14:textId="48F0E121"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metadata</w:t>
            </w:r>
          </w:p>
        </w:tc>
      </w:tr>
      <w:tr w:rsidR="00385910" w14:paraId="46CFCE0C"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4D067156"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lastRenderedPageBreak/>
              <w:t> </w:t>
            </w:r>
          </w:p>
        </w:tc>
        <w:tc>
          <w:tcPr>
            <w:tcW w:w="306" w:type="pct"/>
            <w:tcBorders>
              <w:top w:val="nil"/>
              <w:left w:val="nil"/>
              <w:bottom w:val="single" w:sz="8" w:space="0" w:color="auto"/>
              <w:right w:val="single" w:sz="8" w:space="0" w:color="auto"/>
            </w:tcBorders>
            <w:shd w:val="clear" w:color="auto" w:fill="auto"/>
            <w:vAlign w:val="center"/>
            <w:hideMark/>
          </w:tcPr>
          <w:p w14:paraId="0B36D1F4"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traf</w:t>
            </w:r>
          </w:p>
        </w:tc>
        <w:tc>
          <w:tcPr>
            <w:tcW w:w="306" w:type="pct"/>
            <w:tcBorders>
              <w:top w:val="nil"/>
              <w:left w:val="nil"/>
              <w:bottom w:val="single" w:sz="8" w:space="0" w:color="auto"/>
              <w:right w:val="single" w:sz="8" w:space="0" w:color="auto"/>
            </w:tcBorders>
            <w:shd w:val="clear" w:color="auto" w:fill="auto"/>
            <w:vAlign w:val="center"/>
            <w:hideMark/>
          </w:tcPr>
          <w:p w14:paraId="51212BB9"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009726E3"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41BB7B4D"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0761296"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5CB3F316"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7E8170B9" w14:textId="3664AF44" w:rsidR="00C01433" w:rsidRPr="00EC6C63" w:rsidRDefault="008850A6" w:rsidP="003A5515">
            <w:pPr>
              <w:spacing w:after="0" w:line="240" w:lineRule="auto"/>
              <w:rPr>
                <w:rFonts w:eastAsia="Times New Roman" w:cs="Arial"/>
                <w:sz w:val="18"/>
                <w:szCs w:val="18"/>
              </w:rPr>
            </w:pPr>
            <w:r>
              <w:rPr>
                <w:rFonts w:eastAsia="Times New Roman" w:cs="Arial"/>
                <w:sz w:val="18"/>
                <w:szCs w:val="18"/>
              </w:rPr>
              <w:t>1</w:t>
            </w:r>
          </w:p>
        </w:tc>
        <w:tc>
          <w:tcPr>
            <w:tcW w:w="433" w:type="pct"/>
            <w:tcBorders>
              <w:top w:val="nil"/>
              <w:left w:val="nil"/>
              <w:bottom w:val="single" w:sz="8" w:space="0" w:color="auto"/>
              <w:right w:val="single" w:sz="8" w:space="0" w:color="auto"/>
            </w:tcBorders>
            <w:shd w:val="clear" w:color="auto" w:fill="auto"/>
            <w:hideMark/>
          </w:tcPr>
          <w:p w14:paraId="46CE7253"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_Ref389821873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8.8.6</w:t>
            </w:r>
            <w:r>
              <w:rPr>
                <w:rFonts w:cs="Arial"/>
                <w:sz w:val="18"/>
                <w:szCs w:val="18"/>
                <w:lang w:bidi="x-none"/>
              </w:rPr>
              <w:fldChar w:fldCharType="end"/>
            </w:r>
          </w:p>
        </w:tc>
        <w:tc>
          <w:tcPr>
            <w:tcW w:w="286" w:type="pct"/>
            <w:tcBorders>
              <w:top w:val="nil"/>
              <w:left w:val="nil"/>
              <w:bottom w:val="single" w:sz="8" w:space="0" w:color="auto"/>
              <w:right w:val="nil"/>
            </w:tcBorders>
          </w:tcPr>
          <w:p w14:paraId="42B44C5B"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7904C393" w14:textId="29E7F525"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track fragment</w:t>
            </w:r>
          </w:p>
        </w:tc>
      </w:tr>
      <w:tr w:rsidR="00385910" w14:paraId="5B545FED"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2D206EB6"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044197A"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F924399"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tfhd</w:t>
            </w:r>
          </w:p>
        </w:tc>
        <w:tc>
          <w:tcPr>
            <w:tcW w:w="306" w:type="pct"/>
            <w:tcBorders>
              <w:top w:val="nil"/>
              <w:left w:val="nil"/>
              <w:bottom w:val="single" w:sz="8" w:space="0" w:color="auto"/>
              <w:right w:val="single" w:sz="8" w:space="0" w:color="auto"/>
            </w:tcBorders>
            <w:shd w:val="clear" w:color="auto" w:fill="auto"/>
            <w:vAlign w:val="center"/>
            <w:hideMark/>
          </w:tcPr>
          <w:p w14:paraId="09381C1A"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489ACAEA"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7567590F"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18D07D6D"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11688482" w14:textId="13B63969" w:rsidR="00C01433" w:rsidRPr="00EC6C63" w:rsidRDefault="008850A6" w:rsidP="003A5515">
            <w:pPr>
              <w:spacing w:after="0" w:line="240" w:lineRule="auto"/>
              <w:rPr>
                <w:rFonts w:eastAsia="Times New Roman" w:cs="Arial"/>
                <w:sz w:val="18"/>
                <w:szCs w:val="18"/>
              </w:rPr>
            </w:pPr>
            <w:r>
              <w:rPr>
                <w:rFonts w:eastAsia="Times New Roman" w:cs="Arial"/>
                <w:sz w:val="18"/>
                <w:szCs w:val="18"/>
              </w:rPr>
              <w:t>1</w:t>
            </w:r>
          </w:p>
        </w:tc>
        <w:tc>
          <w:tcPr>
            <w:tcW w:w="433" w:type="pct"/>
            <w:tcBorders>
              <w:top w:val="nil"/>
              <w:left w:val="nil"/>
              <w:bottom w:val="single" w:sz="8" w:space="0" w:color="auto"/>
              <w:right w:val="single" w:sz="8" w:space="0" w:color="auto"/>
            </w:tcBorders>
            <w:shd w:val="clear" w:color="auto" w:fill="auto"/>
            <w:hideMark/>
          </w:tcPr>
          <w:p w14:paraId="71B034C2"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_Ref389730958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8.8.7</w:t>
            </w:r>
            <w:r>
              <w:rPr>
                <w:rFonts w:cs="Arial"/>
                <w:sz w:val="18"/>
                <w:szCs w:val="18"/>
                <w:lang w:bidi="x-none"/>
              </w:rPr>
              <w:fldChar w:fldCharType="end"/>
            </w:r>
          </w:p>
        </w:tc>
        <w:tc>
          <w:tcPr>
            <w:tcW w:w="286" w:type="pct"/>
            <w:tcBorders>
              <w:top w:val="nil"/>
              <w:left w:val="nil"/>
              <w:bottom w:val="single" w:sz="8" w:space="0" w:color="auto"/>
              <w:right w:val="nil"/>
            </w:tcBorders>
          </w:tcPr>
          <w:p w14:paraId="625FB1CE"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0FE4E5E6" w14:textId="4BCF14D9"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track fragment header</w:t>
            </w:r>
          </w:p>
        </w:tc>
      </w:tr>
      <w:tr w:rsidR="00385910" w14:paraId="35695D1B"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4EF0E9DA"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0B483979"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6CD1924C"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trun</w:t>
            </w:r>
          </w:p>
        </w:tc>
        <w:tc>
          <w:tcPr>
            <w:tcW w:w="306" w:type="pct"/>
            <w:tcBorders>
              <w:top w:val="nil"/>
              <w:left w:val="nil"/>
              <w:bottom w:val="single" w:sz="8" w:space="0" w:color="auto"/>
              <w:right w:val="single" w:sz="8" w:space="0" w:color="auto"/>
            </w:tcBorders>
            <w:shd w:val="clear" w:color="auto" w:fill="auto"/>
            <w:vAlign w:val="center"/>
            <w:hideMark/>
          </w:tcPr>
          <w:p w14:paraId="3EE6686B"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28409F9F"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2386CEE"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59B7BBF4"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78B26324" w14:textId="1DF0854B" w:rsidR="00C01433" w:rsidRPr="00EC6C63" w:rsidRDefault="00C01433" w:rsidP="003A5515">
            <w:pPr>
              <w:spacing w:after="0" w:line="240" w:lineRule="auto"/>
              <w:rPr>
                <w:rFonts w:eastAsia="Times New Roman" w:cs="Arial"/>
                <w:sz w:val="18"/>
                <w:szCs w:val="18"/>
              </w:rPr>
            </w:pPr>
            <w:r w:rsidRPr="00EC6C63">
              <w:rPr>
                <w:rFonts w:eastAsia="Times New Roman" w:cs="Arial"/>
                <w:sz w:val="18"/>
                <w:szCs w:val="18"/>
              </w:rPr>
              <w:t> </w:t>
            </w:r>
            <w:r w:rsidR="00EE515D">
              <w:rPr>
                <w:rFonts w:eastAsia="Times New Roman" w:cs="Arial"/>
                <w:sz w:val="18"/>
                <w:szCs w:val="18"/>
              </w:rPr>
              <w:t>1</w:t>
            </w:r>
          </w:p>
        </w:tc>
        <w:tc>
          <w:tcPr>
            <w:tcW w:w="433" w:type="pct"/>
            <w:tcBorders>
              <w:top w:val="nil"/>
              <w:left w:val="nil"/>
              <w:bottom w:val="single" w:sz="8" w:space="0" w:color="auto"/>
              <w:right w:val="single" w:sz="8" w:space="0" w:color="auto"/>
            </w:tcBorders>
            <w:shd w:val="clear" w:color="auto" w:fill="auto"/>
            <w:hideMark/>
          </w:tcPr>
          <w:p w14:paraId="6E9264AB" w14:textId="77777777" w:rsidR="00C01433" w:rsidRDefault="00C01433" w:rsidP="003A5515">
            <w:pPr>
              <w:spacing w:after="0" w:line="240" w:lineRule="auto"/>
              <w:rPr>
                <w:rFonts w:eastAsia="Times New Roman" w:cs="Arial"/>
                <w:sz w:val="18"/>
                <w:szCs w:val="18"/>
                <w:lang w:val="en-US"/>
              </w:rPr>
            </w:pPr>
            <w:r w:rsidRPr="00EC6C63">
              <w:rPr>
                <w:rFonts w:cs="Arial"/>
                <w:sz w:val="18"/>
                <w:szCs w:val="18"/>
                <w:lang w:bidi="x-none"/>
              </w:rPr>
              <w:fldChar w:fldCharType="begin"/>
            </w:r>
            <w:r w:rsidRPr="00EC6C63">
              <w:rPr>
                <w:rFonts w:eastAsia="Times New Roman" w:cs="Arial"/>
                <w:sz w:val="18"/>
                <w:szCs w:val="18"/>
              </w:rPr>
              <w:instrText xml:space="preserve"> REF _Ref287280140 \r \h </w:instrText>
            </w:r>
            <w:r w:rsidRPr="00EC6C63">
              <w:rPr>
                <w:rFonts w:cs="Arial"/>
                <w:sz w:val="18"/>
                <w:szCs w:val="18"/>
                <w:lang w:bidi="x-none"/>
              </w:rPr>
              <w:instrText xml:space="preserve"> \* MERGEFORMAT </w:instrText>
            </w:r>
            <w:r w:rsidRPr="00EC6C63">
              <w:rPr>
                <w:rFonts w:cs="Arial"/>
                <w:sz w:val="18"/>
                <w:szCs w:val="18"/>
                <w:lang w:bidi="x-none"/>
              </w:rPr>
            </w:r>
            <w:r w:rsidRPr="00EC6C63">
              <w:rPr>
                <w:rFonts w:cs="Arial"/>
                <w:sz w:val="18"/>
                <w:szCs w:val="18"/>
                <w:lang w:bidi="x-none"/>
              </w:rPr>
              <w:fldChar w:fldCharType="separate"/>
            </w:r>
            <w:r>
              <w:rPr>
                <w:rFonts w:eastAsia="Times New Roman" w:cs="Arial"/>
                <w:sz w:val="18"/>
                <w:szCs w:val="18"/>
              </w:rPr>
              <w:t>8.8.8</w:t>
            </w:r>
            <w:r w:rsidRPr="00EC6C63">
              <w:rPr>
                <w:rFonts w:cs="Arial"/>
                <w:sz w:val="18"/>
                <w:szCs w:val="18"/>
                <w:lang w:bidi="x-none"/>
              </w:rPr>
              <w:fldChar w:fldCharType="end"/>
            </w:r>
          </w:p>
        </w:tc>
        <w:tc>
          <w:tcPr>
            <w:tcW w:w="286" w:type="pct"/>
            <w:tcBorders>
              <w:top w:val="nil"/>
              <w:left w:val="nil"/>
              <w:bottom w:val="single" w:sz="8" w:space="0" w:color="auto"/>
              <w:right w:val="nil"/>
            </w:tcBorders>
          </w:tcPr>
          <w:p w14:paraId="714541CE"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012CF96C" w14:textId="371D11EB"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track fragment run</w:t>
            </w:r>
          </w:p>
        </w:tc>
      </w:tr>
      <w:tr w:rsidR="00385910" w14:paraId="00F5B63E"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2625A97B"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0DE39C5E"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6FF27CF7"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sbgp</w:t>
            </w:r>
          </w:p>
        </w:tc>
        <w:tc>
          <w:tcPr>
            <w:tcW w:w="306" w:type="pct"/>
            <w:tcBorders>
              <w:top w:val="nil"/>
              <w:left w:val="nil"/>
              <w:bottom w:val="single" w:sz="8" w:space="0" w:color="auto"/>
              <w:right w:val="single" w:sz="8" w:space="0" w:color="auto"/>
            </w:tcBorders>
            <w:shd w:val="clear" w:color="auto" w:fill="auto"/>
            <w:vAlign w:val="center"/>
            <w:hideMark/>
          </w:tcPr>
          <w:p w14:paraId="44B1001F"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55E90C8"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27E53B99"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202C287D"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5919F6F6" w14:textId="72BB75C2" w:rsidR="00C01433" w:rsidRPr="00EC6C63" w:rsidRDefault="00C01433" w:rsidP="003A5515">
            <w:pPr>
              <w:spacing w:after="0" w:line="240" w:lineRule="auto"/>
              <w:rPr>
                <w:rFonts w:eastAsia="Times New Roman" w:cs="Arial"/>
                <w:sz w:val="18"/>
                <w:szCs w:val="18"/>
              </w:rPr>
            </w:pPr>
            <w:r w:rsidRPr="00EC6C63">
              <w:rPr>
                <w:rFonts w:eastAsia="Times New Roman" w:cs="Arial"/>
                <w:sz w:val="18"/>
                <w:szCs w:val="18"/>
              </w:rPr>
              <w:t> </w:t>
            </w:r>
            <w:r w:rsidR="009B3D89">
              <w:rPr>
                <w:rFonts w:eastAsia="Times New Roman" w:cs="Arial"/>
                <w:sz w:val="18"/>
                <w:szCs w:val="18"/>
              </w:rPr>
              <w:t>*</w:t>
            </w:r>
          </w:p>
        </w:tc>
        <w:tc>
          <w:tcPr>
            <w:tcW w:w="433" w:type="pct"/>
            <w:tcBorders>
              <w:top w:val="nil"/>
              <w:left w:val="nil"/>
              <w:bottom w:val="single" w:sz="8" w:space="0" w:color="auto"/>
              <w:right w:val="single" w:sz="8" w:space="0" w:color="auto"/>
            </w:tcBorders>
            <w:shd w:val="clear" w:color="auto" w:fill="auto"/>
            <w:hideMark/>
          </w:tcPr>
          <w:p w14:paraId="54241402"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_Ref479226485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8.9.2</w:t>
            </w:r>
            <w:r>
              <w:rPr>
                <w:rFonts w:cs="Arial"/>
                <w:sz w:val="18"/>
                <w:szCs w:val="18"/>
                <w:lang w:bidi="x-none"/>
              </w:rPr>
              <w:fldChar w:fldCharType="end"/>
            </w:r>
          </w:p>
        </w:tc>
        <w:tc>
          <w:tcPr>
            <w:tcW w:w="286" w:type="pct"/>
            <w:tcBorders>
              <w:top w:val="nil"/>
              <w:left w:val="nil"/>
              <w:bottom w:val="single" w:sz="8" w:space="0" w:color="auto"/>
              <w:right w:val="nil"/>
            </w:tcBorders>
          </w:tcPr>
          <w:p w14:paraId="02590848"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07206600" w14:textId="11F86C22"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sample-to-group</w:t>
            </w:r>
          </w:p>
        </w:tc>
      </w:tr>
      <w:tr w:rsidR="00385910" w14:paraId="7D8714ED"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6D5D0A63"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25647C11"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1AF8602F"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sgpd</w:t>
            </w:r>
          </w:p>
        </w:tc>
        <w:tc>
          <w:tcPr>
            <w:tcW w:w="306" w:type="pct"/>
            <w:tcBorders>
              <w:top w:val="nil"/>
              <w:left w:val="nil"/>
              <w:bottom w:val="single" w:sz="8" w:space="0" w:color="auto"/>
              <w:right w:val="single" w:sz="8" w:space="0" w:color="auto"/>
            </w:tcBorders>
            <w:shd w:val="clear" w:color="auto" w:fill="auto"/>
            <w:vAlign w:val="center"/>
            <w:hideMark/>
          </w:tcPr>
          <w:p w14:paraId="458EB3E8"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0E98940A"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0E74056C"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1400C625"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7CBE3EF9" w14:textId="2E965F4E" w:rsidR="00C01433" w:rsidRPr="00EC6C63" w:rsidRDefault="00C01433" w:rsidP="003A5515">
            <w:pPr>
              <w:spacing w:after="0" w:line="240" w:lineRule="auto"/>
              <w:rPr>
                <w:rFonts w:eastAsia="Times New Roman" w:cs="Arial"/>
                <w:sz w:val="18"/>
                <w:szCs w:val="18"/>
              </w:rPr>
            </w:pPr>
            <w:r w:rsidRPr="00EC6C63">
              <w:rPr>
                <w:rFonts w:eastAsia="Times New Roman" w:cs="Arial"/>
                <w:sz w:val="18"/>
                <w:szCs w:val="18"/>
              </w:rPr>
              <w:t> </w:t>
            </w:r>
            <w:r w:rsidR="009B3D89">
              <w:rPr>
                <w:rFonts w:eastAsia="Times New Roman" w:cs="Arial"/>
                <w:sz w:val="18"/>
                <w:szCs w:val="18"/>
              </w:rPr>
              <w:t>*</w:t>
            </w:r>
          </w:p>
        </w:tc>
        <w:tc>
          <w:tcPr>
            <w:tcW w:w="433" w:type="pct"/>
            <w:tcBorders>
              <w:top w:val="nil"/>
              <w:left w:val="nil"/>
              <w:bottom w:val="single" w:sz="8" w:space="0" w:color="auto"/>
              <w:right w:val="single" w:sz="8" w:space="0" w:color="auto"/>
            </w:tcBorders>
            <w:shd w:val="clear" w:color="auto" w:fill="auto"/>
            <w:hideMark/>
          </w:tcPr>
          <w:p w14:paraId="2982C5E1"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_Ref479226518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8.9.3</w:t>
            </w:r>
            <w:r>
              <w:rPr>
                <w:rFonts w:cs="Arial"/>
                <w:sz w:val="18"/>
                <w:szCs w:val="18"/>
                <w:lang w:bidi="x-none"/>
              </w:rPr>
              <w:fldChar w:fldCharType="end"/>
            </w:r>
          </w:p>
        </w:tc>
        <w:tc>
          <w:tcPr>
            <w:tcW w:w="286" w:type="pct"/>
            <w:tcBorders>
              <w:top w:val="nil"/>
              <w:left w:val="nil"/>
              <w:bottom w:val="single" w:sz="8" w:space="0" w:color="auto"/>
              <w:right w:val="nil"/>
            </w:tcBorders>
          </w:tcPr>
          <w:p w14:paraId="4CE1835D"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18EE001D" w14:textId="678DFAF5"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sample group description</w:t>
            </w:r>
          </w:p>
        </w:tc>
      </w:tr>
      <w:tr w:rsidR="00385910" w14:paraId="025A5BE9"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423AB15F"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60B36B4B"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E27F7A8"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subs</w:t>
            </w:r>
          </w:p>
        </w:tc>
        <w:tc>
          <w:tcPr>
            <w:tcW w:w="306" w:type="pct"/>
            <w:tcBorders>
              <w:top w:val="nil"/>
              <w:left w:val="nil"/>
              <w:bottom w:val="single" w:sz="8" w:space="0" w:color="auto"/>
              <w:right w:val="single" w:sz="8" w:space="0" w:color="auto"/>
            </w:tcBorders>
            <w:shd w:val="clear" w:color="auto" w:fill="auto"/>
            <w:vAlign w:val="center"/>
            <w:hideMark/>
          </w:tcPr>
          <w:p w14:paraId="3E54D8F3"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813B1DA"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069ACE4B"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7BE8BB68"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2A6A6C69" w14:textId="4A0A203F" w:rsidR="00C01433" w:rsidRPr="00EC6C63" w:rsidRDefault="00C01433" w:rsidP="003A5515">
            <w:pPr>
              <w:spacing w:after="0" w:line="240" w:lineRule="auto"/>
              <w:rPr>
                <w:rFonts w:eastAsia="Times New Roman" w:cs="Arial"/>
                <w:sz w:val="18"/>
                <w:szCs w:val="18"/>
              </w:rPr>
            </w:pPr>
            <w:r w:rsidRPr="00EC6C63">
              <w:rPr>
                <w:rFonts w:eastAsia="Times New Roman" w:cs="Arial"/>
                <w:sz w:val="18"/>
                <w:szCs w:val="18"/>
              </w:rPr>
              <w:t> </w:t>
            </w:r>
            <w:r w:rsidR="009B3D89">
              <w:rPr>
                <w:rFonts w:eastAsia="Times New Roman" w:cs="Arial"/>
                <w:sz w:val="18"/>
                <w:szCs w:val="18"/>
              </w:rPr>
              <w:t>CR</w:t>
            </w:r>
          </w:p>
        </w:tc>
        <w:tc>
          <w:tcPr>
            <w:tcW w:w="433" w:type="pct"/>
            <w:tcBorders>
              <w:top w:val="nil"/>
              <w:left w:val="nil"/>
              <w:bottom w:val="single" w:sz="8" w:space="0" w:color="auto"/>
              <w:right w:val="single" w:sz="8" w:space="0" w:color="auto"/>
            </w:tcBorders>
            <w:shd w:val="clear" w:color="auto" w:fill="auto"/>
            <w:hideMark/>
          </w:tcPr>
          <w:p w14:paraId="4FCDB3B6"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_Ref479226562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8.7.7</w:t>
            </w:r>
            <w:r>
              <w:rPr>
                <w:rFonts w:cs="Arial"/>
                <w:sz w:val="18"/>
                <w:szCs w:val="18"/>
                <w:lang w:bidi="x-none"/>
              </w:rPr>
              <w:fldChar w:fldCharType="end"/>
            </w:r>
          </w:p>
        </w:tc>
        <w:tc>
          <w:tcPr>
            <w:tcW w:w="286" w:type="pct"/>
            <w:tcBorders>
              <w:top w:val="nil"/>
              <w:left w:val="nil"/>
              <w:bottom w:val="single" w:sz="8" w:space="0" w:color="auto"/>
              <w:right w:val="nil"/>
            </w:tcBorders>
          </w:tcPr>
          <w:p w14:paraId="56C81E2F"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21743678" w14:textId="1B34E1D3"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sub-sample information</w:t>
            </w:r>
          </w:p>
        </w:tc>
      </w:tr>
      <w:tr w:rsidR="00385910" w14:paraId="7DC8D2A0"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5F84A39A"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7E85405B"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902EC1A"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saiz</w:t>
            </w:r>
          </w:p>
        </w:tc>
        <w:tc>
          <w:tcPr>
            <w:tcW w:w="306" w:type="pct"/>
            <w:tcBorders>
              <w:top w:val="nil"/>
              <w:left w:val="nil"/>
              <w:bottom w:val="single" w:sz="8" w:space="0" w:color="auto"/>
              <w:right w:val="single" w:sz="8" w:space="0" w:color="auto"/>
            </w:tcBorders>
            <w:shd w:val="clear" w:color="auto" w:fill="auto"/>
            <w:vAlign w:val="center"/>
            <w:hideMark/>
          </w:tcPr>
          <w:p w14:paraId="602883D3"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0D562274"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3C7465BA"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586F6324"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443B3C5C" w14:textId="23BD9FE9" w:rsidR="00C01433" w:rsidRPr="00EC6C63" w:rsidRDefault="00C01433" w:rsidP="003A5515">
            <w:pPr>
              <w:spacing w:after="0" w:line="240" w:lineRule="auto"/>
              <w:rPr>
                <w:rFonts w:eastAsia="Times New Roman" w:cs="Arial"/>
                <w:sz w:val="18"/>
                <w:szCs w:val="18"/>
              </w:rPr>
            </w:pPr>
            <w:r w:rsidRPr="00EC6C63">
              <w:rPr>
                <w:rFonts w:eastAsia="Times New Roman" w:cs="Arial"/>
                <w:sz w:val="18"/>
                <w:szCs w:val="18"/>
              </w:rPr>
              <w:t> </w:t>
            </w:r>
            <w:r w:rsidR="009B3D89">
              <w:rPr>
                <w:rFonts w:eastAsia="Times New Roman" w:cs="Arial"/>
                <w:sz w:val="18"/>
                <w:szCs w:val="18"/>
              </w:rPr>
              <w:t>CR</w:t>
            </w:r>
          </w:p>
        </w:tc>
        <w:tc>
          <w:tcPr>
            <w:tcW w:w="433" w:type="pct"/>
            <w:tcBorders>
              <w:top w:val="nil"/>
              <w:left w:val="nil"/>
              <w:bottom w:val="single" w:sz="8" w:space="0" w:color="auto"/>
              <w:right w:val="single" w:sz="8" w:space="0" w:color="auto"/>
            </w:tcBorders>
            <w:shd w:val="clear" w:color="auto" w:fill="auto"/>
            <w:hideMark/>
          </w:tcPr>
          <w:p w14:paraId="2F877EEC"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_Ref173813831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8.7.8</w:t>
            </w:r>
            <w:r>
              <w:rPr>
                <w:rFonts w:cs="Arial"/>
                <w:sz w:val="18"/>
                <w:szCs w:val="18"/>
                <w:lang w:bidi="x-none"/>
              </w:rPr>
              <w:fldChar w:fldCharType="end"/>
            </w:r>
          </w:p>
        </w:tc>
        <w:tc>
          <w:tcPr>
            <w:tcW w:w="286" w:type="pct"/>
            <w:tcBorders>
              <w:top w:val="nil"/>
              <w:left w:val="nil"/>
              <w:bottom w:val="single" w:sz="8" w:space="0" w:color="auto"/>
              <w:right w:val="nil"/>
            </w:tcBorders>
          </w:tcPr>
          <w:p w14:paraId="4F9FAC4F"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7C1CF3FB" w14:textId="72234F21"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sample auxiliary information sizes</w:t>
            </w:r>
          </w:p>
        </w:tc>
      </w:tr>
      <w:tr w:rsidR="00385910" w14:paraId="03A4F805"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1C453A70"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26DFAD56"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6E097D21"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saio</w:t>
            </w:r>
          </w:p>
        </w:tc>
        <w:tc>
          <w:tcPr>
            <w:tcW w:w="306" w:type="pct"/>
            <w:tcBorders>
              <w:top w:val="nil"/>
              <w:left w:val="nil"/>
              <w:bottom w:val="single" w:sz="8" w:space="0" w:color="auto"/>
              <w:right w:val="single" w:sz="8" w:space="0" w:color="auto"/>
            </w:tcBorders>
            <w:shd w:val="clear" w:color="auto" w:fill="auto"/>
            <w:vAlign w:val="center"/>
            <w:hideMark/>
          </w:tcPr>
          <w:p w14:paraId="7D12405D"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403C26D9"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5EAB1E6F"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65BB6CBA"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624704B1" w14:textId="2154FC77" w:rsidR="00C01433" w:rsidRPr="00EC6C63" w:rsidRDefault="00C01433" w:rsidP="003A5515">
            <w:pPr>
              <w:spacing w:after="0" w:line="240" w:lineRule="auto"/>
              <w:rPr>
                <w:rFonts w:eastAsia="Times New Roman" w:cs="Arial"/>
                <w:sz w:val="18"/>
                <w:szCs w:val="18"/>
              </w:rPr>
            </w:pPr>
            <w:r w:rsidRPr="00EC6C63">
              <w:rPr>
                <w:rFonts w:eastAsia="Times New Roman" w:cs="Arial"/>
                <w:sz w:val="18"/>
                <w:szCs w:val="18"/>
              </w:rPr>
              <w:t> </w:t>
            </w:r>
            <w:r w:rsidR="009B3D89">
              <w:rPr>
                <w:rFonts w:eastAsia="Times New Roman" w:cs="Arial"/>
                <w:sz w:val="18"/>
                <w:szCs w:val="18"/>
              </w:rPr>
              <w:t>CR</w:t>
            </w:r>
          </w:p>
        </w:tc>
        <w:tc>
          <w:tcPr>
            <w:tcW w:w="433" w:type="pct"/>
            <w:tcBorders>
              <w:top w:val="nil"/>
              <w:left w:val="nil"/>
              <w:bottom w:val="single" w:sz="8" w:space="0" w:color="auto"/>
              <w:right w:val="single" w:sz="8" w:space="0" w:color="auto"/>
            </w:tcBorders>
            <w:shd w:val="clear" w:color="auto" w:fill="auto"/>
            <w:hideMark/>
          </w:tcPr>
          <w:p w14:paraId="598BF46F"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_Ref173813843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8.7.9</w:t>
            </w:r>
            <w:r>
              <w:rPr>
                <w:rFonts w:cs="Arial"/>
                <w:sz w:val="18"/>
                <w:szCs w:val="18"/>
                <w:lang w:bidi="x-none"/>
              </w:rPr>
              <w:fldChar w:fldCharType="end"/>
            </w:r>
          </w:p>
        </w:tc>
        <w:tc>
          <w:tcPr>
            <w:tcW w:w="286" w:type="pct"/>
            <w:tcBorders>
              <w:top w:val="nil"/>
              <w:left w:val="nil"/>
              <w:bottom w:val="single" w:sz="8" w:space="0" w:color="auto"/>
              <w:right w:val="nil"/>
            </w:tcBorders>
          </w:tcPr>
          <w:p w14:paraId="30096F2A"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692D2302" w14:textId="269B549A"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sample auxiliary information offsets</w:t>
            </w:r>
          </w:p>
        </w:tc>
      </w:tr>
      <w:tr w:rsidR="00385910" w14:paraId="07F8B8E7"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6ACB87B1"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1D219421"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2C3C6F29"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tfdt</w:t>
            </w:r>
          </w:p>
        </w:tc>
        <w:tc>
          <w:tcPr>
            <w:tcW w:w="306" w:type="pct"/>
            <w:tcBorders>
              <w:top w:val="nil"/>
              <w:left w:val="nil"/>
              <w:bottom w:val="single" w:sz="8" w:space="0" w:color="auto"/>
              <w:right w:val="single" w:sz="8" w:space="0" w:color="auto"/>
            </w:tcBorders>
            <w:shd w:val="clear" w:color="auto" w:fill="auto"/>
            <w:vAlign w:val="center"/>
            <w:hideMark/>
          </w:tcPr>
          <w:p w14:paraId="25814213"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6AD0A5FF" w14:textId="77777777" w:rsidR="00C01433" w:rsidRPr="005577A8" w:rsidRDefault="00C01433" w:rsidP="003A5515">
            <w:pPr>
              <w:spacing w:after="0" w:line="240" w:lineRule="auto"/>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hideMark/>
          </w:tcPr>
          <w:p w14:paraId="617D1255" w14:textId="77777777" w:rsidR="00C01433" w:rsidRPr="005577A8" w:rsidRDefault="00C01433" w:rsidP="003A5515">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163539E6" w14:textId="77777777" w:rsidR="00C01433" w:rsidRPr="00EC6C63" w:rsidRDefault="00C01433" w:rsidP="003A5515">
            <w:pPr>
              <w:spacing w:after="0" w:line="240" w:lineRule="auto"/>
              <w:jc w:val="left"/>
              <w:rPr>
                <w:rFonts w:eastAsia="Times New Roman" w:cs="Arial"/>
                <w:sz w:val="18"/>
                <w:szCs w:val="18"/>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12FAD911" w14:textId="3641C202" w:rsidR="00C01433" w:rsidRPr="00EC6C63" w:rsidRDefault="00C01433" w:rsidP="003A5515">
            <w:pPr>
              <w:spacing w:after="0" w:line="240" w:lineRule="auto"/>
              <w:rPr>
                <w:rFonts w:eastAsia="Times New Roman" w:cs="Arial"/>
                <w:sz w:val="18"/>
                <w:szCs w:val="18"/>
              </w:rPr>
            </w:pPr>
            <w:r w:rsidRPr="00EC6C63">
              <w:rPr>
                <w:rFonts w:eastAsia="Times New Roman" w:cs="Arial"/>
                <w:sz w:val="18"/>
                <w:szCs w:val="18"/>
              </w:rPr>
              <w:t> </w:t>
            </w:r>
            <w:r w:rsidR="00CB09B2">
              <w:rPr>
                <w:rFonts w:eastAsia="Times New Roman" w:cs="Arial"/>
                <w:sz w:val="18"/>
                <w:szCs w:val="18"/>
              </w:rPr>
              <w:t>0/1</w:t>
            </w:r>
          </w:p>
        </w:tc>
        <w:tc>
          <w:tcPr>
            <w:tcW w:w="433" w:type="pct"/>
            <w:tcBorders>
              <w:top w:val="nil"/>
              <w:left w:val="nil"/>
              <w:bottom w:val="single" w:sz="8" w:space="0" w:color="auto"/>
              <w:right w:val="single" w:sz="8" w:space="0" w:color="auto"/>
            </w:tcBorders>
            <w:shd w:val="clear" w:color="auto" w:fill="auto"/>
            <w:hideMark/>
          </w:tcPr>
          <w:p w14:paraId="3C66109B" w14:textId="77777777" w:rsidR="00C01433" w:rsidRDefault="00C01433" w:rsidP="003A5515">
            <w:pPr>
              <w:spacing w:after="0" w:line="240" w:lineRule="auto"/>
              <w:rPr>
                <w:rFonts w:eastAsia="Times New Roman" w:cs="Arial"/>
                <w:sz w:val="18"/>
                <w:szCs w:val="18"/>
                <w:lang w:val="en-US"/>
              </w:rPr>
            </w:pPr>
            <w:r>
              <w:rPr>
                <w:rFonts w:cs="Arial"/>
                <w:sz w:val="18"/>
                <w:szCs w:val="18"/>
                <w:lang w:bidi="x-none"/>
              </w:rPr>
              <w:fldChar w:fldCharType="begin"/>
            </w:r>
            <w:r>
              <w:rPr>
                <w:rFonts w:cs="Arial"/>
                <w:sz w:val="18"/>
                <w:szCs w:val="18"/>
                <w:lang w:bidi="x-none"/>
              </w:rPr>
              <w:instrText xml:space="preserve"> REF _Ref174180463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8.8.12</w:t>
            </w:r>
            <w:r>
              <w:rPr>
                <w:rFonts w:cs="Arial"/>
                <w:sz w:val="18"/>
                <w:szCs w:val="18"/>
                <w:lang w:bidi="x-none"/>
              </w:rPr>
              <w:fldChar w:fldCharType="end"/>
            </w:r>
          </w:p>
        </w:tc>
        <w:tc>
          <w:tcPr>
            <w:tcW w:w="286" w:type="pct"/>
            <w:tcBorders>
              <w:top w:val="nil"/>
              <w:left w:val="nil"/>
              <w:bottom w:val="single" w:sz="8" w:space="0" w:color="auto"/>
              <w:right w:val="nil"/>
            </w:tcBorders>
          </w:tcPr>
          <w:p w14:paraId="327A60A0" w14:textId="77777777" w:rsidR="00C01433" w:rsidRPr="00EC6C63" w:rsidRDefault="00C01433" w:rsidP="003A5515">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hideMark/>
          </w:tcPr>
          <w:p w14:paraId="3297E353" w14:textId="687D8594" w:rsidR="00C01433" w:rsidRDefault="00C01433" w:rsidP="003A5515">
            <w:pPr>
              <w:spacing w:after="0" w:line="240" w:lineRule="auto"/>
              <w:rPr>
                <w:rFonts w:eastAsia="Times New Roman" w:cs="Arial"/>
                <w:i/>
                <w:iCs/>
                <w:sz w:val="18"/>
                <w:szCs w:val="18"/>
                <w:lang w:val="en-US"/>
              </w:rPr>
            </w:pPr>
            <w:r w:rsidRPr="00EC6C63">
              <w:rPr>
                <w:rFonts w:eastAsia="Times New Roman" w:cs="Arial"/>
                <w:i/>
                <w:iCs/>
                <w:sz w:val="18"/>
                <w:szCs w:val="18"/>
              </w:rPr>
              <w:t xml:space="preserve">track </w:t>
            </w:r>
            <w:proofErr w:type="gramStart"/>
            <w:r w:rsidRPr="00EC6C63">
              <w:rPr>
                <w:rFonts w:eastAsia="Times New Roman" w:cs="Arial"/>
                <w:i/>
                <w:iCs/>
                <w:sz w:val="18"/>
                <w:szCs w:val="18"/>
              </w:rPr>
              <w:t>fragment</w:t>
            </w:r>
            <w:proofErr w:type="gramEnd"/>
            <w:r w:rsidRPr="00EC6C63">
              <w:rPr>
                <w:rFonts w:eastAsia="Times New Roman" w:cs="Arial"/>
                <w:i/>
                <w:iCs/>
                <w:sz w:val="18"/>
                <w:szCs w:val="18"/>
              </w:rPr>
              <w:t xml:space="preserve"> decode time</w:t>
            </w:r>
          </w:p>
        </w:tc>
      </w:tr>
      <w:tr w:rsidR="00385910" w:rsidRPr="009B3D89" w14:paraId="6D72F854"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6BDA2FE9" w14:textId="77777777" w:rsidR="00C01433" w:rsidRPr="007630EF" w:rsidRDefault="00C01433" w:rsidP="003A5515">
            <w:pPr>
              <w:spacing w:after="0" w:line="240" w:lineRule="auto"/>
              <w:ind w:left="-3"/>
              <w:rPr>
                <w:rFonts w:ascii="Courier New" w:eastAsia="Times New Roman" w:hAnsi="Courier New" w:cs="Courier New"/>
                <w:strike/>
                <w:sz w:val="18"/>
                <w:szCs w:val="18"/>
                <w:lang w:val="en-US"/>
              </w:rPr>
            </w:pPr>
            <w:r w:rsidRPr="007630EF">
              <w:rPr>
                <w:rStyle w:val="codeChar"/>
                <w:rFonts w:cs="Courier New"/>
                <w:strike/>
              </w:rPr>
              <w:t> </w:t>
            </w:r>
          </w:p>
        </w:tc>
        <w:tc>
          <w:tcPr>
            <w:tcW w:w="306" w:type="pct"/>
            <w:tcBorders>
              <w:top w:val="nil"/>
              <w:left w:val="nil"/>
              <w:bottom w:val="single" w:sz="8" w:space="0" w:color="auto"/>
              <w:right w:val="single" w:sz="8" w:space="0" w:color="auto"/>
            </w:tcBorders>
            <w:shd w:val="clear" w:color="auto" w:fill="auto"/>
            <w:vAlign w:val="center"/>
            <w:hideMark/>
          </w:tcPr>
          <w:p w14:paraId="2C6CEE1D" w14:textId="77777777" w:rsidR="00C01433" w:rsidRPr="007630EF" w:rsidRDefault="00C01433" w:rsidP="003A5515">
            <w:pPr>
              <w:spacing w:after="0" w:line="240" w:lineRule="auto"/>
              <w:rPr>
                <w:rFonts w:ascii="Courier New" w:eastAsia="Times New Roman" w:hAnsi="Courier New" w:cs="Courier New"/>
                <w:strike/>
                <w:sz w:val="18"/>
                <w:szCs w:val="18"/>
                <w:lang w:val="en-US"/>
              </w:rPr>
            </w:pPr>
            <w:r w:rsidRPr="007630EF">
              <w:rPr>
                <w:rStyle w:val="codeChar"/>
                <w:rFonts w:cs="Courier New"/>
                <w:strike/>
              </w:rPr>
              <w:t> </w:t>
            </w:r>
          </w:p>
        </w:tc>
        <w:tc>
          <w:tcPr>
            <w:tcW w:w="306" w:type="pct"/>
            <w:tcBorders>
              <w:top w:val="nil"/>
              <w:left w:val="nil"/>
              <w:bottom w:val="single" w:sz="8" w:space="0" w:color="auto"/>
              <w:right w:val="single" w:sz="8" w:space="0" w:color="auto"/>
            </w:tcBorders>
            <w:shd w:val="clear" w:color="auto" w:fill="auto"/>
            <w:vAlign w:val="center"/>
            <w:hideMark/>
          </w:tcPr>
          <w:p w14:paraId="69F79ABC" w14:textId="77777777" w:rsidR="00C01433" w:rsidRPr="007630EF" w:rsidRDefault="00C01433"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meta</w:t>
            </w:r>
          </w:p>
        </w:tc>
        <w:tc>
          <w:tcPr>
            <w:tcW w:w="306" w:type="pct"/>
            <w:tcBorders>
              <w:top w:val="nil"/>
              <w:left w:val="nil"/>
              <w:bottom w:val="single" w:sz="8" w:space="0" w:color="auto"/>
              <w:right w:val="single" w:sz="8" w:space="0" w:color="auto"/>
            </w:tcBorders>
            <w:shd w:val="clear" w:color="auto" w:fill="auto"/>
            <w:vAlign w:val="center"/>
            <w:hideMark/>
          </w:tcPr>
          <w:p w14:paraId="5AF81415" w14:textId="77777777" w:rsidR="00C01433" w:rsidRPr="007630EF" w:rsidRDefault="00C01433"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306" w:type="pct"/>
            <w:tcBorders>
              <w:top w:val="nil"/>
              <w:left w:val="nil"/>
              <w:bottom w:val="single" w:sz="8" w:space="0" w:color="auto"/>
              <w:right w:val="single" w:sz="8" w:space="0" w:color="auto"/>
            </w:tcBorders>
            <w:shd w:val="clear" w:color="auto" w:fill="auto"/>
            <w:vAlign w:val="center"/>
            <w:hideMark/>
          </w:tcPr>
          <w:p w14:paraId="7A275825" w14:textId="77777777" w:rsidR="00C01433" w:rsidRPr="007630EF" w:rsidRDefault="00C01433"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306" w:type="pct"/>
            <w:tcBorders>
              <w:top w:val="nil"/>
              <w:left w:val="nil"/>
              <w:bottom w:val="single" w:sz="8" w:space="0" w:color="auto"/>
              <w:right w:val="single" w:sz="8" w:space="0" w:color="auto"/>
            </w:tcBorders>
            <w:shd w:val="clear" w:color="auto" w:fill="auto"/>
            <w:vAlign w:val="center"/>
            <w:hideMark/>
          </w:tcPr>
          <w:p w14:paraId="526D8092" w14:textId="77777777" w:rsidR="00C01433" w:rsidRPr="007630EF" w:rsidRDefault="00C01433" w:rsidP="003A5515">
            <w:pPr>
              <w:spacing w:after="0" w:line="240" w:lineRule="auto"/>
              <w:rPr>
                <w:rStyle w:val="codeChar"/>
                <w:rFonts w:cs="Courier New"/>
                <w:strike/>
                <w:highlight w:val="red"/>
              </w:rPr>
            </w:pPr>
            <w:r w:rsidRPr="007630EF">
              <w:rPr>
                <w:rStyle w:val="codeChar"/>
                <w:rFonts w:cs="Courier New"/>
                <w:strike/>
                <w:highlight w:val="red"/>
              </w:rPr>
              <w:t> </w:t>
            </w:r>
          </w:p>
        </w:tc>
        <w:tc>
          <w:tcPr>
            <w:tcW w:w="306" w:type="pct"/>
            <w:tcBorders>
              <w:top w:val="single" w:sz="8" w:space="0" w:color="auto"/>
              <w:left w:val="nil"/>
              <w:bottom w:val="single" w:sz="8" w:space="0" w:color="auto"/>
              <w:right w:val="single" w:sz="8" w:space="0" w:color="auto"/>
            </w:tcBorders>
            <w:vAlign w:val="center"/>
          </w:tcPr>
          <w:p w14:paraId="4DEA4811" w14:textId="77777777" w:rsidR="00C01433" w:rsidRPr="007630EF" w:rsidRDefault="00C01433"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2FDB84A6" w14:textId="77777777" w:rsidR="00C01433" w:rsidRPr="007630EF" w:rsidRDefault="00C01433"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433" w:type="pct"/>
            <w:tcBorders>
              <w:top w:val="nil"/>
              <w:left w:val="nil"/>
              <w:bottom w:val="single" w:sz="8" w:space="0" w:color="auto"/>
              <w:right w:val="single" w:sz="8" w:space="0" w:color="auto"/>
            </w:tcBorders>
            <w:shd w:val="clear" w:color="auto" w:fill="auto"/>
            <w:hideMark/>
          </w:tcPr>
          <w:p w14:paraId="137CB14B" w14:textId="77777777" w:rsidR="00C01433" w:rsidRPr="007630EF" w:rsidRDefault="00C01433"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_Ref60982364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8.11.1</w:t>
            </w:r>
            <w:r w:rsidRPr="007630EF">
              <w:rPr>
                <w:rFonts w:cs="Arial"/>
                <w:strike/>
                <w:sz w:val="18"/>
                <w:szCs w:val="18"/>
                <w:highlight w:val="red"/>
                <w:lang w:bidi="x-none"/>
              </w:rPr>
              <w:fldChar w:fldCharType="end"/>
            </w:r>
          </w:p>
        </w:tc>
        <w:tc>
          <w:tcPr>
            <w:tcW w:w="286" w:type="pct"/>
            <w:tcBorders>
              <w:top w:val="nil"/>
              <w:left w:val="nil"/>
              <w:bottom w:val="single" w:sz="8" w:space="0" w:color="auto"/>
              <w:right w:val="nil"/>
            </w:tcBorders>
          </w:tcPr>
          <w:p w14:paraId="3DF706B9" w14:textId="77777777" w:rsidR="00C01433" w:rsidRPr="007630EF" w:rsidRDefault="00C01433" w:rsidP="003A5515">
            <w:pPr>
              <w:spacing w:after="0" w:line="240" w:lineRule="auto"/>
              <w:rPr>
                <w:rFonts w:eastAsia="Times New Roman" w:cs="Arial"/>
                <w:i/>
                <w:iCs/>
                <w:strike/>
                <w:sz w:val="18"/>
                <w:szCs w:val="18"/>
                <w:highlight w:val="red"/>
              </w:rPr>
            </w:pPr>
          </w:p>
        </w:tc>
        <w:tc>
          <w:tcPr>
            <w:tcW w:w="1555" w:type="pct"/>
            <w:tcBorders>
              <w:top w:val="nil"/>
              <w:left w:val="nil"/>
              <w:bottom w:val="single" w:sz="8" w:space="0" w:color="auto"/>
              <w:right w:val="single" w:sz="18" w:space="0" w:color="000000"/>
            </w:tcBorders>
            <w:shd w:val="clear" w:color="auto" w:fill="auto"/>
            <w:vAlign w:val="center"/>
            <w:hideMark/>
          </w:tcPr>
          <w:p w14:paraId="31AA4DAF" w14:textId="14709454" w:rsidR="00C01433" w:rsidRPr="007630EF" w:rsidRDefault="00C01433" w:rsidP="003A5515">
            <w:pPr>
              <w:spacing w:after="0" w:line="240" w:lineRule="auto"/>
              <w:rPr>
                <w:rFonts w:eastAsia="Times New Roman" w:cs="Arial"/>
                <w:i/>
                <w:iCs/>
                <w:strike/>
                <w:sz w:val="18"/>
                <w:szCs w:val="18"/>
                <w:highlight w:val="red"/>
                <w:lang w:val="en-US"/>
              </w:rPr>
            </w:pPr>
            <w:r w:rsidRPr="007630EF">
              <w:rPr>
                <w:rFonts w:eastAsia="Times New Roman" w:cs="Arial"/>
                <w:i/>
                <w:iCs/>
                <w:strike/>
                <w:sz w:val="18"/>
                <w:szCs w:val="18"/>
                <w:highlight w:val="red"/>
              </w:rPr>
              <w:t>metadata</w:t>
            </w:r>
          </w:p>
        </w:tc>
      </w:tr>
      <w:tr w:rsidR="00385910" w:rsidRPr="009B3D89" w14:paraId="33618A98" w14:textId="77777777" w:rsidTr="00385910">
        <w:tc>
          <w:tcPr>
            <w:tcW w:w="378" w:type="pct"/>
            <w:tcBorders>
              <w:top w:val="nil"/>
              <w:left w:val="single" w:sz="18" w:space="0" w:color="000000"/>
              <w:bottom w:val="single" w:sz="8" w:space="0" w:color="auto"/>
              <w:right w:val="single" w:sz="8" w:space="0" w:color="auto"/>
            </w:tcBorders>
            <w:shd w:val="clear" w:color="auto" w:fill="auto"/>
            <w:vAlign w:val="center"/>
            <w:hideMark/>
          </w:tcPr>
          <w:p w14:paraId="6EADB2D6" w14:textId="77777777" w:rsidR="00C01433" w:rsidRPr="007630EF" w:rsidRDefault="00C01433" w:rsidP="003A5515">
            <w:pPr>
              <w:spacing w:after="0" w:line="240" w:lineRule="auto"/>
              <w:ind w:left="-3"/>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306" w:type="pct"/>
            <w:tcBorders>
              <w:top w:val="nil"/>
              <w:left w:val="nil"/>
              <w:bottom w:val="single" w:sz="8" w:space="0" w:color="auto"/>
              <w:right w:val="single" w:sz="8" w:space="0" w:color="auto"/>
            </w:tcBorders>
            <w:shd w:val="clear" w:color="auto" w:fill="auto"/>
            <w:vAlign w:val="center"/>
            <w:hideMark/>
          </w:tcPr>
          <w:p w14:paraId="18B2B38E" w14:textId="77777777" w:rsidR="00C01433" w:rsidRPr="007630EF" w:rsidRDefault="00C01433"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306" w:type="pct"/>
            <w:tcBorders>
              <w:top w:val="nil"/>
              <w:left w:val="nil"/>
              <w:bottom w:val="single" w:sz="8" w:space="0" w:color="auto"/>
              <w:right w:val="single" w:sz="8" w:space="0" w:color="auto"/>
            </w:tcBorders>
            <w:shd w:val="clear" w:color="auto" w:fill="auto"/>
            <w:vAlign w:val="center"/>
            <w:hideMark/>
          </w:tcPr>
          <w:p w14:paraId="1A9F1326" w14:textId="77777777" w:rsidR="00C01433" w:rsidRPr="007630EF" w:rsidRDefault="00C01433"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udta</w:t>
            </w:r>
          </w:p>
        </w:tc>
        <w:tc>
          <w:tcPr>
            <w:tcW w:w="306" w:type="pct"/>
            <w:tcBorders>
              <w:top w:val="nil"/>
              <w:left w:val="nil"/>
              <w:bottom w:val="single" w:sz="8" w:space="0" w:color="auto"/>
              <w:right w:val="single" w:sz="8" w:space="0" w:color="auto"/>
            </w:tcBorders>
            <w:shd w:val="clear" w:color="auto" w:fill="auto"/>
            <w:vAlign w:val="center"/>
            <w:hideMark/>
          </w:tcPr>
          <w:p w14:paraId="63AE53FF" w14:textId="77777777" w:rsidR="00C01433" w:rsidRPr="007630EF" w:rsidRDefault="00C01433"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306" w:type="pct"/>
            <w:tcBorders>
              <w:top w:val="nil"/>
              <w:left w:val="nil"/>
              <w:bottom w:val="single" w:sz="8" w:space="0" w:color="auto"/>
              <w:right w:val="single" w:sz="8" w:space="0" w:color="auto"/>
            </w:tcBorders>
            <w:shd w:val="clear" w:color="auto" w:fill="auto"/>
            <w:vAlign w:val="center"/>
            <w:hideMark/>
          </w:tcPr>
          <w:p w14:paraId="31D94A82" w14:textId="77777777" w:rsidR="00C01433" w:rsidRPr="007630EF" w:rsidRDefault="00C01433" w:rsidP="003A5515">
            <w:pPr>
              <w:spacing w:after="0" w:line="240" w:lineRule="auto"/>
              <w:rPr>
                <w:rFonts w:ascii="Courier New" w:eastAsia="Times New Roman" w:hAnsi="Courier New" w:cs="Courier New"/>
                <w:strike/>
                <w:sz w:val="18"/>
                <w:szCs w:val="18"/>
                <w:highlight w:val="red"/>
                <w:lang w:val="en-US"/>
              </w:rPr>
            </w:pPr>
            <w:r w:rsidRPr="007630EF">
              <w:rPr>
                <w:rStyle w:val="codeChar"/>
                <w:rFonts w:cs="Courier New"/>
                <w:strike/>
                <w:highlight w:val="red"/>
              </w:rPr>
              <w:t> </w:t>
            </w:r>
          </w:p>
        </w:tc>
        <w:tc>
          <w:tcPr>
            <w:tcW w:w="306" w:type="pct"/>
            <w:tcBorders>
              <w:top w:val="nil"/>
              <w:left w:val="nil"/>
              <w:bottom w:val="single" w:sz="8" w:space="0" w:color="auto"/>
              <w:right w:val="single" w:sz="8" w:space="0" w:color="auto"/>
            </w:tcBorders>
            <w:shd w:val="clear" w:color="auto" w:fill="auto"/>
            <w:vAlign w:val="center"/>
            <w:hideMark/>
          </w:tcPr>
          <w:p w14:paraId="780C3424" w14:textId="77777777" w:rsidR="00C01433" w:rsidRPr="007630EF" w:rsidRDefault="00C01433" w:rsidP="003A5515">
            <w:pPr>
              <w:spacing w:after="0" w:line="240" w:lineRule="auto"/>
              <w:rPr>
                <w:rStyle w:val="codeChar"/>
                <w:rFonts w:cs="Courier New"/>
                <w:strike/>
                <w:highlight w:val="red"/>
              </w:rPr>
            </w:pPr>
            <w:r w:rsidRPr="007630EF">
              <w:rPr>
                <w:rStyle w:val="codeChar"/>
                <w:rFonts w:cs="Courier New"/>
                <w:strike/>
                <w:highlight w:val="red"/>
              </w:rPr>
              <w:t> </w:t>
            </w:r>
          </w:p>
        </w:tc>
        <w:tc>
          <w:tcPr>
            <w:tcW w:w="306" w:type="pct"/>
            <w:tcBorders>
              <w:top w:val="single" w:sz="8" w:space="0" w:color="auto"/>
              <w:left w:val="nil"/>
              <w:bottom w:val="single" w:sz="8" w:space="0" w:color="auto"/>
              <w:right w:val="single" w:sz="8" w:space="0" w:color="auto"/>
            </w:tcBorders>
            <w:vAlign w:val="center"/>
          </w:tcPr>
          <w:p w14:paraId="07393DE5" w14:textId="77777777" w:rsidR="00C01433" w:rsidRPr="007630EF" w:rsidRDefault="00C01433" w:rsidP="003A5515">
            <w:pPr>
              <w:spacing w:after="0" w:line="240" w:lineRule="auto"/>
              <w:jc w:val="left"/>
              <w:rPr>
                <w:rFonts w:eastAsia="Times New Roman" w:cs="Arial"/>
                <w:strike/>
                <w:sz w:val="18"/>
                <w:szCs w:val="18"/>
                <w:highlight w:val="red"/>
              </w:rPr>
            </w:pPr>
            <w:r w:rsidRPr="007630EF">
              <w:rPr>
                <w:rStyle w:val="codeChar"/>
                <w:strike/>
                <w:highlight w:val="red"/>
              </w:rPr>
              <w:t> </w:t>
            </w:r>
          </w:p>
        </w:tc>
        <w:tc>
          <w:tcPr>
            <w:tcW w:w="514" w:type="pct"/>
            <w:tcBorders>
              <w:top w:val="nil"/>
              <w:left w:val="single" w:sz="8" w:space="0" w:color="auto"/>
              <w:bottom w:val="single" w:sz="8" w:space="0" w:color="auto"/>
              <w:right w:val="single" w:sz="8" w:space="0" w:color="auto"/>
            </w:tcBorders>
            <w:shd w:val="clear" w:color="auto" w:fill="auto"/>
            <w:vAlign w:val="center"/>
            <w:hideMark/>
          </w:tcPr>
          <w:p w14:paraId="3A083490" w14:textId="77777777" w:rsidR="00C01433" w:rsidRPr="007630EF" w:rsidRDefault="00C01433" w:rsidP="003A5515">
            <w:pPr>
              <w:spacing w:after="0" w:line="240" w:lineRule="auto"/>
              <w:rPr>
                <w:rFonts w:eastAsia="Times New Roman" w:cs="Arial"/>
                <w:strike/>
                <w:sz w:val="18"/>
                <w:szCs w:val="18"/>
                <w:highlight w:val="red"/>
              </w:rPr>
            </w:pPr>
            <w:r w:rsidRPr="007630EF">
              <w:rPr>
                <w:rFonts w:eastAsia="Times New Roman" w:cs="Arial"/>
                <w:strike/>
                <w:sz w:val="18"/>
                <w:szCs w:val="18"/>
                <w:highlight w:val="red"/>
              </w:rPr>
              <w:t> </w:t>
            </w:r>
          </w:p>
        </w:tc>
        <w:tc>
          <w:tcPr>
            <w:tcW w:w="433" w:type="pct"/>
            <w:tcBorders>
              <w:top w:val="nil"/>
              <w:left w:val="nil"/>
              <w:bottom w:val="single" w:sz="8" w:space="0" w:color="auto"/>
              <w:right w:val="single" w:sz="8" w:space="0" w:color="auto"/>
            </w:tcBorders>
            <w:shd w:val="clear" w:color="auto" w:fill="auto"/>
            <w:hideMark/>
          </w:tcPr>
          <w:p w14:paraId="67D53EE5" w14:textId="77777777" w:rsidR="00C01433" w:rsidRPr="007630EF" w:rsidRDefault="00C01433" w:rsidP="003A5515">
            <w:pPr>
              <w:spacing w:after="0" w:line="240" w:lineRule="auto"/>
              <w:rPr>
                <w:rFonts w:eastAsia="Times New Roman" w:cs="Arial"/>
                <w:strike/>
                <w:sz w:val="18"/>
                <w:szCs w:val="18"/>
                <w:highlight w:val="red"/>
                <w:lang w:val="en-US"/>
              </w:rPr>
            </w:pPr>
            <w:r w:rsidRPr="007630EF">
              <w:rPr>
                <w:rFonts w:cs="Arial"/>
                <w:strike/>
                <w:sz w:val="18"/>
                <w:szCs w:val="18"/>
                <w:highlight w:val="red"/>
                <w:lang w:bidi="x-none"/>
              </w:rPr>
              <w:fldChar w:fldCharType="begin"/>
            </w:r>
            <w:r w:rsidRPr="007630EF">
              <w:rPr>
                <w:rFonts w:cs="Arial"/>
                <w:strike/>
                <w:sz w:val="18"/>
                <w:szCs w:val="18"/>
                <w:highlight w:val="red"/>
                <w:lang w:bidi="x-none"/>
              </w:rPr>
              <w:instrText xml:space="preserve"> REF _Ref433073890 \r \h  \* MERGEFORMAT </w:instrText>
            </w:r>
            <w:r w:rsidRPr="007630EF">
              <w:rPr>
                <w:rFonts w:cs="Arial"/>
                <w:strike/>
                <w:sz w:val="18"/>
                <w:szCs w:val="18"/>
                <w:highlight w:val="red"/>
                <w:lang w:bidi="x-none"/>
              </w:rPr>
            </w:r>
            <w:r w:rsidRPr="007630EF">
              <w:rPr>
                <w:rFonts w:cs="Arial"/>
                <w:strike/>
                <w:sz w:val="18"/>
                <w:szCs w:val="18"/>
                <w:highlight w:val="red"/>
                <w:lang w:bidi="x-none"/>
              </w:rPr>
              <w:fldChar w:fldCharType="separate"/>
            </w:r>
            <w:r w:rsidRPr="007630EF">
              <w:rPr>
                <w:rFonts w:cs="Arial"/>
                <w:strike/>
                <w:sz w:val="18"/>
                <w:szCs w:val="18"/>
                <w:highlight w:val="red"/>
                <w:lang w:bidi="x-none"/>
              </w:rPr>
              <w:t>8.10.1</w:t>
            </w:r>
            <w:r w:rsidRPr="007630EF">
              <w:rPr>
                <w:rFonts w:cs="Arial"/>
                <w:strike/>
                <w:sz w:val="18"/>
                <w:szCs w:val="18"/>
                <w:highlight w:val="red"/>
                <w:lang w:bidi="x-none"/>
              </w:rPr>
              <w:fldChar w:fldCharType="end"/>
            </w:r>
          </w:p>
        </w:tc>
        <w:tc>
          <w:tcPr>
            <w:tcW w:w="286" w:type="pct"/>
            <w:tcBorders>
              <w:top w:val="nil"/>
              <w:left w:val="nil"/>
              <w:bottom w:val="single" w:sz="8" w:space="0" w:color="auto"/>
              <w:right w:val="nil"/>
            </w:tcBorders>
          </w:tcPr>
          <w:p w14:paraId="29765259" w14:textId="77777777" w:rsidR="00C01433" w:rsidRPr="007630EF" w:rsidRDefault="00C01433" w:rsidP="003A5515">
            <w:pPr>
              <w:spacing w:after="0" w:line="240" w:lineRule="auto"/>
              <w:rPr>
                <w:rFonts w:eastAsia="Times New Roman" w:cs="Arial"/>
                <w:i/>
                <w:iCs/>
                <w:strike/>
                <w:sz w:val="18"/>
                <w:szCs w:val="18"/>
                <w:highlight w:val="red"/>
              </w:rPr>
            </w:pPr>
          </w:p>
        </w:tc>
        <w:tc>
          <w:tcPr>
            <w:tcW w:w="1555" w:type="pct"/>
            <w:tcBorders>
              <w:top w:val="nil"/>
              <w:left w:val="nil"/>
              <w:bottom w:val="single" w:sz="8" w:space="0" w:color="auto"/>
              <w:right w:val="single" w:sz="18" w:space="0" w:color="000000"/>
            </w:tcBorders>
            <w:shd w:val="clear" w:color="auto" w:fill="auto"/>
            <w:vAlign w:val="center"/>
            <w:hideMark/>
          </w:tcPr>
          <w:p w14:paraId="7ADAB513" w14:textId="3F5E8DE5" w:rsidR="00C01433" w:rsidRPr="007630EF" w:rsidRDefault="00C01433" w:rsidP="003A5515">
            <w:pPr>
              <w:spacing w:after="0" w:line="240" w:lineRule="auto"/>
              <w:rPr>
                <w:rFonts w:eastAsia="Times New Roman" w:cs="Arial"/>
                <w:i/>
                <w:iCs/>
                <w:strike/>
                <w:sz w:val="18"/>
                <w:szCs w:val="18"/>
                <w:lang w:val="en-US"/>
              </w:rPr>
            </w:pPr>
            <w:r w:rsidRPr="007630EF">
              <w:rPr>
                <w:rFonts w:eastAsia="Times New Roman" w:cs="Arial"/>
                <w:i/>
                <w:iCs/>
                <w:strike/>
                <w:sz w:val="18"/>
                <w:szCs w:val="18"/>
                <w:highlight w:val="red"/>
              </w:rPr>
              <w:t>user-data</w:t>
            </w:r>
          </w:p>
        </w:tc>
      </w:tr>
      <w:tr w:rsidR="00324BA1" w14:paraId="6301E9BA" w14:textId="77777777" w:rsidTr="007630EF">
        <w:tc>
          <w:tcPr>
            <w:tcW w:w="378" w:type="pct"/>
            <w:tcBorders>
              <w:top w:val="nil"/>
              <w:left w:val="single" w:sz="18" w:space="0" w:color="000000"/>
              <w:bottom w:val="nil"/>
              <w:right w:val="single" w:sz="8" w:space="0" w:color="auto"/>
            </w:tcBorders>
            <w:shd w:val="clear" w:color="auto" w:fill="auto"/>
            <w:vAlign w:val="center"/>
            <w:hideMark/>
          </w:tcPr>
          <w:p w14:paraId="400ECA40" w14:textId="77777777" w:rsidR="00C01433" w:rsidRPr="005577A8" w:rsidRDefault="00C01433" w:rsidP="003A5515">
            <w:pPr>
              <w:spacing w:after="0" w:line="240" w:lineRule="auto"/>
              <w:ind w:left="-3"/>
              <w:rPr>
                <w:rFonts w:ascii="Courier New" w:eastAsia="Times New Roman" w:hAnsi="Courier New" w:cs="Courier New"/>
                <w:sz w:val="18"/>
                <w:szCs w:val="18"/>
                <w:lang w:val="en-US"/>
              </w:rPr>
            </w:pPr>
            <w:r w:rsidRPr="005577A8">
              <w:rPr>
                <w:rStyle w:val="codeChar"/>
                <w:rFonts w:cs="Courier New"/>
              </w:rPr>
              <w:t> </w:t>
            </w:r>
          </w:p>
        </w:tc>
        <w:tc>
          <w:tcPr>
            <w:tcW w:w="306" w:type="pct"/>
            <w:tcBorders>
              <w:top w:val="nil"/>
              <w:left w:val="nil"/>
              <w:bottom w:val="nil"/>
              <w:right w:val="single" w:sz="8" w:space="0" w:color="auto"/>
            </w:tcBorders>
            <w:shd w:val="clear" w:color="auto" w:fill="auto"/>
            <w:vAlign w:val="center"/>
            <w:hideMark/>
          </w:tcPr>
          <w:p w14:paraId="1271DBB5" w14:textId="77777777" w:rsidR="00C01433" w:rsidRPr="007630EF" w:rsidRDefault="00C01433" w:rsidP="003A5515">
            <w:pPr>
              <w:spacing w:after="0" w:line="240" w:lineRule="auto"/>
              <w:rPr>
                <w:rFonts w:ascii="Courier New" w:eastAsia="Times New Roman" w:hAnsi="Courier New" w:cs="Courier New"/>
                <w:sz w:val="18"/>
                <w:szCs w:val="18"/>
                <w:highlight w:val="red"/>
                <w:lang w:val="en-US"/>
              </w:rPr>
            </w:pPr>
            <w:r w:rsidRPr="007630EF">
              <w:rPr>
                <w:rStyle w:val="codeChar"/>
                <w:rFonts w:cs="Courier New"/>
                <w:highlight w:val="red"/>
              </w:rPr>
              <w:t>udta</w:t>
            </w:r>
          </w:p>
        </w:tc>
        <w:tc>
          <w:tcPr>
            <w:tcW w:w="306" w:type="pct"/>
            <w:tcBorders>
              <w:top w:val="nil"/>
              <w:left w:val="nil"/>
              <w:bottom w:val="nil"/>
              <w:right w:val="single" w:sz="8" w:space="0" w:color="auto"/>
            </w:tcBorders>
            <w:shd w:val="clear" w:color="auto" w:fill="auto"/>
            <w:vAlign w:val="center"/>
            <w:hideMark/>
          </w:tcPr>
          <w:p w14:paraId="35067C28" w14:textId="77777777" w:rsidR="00C01433" w:rsidRPr="007630EF" w:rsidRDefault="00C01433" w:rsidP="003A5515">
            <w:pPr>
              <w:spacing w:after="0" w:line="240" w:lineRule="auto"/>
              <w:rPr>
                <w:rFonts w:ascii="Courier New" w:eastAsia="Times New Roman" w:hAnsi="Courier New" w:cs="Courier New"/>
                <w:sz w:val="18"/>
                <w:szCs w:val="18"/>
                <w:highlight w:val="red"/>
                <w:lang w:val="en-US"/>
              </w:rPr>
            </w:pPr>
            <w:r w:rsidRPr="007630EF">
              <w:rPr>
                <w:rStyle w:val="codeChar"/>
                <w:rFonts w:cs="Courier New"/>
                <w:highlight w:val="red"/>
              </w:rPr>
              <w:t> </w:t>
            </w:r>
          </w:p>
        </w:tc>
        <w:tc>
          <w:tcPr>
            <w:tcW w:w="306" w:type="pct"/>
            <w:tcBorders>
              <w:top w:val="nil"/>
              <w:left w:val="nil"/>
              <w:bottom w:val="nil"/>
              <w:right w:val="single" w:sz="8" w:space="0" w:color="auto"/>
            </w:tcBorders>
            <w:shd w:val="clear" w:color="auto" w:fill="auto"/>
            <w:vAlign w:val="center"/>
            <w:hideMark/>
          </w:tcPr>
          <w:p w14:paraId="54D5D65C" w14:textId="77777777" w:rsidR="00C01433" w:rsidRPr="007630EF" w:rsidRDefault="00C01433" w:rsidP="003A5515">
            <w:pPr>
              <w:spacing w:after="0" w:line="240" w:lineRule="auto"/>
              <w:rPr>
                <w:rFonts w:ascii="Courier New" w:eastAsia="Times New Roman" w:hAnsi="Courier New" w:cs="Courier New"/>
                <w:sz w:val="18"/>
                <w:szCs w:val="18"/>
                <w:highlight w:val="red"/>
                <w:lang w:val="en-US"/>
              </w:rPr>
            </w:pPr>
            <w:r w:rsidRPr="007630EF">
              <w:rPr>
                <w:rStyle w:val="codeChar"/>
                <w:rFonts w:cs="Courier New"/>
                <w:highlight w:val="red"/>
              </w:rPr>
              <w:t> </w:t>
            </w:r>
          </w:p>
        </w:tc>
        <w:tc>
          <w:tcPr>
            <w:tcW w:w="306" w:type="pct"/>
            <w:tcBorders>
              <w:top w:val="nil"/>
              <w:left w:val="nil"/>
              <w:bottom w:val="nil"/>
              <w:right w:val="single" w:sz="8" w:space="0" w:color="auto"/>
            </w:tcBorders>
            <w:shd w:val="clear" w:color="auto" w:fill="auto"/>
            <w:vAlign w:val="center"/>
            <w:hideMark/>
          </w:tcPr>
          <w:p w14:paraId="2A8D5A5E" w14:textId="77777777" w:rsidR="00C01433" w:rsidRPr="007630EF" w:rsidRDefault="00C01433" w:rsidP="003A5515">
            <w:pPr>
              <w:spacing w:after="0" w:line="240" w:lineRule="auto"/>
              <w:rPr>
                <w:rFonts w:ascii="Courier New" w:eastAsia="Times New Roman" w:hAnsi="Courier New" w:cs="Courier New"/>
                <w:sz w:val="18"/>
                <w:szCs w:val="18"/>
                <w:highlight w:val="red"/>
                <w:lang w:val="en-US"/>
              </w:rPr>
            </w:pPr>
            <w:r w:rsidRPr="007630EF">
              <w:rPr>
                <w:rStyle w:val="codeChar"/>
                <w:rFonts w:cs="Courier New"/>
                <w:highlight w:val="red"/>
              </w:rPr>
              <w:t> </w:t>
            </w:r>
          </w:p>
        </w:tc>
        <w:tc>
          <w:tcPr>
            <w:tcW w:w="306" w:type="pct"/>
            <w:tcBorders>
              <w:top w:val="nil"/>
              <w:left w:val="nil"/>
              <w:bottom w:val="nil"/>
              <w:right w:val="single" w:sz="8" w:space="0" w:color="auto"/>
            </w:tcBorders>
            <w:shd w:val="clear" w:color="auto" w:fill="auto"/>
            <w:vAlign w:val="center"/>
            <w:hideMark/>
          </w:tcPr>
          <w:p w14:paraId="0BD0A4EA" w14:textId="77777777" w:rsidR="00C01433" w:rsidRPr="007630EF" w:rsidRDefault="00C01433" w:rsidP="003A5515">
            <w:pPr>
              <w:spacing w:after="0" w:line="240" w:lineRule="auto"/>
              <w:rPr>
                <w:rStyle w:val="codeChar"/>
                <w:rFonts w:cs="Courier New"/>
                <w:highlight w:val="red"/>
              </w:rPr>
            </w:pPr>
            <w:r w:rsidRPr="007630EF">
              <w:rPr>
                <w:rStyle w:val="codeChar"/>
                <w:rFonts w:cs="Courier New"/>
                <w:highlight w:val="red"/>
              </w:rPr>
              <w:t> </w:t>
            </w:r>
          </w:p>
        </w:tc>
        <w:tc>
          <w:tcPr>
            <w:tcW w:w="306" w:type="pct"/>
            <w:tcBorders>
              <w:top w:val="single" w:sz="8" w:space="0" w:color="auto"/>
              <w:left w:val="nil"/>
              <w:bottom w:val="single" w:sz="8" w:space="0" w:color="auto"/>
              <w:right w:val="single" w:sz="8" w:space="0" w:color="auto"/>
            </w:tcBorders>
            <w:vAlign w:val="center"/>
          </w:tcPr>
          <w:p w14:paraId="5E535389" w14:textId="77777777" w:rsidR="00C01433" w:rsidRPr="007630EF" w:rsidRDefault="00C01433" w:rsidP="003A5515">
            <w:pPr>
              <w:spacing w:after="0" w:line="240" w:lineRule="auto"/>
              <w:jc w:val="left"/>
              <w:rPr>
                <w:rFonts w:eastAsia="Times New Roman" w:cs="Arial"/>
                <w:sz w:val="18"/>
                <w:szCs w:val="18"/>
                <w:highlight w:val="red"/>
              </w:rPr>
            </w:pPr>
            <w:r w:rsidRPr="007630EF">
              <w:rPr>
                <w:rStyle w:val="codeChar"/>
                <w:highlight w:val="red"/>
              </w:rPr>
              <w:t> </w:t>
            </w:r>
          </w:p>
        </w:tc>
        <w:tc>
          <w:tcPr>
            <w:tcW w:w="514" w:type="pct"/>
            <w:tcBorders>
              <w:top w:val="nil"/>
              <w:left w:val="single" w:sz="8" w:space="0" w:color="auto"/>
              <w:bottom w:val="nil"/>
              <w:right w:val="single" w:sz="8" w:space="0" w:color="auto"/>
            </w:tcBorders>
            <w:shd w:val="clear" w:color="auto" w:fill="auto"/>
            <w:vAlign w:val="center"/>
            <w:hideMark/>
          </w:tcPr>
          <w:p w14:paraId="3DB8A741" w14:textId="77777777" w:rsidR="00C01433" w:rsidRPr="007630EF" w:rsidRDefault="00C01433" w:rsidP="003A5515">
            <w:pPr>
              <w:spacing w:after="0" w:line="240" w:lineRule="auto"/>
              <w:rPr>
                <w:rFonts w:eastAsia="Times New Roman" w:cs="Arial"/>
                <w:sz w:val="18"/>
                <w:szCs w:val="18"/>
                <w:highlight w:val="red"/>
              </w:rPr>
            </w:pPr>
            <w:r w:rsidRPr="007630EF">
              <w:rPr>
                <w:rFonts w:eastAsia="Times New Roman" w:cs="Arial"/>
                <w:sz w:val="18"/>
                <w:szCs w:val="18"/>
                <w:highlight w:val="red"/>
              </w:rPr>
              <w:t> </w:t>
            </w:r>
          </w:p>
        </w:tc>
        <w:tc>
          <w:tcPr>
            <w:tcW w:w="433" w:type="pct"/>
            <w:tcBorders>
              <w:top w:val="nil"/>
              <w:left w:val="nil"/>
              <w:bottom w:val="nil"/>
              <w:right w:val="single" w:sz="8" w:space="0" w:color="auto"/>
            </w:tcBorders>
            <w:shd w:val="clear" w:color="auto" w:fill="auto"/>
            <w:hideMark/>
          </w:tcPr>
          <w:p w14:paraId="6FF54572" w14:textId="77777777" w:rsidR="00C01433" w:rsidRPr="007630EF" w:rsidRDefault="00C01433" w:rsidP="003A5515">
            <w:pPr>
              <w:spacing w:after="0" w:line="240" w:lineRule="auto"/>
              <w:rPr>
                <w:rFonts w:eastAsia="Times New Roman" w:cs="Arial"/>
                <w:sz w:val="18"/>
                <w:szCs w:val="18"/>
                <w:highlight w:val="red"/>
                <w:lang w:val="en-US"/>
              </w:rPr>
            </w:pPr>
            <w:r w:rsidRPr="007630EF">
              <w:rPr>
                <w:rFonts w:cs="Arial"/>
                <w:sz w:val="18"/>
                <w:szCs w:val="18"/>
                <w:highlight w:val="red"/>
                <w:lang w:bidi="x-none"/>
              </w:rPr>
              <w:fldChar w:fldCharType="begin"/>
            </w:r>
            <w:r w:rsidRPr="007630EF">
              <w:rPr>
                <w:rFonts w:cs="Arial"/>
                <w:sz w:val="18"/>
                <w:szCs w:val="18"/>
                <w:highlight w:val="red"/>
                <w:lang w:bidi="x-none"/>
              </w:rPr>
              <w:instrText xml:space="preserve"> REF _Ref433073890 \r \h  \* MERGEFORMAT </w:instrText>
            </w:r>
            <w:r w:rsidRPr="007630EF">
              <w:rPr>
                <w:rFonts w:cs="Arial"/>
                <w:sz w:val="18"/>
                <w:szCs w:val="18"/>
                <w:highlight w:val="red"/>
                <w:lang w:bidi="x-none"/>
              </w:rPr>
            </w:r>
            <w:r w:rsidRPr="007630EF">
              <w:rPr>
                <w:rFonts w:cs="Arial"/>
                <w:sz w:val="18"/>
                <w:szCs w:val="18"/>
                <w:highlight w:val="red"/>
                <w:lang w:bidi="x-none"/>
              </w:rPr>
              <w:fldChar w:fldCharType="separate"/>
            </w:r>
            <w:r w:rsidRPr="007630EF">
              <w:rPr>
                <w:rFonts w:cs="Arial"/>
                <w:sz w:val="18"/>
                <w:szCs w:val="18"/>
                <w:highlight w:val="red"/>
                <w:lang w:bidi="x-none"/>
              </w:rPr>
              <w:t>8.10.1</w:t>
            </w:r>
            <w:r w:rsidRPr="007630EF">
              <w:rPr>
                <w:rFonts w:cs="Arial"/>
                <w:sz w:val="18"/>
                <w:szCs w:val="18"/>
                <w:highlight w:val="red"/>
                <w:lang w:bidi="x-none"/>
              </w:rPr>
              <w:fldChar w:fldCharType="end"/>
            </w:r>
          </w:p>
        </w:tc>
        <w:tc>
          <w:tcPr>
            <w:tcW w:w="286" w:type="pct"/>
            <w:tcBorders>
              <w:top w:val="nil"/>
              <w:left w:val="nil"/>
              <w:bottom w:val="nil"/>
              <w:right w:val="nil"/>
            </w:tcBorders>
          </w:tcPr>
          <w:p w14:paraId="44F4A625" w14:textId="77777777" w:rsidR="00C01433" w:rsidRPr="007630EF" w:rsidRDefault="00C01433" w:rsidP="003A5515">
            <w:pPr>
              <w:spacing w:after="0" w:line="240" w:lineRule="auto"/>
              <w:rPr>
                <w:rFonts w:eastAsia="Times New Roman" w:cs="Arial"/>
                <w:i/>
                <w:iCs/>
                <w:sz w:val="18"/>
                <w:szCs w:val="18"/>
                <w:highlight w:val="red"/>
              </w:rPr>
            </w:pPr>
          </w:p>
        </w:tc>
        <w:tc>
          <w:tcPr>
            <w:tcW w:w="1555" w:type="pct"/>
            <w:tcBorders>
              <w:top w:val="nil"/>
              <w:left w:val="nil"/>
              <w:bottom w:val="nil"/>
              <w:right w:val="single" w:sz="18" w:space="0" w:color="000000"/>
            </w:tcBorders>
            <w:shd w:val="clear" w:color="auto" w:fill="auto"/>
            <w:vAlign w:val="center"/>
            <w:hideMark/>
          </w:tcPr>
          <w:p w14:paraId="2F7628A4" w14:textId="6BE17FE7" w:rsidR="00C01433" w:rsidRPr="007630EF" w:rsidRDefault="00C01433" w:rsidP="003A5515">
            <w:pPr>
              <w:spacing w:after="0" w:line="240" w:lineRule="auto"/>
              <w:rPr>
                <w:rFonts w:eastAsia="Times New Roman" w:cs="Arial"/>
                <w:i/>
                <w:iCs/>
                <w:strike/>
                <w:sz w:val="18"/>
                <w:szCs w:val="18"/>
                <w:lang w:val="en-US"/>
              </w:rPr>
            </w:pPr>
            <w:r w:rsidRPr="007630EF">
              <w:rPr>
                <w:rFonts w:eastAsia="Times New Roman" w:cs="Arial"/>
                <w:i/>
                <w:iCs/>
                <w:sz w:val="18"/>
                <w:szCs w:val="18"/>
                <w:highlight w:val="red"/>
              </w:rPr>
              <w:t>user-data</w:t>
            </w:r>
          </w:p>
        </w:tc>
      </w:tr>
      <w:tr w:rsidR="00385910" w14:paraId="08EEA213" w14:textId="77777777" w:rsidTr="00385910">
        <w:tc>
          <w:tcPr>
            <w:tcW w:w="378" w:type="pct"/>
            <w:tcBorders>
              <w:top w:val="nil"/>
              <w:left w:val="single" w:sz="18" w:space="0" w:color="000000"/>
              <w:bottom w:val="nil"/>
              <w:right w:val="single" w:sz="8" w:space="0" w:color="auto"/>
            </w:tcBorders>
            <w:shd w:val="clear" w:color="auto" w:fill="auto"/>
            <w:vAlign w:val="center"/>
          </w:tcPr>
          <w:p w14:paraId="31C09635" w14:textId="66E1E5A5" w:rsidR="00D279C0" w:rsidRPr="005577A8" w:rsidRDefault="00D279C0" w:rsidP="00D279C0">
            <w:pPr>
              <w:spacing w:after="0" w:line="240" w:lineRule="auto"/>
              <w:ind w:left="-3"/>
              <w:rPr>
                <w:rStyle w:val="codeChar"/>
                <w:rFonts w:cs="Courier New"/>
              </w:rPr>
            </w:pPr>
            <w:r w:rsidRPr="005577A8">
              <w:rPr>
                <w:rStyle w:val="codeChar"/>
                <w:rFonts w:cs="Courier New"/>
              </w:rPr>
              <w:t>mfra</w:t>
            </w:r>
          </w:p>
        </w:tc>
        <w:tc>
          <w:tcPr>
            <w:tcW w:w="306" w:type="pct"/>
            <w:tcBorders>
              <w:top w:val="nil"/>
              <w:left w:val="nil"/>
              <w:bottom w:val="nil"/>
              <w:right w:val="single" w:sz="8" w:space="0" w:color="auto"/>
            </w:tcBorders>
            <w:shd w:val="clear" w:color="auto" w:fill="auto"/>
            <w:vAlign w:val="center"/>
          </w:tcPr>
          <w:p w14:paraId="444F41AD" w14:textId="0333CE4D"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nil"/>
              <w:right w:val="single" w:sz="8" w:space="0" w:color="auto"/>
            </w:tcBorders>
            <w:shd w:val="clear" w:color="auto" w:fill="auto"/>
            <w:vAlign w:val="center"/>
          </w:tcPr>
          <w:p w14:paraId="2F975C32" w14:textId="757E0DE7"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nil"/>
              <w:right w:val="single" w:sz="8" w:space="0" w:color="auto"/>
            </w:tcBorders>
            <w:shd w:val="clear" w:color="auto" w:fill="auto"/>
            <w:vAlign w:val="center"/>
          </w:tcPr>
          <w:p w14:paraId="5CB8B58A" w14:textId="7FE83E05"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nil"/>
              <w:right w:val="single" w:sz="8" w:space="0" w:color="auto"/>
            </w:tcBorders>
            <w:shd w:val="clear" w:color="auto" w:fill="auto"/>
            <w:vAlign w:val="center"/>
          </w:tcPr>
          <w:p w14:paraId="351964FF" w14:textId="0BA03457"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nil"/>
              <w:right w:val="single" w:sz="8" w:space="0" w:color="auto"/>
            </w:tcBorders>
            <w:shd w:val="clear" w:color="auto" w:fill="auto"/>
            <w:vAlign w:val="center"/>
          </w:tcPr>
          <w:p w14:paraId="2A4459C3" w14:textId="1C049E16"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1B34607D" w14:textId="78317978" w:rsidR="00D279C0" w:rsidRPr="00A3770E" w:rsidRDefault="00D279C0" w:rsidP="00D279C0">
            <w:pPr>
              <w:spacing w:after="0" w:line="240" w:lineRule="auto"/>
              <w:jc w:val="left"/>
              <w:rPr>
                <w:rStyle w:val="codeChar"/>
              </w:rPr>
            </w:pPr>
            <w:r w:rsidRPr="00A3770E">
              <w:rPr>
                <w:rStyle w:val="codeChar"/>
              </w:rPr>
              <w:t> </w:t>
            </w:r>
          </w:p>
        </w:tc>
        <w:tc>
          <w:tcPr>
            <w:tcW w:w="514" w:type="pct"/>
            <w:tcBorders>
              <w:top w:val="nil"/>
              <w:left w:val="single" w:sz="8" w:space="0" w:color="auto"/>
              <w:bottom w:val="nil"/>
              <w:right w:val="single" w:sz="8" w:space="0" w:color="auto"/>
            </w:tcBorders>
            <w:shd w:val="clear" w:color="auto" w:fill="auto"/>
            <w:vAlign w:val="center"/>
          </w:tcPr>
          <w:p w14:paraId="43665C4C" w14:textId="7C387900" w:rsidR="00D279C0" w:rsidRPr="00EC6C63" w:rsidRDefault="00D279C0" w:rsidP="00D279C0">
            <w:pPr>
              <w:spacing w:after="0" w:line="240" w:lineRule="auto"/>
              <w:rPr>
                <w:rFonts w:eastAsia="Times New Roman" w:cs="Arial"/>
                <w:sz w:val="18"/>
                <w:szCs w:val="18"/>
              </w:rPr>
            </w:pPr>
            <w:r w:rsidRPr="00EC6C63">
              <w:rPr>
                <w:rFonts w:eastAsia="Times New Roman" w:cs="Arial"/>
                <w:sz w:val="18"/>
                <w:szCs w:val="18"/>
              </w:rPr>
              <w:t> </w:t>
            </w:r>
            <w:r w:rsidR="00B9481C">
              <w:rPr>
                <w:rFonts w:eastAsia="Times New Roman" w:cs="Arial"/>
                <w:sz w:val="18"/>
                <w:szCs w:val="18"/>
              </w:rPr>
              <w:t>0/1</w:t>
            </w:r>
          </w:p>
        </w:tc>
        <w:tc>
          <w:tcPr>
            <w:tcW w:w="433" w:type="pct"/>
            <w:tcBorders>
              <w:top w:val="nil"/>
              <w:left w:val="nil"/>
              <w:bottom w:val="nil"/>
              <w:right w:val="single" w:sz="8" w:space="0" w:color="auto"/>
            </w:tcBorders>
            <w:shd w:val="clear" w:color="auto" w:fill="auto"/>
          </w:tcPr>
          <w:p w14:paraId="48EFB4FD" w14:textId="3C7F40FA" w:rsidR="00D279C0" w:rsidRDefault="00D279C0" w:rsidP="00D279C0">
            <w:pPr>
              <w:spacing w:after="0" w:line="240" w:lineRule="auto"/>
              <w:rPr>
                <w:rFonts w:cs="Arial"/>
                <w:sz w:val="18"/>
                <w:szCs w:val="18"/>
                <w:lang w:bidi="x-none"/>
              </w:rPr>
            </w:pPr>
            <w:r>
              <w:rPr>
                <w:rFonts w:cs="Arial"/>
                <w:sz w:val="18"/>
                <w:szCs w:val="18"/>
                <w:lang w:bidi="x-none"/>
              </w:rPr>
              <w:fldChar w:fldCharType="begin"/>
            </w:r>
            <w:r>
              <w:rPr>
                <w:rFonts w:cs="Arial"/>
                <w:sz w:val="18"/>
                <w:szCs w:val="18"/>
                <w:lang w:bidi="x-none"/>
              </w:rPr>
              <w:instrText xml:space="preserve"> REF _Ref433940226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8.8.9</w:t>
            </w:r>
            <w:r>
              <w:rPr>
                <w:rFonts w:cs="Arial"/>
                <w:sz w:val="18"/>
                <w:szCs w:val="18"/>
                <w:lang w:bidi="x-none"/>
              </w:rPr>
              <w:fldChar w:fldCharType="end"/>
            </w:r>
          </w:p>
        </w:tc>
        <w:tc>
          <w:tcPr>
            <w:tcW w:w="286" w:type="pct"/>
            <w:tcBorders>
              <w:top w:val="nil"/>
              <w:left w:val="nil"/>
              <w:bottom w:val="nil"/>
              <w:right w:val="nil"/>
            </w:tcBorders>
            <w:vAlign w:val="center"/>
          </w:tcPr>
          <w:p w14:paraId="2EFF1E89" w14:textId="22EC7F27" w:rsidR="00D279C0" w:rsidRPr="00EC6C63" w:rsidRDefault="00D279C0" w:rsidP="00D279C0">
            <w:pPr>
              <w:spacing w:after="0" w:line="240" w:lineRule="auto"/>
              <w:rPr>
                <w:rFonts w:eastAsia="Times New Roman" w:cs="Arial"/>
                <w:i/>
                <w:iCs/>
                <w:sz w:val="18"/>
                <w:szCs w:val="18"/>
              </w:rPr>
            </w:pPr>
          </w:p>
        </w:tc>
        <w:tc>
          <w:tcPr>
            <w:tcW w:w="1555" w:type="pct"/>
            <w:tcBorders>
              <w:top w:val="nil"/>
              <w:left w:val="nil"/>
              <w:bottom w:val="nil"/>
              <w:right w:val="single" w:sz="18" w:space="0" w:color="000000"/>
            </w:tcBorders>
            <w:shd w:val="clear" w:color="auto" w:fill="auto"/>
            <w:vAlign w:val="center"/>
          </w:tcPr>
          <w:p w14:paraId="0C433255" w14:textId="3CC9C85B" w:rsidR="00D279C0" w:rsidRPr="00EC6C63" w:rsidRDefault="00D279C0" w:rsidP="00D279C0">
            <w:pPr>
              <w:spacing w:after="0" w:line="240" w:lineRule="auto"/>
              <w:rPr>
                <w:rFonts w:eastAsia="Times New Roman" w:cs="Arial"/>
                <w:i/>
                <w:iCs/>
                <w:sz w:val="18"/>
                <w:szCs w:val="18"/>
              </w:rPr>
            </w:pPr>
            <w:r w:rsidRPr="00EC6C63">
              <w:rPr>
                <w:rFonts w:eastAsia="Times New Roman" w:cs="Arial"/>
                <w:i/>
                <w:iCs/>
                <w:sz w:val="18"/>
                <w:szCs w:val="18"/>
              </w:rPr>
              <w:t>movie fragment random access</w:t>
            </w:r>
          </w:p>
        </w:tc>
      </w:tr>
      <w:tr w:rsidR="007630EF" w14:paraId="0435A01E" w14:textId="77777777" w:rsidTr="007630EF">
        <w:tc>
          <w:tcPr>
            <w:tcW w:w="378" w:type="pct"/>
            <w:tcBorders>
              <w:top w:val="nil"/>
              <w:left w:val="single" w:sz="18" w:space="0" w:color="000000"/>
              <w:bottom w:val="single" w:sz="8" w:space="0" w:color="auto"/>
              <w:right w:val="single" w:sz="8" w:space="0" w:color="auto"/>
            </w:tcBorders>
            <w:shd w:val="clear" w:color="auto" w:fill="auto"/>
            <w:vAlign w:val="center"/>
          </w:tcPr>
          <w:p w14:paraId="35FD1A6F" w14:textId="23827715" w:rsidR="00D279C0" w:rsidRPr="005577A8" w:rsidRDefault="00D279C0" w:rsidP="00D279C0">
            <w:pPr>
              <w:spacing w:after="0" w:line="240" w:lineRule="auto"/>
              <w:ind w:left="-3"/>
              <w:rPr>
                <w:rStyle w:val="codeChar"/>
                <w:rFonts w:cs="Courier New"/>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tcPr>
          <w:p w14:paraId="49EBE3E6" w14:textId="5F1F1D65" w:rsidR="00D279C0" w:rsidRPr="005577A8" w:rsidRDefault="00D279C0" w:rsidP="00D279C0">
            <w:pPr>
              <w:spacing w:after="0" w:line="240" w:lineRule="auto"/>
              <w:rPr>
                <w:rStyle w:val="codeChar"/>
                <w:rFonts w:cs="Courier New"/>
              </w:rPr>
            </w:pPr>
            <w:r w:rsidRPr="005577A8">
              <w:rPr>
                <w:rStyle w:val="codeChar"/>
                <w:rFonts w:cs="Courier New"/>
              </w:rPr>
              <w:t>tfra</w:t>
            </w:r>
          </w:p>
        </w:tc>
        <w:tc>
          <w:tcPr>
            <w:tcW w:w="306" w:type="pct"/>
            <w:tcBorders>
              <w:top w:val="nil"/>
              <w:left w:val="nil"/>
              <w:bottom w:val="single" w:sz="8" w:space="0" w:color="auto"/>
              <w:right w:val="single" w:sz="8" w:space="0" w:color="auto"/>
            </w:tcBorders>
            <w:shd w:val="clear" w:color="auto" w:fill="auto"/>
            <w:vAlign w:val="center"/>
          </w:tcPr>
          <w:p w14:paraId="7992C4A5" w14:textId="47B79172"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tcPr>
          <w:p w14:paraId="0E8EE2D5" w14:textId="68538F83"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tcPr>
          <w:p w14:paraId="1AA0C6A5" w14:textId="68B59145"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tcPr>
          <w:p w14:paraId="24F16370" w14:textId="1892E780"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5B807BB4" w14:textId="56C7CE66" w:rsidR="00D279C0" w:rsidRPr="00A3770E" w:rsidRDefault="00D279C0" w:rsidP="00D279C0">
            <w:pPr>
              <w:spacing w:after="0" w:line="240" w:lineRule="auto"/>
              <w:jc w:val="left"/>
              <w:rPr>
                <w:rStyle w:val="codeChar"/>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tcPr>
          <w:p w14:paraId="6B16952F" w14:textId="4A460209" w:rsidR="00D279C0" w:rsidRPr="00EC6C63" w:rsidRDefault="00D279C0" w:rsidP="00D279C0">
            <w:pPr>
              <w:spacing w:after="0" w:line="240" w:lineRule="auto"/>
              <w:rPr>
                <w:rFonts w:eastAsia="Times New Roman" w:cs="Arial"/>
                <w:sz w:val="18"/>
                <w:szCs w:val="18"/>
              </w:rPr>
            </w:pPr>
            <w:r w:rsidRPr="00EC6C63">
              <w:rPr>
                <w:rFonts w:eastAsia="Times New Roman" w:cs="Arial"/>
                <w:sz w:val="18"/>
                <w:szCs w:val="18"/>
              </w:rPr>
              <w:t> </w:t>
            </w:r>
          </w:p>
        </w:tc>
        <w:tc>
          <w:tcPr>
            <w:tcW w:w="433" w:type="pct"/>
            <w:tcBorders>
              <w:top w:val="nil"/>
              <w:left w:val="nil"/>
              <w:bottom w:val="single" w:sz="8" w:space="0" w:color="auto"/>
              <w:right w:val="single" w:sz="8" w:space="0" w:color="auto"/>
            </w:tcBorders>
            <w:shd w:val="clear" w:color="auto" w:fill="auto"/>
          </w:tcPr>
          <w:p w14:paraId="5C662262" w14:textId="7AC8EB15" w:rsidR="00D279C0" w:rsidRDefault="00D279C0" w:rsidP="00D279C0">
            <w:pPr>
              <w:spacing w:after="0" w:line="240" w:lineRule="auto"/>
              <w:rPr>
                <w:rFonts w:cs="Arial"/>
                <w:sz w:val="18"/>
                <w:szCs w:val="18"/>
                <w:lang w:bidi="x-none"/>
              </w:rPr>
            </w:pPr>
            <w:r>
              <w:rPr>
                <w:rFonts w:cs="Arial"/>
                <w:sz w:val="18"/>
                <w:szCs w:val="18"/>
                <w:lang w:bidi="x-none"/>
              </w:rPr>
              <w:fldChar w:fldCharType="begin"/>
            </w:r>
            <w:r>
              <w:rPr>
                <w:rFonts w:cs="Arial"/>
                <w:sz w:val="18"/>
                <w:szCs w:val="18"/>
                <w:lang w:bidi="x-none"/>
              </w:rPr>
              <w:instrText xml:space="preserve"> REF _Ref433940265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8.8.10</w:t>
            </w:r>
            <w:r>
              <w:rPr>
                <w:rFonts w:cs="Arial"/>
                <w:sz w:val="18"/>
                <w:szCs w:val="18"/>
                <w:lang w:bidi="x-none"/>
              </w:rPr>
              <w:fldChar w:fldCharType="end"/>
            </w:r>
          </w:p>
        </w:tc>
        <w:tc>
          <w:tcPr>
            <w:tcW w:w="286" w:type="pct"/>
            <w:tcBorders>
              <w:top w:val="nil"/>
              <w:left w:val="nil"/>
              <w:bottom w:val="single" w:sz="8" w:space="0" w:color="auto"/>
              <w:right w:val="nil"/>
            </w:tcBorders>
            <w:vAlign w:val="center"/>
          </w:tcPr>
          <w:p w14:paraId="5542029C" w14:textId="65D6C62B" w:rsidR="00D279C0" w:rsidRPr="00EC6C63" w:rsidRDefault="00D279C0" w:rsidP="00D279C0">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tcPr>
          <w:p w14:paraId="606B01EC" w14:textId="24182952" w:rsidR="00D279C0" w:rsidRPr="00EC6C63" w:rsidRDefault="00D279C0" w:rsidP="00D279C0">
            <w:pPr>
              <w:spacing w:after="0" w:line="240" w:lineRule="auto"/>
              <w:rPr>
                <w:rFonts w:eastAsia="Times New Roman" w:cs="Arial"/>
                <w:i/>
                <w:iCs/>
                <w:sz w:val="18"/>
                <w:szCs w:val="18"/>
              </w:rPr>
            </w:pPr>
            <w:r w:rsidRPr="00EC6C63">
              <w:rPr>
                <w:rFonts w:eastAsia="Times New Roman" w:cs="Arial"/>
                <w:i/>
                <w:iCs/>
                <w:sz w:val="18"/>
                <w:szCs w:val="18"/>
              </w:rPr>
              <w:t>track fragment random access</w:t>
            </w:r>
          </w:p>
        </w:tc>
      </w:tr>
      <w:tr w:rsidR="007630EF" w14:paraId="3991B8B0" w14:textId="77777777" w:rsidTr="007630EF">
        <w:tc>
          <w:tcPr>
            <w:tcW w:w="378" w:type="pct"/>
            <w:tcBorders>
              <w:top w:val="nil"/>
              <w:left w:val="single" w:sz="18" w:space="0" w:color="000000"/>
              <w:bottom w:val="single" w:sz="8" w:space="0" w:color="auto"/>
              <w:right w:val="single" w:sz="8" w:space="0" w:color="auto"/>
            </w:tcBorders>
            <w:shd w:val="clear" w:color="auto" w:fill="auto"/>
            <w:vAlign w:val="center"/>
          </w:tcPr>
          <w:p w14:paraId="18D7A5BF" w14:textId="671B38E2" w:rsidR="00D279C0" w:rsidRPr="005577A8" w:rsidRDefault="00D279C0" w:rsidP="00D279C0">
            <w:pPr>
              <w:spacing w:after="0" w:line="240" w:lineRule="auto"/>
              <w:ind w:left="-3"/>
              <w:rPr>
                <w:rStyle w:val="codeChar"/>
                <w:rFonts w:cs="Courier New"/>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tcPr>
          <w:p w14:paraId="23FE5EC4" w14:textId="1A62278C" w:rsidR="00D279C0" w:rsidRPr="005577A8" w:rsidRDefault="00D279C0" w:rsidP="00D279C0">
            <w:pPr>
              <w:spacing w:after="0" w:line="240" w:lineRule="auto"/>
              <w:rPr>
                <w:rStyle w:val="codeChar"/>
                <w:rFonts w:cs="Courier New"/>
              </w:rPr>
            </w:pPr>
            <w:r w:rsidRPr="005577A8">
              <w:rPr>
                <w:rStyle w:val="codeChar"/>
                <w:rFonts w:cs="Courier New"/>
              </w:rPr>
              <w:t>mfro</w:t>
            </w:r>
          </w:p>
        </w:tc>
        <w:tc>
          <w:tcPr>
            <w:tcW w:w="306" w:type="pct"/>
            <w:tcBorders>
              <w:top w:val="nil"/>
              <w:left w:val="nil"/>
              <w:bottom w:val="single" w:sz="8" w:space="0" w:color="auto"/>
              <w:right w:val="single" w:sz="8" w:space="0" w:color="auto"/>
            </w:tcBorders>
            <w:shd w:val="clear" w:color="auto" w:fill="auto"/>
            <w:vAlign w:val="center"/>
          </w:tcPr>
          <w:p w14:paraId="70863887" w14:textId="4293D97C"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tcPr>
          <w:p w14:paraId="68337D24" w14:textId="3D0B49A8"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tcPr>
          <w:p w14:paraId="1A54AFB6" w14:textId="7515832D"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8" w:space="0" w:color="auto"/>
              <w:right w:val="single" w:sz="8" w:space="0" w:color="auto"/>
            </w:tcBorders>
            <w:shd w:val="clear" w:color="auto" w:fill="auto"/>
            <w:vAlign w:val="center"/>
          </w:tcPr>
          <w:p w14:paraId="3DE5A698" w14:textId="55564AAF"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8" w:space="0" w:color="auto"/>
              <w:right w:val="single" w:sz="8" w:space="0" w:color="auto"/>
            </w:tcBorders>
            <w:vAlign w:val="center"/>
          </w:tcPr>
          <w:p w14:paraId="2E34E804" w14:textId="6A7C06CB" w:rsidR="00D279C0" w:rsidRPr="00A3770E" w:rsidRDefault="00D279C0" w:rsidP="00D279C0">
            <w:pPr>
              <w:spacing w:after="0" w:line="240" w:lineRule="auto"/>
              <w:jc w:val="left"/>
              <w:rPr>
                <w:rStyle w:val="codeChar"/>
              </w:rPr>
            </w:pPr>
            <w:r w:rsidRPr="00A3770E">
              <w:rPr>
                <w:rStyle w:val="codeChar"/>
              </w:rPr>
              <w:t> </w:t>
            </w:r>
          </w:p>
        </w:tc>
        <w:tc>
          <w:tcPr>
            <w:tcW w:w="514" w:type="pct"/>
            <w:tcBorders>
              <w:top w:val="nil"/>
              <w:left w:val="single" w:sz="8" w:space="0" w:color="auto"/>
              <w:bottom w:val="single" w:sz="8" w:space="0" w:color="auto"/>
              <w:right w:val="single" w:sz="8" w:space="0" w:color="auto"/>
            </w:tcBorders>
            <w:shd w:val="clear" w:color="auto" w:fill="auto"/>
            <w:vAlign w:val="center"/>
          </w:tcPr>
          <w:p w14:paraId="3EB5B047" w14:textId="331D972D" w:rsidR="00D279C0" w:rsidRPr="00EC6C63" w:rsidRDefault="00D279C0" w:rsidP="00D279C0">
            <w:pPr>
              <w:spacing w:after="0" w:line="240" w:lineRule="auto"/>
              <w:rPr>
                <w:rFonts w:eastAsia="Times New Roman" w:cs="Arial"/>
                <w:sz w:val="18"/>
                <w:szCs w:val="18"/>
              </w:rPr>
            </w:pPr>
            <w:r w:rsidRPr="00EC6C63">
              <w:rPr>
                <w:rFonts w:eastAsia="Times New Roman" w:cs="Arial"/>
                <w:sz w:val="18"/>
                <w:szCs w:val="18"/>
              </w:rPr>
              <w:t>*</w:t>
            </w:r>
          </w:p>
        </w:tc>
        <w:tc>
          <w:tcPr>
            <w:tcW w:w="433" w:type="pct"/>
            <w:tcBorders>
              <w:top w:val="nil"/>
              <w:left w:val="nil"/>
              <w:bottom w:val="single" w:sz="8" w:space="0" w:color="auto"/>
              <w:right w:val="single" w:sz="8" w:space="0" w:color="auto"/>
            </w:tcBorders>
            <w:shd w:val="clear" w:color="auto" w:fill="auto"/>
          </w:tcPr>
          <w:p w14:paraId="5B3870ED" w14:textId="113D75BD" w:rsidR="00D279C0" w:rsidRDefault="00D279C0" w:rsidP="00D279C0">
            <w:pPr>
              <w:spacing w:after="0" w:line="240" w:lineRule="auto"/>
              <w:rPr>
                <w:rFonts w:cs="Arial"/>
                <w:sz w:val="18"/>
                <w:szCs w:val="18"/>
                <w:lang w:bidi="x-none"/>
              </w:rPr>
            </w:pPr>
            <w:r>
              <w:rPr>
                <w:rFonts w:cs="Arial"/>
                <w:sz w:val="18"/>
                <w:szCs w:val="18"/>
                <w:lang w:bidi="x-none"/>
              </w:rPr>
              <w:fldChar w:fldCharType="begin"/>
            </w:r>
            <w:r>
              <w:rPr>
                <w:rFonts w:cs="Arial"/>
                <w:sz w:val="18"/>
                <w:szCs w:val="18"/>
                <w:lang w:bidi="x-none"/>
              </w:rPr>
              <w:instrText xml:space="preserve"> REF _Ref433940325 \r \h  \* MERGEFORMAT </w:instrText>
            </w:r>
            <w:r>
              <w:rPr>
                <w:rFonts w:cs="Arial"/>
                <w:sz w:val="18"/>
                <w:szCs w:val="18"/>
                <w:lang w:bidi="x-none"/>
              </w:rPr>
            </w:r>
            <w:r>
              <w:rPr>
                <w:rFonts w:cs="Arial"/>
                <w:sz w:val="18"/>
                <w:szCs w:val="18"/>
                <w:lang w:bidi="x-none"/>
              </w:rPr>
              <w:fldChar w:fldCharType="separate"/>
            </w:r>
            <w:r>
              <w:rPr>
                <w:rFonts w:cs="Arial"/>
                <w:sz w:val="18"/>
                <w:szCs w:val="18"/>
                <w:lang w:bidi="x-none"/>
              </w:rPr>
              <w:t>8.8.11</w:t>
            </w:r>
            <w:r>
              <w:rPr>
                <w:rFonts w:cs="Arial"/>
                <w:sz w:val="18"/>
                <w:szCs w:val="18"/>
                <w:lang w:bidi="x-none"/>
              </w:rPr>
              <w:fldChar w:fldCharType="end"/>
            </w:r>
          </w:p>
        </w:tc>
        <w:tc>
          <w:tcPr>
            <w:tcW w:w="286" w:type="pct"/>
            <w:tcBorders>
              <w:top w:val="nil"/>
              <w:left w:val="nil"/>
              <w:bottom w:val="single" w:sz="8" w:space="0" w:color="auto"/>
              <w:right w:val="nil"/>
            </w:tcBorders>
            <w:vAlign w:val="center"/>
          </w:tcPr>
          <w:p w14:paraId="1F512BD6" w14:textId="7B7D5900" w:rsidR="00D279C0" w:rsidRPr="00EC6C63" w:rsidRDefault="00D279C0" w:rsidP="00D279C0">
            <w:pPr>
              <w:spacing w:after="0" w:line="240" w:lineRule="auto"/>
              <w:rPr>
                <w:rFonts w:eastAsia="Times New Roman" w:cs="Arial"/>
                <w:i/>
                <w:iCs/>
                <w:sz w:val="18"/>
                <w:szCs w:val="18"/>
              </w:rPr>
            </w:pPr>
          </w:p>
        </w:tc>
        <w:tc>
          <w:tcPr>
            <w:tcW w:w="1555" w:type="pct"/>
            <w:tcBorders>
              <w:top w:val="nil"/>
              <w:left w:val="nil"/>
              <w:bottom w:val="single" w:sz="8" w:space="0" w:color="auto"/>
              <w:right w:val="single" w:sz="18" w:space="0" w:color="000000"/>
            </w:tcBorders>
            <w:shd w:val="clear" w:color="auto" w:fill="auto"/>
            <w:vAlign w:val="center"/>
          </w:tcPr>
          <w:p w14:paraId="080B6E43" w14:textId="4DF5F599" w:rsidR="00D279C0" w:rsidRPr="00EC6C63" w:rsidRDefault="00D279C0" w:rsidP="00D279C0">
            <w:pPr>
              <w:spacing w:after="0" w:line="240" w:lineRule="auto"/>
              <w:rPr>
                <w:rFonts w:eastAsia="Times New Roman" w:cs="Arial"/>
                <w:i/>
                <w:iCs/>
                <w:sz w:val="18"/>
                <w:szCs w:val="18"/>
              </w:rPr>
            </w:pPr>
            <w:r w:rsidRPr="00EC6C63">
              <w:rPr>
                <w:rFonts w:eastAsia="Times New Roman" w:cs="Arial"/>
                <w:i/>
                <w:iCs/>
                <w:sz w:val="18"/>
                <w:szCs w:val="18"/>
              </w:rPr>
              <w:t>movie fragment random access offset</w:t>
            </w:r>
          </w:p>
        </w:tc>
      </w:tr>
      <w:tr w:rsidR="007630EF" w14:paraId="75628AC2" w14:textId="77777777" w:rsidTr="007630EF">
        <w:tc>
          <w:tcPr>
            <w:tcW w:w="378" w:type="pct"/>
            <w:tcBorders>
              <w:top w:val="nil"/>
              <w:left w:val="single" w:sz="18" w:space="0" w:color="000000"/>
              <w:bottom w:val="single" w:sz="18" w:space="0" w:color="000000"/>
              <w:right w:val="single" w:sz="8" w:space="0" w:color="auto"/>
            </w:tcBorders>
            <w:shd w:val="clear" w:color="auto" w:fill="auto"/>
            <w:vAlign w:val="center"/>
          </w:tcPr>
          <w:p w14:paraId="5B26194A" w14:textId="43487DD8" w:rsidR="00D279C0" w:rsidRPr="005577A8" w:rsidRDefault="00D279C0" w:rsidP="00D279C0">
            <w:pPr>
              <w:spacing w:after="0" w:line="240" w:lineRule="auto"/>
              <w:ind w:left="-3"/>
              <w:rPr>
                <w:rStyle w:val="codeChar"/>
                <w:rFonts w:cs="Courier New"/>
              </w:rPr>
            </w:pPr>
            <w:r w:rsidRPr="005577A8">
              <w:rPr>
                <w:rStyle w:val="codeChar"/>
                <w:rFonts w:cs="Courier New"/>
              </w:rPr>
              <w:t>mdat</w:t>
            </w:r>
          </w:p>
        </w:tc>
        <w:tc>
          <w:tcPr>
            <w:tcW w:w="306" w:type="pct"/>
            <w:tcBorders>
              <w:top w:val="nil"/>
              <w:left w:val="nil"/>
              <w:bottom w:val="single" w:sz="18" w:space="0" w:color="000000"/>
              <w:right w:val="single" w:sz="8" w:space="0" w:color="auto"/>
            </w:tcBorders>
            <w:shd w:val="clear" w:color="auto" w:fill="auto"/>
            <w:vAlign w:val="center"/>
          </w:tcPr>
          <w:p w14:paraId="5FA522F1" w14:textId="4F10A282"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18" w:space="0" w:color="000000"/>
              <w:right w:val="single" w:sz="8" w:space="0" w:color="auto"/>
            </w:tcBorders>
            <w:shd w:val="clear" w:color="auto" w:fill="auto"/>
            <w:vAlign w:val="center"/>
          </w:tcPr>
          <w:p w14:paraId="5D3A6971" w14:textId="4C37234D"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18" w:space="0" w:color="000000"/>
              <w:right w:val="single" w:sz="8" w:space="0" w:color="auto"/>
            </w:tcBorders>
            <w:shd w:val="clear" w:color="auto" w:fill="auto"/>
            <w:vAlign w:val="center"/>
          </w:tcPr>
          <w:p w14:paraId="24EBF17D" w14:textId="7A522526"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18" w:space="0" w:color="000000"/>
              <w:right w:val="single" w:sz="8" w:space="0" w:color="auto"/>
            </w:tcBorders>
            <w:shd w:val="clear" w:color="auto" w:fill="auto"/>
            <w:vAlign w:val="center"/>
          </w:tcPr>
          <w:p w14:paraId="0A9C0F4C" w14:textId="3C681D63"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nil"/>
              <w:left w:val="nil"/>
              <w:bottom w:val="single" w:sz="18" w:space="0" w:color="000000"/>
              <w:right w:val="single" w:sz="8" w:space="0" w:color="auto"/>
            </w:tcBorders>
            <w:shd w:val="clear" w:color="auto" w:fill="auto"/>
            <w:vAlign w:val="center"/>
          </w:tcPr>
          <w:p w14:paraId="200383A5" w14:textId="013C3F1A" w:rsidR="00D279C0" w:rsidRPr="005577A8" w:rsidRDefault="00D279C0" w:rsidP="00D279C0">
            <w:pPr>
              <w:spacing w:after="0" w:line="240" w:lineRule="auto"/>
              <w:rPr>
                <w:rStyle w:val="codeChar"/>
                <w:rFonts w:cs="Courier New"/>
              </w:rPr>
            </w:pPr>
            <w:r w:rsidRPr="005577A8">
              <w:rPr>
                <w:rStyle w:val="codeChar"/>
                <w:rFonts w:cs="Courier New"/>
              </w:rPr>
              <w:t> </w:t>
            </w:r>
          </w:p>
        </w:tc>
        <w:tc>
          <w:tcPr>
            <w:tcW w:w="306" w:type="pct"/>
            <w:tcBorders>
              <w:top w:val="single" w:sz="8" w:space="0" w:color="auto"/>
              <w:left w:val="nil"/>
              <w:bottom w:val="single" w:sz="18" w:space="0" w:color="000000"/>
              <w:right w:val="single" w:sz="8" w:space="0" w:color="auto"/>
            </w:tcBorders>
            <w:vAlign w:val="center"/>
          </w:tcPr>
          <w:p w14:paraId="41DE0AC9" w14:textId="7F4D7DA4" w:rsidR="00D279C0" w:rsidRPr="00A3770E" w:rsidRDefault="00D279C0" w:rsidP="00D279C0">
            <w:pPr>
              <w:spacing w:after="0" w:line="240" w:lineRule="auto"/>
              <w:jc w:val="left"/>
              <w:rPr>
                <w:rStyle w:val="codeChar"/>
              </w:rPr>
            </w:pPr>
            <w:r w:rsidRPr="00A3770E">
              <w:rPr>
                <w:rStyle w:val="codeChar"/>
              </w:rPr>
              <w:t> </w:t>
            </w:r>
          </w:p>
        </w:tc>
        <w:tc>
          <w:tcPr>
            <w:tcW w:w="514" w:type="pct"/>
            <w:tcBorders>
              <w:top w:val="nil"/>
              <w:left w:val="single" w:sz="8" w:space="0" w:color="auto"/>
              <w:bottom w:val="single" w:sz="18" w:space="0" w:color="000000"/>
              <w:right w:val="single" w:sz="8" w:space="0" w:color="auto"/>
            </w:tcBorders>
            <w:shd w:val="clear" w:color="auto" w:fill="auto"/>
            <w:vAlign w:val="center"/>
          </w:tcPr>
          <w:p w14:paraId="7E50A38C" w14:textId="78E225C4" w:rsidR="00D279C0" w:rsidRPr="00EC6C63" w:rsidRDefault="00D279C0" w:rsidP="00D279C0">
            <w:pPr>
              <w:spacing w:after="0" w:line="240" w:lineRule="auto"/>
              <w:rPr>
                <w:rFonts w:eastAsia="Times New Roman" w:cs="Arial"/>
                <w:sz w:val="18"/>
                <w:szCs w:val="18"/>
              </w:rPr>
            </w:pPr>
            <w:r w:rsidRPr="00EC6C63">
              <w:rPr>
                <w:rFonts w:eastAsia="Times New Roman" w:cs="Arial"/>
                <w:sz w:val="18"/>
                <w:szCs w:val="18"/>
              </w:rPr>
              <w:t> </w:t>
            </w:r>
            <w:r w:rsidR="00B9481C">
              <w:rPr>
                <w:rFonts w:eastAsia="Times New Roman" w:cs="Arial"/>
                <w:sz w:val="18"/>
                <w:szCs w:val="18"/>
              </w:rPr>
              <w:t>+</w:t>
            </w:r>
          </w:p>
        </w:tc>
        <w:tc>
          <w:tcPr>
            <w:tcW w:w="433" w:type="pct"/>
            <w:tcBorders>
              <w:top w:val="nil"/>
              <w:left w:val="nil"/>
              <w:bottom w:val="single" w:sz="18" w:space="0" w:color="000000"/>
              <w:right w:val="single" w:sz="8" w:space="0" w:color="auto"/>
            </w:tcBorders>
            <w:shd w:val="clear" w:color="auto" w:fill="auto"/>
          </w:tcPr>
          <w:p w14:paraId="769F2C97" w14:textId="778FA444" w:rsidR="00D279C0" w:rsidRDefault="00D279C0" w:rsidP="00D279C0">
            <w:pPr>
              <w:spacing w:after="0" w:line="240" w:lineRule="auto"/>
              <w:rPr>
                <w:rFonts w:cs="Arial"/>
                <w:sz w:val="18"/>
                <w:szCs w:val="18"/>
                <w:lang w:bidi="x-none"/>
              </w:rPr>
            </w:pPr>
            <w:r>
              <w:rPr>
                <w:rFonts w:cs="Arial"/>
                <w:sz w:val="18"/>
                <w:szCs w:val="18"/>
                <w:lang w:bidi="x-none"/>
              </w:rPr>
              <w:fldChar w:fldCharType="begin"/>
            </w:r>
            <w:r>
              <w:rPr>
                <w:rFonts w:cs="Arial"/>
                <w:sz w:val="18"/>
                <w:szCs w:val="18"/>
                <w:lang w:bidi="x-none"/>
              </w:rPr>
              <w:instrText xml:space="preserve"> REF _Ref433073798 \w  \* MERGEFORMAT </w:instrText>
            </w:r>
            <w:r>
              <w:rPr>
                <w:rFonts w:cs="Arial"/>
                <w:sz w:val="18"/>
                <w:szCs w:val="18"/>
                <w:lang w:bidi="x-none"/>
              </w:rPr>
              <w:fldChar w:fldCharType="separate"/>
            </w:r>
            <w:r>
              <w:rPr>
                <w:rFonts w:cs="Arial"/>
                <w:sz w:val="18"/>
                <w:szCs w:val="18"/>
                <w:lang w:bidi="x-none"/>
              </w:rPr>
              <w:t>8.2.2</w:t>
            </w:r>
            <w:r>
              <w:rPr>
                <w:rFonts w:cs="Arial"/>
                <w:sz w:val="18"/>
                <w:szCs w:val="18"/>
                <w:lang w:bidi="x-none"/>
              </w:rPr>
              <w:fldChar w:fldCharType="end"/>
            </w:r>
          </w:p>
        </w:tc>
        <w:tc>
          <w:tcPr>
            <w:tcW w:w="286" w:type="pct"/>
            <w:tcBorders>
              <w:top w:val="nil"/>
              <w:left w:val="nil"/>
              <w:bottom w:val="single" w:sz="18" w:space="0" w:color="000000"/>
              <w:right w:val="nil"/>
            </w:tcBorders>
            <w:vAlign w:val="center"/>
          </w:tcPr>
          <w:p w14:paraId="537E8B13" w14:textId="12CC5F19" w:rsidR="00D279C0" w:rsidRPr="00EC6C63" w:rsidRDefault="00D279C0" w:rsidP="00D279C0">
            <w:pPr>
              <w:spacing w:after="0" w:line="240" w:lineRule="auto"/>
              <w:rPr>
                <w:rFonts w:eastAsia="Times New Roman" w:cs="Arial"/>
                <w:i/>
                <w:iCs/>
                <w:sz w:val="18"/>
                <w:szCs w:val="18"/>
              </w:rPr>
            </w:pPr>
          </w:p>
        </w:tc>
        <w:tc>
          <w:tcPr>
            <w:tcW w:w="1555" w:type="pct"/>
            <w:tcBorders>
              <w:top w:val="nil"/>
              <w:left w:val="nil"/>
              <w:bottom w:val="single" w:sz="18" w:space="0" w:color="000000"/>
              <w:right w:val="single" w:sz="18" w:space="0" w:color="000000"/>
            </w:tcBorders>
            <w:shd w:val="clear" w:color="auto" w:fill="auto"/>
            <w:vAlign w:val="center"/>
          </w:tcPr>
          <w:p w14:paraId="38AA393C" w14:textId="6FDBBB02" w:rsidR="00D279C0" w:rsidRPr="00EC6C63" w:rsidRDefault="00D279C0" w:rsidP="00D279C0">
            <w:pPr>
              <w:spacing w:after="0" w:line="240" w:lineRule="auto"/>
              <w:rPr>
                <w:rFonts w:eastAsia="Times New Roman" w:cs="Arial"/>
                <w:i/>
                <w:iCs/>
                <w:sz w:val="18"/>
                <w:szCs w:val="18"/>
              </w:rPr>
            </w:pPr>
            <w:r w:rsidRPr="00EC6C63">
              <w:rPr>
                <w:rFonts w:eastAsia="Times New Roman" w:cs="Arial"/>
                <w:i/>
                <w:iCs/>
                <w:sz w:val="18"/>
                <w:szCs w:val="18"/>
              </w:rPr>
              <w:t>media data container</w:t>
            </w:r>
          </w:p>
        </w:tc>
      </w:tr>
    </w:tbl>
    <w:p w14:paraId="28D8A181" w14:textId="77777777" w:rsidR="00427BF8" w:rsidRDefault="00427BF8" w:rsidP="00910295">
      <w:pPr>
        <w:pStyle w:val="Tabletitle"/>
      </w:pPr>
    </w:p>
    <w:p w14:paraId="5B9871B1" w14:textId="77777777" w:rsidR="00427BF8" w:rsidRDefault="00427BF8" w:rsidP="00910295">
      <w:pPr>
        <w:pStyle w:val="Tabletitle"/>
      </w:pPr>
    </w:p>
    <w:p w14:paraId="3BC43AC0" w14:textId="77777777" w:rsidR="00427BF8" w:rsidRDefault="00427BF8" w:rsidP="00910295">
      <w:pPr>
        <w:pStyle w:val="Tabletitle"/>
      </w:pPr>
    </w:p>
    <w:p w14:paraId="74081A18" w14:textId="77777777" w:rsidR="00427BF8" w:rsidRDefault="00427BF8" w:rsidP="00910295">
      <w:pPr>
        <w:pStyle w:val="Tabletitle"/>
        <w:sectPr w:rsidR="00427BF8" w:rsidSect="007630EF">
          <w:pgSz w:w="16838" w:h="11906" w:orient="landscape" w:code="9"/>
          <w:pgMar w:top="1077" w:right="794" w:bottom="1077" w:left="567" w:header="709" w:footer="284" w:gutter="0"/>
          <w:cols w:space="708"/>
          <w:docGrid w:linePitch="360"/>
        </w:sectPr>
      </w:pPr>
    </w:p>
    <w:p w14:paraId="4183B664" w14:textId="77777777" w:rsidR="00D727C4" w:rsidRDefault="00D727C4" w:rsidP="00910295">
      <w:pPr>
        <w:pStyle w:val="Tabletitle"/>
      </w:pPr>
    </w:p>
    <w:p w14:paraId="4D3A3F78" w14:textId="27C9D49F" w:rsidR="00910295" w:rsidRPr="000350CD" w:rsidRDefault="000445CF" w:rsidP="007630EF">
      <w:pPr>
        <w:pStyle w:val="Heading3"/>
        <w:rPr>
          <w:ins w:id="567" w:author="Thomas Stockhammer 1" w:date="2024-07-14T13:03:00Z" w16du:dateUtc="2024-07-14T04:03:00Z"/>
          <w:lang w:val="en-US"/>
        </w:rPr>
      </w:pPr>
      <w:bookmarkStart w:id="568" w:name="_Toc150869705"/>
      <w:ins w:id="569" w:author="Thomas Stockhammer 1" w:date="2024-07-14T13:02:00Z" w16du:dateUtc="2024-07-14T04:02:00Z">
        <w:r w:rsidRPr="000350CD">
          <w:rPr>
            <w:lang w:val="en-US"/>
          </w:rPr>
          <w:t>Constraints on ISO Base Media File Format boxes</w:t>
        </w:r>
      </w:ins>
      <w:bookmarkEnd w:id="568"/>
    </w:p>
    <w:p w14:paraId="194CD83F" w14:textId="77777777" w:rsidR="00020B9D" w:rsidRDefault="00020B9D">
      <w:pPr>
        <w:pStyle w:val="Heading4"/>
        <w:rPr>
          <w:ins w:id="570" w:author="Thomas Stockhammer 1" w:date="2024-07-14T13:08:00Z" w16du:dateUtc="2024-07-14T04:08:00Z"/>
        </w:rPr>
        <w:pPrChange w:id="571" w:author="Thomas Stockhammer 1" w:date="2024-07-14T14:07:00Z" w16du:dateUtc="2024-07-14T05:07:00Z">
          <w:pPr>
            <w:pStyle w:val="Heading3"/>
          </w:pPr>
        </w:pPrChange>
      </w:pPr>
      <w:bookmarkStart w:id="572" w:name="_Toc150869709"/>
      <w:bookmarkStart w:id="573" w:name="_Ref171859763"/>
      <w:ins w:id="574" w:author="Thomas Stockhammer 1" w:date="2024-07-14T13:08:00Z" w16du:dateUtc="2024-07-14T04:08:00Z">
        <w:r>
          <w:t>Track Header Box (</w:t>
        </w:r>
        <w:r>
          <w:rPr>
            <w:rStyle w:val="CourierBold"/>
          </w:rPr>
          <w:t>'tkhd'</w:t>
        </w:r>
        <w:r>
          <w:t>)</w:t>
        </w:r>
        <w:bookmarkEnd w:id="572"/>
        <w:bookmarkEnd w:id="573"/>
      </w:ins>
    </w:p>
    <w:p w14:paraId="3410A534" w14:textId="70B7B4B0" w:rsidR="00020B9D" w:rsidRDefault="00734F76" w:rsidP="00020B9D">
      <w:pPr>
        <w:pStyle w:val="BodyText"/>
        <w:rPr>
          <w:ins w:id="575" w:author="Thomas Stockhammer 1" w:date="2024-07-14T13:08:00Z" w16du:dateUtc="2024-07-14T04:08:00Z"/>
        </w:rPr>
      </w:pPr>
      <w:ins w:id="576" w:author="Thomas Stockhammer 1" w:date="2024-07-14T14:29:00Z" w16du:dateUtc="2024-07-14T05:29:00Z">
        <w:r>
          <w:t>MeMAF</w:t>
        </w:r>
      </w:ins>
      <w:ins w:id="577" w:author="Thomas Stockhammer 1" w:date="2024-07-14T13:08:00Z" w16du:dateUtc="2024-07-14T04:08:00Z">
        <w:r w:rsidR="00020B9D">
          <w:t xml:space="preserve"> </w:t>
        </w:r>
        <w:r w:rsidR="00020B9D">
          <w:rPr>
            <w:rStyle w:val="Courier"/>
          </w:rPr>
          <w:t>TrackHeaderBoxes</w:t>
        </w:r>
        <w:r w:rsidR="00020B9D">
          <w:t xml:space="preserve"> shall conform to ISO/IEC 14496-12 with the following additional constraints.</w:t>
        </w:r>
      </w:ins>
    </w:p>
    <w:p w14:paraId="7D9E9E31" w14:textId="59180F75" w:rsidR="00020B9D" w:rsidRDefault="00734F76" w:rsidP="00020B9D">
      <w:pPr>
        <w:pStyle w:val="ListContinue1"/>
        <w:tabs>
          <w:tab w:val="left" w:pos="720"/>
        </w:tabs>
        <w:ind w:left="357" w:hanging="357"/>
        <w:rPr>
          <w:ins w:id="578" w:author="Thomas Stockhammer 1" w:date="2024-07-14T13:08:00Z" w16du:dateUtc="2024-07-14T04:08:00Z"/>
        </w:rPr>
      </w:pPr>
      <w:ins w:id="579" w:author="Thomas Stockhammer 1" w:date="2024-07-14T14:29:00Z" w16du:dateUtc="2024-07-14T05:29:00Z">
        <w:r>
          <w:t>-</w:t>
        </w:r>
        <w:r>
          <w:tab/>
        </w:r>
      </w:ins>
      <w:ins w:id="580" w:author="Thomas Stockhammer 1" w:date="2024-07-14T13:08:00Z" w16du:dateUtc="2024-07-14T04:08:00Z">
        <w:r w:rsidR="00020B9D">
          <w:t xml:space="preserve">The field duration shall be set to a value of zero ('0'), indicating no media samples are referenced from the </w:t>
        </w:r>
        <w:r w:rsidR="00020B9D">
          <w:rPr>
            <w:rStyle w:val="Courier"/>
          </w:rPr>
          <w:t>TrackBox</w:t>
        </w:r>
        <w:r w:rsidR="00020B9D">
          <w:t xml:space="preserve"> (</w:t>
        </w:r>
        <w:r w:rsidR="00020B9D">
          <w:rPr>
            <w:rStyle w:val="Courier"/>
          </w:rPr>
          <w:t>'trak'</w:t>
        </w:r>
        <w:r w:rsidR="00020B9D">
          <w:t>).</w:t>
        </w:r>
      </w:ins>
    </w:p>
    <w:p w14:paraId="4927C9FE" w14:textId="56FB3292" w:rsidR="00020B9D" w:rsidRDefault="00D92608" w:rsidP="00020B9D">
      <w:pPr>
        <w:pStyle w:val="ListContinue1"/>
        <w:tabs>
          <w:tab w:val="left" w:pos="720"/>
        </w:tabs>
        <w:ind w:left="357" w:hanging="357"/>
        <w:rPr>
          <w:ins w:id="581" w:author="Thomas Stockhammer 1" w:date="2024-07-14T13:08:00Z" w16du:dateUtc="2024-07-14T04:08:00Z"/>
        </w:rPr>
      </w:pPr>
      <w:ins w:id="582" w:author="Thomas Stockhammer 1" w:date="2024-07-14T14:33:00Z" w16du:dateUtc="2024-07-14T05:33:00Z">
        <w:r>
          <w:t>-</w:t>
        </w:r>
        <w:r>
          <w:tab/>
        </w:r>
      </w:ins>
      <w:ins w:id="583" w:author="Thomas Stockhammer 1" w:date="2024-07-14T13:08:00Z" w16du:dateUtc="2024-07-14T04:08:00Z">
        <w:r w:rsidR="00020B9D">
          <w:t xml:space="preserve">The field </w:t>
        </w:r>
        <w:r w:rsidR="00020B9D" w:rsidRPr="00D92608">
          <w:rPr>
            <w:rFonts w:ascii="Courier New" w:hAnsi="Courier New" w:cs="Courier New"/>
            <w:rPrChange w:id="584" w:author="Thomas Stockhammer 1" w:date="2024-07-14T14:33:00Z" w16du:dateUtc="2024-07-14T05:33:00Z">
              <w:rPr/>
            </w:rPrChange>
          </w:rPr>
          <w:t>matrix</w:t>
        </w:r>
        <w:r w:rsidR="00020B9D">
          <w:t xml:space="preserve"> shall be set to their default values as defined in ISO/IEC 14496-12, except to indicate video orientation (i.e., portrait or landscape orientation relative to the captured scene). </w:t>
        </w:r>
      </w:ins>
    </w:p>
    <w:p w14:paraId="167CE96C" w14:textId="6AAE321D" w:rsidR="00020B9D" w:rsidRDefault="002A4F7F" w:rsidP="00020B9D">
      <w:pPr>
        <w:pStyle w:val="ListContinue1"/>
        <w:tabs>
          <w:tab w:val="left" w:pos="720"/>
        </w:tabs>
        <w:ind w:left="357" w:hanging="357"/>
        <w:rPr>
          <w:ins w:id="585" w:author="Thomas Stockhammer 1" w:date="2024-07-14T13:08:00Z" w16du:dateUtc="2024-07-14T04:08:00Z"/>
        </w:rPr>
      </w:pPr>
      <w:ins w:id="586" w:author="Thomas Stockhammer 1" w:date="2024-07-15T08:05:00Z" w16du:dateUtc="2024-07-14T23:05:00Z">
        <w:r>
          <w:t>-</w:t>
        </w:r>
        <w:r>
          <w:tab/>
        </w:r>
      </w:ins>
      <w:ins w:id="587" w:author="Thomas Stockhammer 1" w:date="2024-07-14T13:08:00Z" w16du:dateUtc="2024-07-14T04:08:00Z">
        <w:r w:rsidR="00020B9D">
          <w:t>The following fields shall be set to default values as defined in ISO/IEC 14496-12, unless specified otherwise in this document.</w:t>
        </w:r>
      </w:ins>
    </w:p>
    <w:p w14:paraId="51138709" w14:textId="11F72871" w:rsidR="00020B9D" w:rsidRDefault="000C6822" w:rsidP="00020B9D">
      <w:pPr>
        <w:pStyle w:val="ListContinue2"/>
        <w:tabs>
          <w:tab w:val="left" w:pos="720"/>
        </w:tabs>
        <w:ind w:left="1123" w:hanging="360"/>
        <w:rPr>
          <w:ins w:id="588" w:author="Thomas Stockhammer 1" w:date="2024-07-14T13:08:00Z" w16du:dateUtc="2024-07-14T04:08:00Z"/>
        </w:rPr>
      </w:pPr>
      <w:ins w:id="589" w:author="Thomas Stockhammer 1" w:date="2024-07-15T09:30:00Z" w16du:dateUtc="2024-07-15T00:30:00Z">
        <w:r>
          <w:t>-</w:t>
        </w:r>
        <w:r>
          <w:tab/>
        </w:r>
      </w:ins>
      <w:commentRangeStart w:id="590"/>
      <w:ins w:id="591" w:author="Thomas Stockhammer 1" w:date="2024-07-14T13:08:00Z" w16du:dateUtc="2024-07-14T04:08:00Z">
        <w:r w:rsidR="00020B9D">
          <w:t>The layer field should equal 0 or greater for normally presented video tracks.</w:t>
        </w:r>
      </w:ins>
      <w:commentRangeEnd w:id="590"/>
      <w:ins w:id="592" w:author="Thomas Stockhammer 1" w:date="2024-07-15T09:30:00Z" w16du:dateUtc="2024-07-15T00:30:00Z">
        <w:r w:rsidR="004910CA">
          <w:rPr>
            <w:rStyle w:val="CommentReference"/>
          </w:rPr>
          <w:commentReference w:id="590"/>
        </w:r>
      </w:ins>
    </w:p>
    <w:p w14:paraId="753043F3" w14:textId="1D199A30" w:rsidR="00020B9D" w:rsidRDefault="000C6822" w:rsidP="00020B9D">
      <w:pPr>
        <w:pStyle w:val="ListContinue2"/>
        <w:tabs>
          <w:tab w:val="left" w:pos="720"/>
        </w:tabs>
        <w:ind w:left="1123" w:hanging="360"/>
        <w:rPr>
          <w:ins w:id="593" w:author="Thomas Stockhammer 1" w:date="2024-07-14T13:08:00Z" w16du:dateUtc="2024-07-14T04:08:00Z"/>
        </w:rPr>
      </w:pPr>
      <w:ins w:id="594" w:author="Thomas Stockhammer 1" w:date="2024-07-15T09:31:00Z" w16du:dateUtc="2024-07-15T00:31:00Z">
        <w:r>
          <w:t>-</w:t>
        </w:r>
        <w:r>
          <w:tab/>
        </w:r>
      </w:ins>
      <w:commentRangeStart w:id="595"/>
      <w:ins w:id="596" w:author="Thomas Stockhammer 1" w:date="2024-07-14T13:08:00Z" w16du:dateUtc="2024-07-14T04:08:00Z">
        <w:r w:rsidR="00020B9D">
          <w:t>The layer field should equal −1 for subtitle tracks so they are normally presented over the video.</w:t>
        </w:r>
      </w:ins>
      <w:commentRangeEnd w:id="595"/>
      <w:ins w:id="597" w:author="Thomas Stockhammer 1" w:date="2024-07-15T09:31:00Z" w16du:dateUtc="2024-07-15T00:31:00Z">
        <w:r>
          <w:rPr>
            <w:rStyle w:val="CommentReference"/>
          </w:rPr>
          <w:commentReference w:id="595"/>
        </w:r>
      </w:ins>
    </w:p>
    <w:p w14:paraId="57ABBFC1" w14:textId="56D695AD" w:rsidR="00020B9D" w:rsidRDefault="000C6822" w:rsidP="00020B9D">
      <w:pPr>
        <w:pStyle w:val="ListContinue2"/>
        <w:tabs>
          <w:tab w:val="left" w:pos="720"/>
        </w:tabs>
        <w:ind w:left="1123" w:hanging="360"/>
        <w:rPr>
          <w:ins w:id="598" w:author="Thomas Stockhammer 1" w:date="2024-07-14T13:08:00Z" w16du:dateUtc="2024-07-14T04:08:00Z"/>
        </w:rPr>
      </w:pPr>
      <w:ins w:id="599" w:author="Thomas Stockhammer 1" w:date="2024-07-15T09:31:00Z" w16du:dateUtc="2024-07-15T00:31:00Z">
        <w:r>
          <w:t>-</w:t>
        </w:r>
        <w:r>
          <w:tab/>
        </w:r>
      </w:ins>
      <w:ins w:id="600" w:author="Thomas Stockhammer 1" w:date="2024-07-14T13:08:00Z" w16du:dateUtc="2024-07-14T04:08:00Z">
        <w:r w:rsidR="00020B9D">
          <w:t xml:space="preserve">The </w:t>
        </w:r>
        <w:r w:rsidR="00020B9D">
          <w:rPr>
            <w:rStyle w:val="Courier"/>
          </w:rPr>
          <w:t>width</w:t>
        </w:r>
        <w:r w:rsidR="00020B9D">
          <w:t xml:space="preserve"> and </w:t>
        </w:r>
        <w:r w:rsidR="00020B9D">
          <w:rPr>
            <w:rStyle w:val="Courier"/>
          </w:rPr>
          <w:t>height</w:t>
        </w:r>
        <w:r w:rsidR="00020B9D">
          <w:t xml:space="preserve"> fields for a non-visual track (e.g. audio) shall be 0.</w:t>
        </w:r>
      </w:ins>
    </w:p>
    <w:p w14:paraId="72E84054" w14:textId="45EBA086" w:rsidR="00020B9D" w:rsidRDefault="000C6822" w:rsidP="00020B9D">
      <w:pPr>
        <w:pStyle w:val="ListContinue2"/>
        <w:tabs>
          <w:tab w:val="left" w:pos="720"/>
        </w:tabs>
        <w:ind w:left="1123" w:hanging="360"/>
        <w:rPr>
          <w:ins w:id="601" w:author="Thomas Stockhammer 1" w:date="2024-07-14T13:08:00Z" w16du:dateUtc="2024-07-14T04:08:00Z"/>
        </w:rPr>
      </w:pPr>
      <w:commentRangeStart w:id="602"/>
      <w:ins w:id="603" w:author="Thomas Stockhammer 1" w:date="2024-07-15T09:31:00Z" w16du:dateUtc="2024-07-15T00:31:00Z">
        <w:r>
          <w:t>-</w:t>
        </w:r>
        <w:r>
          <w:tab/>
        </w:r>
      </w:ins>
      <w:ins w:id="604" w:author="Thomas Stockhammer 1" w:date="2024-07-14T13:08:00Z" w16du:dateUtc="2024-07-14T04:08:00Z">
        <w:r w:rsidR="00020B9D">
          <w:t xml:space="preserve">As defined in ISO/IEC 14496-12, the </w:t>
        </w:r>
        <w:r w:rsidR="00020B9D">
          <w:rPr>
            <w:rStyle w:val="Courier"/>
          </w:rPr>
          <w:t>width</w:t>
        </w:r>
        <w:r w:rsidR="00020B9D">
          <w:t xml:space="preserve"> and </w:t>
        </w:r>
        <w:r w:rsidR="00020B9D">
          <w:rPr>
            <w:rStyle w:val="Courier"/>
          </w:rPr>
          <w:t>height</w:t>
        </w:r>
        <w:r w:rsidR="00020B9D">
          <w:t xml:space="preserve"> fields for a CMAF video track shall specify the track’s normalized presentation size as fixed-point 16.16 values expressed in square pixels after decoder cropping, and in the case of video encoded with a non-square video spatial sample shape, after horizontal scaling has been applied. See </w:t>
        </w:r>
        <w:r w:rsidR="00020B9D">
          <w:fldChar w:fldCharType="begin"/>
        </w:r>
        <w:r w:rsidR="00020B9D">
          <w:instrText>HYPERLINK \l "Section_sec_9.2.3" \h</w:instrText>
        </w:r>
        <w:r w:rsidR="00020B9D">
          <w:fldChar w:fldCharType="separate"/>
        </w:r>
        <w:r w:rsidR="00020B9D">
          <w:rPr>
            <w:rStyle w:val="Hyperlink"/>
          </w:rPr>
          <w:t>subclause 9.2.3</w:t>
        </w:r>
        <w:r w:rsidR="00020B9D">
          <w:rPr>
            <w:rStyle w:val="Hyperlink"/>
          </w:rPr>
          <w:fldChar w:fldCharType="end"/>
        </w:r>
        <w:r w:rsidR="00020B9D">
          <w:t xml:space="preserve"> for normalized </w:t>
        </w:r>
        <w:r w:rsidR="00020B9D">
          <w:rPr>
            <w:rStyle w:val="Courier"/>
          </w:rPr>
          <w:t>width</w:t>
        </w:r>
        <w:r w:rsidR="00020B9D">
          <w:t xml:space="preserve"> and </w:t>
        </w:r>
        <w:r w:rsidR="00020B9D">
          <w:rPr>
            <w:rStyle w:val="Courier"/>
          </w:rPr>
          <w:t>height</w:t>
        </w:r>
        <w:r w:rsidR="00020B9D">
          <w:t xml:space="preserve"> calculation.</w:t>
        </w:r>
      </w:ins>
      <w:commentRangeEnd w:id="602"/>
      <w:ins w:id="605" w:author="Thomas Stockhammer 1" w:date="2024-07-15T09:31:00Z" w16du:dateUtc="2024-07-15T00:31:00Z">
        <w:r w:rsidR="00430AFF">
          <w:rPr>
            <w:rStyle w:val="CommentReference"/>
          </w:rPr>
          <w:commentReference w:id="602"/>
        </w:r>
      </w:ins>
    </w:p>
    <w:p w14:paraId="52F8C1F6" w14:textId="17E9B57B" w:rsidR="00020B9D" w:rsidRDefault="00887912" w:rsidP="00020B9D">
      <w:pPr>
        <w:pStyle w:val="ListContinue2"/>
        <w:tabs>
          <w:tab w:val="left" w:pos="720"/>
        </w:tabs>
        <w:ind w:left="1123" w:hanging="360"/>
        <w:rPr>
          <w:ins w:id="606" w:author="Thomas Stockhammer 1" w:date="2024-07-14T13:08:00Z" w16du:dateUtc="2024-07-14T04:08:00Z"/>
        </w:rPr>
      </w:pPr>
      <w:commentRangeStart w:id="607"/>
      <w:ins w:id="608" w:author="Thomas Stockhammer 1" w:date="2024-07-15T09:46:00Z" w16du:dateUtc="2024-07-15T00:46:00Z">
        <w:r>
          <w:t>-</w:t>
        </w:r>
        <w:r>
          <w:tab/>
        </w:r>
      </w:ins>
      <w:ins w:id="609" w:author="Thomas Stockhammer 1" w:date="2024-07-14T13:08:00Z" w16du:dateUtc="2024-07-14T04:08:00Z">
        <w:r w:rsidR="00020B9D">
          <w:t xml:space="preserve">Subtitle tracks may set </w:t>
        </w:r>
        <w:r w:rsidR="00020B9D">
          <w:rPr>
            <w:rStyle w:val="Courier"/>
          </w:rPr>
          <w:t>width</w:t>
        </w:r>
        <w:r w:rsidR="00020B9D">
          <w:t xml:space="preserve"> and </w:t>
        </w:r>
        <w:r w:rsidR="00020B9D">
          <w:rPr>
            <w:rStyle w:val="Courier"/>
          </w:rPr>
          <w:t>height</w:t>
        </w:r>
        <w:r w:rsidR="00020B9D">
          <w:t xml:space="preserve"> to an intended layout </w:t>
        </w:r>
        <w:proofErr w:type="gramStart"/>
        <w:r w:rsidR="00020B9D">
          <w:t>size,</w:t>
        </w:r>
        <w:proofErr w:type="gramEnd"/>
        <w:r w:rsidR="00020B9D">
          <w:t xml:space="preserve"> in which case the text layout engine or graphics engine can scale the width and height to match the video display aperture (player implementation dependent).</w:t>
        </w:r>
      </w:ins>
    </w:p>
    <w:p w14:paraId="2C35E67E" w14:textId="652A41EB" w:rsidR="00020B9D" w:rsidRDefault="00DF3B47" w:rsidP="00020B9D">
      <w:pPr>
        <w:pStyle w:val="ListContinue2"/>
        <w:tabs>
          <w:tab w:val="left" w:pos="720"/>
        </w:tabs>
        <w:ind w:left="1123" w:hanging="360"/>
        <w:rPr>
          <w:ins w:id="610" w:author="Thomas Stockhammer 1" w:date="2024-07-14T13:08:00Z" w16du:dateUtc="2024-07-14T04:08:00Z"/>
        </w:rPr>
      </w:pPr>
      <w:ins w:id="611" w:author="Thomas Stockhammer 1" w:date="2024-07-15T11:53:00Z" w16du:dateUtc="2024-07-15T02:53:00Z">
        <w:r>
          <w:t>-</w:t>
        </w:r>
        <w:r>
          <w:tab/>
        </w:r>
      </w:ins>
      <w:ins w:id="612" w:author="Thomas Stockhammer 1" w:date="2024-07-14T13:08:00Z" w16du:dateUtc="2024-07-14T04:08:00Z">
        <w:r w:rsidR="00020B9D">
          <w:t>As defined in ISO/IEC 14496-30, subtitle tracks encoded as text may use relative position coordinates and font sizes so that the text layout engine can adjust glyph and layout size to match the final video display aperture without relying on image scaling. For such tracks, the value of zero width and height should be used to indicate that the data can be rendered at any size, and the layout size may be determined by matching the size of the video display aperture.</w:t>
        </w:r>
      </w:ins>
    </w:p>
    <w:p w14:paraId="2AD8275F" w14:textId="684AA7ED" w:rsidR="00020B9D" w:rsidRDefault="00DF3B47" w:rsidP="00020B9D">
      <w:pPr>
        <w:pStyle w:val="ListContinue2"/>
        <w:tabs>
          <w:tab w:val="left" w:pos="720"/>
        </w:tabs>
        <w:ind w:left="1123" w:hanging="360"/>
        <w:rPr>
          <w:ins w:id="613" w:author="Thomas Stockhammer 1" w:date="2024-07-14T13:08:00Z" w16du:dateUtc="2024-07-14T04:08:00Z"/>
        </w:rPr>
      </w:pPr>
      <w:ins w:id="614" w:author="Thomas Stockhammer 1" w:date="2024-07-15T11:53:00Z" w16du:dateUtc="2024-07-15T02:53:00Z">
        <w:r>
          <w:t>-</w:t>
        </w:r>
        <w:r>
          <w:tab/>
        </w:r>
      </w:ins>
      <w:ins w:id="615" w:author="Thomas Stockhammer 1" w:date="2024-07-14T13:08:00Z" w16du:dateUtc="2024-07-14T04:08:00Z">
        <w:r w:rsidR="00020B9D">
          <w:t xml:space="preserve">For scalable text and subtitle tracks, the </w:t>
        </w:r>
        <w:r w:rsidR="00020B9D">
          <w:rPr>
            <w:rStyle w:val="Courier"/>
          </w:rPr>
          <w:t>flag track_size_is_aspect_ratio</w:t>
        </w:r>
        <w:r w:rsidR="00020B9D">
          <w:t xml:space="preserve"> may also be used.</w:t>
        </w:r>
      </w:ins>
      <w:commentRangeEnd w:id="607"/>
      <w:ins w:id="616" w:author="Thomas Stockhammer 1" w:date="2024-07-15T11:55:00Z" w16du:dateUtc="2024-07-15T02:55:00Z">
        <w:r w:rsidR="004A639D">
          <w:rPr>
            <w:rStyle w:val="CommentReference"/>
          </w:rPr>
          <w:commentReference w:id="607"/>
        </w:r>
      </w:ins>
    </w:p>
    <w:p w14:paraId="416B38CF" w14:textId="77777777" w:rsidR="00020B9D" w:rsidRDefault="00020B9D">
      <w:pPr>
        <w:pStyle w:val="Heading4"/>
        <w:rPr>
          <w:ins w:id="617" w:author="Thomas Stockhammer 1" w:date="2024-07-14T13:08:00Z" w16du:dateUtc="2024-07-14T04:08:00Z"/>
        </w:rPr>
        <w:pPrChange w:id="618" w:author="Thomas Stockhammer 1" w:date="2024-07-14T14:07:00Z" w16du:dateUtc="2024-07-14T05:07:00Z">
          <w:pPr>
            <w:pStyle w:val="Heading3"/>
          </w:pPr>
        </w:pPrChange>
      </w:pPr>
      <w:bookmarkStart w:id="619" w:name="Section_sec_7.5.5"/>
      <w:bookmarkStart w:id="620" w:name="_Toc150869710"/>
      <w:bookmarkEnd w:id="619"/>
      <w:ins w:id="621" w:author="Thomas Stockhammer 1" w:date="2024-07-14T13:08:00Z" w16du:dateUtc="2024-07-14T04:08:00Z">
        <w:r>
          <w:t>Media Header Box (</w:t>
        </w:r>
        <w:r>
          <w:rPr>
            <w:rStyle w:val="CourierBold"/>
          </w:rPr>
          <w:t>'mdhd'</w:t>
        </w:r>
        <w:r>
          <w:t>)</w:t>
        </w:r>
        <w:bookmarkEnd w:id="620"/>
      </w:ins>
    </w:p>
    <w:p w14:paraId="496F3A1C" w14:textId="31C2C2EB" w:rsidR="00020B9D" w:rsidRDefault="00C71C37" w:rsidP="00020B9D">
      <w:pPr>
        <w:pStyle w:val="BodyText"/>
        <w:rPr>
          <w:ins w:id="622" w:author="Thomas Stockhammer 1" w:date="2024-07-14T13:08:00Z" w16du:dateUtc="2024-07-14T04:08:00Z"/>
        </w:rPr>
      </w:pPr>
      <w:ins w:id="623" w:author="Thomas Stockhammer 1" w:date="2024-07-15T11:53:00Z" w16du:dateUtc="2024-07-15T02:53:00Z">
        <w:r>
          <w:t>Me</w:t>
        </w:r>
      </w:ins>
      <w:ins w:id="624" w:author="Thomas Stockhammer 1" w:date="2024-07-14T13:08:00Z" w16du:dateUtc="2024-07-14T04:08:00Z">
        <w:r w:rsidR="00020B9D">
          <w:t xml:space="preserve">MAF </w:t>
        </w:r>
        <w:r w:rsidR="00020B9D">
          <w:rPr>
            <w:rStyle w:val="Courier"/>
          </w:rPr>
          <w:t>MediaHeaderBoxes</w:t>
        </w:r>
        <w:r w:rsidR="00020B9D">
          <w:t xml:space="preserve"> shall conform to ISO/IEC 14496-12 with the following additional constraints</w:t>
        </w:r>
      </w:ins>
      <w:ins w:id="625" w:author="Thomas Stockhammer 1" w:date="2024-07-15T11:53:00Z" w16du:dateUtc="2024-07-15T02:53:00Z">
        <w:r>
          <w:t>:</w:t>
        </w:r>
      </w:ins>
    </w:p>
    <w:p w14:paraId="4B152700" w14:textId="14EB9218" w:rsidR="00020B9D" w:rsidRDefault="00C71C37" w:rsidP="00020B9D">
      <w:pPr>
        <w:pStyle w:val="ListContinue1"/>
        <w:tabs>
          <w:tab w:val="left" w:pos="720"/>
        </w:tabs>
        <w:ind w:left="357" w:hanging="357"/>
        <w:rPr>
          <w:ins w:id="626" w:author="Thomas Stockhammer 1" w:date="2024-07-14T13:08:00Z" w16du:dateUtc="2024-07-14T04:08:00Z"/>
        </w:rPr>
      </w:pPr>
      <w:commentRangeStart w:id="627"/>
      <w:ins w:id="628" w:author="Thomas Stockhammer 1" w:date="2024-07-15T11:54:00Z" w16du:dateUtc="2024-07-15T02:54:00Z">
        <w:r>
          <w:t>-</w:t>
        </w:r>
        <w:r>
          <w:tab/>
        </w:r>
      </w:ins>
      <w:ins w:id="629" w:author="Thomas Stockhammer 1" w:date="2024-07-14T13:08:00Z" w16du:dateUtc="2024-07-14T04:08:00Z">
        <w:r w:rsidR="00020B9D">
          <w:t xml:space="preserve">The value of the </w:t>
        </w:r>
        <w:r w:rsidR="00020B9D">
          <w:rPr>
            <w:rStyle w:val="Courier"/>
          </w:rPr>
          <w:t>duration</w:t>
        </w:r>
        <w:r w:rsidR="00020B9D">
          <w:t xml:space="preserve"> field should be set to a value of zero (</w:t>
        </w:r>
        <w:r w:rsidR="00020B9D">
          <w:rPr>
            <w:rStyle w:val="Courier"/>
          </w:rPr>
          <w:t>'0'</w:t>
        </w:r>
        <w:r w:rsidR="00020B9D">
          <w:t xml:space="preserve">) (see </w:t>
        </w:r>
        <w:r w:rsidR="00020B9D">
          <w:fldChar w:fldCharType="begin"/>
        </w:r>
        <w:r w:rsidR="00020B9D">
          <w:instrText>HYPERLINK \l "Section_sec_7.5.1" \h</w:instrText>
        </w:r>
        <w:r w:rsidR="00020B9D">
          <w:fldChar w:fldCharType="separate"/>
        </w:r>
        <w:r w:rsidR="00020B9D">
          <w:rPr>
            <w:rStyle w:val="Hyperlink"/>
          </w:rPr>
          <w:t>subclause 7.5.1</w:t>
        </w:r>
        <w:r w:rsidR="00020B9D">
          <w:rPr>
            <w:rStyle w:val="Hyperlink"/>
          </w:rPr>
          <w:fldChar w:fldCharType="end"/>
        </w:r>
        <w:r w:rsidR="00020B9D">
          <w:t>).</w:t>
        </w:r>
      </w:ins>
    </w:p>
    <w:p w14:paraId="05861B3F" w14:textId="5ED84EC1" w:rsidR="00020B9D" w:rsidRDefault="00C71C37" w:rsidP="00020B9D">
      <w:pPr>
        <w:pStyle w:val="ListContinue1"/>
        <w:tabs>
          <w:tab w:val="left" w:pos="720"/>
        </w:tabs>
        <w:ind w:left="357" w:hanging="357"/>
        <w:rPr>
          <w:ins w:id="630" w:author="Thomas Stockhammer 1" w:date="2024-07-14T13:08:00Z" w16du:dateUtc="2024-07-14T04:08:00Z"/>
        </w:rPr>
      </w:pPr>
      <w:ins w:id="631" w:author="Thomas Stockhammer 1" w:date="2024-07-15T11:54:00Z" w16du:dateUtc="2024-07-15T02:54:00Z">
        <w:r>
          <w:t>-</w:t>
        </w:r>
        <w:r>
          <w:tab/>
        </w:r>
      </w:ins>
      <w:ins w:id="632" w:author="Thomas Stockhammer 1" w:date="2024-07-15T11:55:00Z" w16du:dateUtc="2024-07-15T02:55:00Z">
        <w:r w:rsidR="004A639D">
          <w:t>T</w:t>
        </w:r>
      </w:ins>
      <w:ins w:id="633" w:author="Thomas Stockhammer 1" w:date="2024-07-14T13:08:00Z" w16du:dateUtc="2024-07-14T04:08:00Z">
        <w:r w:rsidR="00020B9D">
          <w:t xml:space="preserve">he value of the </w:t>
        </w:r>
        <w:r w:rsidR="00020B9D">
          <w:rPr>
            <w:rStyle w:val="Courier"/>
          </w:rPr>
          <w:t>timescale</w:t>
        </w:r>
        <w:r w:rsidR="00020B9D">
          <w:t xml:space="preserve"> field should be chosen such that when the </w:t>
        </w:r>
      </w:ins>
      <w:ins w:id="634" w:author="Thomas Stockhammer 1" w:date="2024-07-15T11:55:00Z" w16du:dateUtc="2024-07-15T02:55:00Z">
        <w:r w:rsidR="004A639D">
          <w:t>sampling</w:t>
        </w:r>
      </w:ins>
      <w:ins w:id="635" w:author="Thomas Stockhammer 1" w:date="2024-07-14T13:08:00Z" w16du:dateUtc="2024-07-14T04:08:00Z">
        <w:r w:rsidR="00020B9D">
          <w:t xml:space="preserve"> rate is constant, the value of the media sample duration </w:t>
        </w:r>
      </w:ins>
      <w:ins w:id="636" w:author="Thomas Stockhammer 1" w:date="2024-07-15T11:55:00Z" w16du:dateUtc="2024-07-15T02:55:00Z">
        <w:r w:rsidR="004A639D">
          <w:t>is also</w:t>
        </w:r>
      </w:ins>
      <w:ins w:id="637" w:author="Thomas Stockhammer 1" w:date="2024-07-14T13:08:00Z" w16du:dateUtc="2024-07-14T04:08:00Z">
        <w:r w:rsidR="00020B9D">
          <w:t xml:space="preserve"> constant.</w:t>
        </w:r>
      </w:ins>
      <w:commentRangeEnd w:id="627"/>
      <w:ins w:id="638" w:author="Thomas Stockhammer 1" w:date="2024-07-15T11:55:00Z" w16du:dateUtc="2024-07-15T02:55:00Z">
        <w:r w:rsidR="004A639D">
          <w:rPr>
            <w:rStyle w:val="CommentReference"/>
          </w:rPr>
          <w:commentReference w:id="627"/>
        </w:r>
      </w:ins>
    </w:p>
    <w:p w14:paraId="04CFF71D" w14:textId="3B3EB92D" w:rsidR="00020B9D" w:rsidRDefault="00C71C37" w:rsidP="00020B9D">
      <w:pPr>
        <w:pStyle w:val="ListContinue1"/>
        <w:tabs>
          <w:tab w:val="left" w:pos="720"/>
        </w:tabs>
        <w:ind w:left="357" w:hanging="357"/>
        <w:rPr>
          <w:ins w:id="639" w:author="Thomas Stockhammer 1" w:date="2024-07-14T13:08:00Z" w16du:dateUtc="2024-07-14T04:08:00Z"/>
        </w:rPr>
      </w:pPr>
      <w:commentRangeStart w:id="640"/>
      <w:ins w:id="641" w:author="Thomas Stockhammer 1" w:date="2024-07-15T11:54:00Z" w16du:dateUtc="2024-07-15T02:54:00Z">
        <w:r>
          <w:lastRenderedPageBreak/>
          <w:t>-</w:t>
        </w:r>
        <w:r>
          <w:tab/>
        </w:r>
      </w:ins>
      <w:ins w:id="642" w:author="Thomas Stockhammer 1" w:date="2024-07-14T13:08:00Z" w16du:dateUtc="2024-07-14T04:08:00Z">
        <w:r w:rsidR="00020B9D">
          <w:t>All tracks that are language-specific should identify the language as precisely as possible (e.g. a text track whose language can be written in different scripts should identify which script is used). When the language is not relevant or not known, the 'und' (undetermined) language tag should be used.</w:t>
        </w:r>
      </w:ins>
      <w:commentRangeEnd w:id="640"/>
      <w:ins w:id="643" w:author="Thomas Stockhammer 1" w:date="2024-07-15T11:56:00Z" w16du:dateUtc="2024-07-15T02:56:00Z">
        <w:r w:rsidR="004A639D">
          <w:rPr>
            <w:rStyle w:val="CommentReference"/>
          </w:rPr>
          <w:commentReference w:id="640"/>
        </w:r>
      </w:ins>
    </w:p>
    <w:p w14:paraId="3947C1FE" w14:textId="77777777" w:rsidR="00020B9D" w:rsidRPr="000350CD" w:rsidRDefault="00020B9D">
      <w:pPr>
        <w:pStyle w:val="Heading4"/>
        <w:rPr>
          <w:ins w:id="644" w:author="Thomas Stockhammer 1" w:date="2024-07-14T13:08:00Z" w16du:dateUtc="2024-07-14T04:08:00Z"/>
          <w:lang w:val="en-US"/>
        </w:rPr>
        <w:pPrChange w:id="645" w:author="Thomas Stockhammer 1" w:date="2024-07-14T14:07:00Z" w16du:dateUtc="2024-07-14T05:07:00Z">
          <w:pPr>
            <w:pStyle w:val="Heading3"/>
          </w:pPr>
        </w:pPrChange>
      </w:pPr>
      <w:bookmarkStart w:id="646" w:name="Section_sec_7.5.6"/>
      <w:bookmarkStart w:id="647" w:name="_Toc150869711"/>
      <w:bookmarkEnd w:id="646"/>
      <w:commentRangeStart w:id="648"/>
      <w:ins w:id="649" w:author="Thomas Stockhammer 1" w:date="2024-07-14T13:08:00Z" w16du:dateUtc="2024-07-14T04:08:00Z">
        <w:r w:rsidRPr="000350CD">
          <w:rPr>
            <w:lang w:val="en-US"/>
          </w:rPr>
          <w:t>Video Media Header Box (</w:t>
        </w:r>
        <w:r w:rsidRPr="008F360F">
          <w:rPr>
            <w:rStyle w:val="CourierBold"/>
            <w:lang w:val="en-US"/>
            <w:rPrChange w:id="650" w:author="Thomas Stockhammer 1" w:date="2024-07-14T13:09:00Z" w16du:dateUtc="2024-07-14T04:09:00Z">
              <w:rPr>
                <w:rStyle w:val="CourierBold"/>
              </w:rPr>
            </w:rPrChange>
          </w:rPr>
          <w:t>'vmhd'</w:t>
        </w:r>
        <w:r w:rsidRPr="000350CD">
          <w:rPr>
            <w:lang w:val="en-US"/>
          </w:rPr>
          <w:t>)</w:t>
        </w:r>
        <w:bookmarkEnd w:id="647"/>
      </w:ins>
    </w:p>
    <w:p w14:paraId="10E9F86E" w14:textId="77777777" w:rsidR="00020B9D" w:rsidRDefault="00020B9D" w:rsidP="00020B9D">
      <w:pPr>
        <w:pStyle w:val="BodyText"/>
        <w:rPr>
          <w:ins w:id="651" w:author="Thomas Stockhammer 1" w:date="2024-07-14T13:08:00Z" w16du:dateUtc="2024-07-14T04:08:00Z"/>
        </w:rPr>
      </w:pPr>
      <w:ins w:id="652" w:author="Thomas Stockhammer 1" w:date="2024-07-14T13:08:00Z" w16du:dateUtc="2024-07-14T04:08:00Z">
        <w:r>
          <w:t xml:space="preserve">The </w:t>
        </w:r>
        <w:r>
          <w:rPr>
            <w:rStyle w:val="Courier"/>
          </w:rPr>
          <w:t>VideoMediaHeaderBox</w:t>
        </w:r>
        <w:r>
          <w:t xml:space="preserve"> shall conform to ISO/IEC 14496-12 with the constraints specified in </w:t>
        </w:r>
        <w:r w:rsidRPr="002F7748">
          <w:rPr>
            <w:highlight w:val="yellow"/>
            <w:rPrChange w:id="653" w:author="Thomas Stockhammer 1" w:date="2024-07-15T11:57:00Z" w16du:dateUtc="2024-07-15T02:57:00Z">
              <w:rPr/>
            </w:rPrChange>
          </w:rPr>
          <w:fldChar w:fldCharType="begin"/>
        </w:r>
        <w:r w:rsidRPr="002F7748">
          <w:rPr>
            <w:highlight w:val="yellow"/>
            <w:rPrChange w:id="654" w:author="Thomas Stockhammer 1" w:date="2024-07-15T11:57:00Z" w16du:dateUtc="2024-07-15T02:57:00Z">
              <w:rPr/>
            </w:rPrChange>
          </w:rPr>
          <w:instrText>HYPERLINK \l "Section_sec_9.2.2" \h</w:instrText>
        </w:r>
        <w:r w:rsidRPr="00BD011B">
          <w:rPr>
            <w:highlight w:val="yellow"/>
          </w:rPr>
        </w:r>
        <w:r w:rsidRPr="002F7748">
          <w:rPr>
            <w:highlight w:val="yellow"/>
            <w:rPrChange w:id="655" w:author="Thomas Stockhammer 1" w:date="2024-07-15T11:57:00Z" w16du:dateUtc="2024-07-15T02:57:00Z">
              <w:rPr>
                <w:rStyle w:val="Hyperlink"/>
              </w:rPr>
            </w:rPrChange>
          </w:rPr>
          <w:fldChar w:fldCharType="separate"/>
        </w:r>
        <w:r w:rsidRPr="002F7748">
          <w:rPr>
            <w:rStyle w:val="Hyperlink"/>
            <w:highlight w:val="yellow"/>
            <w:rPrChange w:id="656" w:author="Thomas Stockhammer 1" w:date="2024-07-15T11:57:00Z" w16du:dateUtc="2024-07-15T02:57:00Z">
              <w:rPr>
                <w:rStyle w:val="Hyperlink"/>
              </w:rPr>
            </w:rPrChange>
          </w:rPr>
          <w:t>subclause 9.2.2</w:t>
        </w:r>
        <w:r w:rsidRPr="002F7748">
          <w:rPr>
            <w:rStyle w:val="Hyperlink"/>
            <w:highlight w:val="yellow"/>
            <w:rPrChange w:id="657" w:author="Thomas Stockhammer 1" w:date="2024-07-15T11:57:00Z" w16du:dateUtc="2024-07-15T02:57:00Z">
              <w:rPr>
                <w:rStyle w:val="Hyperlink"/>
              </w:rPr>
            </w:rPrChange>
          </w:rPr>
          <w:fldChar w:fldCharType="end"/>
        </w:r>
        <w:r>
          <w:t>.</w:t>
        </w:r>
      </w:ins>
      <w:commentRangeEnd w:id="648"/>
      <w:ins w:id="658" w:author="Thomas Stockhammer 1" w:date="2024-07-15T11:58:00Z" w16du:dateUtc="2024-07-15T02:58:00Z">
        <w:r w:rsidR="00E5724D">
          <w:rPr>
            <w:rStyle w:val="CommentReference"/>
          </w:rPr>
          <w:commentReference w:id="648"/>
        </w:r>
      </w:ins>
    </w:p>
    <w:p w14:paraId="7AEC4E8D" w14:textId="77777777" w:rsidR="00020B9D" w:rsidRPr="000350CD" w:rsidRDefault="00020B9D">
      <w:pPr>
        <w:pStyle w:val="Heading4"/>
        <w:rPr>
          <w:ins w:id="659" w:author="Thomas Stockhammer 1" w:date="2024-07-14T13:08:00Z" w16du:dateUtc="2024-07-14T04:08:00Z"/>
          <w:lang w:val="en-US"/>
        </w:rPr>
        <w:pPrChange w:id="660" w:author="Thomas Stockhammer 1" w:date="2024-07-14T14:07:00Z" w16du:dateUtc="2024-07-14T05:07:00Z">
          <w:pPr>
            <w:pStyle w:val="Heading3"/>
          </w:pPr>
        </w:pPrChange>
      </w:pPr>
      <w:bookmarkStart w:id="661" w:name="Section_sec_7.5.7"/>
      <w:bookmarkStart w:id="662" w:name="_Toc150869712"/>
      <w:bookmarkEnd w:id="661"/>
      <w:ins w:id="663" w:author="Thomas Stockhammer 1" w:date="2024-07-14T13:08:00Z" w16du:dateUtc="2024-07-14T04:08:00Z">
        <w:r w:rsidRPr="000350CD">
          <w:rPr>
            <w:lang w:val="en-US"/>
          </w:rPr>
          <w:t>Sound Media Header Box (</w:t>
        </w:r>
        <w:r w:rsidRPr="008F360F">
          <w:rPr>
            <w:rStyle w:val="CourierBold"/>
            <w:lang w:val="en-US"/>
            <w:rPrChange w:id="664" w:author="Thomas Stockhammer 1" w:date="2024-07-14T13:09:00Z" w16du:dateUtc="2024-07-14T04:09:00Z">
              <w:rPr>
                <w:rStyle w:val="CourierBold"/>
              </w:rPr>
            </w:rPrChange>
          </w:rPr>
          <w:t>'smhd'</w:t>
        </w:r>
        <w:r w:rsidRPr="000350CD">
          <w:rPr>
            <w:lang w:val="en-US"/>
          </w:rPr>
          <w:t>)</w:t>
        </w:r>
        <w:bookmarkEnd w:id="662"/>
      </w:ins>
    </w:p>
    <w:p w14:paraId="568E7913" w14:textId="612B92BE" w:rsidR="00020B9D" w:rsidRDefault="00020B9D" w:rsidP="00020B9D">
      <w:pPr>
        <w:pStyle w:val="BodyText"/>
        <w:rPr>
          <w:ins w:id="665" w:author="Thomas Stockhammer 1" w:date="2024-07-14T13:08:00Z" w16du:dateUtc="2024-07-14T04:08:00Z"/>
        </w:rPr>
      </w:pPr>
      <w:ins w:id="666" w:author="Thomas Stockhammer 1" w:date="2024-07-14T13:08:00Z" w16du:dateUtc="2024-07-14T04:08:00Z">
        <w:r>
          <w:t xml:space="preserve">The </w:t>
        </w:r>
        <w:r>
          <w:rPr>
            <w:rStyle w:val="Courier"/>
          </w:rPr>
          <w:t>SoundMediaHeaderBox</w:t>
        </w:r>
        <w:r>
          <w:t xml:space="preserve"> shall conform to ISO/IEC 14496-12 </w:t>
        </w:r>
      </w:ins>
      <w:ins w:id="667" w:author="Thomas Stockhammer 1" w:date="2024-07-15T11:57:00Z" w16du:dateUtc="2024-07-15T02:57:00Z">
        <w:r w:rsidR="002F7748">
          <w:t xml:space="preserve">with the constraints specified in subclause </w:t>
        </w:r>
        <w:r w:rsidR="002F7748" w:rsidRPr="002F7748">
          <w:rPr>
            <w:highlight w:val="yellow"/>
            <w:rPrChange w:id="668" w:author="Thomas Stockhammer 1" w:date="2024-07-15T11:57:00Z" w16du:dateUtc="2024-07-15T02:57:00Z">
              <w:rPr/>
            </w:rPrChange>
          </w:rPr>
          <w:t>XXX</w:t>
        </w:r>
      </w:ins>
      <w:ins w:id="669" w:author="Thomas Stockhammer 1" w:date="2024-07-14T13:08:00Z" w16du:dateUtc="2024-07-14T04:08:00Z">
        <w:r>
          <w:t>.</w:t>
        </w:r>
      </w:ins>
    </w:p>
    <w:p w14:paraId="32C79F80" w14:textId="77777777" w:rsidR="00020B9D" w:rsidRDefault="00020B9D" w:rsidP="00020B9D">
      <w:pPr>
        <w:pStyle w:val="BodyText"/>
        <w:rPr>
          <w:ins w:id="670" w:author="Thomas Stockhammer 1" w:date="2024-07-14T13:08:00Z" w16du:dateUtc="2024-07-14T04:08:00Z"/>
        </w:rPr>
      </w:pPr>
      <w:commentRangeStart w:id="671"/>
      <w:ins w:id="672" w:author="Thomas Stockhammer 1" w:date="2024-07-14T13:08:00Z" w16du:dateUtc="2024-07-14T04:08:00Z">
        <w:r>
          <w:t xml:space="preserve">The field </w:t>
        </w:r>
        <w:r>
          <w:rPr>
            <w:rStyle w:val="Courier"/>
          </w:rPr>
          <w:t>balance</w:t>
        </w:r>
        <w:r>
          <w:t xml:space="preserve"> shall equal 0 (centre).</w:t>
        </w:r>
      </w:ins>
      <w:commentRangeEnd w:id="671"/>
      <w:ins w:id="673" w:author="Thomas Stockhammer 1" w:date="2024-07-15T11:58:00Z" w16du:dateUtc="2024-07-15T02:58:00Z">
        <w:r w:rsidR="00E5724D">
          <w:rPr>
            <w:rStyle w:val="CommentReference"/>
          </w:rPr>
          <w:commentReference w:id="671"/>
        </w:r>
      </w:ins>
    </w:p>
    <w:p w14:paraId="2F3EC3EC" w14:textId="77777777" w:rsidR="00020B9D" w:rsidRPr="000350CD" w:rsidRDefault="00020B9D">
      <w:pPr>
        <w:pStyle w:val="Heading4"/>
        <w:rPr>
          <w:ins w:id="674" w:author="Thomas Stockhammer 1" w:date="2024-07-14T13:08:00Z" w16du:dateUtc="2024-07-14T04:08:00Z"/>
          <w:lang w:val="en-US"/>
        </w:rPr>
        <w:pPrChange w:id="675" w:author="Thomas Stockhammer 1" w:date="2024-07-14T14:07:00Z" w16du:dateUtc="2024-07-14T05:07:00Z">
          <w:pPr>
            <w:pStyle w:val="Heading3"/>
          </w:pPr>
        </w:pPrChange>
      </w:pPr>
      <w:bookmarkStart w:id="676" w:name="Section_sec_7.5.8"/>
      <w:bookmarkStart w:id="677" w:name="_Toc150869713"/>
      <w:bookmarkEnd w:id="676"/>
      <w:ins w:id="678" w:author="Thomas Stockhammer 1" w:date="2024-07-14T13:08:00Z" w16du:dateUtc="2024-07-14T04:08:00Z">
        <w:r w:rsidRPr="000350CD">
          <w:rPr>
            <w:lang w:val="en-US"/>
          </w:rPr>
          <w:t>Subtitle Media Header Box (</w:t>
        </w:r>
        <w:r w:rsidRPr="008F360F">
          <w:rPr>
            <w:rStyle w:val="CourierBold"/>
            <w:lang w:val="en-US"/>
            <w:rPrChange w:id="679" w:author="Thomas Stockhammer 1" w:date="2024-07-14T13:09:00Z" w16du:dateUtc="2024-07-14T04:09:00Z">
              <w:rPr>
                <w:rStyle w:val="CourierBold"/>
              </w:rPr>
            </w:rPrChange>
          </w:rPr>
          <w:t>'sthd'</w:t>
        </w:r>
        <w:r w:rsidRPr="000350CD">
          <w:rPr>
            <w:lang w:val="en-US"/>
          </w:rPr>
          <w:t>)</w:t>
        </w:r>
        <w:bookmarkEnd w:id="677"/>
      </w:ins>
    </w:p>
    <w:p w14:paraId="15EF0715" w14:textId="77777777" w:rsidR="00020B9D" w:rsidRDefault="00020B9D" w:rsidP="00020B9D">
      <w:pPr>
        <w:pStyle w:val="BodyText"/>
        <w:rPr>
          <w:ins w:id="680" w:author="Thomas Stockhammer 1" w:date="2024-07-14T13:08:00Z" w16du:dateUtc="2024-07-14T04:08:00Z"/>
        </w:rPr>
      </w:pPr>
      <w:ins w:id="681" w:author="Thomas Stockhammer 1" w:date="2024-07-14T13:08:00Z" w16du:dateUtc="2024-07-14T04:08:00Z">
        <w:r>
          <w:t xml:space="preserve">The </w:t>
        </w:r>
        <w:r>
          <w:rPr>
            <w:rStyle w:val="Courier"/>
          </w:rPr>
          <w:t>SubtitleMediaHeaderBox</w:t>
        </w:r>
        <w:r>
          <w:t xml:space="preserve"> shall conform to ISO/IEC 14496-12 with constraints specified in ISO/IEC 14496-30.</w:t>
        </w:r>
      </w:ins>
    </w:p>
    <w:p w14:paraId="0DEF7C03" w14:textId="77777777" w:rsidR="00020B9D" w:rsidRPr="008F360F" w:rsidRDefault="00020B9D" w:rsidP="00020B9D">
      <w:pPr>
        <w:pStyle w:val="Note"/>
        <w:rPr>
          <w:ins w:id="682" w:author="Thomas Stockhammer 1" w:date="2024-07-14T13:08:00Z" w16du:dateUtc="2024-07-14T04:08:00Z"/>
          <w:lang w:val="en-US"/>
          <w:rPrChange w:id="683" w:author="Thomas Stockhammer 1" w:date="2024-07-14T13:09:00Z" w16du:dateUtc="2024-07-14T04:09:00Z">
            <w:rPr>
              <w:ins w:id="684" w:author="Thomas Stockhammer 1" w:date="2024-07-14T13:08:00Z" w16du:dateUtc="2024-07-14T04:08:00Z"/>
            </w:rPr>
          </w:rPrChange>
        </w:rPr>
      </w:pPr>
      <w:ins w:id="685" w:author="Thomas Stockhammer 1" w:date="2024-07-14T13:08:00Z" w16du:dateUtc="2024-07-14T04:08:00Z">
        <w:r w:rsidRPr="008F360F">
          <w:rPr>
            <w:lang w:val="en-US"/>
            <w:rPrChange w:id="686" w:author="Thomas Stockhammer 1" w:date="2024-07-14T13:09:00Z" w16du:dateUtc="2024-07-14T04:09:00Z">
              <w:rPr/>
            </w:rPrChange>
          </w:rPr>
          <w:t>NOTE</w:t>
        </w:r>
        <w:r w:rsidRPr="008F360F">
          <w:rPr>
            <w:lang w:val="en-US"/>
            <w:rPrChange w:id="687" w:author="Thomas Stockhammer 1" w:date="2024-07-14T13:09:00Z" w16du:dateUtc="2024-07-14T04:09:00Z">
              <w:rPr/>
            </w:rPrChange>
          </w:rPr>
          <w:tab/>
          <w:t xml:space="preserve">Subtitle media uses the </w:t>
        </w:r>
        <w:r w:rsidRPr="008F360F">
          <w:rPr>
            <w:rStyle w:val="Courier"/>
            <w:lang w:val="en-US"/>
            <w:rPrChange w:id="688" w:author="Thomas Stockhammer 1" w:date="2024-07-14T13:09:00Z" w16du:dateUtc="2024-07-14T04:09:00Z">
              <w:rPr>
                <w:rStyle w:val="Courier"/>
              </w:rPr>
            </w:rPrChange>
          </w:rPr>
          <w:t>'subt'</w:t>
        </w:r>
        <w:r w:rsidRPr="008F360F">
          <w:rPr>
            <w:lang w:val="en-US"/>
            <w:rPrChange w:id="689" w:author="Thomas Stockhammer 1" w:date="2024-07-14T13:09:00Z" w16du:dateUtc="2024-07-14T04:09:00Z">
              <w:rPr/>
            </w:rPrChange>
          </w:rPr>
          <w:t xml:space="preserve"> </w:t>
        </w:r>
        <w:r w:rsidRPr="008F360F">
          <w:rPr>
            <w:rStyle w:val="Courier"/>
            <w:lang w:val="en-US"/>
            <w:rPrChange w:id="690" w:author="Thomas Stockhammer 1" w:date="2024-07-14T13:09:00Z" w16du:dateUtc="2024-07-14T04:09:00Z">
              <w:rPr>
                <w:rStyle w:val="Courier"/>
              </w:rPr>
            </w:rPrChange>
          </w:rPr>
          <w:t>handler_type</w:t>
        </w:r>
        <w:r w:rsidRPr="008F360F">
          <w:rPr>
            <w:lang w:val="en-US"/>
            <w:rPrChange w:id="691" w:author="Thomas Stockhammer 1" w:date="2024-07-14T13:09:00Z" w16du:dateUtc="2024-07-14T04:09:00Z">
              <w:rPr/>
            </w:rPrChange>
          </w:rPr>
          <w:t xml:space="preserve"> in the </w:t>
        </w:r>
        <w:r w:rsidRPr="008F360F">
          <w:rPr>
            <w:rStyle w:val="Courier"/>
            <w:lang w:val="en-US"/>
            <w:rPrChange w:id="692" w:author="Thomas Stockhammer 1" w:date="2024-07-14T13:09:00Z" w16du:dateUtc="2024-07-14T04:09:00Z">
              <w:rPr>
                <w:rStyle w:val="Courier"/>
              </w:rPr>
            </w:rPrChange>
          </w:rPr>
          <w:t>HandlerBox</w:t>
        </w:r>
        <w:r w:rsidRPr="008F360F">
          <w:rPr>
            <w:lang w:val="en-US"/>
            <w:rPrChange w:id="693" w:author="Thomas Stockhammer 1" w:date="2024-07-14T13:09:00Z" w16du:dateUtc="2024-07-14T04:09:00Z">
              <w:rPr/>
            </w:rPrChange>
          </w:rPr>
          <w:t xml:space="preserve"> in the </w:t>
        </w:r>
        <w:r w:rsidRPr="008F360F">
          <w:rPr>
            <w:rStyle w:val="Courier"/>
            <w:lang w:val="en-US"/>
            <w:rPrChange w:id="694" w:author="Thomas Stockhammer 1" w:date="2024-07-14T13:09:00Z" w16du:dateUtc="2024-07-14T04:09:00Z">
              <w:rPr>
                <w:rStyle w:val="Courier"/>
              </w:rPr>
            </w:rPrChange>
          </w:rPr>
          <w:t>MediaHeaderBox</w:t>
        </w:r>
        <w:r w:rsidRPr="008F360F">
          <w:rPr>
            <w:lang w:val="en-US"/>
            <w:rPrChange w:id="695" w:author="Thomas Stockhammer 1" w:date="2024-07-14T13:09:00Z" w16du:dateUtc="2024-07-14T04:09:00Z">
              <w:rPr/>
            </w:rPrChange>
          </w:rPr>
          <w:t>.</w:t>
        </w:r>
      </w:ins>
    </w:p>
    <w:p w14:paraId="3775283A" w14:textId="77777777" w:rsidR="00020B9D" w:rsidRDefault="00020B9D">
      <w:pPr>
        <w:pStyle w:val="Heading4"/>
        <w:rPr>
          <w:ins w:id="696" w:author="Thomas Stockhammer 1" w:date="2024-07-14T13:08:00Z" w16du:dateUtc="2024-07-14T04:08:00Z"/>
        </w:rPr>
        <w:pPrChange w:id="697" w:author="Thomas Stockhammer 1" w:date="2024-07-14T14:07:00Z" w16du:dateUtc="2024-07-14T05:07:00Z">
          <w:pPr>
            <w:pStyle w:val="Heading3"/>
          </w:pPr>
        </w:pPrChange>
      </w:pPr>
      <w:bookmarkStart w:id="698" w:name="Section_sec_7.5.9"/>
      <w:bookmarkStart w:id="699" w:name="_Toc150869714"/>
      <w:bookmarkEnd w:id="698"/>
      <w:ins w:id="700" w:author="Thomas Stockhammer 1" w:date="2024-07-14T13:08:00Z" w16du:dateUtc="2024-07-14T04:08:00Z">
        <w:r>
          <w:t>Data Reference Box (</w:t>
        </w:r>
        <w:r>
          <w:rPr>
            <w:rStyle w:val="CourierBold"/>
          </w:rPr>
          <w:t>'dref'</w:t>
        </w:r>
        <w:r>
          <w:t>)</w:t>
        </w:r>
        <w:bookmarkEnd w:id="699"/>
      </w:ins>
    </w:p>
    <w:p w14:paraId="24950832" w14:textId="7B78CE24" w:rsidR="00020B9D" w:rsidRDefault="00020B9D" w:rsidP="00020B9D">
      <w:pPr>
        <w:pStyle w:val="BodyText"/>
        <w:rPr>
          <w:ins w:id="701" w:author="Thomas Stockhammer 1" w:date="2024-07-14T13:08:00Z" w16du:dateUtc="2024-07-14T04:08:00Z"/>
        </w:rPr>
      </w:pPr>
      <w:ins w:id="702" w:author="Thomas Stockhammer 1" w:date="2024-07-14T13:08:00Z" w16du:dateUtc="2024-07-14T04:08:00Z">
        <w:r>
          <w:rPr>
            <w:rStyle w:val="Courier"/>
          </w:rPr>
          <w:t>DataReferenceBox</w:t>
        </w:r>
        <w:r>
          <w:t>es shall conform to ISO/IEC 14496-12 with the following additional constraints.</w:t>
        </w:r>
      </w:ins>
    </w:p>
    <w:p w14:paraId="046838D0" w14:textId="1A3C709E" w:rsidR="00020B9D" w:rsidRDefault="00F711D5" w:rsidP="00020B9D">
      <w:pPr>
        <w:pStyle w:val="ListContinue1"/>
        <w:tabs>
          <w:tab w:val="left" w:pos="720"/>
        </w:tabs>
        <w:ind w:left="357" w:hanging="357"/>
        <w:rPr>
          <w:ins w:id="703" w:author="Thomas Stockhammer 1" w:date="2024-07-14T13:08:00Z" w16du:dateUtc="2024-07-14T04:08:00Z"/>
        </w:rPr>
      </w:pPr>
      <w:ins w:id="704" w:author="Thomas Stockhammer 1" w:date="2024-07-15T11:58:00Z" w16du:dateUtc="2024-07-15T02:58:00Z">
        <w:r>
          <w:t>-</w:t>
        </w:r>
        <w:r>
          <w:tab/>
        </w:r>
      </w:ins>
      <w:ins w:id="705" w:author="Thomas Stockhammer 1" w:date="2024-07-14T13:08:00Z" w16du:dateUtc="2024-07-14T04:08:00Z">
        <w:r w:rsidR="00020B9D">
          <w:t xml:space="preserve">The </w:t>
        </w:r>
        <w:r w:rsidR="00020B9D">
          <w:rPr>
            <w:rStyle w:val="Courier"/>
          </w:rPr>
          <w:t>DataReferenceBox</w:t>
        </w:r>
        <w:r w:rsidR="00020B9D">
          <w:t xml:space="preserve"> shall contain a single entry with the </w:t>
        </w:r>
        <w:r w:rsidR="00020B9D">
          <w:rPr>
            <w:rStyle w:val="Courier"/>
          </w:rPr>
          <w:t>entry_flags</w:t>
        </w:r>
        <w:r w:rsidR="00020B9D">
          <w:t xml:space="preserve"> field set to </w:t>
        </w:r>
        <w:r w:rsidR="00020B9D">
          <w:rPr>
            <w:rStyle w:val="Courier"/>
          </w:rPr>
          <w:t>0x000001</w:t>
        </w:r>
        <w:r w:rsidR="00020B9D">
          <w:t xml:space="preserve"> (which means that the media data is in the same file as the </w:t>
        </w:r>
        <w:r w:rsidR="00020B9D">
          <w:rPr>
            <w:rStyle w:val="Courier"/>
          </w:rPr>
          <w:t>MovieBox</w:t>
        </w:r>
        <w:r w:rsidR="00020B9D">
          <w:t xml:space="preserve"> containing this data reference).</w:t>
        </w:r>
      </w:ins>
    </w:p>
    <w:p w14:paraId="2D584474" w14:textId="77777777" w:rsidR="00020B9D" w:rsidRDefault="00020B9D">
      <w:pPr>
        <w:pStyle w:val="Heading4"/>
        <w:rPr>
          <w:ins w:id="706" w:author="Thomas Stockhammer 1" w:date="2024-07-14T13:08:00Z" w16du:dateUtc="2024-07-14T04:08:00Z"/>
        </w:rPr>
        <w:pPrChange w:id="707" w:author="Thomas Stockhammer 1" w:date="2024-07-14T14:07:00Z" w16du:dateUtc="2024-07-14T05:07:00Z">
          <w:pPr>
            <w:pStyle w:val="Heading3"/>
          </w:pPr>
        </w:pPrChange>
      </w:pPr>
      <w:bookmarkStart w:id="708" w:name="Section_sec_7.5.10"/>
      <w:bookmarkStart w:id="709" w:name="_Toc150869715"/>
      <w:bookmarkEnd w:id="708"/>
      <w:ins w:id="710" w:author="Thomas Stockhammer 1" w:date="2024-07-14T13:08:00Z" w16du:dateUtc="2024-07-14T04:08:00Z">
        <w:r>
          <w:t>Sample Description Box (</w:t>
        </w:r>
        <w:r>
          <w:rPr>
            <w:rStyle w:val="CourierBold"/>
          </w:rPr>
          <w:t>'stsd'</w:t>
        </w:r>
        <w:r>
          <w:t>)</w:t>
        </w:r>
        <w:bookmarkEnd w:id="709"/>
      </w:ins>
    </w:p>
    <w:p w14:paraId="2E46D528" w14:textId="29BB1C63" w:rsidR="00020B9D" w:rsidRDefault="00020B9D" w:rsidP="00020B9D">
      <w:pPr>
        <w:pStyle w:val="BodyText"/>
        <w:rPr>
          <w:ins w:id="711" w:author="Thomas Stockhammer 1" w:date="2024-07-14T13:08:00Z" w16du:dateUtc="2024-07-14T04:08:00Z"/>
        </w:rPr>
      </w:pPr>
      <w:ins w:id="712" w:author="Thomas Stockhammer 1" w:date="2024-07-14T13:08:00Z" w16du:dateUtc="2024-07-14T04:08:00Z">
        <w:r>
          <w:t xml:space="preserve">The </w:t>
        </w:r>
        <w:r>
          <w:rPr>
            <w:rStyle w:val="Courier"/>
          </w:rPr>
          <w:t>SampleDescriptionBox</w:t>
        </w:r>
        <w:r>
          <w:t xml:space="preserve"> in shall conform to version 0 as defined in ISO/IEC 14496-12 with the following additional constraints</w:t>
        </w:r>
      </w:ins>
      <w:ins w:id="713" w:author="Thomas Stockhammer 1" w:date="2024-07-15T11:59:00Z" w16du:dateUtc="2024-07-15T02:59:00Z">
        <w:r w:rsidR="001F08F0">
          <w:t>:</w:t>
        </w:r>
      </w:ins>
    </w:p>
    <w:p w14:paraId="6E6C3027" w14:textId="52D36E2C" w:rsidR="00020B9D" w:rsidRDefault="001F08F0" w:rsidP="00020B9D">
      <w:pPr>
        <w:pStyle w:val="ListContinue1"/>
        <w:tabs>
          <w:tab w:val="left" w:pos="720"/>
        </w:tabs>
        <w:ind w:left="357" w:hanging="357"/>
        <w:rPr>
          <w:ins w:id="714" w:author="Thomas Stockhammer 1" w:date="2024-07-14T13:08:00Z" w16du:dateUtc="2024-07-14T04:08:00Z"/>
        </w:rPr>
      </w:pPr>
      <w:commentRangeStart w:id="715"/>
      <w:ins w:id="716" w:author="Thomas Stockhammer 1" w:date="2024-07-15T11:59:00Z" w16du:dateUtc="2024-07-15T02:59:00Z">
        <w:r>
          <w:t>-</w:t>
        </w:r>
        <w:r>
          <w:tab/>
        </w:r>
      </w:ins>
      <w:ins w:id="717" w:author="Thomas Stockhammer 1" w:date="2024-07-14T13:08:00Z" w16du:dateUtc="2024-07-14T04:08:00Z">
        <w:r w:rsidR="00020B9D">
          <w:t xml:space="preserve">Sample entries for encrypted tracks (those containing any encrypted media sample data) shall encapsulate the existing sample entry with the appropriate four-character-code listed in ISO/IEC 14496-12 and include a </w:t>
        </w:r>
        <w:r w:rsidR="00020B9D">
          <w:rPr>
            <w:rStyle w:val="Courier"/>
          </w:rPr>
          <w:t>ProtectionSchemeInfoBox</w:t>
        </w:r>
        <w:r w:rsidR="00020B9D">
          <w:t xml:space="preserve"> (</w:t>
        </w:r>
        <w:r w:rsidR="00020B9D">
          <w:rPr>
            <w:rStyle w:val="Courier"/>
          </w:rPr>
          <w:t>'sinf'</w:t>
        </w:r>
        <w:r w:rsidR="00020B9D">
          <w:t xml:space="preserve">) that conforms to ISO/IEC 14496-12 and </w:t>
        </w:r>
        <w:r w:rsidR="00020B9D">
          <w:fldChar w:fldCharType="begin"/>
        </w:r>
        <w:r w:rsidR="00020B9D">
          <w:instrText>HYPERLINK \l "Section_sec_7.5.11" \h</w:instrText>
        </w:r>
        <w:r w:rsidR="00020B9D">
          <w:fldChar w:fldCharType="separate"/>
        </w:r>
        <w:r w:rsidR="00020B9D">
          <w:rPr>
            <w:rStyle w:val="Hyperlink"/>
          </w:rPr>
          <w:t>subclause 7.5.11</w:t>
        </w:r>
        <w:r w:rsidR="00020B9D">
          <w:rPr>
            <w:rStyle w:val="Hyperlink"/>
          </w:rPr>
          <w:fldChar w:fldCharType="end"/>
        </w:r>
        <w:r w:rsidR="00020B9D">
          <w:t>.</w:t>
        </w:r>
      </w:ins>
      <w:commentRangeEnd w:id="715"/>
      <w:ins w:id="718" w:author="Thomas Stockhammer 1" w:date="2024-07-15T11:59:00Z" w16du:dateUtc="2024-07-15T02:59:00Z">
        <w:r>
          <w:rPr>
            <w:rStyle w:val="CommentReference"/>
          </w:rPr>
          <w:commentReference w:id="715"/>
        </w:r>
      </w:ins>
    </w:p>
    <w:p w14:paraId="47803317" w14:textId="77777777" w:rsidR="00020B9D" w:rsidRDefault="00020B9D" w:rsidP="00020B9D">
      <w:pPr>
        <w:pStyle w:val="ListContinue1"/>
        <w:tabs>
          <w:tab w:val="left" w:pos="720"/>
        </w:tabs>
        <w:ind w:left="357" w:hanging="357"/>
        <w:rPr>
          <w:ins w:id="719" w:author="Thomas Stockhammer 1" w:date="2024-07-14T13:08:00Z" w16du:dateUtc="2024-07-14T04:08:00Z"/>
        </w:rPr>
      </w:pPr>
      <w:commentRangeStart w:id="720"/>
      <w:ins w:id="721" w:author="Thomas Stockhammer 1" w:date="2024-07-14T13:08:00Z" w16du:dateUtc="2024-07-14T04:08:00Z">
        <w:r>
          <w:t xml:space="preserve">Constraints on visual sample entries are specified in </w:t>
        </w:r>
        <w:r>
          <w:fldChar w:fldCharType="begin"/>
        </w:r>
        <w:r>
          <w:instrText>HYPERLINK \l "Section_sec_9.2.4" \h</w:instrText>
        </w:r>
        <w:r>
          <w:fldChar w:fldCharType="separate"/>
        </w:r>
        <w:r>
          <w:rPr>
            <w:rStyle w:val="Hyperlink"/>
          </w:rPr>
          <w:t>subclause 9.2.4</w:t>
        </w:r>
        <w:r>
          <w:rPr>
            <w:rStyle w:val="Hyperlink"/>
          </w:rPr>
          <w:fldChar w:fldCharType="end"/>
        </w:r>
        <w:r>
          <w:t>.</w:t>
        </w:r>
      </w:ins>
    </w:p>
    <w:p w14:paraId="1C34DAFD" w14:textId="77777777" w:rsidR="00020B9D" w:rsidRDefault="00020B9D" w:rsidP="00020B9D">
      <w:pPr>
        <w:pStyle w:val="ListContinue1"/>
        <w:tabs>
          <w:tab w:val="left" w:pos="720"/>
        </w:tabs>
        <w:ind w:left="357" w:hanging="357"/>
        <w:rPr>
          <w:ins w:id="722" w:author="Thomas Stockhammer 1" w:date="2024-07-14T13:08:00Z" w16du:dateUtc="2024-07-14T04:08:00Z"/>
        </w:rPr>
      </w:pPr>
      <w:ins w:id="723" w:author="Thomas Stockhammer 1" w:date="2024-07-14T13:08:00Z" w16du:dateUtc="2024-07-14T04:08:00Z">
        <w:r>
          <w:t xml:space="preserve">Constraints on audio sample entries are specified in </w:t>
        </w:r>
        <w:r>
          <w:fldChar w:fldCharType="begin"/>
        </w:r>
        <w:r>
          <w:instrText>HYPERLINK \l "Section_sec_10.2.5" \h</w:instrText>
        </w:r>
        <w:r>
          <w:fldChar w:fldCharType="separate"/>
        </w:r>
        <w:r>
          <w:rPr>
            <w:rStyle w:val="Hyperlink"/>
          </w:rPr>
          <w:t>subclause 10.2.5</w:t>
        </w:r>
        <w:r>
          <w:rPr>
            <w:rStyle w:val="Hyperlink"/>
          </w:rPr>
          <w:fldChar w:fldCharType="end"/>
        </w:r>
        <w:r>
          <w:t>.</w:t>
        </w:r>
      </w:ins>
    </w:p>
    <w:p w14:paraId="32C1E963" w14:textId="77777777" w:rsidR="00020B9D" w:rsidRDefault="00020B9D" w:rsidP="00020B9D">
      <w:pPr>
        <w:pStyle w:val="ListContinue1"/>
        <w:tabs>
          <w:tab w:val="left" w:pos="720"/>
        </w:tabs>
        <w:ind w:left="357" w:hanging="357"/>
        <w:rPr>
          <w:ins w:id="724" w:author="Thomas Stockhammer 1" w:date="2024-07-14T13:08:00Z" w16du:dateUtc="2024-07-14T04:08:00Z"/>
        </w:rPr>
      </w:pPr>
      <w:ins w:id="725" w:author="Thomas Stockhammer 1" w:date="2024-07-14T13:08:00Z" w16du:dateUtc="2024-07-14T04:08:00Z">
        <w:r>
          <w:t>Constraints on subtitle sample entries are specified in ISO/IEC 14496-30.</w:t>
        </w:r>
      </w:ins>
    </w:p>
    <w:p w14:paraId="54234DC2" w14:textId="77777777" w:rsidR="00020B9D" w:rsidRPr="008F360F" w:rsidRDefault="00020B9D" w:rsidP="00020B9D">
      <w:pPr>
        <w:pStyle w:val="Note"/>
        <w:rPr>
          <w:ins w:id="726" w:author="Thomas Stockhammer 1" w:date="2024-07-14T13:08:00Z" w16du:dateUtc="2024-07-14T04:08:00Z"/>
          <w:lang w:val="en-US"/>
          <w:rPrChange w:id="727" w:author="Thomas Stockhammer 1" w:date="2024-07-14T13:09:00Z" w16du:dateUtc="2024-07-14T04:09:00Z">
            <w:rPr>
              <w:ins w:id="728" w:author="Thomas Stockhammer 1" w:date="2024-07-14T13:08:00Z" w16du:dateUtc="2024-07-14T04:08:00Z"/>
            </w:rPr>
          </w:rPrChange>
        </w:rPr>
      </w:pPr>
      <w:ins w:id="729" w:author="Thomas Stockhammer 1" w:date="2024-07-14T13:08:00Z" w16du:dateUtc="2024-07-14T04:08:00Z">
        <w:r w:rsidRPr="008F360F">
          <w:rPr>
            <w:lang w:val="en-US"/>
            <w:rPrChange w:id="730" w:author="Thomas Stockhammer 1" w:date="2024-07-14T13:09:00Z" w16du:dateUtc="2024-07-14T04:09:00Z">
              <w:rPr/>
            </w:rPrChange>
          </w:rPr>
          <w:t>NOTE</w:t>
        </w:r>
        <w:r w:rsidRPr="008F360F">
          <w:rPr>
            <w:lang w:val="en-US"/>
            <w:rPrChange w:id="731" w:author="Thomas Stockhammer 1" w:date="2024-07-14T13:09:00Z" w16du:dateUtc="2024-07-14T04:09:00Z">
              <w:rPr/>
            </w:rPrChange>
          </w:rPr>
          <w:tab/>
          <w:t xml:space="preserve">A CMAF </w:t>
        </w:r>
        <w:r w:rsidRPr="008F360F">
          <w:rPr>
            <w:rStyle w:val="Courier"/>
            <w:lang w:val="en-US"/>
            <w:rPrChange w:id="732" w:author="Thomas Stockhammer 1" w:date="2024-07-14T13:09:00Z" w16du:dateUtc="2024-07-14T04:09:00Z">
              <w:rPr>
                <w:rStyle w:val="Courier"/>
              </w:rPr>
            </w:rPrChange>
          </w:rPr>
          <w:t>SampleDescriptionBox</w:t>
        </w:r>
        <w:r w:rsidRPr="008F360F">
          <w:rPr>
            <w:lang w:val="en-US"/>
            <w:rPrChange w:id="733" w:author="Thomas Stockhammer 1" w:date="2024-07-14T13:09:00Z" w16du:dateUtc="2024-07-14T04:09:00Z">
              <w:rPr/>
            </w:rPrChange>
          </w:rPr>
          <w:t xml:space="preserve"> can contain multiple sample entries.</w:t>
        </w:r>
      </w:ins>
      <w:commentRangeEnd w:id="720"/>
      <w:ins w:id="734" w:author="Thomas Stockhammer 1" w:date="2024-07-15T11:59:00Z" w16du:dateUtc="2024-07-15T02:59:00Z">
        <w:r w:rsidR="001F08F0">
          <w:rPr>
            <w:rStyle w:val="CommentReference"/>
            <w:rFonts w:eastAsia="Calibri"/>
            <w:lang w:val="en-GB" w:eastAsia="en-US"/>
          </w:rPr>
          <w:commentReference w:id="720"/>
        </w:r>
      </w:ins>
    </w:p>
    <w:p w14:paraId="696B00AA" w14:textId="77777777" w:rsidR="00020B9D" w:rsidRDefault="00020B9D">
      <w:pPr>
        <w:pStyle w:val="Heading4"/>
        <w:rPr>
          <w:ins w:id="735" w:author="Thomas Stockhammer 1" w:date="2024-07-14T13:08:00Z" w16du:dateUtc="2024-07-14T04:08:00Z"/>
        </w:rPr>
        <w:pPrChange w:id="736" w:author="Thomas Stockhammer 1" w:date="2024-07-14T14:07:00Z" w16du:dateUtc="2024-07-14T05:07:00Z">
          <w:pPr>
            <w:pStyle w:val="Heading3"/>
          </w:pPr>
        </w:pPrChange>
      </w:pPr>
      <w:bookmarkStart w:id="737" w:name="Section_sec_7.5.11"/>
      <w:bookmarkStart w:id="738" w:name="_Toc150869716"/>
      <w:bookmarkEnd w:id="737"/>
      <w:commentRangeStart w:id="739"/>
      <w:ins w:id="740" w:author="Thomas Stockhammer 1" w:date="2024-07-14T13:08:00Z" w16du:dateUtc="2024-07-14T04:08:00Z">
        <w:r>
          <w:t>Protection Scheme Information Box (</w:t>
        </w:r>
        <w:r>
          <w:rPr>
            <w:rStyle w:val="CourierBold"/>
          </w:rPr>
          <w:t>'sinf'</w:t>
        </w:r>
        <w:r>
          <w:t>)</w:t>
        </w:r>
        <w:bookmarkEnd w:id="738"/>
      </w:ins>
    </w:p>
    <w:p w14:paraId="490556E5" w14:textId="77777777" w:rsidR="00020B9D" w:rsidRDefault="00020B9D" w:rsidP="00020B9D">
      <w:pPr>
        <w:pStyle w:val="BodyText"/>
        <w:rPr>
          <w:ins w:id="741" w:author="Thomas Stockhammer 1" w:date="2024-07-14T13:08:00Z" w16du:dateUtc="2024-07-14T04:08:00Z"/>
        </w:rPr>
      </w:pPr>
      <w:ins w:id="742" w:author="Thomas Stockhammer 1" w:date="2024-07-14T13:08:00Z" w16du:dateUtc="2024-07-14T04:08:00Z">
        <w:r>
          <w:t xml:space="preserve">CMAF shall use common encryption (ISO/IEC 23001-7) for CMAF tracks containing one or more encrypted CMAF fragments and use Scheme Signalling as defined in ISO/IEC 23001-7. An encrypted CMAF track shall include at least one </w:t>
        </w:r>
        <w:r>
          <w:rPr>
            <w:rStyle w:val="Courier"/>
          </w:rPr>
          <w:t>ProtectionSchemeInfoBox</w:t>
        </w:r>
        <w:r>
          <w:t xml:space="preserve"> (</w:t>
        </w:r>
        <w:r>
          <w:rPr>
            <w:rStyle w:val="Courier"/>
          </w:rPr>
          <w:t>'sinf'</w:t>
        </w:r>
        <w:r>
          <w:t xml:space="preserve">) containing a </w:t>
        </w:r>
        <w:r>
          <w:rPr>
            <w:rStyle w:val="Courier"/>
          </w:rPr>
          <w:t>TrackEncryptionBox</w:t>
        </w:r>
        <w:r>
          <w:t xml:space="preserve"> (</w:t>
        </w:r>
        <w:r>
          <w:rPr>
            <w:rStyle w:val="Courier"/>
          </w:rPr>
          <w:t>'tenc'</w:t>
        </w:r>
        <w:r>
          <w:t>) identifying a scheme specified in ISO/IEC 23001-7.</w:t>
        </w:r>
      </w:ins>
      <w:commentRangeEnd w:id="739"/>
      <w:ins w:id="743" w:author="Thomas Stockhammer 1" w:date="2024-07-15T12:00:00Z" w16du:dateUtc="2024-07-15T03:00:00Z">
        <w:r w:rsidR="001F08F0">
          <w:rPr>
            <w:rStyle w:val="CommentReference"/>
          </w:rPr>
          <w:commentReference w:id="739"/>
        </w:r>
      </w:ins>
    </w:p>
    <w:p w14:paraId="6CE36090" w14:textId="77777777" w:rsidR="00020B9D" w:rsidRPr="00BD011B" w:rsidRDefault="00020B9D">
      <w:pPr>
        <w:pStyle w:val="Heading4"/>
        <w:rPr>
          <w:ins w:id="744" w:author="Thomas Stockhammer 1" w:date="2024-07-14T13:08:00Z" w16du:dateUtc="2024-07-14T04:08:00Z"/>
          <w:lang w:val="en-US"/>
          <w:rPrChange w:id="745" w:author="Thomas Stockhammer (2024/08/19)" w:date="2024-10-10T09:27:00Z" w16du:dateUtc="2024-10-10T07:27:00Z">
            <w:rPr>
              <w:ins w:id="746" w:author="Thomas Stockhammer 1" w:date="2024-07-14T13:08:00Z" w16du:dateUtc="2024-07-14T04:08:00Z"/>
            </w:rPr>
          </w:rPrChange>
        </w:rPr>
        <w:pPrChange w:id="747" w:author="Thomas Stockhammer 1" w:date="2024-07-14T14:08:00Z" w16du:dateUtc="2024-07-14T05:08:00Z">
          <w:pPr>
            <w:pStyle w:val="Heading3"/>
          </w:pPr>
        </w:pPrChange>
      </w:pPr>
      <w:bookmarkStart w:id="748" w:name="Section_sec_7.5.12"/>
      <w:bookmarkStart w:id="749" w:name="_Toc150869717"/>
      <w:bookmarkEnd w:id="748"/>
      <w:ins w:id="750" w:author="Thomas Stockhammer 1" w:date="2024-07-14T13:08:00Z" w16du:dateUtc="2024-07-14T04:08:00Z">
        <w:r w:rsidRPr="00BD011B">
          <w:rPr>
            <w:lang w:val="en-US"/>
            <w:rPrChange w:id="751" w:author="Thomas Stockhammer (2024/08/19)" w:date="2024-10-10T09:27:00Z" w16du:dateUtc="2024-10-10T07:27:00Z">
              <w:rPr/>
            </w:rPrChange>
          </w:rPr>
          <w:lastRenderedPageBreak/>
          <w:t>Track contained media sample information boxes</w:t>
        </w:r>
        <w:bookmarkEnd w:id="749"/>
      </w:ins>
    </w:p>
    <w:p w14:paraId="69FC5831" w14:textId="2FCB1692" w:rsidR="00020B9D" w:rsidRDefault="00020B9D" w:rsidP="00020B9D">
      <w:pPr>
        <w:pStyle w:val="BodyText"/>
        <w:rPr>
          <w:ins w:id="752" w:author="Thomas Stockhammer 1" w:date="2024-07-14T13:08:00Z" w16du:dateUtc="2024-07-14T04:08:00Z"/>
        </w:rPr>
      </w:pPr>
      <w:ins w:id="753" w:author="Thomas Stockhammer 1" w:date="2024-07-14T13:08:00Z" w16du:dateUtc="2024-07-14T04:08:00Z">
        <w:r>
          <w:t xml:space="preserve">All boxes in the </w:t>
        </w:r>
        <w:r>
          <w:rPr>
            <w:rStyle w:val="Courier"/>
          </w:rPr>
          <w:t>SampleTableBox</w:t>
        </w:r>
        <w:r>
          <w:t xml:space="preserve"> </w:t>
        </w:r>
      </w:ins>
      <w:ins w:id="754" w:author="Thomas Stockhammer 1" w:date="2024-07-15T12:01:00Z" w16du:dateUtc="2024-07-15T03:01:00Z">
        <w:r w:rsidR="001F08F0">
          <w:t xml:space="preserve">shall </w:t>
        </w:r>
      </w:ins>
      <w:ins w:id="755" w:author="Thomas Stockhammer 1" w:date="2024-07-14T13:08:00Z" w16du:dateUtc="2024-07-14T04:08:00Z">
        <w:r>
          <w:t xml:space="preserve">have a sample count of 0 </w:t>
        </w:r>
      </w:ins>
      <w:ins w:id="756" w:author="Thomas Stockhammer 1" w:date="2024-07-15T12:01:00Z" w16du:dateUtc="2024-07-15T03:01:00Z">
        <w:r w:rsidR="001F08F0">
          <w:t>as</w:t>
        </w:r>
      </w:ins>
      <w:ins w:id="757" w:author="Thomas Stockhammer 1" w:date="2024-07-14T13:08:00Z" w16du:dateUtc="2024-07-14T04:08:00Z">
        <w:r>
          <w:t xml:space="preserve"> </w:t>
        </w:r>
      </w:ins>
      <w:ins w:id="758" w:author="Thomas Stockhammer 1" w:date="2024-07-15T12:01:00Z" w16du:dateUtc="2024-07-15T03:01:00Z">
        <w:r w:rsidR="001F08F0">
          <w:t>MeMAF</w:t>
        </w:r>
      </w:ins>
      <w:ins w:id="759" w:author="Thomas Stockhammer 1" w:date="2024-07-14T13:08:00Z" w16du:dateUtc="2024-07-14T04:08:00Z">
        <w:r>
          <w:t xml:space="preserve"> does not reference media samples from the </w:t>
        </w:r>
        <w:r>
          <w:rPr>
            <w:rStyle w:val="Courier"/>
          </w:rPr>
          <w:t>TrackBox</w:t>
        </w:r>
        <w:r>
          <w:t>. The mandatory boxes of ISO/IEC 14496-12 are mandatory, even if they document no samples.</w:t>
        </w:r>
      </w:ins>
    </w:p>
    <w:p w14:paraId="10D02E97" w14:textId="77777777" w:rsidR="00020B9D" w:rsidRDefault="00020B9D" w:rsidP="00020B9D">
      <w:pPr>
        <w:pStyle w:val="BodyText"/>
        <w:rPr>
          <w:ins w:id="760" w:author="Thomas Stockhammer 1" w:date="2024-07-14T13:08:00Z" w16du:dateUtc="2024-07-14T04:08:00Z"/>
        </w:rPr>
      </w:pPr>
      <w:ins w:id="761" w:author="Thomas Stockhammer 1" w:date="2024-07-14T13:08:00Z" w16du:dateUtc="2024-07-14T04:08:00Z">
        <w:r>
          <w:t xml:space="preserve">The following boxes therefore shall have an </w:t>
        </w:r>
        <w:r>
          <w:rPr>
            <w:rStyle w:val="Courier"/>
          </w:rPr>
          <w:t>entry_count</w:t>
        </w:r>
        <w:r>
          <w:t xml:space="preserve"> of zero:</w:t>
        </w:r>
      </w:ins>
    </w:p>
    <w:p w14:paraId="1D9801B8" w14:textId="77777777" w:rsidR="00020B9D" w:rsidRDefault="00020B9D" w:rsidP="00020B9D">
      <w:pPr>
        <w:pStyle w:val="ListContinue1"/>
        <w:tabs>
          <w:tab w:val="left" w:pos="720"/>
        </w:tabs>
        <w:ind w:left="357" w:hanging="357"/>
        <w:rPr>
          <w:ins w:id="762" w:author="Thomas Stockhammer 1" w:date="2024-07-14T13:08:00Z" w16du:dateUtc="2024-07-14T04:08:00Z"/>
        </w:rPr>
      </w:pPr>
      <w:ins w:id="763" w:author="Thomas Stockhammer 1" w:date="2024-07-14T13:08:00Z" w16du:dateUtc="2024-07-14T04:08:00Z">
        <w:r>
          <w:rPr>
            <w:rStyle w:val="Courier"/>
          </w:rPr>
          <w:t>TimeToSampleBox</w:t>
        </w:r>
        <w:r>
          <w:t xml:space="preserve"> (</w:t>
        </w:r>
        <w:r>
          <w:rPr>
            <w:rStyle w:val="Courier"/>
          </w:rPr>
          <w:t>'stts'</w:t>
        </w:r>
        <w:proofErr w:type="gramStart"/>
        <w:r>
          <w:t>);</w:t>
        </w:r>
        <w:proofErr w:type="gramEnd"/>
      </w:ins>
    </w:p>
    <w:p w14:paraId="6B869F6C" w14:textId="77777777" w:rsidR="00020B9D" w:rsidRDefault="00020B9D" w:rsidP="00020B9D">
      <w:pPr>
        <w:pStyle w:val="ListContinue1"/>
        <w:tabs>
          <w:tab w:val="left" w:pos="720"/>
        </w:tabs>
        <w:ind w:left="357" w:hanging="357"/>
        <w:rPr>
          <w:ins w:id="764" w:author="Thomas Stockhammer 1" w:date="2024-07-14T13:08:00Z" w16du:dateUtc="2024-07-14T04:08:00Z"/>
        </w:rPr>
      </w:pPr>
      <w:ins w:id="765" w:author="Thomas Stockhammer 1" w:date="2024-07-14T13:08:00Z" w16du:dateUtc="2024-07-14T04:08:00Z">
        <w:r>
          <w:rPr>
            <w:rStyle w:val="Courier"/>
          </w:rPr>
          <w:t>SampleToChunkBox</w:t>
        </w:r>
        <w:r>
          <w:t xml:space="preserve"> (</w:t>
        </w:r>
        <w:r>
          <w:rPr>
            <w:rStyle w:val="Courier"/>
          </w:rPr>
          <w:t>'stsc'</w:t>
        </w:r>
        <w:proofErr w:type="gramStart"/>
        <w:r>
          <w:t>);</w:t>
        </w:r>
        <w:proofErr w:type="gramEnd"/>
      </w:ins>
    </w:p>
    <w:p w14:paraId="269ED930" w14:textId="77777777" w:rsidR="00020B9D" w:rsidRDefault="00020B9D" w:rsidP="00020B9D">
      <w:pPr>
        <w:pStyle w:val="ListContinue1"/>
        <w:tabs>
          <w:tab w:val="left" w:pos="720"/>
        </w:tabs>
        <w:ind w:left="357" w:hanging="357"/>
        <w:rPr>
          <w:ins w:id="766" w:author="Thomas Stockhammer 1" w:date="2024-07-14T13:08:00Z" w16du:dateUtc="2024-07-14T04:08:00Z"/>
        </w:rPr>
      </w:pPr>
      <w:ins w:id="767" w:author="Thomas Stockhammer 1" w:date="2024-07-14T13:08:00Z" w16du:dateUtc="2024-07-14T04:08:00Z">
        <w:r>
          <w:rPr>
            <w:rStyle w:val="Courier"/>
          </w:rPr>
          <w:t>ChunkOffsetBox</w:t>
        </w:r>
        <w:r>
          <w:t xml:space="preserve"> (</w:t>
        </w:r>
        <w:r>
          <w:rPr>
            <w:rStyle w:val="Courier"/>
          </w:rPr>
          <w:t>'stco'</w:t>
        </w:r>
        <w:proofErr w:type="gramStart"/>
        <w:r>
          <w:t>);</w:t>
        </w:r>
        <w:proofErr w:type="gramEnd"/>
      </w:ins>
    </w:p>
    <w:p w14:paraId="36FED018" w14:textId="77777777" w:rsidR="00020B9D" w:rsidRDefault="00020B9D" w:rsidP="00020B9D">
      <w:pPr>
        <w:pStyle w:val="ListContinue1"/>
        <w:tabs>
          <w:tab w:val="left" w:pos="720"/>
        </w:tabs>
        <w:ind w:left="357" w:hanging="357"/>
        <w:rPr>
          <w:ins w:id="768" w:author="Thomas Stockhammer 1" w:date="2024-07-14T13:08:00Z" w16du:dateUtc="2024-07-14T04:08:00Z"/>
        </w:rPr>
      </w:pPr>
      <w:ins w:id="769" w:author="Thomas Stockhammer 1" w:date="2024-07-14T13:08:00Z" w16du:dateUtc="2024-07-14T04:08:00Z">
        <w:r>
          <w:rPr>
            <w:rStyle w:val="Courier"/>
          </w:rPr>
          <w:t>SampleSizeBox</w:t>
        </w:r>
        <w:r>
          <w:t xml:space="preserve"> or </w:t>
        </w:r>
        <w:r>
          <w:rPr>
            <w:rStyle w:val="Courier"/>
          </w:rPr>
          <w:t>CompactSampleSizeBox</w:t>
        </w:r>
        <w:r>
          <w:t xml:space="preserve"> (</w:t>
        </w:r>
        <w:r>
          <w:rPr>
            <w:rStyle w:val="Courier"/>
          </w:rPr>
          <w:t>'stsz'</w:t>
        </w:r>
        <w:r>
          <w:t xml:space="preserve"> or </w:t>
        </w:r>
        <w:r>
          <w:rPr>
            <w:rStyle w:val="Courier"/>
          </w:rPr>
          <w:t>'stz2'</w:t>
        </w:r>
        <w:proofErr w:type="gramStart"/>
        <w:r>
          <w:t>);</w:t>
        </w:r>
        <w:proofErr w:type="gramEnd"/>
      </w:ins>
    </w:p>
    <w:p w14:paraId="6881F166" w14:textId="77777777" w:rsidR="00020B9D" w:rsidRDefault="00020B9D" w:rsidP="00020B9D">
      <w:pPr>
        <w:pStyle w:val="ListContinue1"/>
        <w:tabs>
          <w:tab w:val="left" w:pos="720"/>
        </w:tabs>
        <w:ind w:left="357" w:hanging="357"/>
        <w:rPr>
          <w:ins w:id="770" w:author="Thomas Stockhammer 1" w:date="2024-07-14T13:08:00Z" w16du:dateUtc="2024-07-14T04:08:00Z"/>
        </w:rPr>
      </w:pPr>
      <w:ins w:id="771" w:author="Thomas Stockhammer 1" w:date="2024-07-14T13:08:00Z" w16du:dateUtc="2024-07-14T04:08:00Z">
        <w:r>
          <w:rPr>
            <w:rStyle w:val="Courier"/>
          </w:rPr>
          <w:t>SyncSampleBox</w:t>
        </w:r>
        <w:r>
          <w:t xml:space="preserve"> (</w:t>
        </w:r>
        <w:r>
          <w:rPr>
            <w:rStyle w:val="Courier"/>
          </w:rPr>
          <w:t>'stss'</w:t>
        </w:r>
        <w:r>
          <w:t>), if present.</w:t>
        </w:r>
      </w:ins>
    </w:p>
    <w:p w14:paraId="5C16B73C" w14:textId="77777777" w:rsidR="00020B9D" w:rsidRDefault="00020B9D" w:rsidP="00020B9D">
      <w:pPr>
        <w:pStyle w:val="Noteindent"/>
        <w:rPr>
          <w:ins w:id="772" w:author="Thomas Stockhammer 1" w:date="2024-07-14T13:08:00Z" w16du:dateUtc="2024-07-14T04:08:00Z"/>
        </w:rPr>
      </w:pPr>
      <w:ins w:id="773" w:author="Thomas Stockhammer 1" w:date="2024-07-14T13:08:00Z" w16du:dateUtc="2024-07-14T04:08:00Z">
        <w:r>
          <w:t>NOTE 1</w:t>
        </w:r>
        <w:r>
          <w:tab/>
          <w:t xml:space="preserve">The presence of an empty </w:t>
        </w:r>
        <w:r>
          <w:rPr>
            <w:rStyle w:val="Courier"/>
          </w:rPr>
          <w:t>SyncSampleBox</w:t>
        </w:r>
        <w:r>
          <w:t xml:space="preserve"> in a CMAF header indicates that not all media samples in the CMAF track are sync samples.</w:t>
        </w:r>
      </w:ins>
    </w:p>
    <w:p w14:paraId="6E806930" w14:textId="77777777" w:rsidR="00020B9D" w:rsidRDefault="00020B9D" w:rsidP="00020B9D">
      <w:pPr>
        <w:pStyle w:val="Noteindent"/>
        <w:rPr>
          <w:ins w:id="774" w:author="Thomas Stockhammer 1" w:date="2024-07-14T13:08:00Z" w16du:dateUtc="2024-07-14T04:08:00Z"/>
        </w:rPr>
      </w:pPr>
      <w:ins w:id="775" w:author="Thomas Stockhammer 1" w:date="2024-07-14T13:08:00Z" w16du:dateUtc="2024-07-14T04:08:00Z">
        <w:r>
          <w:t>NOTE 2</w:t>
        </w:r>
        <w:r>
          <w:tab/>
          <w:t xml:space="preserve">Media sample size, duration, and dependency information can be found in the </w:t>
        </w:r>
        <w:r>
          <w:rPr>
            <w:rStyle w:val="Courier"/>
          </w:rPr>
          <w:t>TrackRunBox(es)</w:t>
        </w:r>
        <w:r>
          <w:t xml:space="preserve"> in each CMAF fragment or CMAF chunk.</w:t>
        </w:r>
      </w:ins>
    </w:p>
    <w:p w14:paraId="4F5041F6" w14:textId="77777777" w:rsidR="00020B9D" w:rsidRDefault="00020B9D">
      <w:pPr>
        <w:pStyle w:val="Heading4"/>
        <w:rPr>
          <w:ins w:id="776" w:author="Thomas Stockhammer 1" w:date="2024-07-14T13:08:00Z" w16du:dateUtc="2024-07-14T04:08:00Z"/>
        </w:rPr>
        <w:pPrChange w:id="777" w:author="Thomas Stockhammer 1" w:date="2024-07-14T14:08:00Z" w16du:dateUtc="2024-07-14T05:08:00Z">
          <w:pPr>
            <w:pStyle w:val="Heading3"/>
          </w:pPr>
        </w:pPrChange>
      </w:pPr>
      <w:bookmarkStart w:id="778" w:name="Section_sec_7.5.13"/>
      <w:bookmarkStart w:id="779" w:name="_Toc150869718"/>
      <w:bookmarkEnd w:id="778"/>
      <w:ins w:id="780" w:author="Thomas Stockhammer 1" w:date="2024-07-14T13:08:00Z" w16du:dateUtc="2024-07-14T04:08:00Z">
        <w:r>
          <w:t>Edit List Box (</w:t>
        </w:r>
        <w:r>
          <w:rPr>
            <w:rStyle w:val="CourierBold"/>
          </w:rPr>
          <w:t>'elst'</w:t>
        </w:r>
        <w:r>
          <w:t>)</w:t>
        </w:r>
        <w:bookmarkEnd w:id="779"/>
      </w:ins>
    </w:p>
    <w:p w14:paraId="54FF4705" w14:textId="77777777" w:rsidR="00020B9D" w:rsidRDefault="00020B9D" w:rsidP="00020B9D">
      <w:pPr>
        <w:pStyle w:val="BodyText"/>
        <w:rPr>
          <w:ins w:id="781" w:author="Thomas Stockhammer 1" w:date="2024-07-14T13:08:00Z" w16du:dateUtc="2024-07-14T04:08:00Z"/>
        </w:rPr>
      </w:pPr>
      <w:ins w:id="782" w:author="Thomas Stockhammer 1" w:date="2024-07-14T13:08:00Z" w16du:dateUtc="2024-07-14T04:08:00Z">
        <w:r>
          <w:t>If the Edit List Box (</w:t>
        </w:r>
        <w:r>
          <w:rPr>
            <w:rStyle w:val="Courier"/>
          </w:rPr>
          <w:t>'elst'</w:t>
        </w:r>
        <w:r>
          <w:t>) is present, the following conditions apply:</w:t>
        </w:r>
      </w:ins>
    </w:p>
    <w:p w14:paraId="60545DAF" w14:textId="03D2D960" w:rsidR="00020B9D" w:rsidRDefault="000F3502" w:rsidP="00020B9D">
      <w:pPr>
        <w:pStyle w:val="ListContinue1"/>
        <w:tabs>
          <w:tab w:val="left" w:pos="720"/>
        </w:tabs>
        <w:ind w:left="357" w:hanging="357"/>
        <w:rPr>
          <w:ins w:id="783" w:author="Thomas Stockhammer 1" w:date="2024-07-14T13:08:00Z" w16du:dateUtc="2024-07-14T04:08:00Z"/>
        </w:rPr>
      </w:pPr>
      <w:ins w:id="784" w:author="Thomas Stockhammer 1" w:date="2024-07-15T12:01:00Z" w16du:dateUtc="2024-07-15T03:01:00Z">
        <w:r>
          <w:t>-</w:t>
        </w:r>
        <w:r>
          <w:tab/>
        </w:r>
      </w:ins>
      <w:ins w:id="785" w:author="Thomas Stockhammer 1" w:date="2024-07-14T13:08:00Z" w16du:dateUtc="2024-07-14T04:08:00Z">
        <w:r w:rsidR="00020B9D">
          <w:t xml:space="preserve">The </w:t>
        </w:r>
        <w:r w:rsidR="00020B9D">
          <w:rPr>
            <w:rStyle w:val="Courier"/>
          </w:rPr>
          <w:t>EditBox</w:t>
        </w:r>
        <w:r w:rsidR="00020B9D">
          <w:t xml:space="preserve"> shall contain a single </w:t>
        </w:r>
        <w:r w:rsidR="00020B9D">
          <w:rPr>
            <w:rStyle w:val="Courier"/>
          </w:rPr>
          <w:t>EditListBox</w:t>
        </w:r>
        <w:r w:rsidR="00020B9D">
          <w:t>.</w:t>
        </w:r>
      </w:ins>
    </w:p>
    <w:p w14:paraId="1F9AFEBC" w14:textId="64FC221A" w:rsidR="00020B9D" w:rsidRDefault="000F3502" w:rsidP="00020B9D">
      <w:pPr>
        <w:pStyle w:val="ListContinue1"/>
        <w:tabs>
          <w:tab w:val="left" w:pos="720"/>
        </w:tabs>
        <w:ind w:left="357" w:hanging="357"/>
        <w:rPr>
          <w:ins w:id="786" w:author="Thomas Stockhammer 1" w:date="2024-07-14T13:08:00Z" w16du:dateUtc="2024-07-14T04:08:00Z"/>
        </w:rPr>
      </w:pPr>
      <w:ins w:id="787" w:author="Thomas Stockhammer 1" w:date="2024-07-15T12:01:00Z" w16du:dateUtc="2024-07-15T03:01:00Z">
        <w:r>
          <w:t>-</w:t>
        </w:r>
        <w:r>
          <w:tab/>
        </w:r>
      </w:ins>
      <w:ins w:id="788" w:author="Thomas Stockhammer 1" w:date="2024-07-14T13:08:00Z" w16du:dateUtc="2024-07-14T04:08:00Z">
        <w:r w:rsidR="00020B9D">
          <w:t xml:space="preserve">The value of </w:t>
        </w:r>
        <w:r w:rsidR="00020B9D">
          <w:rPr>
            <w:rStyle w:val="Courier"/>
          </w:rPr>
          <w:t>entry_count</w:t>
        </w:r>
        <w:r w:rsidR="00020B9D">
          <w:t xml:space="preserve"> field in the </w:t>
        </w:r>
        <w:r w:rsidR="00020B9D">
          <w:rPr>
            <w:rStyle w:val="Courier"/>
          </w:rPr>
          <w:t>EditListBox</w:t>
        </w:r>
        <w:r w:rsidR="00020B9D">
          <w:t xml:space="preserve"> shall be set to 1.</w:t>
        </w:r>
      </w:ins>
    </w:p>
    <w:p w14:paraId="182B24F3" w14:textId="718D0ED7" w:rsidR="00020B9D" w:rsidRDefault="000F3502" w:rsidP="00020B9D">
      <w:pPr>
        <w:pStyle w:val="ListContinue1"/>
        <w:tabs>
          <w:tab w:val="left" w:pos="720"/>
        </w:tabs>
        <w:ind w:left="357" w:hanging="357"/>
        <w:rPr>
          <w:ins w:id="789" w:author="Thomas Stockhammer 1" w:date="2024-07-14T13:08:00Z" w16du:dateUtc="2024-07-14T04:08:00Z"/>
        </w:rPr>
      </w:pPr>
      <w:ins w:id="790" w:author="Thomas Stockhammer 1" w:date="2024-07-15T12:01:00Z" w16du:dateUtc="2024-07-15T03:01:00Z">
        <w:r>
          <w:t>-</w:t>
        </w:r>
        <w:r>
          <w:tab/>
        </w:r>
      </w:ins>
      <w:ins w:id="791" w:author="Thomas Stockhammer 1" w:date="2024-07-14T13:08:00Z" w16du:dateUtc="2024-07-14T04:08:00Z">
        <w:r w:rsidR="00020B9D">
          <w:t xml:space="preserve">The value of the </w:t>
        </w:r>
        <w:r w:rsidR="00020B9D">
          <w:rPr>
            <w:rStyle w:val="Courier"/>
          </w:rPr>
          <w:t>media_rate_integer</w:t>
        </w:r>
        <w:r w:rsidR="00020B9D">
          <w:t xml:space="preserve"> field shall be set to 1 and the value of the </w:t>
        </w:r>
        <w:r w:rsidR="00020B9D">
          <w:rPr>
            <w:rStyle w:val="Courier"/>
          </w:rPr>
          <w:t>media_rate_fraction field</w:t>
        </w:r>
        <w:r w:rsidR="00020B9D">
          <w:t xml:space="preserve"> shall be set to 0.</w:t>
        </w:r>
      </w:ins>
    </w:p>
    <w:p w14:paraId="4A355006" w14:textId="51589C72" w:rsidR="00020B9D" w:rsidRDefault="000F3502" w:rsidP="00020B9D">
      <w:pPr>
        <w:pStyle w:val="ListContinue1"/>
        <w:tabs>
          <w:tab w:val="left" w:pos="720"/>
        </w:tabs>
        <w:ind w:left="357" w:hanging="357"/>
        <w:rPr>
          <w:ins w:id="792" w:author="Thomas Stockhammer 1" w:date="2024-07-14T13:08:00Z" w16du:dateUtc="2024-07-14T04:08:00Z"/>
        </w:rPr>
      </w:pPr>
      <w:ins w:id="793" w:author="Thomas Stockhammer 1" w:date="2024-07-15T12:01:00Z" w16du:dateUtc="2024-07-15T03:01:00Z">
        <w:r>
          <w:t>-</w:t>
        </w:r>
        <w:r>
          <w:tab/>
        </w:r>
      </w:ins>
      <w:ins w:id="794" w:author="Thomas Stockhammer 1" w:date="2024-07-14T13:08:00Z" w16du:dateUtc="2024-07-14T04:08:00Z">
        <w:r w:rsidR="00020B9D">
          <w:t xml:space="preserve">The value of the </w:t>
        </w:r>
        <w:r w:rsidR="00020B9D">
          <w:rPr>
            <w:rStyle w:val="Courier"/>
          </w:rPr>
          <w:t>segment_duration</w:t>
        </w:r>
        <w:r w:rsidR="00020B9D">
          <w:t xml:space="preserve"> field shall be set to 0.</w:t>
        </w:r>
      </w:ins>
    </w:p>
    <w:p w14:paraId="7A4BD689" w14:textId="77777777" w:rsidR="00020B9D" w:rsidRDefault="00020B9D" w:rsidP="00020B9D">
      <w:pPr>
        <w:pStyle w:val="BodyText"/>
        <w:rPr>
          <w:ins w:id="795" w:author="Thomas Stockhammer 1" w:date="2024-07-14T13:08:00Z" w16du:dateUtc="2024-07-14T04:08:00Z"/>
        </w:rPr>
      </w:pPr>
      <w:ins w:id="796" w:author="Thomas Stockhammer 1" w:date="2024-07-14T13:08:00Z" w16du:dateUtc="2024-07-14T04:08:00Z">
        <w:r>
          <w:t>Such conditions define an offset edit or offset edit list.</w:t>
        </w:r>
      </w:ins>
    </w:p>
    <w:p w14:paraId="4A72363D" w14:textId="77777777" w:rsidR="00020B9D" w:rsidRPr="008F360F" w:rsidRDefault="00020B9D" w:rsidP="00020B9D">
      <w:pPr>
        <w:pStyle w:val="Note"/>
        <w:rPr>
          <w:ins w:id="797" w:author="Thomas Stockhammer 1" w:date="2024-07-14T13:08:00Z" w16du:dateUtc="2024-07-14T04:08:00Z"/>
          <w:lang w:val="en-US"/>
          <w:rPrChange w:id="798" w:author="Thomas Stockhammer 1" w:date="2024-07-14T13:09:00Z" w16du:dateUtc="2024-07-14T04:09:00Z">
            <w:rPr>
              <w:ins w:id="799" w:author="Thomas Stockhammer 1" w:date="2024-07-14T13:08:00Z" w16du:dateUtc="2024-07-14T04:08:00Z"/>
            </w:rPr>
          </w:rPrChange>
        </w:rPr>
      </w:pPr>
      <w:ins w:id="800" w:author="Thomas Stockhammer 1" w:date="2024-07-14T13:08:00Z" w16du:dateUtc="2024-07-14T04:08:00Z">
        <w:r w:rsidRPr="008F360F">
          <w:rPr>
            <w:lang w:val="en-US"/>
            <w:rPrChange w:id="801" w:author="Thomas Stockhammer 1" w:date="2024-07-14T13:09:00Z" w16du:dateUtc="2024-07-14T04:09:00Z">
              <w:rPr/>
            </w:rPrChange>
          </w:rPr>
          <w:t>NOTE</w:t>
        </w:r>
        <w:r w:rsidRPr="008F360F">
          <w:rPr>
            <w:lang w:val="en-US"/>
            <w:rPrChange w:id="802" w:author="Thomas Stockhammer 1" w:date="2024-07-14T13:09:00Z" w16du:dateUtc="2024-07-14T04:09:00Z">
              <w:rPr/>
            </w:rPrChange>
          </w:rPr>
          <w:tab/>
          <w:t xml:space="preserve">Since there is no media in the </w:t>
        </w:r>
        <w:r w:rsidRPr="008F360F">
          <w:rPr>
            <w:rStyle w:val="Courier"/>
            <w:lang w:val="en-US"/>
            <w:rPrChange w:id="803" w:author="Thomas Stockhammer 1" w:date="2024-07-14T13:09:00Z" w16du:dateUtc="2024-07-14T04:09:00Z">
              <w:rPr>
                <w:rStyle w:val="Courier"/>
              </w:rPr>
            </w:rPrChange>
          </w:rPr>
          <w:t>MovieBox</w:t>
        </w:r>
        <w:r w:rsidRPr="008F360F">
          <w:rPr>
            <w:lang w:val="en-US"/>
            <w:rPrChange w:id="804" w:author="Thomas Stockhammer 1" w:date="2024-07-14T13:09:00Z" w16du:dateUtc="2024-07-14T04:09:00Z">
              <w:rPr/>
            </w:rPrChange>
          </w:rPr>
          <w:t xml:space="preserve">, the duration in the edit is zero. However, as noted in ISO/IEC 14496-12, movie fragments implicitly extend any edit represented by an edit list in the </w:t>
        </w:r>
        <w:r w:rsidRPr="008F360F">
          <w:rPr>
            <w:rStyle w:val="Courier"/>
            <w:lang w:val="en-US"/>
            <w:rPrChange w:id="805" w:author="Thomas Stockhammer 1" w:date="2024-07-14T13:09:00Z" w16du:dateUtc="2024-07-14T04:09:00Z">
              <w:rPr>
                <w:rStyle w:val="Courier"/>
              </w:rPr>
            </w:rPrChange>
          </w:rPr>
          <w:t>MovieBox</w:t>
        </w:r>
        <w:r w:rsidRPr="008F360F">
          <w:rPr>
            <w:lang w:val="en-US"/>
            <w:rPrChange w:id="806" w:author="Thomas Stockhammer 1" w:date="2024-07-14T13:09:00Z" w16du:dateUtc="2024-07-14T04:09:00Z">
              <w:rPr/>
            </w:rPrChange>
          </w:rPr>
          <w:t>. This means that any offset edit list in the CMAF header is applied to the composition times of all samples to determine each sample’s presentation time.</w:t>
        </w:r>
      </w:ins>
    </w:p>
    <w:p w14:paraId="1A978E5D" w14:textId="77777777" w:rsidR="00020B9D" w:rsidRDefault="00020B9D" w:rsidP="00020B9D">
      <w:pPr>
        <w:pStyle w:val="BodyText"/>
        <w:rPr>
          <w:ins w:id="807" w:author="Thomas Stockhammer 1" w:date="2024-07-14T13:08:00Z" w16du:dateUtc="2024-07-14T04:08:00Z"/>
        </w:rPr>
      </w:pPr>
      <w:ins w:id="808" w:author="Thomas Stockhammer 1" w:date="2024-07-14T13:08:00Z" w16du:dateUtc="2024-07-14T04:08:00Z">
        <w:r>
          <w:t>According to ISO BMFF, samples with a sum of movie presentation time and duration less than zero are not meant to be presented.</w:t>
        </w:r>
      </w:ins>
    </w:p>
    <w:p w14:paraId="433D5536" w14:textId="77777777" w:rsidR="00020B9D" w:rsidRDefault="00020B9D" w:rsidP="00020B9D">
      <w:pPr>
        <w:pStyle w:val="BodyText"/>
        <w:rPr>
          <w:ins w:id="809" w:author="Thomas Stockhammer 1" w:date="2024-07-14T13:08:00Z" w16du:dateUtc="2024-07-14T04:08:00Z"/>
        </w:rPr>
      </w:pPr>
      <w:ins w:id="810" w:author="Thomas Stockhammer 1" w:date="2024-07-14T13:08:00Z" w16du:dateUtc="2024-07-14T04:08:00Z">
        <w:r>
          <w:t>Using offset edits to set the presentation time of the earliest presented sample of each CMAF track to an equivalent CMAF track presentation time enables synchronization of all CMAF tracks to a common CMAF presentation timeline. Additional constraints specific to certain media types are in the following subclauses:</w:t>
        </w:r>
      </w:ins>
    </w:p>
    <w:p w14:paraId="22FAC0C6" w14:textId="77777777" w:rsidR="00020B9D" w:rsidRDefault="00020B9D" w:rsidP="00020B9D">
      <w:pPr>
        <w:pStyle w:val="ListContinue1"/>
        <w:tabs>
          <w:tab w:val="left" w:pos="720"/>
        </w:tabs>
        <w:ind w:left="357" w:hanging="357"/>
        <w:rPr>
          <w:ins w:id="811" w:author="Thomas Stockhammer 1" w:date="2024-07-14T13:08:00Z" w16du:dateUtc="2024-07-14T04:08:00Z"/>
        </w:rPr>
      </w:pPr>
      <w:commentRangeStart w:id="812"/>
      <w:ins w:id="813" w:author="Thomas Stockhammer 1" w:date="2024-07-14T13:08:00Z" w16du:dateUtc="2024-07-14T04:08:00Z">
        <w:r>
          <w:t xml:space="preserve">audio edit lists in </w:t>
        </w:r>
        <w:r>
          <w:fldChar w:fldCharType="begin"/>
        </w:r>
        <w:r>
          <w:instrText>HYPERLINK \l "Section_sec_10.2.6" \h</w:instrText>
        </w:r>
        <w:r>
          <w:fldChar w:fldCharType="separate"/>
        </w:r>
        <w:r>
          <w:rPr>
            <w:rStyle w:val="Hyperlink"/>
          </w:rPr>
          <w:t>subclause 10.2.6</w:t>
        </w:r>
        <w:r>
          <w:rPr>
            <w:rStyle w:val="Hyperlink"/>
          </w:rPr>
          <w:fldChar w:fldCharType="end"/>
        </w:r>
        <w:r>
          <w:t>;</w:t>
        </w:r>
      </w:ins>
    </w:p>
    <w:p w14:paraId="08C242B3" w14:textId="77777777" w:rsidR="00020B9D" w:rsidRDefault="00020B9D" w:rsidP="00020B9D">
      <w:pPr>
        <w:pStyle w:val="ListContinue1"/>
        <w:tabs>
          <w:tab w:val="left" w:pos="720"/>
        </w:tabs>
        <w:ind w:left="357" w:hanging="357"/>
        <w:rPr>
          <w:ins w:id="814" w:author="Thomas Stockhammer 1" w:date="2024-07-14T13:08:00Z" w16du:dateUtc="2024-07-14T04:08:00Z"/>
        </w:rPr>
      </w:pPr>
      <w:ins w:id="815" w:author="Thomas Stockhammer 1" w:date="2024-07-14T13:08:00Z" w16du:dateUtc="2024-07-14T04:08:00Z">
        <w:r>
          <w:t xml:space="preserve">video edit lists in </w:t>
        </w:r>
        <w:r>
          <w:fldChar w:fldCharType="begin"/>
        </w:r>
        <w:r>
          <w:instrText>HYPERLINK \l "Section_sec_9.2.7" \h</w:instrText>
        </w:r>
        <w:r>
          <w:fldChar w:fldCharType="separate"/>
        </w:r>
        <w:r>
          <w:rPr>
            <w:rStyle w:val="Hyperlink"/>
          </w:rPr>
          <w:t>subclause 9.2.7</w:t>
        </w:r>
        <w:r>
          <w:rPr>
            <w:rStyle w:val="Hyperlink"/>
          </w:rPr>
          <w:fldChar w:fldCharType="end"/>
        </w:r>
        <w:r>
          <w:t>.</w:t>
        </w:r>
      </w:ins>
      <w:commentRangeEnd w:id="812"/>
      <w:ins w:id="816" w:author="Thomas Stockhammer 1" w:date="2024-07-15T12:05:00Z" w16du:dateUtc="2024-07-15T03:05:00Z">
        <w:r w:rsidR="00860490">
          <w:rPr>
            <w:rStyle w:val="CommentReference"/>
          </w:rPr>
          <w:commentReference w:id="812"/>
        </w:r>
      </w:ins>
    </w:p>
    <w:p w14:paraId="1F858D8B" w14:textId="77777777" w:rsidR="00020B9D" w:rsidRDefault="00020B9D">
      <w:pPr>
        <w:pStyle w:val="Heading4"/>
        <w:rPr>
          <w:ins w:id="817" w:author="Thomas Stockhammer 1" w:date="2024-07-14T13:08:00Z" w16du:dateUtc="2024-07-14T04:08:00Z"/>
        </w:rPr>
        <w:pPrChange w:id="818" w:author="Thomas Stockhammer 1" w:date="2024-07-14T14:08:00Z" w16du:dateUtc="2024-07-14T05:08:00Z">
          <w:pPr>
            <w:pStyle w:val="Heading3"/>
          </w:pPr>
        </w:pPrChange>
      </w:pPr>
      <w:bookmarkStart w:id="819" w:name="Section_sec_7.5.14"/>
      <w:bookmarkStart w:id="820" w:name="_Toc150869719"/>
      <w:bookmarkEnd w:id="819"/>
      <w:ins w:id="821" w:author="Thomas Stockhammer 1" w:date="2024-07-14T13:08:00Z" w16du:dateUtc="2024-07-14T04:08:00Z">
        <w:r>
          <w:lastRenderedPageBreak/>
          <w:t>Track Extends Box (</w:t>
        </w:r>
        <w:r>
          <w:rPr>
            <w:rStyle w:val="CourierBold"/>
          </w:rPr>
          <w:t>'trex'</w:t>
        </w:r>
        <w:r>
          <w:t>)</w:t>
        </w:r>
        <w:bookmarkEnd w:id="820"/>
      </w:ins>
    </w:p>
    <w:p w14:paraId="6193D008" w14:textId="488D3635" w:rsidR="00020B9D" w:rsidRDefault="00020B9D" w:rsidP="00020B9D">
      <w:pPr>
        <w:pStyle w:val="BodyText"/>
        <w:rPr>
          <w:ins w:id="822" w:author="Thomas Stockhammer 1" w:date="2024-07-14T13:08:00Z" w16du:dateUtc="2024-07-14T04:08:00Z"/>
        </w:rPr>
      </w:pPr>
      <w:ins w:id="823" w:author="Thomas Stockhammer 1" w:date="2024-07-14T13:08:00Z" w16du:dateUtc="2024-07-14T04:08:00Z">
        <w:r>
          <w:t xml:space="preserve">A </w:t>
        </w:r>
        <w:r>
          <w:rPr>
            <w:rStyle w:val="Courier"/>
          </w:rPr>
          <w:t>TrackExtendsBox</w:t>
        </w:r>
        <w:r>
          <w:t xml:space="preserve"> shall be present</w:t>
        </w:r>
      </w:ins>
      <w:ins w:id="824" w:author="Thomas Stockhammer 1" w:date="2024-07-15T12:03:00Z" w16du:dateUtc="2024-07-15T03:03:00Z">
        <w:r w:rsidR="00D416A0">
          <w:t xml:space="preserve"> </w:t>
        </w:r>
      </w:ins>
      <w:ins w:id="825" w:author="Thomas Stockhammer 1" w:date="2024-07-14T13:08:00Z" w16du:dateUtc="2024-07-14T04:08:00Z">
        <w:r>
          <w:t>as defined in ISO/IEC 14496-12.</w:t>
        </w:r>
      </w:ins>
    </w:p>
    <w:p w14:paraId="7EA0A822" w14:textId="77777777" w:rsidR="00020B9D" w:rsidRPr="000350CD" w:rsidRDefault="00020B9D">
      <w:pPr>
        <w:pStyle w:val="Heading4"/>
        <w:rPr>
          <w:ins w:id="826" w:author="Thomas Stockhammer 1" w:date="2024-07-14T13:08:00Z" w16du:dateUtc="2024-07-14T04:08:00Z"/>
          <w:lang w:val="en-US"/>
        </w:rPr>
        <w:pPrChange w:id="827" w:author="Thomas Stockhammer 1" w:date="2024-07-14T14:08:00Z" w16du:dateUtc="2024-07-14T05:08:00Z">
          <w:pPr>
            <w:pStyle w:val="Heading3"/>
          </w:pPr>
        </w:pPrChange>
      </w:pPr>
      <w:bookmarkStart w:id="828" w:name="Section_sec_7.5.15"/>
      <w:bookmarkStart w:id="829" w:name="_Toc150869720"/>
      <w:bookmarkEnd w:id="828"/>
      <w:ins w:id="830" w:author="Thomas Stockhammer 1" w:date="2024-07-14T13:08:00Z" w16du:dateUtc="2024-07-14T04:08:00Z">
        <w:r w:rsidRPr="000350CD">
          <w:rPr>
            <w:lang w:val="en-US"/>
          </w:rPr>
          <w:t>Movie Fragment Header Box (</w:t>
        </w:r>
        <w:r w:rsidRPr="008F360F">
          <w:rPr>
            <w:rStyle w:val="CourierBold"/>
            <w:lang w:val="en-US"/>
            <w:rPrChange w:id="831" w:author="Thomas Stockhammer 1" w:date="2024-07-14T13:09:00Z" w16du:dateUtc="2024-07-14T04:09:00Z">
              <w:rPr>
                <w:rStyle w:val="CourierBold"/>
              </w:rPr>
            </w:rPrChange>
          </w:rPr>
          <w:t>'mfhd'</w:t>
        </w:r>
        <w:r w:rsidRPr="000350CD">
          <w:rPr>
            <w:lang w:val="en-US"/>
          </w:rPr>
          <w:t>)</w:t>
        </w:r>
        <w:bookmarkEnd w:id="829"/>
      </w:ins>
    </w:p>
    <w:p w14:paraId="745F0966" w14:textId="045320BB" w:rsidR="00020B9D" w:rsidRDefault="00020B9D" w:rsidP="00020B9D">
      <w:pPr>
        <w:pStyle w:val="BodyText"/>
        <w:rPr>
          <w:ins w:id="832" w:author="Thomas Stockhammer 1" w:date="2024-07-14T13:08:00Z" w16du:dateUtc="2024-07-14T04:08:00Z"/>
        </w:rPr>
      </w:pPr>
      <w:ins w:id="833" w:author="Thomas Stockhammer 1" w:date="2024-07-14T13:08:00Z" w16du:dateUtc="2024-07-14T04:08:00Z">
        <w:r>
          <w:t xml:space="preserve">A </w:t>
        </w:r>
        <w:r>
          <w:rPr>
            <w:rStyle w:val="Courier"/>
          </w:rPr>
          <w:t>MovieFragmentHeaderBox</w:t>
        </w:r>
        <w:r>
          <w:t xml:space="preserve"> shall conform to ISO/IEC 14496-12.</w:t>
        </w:r>
      </w:ins>
    </w:p>
    <w:p w14:paraId="6487E1F7" w14:textId="77777777" w:rsidR="00020B9D" w:rsidRPr="00DD232A" w:rsidRDefault="00020B9D">
      <w:pPr>
        <w:pStyle w:val="Heading4"/>
        <w:rPr>
          <w:ins w:id="834" w:author="Thomas Stockhammer 1" w:date="2024-07-14T13:08:00Z" w16du:dateUtc="2024-07-14T04:08:00Z"/>
          <w:lang w:val="en-US"/>
          <w:rPrChange w:id="835" w:author="Thomas Stockhammer 1" w:date="2024-07-15T12:03:00Z" w16du:dateUtc="2024-07-15T03:03:00Z">
            <w:rPr>
              <w:ins w:id="836" w:author="Thomas Stockhammer 1" w:date="2024-07-14T13:08:00Z" w16du:dateUtc="2024-07-14T04:08:00Z"/>
            </w:rPr>
          </w:rPrChange>
        </w:rPr>
        <w:pPrChange w:id="837" w:author="Thomas Stockhammer 1" w:date="2024-07-14T14:08:00Z" w16du:dateUtc="2024-07-14T05:08:00Z">
          <w:pPr>
            <w:pStyle w:val="Heading3"/>
          </w:pPr>
        </w:pPrChange>
      </w:pPr>
      <w:bookmarkStart w:id="838" w:name="Section_sec_7.5.16"/>
      <w:bookmarkStart w:id="839" w:name="_Toc150869721"/>
      <w:bookmarkEnd w:id="838"/>
      <w:ins w:id="840" w:author="Thomas Stockhammer 1" w:date="2024-07-14T13:08:00Z" w16du:dateUtc="2024-07-14T04:08:00Z">
        <w:r w:rsidRPr="00DD232A">
          <w:rPr>
            <w:lang w:val="en-US"/>
            <w:rPrChange w:id="841" w:author="Thomas Stockhammer 1" w:date="2024-07-15T12:03:00Z" w16du:dateUtc="2024-07-15T03:03:00Z">
              <w:rPr/>
            </w:rPrChange>
          </w:rPr>
          <w:t>Track Fragment Header Box (</w:t>
        </w:r>
        <w:r w:rsidRPr="008F360F">
          <w:rPr>
            <w:rStyle w:val="CourierBold"/>
            <w:lang w:val="en-US"/>
            <w:rPrChange w:id="842" w:author="Thomas Stockhammer 1" w:date="2024-07-14T13:09:00Z" w16du:dateUtc="2024-07-14T04:09:00Z">
              <w:rPr>
                <w:rStyle w:val="CourierBold"/>
              </w:rPr>
            </w:rPrChange>
          </w:rPr>
          <w:t>'tfhd'</w:t>
        </w:r>
        <w:r w:rsidRPr="00DD232A">
          <w:rPr>
            <w:lang w:val="en-US"/>
            <w:rPrChange w:id="843" w:author="Thomas Stockhammer 1" w:date="2024-07-15T12:03:00Z" w16du:dateUtc="2024-07-15T03:03:00Z">
              <w:rPr/>
            </w:rPrChange>
          </w:rPr>
          <w:t>)</w:t>
        </w:r>
        <w:bookmarkEnd w:id="839"/>
      </w:ins>
    </w:p>
    <w:p w14:paraId="4BF4B372" w14:textId="3AA30847" w:rsidR="00020B9D" w:rsidRDefault="00020B9D" w:rsidP="00020B9D">
      <w:pPr>
        <w:pStyle w:val="BodyText"/>
        <w:rPr>
          <w:ins w:id="844" w:author="Thomas Stockhammer 1" w:date="2024-07-14T13:08:00Z" w16du:dateUtc="2024-07-14T04:08:00Z"/>
        </w:rPr>
      </w:pPr>
      <w:ins w:id="845" w:author="Thomas Stockhammer 1" w:date="2024-07-14T13:08:00Z" w16du:dateUtc="2024-07-14T04:08:00Z">
        <w:r>
          <w:t xml:space="preserve">A </w:t>
        </w:r>
        <w:r>
          <w:rPr>
            <w:rStyle w:val="Courier"/>
          </w:rPr>
          <w:t>TrackFragmentHeaderBox</w:t>
        </w:r>
        <w:r>
          <w:t xml:space="preserve"> shall conform to ISO/IEC 14496-12 with the following additional constraints.</w:t>
        </w:r>
      </w:ins>
    </w:p>
    <w:p w14:paraId="3F3F0735" w14:textId="6B97F383" w:rsidR="00020B9D" w:rsidRDefault="00DD232A" w:rsidP="00020B9D">
      <w:pPr>
        <w:pStyle w:val="ListContinue1"/>
        <w:tabs>
          <w:tab w:val="left" w:pos="720"/>
        </w:tabs>
        <w:ind w:left="357" w:hanging="357"/>
        <w:rPr>
          <w:ins w:id="846" w:author="Thomas Stockhammer 1" w:date="2024-07-14T13:08:00Z" w16du:dateUtc="2024-07-14T04:08:00Z"/>
        </w:rPr>
      </w:pPr>
      <w:ins w:id="847" w:author="Thomas Stockhammer 1" w:date="2024-07-15T12:03:00Z" w16du:dateUtc="2024-07-15T03:03:00Z">
        <w:r>
          <w:t xml:space="preserve">- </w:t>
        </w:r>
        <w:r>
          <w:tab/>
        </w:r>
      </w:ins>
      <w:ins w:id="848" w:author="Thomas Stockhammer 1" w:date="2024-07-14T13:08:00Z" w16du:dateUtc="2024-07-14T04:08:00Z">
        <w:r w:rsidR="00020B9D">
          <w:t xml:space="preserve">The </w:t>
        </w:r>
        <w:r w:rsidR="00020B9D">
          <w:rPr>
            <w:rStyle w:val="Courier"/>
          </w:rPr>
          <w:t>base-data-offset-present</w:t>
        </w:r>
        <w:r w:rsidR="00020B9D">
          <w:t xml:space="preserve"> flag (in the </w:t>
        </w:r>
        <w:r w:rsidR="00020B9D">
          <w:rPr>
            <w:rStyle w:val="Courier"/>
          </w:rPr>
          <w:t>tf_flags</w:t>
        </w:r>
        <w:r w:rsidR="00020B9D">
          <w:t xml:space="preserve"> field) shall be set to zero.</w:t>
        </w:r>
      </w:ins>
    </w:p>
    <w:p w14:paraId="700453C4" w14:textId="37CEED7B" w:rsidR="00020B9D" w:rsidRDefault="00DD232A" w:rsidP="00020B9D">
      <w:pPr>
        <w:pStyle w:val="ListContinue1"/>
        <w:tabs>
          <w:tab w:val="left" w:pos="720"/>
        </w:tabs>
        <w:ind w:left="357" w:hanging="357"/>
        <w:rPr>
          <w:ins w:id="849" w:author="Thomas Stockhammer 1" w:date="2024-07-14T13:08:00Z" w16du:dateUtc="2024-07-14T04:08:00Z"/>
        </w:rPr>
      </w:pPr>
      <w:ins w:id="850" w:author="Thomas Stockhammer 1" w:date="2024-07-15T12:03:00Z" w16du:dateUtc="2024-07-15T03:03:00Z">
        <w:r>
          <w:t>-</w:t>
        </w:r>
        <w:r>
          <w:tab/>
        </w:r>
      </w:ins>
      <w:ins w:id="851" w:author="Thomas Stockhammer 1" w:date="2024-07-14T13:08:00Z" w16du:dateUtc="2024-07-14T04:08:00Z">
        <w:r w:rsidR="00020B9D">
          <w:t xml:space="preserve">The </w:t>
        </w:r>
        <w:r w:rsidR="00020B9D">
          <w:rPr>
            <w:rStyle w:val="Courier"/>
          </w:rPr>
          <w:t>default-base-is-moof</w:t>
        </w:r>
        <w:r w:rsidR="00020B9D">
          <w:t xml:space="preserve"> flag (in the </w:t>
        </w:r>
        <w:r w:rsidR="00020B9D">
          <w:rPr>
            <w:rStyle w:val="Courier"/>
          </w:rPr>
          <w:t>tf_flags</w:t>
        </w:r>
        <w:r w:rsidR="00020B9D">
          <w:t xml:space="preserve"> field) shall be set to one.</w:t>
        </w:r>
      </w:ins>
    </w:p>
    <w:p w14:paraId="1912D3BB" w14:textId="77777777" w:rsidR="00020B9D" w:rsidRDefault="00020B9D">
      <w:pPr>
        <w:pStyle w:val="Heading4"/>
        <w:rPr>
          <w:ins w:id="852" w:author="Thomas Stockhammer 1" w:date="2024-07-14T13:08:00Z" w16du:dateUtc="2024-07-14T04:08:00Z"/>
        </w:rPr>
        <w:pPrChange w:id="853" w:author="Thomas Stockhammer 1" w:date="2024-07-14T14:08:00Z" w16du:dateUtc="2024-07-14T05:08:00Z">
          <w:pPr>
            <w:pStyle w:val="Heading3"/>
          </w:pPr>
        </w:pPrChange>
      </w:pPr>
      <w:bookmarkStart w:id="854" w:name="Section_sec_7.5.17"/>
      <w:bookmarkStart w:id="855" w:name="_Toc150869722"/>
      <w:bookmarkEnd w:id="854"/>
      <w:ins w:id="856" w:author="Thomas Stockhammer 1" w:date="2024-07-14T13:08:00Z" w16du:dateUtc="2024-07-14T04:08:00Z">
        <w:r>
          <w:t>Track Run Box (</w:t>
        </w:r>
        <w:r>
          <w:rPr>
            <w:rStyle w:val="CourierBold"/>
          </w:rPr>
          <w:t>'trun'</w:t>
        </w:r>
        <w:r>
          <w:t>)</w:t>
        </w:r>
        <w:bookmarkEnd w:id="855"/>
      </w:ins>
    </w:p>
    <w:p w14:paraId="0251759E" w14:textId="52575AB8" w:rsidR="00020B9D" w:rsidRDefault="00020B9D" w:rsidP="00020B9D">
      <w:pPr>
        <w:pStyle w:val="BodyText"/>
        <w:rPr>
          <w:ins w:id="857" w:author="Thomas Stockhammer 1" w:date="2024-07-14T13:08:00Z" w16du:dateUtc="2024-07-14T04:08:00Z"/>
        </w:rPr>
      </w:pPr>
      <w:ins w:id="858" w:author="Thomas Stockhammer 1" w:date="2024-07-14T13:08:00Z" w16du:dateUtc="2024-07-14T04:08:00Z">
        <w:r>
          <w:t xml:space="preserve">A </w:t>
        </w:r>
        <w:r w:rsidRPr="00065126">
          <w:rPr>
            <w:rFonts w:ascii="Courier New" w:hAnsi="Courier New" w:cs="Courier New"/>
            <w:rPrChange w:id="859" w:author="Thomas Stockhammer 1" w:date="2024-07-15T12:04:00Z" w16du:dateUtc="2024-07-15T03:04:00Z">
              <w:rPr/>
            </w:rPrChange>
          </w:rPr>
          <w:t>TrackRunBox</w:t>
        </w:r>
        <w:r>
          <w:t xml:space="preserve"> shall conform to ISO/IEC 14496-12 with the following additional constraints.</w:t>
        </w:r>
      </w:ins>
    </w:p>
    <w:p w14:paraId="0A19E939" w14:textId="072BD57E" w:rsidR="00020B9D" w:rsidRDefault="00065126" w:rsidP="00020B9D">
      <w:pPr>
        <w:pStyle w:val="ListContinue1"/>
        <w:tabs>
          <w:tab w:val="left" w:pos="720"/>
        </w:tabs>
        <w:ind w:left="357" w:hanging="357"/>
        <w:rPr>
          <w:ins w:id="860" w:author="Thomas Stockhammer 1" w:date="2024-07-14T13:08:00Z" w16du:dateUtc="2024-07-14T04:08:00Z"/>
        </w:rPr>
      </w:pPr>
      <w:ins w:id="861" w:author="Thomas Stockhammer 1" w:date="2024-07-15T12:04:00Z" w16du:dateUtc="2024-07-15T03:04:00Z">
        <w:r>
          <w:t>-</w:t>
        </w:r>
        <w:r>
          <w:tab/>
        </w:r>
      </w:ins>
      <w:ins w:id="862" w:author="Thomas Stockhammer 1" w:date="2024-07-14T13:08:00Z" w16du:dateUtc="2024-07-14T04:08:00Z">
        <w:r w:rsidR="00020B9D">
          <w:t xml:space="preserve">The </w:t>
        </w:r>
        <w:r w:rsidR="00020B9D">
          <w:rPr>
            <w:rStyle w:val="Courier"/>
          </w:rPr>
          <w:t>version</w:t>
        </w:r>
        <w:r w:rsidR="00020B9D">
          <w:t xml:space="preserve"> field shall be set to either '0' or '1',</w:t>
        </w:r>
      </w:ins>
    </w:p>
    <w:p w14:paraId="7CFDE606" w14:textId="400C402C" w:rsidR="00020B9D" w:rsidRDefault="00C66502" w:rsidP="00020B9D">
      <w:pPr>
        <w:pStyle w:val="ListContinue1"/>
        <w:tabs>
          <w:tab w:val="left" w:pos="720"/>
        </w:tabs>
        <w:ind w:left="357" w:hanging="357"/>
        <w:rPr>
          <w:ins w:id="863" w:author="Thomas Stockhammer 1" w:date="2024-07-14T13:08:00Z" w16du:dateUtc="2024-07-14T04:08:00Z"/>
        </w:rPr>
      </w:pPr>
      <w:ins w:id="864" w:author="Thomas Stockhammer 1" w:date="2024-07-15T12:04:00Z" w16du:dateUtc="2024-07-15T03:04:00Z">
        <w:r>
          <w:t>-</w:t>
        </w:r>
        <w:r>
          <w:tab/>
        </w:r>
      </w:ins>
      <w:ins w:id="865" w:author="Thomas Stockhammer 1" w:date="2024-07-14T13:08:00Z" w16du:dateUtc="2024-07-14T04:08:00Z">
        <w:r w:rsidR="00020B9D">
          <w:t xml:space="preserve">The </w:t>
        </w:r>
        <w:r w:rsidR="00020B9D">
          <w:rPr>
            <w:rStyle w:val="Courier"/>
          </w:rPr>
          <w:t>data-offset-present flag</w:t>
        </w:r>
        <w:r w:rsidR="00020B9D">
          <w:t xml:space="preserve"> (in the </w:t>
        </w:r>
        <w:r w:rsidR="00020B9D">
          <w:rPr>
            <w:rStyle w:val="Courier"/>
          </w:rPr>
          <w:t>tf_flags</w:t>
        </w:r>
        <w:r w:rsidR="00020B9D">
          <w:t xml:space="preserve"> field) shall be set to true </w:t>
        </w:r>
        <w:proofErr w:type="gramStart"/>
        <w:r w:rsidR="00020B9D">
          <w:t>in order to</w:t>
        </w:r>
        <w:proofErr w:type="gramEnd"/>
        <w:r w:rsidR="00020B9D">
          <w:t xml:space="preserve"> indicate that the </w:t>
        </w:r>
        <w:r w:rsidR="00020B9D">
          <w:rPr>
            <w:rStyle w:val="Courier"/>
          </w:rPr>
          <w:t>data_offset</w:t>
        </w:r>
        <w:r w:rsidR="00020B9D">
          <w:t xml:space="preserve"> field is present and contains the byte offset from the start of this fragment’s </w:t>
        </w:r>
        <w:r w:rsidR="00020B9D">
          <w:rPr>
            <w:rStyle w:val="Courier"/>
          </w:rPr>
          <w:t>MovieFragmentBox</w:t>
        </w:r>
        <w:r w:rsidR="00020B9D">
          <w:t xml:space="preserve"> to the start of the first media sample in the following </w:t>
        </w:r>
        <w:r w:rsidR="00020B9D">
          <w:rPr>
            <w:rStyle w:val="Courier"/>
          </w:rPr>
          <w:t>MediaDataBox</w:t>
        </w:r>
        <w:r w:rsidR="00020B9D">
          <w:t>.</w:t>
        </w:r>
      </w:ins>
    </w:p>
    <w:p w14:paraId="336E752B" w14:textId="77777777" w:rsidR="00020B9D" w:rsidRDefault="00020B9D" w:rsidP="00020B9D">
      <w:pPr>
        <w:pStyle w:val="Noteindent"/>
        <w:rPr>
          <w:ins w:id="866" w:author="Thomas Stockhammer 1" w:date="2024-07-14T13:08:00Z" w16du:dateUtc="2024-07-14T04:08:00Z"/>
        </w:rPr>
      </w:pPr>
      <w:ins w:id="867" w:author="Thomas Stockhammer 1" w:date="2024-07-14T13:08:00Z" w16du:dateUtc="2024-07-14T04:08:00Z">
        <w:r>
          <w:t>NOTE</w:t>
        </w:r>
        <w:r>
          <w:tab/>
          <w:t>This is called movie fragment relative addressing in ISO/IEC 14496-12.</w:t>
        </w:r>
      </w:ins>
    </w:p>
    <w:p w14:paraId="1033D5F0" w14:textId="77777777" w:rsidR="00020B9D" w:rsidRPr="00860490" w:rsidRDefault="00020B9D">
      <w:pPr>
        <w:pStyle w:val="Heading4"/>
        <w:rPr>
          <w:ins w:id="868" w:author="Thomas Stockhammer 1" w:date="2024-07-14T13:08:00Z" w16du:dateUtc="2024-07-14T04:08:00Z"/>
          <w:lang w:val="en-US"/>
          <w:rPrChange w:id="869" w:author="Thomas Stockhammer 1" w:date="2024-07-15T12:05:00Z" w16du:dateUtc="2024-07-15T03:05:00Z">
            <w:rPr>
              <w:ins w:id="870" w:author="Thomas Stockhammer 1" w:date="2024-07-14T13:08:00Z" w16du:dateUtc="2024-07-14T04:08:00Z"/>
            </w:rPr>
          </w:rPrChange>
        </w:rPr>
        <w:pPrChange w:id="871" w:author="Thomas Stockhammer 1" w:date="2024-07-14T14:08:00Z" w16du:dateUtc="2024-07-14T05:08:00Z">
          <w:pPr>
            <w:pStyle w:val="Heading3"/>
          </w:pPr>
        </w:pPrChange>
      </w:pPr>
      <w:bookmarkStart w:id="872" w:name="Section_sec_7.5.18"/>
      <w:bookmarkStart w:id="873" w:name="_Toc150869723"/>
      <w:bookmarkEnd w:id="872"/>
      <w:ins w:id="874" w:author="Thomas Stockhammer 1" w:date="2024-07-14T13:08:00Z" w16du:dateUtc="2024-07-14T04:08:00Z">
        <w:r w:rsidRPr="00860490">
          <w:rPr>
            <w:lang w:val="en-US"/>
            <w:rPrChange w:id="875" w:author="Thomas Stockhammer 1" w:date="2024-07-15T12:05:00Z" w16du:dateUtc="2024-07-15T03:05:00Z">
              <w:rPr/>
            </w:rPrChange>
          </w:rPr>
          <w:t>Sample Group Description Box (</w:t>
        </w:r>
        <w:r w:rsidRPr="008F360F">
          <w:rPr>
            <w:rStyle w:val="CourierBold"/>
            <w:lang w:val="en-US"/>
            <w:rPrChange w:id="876" w:author="Thomas Stockhammer 1" w:date="2024-07-14T13:09:00Z" w16du:dateUtc="2024-07-14T04:09:00Z">
              <w:rPr>
                <w:rStyle w:val="CourierBold"/>
              </w:rPr>
            </w:rPrChange>
          </w:rPr>
          <w:t>'sgpd'</w:t>
        </w:r>
        <w:r w:rsidRPr="00860490">
          <w:rPr>
            <w:lang w:val="en-US"/>
            <w:rPrChange w:id="877" w:author="Thomas Stockhammer 1" w:date="2024-07-15T12:05:00Z" w16du:dateUtc="2024-07-15T03:05:00Z">
              <w:rPr/>
            </w:rPrChange>
          </w:rPr>
          <w:t>)</w:t>
        </w:r>
        <w:bookmarkEnd w:id="873"/>
      </w:ins>
    </w:p>
    <w:p w14:paraId="2FA308E5" w14:textId="77777777" w:rsidR="00020B9D" w:rsidRDefault="00020B9D" w:rsidP="00020B9D">
      <w:pPr>
        <w:pStyle w:val="BodyText"/>
        <w:rPr>
          <w:ins w:id="878" w:author="Thomas Stockhammer 1" w:date="2024-07-14T13:08:00Z" w16du:dateUtc="2024-07-14T04:08:00Z"/>
        </w:rPr>
      </w:pPr>
      <w:commentRangeStart w:id="879"/>
      <w:ins w:id="880" w:author="Thomas Stockhammer 1" w:date="2024-07-14T13:08:00Z" w16du:dateUtc="2024-07-14T04:08:00Z">
        <w:r>
          <w:t xml:space="preserve">As required by ISO/IEC 14496-12, when sample group descriptions can change within a CMAF track, a </w:t>
        </w:r>
        <w:r>
          <w:rPr>
            <w:rStyle w:val="Courier"/>
          </w:rPr>
          <w:t>SampleGroupDescriptionBox</w:t>
        </w:r>
        <w:r>
          <w:t xml:space="preserve"> shall be stored in each CMAF fragment that references that sample group description. If sample group information is the same for all CMAF fragments in a CMAF switching set, it may be stored in a </w:t>
        </w:r>
        <w:r>
          <w:rPr>
            <w:rStyle w:val="Courier"/>
          </w:rPr>
          <w:t>SampleGroupDescriptionBox</w:t>
        </w:r>
        <w:r>
          <w:t xml:space="preserve"> in the CMAF header </w:t>
        </w:r>
        <w:r>
          <w:rPr>
            <w:rStyle w:val="Courier"/>
          </w:rPr>
          <w:t>SampleTableBox</w:t>
        </w:r>
        <w:r>
          <w:t xml:space="preserve"> (</w:t>
        </w:r>
        <w:r>
          <w:rPr>
            <w:rStyle w:val="Courier"/>
          </w:rPr>
          <w:t>'stbl'</w:t>
        </w:r>
        <w:r>
          <w:t>). Either version 1 or 2 may be used (version 0 is deprecated by ISO BMFF).</w:t>
        </w:r>
      </w:ins>
    </w:p>
    <w:p w14:paraId="1C990638" w14:textId="77777777" w:rsidR="00020B9D" w:rsidRDefault="00020B9D" w:rsidP="00020B9D">
      <w:pPr>
        <w:pStyle w:val="Example"/>
        <w:rPr>
          <w:ins w:id="881" w:author="Thomas Stockhammer 1" w:date="2024-07-14T13:08:00Z" w16du:dateUtc="2024-07-14T04:08:00Z"/>
        </w:rPr>
      </w:pPr>
      <w:ins w:id="882" w:author="Thomas Stockhammer 1" w:date="2024-07-14T13:08:00Z" w16du:dateUtc="2024-07-14T04:08:00Z">
        <w:r>
          <w:t>EXAMPLE</w:t>
        </w:r>
        <w:r>
          <w:tab/>
          <w:t xml:space="preserve">When common encryption is used and KID values can change per CMAF fragment, a </w:t>
        </w:r>
        <w:r>
          <w:rPr>
            <w:rStyle w:val="Courier"/>
          </w:rPr>
          <w:t>SampleToGroupBox</w:t>
        </w:r>
        <w:r>
          <w:t xml:space="preserve"> stored in each </w:t>
        </w:r>
        <w:r>
          <w:rPr>
            <w:rStyle w:val="Courier"/>
          </w:rPr>
          <w:t>TrackFragmentBox</w:t>
        </w:r>
        <w:r>
          <w:t xml:space="preserve"> will reference a </w:t>
        </w:r>
        <w:r>
          <w:rPr>
            <w:rStyle w:val="Courier"/>
          </w:rPr>
          <w:t>SampleGroupDescriptionBox</w:t>
        </w:r>
        <w:r>
          <w:t xml:space="preserve"> containing the KID for that sample group, and both are stored in the </w:t>
        </w:r>
        <w:r>
          <w:rPr>
            <w:rStyle w:val="Courier"/>
          </w:rPr>
          <w:t>TrackFragmentBox</w:t>
        </w:r>
        <w:r>
          <w:t xml:space="preserve"> </w:t>
        </w:r>
        <w:proofErr w:type="gramStart"/>
        <w:r>
          <w:t>in order to</w:t>
        </w:r>
        <w:proofErr w:type="gramEnd"/>
        <w:r>
          <w:t xml:space="preserve"> support random access.</w:t>
        </w:r>
      </w:ins>
      <w:commentRangeEnd w:id="879"/>
      <w:ins w:id="883" w:author="Thomas Stockhammer 1" w:date="2024-07-15T12:05:00Z" w16du:dateUtc="2024-07-15T03:05:00Z">
        <w:r w:rsidR="00860490">
          <w:rPr>
            <w:rStyle w:val="CommentReference"/>
          </w:rPr>
          <w:commentReference w:id="879"/>
        </w:r>
      </w:ins>
    </w:p>
    <w:p w14:paraId="359061B2" w14:textId="77777777" w:rsidR="00020B9D" w:rsidRDefault="00020B9D" w:rsidP="00020B9D">
      <w:pPr>
        <w:pStyle w:val="BodyText"/>
        <w:rPr>
          <w:ins w:id="884" w:author="Thomas Stockhammer 1" w:date="2024-07-14T13:08:00Z" w16du:dateUtc="2024-07-14T04:08:00Z"/>
        </w:rPr>
      </w:pPr>
      <w:ins w:id="885" w:author="Thomas Stockhammer 1" w:date="2024-07-14T13:08:00Z" w16du:dateUtc="2024-07-14T04:08:00Z">
        <w:r>
          <w:t xml:space="preserve">Pre-roll sample groups can be used for some audio as described in </w:t>
        </w:r>
        <w:r>
          <w:fldChar w:fldCharType="begin"/>
        </w:r>
        <w:r>
          <w:instrText>HYPERLINK \l "Section_sec_10.3.3.1" \h</w:instrText>
        </w:r>
        <w:r>
          <w:fldChar w:fldCharType="separate"/>
        </w:r>
        <w:r>
          <w:rPr>
            <w:rStyle w:val="Hyperlink"/>
          </w:rPr>
          <w:t>subclause 10.3.3.1</w:t>
        </w:r>
        <w:r>
          <w:rPr>
            <w:rStyle w:val="Hyperlink"/>
          </w:rPr>
          <w:fldChar w:fldCharType="end"/>
        </w:r>
        <w:r>
          <w:t>.</w:t>
        </w:r>
      </w:ins>
    </w:p>
    <w:p w14:paraId="7F00AAD9" w14:textId="77777777" w:rsidR="00020B9D" w:rsidRDefault="00020B9D">
      <w:pPr>
        <w:pStyle w:val="Heading4"/>
        <w:rPr>
          <w:ins w:id="886" w:author="Thomas Stockhammer 1" w:date="2024-07-14T13:08:00Z" w16du:dateUtc="2024-07-14T04:08:00Z"/>
        </w:rPr>
        <w:pPrChange w:id="887" w:author="Thomas Stockhammer 1" w:date="2024-07-14T14:08:00Z" w16du:dateUtc="2024-07-14T05:08:00Z">
          <w:pPr>
            <w:pStyle w:val="Heading3"/>
          </w:pPr>
        </w:pPrChange>
      </w:pPr>
      <w:bookmarkStart w:id="888" w:name="Section_sec_7.5.19"/>
      <w:bookmarkStart w:id="889" w:name="_Toc150869724"/>
      <w:bookmarkEnd w:id="888"/>
      <w:ins w:id="890" w:author="Thomas Stockhammer 1" w:date="2024-07-14T13:08:00Z" w16du:dateUtc="2024-07-14T04:08:00Z">
        <w:r>
          <w:t>Media Data Box (</w:t>
        </w:r>
        <w:r>
          <w:rPr>
            <w:rStyle w:val="CourierBold"/>
          </w:rPr>
          <w:t>'mdat'</w:t>
        </w:r>
        <w:r>
          <w:t>)</w:t>
        </w:r>
        <w:bookmarkEnd w:id="889"/>
      </w:ins>
    </w:p>
    <w:p w14:paraId="57A74815" w14:textId="4A1B3DF4" w:rsidR="00020B9D" w:rsidRDefault="00020B9D" w:rsidP="00020B9D">
      <w:pPr>
        <w:pStyle w:val="BodyText"/>
        <w:rPr>
          <w:ins w:id="891" w:author="Thomas Stockhammer 1" w:date="2024-07-14T13:08:00Z" w16du:dateUtc="2024-07-14T04:08:00Z"/>
        </w:rPr>
      </w:pPr>
      <w:ins w:id="892" w:author="Thomas Stockhammer 1" w:date="2024-07-14T13:08:00Z" w16du:dateUtc="2024-07-14T04:08:00Z">
        <w:r>
          <w:t xml:space="preserve">Each fragment shall contain one or more </w:t>
        </w:r>
        <w:r>
          <w:rPr>
            <w:rStyle w:val="Courier"/>
          </w:rPr>
          <w:t>MediaDataBox(es)</w:t>
        </w:r>
        <w:r>
          <w:t xml:space="preserve"> (</w:t>
        </w:r>
        <w:r>
          <w:rPr>
            <w:rStyle w:val="Courier"/>
          </w:rPr>
          <w:t>'mdat'</w:t>
        </w:r>
        <w:r>
          <w:t xml:space="preserve">) containing media samples. The </w:t>
        </w:r>
        <w:r>
          <w:rPr>
            <w:rStyle w:val="Courier"/>
          </w:rPr>
          <w:t>MediaDataBox</w:t>
        </w:r>
        <w:r>
          <w:t xml:space="preserve"> conforms to the definition in ISO/IEC 14496-12.</w:t>
        </w:r>
      </w:ins>
    </w:p>
    <w:p w14:paraId="47853435" w14:textId="53832FFB" w:rsidR="00020B9D" w:rsidRDefault="00020B9D" w:rsidP="00020B9D">
      <w:pPr>
        <w:pStyle w:val="BodyText"/>
        <w:rPr>
          <w:ins w:id="893" w:author="Thomas Stockhammer 1" w:date="2024-07-14T13:08:00Z" w16du:dateUtc="2024-07-14T04:08:00Z"/>
        </w:rPr>
      </w:pPr>
      <w:ins w:id="894" w:author="Thomas Stockhammer 1" w:date="2024-07-14T13:08:00Z" w16du:dateUtc="2024-07-14T04:08:00Z">
        <w:r>
          <w:t xml:space="preserve">Each </w:t>
        </w:r>
        <w:r>
          <w:rPr>
            <w:rStyle w:val="Courier"/>
          </w:rPr>
          <w:t>MediaDataBox</w:t>
        </w:r>
        <w:r>
          <w:t xml:space="preserve"> in a chunk shall be immediately preceded by the </w:t>
        </w:r>
        <w:r>
          <w:rPr>
            <w:rStyle w:val="Courier"/>
          </w:rPr>
          <w:t>MovieFragmentBox</w:t>
        </w:r>
        <w:r>
          <w:t xml:space="preserve"> that references the media samples it contains.</w:t>
        </w:r>
      </w:ins>
    </w:p>
    <w:p w14:paraId="5C30A247" w14:textId="77777777" w:rsidR="00020B9D" w:rsidRPr="000350CD" w:rsidRDefault="00020B9D">
      <w:pPr>
        <w:pStyle w:val="Heading4"/>
        <w:rPr>
          <w:ins w:id="895" w:author="Thomas Stockhammer 1" w:date="2024-07-14T13:08:00Z" w16du:dateUtc="2024-07-14T04:08:00Z"/>
          <w:lang w:val="en-US"/>
        </w:rPr>
        <w:pPrChange w:id="896" w:author="Thomas Stockhammer 1" w:date="2024-07-14T14:08:00Z" w16du:dateUtc="2024-07-14T05:08:00Z">
          <w:pPr>
            <w:pStyle w:val="Heading3"/>
          </w:pPr>
        </w:pPrChange>
      </w:pPr>
      <w:bookmarkStart w:id="897" w:name="Section_sec_7.5.20"/>
      <w:bookmarkStart w:id="898" w:name="_Toc150869725"/>
      <w:bookmarkEnd w:id="897"/>
      <w:commentRangeStart w:id="899"/>
      <w:ins w:id="900" w:author="Thomas Stockhammer 1" w:date="2024-07-14T13:08:00Z" w16du:dateUtc="2024-07-14T04:08:00Z">
        <w:r w:rsidRPr="000350CD">
          <w:rPr>
            <w:lang w:val="en-US"/>
          </w:rPr>
          <w:t>Sub-sample Information Box (</w:t>
        </w:r>
        <w:r w:rsidRPr="008F360F">
          <w:rPr>
            <w:rStyle w:val="CourierBold"/>
            <w:lang w:val="en-US"/>
            <w:rPrChange w:id="901" w:author="Thomas Stockhammer 1" w:date="2024-07-14T13:08:00Z" w16du:dateUtc="2024-07-14T04:08:00Z">
              <w:rPr>
                <w:rStyle w:val="CourierBold"/>
              </w:rPr>
            </w:rPrChange>
          </w:rPr>
          <w:t>'subs'</w:t>
        </w:r>
        <w:r w:rsidRPr="000350CD">
          <w:rPr>
            <w:lang w:val="en-US"/>
          </w:rPr>
          <w:t>)</w:t>
        </w:r>
        <w:bookmarkEnd w:id="898"/>
      </w:ins>
    </w:p>
    <w:p w14:paraId="50CE7381" w14:textId="77777777" w:rsidR="00020B9D" w:rsidRDefault="00020B9D" w:rsidP="00020B9D">
      <w:pPr>
        <w:pStyle w:val="BodyText"/>
        <w:rPr>
          <w:ins w:id="902" w:author="Thomas Stockhammer 1" w:date="2024-07-14T13:08:00Z" w16du:dateUtc="2024-07-14T04:08:00Z"/>
        </w:rPr>
      </w:pPr>
      <w:ins w:id="903" w:author="Thomas Stockhammer 1" w:date="2024-07-14T13:08:00Z" w16du:dateUtc="2024-07-14T04:08:00Z">
        <w:r>
          <w:t xml:space="preserve">Each CMAF fragment in a TTML image subtitle track of CMAF media profile </w:t>
        </w:r>
        <w:r>
          <w:rPr>
            <w:rStyle w:val="Courier"/>
          </w:rPr>
          <w:t>'im1i'</w:t>
        </w:r>
        <w:r>
          <w:t xml:space="preserve">, as specified in </w:t>
        </w:r>
        <w:r>
          <w:fldChar w:fldCharType="begin"/>
        </w:r>
        <w:r>
          <w:instrText>HYPERLINK \l "Section_sec_11.3.4" \h</w:instrText>
        </w:r>
        <w:r>
          <w:fldChar w:fldCharType="separate"/>
        </w:r>
        <w:r>
          <w:rPr>
            <w:rStyle w:val="Hyperlink"/>
          </w:rPr>
          <w:t>subclause 11.3.4</w:t>
        </w:r>
        <w:r>
          <w:rPr>
            <w:rStyle w:val="Hyperlink"/>
          </w:rPr>
          <w:fldChar w:fldCharType="end"/>
        </w:r>
        <w:r>
          <w:t xml:space="preserve">, shall contain a </w:t>
        </w:r>
        <w:r>
          <w:rPr>
            <w:rStyle w:val="Courier"/>
          </w:rPr>
          <w:t>SubSampleInformationBox</w:t>
        </w:r>
        <w:r>
          <w:t xml:space="preserve"> in the </w:t>
        </w:r>
        <w:r>
          <w:rPr>
            <w:rStyle w:val="Courier"/>
          </w:rPr>
          <w:t>TrackFragmentBox</w:t>
        </w:r>
        <w:r>
          <w:t xml:space="preserve"> that indexes any images contained in the subtitle media sample. The field </w:t>
        </w:r>
        <w:r>
          <w:rPr>
            <w:rStyle w:val="Courier"/>
          </w:rPr>
          <w:t>entry_count</w:t>
        </w:r>
        <w:r>
          <w:t xml:space="preserve"> shall equal 1.</w:t>
        </w:r>
      </w:ins>
    </w:p>
    <w:p w14:paraId="1B32036B" w14:textId="77777777" w:rsidR="00020B9D" w:rsidRDefault="00020B9D" w:rsidP="00020B9D">
      <w:pPr>
        <w:pStyle w:val="BodyText"/>
        <w:rPr>
          <w:ins w:id="904" w:author="Thomas Stockhammer 1" w:date="2024-07-14T13:08:00Z" w16du:dateUtc="2024-07-14T04:08:00Z"/>
        </w:rPr>
      </w:pPr>
      <w:ins w:id="905" w:author="Thomas Stockhammer 1" w:date="2024-07-14T13:08:00Z" w16du:dateUtc="2024-07-14T04:08:00Z">
        <w:r>
          <w:lastRenderedPageBreak/>
          <w:t xml:space="preserve">When one or more images are present in the subtitle media sample, the value of </w:t>
        </w:r>
        <w:r>
          <w:rPr>
            <w:rStyle w:val="Courier"/>
          </w:rPr>
          <w:t>subsample_count</w:t>
        </w:r>
        <w:r>
          <w:t xml:space="preserve"> shall equal 1 for the first image sub-sample, and the </w:t>
        </w:r>
        <w:r>
          <w:rPr>
            <w:rStyle w:val="Courier"/>
          </w:rPr>
          <w:t>subsample_count</w:t>
        </w:r>
        <w:r>
          <w:t xml:space="preserve"> of the TTML document shall equal 0.</w:t>
        </w:r>
      </w:ins>
    </w:p>
    <w:p w14:paraId="68B9D465" w14:textId="77777777" w:rsidR="00020B9D" w:rsidRDefault="00020B9D" w:rsidP="00020B9D">
      <w:pPr>
        <w:pStyle w:val="BodyText"/>
        <w:rPr>
          <w:ins w:id="906" w:author="Thomas Stockhammer 1" w:date="2024-07-14T13:08:00Z" w16du:dateUtc="2024-07-14T04:08:00Z"/>
        </w:rPr>
      </w:pPr>
      <w:ins w:id="907" w:author="Thomas Stockhammer 1" w:date="2024-07-14T13:08:00Z" w16du:dateUtc="2024-07-14T04:08:00Z">
        <w:r>
          <w:t xml:space="preserve">When no images are present in the subtitle media sample, the value of </w:t>
        </w:r>
        <w:r>
          <w:rPr>
            <w:rStyle w:val="Courier"/>
          </w:rPr>
          <w:t>subsample_count</w:t>
        </w:r>
        <w:r>
          <w:t xml:space="preserve"> shall equal 0.</w:t>
        </w:r>
      </w:ins>
    </w:p>
    <w:p w14:paraId="3C160D32" w14:textId="77777777" w:rsidR="00020B9D" w:rsidRDefault="00020B9D" w:rsidP="00020B9D">
      <w:pPr>
        <w:pStyle w:val="BodyText"/>
        <w:rPr>
          <w:ins w:id="908" w:author="Thomas Stockhammer 1" w:date="2024-07-14T13:08:00Z" w16du:dateUtc="2024-07-14T04:08:00Z"/>
        </w:rPr>
      </w:pPr>
      <w:ins w:id="909" w:author="Thomas Stockhammer 1" w:date="2024-07-14T13:08:00Z" w16du:dateUtc="2024-07-14T04:08:00Z">
        <w:r>
          <w:t xml:space="preserve">Version 0 of this box should be used, unless </w:t>
        </w:r>
        <w:r>
          <w:rPr>
            <w:rStyle w:val="Courier"/>
          </w:rPr>
          <w:t>subsample_size</w:t>
        </w:r>
        <w:r>
          <w:t xml:space="preserve"> exceeds a 16-bit byte address size (65 kibibytes), in which case version 1 should be used.</w:t>
        </w:r>
      </w:ins>
    </w:p>
    <w:p w14:paraId="089BE17C" w14:textId="3E1A32AF" w:rsidR="000445CF" w:rsidRPr="008F360F" w:rsidRDefault="00020B9D">
      <w:pPr>
        <w:pStyle w:val="BodyText"/>
        <w:pPrChange w:id="910" w:author="Thomas Stockhammer 1" w:date="2024-07-14T14:08:00Z" w16du:dateUtc="2024-07-14T05:08:00Z">
          <w:pPr/>
        </w:pPrChange>
      </w:pPr>
      <w:ins w:id="911" w:author="Thomas Stockhammer 1" w:date="2024-07-14T13:08:00Z" w16du:dateUtc="2024-07-14T04:08:00Z">
        <w:r>
          <w:t xml:space="preserve">The fields </w:t>
        </w:r>
        <w:r>
          <w:rPr>
            <w:rStyle w:val="Courier"/>
          </w:rPr>
          <w:t>subsample_priority</w:t>
        </w:r>
        <w:r>
          <w:t xml:space="preserve">, </w:t>
        </w:r>
        <w:r>
          <w:rPr>
            <w:rStyle w:val="Courier"/>
          </w:rPr>
          <w:t>discardable</w:t>
        </w:r>
        <w:r>
          <w:t xml:space="preserve">, and </w:t>
        </w:r>
        <w:r>
          <w:rPr>
            <w:rStyle w:val="Courier"/>
          </w:rPr>
          <w:t>codec_specific_parameters</w:t>
        </w:r>
        <w:r>
          <w:t xml:space="preserve"> are undefined.</w:t>
        </w:r>
      </w:ins>
      <w:commentRangeEnd w:id="899"/>
      <w:ins w:id="912" w:author="Thomas Stockhammer 1" w:date="2024-07-15T12:06:00Z" w16du:dateUtc="2024-07-15T03:06:00Z">
        <w:r w:rsidR="00E24448">
          <w:rPr>
            <w:rStyle w:val="CommentReference"/>
          </w:rPr>
          <w:commentReference w:id="899"/>
        </w:r>
      </w:ins>
    </w:p>
    <w:p w14:paraId="37E3EAA4" w14:textId="084064F6" w:rsidR="0082782D" w:rsidRDefault="0082782D" w:rsidP="0082782D">
      <w:pPr>
        <w:pStyle w:val="Heading2"/>
      </w:pPr>
      <w:r>
        <w:t>Video Track Constraints</w:t>
      </w:r>
    </w:p>
    <w:p w14:paraId="3DAD63A7" w14:textId="6DACF601" w:rsidR="0082782D" w:rsidRDefault="0082782D" w:rsidP="0082782D">
      <w:pPr>
        <w:pStyle w:val="Heading2"/>
      </w:pPr>
      <w:r>
        <w:t>Audio</w:t>
      </w:r>
      <w:r w:rsidRPr="0082782D">
        <w:t xml:space="preserve"> </w:t>
      </w:r>
      <w:r>
        <w:t>Track Constraints</w:t>
      </w:r>
    </w:p>
    <w:p w14:paraId="3FD4E1D9" w14:textId="4E6DCB4A" w:rsidR="0082782D" w:rsidRDefault="0082782D" w:rsidP="0082782D">
      <w:pPr>
        <w:pStyle w:val="Heading2"/>
      </w:pPr>
      <w:r>
        <w:t>Text/Subtitles</w:t>
      </w:r>
      <w:r w:rsidR="00767566" w:rsidRPr="00767566">
        <w:t xml:space="preserve"> </w:t>
      </w:r>
      <w:r w:rsidR="00767566">
        <w:t>Track Constraints</w:t>
      </w:r>
    </w:p>
    <w:p w14:paraId="55208F55" w14:textId="77777777" w:rsidR="004338E7" w:rsidRPr="00767566" w:rsidRDefault="004338E7" w:rsidP="004338E7">
      <w:pPr>
        <w:pStyle w:val="Heading1"/>
        <w:rPr>
          <w:color w:val="000000" w:themeColor="text1"/>
        </w:rPr>
      </w:pPr>
      <w:r>
        <w:rPr>
          <w:color w:val="000000" w:themeColor="text1"/>
        </w:rPr>
        <w:t>Common Item Constraints</w:t>
      </w:r>
    </w:p>
    <w:p w14:paraId="5B0E8236" w14:textId="764B8E13" w:rsidR="004338E7" w:rsidRDefault="004338E7" w:rsidP="00CC4E95">
      <w:pPr>
        <w:pStyle w:val="Heading1"/>
        <w:rPr>
          <w:ins w:id="913" w:author="Thomas Stockhammer 1" w:date="2024-07-14T13:04:00Z" w16du:dateUtc="2024-07-14T04:04:00Z"/>
          <w:color w:val="000000" w:themeColor="text1"/>
        </w:rPr>
      </w:pPr>
      <w:r>
        <w:rPr>
          <w:color w:val="000000" w:themeColor="text1"/>
        </w:rPr>
        <w:t>Single File Constraints</w:t>
      </w:r>
    </w:p>
    <w:p w14:paraId="3608BE5F" w14:textId="4CE94F2E" w:rsidR="00511824" w:rsidRPr="008F360F" w:rsidRDefault="00A379F7">
      <w:pPr>
        <w:pStyle w:val="BodyText"/>
        <w:autoSpaceDE w:val="0"/>
        <w:autoSpaceDN w:val="0"/>
        <w:adjustRightInd w:val="0"/>
        <w:ind w:left="576"/>
        <w:rPr>
          <w:i/>
          <w:iCs/>
          <w:color w:val="FF0000"/>
          <w:rPrChange w:id="914" w:author="Thomas Stockhammer 1" w:date="2024-07-14T14:08:00Z" w16du:dateUtc="2024-07-14T05:08:00Z">
            <w:rPr>
              <w:color w:val="000000" w:themeColor="text1"/>
            </w:rPr>
          </w:rPrChange>
        </w:rPr>
        <w:pPrChange w:id="915" w:author="Thomas Stockhammer 1" w:date="2024-07-14T14:08:00Z" w16du:dateUtc="2024-07-14T05:08:00Z">
          <w:pPr>
            <w:pStyle w:val="Heading1"/>
          </w:pPr>
        </w:pPrChange>
      </w:pPr>
      <w:ins w:id="916" w:author="Thomas Stockhammer 1" w:date="2024-07-14T13:04:00Z" w16du:dateUtc="2024-07-14T04:04:00Z">
        <w:r w:rsidRPr="005E2050">
          <w:rPr>
            <w:i/>
            <w:iCs/>
            <w:color w:val="FF0000"/>
          </w:rPr>
          <w:t>Editor’s Note:</w:t>
        </w:r>
        <w:r>
          <w:rPr>
            <w:i/>
            <w:iCs/>
            <w:color w:val="FF0000"/>
          </w:rPr>
          <w:t xml:space="preserve"> this defines t</w:t>
        </w:r>
      </w:ins>
      <w:ins w:id="917" w:author="Thomas Stockhammer 1" w:date="2024-07-14T13:05:00Z" w16du:dateUtc="2024-07-14T04:05:00Z">
        <w:r>
          <w:rPr>
            <w:i/>
            <w:iCs/>
            <w:color w:val="FF0000"/>
          </w:rPr>
          <w:t>he case, were multiple or all tracks are included in a single file</w:t>
        </w:r>
      </w:ins>
    </w:p>
    <w:p w14:paraId="7A33F52B" w14:textId="5F103643" w:rsidR="001270C0" w:rsidRDefault="001270C0" w:rsidP="00CC4E95">
      <w:pPr>
        <w:pStyle w:val="Heading1"/>
        <w:rPr>
          <w:ins w:id="918" w:author="Thomas Stockhammer 1" w:date="2024-07-14T13:05:00Z" w16du:dateUtc="2024-07-14T04:05:00Z"/>
          <w:color w:val="000000" w:themeColor="text1"/>
        </w:rPr>
      </w:pPr>
      <w:del w:id="919" w:author="Thomas Stockhammer 1" w:date="2024-07-14T13:05:00Z" w16du:dateUtc="2024-07-14T04:05:00Z">
        <w:r w:rsidDel="002C2354">
          <w:rPr>
            <w:color w:val="000000" w:themeColor="text1"/>
          </w:rPr>
          <w:delText xml:space="preserve">Track </w:delText>
        </w:r>
      </w:del>
      <w:ins w:id="920" w:author="Thomas Stockhammer 1" w:date="2024-07-14T13:05:00Z" w16du:dateUtc="2024-07-14T04:05:00Z">
        <w:r w:rsidR="002C2354">
          <w:rPr>
            <w:color w:val="000000" w:themeColor="text1"/>
          </w:rPr>
          <w:t>F</w:t>
        </w:r>
      </w:ins>
      <w:ins w:id="921" w:author="Thomas Stockhammer 1" w:date="2024-07-14T13:06:00Z" w16du:dateUtc="2024-07-14T04:06:00Z">
        <w:r w:rsidR="002C2354">
          <w:rPr>
            <w:color w:val="000000" w:themeColor="text1"/>
          </w:rPr>
          <w:t>ile</w:t>
        </w:r>
      </w:ins>
      <w:ins w:id="922" w:author="Thomas Stockhammer 1" w:date="2024-07-14T13:05:00Z" w16du:dateUtc="2024-07-14T04:05:00Z">
        <w:r w:rsidR="002C2354">
          <w:rPr>
            <w:color w:val="000000" w:themeColor="text1"/>
          </w:rPr>
          <w:t xml:space="preserve"> </w:t>
        </w:r>
      </w:ins>
      <w:r>
        <w:rPr>
          <w:color w:val="000000" w:themeColor="text1"/>
        </w:rPr>
        <w:t>Constraints in Multi-Part 3MBPs</w:t>
      </w:r>
    </w:p>
    <w:p w14:paraId="2ADDBD2F" w14:textId="4969CC60" w:rsidR="00302DDE" w:rsidRPr="00783A70" w:rsidRDefault="00302DDE">
      <w:pPr>
        <w:pStyle w:val="BodyText"/>
        <w:autoSpaceDE w:val="0"/>
        <w:autoSpaceDN w:val="0"/>
        <w:adjustRightInd w:val="0"/>
        <w:ind w:left="576"/>
        <w:rPr>
          <w:i/>
          <w:iCs/>
          <w:color w:val="FF0000"/>
          <w:rPrChange w:id="923" w:author="Thomas Stockhammer 1" w:date="2024-07-14T13:06:00Z" w16du:dateUtc="2024-07-14T04:06:00Z">
            <w:rPr>
              <w:color w:val="000000" w:themeColor="text1"/>
            </w:rPr>
          </w:rPrChange>
        </w:rPr>
        <w:pPrChange w:id="924" w:author="Thomas Stockhammer 1" w:date="2024-07-14T13:06:00Z" w16du:dateUtc="2024-07-14T04:06:00Z">
          <w:pPr>
            <w:pStyle w:val="Heading1"/>
          </w:pPr>
        </w:pPrChange>
      </w:pPr>
      <w:ins w:id="925" w:author="Thomas Stockhammer 1" w:date="2024-07-14T13:05:00Z" w16du:dateUtc="2024-07-14T04:05:00Z">
        <w:r w:rsidRPr="005E2050">
          <w:rPr>
            <w:i/>
            <w:iCs/>
            <w:color w:val="FF0000"/>
          </w:rPr>
          <w:t>Editor’s Note:</w:t>
        </w:r>
        <w:r>
          <w:rPr>
            <w:i/>
            <w:iCs/>
            <w:color w:val="FF0000"/>
          </w:rPr>
          <w:t xml:space="preserve"> this defines the case, for which a track </w:t>
        </w:r>
      </w:ins>
      <w:ins w:id="926" w:author="Thomas Stockhammer 1" w:date="2024-07-14T13:06:00Z" w16du:dateUtc="2024-07-14T04:06:00Z">
        <w:r w:rsidR="002C2354">
          <w:rPr>
            <w:i/>
            <w:iCs/>
            <w:color w:val="FF0000"/>
          </w:rPr>
          <w:t>is added to an existing file</w:t>
        </w:r>
      </w:ins>
      <w:ins w:id="927" w:author="Thomas Stockhammer 1" w:date="2024-07-14T13:05:00Z" w16du:dateUtc="2024-07-14T04:05:00Z">
        <w:r w:rsidRPr="005E2050">
          <w:rPr>
            <w:i/>
            <w:iCs/>
            <w:color w:val="FF0000"/>
          </w:rPr>
          <w:t>.</w:t>
        </w:r>
      </w:ins>
    </w:p>
    <w:p w14:paraId="4317D254" w14:textId="440AE9FF" w:rsidR="00767566" w:rsidRPr="0082782D" w:rsidRDefault="00767566" w:rsidP="00767566">
      <w:pPr>
        <w:pStyle w:val="Heading1"/>
        <w:rPr>
          <w:color w:val="000000" w:themeColor="text1"/>
        </w:rPr>
      </w:pPr>
      <w:r>
        <w:rPr>
          <w:color w:val="000000" w:themeColor="text1"/>
        </w:rPr>
        <w:t>Encryption and Security</w:t>
      </w:r>
    </w:p>
    <w:p w14:paraId="40A0CBC9" w14:textId="30A98F10" w:rsidR="00767566" w:rsidRDefault="00767566" w:rsidP="00767566">
      <w:pPr>
        <w:pStyle w:val="Heading1"/>
        <w:rPr>
          <w:color w:val="000000" w:themeColor="text1"/>
        </w:rPr>
      </w:pPr>
      <w:r>
        <w:rPr>
          <w:color w:val="000000" w:themeColor="text1"/>
        </w:rPr>
        <w:t>Profiles</w:t>
      </w:r>
    </w:p>
    <w:p w14:paraId="02B60E2A" w14:textId="60D759E7" w:rsidR="00767566" w:rsidRPr="0082782D" w:rsidRDefault="00767566" w:rsidP="00767566">
      <w:pPr>
        <w:pStyle w:val="Heading2"/>
      </w:pPr>
      <w:r>
        <w:t>Baseline Profile</w:t>
      </w:r>
    </w:p>
    <w:p w14:paraId="4A68F5BA" w14:textId="7B15850C" w:rsidR="00767566" w:rsidRPr="0082782D" w:rsidRDefault="00767566" w:rsidP="00767566">
      <w:pPr>
        <w:pStyle w:val="Heading2"/>
      </w:pPr>
      <w:r>
        <w:t>Image Profile</w:t>
      </w:r>
    </w:p>
    <w:p w14:paraId="2A1F1AE0" w14:textId="36BE623B" w:rsidR="00767566" w:rsidRPr="0082782D" w:rsidRDefault="00767566" w:rsidP="00767566">
      <w:pPr>
        <w:pStyle w:val="Heading2"/>
      </w:pPr>
      <w:r>
        <w:t>Immersive Profile</w:t>
      </w:r>
    </w:p>
    <w:p w14:paraId="6457E568" w14:textId="6B291475" w:rsidR="00767566" w:rsidRDefault="00767566" w:rsidP="00767566">
      <w:pPr>
        <w:pStyle w:val="Heading1"/>
        <w:rPr>
          <w:color w:val="000000" w:themeColor="text1"/>
        </w:rPr>
      </w:pPr>
      <w:r>
        <w:rPr>
          <w:color w:val="000000" w:themeColor="text1"/>
        </w:rPr>
        <w:t>Media Profiles</w:t>
      </w:r>
    </w:p>
    <w:p w14:paraId="203F92E6" w14:textId="14991B7B" w:rsidR="00767566" w:rsidRPr="00AA0D3E" w:rsidRDefault="00767566" w:rsidP="00767566">
      <w:pPr>
        <w:pStyle w:val="ANNEX"/>
      </w:pPr>
      <w:r w:rsidRPr="00AA0D3E">
        <w:lastRenderedPageBreak/>
        <w:br/>
      </w:r>
      <w:bookmarkStart w:id="928" w:name="_Ref120629140"/>
      <w:bookmarkStart w:id="929" w:name="_Ref120629146"/>
      <w:bookmarkStart w:id="930" w:name="_Ref120629423"/>
      <w:bookmarkStart w:id="931" w:name="_Ref120629480"/>
      <w:bookmarkStart w:id="932" w:name="_Ref120629534"/>
      <w:bookmarkStart w:id="933" w:name="_Ref120630704"/>
      <w:bookmarkStart w:id="934" w:name="_Ref120631326"/>
      <w:r w:rsidRPr="00AA0D3E">
        <w:t>(</w:t>
      </w:r>
      <w:r>
        <w:t>informative</w:t>
      </w:r>
      <w:r w:rsidRPr="00AA0D3E">
        <w:t>)</w:t>
      </w:r>
      <w:r w:rsidRPr="00AA0D3E">
        <w:br/>
      </w:r>
      <w:r w:rsidRPr="00AA0D3E">
        <w:br/>
      </w:r>
      <w:bookmarkEnd w:id="928"/>
      <w:bookmarkEnd w:id="929"/>
      <w:bookmarkEnd w:id="930"/>
      <w:bookmarkEnd w:id="931"/>
      <w:bookmarkEnd w:id="932"/>
      <w:bookmarkEnd w:id="933"/>
      <w:bookmarkEnd w:id="934"/>
      <w:r>
        <w:t>Hypothetical Playback Model for a MeMAF Player</w:t>
      </w:r>
    </w:p>
    <w:p w14:paraId="5C0A6066" w14:textId="77777777" w:rsidR="00767566" w:rsidRPr="00767566" w:rsidRDefault="00767566" w:rsidP="00767566">
      <w:pPr>
        <w:rPr>
          <w:lang w:eastAsia="ja-JP"/>
        </w:rPr>
      </w:pPr>
    </w:p>
    <w:p w14:paraId="04369F4B" w14:textId="40CB462E" w:rsidR="0082782D" w:rsidRPr="007B407D" w:rsidRDefault="0082782D" w:rsidP="00767566">
      <w:pPr>
        <w:spacing w:before="240" w:after="60" w:line="252" w:lineRule="auto"/>
        <w:jc w:val="left"/>
      </w:pPr>
    </w:p>
    <w:p w14:paraId="4A16DF13" w14:textId="77777777" w:rsidR="0082782D" w:rsidRPr="0082782D" w:rsidRDefault="0082782D" w:rsidP="0082782D">
      <w:pPr>
        <w:rPr>
          <w:lang w:eastAsia="ja-JP"/>
        </w:rPr>
      </w:pPr>
    </w:p>
    <w:bookmarkEnd w:id="4"/>
    <w:bookmarkEnd w:id="5"/>
    <w:bookmarkEnd w:id="6"/>
    <w:bookmarkEnd w:id="7"/>
    <w:bookmarkEnd w:id="8"/>
    <w:bookmarkEnd w:id="9"/>
    <w:bookmarkEnd w:id="10"/>
    <w:p w14:paraId="147A721E" w14:textId="77777777" w:rsidR="0082782D" w:rsidRPr="00FA7695" w:rsidRDefault="0082782D">
      <w:pPr>
        <w:spacing w:after="0" w:line="240" w:lineRule="auto"/>
        <w:jc w:val="left"/>
        <w:rPr>
          <w:rFonts w:eastAsia="MS Mincho"/>
          <w:b/>
          <w:sz w:val="26"/>
          <w:szCs w:val="20"/>
          <w:lang w:eastAsia="ja-JP"/>
        </w:rPr>
      </w:pPr>
    </w:p>
    <w:sectPr w:rsidR="0082782D" w:rsidRPr="00FA7695" w:rsidSect="00230E4E">
      <w:pgSz w:w="11906" w:h="16838" w:code="9"/>
      <w:pgMar w:top="794" w:right="1077" w:bottom="567" w:left="1077" w:header="709" w:footer="284"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2" w:author="Dimitri Podborski" w:date="2024-01-24T03:41:00Z" w:initials="DP">
    <w:p w14:paraId="6A71278D" w14:textId="411EBA43" w:rsidR="006A509D" w:rsidRDefault="006A509D" w:rsidP="006A509D">
      <w:pPr>
        <w:jc w:val="left"/>
      </w:pPr>
      <w:r>
        <w:rPr>
          <w:rStyle w:val="CommentReference"/>
        </w:rPr>
        <w:annotationRef/>
      </w:r>
      <w:r>
        <w:rPr>
          <w:color w:val="000000"/>
          <w:sz w:val="20"/>
          <w:szCs w:val="20"/>
        </w:rPr>
        <w:t>Defines a media type to identify a media type?</w:t>
      </w:r>
    </w:p>
  </w:comment>
  <w:comment w:id="23" w:author="Oh, Sejin" w:date="2024-01-25T13:57:00Z" w:initials="SO">
    <w:p w14:paraId="3D029016" w14:textId="77777777" w:rsidR="007E2737" w:rsidRDefault="007E2737" w:rsidP="007E2737">
      <w:pPr>
        <w:jc w:val="left"/>
      </w:pPr>
      <w:r>
        <w:rPr>
          <w:rStyle w:val="CommentReference"/>
        </w:rPr>
        <w:annotationRef/>
      </w:r>
      <w:r>
        <w:rPr>
          <w:sz w:val="20"/>
          <w:szCs w:val="20"/>
        </w:rPr>
        <w:t>this sentence is not clear, depending on the definition of 3MBP media type.</w:t>
      </w:r>
    </w:p>
  </w:comment>
  <w:comment w:id="24" w:author="Dimitri Podborski" w:date="2024-01-24T03:47:00Z" w:initials="DP">
    <w:p w14:paraId="144D0FBB" w14:textId="7432817F" w:rsidR="006A509D" w:rsidRDefault="006A509D" w:rsidP="006A509D">
      <w:pPr>
        <w:jc w:val="left"/>
      </w:pPr>
      <w:r>
        <w:rPr>
          <w:rStyle w:val="CommentReference"/>
        </w:rPr>
        <w:annotationRef/>
      </w:r>
      <w:r>
        <w:rPr>
          <w:color w:val="000000"/>
          <w:sz w:val="20"/>
          <w:szCs w:val="20"/>
        </w:rPr>
        <w:t>Out of scope for MeMAF. Perhaps this could be moved to informative annex that is related to 3GPP.</w:t>
      </w:r>
    </w:p>
  </w:comment>
  <w:comment w:id="25" w:author="Oh, Sejin" w:date="2024-01-25T13:41:00Z" w:initials="SO">
    <w:p w14:paraId="43B173CB" w14:textId="019BEBE6" w:rsidR="00B87F29" w:rsidRDefault="00B87F29" w:rsidP="00B87F29">
      <w:pPr>
        <w:jc w:val="left"/>
      </w:pPr>
      <w:r>
        <w:rPr>
          <w:rStyle w:val="CommentReference"/>
        </w:rPr>
        <w:annotationRef/>
      </w:r>
      <w:r>
        <w:rPr>
          <w:sz w:val="20"/>
          <w:szCs w:val="20"/>
        </w:rPr>
        <w:t>what does the line between greyed boxes mean? do we need the line in this figure?</w:t>
      </w:r>
    </w:p>
  </w:comment>
  <w:comment w:id="26" w:author="Dimitri Podborski" w:date="2024-01-24T03:47:00Z" w:initials="DP">
    <w:p w14:paraId="75708AEE" w14:textId="09CBA312" w:rsidR="006A509D" w:rsidRDefault="006A509D" w:rsidP="006A509D">
      <w:pPr>
        <w:jc w:val="left"/>
      </w:pPr>
      <w:r>
        <w:rPr>
          <w:rStyle w:val="CommentReference"/>
        </w:rPr>
        <w:annotationRef/>
      </w:r>
      <w:r>
        <w:rPr>
          <w:color w:val="000000"/>
          <w:sz w:val="20"/>
          <w:szCs w:val="20"/>
        </w:rPr>
        <w:t>Out of scope for MeMAF. Perhaps this could be moved to informative annex that is related to 3GPP.</w:t>
      </w:r>
    </w:p>
  </w:comment>
  <w:comment w:id="590" w:author="Thomas Stockhammer 1" w:date="2024-07-15T09:30:00Z" w:initials="TS1">
    <w:p w14:paraId="30757193" w14:textId="77777777" w:rsidR="004910CA" w:rsidRDefault="004910CA" w:rsidP="004910CA">
      <w:pPr>
        <w:pStyle w:val="CommentText"/>
        <w:jc w:val="left"/>
      </w:pPr>
      <w:r>
        <w:rPr>
          <w:rStyle w:val="CommentReference"/>
        </w:rPr>
        <w:annotationRef/>
      </w:r>
      <w:r>
        <w:rPr>
          <w:lang w:val="de-DE"/>
        </w:rPr>
        <w:t xml:space="preserve">Move to video </w:t>
      </w:r>
    </w:p>
  </w:comment>
  <w:comment w:id="595" w:author="Thomas Stockhammer 1" w:date="2024-07-15T09:31:00Z" w:initials="TS1">
    <w:p w14:paraId="14656A1F" w14:textId="77777777" w:rsidR="000C6822" w:rsidRDefault="000C6822" w:rsidP="000C6822">
      <w:pPr>
        <w:pStyle w:val="CommentText"/>
        <w:jc w:val="left"/>
      </w:pPr>
      <w:r>
        <w:rPr>
          <w:rStyle w:val="CommentReference"/>
        </w:rPr>
        <w:annotationRef/>
      </w:r>
      <w:r>
        <w:rPr>
          <w:lang w:val="de-DE"/>
        </w:rPr>
        <w:t>Move to subtitles</w:t>
      </w:r>
    </w:p>
  </w:comment>
  <w:comment w:id="602" w:author="Thomas Stockhammer 1" w:date="2024-07-15T09:31:00Z" w:initials="TS1">
    <w:p w14:paraId="1DF76FB6" w14:textId="77777777" w:rsidR="00430AFF" w:rsidRDefault="00430AFF" w:rsidP="00430AFF">
      <w:pPr>
        <w:pStyle w:val="CommentText"/>
        <w:jc w:val="left"/>
      </w:pPr>
      <w:r>
        <w:rPr>
          <w:rStyle w:val="CommentReference"/>
        </w:rPr>
        <w:annotationRef/>
      </w:r>
      <w:r>
        <w:rPr>
          <w:lang w:val="de-DE"/>
        </w:rPr>
        <w:t xml:space="preserve">Move to video </w:t>
      </w:r>
    </w:p>
  </w:comment>
  <w:comment w:id="607" w:author="Thomas Stockhammer 1" w:date="2024-07-15T11:55:00Z" w:initials="TS1">
    <w:p w14:paraId="04817A20" w14:textId="77777777" w:rsidR="004A639D" w:rsidRDefault="004A639D" w:rsidP="004A639D">
      <w:pPr>
        <w:pStyle w:val="CommentText"/>
        <w:jc w:val="left"/>
      </w:pPr>
      <w:r>
        <w:rPr>
          <w:rStyle w:val="CommentReference"/>
        </w:rPr>
        <w:annotationRef/>
      </w:r>
      <w:r>
        <w:rPr>
          <w:lang w:val="de-DE"/>
        </w:rPr>
        <w:t>Move to subtitle and update as needed</w:t>
      </w:r>
    </w:p>
  </w:comment>
  <w:comment w:id="627" w:author="Thomas Stockhammer 1" w:date="2024-07-15T11:55:00Z" w:initials="TS1">
    <w:p w14:paraId="6735FA1B" w14:textId="067826FD" w:rsidR="004A639D" w:rsidRDefault="004A639D" w:rsidP="004A639D">
      <w:pPr>
        <w:pStyle w:val="CommentText"/>
        <w:jc w:val="left"/>
      </w:pPr>
      <w:r>
        <w:rPr>
          <w:rStyle w:val="CommentReference"/>
        </w:rPr>
        <w:annotationRef/>
      </w:r>
      <w:r>
        <w:rPr>
          <w:lang w:val="de-DE"/>
        </w:rPr>
        <w:t>check</w:t>
      </w:r>
    </w:p>
  </w:comment>
  <w:comment w:id="640" w:author="Thomas Stockhammer 1" w:date="2024-07-15T11:56:00Z" w:initials="TS1">
    <w:p w14:paraId="5F629AEA" w14:textId="77777777" w:rsidR="004A639D" w:rsidRDefault="004A639D" w:rsidP="004A639D">
      <w:pPr>
        <w:pStyle w:val="CommentText"/>
        <w:jc w:val="left"/>
      </w:pPr>
      <w:r>
        <w:rPr>
          <w:rStyle w:val="CommentReference"/>
        </w:rPr>
        <w:annotationRef/>
      </w:r>
      <w:r>
        <w:rPr>
          <w:lang w:val="de-DE"/>
        </w:rPr>
        <w:t>Suggest to move where it matters, i.e. Audio and subtitles and check details.</w:t>
      </w:r>
    </w:p>
  </w:comment>
  <w:comment w:id="648" w:author="Thomas Stockhammer 1" w:date="2024-07-15T11:58:00Z" w:initials="TS1">
    <w:p w14:paraId="58A853DF" w14:textId="77777777" w:rsidR="00E5724D" w:rsidRDefault="00E5724D" w:rsidP="00E5724D">
      <w:pPr>
        <w:pStyle w:val="CommentText"/>
        <w:jc w:val="left"/>
      </w:pPr>
      <w:r>
        <w:rPr>
          <w:rStyle w:val="CommentReference"/>
        </w:rPr>
        <w:annotationRef/>
      </w:r>
      <w:r>
        <w:rPr>
          <w:lang w:val="de-DE"/>
        </w:rPr>
        <w:t>Move</w:t>
      </w:r>
    </w:p>
  </w:comment>
  <w:comment w:id="671" w:author="Thomas Stockhammer 1" w:date="2024-07-15T11:58:00Z" w:initials="TS1">
    <w:p w14:paraId="6145A1B4" w14:textId="279347BC" w:rsidR="00E5724D" w:rsidRDefault="00E5724D" w:rsidP="00E5724D">
      <w:pPr>
        <w:pStyle w:val="CommentText"/>
        <w:jc w:val="left"/>
      </w:pPr>
      <w:r>
        <w:rPr>
          <w:rStyle w:val="CommentReference"/>
        </w:rPr>
        <w:annotationRef/>
      </w:r>
      <w:r>
        <w:rPr>
          <w:lang w:val="de-DE"/>
        </w:rPr>
        <w:t>Move</w:t>
      </w:r>
    </w:p>
  </w:comment>
  <w:comment w:id="715" w:author="Thomas Stockhammer 1" w:date="2024-07-15T11:59:00Z" w:initials="TS1">
    <w:p w14:paraId="1BBA7D4F" w14:textId="77777777" w:rsidR="001F08F0" w:rsidRDefault="001F08F0" w:rsidP="001F08F0">
      <w:pPr>
        <w:pStyle w:val="CommentText"/>
        <w:jc w:val="left"/>
      </w:pPr>
      <w:r>
        <w:rPr>
          <w:rStyle w:val="CommentReference"/>
        </w:rPr>
        <w:annotationRef/>
      </w:r>
      <w:r>
        <w:rPr>
          <w:lang w:val="de-DE"/>
        </w:rPr>
        <w:t>Move</w:t>
      </w:r>
    </w:p>
  </w:comment>
  <w:comment w:id="720" w:author="Thomas Stockhammer 1" w:date="2024-07-15T11:59:00Z" w:initials="TS1">
    <w:p w14:paraId="05AF3298" w14:textId="77777777" w:rsidR="001F08F0" w:rsidRDefault="001F08F0" w:rsidP="001F08F0">
      <w:pPr>
        <w:pStyle w:val="CommentText"/>
        <w:jc w:val="left"/>
      </w:pPr>
      <w:r>
        <w:rPr>
          <w:rStyle w:val="CommentReference"/>
        </w:rPr>
        <w:annotationRef/>
      </w:r>
      <w:r>
        <w:rPr>
          <w:lang w:val="de-DE"/>
        </w:rPr>
        <w:t>Move</w:t>
      </w:r>
    </w:p>
  </w:comment>
  <w:comment w:id="739" w:author="Thomas Stockhammer 1" w:date="2024-07-15T12:00:00Z" w:initials="TS1">
    <w:p w14:paraId="1E7D1E62" w14:textId="77777777" w:rsidR="001F08F0" w:rsidRDefault="001F08F0" w:rsidP="001F08F0">
      <w:pPr>
        <w:pStyle w:val="CommentText"/>
        <w:jc w:val="left"/>
      </w:pPr>
      <w:r>
        <w:rPr>
          <w:rStyle w:val="CommentReference"/>
        </w:rPr>
        <w:annotationRef/>
      </w:r>
      <w:r>
        <w:rPr>
          <w:lang w:val="de-DE"/>
        </w:rPr>
        <w:t>Move</w:t>
      </w:r>
    </w:p>
  </w:comment>
  <w:comment w:id="812" w:author="Thomas Stockhammer 1" w:date="2024-07-15T12:05:00Z" w:initials="TS1">
    <w:p w14:paraId="46BA2B23" w14:textId="77777777" w:rsidR="00860490" w:rsidRDefault="00860490" w:rsidP="00860490">
      <w:pPr>
        <w:pStyle w:val="CommentText"/>
        <w:jc w:val="left"/>
      </w:pPr>
      <w:r>
        <w:rPr>
          <w:rStyle w:val="CommentReference"/>
        </w:rPr>
        <w:annotationRef/>
      </w:r>
      <w:r>
        <w:rPr>
          <w:lang w:val="de-DE"/>
        </w:rPr>
        <w:t>move</w:t>
      </w:r>
    </w:p>
  </w:comment>
  <w:comment w:id="879" w:author="Thomas Stockhammer 1" w:date="2024-07-15T12:05:00Z" w:initials="TS1">
    <w:p w14:paraId="7F749BA8" w14:textId="77777777" w:rsidR="00860490" w:rsidRDefault="00860490" w:rsidP="00860490">
      <w:pPr>
        <w:pStyle w:val="CommentText"/>
        <w:jc w:val="left"/>
      </w:pPr>
      <w:r>
        <w:rPr>
          <w:rStyle w:val="CommentReference"/>
        </w:rPr>
        <w:annotationRef/>
      </w:r>
      <w:r>
        <w:rPr>
          <w:lang w:val="de-DE"/>
        </w:rPr>
        <w:t>check</w:t>
      </w:r>
    </w:p>
  </w:comment>
  <w:comment w:id="899" w:author="Thomas Stockhammer 1" w:date="2024-07-15T12:06:00Z" w:initials="TS1">
    <w:p w14:paraId="4B17C156" w14:textId="77777777" w:rsidR="00E24448" w:rsidRDefault="00E24448" w:rsidP="00E24448">
      <w:pPr>
        <w:pStyle w:val="CommentText"/>
        <w:jc w:val="left"/>
      </w:pPr>
      <w:r>
        <w:rPr>
          <w:rStyle w:val="CommentReference"/>
        </w:rPr>
        <w:annotationRef/>
      </w:r>
      <w:r>
        <w:rPr>
          <w:lang w:val="de-DE"/>
        </w:rPr>
        <w:t>Move to subtitle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71278D" w15:done="1"/>
  <w15:commentEx w15:paraId="3D029016" w15:paraIdParent="6A71278D" w15:done="1"/>
  <w15:commentEx w15:paraId="144D0FBB" w15:done="1"/>
  <w15:commentEx w15:paraId="43B173CB" w15:done="0"/>
  <w15:commentEx w15:paraId="75708AEE" w15:done="0"/>
  <w15:commentEx w15:paraId="30757193" w15:done="0"/>
  <w15:commentEx w15:paraId="14656A1F" w15:done="0"/>
  <w15:commentEx w15:paraId="1DF76FB6" w15:done="0"/>
  <w15:commentEx w15:paraId="04817A20" w15:done="0"/>
  <w15:commentEx w15:paraId="6735FA1B" w15:done="0"/>
  <w15:commentEx w15:paraId="5F629AEA" w15:done="0"/>
  <w15:commentEx w15:paraId="58A853DF" w15:done="0"/>
  <w15:commentEx w15:paraId="6145A1B4" w15:done="0"/>
  <w15:commentEx w15:paraId="1BBA7D4F" w15:done="0"/>
  <w15:commentEx w15:paraId="05AF3298" w15:done="0"/>
  <w15:commentEx w15:paraId="1E7D1E62" w15:done="0"/>
  <w15:commentEx w15:paraId="46BA2B23" w15:done="0"/>
  <w15:commentEx w15:paraId="7F749BA8" w15:done="0"/>
  <w15:commentEx w15:paraId="4B17C15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53D5588" w16cex:dateUtc="2024-01-24T11:41:00Z"/>
  <w16cex:commentExtensible w16cex:durableId="63C3EB2D" w16cex:dateUtc="2024-01-25T21:57:00Z"/>
  <w16cex:commentExtensible w16cex:durableId="4896317A" w16cex:dateUtc="2024-01-24T11:47:00Z"/>
  <w16cex:commentExtensible w16cex:durableId="23F2A0B7" w16cex:dateUtc="2024-01-25T21:41:00Z"/>
  <w16cex:commentExtensible w16cex:durableId="10034836" w16cex:dateUtc="2024-01-24T11:47:00Z"/>
  <w16cex:commentExtensible w16cex:durableId="779F3C60" w16cex:dateUtc="2024-07-15T00:30:00Z"/>
  <w16cex:commentExtensible w16cex:durableId="13556744" w16cex:dateUtc="2024-07-15T00:31:00Z"/>
  <w16cex:commentExtensible w16cex:durableId="339D3CEE" w16cex:dateUtc="2024-07-15T00:31:00Z"/>
  <w16cex:commentExtensible w16cex:durableId="6B717E10" w16cex:dateUtc="2024-07-15T02:55:00Z"/>
  <w16cex:commentExtensible w16cex:durableId="29AAEC4D" w16cex:dateUtc="2024-07-15T02:55:00Z"/>
  <w16cex:commentExtensible w16cex:durableId="2A4BB081" w16cex:dateUtc="2024-07-15T02:56:00Z"/>
  <w16cex:commentExtensible w16cex:durableId="7686C70B" w16cex:dateUtc="2024-07-15T02:58:00Z"/>
  <w16cex:commentExtensible w16cex:durableId="03C9CF67" w16cex:dateUtc="2024-07-15T02:58:00Z"/>
  <w16cex:commentExtensible w16cex:durableId="28C3F541" w16cex:dateUtc="2024-07-15T02:59:00Z"/>
  <w16cex:commentExtensible w16cex:durableId="65CED6B3" w16cex:dateUtc="2024-07-15T02:59:00Z"/>
  <w16cex:commentExtensible w16cex:durableId="1453680A" w16cex:dateUtc="2024-07-15T03:00:00Z"/>
  <w16cex:commentExtensible w16cex:durableId="28102420" w16cex:dateUtc="2024-07-15T03:05:00Z"/>
  <w16cex:commentExtensible w16cex:durableId="60973570" w16cex:dateUtc="2024-07-15T03:05:00Z"/>
  <w16cex:commentExtensible w16cex:durableId="2AF4A55C" w16cex:dateUtc="2024-07-15T0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71278D" w16cid:durableId="053D5588"/>
  <w16cid:commentId w16cid:paraId="3D029016" w16cid:durableId="63C3EB2D"/>
  <w16cid:commentId w16cid:paraId="144D0FBB" w16cid:durableId="4896317A"/>
  <w16cid:commentId w16cid:paraId="43B173CB" w16cid:durableId="23F2A0B7"/>
  <w16cid:commentId w16cid:paraId="75708AEE" w16cid:durableId="10034836"/>
  <w16cid:commentId w16cid:paraId="30757193" w16cid:durableId="779F3C60"/>
  <w16cid:commentId w16cid:paraId="14656A1F" w16cid:durableId="13556744"/>
  <w16cid:commentId w16cid:paraId="1DF76FB6" w16cid:durableId="339D3CEE"/>
  <w16cid:commentId w16cid:paraId="04817A20" w16cid:durableId="6B717E10"/>
  <w16cid:commentId w16cid:paraId="6735FA1B" w16cid:durableId="29AAEC4D"/>
  <w16cid:commentId w16cid:paraId="5F629AEA" w16cid:durableId="2A4BB081"/>
  <w16cid:commentId w16cid:paraId="58A853DF" w16cid:durableId="7686C70B"/>
  <w16cid:commentId w16cid:paraId="6145A1B4" w16cid:durableId="03C9CF67"/>
  <w16cid:commentId w16cid:paraId="1BBA7D4F" w16cid:durableId="28C3F541"/>
  <w16cid:commentId w16cid:paraId="05AF3298" w16cid:durableId="65CED6B3"/>
  <w16cid:commentId w16cid:paraId="1E7D1E62" w16cid:durableId="1453680A"/>
  <w16cid:commentId w16cid:paraId="46BA2B23" w16cid:durableId="28102420"/>
  <w16cid:commentId w16cid:paraId="7F749BA8" w16cid:durableId="60973570"/>
  <w16cid:commentId w16cid:paraId="4B17C156" w16cid:durableId="2AF4A55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C11F3" w14:textId="77777777" w:rsidR="00332EDE" w:rsidRDefault="00332EDE">
      <w:pPr>
        <w:spacing w:after="0" w:line="240" w:lineRule="auto"/>
      </w:pPr>
      <w:r>
        <w:separator/>
      </w:r>
    </w:p>
  </w:endnote>
  <w:endnote w:type="continuationSeparator" w:id="0">
    <w:p w14:paraId="1E629CE9" w14:textId="77777777" w:rsidR="00332EDE" w:rsidRDefault="00332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STKaiti">
    <w:charset w:val="86"/>
    <w:family w:val="auto"/>
    <w:pitch w:val="variable"/>
    <w:sig w:usb0="00000287" w:usb1="080F0000" w:usb2="00000010" w:usb3="00000000" w:csb0="0004009F" w:csb1="00000000"/>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auto"/>
    <w:pitch w:val="variable"/>
    <w:sig w:usb0="E00002FF" w:usb1="5000205A" w:usb2="00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9CC24" w14:textId="77777777" w:rsidR="009959F7" w:rsidRPr="00BA1CC8" w:rsidRDefault="009959F7" w:rsidP="00B76898">
    <w:pPr>
      <w:pStyle w:val="Footer"/>
      <w:tabs>
        <w:tab w:val="clear" w:pos="4536"/>
        <w:tab w:val="clear" w:pos="9072"/>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13EA9" w14:textId="77777777" w:rsidR="009959F7" w:rsidRPr="00BA1CC8" w:rsidRDefault="009959F7" w:rsidP="00B76898">
    <w:pPr>
      <w:pStyle w:val="Footer"/>
      <w:tabs>
        <w:tab w:val="clear" w:pos="4536"/>
        <w:tab w:val="clear" w:pos="9072"/>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ACD13" w14:textId="77777777" w:rsidR="009959F7" w:rsidRDefault="009959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BD8C0F" w14:textId="77777777" w:rsidR="00332EDE" w:rsidRDefault="00332EDE">
      <w:pPr>
        <w:spacing w:after="0" w:line="240" w:lineRule="auto"/>
      </w:pPr>
      <w:r>
        <w:separator/>
      </w:r>
    </w:p>
  </w:footnote>
  <w:footnote w:type="continuationSeparator" w:id="0">
    <w:p w14:paraId="2E794093" w14:textId="77777777" w:rsidR="00332EDE" w:rsidRDefault="00332E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0F44B5" w14:textId="77777777" w:rsidR="009959F7" w:rsidRPr="00BA1CC8" w:rsidRDefault="009959F7"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1A9DF" w14:textId="77777777" w:rsidR="009959F7" w:rsidRPr="00BA1CC8" w:rsidRDefault="009959F7"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BD496" w14:textId="77777777" w:rsidR="009959F7" w:rsidRDefault="009959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E0641914"/>
    <w:lvl w:ilvl="0">
      <w:start w:val="1"/>
      <w:numFmt w:val="bullet"/>
      <w:pStyle w:val="BoxHeading3"/>
      <w:lvlText w:val=""/>
      <w:lvlJc w:val="left"/>
      <w:pPr>
        <w:tabs>
          <w:tab w:val="num" w:pos="360"/>
        </w:tabs>
        <w:ind w:left="360" w:hanging="360"/>
      </w:pPr>
      <w:rPr>
        <w:rFonts w:ascii="Symbol" w:hAnsi="Symbol" w:hint="default"/>
      </w:rPr>
    </w:lvl>
  </w:abstractNum>
  <w:abstractNum w:abstractNumId="1" w15:restartNumberingAfterBreak="0">
    <w:nsid w:val="03383201"/>
    <w:multiLevelType w:val="hybridMultilevel"/>
    <w:tmpl w:val="FE9EA710"/>
    <w:lvl w:ilvl="0" w:tplc="F0685B90">
      <w:start w:val="1"/>
      <w:numFmt w:val="decimal"/>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A55008"/>
    <w:multiLevelType w:val="multilevel"/>
    <w:tmpl w:val="38162E32"/>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3" w15:restartNumberingAfterBreak="0">
    <w:nsid w:val="09943358"/>
    <w:multiLevelType w:val="hybridMultilevel"/>
    <w:tmpl w:val="D88AA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124F48"/>
    <w:multiLevelType w:val="hybridMultilevel"/>
    <w:tmpl w:val="85BC05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58D41EC"/>
    <w:multiLevelType w:val="hybridMultilevel"/>
    <w:tmpl w:val="904AD56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25EA487B"/>
    <w:multiLevelType w:val="hybridMultilevel"/>
    <w:tmpl w:val="C8063C18"/>
    <w:lvl w:ilvl="0" w:tplc="AA54C77C">
      <w:numFmt w:val="bullet"/>
      <w:lvlText w:val="—"/>
      <w:lvlJc w:val="left"/>
      <w:pPr>
        <w:ind w:left="720" w:hanging="360"/>
      </w:pPr>
      <w:rPr>
        <w:rFonts w:ascii="Cambria" w:eastAsia="Calibri"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63041C0"/>
    <w:multiLevelType w:val="hybridMultilevel"/>
    <w:tmpl w:val="3EDE3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4F5A29"/>
    <w:multiLevelType w:val="hybridMultilevel"/>
    <w:tmpl w:val="305EF1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8D6E7C"/>
    <w:multiLevelType w:val="hybridMultilevel"/>
    <w:tmpl w:val="9D74D6EA"/>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351822D4"/>
    <w:multiLevelType w:val="hybridMultilevel"/>
    <w:tmpl w:val="89AE7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03012"/>
    <w:multiLevelType w:val="multilevel"/>
    <w:tmpl w:val="AEE88CC2"/>
    <w:lvl w:ilvl="0">
      <w:start w:val="7"/>
      <w:numFmt w:val="decimal"/>
      <w:lvlText w:val="%1"/>
      <w:lvlJc w:val="left"/>
      <w:pPr>
        <w:ind w:left="450" w:hanging="450"/>
      </w:pPr>
      <w:rPr>
        <w:rFonts w:hint="default"/>
      </w:rPr>
    </w:lvl>
    <w:lvl w:ilvl="1">
      <w:start w:val="7"/>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931016"/>
    <w:multiLevelType w:val="hybridMultilevel"/>
    <w:tmpl w:val="22EAC5C6"/>
    <w:lvl w:ilvl="0" w:tplc="D4B60490">
      <w:numFmt w:val="bullet"/>
      <w:lvlText w:val="—"/>
      <w:lvlJc w:val="left"/>
      <w:pPr>
        <w:ind w:left="360" w:hanging="360"/>
      </w:pPr>
      <w:rPr>
        <w:rFonts w:ascii="Cambria" w:eastAsia="MS Mincho" w:hAnsi="Cambria"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11022F4"/>
    <w:multiLevelType w:val="hybridMultilevel"/>
    <w:tmpl w:val="9BE8C2E4"/>
    <w:lvl w:ilvl="0" w:tplc="AA54C77C">
      <w:numFmt w:val="bullet"/>
      <w:lvlText w:val="—"/>
      <w:lvlJc w:val="left"/>
      <w:pPr>
        <w:ind w:left="763" w:hanging="360"/>
      </w:pPr>
      <w:rPr>
        <w:rFonts w:ascii="Cambria" w:eastAsia="Calibri" w:hAnsi="Cambria" w:cs="Times New Roman" w:hint="default"/>
      </w:rPr>
    </w:lvl>
    <w:lvl w:ilvl="1" w:tplc="04090003" w:tentative="1">
      <w:start w:val="1"/>
      <w:numFmt w:val="bullet"/>
      <w:lvlText w:val="o"/>
      <w:lvlJc w:val="left"/>
      <w:pPr>
        <w:ind w:left="1483" w:hanging="360"/>
      </w:pPr>
      <w:rPr>
        <w:rFonts w:ascii="Courier New" w:hAnsi="Courier New" w:cs="Courier New" w:hint="default"/>
      </w:rPr>
    </w:lvl>
    <w:lvl w:ilvl="2" w:tplc="04090005" w:tentative="1">
      <w:start w:val="1"/>
      <w:numFmt w:val="bullet"/>
      <w:lvlText w:val=""/>
      <w:lvlJc w:val="left"/>
      <w:pPr>
        <w:ind w:left="2203" w:hanging="360"/>
      </w:pPr>
      <w:rPr>
        <w:rFonts w:ascii="Wingdings" w:hAnsi="Wingdings" w:hint="default"/>
      </w:rPr>
    </w:lvl>
    <w:lvl w:ilvl="3" w:tplc="04090001" w:tentative="1">
      <w:start w:val="1"/>
      <w:numFmt w:val="bullet"/>
      <w:lvlText w:val=""/>
      <w:lvlJc w:val="left"/>
      <w:pPr>
        <w:ind w:left="2923" w:hanging="360"/>
      </w:pPr>
      <w:rPr>
        <w:rFonts w:ascii="Symbol" w:hAnsi="Symbol" w:hint="default"/>
      </w:rPr>
    </w:lvl>
    <w:lvl w:ilvl="4" w:tplc="04090003" w:tentative="1">
      <w:start w:val="1"/>
      <w:numFmt w:val="bullet"/>
      <w:lvlText w:val="o"/>
      <w:lvlJc w:val="left"/>
      <w:pPr>
        <w:ind w:left="3643" w:hanging="360"/>
      </w:pPr>
      <w:rPr>
        <w:rFonts w:ascii="Courier New" w:hAnsi="Courier New" w:cs="Courier New" w:hint="default"/>
      </w:rPr>
    </w:lvl>
    <w:lvl w:ilvl="5" w:tplc="04090005" w:tentative="1">
      <w:start w:val="1"/>
      <w:numFmt w:val="bullet"/>
      <w:lvlText w:val=""/>
      <w:lvlJc w:val="left"/>
      <w:pPr>
        <w:ind w:left="4363" w:hanging="360"/>
      </w:pPr>
      <w:rPr>
        <w:rFonts w:ascii="Wingdings" w:hAnsi="Wingdings" w:hint="default"/>
      </w:rPr>
    </w:lvl>
    <w:lvl w:ilvl="6" w:tplc="04090001" w:tentative="1">
      <w:start w:val="1"/>
      <w:numFmt w:val="bullet"/>
      <w:lvlText w:val=""/>
      <w:lvlJc w:val="left"/>
      <w:pPr>
        <w:ind w:left="5083" w:hanging="360"/>
      </w:pPr>
      <w:rPr>
        <w:rFonts w:ascii="Symbol" w:hAnsi="Symbol" w:hint="default"/>
      </w:rPr>
    </w:lvl>
    <w:lvl w:ilvl="7" w:tplc="04090003" w:tentative="1">
      <w:start w:val="1"/>
      <w:numFmt w:val="bullet"/>
      <w:lvlText w:val="o"/>
      <w:lvlJc w:val="left"/>
      <w:pPr>
        <w:ind w:left="5803" w:hanging="360"/>
      </w:pPr>
      <w:rPr>
        <w:rFonts w:ascii="Courier New" w:hAnsi="Courier New" w:cs="Courier New" w:hint="default"/>
      </w:rPr>
    </w:lvl>
    <w:lvl w:ilvl="8" w:tplc="04090005" w:tentative="1">
      <w:start w:val="1"/>
      <w:numFmt w:val="bullet"/>
      <w:lvlText w:val=""/>
      <w:lvlJc w:val="left"/>
      <w:pPr>
        <w:ind w:left="6523" w:hanging="360"/>
      </w:pPr>
      <w:rPr>
        <w:rFonts w:ascii="Wingdings" w:hAnsi="Wingdings" w:hint="default"/>
      </w:rPr>
    </w:lvl>
  </w:abstractNum>
  <w:abstractNum w:abstractNumId="15" w15:restartNumberingAfterBreak="0">
    <w:nsid w:val="52147D33"/>
    <w:multiLevelType w:val="hybridMultilevel"/>
    <w:tmpl w:val="C576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8C1533"/>
    <w:multiLevelType w:val="hybridMultilevel"/>
    <w:tmpl w:val="4ACCDC92"/>
    <w:lvl w:ilvl="0" w:tplc="28DE291A">
      <w:start w:val="3"/>
      <w:numFmt w:val="bullet"/>
      <w:lvlText w:val="-"/>
      <w:lvlJc w:val="left"/>
      <w:pPr>
        <w:ind w:left="720" w:hanging="360"/>
      </w:pPr>
      <w:rPr>
        <w:rFonts w:ascii="Cambria" w:eastAsia="Calibri"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540C0EBF"/>
    <w:multiLevelType w:val="hybridMultilevel"/>
    <w:tmpl w:val="D59073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23197C"/>
    <w:multiLevelType w:val="multilevel"/>
    <w:tmpl w:val="7F208A04"/>
    <w:lvl w:ilvl="0">
      <w:start w:val="10"/>
      <w:numFmt w:val="decimal"/>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b/>
        <w:i w:val="0"/>
      </w:rPr>
    </w:lvl>
    <w:lvl w:ilvl="2">
      <w:start w:val="1"/>
      <w:numFmt w:val="decimal"/>
      <w:lvlText w:val="%1.%2.%3"/>
      <w:lvlJc w:val="left"/>
      <w:pPr>
        <w:tabs>
          <w:tab w:val="num" w:pos="720"/>
        </w:tabs>
        <w:ind w:left="0" w:firstLine="0"/>
      </w:pPr>
      <w:rPr>
        <w:rFonts w:cs="Times New Roman"/>
        <w:b/>
        <w:i w:val="0"/>
      </w:rPr>
    </w:lvl>
    <w:lvl w:ilvl="3">
      <w:start w:val="1"/>
      <w:numFmt w:val="decimal"/>
      <w:lvlText w:val="%1.%2.%3.%4"/>
      <w:lvlJc w:val="left"/>
      <w:pPr>
        <w:tabs>
          <w:tab w:val="num" w:pos="1080"/>
        </w:tabs>
        <w:ind w:left="0" w:firstLine="0"/>
      </w:pPr>
      <w:rPr>
        <w:rFonts w:cs="Times New Roman"/>
        <w:b/>
        <w:i w:val="0"/>
      </w:rPr>
    </w:lvl>
    <w:lvl w:ilvl="4">
      <w:start w:val="1"/>
      <w:numFmt w:val="decimal"/>
      <w:lvlText w:val="%1.%2.%3.%4.%5"/>
      <w:lvlJc w:val="left"/>
      <w:pPr>
        <w:tabs>
          <w:tab w:val="num" w:pos="1080"/>
        </w:tabs>
        <w:ind w:left="0" w:firstLine="0"/>
      </w:pPr>
      <w:rPr>
        <w:rFonts w:cs="Times New Roman"/>
        <w:b/>
        <w:i w:val="0"/>
      </w:rPr>
    </w:lvl>
    <w:lvl w:ilvl="5">
      <w:start w:val="1"/>
      <w:numFmt w:val="decimal"/>
      <w:lvlText w:val="%1.%2.%3.%4.%5.%6"/>
      <w:lvlJc w:val="left"/>
      <w:pPr>
        <w:tabs>
          <w:tab w:val="num" w:pos="1440"/>
        </w:tabs>
        <w:ind w:left="0" w:firstLine="0"/>
      </w:pPr>
      <w:rPr>
        <w:rFonts w:cs="Times New Roman"/>
        <w:b/>
        <w:i w:val="0"/>
      </w:rPr>
    </w:lvl>
    <w:lvl w:ilvl="6">
      <w:start w:val="1"/>
      <w:numFmt w:val="decimal"/>
      <w:lvlRestart w:val="1"/>
      <w:suff w:val="space"/>
      <w:lvlText w:val="Figure %1.%7 —"/>
      <w:lvlJc w:val="left"/>
      <w:pPr>
        <w:ind w:left="0" w:firstLine="0"/>
      </w:pPr>
      <w:rPr>
        <w:rFonts w:cs="Times New Roman"/>
      </w:rPr>
    </w:lvl>
    <w:lvl w:ilvl="7">
      <w:start w:val="1"/>
      <w:numFmt w:val="decimal"/>
      <w:lvlRestart w:val="1"/>
      <w:suff w:val="space"/>
      <w:lvlText w:val="Table %1.%8 —"/>
      <w:lvlJc w:val="left"/>
      <w:pPr>
        <w:ind w:left="0" w:firstLine="0"/>
      </w:pPr>
      <w:rPr>
        <w:rFonts w:cs="Times New Roman"/>
      </w:rPr>
    </w:lvl>
    <w:lvl w:ilvl="8">
      <w:start w:val="1"/>
      <w:numFmt w:val="lowerRoman"/>
      <w:lvlText w:val="(%9)"/>
      <w:lvlJc w:val="left"/>
      <w:pPr>
        <w:tabs>
          <w:tab w:val="num" w:pos="6120"/>
        </w:tabs>
        <w:ind w:left="0" w:firstLine="0"/>
      </w:pPr>
      <w:rPr>
        <w:rFonts w:cs="Times New Roman"/>
      </w:rPr>
    </w:lvl>
  </w:abstractNum>
  <w:abstractNum w:abstractNumId="19" w15:restartNumberingAfterBreak="0">
    <w:nsid w:val="5E867479"/>
    <w:multiLevelType w:val="multilevel"/>
    <w:tmpl w:val="0C1E4002"/>
    <w:lvl w:ilvl="0">
      <w:start w:val="7"/>
      <w:numFmt w:val="decimal"/>
      <w:lvlText w:val="%1"/>
      <w:lvlJc w:val="left"/>
      <w:pPr>
        <w:ind w:left="405" w:hanging="405"/>
      </w:pPr>
      <w:rPr>
        <w:rFonts w:hint="default"/>
      </w:rPr>
    </w:lvl>
    <w:lvl w:ilvl="1">
      <w:start w:val="7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BC43B1"/>
    <w:multiLevelType w:val="hybridMultilevel"/>
    <w:tmpl w:val="E59ADE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DA4198"/>
    <w:multiLevelType w:val="multilevel"/>
    <w:tmpl w:val="4BC64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8030C7D"/>
    <w:multiLevelType w:val="hybridMultilevel"/>
    <w:tmpl w:val="8688A23E"/>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9134758"/>
    <w:multiLevelType w:val="multilevel"/>
    <w:tmpl w:val="768A2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BA907B1"/>
    <w:multiLevelType w:val="multilevel"/>
    <w:tmpl w:val="75826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CB952A3"/>
    <w:multiLevelType w:val="multilevel"/>
    <w:tmpl w:val="06EA79D4"/>
    <w:lvl w:ilvl="0">
      <w:start w:val="7"/>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1F10A63"/>
    <w:multiLevelType w:val="hybridMultilevel"/>
    <w:tmpl w:val="3FAC3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28B0586"/>
    <w:multiLevelType w:val="hybridMultilevel"/>
    <w:tmpl w:val="2FECB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A43273"/>
    <w:multiLevelType w:val="hybridMultilevel"/>
    <w:tmpl w:val="8F6206BC"/>
    <w:lvl w:ilvl="0" w:tplc="3A122F28">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start w:val="1"/>
      <w:numFmt w:val="bullet"/>
      <w:lvlText w:val=""/>
      <w:lvlJc w:val="left"/>
      <w:pPr>
        <w:ind w:left="2207" w:hanging="360"/>
      </w:pPr>
      <w:rPr>
        <w:rFonts w:ascii="Wingdings" w:hAnsi="Wingdings" w:hint="default"/>
      </w:rPr>
    </w:lvl>
    <w:lvl w:ilvl="3" w:tplc="08090001">
      <w:start w:val="1"/>
      <w:numFmt w:val="bullet"/>
      <w:lvlText w:val=""/>
      <w:lvlJc w:val="left"/>
      <w:pPr>
        <w:ind w:left="2927" w:hanging="360"/>
      </w:pPr>
      <w:rPr>
        <w:rFonts w:ascii="Symbol" w:hAnsi="Symbol" w:hint="default"/>
      </w:rPr>
    </w:lvl>
    <w:lvl w:ilvl="4" w:tplc="08090003">
      <w:start w:val="1"/>
      <w:numFmt w:val="bullet"/>
      <w:lvlText w:val="o"/>
      <w:lvlJc w:val="left"/>
      <w:pPr>
        <w:ind w:left="3647" w:hanging="360"/>
      </w:pPr>
      <w:rPr>
        <w:rFonts w:ascii="Courier New" w:hAnsi="Courier New" w:cs="Courier New" w:hint="default"/>
      </w:rPr>
    </w:lvl>
    <w:lvl w:ilvl="5" w:tplc="08090005">
      <w:start w:val="1"/>
      <w:numFmt w:val="bullet"/>
      <w:lvlText w:val=""/>
      <w:lvlJc w:val="left"/>
      <w:pPr>
        <w:ind w:left="4367" w:hanging="360"/>
      </w:pPr>
      <w:rPr>
        <w:rFonts w:ascii="Wingdings" w:hAnsi="Wingdings" w:hint="default"/>
      </w:rPr>
    </w:lvl>
    <w:lvl w:ilvl="6" w:tplc="08090001">
      <w:start w:val="1"/>
      <w:numFmt w:val="bullet"/>
      <w:lvlText w:val=""/>
      <w:lvlJc w:val="left"/>
      <w:pPr>
        <w:ind w:left="5087" w:hanging="360"/>
      </w:pPr>
      <w:rPr>
        <w:rFonts w:ascii="Symbol" w:hAnsi="Symbol" w:hint="default"/>
      </w:rPr>
    </w:lvl>
    <w:lvl w:ilvl="7" w:tplc="08090003">
      <w:start w:val="1"/>
      <w:numFmt w:val="bullet"/>
      <w:lvlText w:val="o"/>
      <w:lvlJc w:val="left"/>
      <w:pPr>
        <w:ind w:left="5807" w:hanging="360"/>
      </w:pPr>
      <w:rPr>
        <w:rFonts w:ascii="Courier New" w:hAnsi="Courier New" w:cs="Courier New" w:hint="default"/>
      </w:rPr>
    </w:lvl>
    <w:lvl w:ilvl="8" w:tplc="08090005">
      <w:start w:val="1"/>
      <w:numFmt w:val="bullet"/>
      <w:lvlText w:val=""/>
      <w:lvlJc w:val="left"/>
      <w:pPr>
        <w:ind w:left="6527" w:hanging="360"/>
      </w:pPr>
      <w:rPr>
        <w:rFonts w:ascii="Wingdings" w:hAnsi="Wingdings" w:hint="default"/>
      </w:rPr>
    </w:lvl>
  </w:abstractNum>
  <w:abstractNum w:abstractNumId="29" w15:restartNumberingAfterBreak="0">
    <w:nsid w:val="7977190A"/>
    <w:multiLevelType w:val="hybridMultilevel"/>
    <w:tmpl w:val="9D24EA0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15:restartNumberingAfterBreak="0">
    <w:nsid w:val="7F6A46F7"/>
    <w:multiLevelType w:val="multilevel"/>
    <w:tmpl w:val="FEC8C95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793324985">
    <w:abstractNumId w:val="0"/>
  </w:num>
  <w:num w:numId="2" w16cid:durableId="279261925">
    <w:abstractNumId w:val="30"/>
  </w:num>
  <w:num w:numId="3" w16cid:durableId="10962398">
    <w:abstractNumId w:val="2"/>
  </w:num>
  <w:num w:numId="4" w16cid:durableId="1208107804">
    <w:abstractNumId w:val="13"/>
  </w:num>
  <w:num w:numId="5" w16cid:durableId="441146066">
    <w:abstractNumId w:val="14"/>
  </w:num>
  <w:num w:numId="6" w16cid:durableId="1151363566">
    <w:abstractNumId w:val="16"/>
  </w:num>
  <w:num w:numId="7" w16cid:durableId="1526334161">
    <w:abstractNumId w:val="9"/>
  </w:num>
  <w:num w:numId="8" w16cid:durableId="1970629059">
    <w:abstractNumId w:val="5"/>
  </w:num>
  <w:num w:numId="9" w16cid:durableId="657078640">
    <w:abstractNumId w:val="22"/>
  </w:num>
  <w:num w:numId="10" w16cid:durableId="293751820">
    <w:abstractNumId w:val="29"/>
  </w:num>
  <w:num w:numId="11" w16cid:durableId="34475037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2144849">
    <w:abstractNumId w:val="18"/>
  </w:num>
  <w:num w:numId="13" w16cid:durableId="1839341005">
    <w:abstractNumId w:val="28"/>
  </w:num>
  <w:num w:numId="14" w16cid:durableId="1355764827">
    <w:abstractNumId w:val="5"/>
  </w:num>
  <w:num w:numId="15" w16cid:durableId="508300472">
    <w:abstractNumId w:val="15"/>
  </w:num>
  <w:num w:numId="16" w16cid:durableId="2112821217">
    <w:abstractNumId w:val="12"/>
  </w:num>
  <w:num w:numId="17" w16cid:durableId="43216214">
    <w:abstractNumId w:val="25"/>
  </w:num>
  <w:num w:numId="18" w16cid:durableId="289626053">
    <w:abstractNumId w:val="20"/>
  </w:num>
  <w:num w:numId="19" w16cid:durableId="136416282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5406359">
    <w:abstractNumId w:val="6"/>
  </w:num>
  <w:num w:numId="21" w16cid:durableId="921527186">
    <w:abstractNumId w:val="24"/>
  </w:num>
  <w:num w:numId="22" w16cid:durableId="1718042327">
    <w:abstractNumId w:val="2"/>
  </w:num>
  <w:num w:numId="23" w16cid:durableId="632561063">
    <w:abstractNumId w:val="19"/>
  </w:num>
  <w:num w:numId="24" w16cid:durableId="1762994022">
    <w:abstractNumId w:val="11"/>
  </w:num>
  <w:num w:numId="25" w16cid:durableId="2011130338">
    <w:abstractNumId w:val="21"/>
  </w:num>
  <w:num w:numId="26" w16cid:durableId="1990360725">
    <w:abstractNumId w:val="23"/>
  </w:num>
  <w:num w:numId="27" w16cid:durableId="877157289">
    <w:abstractNumId w:val="30"/>
  </w:num>
  <w:num w:numId="28" w16cid:durableId="994837042">
    <w:abstractNumId w:val="17"/>
  </w:num>
  <w:num w:numId="29" w16cid:durableId="2108386660">
    <w:abstractNumId w:val="30"/>
  </w:num>
  <w:num w:numId="30" w16cid:durableId="372853554">
    <w:abstractNumId w:val="30"/>
  </w:num>
  <w:num w:numId="31" w16cid:durableId="1789544507">
    <w:abstractNumId w:val="30"/>
  </w:num>
  <w:num w:numId="32" w16cid:durableId="447505877">
    <w:abstractNumId w:val="26"/>
  </w:num>
  <w:num w:numId="33" w16cid:durableId="1580673279">
    <w:abstractNumId w:val="1"/>
  </w:num>
  <w:num w:numId="34" w16cid:durableId="1312053616">
    <w:abstractNumId w:val="27"/>
  </w:num>
  <w:num w:numId="35" w16cid:durableId="257836003">
    <w:abstractNumId w:val="8"/>
  </w:num>
  <w:num w:numId="36" w16cid:durableId="1213731847">
    <w:abstractNumId w:val="3"/>
  </w:num>
  <w:num w:numId="37" w16cid:durableId="421728837">
    <w:abstractNumId w:val="7"/>
  </w:num>
  <w:num w:numId="38" w16cid:durableId="466239930">
    <w:abstractNumId w:val="10"/>
  </w:num>
  <w:num w:numId="39" w16cid:durableId="1550452463">
    <w:abstractNumId w:val="30"/>
  </w:num>
  <w:num w:numId="40" w16cid:durableId="2073236859">
    <w:abstractNumId w:val="4"/>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imitri Podborski">
    <w15:presenceInfo w15:providerId="AD" w15:userId="S::dpodborski@apple.com::ca13a137-963e-4055-9db9-d9c16abfe958"/>
  </w15:person>
  <w15:person w15:author="Oh, Sejin">
    <w15:presenceInfo w15:providerId="AD" w15:userId="S::soh@dolby.com::08b3e564-66d6-4db9-97fe-982ec7e938aa"/>
  </w15:person>
  <w15:person w15:author="Thomas Stockhammer 1">
    <w15:presenceInfo w15:providerId="None" w15:userId="Thomas Stockhammer 1"/>
  </w15:person>
  <w15:person w15:author="Thomas Stockhammer (2024/08/19)">
    <w15:presenceInfo w15:providerId="None" w15:userId="Thomas Stockhammer (2024/08/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oNotDisplayPageBoundaries/>
  <w:mirrorMargins/>
  <w:hideSpellingErrors/>
  <w:hideGrammaticalErrors/>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2691"/>
    <w:rsid w:val="00000F3B"/>
    <w:rsid w:val="000011D2"/>
    <w:rsid w:val="0000459F"/>
    <w:rsid w:val="00004EC3"/>
    <w:rsid w:val="00005F6E"/>
    <w:rsid w:val="0001096C"/>
    <w:rsid w:val="000123AC"/>
    <w:rsid w:val="00012CD1"/>
    <w:rsid w:val="0001558E"/>
    <w:rsid w:val="000163FD"/>
    <w:rsid w:val="000170B9"/>
    <w:rsid w:val="00020B9D"/>
    <w:rsid w:val="00020ED5"/>
    <w:rsid w:val="00024609"/>
    <w:rsid w:val="00024F66"/>
    <w:rsid w:val="000257CF"/>
    <w:rsid w:val="00026476"/>
    <w:rsid w:val="00033D39"/>
    <w:rsid w:val="000350CD"/>
    <w:rsid w:val="000445CF"/>
    <w:rsid w:val="000468B4"/>
    <w:rsid w:val="00046D79"/>
    <w:rsid w:val="00050039"/>
    <w:rsid w:val="00053D3A"/>
    <w:rsid w:val="00056295"/>
    <w:rsid w:val="00056D5E"/>
    <w:rsid w:val="0005785D"/>
    <w:rsid w:val="0006021A"/>
    <w:rsid w:val="00060A93"/>
    <w:rsid w:val="00060E3F"/>
    <w:rsid w:val="00062BB6"/>
    <w:rsid w:val="00064426"/>
    <w:rsid w:val="00065126"/>
    <w:rsid w:val="0006669D"/>
    <w:rsid w:val="00067B40"/>
    <w:rsid w:val="0007048F"/>
    <w:rsid w:val="0007284A"/>
    <w:rsid w:val="00075ABE"/>
    <w:rsid w:val="00077575"/>
    <w:rsid w:val="000821C6"/>
    <w:rsid w:val="00083101"/>
    <w:rsid w:val="00083505"/>
    <w:rsid w:val="0008383C"/>
    <w:rsid w:val="0008570A"/>
    <w:rsid w:val="00085C2D"/>
    <w:rsid w:val="0008621C"/>
    <w:rsid w:val="0008687B"/>
    <w:rsid w:val="0009070F"/>
    <w:rsid w:val="00090CC0"/>
    <w:rsid w:val="000A0459"/>
    <w:rsid w:val="000A0E81"/>
    <w:rsid w:val="000A1D37"/>
    <w:rsid w:val="000A1D9C"/>
    <w:rsid w:val="000A221C"/>
    <w:rsid w:val="000A2293"/>
    <w:rsid w:val="000A3306"/>
    <w:rsid w:val="000A340D"/>
    <w:rsid w:val="000A6065"/>
    <w:rsid w:val="000B11B1"/>
    <w:rsid w:val="000B1291"/>
    <w:rsid w:val="000B17A5"/>
    <w:rsid w:val="000B2C85"/>
    <w:rsid w:val="000B2FF6"/>
    <w:rsid w:val="000B3E14"/>
    <w:rsid w:val="000B6B09"/>
    <w:rsid w:val="000B77BF"/>
    <w:rsid w:val="000C003B"/>
    <w:rsid w:val="000C0796"/>
    <w:rsid w:val="000C0944"/>
    <w:rsid w:val="000C099A"/>
    <w:rsid w:val="000C23A5"/>
    <w:rsid w:val="000C3E39"/>
    <w:rsid w:val="000C65B9"/>
    <w:rsid w:val="000C6822"/>
    <w:rsid w:val="000D0B4E"/>
    <w:rsid w:val="000E0953"/>
    <w:rsid w:val="000E2E15"/>
    <w:rsid w:val="000E312F"/>
    <w:rsid w:val="000F30B8"/>
    <w:rsid w:val="000F3502"/>
    <w:rsid w:val="000F367E"/>
    <w:rsid w:val="00100BAA"/>
    <w:rsid w:val="00103E22"/>
    <w:rsid w:val="00114632"/>
    <w:rsid w:val="00114E2E"/>
    <w:rsid w:val="001173E2"/>
    <w:rsid w:val="00117CEE"/>
    <w:rsid w:val="00117DE1"/>
    <w:rsid w:val="00120D89"/>
    <w:rsid w:val="00120ED1"/>
    <w:rsid w:val="00125E67"/>
    <w:rsid w:val="001270C0"/>
    <w:rsid w:val="00127946"/>
    <w:rsid w:val="00127C54"/>
    <w:rsid w:val="00133B62"/>
    <w:rsid w:val="001412DE"/>
    <w:rsid w:val="00141C56"/>
    <w:rsid w:val="00146A49"/>
    <w:rsid w:val="001472AE"/>
    <w:rsid w:val="001475FA"/>
    <w:rsid w:val="00147D46"/>
    <w:rsid w:val="00152533"/>
    <w:rsid w:val="00154351"/>
    <w:rsid w:val="00154485"/>
    <w:rsid w:val="001565B4"/>
    <w:rsid w:val="00156D87"/>
    <w:rsid w:val="0015763D"/>
    <w:rsid w:val="00161417"/>
    <w:rsid w:val="0016205B"/>
    <w:rsid w:val="00165C6F"/>
    <w:rsid w:val="00167135"/>
    <w:rsid w:val="00170C35"/>
    <w:rsid w:val="00171030"/>
    <w:rsid w:val="00173DD6"/>
    <w:rsid w:val="00176AB3"/>
    <w:rsid w:val="0018003C"/>
    <w:rsid w:val="001815ED"/>
    <w:rsid w:val="00181890"/>
    <w:rsid w:val="001818A6"/>
    <w:rsid w:val="00187D67"/>
    <w:rsid w:val="00190AF7"/>
    <w:rsid w:val="00190DFE"/>
    <w:rsid w:val="00190FB4"/>
    <w:rsid w:val="00191DFE"/>
    <w:rsid w:val="00192C8C"/>
    <w:rsid w:val="00192F34"/>
    <w:rsid w:val="001933CA"/>
    <w:rsid w:val="00193728"/>
    <w:rsid w:val="00193A98"/>
    <w:rsid w:val="00195537"/>
    <w:rsid w:val="0019570E"/>
    <w:rsid w:val="001970BE"/>
    <w:rsid w:val="001A05DD"/>
    <w:rsid w:val="001A1730"/>
    <w:rsid w:val="001A3727"/>
    <w:rsid w:val="001A3CD4"/>
    <w:rsid w:val="001A6697"/>
    <w:rsid w:val="001B06B2"/>
    <w:rsid w:val="001B6CBA"/>
    <w:rsid w:val="001C1DBD"/>
    <w:rsid w:val="001C3C4F"/>
    <w:rsid w:val="001C4B58"/>
    <w:rsid w:val="001C7FDB"/>
    <w:rsid w:val="001D00C5"/>
    <w:rsid w:val="001D04EE"/>
    <w:rsid w:val="001D5AD7"/>
    <w:rsid w:val="001D6D71"/>
    <w:rsid w:val="001D7C32"/>
    <w:rsid w:val="001E6A54"/>
    <w:rsid w:val="001F01E6"/>
    <w:rsid w:val="001F08F0"/>
    <w:rsid w:val="001F1C99"/>
    <w:rsid w:val="001F4C90"/>
    <w:rsid w:val="00201E7B"/>
    <w:rsid w:val="002100A2"/>
    <w:rsid w:val="00211431"/>
    <w:rsid w:val="00212029"/>
    <w:rsid w:val="00213E05"/>
    <w:rsid w:val="002157A7"/>
    <w:rsid w:val="00217EA3"/>
    <w:rsid w:val="00221FCF"/>
    <w:rsid w:val="002228A3"/>
    <w:rsid w:val="00222902"/>
    <w:rsid w:val="00222A9B"/>
    <w:rsid w:val="00224B2C"/>
    <w:rsid w:val="00226F5D"/>
    <w:rsid w:val="00230E4E"/>
    <w:rsid w:val="002335E3"/>
    <w:rsid w:val="0023553A"/>
    <w:rsid w:val="002356EF"/>
    <w:rsid w:val="002357A6"/>
    <w:rsid w:val="00236CD9"/>
    <w:rsid w:val="002376C8"/>
    <w:rsid w:val="00242E1C"/>
    <w:rsid w:val="00246C30"/>
    <w:rsid w:val="0025004C"/>
    <w:rsid w:val="00254295"/>
    <w:rsid w:val="002558EA"/>
    <w:rsid w:val="002562CD"/>
    <w:rsid w:val="00256F2F"/>
    <w:rsid w:val="00257817"/>
    <w:rsid w:val="002616B2"/>
    <w:rsid w:val="00262A42"/>
    <w:rsid w:val="00262E6D"/>
    <w:rsid w:val="00270C89"/>
    <w:rsid w:val="00271E36"/>
    <w:rsid w:val="00272360"/>
    <w:rsid w:val="002744BE"/>
    <w:rsid w:val="002747DB"/>
    <w:rsid w:val="00274965"/>
    <w:rsid w:val="002807CF"/>
    <w:rsid w:val="00282770"/>
    <w:rsid w:val="00283B05"/>
    <w:rsid w:val="0028545A"/>
    <w:rsid w:val="0029401F"/>
    <w:rsid w:val="00295D9E"/>
    <w:rsid w:val="00297180"/>
    <w:rsid w:val="002A0529"/>
    <w:rsid w:val="002A1FEB"/>
    <w:rsid w:val="002A2FBE"/>
    <w:rsid w:val="002A306A"/>
    <w:rsid w:val="002A3853"/>
    <w:rsid w:val="002A3892"/>
    <w:rsid w:val="002A3CDB"/>
    <w:rsid w:val="002A41C9"/>
    <w:rsid w:val="002A4805"/>
    <w:rsid w:val="002A4F7F"/>
    <w:rsid w:val="002A7E89"/>
    <w:rsid w:val="002B0A78"/>
    <w:rsid w:val="002B1D1F"/>
    <w:rsid w:val="002B29DA"/>
    <w:rsid w:val="002B2C2B"/>
    <w:rsid w:val="002B5483"/>
    <w:rsid w:val="002C067C"/>
    <w:rsid w:val="002C0C38"/>
    <w:rsid w:val="002C17FF"/>
    <w:rsid w:val="002C2354"/>
    <w:rsid w:val="002C4DF7"/>
    <w:rsid w:val="002C68DD"/>
    <w:rsid w:val="002C70E8"/>
    <w:rsid w:val="002C7889"/>
    <w:rsid w:val="002D1DDE"/>
    <w:rsid w:val="002D24B5"/>
    <w:rsid w:val="002D29AD"/>
    <w:rsid w:val="002D4357"/>
    <w:rsid w:val="002D4B71"/>
    <w:rsid w:val="002D4BA4"/>
    <w:rsid w:val="002D77E2"/>
    <w:rsid w:val="002E1384"/>
    <w:rsid w:val="002E2A40"/>
    <w:rsid w:val="002E2C3E"/>
    <w:rsid w:val="002E3876"/>
    <w:rsid w:val="002E7D26"/>
    <w:rsid w:val="002F0140"/>
    <w:rsid w:val="002F1D85"/>
    <w:rsid w:val="002F3F29"/>
    <w:rsid w:val="002F432B"/>
    <w:rsid w:val="002F48A0"/>
    <w:rsid w:val="002F6A93"/>
    <w:rsid w:val="002F7748"/>
    <w:rsid w:val="00300CFD"/>
    <w:rsid w:val="00302DDE"/>
    <w:rsid w:val="00304053"/>
    <w:rsid w:val="003041C1"/>
    <w:rsid w:val="003042D1"/>
    <w:rsid w:val="00310FDB"/>
    <w:rsid w:val="0031112A"/>
    <w:rsid w:val="00311E94"/>
    <w:rsid w:val="0031286F"/>
    <w:rsid w:val="00315CA8"/>
    <w:rsid w:val="00321571"/>
    <w:rsid w:val="00322488"/>
    <w:rsid w:val="00323634"/>
    <w:rsid w:val="00324BA1"/>
    <w:rsid w:val="00326A03"/>
    <w:rsid w:val="00326AE0"/>
    <w:rsid w:val="00327C1E"/>
    <w:rsid w:val="00330A49"/>
    <w:rsid w:val="00332CD4"/>
    <w:rsid w:val="00332EDE"/>
    <w:rsid w:val="003343D2"/>
    <w:rsid w:val="003362AE"/>
    <w:rsid w:val="00336C6C"/>
    <w:rsid w:val="00336DB9"/>
    <w:rsid w:val="003376C1"/>
    <w:rsid w:val="00341AC7"/>
    <w:rsid w:val="003420AF"/>
    <w:rsid w:val="00343845"/>
    <w:rsid w:val="0034595B"/>
    <w:rsid w:val="0034721A"/>
    <w:rsid w:val="00351EB0"/>
    <w:rsid w:val="00352BDE"/>
    <w:rsid w:val="00355B1E"/>
    <w:rsid w:val="00362BFB"/>
    <w:rsid w:val="003647FE"/>
    <w:rsid w:val="00364DBA"/>
    <w:rsid w:val="00365194"/>
    <w:rsid w:val="00366335"/>
    <w:rsid w:val="003679B8"/>
    <w:rsid w:val="00370BF3"/>
    <w:rsid w:val="00372C66"/>
    <w:rsid w:val="0037522E"/>
    <w:rsid w:val="00375B05"/>
    <w:rsid w:val="00376292"/>
    <w:rsid w:val="00377FD8"/>
    <w:rsid w:val="00380D79"/>
    <w:rsid w:val="003827F4"/>
    <w:rsid w:val="00382F96"/>
    <w:rsid w:val="00385910"/>
    <w:rsid w:val="00386345"/>
    <w:rsid w:val="0038649C"/>
    <w:rsid w:val="003874EA"/>
    <w:rsid w:val="003912FC"/>
    <w:rsid w:val="00391CA5"/>
    <w:rsid w:val="003946F1"/>
    <w:rsid w:val="00395011"/>
    <w:rsid w:val="00397162"/>
    <w:rsid w:val="003A1E64"/>
    <w:rsid w:val="003A2221"/>
    <w:rsid w:val="003A2C71"/>
    <w:rsid w:val="003A3928"/>
    <w:rsid w:val="003A71CA"/>
    <w:rsid w:val="003B462C"/>
    <w:rsid w:val="003C21D6"/>
    <w:rsid w:val="003C2B18"/>
    <w:rsid w:val="003C55EE"/>
    <w:rsid w:val="003C65E7"/>
    <w:rsid w:val="003D102D"/>
    <w:rsid w:val="003D6DDD"/>
    <w:rsid w:val="003E3247"/>
    <w:rsid w:val="003E4233"/>
    <w:rsid w:val="003E4246"/>
    <w:rsid w:val="003E6480"/>
    <w:rsid w:val="003F1B39"/>
    <w:rsid w:val="003F2717"/>
    <w:rsid w:val="003F6AAE"/>
    <w:rsid w:val="00401771"/>
    <w:rsid w:val="0040199B"/>
    <w:rsid w:val="00403ED5"/>
    <w:rsid w:val="00404B4F"/>
    <w:rsid w:val="00410E42"/>
    <w:rsid w:val="00410FDB"/>
    <w:rsid w:val="004111B4"/>
    <w:rsid w:val="00412308"/>
    <w:rsid w:val="00413592"/>
    <w:rsid w:val="004142EF"/>
    <w:rsid w:val="0041784B"/>
    <w:rsid w:val="00417AEE"/>
    <w:rsid w:val="00422340"/>
    <w:rsid w:val="00424287"/>
    <w:rsid w:val="00427BF8"/>
    <w:rsid w:val="00430AFF"/>
    <w:rsid w:val="00431FEB"/>
    <w:rsid w:val="00433313"/>
    <w:rsid w:val="004338E7"/>
    <w:rsid w:val="00433A35"/>
    <w:rsid w:val="00434717"/>
    <w:rsid w:val="00434822"/>
    <w:rsid w:val="0043717A"/>
    <w:rsid w:val="0044047D"/>
    <w:rsid w:val="00444C64"/>
    <w:rsid w:val="00444CCF"/>
    <w:rsid w:val="00446A49"/>
    <w:rsid w:val="00446C85"/>
    <w:rsid w:val="00452E99"/>
    <w:rsid w:val="004536FA"/>
    <w:rsid w:val="00453E57"/>
    <w:rsid w:val="00456329"/>
    <w:rsid w:val="004571D1"/>
    <w:rsid w:val="00460161"/>
    <w:rsid w:val="0046756A"/>
    <w:rsid w:val="00470042"/>
    <w:rsid w:val="00470112"/>
    <w:rsid w:val="00470435"/>
    <w:rsid w:val="004707ED"/>
    <w:rsid w:val="004722C6"/>
    <w:rsid w:val="004732D6"/>
    <w:rsid w:val="004764B4"/>
    <w:rsid w:val="00477A67"/>
    <w:rsid w:val="00477AA7"/>
    <w:rsid w:val="00480580"/>
    <w:rsid w:val="004824E6"/>
    <w:rsid w:val="00483145"/>
    <w:rsid w:val="004858A3"/>
    <w:rsid w:val="00485AAF"/>
    <w:rsid w:val="0048792D"/>
    <w:rsid w:val="00487A02"/>
    <w:rsid w:val="004910CA"/>
    <w:rsid w:val="00493EC9"/>
    <w:rsid w:val="0049423F"/>
    <w:rsid w:val="00495A04"/>
    <w:rsid w:val="004966F1"/>
    <w:rsid w:val="004A3B72"/>
    <w:rsid w:val="004A4077"/>
    <w:rsid w:val="004A4941"/>
    <w:rsid w:val="004A551C"/>
    <w:rsid w:val="004A639D"/>
    <w:rsid w:val="004B127B"/>
    <w:rsid w:val="004B52F6"/>
    <w:rsid w:val="004B55DE"/>
    <w:rsid w:val="004B5661"/>
    <w:rsid w:val="004B7BC9"/>
    <w:rsid w:val="004C0FC1"/>
    <w:rsid w:val="004C1AC9"/>
    <w:rsid w:val="004C23C2"/>
    <w:rsid w:val="004C2AC3"/>
    <w:rsid w:val="004C3EB6"/>
    <w:rsid w:val="004C460C"/>
    <w:rsid w:val="004D0F12"/>
    <w:rsid w:val="004D119F"/>
    <w:rsid w:val="004D514B"/>
    <w:rsid w:val="004D6CC5"/>
    <w:rsid w:val="004E062F"/>
    <w:rsid w:val="004E3004"/>
    <w:rsid w:val="004E37CC"/>
    <w:rsid w:val="004E3BAF"/>
    <w:rsid w:val="004E58BC"/>
    <w:rsid w:val="004E5A20"/>
    <w:rsid w:val="004E620A"/>
    <w:rsid w:val="004E6495"/>
    <w:rsid w:val="004F3B64"/>
    <w:rsid w:val="004F5F75"/>
    <w:rsid w:val="005010A2"/>
    <w:rsid w:val="00506086"/>
    <w:rsid w:val="00510891"/>
    <w:rsid w:val="00510CEF"/>
    <w:rsid w:val="005111E8"/>
    <w:rsid w:val="00511824"/>
    <w:rsid w:val="005119EF"/>
    <w:rsid w:val="00515C4C"/>
    <w:rsid w:val="0051619F"/>
    <w:rsid w:val="00516AEC"/>
    <w:rsid w:val="005171AD"/>
    <w:rsid w:val="005212EC"/>
    <w:rsid w:val="00521C12"/>
    <w:rsid w:val="00521E94"/>
    <w:rsid w:val="00521F3C"/>
    <w:rsid w:val="005228DD"/>
    <w:rsid w:val="005229D1"/>
    <w:rsid w:val="00524C8A"/>
    <w:rsid w:val="00525BBF"/>
    <w:rsid w:val="00527A28"/>
    <w:rsid w:val="005308AE"/>
    <w:rsid w:val="0053223A"/>
    <w:rsid w:val="00532B43"/>
    <w:rsid w:val="005346DB"/>
    <w:rsid w:val="00534DAF"/>
    <w:rsid w:val="00536E63"/>
    <w:rsid w:val="00541D20"/>
    <w:rsid w:val="00542691"/>
    <w:rsid w:val="005428BF"/>
    <w:rsid w:val="005466E6"/>
    <w:rsid w:val="00546FFE"/>
    <w:rsid w:val="00550BC2"/>
    <w:rsid w:val="00553E31"/>
    <w:rsid w:val="0055727E"/>
    <w:rsid w:val="00557BB1"/>
    <w:rsid w:val="00557F7C"/>
    <w:rsid w:val="00560988"/>
    <w:rsid w:val="00561821"/>
    <w:rsid w:val="00561ADF"/>
    <w:rsid w:val="005647D8"/>
    <w:rsid w:val="00564E8B"/>
    <w:rsid w:val="00565648"/>
    <w:rsid w:val="00571207"/>
    <w:rsid w:val="005714B7"/>
    <w:rsid w:val="0057306C"/>
    <w:rsid w:val="00573142"/>
    <w:rsid w:val="005744F0"/>
    <w:rsid w:val="00575475"/>
    <w:rsid w:val="00577141"/>
    <w:rsid w:val="0058027B"/>
    <w:rsid w:val="00584052"/>
    <w:rsid w:val="00585A84"/>
    <w:rsid w:val="00590396"/>
    <w:rsid w:val="005908EC"/>
    <w:rsid w:val="00590AC5"/>
    <w:rsid w:val="00595E71"/>
    <w:rsid w:val="00596629"/>
    <w:rsid w:val="005A0001"/>
    <w:rsid w:val="005A2924"/>
    <w:rsid w:val="005A434C"/>
    <w:rsid w:val="005A456F"/>
    <w:rsid w:val="005A5990"/>
    <w:rsid w:val="005A5D94"/>
    <w:rsid w:val="005A6931"/>
    <w:rsid w:val="005A6B13"/>
    <w:rsid w:val="005A7825"/>
    <w:rsid w:val="005B13B0"/>
    <w:rsid w:val="005B1915"/>
    <w:rsid w:val="005B41BC"/>
    <w:rsid w:val="005B494A"/>
    <w:rsid w:val="005B4D6D"/>
    <w:rsid w:val="005B6BF0"/>
    <w:rsid w:val="005C0491"/>
    <w:rsid w:val="005C36B6"/>
    <w:rsid w:val="005C3B32"/>
    <w:rsid w:val="005C417C"/>
    <w:rsid w:val="005C4D64"/>
    <w:rsid w:val="005C54F7"/>
    <w:rsid w:val="005C70B8"/>
    <w:rsid w:val="005D03FB"/>
    <w:rsid w:val="005D0B42"/>
    <w:rsid w:val="005D529B"/>
    <w:rsid w:val="005E153C"/>
    <w:rsid w:val="005E1D53"/>
    <w:rsid w:val="005E1EDA"/>
    <w:rsid w:val="005E2D91"/>
    <w:rsid w:val="005E36A4"/>
    <w:rsid w:val="005E3FA7"/>
    <w:rsid w:val="005E41A2"/>
    <w:rsid w:val="005E4DF8"/>
    <w:rsid w:val="005E6464"/>
    <w:rsid w:val="005F06E4"/>
    <w:rsid w:val="005F1793"/>
    <w:rsid w:val="005F2CBE"/>
    <w:rsid w:val="005F3EAC"/>
    <w:rsid w:val="005F5514"/>
    <w:rsid w:val="006009E0"/>
    <w:rsid w:val="00600C98"/>
    <w:rsid w:val="00603A2E"/>
    <w:rsid w:val="00605B4A"/>
    <w:rsid w:val="00605B74"/>
    <w:rsid w:val="006068AB"/>
    <w:rsid w:val="00607889"/>
    <w:rsid w:val="00610AF2"/>
    <w:rsid w:val="0061198A"/>
    <w:rsid w:val="00611DCE"/>
    <w:rsid w:val="006155AF"/>
    <w:rsid w:val="00615CBA"/>
    <w:rsid w:val="0061654D"/>
    <w:rsid w:val="00617769"/>
    <w:rsid w:val="0062010A"/>
    <w:rsid w:val="0062053D"/>
    <w:rsid w:val="00622FA5"/>
    <w:rsid w:val="00630645"/>
    <w:rsid w:val="006317F1"/>
    <w:rsid w:val="00631924"/>
    <w:rsid w:val="006321CB"/>
    <w:rsid w:val="006326CA"/>
    <w:rsid w:val="00634391"/>
    <w:rsid w:val="006411CE"/>
    <w:rsid w:val="006419AE"/>
    <w:rsid w:val="00641CD7"/>
    <w:rsid w:val="006425C2"/>
    <w:rsid w:val="006425CC"/>
    <w:rsid w:val="006434D5"/>
    <w:rsid w:val="00647028"/>
    <w:rsid w:val="00647617"/>
    <w:rsid w:val="006505FE"/>
    <w:rsid w:val="006510E5"/>
    <w:rsid w:val="006543D9"/>
    <w:rsid w:val="00654DFA"/>
    <w:rsid w:val="00656415"/>
    <w:rsid w:val="00656E69"/>
    <w:rsid w:val="00665255"/>
    <w:rsid w:val="0066535A"/>
    <w:rsid w:val="00670EA7"/>
    <w:rsid w:val="0067266C"/>
    <w:rsid w:val="00674C57"/>
    <w:rsid w:val="006752F5"/>
    <w:rsid w:val="0067560E"/>
    <w:rsid w:val="00680200"/>
    <w:rsid w:val="006822B3"/>
    <w:rsid w:val="006838B0"/>
    <w:rsid w:val="00685ACE"/>
    <w:rsid w:val="0068729D"/>
    <w:rsid w:val="00687EC2"/>
    <w:rsid w:val="0069187E"/>
    <w:rsid w:val="00692558"/>
    <w:rsid w:val="00693721"/>
    <w:rsid w:val="0069532C"/>
    <w:rsid w:val="006958E5"/>
    <w:rsid w:val="006977B8"/>
    <w:rsid w:val="006A066F"/>
    <w:rsid w:val="006A2635"/>
    <w:rsid w:val="006A2727"/>
    <w:rsid w:val="006A2E31"/>
    <w:rsid w:val="006A387F"/>
    <w:rsid w:val="006A509D"/>
    <w:rsid w:val="006A530D"/>
    <w:rsid w:val="006A5E1F"/>
    <w:rsid w:val="006B0729"/>
    <w:rsid w:val="006B0D6A"/>
    <w:rsid w:val="006B13A2"/>
    <w:rsid w:val="006B530A"/>
    <w:rsid w:val="006C15D8"/>
    <w:rsid w:val="006C1A9B"/>
    <w:rsid w:val="006C2D97"/>
    <w:rsid w:val="006C7BFF"/>
    <w:rsid w:val="006D134C"/>
    <w:rsid w:val="006D2708"/>
    <w:rsid w:val="006D73A0"/>
    <w:rsid w:val="006E2A2C"/>
    <w:rsid w:val="006E4154"/>
    <w:rsid w:val="006E4B44"/>
    <w:rsid w:val="006E5436"/>
    <w:rsid w:val="006F1256"/>
    <w:rsid w:val="006F3D8D"/>
    <w:rsid w:val="006F62AC"/>
    <w:rsid w:val="00700417"/>
    <w:rsid w:val="00705E5F"/>
    <w:rsid w:val="00707A03"/>
    <w:rsid w:val="00711C78"/>
    <w:rsid w:val="00712757"/>
    <w:rsid w:val="00713EA7"/>
    <w:rsid w:val="00715462"/>
    <w:rsid w:val="00716EE5"/>
    <w:rsid w:val="007171A0"/>
    <w:rsid w:val="007175A4"/>
    <w:rsid w:val="007266E2"/>
    <w:rsid w:val="00726FB7"/>
    <w:rsid w:val="007270FB"/>
    <w:rsid w:val="007275A9"/>
    <w:rsid w:val="00727F52"/>
    <w:rsid w:val="00731853"/>
    <w:rsid w:val="0073234D"/>
    <w:rsid w:val="00732C78"/>
    <w:rsid w:val="00734A3D"/>
    <w:rsid w:val="00734F76"/>
    <w:rsid w:val="0073714D"/>
    <w:rsid w:val="00740142"/>
    <w:rsid w:val="0074065A"/>
    <w:rsid w:val="0074174C"/>
    <w:rsid w:val="00744306"/>
    <w:rsid w:val="00744F6B"/>
    <w:rsid w:val="007475E1"/>
    <w:rsid w:val="00747AF1"/>
    <w:rsid w:val="0075046A"/>
    <w:rsid w:val="00750526"/>
    <w:rsid w:val="00751B29"/>
    <w:rsid w:val="00751ED6"/>
    <w:rsid w:val="00751F8A"/>
    <w:rsid w:val="00753B8E"/>
    <w:rsid w:val="00754EAD"/>
    <w:rsid w:val="0075597E"/>
    <w:rsid w:val="00757B59"/>
    <w:rsid w:val="00760053"/>
    <w:rsid w:val="00761374"/>
    <w:rsid w:val="007630EF"/>
    <w:rsid w:val="00767566"/>
    <w:rsid w:val="0077156C"/>
    <w:rsid w:val="00771DB1"/>
    <w:rsid w:val="00772DA5"/>
    <w:rsid w:val="00774FA7"/>
    <w:rsid w:val="00783A70"/>
    <w:rsid w:val="00784286"/>
    <w:rsid w:val="00784E94"/>
    <w:rsid w:val="00785800"/>
    <w:rsid w:val="007866A7"/>
    <w:rsid w:val="0079028E"/>
    <w:rsid w:val="00795290"/>
    <w:rsid w:val="00795780"/>
    <w:rsid w:val="007972C0"/>
    <w:rsid w:val="007973A0"/>
    <w:rsid w:val="007A234F"/>
    <w:rsid w:val="007A43B6"/>
    <w:rsid w:val="007A4EE9"/>
    <w:rsid w:val="007A56AF"/>
    <w:rsid w:val="007B121D"/>
    <w:rsid w:val="007B17C9"/>
    <w:rsid w:val="007B1D69"/>
    <w:rsid w:val="007B4888"/>
    <w:rsid w:val="007B61CA"/>
    <w:rsid w:val="007B792E"/>
    <w:rsid w:val="007B7B9D"/>
    <w:rsid w:val="007C411B"/>
    <w:rsid w:val="007C4712"/>
    <w:rsid w:val="007C6C07"/>
    <w:rsid w:val="007C6FC9"/>
    <w:rsid w:val="007D43FB"/>
    <w:rsid w:val="007D58B4"/>
    <w:rsid w:val="007D7963"/>
    <w:rsid w:val="007E2737"/>
    <w:rsid w:val="007E4374"/>
    <w:rsid w:val="007E5689"/>
    <w:rsid w:val="007E5BD5"/>
    <w:rsid w:val="007E76AA"/>
    <w:rsid w:val="007F0600"/>
    <w:rsid w:val="007F0997"/>
    <w:rsid w:val="007F0E55"/>
    <w:rsid w:val="007F1AA9"/>
    <w:rsid w:val="007F1BFF"/>
    <w:rsid w:val="007F2252"/>
    <w:rsid w:val="007F6085"/>
    <w:rsid w:val="00800F71"/>
    <w:rsid w:val="0080145F"/>
    <w:rsid w:val="00801CBF"/>
    <w:rsid w:val="00803480"/>
    <w:rsid w:val="00804167"/>
    <w:rsid w:val="008054AF"/>
    <w:rsid w:val="00807381"/>
    <w:rsid w:val="00811636"/>
    <w:rsid w:val="00811A48"/>
    <w:rsid w:val="00812AF2"/>
    <w:rsid w:val="00815F79"/>
    <w:rsid w:val="00816E2D"/>
    <w:rsid w:val="00820C0A"/>
    <w:rsid w:val="00821138"/>
    <w:rsid w:val="0082176C"/>
    <w:rsid w:val="00823828"/>
    <w:rsid w:val="00827654"/>
    <w:rsid w:val="0082782D"/>
    <w:rsid w:val="00827A2B"/>
    <w:rsid w:val="00830794"/>
    <w:rsid w:val="00832446"/>
    <w:rsid w:val="0083338B"/>
    <w:rsid w:val="00834C99"/>
    <w:rsid w:val="008364F0"/>
    <w:rsid w:val="00837913"/>
    <w:rsid w:val="008452A8"/>
    <w:rsid w:val="00850874"/>
    <w:rsid w:val="00851D8C"/>
    <w:rsid w:val="00857C0F"/>
    <w:rsid w:val="00857F8D"/>
    <w:rsid w:val="00860490"/>
    <w:rsid w:val="008607FC"/>
    <w:rsid w:val="00860C5D"/>
    <w:rsid w:val="00860D64"/>
    <w:rsid w:val="008631A4"/>
    <w:rsid w:val="008634D7"/>
    <w:rsid w:val="0086362D"/>
    <w:rsid w:val="008652BE"/>
    <w:rsid w:val="00865DBE"/>
    <w:rsid w:val="0086691B"/>
    <w:rsid w:val="00867645"/>
    <w:rsid w:val="00867FD9"/>
    <w:rsid w:val="008701B6"/>
    <w:rsid w:val="0087186E"/>
    <w:rsid w:val="0087199A"/>
    <w:rsid w:val="00875FD3"/>
    <w:rsid w:val="00881DA3"/>
    <w:rsid w:val="00882896"/>
    <w:rsid w:val="008836DC"/>
    <w:rsid w:val="008850A6"/>
    <w:rsid w:val="00885439"/>
    <w:rsid w:val="008869BF"/>
    <w:rsid w:val="00886D8D"/>
    <w:rsid w:val="00886F4A"/>
    <w:rsid w:val="00887821"/>
    <w:rsid w:val="00887912"/>
    <w:rsid w:val="00890291"/>
    <w:rsid w:val="00891692"/>
    <w:rsid w:val="008924A1"/>
    <w:rsid w:val="0089295E"/>
    <w:rsid w:val="00893081"/>
    <w:rsid w:val="008937CD"/>
    <w:rsid w:val="008945E9"/>
    <w:rsid w:val="00894CC5"/>
    <w:rsid w:val="008956E1"/>
    <w:rsid w:val="008A01CC"/>
    <w:rsid w:val="008A01FE"/>
    <w:rsid w:val="008A08E8"/>
    <w:rsid w:val="008A3330"/>
    <w:rsid w:val="008A4ED7"/>
    <w:rsid w:val="008A4F9E"/>
    <w:rsid w:val="008A7A84"/>
    <w:rsid w:val="008B09EB"/>
    <w:rsid w:val="008B3534"/>
    <w:rsid w:val="008B6641"/>
    <w:rsid w:val="008C1A36"/>
    <w:rsid w:val="008C2A7E"/>
    <w:rsid w:val="008C2E33"/>
    <w:rsid w:val="008C50E0"/>
    <w:rsid w:val="008C5DFA"/>
    <w:rsid w:val="008D0891"/>
    <w:rsid w:val="008D11B5"/>
    <w:rsid w:val="008D297A"/>
    <w:rsid w:val="008D2E54"/>
    <w:rsid w:val="008D494B"/>
    <w:rsid w:val="008D694C"/>
    <w:rsid w:val="008D6CE9"/>
    <w:rsid w:val="008D6FF6"/>
    <w:rsid w:val="008D7EB6"/>
    <w:rsid w:val="008E33C1"/>
    <w:rsid w:val="008E4BC5"/>
    <w:rsid w:val="008E5EE6"/>
    <w:rsid w:val="008E6F47"/>
    <w:rsid w:val="008E785C"/>
    <w:rsid w:val="008F0F58"/>
    <w:rsid w:val="008F1F91"/>
    <w:rsid w:val="008F240E"/>
    <w:rsid w:val="008F3004"/>
    <w:rsid w:val="008F302B"/>
    <w:rsid w:val="008F3040"/>
    <w:rsid w:val="008F35E1"/>
    <w:rsid w:val="008F360F"/>
    <w:rsid w:val="008F3E44"/>
    <w:rsid w:val="008F6FB5"/>
    <w:rsid w:val="008F78E3"/>
    <w:rsid w:val="009011A7"/>
    <w:rsid w:val="0090239D"/>
    <w:rsid w:val="00903BC7"/>
    <w:rsid w:val="009077DC"/>
    <w:rsid w:val="00910295"/>
    <w:rsid w:val="00910DAD"/>
    <w:rsid w:val="0091169A"/>
    <w:rsid w:val="0091223C"/>
    <w:rsid w:val="00913A41"/>
    <w:rsid w:val="00913AC5"/>
    <w:rsid w:val="00913C4F"/>
    <w:rsid w:val="00914582"/>
    <w:rsid w:val="009178CA"/>
    <w:rsid w:val="00920C0F"/>
    <w:rsid w:val="00921FA0"/>
    <w:rsid w:val="00922C09"/>
    <w:rsid w:val="0092338F"/>
    <w:rsid w:val="0092341E"/>
    <w:rsid w:val="00925A0F"/>
    <w:rsid w:val="0092701A"/>
    <w:rsid w:val="00927241"/>
    <w:rsid w:val="009301B1"/>
    <w:rsid w:val="00931B67"/>
    <w:rsid w:val="00935D85"/>
    <w:rsid w:val="009417CB"/>
    <w:rsid w:val="0094708C"/>
    <w:rsid w:val="00952618"/>
    <w:rsid w:val="00953C0E"/>
    <w:rsid w:val="0095549A"/>
    <w:rsid w:val="00955D21"/>
    <w:rsid w:val="00956EDB"/>
    <w:rsid w:val="00960668"/>
    <w:rsid w:val="00960DE0"/>
    <w:rsid w:val="00961F60"/>
    <w:rsid w:val="00963BEA"/>
    <w:rsid w:val="00966265"/>
    <w:rsid w:val="009718E3"/>
    <w:rsid w:val="0097796A"/>
    <w:rsid w:val="009801F7"/>
    <w:rsid w:val="00980E84"/>
    <w:rsid w:val="00981335"/>
    <w:rsid w:val="0098292F"/>
    <w:rsid w:val="009829E0"/>
    <w:rsid w:val="00982A8D"/>
    <w:rsid w:val="009879B9"/>
    <w:rsid w:val="0099077C"/>
    <w:rsid w:val="00990DFA"/>
    <w:rsid w:val="009929AB"/>
    <w:rsid w:val="00992EE6"/>
    <w:rsid w:val="009959F7"/>
    <w:rsid w:val="00995C21"/>
    <w:rsid w:val="009A0139"/>
    <w:rsid w:val="009A3244"/>
    <w:rsid w:val="009A7E30"/>
    <w:rsid w:val="009B02DE"/>
    <w:rsid w:val="009B3D89"/>
    <w:rsid w:val="009B5061"/>
    <w:rsid w:val="009B5748"/>
    <w:rsid w:val="009B59B1"/>
    <w:rsid w:val="009C5756"/>
    <w:rsid w:val="009D1BAA"/>
    <w:rsid w:val="009D3E9A"/>
    <w:rsid w:val="009D4117"/>
    <w:rsid w:val="009D4A2A"/>
    <w:rsid w:val="009D5187"/>
    <w:rsid w:val="009D5FD2"/>
    <w:rsid w:val="009D6931"/>
    <w:rsid w:val="009E0841"/>
    <w:rsid w:val="009E278F"/>
    <w:rsid w:val="009E2FE3"/>
    <w:rsid w:val="009E31A9"/>
    <w:rsid w:val="009E3667"/>
    <w:rsid w:val="009F05A6"/>
    <w:rsid w:val="009F2F7A"/>
    <w:rsid w:val="009F34BA"/>
    <w:rsid w:val="009F538C"/>
    <w:rsid w:val="009F625D"/>
    <w:rsid w:val="00A0056C"/>
    <w:rsid w:val="00A01999"/>
    <w:rsid w:val="00A04143"/>
    <w:rsid w:val="00A048B0"/>
    <w:rsid w:val="00A04C63"/>
    <w:rsid w:val="00A05D32"/>
    <w:rsid w:val="00A118B0"/>
    <w:rsid w:val="00A11E18"/>
    <w:rsid w:val="00A12391"/>
    <w:rsid w:val="00A127D3"/>
    <w:rsid w:val="00A15F3A"/>
    <w:rsid w:val="00A16819"/>
    <w:rsid w:val="00A20938"/>
    <w:rsid w:val="00A228F2"/>
    <w:rsid w:val="00A243AE"/>
    <w:rsid w:val="00A25E80"/>
    <w:rsid w:val="00A36ACD"/>
    <w:rsid w:val="00A379F7"/>
    <w:rsid w:val="00A40FFB"/>
    <w:rsid w:val="00A4350A"/>
    <w:rsid w:val="00A45E41"/>
    <w:rsid w:val="00A47353"/>
    <w:rsid w:val="00A51226"/>
    <w:rsid w:val="00A5135B"/>
    <w:rsid w:val="00A51A34"/>
    <w:rsid w:val="00A534AB"/>
    <w:rsid w:val="00A537E3"/>
    <w:rsid w:val="00A538CA"/>
    <w:rsid w:val="00A53B34"/>
    <w:rsid w:val="00A53ECD"/>
    <w:rsid w:val="00A542F1"/>
    <w:rsid w:val="00A54F1C"/>
    <w:rsid w:val="00A5786A"/>
    <w:rsid w:val="00A57C6E"/>
    <w:rsid w:val="00A63B99"/>
    <w:rsid w:val="00A645FB"/>
    <w:rsid w:val="00A64943"/>
    <w:rsid w:val="00A666B2"/>
    <w:rsid w:val="00A66A08"/>
    <w:rsid w:val="00A70886"/>
    <w:rsid w:val="00A71F6D"/>
    <w:rsid w:val="00A736B2"/>
    <w:rsid w:val="00A737C5"/>
    <w:rsid w:val="00A73E9D"/>
    <w:rsid w:val="00A764E6"/>
    <w:rsid w:val="00A76537"/>
    <w:rsid w:val="00A76A8E"/>
    <w:rsid w:val="00A80BB7"/>
    <w:rsid w:val="00A812AC"/>
    <w:rsid w:val="00A81A17"/>
    <w:rsid w:val="00A81C7B"/>
    <w:rsid w:val="00A81DA8"/>
    <w:rsid w:val="00A81E8B"/>
    <w:rsid w:val="00A8399D"/>
    <w:rsid w:val="00A90D5C"/>
    <w:rsid w:val="00A912D8"/>
    <w:rsid w:val="00A9171C"/>
    <w:rsid w:val="00A9172A"/>
    <w:rsid w:val="00A918AF"/>
    <w:rsid w:val="00A91A4B"/>
    <w:rsid w:val="00A9373D"/>
    <w:rsid w:val="00A938F9"/>
    <w:rsid w:val="00A94629"/>
    <w:rsid w:val="00A973C4"/>
    <w:rsid w:val="00AA117E"/>
    <w:rsid w:val="00AA168F"/>
    <w:rsid w:val="00AA1CF2"/>
    <w:rsid w:val="00AA3CE0"/>
    <w:rsid w:val="00AA4080"/>
    <w:rsid w:val="00AA4527"/>
    <w:rsid w:val="00AA461B"/>
    <w:rsid w:val="00AA56E1"/>
    <w:rsid w:val="00AA6B1F"/>
    <w:rsid w:val="00AA7151"/>
    <w:rsid w:val="00AA77A0"/>
    <w:rsid w:val="00AB1652"/>
    <w:rsid w:val="00AB298B"/>
    <w:rsid w:val="00AB2DB5"/>
    <w:rsid w:val="00AB3980"/>
    <w:rsid w:val="00AB3F53"/>
    <w:rsid w:val="00AB4207"/>
    <w:rsid w:val="00AC0300"/>
    <w:rsid w:val="00AC181D"/>
    <w:rsid w:val="00AC4BB4"/>
    <w:rsid w:val="00AC5DBB"/>
    <w:rsid w:val="00AD0577"/>
    <w:rsid w:val="00AD23BF"/>
    <w:rsid w:val="00AD6A1E"/>
    <w:rsid w:val="00AE03E4"/>
    <w:rsid w:val="00AE4AA3"/>
    <w:rsid w:val="00AE4BA7"/>
    <w:rsid w:val="00AE6B28"/>
    <w:rsid w:val="00AF230B"/>
    <w:rsid w:val="00AF312A"/>
    <w:rsid w:val="00AF5863"/>
    <w:rsid w:val="00AF64AC"/>
    <w:rsid w:val="00AF66D8"/>
    <w:rsid w:val="00AF79E6"/>
    <w:rsid w:val="00B013BF"/>
    <w:rsid w:val="00B02617"/>
    <w:rsid w:val="00B03114"/>
    <w:rsid w:val="00B03799"/>
    <w:rsid w:val="00B0467B"/>
    <w:rsid w:val="00B04717"/>
    <w:rsid w:val="00B113C7"/>
    <w:rsid w:val="00B115C2"/>
    <w:rsid w:val="00B130F2"/>
    <w:rsid w:val="00B17181"/>
    <w:rsid w:val="00B22AD8"/>
    <w:rsid w:val="00B23101"/>
    <w:rsid w:val="00B23EE9"/>
    <w:rsid w:val="00B2454C"/>
    <w:rsid w:val="00B24A5D"/>
    <w:rsid w:val="00B25328"/>
    <w:rsid w:val="00B2570C"/>
    <w:rsid w:val="00B264C8"/>
    <w:rsid w:val="00B31CBE"/>
    <w:rsid w:val="00B34A3B"/>
    <w:rsid w:val="00B3570B"/>
    <w:rsid w:val="00B36905"/>
    <w:rsid w:val="00B409A9"/>
    <w:rsid w:val="00B41576"/>
    <w:rsid w:val="00B41904"/>
    <w:rsid w:val="00B4486C"/>
    <w:rsid w:val="00B448B7"/>
    <w:rsid w:val="00B4571E"/>
    <w:rsid w:val="00B47E80"/>
    <w:rsid w:val="00B51B6C"/>
    <w:rsid w:val="00B54FBB"/>
    <w:rsid w:val="00B56058"/>
    <w:rsid w:val="00B57E3C"/>
    <w:rsid w:val="00B61530"/>
    <w:rsid w:val="00B61F8F"/>
    <w:rsid w:val="00B620B2"/>
    <w:rsid w:val="00B6268E"/>
    <w:rsid w:val="00B63052"/>
    <w:rsid w:val="00B646AE"/>
    <w:rsid w:val="00B6473F"/>
    <w:rsid w:val="00B66ADB"/>
    <w:rsid w:val="00B718BB"/>
    <w:rsid w:val="00B71ABC"/>
    <w:rsid w:val="00B720D2"/>
    <w:rsid w:val="00B74819"/>
    <w:rsid w:val="00B76898"/>
    <w:rsid w:val="00B76F20"/>
    <w:rsid w:val="00B77286"/>
    <w:rsid w:val="00B77348"/>
    <w:rsid w:val="00B82FB2"/>
    <w:rsid w:val="00B83FAD"/>
    <w:rsid w:val="00B878C6"/>
    <w:rsid w:val="00B87F29"/>
    <w:rsid w:val="00B91B1D"/>
    <w:rsid w:val="00B9481C"/>
    <w:rsid w:val="00B955A7"/>
    <w:rsid w:val="00B9570D"/>
    <w:rsid w:val="00B95DE2"/>
    <w:rsid w:val="00B97A78"/>
    <w:rsid w:val="00BA024D"/>
    <w:rsid w:val="00BA0E6E"/>
    <w:rsid w:val="00BA1FD3"/>
    <w:rsid w:val="00BA6673"/>
    <w:rsid w:val="00BA66D8"/>
    <w:rsid w:val="00BB2425"/>
    <w:rsid w:val="00BB6B26"/>
    <w:rsid w:val="00BB71F8"/>
    <w:rsid w:val="00BB74AA"/>
    <w:rsid w:val="00BC0170"/>
    <w:rsid w:val="00BC0A46"/>
    <w:rsid w:val="00BC1517"/>
    <w:rsid w:val="00BC3A90"/>
    <w:rsid w:val="00BC44BE"/>
    <w:rsid w:val="00BC74EF"/>
    <w:rsid w:val="00BD011B"/>
    <w:rsid w:val="00BD30F6"/>
    <w:rsid w:val="00BD4C19"/>
    <w:rsid w:val="00BD722C"/>
    <w:rsid w:val="00BD732C"/>
    <w:rsid w:val="00BE00C2"/>
    <w:rsid w:val="00BE18CD"/>
    <w:rsid w:val="00BE316A"/>
    <w:rsid w:val="00BF11A6"/>
    <w:rsid w:val="00BF4A70"/>
    <w:rsid w:val="00BF67F4"/>
    <w:rsid w:val="00C01433"/>
    <w:rsid w:val="00C0147F"/>
    <w:rsid w:val="00C0246F"/>
    <w:rsid w:val="00C05BC3"/>
    <w:rsid w:val="00C060C7"/>
    <w:rsid w:val="00C10442"/>
    <w:rsid w:val="00C11064"/>
    <w:rsid w:val="00C123A2"/>
    <w:rsid w:val="00C13817"/>
    <w:rsid w:val="00C145E3"/>
    <w:rsid w:val="00C15D11"/>
    <w:rsid w:val="00C15DE6"/>
    <w:rsid w:val="00C15F30"/>
    <w:rsid w:val="00C16735"/>
    <w:rsid w:val="00C16EBE"/>
    <w:rsid w:val="00C2219F"/>
    <w:rsid w:val="00C2223A"/>
    <w:rsid w:val="00C224B3"/>
    <w:rsid w:val="00C26E8F"/>
    <w:rsid w:val="00C27BF3"/>
    <w:rsid w:val="00C30526"/>
    <w:rsid w:val="00C32507"/>
    <w:rsid w:val="00C34527"/>
    <w:rsid w:val="00C34AE1"/>
    <w:rsid w:val="00C34AF8"/>
    <w:rsid w:val="00C35060"/>
    <w:rsid w:val="00C37FAE"/>
    <w:rsid w:val="00C43609"/>
    <w:rsid w:val="00C44209"/>
    <w:rsid w:val="00C453AF"/>
    <w:rsid w:val="00C45890"/>
    <w:rsid w:val="00C47A6D"/>
    <w:rsid w:val="00C50917"/>
    <w:rsid w:val="00C519E5"/>
    <w:rsid w:val="00C51CAE"/>
    <w:rsid w:val="00C52175"/>
    <w:rsid w:val="00C539C3"/>
    <w:rsid w:val="00C54372"/>
    <w:rsid w:val="00C56389"/>
    <w:rsid w:val="00C5744A"/>
    <w:rsid w:val="00C576BD"/>
    <w:rsid w:val="00C60DF6"/>
    <w:rsid w:val="00C640D3"/>
    <w:rsid w:val="00C6488A"/>
    <w:rsid w:val="00C64B79"/>
    <w:rsid w:val="00C66502"/>
    <w:rsid w:val="00C701D6"/>
    <w:rsid w:val="00C7097A"/>
    <w:rsid w:val="00C71C37"/>
    <w:rsid w:val="00C71EAF"/>
    <w:rsid w:val="00C725F4"/>
    <w:rsid w:val="00C72C19"/>
    <w:rsid w:val="00C736D0"/>
    <w:rsid w:val="00C73AB1"/>
    <w:rsid w:val="00C7529F"/>
    <w:rsid w:val="00C76DD6"/>
    <w:rsid w:val="00C822C7"/>
    <w:rsid w:val="00C859F9"/>
    <w:rsid w:val="00C87F13"/>
    <w:rsid w:val="00C90F5F"/>
    <w:rsid w:val="00C91038"/>
    <w:rsid w:val="00C913CA"/>
    <w:rsid w:val="00C945E2"/>
    <w:rsid w:val="00C96124"/>
    <w:rsid w:val="00CA1D72"/>
    <w:rsid w:val="00CA2B33"/>
    <w:rsid w:val="00CA2E62"/>
    <w:rsid w:val="00CA3087"/>
    <w:rsid w:val="00CA3B17"/>
    <w:rsid w:val="00CA42AB"/>
    <w:rsid w:val="00CA48C6"/>
    <w:rsid w:val="00CA5EBF"/>
    <w:rsid w:val="00CB0938"/>
    <w:rsid w:val="00CB09B2"/>
    <w:rsid w:val="00CB17D2"/>
    <w:rsid w:val="00CB1BD2"/>
    <w:rsid w:val="00CB78E3"/>
    <w:rsid w:val="00CC165C"/>
    <w:rsid w:val="00CC2C4A"/>
    <w:rsid w:val="00CC3E5F"/>
    <w:rsid w:val="00CC4E95"/>
    <w:rsid w:val="00CD060A"/>
    <w:rsid w:val="00CD2D5B"/>
    <w:rsid w:val="00CD3372"/>
    <w:rsid w:val="00CD7F0E"/>
    <w:rsid w:val="00CE0404"/>
    <w:rsid w:val="00CE0DDC"/>
    <w:rsid w:val="00CE2612"/>
    <w:rsid w:val="00CE4CC0"/>
    <w:rsid w:val="00CE62B7"/>
    <w:rsid w:val="00CE63F3"/>
    <w:rsid w:val="00CE6E86"/>
    <w:rsid w:val="00CE6FD4"/>
    <w:rsid w:val="00CF0428"/>
    <w:rsid w:val="00CF1738"/>
    <w:rsid w:val="00CF332C"/>
    <w:rsid w:val="00D006EA"/>
    <w:rsid w:val="00D0396A"/>
    <w:rsid w:val="00D10004"/>
    <w:rsid w:val="00D10545"/>
    <w:rsid w:val="00D10DDA"/>
    <w:rsid w:val="00D10E63"/>
    <w:rsid w:val="00D11DAE"/>
    <w:rsid w:val="00D124F3"/>
    <w:rsid w:val="00D1608A"/>
    <w:rsid w:val="00D238B9"/>
    <w:rsid w:val="00D238C6"/>
    <w:rsid w:val="00D25654"/>
    <w:rsid w:val="00D279C0"/>
    <w:rsid w:val="00D27E43"/>
    <w:rsid w:val="00D3035B"/>
    <w:rsid w:val="00D316C3"/>
    <w:rsid w:val="00D322F5"/>
    <w:rsid w:val="00D32BDD"/>
    <w:rsid w:val="00D32FEE"/>
    <w:rsid w:val="00D35096"/>
    <w:rsid w:val="00D36FE6"/>
    <w:rsid w:val="00D40D1A"/>
    <w:rsid w:val="00D416A0"/>
    <w:rsid w:val="00D430BA"/>
    <w:rsid w:val="00D44388"/>
    <w:rsid w:val="00D4516F"/>
    <w:rsid w:val="00D453F0"/>
    <w:rsid w:val="00D45C1C"/>
    <w:rsid w:val="00D46223"/>
    <w:rsid w:val="00D46DFD"/>
    <w:rsid w:val="00D52009"/>
    <w:rsid w:val="00D551C5"/>
    <w:rsid w:val="00D554BA"/>
    <w:rsid w:val="00D600A7"/>
    <w:rsid w:val="00D63108"/>
    <w:rsid w:val="00D66C31"/>
    <w:rsid w:val="00D67941"/>
    <w:rsid w:val="00D70924"/>
    <w:rsid w:val="00D727C4"/>
    <w:rsid w:val="00D73EF8"/>
    <w:rsid w:val="00D7657A"/>
    <w:rsid w:val="00D85C50"/>
    <w:rsid w:val="00D87E4A"/>
    <w:rsid w:val="00D900D7"/>
    <w:rsid w:val="00D90748"/>
    <w:rsid w:val="00D91B5D"/>
    <w:rsid w:val="00D92608"/>
    <w:rsid w:val="00D92C1B"/>
    <w:rsid w:val="00D94340"/>
    <w:rsid w:val="00D94BAD"/>
    <w:rsid w:val="00D956D8"/>
    <w:rsid w:val="00D95EE8"/>
    <w:rsid w:val="00D961A3"/>
    <w:rsid w:val="00D96C40"/>
    <w:rsid w:val="00D9717F"/>
    <w:rsid w:val="00D9761D"/>
    <w:rsid w:val="00DA0D59"/>
    <w:rsid w:val="00DA1978"/>
    <w:rsid w:val="00DA2BD7"/>
    <w:rsid w:val="00DA3BEF"/>
    <w:rsid w:val="00DA55CB"/>
    <w:rsid w:val="00DA6789"/>
    <w:rsid w:val="00DB0496"/>
    <w:rsid w:val="00DB1189"/>
    <w:rsid w:val="00DB1354"/>
    <w:rsid w:val="00DB1BF2"/>
    <w:rsid w:val="00DB3190"/>
    <w:rsid w:val="00DB452A"/>
    <w:rsid w:val="00DB5E5F"/>
    <w:rsid w:val="00DB69C4"/>
    <w:rsid w:val="00DB6F27"/>
    <w:rsid w:val="00DB7E2D"/>
    <w:rsid w:val="00DC1A21"/>
    <w:rsid w:val="00DC1A49"/>
    <w:rsid w:val="00DC2028"/>
    <w:rsid w:val="00DC227C"/>
    <w:rsid w:val="00DC4030"/>
    <w:rsid w:val="00DC40C9"/>
    <w:rsid w:val="00DC4107"/>
    <w:rsid w:val="00DC770E"/>
    <w:rsid w:val="00DD232A"/>
    <w:rsid w:val="00DD2AFD"/>
    <w:rsid w:val="00DD4523"/>
    <w:rsid w:val="00DD68EE"/>
    <w:rsid w:val="00DE0D78"/>
    <w:rsid w:val="00DE168B"/>
    <w:rsid w:val="00DE4B69"/>
    <w:rsid w:val="00DE60C6"/>
    <w:rsid w:val="00DE6BD2"/>
    <w:rsid w:val="00DE6FCC"/>
    <w:rsid w:val="00DF0D92"/>
    <w:rsid w:val="00DF29B6"/>
    <w:rsid w:val="00DF3B47"/>
    <w:rsid w:val="00DF667F"/>
    <w:rsid w:val="00DF7912"/>
    <w:rsid w:val="00E00E6F"/>
    <w:rsid w:val="00E01484"/>
    <w:rsid w:val="00E016F0"/>
    <w:rsid w:val="00E018AC"/>
    <w:rsid w:val="00E02151"/>
    <w:rsid w:val="00E056D8"/>
    <w:rsid w:val="00E05E7E"/>
    <w:rsid w:val="00E06AD1"/>
    <w:rsid w:val="00E0788B"/>
    <w:rsid w:val="00E10074"/>
    <w:rsid w:val="00E103DA"/>
    <w:rsid w:val="00E111ED"/>
    <w:rsid w:val="00E11D02"/>
    <w:rsid w:val="00E11F8E"/>
    <w:rsid w:val="00E1214C"/>
    <w:rsid w:val="00E15FA3"/>
    <w:rsid w:val="00E161E5"/>
    <w:rsid w:val="00E1681E"/>
    <w:rsid w:val="00E170E6"/>
    <w:rsid w:val="00E1744A"/>
    <w:rsid w:val="00E23264"/>
    <w:rsid w:val="00E23519"/>
    <w:rsid w:val="00E24448"/>
    <w:rsid w:val="00E24E9B"/>
    <w:rsid w:val="00E32008"/>
    <w:rsid w:val="00E3264C"/>
    <w:rsid w:val="00E3275C"/>
    <w:rsid w:val="00E32CCC"/>
    <w:rsid w:val="00E36E34"/>
    <w:rsid w:val="00E376AE"/>
    <w:rsid w:val="00E44A2F"/>
    <w:rsid w:val="00E50D74"/>
    <w:rsid w:val="00E51465"/>
    <w:rsid w:val="00E51BDB"/>
    <w:rsid w:val="00E52071"/>
    <w:rsid w:val="00E539AD"/>
    <w:rsid w:val="00E54BEF"/>
    <w:rsid w:val="00E5724D"/>
    <w:rsid w:val="00E57F97"/>
    <w:rsid w:val="00E60E0F"/>
    <w:rsid w:val="00E626D1"/>
    <w:rsid w:val="00E65104"/>
    <w:rsid w:val="00E704A3"/>
    <w:rsid w:val="00E71C69"/>
    <w:rsid w:val="00E739FB"/>
    <w:rsid w:val="00E77138"/>
    <w:rsid w:val="00E77F79"/>
    <w:rsid w:val="00E81E1B"/>
    <w:rsid w:val="00E82910"/>
    <w:rsid w:val="00E844F4"/>
    <w:rsid w:val="00E84B61"/>
    <w:rsid w:val="00E86871"/>
    <w:rsid w:val="00E91408"/>
    <w:rsid w:val="00E91EEC"/>
    <w:rsid w:val="00E924EA"/>
    <w:rsid w:val="00E9605B"/>
    <w:rsid w:val="00E97CC1"/>
    <w:rsid w:val="00EA08C4"/>
    <w:rsid w:val="00EA0DB7"/>
    <w:rsid w:val="00EA3214"/>
    <w:rsid w:val="00EA3541"/>
    <w:rsid w:val="00EA3E0B"/>
    <w:rsid w:val="00EA3E41"/>
    <w:rsid w:val="00EA4B82"/>
    <w:rsid w:val="00EA7540"/>
    <w:rsid w:val="00EB0015"/>
    <w:rsid w:val="00EB0F39"/>
    <w:rsid w:val="00EB14FF"/>
    <w:rsid w:val="00EB1845"/>
    <w:rsid w:val="00EB2411"/>
    <w:rsid w:val="00EB368C"/>
    <w:rsid w:val="00EB48AC"/>
    <w:rsid w:val="00EB6419"/>
    <w:rsid w:val="00EB72D0"/>
    <w:rsid w:val="00EC2851"/>
    <w:rsid w:val="00EC4861"/>
    <w:rsid w:val="00EC649B"/>
    <w:rsid w:val="00ED27E7"/>
    <w:rsid w:val="00ED3090"/>
    <w:rsid w:val="00ED3E89"/>
    <w:rsid w:val="00ED53ED"/>
    <w:rsid w:val="00ED5EC9"/>
    <w:rsid w:val="00ED6981"/>
    <w:rsid w:val="00ED6D4F"/>
    <w:rsid w:val="00EE1770"/>
    <w:rsid w:val="00EE2C64"/>
    <w:rsid w:val="00EE3932"/>
    <w:rsid w:val="00EE39D8"/>
    <w:rsid w:val="00EE42D9"/>
    <w:rsid w:val="00EE515D"/>
    <w:rsid w:val="00EE54C3"/>
    <w:rsid w:val="00EE5A58"/>
    <w:rsid w:val="00EF1BCF"/>
    <w:rsid w:val="00EF3E6F"/>
    <w:rsid w:val="00EF58E2"/>
    <w:rsid w:val="00EF5ADB"/>
    <w:rsid w:val="00EF7A53"/>
    <w:rsid w:val="00F00940"/>
    <w:rsid w:val="00F01971"/>
    <w:rsid w:val="00F01DDE"/>
    <w:rsid w:val="00F03D4B"/>
    <w:rsid w:val="00F06623"/>
    <w:rsid w:val="00F072D9"/>
    <w:rsid w:val="00F07CA2"/>
    <w:rsid w:val="00F11016"/>
    <w:rsid w:val="00F11131"/>
    <w:rsid w:val="00F138A2"/>
    <w:rsid w:val="00F13FAB"/>
    <w:rsid w:val="00F15EF9"/>
    <w:rsid w:val="00F223F6"/>
    <w:rsid w:val="00F228AD"/>
    <w:rsid w:val="00F22EC5"/>
    <w:rsid w:val="00F23A18"/>
    <w:rsid w:val="00F24345"/>
    <w:rsid w:val="00F301C7"/>
    <w:rsid w:val="00F314EE"/>
    <w:rsid w:val="00F31FA2"/>
    <w:rsid w:val="00F33D16"/>
    <w:rsid w:val="00F34319"/>
    <w:rsid w:val="00F35380"/>
    <w:rsid w:val="00F353F0"/>
    <w:rsid w:val="00F360C0"/>
    <w:rsid w:val="00F37BDA"/>
    <w:rsid w:val="00F37E5C"/>
    <w:rsid w:val="00F41667"/>
    <w:rsid w:val="00F4173E"/>
    <w:rsid w:val="00F41D3D"/>
    <w:rsid w:val="00F427A5"/>
    <w:rsid w:val="00F4426C"/>
    <w:rsid w:val="00F44E41"/>
    <w:rsid w:val="00F4709E"/>
    <w:rsid w:val="00F50224"/>
    <w:rsid w:val="00F505BF"/>
    <w:rsid w:val="00F50DD2"/>
    <w:rsid w:val="00F51F71"/>
    <w:rsid w:val="00F531D6"/>
    <w:rsid w:val="00F53419"/>
    <w:rsid w:val="00F54097"/>
    <w:rsid w:val="00F5503B"/>
    <w:rsid w:val="00F5594F"/>
    <w:rsid w:val="00F56702"/>
    <w:rsid w:val="00F628DE"/>
    <w:rsid w:val="00F64A12"/>
    <w:rsid w:val="00F6672E"/>
    <w:rsid w:val="00F6687C"/>
    <w:rsid w:val="00F66ED8"/>
    <w:rsid w:val="00F711D5"/>
    <w:rsid w:val="00F7276D"/>
    <w:rsid w:val="00F73231"/>
    <w:rsid w:val="00F738D0"/>
    <w:rsid w:val="00F75BE6"/>
    <w:rsid w:val="00F75E79"/>
    <w:rsid w:val="00F766C5"/>
    <w:rsid w:val="00F80459"/>
    <w:rsid w:val="00F8052C"/>
    <w:rsid w:val="00F8095C"/>
    <w:rsid w:val="00F80B85"/>
    <w:rsid w:val="00F93D05"/>
    <w:rsid w:val="00F941D4"/>
    <w:rsid w:val="00F944C9"/>
    <w:rsid w:val="00F94FA6"/>
    <w:rsid w:val="00F972E2"/>
    <w:rsid w:val="00F97831"/>
    <w:rsid w:val="00FA2741"/>
    <w:rsid w:val="00FA4F2B"/>
    <w:rsid w:val="00FA6255"/>
    <w:rsid w:val="00FA7695"/>
    <w:rsid w:val="00FB48A5"/>
    <w:rsid w:val="00FB6823"/>
    <w:rsid w:val="00FB7E6C"/>
    <w:rsid w:val="00FC315B"/>
    <w:rsid w:val="00FC3400"/>
    <w:rsid w:val="00FC3738"/>
    <w:rsid w:val="00FC3F33"/>
    <w:rsid w:val="00FC778C"/>
    <w:rsid w:val="00FD004C"/>
    <w:rsid w:val="00FD221B"/>
    <w:rsid w:val="00FD3BA8"/>
    <w:rsid w:val="00FD3D69"/>
    <w:rsid w:val="00FD3E92"/>
    <w:rsid w:val="00FD528F"/>
    <w:rsid w:val="00FD6C56"/>
    <w:rsid w:val="00FD7AE0"/>
    <w:rsid w:val="00FE011F"/>
    <w:rsid w:val="00FE06D4"/>
    <w:rsid w:val="00FE266A"/>
    <w:rsid w:val="00FE3027"/>
    <w:rsid w:val="00FE64C3"/>
    <w:rsid w:val="00FE68D7"/>
    <w:rsid w:val="00FF0352"/>
    <w:rsid w:val="00FF2FAC"/>
    <w:rsid w:val="00FF3778"/>
    <w:rsid w:val="00FF4B83"/>
    <w:rsid w:val="00FF53D5"/>
    <w:rsid w:val="00FF62AD"/>
    <w:rsid w:val="00FF778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EA444"/>
  <w15:chartTrackingRefBased/>
  <w15:docId w15:val="{C77B5F41-0E52-413D-950C-C3C8BD2D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6F0"/>
    <w:pPr>
      <w:spacing w:after="240" w:line="276" w:lineRule="auto"/>
      <w:jc w:val="both"/>
    </w:pPr>
    <w:rPr>
      <w:rFonts w:ascii="Cambria" w:hAnsi="Cambria"/>
      <w:sz w:val="22"/>
      <w:szCs w:val="22"/>
      <w:lang w:val="en-GB"/>
    </w:rPr>
  </w:style>
  <w:style w:type="paragraph" w:styleId="Heading1">
    <w:name w:val="heading 1"/>
    <w:basedOn w:val="Normal"/>
    <w:next w:val="Normal"/>
    <w:link w:val="Heading1Char"/>
    <w:qFormat/>
    <w:rsid w:val="00A40FFB"/>
    <w:pPr>
      <w:keepNext/>
      <w:numPr>
        <w:numId w:val="2"/>
      </w:numPr>
      <w:tabs>
        <w:tab w:val="left" w:pos="560"/>
      </w:tabs>
      <w:suppressAutoHyphens/>
      <w:spacing w:before="270" w:line="270" w:lineRule="exact"/>
      <w:jc w:val="left"/>
      <w:outlineLvl w:val="0"/>
    </w:pPr>
    <w:rPr>
      <w:rFonts w:eastAsia="MS Mincho"/>
      <w:b/>
      <w:color w:val="0070C0"/>
      <w:sz w:val="26"/>
      <w:szCs w:val="20"/>
      <w:lang w:eastAsia="ja-JP"/>
    </w:rPr>
  </w:style>
  <w:style w:type="paragraph" w:styleId="Heading2">
    <w:name w:val="heading 2"/>
    <w:basedOn w:val="Heading1"/>
    <w:next w:val="Normal"/>
    <w:link w:val="Heading2Char"/>
    <w:qFormat/>
    <w:rsid w:val="00A40FFB"/>
    <w:pPr>
      <w:numPr>
        <w:ilvl w:val="1"/>
      </w:numPr>
      <w:tabs>
        <w:tab w:val="clear" w:pos="560"/>
        <w:tab w:val="left" w:pos="540"/>
        <w:tab w:val="left" w:pos="700"/>
      </w:tabs>
      <w:spacing w:before="60" w:line="250" w:lineRule="exact"/>
      <w:outlineLvl w:val="1"/>
    </w:pPr>
    <w:rPr>
      <w:color w:val="auto"/>
      <w:sz w:val="24"/>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3 dbullet"/>
    <w:basedOn w:val="Heading1"/>
    <w:next w:val="Normal"/>
    <w:link w:val="Heading3Char"/>
    <w:qFormat/>
    <w:rsid w:val="00127C54"/>
    <w:pPr>
      <w:numPr>
        <w:ilvl w:val="2"/>
      </w:numPr>
      <w:tabs>
        <w:tab w:val="clear" w:pos="560"/>
        <w:tab w:val="left" w:pos="660"/>
        <w:tab w:val="left" w:pos="880"/>
      </w:tabs>
      <w:spacing w:before="60" w:line="230" w:lineRule="exact"/>
      <w:outlineLvl w:val="2"/>
    </w:pPr>
    <w:rPr>
      <w:color w:val="auto"/>
      <w:sz w:val="20"/>
      <w:lang w:val="de-DE"/>
    </w:rPr>
  </w:style>
  <w:style w:type="paragraph" w:styleId="Heading4">
    <w:name w:val="heading 4"/>
    <w:aliases w:val="h4,H4,H41,Titre 4,Org Heading 2,Title4,GS_4,ASSET_heading4,EIVIS Title 4,DesignT4,Heading4,h41,h42,H42,h43,H43,h44,H44,h45,H45,dash,d,4 dash,T4,heading 4,Titre 4 Char,Heading 4 Char1 Char,Heading 4 Char Char Char"/>
    <w:basedOn w:val="Heading3"/>
    <w:next w:val="Normal"/>
    <w:link w:val="Heading4Char"/>
    <w:qFormat/>
    <w:rsid w:val="00127C54"/>
    <w:pPr>
      <w:numPr>
        <w:ilvl w:val="3"/>
      </w:numPr>
      <w:tabs>
        <w:tab w:val="clear" w:pos="660"/>
        <w:tab w:val="clear" w:pos="880"/>
        <w:tab w:val="left" w:pos="940"/>
        <w:tab w:val="left" w:pos="1140"/>
        <w:tab w:val="left" w:pos="1360"/>
      </w:tabs>
      <w:outlineLvl w:val="3"/>
    </w:pPr>
  </w:style>
  <w:style w:type="paragraph" w:styleId="Heading5">
    <w:name w:val="heading 5"/>
    <w:aliases w:val="h5,H5,H51,Titre 5,DO NOT USE_h5,Appendix A to X,Heading 5   Appendix A to X,5 sub-bullet,sb,4,Indent"/>
    <w:basedOn w:val="Heading4"/>
    <w:next w:val="Normal"/>
    <w:link w:val="Heading5Char"/>
    <w:qFormat/>
    <w:rsid w:val="00127C54"/>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link w:val="Heading6Char"/>
    <w:qFormat/>
    <w:rsid w:val="00127C54"/>
    <w:pPr>
      <w:numPr>
        <w:ilvl w:val="5"/>
      </w:numPr>
      <w:outlineLvl w:val="5"/>
    </w:pPr>
  </w:style>
  <w:style w:type="paragraph" w:styleId="Heading7">
    <w:name w:val="heading 7"/>
    <w:aliases w:val="Bulleted list,L7"/>
    <w:basedOn w:val="Heading6"/>
    <w:next w:val="Normal"/>
    <w:link w:val="Heading7Char"/>
    <w:uiPriority w:val="9"/>
    <w:qFormat/>
    <w:rsid w:val="00127C54"/>
    <w:pPr>
      <w:numPr>
        <w:ilvl w:val="6"/>
      </w:numPr>
      <w:outlineLvl w:val="6"/>
    </w:pPr>
  </w:style>
  <w:style w:type="paragraph" w:styleId="Heading8">
    <w:name w:val="heading 8"/>
    <w:aliases w:val="Legal Level 1.1.1.,Center Bold"/>
    <w:basedOn w:val="Heading6"/>
    <w:next w:val="Normal"/>
    <w:link w:val="Heading8Char"/>
    <w:uiPriority w:val="9"/>
    <w:qFormat/>
    <w:rsid w:val="00127C54"/>
    <w:pPr>
      <w:numPr>
        <w:ilvl w:val="7"/>
      </w:numPr>
      <w:outlineLvl w:val="7"/>
    </w:pPr>
  </w:style>
  <w:style w:type="paragraph" w:styleId="Heading9">
    <w:name w:val="heading 9"/>
    <w:aliases w:val="Figure Heading,FH,Titre 10"/>
    <w:basedOn w:val="Heading6"/>
    <w:next w:val="Normal"/>
    <w:link w:val="Heading9Char"/>
    <w:uiPriority w:val="9"/>
    <w:qFormat/>
    <w:rsid w:val="00127C54"/>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40FFB"/>
    <w:rPr>
      <w:rFonts w:ascii="Cambria" w:eastAsia="MS Mincho" w:hAnsi="Cambria"/>
      <w:b/>
      <w:color w:val="0070C0"/>
      <w:sz w:val="26"/>
      <w:lang w:val="en-GB" w:eastAsia="ja-JP"/>
    </w:rPr>
  </w:style>
  <w:style w:type="character" w:customStyle="1" w:styleId="Heading2Char">
    <w:name w:val="Heading 2 Char"/>
    <w:link w:val="Heading2"/>
    <w:rsid w:val="00A40FFB"/>
    <w:rPr>
      <w:rFonts w:ascii="Cambria" w:eastAsia="MS Mincho" w:hAnsi="Cambria"/>
      <w:b/>
      <w:sz w:val="24"/>
      <w:lang w:val="en-GB" w:eastAsia="ja-JP"/>
    </w:rPr>
  </w:style>
  <w:style w:type="paragraph" w:styleId="TOC1">
    <w:name w:val="toc 1"/>
    <w:basedOn w:val="Normal"/>
    <w:next w:val="Normal"/>
    <w:autoRedefine/>
    <w:uiPriority w:val="39"/>
    <w:rsid w:val="00A40FFB"/>
    <w:rPr>
      <w:b/>
    </w:rPr>
  </w:style>
  <w:style w:type="character" w:styleId="Hyperlink">
    <w:name w:val="Hyperlink"/>
    <w:uiPriority w:val="99"/>
    <w:rsid w:val="00A40FFB"/>
    <w:rPr>
      <w:color w:val="0000FF"/>
      <w:u w:val="single"/>
    </w:rPr>
  </w:style>
  <w:style w:type="paragraph" w:customStyle="1" w:styleId="zzCopyright">
    <w:name w:val="zzCopyright"/>
    <w:basedOn w:val="Normal"/>
    <w:next w:val="Normal"/>
    <w:semiHidden/>
    <w:rsid w:val="00A40FFB"/>
    <w:pPr>
      <w:pBdr>
        <w:top w:val="single" w:sz="4" w:space="1" w:color="0000FF"/>
        <w:left w:val="single" w:sz="4" w:space="4" w:color="0000FF"/>
        <w:bottom w:val="single" w:sz="4" w:space="1" w:color="0000FF"/>
        <w:right w:val="single" w:sz="4" w:space="4" w:color="0000FF"/>
      </w:pBdr>
      <w:tabs>
        <w:tab w:val="left" w:pos="514"/>
        <w:tab w:val="left" w:pos="9623"/>
      </w:tabs>
      <w:spacing w:line="240" w:lineRule="atLeast"/>
      <w:ind w:left="284" w:right="284"/>
    </w:pPr>
    <w:rPr>
      <w:rFonts w:eastAsia="MS Mincho"/>
      <w:color w:val="0000FF"/>
      <w:szCs w:val="20"/>
      <w:lang w:eastAsia="ja-JP"/>
    </w:rPr>
  </w:style>
  <w:style w:type="paragraph" w:styleId="Header">
    <w:name w:val="header"/>
    <w:basedOn w:val="Normal"/>
    <w:link w:val="HeaderChar"/>
    <w:uiPriority w:val="99"/>
    <w:semiHidden/>
    <w:rsid w:val="00A40FFB"/>
    <w:pPr>
      <w:tabs>
        <w:tab w:val="center" w:pos="4536"/>
        <w:tab w:val="right" w:pos="9072"/>
      </w:tabs>
    </w:pPr>
  </w:style>
  <w:style w:type="character" w:customStyle="1" w:styleId="HeaderChar">
    <w:name w:val="Header Char"/>
    <w:link w:val="Header"/>
    <w:uiPriority w:val="99"/>
    <w:semiHidden/>
    <w:rsid w:val="00A40FFB"/>
    <w:rPr>
      <w:rFonts w:ascii="Cambria" w:hAnsi="Cambria"/>
      <w:sz w:val="22"/>
      <w:szCs w:val="22"/>
      <w:lang w:eastAsia="en-US"/>
    </w:rPr>
  </w:style>
  <w:style w:type="paragraph" w:styleId="Footer">
    <w:name w:val="footer"/>
    <w:basedOn w:val="Normal"/>
    <w:link w:val="FooterChar"/>
    <w:uiPriority w:val="99"/>
    <w:semiHidden/>
    <w:rsid w:val="00A40FFB"/>
    <w:pPr>
      <w:tabs>
        <w:tab w:val="center" w:pos="4536"/>
        <w:tab w:val="right" w:pos="9072"/>
      </w:tabs>
    </w:pPr>
  </w:style>
  <w:style w:type="character" w:customStyle="1" w:styleId="FooterChar">
    <w:name w:val="Footer Char"/>
    <w:link w:val="Footer"/>
    <w:uiPriority w:val="99"/>
    <w:semiHidden/>
    <w:rsid w:val="00A40FFB"/>
    <w:rPr>
      <w:rFonts w:ascii="Cambria" w:hAnsi="Cambria"/>
      <w:sz w:val="22"/>
      <w:szCs w:val="22"/>
      <w:lang w:eastAsia="en-US"/>
    </w:rPr>
  </w:style>
  <w:style w:type="paragraph" w:styleId="BalloonText">
    <w:name w:val="Balloon Text"/>
    <w:basedOn w:val="Normal"/>
    <w:link w:val="BalloonTextChar"/>
    <w:uiPriority w:val="99"/>
    <w:semiHidden/>
    <w:unhideWhenUsed/>
    <w:rsid w:val="002A480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4805"/>
    <w:rPr>
      <w:rFonts w:ascii="Tahoma" w:hAnsi="Tahoma" w:cs="Tahoma"/>
      <w:sz w:val="16"/>
      <w:szCs w:val="16"/>
      <w:lang w:val="en-GB" w:eastAsia="en-US"/>
    </w:rPr>
  </w:style>
  <w:style w:type="character" w:styleId="CommentReference">
    <w:name w:val="annotation reference"/>
    <w:uiPriority w:val="99"/>
    <w:unhideWhenUsed/>
    <w:rsid w:val="0092341E"/>
    <w:rPr>
      <w:sz w:val="16"/>
      <w:szCs w:val="16"/>
    </w:rPr>
  </w:style>
  <w:style w:type="paragraph" w:styleId="CommentText">
    <w:name w:val="annotation text"/>
    <w:basedOn w:val="Normal"/>
    <w:link w:val="CommentTextChar"/>
    <w:uiPriority w:val="99"/>
    <w:unhideWhenUsed/>
    <w:rsid w:val="0092341E"/>
    <w:pPr>
      <w:spacing w:line="240" w:lineRule="auto"/>
    </w:pPr>
    <w:rPr>
      <w:sz w:val="20"/>
      <w:szCs w:val="20"/>
    </w:rPr>
  </w:style>
  <w:style w:type="character" w:customStyle="1" w:styleId="CommentTextChar">
    <w:name w:val="Comment Text Char"/>
    <w:link w:val="CommentText"/>
    <w:uiPriority w:val="99"/>
    <w:rsid w:val="0092341E"/>
    <w:rPr>
      <w:rFonts w:ascii="Cambria" w:hAnsi="Cambria"/>
      <w:lang w:val="en-GB" w:eastAsia="en-US"/>
    </w:rPr>
  </w:style>
  <w:style w:type="paragraph" w:styleId="CommentSubject">
    <w:name w:val="annotation subject"/>
    <w:basedOn w:val="CommentText"/>
    <w:next w:val="CommentText"/>
    <w:link w:val="CommentSubjectChar"/>
    <w:uiPriority w:val="99"/>
    <w:semiHidden/>
    <w:unhideWhenUsed/>
    <w:rsid w:val="0092341E"/>
    <w:rPr>
      <w:b/>
      <w:bCs/>
    </w:rPr>
  </w:style>
  <w:style w:type="character" w:customStyle="1" w:styleId="CommentSubjectChar">
    <w:name w:val="Comment Subject Char"/>
    <w:link w:val="CommentSubject"/>
    <w:uiPriority w:val="99"/>
    <w:semiHidden/>
    <w:rsid w:val="0092341E"/>
    <w:rPr>
      <w:rFonts w:ascii="Cambria" w:hAnsi="Cambria"/>
      <w:b/>
      <w:bCs/>
      <w:lang w:val="en-GB" w:eastAsia="en-US"/>
    </w:rPr>
  </w:style>
  <w:style w:type="paragraph" w:customStyle="1" w:styleId="MediumList2-Accent21">
    <w:name w:val="Medium List 2 - Accent 21"/>
    <w:hidden/>
    <w:uiPriority w:val="99"/>
    <w:semiHidden/>
    <w:rsid w:val="0092341E"/>
    <w:rPr>
      <w:rFonts w:ascii="Cambria" w:hAnsi="Cambria"/>
      <w:sz w:val="22"/>
      <w:szCs w:val="22"/>
      <w:lang w:val="en-GB"/>
    </w:rPr>
  </w:style>
  <w:style w:type="paragraph" w:customStyle="1" w:styleId="Special">
    <w:name w:val="Special"/>
    <w:basedOn w:val="Normal"/>
    <w:rsid w:val="00F35380"/>
    <w:pPr>
      <w:spacing w:line="230" w:lineRule="atLeast"/>
    </w:pPr>
    <w:rPr>
      <w:rFonts w:ascii="Arial" w:hAnsi="Arial" w:cs="Arial"/>
      <w:sz w:val="20"/>
      <w:szCs w:val="20"/>
      <w:lang w:eastAsia="ja-JP"/>
    </w:rPr>
  </w:style>
  <w:style w:type="paragraph" w:styleId="ListBullet">
    <w:name w:val="List Bullet"/>
    <w:aliases w:val="UL,Liste à puces"/>
    <w:basedOn w:val="Normal"/>
    <w:autoRedefine/>
    <w:rsid w:val="008D0891"/>
    <w:pPr>
      <w:ind w:left="432"/>
    </w:pPr>
    <w:rPr>
      <w:rFonts w:eastAsia="MS Mincho"/>
      <w:szCs w:val="20"/>
      <w:lang w:eastAsia="ja-JP"/>
    </w:rPr>
  </w:style>
  <w:style w:type="character" w:customStyle="1" w:styleId="Heading3Char">
    <w:name w:val="Heading 3 Char"/>
    <w:aliases w:val="h3 Char,H3 Char,H31 Char,Titre 3 Char,Org Heading 1 Char,Title3 Char,3 Char,GS_3 Char,0H Char,bullet Char,b Char,3 bullet Char,SECOND Char,Bullet Char,Second Char,l3 Char,kopregel 3 Char,EIVIS Title 3 Char,Titre C Char,Guide 3 Char"/>
    <w:link w:val="Heading3"/>
    <w:uiPriority w:val="9"/>
    <w:rsid w:val="00127C54"/>
    <w:rPr>
      <w:rFonts w:ascii="Cambria" w:eastAsia="MS Mincho" w:hAnsi="Cambria"/>
      <w:b/>
      <w:lang w:val="de-DE" w:eastAsia="ja-JP"/>
    </w:rPr>
  </w:style>
  <w:style w:type="character" w:customStyle="1" w:styleId="Heading4Char">
    <w:name w:val="Heading 4 Char"/>
    <w:aliases w:val="h4 Char,H4 Char,H41 Char,Titre 4 Char1,Org Heading 2 Char,Title4 Char,GS_4 Char,ASSET_heading4 Char,EIVIS Title 4 Char,DesignT4 Char,Heading4 Char,h41 Char,h42 Char,H42 Char,h43 Char,H43 Char,h44 Char,H44 Char,h45 Char,H45 Char,dash Char"/>
    <w:link w:val="Heading4"/>
    <w:uiPriority w:val="9"/>
    <w:rsid w:val="00127C54"/>
    <w:rPr>
      <w:rFonts w:ascii="Cambria" w:eastAsia="MS Mincho" w:hAnsi="Cambria"/>
      <w:b/>
      <w:lang w:val="de-DE" w:eastAsia="ja-JP"/>
    </w:rPr>
  </w:style>
  <w:style w:type="character" w:customStyle="1" w:styleId="Heading5Char">
    <w:name w:val="Heading 5 Char"/>
    <w:aliases w:val="h5 Char,H5 Char,H51 Char,Titre 5 Char,DO NOT USE_h5 Char,Appendix A to X Char,Heading 5   Appendix A to X Char,5 sub-bullet Char,sb Char,4 Char,Indent Char"/>
    <w:link w:val="Heading5"/>
    <w:uiPriority w:val="9"/>
    <w:rsid w:val="00127C54"/>
    <w:rPr>
      <w:rFonts w:ascii="Cambria" w:eastAsia="MS Mincho" w:hAnsi="Cambria"/>
      <w:b/>
      <w:lang w:val="de-DE" w:eastAsia="ja-JP"/>
    </w:rPr>
  </w:style>
  <w:style w:type="character" w:customStyle="1" w:styleId="Heading6Char">
    <w:name w:val="Heading 6 Char"/>
    <w:aliases w:val="h6 Char,H6 Char,H61 Char,Titre 6 Char,TOC header Char,Bullet list Char,sub-dash Char,sd Char,5 Char,Appendix Char,T1 Char"/>
    <w:link w:val="Heading6"/>
    <w:uiPriority w:val="9"/>
    <w:rsid w:val="00127C54"/>
    <w:rPr>
      <w:rFonts w:ascii="Cambria" w:eastAsia="MS Mincho" w:hAnsi="Cambria"/>
      <w:b/>
      <w:lang w:val="de-DE" w:eastAsia="ja-JP"/>
    </w:rPr>
  </w:style>
  <w:style w:type="character" w:customStyle="1" w:styleId="Heading7Char">
    <w:name w:val="Heading 7 Char"/>
    <w:aliases w:val="Bulleted list Char,L7 Char"/>
    <w:link w:val="Heading7"/>
    <w:uiPriority w:val="9"/>
    <w:rsid w:val="00127C54"/>
    <w:rPr>
      <w:rFonts w:ascii="Cambria" w:eastAsia="MS Mincho" w:hAnsi="Cambria"/>
      <w:b/>
      <w:lang w:val="de-DE" w:eastAsia="ja-JP"/>
    </w:rPr>
  </w:style>
  <w:style w:type="character" w:customStyle="1" w:styleId="Heading8Char">
    <w:name w:val="Heading 8 Char"/>
    <w:aliases w:val="Legal Level 1.1.1. Char,Center Bold Char"/>
    <w:link w:val="Heading8"/>
    <w:uiPriority w:val="9"/>
    <w:rsid w:val="00127C54"/>
    <w:rPr>
      <w:rFonts w:ascii="Cambria" w:eastAsia="MS Mincho" w:hAnsi="Cambria"/>
      <w:b/>
      <w:lang w:val="de-DE" w:eastAsia="ja-JP"/>
    </w:rPr>
  </w:style>
  <w:style w:type="character" w:customStyle="1" w:styleId="Heading9Char">
    <w:name w:val="Heading 9 Char"/>
    <w:aliases w:val="Figure Heading Char,FH Char,Titre 10 Char"/>
    <w:link w:val="Heading9"/>
    <w:uiPriority w:val="9"/>
    <w:rsid w:val="00127C54"/>
    <w:rPr>
      <w:rFonts w:ascii="Cambria" w:eastAsia="MS Mincho" w:hAnsi="Cambria"/>
      <w:b/>
      <w:lang w:val="de-DE" w:eastAsia="ja-JP"/>
    </w:rPr>
  </w:style>
  <w:style w:type="paragraph" w:customStyle="1" w:styleId="BoxHeading4">
    <w:name w:val="BoxHeading 4"/>
    <w:basedOn w:val="Heading4"/>
    <w:rsid w:val="00127C54"/>
    <w:pPr>
      <w:numPr>
        <w:numId w:val="0"/>
      </w:numPr>
      <w:ind w:left="864" w:hanging="864"/>
    </w:pPr>
    <w:rPr>
      <w:lang w:val="en-GB" w:eastAsia="en-US"/>
    </w:rPr>
  </w:style>
  <w:style w:type="paragraph" w:customStyle="1" w:styleId="BoxHeading5">
    <w:name w:val="BoxHeading 5"/>
    <w:basedOn w:val="Heading5"/>
    <w:rsid w:val="00573142"/>
    <w:pPr>
      <w:numPr>
        <w:numId w:val="1"/>
      </w:numPr>
      <w:tabs>
        <w:tab w:val="left" w:pos="936"/>
        <w:tab w:val="left" w:pos="1138"/>
        <w:tab w:val="left" w:pos="1354"/>
      </w:tabs>
      <w:ind w:left="1008" w:hanging="1008"/>
    </w:pPr>
    <w:rPr>
      <w:lang w:val="en-GB" w:eastAsia="en-US"/>
    </w:rPr>
  </w:style>
  <w:style w:type="paragraph" w:customStyle="1" w:styleId="code">
    <w:name w:val="code"/>
    <w:basedOn w:val="Normal"/>
    <w:next w:val="Normal"/>
    <w:link w:val="codeZchn"/>
    <w:rsid w:val="005731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Cs w:val="20"/>
    </w:rPr>
  </w:style>
  <w:style w:type="character" w:customStyle="1" w:styleId="codeZchn">
    <w:name w:val="code Zchn"/>
    <w:link w:val="code"/>
    <w:rsid w:val="00573142"/>
    <w:rPr>
      <w:rFonts w:ascii="Courier" w:eastAsia="Times New Roman" w:hAnsi="Courier"/>
      <w:noProof/>
      <w:sz w:val="22"/>
      <w:lang w:val="en-GB"/>
    </w:rPr>
  </w:style>
  <w:style w:type="paragraph" w:customStyle="1" w:styleId="Note">
    <w:name w:val="Note"/>
    <w:basedOn w:val="Normal"/>
    <w:next w:val="Normal"/>
    <w:link w:val="NoteZchn"/>
    <w:qFormat/>
    <w:rsid w:val="005346DB"/>
    <w:pPr>
      <w:tabs>
        <w:tab w:val="left" w:pos="960"/>
      </w:tabs>
      <w:spacing w:line="210" w:lineRule="atLeast"/>
    </w:pPr>
    <w:rPr>
      <w:rFonts w:eastAsia="MS Mincho"/>
      <w:sz w:val="18"/>
      <w:szCs w:val="20"/>
      <w:lang w:val="de-DE" w:eastAsia="ja-JP"/>
    </w:rPr>
  </w:style>
  <w:style w:type="character" w:customStyle="1" w:styleId="NoteZchn">
    <w:name w:val="Note Zchn"/>
    <w:link w:val="Note"/>
    <w:rsid w:val="005346DB"/>
    <w:rPr>
      <w:rFonts w:ascii="Cambria" w:eastAsia="MS Mincho" w:hAnsi="Cambria"/>
      <w:sz w:val="18"/>
      <w:lang w:val="de-DE" w:eastAsia="ja-JP"/>
    </w:rPr>
  </w:style>
  <w:style w:type="paragraph" w:customStyle="1" w:styleId="lastfield">
    <w:name w:val="lastfield"/>
    <w:basedOn w:val="Normal"/>
    <w:link w:val="lastfieldZchn"/>
    <w:rsid w:val="00DE4B69"/>
    <w:pPr>
      <w:tabs>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DE4B69"/>
    <w:rPr>
      <w:rFonts w:ascii="Cambria" w:eastAsia="Batang" w:hAnsi="Cambria"/>
      <w:sz w:val="22"/>
      <w:szCs w:val="22"/>
      <w:lang w:val="en-GB" w:eastAsia="ko-KR"/>
    </w:rPr>
  </w:style>
  <w:style w:type="character" w:customStyle="1" w:styleId="CharSDLcode">
    <w:name w:val="Char SDLcode"/>
    <w:rsid w:val="00DE4B69"/>
    <w:rPr>
      <w:rFonts w:ascii="Courier" w:hAnsi="Courier"/>
      <w:color w:val="auto"/>
    </w:rPr>
  </w:style>
  <w:style w:type="paragraph" w:customStyle="1" w:styleId="Atom">
    <w:name w:val="Atom"/>
    <w:basedOn w:val="Normal"/>
    <w:rsid w:val="0006669D"/>
    <w:pPr>
      <w:keepNext/>
      <w:keepLines/>
      <w:spacing w:after="220" w:line="240" w:lineRule="auto"/>
      <w:jc w:val="left"/>
    </w:pPr>
    <w:rPr>
      <w:rFonts w:eastAsia="Times New Roman"/>
    </w:rPr>
  </w:style>
  <w:style w:type="paragraph" w:customStyle="1" w:styleId="fields">
    <w:name w:val="fields"/>
    <w:basedOn w:val="Normal"/>
    <w:link w:val="fieldsZchn"/>
    <w:rsid w:val="0006669D"/>
    <w:pPr>
      <w:tabs>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06669D"/>
    <w:rPr>
      <w:rFonts w:ascii="Cambria" w:eastAsia="Times New Roman" w:hAnsi="Cambria"/>
      <w:sz w:val="22"/>
      <w:szCs w:val="22"/>
      <w:lang w:val="en-GB"/>
    </w:rPr>
  </w:style>
  <w:style w:type="paragraph" w:customStyle="1" w:styleId="Definition">
    <w:name w:val="Definition"/>
    <w:basedOn w:val="Normal"/>
    <w:next w:val="Normal"/>
    <w:rsid w:val="005A2924"/>
    <w:pPr>
      <w:spacing w:line="230" w:lineRule="atLeast"/>
    </w:pPr>
    <w:rPr>
      <w:rFonts w:eastAsia="MS Mincho"/>
      <w:szCs w:val="20"/>
      <w:lang w:val="de-DE" w:eastAsia="ja-JP"/>
    </w:rPr>
  </w:style>
  <w:style w:type="paragraph" w:customStyle="1" w:styleId="TermNum">
    <w:name w:val="TermNum"/>
    <w:basedOn w:val="Normal"/>
    <w:next w:val="Normal"/>
    <w:rsid w:val="005A2924"/>
    <w:pPr>
      <w:keepNext/>
      <w:spacing w:after="0" w:line="230" w:lineRule="atLeast"/>
    </w:pPr>
    <w:rPr>
      <w:rFonts w:eastAsia="MS Mincho"/>
      <w:b/>
      <w:szCs w:val="20"/>
      <w:lang w:val="de-DE" w:eastAsia="ja-JP"/>
    </w:rPr>
  </w:style>
  <w:style w:type="paragraph" w:styleId="TOC3">
    <w:name w:val="toc 3"/>
    <w:basedOn w:val="Normal"/>
    <w:next w:val="Normal"/>
    <w:autoRedefine/>
    <w:uiPriority w:val="39"/>
    <w:unhideWhenUsed/>
    <w:rsid w:val="005212EC"/>
    <w:pPr>
      <w:ind w:left="440"/>
    </w:pPr>
  </w:style>
  <w:style w:type="paragraph" w:styleId="TOC2">
    <w:name w:val="toc 2"/>
    <w:basedOn w:val="Normal"/>
    <w:next w:val="Normal"/>
    <w:autoRedefine/>
    <w:uiPriority w:val="39"/>
    <w:unhideWhenUsed/>
    <w:rsid w:val="005212EC"/>
    <w:pPr>
      <w:ind w:left="220"/>
    </w:pPr>
  </w:style>
  <w:style w:type="paragraph" w:styleId="PlainText">
    <w:name w:val="Plain Text"/>
    <w:basedOn w:val="Normal"/>
    <w:link w:val="PlainTextChar"/>
    <w:uiPriority w:val="99"/>
    <w:semiHidden/>
    <w:unhideWhenUsed/>
    <w:rsid w:val="00F56702"/>
    <w:pPr>
      <w:spacing w:after="0" w:line="240" w:lineRule="auto"/>
      <w:jc w:val="left"/>
    </w:pPr>
    <w:rPr>
      <w:rFonts w:ascii="Calibri" w:hAnsi="Calibri"/>
      <w:szCs w:val="21"/>
      <w:lang w:val="fr-FR"/>
    </w:rPr>
  </w:style>
  <w:style w:type="character" w:customStyle="1" w:styleId="PlainTextChar">
    <w:name w:val="Plain Text Char"/>
    <w:link w:val="PlainText"/>
    <w:uiPriority w:val="99"/>
    <w:semiHidden/>
    <w:rsid w:val="00F56702"/>
    <w:rPr>
      <w:sz w:val="22"/>
      <w:szCs w:val="21"/>
      <w:lang w:val="fr-FR"/>
    </w:rPr>
  </w:style>
  <w:style w:type="paragraph" w:customStyle="1" w:styleId="ColorfulShading-Accent11">
    <w:name w:val="Colorful Shading - Accent 11"/>
    <w:hidden/>
    <w:uiPriority w:val="71"/>
    <w:unhideWhenUsed/>
    <w:rsid w:val="008D0891"/>
    <w:rPr>
      <w:rFonts w:ascii="Cambria" w:hAnsi="Cambria"/>
      <w:sz w:val="22"/>
      <w:szCs w:val="22"/>
      <w:lang w:val="en-GB"/>
    </w:rPr>
  </w:style>
  <w:style w:type="paragraph" w:customStyle="1" w:styleId="BoxHeading3">
    <w:name w:val="BoxHeading 3"/>
    <w:basedOn w:val="Heading3"/>
    <w:rsid w:val="00352BDE"/>
    <w:pPr>
      <w:numPr>
        <w:numId w:val="1"/>
      </w:numPr>
      <w:ind w:left="720" w:hanging="720"/>
    </w:pPr>
    <w:rPr>
      <w:lang w:val="en-GB" w:eastAsia="en-US"/>
    </w:rPr>
  </w:style>
  <w:style w:type="paragraph" w:customStyle="1" w:styleId="BodyTextfirstgraph">
    <w:name w:val="Body Text (first graph)"/>
    <w:basedOn w:val="BodyText"/>
    <w:rsid w:val="00D124F3"/>
    <w:pPr>
      <w:tabs>
        <w:tab w:val="left" w:pos="709"/>
      </w:tabs>
      <w:suppressAutoHyphens/>
      <w:spacing w:before="30" w:after="30" w:line="240" w:lineRule="auto"/>
      <w:jc w:val="left"/>
    </w:pPr>
    <w:rPr>
      <w:rFonts w:ascii="Arial" w:eastAsia="MS Mincho" w:hAnsi="Arial"/>
      <w:sz w:val="20"/>
      <w:szCs w:val="24"/>
      <w:lang w:val="x-none"/>
    </w:rPr>
  </w:style>
  <w:style w:type="paragraph" w:styleId="BodyText">
    <w:name w:val="Body Text"/>
    <w:basedOn w:val="Normal"/>
    <w:link w:val="BodyTextChar"/>
    <w:uiPriority w:val="99"/>
    <w:unhideWhenUsed/>
    <w:rsid w:val="00D124F3"/>
    <w:pPr>
      <w:spacing w:after="120"/>
    </w:pPr>
  </w:style>
  <w:style w:type="character" w:customStyle="1" w:styleId="BodyTextChar">
    <w:name w:val="Body Text Char"/>
    <w:link w:val="BodyText"/>
    <w:uiPriority w:val="99"/>
    <w:rsid w:val="00D124F3"/>
    <w:rPr>
      <w:rFonts w:ascii="Cambria" w:hAnsi="Cambria"/>
      <w:sz w:val="22"/>
      <w:szCs w:val="22"/>
      <w:lang w:val="en-GB"/>
    </w:rPr>
  </w:style>
  <w:style w:type="character" w:customStyle="1" w:styleId="NoteChar">
    <w:name w:val="Note Char"/>
    <w:rsid w:val="00217EA3"/>
    <w:rPr>
      <w:rFonts w:ascii="Cambria" w:eastAsia="Calibri" w:hAnsi="Cambria" w:cs="Times New Roman"/>
      <w:sz w:val="20"/>
      <w:szCs w:val="22"/>
      <w:lang w:val="en-GB"/>
    </w:rPr>
  </w:style>
  <w:style w:type="paragraph" w:styleId="Caption">
    <w:name w:val="caption"/>
    <w:basedOn w:val="Normal"/>
    <w:next w:val="Normal"/>
    <w:link w:val="CaptionChar"/>
    <w:uiPriority w:val="35"/>
    <w:qFormat/>
    <w:rsid w:val="00217EA3"/>
    <w:pPr>
      <w:spacing w:after="160" w:line="259" w:lineRule="auto"/>
      <w:jc w:val="center"/>
    </w:pPr>
    <w:rPr>
      <w:rFonts w:eastAsia="STKaiti"/>
      <w:b/>
      <w:iCs/>
      <w:szCs w:val="20"/>
      <w:lang w:val="x-none" w:eastAsia="ja-JP"/>
    </w:rPr>
  </w:style>
  <w:style w:type="paragraph" w:customStyle="1" w:styleId="SourceCode">
    <w:name w:val="Source Code"/>
    <w:basedOn w:val="Normal"/>
    <w:link w:val="SourceCodeChar"/>
    <w:qFormat/>
    <w:rsid w:val="00217EA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val="0"/>
      <w:autoSpaceDN w:val="0"/>
      <w:spacing w:line="259" w:lineRule="auto"/>
      <w:jc w:val="left"/>
    </w:pPr>
    <w:rPr>
      <w:rFonts w:ascii="Courier New" w:eastAsia="MS Mincho" w:hAnsi="Courier New"/>
      <w:noProof/>
      <w:sz w:val="20"/>
      <w:lang w:val="x-none" w:eastAsia="x-none"/>
    </w:rPr>
  </w:style>
  <w:style w:type="character" w:customStyle="1" w:styleId="SourceCodeChar">
    <w:name w:val="Source Code Char"/>
    <w:link w:val="SourceCode"/>
    <w:rsid w:val="00217EA3"/>
    <w:rPr>
      <w:rFonts w:ascii="Courier New" w:eastAsia="MS Mincho" w:hAnsi="Courier New"/>
      <w:noProof/>
      <w:szCs w:val="22"/>
      <w:lang w:val="x-none" w:eastAsia="x-none"/>
    </w:rPr>
  </w:style>
  <w:style w:type="paragraph" w:styleId="ListContinue2">
    <w:name w:val="List Continue 2"/>
    <w:basedOn w:val="ListContinue1"/>
    <w:rsid w:val="00217EA3"/>
    <w:pPr>
      <w:tabs>
        <w:tab w:val="left" w:pos="800"/>
      </w:tabs>
      <w:ind w:left="1209" w:hanging="806"/>
    </w:pPr>
  </w:style>
  <w:style w:type="paragraph" w:styleId="ListContinue3">
    <w:name w:val="List Continue 3"/>
    <w:basedOn w:val="ListContinue1"/>
    <w:rsid w:val="00217EA3"/>
    <w:pPr>
      <w:tabs>
        <w:tab w:val="left" w:pos="1200"/>
      </w:tabs>
      <w:ind w:left="2001" w:hanging="1195"/>
    </w:pPr>
  </w:style>
  <w:style w:type="paragraph" w:customStyle="1" w:styleId="a2">
    <w:name w:val="a2"/>
    <w:basedOn w:val="Normal"/>
    <w:next w:val="Normal"/>
    <w:rsid w:val="00217EA3"/>
    <w:pPr>
      <w:keepNext/>
      <w:numPr>
        <w:ilvl w:val="1"/>
        <w:numId w:val="3"/>
      </w:numPr>
      <w:tabs>
        <w:tab w:val="left" w:pos="500"/>
        <w:tab w:val="left" w:pos="720"/>
      </w:tabs>
      <w:spacing w:before="270" w:line="270" w:lineRule="exact"/>
      <w:jc w:val="left"/>
      <w:outlineLvl w:val="0"/>
    </w:pPr>
    <w:rPr>
      <w:b/>
      <w:sz w:val="28"/>
    </w:rPr>
  </w:style>
  <w:style w:type="paragraph" w:customStyle="1" w:styleId="a3">
    <w:name w:val="a3"/>
    <w:basedOn w:val="Normal"/>
    <w:next w:val="Normal"/>
    <w:rsid w:val="00217EA3"/>
    <w:pPr>
      <w:keepNext/>
      <w:numPr>
        <w:ilvl w:val="2"/>
        <w:numId w:val="3"/>
      </w:numPr>
      <w:tabs>
        <w:tab w:val="left" w:pos="640"/>
      </w:tabs>
      <w:spacing w:line="250" w:lineRule="exact"/>
      <w:jc w:val="left"/>
      <w:outlineLvl w:val="0"/>
    </w:pPr>
    <w:rPr>
      <w:b/>
    </w:rPr>
  </w:style>
  <w:style w:type="paragraph" w:customStyle="1" w:styleId="a4">
    <w:name w:val="a4"/>
    <w:basedOn w:val="Normal"/>
    <w:next w:val="Normal"/>
    <w:rsid w:val="00217EA3"/>
    <w:pPr>
      <w:keepNext/>
      <w:numPr>
        <w:ilvl w:val="3"/>
        <w:numId w:val="3"/>
      </w:numPr>
      <w:tabs>
        <w:tab w:val="left" w:pos="880"/>
      </w:tabs>
      <w:spacing w:line="240" w:lineRule="atLeast"/>
      <w:jc w:val="left"/>
      <w:outlineLvl w:val="0"/>
    </w:pPr>
    <w:rPr>
      <w:b/>
      <w:bCs/>
      <w:iCs/>
    </w:rPr>
  </w:style>
  <w:style w:type="paragraph" w:customStyle="1" w:styleId="a5">
    <w:name w:val="a5"/>
    <w:basedOn w:val="Normal"/>
    <w:next w:val="Normal"/>
    <w:rsid w:val="00217EA3"/>
    <w:pPr>
      <w:keepNext/>
      <w:numPr>
        <w:ilvl w:val="4"/>
        <w:numId w:val="3"/>
      </w:numPr>
      <w:tabs>
        <w:tab w:val="left" w:pos="1140"/>
        <w:tab w:val="left" w:pos="1360"/>
      </w:tabs>
      <w:spacing w:line="240" w:lineRule="atLeast"/>
      <w:jc w:val="left"/>
      <w:outlineLvl w:val="0"/>
    </w:pPr>
    <w:rPr>
      <w:b/>
      <w:bCs/>
      <w:iCs/>
    </w:rPr>
  </w:style>
  <w:style w:type="paragraph" w:customStyle="1" w:styleId="a6">
    <w:name w:val="a6"/>
    <w:basedOn w:val="Normal"/>
    <w:next w:val="Normal"/>
    <w:rsid w:val="00217EA3"/>
    <w:pPr>
      <w:keepNext/>
      <w:numPr>
        <w:ilvl w:val="5"/>
        <w:numId w:val="3"/>
      </w:numPr>
      <w:tabs>
        <w:tab w:val="left" w:pos="1140"/>
        <w:tab w:val="left" w:pos="1360"/>
      </w:tabs>
      <w:spacing w:line="240" w:lineRule="atLeast"/>
      <w:jc w:val="left"/>
      <w:outlineLvl w:val="0"/>
    </w:pPr>
    <w:rPr>
      <w:b/>
      <w:bCs/>
    </w:rPr>
  </w:style>
  <w:style w:type="paragraph" w:customStyle="1" w:styleId="ANNEX">
    <w:name w:val="ANNEX"/>
    <w:basedOn w:val="Normal"/>
    <w:next w:val="Normal"/>
    <w:rsid w:val="00217EA3"/>
    <w:pPr>
      <w:keepNext/>
      <w:pageBreakBefore/>
      <w:numPr>
        <w:numId w:val="3"/>
      </w:numPr>
      <w:spacing w:after="760" w:line="310" w:lineRule="exact"/>
      <w:jc w:val="center"/>
      <w:outlineLvl w:val="0"/>
    </w:pPr>
    <w:rPr>
      <w:rFonts w:eastAsia="MS Mincho"/>
      <w:b/>
      <w:sz w:val="28"/>
      <w:szCs w:val="20"/>
      <w:lang w:eastAsia="ja-JP"/>
    </w:rPr>
  </w:style>
  <w:style w:type="character" w:customStyle="1" w:styleId="CaptionChar">
    <w:name w:val="Caption Char"/>
    <w:link w:val="Caption"/>
    <w:uiPriority w:val="35"/>
    <w:locked/>
    <w:rsid w:val="00217EA3"/>
    <w:rPr>
      <w:rFonts w:ascii="Cambria" w:eastAsia="STKaiti" w:hAnsi="Cambria"/>
      <w:b/>
      <w:iCs/>
      <w:sz w:val="22"/>
      <w:lang w:val="x-none" w:eastAsia="ja-JP"/>
    </w:rPr>
  </w:style>
  <w:style w:type="paragraph" w:customStyle="1" w:styleId="ListContinue1">
    <w:name w:val="List Continue 1"/>
    <w:basedOn w:val="Normal"/>
    <w:rsid w:val="00217EA3"/>
    <w:pPr>
      <w:spacing w:line="240" w:lineRule="atLeast"/>
      <w:ind w:left="403" w:hanging="403"/>
    </w:pPr>
  </w:style>
  <w:style w:type="character" w:customStyle="1" w:styleId="citetbl">
    <w:name w:val="cite_tbl"/>
    <w:rsid w:val="00217EA3"/>
    <w:rPr>
      <w:rFonts w:ascii="Cambria" w:hAnsi="Cambria"/>
      <w:color w:val="auto"/>
      <w:bdr w:val="none" w:sz="0" w:space="0" w:color="auto"/>
      <w:shd w:val="clear" w:color="auto" w:fill="FF9999"/>
    </w:rPr>
  </w:style>
  <w:style w:type="character" w:customStyle="1" w:styleId="citesec">
    <w:name w:val="cite_sec"/>
    <w:rsid w:val="00217EA3"/>
    <w:rPr>
      <w:rFonts w:ascii="Cambria" w:hAnsi="Cambria"/>
      <w:bdr w:val="none" w:sz="0" w:space="0" w:color="auto"/>
      <w:shd w:val="clear" w:color="auto" w:fill="FFCCCC"/>
    </w:rPr>
  </w:style>
  <w:style w:type="character" w:customStyle="1" w:styleId="stddocNumber">
    <w:name w:val="std_docNumber"/>
    <w:rsid w:val="00217EA3"/>
    <w:rPr>
      <w:rFonts w:ascii="Cambria" w:hAnsi="Cambria"/>
      <w:bdr w:val="none" w:sz="0" w:space="0" w:color="auto"/>
      <w:shd w:val="clear" w:color="auto" w:fill="F2DBDB"/>
    </w:rPr>
  </w:style>
  <w:style w:type="character" w:customStyle="1" w:styleId="stddocPartNumber">
    <w:name w:val="std_docPartNumber"/>
    <w:rsid w:val="00217EA3"/>
    <w:rPr>
      <w:rFonts w:ascii="Cambria" w:hAnsi="Cambria"/>
      <w:bdr w:val="none" w:sz="0" w:space="0" w:color="auto"/>
      <w:shd w:val="clear" w:color="auto" w:fill="EAF1DD"/>
    </w:rPr>
  </w:style>
  <w:style w:type="character" w:customStyle="1" w:styleId="stdpublisher">
    <w:name w:val="std_publisher"/>
    <w:rsid w:val="00217EA3"/>
    <w:rPr>
      <w:rFonts w:ascii="Cambria" w:hAnsi="Cambria"/>
      <w:bdr w:val="none" w:sz="0" w:space="0" w:color="auto"/>
      <w:shd w:val="clear" w:color="auto" w:fill="C6D9F1"/>
    </w:rPr>
  </w:style>
  <w:style w:type="character" w:customStyle="1" w:styleId="stdsection">
    <w:name w:val="std_section"/>
    <w:rsid w:val="00217EA3"/>
    <w:rPr>
      <w:rFonts w:ascii="Cambria" w:hAnsi="Cambria"/>
      <w:bdr w:val="none" w:sz="0" w:space="0" w:color="auto"/>
      <w:shd w:val="clear" w:color="auto" w:fill="E5DFEC"/>
    </w:rPr>
  </w:style>
  <w:style w:type="character" w:customStyle="1" w:styleId="stdyear">
    <w:name w:val="std_year"/>
    <w:rsid w:val="00217EA3"/>
    <w:rPr>
      <w:rFonts w:ascii="Cambria" w:hAnsi="Cambria"/>
      <w:bdr w:val="none" w:sz="0" w:space="0" w:color="auto"/>
      <w:shd w:val="clear" w:color="auto" w:fill="DAEEF3"/>
    </w:rPr>
  </w:style>
  <w:style w:type="paragraph" w:customStyle="1" w:styleId="Noteindent">
    <w:name w:val="Note indent"/>
    <w:basedOn w:val="Note"/>
    <w:rsid w:val="00217EA3"/>
    <w:pPr>
      <w:tabs>
        <w:tab w:val="clear" w:pos="960"/>
        <w:tab w:val="left" w:pos="1368"/>
      </w:tabs>
      <w:spacing w:line="220" w:lineRule="atLeast"/>
      <w:ind w:left="403"/>
    </w:pPr>
    <w:rPr>
      <w:rFonts w:eastAsia="Calibri"/>
      <w:sz w:val="20"/>
      <w:szCs w:val="22"/>
      <w:lang w:val="en-GB" w:eastAsia="en-US"/>
    </w:rPr>
  </w:style>
  <w:style w:type="character" w:customStyle="1" w:styleId="Courier">
    <w:name w:val="Courier"/>
    <w:rsid w:val="00217EA3"/>
    <w:rPr>
      <w:rFonts w:ascii="Courier New" w:hAnsi="Courier New"/>
    </w:rPr>
  </w:style>
  <w:style w:type="paragraph" w:styleId="ListParagraph">
    <w:name w:val="List Paragraph"/>
    <w:basedOn w:val="Normal"/>
    <w:link w:val="ListParagraphChar"/>
    <w:uiPriority w:val="34"/>
    <w:qFormat/>
    <w:rsid w:val="00217EA3"/>
    <w:pPr>
      <w:spacing w:line="240" w:lineRule="atLeast"/>
      <w:ind w:left="720"/>
      <w:contextualSpacing/>
    </w:pPr>
    <w:rPr>
      <w:rFonts w:eastAsia="MS Mincho"/>
      <w:szCs w:val="20"/>
      <w:lang w:eastAsia="ja-JP"/>
    </w:rPr>
  </w:style>
  <w:style w:type="character" w:customStyle="1" w:styleId="highlight">
    <w:name w:val="highlight"/>
    <w:rsid w:val="00217EA3"/>
  </w:style>
  <w:style w:type="paragraph" w:customStyle="1" w:styleId="Tabletitle">
    <w:name w:val="Table title"/>
    <w:basedOn w:val="Normal"/>
    <w:link w:val="TabletitleChar"/>
    <w:rsid w:val="00F97831"/>
    <w:pPr>
      <w:suppressAutoHyphens/>
      <w:spacing w:before="120" w:after="120" w:line="240" w:lineRule="atLeast"/>
      <w:jc w:val="center"/>
    </w:pPr>
    <w:rPr>
      <w:b/>
    </w:rPr>
  </w:style>
  <w:style w:type="character" w:customStyle="1" w:styleId="TabletitleChar">
    <w:name w:val="Table title Char"/>
    <w:link w:val="Tabletitle"/>
    <w:rsid w:val="00F97831"/>
    <w:rPr>
      <w:rFonts w:ascii="Cambria" w:hAnsi="Cambria"/>
      <w:b/>
      <w:sz w:val="22"/>
      <w:szCs w:val="22"/>
      <w:lang w:val="en-GB"/>
    </w:rPr>
  </w:style>
  <w:style w:type="character" w:customStyle="1" w:styleId="citebib">
    <w:name w:val="cite_bib"/>
    <w:rsid w:val="00F97831"/>
    <w:rPr>
      <w:rFonts w:ascii="Cambria" w:hAnsi="Cambria"/>
      <w:bdr w:val="none" w:sz="0" w:space="0" w:color="auto"/>
      <w:shd w:val="clear" w:color="auto" w:fill="CCFFFF"/>
    </w:rPr>
  </w:style>
  <w:style w:type="character" w:customStyle="1" w:styleId="citeapp">
    <w:name w:val="cite_app"/>
    <w:rsid w:val="00F97831"/>
    <w:rPr>
      <w:rFonts w:ascii="Cambria" w:hAnsi="Cambria"/>
      <w:bdr w:val="none" w:sz="0" w:space="0" w:color="auto"/>
      <w:shd w:val="clear" w:color="auto" w:fill="CCFF33"/>
    </w:rPr>
  </w:style>
  <w:style w:type="paragraph" w:customStyle="1" w:styleId="Tablebody--">
    <w:name w:val="Table body (--)"/>
    <w:basedOn w:val="Normal"/>
    <w:rsid w:val="00F97831"/>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sz w:val="16"/>
    </w:rPr>
  </w:style>
  <w:style w:type="paragraph" w:customStyle="1" w:styleId="Tablefooter">
    <w:name w:val="Table footer"/>
    <w:basedOn w:val="Normal"/>
    <w:rsid w:val="00F97831"/>
    <w:pPr>
      <w:tabs>
        <w:tab w:val="left" w:pos="346"/>
      </w:tabs>
      <w:spacing w:before="60" w:after="60" w:line="200" w:lineRule="atLeast"/>
    </w:pPr>
    <w:rPr>
      <w:sz w:val="18"/>
    </w:rPr>
  </w:style>
  <w:style w:type="paragraph" w:customStyle="1" w:styleId="Tableheader--">
    <w:name w:val="Table header (--)"/>
    <w:basedOn w:val="Tablebody--"/>
    <w:rsid w:val="00F97831"/>
  </w:style>
  <w:style w:type="paragraph" w:customStyle="1" w:styleId="Noteindent2">
    <w:name w:val="Note indent 2"/>
    <w:basedOn w:val="Note"/>
    <w:rsid w:val="00F97831"/>
    <w:pPr>
      <w:tabs>
        <w:tab w:val="clear" w:pos="960"/>
        <w:tab w:val="left" w:pos="1758"/>
      </w:tabs>
      <w:spacing w:line="220" w:lineRule="atLeast"/>
      <w:ind w:left="805"/>
    </w:pPr>
    <w:rPr>
      <w:rFonts w:eastAsia="Calibri"/>
      <w:sz w:val="20"/>
      <w:szCs w:val="22"/>
      <w:lang w:val="en-GB" w:eastAsia="en-US"/>
    </w:rPr>
  </w:style>
  <w:style w:type="character" w:customStyle="1" w:styleId="ISOCode">
    <w:name w:val="ISOCode"/>
    <w:rsid w:val="00F97831"/>
    <w:rPr>
      <w:rFonts w:ascii="Courier New" w:eastAsia="MS Mincho" w:hAnsi="Courier New" w:cs="Courier New"/>
      <w:b w:val="0"/>
      <w:i w:val="0"/>
      <w:szCs w:val="24"/>
    </w:rPr>
  </w:style>
  <w:style w:type="character" w:customStyle="1" w:styleId="ISOCodebold">
    <w:name w:val="ISOCode_bold"/>
    <w:rsid w:val="00F97831"/>
    <w:rPr>
      <w:rFonts w:ascii="Courier New" w:eastAsia="MS Mincho" w:hAnsi="Courier New" w:cs="Courier New"/>
      <w:b/>
      <w:i w:val="0"/>
      <w:szCs w:val="24"/>
    </w:rPr>
  </w:style>
  <w:style w:type="paragraph" w:customStyle="1" w:styleId="TableCell">
    <w:name w:val="Table Cell"/>
    <w:basedOn w:val="Normal"/>
    <w:rsid w:val="00B57E3C"/>
    <w:pPr>
      <w:tabs>
        <w:tab w:val="left" w:pos="360"/>
        <w:tab w:val="left" w:pos="720"/>
        <w:tab w:val="left" w:pos="1080"/>
        <w:tab w:val="left" w:pos="1440"/>
        <w:tab w:val="left" w:pos="1800"/>
        <w:tab w:val="left" w:pos="2160"/>
      </w:tabs>
      <w:overflowPunct w:val="0"/>
      <w:autoSpaceDE w:val="0"/>
      <w:autoSpaceDN w:val="0"/>
      <w:adjustRightInd w:val="0"/>
      <w:spacing w:after="120" w:line="240" w:lineRule="auto"/>
      <w:jc w:val="left"/>
      <w:textAlignment w:val="baseline"/>
    </w:pPr>
    <w:rPr>
      <w:rFonts w:ascii="Helvetica" w:eastAsia="Times New Roman" w:hAnsi="Helvetica"/>
      <w:sz w:val="18"/>
      <w:szCs w:val="18"/>
      <w:lang w:val="en-US"/>
    </w:rPr>
  </w:style>
  <w:style w:type="paragraph" w:customStyle="1" w:styleId="TableHeading">
    <w:name w:val="Table Heading"/>
    <w:basedOn w:val="TableCell"/>
    <w:rsid w:val="00B57E3C"/>
    <w:pPr>
      <w:jc w:val="center"/>
    </w:pPr>
    <w:rPr>
      <w:b/>
    </w:rPr>
  </w:style>
  <w:style w:type="paragraph" w:styleId="Revision">
    <w:name w:val="Revision"/>
    <w:hidden/>
    <w:uiPriority w:val="71"/>
    <w:unhideWhenUsed/>
    <w:rsid w:val="00322488"/>
    <w:rPr>
      <w:rFonts w:ascii="Cambria" w:hAnsi="Cambria"/>
      <w:sz w:val="22"/>
      <w:szCs w:val="22"/>
      <w:lang w:val="en-GB"/>
    </w:rPr>
  </w:style>
  <w:style w:type="character" w:styleId="UnresolvedMention">
    <w:name w:val="Unresolved Mention"/>
    <w:basedOn w:val="DefaultParagraphFont"/>
    <w:uiPriority w:val="99"/>
    <w:semiHidden/>
    <w:unhideWhenUsed/>
    <w:rsid w:val="00561821"/>
    <w:rPr>
      <w:color w:val="605E5C"/>
      <w:shd w:val="clear" w:color="auto" w:fill="E1DFDD"/>
    </w:rPr>
  </w:style>
  <w:style w:type="character" w:customStyle="1" w:styleId="TablebodyChar">
    <w:name w:val="Table body Char"/>
    <w:link w:val="Tablebody"/>
    <w:locked/>
    <w:rsid w:val="00485AAF"/>
    <w:rPr>
      <w:rFonts w:ascii="Cambria" w:hAnsi="Cambria"/>
      <w:szCs w:val="22"/>
      <w:lang w:val="en-GB"/>
    </w:rPr>
  </w:style>
  <w:style w:type="paragraph" w:customStyle="1" w:styleId="Tablebody">
    <w:name w:val="Table body"/>
    <w:basedOn w:val="Normal"/>
    <w:link w:val="TablebodyChar"/>
    <w:rsid w:val="00485AAF"/>
    <w:pPr>
      <w:spacing w:before="60" w:after="60" w:line="210" w:lineRule="atLeast"/>
      <w:jc w:val="left"/>
    </w:pPr>
    <w:rPr>
      <w:sz w:val="20"/>
    </w:rPr>
  </w:style>
  <w:style w:type="character" w:styleId="FollowedHyperlink">
    <w:name w:val="FollowedHyperlink"/>
    <w:basedOn w:val="DefaultParagraphFont"/>
    <w:uiPriority w:val="99"/>
    <w:semiHidden/>
    <w:unhideWhenUsed/>
    <w:rsid w:val="000E0953"/>
    <w:rPr>
      <w:color w:val="954F72" w:themeColor="followedHyperlink"/>
      <w:u w:val="single"/>
    </w:rPr>
  </w:style>
  <w:style w:type="character" w:styleId="Strong">
    <w:name w:val="Strong"/>
    <w:basedOn w:val="DefaultParagraphFont"/>
    <w:uiPriority w:val="22"/>
    <w:qFormat/>
    <w:rsid w:val="001C3C4F"/>
    <w:rPr>
      <w:b/>
      <w:bCs/>
    </w:rPr>
  </w:style>
  <w:style w:type="paragraph" w:customStyle="1" w:styleId="Terms">
    <w:name w:val="Term(s)"/>
    <w:basedOn w:val="Normal"/>
    <w:link w:val="TermsChar"/>
    <w:rsid w:val="00F51F71"/>
    <w:pPr>
      <w:tabs>
        <w:tab w:val="left" w:pos="397"/>
        <w:tab w:val="left" w:pos="794"/>
        <w:tab w:val="left" w:pos="1191"/>
        <w:tab w:val="left" w:pos="1588"/>
        <w:tab w:val="left" w:pos="1985"/>
        <w:tab w:val="left" w:pos="2381"/>
        <w:tab w:val="left" w:pos="2778"/>
        <w:tab w:val="left" w:pos="3175"/>
        <w:tab w:val="left" w:pos="3572"/>
        <w:tab w:val="left" w:pos="3969"/>
      </w:tabs>
      <w:suppressAutoHyphens/>
      <w:spacing w:after="0" w:line="240" w:lineRule="atLeast"/>
      <w:jc w:val="left"/>
    </w:pPr>
    <w:rPr>
      <w:b/>
    </w:rPr>
  </w:style>
  <w:style w:type="character" w:customStyle="1" w:styleId="TermsChar">
    <w:name w:val="Term(s) Char"/>
    <w:link w:val="Terms"/>
    <w:rsid w:val="00F51F71"/>
    <w:rPr>
      <w:rFonts w:ascii="Cambria" w:hAnsi="Cambria"/>
      <w:b/>
      <w:sz w:val="22"/>
      <w:szCs w:val="22"/>
      <w:lang w:val="en-GB"/>
    </w:rPr>
  </w:style>
  <w:style w:type="character" w:customStyle="1" w:styleId="GridTable7Colorful1">
    <w:name w:val="Grid Table 7 Colorful1"/>
    <w:uiPriority w:val="21"/>
    <w:qFormat/>
    <w:rsid w:val="00BA66D8"/>
    <w:rPr>
      <w:i/>
      <w:iCs/>
      <w:color w:val="1CADE4"/>
    </w:rPr>
  </w:style>
  <w:style w:type="character" w:customStyle="1" w:styleId="codeChar">
    <w:name w:val="code Char"/>
    <w:qFormat/>
    <w:rsid w:val="00BF67F4"/>
    <w:rPr>
      <w:rFonts w:ascii="Courier New" w:hAnsi="Courier New"/>
      <w:noProof/>
      <w:lang w:val="en-GB" w:eastAsia="ja-JP" w:bidi="ar-SA"/>
    </w:rPr>
  </w:style>
  <w:style w:type="paragraph" w:styleId="NormalWeb">
    <w:name w:val="Normal (Web)"/>
    <w:basedOn w:val="Normal"/>
    <w:uiPriority w:val="99"/>
    <w:unhideWhenUsed/>
    <w:rsid w:val="009959F7"/>
    <w:pPr>
      <w:spacing w:before="100" w:beforeAutospacing="1" w:after="100" w:afterAutospacing="1" w:line="240" w:lineRule="auto"/>
      <w:jc w:val="left"/>
    </w:pPr>
    <w:rPr>
      <w:rFonts w:ascii="Times New Roman" w:eastAsia="Times New Roman" w:hAnsi="Times New Roman"/>
      <w:sz w:val="24"/>
      <w:szCs w:val="24"/>
      <w:lang w:eastAsia="en-GB"/>
    </w:rPr>
  </w:style>
  <w:style w:type="character" w:styleId="HTMLCode">
    <w:name w:val="HTML Code"/>
    <w:basedOn w:val="DefaultParagraphFont"/>
    <w:uiPriority w:val="99"/>
    <w:semiHidden/>
    <w:unhideWhenUsed/>
    <w:rsid w:val="00A04C63"/>
    <w:rPr>
      <w:rFonts w:ascii="Courier New" w:eastAsia="Times New Roman" w:hAnsi="Courier New" w:cs="Courier New"/>
      <w:sz w:val="20"/>
      <w:szCs w:val="20"/>
    </w:rPr>
  </w:style>
  <w:style w:type="paragraph" w:customStyle="1" w:styleId="Figuretitle">
    <w:name w:val="Figure title"/>
    <w:basedOn w:val="Normal"/>
    <w:rsid w:val="00546FFE"/>
    <w:pPr>
      <w:suppressAutoHyphens/>
      <w:spacing w:before="240" w:after="360" w:line="240" w:lineRule="atLeast"/>
      <w:jc w:val="center"/>
    </w:pPr>
    <w:rPr>
      <w:b/>
    </w:rPr>
  </w:style>
  <w:style w:type="paragraph" w:customStyle="1" w:styleId="Tableheader">
    <w:name w:val="Table header"/>
    <w:basedOn w:val="Tablebody"/>
    <w:rsid w:val="003A71CA"/>
    <w:pPr>
      <w:tabs>
        <w:tab w:val="left" w:pos="397"/>
        <w:tab w:val="left" w:pos="794"/>
        <w:tab w:val="left" w:pos="1191"/>
        <w:tab w:val="left" w:pos="1588"/>
        <w:tab w:val="left" w:pos="1985"/>
        <w:tab w:val="left" w:pos="2381"/>
        <w:tab w:val="left" w:pos="2778"/>
        <w:tab w:val="left" w:pos="3175"/>
        <w:tab w:val="left" w:pos="3572"/>
        <w:tab w:val="left" w:pos="3969"/>
      </w:tabs>
    </w:pPr>
    <w:rPr>
      <w:lang w:eastAsia="zh-CN"/>
    </w:rPr>
  </w:style>
  <w:style w:type="character" w:customStyle="1" w:styleId="ISOCodeitalic">
    <w:name w:val="ISOCode_italic"/>
    <w:rsid w:val="003A71CA"/>
    <w:rPr>
      <w:rFonts w:ascii="Courier New" w:eastAsia="MS Mincho" w:hAnsi="Courier New" w:cs="Courier New"/>
      <w:b w:val="0"/>
      <w:i/>
      <w:szCs w:val="24"/>
    </w:rPr>
  </w:style>
  <w:style w:type="paragraph" w:customStyle="1" w:styleId="ListNumber1">
    <w:name w:val="List Number 1"/>
    <w:basedOn w:val="Normal"/>
    <w:rsid w:val="0073234D"/>
    <w:pPr>
      <w:spacing w:line="240" w:lineRule="atLeast"/>
      <w:ind w:left="403" w:hanging="403"/>
    </w:pPr>
  </w:style>
  <w:style w:type="character" w:customStyle="1" w:styleId="stddocTitle">
    <w:name w:val="std_docTitle"/>
    <w:rsid w:val="00FF7780"/>
    <w:rPr>
      <w:rFonts w:ascii="Cambria" w:hAnsi="Cambria"/>
      <w:i/>
      <w:bdr w:val="none" w:sz="0" w:space="0" w:color="auto"/>
      <w:shd w:val="clear" w:color="auto" w:fill="FDE9D9"/>
    </w:rPr>
  </w:style>
  <w:style w:type="character" w:customStyle="1" w:styleId="stddocumentType">
    <w:name w:val="std_documentType"/>
    <w:rsid w:val="00FF7780"/>
    <w:rPr>
      <w:rFonts w:ascii="Cambria" w:hAnsi="Cambria"/>
      <w:bdr w:val="none" w:sz="0" w:space="0" w:color="auto"/>
      <w:shd w:val="clear" w:color="auto" w:fill="7DE1DF"/>
    </w:rPr>
  </w:style>
  <w:style w:type="paragraph" w:customStyle="1" w:styleId="BiblioEntry">
    <w:name w:val="Biblio Entry"/>
    <w:basedOn w:val="Normal"/>
    <w:link w:val="BiblioEntryChar"/>
    <w:rsid w:val="00FF7780"/>
    <w:pPr>
      <w:tabs>
        <w:tab w:val="left" w:pos="397"/>
        <w:tab w:val="left" w:pos="794"/>
        <w:tab w:val="left" w:pos="1191"/>
        <w:tab w:val="left" w:pos="1588"/>
        <w:tab w:val="left" w:pos="1985"/>
        <w:tab w:val="left" w:pos="2381"/>
        <w:tab w:val="left" w:pos="2778"/>
        <w:tab w:val="left" w:pos="3175"/>
        <w:tab w:val="left" w:pos="3572"/>
        <w:tab w:val="left" w:pos="3969"/>
      </w:tabs>
      <w:spacing w:line="240" w:lineRule="atLeast"/>
      <w:ind w:left="662" w:hanging="662"/>
      <w:jc w:val="left"/>
    </w:pPr>
  </w:style>
  <w:style w:type="paragraph" w:customStyle="1" w:styleId="Tablebody0">
    <w:name w:val="Table body (+)"/>
    <w:basedOn w:val="Normal"/>
    <w:rsid w:val="00FF7780"/>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30" w:lineRule="atLeast"/>
      <w:jc w:val="left"/>
    </w:pPr>
  </w:style>
  <w:style w:type="paragraph" w:customStyle="1" w:styleId="RefNorm">
    <w:name w:val="RefNorm"/>
    <w:basedOn w:val="Normal"/>
    <w:link w:val="RefNormChar"/>
    <w:rsid w:val="00FF7780"/>
    <w:pPr>
      <w:spacing w:line="240" w:lineRule="atLeast"/>
    </w:pPr>
  </w:style>
  <w:style w:type="character" w:customStyle="1" w:styleId="BiblioEntryChar">
    <w:name w:val="Biblio Entry Char"/>
    <w:link w:val="BiblioEntry"/>
    <w:rsid w:val="00FF7780"/>
    <w:rPr>
      <w:rFonts w:ascii="Cambria" w:hAnsi="Cambria"/>
      <w:sz w:val="22"/>
      <w:szCs w:val="22"/>
      <w:lang w:val="en-GB"/>
    </w:rPr>
  </w:style>
  <w:style w:type="paragraph" w:customStyle="1" w:styleId="Noteindent1">
    <w:name w:val="Note indent 1"/>
    <w:basedOn w:val="Normal"/>
    <w:qFormat/>
    <w:rsid w:val="00FF7780"/>
    <w:pPr>
      <w:tabs>
        <w:tab w:val="left" w:pos="397"/>
        <w:tab w:val="left" w:pos="794"/>
        <w:tab w:val="left" w:pos="965"/>
        <w:tab w:val="left" w:pos="1191"/>
        <w:tab w:val="left" w:pos="1368"/>
        <w:tab w:val="left" w:pos="1588"/>
        <w:tab w:val="left" w:pos="1985"/>
        <w:tab w:val="left" w:pos="2381"/>
        <w:tab w:val="left" w:pos="2778"/>
        <w:tab w:val="left" w:pos="3175"/>
        <w:tab w:val="left" w:pos="3572"/>
        <w:tab w:val="left" w:pos="3969"/>
      </w:tabs>
      <w:autoSpaceDE w:val="0"/>
      <w:autoSpaceDN w:val="0"/>
      <w:adjustRightInd w:val="0"/>
      <w:spacing w:line="220" w:lineRule="atLeast"/>
      <w:ind w:left="403"/>
    </w:pPr>
    <w:rPr>
      <w:rFonts w:eastAsia="MS Mincho"/>
      <w:sz w:val="20"/>
      <w:szCs w:val="24"/>
    </w:rPr>
  </w:style>
  <w:style w:type="character" w:customStyle="1" w:styleId="RefNormChar">
    <w:name w:val="RefNorm Char"/>
    <w:basedOn w:val="DefaultParagraphFont"/>
    <w:link w:val="RefNorm"/>
    <w:rsid w:val="00FF7780"/>
    <w:rPr>
      <w:rFonts w:ascii="Cambria" w:hAnsi="Cambria"/>
      <w:sz w:val="22"/>
      <w:szCs w:val="22"/>
      <w:lang w:val="en-GB"/>
    </w:rPr>
  </w:style>
  <w:style w:type="character" w:customStyle="1" w:styleId="ListParagraphChar">
    <w:name w:val="List Paragraph Char"/>
    <w:basedOn w:val="DefaultParagraphFont"/>
    <w:link w:val="ListParagraph"/>
    <w:uiPriority w:val="34"/>
    <w:rsid w:val="0082782D"/>
    <w:rPr>
      <w:rFonts w:ascii="Cambria" w:eastAsia="MS Mincho" w:hAnsi="Cambria"/>
      <w:sz w:val="22"/>
      <w:lang w:val="en-GB" w:eastAsia="ja-JP"/>
    </w:rPr>
  </w:style>
  <w:style w:type="character" w:customStyle="1" w:styleId="citefig">
    <w:name w:val="cite_fig"/>
    <w:rsid w:val="00913A41"/>
    <w:rPr>
      <w:rFonts w:ascii="Cambria" w:hAnsi="Cambria"/>
      <w:color w:val="auto"/>
      <w:bdr w:val="none" w:sz="0" w:space="0" w:color="auto"/>
      <w:shd w:val="clear" w:color="auto" w:fill="CCFFCC"/>
    </w:rPr>
  </w:style>
  <w:style w:type="paragraph" w:customStyle="1" w:styleId="FigureGraphic">
    <w:name w:val="Figure Graphic"/>
    <w:basedOn w:val="Normal"/>
    <w:rsid w:val="00913A41"/>
    <w:pPr>
      <w:spacing w:before="240" w:after="120" w:line="240" w:lineRule="atLeast"/>
      <w:jc w:val="center"/>
    </w:pPr>
    <w:rPr>
      <w:rFonts w:eastAsiaTheme="minorEastAsia"/>
    </w:rPr>
  </w:style>
  <w:style w:type="paragraph" w:customStyle="1" w:styleId="B1">
    <w:name w:val="B1"/>
    <w:basedOn w:val="Normal"/>
    <w:link w:val="B1Char1"/>
    <w:qFormat/>
    <w:rsid w:val="00A81E8B"/>
    <w:pPr>
      <w:spacing w:after="180" w:line="240" w:lineRule="auto"/>
      <w:ind w:left="568" w:hanging="284"/>
      <w:jc w:val="left"/>
    </w:pPr>
    <w:rPr>
      <w:rFonts w:ascii="Times New Roman" w:eastAsia="Times New Roman" w:hAnsi="Times New Roman"/>
      <w:sz w:val="20"/>
      <w:szCs w:val="20"/>
    </w:rPr>
  </w:style>
  <w:style w:type="character" w:customStyle="1" w:styleId="B1Char1">
    <w:name w:val="B1 Char1"/>
    <w:link w:val="B1"/>
    <w:rsid w:val="00A81E8B"/>
    <w:rPr>
      <w:rFonts w:ascii="Times New Roman" w:eastAsia="Times New Roman" w:hAnsi="Times New Roman"/>
      <w:lang w:val="en-GB"/>
    </w:rPr>
  </w:style>
  <w:style w:type="paragraph" w:customStyle="1" w:styleId="TH">
    <w:name w:val="TH"/>
    <w:basedOn w:val="Normal"/>
    <w:link w:val="THChar"/>
    <w:qFormat/>
    <w:rsid w:val="008F302B"/>
    <w:pPr>
      <w:keepNext/>
      <w:keepLines/>
      <w:spacing w:before="60" w:after="180" w:line="240" w:lineRule="auto"/>
      <w:jc w:val="center"/>
    </w:pPr>
    <w:rPr>
      <w:rFonts w:ascii="Arial" w:eastAsia="Times New Roman" w:hAnsi="Arial"/>
      <w:b/>
      <w:sz w:val="20"/>
      <w:szCs w:val="20"/>
    </w:rPr>
  </w:style>
  <w:style w:type="paragraph" w:customStyle="1" w:styleId="TF">
    <w:name w:val="TF"/>
    <w:basedOn w:val="TH"/>
    <w:rsid w:val="008F302B"/>
    <w:pPr>
      <w:keepNext w:val="0"/>
      <w:spacing w:before="0" w:after="240"/>
    </w:pPr>
  </w:style>
  <w:style w:type="character" w:customStyle="1" w:styleId="THChar">
    <w:name w:val="TH Char"/>
    <w:link w:val="TH"/>
    <w:qFormat/>
    <w:rsid w:val="008F302B"/>
    <w:rPr>
      <w:rFonts w:ascii="Arial" w:eastAsia="Times New Roman" w:hAnsi="Arial"/>
      <w:b/>
      <w:lang w:val="en-GB"/>
    </w:rPr>
  </w:style>
  <w:style w:type="paragraph" w:customStyle="1" w:styleId="Example">
    <w:name w:val="Example"/>
    <w:basedOn w:val="Normal"/>
    <w:rsid w:val="00020B9D"/>
    <w:pPr>
      <w:tabs>
        <w:tab w:val="left" w:pos="1354"/>
      </w:tabs>
      <w:spacing w:line="220" w:lineRule="atLeast"/>
    </w:pPr>
    <w:rPr>
      <w:sz w:val="20"/>
    </w:rPr>
  </w:style>
  <w:style w:type="character" w:customStyle="1" w:styleId="CourierBold">
    <w:name w:val="Courier Bold"/>
    <w:rsid w:val="00020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255989">
      <w:bodyDiv w:val="1"/>
      <w:marLeft w:val="0"/>
      <w:marRight w:val="0"/>
      <w:marTop w:val="0"/>
      <w:marBottom w:val="0"/>
      <w:divBdr>
        <w:top w:val="none" w:sz="0" w:space="0" w:color="auto"/>
        <w:left w:val="none" w:sz="0" w:space="0" w:color="auto"/>
        <w:bottom w:val="none" w:sz="0" w:space="0" w:color="auto"/>
        <w:right w:val="none" w:sz="0" w:space="0" w:color="auto"/>
      </w:divBdr>
    </w:div>
    <w:div w:id="235167559">
      <w:bodyDiv w:val="1"/>
      <w:marLeft w:val="0"/>
      <w:marRight w:val="0"/>
      <w:marTop w:val="0"/>
      <w:marBottom w:val="0"/>
      <w:divBdr>
        <w:top w:val="none" w:sz="0" w:space="0" w:color="auto"/>
        <w:left w:val="none" w:sz="0" w:space="0" w:color="auto"/>
        <w:bottom w:val="none" w:sz="0" w:space="0" w:color="auto"/>
        <w:right w:val="none" w:sz="0" w:space="0" w:color="auto"/>
      </w:divBdr>
    </w:div>
    <w:div w:id="439035261">
      <w:bodyDiv w:val="1"/>
      <w:marLeft w:val="0"/>
      <w:marRight w:val="0"/>
      <w:marTop w:val="0"/>
      <w:marBottom w:val="0"/>
      <w:divBdr>
        <w:top w:val="none" w:sz="0" w:space="0" w:color="auto"/>
        <w:left w:val="none" w:sz="0" w:space="0" w:color="auto"/>
        <w:bottom w:val="none" w:sz="0" w:space="0" w:color="auto"/>
        <w:right w:val="none" w:sz="0" w:space="0" w:color="auto"/>
      </w:divBdr>
    </w:div>
    <w:div w:id="710769784">
      <w:bodyDiv w:val="1"/>
      <w:marLeft w:val="0"/>
      <w:marRight w:val="0"/>
      <w:marTop w:val="0"/>
      <w:marBottom w:val="0"/>
      <w:divBdr>
        <w:top w:val="none" w:sz="0" w:space="0" w:color="auto"/>
        <w:left w:val="none" w:sz="0" w:space="0" w:color="auto"/>
        <w:bottom w:val="none" w:sz="0" w:space="0" w:color="auto"/>
        <w:right w:val="none" w:sz="0" w:space="0" w:color="auto"/>
      </w:divBdr>
    </w:div>
    <w:div w:id="729116405">
      <w:bodyDiv w:val="1"/>
      <w:marLeft w:val="0"/>
      <w:marRight w:val="0"/>
      <w:marTop w:val="0"/>
      <w:marBottom w:val="0"/>
      <w:divBdr>
        <w:top w:val="none" w:sz="0" w:space="0" w:color="auto"/>
        <w:left w:val="none" w:sz="0" w:space="0" w:color="auto"/>
        <w:bottom w:val="none" w:sz="0" w:space="0" w:color="auto"/>
        <w:right w:val="none" w:sz="0" w:space="0" w:color="auto"/>
      </w:divBdr>
    </w:div>
    <w:div w:id="755395218">
      <w:bodyDiv w:val="1"/>
      <w:marLeft w:val="0"/>
      <w:marRight w:val="0"/>
      <w:marTop w:val="0"/>
      <w:marBottom w:val="0"/>
      <w:divBdr>
        <w:top w:val="none" w:sz="0" w:space="0" w:color="auto"/>
        <w:left w:val="none" w:sz="0" w:space="0" w:color="auto"/>
        <w:bottom w:val="none" w:sz="0" w:space="0" w:color="auto"/>
        <w:right w:val="none" w:sz="0" w:space="0" w:color="auto"/>
      </w:divBdr>
    </w:div>
    <w:div w:id="826164819">
      <w:bodyDiv w:val="1"/>
      <w:marLeft w:val="0"/>
      <w:marRight w:val="0"/>
      <w:marTop w:val="0"/>
      <w:marBottom w:val="0"/>
      <w:divBdr>
        <w:top w:val="none" w:sz="0" w:space="0" w:color="auto"/>
        <w:left w:val="none" w:sz="0" w:space="0" w:color="auto"/>
        <w:bottom w:val="none" w:sz="0" w:space="0" w:color="auto"/>
        <w:right w:val="none" w:sz="0" w:space="0" w:color="auto"/>
      </w:divBdr>
    </w:div>
    <w:div w:id="871456462">
      <w:bodyDiv w:val="1"/>
      <w:marLeft w:val="0"/>
      <w:marRight w:val="0"/>
      <w:marTop w:val="0"/>
      <w:marBottom w:val="0"/>
      <w:divBdr>
        <w:top w:val="none" w:sz="0" w:space="0" w:color="auto"/>
        <w:left w:val="none" w:sz="0" w:space="0" w:color="auto"/>
        <w:bottom w:val="none" w:sz="0" w:space="0" w:color="auto"/>
        <w:right w:val="none" w:sz="0" w:space="0" w:color="auto"/>
      </w:divBdr>
    </w:div>
    <w:div w:id="1345549735">
      <w:bodyDiv w:val="1"/>
      <w:marLeft w:val="0"/>
      <w:marRight w:val="0"/>
      <w:marTop w:val="0"/>
      <w:marBottom w:val="0"/>
      <w:divBdr>
        <w:top w:val="none" w:sz="0" w:space="0" w:color="auto"/>
        <w:left w:val="none" w:sz="0" w:space="0" w:color="auto"/>
        <w:bottom w:val="none" w:sz="0" w:space="0" w:color="auto"/>
        <w:right w:val="none" w:sz="0" w:space="0" w:color="auto"/>
      </w:divBdr>
    </w:div>
    <w:div w:id="1417896043">
      <w:bodyDiv w:val="1"/>
      <w:marLeft w:val="0"/>
      <w:marRight w:val="0"/>
      <w:marTop w:val="0"/>
      <w:marBottom w:val="0"/>
      <w:divBdr>
        <w:top w:val="none" w:sz="0" w:space="0" w:color="auto"/>
        <w:left w:val="none" w:sz="0" w:space="0" w:color="auto"/>
        <w:bottom w:val="none" w:sz="0" w:space="0" w:color="auto"/>
        <w:right w:val="none" w:sz="0" w:space="0" w:color="auto"/>
      </w:divBdr>
    </w:div>
    <w:div w:id="1645694005">
      <w:bodyDiv w:val="1"/>
      <w:marLeft w:val="0"/>
      <w:marRight w:val="0"/>
      <w:marTop w:val="0"/>
      <w:marBottom w:val="0"/>
      <w:divBdr>
        <w:top w:val="none" w:sz="0" w:space="0" w:color="auto"/>
        <w:left w:val="none" w:sz="0" w:space="0" w:color="auto"/>
        <w:bottom w:val="none" w:sz="0" w:space="0" w:color="auto"/>
        <w:right w:val="none" w:sz="0" w:space="0" w:color="auto"/>
      </w:divBdr>
    </w:div>
    <w:div w:id="1698848005">
      <w:bodyDiv w:val="1"/>
      <w:marLeft w:val="0"/>
      <w:marRight w:val="0"/>
      <w:marTop w:val="0"/>
      <w:marBottom w:val="0"/>
      <w:divBdr>
        <w:top w:val="none" w:sz="0" w:space="0" w:color="auto"/>
        <w:left w:val="none" w:sz="0" w:space="0" w:color="auto"/>
        <w:bottom w:val="none" w:sz="0" w:space="0" w:color="auto"/>
        <w:right w:val="none" w:sz="0" w:space="0" w:color="auto"/>
      </w:divBdr>
    </w:div>
    <w:div w:id="1983073744">
      <w:bodyDiv w:val="1"/>
      <w:marLeft w:val="0"/>
      <w:marRight w:val="0"/>
      <w:marTop w:val="0"/>
      <w:marBottom w:val="0"/>
      <w:divBdr>
        <w:top w:val="none" w:sz="0" w:space="0" w:color="auto"/>
        <w:left w:val="none" w:sz="0" w:space="0" w:color="auto"/>
        <w:bottom w:val="none" w:sz="0" w:space="0" w:color="auto"/>
        <w:right w:val="none" w:sz="0" w:space="0" w:color="auto"/>
      </w:divBdr>
    </w:div>
    <w:div w:id="20980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yperlink" Target="http://www.iso.org/iso/home/standards_development/resources-for-technical-work/foreword.htm"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eader" Target="header3.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iso.org/patents"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so.org/obp" TargetMode="External"/><Relationship Id="rId32" Type="http://schemas.openxmlformats.org/officeDocument/2006/relationships/package" Target="embeddings/Microsoft_Visio_Drawing1.vsdx"/><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electropedia.org/" TargetMode="Externa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yperlink" Target="http://www.iso.org/directives" TargetMode="External"/><Relationship Id="rId31"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tools.ietf.org/html/rfc6381" TargetMode="External"/><Relationship Id="rId27" Type="http://schemas.microsoft.com/office/2016/09/relationships/commentsIds" Target="commentsIds.xml"/><Relationship Id="rId30" Type="http://schemas.openxmlformats.org/officeDocument/2006/relationships/package" Target="embeddings/Microsoft_Visio_Drawing.vsdx"/><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D48D4D-3BE3-489A-BE13-61D2F69F872D}">
  <ds:schemaRefs>
    <ds:schemaRef ds:uri="http://schemas.openxmlformats.org/officeDocument/2006/bibliography"/>
  </ds:schemaRefs>
</ds:datastoreItem>
</file>

<file path=customXml/itemProps2.xml><?xml version="1.0" encoding="utf-8"?>
<ds:datastoreItem xmlns:ds="http://schemas.openxmlformats.org/officeDocument/2006/customXml" ds:itemID="{D988BD98-8F58-466B-B7BD-3C92328B9E72}">
  <ds:schemaRefs>
    <ds:schemaRef ds:uri="http://schemas.microsoft.com/sharepoint/v3/contenttype/forms"/>
  </ds:schemaRefs>
</ds:datastoreItem>
</file>

<file path=customXml/itemProps3.xml><?xml version="1.0" encoding="utf-8"?>
<ds:datastoreItem xmlns:ds="http://schemas.openxmlformats.org/officeDocument/2006/customXml" ds:itemID="{1735B71A-5783-4ED6-9348-4FCA0C5691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099927-6DC5-48AB-BBF8-7C5F27AC0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6</TotalTime>
  <Pages>22</Pages>
  <Words>5610</Words>
  <Characters>31983</Characters>
  <Application>Microsoft Office Word</Application>
  <DocSecurity>0</DocSecurity>
  <Lines>266</Lines>
  <Paragraphs>75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Preliminary Working Draft on Messaging Media Application Format (MeMAF)</vt:lpstr>
      <vt:lpstr/>
    </vt:vector>
  </TitlesOfParts>
  <Company>ISO Central Secretariat</Company>
  <LinksUpToDate>false</LinksUpToDate>
  <CharactersWithSpaces>37518</CharactersWithSpaces>
  <SharedDoc>false</SharedDoc>
  <HLinks>
    <vt:vector size="18" baseType="variant">
      <vt:variant>
        <vt:i4>2031659</vt:i4>
      </vt:variant>
      <vt:variant>
        <vt:i4>6</vt:i4>
      </vt:variant>
      <vt:variant>
        <vt:i4>0</vt:i4>
      </vt:variant>
      <vt:variant>
        <vt:i4>5</vt:i4>
      </vt:variant>
      <vt:variant>
        <vt:lpwstr>http://www.iso.org/iso/home/standards_development/resources-for-technical-work/foreword.htm</vt:lpwstr>
      </vt:variant>
      <vt:variant>
        <vt:lpwstr/>
      </vt:variant>
      <vt:variant>
        <vt:i4>3932192</vt:i4>
      </vt:variant>
      <vt:variant>
        <vt:i4>3</vt:i4>
      </vt:variant>
      <vt:variant>
        <vt:i4>0</vt:i4>
      </vt:variant>
      <vt:variant>
        <vt:i4>5</vt:i4>
      </vt:variant>
      <vt:variant>
        <vt:lpwstr>http://www.iso.org/patents</vt:lpwstr>
      </vt:variant>
      <vt:variant>
        <vt:lpwstr/>
      </vt:variant>
      <vt:variant>
        <vt:i4>6029406</vt:i4>
      </vt:variant>
      <vt:variant>
        <vt:i4>0</vt:i4>
      </vt:variant>
      <vt:variant>
        <vt:i4>0</vt:i4>
      </vt:variant>
      <vt:variant>
        <vt:i4>5</vt:i4>
      </vt:variant>
      <vt:variant>
        <vt:lpwstr>http://www.iso.org/directives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Working Draft on Messaging Media Application Format (MeMAF)</dc:title>
  <dc:subject/>
  <dc:creator>tsto@qti.qualcomm.com</dc:creator>
  <cp:keywords/>
  <cp:lastModifiedBy>Thomas Stockhammer (2024/08/19)</cp:lastModifiedBy>
  <cp:revision>3</cp:revision>
  <dcterms:created xsi:type="dcterms:W3CDTF">2024-10-10T07:31:00Z</dcterms:created>
  <dcterms:modified xsi:type="dcterms:W3CDTF">2024-10-10T07:33:00Z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