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30B23F72"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484882">
        <w:rPr>
          <w:rFonts w:ascii="Times New Roman" w:hAnsi="Times New Roman" w:cs="Times New Roman"/>
          <w:spacing w:val="28"/>
          <w:w w:val="115"/>
          <w:sz w:val="48"/>
          <w:szCs w:val="48"/>
          <w:u w:val="thick"/>
          <w:lang w:val="en-GB"/>
        </w:rPr>
        <w:t>1281</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38AAFE88"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484882">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5458F1F5"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484882">
        <w:rPr>
          <w:rFonts w:ascii="Times New Roman" w:hAnsi="Times New Roman" w:cs="Times New Roman"/>
          <w:noProof/>
          <w:snapToGrid w:val="0"/>
          <w:sz w:val="24"/>
          <w:szCs w:val="24"/>
          <w:lang w:val="en-GB"/>
        </w:rPr>
        <w:t>2024-07-19</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3BBA359D"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484882">
        <w:rPr>
          <w:rFonts w:ascii="Times New Roman" w:hAnsi="Times New Roman" w:cs="Times New Roman"/>
          <w:noProof/>
          <w:snapToGrid w:val="0"/>
          <w:sz w:val="24"/>
          <w:szCs w:val="24"/>
          <w:lang w:val="en-GB"/>
        </w:rPr>
        <w:t>12</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r w:rsidR="000C78E6" w:rsidRPr="00953321">
        <w:rPr>
          <w:rFonts w:ascii="Times New Roman" w:hAnsi="Times New Roman" w:cs="Times New Roman"/>
          <w:snapToGrid w:val="0"/>
          <w:sz w:val="24"/>
          <w:szCs w:val="24"/>
          <w:lang w:val="en-GB"/>
        </w:rPr>
        <w:t>young.L</w:t>
      </w:r>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proofErr w:type="spellStart"/>
      <w:r w:rsidR="00196997" w:rsidRPr="00953321">
        <w:rPr>
          <w:rFonts w:ascii="Times New Roman" w:hAnsi="Times New Roman" w:cs="Times New Roman"/>
          <w:snapToGrid w:val="0"/>
          <w:sz w:val="24"/>
          <w:szCs w:val="24"/>
          <w:lang w:val="en-GB"/>
        </w:rPr>
        <w:t>samsung</w:t>
      </w:r>
      <w:proofErr w:type="spellEnd"/>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447BBCC2"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145CD7F7"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484882">
        <w:rPr>
          <w:rFonts w:ascii="Times New Roman" w:eastAsia="SimSun" w:hAnsi="Times New Roman" w:cs="Times New Roman"/>
          <w:b/>
          <w:sz w:val="48"/>
          <w:szCs w:val="24"/>
          <w:lang w:val="en-GB" w:eastAsia="zh-CN"/>
        </w:rPr>
        <w:t>1281</w:t>
      </w:r>
      <w:r w:rsidR="004C352E" w:rsidRPr="00953321">
        <w:rPr>
          <w:rFonts w:ascii="Times New Roman" w:eastAsia="SimSun" w:hAnsi="Times New Roman" w:cs="Times New Roman"/>
          <w:b/>
          <w:sz w:val="48"/>
          <w:szCs w:val="24"/>
          <w:lang w:val="en-GB" w:eastAsia="zh-CN"/>
        </w:rPr>
        <w:fldChar w:fldCharType="end"/>
      </w:r>
    </w:p>
    <w:p w14:paraId="40403B12" w14:textId="591A0D82" w:rsidR="00954B0D" w:rsidRPr="00953321" w:rsidRDefault="00BC1590" w:rsidP="004C352E">
      <w:pPr>
        <w:widowControl/>
        <w:spacing w:after="480"/>
        <w:jc w:val="right"/>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sidR="00484882">
        <w:rPr>
          <w:rFonts w:ascii="Times New Roman" w:eastAsia="SimSun" w:hAnsi="Times New Roman" w:cs="Times New Roman"/>
          <w:b/>
          <w:noProof/>
          <w:sz w:val="28"/>
          <w:szCs w:val="24"/>
          <w:lang w:val="en-GB" w:eastAsia="zh-CN"/>
        </w:rPr>
        <w:t>July 2024</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924C72">
        <w:rPr>
          <w:rFonts w:ascii="Times New Roman" w:eastAsia="SimSun" w:hAnsi="Times New Roman" w:cs="Times New Roman"/>
          <w:b/>
          <w:sz w:val="28"/>
          <w:szCs w:val="24"/>
          <w:lang w:val="en-GB" w:eastAsia="zh-CN"/>
        </w:rPr>
        <w:t>Sapporo</w:t>
      </w:r>
      <w:r w:rsidR="00167028">
        <w:rPr>
          <w:rFonts w:ascii="Times New Roman" w:eastAsia="SimSun" w:hAnsi="Times New Roman" w:cs="Times New Roman"/>
          <w:b/>
          <w:sz w:val="28"/>
          <w:szCs w:val="24"/>
          <w:lang w:val="en-GB" w:eastAsia="zh-CN"/>
        </w:rPr>
        <w:t xml:space="preserve">, </w:t>
      </w:r>
      <w:r w:rsidR="00924C72">
        <w:rPr>
          <w:rFonts w:ascii="Times New Roman" w:eastAsia="SimSun" w:hAnsi="Times New Roman" w:cs="Times New Roman"/>
          <w:b/>
          <w:sz w:val="28"/>
          <w:szCs w:val="24"/>
          <w:lang w:val="en-GB" w:eastAsia="zh-CN"/>
        </w:rPr>
        <w:t>JP</w:t>
      </w:r>
    </w:p>
    <w:tbl>
      <w:tblPr>
        <w:tblW w:w="10169" w:type="dxa"/>
        <w:tblLook w:val="01E0" w:firstRow="1" w:lastRow="1" w:firstColumn="1" w:lastColumn="1" w:noHBand="0" w:noVBand="0"/>
      </w:tblPr>
      <w:tblGrid>
        <w:gridCol w:w="1890"/>
        <w:gridCol w:w="8279"/>
      </w:tblGrid>
      <w:tr w:rsidR="00954B0D" w:rsidRPr="00953321" w14:paraId="643E3AD1" w14:textId="77777777" w:rsidTr="00954B0D">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8279" w:type="dxa"/>
            <w:hideMark/>
          </w:tcPr>
          <w:p w14:paraId="498090C2" w14:textId="2936D44B"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484882">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954B0D">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8279"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954B0D">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8279"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8279" w:type="dxa"/>
            <w:hideMark/>
          </w:tcPr>
          <w:p w14:paraId="44A25045" w14:textId="07833B69"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484882">
              <w:rPr>
                <w:rFonts w:ascii="Times New Roman" w:hAnsi="Times New Roman" w:cs="Times New Roman"/>
                <w:b/>
                <w:sz w:val="24"/>
                <w:szCs w:val="24"/>
                <w:lang w:val="en-GB"/>
              </w:rPr>
              <w:t>24127</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172301610"/>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172301611"/>
      <w:r w:rsidRPr="008E5D5E">
        <w:t>Table of content</w:t>
      </w:r>
      <w:bookmarkEnd w:id="1"/>
    </w:p>
    <w:p w14:paraId="13CF582D" w14:textId="77777777" w:rsidR="0033095C" w:rsidRDefault="0033095C" w:rsidP="0033095C"/>
    <w:p w14:paraId="4E077942" w14:textId="7BEB7A49" w:rsidR="00EB53B8" w:rsidRDefault="00986E46">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r>
        <w:fldChar w:fldCharType="begin"/>
      </w:r>
      <w:r>
        <w:instrText xml:space="preserve"> TOC \o "1-1" \h \z \u </w:instrText>
      </w:r>
      <w:r>
        <w:fldChar w:fldCharType="separate"/>
      </w:r>
      <w:hyperlink w:anchor="_Toc172301610" w:history="1">
        <w:r w:rsidR="00EB53B8" w:rsidRPr="009B1BE1">
          <w:rPr>
            <w:rStyle w:val="Hyperlink"/>
            <w:noProof/>
          </w:rPr>
          <w:t>1.</w:t>
        </w:r>
        <w:r w:rsidR="00EB53B8">
          <w:rPr>
            <w:rFonts w:asciiTheme="minorHAnsi" w:eastAsiaTheme="minorEastAsia" w:hAnsiTheme="minorHAnsi" w:cstheme="minorBidi"/>
            <w:noProof/>
            <w:kern w:val="2"/>
            <w:sz w:val="24"/>
            <w:szCs w:val="24"/>
            <w:lang w:val="en-NL" w:eastAsia="zh-CN"/>
            <w14:ligatures w14:val="standardContextual"/>
          </w:rPr>
          <w:tab/>
        </w:r>
        <w:r w:rsidR="00EB53B8" w:rsidRPr="009B1BE1">
          <w:rPr>
            <w:rStyle w:val="Hyperlink"/>
            <w:noProof/>
          </w:rPr>
          <w:t>Introduction</w:t>
        </w:r>
        <w:r w:rsidR="00EB53B8">
          <w:rPr>
            <w:noProof/>
            <w:webHidden/>
          </w:rPr>
          <w:tab/>
        </w:r>
        <w:r w:rsidR="00EB53B8">
          <w:rPr>
            <w:noProof/>
            <w:webHidden/>
          </w:rPr>
          <w:fldChar w:fldCharType="begin"/>
        </w:r>
        <w:r w:rsidR="00EB53B8">
          <w:rPr>
            <w:noProof/>
            <w:webHidden/>
          </w:rPr>
          <w:instrText xml:space="preserve"> PAGEREF _Toc172301610 \h </w:instrText>
        </w:r>
        <w:r w:rsidR="00EB53B8">
          <w:rPr>
            <w:noProof/>
            <w:webHidden/>
          </w:rPr>
        </w:r>
        <w:r w:rsidR="00EB53B8">
          <w:rPr>
            <w:noProof/>
            <w:webHidden/>
          </w:rPr>
          <w:fldChar w:fldCharType="separate"/>
        </w:r>
        <w:r w:rsidR="00EB53B8">
          <w:rPr>
            <w:noProof/>
            <w:webHidden/>
          </w:rPr>
          <w:t>1</w:t>
        </w:r>
        <w:r w:rsidR="00EB53B8">
          <w:rPr>
            <w:noProof/>
            <w:webHidden/>
          </w:rPr>
          <w:fldChar w:fldCharType="end"/>
        </w:r>
      </w:hyperlink>
    </w:p>
    <w:p w14:paraId="0FC3C8C6" w14:textId="418C1DA2" w:rsidR="00EB53B8" w:rsidRDefault="00EB53B8">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72301611" w:history="1">
        <w:r w:rsidRPr="009B1BE1">
          <w:rPr>
            <w:rStyle w:val="Hyperlink"/>
            <w:noProof/>
          </w:rPr>
          <w:t>2.</w:t>
        </w:r>
        <w:r>
          <w:rPr>
            <w:rFonts w:asciiTheme="minorHAnsi" w:eastAsiaTheme="minorEastAsia" w:hAnsiTheme="minorHAnsi" w:cstheme="minorBidi"/>
            <w:noProof/>
            <w:kern w:val="2"/>
            <w:sz w:val="24"/>
            <w:szCs w:val="24"/>
            <w:lang w:val="en-NL" w:eastAsia="zh-CN"/>
            <w14:ligatures w14:val="standardContextual"/>
          </w:rPr>
          <w:tab/>
        </w:r>
        <w:r w:rsidRPr="009B1BE1">
          <w:rPr>
            <w:rStyle w:val="Hyperlink"/>
            <w:noProof/>
          </w:rPr>
          <w:t>Table of content</w:t>
        </w:r>
        <w:r>
          <w:rPr>
            <w:noProof/>
            <w:webHidden/>
          </w:rPr>
          <w:tab/>
        </w:r>
        <w:r>
          <w:rPr>
            <w:noProof/>
            <w:webHidden/>
          </w:rPr>
          <w:fldChar w:fldCharType="begin"/>
        </w:r>
        <w:r>
          <w:rPr>
            <w:noProof/>
            <w:webHidden/>
          </w:rPr>
          <w:instrText xml:space="preserve"> PAGEREF _Toc172301611 \h </w:instrText>
        </w:r>
        <w:r>
          <w:rPr>
            <w:noProof/>
            <w:webHidden/>
          </w:rPr>
        </w:r>
        <w:r>
          <w:rPr>
            <w:noProof/>
            <w:webHidden/>
          </w:rPr>
          <w:fldChar w:fldCharType="separate"/>
        </w:r>
        <w:r>
          <w:rPr>
            <w:noProof/>
            <w:webHidden/>
          </w:rPr>
          <w:t>1</w:t>
        </w:r>
        <w:r>
          <w:rPr>
            <w:noProof/>
            <w:webHidden/>
          </w:rPr>
          <w:fldChar w:fldCharType="end"/>
        </w:r>
      </w:hyperlink>
    </w:p>
    <w:p w14:paraId="64FA07B4" w14:textId="05B7AB62" w:rsidR="00EB53B8" w:rsidRDefault="00EB53B8">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72301612" w:history="1">
        <w:r w:rsidRPr="009B1BE1">
          <w:rPr>
            <w:rStyle w:val="Hyperlink"/>
            <w:noProof/>
          </w:rPr>
          <w:t>3.</w:t>
        </w:r>
        <w:r>
          <w:rPr>
            <w:rFonts w:asciiTheme="minorHAnsi" w:eastAsiaTheme="minorEastAsia" w:hAnsiTheme="minorHAnsi" w:cstheme="minorBidi"/>
            <w:noProof/>
            <w:kern w:val="2"/>
            <w:sz w:val="24"/>
            <w:szCs w:val="24"/>
            <w:lang w:val="en-NL" w:eastAsia="zh-CN"/>
            <w14:ligatures w14:val="standardContextual"/>
          </w:rPr>
          <w:tab/>
        </w:r>
        <w:r w:rsidRPr="009B1BE1">
          <w:rPr>
            <w:rStyle w:val="Hyperlink"/>
            <w:noProof/>
          </w:rPr>
          <w:t>Grammar file for SDL syntax</w:t>
        </w:r>
        <w:r>
          <w:rPr>
            <w:noProof/>
            <w:webHidden/>
          </w:rPr>
          <w:tab/>
        </w:r>
        <w:r>
          <w:rPr>
            <w:noProof/>
            <w:webHidden/>
          </w:rPr>
          <w:fldChar w:fldCharType="begin"/>
        </w:r>
        <w:r>
          <w:rPr>
            <w:noProof/>
            <w:webHidden/>
          </w:rPr>
          <w:instrText xml:space="preserve"> PAGEREF _Toc172301612 \h </w:instrText>
        </w:r>
        <w:r>
          <w:rPr>
            <w:noProof/>
            <w:webHidden/>
          </w:rPr>
        </w:r>
        <w:r>
          <w:rPr>
            <w:noProof/>
            <w:webHidden/>
          </w:rPr>
          <w:fldChar w:fldCharType="separate"/>
        </w:r>
        <w:r>
          <w:rPr>
            <w:noProof/>
            <w:webHidden/>
          </w:rPr>
          <w:t>1</w:t>
        </w:r>
        <w:r>
          <w:rPr>
            <w:noProof/>
            <w:webHidden/>
          </w:rPr>
          <w:fldChar w:fldCharType="end"/>
        </w:r>
      </w:hyperlink>
    </w:p>
    <w:p w14:paraId="670671EF" w14:textId="45B26141" w:rsidR="00EB53B8" w:rsidRDefault="00EB53B8">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72301613" w:history="1">
        <w:r w:rsidRPr="009B1BE1">
          <w:rPr>
            <w:rStyle w:val="Hyperlink"/>
            <w:noProof/>
          </w:rPr>
          <w:t>4.</w:t>
        </w:r>
        <w:r>
          <w:rPr>
            <w:rFonts w:asciiTheme="minorHAnsi" w:eastAsiaTheme="minorEastAsia" w:hAnsiTheme="minorHAnsi" w:cstheme="minorBidi"/>
            <w:noProof/>
            <w:kern w:val="2"/>
            <w:sz w:val="24"/>
            <w:szCs w:val="24"/>
            <w:lang w:val="en-NL" w:eastAsia="zh-CN"/>
            <w14:ligatures w14:val="standardContextual"/>
          </w:rPr>
          <w:tab/>
        </w:r>
        <w:r w:rsidRPr="009B1BE1">
          <w:rPr>
            <w:rStyle w:val="Hyperlink"/>
            <w:noProof/>
          </w:rPr>
          <w:t xml:space="preserve">On the keyword </w:t>
        </w:r>
        <w:r w:rsidRPr="009B1BE1">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_Toc172301613 \h </w:instrText>
        </w:r>
        <w:r>
          <w:rPr>
            <w:noProof/>
            <w:webHidden/>
          </w:rPr>
        </w:r>
        <w:r>
          <w:rPr>
            <w:noProof/>
            <w:webHidden/>
          </w:rPr>
          <w:fldChar w:fldCharType="separate"/>
        </w:r>
        <w:r>
          <w:rPr>
            <w:noProof/>
            <w:webHidden/>
          </w:rPr>
          <w:t>4</w:t>
        </w:r>
        <w:r>
          <w:rPr>
            <w:noProof/>
            <w:webHidden/>
          </w:rPr>
          <w:fldChar w:fldCharType="end"/>
        </w:r>
      </w:hyperlink>
    </w:p>
    <w:p w14:paraId="7D4DCD17" w14:textId="005C93C7" w:rsidR="00EB53B8" w:rsidRDefault="00EB53B8">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72301614" w:history="1">
        <w:r w:rsidRPr="009B1BE1">
          <w:rPr>
            <w:rStyle w:val="Hyperlink"/>
            <w:noProof/>
            <w:lang w:eastAsia="zh-CN"/>
          </w:rPr>
          <w:t>5.</w:t>
        </w:r>
        <w:r>
          <w:rPr>
            <w:rFonts w:asciiTheme="minorHAnsi" w:eastAsiaTheme="minorEastAsia" w:hAnsiTheme="minorHAnsi" w:cstheme="minorBidi"/>
            <w:noProof/>
            <w:kern w:val="2"/>
            <w:sz w:val="24"/>
            <w:szCs w:val="24"/>
            <w:lang w:val="en-NL" w:eastAsia="zh-CN"/>
            <w14:ligatures w14:val="standardContextual"/>
          </w:rPr>
          <w:tab/>
        </w:r>
        <w:r w:rsidRPr="009B1BE1">
          <w:rPr>
            <w:rStyle w:val="Hyperlink"/>
            <w:noProof/>
            <w:lang w:eastAsia="zh-CN"/>
          </w:rPr>
          <w:t>On optional class member</w:t>
        </w:r>
        <w:r>
          <w:rPr>
            <w:noProof/>
            <w:webHidden/>
          </w:rPr>
          <w:tab/>
        </w:r>
        <w:r>
          <w:rPr>
            <w:noProof/>
            <w:webHidden/>
          </w:rPr>
          <w:fldChar w:fldCharType="begin"/>
        </w:r>
        <w:r>
          <w:rPr>
            <w:noProof/>
            <w:webHidden/>
          </w:rPr>
          <w:instrText xml:space="preserve"> PAGEREF _Toc172301614 \h </w:instrText>
        </w:r>
        <w:r>
          <w:rPr>
            <w:noProof/>
            <w:webHidden/>
          </w:rPr>
        </w:r>
        <w:r>
          <w:rPr>
            <w:noProof/>
            <w:webHidden/>
          </w:rPr>
          <w:fldChar w:fldCharType="separate"/>
        </w:r>
        <w:r>
          <w:rPr>
            <w:noProof/>
            <w:webHidden/>
          </w:rPr>
          <w:t>4</w:t>
        </w:r>
        <w:r>
          <w:rPr>
            <w:noProof/>
            <w:webHidden/>
          </w:rPr>
          <w:fldChar w:fldCharType="end"/>
        </w:r>
      </w:hyperlink>
    </w:p>
    <w:p w14:paraId="2221298D" w14:textId="2CC1E172" w:rsidR="0033095C" w:rsidRDefault="00986E46" w:rsidP="0033095C">
      <w:r>
        <w:fldChar w:fldCharType="end"/>
      </w:r>
    </w:p>
    <w:p w14:paraId="5F95DBE1" w14:textId="77777777" w:rsidR="0033095C" w:rsidRPr="0033095C" w:rsidRDefault="0033095C" w:rsidP="0033095C"/>
    <w:p w14:paraId="551009C3" w14:textId="77777777" w:rsidR="008E5D5E" w:rsidRDefault="0033095C" w:rsidP="008E5D5E">
      <w:pPr>
        <w:pStyle w:val="Heading1"/>
      </w:pPr>
      <w:bookmarkStart w:id="2" w:name="_Toc172301612"/>
      <w:r>
        <w:t>Grammar file for SDL syntax</w:t>
      </w:r>
      <w:bookmarkEnd w:id="2"/>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1A30659A"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w:t>
      </w:r>
      <w:proofErr w:type="spellStart"/>
      <w:r w:rsidRPr="006D1923">
        <w:rPr>
          <w:lang w:eastAsia="ja-JP"/>
        </w:rPr>
        <w:t>Pegen</w:t>
      </w:r>
      <w:proofErr w:type="spellEnd"/>
      <w:r w:rsidRPr="006D1923">
        <w:rPr>
          <w:lang w:eastAsia="ja-JP"/>
        </w:rPr>
        <w:t xml:space="preserve">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484882">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6C6776B5" w:rsidR="00C51988" w:rsidRDefault="00C51988" w:rsidP="00ED6307">
      <w:pPr>
        <w:rPr>
          <w:lang w:eastAsia="ja-JP"/>
        </w:rPr>
      </w:pPr>
      <w:r>
        <w:rPr>
          <w:lang w:eastAsia="ja-JP"/>
        </w:rPr>
        <w:t xml:space="preserve">Currently, the grammar file is hosted an </w:t>
      </w:r>
      <w:r w:rsidR="00FD0037">
        <w:rPr>
          <w:lang w:eastAsia="ja-JP"/>
        </w:rPr>
        <w:t>developed</w:t>
      </w:r>
      <w:r>
        <w:rPr>
          <w:lang w:eastAsia="ja-JP"/>
        </w:rPr>
        <w:t xml:space="preserve"> at </w:t>
      </w:r>
      <w:hyperlink r:id="rId13"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w:t>
      </w:r>
      <w:proofErr w:type="spellStart"/>
      <w:r w:rsidR="006A0DFD">
        <w:rPr>
          <w:lang w:eastAsia="ja-JP"/>
        </w:rPr>
        <w:t>Pegen</w:t>
      </w:r>
      <w:proofErr w:type="spellEnd"/>
      <w:r w:rsidR="006A0DFD">
        <w:rPr>
          <w:lang w:eastAsia="ja-JP"/>
        </w:rPr>
        <w:t xml:space="preserve"> software project is appropriate for the developing the conformance of the SDL specification. </w:t>
      </w:r>
      <w:r w:rsidR="00187AF1">
        <w:rPr>
          <w:lang w:eastAsia="ja-JP"/>
        </w:rPr>
        <w:t>Further study is encourage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 xml:space="preserve">start: </w:t>
            </w:r>
            <w:proofErr w:type="spellStart"/>
            <w:r>
              <w:rPr>
                <w:lang w:eastAsia="ja-JP"/>
              </w:rPr>
              <w:t>file_input</w:t>
            </w:r>
            <w:proofErr w:type="spellEnd"/>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proofErr w:type="spellStart"/>
            <w:r>
              <w:rPr>
                <w:lang w:eastAsia="ja-JP"/>
              </w:rPr>
              <w:t>file_input</w:t>
            </w:r>
            <w:proofErr w:type="spellEnd"/>
            <w:r>
              <w:rPr>
                <w:lang w:eastAsia="ja-JP"/>
              </w:rPr>
              <w:t>: (NEWLINE+ | line)*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 xml:space="preserve">line: </w:t>
            </w:r>
            <w:proofErr w:type="spellStart"/>
            <w:r>
              <w:rPr>
                <w:lang w:eastAsia="ja-JP"/>
              </w:rPr>
              <w:t>class_def</w:t>
            </w:r>
            <w:proofErr w:type="spellEnd"/>
            <w:r>
              <w:rPr>
                <w:lang w:eastAsia="ja-JP"/>
              </w:rPr>
              <w:t xml:space="preserve"> | </w:t>
            </w:r>
            <w:proofErr w:type="spellStart"/>
            <w:r>
              <w:rPr>
                <w:lang w:eastAsia="ja-JP"/>
              </w:rPr>
              <w:t>comment_cpp</w:t>
            </w:r>
            <w:proofErr w:type="spellEnd"/>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 xml:space="preserve">#NOTE: 14496-1 forbids going back to a new line </w:t>
            </w:r>
            <w:proofErr w:type="spellStart"/>
            <w:r>
              <w:rPr>
                <w:lang w:eastAsia="ja-JP"/>
              </w:rPr>
              <w:t>berfore</w:t>
            </w:r>
            <w:proofErr w:type="spellEnd"/>
            <w:r>
              <w:rPr>
                <w:lang w:eastAsia="ja-JP"/>
              </w:rPr>
              <w:t xml:space="preserv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proofErr w:type="spellStart"/>
            <w:r>
              <w:rPr>
                <w:lang w:eastAsia="ja-JP"/>
              </w:rPr>
              <w:t>class_def</w:t>
            </w:r>
            <w:proofErr w:type="spellEnd"/>
            <w:r>
              <w:rPr>
                <w:lang w:eastAsia="ja-JP"/>
              </w:rPr>
              <w:t xml:space="preserve">: aligned? abstract? 'class' NAME+ </w:t>
            </w:r>
            <w:proofErr w:type="spellStart"/>
            <w:r>
              <w:rPr>
                <w:lang w:eastAsia="ja-JP"/>
              </w:rPr>
              <w:t>parameter_list</w:t>
            </w:r>
            <w:proofErr w:type="spellEnd"/>
            <w:r>
              <w:rPr>
                <w:lang w:eastAsia="ja-JP"/>
              </w:rPr>
              <w:t xml:space="preserve">? </w:t>
            </w:r>
            <w:proofErr w:type="spellStart"/>
            <w:r>
              <w:rPr>
                <w:lang w:eastAsia="ja-JP"/>
              </w:rPr>
              <w:t>parent_class</w:t>
            </w:r>
            <w:proofErr w:type="spellEnd"/>
            <w:r>
              <w:rPr>
                <w:lang w:eastAsia="ja-JP"/>
              </w:rPr>
              <w:t>?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proofErr w:type="spellStart"/>
            <w:r>
              <w:rPr>
                <w:lang w:eastAsia="ja-JP"/>
              </w:rPr>
              <w:t>parameter_list</w:t>
            </w:r>
            <w:proofErr w:type="spellEnd"/>
            <w:r>
              <w:rPr>
                <w:lang w:eastAsia="ja-JP"/>
              </w:rPr>
              <w:t>: '(' ','.parameter+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 xml:space="preserve">parameter: optional? type NAME </w:t>
            </w:r>
            <w:proofErr w:type="spellStart"/>
            <w:r>
              <w:rPr>
                <w:lang w:eastAsia="ja-JP"/>
              </w:rPr>
              <w:t>array_length</w:t>
            </w:r>
            <w:proofErr w:type="spellEnd"/>
            <w:r>
              <w:rPr>
                <w:lang w:eastAsia="ja-JP"/>
              </w:rPr>
              <w:t>?</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NOTE: Not in 14496-1, not sure where this come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 xml:space="preserve">type: signed? </w:t>
            </w:r>
            <w:proofErr w:type="spellStart"/>
            <w:r>
              <w:rPr>
                <w:lang w:eastAsia="ja-JP"/>
              </w:rPr>
              <w:t>data_type</w:t>
            </w:r>
            <w:proofErr w:type="spellEnd"/>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proofErr w:type="spellStart"/>
            <w:r>
              <w:rPr>
                <w:lang w:eastAsia="ja-JP"/>
              </w:rPr>
              <w:t>data_type</w:t>
            </w:r>
            <w:proofErr w:type="spellEnd"/>
            <w:r>
              <w:rPr>
                <w:lang w:eastAsia="ja-JP"/>
              </w:rPr>
              <w:t>:</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proofErr w:type="spellStart"/>
            <w:r>
              <w:rPr>
                <w:lang w:eastAsia="ja-JP"/>
              </w:rPr>
              <w:t>array_length</w:t>
            </w:r>
            <w:proofErr w:type="spellEnd"/>
            <w:r>
              <w:rPr>
                <w:lang w:eastAsia="ja-JP"/>
              </w:rPr>
              <w:t>: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 xml:space="preserve">#NOTE: 14496-1 does not allow </w:t>
            </w:r>
            <w:proofErr w:type="spellStart"/>
            <w:r>
              <w:rPr>
                <w:lang w:eastAsia="ja-JP"/>
              </w:rPr>
              <w:t>paramters</w:t>
            </w:r>
            <w:proofErr w:type="spellEnd"/>
            <w:r>
              <w:rPr>
                <w:lang w:eastAsia="ja-JP"/>
              </w:rPr>
              <w:t xml:space="preserve"> after parent class name</w:t>
            </w:r>
          </w:p>
          <w:p w14:paraId="7196F6BC" w14:textId="77777777" w:rsidR="00B33527" w:rsidRDefault="00B33527" w:rsidP="007F4F04">
            <w:pPr>
              <w:pStyle w:val="Code"/>
              <w:rPr>
                <w:lang w:eastAsia="ja-JP"/>
              </w:rPr>
            </w:pPr>
            <w:proofErr w:type="spellStart"/>
            <w:r>
              <w:rPr>
                <w:lang w:eastAsia="ja-JP"/>
              </w:rPr>
              <w:t>parent_class</w:t>
            </w:r>
            <w:proofErr w:type="spellEnd"/>
            <w:r>
              <w:rPr>
                <w:lang w:eastAsia="ja-JP"/>
              </w:rPr>
              <w:t>: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 xml:space="preserve">body: </w:t>
            </w:r>
            <w:proofErr w:type="spellStart"/>
            <w:r>
              <w:rPr>
                <w:lang w:eastAsia="ja-JP"/>
              </w:rPr>
              <w:t>stmt</w:t>
            </w:r>
            <w:proofErr w:type="spellEnd"/>
            <w:r>
              <w:rPr>
                <w:lang w:eastAsia="ja-JP"/>
              </w:rPr>
              <w: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proofErr w:type="spellStart"/>
            <w:r>
              <w:rPr>
                <w:lang w:eastAsia="ja-JP"/>
              </w:rPr>
              <w:t>stmt</w:t>
            </w:r>
            <w:proofErr w:type="spellEnd"/>
            <w:r>
              <w:rPr>
                <w:lang w:eastAsia="ja-JP"/>
              </w:rPr>
              <w:t>:</w:t>
            </w:r>
          </w:p>
          <w:p w14:paraId="276530E9" w14:textId="77777777" w:rsidR="00B33527" w:rsidRDefault="00B33527" w:rsidP="007F4F04">
            <w:pPr>
              <w:pStyle w:val="Code"/>
              <w:rPr>
                <w:lang w:eastAsia="ja-JP"/>
              </w:rPr>
            </w:pPr>
            <w:r>
              <w:rPr>
                <w:lang w:eastAsia="ja-JP"/>
              </w:rPr>
              <w:t xml:space="preserve">  | </w:t>
            </w:r>
            <w:proofErr w:type="spellStart"/>
            <w:r>
              <w:rPr>
                <w:lang w:eastAsia="ja-JP"/>
              </w:rPr>
              <w:t>elementary_data_type</w:t>
            </w:r>
            <w:proofErr w:type="spellEnd"/>
          </w:p>
          <w:p w14:paraId="701216A9" w14:textId="77777777" w:rsidR="00B33527" w:rsidRDefault="00B33527" w:rsidP="007F4F04">
            <w:pPr>
              <w:pStyle w:val="Code"/>
              <w:rPr>
                <w:lang w:eastAsia="ja-JP"/>
              </w:rPr>
            </w:pPr>
            <w:r>
              <w:rPr>
                <w:lang w:eastAsia="ja-JP"/>
              </w:rPr>
              <w:t xml:space="preserve">  | </w:t>
            </w:r>
            <w:proofErr w:type="spellStart"/>
            <w:r>
              <w:rPr>
                <w:lang w:eastAsia="ja-JP"/>
              </w:rPr>
              <w:t>non_parsable_variable</w:t>
            </w:r>
            <w:proofErr w:type="spellEnd"/>
          </w:p>
          <w:p w14:paraId="00FC3E32" w14:textId="77777777" w:rsidR="00B33527" w:rsidRDefault="00B33527" w:rsidP="007F4F04">
            <w:pPr>
              <w:pStyle w:val="Code"/>
              <w:rPr>
                <w:lang w:eastAsia="ja-JP"/>
              </w:rPr>
            </w:pPr>
            <w:r>
              <w:rPr>
                <w:lang w:eastAsia="ja-JP"/>
              </w:rPr>
              <w:t xml:space="preserve">  | </w:t>
            </w:r>
            <w:proofErr w:type="spellStart"/>
            <w:r>
              <w:rPr>
                <w:lang w:eastAsia="ja-JP"/>
              </w:rPr>
              <w:t>assignment_stmt</w:t>
            </w:r>
            <w:proofErr w:type="spellEnd"/>
          </w:p>
          <w:p w14:paraId="67EAADBF" w14:textId="77777777" w:rsidR="00B33527" w:rsidRDefault="00B33527" w:rsidP="007F4F04">
            <w:pPr>
              <w:pStyle w:val="Code"/>
              <w:rPr>
                <w:lang w:eastAsia="ja-JP"/>
              </w:rPr>
            </w:pPr>
            <w:r>
              <w:rPr>
                <w:lang w:eastAsia="ja-JP"/>
              </w:rPr>
              <w:t xml:space="preserve">  | </w:t>
            </w:r>
            <w:proofErr w:type="spellStart"/>
            <w:r>
              <w:rPr>
                <w:lang w:eastAsia="ja-JP"/>
              </w:rPr>
              <w:t>object_instantiation</w:t>
            </w:r>
            <w:proofErr w:type="spellEnd"/>
          </w:p>
          <w:p w14:paraId="31187153" w14:textId="77777777" w:rsidR="00B33527" w:rsidRDefault="00B33527" w:rsidP="007F4F04">
            <w:pPr>
              <w:pStyle w:val="Code"/>
              <w:rPr>
                <w:lang w:eastAsia="ja-JP"/>
              </w:rPr>
            </w:pPr>
            <w:r>
              <w:rPr>
                <w:lang w:eastAsia="ja-JP"/>
              </w:rPr>
              <w:t xml:space="preserve">  | </w:t>
            </w:r>
            <w:proofErr w:type="spellStart"/>
            <w:r>
              <w:rPr>
                <w:lang w:eastAsia="ja-JP"/>
              </w:rPr>
              <w:t>increment_stmt</w:t>
            </w:r>
            <w:proofErr w:type="spellEnd"/>
          </w:p>
          <w:p w14:paraId="11C0428A" w14:textId="77777777" w:rsidR="00B33527" w:rsidRDefault="00B33527" w:rsidP="007F4F04">
            <w:pPr>
              <w:pStyle w:val="Code"/>
              <w:rPr>
                <w:lang w:eastAsia="ja-JP"/>
              </w:rPr>
            </w:pPr>
            <w:r>
              <w:rPr>
                <w:lang w:eastAsia="ja-JP"/>
              </w:rPr>
              <w:t xml:space="preserve">  | </w:t>
            </w:r>
            <w:proofErr w:type="spellStart"/>
            <w:r>
              <w:rPr>
                <w:lang w:eastAsia="ja-JP"/>
              </w:rPr>
              <w:t>if_stmt</w:t>
            </w:r>
            <w:proofErr w:type="spellEnd"/>
          </w:p>
          <w:p w14:paraId="17C56341" w14:textId="77777777" w:rsidR="00B33527" w:rsidRDefault="00B33527" w:rsidP="007F4F04">
            <w:pPr>
              <w:pStyle w:val="Code"/>
              <w:rPr>
                <w:lang w:eastAsia="ja-JP"/>
              </w:rPr>
            </w:pPr>
            <w:r>
              <w:rPr>
                <w:lang w:eastAsia="ja-JP"/>
              </w:rPr>
              <w:t xml:space="preserve">  | </w:t>
            </w:r>
            <w:proofErr w:type="spellStart"/>
            <w:r>
              <w:rPr>
                <w:lang w:eastAsia="ja-JP"/>
              </w:rPr>
              <w:t>switch_stmt</w:t>
            </w:r>
            <w:proofErr w:type="spellEnd"/>
          </w:p>
          <w:p w14:paraId="0A7D7428" w14:textId="77777777" w:rsidR="00B33527" w:rsidRDefault="00B33527" w:rsidP="007F4F04">
            <w:pPr>
              <w:pStyle w:val="Code"/>
              <w:rPr>
                <w:lang w:eastAsia="ja-JP"/>
              </w:rPr>
            </w:pPr>
            <w:r>
              <w:rPr>
                <w:lang w:eastAsia="ja-JP"/>
              </w:rPr>
              <w:t xml:space="preserve">  | </w:t>
            </w:r>
            <w:proofErr w:type="spellStart"/>
            <w:r>
              <w:rPr>
                <w:lang w:eastAsia="ja-JP"/>
              </w:rPr>
              <w:t>for_stmt</w:t>
            </w:r>
            <w:proofErr w:type="spellEnd"/>
          </w:p>
          <w:p w14:paraId="09DDD736" w14:textId="77777777" w:rsidR="00B33527" w:rsidRDefault="00B33527" w:rsidP="007F4F04">
            <w:pPr>
              <w:pStyle w:val="Code"/>
              <w:rPr>
                <w:lang w:eastAsia="ja-JP"/>
              </w:rPr>
            </w:pPr>
            <w:r>
              <w:rPr>
                <w:lang w:eastAsia="ja-JP"/>
              </w:rPr>
              <w:t xml:space="preserve">  | </w:t>
            </w:r>
            <w:proofErr w:type="spellStart"/>
            <w:r>
              <w:rPr>
                <w:lang w:eastAsia="ja-JP"/>
              </w:rPr>
              <w:t>do_stmt</w:t>
            </w:r>
            <w:proofErr w:type="spellEnd"/>
          </w:p>
          <w:p w14:paraId="1E95DA55" w14:textId="77777777" w:rsidR="00B33527" w:rsidRDefault="00B33527" w:rsidP="007F4F04">
            <w:pPr>
              <w:pStyle w:val="Code"/>
              <w:rPr>
                <w:lang w:eastAsia="ja-JP"/>
              </w:rPr>
            </w:pPr>
            <w:r>
              <w:rPr>
                <w:lang w:eastAsia="ja-JP"/>
              </w:rPr>
              <w:t xml:space="preserve">  | </w:t>
            </w:r>
            <w:proofErr w:type="spellStart"/>
            <w:r>
              <w:rPr>
                <w:lang w:eastAsia="ja-JP"/>
              </w:rPr>
              <w:t>while_stmt</w:t>
            </w:r>
            <w:proofErr w:type="spellEnd"/>
          </w:p>
          <w:p w14:paraId="75E5ACB1" w14:textId="77777777" w:rsidR="00B33527" w:rsidRDefault="00B33527" w:rsidP="007F4F04">
            <w:pPr>
              <w:pStyle w:val="Code"/>
              <w:rPr>
                <w:lang w:eastAsia="ja-JP"/>
              </w:rPr>
            </w:pPr>
            <w:r>
              <w:rPr>
                <w:lang w:eastAsia="ja-JP"/>
              </w:rPr>
              <w:t xml:space="preserve">  | </w:t>
            </w:r>
            <w:proofErr w:type="spellStart"/>
            <w:r>
              <w:rPr>
                <w:lang w:eastAsia="ja-JP"/>
              </w:rPr>
              <w:t>comment_cpp</w:t>
            </w:r>
            <w:proofErr w:type="spellEnd"/>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proofErr w:type="spellStart"/>
            <w:r>
              <w:rPr>
                <w:lang w:eastAsia="ja-JP"/>
              </w:rPr>
              <w:t>comment_cpp</w:t>
            </w:r>
            <w:proofErr w:type="spellEnd"/>
            <w:r>
              <w:rPr>
                <w:lang w:eastAsia="ja-JP"/>
              </w:rPr>
              <w:t>: '//' (NAME | 'floor' | 'class' | 'if' | 'else' | 'for' | 'extends' | NUMBER | '==' | '=' | '{' | ';' | ',' | '-' | '/' | ':' | '?'  )*</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proofErr w:type="spellStart"/>
            <w:r>
              <w:rPr>
                <w:lang w:eastAsia="ja-JP"/>
              </w:rPr>
              <w:t>elementary_data_type</w:t>
            </w:r>
            <w:proofErr w:type="spellEnd"/>
            <w:r>
              <w:rPr>
                <w:lang w:eastAsia="ja-JP"/>
              </w:rPr>
              <w:t xml:space="preserve">: template? aligned? </w:t>
            </w:r>
            <w:proofErr w:type="spellStart"/>
            <w:r>
              <w:rPr>
                <w:lang w:eastAsia="ja-JP"/>
              </w:rPr>
              <w:t>const</w:t>
            </w:r>
            <w:proofErr w:type="spellEnd"/>
            <w:r>
              <w:rPr>
                <w:lang w:eastAsia="ja-JP"/>
              </w:rPr>
              <w:t xml:space="preserve">? type length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proofErr w:type="spellStart"/>
            <w:r>
              <w:rPr>
                <w:lang w:eastAsia="ja-JP"/>
              </w:rPr>
              <w:lastRenderedPageBreak/>
              <w:t>non_parsable_variable</w:t>
            </w:r>
            <w:proofErr w:type="spellEnd"/>
            <w:r>
              <w:rPr>
                <w:lang w:eastAsia="ja-JP"/>
              </w:rPr>
              <w:t xml:space="preserve">: template? </w:t>
            </w:r>
            <w:proofErr w:type="spellStart"/>
            <w:r>
              <w:rPr>
                <w:lang w:eastAsia="ja-JP"/>
              </w:rPr>
              <w:t>const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proofErr w:type="spellStart"/>
            <w:r>
              <w:rPr>
                <w:lang w:eastAsia="ja-JP"/>
              </w:rPr>
              <w:t>const</w:t>
            </w:r>
            <w:proofErr w:type="spellEnd"/>
            <w:r>
              <w:rPr>
                <w:lang w:eastAsia="ja-JP"/>
              </w:rPr>
              <w:t>: '</w:t>
            </w:r>
            <w:proofErr w:type="spellStart"/>
            <w:r>
              <w:rPr>
                <w:lang w:eastAsia="ja-JP"/>
              </w:rPr>
              <w:t>const</w:t>
            </w:r>
            <w:proofErr w:type="spellEnd"/>
            <w:r>
              <w:rPr>
                <w:lang w:eastAsia="ja-JP"/>
              </w:rPr>
              <w: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proofErr w:type="spellStart"/>
            <w:r>
              <w:rPr>
                <w:lang w:eastAsia="ja-JP"/>
              </w:rPr>
              <w:t>assigned_value</w:t>
            </w:r>
            <w:proofErr w:type="spellEnd"/>
            <w:r>
              <w:rPr>
                <w:lang w:eastAsia="ja-JP"/>
              </w:rPr>
              <w:t xml:space="preserve">: '=' (value | </w:t>
            </w:r>
            <w:proofErr w:type="spellStart"/>
            <w:r>
              <w:rPr>
                <w:lang w:eastAsia="ja-JP"/>
              </w:rPr>
              <w:t>array_initialisation</w:t>
            </w:r>
            <w:proofErr w:type="spellEnd"/>
            <w:r>
              <w:rPr>
                <w:lang w:eastAsia="ja-JP"/>
              </w:rPr>
              <w:t>)</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proofErr w:type="spellStart"/>
            <w:r>
              <w:rPr>
                <w:lang w:eastAsia="ja-JP"/>
              </w:rPr>
              <w:t>object_instantiation</w:t>
            </w:r>
            <w:proofErr w:type="spellEnd"/>
            <w:r>
              <w:rPr>
                <w:lang w:eastAsia="ja-JP"/>
              </w:rPr>
              <w:t xml:space="preserve">: NAME </w:t>
            </w:r>
            <w:proofErr w:type="spellStart"/>
            <w:r>
              <w:rPr>
                <w:lang w:eastAsia="ja-JP"/>
              </w:rPr>
              <w:t>NAME</w:t>
            </w:r>
            <w:proofErr w:type="spellEnd"/>
            <w:r>
              <w:rPr>
                <w:lang w:eastAsia="ja-JP"/>
              </w:rPr>
              <w:t xml:space="preserve"> ( '(' ','.value+ ')' )* </w:t>
            </w:r>
            <w:proofErr w:type="spellStart"/>
            <w:r>
              <w:rPr>
                <w:lang w:eastAsia="ja-JP"/>
              </w:rPr>
              <w:t>array_length</w:t>
            </w:r>
            <w:proofErr w:type="spellEnd"/>
            <w:r>
              <w:rPr>
                <w:lang w:eastAsia="ja-JP"/>
              </w:rPr>
              <w:t>?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proofErr w:type="spellStart"/>
            <w:r>
              <w:rPr>
                <w:lang w:eastAsia="ja-JP"/>
              </w:rPr>
              <w:t>variable_assignment</w:t>
            </w:r>
            <w:proofErr w:type="spellEnd"/>
            <w:r>
              <w:rPr>
                <w:lang w:eastAsia="ja-JP"/>
              </w:rPr>
              <w:t xml:space="preserve">: NAME </w:t>
            </w:r>
            <w:proofErr w:type="spellStart"/>
            <w:r>
              <w:rPr>
                <w:lang w:eastAsia="ja-JP"/>
              </w:rPr>
              <w:t>assigned_value</w:t>
            </w:r>
            <w:proofErr w:type="spellEnd"/>
          </w:p>
          <w:p w14:paraId="23702CC8" w14:textId="77777777" w:rsidR="00B33527" w:rsidRDefault="00B33527" w:rsidP="007F4F04">
            <w:pPr>
              <w:pStyle w:val="Code"/>
              <w:rPr>
                <w:lang w:eastAsia="ja-JP"/>
              </w:rPr>
            </w:pPr>
            <w:proofErr w:type="spellStart"/>
            <w:r>
              <w:rPr>
                <w:lang w:eastAsia="ja-JP"/>
              </w:rPr>
              <w:t>assignment_stmt</w:t>
            </w:r>
            <w:proofErr w:type="spellEnd"/>
            <w:r>
              <w:rPr>
                <w:lang w:eastAsia="ja-JP"/>
              </w:rPr>
              <w:t xml:space="preserve">: </w:t>
            </w:r>
            <w:proofErr w:type="spellStart"/>
            <w:r>
              <w:rPr>
                <w:lang w:eastAsia="ja-JP"/>
              </w:rPr>
              <w:t>variable_assignment</w:t>
            </w:r>
            <w:proofErr w:type="spellEnd"/>
            <w:r>
              <w:rPr>
                <w:lang w:eastAsia="ja-JP"/>
              </w:rPr>
              <w:t xml:space="preserve">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 xml:space="preserve">#TODO: This rule should not allow </w:t>
            </w:r>
            <w:proofErr w:type="spellStart"/>
            <w:r>
              <w:rPr>
                <w:lang w:eastAsia="ja-JP"/>
              </w:rPr>
              <w:t>whitepaces</w:t>
            </w:r>
            <w:proofErr w:type="spellEnd"/>
            <w:r>
              <w:rPr>
                <w:lang w:eastAsia="ja-JP"/>
              </w:rPr>
              <w:t xml:space="preserve"> between name and '+'s</w:t>
            </w:r>
          </w:p>
          <w:p w14:paraId="1315F9D0" w14:textId="77777777" w:rsidR="00B33527" w:rsidRDefault="00B33527" w:rsidP="007F4F04">
            <w:pPr>
              <w:pStyle w:val="Code"/>
              <w:rPr>
                <w:lang w:eastAsia="ja-JP"/>
              </w:rPr>
            </w:pPr>
            <w:proofErr w:type="spellStart"/>
            <w:r>
              <w:rPr>
                <w:lang w:eastAsia="ja-JP"/>
              </w:rPr>
              <w:t>variable_incr</w:t>
            </w:r>
            <w:proofErr w:type="spellEnd"/>
            <w:r>
              <w:rPr>
                <w:lang w:eastAsia="ja-JP"/>
              </w:rPr>
              <w:t>: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proofErr w:type="spellStart"/>
            <w:r>
              <w:rPr>
                <w:lang w:eastAsia="ja-JP"/>
              </w:rPr>
              <w:t>increment_stmt</w:t>
            </w:r>
            <w:proofErr w:type="spellEnd"/>
            <w:r>
              <w:rPr>
                <w:lang w:eastAsia="ja-JP"/>
              </w:rPr>
              <w:t xml:space="preserve">: </w:t>
            </w:r>
            <w:proofErr w:type="spellStart"/>
            <w:r>
              <w:rPr>
                <w:lang w:eastAsia="ja-JP"/>
              </w:rPr>
              <w:t>variable_incr</w:t>
            </w:r>
            <w:proofErr w:type="spellEnd"/>
            <w:r>
              <w:rPr>
                <w:lang w:eastAsia="ja-JP"/>
              </w:rPr>
              <w:t xml:space="preserve">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#NOTE: STRING literal e.g. '</w:t>
            </w:r>
            <w:proofErr w:type="spellStart"/>
            <w:r>
              <w:rPr>
                <w:lang w:eastAsia="ja-JP"/>
              </w:rPr>
              <w:t>uuid</w:t>
            </w:r>
            <w:proofErr w:type="spellEnd"/>
            <w:r>
              <w:rPr>
                <w:lang w:eastAsia="ja-JP"/>
              </w:rPr>
              <w:t>' is not allowed in 14496-1</w:t>
            </w:r>
          </w:p>
          <w:p w14:paraId="566CC1C3" w14:textId="77777777" w:rsidR="00B33527" w:rsidRDefault="00B33527" w:rsidP="007F4F04">
            <w:pPr>
              <w:pStyle w:val="Code"/>
              <w:rPr>
                <w:lang w:eastAsia="ja-JP"/>
              </w:rPr>
            </w:pPr>
            <w:r>
              <w:rPr>
                <w:lang w:eastAsia="ja-JP"/>
              </w:rPr>
              <w:t xml:space="preserve">#NOTE: NUMBER catches decimal, octal, hexadecimal, binary, </w:t>
            </w:r>
            <w:proofErr w:type="spellStart"/>
            <w:r>
              <w:rPr>
                <w:lang w:eastAsia="ja-JP"/>
              </w:rPr>
              <w:t>foating</w:t>
            </w:r>
            <w:proofErr w:type="spellEnd"/>
            <w:r>
              <w:rPr>
                <w:lang w:eastAsia="ja-JP"/>
              </w:rPr>
              <w:t xml:space="preserve"> point (scientific </w:t>
            </w:r>
            <w:proofErr w:type="spellStart"/>
            <w:r>
              <w:rPr>
                <w:lang w:eastAsia="ja-JP"/>
              </w:rPr>
              <w:t>noation</w:t>
            </w:r>
            <w:proofErr w:type="spellEnd"/>
            <w:r>
              <w:rPr>
                <w:lang w:eastAsia="ja-JP"/>
              </w:rPr>
              <w:t xml:space="preserve">)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  (value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 xml:space="preserve">operator: </w:t>
            </w:r>
            <w:proofErr w:type="spellStart"/>
            <w:r>
              <w:rPr>
                <w:lang w:eastAsia="ja-JP"/>
              </w:rPr>
              <w:t>operator_test</w:t>
            </w:r>
            <w:proofErr w:type="spellEnd"/>
            <w:r>
              <w:rPr>
                <w:lang w:eastAsia="ja-JP"/>
              </w:rPr>
              <w:t xml:space="preserve"> | </w:t>
            </w:r>
            <w:proofErr w:type="spellStart"/>
            <w:r>
              <w:rPr>
                <w:lang w:eastAsia="ja-JP"/>
              </w:rPr>
              <w:t>operator_logical</w:t>
            </w:r>
            <w:proofErr w:type="spellEnd"/>
            <w:r>
              <w:rPr>
                <w:lang w:eastAsia="ja-JP"/>
              </w:rPr>
              <w:t xml:space="preserve"> | </w:t>
            </w:r>
            <w:proofErr w:type="spellStart"/>
            <w:r>
              <w:rPr>
                <w:lang w:eastAsia="ja-JP"/>
              </w:rPr>
              <w:t>operator_bin</w:t>
            </w:r>
            <w:proofErr w:type="spellEnd"/>
            <w:r>
              <w:rPr>
                <w:lang w:eastAsia="ja-JP"/>
              </w:rPr>
              <w:t xml:space="preserve"> | </w:t>
            </w:r>
            <w:proofErr w:type="spellStart"/>
            <w:r>
              <w:rPr>
                <w:lang w:eastAsia="ja-JP"/>
              </w:rPr>
              <w:t>operator_math</w:t>
            </w:r>
            <w:proofErr w:type="spellEnd"/>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proofErr w:type="spellStart"/>
            <w:r>
              <w:rPr>
                <w:lang w:eastAsia="ja-JP"/>
              </w:rPr>
              <w:t>operator_math</w:t>
            </w:r>
            <w:proofErr w:type="spellEnd"/>
            <w:r>
              <w:rPr>
                <w:lang w:eastAsia="ja-JP"/>
              </w:rPr>
              <w:t>: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proofErr w:type="spellStart"/>
            <w:r>
              <w:rPr>
                <w:lang w:eastAsia="ja-JP"/>
              </w:rPr>
              <w:t>operator_test</w:t>
            </w:r>
            <w:proofErr w:type="spellEnd"/>
            <w:r>
              <w:rPr>
                <w:lang w:eastAsia="ja-JP"/>
              </w:rPr>
              <w:t>: '==' | '&lt;=' | '&lt;' | '&gt;=' | '&gt;' | '!='</w:t>
            </w:r>
          </w:p>
          <w:p w14:paraId="0CD5DC35" w14:textId="77777777" w:rsidR="00B33527" w:rsidRDefault="00B33527" w:rsidP="007F4F04">
            <w:pPr>
              <w:pStyle w:val="Code"/>
              <w:rPr>
                <w:lang w:eastAsia="ja-JP"/>
              </w:rPr>
            </w:pPr>
          </w:p>
          <w:p w14:paraId="036D9DC5" w14:textId="77777777" w:rsidR="00B33527" w:rsidRDefault="00B33527" w:rsidP="007F4F04">
            <w:pPr>
              <w:pStyle w:val="Code"/>
              <w:rPr>
                <w:lang w:eastAsia="ja-JP"/>
              </w:rPr>
            </w:pPr>
            <w:proofErr w:type="spellStart"/>
            <w:r>
              <w:rPr>
                <w:lang w:eastAsia="ja-JP"/>
              </w:rPr>
              <w:t>operator_bin</w:t>
            </w:r>
            <w:proofErr w:type="spellEnd"/>
            <w:r>
              <w:rPr>
                <w:lang w:eastAsia="ja-JP"/>
              </w:rPr>
              <w:t>: '&amp;' | '|'</w:t>
            </w:r>
          </w:p>
          <w:p w14:paraId="1F4A511B" w14:textId="77777777" w:rsidR="00B33527" w:rsidRDefault="00B33527" w:rsidP="007F4F04">
            <w:pPr>
              <w:pStyle w:val="Code"/>
              <w:rPr>
                <w:lang w:eastAsia="ja-JP"/>
              </w:rPr>
            </w:pPr>
          </w:p>
          <w:p w14:paraId="011637AD" w14:textId="77777777" w:rsidR="00B33527" w:rsidRDefault="00B33527" w:rsidP="007F4F04">
            <w:pPr>
              <w:pStyle w:val="Code"/>
              <w:rPr>
                <w:lang w:eastAsia="ja-JP"/>
              </w:rPr>
            </w:pPr>
            <w:proofErr w:type="spellStart"/>
            <w:r>
              <w:rPr>
                <w:lang w:eastAsia="ja-JP"/>
              </w:rPr>
              <w:t>operator_logical</w:t>
            </w:r>
            <w:proofErr w:type="spellEnd"/>
            <w:r>
              <w:rPr>
                <w:lang w:eastAsia="ja-JP"/>
              </w:rPr>
              <w:t>: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 xml:space="preserve">function: </w:t>
            </w:r>
            <w:proofErr w:type="spellStart"/>
            <w:r>
              <w:rPr>
                <w:lang w:eastAsia="ja-JP"/>
              </w:rPr>
              <w:t>function_name</w:t>
            </w:r>
            <w:proofErr w:type="spellEnd"/>
            <w:r>
              <w:rPr>
                <w:lang w:eastAsia="ja-JP"/>
              </w:rPr>
              <w:t xml:space="preserv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 xml:space="preserve">#NOTE: Only </w:t>
            </w:r>
            <w:proofErr w:type="spellStart"/>
            <w:r>
              <w:rPr>
                <w:lang w:eastAsia="ja-JP"/>
              </w:rPr>
              <w:t>lengthof</w:t>
            </w:r>
            <w:proofErr w:type="spellEnd"/>
            <w:r>
              <w:rPr>
                <w:lang w:eastAsia="ja-JP"/>
              </w:rPr>
              <w:t xml:space="preserve"> in 14496-1, floor is used in 14496-12 without definition</w:t>
            </w:r>
          </w:p>
          <w:p w14:paraId="2ED3A202" w14:textId="77777777" w:rsidR="00B33527" w:rsidRDefault="00B33527" w:rsidP="007F4F04">
            <w:pPr>
              <w:pStyle w:val="Code"/>
              <w:rPr>
                <w:lang w:eastAsia="ja-JP"/>
              </w:rPr>
            </w:pPr>
            <w:proofErr w:type="spellStart"/>
            <w:r>
              <w:rPr>
                <w:lang w:eastAsia="ja-JP"/>
              </w:rPr>
              <w:t>function_name</w:t>
            </w:r>
            <w:proofErr w:type="spellEnd"/>
            <w:r>
              <w:rPr>
                <w:lang w:eastAsia="ja-JP"/>
              </w:rPr>
              <w:t>: 'floor' | '</w:t>
            </w:r>
            <w:proofErr w:type="spellStart"/>
            <w:r>
              <w:rPr>
                <w:lang w:eastAsia="ja-JP"/>
              </w:rPr>
              <w:t>lengthof</w:t>
            </w:r>
            <w:proofErr w:type="spellEnd"/>
            <w:r>
              <w:rPr>
                <w:lang w:eastAsia="ja-JP"/>
              </w:rPr>
              <w:t>'</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proofErr w:type="spellStart"/>
            <w:r>
              <w:rPr>
                <w:lang w:eastAsia="ja-JP"/>
              </w:rPr>
              <w:t>array_initialisation</w:t>
            </w:r>
            <w:proofErr w:type="spellEnd"/>
            <w:r>
              <w:rPr>
                <w:lang w:eastAsia="ja-JP"/>
              </w:rPr>
              <w:t>: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proofErr w:type="spellStart"/>
            <w:r>
              <w:rPr>
                <w:lang w:eastAsia="ja-JP"/>
              </w:rPr>
              <w:t>if_stmt</w:t>
            </w:r>
            <w:proofErr w:type="spellEnd"/>
            <w:r>
              <w:rPr>
                <w:lang w:eastAsia="ja-JP"/>
              </w:rPr>
              <w:t xml:space="preserve">: 'if' '(' condition ')' '{' body '}' </w:t>
            </w:r>
            <w:proofErr w:type="spellStart"/>
            <w:r>
              <w:rPr>
                <w:lang w:eastAsia="ja-JP"/>
              </w:rPr>
              <w:t>else_if_stmt</w:t>
            </w:r>
            <w:proofErr w:type="spellEnd"/>
            <w:r>
              <w:rPr>
                <w:lang w:eastAsia="ja-JP"/>
              </w:rPr>
              <w:t xml:space="preserve">? </w:t>
            </w:r>
            <w:proofErr w:type="spellStart"/>
            <w:r>
              <w:rPr>
                <w:lang w:eastAsia="ja-JP"/>
              </w:rPr>
              <w:t>else_stmt</w:t>
            </w:r>
            <w:proofErr w:type="spellEnd"/>
            <w:r>
              <w:rPr>
                <w:lang w:eastAsia="ja-JP"/>
              </w:rPr>
              <w: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proofErr w:type="spellStart"/>
            <w:r>
              <w:rPr>
                <w:lang w:eastAsia="ja-JP"/>
              </w:rPr>
              <w:t>else_if_stmt</w:t>
            </w:r>
            <w:proofErr w:type="spellEnd"/>
            <w:r>
              <w:rPr>
                <w:lang w:eastAsia="ja-JP"/>
              </w:rPr>
              <w: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proofErr w:type="spellStart"/>
            <w:r>
              <w:rPr>
                <w:lang w:eastAsia="ja-JP"/>
              </w:rPr>
              <w:t>else_stmt</w:t>
            </w:r>
            <w:proofErr w:type="spellEnd"/>
            <w:r>
              <w:rPr>
                <w:lang w:eastAsia="ja-JP"/>
              </w:rPr>
              <w: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proofErr w:type="spellStart"/>
            <w:r>
              <w:rPr>
                <w:lang w:eastAsia="ja-JP"/>
              </w:rPr>
              <w:t>switch_stmt</w:t>
            </w:r>
            <w:proofErr w:type="spellEnd"/>
            <w:r>
              <w:rPr>
                <w:lang w:eastAsia="ja-JP"/>
              </w:rPr>
              <w:t>: 'switch' '(' condition ')' '{' (</w:t>
            </w:r>
            <w:proofErr w:type="spellStart"/>
            <w:r>
              <w:rPr>
                <w:lang w:eastAsia="ja-JP"/>
              </w:rPr>
              <w:t>switch_case</w:t>
            </w:r>
            <w:proofErr w:type="spellEnd"/>
            <w:r>
              <w:rPr>
                <w:lang w:eastAsia="ja-JP"/>
              </w:rPr>
              <w:t xml:space="preserve"> </w:t>
            </w:r>
            <w:proofErr w:type="spellStart"/>
            <w:r>
              <w:rPr>
                <w:lang w:eastAsia="ja-JP"/>
              </w:rPr>
              <w:t>switch_break</w:t>
            </w:r>
            <w:proofErr w:type="spellEnd"/>
            <w:r>
              <w:rPr>
                <w:lang w:eastAsia="ja-JP"/>
              </w:rPr>
              <w:t xml:space="preserve">?)* </w:t>
            </w:r>
            <w:proofErr w:type="spellStart"/>
            <w:r>
              <w:rPr>
                <w:lang w:eastAsia="ja-JP"/>
              </w:rPr>
              <w:t>switch_default</w:t>
            </w:r>
            <w:proofErr w:type="spellEnd"/>
            <w:r>
              <w:rPr>
                <w:lang w:eastAsia="ja-JP"/>
              </w:rPr>
              <w:t xml:space="preserve">? </w:t>
            </w:r>
            <w:proofErr w:type="spellStart"/>
            <w:r>
              <w:rPr>
                <w:lang w:eastAsia="ja-JP"/>
              </w:rPr>
              <w:t>switch_break</w:t>
            </w:r>
            <w:proofErr w:type="spellEnd"/>
            <w:r>
              <w:rPr>
                <w:lang w:eastAsia="ja-JP"/>
              </w:rPr>
              <w:t>?'}'</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proofErr w:type="spellStart"/>
            <w:r>
              <w:rPr>
                <w:lang w:eastAsia="ja-JP"/>
              </w:rPr>
              <w:t>switch_break</w:t>
            </w:r>
            <w:proofErr w:type="spellEnd"/>
            <w:r>
              <w:rPr>
                <w:lang w:eastAsia="ja-JP"/>
              </w:rPr>
              <w:t>: 'break' ';'</w:t>
            </w:r>
          </w:p>
          <w:p w14:paraId="3E6AB634" w14:textId="77777777" w:rsidR="00B33527" w:rsidRDefault="00B33527" w:rsidP="007F4F04">
            <w:pPr>
              <w:pStyle w:val="Code"/>
              <w:rPr>
                <w:lang w:eastAsia="ja-JP"/>
              </w:rPr>
            </w:pPr>
            <w:proofErr w:type="spellStart"/>
            <w:r>
              <w:rPr>
                <w:lang w:eastAsia="ja-JP"/>
              </w:rPr>
              <w:t>switch_case</w:t>
            </w:r>
            <w:proofErr w:type="spellEnd"/>
            <w:r>
              <w:rPr>
                <w:lang w:eastAsia="ja-JP"/>
              </w:rPr>
              <w:t xml:space="preserve">: 'case' (NUMBER | NAME | STRING) ':' body? </w:t>
            </w:r>
          </w:p>
          <w:p w14:paraId="1EDCB432" w14:textId="77777777" w:rsidR="00B33527" w:rsidRDefault="00B33527" w:rsidP="007F4F04">
            <w:pPr>
              <w:pStyle w:val="Code"/>
              <w:rPr>
                <w:lang w:eastAsia="ja-JP"/>
              </w:rPr>
            </w:pPr>
            <w:proofErr w:type="spellStart"/>
            <w:r>
              <w:rPr>
                <w:lang w:eastAsia="ja-JP"/>
              </w:rPr>
              <w:t>switch_default</w:t>
            </w:r>
            <w:proofErr w:type="spellEnd"/>
            <w:r>
              <w:rPr>
                <w:lang w:eastAsia="ja-JP"/>
              </w:rPr>
              <w: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proofErr w:type="spellStart"/>
            <w:r>
              <w:rPr>
                <w:lang w:eastAsia="ja-JP"/>
              </w:rPr>
              <w:t>for_stmt</w:t>
            </w:r>
            <w:proofErr w:type="spellEnd"/>
            <w:r>
              <w:rPr>
                <w:lang w:eastAsia="ja-JP"/>
              </w:rPr>
              <w: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proofErr w:type="spellStart"/>
            <w:r>
              <w:rPr>
                <w:lang w:eastAsia="ja-JP"/>
              </w:rPr>
              <w:t>for_variable_declaration_assignment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w:t>
            </w:r>
            <w:proofErr w:type="spellStart"/>
            <w:r>
              <w:rPr>
                <w:lang w:eastAsia="ja-JP"/>
              </w:rPr>
              <w:t>variable_assignment</w:t>
            </w:r>
            <w:proofErr w:type="spellEnd"/>
          </w:p>
          <w:p w14:paraId="450D03A5" w14:textId="77777777" w:rsidR="00B33527" w:rsidRDefault="00B33527" w:rsidP="007F4F04">
            <w:pPr>
              <w:pStyle w:val="Code"/>
              <w:rPr>
                <w:lang w:eastAsia="ja-JP"/>
              </w:rPr>
            </w:pPr>
            <w:r>
              <w:rPr>
                <w:lang w:eastAsia="ja-JP"/>
              </w:rPr>
              <w:t xml:space="preserve">  | </w:t>
            </w:r>
            <w:proofErr w:type="spellStart"/>
            <w:r>
              <w:rPr>
                <w:lang w:eastAsia="ja-JP"/>
              </w:rPr>
              <w:t>for_variable_declaration_assignment</w:t>
            </w:r>
            <w:proofErr w:type="spellEnd"/>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 xml:space="preserve">expression3: </w:t>
            </w:r>
            <w:proofErr w:type="spellStart"/>
            <w:r>
              <w:rPr>
                <w:lang w:eastAsia="ja-JP"/>
              </w:rPr>
              <w:t>variable_incr</w:t>
            </w:r>
            <w:proofErr w:type="spellEnd"/>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proofErr w:type="spellStart"/>
            <w:r>
              <w:rPr>
                <w:lang w:eastAsia="ja-JP"/>
              </w:rPr>
              <w:t>do_stmt</w:t>
            </w:r>
            <w:proofErr w:type="spellEnd"/>
            <w:r>
              <w:rPr>
                <w:lang w:eastAsia="ja-JP"/>
              </w:rPr>
              <w: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proofErr w:type="spellStart"/>
            <w:r>
              <w:rPr>
                <w:lang w:eastAsia="ja-JP"/>
              </w:rPr>
              <w:t>while_stmt</w:t>
            </w:r>
            <w:proofErr w:type="spellEnd"/>
            <w:r>
              <w:rPr>
                <w:lang w:eastAsia="ja-JP"/>
              </w:rPr>
              <w: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2FE106E2" w:rsidR="00BC1590" w:rsidRDefault="006C1656" w:rsidP="00785042">
      <w:pPr>
        <w:pStyle w:val="ListParagraph"/>
        <w:widowControl/>
        <w:numPr>
          <w:ilvl w:val="0"/>
          <w:numId w:val="9"/>
        </w:numPr>
        <w:tabs>
          <w:tab w:val="left" w:pos="403"/>
        </w:tabs>
        <w:autoSpaceDE/>
        <w:autoSpaceDN/>
        <w:spacing w:after="120" w:line="240" w:lineRule="atLeast"/>
        <w:contextualSpacing/>
        <w:jc w:val="both"/>
      </w:pPr>
      <w:bookmarkStart w:id="3" w:name="_Ref109402352"/>
      <w:proofErr w:type="spellStart"/>
      <w:r w:rsidRPr="006D1923">
        <w:t>P</w:t>
      </w:r>
      <w:r w:rsidRPr="00282F49">
        <w:t>egen</w:t>
      </w:r>
      <w:proofErr w:type="spellEnd"/>
      <w:r w:rsidRPr="00282F49">
        <w:t xml:space="preserve"> documentation, </w:t>
      </w:r>
      <w:hyperlink r:id="rId14" w:history="1">
        <w:r w:rsidRPr="006D1923">
          <w:rPr>
            <w:rStyle w:val="Hyperlink"/>
            <w:lang w:val="en-GB"/>
          </w:rPr>
          <w:t>https://we-like-parsers.github.io/pegen/</w:t>
        </w:r>
      </w:hyperlink>
      <w:bookmarkEnd w:id="3"/>
    </w:p>
    <w:p w14:paraId="1F95A658" w14:textId="77777777" w:rsidR="00195F33" w:rsidRDefault="00195F33" w:rsidP="00195F33">
      <w:pPr>
        <w:widowControl/>
        <w:tabs>
          <w:tab w:val="left" w:pos="403"/>
        </w:tabs>
        <w:autoSpaceDE/>
        <w:autoSpaceDN/>
        <w:spacing w:after="120" w:line="240" w:lineRule="atLeast"/>
        <w:contextualSpacing/>
        <w:jc w:val="both"/>
      </w:pPr>
    </w:p>
    <w:p w14:paraId="345F1E4B" w14:textId="77777777" w:rsidR="00195F33" w:rsidRDefault="00195F33" w:rsidP="00195F33">
      <w:pPr>
        <w:widowControl/>
        <w:tabs>
          <w:tab w:val="left" w:pos="403"/>
        </w:tabs>
        <w:autoSpaceDE/>
        <w:autoSpaceDN/>
        <w:spacing w:after="120" w:line="240" w:lineRule="atLeast"/>
        <w:contextualSpacing/>
        <w:jc w:val="both"/>
      </w:pPr>
    </w:p>
    <w:p w14:paraId="560DEAC1" w14:textId="77777777" w:rsidR="009C3CF0" w:rsidRDefault="009C3CF0" w:rsidP="009C3CF0">
      <w:pPr>
        <w:pStyle w:val="Heading1"/>
      </w:pPr>
      <w:bookmarkStart w:id="4" w:name="_Toc172301613"/>
      <w:r>
        <w:t xml:space="preserve">On the keyword </w:t>
      </w:r>
      <w:r w:rsidRPr="006D180F">
        <w:rPr>
          <w:rFonts w:ascii="Courier New" w:hAnsi="Courier New" w:cs="Courier New"/>
        </w:rPr>
        <w:t>template</w:t>
      </w:r>
      <w:bookmarkEnd w:id="4"/>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The template keywork in defined in ISO/IEC 14496-12 and does not belong to the original nor currently developped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1ED2393F" w14:textId="77777777" w:rsidR="00CD51F5" w:rsidRPr="00F40C18" w:rsidRDefault="00CD51F5" w:rsidP="00CD51F5">
      <w:pPr>
        <w:pStyle w:val="Heading1"/>
        <w:rPr>
          <w:ins w:id="5" w:author="Emmanuel Thomas" w:date="2024-07-19T17:10:00Z" w16du:dateUtc="2024-07-19T08:10:00Z"/>
          <w:lang w:eastAsia="zh-CN"/>
        </w:rPr>
      </w:pPr>
      <w:bookmarkStart w:id="6" w:name="_Toc172301614"/>
      <w:ins w:id="7" w:author="Emmanuel Thomas" w:date="2024-07-19T17:10:00Z" w16du:dateUtc="2024-07-19T08:10:00Z">
        <w:r w:rsidRPr="00DA2BFB">
          <w:rPr>
            <w:lang w:eastAsia="zh-CN"/>
          </w:rPr>
          <w:t>On optional class member</w:t>
        </w:r>
        <w:bookmarkEnd w:id="6"/>
      </w:ins>
    </w:p>
    <w:p w14:paraId="01EAD6F8" w14:textId="77777777" w:rsidR="00CD51F5" w:rsidRDefault="00CD51F5" w:rsidP="00CD51F5">
      <w:pPr>
        <w:pStyle w:val="Heading2"/>
        <w:rPr>
          <w:ins w:id="8" w:author="Emmanuel Thomas" w:date="2024-07-19T17:10:00Z" w16du:dateUtc="2024-07-19T08:10:00Z"/>
          <w:lang w:eastAsia="zh-CN"/>
        </w:rPr>
      </w:pPr>
      <w:ins w:id="9" w:author="Emmanuel Thomas" w:date="2024-07-19T17:10:00Z" w16du:dateUtc="2024-07-19T08:10:00Z">
        <w:r>
          <w:rPr>
            <w:lang w:eastAsia="zh-CN"/>
          </w:rPr>
          <w:t>Use case #1: A container box</w:t>
        </w:r>
      </w:ins>
    </w:p>
    <w:p w14:paraId="29459A99" w14:textId="77777777" w:rsidR="00CD51F5" w:rsidRPr="005B4869" w:rsidRDefault="00CD51F5" w:rsidP="00CD51F5">
      <w:pPr>
        <w:rPr>
          <w:ins w:id="10" w:author="Emmanuel Thomas" w:date="2024-07-19T17:10:00Z" w16du:dateUtc="2024-07-19T08:10:00Z"/>
          <w:sz w:val="24"/>
          <w:lang w:val="en-GB" w:eastAsia="zh-CN"/>
        </w:rPr>
      </w:pPr>
      <w:ins w:id="11" w:author="Emmanuel Thomas" w:date="2024-07-19T17:10:00Z" w16du:dateUtc="2024-07-19T08:10:00Z">
        <w:r w:rsidRPr="005B4869">
          <w:rPr>
            <w:sz w:val="24"/>
            <w:lang w:val="en-GB" w:eastAsia="zh-CN"/>
          </w:rPr>
          <w:t>In this scenario, a box is meant to be a container for other boxes. For example, the movie box is defined as follows:</w:t>
        </w:r>
      </w:ins>
    </w:p>
    <w:p w14:paraId="6E48A364" w14:textId="77777777" w:rsidR="00CD51F5" w:rsidRPr="005B4869" w:rsidRDefault="00CD51F5" w:rsidP="00CD51F5">
      <w:pPr>
        <w:rPr>
          <w:ins w:id="12" w:author="Emmanuel Thomas" w:date="2024-07-19T17:10:00Z" w16du:dateUtc="2024-07-19T08:10:00Z"/>
          <w:sz w:val="24"/>
          <w:lang w:val="en-GB" w:eastAsia="zh-CN"/>
        </w:rPr>
      </w:pPr>
    </w:p>
    <w:p w14:paraId="73B132EE" w14:textId="77777777" w:rsidR="00CD51F5" w:rsidRPr="00DA2BFB" w:rsidRDefault="00CD51F5" w:rsidP="00CD51F5">
      <w:pPr>
        <w:rPr>
          <w:ins w:id="13" w:author="Emmanuel Thomas" w:date="2024-07-19T17:10:00Z" w16du:dateUtc="2024-07-19T08:10:00Z"/>
          <w:b/>
          <w:bCs/>
        </w:rPr>
      </w:pPr>
      <w:bookmarkStart w:id="14" w:name="_Ref392827860"/>
      <w:bookmarkStart w:id="15" w:name="_Toc441898393"/>
      <w:bookmarkStart w:id="16" w:name="_Toc32120153"/>
      <w:bookmarkStart w:id="17" w:name="_Toc170466432"/>
      <w:ins w:id="18" w:author="Emmanuel Thomas" w:date="2024-07-19T17:10:00Z" w16du:dateUtc="2024-07-19T08:10:00Z">
        <w:r w:rsidRPr="00DA2BFB">
          <w:rPr>
            <w:b/>
            <w:bCs/>
          </w:rPr>
          <w:t xml:space="preserve">Movie </w:t>
        </w:r>
        <w:bookmarkEnd w:id="14"/>
        <w:bookmarkEnd w:id="15"/>
        <w:bookmarkEnd w:id="16"/>
        <w:r w:rsidRPr="00DA2BFB">
          <w:rPr>
            <w:b/>
            <w:bCs/>
          </w:rPr>
          <w:t>box</w:t>
        </w:r>
        <w:bookmarkEnd w:id="17"/>
      </w:ins>
    </w:p>
    <w:p w14:paraId="6FFBBB2F" w14:textId="77777777" w:rsidR="00CD51F5" w:rsidRPr="00DA2BFB" w:rsidRDefault="00CD51F5" w:rsidP="00CD51F5">
      <w:pPr>
        <w:rPr>
          <w:ins w:id="19" w:author="Emmanuel Thomas" w:date="2024-07-19T17:10:00Z" w16du:dateUtc="2024-07-19T08:10:00Z"/>
          <w:b/>
          <w:bCs/>
        </w:rPr>
      </w:pPr>
      <w:bookmarkStart w:id="20" w:name="_Toc32120154"/>
      <w:ins w:id="21" w:author="Emmanuel Thomas" w:date="2024-07-19T17:10:00Z" w16du:dateUtc="2024-07-19T08:10:00Z">
        <w:r w:rsidRPr="00DA2BFB">
          <w:rPr>
            <w:b/>
            <w:bCs/>
          </w:rPr>
          <w:t>Definition</w:t>
        </w:r>
        <w:bookmarkEnd w:id="20"/>
      </w:ins>
    </w:p>
    <w:p w14:paraId="2748FB7A" w14:textId="77777777" w:rsidR="00CD51F5" w:rsidRDefault="00CD51F5" w:rsidP="00CD51F5">
      <w:pPr>
        <w:pStyle w:val="Atom"/>
        <w:tabs>
          <w:tab w:val="left" w:pos="1134"/>
        </w:tabs>
        <w:ind w:left="720"/>
        <w:rPr>
          <w:ins w:id="22" w:author="Emmanuel Thomas" w:date="2024-07-19T17:10:00Z" w16du:dateUtc="2024-07-19T08:10:00Z"/>
        </w:rPr>
      </w:pPr>
      <w:ins w:id="23" w:author="Emmanuel Thomas" w:date="2024-07-19T17:10:00Z" w16du:dateUtc="2024-07-19T08:10:00Z">
        <w:r>
          <w:lastRenderedPageBreak/>
          <w:t>Box Type:</w:t>
        </w:r>
        <w:r>
          <w:tab/>
        </w:r>
        <w:r w:rsidRPr="00A3770E">
          <w:rPr>
            <w:rStyle w:val="codeChar"/>
          </w:rPr>
          <w:t>'moov'</w:t>
        </w:r>
        <w:r>
          <w:br/>
          <w:t>Container:</w:t>
        </w:r>
        <w:r>
          <w:tab/>
          <w:t>File</w:t>
        </w:r>
        <w:r>
          <w:br/>
          <w:t>Mandatory:</w:t>
        </w:r>
        <w:r>
          <w:tab/>
          <w:t>Yes</w:t>
        </w:r>
        <w:r>
          <w:br/>
          <w:t>Quantity:</w:t>
        </w:r>
        <w:r>
          <w:tab/>
          <w:t>Exactly one</w:t>
        </w:r>
      </w:ins>
    </w:p>
    <w:p w14:paraId="35E44579" w14:textId="77777777" w:rsidR="00CD51F5" w:rsidRPr="003176D3" w:rsidRDefault="00CD51F5" w:rsidP="00CD51F5">
      <w:pPr>
        <w:ind w:left="720"/>
        <w:rPr>
          <w:ins w:id="24" w:author="Emmanuel Thomas" w:date="2024-07-19T17:10:00Z" w16du:dateUtc="2024-07-19T08:10:00Z"/>
          <w:lang w:val="en-GB"/>
        </w:rPr>
      </w:pPr>
      <w:ins w:id="25" w:author="Emmanuel Thomas" w:date="2024-07-19T17:10:00Z" w16du:dateUtc="2024-07-19T08:10:00Z">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at the top-level of a file. Normally this box is close to the beginning or end of the file, though this is not required.</w:t>
        </w:r>
      </w:ins>
    </w:p>
    <w:p w14:paraId="1149F7BF" w14:textId="77777777" w:rsidR="00CD51F5" w:rsidRDefault="00CD51F5" w:rsidP="00CD51F5">
      <w:pPr>
        <w:rPr>
          <w:ins w:id="26" w:author="Emmanuel Thomas" w:date="2024-07-19T17:10:00Z" w16du:dateUtc="2024-07-19T08:10:00Z"/>
          <w:b/>
          <w:bCs/>
        </w:rPr>
      </w:pPr>
      <w:bookmarkStart w:id="27" w:name="_Toc32120155"/>
    </w:p>
    <w:p w14:paraId="5DB2041F" w14:textId="77777777" w:rsidR="00CD51F5" w:rsidRPr="00DA2BFB" w:rsidRDefault="00CD51F5" w:rsidP="00CD51F5">
      <w:pPr>
        <w:rPr>
          <w:ins w:id="28" w:author="Emmanuel Thomas" w:date="2024-07-19T17:10:00Z" w16du:dateUtc="2024-07-19T08:10:00Z"/>
          <w:b/>
          <w:bCs/>
        </w:rPr>
      </w:pPr>
      <w:ins w:id="29" w:author="Emmanuel Thomas" w:date="2024-07-19T17:10:00Z" w16du:dateUtc="2024-07-19T08:10:00Z">
        <w:r w:rsidRPr="00DA2BFB">
          <w:rPr>
            <w:b/>
            <w:bCs/>
          </w:rPr>
          <w:t>Syntax</w:t>
        </w:r>
        <w:bookmarkEnd w:id="27"/>
      </w:ins>
    </w:p>
    <w:p w14:paraId="1154F9C6" w14:textId="77777777" w:rsidR="00CD51F5" w:rsidRPr="00300779" w:rsidRDefault="00CD51F5" w:rsidP="00CD51F5">
      <w:pPr>
        <w:pStyle w:val="code0"/>
        <w:ind w:left="720"/>
        <w:rPr>
          <w:ins w:id="30" w:author="Emmanuel Thomas" w:date="2024-07-19T17:10:00Z" w16du:dateUtc="2024-07-19T08:10:00Z"/>
        </w:rPr>
      </w:pPr>
      <w:ins w:id="31" w:author="Emmanuel Thomas" w:date="2024-07-19T17:10:00Z" w16du:dateUtc="2024-07-19T08:10:00Z">
        <w:r w:rsidRPr="00300779">
          <w:t>aligned(8) class MovieBox extends Box('moov')</w:t>
        </w:r>
        <w:r>
          <w:br/>
        </w:r>
        <w:r w:rsidRPr="00300779">
          <w:t>{</w:t>
        </w:r>
        <w:r w:rsidRPr="00300779">
          <w:br/>
          <w:t>}</w:t>
        </w:r>
      </w:ins>
    </w:p>
    <w:p w14:paraId="03FED29C" w14:textId="77777777" w:rsidR="00CD51F5" w:rsidRDefault="00CD51F5" w:rsidP="00CD51F5">
      <w:pPr>
        <w:rPr>
          <w:ins w:id="32" w:author="Emmanuel Thomas" w:date="2024-07-19T17:10:00Z" w16du:dateUtc="2024-07-19T08:10:00Z"/>
          <w:lang w:val="en-GB" w:eastAsia="zh-CN"/>
        </w:rPr>
      </w:pPr>
    </w:p>
    <w:p w14:paraId="61E26E8E" w14:textId="77777777" w:rsidR="00CD51F5" w:rsidRPr="005B4869" w:rsidRDefault="00CD51F5" w:rsidP="00CD51F5">
      <w:pPr>
        <w:rPr>
          <w:ins w:id="33" w:author="Emmanuel Thomas" w:date="2024-07-19T17:10:00Z" w16du:dateUtc="2024-07-19T08:10:00Z"/>
          <w:sz w:val="24"/>
          <w:lang w:val="en-GB" w:eastAsia="zh-CN"/>
        </w:rPr>
      </w:pPr>
      <w:ins w:id="34" w:author="Emmanuel Thomas" w:date="2024-07-19T17:10:00Z" w16du:dateUtc="2024-07-19T08:10:00Z">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ins>
    </w:p>
    <w:p w14:paraId="46B82D27" w14:textId="77777777" w:rsidR="00CD51F5" w:rsidRPr="005B4869" w:rsidRDefault="00CD51F5" w:rsidP="00CD51F5">
      <w:pPr>
        <w:rPr>
          <w:ins w:id="35" w:author="Emmanuel Thomas" w:date="2024-07-19T17:10:00Z" w16du:dateUtc="2024-07-19T08:10:00Z"/>
          <w:sz w:val="24"/>
          <w:lang w:val="en-GB" w:eastAsia="zh-CN"/>
        </w:rPr>
      </w:pPr>
    </w:p>
    <w:p w14:paraId="22A91CC4" w14:textId="77777777" w:rsidR="00CD51F5" w:rsidRPr="005B4869" w:rsidRDefault="00CD51F5" w:rsidP="00CD51F5">
      <w:pPr>
        <w:rPr>
          <w:ins w:id="36" w:author="Emmanuel Thomas" w:date="2024-07-19T17:10:00Z" w16du:dateUtc="2024-07-19T08:10:00Z"/>
          <w:sz w:val="24"/>
          <w:lang w:val="en-GB" w:eastAsia="zh-CN"/>
        </w:rPr>
      </w:pPr>
      <w:ins w:id="37" w:author="Emmanuel Thomas" w:date="2024-07-19T17:10:00Z" w16du:dateUtc="2024-07-19T08:10:00Z">
        <w:r w:rsidRPr="005B4869">
          <w:rPr>
            <w:sz w:val="24"/>
            <w:lang w:val="en-GB" w:eastAsia="zh-CN"/>
          </w:rPr>
          <w:t>Therefore, strictly speaking, the movie box as declared is an empty box.</w:t>
        </w:r>
      </w:ins>
    </w:p>
    <w:p w14:paraId="4CC15EBF" w14:textId="77777777" w:rsidR="00CD51F5" w:rsidRPr="005B4869" w:rsidRDefault="00CD51F5" w:rsidP="00CD51F5">
      <w:pPr>
        <w:rPr>
          <w:ins w:id="38" w:author="Emmanuel Thomas" w:date="2024-07-19T17:10:00Z" w16du:dateUtc="2024-07-19T08:10:00Z"/>
          <w:sz w:val="24"/>
          <w:lang w:val="en-GB" w:eastAsia="zh-CN"/>
        </w:rPr>
      </w:pPr>
    </w:p>
    <w:p w14:paraId="315CB388" w14:textId="77777777" w:rsidR="00CD51F5" w:rsidRPr="005B4869" w:rsidRDefault="00CD51F5" w:rsidP="00CD51F5">
      <w:pPr>
        <w:rPr>
          <w:ins w:id="39" w:author="Emmanuel Thomas" w:date="2024-07-19T17:10:00Z" w16du:dateUtc="2024-07-19T08:10:00Z"/>
          <w:sz w:val="24"/>
          <w:lang w:val="en-GB" w:eastAsia="zh-CN"/>
        </w:rPr>
      </w:pPr>
      <w:ins w:id="40" w:author="Emmanuel Thomas" w:date="2024-07-19T17:10:00Z" w16du:dateUtc="2024-07-19T08:10:00Z">
        <w:r w:rsidRPr="005B4869">
          <w:rPr>
            <w:sz w:val="24"/>
            <w:lang w:val="en-GB" w:eastAsia="zh-CN"/>
          </w:rPr>
          <w:t xml:space="preserve">Another example of a container box is the </w:t>
        </w:r>
        <w:proofErr w:type="spellStart"/>
        <w:r w:rsidRPr="005B4869">
          <w:rPr>
            <w:sz w:val="24"/>
            <w:lang w:val="en-GB" w:eastAsia="zh-CN"/>
          </w:rPr>
          <w:t>MetaBox</w:t>
        </w:r>
        <w:proofErr w:type="spellEnd"/>
        <w:r w:rsidRPr="005B4869">
          <w:rPr>
            <w:sz w:val="24"/>
            <w:lang w:val="en-GB" w:eastAsia="zh-CN"/>
          </w:rPr>
          <w:t>. In this case, specification declare an array of element of the class Box.</w:t>
        </w:r>
      </w:ins>
    </w:p>
    <w:p w14:paraId="4C6042B2" w14:textId="77777777" w:rsidR="00CD51F5" w:rsidRDefault="00CD51F5" w:rsidP="00CD51F5">
      <w:pPr>
        <w:rPr>
          <w:ins w:id="41" w:author="Emmanuel Thomas" w:date="2024-07-19T17:10:00Z" w16du:dateUtc="2024-07-19T08:10:00Z"/>
          <w:lang w:val="en-GB" w:eastAsia="zh-CN"/>
        </w:rPr>
      </w:pPr>
    </w:p>
    <w:p w14:paraId="23EB7BC9" w14:textId="77777777" w:rsidR="00CD51F5" w:rsidRDefault="00CD51F5" w:rsidP="00CD51F5">
      <w:pPr>
        <w:pStyle w:val="code0"/>
        <w:rPr>
          <w:ins w:id="42" w:author="Emmanuel Thomas" w:date="2024-07-19T17:10:00Z" w16du:dateUtc="2024-07-19T08:10:00Z"/>
        </w:rPr>
      </w:pPr>
      <w:ins w:id="43" w:author="Emmanuel Thomas" w:date="2024-07-19T17:10:00Z" w16du:dateUtc="2024-07-19T08:10: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1BF88EAF" w14:textId="77777777" w:rsidR="00CD51F5" w:rsidRPr="005B4869" w:rsidRDefault="00CD51F5" w:rsidP="00CD51F5">
      <w:pPr>
        <w:rPr>
          <w:ins w:id="44" w:author="Emmanuel Thomas" w:date="2024-07-19T17:10:00Z" w16du:dateUtc="2024-07-19T08:10:00Z"/>
          <w:sz w:val="24"/>
          <w:lang w:val="en-GB" w:eastAsia="zh-CN"/>
        </w:rPr>
      </w:pPr>
      <w:ins w:id="45" w:author="Emmanuel Thomas" w:date="2024-07-19T17:10:00Z" w16du:dateUtc="2024-07-19T08:10:00Z">
        <w:r w:rsidRPr="005B4869">
          <w:rPr>
            <w:sz w:val="24"/>
            <w:lang w:val="en-GB" w:eastAsia="zh-CN"/>
          </w:rPr>
          <w:t xml:space="preserve">Note that the comment mentions optional which would imply that the array may be empty which is currently a topic of discussion in the File Format group (regarding the element </w:t>
        </w:r>
        <w:proofErr w:type="spellStart"/>
        <w:r w:rsidRPr="005B4869">
          <w:rPr>
            <w:sz w:val="24"/>
            <w:lang w:val="en-GB" w:eastAsia="zh-CN"/>
          </w:rPr>
          <w:t>track_IDs</w:t>
        </w:r>
        <w:proofErr w:type="spellEnd"/>
        <w:r w:rsidRPr="005B4869">
          <w:rPr>
            <w:sz w:val="24"/>
            <w:lang w:val="en-GB" w:eastAsia="zh-CN"/>
          </w:rPr>
          <w:t>[])</w:t>
        </w:r>
      </w:ins>
    </w:p>
    <w:p w14:paraId="2986A00D" w14:textId="77777777" w:rsidR="00CD51F5" w:rsidRPr="005B4869" w:rsidRDefault="00CD51F5" w:rsidP="00CD51F5">
      <w:pPr>
        <w:rPr>
          <w:ins w:id="46" w:author="Emmanuel Thomas" w:date="2024-07-19T17:10:00Z" w16du:dateUtc="2024-07-19T08:10:00Z"/>
          <w:sz w:val="24"/>
          <w:lang w:val="en-GB" w:eastAsia="zh-CN"/>
        </w:rPr>
      </w:pPr>
    </w:p>
    <w:p w14:paraId="2CB6C959" w14:textId="77777777" w:rsidR="00CD51F5" w:rsidRDefault="00CD51F5" w:rsidP="00CD51F5">
      <w:pPr>
        <w:rPr>
          <w:ins w:id="47" w:author="Emmanuel Thomas" w:date="2024-07-19T17:10:00Z" w16du:dateUtc="2024-07-19T08:10:00Z"/>
          <w:sz w:val="24"/>
          <w:lang w:val="en-GB" w:eastAsia="zh-CN"/>
        </w:rPr>
      </w:pPr>
      <w:ins w:id="48" w:author="Emmanuel Thomas" w:date="2024-07-19T17:10:00Z" w16du:dateUtc="2024-07-19T08:10:00Z">
        <w:r w:rsidRPr="005B4869">
          <w:rPr>
            <w:sz w:val="24"/>
            <w:lang w:val="en-GB" w:eastAsia="zh-CN"/>
          </w:rPr>
          <w:t>More generally, this syntax of declaring a generic class would be possible is the class Box would be an abstract class and that all derive classes would use the SDL mechanism of extension ID. However, those conditions are not met the current ISOBMFF specification.</w:t>
        </w:r>
      </w:ins>
    </w:p>
    <w:p w14:paraId="7B571EC4" w14:textId="77777777" w:rsidR="00CD51F5" w:rsidRPr="005B4869" w:rsidRDefault="00CD51F5" w:rsidP="00CD51F5">
      <w:pPr>
        <w:rPr>
          <w:ins w:id="49" w:author="Emmanuel Thomas" w:date="2024-07-19T17:10:00Z" w16du:dateUtc="2024-07-19T08:10:00Z"/>
          <w:sz w:val="24"/>
          <w:lang w:val="en-GB" w:eastAsia="zh-CN"/>
        </w:rPr>
      </w:pPr>
    </w:p>
    <w:p w14:paraId="58443153" w14:textId="77777777" w:rsidR="00CD51F5" w:rsidRDefault="00CD51F5" w:rsidP="00CD51F5">
      <w:pPr>
        <w:pStyle w:val="Heading2"/>
        <w:rPr>
          <w:ins w:id="50" w:author="Emmanuel Thomas" w:date="2024-07-19T17:10:00Z" w16du:dateUtc="2024-07-19T08:10:00Z"/>
          <w:lang w:eastAsia="zh-CN"/>
        </w:rPr>
      </w:pPr>
      <w:ins w:id="51" w:author="Emmanuel Thomas" w:date="2024-07-19T17:10:00Z" w16du:dateUtc="2024-07-19T08:10:00Z">
        <w:r>
          <w:rPr>
            <w:lang w:eastAsia="zh-CN"/>
          </w:rPr>
          <w:t>Use case #2: Optional box</w:t>
        </w:r>
      </w:ins>
    </w:p>
    <w:p w14:paraId="4B251B30" w14:textId="77777777" w:rsidR="00CD51F5" w:rsidRPr="005B4869" w:rsidRDefault="00CD51F5" w:rsidP="00CD51F5">
      <w:pPr>
        <w:rPr>
          <w:ins w:id="52" w:author="Emmanuel Thomas" w:date="2024-07-19T17:10:00Z" w16du:dateUtc="2024-07-19T08:10:00Z"/>
          <w:sz w:val="24"/>
          <w:lang w:val="en-GB" w:eastAsia="zh-CN"/>
        </w:rPr>
      </w:pPr>
      <w:ins w:id="53" w:author="Emmanuel Thomas" w:date="2024-07-19T17:10:00Z" w16du:dateUtc="2024-07-19T08:10:00Z">
        <w:r w:rsidRPr="005B4869">
          <w:rPr>
            <w:sz w:val="24"/>
            <w:lang w:val="en-GB" w:eastAsia="zh-CN"/>
          </w:rPr>
          <w:t>Another typical case is when a box declares several fields followed some optional boxes. The meta box is also an example of that:</w:t>
        </w:r>
      </w:ins>
    </w:p>
    <w:p w14:paraId="6990D8B3" w14:textId="77777777" w:rsidR="00CD51F5" w:rsidRDefault="00CD51F5" w:rsidP="00CD51F5">
      <w:pPr>
        <w:rPr>
          <w:ins w:id="54" w:author="Emmanuel Thomas" w:date="2024-07-19T17:10:00Z" w16du:dateUtc="2024-07-19T08:10:00Z"/>
          <w:lang w:val="en-GB" w:eastAsia="zh-CN"/>
        </w:rPr>
      </w:pPr>
    </w:p>
    <w:p w14:paraId="74D64A2E" w14:textId="77777777" w:rsidR="00CD51F5" w:rsidRDefault="00CD51F5" w:rsidP="00CD51F5">
      <w:pPr>
        <w:pStyle w:val="code0"/>
        <w:rPr>
          <w:ins w:id="55" w:author="Emmanuel Thomas" w:date="2024-07-19T17:10:00Z" w16du:dateUtc="2024-07-19T08:10:00Z"/>
        </w:rPr>
      </w:pPr>
      <w:ins w:id="56" w:author="Emmanuel Thomas" w:date="2024-07-19T17:10:00Z" w16du:dateUtc="2024-07-19T08:10:00Z">
        <w:r>
          <w:lastRenderedPageBreak/>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ins>
    </w:p>
    <w:p w14:paraId="5BE8A9EA" w14:textId="77777777" w:rsidR="00CD51F5" w:rsidRDefault="00CD51F5" w:rsidP="00EB53B8">
      <w:pPr>
        <w:pStyle w:val="Heading2"/>
        <w:rPr>
          <w:ins w:id="57" w:author="Emmanuel Thomas" w:date="2024-07-19T17:10:00Z" w16du:dateUtc="2024-07-19T08:10:00Z"/>
          <w:lang w:eastAsia="zh-CN"/>
        </w:rPr>
      </w:pPr>
      <w:ins w:id="58" w:author="Emmanuel Thomas" w:date="2024-07-19T17:10:00Z" w16du:dateUtc="2024-07-19T08:10:00Z">
        <w:r w:rsidRPr="0030580D">
          <w:rPr>
            <w:lang w:eastAsia="zh-CN"/>
          </w:rPr>
          <w:t>Discussion</w:t>
        </w:r>
      </w:ins>
    </w:p>
    <w:p w14:paraId="07CB62BC" w14:textId="77777777" w:rsidR="00CD51F5" w:rsidRPr="00E037AE" w:rsidRDefault="00CD51F5" w:rsidP="00EB53B8">
      <w:pPr>
        <w:pStyle w:val="Heading2"/>
        <w:numPr>
          <w:ilvl w:val="2"/>
          <w:numId w:val="5"/>
        </w:numPr>
        <w:rPr>
          <w:ins w:id="59" w:author="Emmanuel Thomas" w:date="2024-07-19T17:10:00Z" w16du:dateUtc="2024-07-19T08:10:00Z"/>
          <w:lang w:eastAsia="zh-CN"/>
        </w:rPr>
      </w:pPr>
      <w:ins w:id="60" w:author="Emmanuel Thomas" w:date="2024-07-19T17:10:00Z" w16du:dateUtc="2024-07-19T08:10:00Z">
        <w:r w:rsidRPr="00E037AE">
          <w:rPr>
            <w:lang w:eastAsia="zh-CN"/>
          </w:rPr>
          <w:t xml:space="preserve">On optional </w:t>
        </w:r>
        <w:r>
          <w:rPr>
            <w:lang w:eastAsia="zh-CN"/>
          </w:rPr>
          <w:t>boxes</w:t>
        </w:r>
      </w:ins>
    </w:p>
    <w:p w14:paraId="209768EA" w14:textId="77777777" w:rsidR="00CD51F5" w:rsidRPr="005B4869" w:rsidRDefault="00CD51F5" w:rsidP="00CD51F5">
      <w:pPr>
        <w:rPr>
          <w:ins w:id="61" w:author="Emmanuel Thomas" w:date="2024-07-19T17:10:00Z" w16du:dateUtc="2024-07-19T08:10:00Z"/>
          <w:sz w:val="24"/>
          <w:lang w:val="en-GB" w:eastAsia="zh-CN"/>
        </w:rPr>
      </w:pPr>
      <w:ins w:id="62" w:author="Emmanuel Thomas" w:date="2024-07-19T17:10:00Z" w16du:dateUtc="2024-07-19T08:10:00Z">
        <w:r w:rsidRPr="005B4869">
          <w:rPr>
            <w:sz w:val="24"/>
            <w:lang w:val="en-GB" w:eastAsia="zh-CN"/>
          </w:rPr>
          <w:t>We assert that it is possible to declare optional boxes in the ISOBMFF because:</w:t>
        </w:r>
      </w:ins>
    </w:p>
    <w:p w14:paraId="6BA0AFB3" w14:textId="77777777" w:rsidR="00CD51F5" w:rsidRPr="005B4869" w:rsidRDefault="00CD51F5" w:rsidP="00CD51F5">
      <w:pPr>
        <w:pStyle w:val="ListParagraph"/>
        <w:widowControl/>
        <w:numPr>
          <w:ilvl w:val="0"/>
          <w:numId w:val="13"/>
        </w:numPr>
        <w:autoSpaceDE/>
        <w:autoSpaceDN/>
        <w:contextualSpacing/>
        <w:jc w:val="both"/>
        <w:rPr>
          <w:ins w:id="63" w:author="Emmanuel Thomas" w:date="2024-07-19T17:10:00Z" w16du:dateUtc="2024-07-19T08:10:00Z"/>
          <w:sz w:val="24"/>
          <w:lang w:val="en-GB" w:eastAsia="zh-CN"/>
        </w:rPr>
      </w:pPr>
      <w:ins w:id="64" w:author="Emmanuel Thomas" w:date="2024-07-19T17:10:00Z" w16du:dateUtc="2024-07-19T08:10:00Z">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w:t>
        </w:r>
        <w:proofErr w:type="spellStart"/>
        <w:r w:rsidRPr="005B4869">
          <w:rPr>
            <w:sz w:val="24"/>
            <w:lang w:val="en-GB" w:eastAsia="zh-CN"/>
          </w:rPr>
          <w:t>box_type</w:t>
        </w:r>
        <w:proofErr w:type="spellEnd"/>
        <w:r w:rsidRPr="005B4869">
          <w:rPr>
            <w:sz w:val="24"/>
            <w:lang w:val="en-GB" w:eastAsia="zh-CN"/>
          </w:rPr>
          <w:t xml:space="preserve"> field in the header.</w:t>
        </w:r>
      </w:ins>
    </w:p>
    <w:p w14:paraId="0E8145F0" w14:textId="77777777" w:rsidR="00CD51F5" w:rsidRPr="005B4869" w:rsidRDefault="00CD51F5" w:rsidP="00CD51F5">
      <w:pPr>
        <w:pStyle w:val="ListParagraph"/>
        <w:widowControl/>
        <w:numPr>
          <w:ilvl w:val="0"/>
          <w:numId w:val="13"/>
        </w:numPr>
        <w:autoSpaceDE/>
        <w:autoSpaceDN/>
        <w:contextualSpacing/>
        <w:jc w:val="both"/>
        <w:rPr>
          <w:ins w:id="65" w:author="Emmanuel Thomas" w:date="2024-07-19T17:10:00Z" w16du:dateUtc="2024-07-19T08:10:00Z"/>
          <w:sz w:val="24"/>
          <w:lang w:val="en-GB" w:eastAsia="zh-CN"/>
        </w:rPr>
      </w:pPr>
      <w:ins w:id="66" w:author="Emmanuel Thomas" w:date="2024-07-19T17:10:00Z" w16du:dateUtc="2024-07-19T08:10:00Z">
        <w:r w:rsidRPr="005B4869">
          <w:rPr>
            <w:sz w:val="24"/>
            <w:lang w:val="en-GB" w:eastAsia="zh-CN"/>
          </w:rPr>
          <w:t>The box size in the box header allows the parser to determine if the end of the box is reached. If not, then this means that some additional boxes are present.</w:t>
        </w:r>
      </w:ins>
    </w:p>
    <w:p w14:paraId="1064CED9" w14:textId="77777777" w:rsidR="00CD51F5" w:rsidRDefault="00CD51F5" w:rsidP="00EB53B8">
      <w:pPr>
        <w:pStyle w:val="Heading2"/>
        <w:numPr>
          <w:ilvl w:val="2"/>
          <w:numId w:val="5"/>
        </w:numPr>
        <w:rPr>
          <w:ins w:id="67" w:author="Emmanuel Thomas" w:date="2024-07-19T17:10:00Z" w16du:dateUtc="2024-07-19T08:10:00Z"/>
          <w:lang w:eastAsia="zh-CN"/>
        </w:rPr>
      </w:pPr>
      <w:ins w:id="68" w:author="Emmanuel Thomas" w:date="2024-07-19T17:10:00Z" w16du:dateUtc="2024-07-19T08:10:00Z">
        <w:r>
          <w:rPr>
            <w:lang w:eastAsia="zh-CN"/>
          </w:rPr>
          <w:t>On array of boxes</w:t>
        </w:r>
      </w:ins>
    </w:p>
    <w:p w14:paraId="06601953" w14:textId="77777777" w:rsidR="00CD51F5" w:rsidRPr="005A5AAE" w:rsidRDefault="00CD51F5" w:rsidP="00CD51F5">
      <w:pPr>
        <w:rPr>
          <w:ins w:id="69" w:author="Emmanuel Thomas" w:date="2024-07-19T17:10:00Z" w16du:dateUtc="2024-07-19T08:10:00Z"/>
          <w:sz w:val="24"/>
          <w:lang w:val="en-GB" w:eastAsia="zh-CN"/>
        </w:rPr>
      </w:pPr>
      <w:ins w:id="70" w:author="Emmanuel Thomas" w:date="2024-07-19T17:10:00Z" w16du:dateUtc="2024-07-19T08:10:00Z">
        <w:r w:rsidRPr="005A5AAE">
          <w:rPr>
            <w:sz w:val="24"/>
            <w:lang w:val="en-GB" w:eastAsia="zh-CN"/>
          </w:rPr>
          <w:t>There seems to be three cases of container box:</w:t>
        </w:r>
      </w:ins>
    </w:p>
    <w:p w14:paraId="2FB84B5D" w14:textId="77777777" w:rsidR="00CD51F5" w:rsidRPr="005A5AAE" w:rsidRDefault="00CD51F5" w:rsidP="00CD51F5">
      <w:pPr>
        <w:pStyle w:val="ListParagraph"/>
        <w:widowControl/>
        <w:numPr>
          <w:ilvl w:val="0"/>
          <w:numId w:val="14"/>
        </w:numPr>
        <w:autoSpaceDE/>
        <w:autoSpaceDN/>
        <w:contextualSpacing/>
        <w:jc w:val="both"/>
        <w:rPr>
          <w:ins w:id="71" w:author="Emmanuel Thomas" w:date="2024-07-19T17:10:00Z" w16du:dateUtc="2024-07-19T08:10:00Z"/>
          <w:sz w:val="24"/>
          <w:lang w:val="en-GB" w:eastAsia="zh-CN"/>
        </w:rPr>
      </w:pPr>
      <w:ins w:id="72" w:author="Emmanuel Thomas" w:date="2024-07-19T17:10:00Z" w16du:dateUtc="2024-07-19T08:10:00Z">
        <w:r w:rsidRPr="005A5AAE">
          <w:rPr>
            <w:sz w:val="24"/>
            <w:lang w:val="en-GB" w:eastAsia="zh-CN"/>
          </w:rPr>
          <w:t>A box can contain any other boxes.</w:t>
        </w:r>
      </w:ins>
    </w:p>
    <w:p w14:paraId="4C2FE9D4" w14:textId="77777777" w:rsidR="00CD51F5" w:rsidRPr="005A5AAE" w:rsidRDefault="00CD51F5" w:rsidP="00CD51F5">
      <w:pPr>
        <w:pStyle w:val="ListParagraph"/>
        <w:widowControl/>
        <w:numPr>
          <w:ilvl w:val="0"/>
          <w:numId w:val="14"/>
        </w:numPr>
        <w:autoSpaceDE/>
        <w:autoSpaceDN/>
        <w:contextualSpacing/>
        <w:jc w:val="both"/>
        <w:rPr>
          <w:ins w:id="73" w:author="Emmanuel Thomas" w:date="2024-07-19T17:10:00Z" w16du:dateUtc="2024-07-19T08:10:00Z"/>
          <w:sz w:val="24"/>
          <w:lang w:val="en-GB" w:eastAsia="zh-CN"/>
        </w:rPr>
      </w:pPr>
      <w:ins w:id="74" w:author="Emmanuel Thomas" w:date="2024-07-19T17:10:00Z" w16du:dateUtc="2024-07-19T08:10:00Z">
        <w:r w:rsidRPr="005A5AAE">
          <w:rPr>
            <w:sz w:val="24"/>
            <w:lang w:val="en-GB" w:eastAsia="zh-CN"/>
          </w:rPr>
          <w:t xml:space="preserve">A box can contain zero or more boxes from a </w:t>
        </w:r>
        <w:r>
          <w:rPr>
            <w:sz w:val="24"/>
            <w:lang w:val="en-GB" w:eastAsia="zh-CN"/>
          </w:rPr>
          <w:t xml:space="preserve">any </w:t>
        </w:r>
        <w:r w:rsidRPr="005A5AAE">
          <w:rPr>
            <w:sz w:val="24"/>
            <w:lang w:val="en-GB" w:eastAsia="zh-CN"/>
          </w:rPr>
          <w:t>boxes in any order.</w:t>
        </w:r>
      </w:ins>
    </w:p>
    <w:p w14:paraId="652A48F3" w14:textId="77777777" w:rsidR="00CD51F5" w:rsidRPr="005A5AAE" w:rsidRDefault="00CD51F5" w:rsidP="00CD51F5">
      <w:pPr>
        <w:pStyle w:val="ListParagraph"/>
        <w:widowControl/>
        <w:numPr>
          <w:ilvl w:val="0"/>
          <w:numId w:val="14"/>
        </w:numPr>
        <w:autoSpaceDE/>
        <w:autoSpaceDN/>
        <w:contextualSpacing/>
        <w:jc w:val="both"/>
        <w:rPr>
          <w:ins w:id="75" w:author="Emmanuel Thomas" w:date="2024-07-19T17:10:00Z" w16du:dateUtc="2024-07-19T08:10:00Z"/>
          <w:sz w:val="24"/>
          <w:lang w:val="en-GB" w:eastAsia="zh-CN"/>
        </w:rPr>
      </w:pPr>
      <w:ins w:id="76" w:author="Emmanuel Thomas" w:date="2024-07-19T17:10:00Z" w16du:dateUtc="2024-07-19T08:10:00Z">
        <w:r w:rsidRPr="005A5AAE">
          <w:rPr>
            <w:sz w:val="24"/>
            <w:lang w:val="en-GB" w:eastAsia="zh-CN"/>
          </w:rPr>
          <w:t>A box can contain zero or more boxes from a predetermined list of boxes in a specific order.</w:t>
        </w:r>
      </w:ins>
    </w:p>
    <w:p w14:paraId="223D7170" w14:textId="77777777" w:rsidR="00CD51F5" w:rsidRPr="005A5AAE" w:rsidRDefault="00CD51F5" w:rsidP="00CD51F5">
      <w:pPr>
        <w:rPr>
          <w:ins w:id="77" w:author="Emmanuel Thomas" w:date="2024-07-19T17:10:00Z" w16du:dateUtc="2024-07-19T08:10:00Z"/>
          <w:sz w:val="24"/>
          <w:lang w:val="en-GB" w:eastAsia="zh-CN"/>
        </w:rPr>
      </w:pPr>
    </w:p>
    <w:p w14:paraId="2A35A364" w14:textId="77777777" w:rsidR="00CD51F5" w:rsidRPr="005A5AAE" w:rsidRDefault="00CD51F5" w:rsidP="00CD51F5">
      <w:pPr>
        <w:rPr>
          <w:ins w:id="78" w:author="Emmanuel Thomas" w:date="2024-07-19T17:10:00Z" w16du:dateUtc="2024-07-19T08:10:00Z"/>
          <w:sz w:val="24"/>
          <w:lang w:val="en-GB" w:eastAsia="zh-CN"/>
        </w:rPr>
      </w:pPr>
      <w:ins w:id="79" w:author="Emmanuel Thomas" w:date="2024-07-19T17:10:00Z" w16du:dateUtc="2024-07-19T08:10:00Z">
        <w:r w:rsidRPr="005A5AAE">
          <w:rPr>
            <w:sz w:val="24"/>
            <w:lang w:val="en-GB" w:eastAsia="zh-CN"/>
          </w:rPr>
          <w:t>For case 1), the SDL has some provision but requires using specific tools which limits the freedom of the SDL declaration author.</w:t>
        </w:r>
      </w:ins>
    </w:p>
    <w:p w14:paraId="66C9F4AA" w14:textId="77777777" w:rsidR="00CD51F5" w:rsidRPr="005A5AAE" w:rsidRDefault="00CD51F5" w:rsidP="00CD51F5">
      <w:pPr>
        <w:rPr>
          <w:ins w:id="80" w:author="Emmanuel Thomas" w:date="2024-07-19T17:10:00Z" w16du:dateUtc="2024-07-19T08:10:00Z"/>
          <w:sz w:val="24"/>
          <w:lang w:val="en-GB" w:eastAsia="zh-CN"/>
        </w:rPr>
      </w:pPr>
    </w:p>
    <w:p w14:paraId="6CBC0695" w14:textId="77777777" w:rsidR="00CD51F5" w:rsidRPr="005A5AAE" w:rsidRDefault="00CD51F5" w:rsidP="00CD51F5">
      <w:pPr>
        <w:rPr>
          <w:ins w:id="81" w:author="Emmanuel Thomas" w:date="2024-07-19T17:10:00Z" w16du:dateUtc="2024-07-19T08:10:00Z"/>
          <w:sz w:val="24"/>
          <w:lang w:val="en-GB" w:eastAsia="zh-CN"/>
        </w:rPr>
      </w:pPr>
      <w:ins w:id="82" w:author="Emmanuel Thomas" w:date="2024-07-19T17:10:00Z" w16du:dateUtc="2024-07-19T08:10:00Z">
        <w:r w:rsidRPr="005A5AAE">
          <w:rPr>
            <w:sz w:val="24"/>
            <w:lang w:val="en-GB" w:eastAsia="zh-CN"/>
          </w:rPr>
          <w:t>For case 2), the SDL does not seem to have any tools for that.</w:t>
        </w:r>
      </w:ins>
    </w:p>
    <w:p w14:paraId="04556065" w14:textId="77777777" w:rsidR="00CD51F5" w:rsidRPr="005A5AAE" w:rsidRDefault="00CD51F5" w:rsidP="00CD51F5">
      <w:pPr>
        <w:rPr>
          <w:ins w:id="83" w:author="Emmanuel Thomas" w:date="2024-07-19T17:10:00Z" w16du:dateUtc="2024-07-19T08:10:00Z"/>
          <w:sz w:val="24"/>
          <w:lang w:val="en-GB" w:eastAsia="zh-CN"/>
        </w:rPr>
      </w:pPr>
    </w:p>
    <w:p w14:paraId="5A5FA349" w14:textId="77777777" w:rsidR="00CD51F5" w:rsidRPr="005A5AAE" w:rsidRDefault="00CD51F5" w:rsidP="00CD51F5">
      <w:pPr>
        <w:rPr>
          <w:ins w:id="84" w:author="Emmanuel Thomas" w:date="2024-07-19T17:10:00Z" w16du:dateUtc="2024-07-19T08:10:00Z"/>
          <w:sz w:val="24"/>
          <w:lang w:val="en-GB" w:eastAsia="zh-CN"/>
        </w:rPr>
      </w:pPr>
      <w:ins w:id="85" w:author="Emmanuel Thomas" w:date="2024-07-19T17:10:00Z" w16du:dateUtc="2024-07-19T08:10:00Z">
        <w:r w:rsidRPr="005A5AAE">
          <w:rPr>
            <w:sz w:val="24"/>
            <w:lang w:val="en-GB" w:eastAsia="zh-CN"/>
          </w:rPr>
          <w:t>For case 3), this is almost enabled in SDL as illustrated in the meta box. The only missing feature is to declare that the boxes are optional.</w:t>
        </w:r>
      </w:ins>
    </w:p>
    <w:p w14:paraId="220801E3" w14:textId="77777777" w:rsidR="00CD51F5" w:rsidRDefault="00CD51F5" w:rsidP="00EB53B8">
      <w:pPr>
        <w:pStyle w:val="Heading2"/>
        <w:rPr>
          <w:ins w:id="86" w:author="Emmanuel Thomas" w:date="2024-07-19T17:10:00Z" w16du:dateUtc="2024-07-19T08:10:00Z"/>
          <w:lang w:eastAsia="zh-CN"/>
        </w:rPr>
      </w:pPr>
      <w:ins w:id="87" w:author="Emmanuel Thomas" w:date="2024-07-19T17:10:00Z" w16du:dateUtc="2024-07-19T08:10:00Z">
        <w:r>
          <w:rPr>
            <w:lang w:eastAsia="zh-CN"/>
          </w:rPr>
          <w:t>Possible solutions</w:t>
        </w:r>
      </w:ins>
    </w:p>
    <w:p w14:paraId="283D1731" w14:textId="77777777" w:rsidR="00CD51F5" w:rsidRDefault="00CD51F5" w:rsidP="00EB53B8">
      <w:pPr>
        <w:pStyle w:val="Heading2"/>
        <w:numPr>
          <w:ilvl w:val="2"/>
          <w:numId w:val="5"/>
        </w:numPr>
        <w:rPr>
          <w:ins w:id="88" w:author="Emmanuel Thomas" w:date="2024-07-19T17:10:00Z" w16du:dateUtc="2024-07-19T08:10:00Z"/>
          <w:lang w:eastAsia="zh-CN"/>
        </w:rPr>
      </w:pPr>
      <w:ins w:id="89" w:author="Emmanuel Thomas" w:date="2024-07-19T17:10:00Z" w16du:dateUtc="2024-07-19T08:10:00Z">
        <w:r>
          <w:rPr>
            <w:lang w:eastAsia="zh-CN"/>
          </w:rPr>
          <w:t>Feature #1: Optional class members</w:t>
        </w:r>
      </w:ins>
    </w:p>
    <w:p w14:paraId="4AAF6F58" w14:textId="77777777" w:rsidR="00CD51F5" w:rsidRPr="00695D51" w:rsidRDefault="00CD51F5" w:rsidP="00CD51F5">
      <w:pPr>
        <w:pStyle w:val="Heading3"/>
        <w:rPr>
          <w:ins w:id="90" w:author="Emmanuel Thomas" w:date="2024-07-19T17:10:00Z" w16du:dateUtc="2024-07-19T08:10:00Z"/>
          <w:lang w:val="en-GB" w:eastAsia="zh-CN"/>
        </w:rPr>
      </w:pPr>
      <w:ins w:id="91" w:author="Emmanuel Thomas" w:date="2024-07-19T17:10:00Z" w16du:dateUtc="2024-07-19T08:10:00Z">
        <w:r>
          <w:rPr>
            <w:lang w:val="en-GB" w:eastAsia="zh-CN"/>
          </w:rPr>
          <w:t>General</w:t>
        </w:r>
      </w:ins>
    </w:p>
    <w:p w14:paraId="474F53D1" w14:textId="77777777" w:rsidR="00CD51F5" w:rsidRDefault="00CD51F5" w:rsidP="00CD51F5">
      <w:pPr>
        <w:rPr>
          <w:ins w:id="92" w:author="Emmanuel Thomas" w:date="2024-07-19T17:10:00Z" w16du:dateUtc="2024-07-19T08:10:00Z"/>
          <w:sz w:val="24"/>
          <w:lang w:val="en-GB" w:eastAsia="zh-CN"/>
        </w:rPr>
      </w:pPr>
      <w:ins w:id="93" w:author="Emmanuel Thomas" w:date="2024-07-19T17:10:00Z" w16du:dateUtc="2024-07-19T08:10:00Z">
        <w:r w:rsidRPr="00850169">
          <w:rPr>
            <w:sz w:val="24"/>
            <w:lang w:val="en-GB" w:eastAsia="zh-CN"/>
          </w:rPr>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ins>
    </w:p>
    <w:p w14:paraId="494F5264" w14:textId="77777777" w:rsidR="00CD51F5" w:rsidRDefault="00CD51F5" w:rsidP="00CD51F5">
      <w:pPr>
        <w:rPr>
          <w:ins w:id="94" w:author="Emmanuel Thomas" w:date="2024-07-19T17:10:00Z" w16du:dateUtc="2024-07-19T08:10:00Z"/>
          <w:sz w:val="24"/>
          <w:lang w:val="en-GB" w:eastAsia="zh-CN"/>
        </w:rPr>
      </w:pPr>
    </w:p>
    <w:p w14:paraId="03189B87" w14:textId="77777777" w:rsidR="00CD51F5" w:rsidRPr="00850169" w:rsidRDefault="00CD51F5" w:rsidP="00CD51F5">
      <w:pPr>
        <w:rPr>
          <w:ins w:id="95" w:author="Emmanuel Thomas" w:date="2024-07-19T17:10:00Z" w16du:dateUtc="2024-07-19T08:10:00Z"/>
          <w:sz w:val="24"/>
          <w:lang w:val="en-GB" w:eastAsia="zh-CN"/>
        </w:rPr>
      </w:pPr>
      <w:ins w:id="96" w:author="Emmanuel Thomas" w:date="2024-07-19T17:10:00Z" w16du:dateUtc="2024-07-19T08:10:00Z">
        <w:r w:rsidRPr="00850169">
          <w:rPr>
            <w:sz w:val="24"/>
            <w:lang w:val="en-GB" w:eastAsia="zh-CN"/>
          </w:rPr>
          <w:t>For example:</w:t>
        </w:r>
      </w:ins>
    </w:p>
    <w:p w14:paraId="62132B4F" w14:textId="77777777" w:rsidR="00CD51F5" w:rsidRDefault="00CD51F5" w:rsidP="00CD51F5">
      <w:pPr>
        <w:rPr>
          <w:ins w:id="97" w:author="Emmanuel Thomas" w:date="2024-07-19T17:10:00Z" w16du:dateUtc="2024-07-19T08:10:00Z"/>
          <w:lang w:val="en-GB" w:eastAsia="zh-CN"/>
        </w:rPr>
      </w:pPr>
    </w:p>
    <w:p w14:paraId="1471686B" w14:textId="77777777" w:rsidR="00CD51F5" w:rsidRDefault="00CD51F5" w:rsidP="00CD51F5">
      <w:pPr>
        <w:pStyle w:val="code0"/>
        <w:rPr>
          <w:ins w:id="98" w:author="Emmanuel Thomas" w:date="2024-07-19T17:10:00Z" w16du:dateUtc="2024-07-19T08:10:00Z"/>
        </w:rPr>
      </w:pPr>
      <w:ins w:id="99" w:author="Emmanuel Thomas" w:date="2024-07-19T17:10:00Z" w16du:dateUtc="2024-07-19T08:10:00Z">
        <w:r>
          <w:lastRenderedPageBreak/>
          <w:t>class Foo</w:t>
        </w:r>
        <w:r>
          <w:br/>
          <w:t>{</w:t>
        </w:r>
        <w:r>
          <w:br/>
          <w:t xml:space="preserve">  unsigned int(8) a;</w:t>
        </w:r>
        <w:r>
          <w:br/>
          <w:t xml:space="preserve">  optional Bar bar;</w:t>
        </w:r>
        <w:r>
          <w:br/>
          <w:t>}</w:t>
        </w:r>
      </w:ins>
    </w:p>
    <w:p w14:paraId="5DBF9EDF" w14:textId="77777777" w:rsidR="00CD51F5" w:rsidRDefault="00CD51F5" w:rsidP="00CD51F5">
      <w:pPr>
        <w:pStyle w:val="code0"/>
        <w:rPr>
          <w:ins w:id="100" w:author="Emmanuel Thomas" w:date="2024-07-19T17:10:00Z" w16du:dateUtc="2024-07-19T08:10:00Z"/>
        </w:rPr>
      </w:pPr>
    </w:p>
    <w:p w14:paraId="1B3EAE3A" w14:textId="77777777" w:rsidR="00CD51F5" w:rsidRDefault="00CD51F5" w:rsidP="00CD51F5">
      <w:pPr>
        <w:pStyle w:val="code0"/>
        <w:rPr>
          <w:ins w:id="101" w:author="Emmanuel Thomas" w:date="2024-07-19T17:10:00Z" w16du:dateUtc="2024-07-19T08:10:00Z"/>
        </w:rPr>
      </w:pPr>
      <w:ins w:id="102" w:author="Emmanuel Thomas" w:date="2024-07-19T17:10:00Z" w16du:dateUtc="2024-07-19T08:10:00Z">
        <w:r>
          <w:t>class Log</w:t>
        </w:r>
      </w:ins>
    </w:p>
    <w:p w14:paraId="4EAE990C" w14:textId="77777777" w:rsidR="00CD51F5" w:rsidRDefault="00CD51F5" w:rsidP="00CD51F5">
      <w:pPr>
        <w:pStyle w:val="code0"/>
        <w:rPr>
          <w:ins w:id="103" w:author="Emmanuel Thomas" w:date="2024-07-19T17:10:00Z" w16du:dateUtc="2024-07-19T08:10:00Z"/>
        </w:rPr>
      </w:pPr>
      <w:ins w:id="104" w:author="Emmanuel Thomas" w:date="2024-07-19T17:10:00Z" w16du:dateUtc="2024-07-19T08:10:00Z">
        <w:r>
          <w:t>{</w:t>
        </w:r>
      </w:ins>
    </w:p>
    <w:p w14:paraId="1B32411F" w14:textId="77777777" w:rsidR="00CD51F5" w:rsidRDefault="00CD51F5" w:rsidP="00CD51F5">
      <w:pPr>
        <w:pStyle w:val="code0"/>
        <w:rPr>
          <w:ins w:id="105" w:author="Emmanuel Thomas" w:date="2024-07-19T17:10:00Z" w16du:dateUtc="2024-07-19T08:10:00Z"/>
        </w:rPr>
      </w:pPr>
      <w:ins w:id="106" w:author="Emmanuel Thomas" w:date="2024-07-19T17:10:00Z" w16du:dateUtc="2024-07-19T08:10:00Z">
        <w:r>
          <w:t xml:space="preserve">  Foo foo;</w:t>
        </w:r>
      </w:ins>
    </w:p>
    <w:p w14:paraId="71F8FAFB" w14:textId="77777777" w:rsidR="00CD51F5" w:rsidRPr="003C6159" w:rsidRDefault="00CD51F5" w:rsidP="00CD51F5">
      <w:pPr>
        <w:pStyle w:val="code0"/>
        <w:rPr>
          <w:ins w:id="107" w:author="Emmanuel Thomas" w:date="2024-07-19T17:10:00Z" w16du:dateUtc="2024-07-19T08:10:00Z"/>
        </w:rPr>
      </w:pPr>
      <w:ins w:id="108" w:author="Emmanuel Thomas" w:date="2024-07-19T17:10:00Z" w16du:dateUtc="2024-07-19T08:10:00Z">
        <w:r>
          <w:t>}</w:t>
        </w:r>
        <w:r>
          <w:br/>
        </w:r>
      </w:ins>
    </w:p>
    <w:p w14:paraId="77C15C47" w14:textId="77777777" w:rsidR="00CD51F5" w:rsidRDefault="00CD51F5" w:rsidP="00CD51F5">
      <w:pPr>
        <w:rPr>
          <w:ins w:id="109" w:author="Emmanuel Thomas" w:date="2024-07-19T17:10:00Z" w16du:dateUtc="2024-07-19T08:10:00Z"/>
          <w:lang w:val="en-GB"/>
        </w:rPr>
      </w:pPr>
    </w:p>
    <w:p w14:paraId="4FFDFB9D" w14:textId="77777777" w:rsidR="00CD51F5" w:rsidRPr="00850169" w:rsidRDefault="00CD51F5" w:rsidP="00CD51F5">
      <w:pPr>
        <w:rPr>
          <w:ins w:id="110" w:author="Emmanuel Thomas" w:date="2024-07-19T17:10:00Z" w16du:dateUtc="2024-07-19T08:10:00Z"/>
          <w:sz w:val="24"/>
          <w:lang w:val="en-GB"/>
        </w:rPr>
      </w:pPr>
      <w:ins w:id="111" w:author="Emmanuel Thomas" w:date="2024-07-19T17:10:00Z" w16du:dateUtc="2024-07-19T08:10:00Z">
        <w:r w:rsidRPr="00850169">
          <w:rPr>
            <w:sz w:val="24"/>
            <w:lang w:val="en-GB"/>
          </w:rPr>
          <w:t xml:space="preserve">In this class </w:t>
        </w:r>
        <w:proofErr w:type="spellStart"/>
        <w:r w:rsidRPr="00850169">
          <w:rPr>
            <w:sz w:val="24"/>
            <w:lang w:val="en-GB"/>
          </w:rPr>
          <w:t>MyClass</w:t>
        </w:r>
        <w:proofErr w:type="spellEnd"/>
        <w:r w:rsidRPr="00850169">
          <w:rPr>
            <w:sz w:val="24"/>
            <w:lang w:val="en-GB"/>
          </w:rPr>
          <w:t xml:space="preserve">,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w:t>
        </w:r>
        <w:proofErr w:type="spellStart"/>
        <w:r>
          <w:rPr>
            <w:sz w:val="24"/>
            <w:lang w:val="en-GB"/>
          </w:rPr>
          <w:t>foo.bar</w:t>
        </w:r>
        <w:proofErr w:type="spellEnd"/>
        <w:r>
          <w:rPr>
            <w:sz w:val="24"/>
            <w:lang w:val="en-GB"/>
          </w:rPr>
          <w:t xml:space="preserve"> does not exist and thus would end up in an unspecified behaviour.</w:t>
        </w:r>
      </w:ins>
    </w:p>
    <w:p w14:paraId="5DAA9E8F" w14:textId="77777777" w:rsidR="00CD51F5" w:rsidRPr="00850169" w:rsidRDefault="00CD51F5" w:rsidP="00CD51F5">
      <w:pPr>
        <w:rPr>
          <w:ins w:id="112" w:author="Emmanuel Thomas" w:date="2024-07-19T17:10:00Z" w16du:dateUtc="2024-07-19T08:10:00Z"/>
          <w:sz w:val="24"/>
          <w:lang w:val="en-GB"/>
        </w:rPr>
      </w:pPr>
    </w:p>
    <w:p w14:paraId="7591BCB2" w14:textId="77777777" w:rsidR="00CD51F5" w:rsidRDefault="00CD51F5" w:rsidP="00CD51F5">
      <w:pPr>
        <w:pStyle w:val="Heading3"/>
        <w:rPr>
          <w:ins w:id="113" w:author="Emmanuel Thomas" w:date="2024-07-19T17:10:00Z" w16du:dateUtc="2024-07-19T08:10:00Z"/>
          <w:lang w:val="en-GB" w:eastAsia="zh-CN"/>
        </w:rPr>
      </w:pPr>
      <w:ins w:id="114" w:author="Emmanuel Thomas" w:date="2024-07-19T17:10:00Z" w16du:dateUtc="2024-07-19T08:10:00Z">
        <w:r>
          <w:rPr>
            <w:lang w:val="en-GB" w:eastAsia="zh-CN"/>
          </w:rPr>
          <w:t>Optional keyword</w:t>
        </w:r>
      </w:ins>
    </w:p>
    <w:p w14:paraId="7300F651" w14:textId="77777777" w:rsidR="00CD51F5" w:rsidRDefault="00CD51F5" w:rsidP="00CD51F5">
      <w:pPr>
        <w:rPr>
          <w:ins w:id="115" w:author="Emmanuel Thomas" w:date="2024-07-19T17:10:00Z" w16du:dateUtc="2024-07-19T08:10:00Z"/>
          <w:lang w:val="en-GB" w:eastAsia="zh-CN"/>
        </w:rPr>
      </w:pPr>
    </w:p>
    <w:p w14:paraId="06F672CC" w14:textId="77777777" w:rsidR="00CD51F5" w:rsidRPr="00C7036F" w:rsidRDefault="00CD51F5" w:rsidP="00EB53B8">
      <w:pPr>
        <w:pStyle w:val="Heading2"/>
        <w:numPr>
          <w:ilvl w:val="2"/>
          <w:numId w:val="5"/>
        </w:numPr>
        <w:rPr>
          <w:ins w:id="116" w:author="Emmanuel Thomas" w:date="2024-07-19T17:10:00Z" w16du:dateUtc="2024-07-19T08:10:00Z"/>
        </w:rPr>
      </w:pPr>
      <w:bookmarkStart w:id="117" w:name="_Ref77978430"/>
      <w:bookmarkStart w:id="118" w:name="_Toc165642503"/>
      <w:ins w:id="119" w:author="Emmanuel Thomas" w:date="2024-07-19T17:10:00Z" w16du:dateUtc="2024-07-19T08:10:00Z">
        <w:r w:rsidRPr="00C7036F">
          <w:t>Classes</w:t>
        </w:r>
        <w:bookmarkEnd w:id="117"/>
        <w:bookmarkEnd w:id="118"/>
      </w:ins>
    </w:p>
    <w:p w14:paraId="379EA8D8" w14:textId="77777777" w:rsidR="00CD51F5" w:rsidRPr="00282F49" w:rsidRDefault="00CD51F5" w:rsidP="00CD51F5">
      <w:pPr>
        <w:pStyle w:val="BodyText"/>
        <w:spacing w:after="220"/>
        <w:rPr>
          <w:ins w:id="120" w:author="Emmanuel Thomas" w:date="2024-07-19T17:10:00Z" w16du:dateUtc="2024-07-19T08:10:00Z"/>
          <w:rFonts w:eastAsia="Times New Roman"/>
          <w:lang w:eastAsia="ko-KR"/>
        </w:rPr>
      </w:pPr>
      <w:ins w:id="121" w:author="Emmanuel Thomas" w:date="2024-07-19T17:10:00Z" w16du:dateUtc="2024-07-19T08:10:00Z">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ins>
    </w:p>
    <w:p w14:paraId="5CC02ACD" w14:textId="77777777" w:rsidR="00CD51F5" w:rsidRPr="00511E69" w:rsidRDefault="00CD51F5" w:rsidP="00CD51F5">
      <w:pPr>
        <w:pStyle w:val="SDLrulename"/>
        <w:rPr>
          <w:ins w:id="122" w:author="Emmanuel Thomas" w:date="2024-07-19T17:10:00Z" w16du:dateUtc="2024-07-19T08:10:00Z"/>
        </w:rPr>
      </w:pPr>
      <w:ins w:id="123" w:author="Emmanuel Thomas" w:date="2024-07-19T17:10:00Z" w16du:dateUtc="2024-07-19T08:10:00Z">
        <w:r w:rsidRPr="00511E69">
          <w:t>Rule C.1: Classes</w:t>
        </w:r>
      </w:ins>
    </w:p>
    <w:p w14:paraId="5336ED7D" w14:textId="77777777" w:rsidR="00CD51F5" w:rsidRPr="006D1923" w:rsidRDefault="00CD51F5" w:rsidP="00CD51F5">
      <w:pPr>
        <w:pStyle w:val="SDLrulebody"/>
        <w:rPr>
          <w:ins w:id="124" w:author="Emmanuel Thomas" w:date="2024-07-19T17:10:00Z" w16du:dateUtc="2024-07-19T08:10:00Z"/>
        </w:rPr>
      </w:pPr>
      <w:ins w:id="125" w:author="Emmanuel Thomas" w:date="2024-07-19T17:10:00Z" w16du:dateUtc="2024-07-19T08:10:00Z">
        <w:r w:rsidRPr="00C73BB5">
          <w:rPr>
            <w:rFonts w:ascii="Courier New" w:hAnsi="Courier New" w:cs="Courier New"/>
          </w:rPr>
          <w:t>[</w:t>
        </w:r>
        <w:r w:rsidRPr="006D1923">
          <w:rPr>
            <w:rStyle w:val="SDLkeyword"/>
            <w:rFonts w:eastAsia="Arial"/>
          </w:rPr>
          <w:t>aligned</w:t>
        </w:r>
        <w:r w:rsidRPr="00C73BB5">
          <w:rPr>
            <w:rFonts w:ascii="Courier New" w:hAnsi="Courier New" w:cs="Courier New"/>
          </w:rPr>
          <w:t>[</w:t>
        </w:r>
        <w:r>
          <w:rPr>
            <w:rStyle w:val="SDLkeyword"/>
            <w:rFonts w:eastAsia="Arial"/>
          </w:rPr>
          <w:t>(</w:t>
        </w:r>
        <w:r w:rsidRPr="00203C97">
          <w:rPr>
            <w:rStyle w:val="SDLattribute"/>
          </w:rPr>
          <w:t>modifier</w:t>
        </w:r>
        <w:r>
          <w:rPr>
            <w:rStyle w:val="SDLkeyword"/>
            <w:rFonts w:eastAsia="Arial"/>
          </w:rPr>
          <w:t>)</w:t>
        </w:r>
        <w:r w:rsidRPr="00C73BB5">
          <w:rPr>
            <w:rFonts w:ascii="Courier New" w:hAnsi="Courier New" w:cs="Courier New"/>
          </w:rPr>
          <w:t>]]</w:t>
        </w:r>
        <w:r w:rsidRPr="006D1923">
          <w:t xml:space="preserve"> </w:t>
        </w:r>
        <w:r w:rsidRPr="006D1923">
          <w:rPr>
            <w:rStyle w:val="SDLkeyword"/>
            <w:rFonts w:eastAsia="Arial"/>
          </w:rPr>
          <w:t>class</w:t>
        </w:r>
        <w:r w:rsidRPr="006D1923">
          <w:t xml:space="preserve"> </w:t>
        </w:r>
        <w:proofErr w:type="spellStart"/>
        <w:r>
          <w:rPr>
            <w:rStyle w:val="SDLattribute"/>
          </w:rPr>
          <w:t>class</w:t>
        </w:r>
        <w:r w:rsidRPr="006D1923">
          <w:rPr>
            <w:rStyle w:val="SDLattribute"/>
          </w:rPr>
          <w:t>_</w:t>
        </w:r>
        <w:r>
          <w:rPr>
            <w:rStyle w:val="SDLattribute"/>
          </w:rPr>
          <w:t>identifier</w:t>
        </w:r>
        <w:proofErr w:type="spellEnd"/>
        <w:r w:rsidRPr="006D1923">
          <w:t xml:space="preserve"> </w:t>
        </w:r>
        <w:r w:rsidRPr="006D1923">
          <w:rPr>
            <w:rStyle w:val="SDLkeyword"/>
            <w:rFonts w:eastAsia="Arial"/>
          </w:rPr>
          <w:t>{</w:t>
        </w:r>
      </w:ins>
    </w:p>
    <w:p w14:paraId="7D41A747" w14:textId="77777777" w:rsidR="00CD51F5" w:rsidRPr="006D1923" w:rsidRDefault="00CD51F5" w:rsidP="00CD51F5">
      <w:pPr>
        <w:pStyle w:val="SDLrulebody"/>
        <w:rPr>
          <w:ins w:id="126" w:author="Emmanuel Thomas" w:date="2024-07-19T17:10:00Z" w16du:dateUtc="2024-07-19T08:10:00Z"/>
        </w:rPr>
      </w:pPr>
      <w:ins w:id="127" w:author="Emmanuel Thomas" w:date="2024-07-19T17:10:00Z" w16du:dateUtc="2024-07-19T08:10:00Z">
        <w:r>
          <w:rPr>
            <w:rFonts w:ascii="Courier New" w:hAnsi="Courier New" w:cs="Courier New"/>
          </w:rPr>
          <w:tab/>
        </w:r>
        <w:r w:rsidRPr="00C73BB5">
          <w:rPr>
            <w:rFonts w:ascii="Courier New" w:hAnsi="Courier New" w:cs="Courier New"/>
          </w:rPr>
          <w:t>[</w:t>
        </w:r>
        <w:r w:rsidRPr="006D1923">
          <w:rPr>
            <w:rStyle w:val="SDLattribute"/>
          </w:rPr>
          <w:t>element</w:t>
        </w:r>
        <w:r w:rsidRPr="00C73BB5">
          <w:rPr>
            <w:rFonts w:ascii="Courier New" w:hAnsi="Courier New" w:cs="Courier New"/>
            <w:b/>
            <w:bCs/>
          </w:rPr>
          <w:t>;</w:t>
        </w:r>
        <w:r w:rsidRPr="006D1923">
          <w:t xml:space="preserve"> …</w:t>
        </w:r>
        <w:r w:rsidRPr="00C73BB5">
          <w:rPr>
            <w:rFonts w:ascii="Courier New" w:hAnsi="Courier New" w:cs="Courier New"/>
          </w:rPr>
          <w:t>]</w:t>
        </w:r>
      </w:ins>
    </w:p>
    <w:p w14:paraId="5ABB4AF3" w14:textId="77777777" w:rsidR="00CD51F5" w:rsidRPr="00C45410" w:rsidRDefault="00CD51F5" w:rsidP="00CD51F5">
      <w:pPr>
        <w:pStyle w:val="SDLrulebody"/>
        <w:rPr>
          <w:ins w:id="128" w:author="Emmanuel Thomas" w:date="2024-07-19T17:10:00Z" w16du:dateUtc="2024-07-19T08:10:00Z"/>
          <w:rFonts w:ascii="Courier New" w:hAnsi="Courier New" w:cs="Courier New"/>
          <w:b/>
          <w:bCs/>
        </w:rPr>
      </w:pPr>
      <w:ins w:id="129" w:author="Emmanuel Thomas" w:date="2024-07-19T17:10:00Z" w16du:dateUtc="2024-07-19T08:10:00Z">
        <w:r w:rsidRPr="006D1923">
          <w:rPr>
            <w:rStyle w:val="SDLkeyword"/>
            <w:rFonts w:eastAsia="Arial"/>
          </w:rPr>
          <w:t>}</w:t>
        </w:r>
      </w:ins>
    </w:p>
    <w:p w14:paraId="5E37255E" w14:textId="663DFBE5" w:rsidR="00CD51F5" w:rsidRPr="00282F49" w:rsidRDefault="00CD51F5" w:rsidP="00CD51F5">
      <w:pPr>
        <w:pStyle w:val="BodyText"/>
        <w:rPr>
          <w:ins w:id="130" w:author="Emmanuel Thomas" w:date="2024-07-19T17:10:00Z" w16du:dateUtc="2024-07-19T08:10:00Z"/>
          <w:lang w:eastAsia="ko-KR"/>
        </w:rPr>
      </w:pPr>
      <w:ins w:id="131" w:author="Emmanuel Thomas" w:date="2024-07-19T17:10:00Z" w16du:dateUtc="2024-07-19T08:10:00Z">
        <w:r w:rsidRPr="00175813">
          <w:rPr>
            <w:lang w:eastAsia="ko-KR"/>
          </w:rPr>
          <w:t xml:space="preserve">The keyword </w:t>
        </w:r>
        <w:r w:rsidRPr="00C472DC">
          <w:rPr>
            <w:rStyle w:val="SDLkeyword"/>
          </w:rPr>
          <w:t>aligned</w:t>
        </w:r>
        <w:r w:rsidRPr="00C472DC">
          <w:t xml:space="preserve"> and its </w:t>
        </w:r>
        <w:r w:rsidRPr="00C472DC">
          <w:rPr>
            <w:rStyle w:val="SDLattribute"/>
          </w:rPr>
          <w:t>modifier</w:t>
        </w:r>
        <w:r w:rsidRPr="00C472DC">
          <w:t xml:space="preserve"> ha</w:t>
        </w:r>
        <w:r>
          <w:t>ve</w:t>
        </w:r>
        <w:r w:rsidRPr="00C472DC">
          <w:t xml:space="preserve"> the same </w:t>
        </w:r>
        <w:r>
          <w:t>meaning</w:t>
        </w:r>
        <w:r w:rsidRPr="00C472DC">
          <w:t xml:space="preserve"> as in</w:t>
        </w:r>
        <w:r>
          <w:t xml:space="preserve"> subclause </w:t>
        </w:r>
        <w:r>
          <w:fldChar w:fldCharType="begin"/>
        </w:r>
        <w:r>
          <w:instrText xml:space="preserve"> REF _Ref128486809 \r \h  \* MERGEFORMAT </w:instrText>
        </w:r>
        <w:r>
          <w:fldChar w:fldCharType="separate"/>
        </w:r>
      </w:ins>
      <w:r w:rsidR="00484882">
        <w:rPr>
          <w:b/>
          <w:bCs/>
        </w:rPr>
        <w:t>Error! Reference source not found.</w:t>
      </w:r>
      <w:ins w:id="132" w:author="Emmanuel Thomas" w:date="2024-07-19T17:10:00Z" w16du:dateUtc="2024-07-19T08:10:00Z">
        <w:r>
          <w:fldChar w:fldCharType="end"/>
        </w:r>
        <w:r>
          <w:t>.</w:t>
        </w:r>
        <w:r>
          <w:rPr>
            <w:lang w:eastAsia="ko-KR"/>
          </w:rPr>
          <w:t xml:space="preserve"> </w:t>
        </w:r>
      </w:ins>
    </w:p>
    <w:p w14:paraId="04A15FDE" w14:textId="39E38020" w:rsidR="00CD51F5" w:rsidRDefault="00CD51F5" w:rsidP="00CD51F5">
      <w:pPr>
        <w:pStyle w:val="BodyText"/>
        <w:spacing w:after="220"/>
        <w:rPr>
          <w:ins w:id="133" w:author="Emmanuel Thomas" w:date="2024-07-19T17:10:00Z" w16du:dateUtc="2024-07-19T08:10:00Z"/>
          <w:rFonts w:eastAsia="Times New Roman"/>
          <w:lang w:eastAsia="ko-KR"/>
        </w:rPr>
      </w:pPr>
      <w:ins w:id="134" w:author="Emmanuel Thomas" w:date="2024-07-19T17:10:00Z" w16du:dateUtc="2024-07-19T08:10:00Z">
        <w:r w:rsidRPr="00282F49">
          <w:rPr>
            <w:rFonts w:eastAsia="Times New Roman"/>
            <w:lang w:eastAsia="ko-KR"/>
          </w:rPr>
          <w:t xml:space="preserve">The different </w:t>
        </w:r>
        <w:r w:rsidRPr="0014050A">
          <w:rPr>
            <w:rFonts w:eastAsia="Times New Roman"/>
            <w:i/>
            <w:iCs/>
            <w:lang w:eastAsia="ko-KR"/>
          </w:rPr>
          <w:t>element</w:t>
        </w:r>
        <w:r>
          <w:rPr>
            <w:rFonts w:eastAsia="Times New Roman"/>
            <w:lang w:eastAsia="ko-KR"/>
          </w:rPr>
          <w:t xml:space="preserve"> entries</w:t>
        </w:r>
        <w:r w:rsidRPr="00282F49">
          <w:rPr>
            <w:rFonts w:eastAsia="Times New Roman"/>
            <w:lang w:eastAsia="ko-KR"/>
          </w:rPr>
          <w:t xml:space="preserve"> within the</w:t>
        </w:r>
        <w:r>
          <w:rPr>
            <w:rFonts w:eastAsia="Times New Roman"/>
            <w:lang w:eastAsia="ko-KR"/>
          </w:rPr>
          <w:t xml:space="preserve"> </w:t>
        </w:r>
        <w:r w:rsidRPr="00282F49">
          <w:rPr>
            <w:rFonts w:eastAsia="Times New Roman"/>
            <w:lang w:eastAsia="ko-KR"/>
          </w:rPr>
          <w:t>braces</w:t>
        </w:r>
        <w:r>
          <w:rPr>
            <w:rFonts w:eastAsia="Times New Roman"/>
            <w:lang w:eastAsia="ko-KR"/>
          </w:rPr>
          <w:t xml:space="preserve"> (“</w:t>
        </w:r>
        <w:r w:rsidRPr="00C472DC">
          <w:rPr>
            <w:rStyle w:val="SDLkeyword"/>
          </w:rPr>
          <w:t>{</w:t>
        </w:r>
        <w:r>
          <w:rPr>
            <w:rFonts w:eastAsia="Times New Roman"/>
            <w:lang w:eastAsia="ko-KR"/>
          </w:rPr>
          <w:t>“ and “</w:t>
        </w:r>
        <w:r w:rsidRPr="00C472DC">
          <w:rPr>
            <w:rStyle w:val="SDLkeyword"/>
          </w:rPr>
          <w:t>}</w:t>
        </w:r>
        <w:r>
          <w:rPr>
            <w:rFonts w:eastAsia="Times New Roman"/>
            <w:lang w:eastAsia="ko-KR"/>
          </w:rPr>
          <w:t xml:space="preserve">”) </w:t>
        </w:r>
        <w:r w:rsidRPr="00282F49">
          <w:rPr>
            <w:rFonts w:eastAsia="Times New Roman"/>
            <w:lang w:eastAsia="ko-KR"/>
          </w:rPr>
          <w:t xml:space="preserve">are the definitions of the </w:t>
        </w:r>
        <w:r>
          <w:rPr>
            <w:rFonts w:eastAsia="Times New Roman"/>
            <w:lang w:eastAsia="ko-KR"/>
          </w:rPr>
          <w:t xml:space="preserve">contained elementary data types (as defined in clause </w:t>
        </w:r>
        <w:r>
          <w:rPr>
            <w:rFonts w:eastAsia="Times New Roman"/>
            <w:lang w:eastAsia="ko-KR"/>
          </w:rPr>
          <w:fldChar w:fldCharType="begin"/>
        </w:r>
        <w:r>
          <w:rPr>
            <w:rFonts w:eastAsia="Times New Roman"/>
            <w:lang w:eastAsia="ko-KR"/>
          </w:rPr>
          <w:instrText xml:space="preserve"> REF _Ref128489211 \r \h </w:instrText>
        </w:r>
        <w:r>
          <w:rPr>
            <w:rFonts w:eastAsia="Times New Roman"/>
            <w:lang w:eastAsia="ko-KR"/>
          </w:rPr>
          <w:fldChar w:fldCharType="separate"/>
        </w:r>
      </w:ins>
      <w:r w:rsidR="00484882">
        <w:rPr>
          <w:rFonts w:eastAsia="Times New Roman"/>
          <w:b/>
          <w:bCs/>
          <w:lang w:eastAsia="ko-KR"/>
        </w:rPr>
        <w:t>Error! Reference source not found.</w:t>
      </w:r>
      <w:ins w:id="135" w:author="Emmanuel Thomas" w:date="2024-07-19T17:10:00Z" w16du:dateUtc="2024-07-19T08:10:00Z">
        <w:r>
          <w:rPr>
            <w:rFonts w:eastAsia="Times New Roman"/>
            <w:lang w:eastAsia="ko-KR"/>
          </w:rPr>
          <w:fldChar w:fldCharType="end"/>
        </w:r>
        <w:r>
          <w:rPr>
            <w:rFonts w:eastAsia="Times New Roman"/>
            <w:lang w:eastAsia="ko-KR"/>
          </w:rPr>
          <w:t xml:space="preserve">), composite data types (as defined in clause </w:t>
        </w:r>
        <w:r>
          <w:rPr>
            <w:rFonts w:eastAsia="Times New Roman"/>
            <w:lang w:eastAsia="ko-KR"/>
          </w:rPr>
          <w:fldChar w:fldCharType="begin"/>
        </w:r>
        <w:r>
          <w:rPr>
            <w:rFonts w:eastAsia="Times New Roman"/>
            <w:lang w:eastAsia="ko-KR"/>
          </w:rPr>
          <w:instrText xml:space="preserve"> REF _Ref128489234 \r \h </w:instrText>
        </w:r>
        <w:r>
          <w:rPr>
            <w:rFonts w:eastAsia="Times New Roman"/>
            <w:lang w:eastAsia="ko-KR"/>
          </w:rPr>
          <w:fldChar w:fldCharType="separate"/>
        </w:r>
      </w:ins>
      <w:r w:rsidR="00484882">
        <w:rPr>
          <w:rFonts w:eastAsia="Times New Roman"/>
          <w:b/>
          <w:bCs/>
          <w:lang w:eastAsia="ko-KR"/>
        </w:rPr>
        <w:t>Error! Reference source not found.</w:t>
      </w:r>
      <w:ins w:id="136" w:author="Emmanuel Thomas" w:date="2024-07-19T17:10:00Z" w16du:dateUtc="2024-07-19T08:10:00Z">
        <w:r>
          <w:rPr>
            <w:rFonts w:eastAsia="Times New Roman"/>
            <w:lang w:eastAsia="ko-KR"/>
          </w:rPr>
          <w:fldChar w:fldCharType="end"/>
        </w:r>
        <w:r>
          <w:rPr>
            <w:rFonts w:eastAsia="Times New Roman"/>
            <w:lang w:eastAsia="ko-KR"/>
          </w:rPr>
          <w:t xml:space="preserve">) or syntactic flow control elements (as defined in clause </w:t>
        </w:r>
        <w:r>
          <w:rPr>
            <w:rFonts w:eastAsia="Times New Roman"/>
            <w:lang w:eastAsia="ko-KR"/>
          </w:rPr>
          <w:fldChar w:fldCharType="begin"/>
        </w:r>
        <w:r>
          <w:rPr>
            <w:rFonts w:eastAsia="Times New Roman"/>
            <w:lang w:eastAsia="ko-KR"/>
          </w:rPr>
          <w:instrText xml:space="preserve"> REF _Ref128489252 \r \h </w:instrText>
        </w:r>
        <w:r>
          <w:rPr>
            <w:rFonts w:eastAsia="Times New Roman"/>
            <w:lang w:eastAsia="ko-KR"/>
          </w:rPr>
          <w:fldChar w:fldCharType="separate"/>
        </w:r>
      </w:ins>
      <w:r w:rsidR="00484882">
        <w:rPr>
          <w:rFonts w:eastAsia="Times New Roman"/>
          <w:b/>
          <w:bCs/>
          <w:lang w:eastAsia="ko-KR"/>
        </w:rPr>
        <w:t>Error! Reference source not found.</w:t>
      </w:r>
      <w:ins w:id="137" w:author="Emmanuel Thomas" w:date="2024-07-19T17:10:00Z" w16du:dateUtc="2024-07-19T08:10:00Z">
        <w:r>
          <w:rPr>
            <w:rFonts w:eastAsia="Times New Roman"/>
            <w:lang w:eastAsia="ko-KR"/>
          </w:rPr>
          <w:fldChar w:fldCharType="end"/>
        </w:r>
        <w:r>
          <w:rPr>
            <w:rFonts w:eastAsia="Times New Roman"/>
            <w:lang w:eastAsia="ko-KR"/>
          </w:rPr>
          <w:t>)</w:t>
        </w:r>
        <w:r w:rsidRPr="00282F49">
          <w:rPr>
            <w:rFonts w:eastAsia="Times New Roman"/>
            <w:lang w:eastAsia="ko-KR"/>
          </w:rPr>
          <w:t>.</w:t>
        </w:r>
        <w:r>
          <w:rPr>
            <w:rFonts w:eastAsia="Times New Roman"/>
            <w:lang w:eastAsia="ko-KR"/>
          </w:rPr>
          <w:t xml:space="preserve"> </w:t>
        </w:r>
        <w:r w:rsidRPr="00DF2A42">
          <w:rPr>
            <w:rFonts w:eastAsia="Times New Roman"/>
            <w:lang w:eastAsia="ko-KR"/>
          </w:rPr>
          <w:t>Furthermore</w:t>
        </w:r>
        <w:r w:rsidRPr="00DF2A42">
          <w:rPr>
            <w:rFonts w:eastAsia="Times New Roman"/>
          </w:rPr>
          <w:t xml:space="preserve">, a particular member element declared in a class may be accessed </w:t>
        </w:r>
        <w:r w:rsidRPr="0004726D">
          <w:rPr>
            <w:rFonts w:eastAsia="Times New Roman"/>
          </w:rPr>
          <w:t xml:space="preserve">(considering the scoping rules defined in </w:t>
        </w:r>
        <w:r w:rsidRPr="0004726D">
          <w:rPr>
            <w:rFonts w:eastAsia="Times New Roman"/>
          </w:rPr>
          <w:fldChar w:fldCharType="begin"/>
        </w:r>
        <w:r w:rsidRPr="0004726D">
          <w:rPr>
            <w:rFonts w:eastAsia="Times New Roman"/>
          </w:rPr>
          <w:instrText xml:space="preserve"> REF _Ref164090765 \r \h </w:instrText>
        </w:r>
        <w:r>
          <w:rPr>
            <w:rFonts w:eastAsia="Times New Roman"/>
          </w:rPr>
          <w:instrText xml:space="preserve"> \* MERGEFORMAT </w:instrText>
        </w:r>
        <w:r w:rsidRPr="0004726D">
          <w:rPr>
            <w:rFonts w:eastAsia="Times New Roman"/>
          </w:rPr>
          <w:fldChar w:fldCharType="separate"/>
        </w:r>
      </w:ins>
      <w:r w:rsidR="00484882">
        <w:rPr>
          <w:rFonts w:eastAsia="Times New Roman"/>
          <w:b/>
          <w:bCs/>
        </w:rPr>
        <w:t>Error! Reference source not found.</w:t>
      </w:r>
      <w:ins w:id="138" w:author="Emmanuel Thomas" w:date="2024-07-19T17:10:00Z" w16du:dateUtc="2024-07-19T08:10:00Z">
        <w:r w:rsidRPr="0004726D">
          <w:rPr>
            <w:rFonts w:eastAsia="Times New Roman"/>
          </w:rPr>
          <w:fldChar w:fldCharType="end"/>
        </w:r>
        <w:r w:rsidRPr="0004726D">
          <w:rPr>
            <w:rFonts w:eastAsia="Times New Roman"/>
          </w:rPr>
          <w:t xml:space="preserve">) </w:t>
        </w:r>
        <w:r w:rsidRPr="00DF2A42">
          <w:rPr>
            <w:rFonts w:eastAsia="Times New Roman"/>
          </w:rPr>
          <w:t>using the class member access operator (“</w:t>
        </w:r>
        <w:r w:rsidRPr="00DF2A42">
          <w:rPr>
            <w:rFonts w:ascii="Courier New" w:eastAsia="Times New Roman" w:hAnsi="Courier New" w:cs="Courier New"/>
            <w:b/>
            <w:bCs/>
          </w:rPr>
          <w:t>.</w:t>
        </w:r>
        <w:r w:rsidRPr="00DF2A42">
          <w:rPr>
            <w:rFonts w:eastAsia="Times New Roman"/>
          </w:rPr>
          <w:t>”).</w:t>
        </w:r>
      </w:ins>
    </w:p>
    <w:p w14:paraId="3DE77D86" w14:textId="77777777" w:rsidR="00CD51F5" w:rsidRPr="006B3BB5" w:rsidRDefault="00CD51F5" w:rsidP="00CD51F5">
      <w:pPr>
        <w:pStyle w:val="Note"/>
        <w:rPr>
          <w:ins w:id="139" w:author="Emmanuel Thomas" w:date="2024-07-19T17:10:00Z" w16du:dateUtc="2024-07-19T08:10:00Z"/>
          <w:sz w:val="22"/>
          <w:szCs w:val="22"/>
          <w:lang w:eastAsia="ko-KR"/>
        </w:rPr>
      </w:pPr>
      <w:ins w:id="140" w:author="Emmanuel Thomas" w:date="2024-07-19T17:10:00Z" w16du:dateUtc="2024-07-19T08:10:00Z">
        <w:r w:rsidRPr="006B3BB5">
          <w:rPr>
            <w:sz w:val="22"/>
            <w:szCs w:val="22"/>
            <w:lang w:eastAsia="ko-KR"/>
          </w:rPr>
          <w:t xml:space="preserve">Classes may also be encapsulated within other classes. In this case, the </w:t>
        </w:r>
        <w:r w:rsidRPr="006B3BB5">
          <w:rPr>
            <w:rStyle w:val="SDLattribute"/>
            <w:rFonts w:eastAsia="Times New Roman"/>
            <w:sz w:val="22"/>
            <w:szCs w:val="22"/>
            <w:lang w:eastAsia="ko-KR"/>
          </w:rPr>
          <w:t>element</w:t>
        </w:r>
        <w:r w:rsidRPr="006B3BB5">
          <w:rPr>
            <w:sz w:val="22"/>
            <w:szCs w:val="22"/>
            <w:lang w:eastAsia="ko-KR"/>
          </w:rPr>
          <w:t xml:space="preserve"> in Rule C.1 is a </w:t>
        </w:r>
        <w:r w:rsidRPr="006B3BB5">
          <w:rPr>
            <w:sz w:val="22"/>
            <w:szCs w:val="22"/>
          </w:rPr>
          <w:t>class</w:t>
        </w:r>
        <w:r w:rsidRPr="006B3BB5" w:rsidDel="00F34B1A">
          <w:rPr>
            <w:sz w:val="22"/>
            <w:szCs w:val="22"/>
            <w:lang w:eastAsia="ko-KR"/>
          </w:rPr>
          <w:t xml:space="preserve"> </w:t>
        </w:r>
        <w:r w:rsidRPr="006B3BB5">
          <w:rPr>
            <w:sz w:val="22"/>
            <w:szCs w:val="22"/>
            <w:lang w:eastAsia="ko-KR"/>
          </w:rPr>
          <w:t>itself.</w:t>
        </w:r>
      </w:ins>
    </w:p>
    <w:p w14:paraId="74C74828" w14:textId="77777777" w:rsidR="00CD51F5" w:rsidRDefault="00CD51F5" w:rsidP="00CD51F5">
      <w:pPr>
        <w:pStyle w:val="BodyText"/>
        <w:rPr>
          <w:ins w:id="141" w:author="Emmanuel Thomas" w:date="2024-07-19T17:10:00Z" w16du:dateUtc="2024-07-19T08:10:00Z"/>
        </w:rPr>
      </w:pPr>
      <w:ins w:id="142" w:author="Emmanuel Thomas" w:date="2024-07-19T17:10:00Z" w16du:dateUtc="2024-07-19T08:10:00Z">
        <w:r w:rsidRPr="00282F49">
          <w:t xml:space="preserve">The order of declaration of the </w:t>
        </w:r>
        <w:r w:rsidRPr="0014050A">
          <w:rPr>
            <w:i/>
            <w:iCs/>
          </w:rPr>
          <w:t>elements</w:t>
        </w:r>
        <w:r w:rsidRPr="00282F49">
          <w:t xml:space="preserve"> </w:t>
        </w:r>
        <w:r>
          <w:t>is the same</w:t>
        </w:r>
        <w:r w:rsidRPr="00282F49">
          <w:t xml:space="preserve"> order in which the elements appear in the bitstream.</w:t>
        </w:r>
      </w:ins>
    </w:p>
    <w:p w14:paraId="1C281581" w14:textId="77777777" w:rsidR="00CD51F5" w:rsidRDefault="00CD51F5" w:rsidP="00CD51F5">
      <w:pPr>
        <w:pStyle w:val="Note"/>
        <w:rPr>
          <w:ins w:id="143" w:author="Emmanuel Thomas" w:date="2024-07-19T17:10:00Z" w16du:dateUtc="2024-07-19T08:10:00Z"/>
          <w:lang w:eastAsia="ko-KR"/>
        </w:rPr>
      </w:pPr>
      <w:ins w:id="144" w:author="Emmanuel Thomas" w:date="2024-07-19T17:10:00Z" w16du:dateUtc="2024-07-19T08:10:00Z">
        <w:r>
          <w:rPr>
            <w:lang w:eastAsia="ko-KR"/>
          </w:rPr>
          <w:t>NOTE</w:t>
        </w:r>
        <w:r>
          <w:rPr>
            <w:lang w:eastAsia="ko-KR"/>
          </w:rPr>
          <w:tab/>
          <w:t>As alignment is performed by advancing the current position in the bitstream to be before the next encoded value, it is somewhat redundant but not illegal to declare a class as aligned, and to declare the first element of the class as aligned. In this case the alignment before the first element’s encoded value in the bitstream would be performed using the largest of the two alignment declarations.</w:t>
        </w:r>
      </w:ins>
    </w:p>
    <w:p w14:paraId="48CDA9CA" w14:textId="77777777" w:rsidR="00CD51F5" w:rsidRDefault="00CD51F5" w:rsidP="00CD51F5">
      <w:pPr>
        <w:pStyle w:val="BodyText"/>
        <w:spacing w:after="220"/>
        <w:rPr>
          <w:ins w:id="145" w:author="Emmanuel Thomas" w:date="2024-07-19T17:10:00Z" w16du:dateUtc="2024-07-19T08:10:00Z"/>
          <w:rFonts w:eastAsia="Times New Roman"/>
          <w:lang w:eastAsia="ko-KR"/>
        </w:rPr>
      </w:pPr>
      <w:ins w:id="146" w:author="Emmanuel Thomas" w:date="2024-07-19T17:10:00Z" w16du:dateUtc="2024-07-19T08:10:00Z">
        <w:r>
          <w:rPr>
            <w:rFonts w:eastAsia="Times New Roman"/>
            <w:lang w:eastAsia="ko-KR"/>
          </w:rPr>
          <w:t>A class declaration shall not recursively reference itself.</w:t>
        </w:r>
      </w:ins>
    </w:p>
    <w:p w14:paraId="14F77F81" w14:textId="77777777" w:rsidR="00CD51F5" w:rsidRDefault="00CD51F5" w:rsidP="00CD51F5">
      <w:pPr>
        <w:pStyle w:val="BodyText"/>
        <w:spacing w:after="220"/>
        <w:rPr>
          <w:ins w:id="147" w:author="Emmanuel Thomas" w:date="2024-07-19T17:10:00Z" w16du:dateUtc="2024-07-19T08:10:00Z"/>
          <w:rFonts w:eastAsia="Times New Roman"/>
          <w:lang w:eastAsia="ko-KR"/>
        </w:rPr>
      </w:pPr>
      <w:ins w:id="148" w:author="Emmanuel Thomas" w:date="2024-07-19T17:10:00Z" w16du:dateUtc="2024-07-19T08:10:00Z">
        <w:r w:rsidRPr="00282F49">
          <w:rPr>
            <w:rFonts w:eastAsia="Times New Roman"/>
            <w:lang w:eastAsia="ko-KR"/>
          </w:rPr>
          <w:lastRenderedPageBreak/>
          <w:t>The next rule describes the use of a</w:t>
        </w:r>
        <w:r>
          <w:rPr>
            <w:rFonts w:eastAsia="Times New Roman"/>
            <w:lang w:eastAsia="ko-KR"/>
          </w:rPr>
          <w:t xml:space="preserve"> declared</w:t>
        </w:r>
        <w:r w:rsidRPr="00282F49">
          <w:rPr>
            <w:rFonts w:eastAsia="Times New Roman"/>
            <w:lang w:eastAsia="ko-KR"/>
          </w:rPr>
          <w:t xml:space="preserve"> </w:t>
        </w:r>
        <w:r>
          <w:rPr>
            <w:rStyle w:val="SDLkeyword"/>
            <w:rFonts w:eastAsia="Times New Roman"/>
            <w:lang w:eastAsia="ko-KR"/>
          </w:rPr>
          <w:t>class</w:t>
        </w:r>
        <w:r w:rsidRPr="00282F49">
          <w:rPr>
            <w:rFonts w:eastAsia="Times New Roman"/>
            <w:lang w:eastAsia="ko-KR"/>
          </w:rPr>
          <w:t>.</w:t>
        </w:r>
      </w:ins>
    </w:p>
    <w:p w14:paraId="75E33886" w14:textId="77777777" w:rsidR="00CD51F5" w:rsidRPr="00511E69" w:rsidRDefault="00CD51F5" w:rsidP="00CD51F5">
      <w:pPr>
        <w:pStyle w:val="SDLrulename"/>
        <w:rPr>
          <w:ins w:id="149" w:author="Emmanuel Thomas" w:date="2024-07-19T17:10:00Z" w16du:dateUtc="2024-07-19T08:10:00Z"/>
        </w:rPr>
      </w:pPr>
      <w:ins w:id="150" w:author="Emmanuel Thomas" w:date="2024-07-19T17:10:00Z" w16du:dateUtc="2024-07-19T08:10:00Z">
        <w:r w:rsidRPr="00511E69">
          <w:t>Rule C.2: Class data types</w:t>
        </w:r>
      </w:ins>
    </w:p>
    <w:p w14:paraId="28FC6385" w14:textId="77777777" w:rsidR="00CD51F5" w:rsidRPr="00282F49" w:rsidRDefault="00CD51F5" w:rsidP="00CD51F5">
      <w:pPr>
        <w:pStyle w:val="SDLrulebody"/>
        <w:rPr>
          <w:ins w:id="151" w:author="Emmanuel Thomas" w:date="2024-07-19T17:10:00Z" w16du:dateUtc="2024-07-19T08:10:00Z"/>
        </w:rPr>
      </w:pPr>
      <w:ins w:id="152" w:author="Emmanuel Thomas" w:date="2024-07-19T17:10:00Z" w16du:dateUtc="2024-07-19T08:10:00Z">
        <w:r w:rsidRPr="00850169">
          <w:rPr>
            <w:rStyle w:val="SDLattribute"/>
            <w:highlight w:val="yellow"/>
          </w:rPr>
          <w:t>[</w:t>
        </w:r>
        <w:r w:rsidRPr="00850169">
          <w:rPr>
            <w:rStyle w:val="SDLkeyword"/>
            <w:rFonts w:eastAsia="Arial"/>
            <w:highlight w:val="yellow"/>
          </w:rPr>
          <w:t>optional</w:t>
        </w:r>
        <w:r w:rsidRPr="00850169">
          <w:rPr>
            <w:rStyle w:val="SDLattribute"/>
            <w:highlight w:val="yellow"/>
          </w:rPr>
          <w:t>]</w:t>
        </w:r>
        <w:r>
          <w:rPr>
            <w:rStyle w:val="SDLattribute"/>
          </w:rPr>
          <w:t xml:space="preserve"> </w:t>
        </w:r>
        <w:proofErr w:type="spellStart"/>
        <w:r>
          <w:rPr>
            <w:rStyle w:val="SDLattribute"/>
          </w:rPr>
          <w:t>class_</w:t>
        </w:r>
        <w:r w:rsidRPr="00F24736">
          <w:rPr>
            <w:rStyle w:val="SDLattribute"/>
          </w:rPr>
          <w:t>identifier</w:t>
        </w:r>
        <w:proofErr w:type="spellEnd"/>
        <w:r w:rsidRPr="00F24736">
          <w:rPr>
            <w:i/>
          </w:rPr>
          <w:t xml:space="preserve"> </w:t>
        </w:r>
        <w:proofErr w:type="spellStart"/>
        <w:r w:rsidRPr="00F24736">
          <w:rPr>
            <w:i/>
          </w:rPr>
          <w:t>class_variable_</w:t>
        </w:r>
        <w:r>
          <w:rPr>
            <w:rStyle w:val="SDLattribute"/>
          </w:rPr>
          <w:t>identifier</w:t>
        </w:r>
        <w:proofErr w:type="spellEnd"/>
        <w:r w:rsidRPr="00C73BB5">
          <w:rPr>
            <w:rFonts w:ascii="Courier New" w:hAnsi="Courier New" w:cs="Courier New"/>
            <w:b/>
            <w:bCs/>
          </w:rPr>
          <w:t>;</w:t>
        </w:r>
      </w:ins>
    </w:p>
    <w:p w14:paraId="75829C16" w14:textId="77777777" w:rsidR="00CD51F5" w:rsidRDefault="00CD51F5" w:rsidP="00CD51F5">
      <w:pPr>
        <w:rPr>
          <w:ins w:id="153" w:author="Emmanuel Thomas" w:date="2024-07-19T17:10:00Z" w16du:dateUtc="2024-07-19T08:10:00Z"/>
          <w:highlight w:val="yellow"/>
          <w:lang w:val="en-GB" w:eastAsia="zh-CN"/>
        </w:rPr>
      </w:pPr>
      <w:ins w:id="154" w:author="Emmanuel Thomas" w:date="2024-07-19T17:10:00Z" w16du:dateUtc="2024-07-19T08:10:00Z">
        <w:r w:rsidRPr="00850169">
          <w:rPr>
            <w:highlight w:val="yellow"/>
            <w:lang w:val="en-GB" w:eastAsia="zh-CN"/>
          </w:rPr>
          <w:t xml:space="preserve">The keyword </w:t>
        </w:r>
        <w:r w:rsidRPr="00850169">
          <w:rPr>
            <w:rStyle w:val="SDLkeyword"/>
            <w:highlight w:val="yellow"/>
          </w:rPr>
          <w:t xml:space="preserve">optional </w:t>
        </w:r>
        <w:r w:rsidRPr="00850169">
          <w:rPr>
            <w:highlight w:val="yellow"/>
            <w:lang w:val="en-GB" w:eastAsia="zh-CN"/>
          </w:rPr>
          <w:t xml:space="preserve">indicates that the class instance may or may not be present. To </w:t>
        </w:r>
        <w:r>
          <w:rPr>
            <w:highlight w:val="yellow"/>
            <w:lang w:val="en-GB" w:eastAsia="zh-CN"/>
          </w:rPr>
          <w:t>use this keyword</w:t>
        </w:r>
        <w:r w:rsidRPr="00850169">
          <w:rPr>
            <w:highlight w:val="yellow"/>
            <w:lang w:val="en-GB" w:eastAsia="zh-CN"/>
          </w:rPr>
          <w:t>, th</w:t>
        </w:r>
        <w:r>
          <w:rPr>
            <w:highlight w:val="yellow"/>
            <w:lang w:val="en-GB" w:eastAsia="zh-CN"/>
          </w:rPr>
          <w:t>e</w:t>
        </w:r>
        <w:r w:rsidRPr="00850169">
          <w:rPr>
            <w:highlight w:val="yellow"/>
            <w:lang w:val="en-GB" w:eastAsia="zh-CN"/>
          </w:rPr>
          <w:t xml:space="preserve"> class shall </w:t>
        </w:r>
        <w:r>
          <w:rPr>
            <w:highlight w:val="yellow"/>
            <w:lang w:val="en-GB" w:eastAsia="zh-CN"/>
          </w:rPr>
          <w:t xml:space="preserve">be defined with </w:t>
        </w:r>
        <w:r w:rsidRPr="00850169">
          <w:rPr>
            <w:highlight w:val="yellow"/>
            <w:lang w:val="en-GB" w:eastAsia="zh-CN"/>
          </w:rPr>
          <w:t>a</w:t>
        </w:r>
        <w:r>
          <w:rPr>
            <w:highlight w:val="yellow"/>
            <w:lang w:val="en-GB" w:eastAsia="zh-CN"/>
          </w:rPr>
          <w:t xml:space="preserve"> class</w:t>
        </w:r>
        <w:r w:rsidRPr="00850169">
          <w:rPr>
            <w:highlight w:val="yellow"/>
            <w:lang w:val="en-GB" w:eastAsia="zh-CN"/>
          </w:rPr>
          <w:t xml:space="preserve"> identifier</w:t>
        </w:r>
        <w:r>
          <w:rPr>
            <w:highlight w:val="yellow"/>
            <w:lang w:val="en-GB" w:eastAsia="zh-CN"/>
          </w:rPr>
          <w:t>.</w:t>
        </w:r>
      </w:ins>
    </w:p>
    <w:p w14:paraId="2EAAEFBB" w14:textId="77777777" w:rsidR="00CD51F5" w:rsidRDefault="00CD51F5" w:rsidP="00CD51F5">
      <w:pPr>
        <w:rPr>
          <w:ins w:id="155" w:author="Emmanuel Thomas" w:date="2024-07-19T17:10:00Z" w16du:dateUtc="2024-07-19T08:10:00Z"/>
          <w:highlight w:val="yellow"/>
          <w:lang w:val="en-GB" w:eastAsia="zh-CN"/>
        </w:rPr>
      </w:pPr>
    </w:p>
    <w:p w14:paraId="6EBB9699" w14:textId="77777777" w:rsidR="00CD51F5" w:rsidRDefault="00CD51F5" w:rsidP="00CD51F5">
      <w:pPr>
        <w:rPr>
          <w:ins w:id="156" w:author="Emmanuel Thomas" w:date="2024-07-19T17:10:00Z" w16du:dateUtc="2024-07-19T08:10:00Z"/>
          <w:lang w:val="en-GB" w:eastAsia="zh-CN"/>
        </w:rPr>
      </w:pPr>
      <w:ins w:id="157" w:author="Emmanuel Thomas" w:date="2024-07-19T17:10:00Z" w16du:dateUtc="2024-07-19T08:10:00Z">
        <w:r w:rsidRPr="00850169">
          <w:rPr>
            <w:highlight w:val="yellow"/>
            <w:lang w:val="en-GB" w:eastAsia="zh-CN"/>
          </w:rPr>
          <w:t>[Edi</w:t>
        </w:r>
        <w:r w:rsidRPr="00CE5702">
          <w:rPr>
            <w:highlight w:val="yellow"/>
            <w:lang w:val="en-GB" w:eastAsia="zh-CN"/>
          </w:rPr>
          <w:t>t</w:t>
        </w:r>
        <w:r w:rsidRPr="00850169">
          <w:rPr>
            <w:highlight w:val="yellow"/>
            <w:lang w:val="en-GB" w:eastAsia="zh-CN"/>
          </w:rPr>
          <w:t xml:space="preserve">or’s note: member </w:t>
        </w:r>
        <w:r>
          <w:rPr>
            <w:highlight w:val="yellow"/>
            <w:lang w:val="en-GB" w:eastAsia="zh-CN"/>
          </w:rPr>
          <w:t xml:space="preserve">class </w:t>
        </w:r>
        <w:r w:rsidRPr="00850169">
          <w:rPr>
            <w:highlight w:val="yellow"/>
            <w:lang w:val="en-GB" w:eastAsia="zh-CN"/>
          </w:rPr>
          <w:t xml:space="preserve">mark as </w:t>
        </w:r>
        <w:proofErr w:type="spellStart"/>
        <w:r w:rsidRPr="00850169">
          <w:rPr>
            <w:highlight w:val="yellow"/>
            <w:lang w:val="en-GB" w:eastAsia="zh-CN"/>
          </w:rPr>
          <w:t>typeid</w:t>
        </w:r>
        <w:proofErr w:type="spellEnd"/>
        <w:r w:rsidRPr="00850169">
          <w:rPr>
            <w:highlight w:val="yellow"/>
            <w:lang w:val="en-GB" w:eastAsia="zh-CN"/>
          </w:rPr>
          <w:t>?</w:t>
        </w:r>
        <w:r>
          <w:rPr>
            <w:highlight w:val="yellow"/>
            <w:lang w:val="en-GB" w:eastAsia="zh-CN"/>
          </w:rPr>
          <w:t xml:space="preserve"> Or should we say that class shall be a derived class of base class for which the class identifier is defined</w:t>
        </w:r>
        <w:r w:rsidRPr="00850169">
          <w:rPr>
            <w:highlight w:val="yellow"/>
            <w:lang w:val="en-GB" w:eastAsia="zh-CN"/>
          </w:rPr>
          <w:t>]</w:t>
        </w:r>
        <w:r>
          <w:rPr>
            <w:lang w:val="en-GB" w:eastAsia="zh-CN"/>
          </w:rPr>
          <w:t>.</w:t>
        </w:r>
      </w:ins>
    </w:p>
    <w:p w14:paraId="2D8D583B" w14:textId="77777777" w:rsidR="00CD51F5" w:rsidRDefault="00CD51F5" w:rsidP="00CD51F5">
      <w:pPr>
        <w:rPr>
          <w:ins w:id="158" w:author="Emmanuel Thomas" w:date="2024-07-19T17:10:00Z" w16du:dateUtc="2024-07-19T08:10:00Z"/>
          <w:highlight w:val="yellow"/>
          <w:lang w:val="en-GB" w:eastAsia="zh-CN"/>
        </w:rPr>
      </w:pPr>
    </w:p>
    <w:p w14:paraId="227E9199" w14:textId="77777777" w:rsidR="00CD51F5" w:rsidRDefault="00CD51F5" w:rsidP="00CD51F5">
      <w:pPr>
        <w:rPr>
          <w:ins w:id="159" w:author="Emmanuel Thomas" w:date="2024-07-19T17:10:00Z" w16du:dateUtc="2024-07-19T08:10:00Z"/>
          <w:highlight w:val="yellow"/>
          <w:lang w:val="en-GB" w:eastAsia="zh-CN"/>
        </w:rPr>
      </w:pPr>
      <w:ins w:id="160" w:author="Emmanuel Thomas" w:date="2024-07-19T17:10:00Z" w16du:dateUtc="2024-07-19T08:10:00Z">
        <w:r>
          <w:rPr>
            <w:highlight w:val="yellow"/>
            <w:lang w:val="en-GB" w:eastAsia="zh-CN"/>
          </w:rPr>
          <w:t>Accessing an optional member of class that was not parsed, and thus does not exist in the class instance, result in an unspecified behaviour. Consequently, the value of this class are also unspecified.</w:t>
        </w:r>
      </w:ins>
    </w:p>
    <w:p w14:paraId="6CA45CF7" w14:textId="77777777" w:rsidR="00CD51F5" w:rsidRDefault="00CD51F5" w:rsidP="00CD51F5">
      <w:pPr>
        <w:rPr>
          <w:ins w:id="161" w:author="Emmanuel Thomas" w:date="2024-07-19T17:10:00Z" w16du:dateUtc="2024-07-19T08:10:00Z"/>
          <w:highlight w:val="yellow"/>
          <w:lang w:val="en-GB" w:eastAsia="zh-CN"/>
        </w:rPr>
      </w:pPr>
    </w:p>
    <w:p w14:paraId="788F6D62" w14:textId="77777777" w:rsidR="00CD51F5" w:rsidRDefault="00CD51F5" w:rsidP="00CD51F5">
      <w:pPr>
        <w:rPr>
          <w:ins w:id="162" w:author="Emmanuel Thomas" w:date="2024-07-19T17:10:00Z" w16du:dateUtc="2024-07-19T08:10:00Z"/>
          <w:highlight w:val="yellow"/>
          <w:lang w:val="en-GB" w:eastAsia="zh-CN"/>
        </w:rPr>
      </w:pPr>
      <w:ins w:id="163" w:author="Emmanuel Thomas" w:date="2024-07-19T17:10:00Z" w16du:dateUtc="2024-07-19T08:10:00Z">
        <w:r>
          <w:rPr>
            <w:highlight w:val="yellow"/>
            <w:lang w:val="en-GB" w:eastAsia="zh-CN"/>
          </w:rPr>
          <w:t>NOTE</w:t>
        </w:r>
        <w:r>
          <w:rPr>
            <w:highlight w:val="yellow"/>
            <w:lang w:val="en-GB" w:eastAsia="zh-CN"/>
          </w:rPr>
          <w:tab/>
          <w:t>The SDL specification does not provide a mean to check whether the member of class exists.</w:t>
        </w:r>
      </w:ins>
    </w:p>
    <w:p w14:paraId="316439F8" w14:textId="77777777" w:rsidR="00CD51F5" w:rsidRDefault="00CD51F5" w:rsidP="00CD51F5">
      <w:pPr>
        <w:rPr>
          <w:ins w:id="164" w:author="Emmanuel Thomas" w:date="2024-07-19T17:10:00Z" w16du:dateUtc="2024-07-19T08:10:00Z"/>
          <w:highlight w:val="yellow"/>
          <w:lang w:val="en-GB" w:eastAsia="zh-CN"/>
        </w:rPr>
      </w:pPr>
    </w:p>
    <w:p w14:paraId="6D10B230" w14:textId="77777777" w:rsidR="00CD51F5" w:rsidRDefault="00CD51F5" w:rsidP="00EB53B8">
      <w:pPr>
        <w:pStyle w:val="Heading2"/>
        <w:numPr>
          <w:ilvl w:val="2"/>
          <w:numId w:val="5"/>
        </w:numPr>
        <w:rPr>
          <w:ins w:id="165" w:author="Emmanuel Thomas" w:date="2024-07-19T17:10:00Z" w16du:dateUtc="2024-07-19T08:10:00Z"/>
          <w:lang w:eastAsia="zh-CN"/>
        </w:rPr>
      </w:pPr>
      <w:ins w:id="166" w:author="Emmanuel Thomas" w:date="2024-07-19T17:10:00Z" w16du:dateUtc="2024-07-19T08:10:00Z">
        <w:r>
          <w:rPr>
            <w:lang w:eastAsia="zh-CN"/>
          </w:rPr>
          <w:t>Feature #2: Array of boxes for ISOBMFF</w:t>
        </w:r>
      </w:ins>
    </w:p>
    <w:p w14:paraId="3490C623" w14:textId="77777777" w:rsidR="00CD51F5" w:rsidRPr="00E072DE" w:rsidRDefault="00CD51F5" w:rsidP="00CD51F5">
      <w:pPr>
        <w:pStyle w:val="Heading3"/>
        <w:rPr>
          <w:ins w:id="167" w:author="Emmanuel Thomas" w:date="2024-07-19T17:10:00Z" w16du:dateUtc="2024-07-19T08:10:00Z"/>
          <w:lang w:val="en-GB" w:eastAsia="zh-CN"/>
        </w:rPr>
      </w:pPr>
      <w:ins w:id="168" w:author="Emmanuel Thomas" w:date="2024-07-19T17:10:00Z" w16du:dateUtc="2024-07-19T08:10:00Z">
        <w:r>
          <w:rPr>
            <w:lang w:val="en-GB" w:eastAsia="zh-CN"/>
          </w:rPr>
          <w:t>General</w:t>
        </w:r>
      </w:ins>
    </w:p>
    <w:p w14:paraId="310DF95E" w14:textId="77777777" w:rsidR="00CD51F5" w:rsidRDefault="00CD51F5" w:rsidP="00CD51F5">
      <w:pPr>
        <w:rPr>
          <w:ins w:id="169" w:author="Emmanuel Thomas" w:date="2024-07-19T17:10:00Z" w16du:dateUtc="2024-07-19T08:10:00Z"/>
          <w:lang w:val="en-GB" w:eastAsia="zh-CN"/>
        </w:rPr>
      </w:pPr>
      <w:ins w:id="170" w:author="Emmanuel Thomas" w:date="2024-07-19T17:10:00Z" w16du:dateUtc="2024-07-19T08:10:00Z">
        <w:r>
          <w:rPr>
            <w:lang w:val="en-GB" w:eastAsia="zh-CN"/>
          </w:rPr>
          <w:t>In ISOBMFF, there are several places with a box can contains any boxes.</w:t>
        </w:r>
      </w:ins>
    </w:p>
    <w:p w14:paraId="00245E06" w14:textId="77777777" w:rsidR="00CD51F5" w:rsidRDefault="00CD51F5" w:rsidP="00CD51F5">
      <w:pPr>
        <w:rPr>
          <w:ins w:id="171" w:author="Emmanuel Thomas" w:date="2024-07-19T17:10:00Z" w16du:dateUtc="2024-07-19T08:10:00Z"/>
          <w:lang w:val="en-GB" w:eastAsia="zh-CN"/>
        </w:rPr>
      </w:pPr>
    </w:p>
    <w:p w14:paraId="0E37BB9D" w14:textId="77777777" w:rsidR="00CD51F5" w:rsidRDefault="00CD51F5" w:rsidP="00CD51F5">
      <w:pPr>
        <w:pStyle w:val="code0"/>
        <w:rPr>
          <w:ins w:id="172" w:author="Emmanuel Thomas" w:date="2024-07-19T17:10:00Z" w16du:dateUtc="2024-07-19T08:10:00Z"/>
        </w:rPr>
      </w:pPr>
      <w:ins w:id="173" w:author="Emmanuel Thomas" w:date="2024-07-19T17:10:00Z" w16du:dateUtc="2024-07-19T08:10: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0B2528B1" w14:textId="77777777" w:rsidR="00CD51F5" w:rsidRDefault="00CD51F5" w:rsidP="00CD51F5">
      <w:pPr>
        <w:rPr>
          <w:ins w:id="174" w:author="Emmanuel Thomas" w:date="2024-07-19T17:10:00Z" w16du:dateUtc="2024-07-19T08:10:00Z"/>
          <w:lang w:val="en-GB" w:eastAsia="zh-CN"/>
        </w:rPr>
      </w:pPr>
    </w:p>
    <w:p w14:paraId="2B96C80E" w14:textId="77777777" w:rsidR="00CD51F5" w:rsidRPr="00850169" w:rsidRDefault="00CD51F5" w:rsidP="00CD51F5">
      <w:pPr>
        <w:rPr>
          <w:ins w:id="175" w:author="Emmanuel Thomas" w:date="2024-07-19T17:10:00Z" w16du:dateUtc="2024-07-19T08:10:00Z"/>
          <w:sz w:val="24"/>
          <w:lang w:val="en-GB" w:eastAsia="zh-CN"/>
        </w:rPr>
      </w:pPr>
      <w:ins w:id="176" w:author="Emmanuel Thomas" w:date="2024-07-19T17:10:00Z" w16du:dateUtc="2024-07-19T08:10:00Z">
        <w:r w:rsidRPr="00850169">
          <w:rPr>
            <w:sz w:val="24"/>
            <w:lang w:val="en-GB" w:eastAsia="zh-CN"/>
          </w:rPr>
          <w:t>The statement “</w:t>
        </w:r>
        <w:r w:rsidRPr="00850169">
          <w:rPr>
            <w:sz w:val="24"/>
          </w:rPr>
          <w:t xml:space="preserve">Box </w:t>
        </w:r>
        <w:proofErr w:type="spellStart"/>
        <w:r w:rsidRPr="00850169">
          <w:rPr>
            <w:sz w:val="24"/>
          </w:rPr>
          <w:t>other_boxes</w:t>
        </w:r>
        <w:proofErr w:type="spellEnd"/>
        <w:r w:rsidRPr="00850169">
          <w:rPr>
            <w:sz w:val="24"/>
          </w:rPr>
          <w:t>[]</w:t>
        </w:r>
        <w:r w:rsidRPr="00850169">
          <w:rPr>
            <w:sz w:val="24"/>
            <w:lang w:val="en-GB" w:eastAsia="zh-CN"/>
          </w:rPr>
          <w:t>” is actually possible in SDL but ISOBMFF doesn’t currently use the SDL polymorphism feature (class identifier in the class declaration) to use this feature.</w:t>
        </w:r>
      </w:ins>
    </w:p>
    <w:p w14:paraId="52857E22" w14:textId="77777777" w:rsidR="00CD51F5" w:rsidRDefault="00CD51F5" w:rsidP="00CD51F5">
      <w:pPr>
        <w:pStyle w:val="Heading3"/>
        <w:rPr>
          <w:ins w:id="177" w:author="Emmanuel Thomas" w:date="2024-07-19T17:10:00Z" w16du:dateUtc="2024-07-19T08:10:00Z"/>
          <w:lang w:val="en-GB" w:eastAsia="zh-CN"/>
        </w:rPr>
      </w:pPr>
      <w:ins w:id="178" w:author="Emmanuel Thomas" w:date="2024-07-19T17:10:00Z" w16du:dateUtc="2024-07-19T08:10:00Z">
        <w:r>
          <w:rPr>
            <w:lang w:val="en-GB" w:eastAsia="zh-CN"/>
          </w:rPr>
          <w:t>Possible solutions</w:t>
        </w:r>
      </w:ins>
    </w:p>
    <w:p w14:paraId="6644C17B" w14:textId="77777777" w:rsidR="00CD51F5" w:rsidRPr="001F5D36" w:rsidRDefault="00CD51F5" w:rsidP="00CD51F5">
      <w:pPr>
        <w:pStyle w:val="Heading4"/>
        <w:rPr>
          <w:ins w:id="179" w:author="Emmanuel Thomas" w:date="2024-07-19T17:10:00Z" w16du:dateUtc="2024-07-19T08:10:00Z"/>
          <w:lang w:val="en-GB" w:eastAsia="zh-CN"/>
        </w:rPr>
      </w:pPr>
      <w:ins w:id="180" w:author="Emmanuel Thomas" w:date="2024-07-19T17:10:00Z" w16du:dateUtc="2024-07-19T08:10:00Z">
        <w:r>
          <w:rPr>
            <w:lang w:val="en-GB" w:eastAsia="zh-CN"/>
          </w:rPr>
          <w:t>New keyword “class id”</w:t>
        </w:r>
      </w:ins>
    </w:p>
    <w:p w14:paraId="76BF716F" w14:textId="77777777" w:rsidR="00CD51F5" w:rsidRPr="00850169" w:rsidRDefault="00CD51F5" w:rsidP="00CD51F5">
      <w:pPr>
        <w:rPr>
          <w:ins w:id="181" w:author="Emmanuel Thomas" w:date="2024-07-19T17:10:00Z" w16du:dateUtc="2024-07-19T08:10:00Z"/>
          <w:sz w:val="24"/>
          <w:lang w:val="en-GB" w:eastAsia="zh-CN"/>
        </w:rPr>
      </w:pPr>
      <w:ins w:id="182" w:author="Emmanuel Thomas" w:date="2024-07-19T17:10:00Z" w16du:dateUtc="2024-07-19T08:10:00Z">
        <w:r w:rsidRPr="00850169">
          <w:rPr>
            <w:sz w:val="24"/>
            <w:lang w:val="en-GB" w:eastAsia="zh-CN"/>
          </w:rPr>
          <w:t>Declaring a class identifier keyword to declare which class member in the body should be used as class identifier.</w:t>
        </w:r>
      </w:ins>
    </w:p>
    <w:p w14:paraId="296FA2CA" w14:textId="77777777" w:rsidR="00CD51F5" w:rsidRPr="00850169" w:rsidRDefault="00CD51F5" w:rsidP="00CD51F5">
      <w:pPr>
        <w:rPr>
          <w:ins w:id="183" w:author="Emmanuel Thomas" w:date="2024-07-19T17:10:00Z" w16du:dateUtc="2024-07-19T08:10:00Z"/>
          <w:sz w:val="24"/>
          <w:lang w:val="en-GB" w:eastAsia="zh-CN"/>
        </w:rPr>
      </w:pPr>
    </w:p>
    <w:p w14:paraId="3AC4F5C7" w14:textId="77777777" w:rsidR="00CD51F5" w:rsidRPr="00850169" w:rsidRDefault="00CD51F5" w:rsidP="00CD51F5">
      <w:pPr>
        <w:rPr>
          <w:ins w:id="184" w:author="Emmanuel Thomas" w:date="2024-07-19T17:10:00Z" w16du:dateUtc="2024-07-19T08:10:00Z"/>
          <w:sz w:val="24"/>
          <w:lang w:val="en-GB" w:eastAsia="zh-CN"/>
        </w:rPr>
      </w:pPr>
      <w:ins w:id="185" w:author="Emmanuel Thomas" w:date="2024-07-19T17:10:00Z" w16du:dateUtc="2024-07-19T08:10:00Z">
        <w:r w:rsidRPr="00850169">
          <w:rPr>
            <w:sz w:val="24"/>
            <w:lang w:val="en-GB" w:eastAsia="zh-CN"/>
          </w:rPr>
          <w:t>Possible keywords are:</w:t>
        </w:r>
      </w:ins>
    </w:p>
    <w:p w14:paraId="31159754" w14:textId="77777777" w:rsidR="00CD51F5" w:rsidRPr="00850169" w:rsidRDefault="00CD51F5" w:rsidP="00CD51F5">
      <w:pPr>
        <w:pStyle w:val="ListParagraph"/>
        <w:widowControl/>
        <w:numPr>
          <w:ilvl w:val="0"/>
          <w:numId w:val="15"/>
        </w:numPr>
        <w:autoSpaceDE/>
        <w:autoSpaceDN/>
        <w:contextualSpacing/>
        <w:jc w:val="both"/>
        <w:rPr>
          <w:ins w:id="186" w:author="Emmanuel Thomas" w:date="2024-07-19T17:10:00Z" w16du:dateUtc="2024-07-19T08:10:00Z"/>
          <w:rFonts w:ascii="Courier New" w:hAnsi="Courier New" w:cs="Courier New"/>
          <w:b/>
          <w:bCs/>
          <w:sz w:val="24"/>
          <w:lang w:val="en-GB" w:eastAsia="zh-CN"/>
        </w:rPr>
      </w:pPr>
      <w:proofErr w:type="spellStart"/>
      <w:ins w:id="187" w:author="Emmanuel Thomas" w:date="2024-07-19T17:10:00Z" w16du:dateUtc="2024-07-19T08:10:00Z">
        <w:r w:rsidRPr="00850169">
          <w:rPr>
            <w:rFonts w:ascii="Courier New" w:hAnsi="Courier New" w:cs="Courier New"/>
            <w:b/>
            <w:bCs/>
            <w:sz w:val="24"/>
            <w:lang w:val="en-GB" w:eastAsia="zh-CN"/>
          </w:rPr>
          <w:t>typeid</w:t>
        </w:r>
        <w:proofErr w:type="spellEnd"/>
      </w:ins>
    </w:p>
    <w:p w14:paraId="245B48A9" w14:textId="77777777" w:rsidR="00CD51F5" w:rsidRPr="00850169" w:rsidRDefault="00CD51F5" w:rsidP="00CD51F5">
      <w:pPr>
        <w:pStyle w:val="ListParagraph"/>
        <w:widowControl/>
        <w:numPr>
          <w:ilvl w:val="0"/>
          <w:numId w:val="15"/>
        </w:numPr>
        <w:autoSpaceDE/>
        <w:autoSpaceDN/>
        <w:contextualSpacing/>
        <w:jc w:val="both"/>
        <w:rPr>
          <w:ins w:id="188" w:author="Emmanuel Thomas" w:date="2024-07-19T17:10:00Z" w16du:dateUtc="2024-07-19T08:10:00Z"/>
          <w:rFonts w:ascii="Courier New" w:hAnsi="Courier New" w:cs="Courier New"/>
          <w:b/>
          <w:bCs/>
          <w:sz w:val="24"/>
          <w:lang w:val="en-GB" w:eastAsia="zh-CN"/>
        </w:rPr>
      </w:pPr>
      <w:ins w:id="189" w:author="Emmanuel Thomas" w:date="2024-07-19T17:10:00Z" w16du:dateUtc="2024-07-19T08:10:00Z">
        <w:r w:rsidRPr="00850169">
          <w:rPr>
            <w:rFonts w:ascii="Courier New" w:hAnsi="Courier New" w:cs="Courier New"/>
            <w:b/>
            <w:bCs/>
            <w:sz w:val="24"/>
            <w:lang w:val="en-GB" w:eastAsia="zh-CN"/>
          </w:rPr>
          <w:t>id</w:t>
        </w:r>
      </w:ins>
    </w:p>
    <w:p w14:paraId="5CFF3862" w14:textId="77777777" w:rsidR="00CD51F5" w:rsidRPr="00850169" w:rsidRDefault="00CD51F5" w:rsidP="00CD51F5">
      <w:pPr>
        <w:pStyle w:val="ListParagraph"/>
        <w:widowControl/>
        <w:numPr>
          <w:ilvl w:val="0"/>
          <w:numId w:val="15"/>
        </w:numPr>
        <w:autoSpaceDE/>
        <w:autoSpaceDN/>
        <w:contextualSpacing/>
        <w:jc w:val="both"/>
        <w:rPr>
          <w:ins w:id="190" w:author="Emmanuel Thomas" w:date="2024-07-19T17:10:00Z" w16du:dateUtc="2024-07-19T08:10:00Z"/>
          <w:rFonts w:ascii="Courier New" w:hAnsi="Courier New" w:cs="Courier New"/>
          <w:b/>
          <w:bCs/>
          <w:sz w:val="24"/>
          <w:lang w:val="en-GB" w:eastAsia="zh-CN"/>
        </w:rPr>
      </w:pPr>
      <w:proofErr w:type="spellStart"/>
      <w:ins w:id="191" w:author="Emmanuel Thomas" w:date="2024-07-19T17:10:00Z" w16du:dateUtc="2024-07-19T08:10:00Z">
        <w:r w:rsidRPr="00850169">
          <w:rPr>
            <w:rFonts w:ascii="Courier New" w:hAnsi="Courier New" w:cs="Courier New"/>
            <w:b/>
            <w:bCs/>
            <w:sz w:val="24"/>
            <w:lang w:val="en-GB" w:eastAsia="zh-CN"/>
          </w:rPr>
          <w:t>class_id</w:t>
        </w:r>
        <w:proofErr w:type="spellEnd"/>
      </w:ins>
    </w:p>
    <w:p w14:paraId="46230242" w14:textId="77777777" w:rsidR="00CD51F5" w:rsidRDefault="00CD51F5" w:rsidP="00CD51F5">
      <w:pPr>
        <w:rPr>
          <w:ins w:id="192" w:author="Emmanuel Thomas" w:date="2024-07-19T17:10:00Z" w16du:dateUtc="2024-07-19T08:10:00Z"/>
          <w:lang w:val="en-GB" w:eastAsia="zh-CN"/>
        </w:rPr>
      </w:pPr>
    </w:p>
    <w:p w14:paraId="481A8514" w14:textId="77777777" w:rsidR="00CD51F5" w:rsidRPr="00850169" w:rsidRDefault="00CD51F5" w:rsidP="00CD51F5">
      <w:pPr>
        <w:pStyle w:val="Example"/>
        <w:rPr>
          <w:ins w:id="193" w:author="Emmanuel Thomas" w:date="2024-07-19T17:10:00Z" w16du:dateUtc="2024-07-19T08:10:00Z"/>
          <w:sz w:val="24"/>
          <w:szCs w:val="24"/>
        </w:rPr>
      </w:pPr>
      <w:ins w:id="194" w:author="Emmanuel Thomas" w:date="2024-07-19T17:10:00Z" w16du:dateUtc="2024-07-19T08:10:00Z">
        <w:r w:rsidRPr="00850169">
          <w:rPr>
            <w:sz w:val="24"/>
            <w:szCs w:val="24"/>
          </w:rPr>
          <w:t xml:space="preserve">EXAMPLE 1 </w:t>
        </w:r>
        <w:r w:rsidRPr="00850169">
          <w:rPr>
            <w:sz w:val="24"/>
            <w:szCs w:val="24"/>
          </w:rPr>
          <w:sym w:font="Symbol" w:char="F0BE"/>
        </w:r>
      </w:ins>
    </w:p>
    <w:p w14:paraId="3C7027B5" w14:textId="77777777" w:rsidR="00CD51F5" w:rsidRPr="00850169" w:rsidRDefault="00CD51F5" w:rsidP="00CD51F5">
      <w:pPr>
        <w:pStyle w:val="SDLCode"/>
        <w:rPr>
          <w:ins w:id="195" w:author="Emmanuel Thomas" w:date="2024-07-19T17:10:00Z" w16du:dateUtc="2024-07-19T08:10:00Z"/>
          <w:sz w:val="22"/>
          <w:szCs w:val="22"/>
        </w:rPr>
      </w:pPr>
      <w:ins w:id="196" w:author="Emmanuel Thomas" w:date="2024-07-19T17:10:00Z" w16du:dateUtc="2024-07-19T08:10:00Z">
        <w:r w:rsidRPr="00850169">
          <w:rPr>
            <w:sz w:val="22"/>
            <w:szCs w:val="22"/>
          </w:rPr>
          <w:t>class Foo : bit(2) id = 0 {</w:t>
        </w:r>
      </w:ins>
    </w:p>
    <w:p w14:paraId="35B0239F" w14:textId="77777777" w:rsidR="00CD51F5" w:rsidRPr="00850169" w:rsidRDefault="00CD51F5" w:rsidP="00CD51F5">
      <w:pPr>
        <w:pStyle w:val="SDLCode"/>
        <w:rPr>
          <w:ins w:id="197" w:author="Emmanuel Thomas" w:date="2024-07-19T17:10:00Z" w16du:dateUtc="2024-07-19T08:10:00Z"/>
          <w:sz w:val="22"/>
          <w:szCs w:val="22"/>
        </w:rPr>
      </w:pPr>
      <w:ins w:id="198" w:author="Emmanuel Thomas" w:date="2024-07-19T17:10:00Z" w16du:dateUtc="2024-07-19T08:10:00Z">
        <w:r w:rsidRPr="00850169">
          <w:rPr>
            <w:sz w:val="22"/>
            <w:szCs w:val="22"/>
          </w:rPr>
          <w:t xml:space="preserve">  // note that as "id" is declared it is accessible within this class</w:t>
        </w:r>
      </w:ins>
    </w:p>
    <w:p w14:paraId="41534E92" w14:textId="77777777" w:rsidR="00CD51F5" w:rsidRPr="00850169" w:rsidRDefault="00CD51F5" w:rsidP="00CD51F5">
      <w:pPr>
        <w:pStyle w:val="SDLCode"/>
        <w:rPr>
          <w:ins w:id="199" w:author="Emmanuel Thomas" w:date="2024-07-19T17:10:00Z" w16du:dateUtc="2024-07-19T08:10:00Z"/>
          <w:sz w:val="22"/>
          <w:szCs w:val="22"/>
        </w:rPr>
      </w:pPr>
      <w:ins w:id="200" w:author="Emmanuel Thomas" w:date="2024-07-19T17:10:00Z" w16du:dateUtc="2024-07-19T08:10:00Z">
        <w:r w:rsidRPr="00850169">
          <w:rPr>
            <w:sz w:val="22"/>
            <w:szCs w:val="22"/>
          </w:rPr>
          <w:t xml:space="preserve">  // as a constant value and lengthof(id) will return 2</w:t>
        </w:r>
      </w:ins>
    </w:p>
    <w:p w14:paraId="33FA1FA4" w14:textId="77777777" w:rsidR="00CD51F5" w:rsidRPr="00850169" w:rsidRDefault="00CD51F5" w:rsidP="00CD51F5">
      <w:pPr>
        <w:pStyle w:val="SDLCode"/>
        <w:rPr>
          <w:ins w:id="201" w:author="Emmanuel Thomas" w:date="2024-07-19T17:10:00Z" w16du:dateUtc="2024-07-19T08:10:00Z"/>
          <w:sz w:val="22"/>
          <w:szCs w:val="22"/>
        </w:rPr>
      </w:pPr>
      <w:ins w:id="202" w:author="Emmanuel Thomas" w:date="2024-07-19T17:10:00Z" w16du:dateUtc="2024-07-19T08:10:00Z">
        <w:r w:rsidRPr="00850169">
          <w:rPr>
            <w:sz w:val="22"/>
            <w:szCs w:val="22"/>
          </w:rPr>
          <w:t xml:space="preserve">  int(5) a; // this a is preceded by the 2 bits of id    </w:t>
        </w:r>
      </w:ins>
    </w:p>
    <w:p w14:paraId="1D9C9FEF" w14:textId="77777777" w:rsidR="00CD51F5" w:rsidRPr="00850169" w:rsidRDefault="00CD51F5" w:rsidP="00CD51F5">
      <w:pPr>
        <w:pStyle w:val="SDLCode"/>
        <w:rPr>
          <w:ins w:id="203" w:author="Emmanuel Thomas" w:date="2024-07-19T17:10:00Z" w16du:dateUtc="2024-07-19T08:10:00Z"/>
          <w:sz w:val="22"/>
          <w:szCs w:val="22"/>
        </w:rPr>
      </w:pPr>
      <w:ins w:id="204" w:author="Emmanuel Thomas" w:date="2024-07-19T17:10:00Z" w16du:dateUtc="2024-07-19T08:10:00Z">
        <w:r w:rsidRPr="00850169">
          <w:rPr>
            <w:sz w:val="22"/>
            <w:szCs w:val="22"/>
          </w:rPr>
          <w:t>}</w:t>
        </w:r>
      </w:ins>
    </w:p>
    <w:p w14:paraId="1CB066FF" w14:textId="77777777" w:rsidR="00CD51F5" w:rsidRPr="00850169" w:rsidRDefault="00CD51F5" w:rsidP="00CD51F5">
      <w:pPr>
        <w:pStyle w:val="Example"/>
        <w:rPr>
          <w:ins w:id="205" w:author="Emmanuel Thomas" w:date="2024-07-19T17:10:00Z" w16du:dateUtc="2024-07-19T08:10:00Z"/>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ins w:id="206" w:author="Emmanuel Thomas" w:date="2024-07-19T17:10:00Z" w16du:dateUtc="2024-07-19T08:10:00Z"/>
          <w:sz w:val="22"/>
          <w:szCs w:val="22"/>
        </w:rPr>
      </w:pPr>
      <w:ins w:id="207" w:author="Emmanuel Thomas" w:date="2024-07-19T17:10:00Z" w16du:dateUtc="2024-07-19T08:10:00Z">
        <w:r w:rsidRPr="00850169">
          <w:rPr>
            <w:rFonts w:ascii="Courier New" w:hAnsi="Courier New" w:cs="Courier New"/>
            <w:sz w:val="24"/>
            <w:szCs w:val="24"/>
          </w:rPr>
          <w:lastRenderedPageBreak/>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ins>
    </w:p>
    <w:p w14:paraId="6AAC5914" w14:textId="77777777" w:rsidR="00CD51F5" w:rsidRPr="00850169" w:rsidRDefault="00CD51F5" w:rsidP="00CD51F5">
      <w:pPr>
        <w:pStyle w:val="SDLCode"/>
        <w:rPr>
          <w:ins w:id="208" w:author="Emmanuel Thomas" w:date="2024-07-19T17:10:00Z" w16du:dateUtc="2024-07-19T08:10:00Z"/>
          <w:sz w:val="22"/>
          <w:szCs w:val="22"/>
        </w:rPr>
      </w:pPr>
      <w:ins w:id="209" w:author="Emmanuel Thomas" w:date="2024-07-19T17:10:00Z" w16du:dateUtc="2024-07-19T08:10:00Z">
        <w:r w:rsidRPr="00850169">
          <w:rPr>
            <w:sz w:val="22"/>
            <w:szCs w:val="22"/>
          </w:rPr>
          <w:t>}</w:t>
        </w:r>
      </w:ins>
    </w:p>
    <w:p w14:paraId="70E24DDF" w14:textId="77777777" w:rsidR="00CD51F5" w:rsidRPr="00C60DBE" w:rsidRDefault="00CD51F5" w:rsidP="00CD51F5">
      <w:pPr>
        <w:rPr>
          <w:ins w:id="210" w:author="Emmanuel Thomas" w:date="2024-07-19T17:10:00Z" w16du:dateUtc="2024-07-19T08:10:00Z"/>
          <w:lang w:val="en-GB" w:eastAsia="zh-CN"/>
        </w:rPr>
      </w:pPr>
    </w:p>
    <w:p w14:paraId="34D25CA6" w14:textId="77777777" w:rsidR="00CD51F5" w:rsidRPr="00850169" w:rsidRDefault="00CD51F5" w:rsidP="00CD51F5">
      <w:pPr>
        <w:rPr>
          <w:ins w:id="211" w:author="Emmanuel Thomas" w:date="2024-07-19T17:10:00Z" w16du:dateUtc="2024-07-19T08:10:00Z"/>
          <w:sz w:val="24"/>
          <w:lang w:val="en-GB" w:eastAsia="zh-CN"/>
        </w:rPr>
      </w:pPr>
      <w:ins w:id="212" w:author="Emmanuel Thomas" w:date="2024-07-19T17:10:00Z" w16du:dateUtc="2024-07-19T08:10:00Z">
        <w:r w:rsidRPr="00850169">
          <w:rPr>
            <w:sz w:val="24"/>
            <w:lang w:val="en-GB" w:eastAsia="zh-CN"/>
          </w:rPr>
          <w:t>Those two classes Foo and Bar would be syntactically equivalent.</w:t>
        </w:r>
      </w:ins>
    </w:p>
    <w:p w14:paraId="053910DE" w14:textId="77777777" w:rsidR="00CD51F5" w:rsidRPr="00850169" w:rsidRDefault="00CD51F5" w:rsidP="00CD51F5">
      <w:pPr>
        <w:rPr>
          <w:ins w:id="213" w:author="Emmanuel Thomas" w:date="2024-07-19T17:10:00Z" w16du:dateUtc="2024-07-19T08:10:00Z"/>
          <w:sz w:val="24"/>
          <w:lang w:val="en-GB" w:eastAsia="zh-CN"/>
        </w:rPr>
      </w:pPr>
    </w:p>
    <w:p w14:paraId="7948CFD7" w14:textId="77777777" w:rsidR="00CD51F5" w:rsidRPr="00850169" w:rsidRDefault="00CD51F5" w:rsidP="00CD51F5">
      <w:pPr>
        <w:rPr>
          <w:ins w:id="214" w:author="Emmanuel Thomas" w:date="2024-07-19T17:10:00Z" w16du:dateUtc="2024-07-19T08:10:00Z"/>
          <w:sz w:val="24"/>
          <w:lang w:val="en-GB" w:eastAsia="zh-CN"/>
        </w:rPr>
      </w:pPr>
      <w:ins w:id="215" w:author="Emmanuel Thomas" w:date="2024-07-19T17:10:00Z" w16du:dateUtc="2024-07-19T08:10:00Z">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ins>
    </w:p>
    <w:p w14:paraId="795A57F9" w14:textId="77777777" w:rsidR="00CD51F5" w:rsidRDefault="00CD51F5" w:rsidP="00CD51F5">
      <w:pPr>
        <w:rPr>
          <w:ins w:id="216" w:author="Emmanuel Thomas" w:date="2024-07-19T17:10:00Z" w16du:dateUtc="2024-07-19T08:10:00Z"/>
          <w:lang w:val="en-GB" w:eastAsia="zh-CN"/>
        </w:rPr>
      </w:pPr>
    </w:p>
    <w:p w14:paraId="19EDE8D1" w14:textId="77777777" w:rsidR="00CD51F5" w:rsidRDefault="00CD51F5" w:rsidP="00CD51F5">
      <w:pPr>
        <w:pStyle w:val="SDLCode"/>
        <w:rPr>
          <w:ins w:id="217" w:author="Emmanuel Thomas" w:date="2024-07-19T17:10:00Z" w16du:dateUtc="2024-07-19T08:10:00Z"/>
          <w:sz w:val="22"/>
          <w:szCs w:val="22"/>
        </w:rPr>
      </w:pPr>
      <w:ins w:id="218" w:author="Emmanuel Thomas" w:date="2024-07-19T17:10:00Z" w16du:dateUtc="2024-07-19T08:10:00Z">
        <w:r w:rsidRPr="00850169">
          <w:rPr>
            <w:sz w:val="22"/>
            <w:szCs w:val="22"/>
          </w:rPr>
          <w:t>class Foo1 extends Foo {</w:t>
        </w:r>
      </w:ins>
    </w:p>
    <w:p w14:paraId="5709490E" w14:textId="77777777" w:rsidR="00CD51F5" w:rsidRPr="00850169" w:rsidRDefault="00CD51F5" w:rsidP="00CD51F5">
      <w:pPr>
        <w:pStyle w:val="SDLCode"/>
        <w:rPr>
          <w:ins w:id="219" w:author="Emmanuel Thomas" w:date="2024-07-19T17:10:00Z" w16du:dateUtc="2024-07-19T08:10:00Z"/>
          <w:sz w:val="22"/>
          <w:szCs w:val="22"/>
        </w:rPr>
      </w:pPr>
      <w:ins w:id="220" w:author="Emmanuel Thomas" w:date="2024-07-19T17:10:00Z" w16du:dateUtc="2024-07-19T08:10:00Z">
        <w:r>
          <w:rPr>
            <w:sz w:val="22"/>
            <w:szCs w:val="22"/>
          </w:rPr>
          <w:t xml:space="preserve">  id bit(2) class_type = 1;</w:t>
        </w:r>
      </w:ins>
    </w:p>
    <w:p w14:paraId="1A448198" w14:textId="77777777" w:rsidR="00CD51F5" w:rsidRPr="00850169" w:rsidRDefault="00CD51F5" w:rsidP="00CD51F5">
      <w:pPr>
        <w:pStyle w:val="SDLCode"/>
        <w:rPr>
          <w:ins w:id="221" w:author="Emmanuel Thomas" w:date="2024-07-19T17:10:00Z" w16du:dateUtc="2024-07-19T08:10:00Z"/>
          <w:sz w:val="22"/>
          <w:szCs w:val="22"/>
        </w:rPr>
      </w:pPr>
      <w:ins w:id="222" w:author="Emmanuel Thomas" w:date="2024-07-19T17:10:00Z" w16du:dateUtc="2024-07-19T08:10:00Z">
        <w:r w:rsidRPr="00850169">
          <w:rPr>
            <w:sz w:val="22"/>
            <w:szCs w:val="22"/>
          </w:rPr>
          <w:t xml:space="preserve">  int(3) b;  </w:t>
        </w:r>
      </w:ins>
    </w:p>
    <w:p w14:paraId="512C6016" w14:textId="77777777" w:rsidR="00CD51F5" w:rsidRPr="00850169" w:rsidRDefault="00CD51F5" w:rsidP="00CD51F5">
      <w:pPr>
        <w:pStyle w:val="SDLCode"/>
        <w:rPr>
          <w:ins w:id="223" w:author="Emmanuel Thomas" w:date="2024-07-19T17:10:00Z" w16du:dateUtc="2024-07-19T08:10:00Z"/>
          <w:sz w:val="22"/>
          <w:szCs w:val="22"/>
        </w:rPr>
      </w:pPr>
      <w:ins w:id="224" w:author="Emmanuel Thomas" w:date="2024-07-19T17:10:00Z" w16du:dateUtc="2024-07-19T08:10:00Z">
        <w:r w:rsidRPr="00850169">
          <w:rPr>
            <w:sz w:val="22"/>
            <w:szCs w:val="22"/>
          </w:rPr>
          <w:t>}</w:t>
        </w:r>
      </w:ins>
    </w:p>
    <w:p w14:paraId="2E6F0ADA" w14:textId="77777777" w:rsidR="00CD51F5" w:rsidRDefault="00CD51F5" w:rsidP="00CD51F5">
      <w:pPr>
        <w:rPr>
          <w:ins w:id="225" w:author="Emmanuel Thomas" w:date="2024-07-19T17:10:00Z" w16du:dateUtc="2024-07-19T08:10:00Z"/>
          <w:lang w:val="en-GB" w:eastAsia="zh-CN"/>
        </w:rPr>
      </w:pPr>
    </w:p>
    <w:p w14:paraId="75002562" w14:textId="77777777" w:rsidR="00CD51F5" w:rsidRPr="00180D7B" w:rsidRDefault="00CD51F5" w:rsidP="00CD51F5">
      <w:pPr>
        <w:pStyle w:val="SDLCode"/>
        <w:rPr>
          <w:ins w:id="226" w:author="Emmanuel Thomas" w:date="2024-07-19T17:10:00Z" w16du:dateUtc="2024-07-19T08:10:00Z"/>
          <w:sz w:val="22"/>
          <w:szCs w:val="22"/>
        </w:rPr>
      </w:pPr>
      <w:ins w:id="227" w:author="Emmanuel Thomas" w:date="2024-07-19T17:10:00Z" w16du:dateUtc="2024-07-19T08:10:00Z">
        <w:r w:rsidRPr="00180D7B">
          <w:rPr>
            <w:sz w:val="22"/>
            <w:szCs w:val="22"/>
          </w:rPr>
          <w:t>class Foo</w:t>
        </w:r>
        <w:r>
          <w:rPr>
            <w:sz w:val="22"/>
            <w:szCs w:val="22"/>
          </w:rPr>
          <w:t>2</w:t>
        </w:r>
        <w:r w:rsidRPr="00180D7B">
          <w:rPr>
            <w:sz w:val="22"/>
            <w:szCs w:val="22"/>
          </w:rPr>
          <w:t xml:space="preserve"> extends Foo  {</w:t>
        </w:r>
        <w:r>
          <w:rPr>
            <w:sz w:val="22"/>
            <w:szCs w:val="22"/>
          </w:rPr>
          <w:br/>
          <w:t xml:space="preserve">  id bit(2) class_type = 2;</w:t>
        </w:r>
      </w:ins>
    </w:p>
    <w:p w14:paraId="21A718CA" w14:textId="77777777" w:rsidR="00CD51F5" w:rsidRPr="00180D7B" w:rsidRDefault="00CD51F5" w:rsidP="00CD51F5">
      <w:pPr>
        <w:pStyle w:val="SDLCode"/>
        <w:rPr>
          <w:ins w:id="228" w:author="Emmanuel Thomas" w:date="2024-07-19T17:10:00Z" w16du:dateUtc="2024-07-19T08:10:00Z"/>
          <w:sz w:val="22"/>
          <w:szCs w:val="22"/>
        </w:rPr>
      </w:pPr>
      <w:ins w:id="229" w:author="Emmanuel Thomas" w:date="2024-07-19T17:10:00Z" w16du:dateUtc="2024-07-19T08:10:00Z">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ins>
    </w:p>
    <w:p w14:paraId="226EBE59" w14:textId="77777777" w:rsidR="00CD51F5" w:rsidRPr="00850169" w:rsidRDefault="00CD51F5" w:rsidP="00CD51F5">
      <w:pPr>
        <w:pStyle w:val="SDLCode"/>
        <w:rPr>
          <w:ins w:id="230" w:author="Emmanuel Thomas" w:date="2024-07-19T17:10:00Z" w16du:dateUtc="2024-07-19T08:10:00Z"/>
          <w:sz w:val="22"/>
          <w:szCs w:val="22"/>
        </w:rPr>
      </w:pPr>
      <w:ins w:id="231" w:author="Emmanuel Thomas" w:date="2024-07-19T17:10:00Z" w16du:dateUtc="2024-07-19T08:10:00Z">
        <w:r w:rsidRPr="00180D7B">
          <w:rPr>
            <w:sz w:val="22"/>
            <w:szCs w:val="22"/>
          </w:rPr>
          <w:t>}</w:t>
        </w:r>
      </w:ins>
    </w:p>
    <w:p w14:paraId="0D892252" w14:textId="77777777" w:rsidR="00CD51F5" w:rsidRDefault="00CD51F5" w:rsidP="00CD51F5">
      <w:pPr>
        <w:pStyle w:val="Heading4"/>
        <w:rPr>
          <w:ins w:id="232" w:author="Emmanuel Thomas" w:date="2024-07-19T17:10:00Z" w16du:dateUtc="2024-07-19T08:10:00Z"/>
          <w:lang w:val="en-GB" w:eastAsia="zh-CN"/>
        </w:rPr>
      </w:pPr>
      <w:ins w:id="233" w:author="Emmanuel Thomas" w:date="2024-07-19T17:10:00Z" w16du:dateUtc="2024-07-19T08:10:00Z">
        <w:r>
          <w:rPr>
            <w:lang w:val="en-GB" w:eastAsia="zh-CN"/>
          </w:rPr>
          <w:t>Extending polymorphism declaration</w:t>
        </w:r>
      </w:ins>
    </w:p>
    <w:p w14:paraId="60F649ED" w14:textId="77777777" w:rsidR="00CD51F5" w:rsidRPr="00850169" w:rsidRDefault="00CD51F5" w:rsidP="00CD51F5">
      <w:pPr>
        <w:rPr>
          <w:ins w:id="234" w:author="Emmanuel Thomas" w:date="2024-07-19T17:10:00Z" w16du:dateUtc="2024-07-19T08:10:00Z"/>
          <w:sz w:val="24"/>
          <w:lang w:val="en-GB" w:eastAsia="zh-CN"/>
        </w:rPr>
      </w:pPr>
      <w:ins w:id="235" w:author="Emmanuel Thomas" w:date="2024-07-19T17:10:00Z" w16du:dateUtc="2024-07-19T08:10:00Z">
        <w:r w:rsidRPr="00850169">
          <w:rPr>
            <w:sz w:val="24"/>
            <w:lang w:val="en-GB" w:eastAsia="zh-CN"/>
          </w:rPr>
          <w:t>Currently, the polymorphism feature works by defining a field bit which will be written as the first element of the class.</w:t>
        </w:r>
      </w:ins>
    </w:p>
    <w:p w14:paraId="637EF465" w14:textId="77777777" w:rsidR="00CD51F5" w:rsidRPr="00850169" w:rsidRDefault="00CD51F5" w:rsidP="00CD51F5">
      <w:pPr>
        <w:rPr>
          <w:ins w:id="236" w:author="Emmanuel Thomas" w:date="2024-07-19T17:10:00Z" w16du:dateUtc="2024-07-19T08:10:00Z"/>
          <w:sz w:val="24"/>
          <w:lang w:val="en-GB" w:eastAsia="zh-CN"/>
        </w:rPr>
      </w:pPr>
    </w:p>
    <w:p w14:paraId="1872A4BB" w14:textId="77777777" w:rsidR="00CD51F5" w:rsidRPr="00850169" w:rsidRDefault="00CD51F5" w:rsidP="00CD51F5">
      <w:pPr>
        <w:rPr>
          <w:ins w:id="237" w:author="Emmanuel Thomas" w:date="2024-07-19T17:10:00Z" w16du:dateUtc="2024-07-19T08:10:00Z"/>
          <w:sz w:val="24"/>
          <w:lang w:val="en-GB" w:eastAsia="zh-CN"/>
        </w:rPr>
      </w:pPr>
      <w:ins w:id="238" w:author="Emmanuel Thomas" w:date="2024-07-19T17:10:00Z" w16du:dateUtc="2024-07-19T08:10:00Z">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ins>
    </w:p>
    <w:p w14:paraId="01264BD7" w14:textId="77777777" w:rsidR="00CD51F5" w:rsidRPr="00850169" w:rsidRDefault="00CD51F5" w:rsidP="00CD51F5">
      <w:pPr>
        <w:rPr>
          <w:ins w:id="239" w:author="Emmanuel Thomas" w:date="2024-07-19T17:10:00Z" w16du:dateUtc="2024-07-19T08:10:00Z"/>
          <w:sz w:val="24"/>
          <w:lang w:val="en-GB" w:eastAsia="zh-CN"/>
        </w:rPr>
      </w:pPr>
    </w:p>
    <w:p w14:paraId="35382988" w14:textId="77777777" w:rsidR="00CD51F5" w:rsidRPr="00850169" w:rsidRDefault="00CD51F5" w:rsidP="00CD51F5">
      <w:pPr>
        <w:rPr>
          <w:ins w:id="240" w:author="Emmanuel Thomas" w:date="2024-07-19T17:10:00Z" w16du:dateUtc="2024-07-19T08:10:00Z"/>
          <w:sz w:val="24"/>
          <w:lang w:val="en-GB" w:eastAsia="zh-CN"/>
        </w:rPr>
      </w:pPr>
      <w:ins w:id="241" w:author="Emmanuel Thomas" w:date="2024-07-19T17:10:00Z" w16du:dateUtc="2024-07-19T08:10:00Z">
        <w:r w:rsidRPr="00850169">
          <w:rPr>
            <w:sz w:val="24"/>
            <w:lang w:val="en-GB" w:eastAsia="zh-CN"/>
          </w:rPr>
          <w:t>Therefore, the current polymorphism could be extended to allow for declaring the bit offset from which to start reading the class id.</w:t>
        </w:r>
      </w:ins>
    </w:p>
    <w:p w14:paraId="469E299D" w14:textId="77777777" w:rsidR="00CD51F5" w:rsidRPr="00850169" w:rsidRDefault="00CD51F5" w:rsidP="00CD51F5">
      <w:pPr>
        <w:rPr>
          <w:ins w:id="242" w:author="Emmanuel Thomas" w:date="2024-07-19T17:10:00Z" w16du:dateUtc="2024-07-19T08:10:00Z"/>
          <w:sz w:val="24"/>
          <w:lang w:val="en-GB" w:eastAsia="zh-CN"/>
        </w:rPr>
      </w:pPr>
    </w:p>
    <w:p w14:paraId="3CAF3DE5" w14:textId="77777777" w:rsidR="00CD51F5" w:rsidRPr="00850169" w:rsidRDefault="00CD51F5" w:rsidP="00CD51F5">
      <w:pPr>
        <w:rPr>
          <w:ins w:id="243" w:author="Emmanuel Thomas" w:date="2024-07-19T17:10:00Z" w16du:dateUtc="2024-07-19T08:10:00Z"/>
          <w:sz w:val="24"/>
          <w:lang w:val="en-GB" w:eastAsia="zh-CN"/>
        </w:rPr>
      </w:pPr>
      <w:ins w:id="244" w:author="Emmanuel Thomas" w:date="2024-07-19T17:10:00Z" w16du:dateUtc="2024-07-19T08:10:00Z">
        <w:r w:rsidRPr="00850169">
          <w:rPr>
            <w:sz w:val="24"/>
            <w:lang w:val="en-GB" w:eastAsia="zh-CN"/>
          </w:rPr>
          <w:t>For example, one way would be to add an optional bit offset, when absent the offset is null.</w:t>
        </w:r>
      </w:ins>
    </w:p>
    <w:p w14:paraId="29E651DC" w14:textId="77777777" w:rsidR="00CD51F5" w:rsidRDefault="00CD51F5" w:rsidP="00CD51F5">
      <w:pPr>
        <w:rPr>
          <w:ins w:id="245" w:author="Emmanuel Thomas" w:date="2024-07-19T17:10:00Z" w16du:dateUtc="2024-07-19T08:10:00Z"/>
          <w:lang w:val="en-GB" w:eastAsia="zh-CN"/>
        </w:rPr>
      </w:pPr>
    </w:p>
    <w:p w14:paraId="03DF2C55" w14:textId="77777777" w:rsidR="00CD51F5" w:rsidRPr="00850169" w:rsidRDefault="00CD51F5" w:rsidP="00CD51F5">
      <w:pPr>
        <w:pStyle w:val="SDLCode"/>
        <w:rPr>
          <w:ins w:id="246" w:author="Emmanuel Thomas" w:date="2024-07-19T17:10:00Z" w16du:dateUtc="2024-07-19T08:10:00Z"/>
          <w:sz w:val="20"/>
          <w:szCs w:val="20"/>
        </w:rPr>
      </w:pPr>
      <w:ins w:id="247"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23B47054" w14:textId="77777777" w:rsidR="00CD51F5" w:rsidRPr="00850169" w:rsidRDefault="00CD51F5" w:rsidP="00CD51F5">
      <w:pPr>
        <w:pStyle w:val="SDLCode"/>
        <w:rPr>
          <w:ins w:id="248" w:author="Emmanuel Thomas" w:date="2024-07-19T17:10:00Z" w16du:dateUtc="2024-07-19T08:10:00Z"/>
          <w:sz w:val="20"/>
          <w:szCs w:val="20"/>
        </w:rPr>
      </w:pPr>
      <w:ins w:id="249" w:author="Emmanuel Thomas" w:date="2024-07-19T17:10:00Z" w16du:dateUtc="2024-07-19T08:10:00Z">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5C4609E0" w14:textId="77777777" w:rsidR="00CD51F5" w:rsidRPr="00850169" w:rsidRDefault="00CD51F5" w:rsidP="00CD51F5">
      <w:pPr>
        <w:pStyle w:val="SDLCode"/>
        <w:rPr>
          <w:ins w:id="250" w:author="Emmanuel Thomas" w:date="2024-07-19T17:10:00Z" w16du:dateUtc="2024-07-19T08:10:00Z"/>
          <w:sz w:val="20"/>
          <w:szCs w:val="20"/>
        </w:rPr>
      </w:pPr>
      <w:ins w:id="251" w:author="Emmanuel Thomas" w:date="2024-07-19T17:10:00Z" w16du:dateUtc="2024-07-19T08:10:00Z">
        <w:r w:rsidRPr="00850169">
          <w:rPr>
            <w:sz w:val="20"/>
            <w:szCs w:val="20"/>
          </w:rPr>
          <w:t xml:space="preserve">  …</w:t>
        </w:r>
      </w:ins>
    </w:p>
    <w:p w14:paraId="05F5BB88" w14:textId="77777777" w:rsidR="00CD51F5" w:rsidRPr="00850169" w:rsidRDefault="00CD51F5" w:rsidP="00CD51F5">
      <w:pPr>
        <w:pStyle w:val="SDLCode"/>
        <w:rPr>
          <w:ins w:id="252" w:author="Emmanuel Thomas" w:date="2024-07-19T17:10:00Z" w16du:dateUtc="2024-07-19T08:10:00Z"/>
          <w:sz w:val="20"/>
          <w:szCs w:val="20"/>
        </w:rPr>
      </w:pPr>
      <w:ins w:id="253" w:author="Emmanuel Thomas" w:date="2024-07-19T17:10:00Z" w16du:dateUtc="2024-07-19T08:10:00Z">
        <w:r w:rsidRPr="00850169">
          <w:rPr>
            <w:sz w:val="20"/>
            <w:szCs w:val="20"/>
          </w:rPr>
          <w:t>}</w:t>
        </w:r>
      </w:ins>
    </w:p>
    <w:p w14:paraId="3F280C20" w14:textId="77777777" w:rsidR="00CD51F5" w:rsidRDefault="00CD51F5" w:rsidP="00CD51F5">
      <w:pPr>
        <w:rPr>
          <w:ins w:id="254" w:author="Emmanuel Thomas" w:date="2024-07-19T17:10:00Z" w16du:dateUtc="2024-07-19T08:10:00Z"/>
          <w:lang w:val="en-GB" w:eastAsia="zh-CN"/>
        </w:rPr>
      </w:pPr>
    </w:p>
    <w:p w14:paraId="7E65F88B" w14:textId="77777777" w:rsidR="00CD51F5" w:rsidRPr="00850169" w:rsidRDefault="00CD51F5" w:rsidP="00CD51F5">
      <w:pPr>
        <w:rPr>
          <w:ins w:id="255" w:author="Emmanuel Thomas" w:date="2024-07-19T17:10:00Z" w16du:dateUtc="2024-07-19T08:10:00Z"/>
          <w:sz w:val="24"/>
          <w:lang w:val="en-GB" w:eastAsia="zh-CN"/>
        </w:rPr>
      </w:pPr>
      <w:ins w:id="256" w:author="Emmanuel Thomas" w:date="2024-07-19T17:10:00Z" w16du:dateUtc="2024-07-19T08:10:00Z">
        <w:r w:rsidRPr="00850169">
          <w:rPr>
            <w:sz w:val="24"/>
            <w:lang w:val="en-GB" w:eastAsia="zh-CN"/>
          </w:rPr>
          <w:t>Alternatively, we could also forbid the redeclaration in the class.</w:t>
        </w:r>
      </w:ins>
    </w:p>
    <w:p w14:paraId="28FCF34B" w14:textId="77777777" w:rsidR="00CD51F5" w:rsidRDefault="00CD51F5" w:rsidP="00CD51F5">
      <w:pPr>
        <w:rPr>
          <w:ins w:id="257" w:author="Emmanuel Thomas" w:date="2024-07-19T17:10:00Z" w16du:dateUtc="2024-07-19T08:10:00Z"/>
          <w:lang w:val="en-GB" w:eastAsia="zh-CN"/>
        </w:rPr>
      </w:pPr>
    </w:p>
    <w:p w14:paraId="0B0E5566" w14:textId="77777777" w:rsidR="00CD51F5" w:rsidRPr="00850169" w:rsidRDefault="00CD51F5" w:rsidP="00CD51F5">
      <w:pPr>
        <w:pStyle w:val="SDLCode"/>
        <w:rPr>
          <w:ins w:id="258" w:author="Emmanuel Thomas" w:date="2024-07-19T17:10:00Z" w16du:dateUtc="2024-07-19T08:10:00Z"/>
          <w:sz w:val="20"/>
          <w:szCs w:val="20"/>
        </w:rPr>
      </w:pPr>
      <w:ins w:id="259"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3FEED2AB" w14:textId="77777777" w:rsidR="00CD51F5" w:rsidRPr="00850169" w:rsidRDefault="00CD51F5" w:rsidP="00CD51F5">
      <w:pPr>
        <w:pStyle w:val="SDLCode"/>
        <w:rPr>
          <w:ins w:id="260" w:author="Emmanuel Thomas" w:date="2024-07-19T17:10:00Z" w16du:dateUtc="2024-07-19T08:10:00Z"/>
          <w:sz w:val="20"/>
          <w:szCs w:val="20"/>
        </w:rPr>
      </w:pPr>
      <w:ins w:id="261" w:author="Emmanuel Thomas" w:date="2024-07-19T17:10:00Z" w16du:dateUtc="2024-07-19T08:10:00Z">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r>
        <w:r w:rsidRPr="00850169">
          <w:rPr>
            <w:sz w:val="20"/>
            <w:szCs w:val="20"/>
          </w:rPr>
          <w:lastRenderedPageBreak/>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4814AED5" w14:textId="77777777" w:rsidR="00CD51F5" w:rsidRPr="00850169" w:rsidRDefault="00CD51F5" w:rsidP="00CD51F5">
      <w:pPr>
        <w:pStyle w:val="SDLCode"/>
        <w:rPr>
          <w:ins w:id="262" w:author="Emmanuel Thomas" w:date="2024-07-19T17:10:00Z" w16du:dateUtc="2024-07-19T08:10:00Z"/>
          <w:sz w:val="20"/>
          <w:szCs w:val="20"/>
        </w:rPr>
      </w:pPr>
      <w:ins w:id="263" w:author="Emmanuel Thomas" w:date="2024-07-19T17:10:00Z" w16du:dateUtc="2024-07-19T08:10:00Z">
        <w:r w:rsidRPr="00850169">
          <w:rPr>
            <w:sz w:val="20"/>
            <w:szCs w:val="20"/>
          </w:rPr>
          <w:t xml:space="preserve">  …</w:t>
        </w:r>
      </w:ins>
    </w:p>
    <w:p w14:paraId="5C83EA82" w14:textId="77777777" w:rsidR="00CD51F5" w:rsidRPr="00850169" w:rsidRDefault="00CD51F5" w:rsidP="00CD51F5">
      <w:pPr>
        <w:pStyle w:val="SDLCode"/>
        <w:rPr>
          <w:ins w:id="264" w:author="Emmanuel Thomas" w:date="2024-07-19T17:10:00Z" w16du:dateUtc="2024-07-19T08:10:00Z"/>
          <w:sz w:val="20"/>
          <w:szCs w:val="20"/>
        </w:rPr>
      </w:pPr>
      <w:ins w:id="265" w:author="Emmanuel Thomas" w:date="2024-07-19T17:10:00Z" w16du:dateUtc="2024-07-19T08:10:00Z">
        <w:r w:rsidRPr="00850169">
          <w:rPr>
            <w:sz w:val="20"/>
            <w:szCs w:val="20"/>
          </w:rPr>
          <w:t>}</w:t>
        </w:r>
      </w:ins>
    </w:p>
    <w:p w14:paraId="4BC861DB" w14:textId="77777777" w:rsidR="00CD51F5" w:rsidRDefault="00CD51F5" w:rsidP="00CD51F5">
      <w:pPr>
        <w:rPr>
          <w:ins w:id="266" w:author="Emmanuel Thomas" w:date="2024-07-19T17:10:00Z" w16du:dateUtc="2024-07-19T08:10:00Z"/>
          <w:lang w:val="en-GB" w:eastAsia="zh-CN"/>
        </w:rPr>
      </w:pPr>
    </w:p>
    <w:p w14:paraId="615EE639" w14:textId="77777777" w:rsidR="00CD51F5" w:rsidRDefault="00CD51F5" w:rsidP="00EB53B8">
      <w:pPr>
        <w:pStyle w:val="Heading2"/>
        <w:numPr>
          <w:ilvl w:val="2"/>
          <w:numId w:val="5"/>
        </w:numPr>
        <w:rPr>
          <w:ins w:id="267" w:author="Emmanuel Thomas" w:date="2024-07-19T17:10:00Z" w16du:dateUtc="2024-07-19T08:10:00Z"/>
          <w:lang w:eastAsia="zh-CN"/>
        </w:rPr>
      </w:pPr>
      <w:ins w:id="268" w:author="Emmanuel Thomas" w:date="2024-07-19T17:10:00Z" w16du:dateUtc="2024-07-19T08:10:00Z">
        <w:r>
          <w:rPr>
            <w:lang w:eastAsia="zh-CN"/>
          </w:rPr>
          <w:t>Feature #3: An unordered set of boxes</w:t>
        </w:r>
      </w:ins>
    </w:p>
    <w:p w14:paraId="10B3067B" w14:textId="77777777" w:rsidR="00CD51F5" w:rsidRDefault="00CD51F5" w:rsidP="00CD51F5">
      <w:pPr>
        <w:pStyle w:val="Heading3"/>
        <w:rPr>
          <w:ins w:id="269" w:author="Emmanuel Thomas" w:date="2024-07-19T17:10:00Z" w16du:dateUtc="2024-07-19T08:10:00Z"/>
          <w:lang w:val="en-GB" w:eastAsia="zh-CN"/>
        </w:rPr>
      </w:pPr>
      <w:ins w:id="270" w:author="Emmanuel Thomas" w:date="2024-07-19T17:10:00Z" w16du:dateUtc="2024-07-19T08:10:00Z">
        <w:r>
          <w:rPr>
            <w:lang w:val="en-GB" w:eastAsia="zh-CN"/>
          </w:rPr>
          <w:t>General</w:t>
        </w:r>
      </w:ins>
    </w:p>
    <w:p w14:paraId="3F0C5422" w14:textId="77777777" w:rsidR="00CD51F5" w:rsidRDefault="00CD51F5" w:rsidP="00CD51F5">
      <w:pPr>
        <w:rPr>
          <w:ins w:id="271" w:author="Emmanuel Thomas" w:date="2024-07-19T17:10:00Z" w16du:dateUtc="2024-07-19T08:10:00Z"/>
          <w:sz w:val="24"/>
          <w:lang w:val="en-GB" w:eastAsia="zh-CN"/>
        </w:rPr>
      </w:pPr>
      <w:ins w:id="272" w:author="Emmanuel Thomas" w:date="2024-07-19T17:10:00Z" w16du:dateUtc="2024-07-19T08:10:00Z">
        <w:r w:rsidRPr="00850169">
          <w:rPr>
            <w:sz w:val="24"/>
            <w:lang w:val="en-GB" w:eastAsia="zh-CN"/>
          </w:rPr>
          <w:t xml:space="preserve">Here </w:t>
        </w:r>
        <w:r>
          <w:rPr>
            <w:sz w:val="24"/>
            <w:lang w:val="en-GB" w:eastAsia="zh-CN"/>
          </w:rPr>
          <w:t>the case is that a box contain a sequence of box wherein each box is optional. However, the order of which the boxes appear is not specified and any order is allowed.</w:t>
        </w:r>
      </w:ins>
    </w:p>
    <w:p w14:paraId="57045FB6" w14:textId="77777777" w:rsidR="00CD51F5" w:rsidRDefault="00CD51F5" w:rsidP="00CD51F5">
      <w:pPr>
        <w:rPr>
          <w:ins w:id="273" w:author="Emmanuel Thomas" w:date="2024-07-19T17:10:00Z" w16du:dateUtc="2024-07-19T08:10:00Z"/>
          <w:sz w:val="24"/>
          <w:lang w:val="en-GB" w:eastAsia="zh-CN"/>
        </w:rPr>
      </w:pPr>
    </w:p>
    <w:p w14:paraId="5DD8AE45" w14:textId="77777777" w:rsidR="00CD51F5" w:rsidRDefault="00CD51F5" w:rsidP="00CD51F5">
      <w:pPr>
        <w:rPr>
          <w:ins w:id="274" w:author="Emmanuel Thomas" w:date="2024-07-19T17:10:00Z" w16du:dateUtc="2024-07-19T08:10:00Z"/>
          <w:sz w:val="24"/>
          <w:lang w:val="en-GB" w:eastAsia="zh-CN"/>
        </w:rPr>
      </w:pPr>
      <w:ins w:id="275" w:author="Emmanuel Thomas" w:date="2024-07-19T17:10:00Z" w16du:dateUtc="2024-07-19T08:10:00Z">
        <w:r>
          <w:rPr>
            <w:sz w:val="24"/>
            <w:lang w:val="en-GB" w:eastAsia="zh-CN"/>
          </w:rPr>
          <w:t>We can call this case an unordered set of boxes where set is understood as the concept of unordered set as in C++:</w:t>
        </w:r>
      </w:ins>
    </w:p>
    <w:p w14:paraId="5CA26F25" w14:textId="77777777" w:rsidR="00CD51F5" w:rsidRDefault="00CD51F5" w:rsidP="00CD51F5">
      <w:pPr>
        <w:rPr>
          <w:ins w:id="276" w:author="Emmanuel Thomas" w:date="2024-07-19T17:10:00Z" w16du:dateUtc="2024-07-19T08:10:00Z"/>
          <w:sz w:val="24"/>
          <w:lang w:val="en-GB" w:eastAsia="zh-CN"/>
        </w:rPr>
      </w:pPr>
    </w:p>
    <w:p w14:paraId="5E8ED5BA" w14:textId="77777777" w:rsidR="00CD51F5" w:rsidRDefault="00CD51F5" w:rsidP="00CD51F5">
      <w:pPr>
        <w:pStyle w:val="Quote"/>
        <w:rPr>
          <w:ins w:id="277" w:author="Emmanuel Thomas" w:date="2024-07-19T17:10:00Z" w16du:dateUtc="2024-07-19T08:10:00Z"/>
          <w:sz w:val="24"/>
          <w:szCs w:val="22"/>
          <w:lang w:val="en-GB" w:eastAsia="zh-CN"/>
        </w:rPr>
      </w:pPr>
      <w:ins w:id="278" w:author="Emmanuel Thomas" w:date="2024-07-19T17:10:00Z" w16du:dateUtc="2024-07-19T08:10:00Z">
        <w:r w:rsidRPr="000F5C53">
          <w:rPr>
            <w:sz w:val="24"/>
            <w:szCs w:val="22"/>
            <w:lang w:eastAsia="zh-CN"/>
          </w:rPr>
          <w:t>std::</w:t>
        </w:r>
        <w:proofErr w:type="spellStart"/>
        <w:r w:rsidRPr="000F5C53">
          <w:rPr>
            <w:sz w:val="24"/>
            <w:szCs w:val="22"/>
            <w:lang w:eastAsia="zh-CN"/>
          </w:rPr>
          <w:t>unordered_set</w:t>
        </w:r>
        <w:proofErr w:type="spellEnd"/>
        <w:r w:rsidRPr="000F5C53">
          <w:rPr>
            <w:sz w:val="24"/>
            <w:szCs w:val="22"/>
            <w:lang w:eastAsia="zh-CN"/>
          </w:rPr>
          <w:t> is an associative container that contains a set of unique objects of type Key.</w:t>
        </w:r>
        <w:r w:rsidRPr="00850169">
          <w:rPr>
            <w:sz w:val="24"/>
            <w:szCs w:val="22"/>
            <w:lang w:val="en-GB" w:eastAsia="zh-CN"/>
          </w:rPr>
          <w:t xml:space="preserve"> </w:t>
        </w:r>
      </w:ins>
    </w:p>
    <w:p w14:paraId="28AA2101" w14:textId="77777777" w:rsidR="00CD51F5" w:rsidRDefault="00CD51F5" w:rsidP="00CD51F5">
      <w:pPr>
        <w:rPr>
          <w:ins w:id="279" w:author="Emmanuel Thomas" w:date="2024-07-19T17:10:00Z" w16du:dateUtc="2024-07-19T08:10:00Z"/>
          <w:lang w:val="en-GB" w:eastAsia="zh-CN"/>
        </w:rPr>
      </w:pPr>
    </w:p>
    <w:p w14:paraId="21C0F470" w14:textId="77777777" w:rsidR="00CD51F5" w:rsidRDefault="00CD51F5" w:rsidP="00CD51F5">
      <w:pPr>
        <w:rPr>
          <w:ins w:id="280" w:author="Emmanuel Thomas" w:date="2024-07-19T17:10:00Z" w16du:dateUtc="2024-07-19T08:10:00Z"/>
          <w:sz w:val="24"/>
          <w:lang w:val="en-GB" w:eastAsia="zh-CN"/>
        </w:rPr>
      </w:pPr>
      <w:ins w:id="281" w:author="Emmanuel Thomas" w:date="2024-07-19T17:10:00Z" w16du:dateUtc="2024-07-19T08:10:00Z">
        <w:r w:rsidRPr="00850169">
          <w:rPr>
            <w:sz w:val="24"/>
            <w:lang w:val="en-GB" w:eastAsia="zh-CN"/>
          </w:rPr>
          <w:t>So those solutions provide mean to express this type of data.</w:t>
        </w:r>
      </w:ins>
    </w:p>
    <w:p w14:paraId="026E34B3" w14:textId="77777777" w:rsidR="00CD51F5" w:rsidRDefault="00CD51F5" w:rsidP="00CD51F5">
      <w:pPr>
        <w:rPr>
          <w:ins w:id="282" w:author="Emmanuel Thomas" w:date="2024-07-19T17:10:00Z" w16du:dateUtc="2024-07-19T08:10:00Z"/>
          <w:sz w:val="24"/>
          <w:lang w:val="en-GB" w:eastAsia="zh-CN"/>
        </w:rPr>
      </w:pPr>
    </w:p>
    <w:p w14:paraId="58E8597E" w14:textId="77777777" w:rsidR="00CD51F5" w:rsidRDefault="00CD51F5" w:rsidP="00CD51F5">
      <w:pPr>
        <w:rPr>
          <w:ins w:id="283" w:author="Emmanuel Thomas" w:date="2024-07-19T17:10:00Z" w16du:dateUtc="2024-07-19T08:10:00Z"/>
          <w:sz w:val="24"/>
          <w:lang w:val="en-GB" w:eastAsia="zh-CN"/>
        </w:rPr>
      </w:pPr>
      <w:ins w:id="284" w:author="Emmanuel Thomas" w:date="2024-07-19T17:10:00Z" w16du:dateUtc="2024-07-19T08:10:00Z">
        <w:r>
          <w:rPr>
            <w:sz w:val="24"/>
            <w:lang w:val="en-GB" w:eastAsia="zh-CN"/>
          </w:rPr>
          <w:t>In spirit, it is also similar to the XML element all:</w:t>
        </w:r>
      </w:ins>
    </w:p>
    <w:p w14:paraId="64BE25E4" w14:textId="77777777" w:rsidR="00CD51F5" w:rsidRDefault="00CD51F5" w:rsidP="00CD51F5">
      <w:pPr>
        <w:rPr>
          <w:ins w:id="285" w:author="Emmanuel Thomas" w:date="2024-07-19T17:10:00Z" w16du:dateUtc="2024-07-19T08:10:00Z"/>
          <w:sz w:val="24"/>
          <w:lang w:val="en-GB" w:eastAsia="zh-CN"/>
        </w:rPr>
      </w:pPr>
    </w:p>
    <w:p w14:paraId="6DC09AFB" w14:textId="79AC0650" w:rsidR="00CD51F5" w:rsidRDefault="00CD51F5" w:rsidP="00CD51F5">
      <w:pPr>
        <w:rPr>
          <w:ins w:id="286" w:author="Emmanuel Thomas" w:date="2024-07-19T17:10:00Z" w16du:dateUtc="2024-07-19T08:10:00Z"/>
          <w:sz w:val="24"/>
          <w:lang w:val="en-GB" w:eastAsia="zh-CN"/>
        </w:rPr>
      </w:pPr>
      <w:ins w:id="287" w:author="Emmanuel Thomas" w:date="2024-07-19T17:10:00Z" w16du:dateUtc="2024-07-19T08:10:00Z">
        <w:r>
          <w:rPr>
            <w:sz w:val="24"/>
            <w:lang w:val="en-GB" w:eastAsia="zh-CN"/>
          </w:rPr>
          <w:t xml:space="preserve">From </w:t>
        </w:r>
        <w:r w:rsidRPr="00BE0462">
          <w:rPr>
            <w:sz w:val="24"/>
            <w:lang w:eastAsia="zh-CN"/>
          </w:rPr>
          <w:t>3.8.4.1.3 All-groups</w:t>
        </w:r>
        <w:r>
          <w:rPr>
            <w:sz w:val="24"/>
            <w:lang w:val="en-GB" w:eastAsia="zh-CN"/>
          </w:rPr>
          <w:t xml:space="preserve"> , </w:t>
        </w:r>
        <w:r>
          <w:fldChar w:fldCharType="begin"/>
        </w:r>
        <w:r>
          <w:instrText>HYPERLINK "https://www.w3.org/TR/xmlschema11-1/"</w:instrText>
        </w:r>
      </w:ins>
      <w:ins w:id="288" w:author="Emmanuel Thomas" w:date="2024-07-19T17:10:00Z" w16du:dateUtc="2024-07-19T08:10:00Z">
        <w:r>
          <w:fldChar w:fldCharType="separate"/>
        </w:r>
        <w:r w:rsidRPr="008C6D21">
          <w:rPr>
            <w:rStyle w:val="Hyperlink"/>
            <w:sz w:val="24"/>
            <w:lang w:val="en-GB" w:eastAsia="zh-CN"/>
          </w:rPr>
          <w:t>https://www.w3.org/TR/xmlschema11-1/</w:t>
        </w:r>
        <w:r>
          <w:rPr>
            <w:rStyle w:val="Hyperlink"/>
            <w:sz w:val="24"/>
            <w:lang w:val="en-GB" w:eastAsia="zh-CN"/>
          </w:rPr>
          <w:fldChar w:fldCharType="end"/>
        </w:r>
        <w:r>
          <w:rPr>
            <w:sz w:val="24"/>
            <w:lang w:val="en-GB" w:eastAsia="zh-CN"/>
          </w:rPr>
          <w:t xml:space="preserve"> </w:t>
        </w:r>
      </w:ins>
    </w:p>
    <w:p w14:paraId="11067264" w14:textId="77777777" w:rsidR="00CD51F5" w:rsidRDefault="00CD51F5" w:rsidP="00CD51F5">
      <w:pPr>
        <w:rPr>
          <w:ins w:id="289" w:author="Emmanuel Thomas" w:date="2024-07-19T17:10:00Z" w16du:dateUtc="2024-07-19T08:10:00Z"/>
          <w:sz w:val="24"/>
          <w:lang w:val="en-GB" w:eastAsia="zh-CN"/>
        </w:rPr>
      </w:pPr>
    </w:p>
    <w:p w14:paraId="3F5F2CB0" w14:textId="77777777" w:rsidR="00CD51F5" w:rsidRPr="00850169" w:rsidRDefault="00CD51F5" w:rsidP="00CD51F5">
      <w:pPr>
        <w:pStyle w:val="Quote"/>
        <w:rPr>
          <w:ins w:id="290" w:author="Emmanuel Thomas" w:date="2024-07-19T17:10:00Z" w16du:dateUtc="2024-07-19T08:10:00Z"/>
          <w:sz w:val="22"/>
          <w:szCs w:val="20"/>
          <w:lang w:val="en-GB" w:eastAsia="zh-CN"/>
        </w:rPr>
      </w:pPr>
      <w:bookmarkStart w:id="291" w:name="key-grouping"/>
      <w:ins w:id="292" w:author="Emmanuel Thomas" w:date="2024-07-19T17:10:00Z" w16du:dateUtc="2024-07-19T08:10:00Z">
        <w:r w:rsidRPr="00850169">
          <w:rPr>
            <w:sz w:val="22"/>
            <w:szCs w:val="20"/>
            <w:lang w:eastAsia="zh-CN"/>
          </w:rPr>
          <w:t>[Definition:]  </w:t>
        </w:r>
        <w:bookmarkEnd w:id="291"/>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ins>
    </w:p>
    <w:p w14:paraId="414224EB" w14:textId="77777777" w:rsidR="00CD51F5" w:rsidRPr="00307B3B" w:rsidRDefault="00CD51F5" w:rsidP="00CD51F5">
      <w:pPr>
        <w:pStyle w:val="Heading3"/>
        <w:rPr>
          <w:ins w:id="293" w:author="Emmanuel Thomas" w:date="2024-07-19T17:10:00Z" w16du:dateUtc="2024-07-19T08:10:00Z"/>
          <w:lang w:val="en-GB" w:eastAsia="zh-CN"/>
        </w:rPr>
      </w:pPr>
      <w:ins w:id="294" w:author="Emmanuel Thomas" w:date="2024-07-19T17:10:00Z" w16du:dateUtc="2024-07-19T08:10:00Z">
        <w:r>
          <w:rPr>
            <w:lang w:val="en-GB" w:eastAsia="zh-CN"/>
          </w:rPr>
          <w:t>Possible solutions</w:t>
        </w:r>
      </w:ins>
    </w:p>
    <w:p w14:paraId="218F2211" w14:textId="77777777" w:rsidR="00CD51F5" w:rsidRDefault="00CD51F5" w:rsidP="00CD51F5">
      <w:pPr>
        <w:pStyle w:val="Heading4"/>
        <w:rPr>
          <w:ins w:id="295" w:author="Emmanuel Thomas" w:date="2024-07-19T17:10:00Z" w16du:dateUtc="2024-07-19T08:10:00Z"/>
          <w:lang w:val="en-GB" w:eastAsia="zh-CN"/>
        </w:rPr>
      </w:pPr>
      <w:ins w:id="296" w:author="Emmanuel Thomas" w:date="2024-07-19T17:10:00Z" w16du:dateUtc="2024-07-19T08:10:00Z">
        <w:r>
          <w:rPr>
            <w:lang w:val="en-GB" w:eastAsia="zh-CN"/>
          </w:rPr>
          <w:t>New syntax for “an unordered set / all XML element”</w:t>
        </w:r>
      </w:ins>
    </w:p>
    <w:p w14:paraId="0B1A9FB9" w14:textId="77777777" w:rsidR="00CD51F5" w:rsidRDefault="00CD51F5" w:rsidP="00CD51F5">
      <w:pPr>
        <w:rPr>
          <w:ins w:id="297" w:author="Emmanuel Thomas" w:date="2024-07-19T17:10:00Z" w16du:dateUtc="2024-07-19T08:10:00Z"/>
          <w:lang w:val="en-GB" w:eastAsia="zh-CN"/>
        </w:rPr>
      </w:pPr>
      <w:ins w:id="298" w:author="Emmanuel Thomas" w:date="2024-07-19T17:10:00Z" w16du:dateUtc="2024-07-19T08:10:00Z">
        <w:r>
          <w:rPr>
            <w:lang w:val="en-GB" w:eastAsia="zh-CN"/>
          </w:rPr>
          <w:t xml:space="preserve">Let’s take this box as example and assume the order of the clap and </w:t>
        </w:r>
        <w:proofErr w:type="spellStart"/>
        <w:r>
          <w:rPr>
            <w:lang w:val="en-GB" w:eastAsia="zh-CN"/>
          </w:rPr>
          <w:t>pasp</w:t>
        </w:r>
        <w:proofErr w:type="spellEnd"/>
        <w:r>
          <w:rPr>
            <w:lang w:val="en-GB" w:eastAsia="zh-CN"/>
          </w:rPr>
          <w:t xml:space="preserve"> boxes can be any.</w:t>
        </w:r>
      </w:ins>
    </w:p>
    <w:p w14:paraId="176E42DE" w14:textId="77777777" w:rsidR="00CD51F5" w:rsidRDefault="00CD51F5" w:rsidP="00CD51F5">
      <w:pPr>
        <w:rPr>
          <w:ins w:id="299" w:author="Emmanuel Thomas" w:date="2024-07-19T17:10:00Z" w16du:dateUtc="2024-07-19T08:10:00Z"/>
          <w:lang w:val="en-GB" w:eastAsia="zh-CN"/>
        </w:rPr>
      </w:pPr>
    </w:p>
    <w:p w14:paraId="7C07FD23" w14:textId="77777777" w:rsidR="00CD51F5" w:rsidRDefault="00CD51F5" w:rsidP="00CD51F5">
      <w:pPr>
        <w:pStyle w:val="code0"/>
        <w:keepLines w:val="0"/>
        <w:rPr>
          <w:ins w:id="300" w:author="Emmanuel Thomas" w:date="2024-07-19T17:10:00Z" w16du:dateUtc="2024-07-19T08:10:00Z"/>
        </w:rPr>
      </w:pPr>
      <w:ins w:id="301" w:author="Emmanuel Thomas" w:date="2024-07-19T17:10:00Z" w16du:dateUtc="2024-07-19T08:10:00Z">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ins>
    </w:p>
    <w:p w14:paraId="59871449" w14:textId="77777777" w:rsidR="00CD51F5" w:rsidRDefault="00CD51F5" w:rsidP="00CD51F5">
      <w:pPr>
        <w:rPr>
          <w:ins w:id="302" w:author="Emmanuel Thomas" w:date="2024-07-19T17:10:00Z" w16du:dateUtc="2024-07-19T08:10:00Z"/>
          <w:lang w:val="en-GB"/>
        </w:rPr>
      </w:pPr>
    </w:p>
    <w:p w14:paraId="2E221601" w14:textId="77777777" w:rsidR="00CD51F5" w:rsidRPr="00850169" w:rsidRDefault="00CD51F5" w:rsidP="00CD51F5">
      <w:pPr>
        <w:rPr>
          <w:ins w:id="303" w:author="Emmanuel Thomas" w:date="2024-07-19T17:10:00Z" w16du:dateUtc="2024-07-19T08:10:00Z"/>
          <w:sz w:val="24"/>
          <w:lang w:val="en-GB"/>
        </w:rPr>
      </w:pPr>
      <w:ins w:id="304" w:author="Emmanuel Thomas" w:date="2024-07-19T17:10:00Z" w16du:dateUtc="2024-07-19T08:10:00Z">
        <w:r w:rsidRPr="00850169">
          <w:rPr>
            <w:sz w:val="24"/>
            <w:lang w:val="en-GB"/>
          </w:rPr>
          <w:t>One way of expressing the unordered set it.</w:t>
        </w:r>
      </w:ins>
    </w:p>
    <w:p w14:paraId="6CB2E3E6" w14:textId="77777777" w:rsidR="00CD51F5" w:rsidRPr="001933AA" w:rsidRDefault="00CD51F5" w:rsidP="00CD51F5">
      <w:pPr>
        <w:rPr>
          <w:ins w:id="305" w:author="Emmanuel Thomas" w:date="2024-07-19T17:10:00Z" w16du:dateUtc="2024-07-19T08:10:00Z"/>
        </w:rPr>
      </w:pPr>
    </w:p>
    <w:p w14:paraId="25DDEFF5" w14:textId="77777777" w:rsidR="00CD51F5" w:rsidRPr="009D1DB7" w:rsidRDefault="00CD51F5" w:rsidP="00CD51F5">
      <w:pPr>
        <w:rPr>
          <w:ins w:id="306" w:author="Emmanuel Thomas" w:date="2024-07-19T17:10:00Z" w16du:dateUtc="2024-07-19T08:10:00Z"/>
          <w:rFonts w:ascii="Courier New" w:eastAsia="Times New Roman" w:hAnsi="Courier New" w:cs="Times New Roman"/>
          <w:noProof/>
          <w:szCs w:val="20"/>
        </w:rPr>
      </w:pPr>
      <w:ins w:id="307" w:author="Emmanuel Thomas" w:date="2024-07-19T17:10:00Z" w16du:dateUtc="2024-07-19T08:10:00Z">
        <w:r w:rsidRPr="009D1DB7">
          <w:rPr>
            <w:rFonts w:ascii="Courier New" w:eastAsia="Times New Roman" w:hAnsi="Courier New" w:cs="Times New Roman"/>
            <w:noProof/>
            <w:szCs w:val="20"/>
          </w:rPr>
          <w:t>class UnorderedBox {</w:t>
        </w:r>
      </w:ins>
    </w:p>
    <w:p w14:paraId="4E4B5827" w14:textId="77777777" w:rsidR="00CD51F5" w:rsidRPr="009D1DB7" w:rsidRDefault="00CD51F5" w:rsidP="00CD51F5">
      <w:pPr>
        <w:rPr>
          <w:ins w:id="308" w:author="Emmanuel Thomas" w:date="2024-07-19T17:10:00Z" w16du:dateUtc="2024-07-19T08:10:00Z"/>
          <w:rFonts w:ascii="Courier New" w:eastAsia="Times New Roman" w:hAnsi="Courier New" w:cs="Times New Roman"/>
          <w:noProof/>
          <w:szCs w:val="20"/>
        </w:rPr>
      </w:pPr>
      <w:ins w:id="309" w:author="Emmanuel Thomas" w:date="2024-07-19T17:10:00Z" w16du:dateUtc="2024-07-19T08:10:00Z">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ins>
    </w:p>
    <w:p w14:paraId="3B81BB51" w14:textId="77777777" w:rsidR="00CD51F5" w:rsidRPr="009D1DB7" w:rsidRDefault="00CD51F5" w:rsidP="00CD51F5">
      <w:pPr>
        <w:rPr>
          <w:ins w:id="310" w:author="Emmanuel Thomas" w:date="2024-07-19T17:10:00Z" w16du:dateUtc="2024-07-19T08:10:00Z"/>
          <w:rFonts w:ascii="Courier New" w:eastAsia="Times New Roman" w:hAnsi="Courier New" w:cs="Times New Roman"/>
          <w:noProof/>
          <w:szCs w:val="20"/>
        </w:rPr>
      </w:pPr>
      <w:ins w:id="311"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7AFBE285" w14:textId="77777777" w:rsidR="00CD51F5" w:rsidRPr="009D1DB7" w:rsidRDefault="00CD51F5" w:rsidP="00CD51F5">
      <w:pPr>
        <w:rPr>
          <w:ins w:id="312" w:author="Emmanuel Thomas" w:date="2024-07-19T17:10:00Z" w16du:dateUtc="2024-07-19T08:10:00Z"/>
          <w:rFonts w:ascii="Courier New" w:eastAsia="Times New Roman" w:hAnsi="Courier New" w:cs="Times New Roman"/>
          <w:noProof/>
          <w:szCs w:val="20"/>
        </w:rPr>
      </w:pPr>
      <w:ins w:id="313" w:author="Emmanuel Thomas" w:date="2024-07-19T17:10:00Z" w16du:dateUtc="2024-07-19T08:10:00Z">
        <w:r w:rsidRPr="009D1DB7">
          <w:rPr>
            <w:rFonts w:ascii="Courier New" w:eastAsia="Times New Roman" w:hAnsi="Courier New" w:cs="Times New Roman"/>
            <w:noProof/>
            <w:szCs w:val="20"/>
          </w:rPr>
          <w:t>    First a;</w:t>
        </w:r>
      </w:ins>
    </w:p>
    <w:p w14:paraId="2C2E0F30" w14:textId="77777777" w:rsidR="00CD51F5" w:rsidRPr="009D1DB7" w:rsidRDefault="00CD51F5" w:rsidP="00CD51F5">
      <w:pPr>
        <w:rPr>
          <w:ins w:id="314" w:author="Emmanuel Thomas" w:date="2024-07-19T17:10:00Z" w16du:dateUtc="2024-07-19T08:10:00Z"/>
          <w:rFonts w:ascii="Courier New" w:eastAsia="Times New Roman" w:hAnsi="Courier New" w:cs="Times New Roman"/>
          <w:noProof/>
          <w:szCs w:val="20"/>
        </w:rPr>
      </w:pPr>
      <w:ins w:id="315" w:author="Emmanuel Thomas" w:date="2024-07-19T17:10:00Z" w16du:dateUtc="2024-07-19T08:10:00Z">
        <w:r w:rsidRPr="009D1DB7">
          <w:rPr>
            <w:rFonts w:ascii="Courier New" w:eastAsia="Times New Roman" w:hAnsi="Courier New" w:cs="Times New Roman"/>
            <w:noProof/>
            <w:szCs w:val="20"/>
          </w:rPr>
          <w:t>  }</w:t>
        </w:r>
      </w:ins>
    </w:p>
    <w:p w14:paraId="7E097C7A" w14:textId="77777777" w:rsidR="00CD51F5" w:rsidRPr="009D1DB7" w:rsidRDefault="00CD51F5" w:rsidP="00CD51F5">
      <w:pPr>
        <w:rPr>
          <w:ins w:id="316" w:author="Emmanuel Thomas" w:date="2024-07-19T17:10:00Z" w16du:dateUtc="2024-07-19T08:10:00Z"/>
          <w:rFonts w:ascii="Courier New" w:eastAsia="Times New Roman" w:hAnsi="Courier New" w:cs="Times New Roman"/>
          <w:noProof/>
          <w:szCs w:val="20"/>
        </w:rPr>
      </w:pPr>
      <w:ins w:id="317" w:author="Emmanuel Thomas" w:date="2024-07-19T17:10:00Z" w16du:dateUtc="2024-07-19T08:10:00Z">
        <w:r w:rsidRPr="009D1DB7">
          <w:rPr>
            <w:rFonts w:ascii="Courier New" w:eastAsia="Times New Roman" w:hAnsi="Courier New" w:cs="Times New Roman"/>
            <w:noProof/>
            <w:szCs w:val="20"/>
          </w:rPr>
          <w:t>}</w:t>
        </w:r>
      </w:ins>
    </w:p>
    <w:p w14:paraId="4CF93E91" w14:textId="77777777" w:rsidR="00CD51F5" w:rsidRDefault="00CD51F5" w:rsidP="00CD51F5">
      <w:pPr>
        <w:rPr>
          <w:ins w:id="318" w:author="Emmanuel Thomas" w:date="2024-07-19T17:10:00Z" w16du:dateUtc="2024-07-19T08:10:00Z"/>
          <w:rFonts w:ascii="Courier New" w:eastAsia="Times New Roman" w:hAnsi="Courier New" w:cs="Times New Roman"/>
          <w:noProof/>
          <w:szCs w:val="20"/>
        </w:rPr>
      </w:pPr>
    </w:p>
    <w:p w14:paraId="10E23066" w14:textId="77777777" w:rsidR="00CD51F5" w:rsidRDefault="00CD51F5" w:rsidP="00CD51F5">
      <w:pPr>
        <w:rPr>
          <w:ins w:id="319" w:author="Emmanuel Thomas" w:date="2024-07-19T17:10:00Z" w16du:dateUtc="2024-07-19T08:10:00Z"/>
          <w:sz w:val="24"/>
        </w:rPr>
      </w:pPr>
      <w:ins w:id="320" w:author="Emmanuel Thomas" w:date="2024-07-19T17:10:00Z" w16du:dateUtc="2024-07-19T08:10:00Z">
        <w:r w:rsidRPr="00850169">
          <w:rPr>
            <w:sz w:val="24"/>
          </w:rPr>
          <w:lastRenderedPageBreak/>
          <w:t>One parsing can lead to:</w:t>
        </w:r>
      </w:ins>
    </w:p>
    <w:p w14:paraId="506765DC" w14:textId="77777777" w:rsidR="00CD51F5" w:rsidRPr="00850169" w:rsidRDefault="00CD51F5" w:rsidP="00CD51F5">
      <w:pPr>
        <w:rPr>
          <w:ins w:id="321" w:author="Emmanuel Thomas" w:date="2024-07-19T17:10:00Z" w16du:dateUtc="2024-07-19T08:10:00Z"/>
          <w:sz w:val="24"/>
        </w:rPr>
      </w:pPr>
    </w:p>
    <w:p w14:paraId="29BB9A97" w14:textId="77777777" w:rsidR="00CD51F5" w:rsidRPr="009D1DB7" w:rsidRDefault="00CD51F5" w:rsidP="00CD51F5">
      <w:pPr>
        <w:rPr>
          <w:ins w:id="322" w:author="Emmanuel Thomas" w:date="2024-07-19T17:10:00Z" w16du:dateUtc="2024-07-19T08:10:00Z"/>
          <w:rFonts w:ascii="Courier New" w:eastAsia="Times New Roman" w:hAnsi="Courier New" w:cs="Times New Roman"/>
          <w:noProof/>
          <w:szCs w:val="20"/>
        </w:rPr>
      </w:pPr>
      <w:ins w:id="323" w:author="Emmanuel Thomas" w:date="2024-07-19T17:10:00Z" w16du:dateUtc="2024-07-19T08:10:00Z">
        <w:r w:rsidRPr="009D1DB7">
          <w:rPr>
            <w:rFonts w:ascii="Courier New" w:eastAsia="Times New Roman" w:hAnsi="Courier New" w:cs="Times New Roman"/>
            <w:noProof/>
            <w:szCs w:val="20"/>
          </w:rPr>
          <w:t>First</w:t>
        </w:r>
      </w:ins>
    </w:p>
    <w:p w14:paraId="1D265B63" w14:textId="77777777" w:rsidR="00CD51F5" w:rsidRPr="009D1DB7" w:rsidRDefault="00CD51F5" w:rsidP="00CD51F5">
      <w:pPr>
        <w:rPr>
          <w:ins w:id="324" w:author="Emmanuel Thomas" w:date="2024-07-19T17:10:00Z" w16du:dateUtc="2024-07-19T08:10:00Z"/>
          <w:rFonts w:ascii="Courier New" w:eastAsia="Times New Roman" w:hAnsi="Courier New" w:cs="Times New Roman"/>
          <w:noProof/>
          <w:szCs w:val="20"/>
        </w:rPr>
      </w:pPr>
      <w:ins w:id="325" w:author="Emmanuel Thomas" w:date="2024-07-19T17:10:00Z" w16du:dateUtc="2024-07-19T08:10:00Z">
        <w:r w:rsidRPr="009D1DB7">
          <w:rPr>
            <w:rFonts w:ascii="Courier New" w:eastAsia="Times New Roman" w:hAnsi="Courier New" w:cs="Times New Roman"/>
            <w:noProof/>
            <w:szCs w:val="20"/>
          </w:rPr>
          <w:t>Second</w:t>
        </w:r>
      </w:ins>
    </w:p>
    <w:p w14:paraId="638CB835" w14:textId="77777777" w:rsidR="00CD51F5" w:rsidRDefault="00CD51F5" w:rsidP="00CD51F5">
      <w:pPr>
        <w:rPr>
          <w:ins w:id="326" w:author="Emmanuel Thomas" w:date="2024-07-19T17:10:00Z" w16du:dateUtc="2024-07-19T08:10:00Z"/>
          <w:rFonts w:ascii="Courier New" w:eastAsia="Times New Roman" w:hAnsi="Courier New" w:cs="Times New Roman"/>
          <w:noProof/>
          <w:szCs w:val="20"/>
        </w:rPr>
      </w:pPr>
    </w:p>
    <w:p w14:paraId="2883C1E4" w14:textId="77777777" w:rsidR="00CD51F5" w:rsidRDefault="00CD51F5" w:rsidP="00CD51F5">
      <w:pPr>
        <w:rPr>
          <w:ins w:id="327" w:author="Emmanuel Thomas" w:date="2024-07-19T17:10:00Z" w16du:dateUtc="2024-07-19T08:10:00Z"/>
          <w:sz w:val="24"/>
        </w:rPr>
      </w:pPr>
      <w:ins w:id="328" w:author="Emmanuel Thomas" w:date="2024-07-19T17:10:00Z" w16du:dateUtc="2024-07-19T08:10:00Z">
        <w:r>
          <w:rPr>
            <w:sz w:val="24"/>
          </w:rPr>
          <w:t>Another</w:t>
        </w:r>
        <w:r w:rsidRPr="00180D7B">
          <w:rPr>
            <w:sz w:val="24"/>
          </w:rPr>
          <w:t xml:space="preserve"> parsing can lead to:</w:t>
        </w:r>
      </w:ins>
    </w:p>
    <w:p w14:paraId="61B20C3C" w14:textId="77777777" w:rsidR="00CD51F5" w:rsidRPr="009D1DB7" w:rsidRDefault="00CD51F5" w:rsidP="00CD51F5">
      <w:pPr>
        <w:rPr>
          <w:ins w:id="329" w:author="Emmanuel Thomas" w:date="2024-07-19T17:10:00Z" w16du:dateUtc="2024-07-19T08:10:00Z"/>
          <w:rFonts w:ascii="Courier New" w:eastAsia="Times New Roman" w:hAnsi="Courier New" w:cs="Times New Roman"/>
          <w:noProof/>
          <w:szCs w:val="20"/>
        </w:rPr>
      </w:pPr>
    </w:p>
    <w:p w14:paraId="068C53C9" w14:textId="77777777" w:rsidR="00CD51F5" w:rsidRPr="009D1DB7" w:rsidRDefault="00CD51F5" w:rsidP="00CD51F5">
      <w:pPr>
        <w:rPr>
          <w:ins w:id="330" w:author="Emmanuel Thomas" w:date="2024-07-19T17:10:00Z" w16du:dateUtc="2024-07-19T08:10:00Z"/>
          <w:rFonts w:ascii="Courier New" w:eastAsia="Times New Roman" w:hAnsi="Courier New" w:cs="Times New Roman"/>
          <w:noProof/>
          <w:szCs w:val="20"/>
        </w:rPr>
      </w:pPr>
      <w:ins w:id="331" w:author="Emmanuel Thomas" w:date="2024-07-19T17:10:00Z" w16du:dateUtc="2024-07-19T08:10:00Z">
        <w:r w:rsidRPr="009D1DB7">
          <w:rPr>
            <w:rFonts w:ascii="Courier New" w:eastAsia="Times New Roman" w:hAnsi="Courier New" w:cs="Times New Roman"/>
            <w:noProof/>
            <w:szCs w:val="20"/>
          </w:rPr>
          <w:t>Second</w:t>
        </w:r>
      </w:ins>
    </w:p>
    <w:p w14:paraId="5076EE68" w14:textId="77777777" w:rsidR="00CD51F5" w:rsidRPr="009D1DB7" w:rsidRDefault="00CD51F5" w:rsidP="00CD51F5">
      <w:pPr>
        <w:rPr>
          <w:ins w:id="332" w:author="Emmanuel Thomas" w:date="2024-07-19T17:10:00Z" w16du:dateUtc="2024-07-19T08:10:00Z"/>
          <w:rFonts w:ascii="Courier New" w:eastAsia="Times New Roman" w:hAnsi="Courier New" w:cs="Times New Roman"/>
          <w:noProof/>
          <w:szCs w:val="20"/>
        </w:rPr>
      </w:pPr>
      <w:ins w:id="333" w:author="Emmanuel Thomas" w:date="2024-07-19T17:10:00Z" w16du:dateUtc="2024-07-19T08:10:00Z">
        <w:r w:rsidRPr="009D1DB7">
          <w:rPr>
            <w:rFonts w:ascii="Courier New" w:eastAsia="Times New Roman" w:hAnsi="Courier New" w:cs="Times New Roman"/>
            <w:noProof/>
            <w:szCs w:val="20"/>
          </w:rPr>
          <w:t>First</w:t>
        </w:r>
      </w:ins>
    </w:p>
    <w:p w14:paraId="7DA4E1F2" w14:textId="77777777" w:rsidR="00CD51F5" w:rsidRPr="009D1DB7" w:rsidRDefault="00CD51F5" w:rsidP="00CD51F5">
      <w:pPr>
        <w:rPr>
          <w:ins w:id="334" w:author="Emmanuel Thomas" w:date="2024-07-19T17:10:00Z" w16du:dateUtc="2024-07-19T08:10:00Z"/>
          <w:rFonts w:ascii="Courier New" w:eastAsia="Times New Roman" w:hAnsi="Courier New" w:cs="Times New Roman"/>
          <w:noProof/>
          <w:szCs w:val="20"/>
        </w:rPr>
      </w:pPr>
    </w:p>
    <w:p w14:paraId="397CFCC5" w14:textId="77777777" w:rsidR="00CD51F5" w:rsidRDefault="00CD51F5" w:rsidP="00CD51F5">
      <w:pPr>
        <w:rPr>
          <w:ins w:id="335" w:author="Emmanuel Thomas" w:date="2024-07-19T17:10:00Z" w16du:dateUtc="2024-07-19T08:10:00Z"/>
          <w:sz w:val="24"/>
          <w:lang w:val="en-GB"/>
        </w:rPr>
      </w:pPr>
      <w:ins w:id="336" w:author="Emmanuel Thomas" w:date="2024-07-19T17:10:00Z" w16du:dateUtc="2024-07-19T08:10:00Z">
        <w:r w:rsidRPr="00850169">
          <w:rPr>
            <w:sz w:val="24"/>
            <w:lang w:val="en-GB"/>
          </w:rPr>
          <w:t xml:space="preserve">To be more </w:t>
        </w:r>
        <w:r>
          <w:rPr>
            <w:sz w:val="24"/>
            <w:lang w:val="en-GB"/>
          </w:rPr>
          <w:t>explicit, the syntax could also incorporate the way to disambiguate the set, for example:</w:t>
        </w:r>
      </w:ins>
    </w:p>
    <w:p w14:paraId="0AF9F526" w14:textId="77777777" w:rsidR="00CD51F5" w:rsidRDefault="00CD51F5" w:rsidP="00CD51F5">
      <w:pPr>
        <w:rPr>
          <w:ins w:id="337" w:author="Emmanuel Thomas" w:date="2024-07-19T17:10:00Z" w16du:dateUtc="2024-07-19T08:10:00Z"/>
          <w:sz w:val="24"/>
          <w:lang w:val="en-GB"/>
        </w:rPr>
      </w:pPr>
    </w:p>
    <w:p w14:paraId="323E75A4" w14:textId="77777777" w:rsidR="00CD51F5" w:rsidRPr="009D1DB7" w:rsidRDefault="00CD51F5" w:rsidP="00CD51F5">
      <w:pPr>
        <w:rPr>
          <w:ins w:id="338" w:author="Emmanuel Thomas" w:date="2024-07-19T17:10:00Z" w16du:dateUtc="2024-07-19T08:10:00Z"/>
          <w:rFonts w:ascii="Courier New" w:eastAsia="Times New Roman" w:hAnsi="Courier New" w:cs="Times New Roman"/>
          <w:noProof/>
          <w:szCs w:val="20"/>
        </w:rPr>
      </w:pPr>
      <w:ins w:id="339" w:author="Emmanuel Thomas" w:date="2024-07-19T17:10:00Z" w16du:dateUtc="2024-07-19T08:10:00Z">
        <w:r w:rsidRPr="009D1DB7">
          <w:rPr>
            <w:rFonts w:ascii="Courier New" w:eastAsia="Times New Roman" w:hAnsi="Courier New" w:cs="Times New Roman"/>
            <w:noProof/>
            <w:szCs w:val="20"/>
          </w:rPr>
          <w:t>class UnorderedBox {</w:t>
        </w:r>
      </w:ins>
    </w:p>
    <w:p w14:paraId="2133EF52" w14:textId="77777777" w:rsidR="00CD51F5" w:rsidRPr="009D1DB7" w:rsidRDefault="00CD51F5" w:rsidP="00CD51F5">
      <w:pPr>
        <w:rPr>
          <w:ins w:id="340" w:author="Emmanuel Thomas" w:date="2024-07-19T17:10:00Z" w16du:dateUtc="2024-07-19T08:10:00Z"/>
          <w:rFonts w:ascii="Courier New" w:eastAsia="Times New Roman" w:hAnsi="Courier New" w:cs="Times New Roman"/>
          <w:noProof/>
          <w:szCs w:val="20"/>
        </w:rPr>
      </w:pPr>
      <w:ins w:id="341" w:author="Emmanuel Thomas" w:date="2024-07-19T17:10:00Z" w16du:dateUtc="2024-07-19T08:10:00Z">
        <w:r>
          <w:rPr>
            <w:rFonts w:ascii="Courier New" w:eastAsia="Times New Roman" w:hAnsi="Courier New" w:cs="Times New Roman"/>
            <w:noProof/>
            <w:szCs w:val="20"/>
          </w:rPr>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ins>
    </w:p>
    <w:p w14:paraId="6070CEFD" w14:textId="77777777" w:rsidR="00CD51F5" w:rsidRPr="009D1DB7" w:rsidRDefault="00CD51F5" w:rsidP="00CD51F5">
      <w:pPr>
        <w:rPr>
          <w:ins w:id="342" w:author="Emmanuel Thomas" w:date="2024-07-19T17:10:00Z" w16du:dateUtc="2024-07-19T08:10:00Z"/>
          <w:rFonts w:ascii="Courier New" w:eastAsia="Times New Roman" w:hAnsi="Courier New" w:cs="Times New Roman"/>
          <w:noProof/>
          <w:szCs w:val="20"/>
        </w:rPr>
      </w:pPr>
      <w:ins w:id="343"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62C1B492" w14:textId="77777777" w:rsidR="00CD51F5" w:rsidRPr="009D1DB7" w:rsidRDefault="00CD51F5" w:rsidP="00CD51F5">
      <w:pPr>
        <w:rPr>
          <w:ins w:id="344" w:author="Emmanuel Thomas" w:date="2024-07-19T17:10:00Z" w16du:dateUtc="2024-07-19T08:10:00Z"/>
          <w:rFonts w:ascii="Courier New" w:eastAsia="Times New Roman" w:hAnsi="Courier New" w:cs="Times New Roman"/>
          <w:noProof/>
          <w:szCs w:val="20"/>
        </w:rPr>
      </w:pPr>
      <w:ins w:id="345" w:author="Emmanuel Thomas" w:date="2024-07-19T17:10:00Z" w16du:dateUtc="2024-07-19T08:10:00Z">
        <w:r w:rsidRPr="009D1DB7">
          <w:rPr>
            <w:rFonts w:ascii="Courier New" w:eastAsia="Times New Roman" w:hAnsi="Courier New" w:cs="Times New Roman"/>
            <w:noProof/>
            <w:szCs w:val="20"/>
          </w:rPr>
          <w:t>    First a;</w:t>
        </w:r>
      </w:ins>
    </w:p>
    <w:p w14:paraId="3C393E20" w14:textId="77777777" w:rsidR="00CD51F5" w:rsidRPr="009D1DB7" w:rsidRDefault="00CD51F5" w:rsidP="00CD51F5">
      <w:pPr>
        <w:rPr>
          <w:ins w:id="346" w:author="Emmanuel Thomas" w:date="2024-07-19T17:10:00Z" w16du:dateUtc="2024-07-19T08:10:00Z"/>
          <w:rFonts w:ascii="Courier New" w:eastAsia="Times New Roman" w:hAnsi="Courier New" w:cs="Times New Roman"/>
          <w:noProof/>
          <w:szCs w:val="20"/>
        </w:rPr>
      </w:pPr>
      <w:ins w:id="347" w:author="Emmanuel Thomas" w:date="2024-07-19T17:10:00Z" w16du:dateUtc="2024-07-19T08:10:00Z">
        <w:r w:rsidRPr="009D1DB7">
          <w:rPr>
            <w:rFonts w:ascii="Courier New" w:eastAsia="Times New Roman" w:hAnsi="Courier New" w:cs="Times New Roman"/>
            <w:noProof/>
            <w:szCs w:val="20"/>
          </w:rPr>
          <w:t>  }</w:t>
        </w:r>
      </w:ins>
    </w:p>
    <w:p w14:paraId="7B11197A" w14:textId="77777777" w:rsidR="00CD51F5" w:rsidRPr="009D1DB7" w:rsidRDefault="00CD51F5" w:rsidP="00CD51F5">
      <w:pPr>
        <w:rPr>
          <w:ins w:id="348" w:author="Emmanuel Thomas" w:date="2024-07-19T17:10:00Z" w16du:dateUtc="2024-07-19T08:10:00Z"/>
          <w:rFonts w:ascii="Courier New" w:eastAsia="Times New Roman" w:hAnsi="Courier New" w:cs="Times New Roman"/>
          <w:noProof/>
          <w:szCs w:val="20"/>
        </w:rPr>
      </w:pPr>
      <w:ins w:id="349" w:author="Emmanuel Thomas" w:date="2024-07-19T17:10:00Z" w16du:dateUtc="2024-07-19T08:10:00Z">
        <w:r w:rsidRPr="009D1DB7">
          <w:rPr>
            <w:rFonts w:ascii="Courier New" w:eastAsia="Times New Roman" w:hAnsi="Courier New" w:cs="Times New Roman"/>
            <w:noProof/>
            <w:szCs w:val="20"/>
          </w:rPr>
          <w:t>}</w:t>
        </w:r>
      </w:ins>
    </w:p>
    <w:p w14:paraId="5A0B64F0" w14:textId="77777777" w:rsidR="00CD51F5" w:rsidRDefault="00CD51F5" w:rsidP="00CD51F5">
      <w:pPr>
        <w:rPr>
          <w:ins w:id="350" w:author="Emmanuel Thomas" w:date="2024-07-19T17:10:00Z" w16du:dateUtc="2024-07-19T08:10:00Z"/>
          <w:sz w:val="24"/>
          <w:lang w:val="en-GB"/>
        </w:rPr>
      </w:pPr>
    </w:p>
    <w:p w14:paraId="022C42B4" w14:textId="77777777" w:rsidR="00CD51F5" w:rsidRDefault="00CD51F5" w:rsidP="00CD51F5">
      <w:pPr>
        <w:rPr>
          <w:ins w:id="351" w:author="Emmanuel Thomas" w:date="2024-07-19T17:10:00Z" w16du:dateUtc="2024-07-19T08:10:00Z"/>
          <w:sz w:val="24"/>
          <w:lang w:val="en-GB"/>
        </w:rPr>
      </w:pPr>
      <w:ins w:id="352" w:author="Emmanuel Thomas" w:date="2024-07-19T17:10:00Z" w16du:dateUtc="2024-07-19T08:10:00Z">
        <w:r>
          <w:rPr>
            <w:sz w:val="24"/>
            <w:lang w:val="en-GB"/>
          </w:rPr>
          <w:t>This mean that the parser has to read id as the next 32 bits to identify it correspond to b.id or a.id.</w:t>
        </w:r>
      </w:ins>
    </w:p>
    <w:p w14:paraId="77079C00" w14:textId="77777777" w:rsidR="00CD51F5" w:rsidRDefault="00CD51F5" w:rsidP="00CD51F5">
      <w:pPr>
        <w:rPr>
          <w:ins w:id="353" w:author="Emmanuel Thomas" w:date="2024-07-19T17:10:00Z" w16du:dateUtc="2024-07-19T08:10:00Z"/>
          <w:sz w:val="24"/>
          <w:lang w:val="en-GB"/>
        </w:rPr>
      </w:pPr>
    </w:p>
    <w:p w14:paraId="79F89712" w14:textId="77777777" w:rsidR="00CD51F5" w:rsidRDefault="00CD51F5" w:rsidP="00CD51F5">
      <w:pPr>
        <w:rPr>
          <w:ins w:id="354" w:author="Emmanuel Thomas" w:date="2024-07-19T17:10:00Z" w16du:dateUtc="2024-07-19T08:10:00Z"/>
          <w:sz w:val="24"/>
          <w:lang w:val="en-GB"/>
        </w:rPr>
      </w:pPr>
      <w:ins w:id="355" w:author="Emmanuel Thomas" w:date="2024-07-19T17:10:00Z" w16du:dateUtc="2024-07-19T08:10:00Z">
        <w:r>
          <w:rPr>
            <w:sz w:val="24"/>
            <w:lang w:val="en-GB"/>
          </w:rPr>
          <w:t>Another alternative is to declare the base class before the unordered set.</w:t>
        </w:r>
      </w:ins>
    </w:p>
    <w:p w14:paraId="50C89409" w14:textId="77777777" w:rsidR="00CD51F5" w:rsidRDefault="00CD51F5" w:rsidP="00CD51F5">
      <w:pPr>
        <w:rPr>
          <w:ins w:id="356" w:author="Emmanuel Thomas" w:date="2024-07-19T17:10:00Z" w16du:dateUtc="2024-07-19T08:10:00Z"/>
          <w:sz w:val="24"/>
          <w:lang w:val="en-GB"/>
        </w:rPr>
      </w:pPr>
    </w:p>
    <w:p w14:paraId="39E3F8E8" w14:textId="77777777" w:rsidR="00CD51F5" w:rsidRPr="009D1DB7" w:rsidRDefault="00CD51F5" w:rsidP="00CD51F5">
      <w:pPr>
        <w:rPr>
          <w:ins w:id="357" w:author="Emmanuel Thomas" w:date="2024-07-19T17:10:00Z" w16du:dateUtc="2024-07-19T08:10:00Z"/>
          <w:rFonts w:ascii="Courier New" w:eastAsia="Times New Roman" w:hAnsi="Courier New" w:cs="Times New Roman"/>
          <w:noProof/>
          <w:szCs w:val="20"/>
        </w:rPr>
      </w:pPr>
      <w:ins w:id="358" w:author="Emmanuel Thomas" w:date="2024-07-19T17:10:00Z" w16du:dateUtc="2024-07-19T08:10:00Z">
        <w:r w:rsidRPr="009D1DB7">
          <w:rPr>
            <w:rFonts w:ascii="Courier New" w:eastAsia="Times New Roman" w:hAnsi="Courier New" w:cs="Times New Roman"/>
            <w:noProof/>
            <w:szCs w:val="20"/>
          </w:rPr>
          <w:t>class UnorderedBox {</w:t>
        </w:r>
      </w:ins>
    </w:p>
    <w:p w14:paraId="79D0BBBD" w14:textId="77777777" w:rsidR="00CD51F5" w:rsidRPr="009D1DB7" w:rsidRDefault="00CD51F5" w:rsidP="00CD51F5">
      <w:pPr>
        <w:rPr>
          <w:ins w:id="359" w:author="Emmanuel Thomas" w:date="2024-07-19T17:10:00Z" w16du:dateUtc="2024-07-19T08:10:00Z"/>
          <w:rFonts w:ascii="Courier New" w:eastAsia="Times New Roman" w:hAnsi="Courier New" w:cs="Times New Roman"/>
          <w:noProof/>
          <w:szCs w:val="20"/>
        </w:rPr>
      </w:pPr>
      <w:ins w:id="360" w:author="Emmanuel Thomas" w:date="2024-07-19T17:10:00Z" w16du:dateUtc="2024-07-19T08:10:00Z">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ins>
    </w:p>
    <w:p w14:paraId="57BF2B3C" w14:textId="77777777" w:rsidR="00CD51F5" w:rsidRPr="009D1DB7" w:rsidRDefault="00CD51F5" w:rsidP="00CD51F5">
      <w:pPr>
        <w:rPr>
          <w:ins w:id="361" w:author="Emmanuel Thomas" w:date="2024-07-19T17:10:00Z" w16du:dateUtc="2024-07-19T08:10:00Z"/>
          <w:rFonts w:ascii="Courier New" w:eastAsia="Times New Roman" w:hAnsi="Courier New" w:cs="Times New Roman"/>
          <w:noProof/>
          <w:szCs w:val="20"/>
        </w:rPr>
      </w:pPr>
      <w:ins w:id="362"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ins>
    </w:p>
    <w:p w14:paraId="5BEA7416" w14:textId="77777777" w:rsidR="00CD51F5" w:rsidRPr="009D1DB7" w:rsidRDefault="00CD51F5" w:rsidP="00CD51F5">
      <w:pPr>
        <w:rPr>
          <w:ins w:id="363" w:author="Emmanuel Thomas" w:date="2024-07-19T17:10:00Z" w16du:dateUtc="2024-07-19T08:10:00Z"/>
          <w:rFonts w:ascii="Courier New" w:eastAsia="Times New Roman" w:hAnsi="Courier New" w:cs="Times New Roman"/>
          <w:noProof/>
          <w:szCs w:val="20"/>
        </w:rPr>
      </w:pPr>
      <w:ins w:id="364"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ins>
    </w:p>
    <w:p w14:paraId="4C746149" w14:textId="77777777" w:rsidR="00CD51F5" w:rsidRPr="009D1DB7" w:rsidRDefault="00CD51F5" w:rsidP="00CD51F5">
      <w:pPr>
        <w:rPr>
          <w:ins w:id="365" w:author="Emmanuel Thomas" w:date="2024-07-19T17:10:00Z" w16du:dateUtc="2024-07-19T08:10:00Z"/>
          <w:rFonts w:ascii="Courier New" w:eastAsia="Times New Roman" w:hAnsi="Courier New" w:cs="Times New Roman"/>
          <w:noProof/>
          <w:szCs w:val="20"/>
        </w:rPr>
      </w:pPr>
      <w:ins w:id="366" w:author="Emmanuel Thomas" w:date="2024-07-19T17:10:00Z" w16du:dateUtc="2024-07-19T08:10:00Z">
        <w:r w:rsidRPr="009D1DB7">
          <w:rPr>
            <w:rFonts w:ascii="Courier New" w:eastAsia="Times New Roman" w:hAnsi="Courier New" w:cs="Times New Roman"/>
            <w:noProof/>
            <w:szCs w:val="20"/>
          </w:rPr>
          <w:t>  }</w:t>
        </w:r>
      </w:ins>
    </w:p>
    <w:p w14:paraId="27C4F993" w14:textId="77777777" w:rsidR="00CD51F5" w:rsidRPr="009D1DB7" w:rsidRDefault="00CD51F5" w:rsidP="00CD51F5">
      <w:pPr>
        <w:rPr>
          <w:ins w:id="367" w:author="Emmanuel Thomas" w:date="2024-07-19T17:10:00Z" w16du:dateUtc="2024-07-19T08:10:00Z"/>
          <w:rFonts w:ascii="Courier New" w:eastAsia="Times New Roman" w:hAnsi="Courier New" w:cs="Times New Roman"/>
          <w:noProof/>
          <w:szCs w:val="20"/>
        </w:rPr>
      </w:pPr>
      <w:ins w:id="368" w:author="Emmanuel Thomas" w:date="2024-07-19T17:10:00Z" w16du:dateUtc="2024-07-19T08:10:00Z">
        <w:r w:rsidRPr="009D1DB7">
          <w:rPr>
            <w:rFonts w:ascii="Courier New" w:eastAsia="Times New Roman" w:hAnsi="Courier New" w:cs="Times New Roman"/>
            <w:noProof/>
            <w:szCs w:val="20"/>
          </w:rPr>
          <w:t>}</w:t>
        </w:r>
      </w:ins>
    </w:p>
    <w:p w14:paraId="4AA73DE4" w14:textId="77777777" w:rsidR="00CD51F5" w:rsidRDefault="00CD51F5" w:rsidP="00CD51F5">
      <w:pPr>
        <w:rPr>
          <w:ins w:id="369" w:author="Emmanuel Thomas" w:date="2024-07-19T17:10:00Z" w16du:dateUtc="2024-07-19T08:10:00Z"/>
          <w:sz w:val="24"/>
          <w:lang w:val="en-GB"/>
        </w:rPr>
      </w:pPr>
    </w:p>
    <w:p w14:paraId="0CFE243B" w14:textId="77777777" w:rsidR="00CD51F5" w:rsidRPr="00CD51F5" w:rsidRDefault="00CD51F5" w:rsidP="00CD51F5">
      <w:pPr>
        <w:rPr>
          <w:ins w:id="370" w:author="Emmanuel Thomas" w:date="2024-07-19T17:10:00Z" w16du:dateUtc="2024-07-19T08:10:00Z"/>
          <w:sz w:val="24"/>
        </w:rPr>
      </w:pPr>
      <w:ins w:id="371" w:author="Emmanuel Thomas" w:date="2024-07-19T17:10:00Z" w16du:dateUtc="2024-07-19T08:10:00Z">
        <w:r>
          <w:rPr>
            <w:sz w:val="24"/>
            <w:lang w:val="en-GB"/>
          </w:rPr>
          <w:t xml:space="preserve">In this case, </w:t>
        </w:r>
        <w:proofErr w:type="spellStart"/>
        <w:r>
          <w:rPr>
            <w:sz w:val="24"/>
            <w:lang w:val="en-GB"/>
          </w:rPr>
          <w:t>FooBox</w:t>
        </w:r>
        <w:proofErr w:type="spellEnd"/>
        <w:r>
          <w:rPr>
            <w:sz w:val="24"/>
            <w:lang w:val="en-GB"/>
          </w:rPr>
          <w:t xml:space="preserve"> and </w:t>
        </w:r>
        <w:proofErr w:type="spellStart"/>
        <w:r>
          <w:rPr>
            <w:sz w:val="24"/>
            <w:lang w:val="en-GB"/>
          </w:rPr>
          <w:t>BarBox</w:t>
        </w:r>
        <w:proofErr w:type="spellEnd"/>
        <w:r>
          <w:rPr>
            <w:sz w:val="24"/>
            <w:lang w:val="en-GB"/>
          </w:rPr>
          <w:t xml:space="preserve"> derive from Box and per their definition, the parser knows how to disambiguate between a and b.</w:t>
        </w:r>
      </w:ins>
    </w:p>
    <w:p w14:paraId="07CF2A9E" w14:textId="77777777" w:rsidR="00DA2BFB" w:rsidRDefault="00DA2BFB" w:rsidP="007B1503">
      <w:pPr>
        <w:rPr>
          <w:lang w:val="en-GB" w:eastAsia="zh-CN"/>
        </w:rPr>
      </w:pPr>
    </w:p>
    <w:sectPr w:rsidR="00DA2BFB"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B8A59" w14:textId="77777777" w:rsidR="00F3172A" w:rsidRDefault="00F3172A" w:rsidP="009E784A">
      <w:r>
        <w:separator/>
      </w:r>
    </w:p>
  </w:endnote>
  <w:endnote w:type="continuationSeparator" w:id="0">
    <w:p w14:paraId="01A0761A" w14:textId="77777777" w:rsidR="00F3172A" w:rsidRDefault="00F3172A" w:rsidP="009E784A">
      <w:r>
        <w:continuationSeparator/>
      </w:r>
    </w:p>
  </w:endnote>
  <w:endnote w:type="continuationNotice" w:id="1">
    <w:p w14:paraId="2E0D56FB" w14:textId="77777777" w:rsidR="00F3172A" w:rsidRDefault="00F31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4F9E7" w14:textId="77777777" w:rsidR="00F3172A" w:rsidRDefault="00F3172A" w:rsidP="009E784A">
      <w:r>
        <w:separator/>
      </w:r>
    </w:p>
  </w:footnote>
  <w:footnote w:type="continuationSeparator" w:id="0">
    <w:p w14:paraId="2F52B918" w14:textId="77777777" w:rsidR="00F3172A" w:rsidRDefault="00F3172A" w:rsidP="009E784A">
      <w:r>
        <w:continuationSeparator/>
      </w:r>
    </w:p>
  </w:footnote>
  <w:footnote w:type="continuationNotice" w:id="1">
    <w:p w14:paraId="1FF508A0" w14:textId="77777777" w:rsidR="00F3172A" w:rsidRDefault="00F31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E06491"/>
    <w:multiLevelType w:val="hybridMultilevel"/>
    <w:tmpl w:val="4F2806F2"/>
    <w:lvl w:ilvl="0" w:tplc="FFFFFFFF">
      <w:start w:val="1"/>
      <w:numFmt w:val="decimal"/>
      <w:lvlText w:val="%1."/>
      <w:lvlJc w:val="left"/>
      <w:pPr>
        <w:ind w:left="464" w:hanging="360"/>
      </w:pPr>
      <w:rPr>
        <w:rFonts w:hint="default"/>
      </w:rPr>
    </w:lvl>
    <w:lvl w:ilvl="1" w:tplc="FFFFFFFF" w:tentative="1">
      <w:start w:val="1"/>
      <w:numFmt w:val="lowerLetter"/>
      <w:lvlText w:val="%2."/>
      <w:lvlJc w:val="left"/>
      <w:pPr>
        <w:ind w:left="1184" w:hanging="360"/>
      </w:pPr>
    </w:lvl>
    <w:lvl w:ilvl="2" w:tplc="FFFFFFFF" w:tentative="1">
      <w:start w:val="1"/>
      <w:numFmt w:val="lowerRoman"/>
      <w:lvlText w:val="%3."/>
      <w:lvlJc w:val="right"/>
      <w:pPr>
        <w:ind w:left="1904" w:hanging="180"/>
      </w:pPr>
    </w:lvl>
    <w:lvl w:ilvl="3" w:tplc="FFFFFFFF" w:tentative="1">
      <w:start w:val="1"/>
      <w:numFmt w:val="decimal"/>
      <w:lvlText w:val="%4."/>
      <w:lvlJc w:val="left"/>
      <w:pPr>
        <w:ind w:left="2624" w:hanging="360"/>
      </w:pPr>
    </w:lvl>
    <w:lvl w:ilvl="4" w:tplc="FFFFFFFF" w:tentative="1">
      <w:start w:val="1"/>
      <w:numFmt w:val="lowerLetter"/>
      <w:lvlText w:val="%5."/>
      <w:lvlJc w:val="left"/>
      <w:pPr>
        <w:ind w:left="3344" w:hanging="360"/>
      </w:pPr>
    </w:lvl>
    <w:lvl w:ilvl="5" w:tplc="FFFFFFFF" w:tentative="1">
      <w:start w:val="1"/>
      <w:numFmt w:val="lowerRoman"/>
      <w:lvlText w:val="%6."/>
      <w:lvlJc w:val="right"/>
      <w:pPr>
        <w:ind w:left="4064" w:hanging="180"/>
      </w:pPr>
    </w:lvl>
    <w:lvl w:ilvl="6" w:tplc="FFFFFFFF" w:tentative="1">
      <w:start w:val="1"/>
      <w:numFmt w:val="decimal"/>
      <w:lvlText w:val="%7."/>
      <w:lvlJc w:val="left"/>
      <w:pPr>
        <w:ind w:left="4784" w:hanging="360"/>
      </w:pPr>
    </w:lvl>
    <w:lvl w:ilvl="7" w:tplc="FFFFFFFF" w:tentative="1">
      <w:start w:val="1"/>
      <w:numFmt w:val="lowerLetter"/>
      <w:lvlText w:val="%8."/>
      <w:lvlJc w:val="left"/>
      <w:pPr>
        <w:ind w:left="5504" w:hanging="360"/>
      </w:pPr>
    </w:lvl>
    <w:lvl w:ilvl="8" w:tplc="FFFFFFFF" w:tentative="1">
      <w:start w:val="1"/>
      <w:numFmt w:val="lowerRoman"/>
      <w:lvlText w:val="%9."/>
      <w:lvlJc w:val="right"/>
      <w:pPr>
        <w:ind w:left="6224" w:hanging="180"/>
      </w:pPr>
    </w:lvl>
  </w:abstractNum>
  <w:abstractNum w:abstractNumId="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56047551">
    <w:abstractNumId w:val="4"/>
  </w:num>
  <w:num w:numId="2" w16cid:durableId="144056507">
    <w:abstractNumId w:val="6"/>
  </w:num>
  <w:num w:numId="3" w16cid:durableId="2045446237">
    <w:abstractNumId w:val="8"/>
  </w:num>
  <w:num w:numId="4" w16cid:durableId="1688941726">
    <w:abstractNumId w:val="9"/>
  </w:num>
  <w:num w:numId="5" w16cid:durableId="1835872947">
    <w:abstractNumId w:val="0"/>
  </w:num>
  <w:num w:numId="6" w16cid:durableId="1254247200">
    <w:abstractNumId w:val="7"/>
  </w:num>
  <w:num w:numId="7" w16cid:durableId="843588655">
    <w:abstractNumId w:val="2"/>
  </w:num>
  <w:num w:numId="8" w16cid:durableId="586966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3006597">
    <w:abstractNumId w:val="3"/>
  </w:num>
  <w:num w:numId="10" w16cid:durableId="1573929936">
    <w:abstractNumId w:val="10"/>
  </w:num>
  <w:num w:numId="11" w16cid:durableId="572131232">
    <w:abstractNumId w:val="0"/>
  </w:num>
  <w:num w:numId="12" w16cid:durableId="500510173">
    <w:abstractNumId w:val="12"/>
  </w:num>
  <w:num w:numId="13" w16cid:durableId="1905793010">
    <w:abstractNumId w:val="5"/>
  </w:num>
  <w:num w:numId="14" w16cid:durableId="229537788">
    <w:abstractNumId w:val="1"/>
  </w:num>
  <w:num w:numId="15" w16cid:durableId="205831341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24286"/>
    <w:rsid w:val="000968DA"/>
    <w:rsid w:val="000C78E6"/>
    <w:rsid w:val="000E7D99"/>
    <w:rsid w:val="00103E08"/>
    <w:rsid w:val="001107B8"/>
    <w:rsid w:val="001333EF"/>
    <w:rsid w:val="00167028"/>
    <w:rsid w:val="0017051E"/>
    <w:rsid w:val="0018563E"/>
    <w:rsid w:val="00187AF1"/>
    <w:rsid w:val="001902FC"/>
    <w:rsid w:val="00195F33"/>
    <w:rsid w:val="00195FF0"/>
    <w:rsid w:val="00196997"/>
    <w:rsid w:val="001E121B"/>
    <w:rsid w:val="001E18A9"/>
    <w:rsid w:val="00263789"/>
    <w:rsid w:val="00277F1A"/>
    <w:rsid w:val="002D463B"/>
    <w:rsid w:val="00305AAA"/>
    <w:rsid w:val="003226C8"/>
    <w:rsid w:val="0033095C"/>
    <w:rsid w:val="00362807"/>
    <w:rsid w:val="00385C5D"/>
    <w:rsid w:val="003B0FC6"/>
    <w:rsid w:val="003E55DA"/>
    <w:rsid w:val="003F4C08"/>
    <w:rsid w:val="003F6567"/>
    <w:rsid w:val="00484882"/>
    <w:rsid w:val="004C15EA"/>
    <w:rsid w:val="004C352E"/>
    <w:rsid w:val="004C36A2"/>
    <w:rsid w:val="004E459B"/>
    <w:rsid w:val="004E45B6"/>
    <w:rsid w:val="004F5473"/>
    <w:rsid w:val="00540DEA"/>
    <w:rsid w:val="005430C0"/>
    <w:rsid w:val="005612C2"/>
    <w:rsid w:val="005C2A51"/>
    <w:rsid w:val="005E1C0A"/>
    <w:rsid w:val="00622C6C"/>
    <w:rsid w:val="0063127E"/>
    <w:rsid w:val="0063271A"/>
    <w:rsid w:val="00651912"/>
    <w:rsid w:val="006A0DFD"/>
    <w:rsid w:val="006C1656"/>
    <w:rsid w:val="006D180F"/>
    <w:rsid w:val="00785042"/>
    <w:rsid w:val="007B1503"/>
    <w:rsid w:val="007F537F"/>
    <w:rsid w:val="00804D88"/>
    <w:rsid w:val="00805670"/>
    <w:rsid w:val="00827179"/>
    <w:rsid w:val="00880788"/>
    <w:rsid w:val="00881CCB"/>
    <w:rsid w:val="008E5D5E"/>
    <w:rsid w:val="008E7795"/>
    <w:rsid w:val="008F6A55"/>
    <w:rsid w:val="00924C72"/>
    <w:rsid w:val="00953321"/>
    <w:rsid w:val="00954B0D"/>
    <w:rsid w:val="009636E0"/>
    <w:rsid w:val="0097451D"/>
    <w:rsid w:val="00980E7B"/>
    <w:rsid w:val="00986E46"/>
    <w:rsid w:val="009B09C2"/>
    <w:rsid w:val="009C3CF0"/>
    <w:rsid w:val="009C464E"/>
    <w:rsid w:val="009C5AAC"/>
    <w:rsid w:val="009D5D9F"/>
    <w:rsid w:val="009E784A"/>
    <w:rsid w:val="00A604B9"/>
    <w:rsid w:val="00AD132E"/>
    <w:rsid w:val="00B10D58"/>
    <w:rsid w:val="00B24CCE"/>
    <w:rsid w:val="00B30513"/>
    <w:rsid w:val="00B33527"/>
    <w:rsid w:val="00B62642"/>
    <w:rsid w:val="00BA60FC"/>
    <w:rsid w:val="00BC1590"/>
    <w:rsid w:val="00C00EE5"/>
    <w:rsid w:val="00C065A1"/>
    <w:rsid w:val="00C51988"/>
    <w:rsid w:val="00C955C7"/>
    <w:rsid w:val="00CA0322"/>
    <w:rsid w:val="00CB798F"/>
    <w:rsid w:val="00CD36BE"/>
    <w:rsid w:val="00CD51F5"/>
    <w:rsid w:val="00CF1629"/>
    <w:rsid w:val="00CF4E35"/>
    <w:rsid w:val="00D02C52"/>
    <w:rsid w:val="00D16CF3"/>
    <w:rsid w:val="00D437AA"/>
    <w:rsid w:val="00D709E9"/>
    <w:rsid w:val="00DA2BFB"/>
    <w:rsid w:val="00DC6B64"/>
    <w:rsid w:val="00E320F0"/>
    <w:rsid w:val="00E42987"/>
    <w:rsid w:val="00E565AB"/>
    <w:rsid w:val="00E60B5E"/>
    <w:rsid w:val="00E81DB4"/>
    <w:rsid w:val="00E843CE"/>
    <w:rsid w:val="00E9507F"/>
    <w:rsid w:val="00E965CC"/>
    <w:rsid w:val="00EA12EF"/>
    <w:rsid w:val="00EB53B8"/>
    <w:rsid w:val="00ED6307"/>
    <w:rsid w:val="00EF2D59"/>
    <w:rsid w:val="00F02E30"/>
    <w:rsid w:val="00F03F9B"/>
    <w:rsid w:val="00F3172A"/>
    <w:rsid w:val="00F419DA"/>
    <w:rsid w:val="00F61198"/>
    <w:rsid w:val="00F73309"/>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5"/>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7"/>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dl/sdl-grammar"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like-parsers.github.io/pe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3.xml><?xml version="1.0" encoding="utf-8"?>
<ds:datastoreItem xmlns:ds="http://schemas.openxmlformats.org/officeDocument/2006/customXml" ds:itemID="{3D6F6BE5-7A23-4FD4-9E9E-F7D00A37DAB3}">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65B7782A-04A2-4049-ACAA-6FA85324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2762</Words>
  <Characters>15750</Characters>
  <Application>Microsoft Office Word</Application>
  <DocSecurity>0</DocSecurity>
  <Lines>131</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18476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54</cp:revision>
  <dcterms:created xsi:type="dcterms:W3CDTF">2023-01-20T08:18:00Z</dcterms:created>
  <dcterms:modified xsi:type="dcterms:W3CDTF">2024-07-19T08:13:00Z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1281</vt:lpwstr>
  </property>
  <property fmtid="{D5CDD505-2E9C-101B-9397-08002B2CF9AE}" pid="3" name="MDMSNumber">
    <vt:lpwstr>24127</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ies>
</file>