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64AE52ED" w:rsidR="00CB798F" w:rsidRPr="006E4D98" w:rsidRDefault="00E843CE" w:rsidP="00385C5D">
      <w:pPr>
        <w:pStyle w:val="Title"/>
        <w:tabs>
          <w:tab w:val="left" w:pos="4589"/>
        </w:tabs>
        <w:jc w:val="right"/>
        <w:rPr>
          <w:sz w:val="28"/>
          <w:szCs w:val="28"/>
          <w:u w:val="none"/>
          <w:lang w:val="en-CA"/>
        </w:rPr>
      </w:pPr>
      <w:r w:rsidRPr="006E4D98">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E4D98">
        <w:rPr>
          <w:w w:val="115"/>
          <w:sz w:val="28"/>
          <w:szCs w:val="28"/>
          <w:u w:val="thick"/>
          <w:lang w:val="en-CA"/>
        </w:rPr>
        <w:t>ISO/IEC JTC 1/SC</w:t>
      </w:r>
      <w:r w:rsidR="004E45B6" w:rsidRPr="006E4D98">
        <w:rPr>
          <w:spacing w:val="-25"/>
          <w:w w:val="115"/>
          <w:sz w:val="28"/>
          <w:szCs w:val="28"/>
          <w:u w:val="thick"/>
          <w:lang w:val="en-CA"/>
        </w:rPr>
        <w:t xml:space="preserve"> </w:t>
      </w:r>
      <w:r w:rsidR="004E45B6" w:rsidRPr="006E4D98">
        <w:rPr>
          <w:w w:val="115"/>
          <w:sz w:val="28"/>
          <w:szCs w:val="28"/>
          <w:u w:val="thick"/>
          <w:lang w:val="en-CA"/>
        </w:rPr>
        <w:t>29/</w:t>
      </w:r>
      <w:r w:rsidR="00540DEA" w:rsidRPr="006E4D98">
        <w:rPr>
          <w:w w:val="115"/>
          <w:sz w:val="28"/>
          <w:szCs w:val="28"/>
          <w:u w:val="thick"/>
          <w:lang w:val="en-CA"/>
        </w:rPr>
        <w:t>WG 03</w:t>
      </w:r>
      <w:r w:rsidR="00263789" w:rsidRPr="006E4D98">
        <w:rPr>
          <w:w w:val="115"/>
          <w:sz w:val="28"/>
          <w:szCs w:val="28"/>
          <w:u w:val="thick"/>
          <w:lang w:val="en-CA"/>
        </w:rPr>
        <w:t xml:space="preserve"> </w:t>
      </w:r>
      <w:r w:rsidR="004E45B6" w:rsidRPr="006E4D98">
        <w:rPr>
          <w:w w:val="115"/>
          <w:sz w:val="48"/>
          <w:szCs w:val="48"/>
          <w:u w:val="thick"/>
          <w:lang w:val="en-CA"/>
        </w:rPr>
        <w:t>N</w:t>
      </w:r>
      <w:r w:rsidR="004C352E" w:rsidRPr="006E4D98">
        <w:rPr>
          <w:spacing w:val="28"/>
          <w:w w:val="115"/>
          <w:sz w:val="48"/>
          <w:szCs w:val="48"/>
          <w:u w:val="thick"/>
          <w:lang w:val="en-CA"/>
        </w:rPr>
        <w:fldChar w:fldCharType="begin"/>
      </w:r>
      <w:r w:rsidR="004C352E" w:rsidRPr="006E4D98">
        <w:rPr>
          <w:spacing w:val="28"/>
          <w:w w:val="115"/>
          <w:sz w:val="48"/>
          <w:szCs w:val="48"/>
          <w:u w:val="thick"/>
          <w:lang w:val="en-CA"/>
        </w:rPr>
        <w:instrText xml:space="preserve"> DOCPROPERTY "WGNumber" \* MERGEFORMAT </w:instrText>
      </w:r>
      <w:r w:rsidR="004C352E" w:rsidRPr="006E4D98">
        <w:rPr>
          <w:spacing w:val="28"/>
          <w:w w:val="115"/>
          <w:sz w:val="48"/>
          <w:szCs w:val="48"/>
          <w:u w:val="thick"/>
          <w:lang w:val="en-CA"/>
        </w:rPr>
        <w:fldChar w:fldCharType="separate"/>
      </w:r>
      <w:r w:rsidR="002047A5">
        <w:rPr>
          <w:spacing w:val="28"/>
          <w:w w:val="115"/>
          <w:sz w:val="48"/>
          <w:szCs w:val="48"/>
          <w:u w:val="thick"/>
          <w:lang w:val="en-CA"/>
        </w:rPr>
        <w:t>1277</w:t>
      </w:r>
      <w:r w:rsidR="004C352E" w:rsidRPr="006E4D98">
        <w:rPr>
          <w:spacing w:val="28"/>
          <w:w w:val="115"/>
          <w:sz w:val="48"/>
          <w:szCs w:val="48"/>
          <w:u w:val="thick"/>
          <w:lang w:val="en-CA"/>
        </w:rPr>
        <w:fldChar w:fldCharType="end"/>
      </w:r>
    </w:p>
    <w:p w14:paraId="7296C136" w14:textId="33B9E07C" w:rsidR="00CB798F" w:rsidRPr="006E4D98" w:rsidRDefault="00CB798F">
      <w:pPr>
        <w:rPr>
          <w:b/>
          <w:sz w:val="20"/>
          <w:lang w:val="en-CA"/>
        </w:rPr>
      </w:pPr>
    </w:p>
    <w:p w14:paraId="1C7F2D41" w14:textId="3CA79274" w:rsidR="00CB798F" w:rsidRPr="006E4D98" w:rsidRDefault="00CB798F">
      <w:pPr>
        <w:rPr>
          <w:b/>
          <w:sz w:val="20"/>
          <w:lang w:val="en-CA"/>
        </w:rPr>
      </w:pPr>
    </w:p>
    <w:p w14:paraId="55F7DB2C" w14:textId="25F357F6" w:rsidR="00CB798F" w:rsidRPr="006E4D98" w:rsidRDefault="00E843CE">
      <w:pPr>
        <w:spacing w:before="3"/>
        <w:rPr>
          <w:b/>
          <w:sz w:val="23"/>
          <w:lang w:val="en-CA"/>
        </w:rPr>
      </w:pPr>
      <w:r w:rsidRPr="006E4D98">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6E4D98" w:rsidRDefault="004E45B6" w:rsidP="004C352E">
      <w:pPr>
        <w:tabs>
          <w:tab w:val="left" w:pos="3099"/>
        </w:tabs>
        <w:spacing w:before="240"/>
        <w:ind w:left="104"/>
        <w:rPr>
          <w:snapToGrid w:val="0"/>
          <w:lang w:val="en-CA"/>
        </w:rPr>
      </w:pPr>
      <w:r w:rsidRPr="006E4D98">
        <w:rPr>
          <w:b/>
          <w:snapToGrid w:val="0"/>
          <w:lang w:val="en-CA"/>
        </w:rPr>
        <w:t>Document</w:t>
      </w:r>
      <w:r w:rsidRPr="006E4D98">
        <w:rPr>
          <w:b/>
          <w:snapToGrid w:val="0"/>
          <w:spacing w:val="14"/>
          <w:lang w:val="en-CA"/>
        </w:rPr>
        <w:t xml:space="preserve"> </w:t>
      </w:r>
      <w:r w:rsidRPr="006E4D98">
        <w:rPr>
          <w:b/>
          <w:snapToGrid w:val="0"/>
          <w:lang w:val="en-CA"/>
        </w:rPr>
        <w:t>type:</w:t>
      </w:r>
      <w:r w:rsidRPr="006E4D98">
        <w:rPr>
          <w:snapToGrid w:val="0"/>
          <w:lang w:val="en-CA"/>
        </w:rPr>
        <w:tab/>
      </w:r>
      <w:r w:rsidR="00385C5D" w:rsidRPr="006E4D98">
        <w:rPr>
          <w:snapToGrid w:val="0"/>
          <w:lang w:val="en-CA"/>
        </w:rPr>
        <w:t>Output Document</w:t>
      </w:r>
    </w:p>
    <w:p w14:paraId="19E086F8" w14:textId="0455D830" w:rsidR="00CB798F" w:rsidRPr="006E4D98" w:rsidRDefault="004E45B6" w:rsidP="004C352E">
      <w:pPr>
        <w:pStyle w:val="BodyText"/>
        <w:tabs>
          <w:tab w:val="left" w:pos="3099"/>
        </w:tabs>
        <w:spacing w:before="240"/>
        <w:ind w:left="3099" w:right="214" w:hanging="2996"/>
        <w:rPr>
          <w:snapToGrid w:val="0"/>
          <w:lang w:val="en-CA"/>
        </w:rPr>
      </w:pPr>
      <w:r w:rsidRPr="006E4D98">
        <w:rPr>
          <w:b/>
          <w:snapToGrid w:val="0"/>
          <w:lang w:val="en-CA"/>
        </w:rPr>
        <w:t>Title:</w:t>
      </w:r>
      <w:r w:rsidRPr="006E4D98">
        <w:rPr>
          <w:snapToGrid w:val="0"/>
          <w:lang w:val="en-CA"/>
        </w:rPr>
        <w:tab/>
      </w:r>
      <w:r w:rsidR="004C352E" w:rsidRPr="006E4D98">
        <w:rPr>
          <w:snapToGrid w:val="0"/>
          <w:lang w:val="en-CA"/>
        </w:rPr>
        <w:fldChar w:fldCharType="begin"/>
      </w:r>
      <w:r w:rsidR="004C352E" w:rsidRPr="006E4D98">
        <w:rPr>
          <w:snapToGrid w:val="0"/>
          <w:lang w:val="en-CA"/>
        </w:rPr>
        <w:instrText xml:space="preserve"> TITLE  \* MERGEFORMAT </w:instrText>
      </w:r>
      <w:r w:rsidR="004C352E" w:rsidRPr="006E4D98">
        <w:rPr>
          <w:snapToGrid w:val="0"/>
          <w:lang w:val="en-CA"/>
        </w:rPr>
        <w:fldChar w:fldCharType="separate"/>
      </w:r>
      <w:r w:rsidR="002B38D9" w:rsidRPr="006E4D98">
        <w:rPr>
          <w:snapToGrid w:val="0"/>
          <w:lang w:val="en-CA"/>
        </w:rPr>
        <w:t>Technologies under Consideration for ISO/IEC 14496-15 Carriage of NAL unit structured video in ISOBMFF</w:t>
      </w:r>
      <w:r w:rsidR="004C352E" w:rsidRPr="006E4D98">
        <w:rPr>
          <w:snapToGrid w:val="0"/>
          <w:lang w:val="en-CA"/>
        </w:rPr>
        <w:fldChar w:fldCharType="end"/>
      </w:r>
    </w:p>
    <w:p w14:paraId="5C1A346D" w14:textId="189819F4" w:rsidR="00FF2653" w:rsidRPr="006E4D98" w:rsidRDefault="00FF2653" w:rsidP="004C352E">
      <w:pPr>
        <w:pStyle w:val="BodyText"/>
        <w:tabs>
          <w:tab w:val="left" w:pos="3099"/>
        </w:tabs>
        <w:spacing w:before="240"/>
        <w:ind w:left="3099" w:right="214" w:hanging="2996"/>
        <w:rPr>
          <w:snapToGrid w:val="0"/>
          <w:lang w:val="en-CA"/>
        </w:rPr>
      </w:pPr>
      <w:r w:rsidRPr="006E4D98">
        <w:rPr>
          <w:b/>
          <w:snapToGrid w:val="0"/>
          <w:lang w:val="en-CA"/>
        </w:rPr>
        <w:t>Status:</w:t>
      </w:r>
      <w:r w:rsidRPr="006E4D98">
        <w:rPr>
          <w:snapToGrid w:val="0"/>
          <w:lang w:val="en-CA"/>
        </w:rPr>
        <w:tab/>
      </w:r>
      <w:r w:rsidR="00385C5D" w:rsidRPr="006E4D98">
        <w:rPr>
          <w:snapToGrid w:val="0"/>
          <w:lang w:val="en-CA"/>
        </w:rPr>
        <w:t>Approved</w:t>
      </w:r>
    </w:p>
    <w:p w14:paraId="1718C661" w14:textId="3F2A54D7" w:rsidR="00CB798F" w:rsidRPr="006E4D98" w:rsidRDefault="004E45B6" w:rsidP="004C352E">
      <w:pPr>
        <w:tabs>
          <w:tab w:val="left" w:pos="3099"/>
        </w:tabs>
        <w:spacing w:before="240"/>
        <w:ind w:left="104"/>
        <w:rPr>
          <w:snapToGrid w:val="0"/>
          <w:lang w:val="en-CA"/>
        </w:rPr>
      </w:pPr>
      <w:r w:rsidRPr="006E4D98">
        <w:rPr>
          <w:b/>
          <w:snapToGrid w:val="0"/>
          <w:lang w:val="en-CA"/>
        </w:rPr>
        <w:t>Date</w:t>
      </w:r>
      <w:r w:rsidRPr="006E4D98">
        <w:rPr>
          <w:b/>
          <w:snapToGrid w:val="0"/>
          <w:spacing w:val="-16"/>
          <w:lang w:val="en-CA"/>
        </w:rPr>
        <w:t xml:space="preserve"> </w:t>
      </w:r>
      <w:r w:rsidRPr="006E4D98">
        <w:rPr>
          <w:b/>
          <w:snapToGrid w:val="0"/>
          <w:lang w:val="en-CA"/>
        </w:rPr>
        <w:t>of</w:t>
      </w:r>
      <w:r w:rsidRPr="006E4D98">
        <w:rPr>
          <w:b/>
          <w:snapToGrid w:val="0"/>
          <w:spacing w:val="-16"/>
          <w:lang w:val="en-CA"/>
        </w:rPr>
        <w:t xml:space="preserve"> </w:t>
      </w:r>
      <w:r w:rsidRPr="006E4D98">
        <w:rPr>
          <w:b/>
          <w:snapToGrid w:val="0"/>
          <w:lang w:val="en-CA"/>
        </w:rPr>
        <w:t>document:</w:t>
      </w:r>
      <w:r w:rsidRPr="006E4D98">
        <w:rPr>
          <w:snapToGrid w:val="0"/>
          <w:lang w:val="en-CA"/>
        </w:rPr>
        <w:tab/>
      </w:r>
      <w:r w:rsidR="002B38D9" w:rsidRPr="006E4D98">
        <w:rPr>
          <w:snapToGrid w:val="0"/>
          <w:lang w:val="en-CA"/>
        </w:rPr>
        <w:t>2024-05-10</w:t>
      </w:r>
    </w:p>
    <w:p w14:paraId="254323E8" w14:textId="322B67C3" w:rsidR="00CB798F" w:rsidRPr="006E4D98" w:rsidRDefault="004E45B6" w:rsidP="004C352E">
      <w:pPr>
        <w:tabs>
          <w:tab w:val="left" w:pos="3099"/>
        </w:tabs>
        <w:spacing w:before="240"/>
        <w:ind w:left="104"/>
        <w:rPr>
          <w:snapToGrid w:val="0"/>
          <w:lang w:val="en-CA"/>
        </w:rPr>
      </w:pPr>
      <w:r w:rsidRPr="006E4D98">
        <w:rPr>
          <w:b/>
          <w:snapToGrid w:val="0"/>
          <w:lang w:val="en-CA"/>
        </w:rPr>
        <w:t>Source:</w:t>
      </w:r>
      <w:r w:rsidRPr="006E4D98">
        <w:rPr>
          <w:snapToGrid w:val="0"/>
          <w:lang w:val="en-CA"/>
        </w:rPr>
        <w:tab/>
        <w:t>ISO/IEC JTC 1/SC 29/</w:t>
      </w:r>
      <w:r w:rsidR="00540DEA" w:rsidRPr="006E4D98">
        <w:rPr>
          <w:snapToGrid w:val="0"/>
          <w:lang w:val="en-CA"/>
        </w:rPr>
        <w:t>WG 03</w:t>
      </w:r>
    </w:p>
    <w:p w14:paraId="6AB1DF60" w14:textId="57E023B0" w:rsidR="00CB798F" w:rsidRPr="006E4D98" w:rsidRDefault="004E45B6" w:rsidP="004C352E">
      <w:pPr>
        <w:tabs>
          <w:tab w:val="left" w:pos="3099"/>
        </w:tabs>
        <w:spacing w:before="240"/>
        <w:ind w:left="104"/>
        <w:rPr>
          <w:snapToGrid w:val="0"/>
          <w:lang w:val="en-CA"/>
        </w:rPr>
      </w:pPr>
      <w:r w:rsidRPr="006E4D98">
        <w:rPr>
          <w:b/>
          <w:snapToGrid w:val="0"/>
          <w:lang w:val="en-CA"/>
        </w:rPr>
        <w:t>No.</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pages:</w:t>
      </w:r>
      <w:r w:rsidRPr="006E4D98">
        <w:rPr>
          <w:snapToGrid w:val="0"/>
          <w:lang w:val="en-CA"/>
        </w:rPr>
        <w:tab/>
      </w:r>
      <w:r w:rsidR="00C955C7" w:rsidRPr="006E4D98">
        <w:rPr>
          <w:snapToGrid w:val="0"/>
          <w:lang w:val="en-CA"/>
        </w:rPr>
        <w:fldChar w:fldCharType="begin"/>
      </w:r>
      <w:r w:rsidR="00C955C7" w:rsidRPr="006E4D98">
        <w:rPr>
          <w:snapToGrid w:val="0"/>
          <w:lang w:val="en-CA"/>
        </w:rPr>
        <w:instrText xml:space="preserve"> NUMPAGES  \* Arabic </w:instrText>
      </w:r>
      <w:r w:rsidR="00C955C7" w:rsidRPr="006E4D98">
        <w:rPr>
          <w:snapToGrid w:val="0"/>
          <w:lang w:val="en-CA"/>
        </w:rPr>
        <w:fldChar w:fldCharType="separate"/>
      </w:r>
      <w:r w:rsidR="00F80406">
        <w:rPr>
          <w:noProof/>
          <w:snapToGrid w:val="0"/>
          <w:lang w:val="en-CA"/>
        </w:rPr>
        <w:t>26</w:t>
      </w:r>
      <w:r w:rsidR="00C955C7" w:rsidRPr="006E4D98">
        <w:rPr>
          <w:snapToGrid w:val="0"/>
          <w:lang w:val="en-CA"/>
        </w:rPr>
        <w:fldChar w:fldCharType="end"/>
      </w:r>
      <w:r w:rsidRPr="006E4D98">
        <w:rPr>
          <w:snapToGrid w:val="0"/>
          <w:lang w:val="en-CA"/>
        </w:rPr>
        <w:t xml:space="preserve"> (with cover</w:t>
      </w:r>
      <w:r w:rsidRPr="006E4D98">
        <w:rPr>
          <w:snapToGrid w:val="0"/>
          <w:spacing w:val="-10"/>
          <w:lang w:val="en-CA"/>
        </w:rPr>
        <w:t xml:space="preserve"> </w:t>
      </w:r>
      <w:r w:rsidRPr="006E4D98">
        <w:rPr>
          <w:snapToGrid w:val="0"/>
          <w:lang w:val="en-CA"/>
        </w:rPr>
        <w:t>page)</w:t>
      </w:r>
    </w:p>
    <w:p w14:paraId="60A86B64" w14:textId="0CFFD4C0" w:rsidR="00FF2653" w:rsidRPr="006E4D98" w:rsidRDefault="00FF2653" w:rsidP="004C352E">
      <w:pPr>
        <w:tabs>
          <w:tab w:val="left" w:pos="3099"/>
        </w:tabs>
        <w:spacing w:before="240"/>
        <w:ind w:left="104"/>
        <w:rPr>
          <w:snapToGrid w:val="0"/>
          <w:lang w:val="en-CA"/>
        </w:rPr>
      </w:pPr>
      <w:r w:rsidRPr="006E4D98">
        <w:rPr>
          <w:b/>
          <w:snapToGrid w:val="0"/>
          <w:lang w:val="en-CA"/>
        </w:rPr>
        <w:t>Email</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Convenor:</w:t>
      </w:r>
      <w:r w:rsidRPr="006E4D98">
        <w:rPr>
          <w:snapToGrid w:val="0"/>
          <w:lang w:val="en-CA"/>
        </w:rPr>
        <w:tab/>
      </w:r>
      <w:proofErr w:type="spellStart"/>
      <w:r w:rsidR="000C78E6" w:rsidRPr="006E4D98">
        <w:rPr>
          <w:snapToGrid w:val="0"/>
          <w:lang w:val="en-CA"/>
        </w:rPr>
        <w:t>young.L</w:t>
      </w:r>
      <w:proofErr w:type="spellEnd"/>
      <w:r w:rsidR="00196997" w:rsidRPr="006E4D98">
        <w:rPr>
          <w:snapToGrid w:val="0"/>
          <w:lang w:val="en-CA"/>
        </w:rPr>
        <w:t xml:space="preserve"> </w:t>
      </w:r>
      <w:r w:rsidRPr="006E4D98">
        <w:rPr>
          <w:snapToGrid w:val="0"/>
          <w:lang w:val="en-CA"/>
        </w:rPr>
        <w:t>@</w:t>
      </w:r>
      <w:r w:rsidR="00196997" w:rsidRPr="006E4D98">
        <w:rPr>
          <w:snapToGrid w:val="0"/>
          <w:lang w:val="en-CA"/>
        </w:rPr>
        <w:t xml:space="preserve"> </w:t>
      </w:r>
      <w:proofErr w:type="spellStart"/>
      <w:r w:rsidR="00196997" w:rsidRPr="006E4D98">
        <w:rPr>
          <w:snapToGrid w:val="0"/>
          <w:lang w:val="en-CA"/>
        </w:rPr>
        <w:t>samsung</w:t>
      </w:r>
      <w:proofErr w:type="spellEnd"/>
      <w:r w:rsidR="00196997" w:rsidRPr="006E4D98">
        <w:rPr>
          <w:snapToGrid w:val="0"/>
          <w:lang w:val="en-CA"/>
        </w:rPr>
        <w:t xml:space="preserve"> </w:t>
      </w:r>
      <w:r w:rsidR="000C78E6" w:rsidRPr="006E4D98">
        <w:rPr>
          <w:snapToGrid w:val="0"/>
          <w:lang w:val="en-CA"/>
        </w:rPr>
        <w:t>.</w:t>
      </w:r>
      <w:r w:rsidR="00196997" w:rsidRPr="006E4D98">
        <w:rPr>
          <w:snapToGrid w:val="0"/>
          <w:lang w:val="en-CA"/>
        </w:rPr>
        <w:t xml:space="preserve"> </w:t>
      </w:r>
      <w:r w:rsidR="000C78E6" w:rsidRPr="006E4D98">
        <w:rPr>
          <w:snapToGrid w:val="0"/>
          <w:lang w:val="en-CA"/>
        </w:rPr>
        <w:t>com</w:t>
      </w:r>
    </w:p>
    <w:p w14:paraId="1FFAF59B" w14:textId="0B5B72AD" w:rsidR="00CB798F" w:rsidRPr="006E4D98" w:rsidRDefault="004E45B6" w:rsidP="004C352E">
      <w:pPr>
        <w:tabs>
          <w:tab w:val="left" w:pos="3099"/>
        </w:tabs>
        <w:spacing w:before="240"/>
        <w:ind w:left="104"/>
        <w:rPr>
          <w:snapToGrid w:val="0"/>
          <w:color w:val="0000EE"/>
          <w:u w:color="0000EE"/>
          <w:lang w:val="en-CA"/>
        </w:rPr>
      </w:pPr>
      <w:r w:rsidRPr="006E4D98">
        <w:rPr>
          <w:b/>
          <w:snapToGrid w:val="0"/>
          <w:lang w:val="en-CA"/>
        </w:rPr>
        <w:t>Committee</w:t>
      </w:r>
      <w:r w:rsidRPr="006E4D98">
        <w:rPr>
          <w:b/>
          <w:snapToGrid w:val="0"/>
          <w:spacing w:val="-6"/>
          <w:lang w:val="en-CA"/>
        </w:rPr>
        <w:t xml:space="preserve"> </w:t>
      </w:r>
      <w:r w:rsidRPr="006E4D98">
        <w:rPr>
          <w:b/>
          <w:snapToGrid w:val="0"/>
          <w:lang w:val="en-CA"/>
        </w:rPr>
        <w:t>URL:</w:t>
      </w:r>
      <w:r w:rsidRPr="006E4D98">
        <w:rPr>
          <w:snapToGrid w:val="0"/>
          <w:lang w:val="en-CA"/>
        </w:rPr>
        <w:tab/>
      </w:r>
      <w:hyperlink r:id="rId9" w:history="1">
        <w:r w:rsidR="000C78E6" w:rsidRPr="006E4D98">
          <w:rPr>
            <w:rStyle w:val="Hyperlink"/>
            <w:snapToGrid w:val="0"/>
            <w:u w:val="none"/>
            <w:lang w:val="en-CA"/>
          </w:rPr>
          <w:t>https://isotc.iso.org/livelink/livelink/open/jtc1sc29wg3</w:t>
        </w:r>
      </w:hyperlink>
    </w:p>
    <w:p w14:paraId="770DD3C0" w14:textId="68816648" w:rsidR="00F03F9B" w:rsidRPr="006E4D98" w:rsidRDefault="00F03F9B">
      <w:pPr>
        <w:tabs>
          <w:tab w:val="left" w:pos="3099"/>
        </w:tabs>
        <w:ind w:left="104"/>
        <w:rPr>
          <w:color w:val="0000EE"/>
          <w:w w:val="120"/>
          <w:u w:val="single" w:color="0000EE"/>
          <w:lang w:val="en-CA"/>
        </w:rPr>
      </w:pPr>
    </w:p>
    <w:p w14:paraId="71F3EE19" w14:textId="77777777" w:rsidR="00F03F9B" w:rsidRPr="006E4D98" w:rsidRDefault="00F03F9B">
      <w:pPr>
        <w:tabs>
          <w:tab w:val="left" w:pos="3099"/>
        </w:tabs>
        <w:ind w:left="104"/>
        <w:rPr>
          <w:color w:val="0000EE"/>
          <w:w w:val="120"/>
          <w:u w:val="single" w:color="0000EE"/>
          <w:lang w:val="en-CA"/>
        </w:rPr>
        <w:sectPr w:rsidR="00F03F9B" w:rsidRPr="006E4D98" w:rsidSect="007C1878">
          <w:footerReference w:type="even" r:id="rId10"/>
          <w:type w:val="continuous"/>
          <w:pgSz w:w="11900" w:h="16840"/>
          <w:pgMar w:top="540" w:right="980" w:bottom="280" w:left="1000" w:header="720" w:footer="720" w:gutter="0"/>
          <w:cols w:space="720"/>
        </w:sectPr>
      </w:pPr>
    </w:p>
    <w:p w14:paraId="5D542300" w14:textId="30A58F6B" w:rsidR="00385C5D" w:rsidRPr="006E4D98" w:rsidRDefault="00385C5D" w:rsidP="00385C5D">
      <w:pPr>
        <w:jc w:val="center"/>
        <w:rPr>
          <w:rFonts w:eastAsia="SimSun"/>
          <w:b/>
          <w:sz w:val="28"/>
          <w:lang w:val="en-CA" w:eastAsia="zh-CN"/>
        </w:rPr>
      </w:pPr>
      <w:r w:rsidRPr="006E4D98">
        <w:rPr>
          <w:rFonts w:eastAsia="SimSun"/>
          <w:b/>
          <w:sz w:val="28"/>
          <w:lang w:val="en-CA" w:eastAsia="zh-CN"/>
        </w:rPr>
        <w:lastRenderedPageBreak/>
        <w:t>INTERNATIONAL ORGANI</w:t>
      </w:r>
      <w:r w:rsidR="00954B0D" w:rsidRPr="006E4D98">
        <w:rPr>
          <w:rFonts w:eastAsia="SimSun"/>
          <w:b/>
          <w:sz w:val="28"/>
          <w:lang w:val="en-CA" w:eastAsia="zh-CN"/>
        </w:rPr>
        <w:t>Z</w:t>
      </w:r>
      <w:r w:rsidRPr="006E4D98">
        <w:rPr>
          <w:rFonts w:eastAsia="SimSun"/>
          <w:b/>
          <w:sz w:val="28"/>
          <w:lang w:val="en-CA" w:eastAsia="zh-CN"/>
        </w:rPr>
        <w:t>ATION FOR STANDARDI</w:t>
      </w:r>
      <w:r w:rsidR="00954B0D" w:rsidRPr="006E4D98">
        <w:rPr>
          <w:rFonts w:eastAsia="SimSun"/>
          <w:b/>
          <w:sz w:val="28"/>
          <w:lang w:val="en-CA" w:eastAsia="zh-CN"/>
        </w:rPr>
        <w:t>Z</w:t>
      </w:r>
      <w:r w:rsidRPr="006E4D98">
        <w:rPr>
          <w:rFonts w:eastAsia="SimSun"/>
          <w:b/>
          <w:sz w:val="28"/>
          <w:lang w:val="en-CA" w:eastAsia="zh-CN"/>
        </w:rPr>
        <w:t>ATION</w:t>
      </w:r>
    </w:p>
    <w:p w14:paraId="7FCF95DB" w14:textId="77777777" w:rsidR="00385C5D" w:rsidRPr="006E4D98" w:rsidRDefault="00385C5D" w:rsidP="00385C5D">
      <w:pPr>
        <w:jc w:val="center"/>
        <w:rPr>
          <w:rFonts w:eastAsia="SimSun"/>
          <w:b/>
          <w:sz w:val="28"/>
          <w:lang w:val="en-CA" w:eastAsia="zh-CN"/>
        </w:rPr>
      </w:pPr>
      <w:r w:rsidRPr="006E4D98">
        <w:rPr>
          <w:rFonts w:eastAsia="SimSun"/>
          <w:b/>
          <w:sz w:val="28"/>
          <w:lang w:val="en-CA" w:eastAsia="zh-CN"/>
        </w:rPr>
        <w:t>ORGANISATION INTERNATIONALE DE NORMALISATION</w:t>
      </w:r>
    </w:p>
    <w:p w14:paraId="0D92B76F" w14:textId="2C7DB9CE" w:rsidR="00385C5D" w:rsidRPr="006E4D98" w:rsidRDefault="00385C5D" w:rsidP="00385C5D">
      <w:pPr>
        <w:jc w:val="center"/>
        <w:rPr>
          <w:rFonts w:eastAsia="SimSun"/>
          <w:b/>
          <w:sz w:val="2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00EF2D59" w:rsidRPr="006E4D98">
        <w:rPr>
          <w:rFonts w:eastAsia="SimSun"/>
          <w:b/>
          <w:sz w:val="28"/>
          <w:lang w:val="en-CA" w:eastAsia="zh-CN"/>
        </w:rPr>
        <w:t xml:space="preserve"> MPEG SYSTEMS</w:t>
      </w:r>
    </w:p>
    <w:p w14:paraId="54CED6D6" w14:textId="61AFC895" w:rsidR="00385C5D" w:rsidRPr="006E4D98" w:rsidRDefault="00385C5D" w:rsidP="00385C5D">
      <w:pPr>
        <w:jc w:val="right"/>
        <w:rPr>
          <w:rFonts w:eastAsia="SimSun"/>
          <w:b/>
          <w:sz w:val="4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Pr="006E4D98">
        <w:rPr>
          <w:rFonts w:eastAsia="SimSun"/>
          <w:b/>
          <w:sz w:val="28"/>
          <w:lang w:val="en-CA" w:eastAsia="zh-CN"/>
        </w:rPr>
        <w:t xml:space="preserve"> </w:t>
      </w:r>
      <w:r w:rsidRPr="006E4D98">
        <w:rPr>
          <w:rFonts w:eastAsia="SimSun"/>
          <w:b/>
          <w:sz w:val="48"/>
          <w:lang w:val="en-CA" w:eastAsia="zh-CN"/>
        </w:rPr>
        <w:t>N</w:t>
      </w:r>
      <w:r w:rsidR="004C352E" w:rsidRPr="006E4D98">
        <w:rPr>
          <w:rFonts w:eastAsia="SimSun"/>
          <w:b/>
          <w:sz w:val="48"/>
          <w:lang w:val="en-CA" w:eastAsia="zh-CN"/>
        </w:rPr>
        <w:fldChar w:fldCharType="begin"/>
      </w:r>
      <w:r w:rsidR="004C352E" w:rsidRPr="006E4D98">
        <w:rPr>
          <w:rFonts w:eastAsia="SimSun"/>
          <w:b/>
          <w:sz w:val="48"/>
          <w:lang w:val="en-CA" w:eastAsia="zh-CN"/>
        </w:rPr>
        <w:instrText xml:space="preserve"> DOCPROPERTY "WGNumber" \* MERGEFORMAT </w:instrText>
      </w:r>
      <w:r w:rsidR="004C352E" w:rsidRPr="006E4D98">
        <w:rPr>
          <w:rFonts w:eastAsia="SimSun"/>
          <w:b/>
          <w:sz w:val="48"/>
          <w:lang w:val="en-CA" w:eastAsia="zh-CN"/>
        </w:rPr>
        <w:fldChar w:fldCharType="separate"/>
      </w:r>
      <w:r w:rsidR="002047A5">
        <w:rPr>
          <w:rFonts w:eastAsia="SimSun"/>
          <w:b/>
          <w:sz w:val="48"/>
          <w:lang w:val="en-CA" w:eastAsia="zh-CN"/>
        </w:rPr>
        <w:t>1277</w:t>
      </w:r>
      <w:r w:rsidR="004C352E" w:rsidRPr="006E4D98">
        <w:rPr>
          <w:rFonts w:eastAsia="SimSun"/>
          <w:b/>
          <w:sz w:val="48"/>
          <w:lang w:val="en-CA" w:eastAsia="zh-CN"/>
        </w:rPr>
        <w:fldChar w:fldCharType="end"/>
      </w:r>
    </w:p>
    <w:p w14:paraId="40403B12" w14:textId="5D77FAA2" w:rsidR="00954B0D" w:rsidRPr="006E4D98" w:rsidRDefault="002047A5" w:rsidP="004C352E">
      <w:pPr>
        <w:spacing w:after="480"/>
        <w:jc w:val="right"/>
        <w:rPr>
          <w:rFonts w:eastAsia="SimSun"/>
          <w:b/>
          <w:sz w:val="28"/>
          <w:lang w:val="en-CA" w:eastAsia="zh-CN"/>
        </w:rPr>
      </w:pPr>
      <w:r>
        <w:rPr>
          <w:rFonts w:eastAsia="SimSun"/>
          <w:b/>
          <w:sz w:val="28"/>
          <w:lang w:val="en-CA" w:eastAsia="zh-CN"/>
        </w:rPr>
        <w:t>July</w:t>
      </w:r>
      <w:r w:rsidRPr="006E4D98">
        <w:rPr>
          <w:rFonts w:eastAsia="SimSun"/>
          <w:b/>
          <w:sz w:val="28"/>
          <w:lang w:val="en-CA" w:eastAsia="zh-CN"/>
        </w:rPr>
        <w:t xml:space="preserve"> </w:t>
      </w:r>
      <w:r w:rsidR="002B38D9" w:rsidRPr="006E4D98">
        <w:rPr>
          <w:rFonts w:eastAsia="SimSun"/>
          <w:b/>
          <w:sz w:val="28"/>
          <w:lang w:val="en-CA" w:eastAsia="zh-CN"/>
        </w:rPr>
        <w:t xml:space="preserve">2024 – </w:t>
      </w:r>
      <w:r>
        <w:rPr>
          <w:rFonts w:eastAsia="SimSun"/>
          <w:b/>
          <w:sz w:val="28"/>
          <w:lang w:val="en-CA" w:eastAsia="zh-CN"/>
        </w:rPr>
        <w:t>Sapporo</w:t>
      </w:r>
      <w:r w:rsidR="002B38D9" w:rsidRPr="006E4D98">
        <w:rPr>
          <w:rFonts w:eastAsia="SimSun"/>
          <w:b/>
          <w:sz w:val="28"/>
          <w:lang w:val="en-CA" w:eastAsia="zh-CN"/>
        </w:rPr>
        <w:t xml:space="preserve">, </w:t>
      </w:r>
      <w:r>
        <w:rPr>
          <w:rFonts w:eastAsia="SimSun"/>
          <w:b/>
          <w:sz w:val="28"/>
          <w:lang w:val="en-CA" w:eastAsia="zh-CN"/>
        </w:rPr>
        <w:t>JP</w:t>
      </w:r>
    </w:p>
    <w:tbl>
      <w:tblPr>
        <w:tblW w:w="10169" w:type="dxa"/>
        <w:tblLook w:val="01E0" w:firstRow="1" w:lastRow="1" w:firstColumn="1" w:lastColumn="1" w:noHBand="0" w:noVBand="0"/>
      </w:tblPr>
      <w:tblGrid>
        <w:gridCol w:w="1890"/>
        <w:gridCol w:w="8279"/>
      </w:tblGrid>
      <w:tr w:rsidR="00954B0D" w:rsidRPr="006E4D98" w14:paraId="643E3AD1" w14:textId="77777777" w:rsidTr="00954B0D">
        <w:tc>
          <w:tcPr>
            <w:tcW w:w="1890" w:type="dxa"/>
            <w:hideMark/>
          </w:tcPr>
          <w:p w14:paraId="08C6B0FD" w14:textId="77777777" w:rsidR="00954B0D" w:rsidRPr="006E4D98" w:rsidRDefault="00954B0D">
            <w:pPr>
              <w:suppressAutoHyphens/>
              <w:rPr>
                <w:b/>
                <w:lang w:val="en-CA"/>
              </w:rPr>
            </w:pPr>
            <w:r w:rsidRPr="006E4D98">
              <w:rPr>
                <w:b/>
                <w:lang w:val="en-CA"/>
              </w:rPr>
              <w:t>Title</w:t>
            </w:r>
          </w:p>
        </w:tc>
        <w:tc>
          <w:tcPr>
            <w:tcW w:w="8279" w:type="dxa"/>
            <w:hideMark/>
          </w:tcPr>
          <w:p w14:paraId="498090C2" w14:textId="35288FA5" w:rsidR="00954B0D" w:rsidRPr="006E4D98" w:rsidRDefault="004C352E">
            <w:pPr>
              <w:suppressAutoHyphens/>
              <w:rPr>
                <w:b/>
                <w:lang w:val="en-CA"/>
              </w:rPr>
            </w:pPr>
            <w:r w:rsidRPr="006E4D98">
              <w:rPr>
                <w:b/>
                <w:lang w:val="en-CA"/>
              </w:rPr>
              <w:fldChar w:fldCharType="begin"/>
            </w:r>
            <w:r w:rsidRPr="006E4D98">
              <w:rPr>
                <w:b/>
                <w:lang w:val="en-CA"/>
              </w:rPr>
              <w:instrText xml:space="preserve"> TITLE  \* MERGEFORMAT </w:instrText>
            </w:r>
            <w:r w:rsidRPr="006E4D98">
              <w:rPr>
                <w:b/>
                <w:lang w:val="en-CA"/>
              </w:rPr>
              <w:fldChar w:fldCharType="separate"/>
            </w:r>
            <w:r w:rsidR="002B38D9" w:rsidRPr="006E4D98">
              <w:rPr>
                <w:b/>
                <w:lang w:val="en-CA"/>
              </w:rPr>
              <w:t>Technologies under Consideration for ISO/IEC 14496-15 Carriage of NAL unit structured video in ISOBMFF</w:t>
            </w:r>
            <w:r w:rsidRPr="006E4D98">
              <w:rPr>
                <w:b/>
                <w:lang w:val="en-CA"/>
              </w:rPr>
              <w:fldChar w:fldCharType="end"/>
            </w:r>
          </w:p>
        </w:tc>
      </w:tr>
      <w:tr w:rsidR="00954B0D" w:rsidRPr="006E4D98" w14:paraId="4B5EB911" w14:textId="77777777" w:rsidTr="00954B0D">
        <w:tc>
          <w:tcPr>
            <w:tcW w:w="1890" w:type="dxa"/>
            <w:hideMark/>
          </w:tcPr>
          <w:p w14:paraId="47775072" w14:textId="77777777" w:rsidR="00954B0D" w:rsidRPr="006E4D98" w:rsidRDefault="00954B0D">
            <w:pPr>
              <w:suppressAutoHyphens/>
              <w:rPr>
                <w:b/>
                <w:lang w:val="en-CA"/>
              </w:rPr>
            </w:pPr>
            <w:r w:rsidRPr="006E4D98">
              <w:rPr>
                <w:b/>
                <w:lang w:val="en-CA"/>
              </w:rPr>
              <w:t>Source</w:t>
            </w:r>
          </w:p>
        </w:tc>
        <w:tc>
          <w:tcPr>
            <w:tcW w:w="8279" w:type="dxa"/>
            <w:hideMark/>
          </w:tcPr>
          <w:p w14:paraId="47560DDD" w14:textId="01F3D45C" w:rsidR="00954B0D" w:rsidRPr="006E4D98" w:rsidRDefault="00540DEA">
            <w:pPr>
              <w:suppressAutoHyphens/>
              <w:rPr>
                <w:b/>
                <w:lang w:val="en-CA"/>
              </w:rPr>
            </w:pPr>
            <w:r w:rsidRPr="006E4D98">
              <w:rPr>
                <w:b/>
                <w:lang w:val="en-CA"/>
              </w:rPr>
              <w:t>WG 03</w:t>
            </w:r>
            <w:r w:rsidR="00954B0D" w:rsidRPr="006E4D98">
              <w:rPr>
                <w:b/>
                <w:lang w:val="en-CA"/>
              </w:rPr>
              <w:t xml:space="preserve">, MPEG </w:t>
            </w:r>
            <w:r w:rsidR="00F419DA" w:rsidRPr="006E4D98">
              <w:rPr>
                <w:b/>
                <w:lang w:val="en-CA"/>
              </w:rPr>
              <w:t>Systems</w:t>
            </w:r>
          </w:p>
        </w:tc>
      </w:tr>
      <w:tr w:rsidR="00954B0D" w:rsidRPr="006E4D98" w14:paraId="2460E6B8" w14:textId="77777777" w:rsidTr="00954B0D">
        <w:tc>
          <w:tcPr>
            <w:tcW w:w="1890" w:type="dxa"/>
            <w:hideMark/>
          </w:tcPr>
          <w:p w14:paraId="0BEE9C98" w14:textId="77777777" w:rsidR="00954B0D" w:rsidRPr="006E4D98" w:rsidRDefault="00954B0D">
            <w:pPr>
              <w:suppressAutoHyphens/>
              <w:rPr>
                <w:b/>
                <w:lang w:val="en-CA"/>
              </w:rPr>
            </w:pPr>
            <w:r w:rsidRPr="006E4D98">
              <w:rPr>
                <w:b/>
                <w:lang w:val="en-CA"/>
              </w:rPr>
              <w:t>Status</w:t>
            </w:r>
          </w:p>
        </w:tc>
        <w:tc>
          <w:tcPr>
            <w:tcW w:w="8279" w:type="dxa"/>
            <w:hideMark/>
          </w:tcPr>
          <w:p w14:paraId="5BFA1768" w14:textId="77777777" w:rsidR="00954B0D" w:rsidRPr="006E4D98" w:rsidRDefault="00954B0D">
            <w:pPr>
              <w:suppressAutoHyphens/>
              <w:rPr>
                <w:b/>
                <w:lang w:val="en-CA"/>
              </w:rPr>
            </w:pPr>
            <w:r w:rsidRPr="006E4D98">
              <w:rPr>
                <w:b/>
                <w:lang w:val="en-CA"/>
              </w:rPr>
              <w:t>Approved</w:t>
            </w:r>
          </w:p>
        </w:tc>
      </w:tr>
      <w:tr w:rsidR="00954B0D" w:rsidRPr="006E4D98" w14:paraId="21EE3B70" w14:textId="77777777" w:rsidTr="00954B0D">
        <w:tc>
          <w:tcPr>
            <w:tcW w:w="1890" w:type="dxa"/>
            <w:hideMark/>
          </w:tcPr>
          <w:p w14:paraId="05DB2EE2" w14:textId="77777777" w:rsidR="00954B0D" w:rsidRPr="006E4D98" w:rsidRDefault="00954B0D" w:rsidP="00A86680">
            <w:pPr>
              <w:suppressAutoHyphens/>
              <w:rPr>
                <w:b/>
                <w:lang w:val="en-CA"/>
              </w:rPr>
            </w:pPr>
            <w:r w:rsidRPr="006E4D98">
              <w:rPr>
                <w:b/>
                <w:lang w:val="en-CA"/>
              </w:rPr>
              <w:t>Serial Number</w:t>
            </w:r>
          </w:p>
        </w:tc>
        <w:tc>
          <w:tcPr>
            <w:tcW w:w="8279" w:type="dxa"/>
            <w:hideMark/>
          </w:tcPr>
          <w:p w14:paraId="44A25045" w14:textId="5ED70100" w:rsidR="00954B0D" w:rsidRPr="006E4D98" w:rsidRDefault="004C352E" w:rsidP="00A86680">
            <w:pPr>
              <w:suppressAutoHyphens/>
              <w:rPr>
                <w:b/>
                <w:lang w:val="en-CA"/>
              </w:rPr>
            </w:pPr>
            <w:r w:rsidRPr="006E4D98">
              <w:rPr>
                <w:b/>
                <w:lang w:val="en-CA"/>
              </w:rPr>
              <w:fldChar w:fldCharType="begin"/>
            </w:r>
            <w:r w:rsidRPr="006E4D98">
              <w:rPr>
                <w:b/>
                <w:lang w:val="en-CA"/>
              </w:rPr>
              <w:instrText xml:space="preserve"> DOCPROPERTY "MDMSNumber" \* MERGEFORMAT </w:instrText>
            </w:r>
            <w:r w:rsidRPr="006E4D98">
              <w:rPr>
                <w:b/>
                <w:lang w:val="en-CA"/>
              </w:rPr>
              <w:fldChar w:fldCharType="separate"/>
            </w:r>
            <w:r w:rsidR="002047A5">
              <w:rPr>
                <w:b/>
                <w:lang w:val="en-CA"/>
              </w:rPr>
              <w:t>24123</w:t>
            </w:r>
            <w:r w:rsidRPr="006E4D98">
              <w:rPr>
                <w:b/>
                <w:lang w:val="en-CA"/>
              </w:rPr>
              <w:fldChar w:fldCharType="end"/>
            </w:r>
          </w:p>
        </w:tc>
      </w:tr>
    </w:tbl>
    <w:p w14:paraId="0E1E0482" w14:textId="2CC98278" w:rsidR="00B0279B" w:rsidRPr="006E4D98" w:rsidRDefault="00B0279B" w:rsidP="00B14854">
      <w:pPr>
        <w:rPr>
          <w:lang w:val="en-CA"/>
        </w:rPr>
      </w:pPr>
    </w:p>
    <w:p w14:paraId="499F028B" w14:textId="77777777" w:rsidR="00B0279B" w:rsidRPr="006E4D98" w:rsidRDefault="00B0279B">
      <w:pPr>
        <w:widowControl w:val="0"/>
        <w:autoSpaceDE w:val="0"/>
        <w:autoSpaceDN w:val="0"/>
        <w:spacing w:before="0" w:after="0"/>
        <w:jc w:val="left"/>
        <w:rPr>
          <w:lang w:val="en-CA"/>
        </w:rPr>
      </w:pPr>
      <w:r w:rsidRPr="006E4D98">
        <w:rPr>
          <w:lang w:val="en-CA"/>
        </w:rPr>
        <w:br w:type="page"/>
      </w:r>
    </w:p>
    <w:p w14:paraId="3827CCC6" w14:textId="77FBB364" w:rsidR="008B3FE4" w:rsidRPr="006E4D98" w:rsidRDefault="00F14962" w:rsidP="008B3FE4">
      <w:pPr>
        <w:rPr>
          <w:b/>
          <w:bCs/>
          <w:sz w:val="28"/>
          <w:szCs w:val="28"/>
          <w:lang w:val="en-CA"/>
        </w:rPr>
      </w:pPr>
      <w:r w:rsidRPr="006E4D98">
        <w:rPr>
          <w:b/>
          <w:bCs/>
          <w:sz w:val="28"/>
          <w:szCs w:val="28"/>
          <w:lang w:val="en-CA"/>
        </w:rPr>
        <w:lastRenderedPageBreak/>
        <w:t>Abstract</w:t>
      </w:r>
    </w:p>
    <w:p w14:paraId="64C544B1" w14:textId="7F67BB07" w:rsidR="00F14962" w:rsidRPr="006E4D98" w:rsidRDefault="00F14962" w:rsidP="000D512D">
      <w:pPr>
        <w:spacing w:after="0"/>
        <w:rPr>
          <w:lang w:val="en-CA"/>
        </w:rPr>
      </w:pPr>
      <w:r w:rsidRPr="006E4D98">
        <w:rPr>
          <w:lang w:val="en-CA"/>
        </w:rPr>
        <w:t>The document contains following technologies under consideration for the ISO/IEC 14496-15 Carriage of NAL unit structured video in ISOBMFF.</w:t>
      </w:r>
    </w:p>
    <w:sdt>
      <w:sdtPr>
        <w:rPr>
          <w:rFonts w:eastAsia="MS Mincho" w:cs="Times New Roman"/>
          <w:b w:val="0"/>
          <w:bCs w:val="0"/>
          <w:color w:val="auto"/>
          <w:sz w:val="24"/>
          <w:szCs w:val="24"/>
          <w:lang w:val="en-CA"/>
        </w:rPr>
        <w:id w:val="1092349284"/>
        <w:docPartObj>
          <w:docPartGallery w:val="Table of Contents"/>
          <w:docPartUnique/>
        </w:docPartObj>
      </w:sdtPr>
      <w:sdtEndPr>
        <w:rPr>
          <w:noProof/>
        </w:rPr>
      </w:sdtEndPr>
      <w:sdtContent>
        <w:p w14:paraId="5D5E474A" w14:textId="49677203" w:rsidR="00F14962" w:rsidRPr="006E4D98" w:rsidRDefault="00F14962">
          <w:pPr>
            <w:pStyle w:val="TOCHeading"/>
            <w:rPr>
              <w:lang w:val="en-CA"/>
            </w:rPr>
          </w:pPr>
          <w:r w:rsidRPr="006E4D98">
            <w:rPr>
              <w:lang w:val="en-CA"/>
            </w:rPr>
            <w:t>Table of Contents</w:t>
          </w:r>
        </w:p>
        <w:p w14:paraId="79246F50" w14:textId="757A24F4" w:rsidR="00F80406" w:rsidRDefault="00F14962">
          <w:pPr>
            <w:pStyle w:val="TOC1"/>
            <w:tabs>
              <w:tab w:val="left" w:pos="480"/>
              <w:tab w:val="right" w:leader="dot" w:pos="9010"/>
            </w:tabs>
            <w:rPr>
              <w:rFonts w:eastAsiaTheme="minorEastAsia" w:cstheme="minorBidi"/>
              <w:b w:val="0"/>
              <w:bCs w:val="0"/>
              <w:caps w:val="0"/>
              <w:noProof/>
              <w:kern w:val="2"/>
              <w:sz w:val="24"/>
              <w:szCs w:val="24"/>
              <w14:ligatures w14:val="standardContextual"/>
            </w:rPr>
          </w:pPr>
          <w:r w:rsidRPr="006E4D98">
            <w:rPr>
              <w:b w:val="0"/>
              <w:bCs w:val="0"/>
              <w:lang w:val="en-CA"/>
            </w:rPr>
            <w:fldChar w:fldCharType="begin"/>
          </w:r>
          <w:r w:rsidRPr="006E4D98">
            <w:rPr>
              <w:lang w:val="en-CA"/>
            </w:rPr>
            <w:instrText xml:space="preserve"> TOC \o "1-3" \h \z \u </w:instrText>
          </w:r>
          <w:r w:rsidRPr="006E4D98">
            <w:rPr>
              <w:b w:val="0"/>
              <w:bCs w:val="0"/>
              <w:lang w:val="en-CA"/>
            </w:rPr>
            <w:fldChar w:fldCharType="separate"/>
          </w:r>
          <w:hyperlink w:anchor="_Toc166241690" w:history="1">
            <w:r w:rsidR="00F80406" w:rsidRPr="00920F38">
              <w:rPr>
                <w:rStyle w:val="Hyperlink"/>
                <w:noProof/>
                <w:lang w:val="en-CA"/>
              </w:rPr>
              <w:t>1</w:t>
            </w:r>
            <w:r w:rsidR="00F80406">
              <w:rPr>
                <w:rFonts w:eastAsiaTheme="minorEastAsia" w:cstheme="minorBidi"/>
                <w:b w:val="0"/>
                <w:bCs w:val="0"/>
                <w:caps w:val="0"/>
                <w:noProof/>
                <w:kern w:val="2"/>
                <w:sz w:val="24"/>
                <w:szCs w:val="24"/>
                <w14:ligatures w14:val="standardContextual"/>
              </w:rPr>
              <w:tab/>
            </w:r>
            <w:r w:rsidR="00F80406" w:rsidRPr="00920F38">
              <w:rPr>
                <w:rStyle w:val="Hyperlink"/>
                <w:noProof/>
                <w:lang w:val="en-CA"/>
              </w:rPr>
              <w:t>Signalling of non-reference layer (from m56045)</w:t>
            </w:r>
            <w:r w:rsidR="00F80406">
              <w:rPr>
                <w:noProof/>
                <w:webHidden/>
              </w:rPr>
              <w:tab/>
            </w:r>
            <w:r w:rsidR="00F80406">
              <w:rPr>
                <w:noProof/>
                <w:webHidden/>
              </w:rPr>
              <w:fldChar w:fldCharType="begin"/>
            </w:r>
            <w:r w:rsidR="00F80406">
              <w:rPr>
                <w:noProof/>
                <w:webHidden/>
              </w:rPr>
              <w:instrText xml:space="preserve"> PAGEREF _Toc166241690 \h </w:instrText>
            </w:r>
            <w:r w:rsidR="00F80406">
              <w:rPr>
                <w:noProof/>
                <w:webHidden/>
              </w:rPr>
            </w:r>
            <w:r w:rsidR="00F80406">
              <w:rPr>
                <w:noProof/>
                <w:webHidden/>
              </w:rPr>
              <w:fldChar w:fldCharType="separate"/>
            </w:r>
            <w:r w:rsidR="00F80406">
              <w:rPr>
                <w:noProof/>
                <w:webHidden/>
              </w:rPr>
              <w:t>3</w:t>
            </w:r>
            <w:r w:rsidR="00F80406">
              <w:rPr>
                <w:noProof/>
                <w:webHidden/>
              </w:rPr>
              <w:fldChar w:fldCharType="end"/>
            </w:r>
          </w:hyperlink>
        </w:p>
        <w:p w14:paraId="05CF404F" w14:textId="27C14DB6" w:rsidR="00F80406" w:rsidRDefault="00F80406">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66241691" w:history="1">
            <w:r w:rsidRPr="00920F38">
              <w:rPr>
                <w:rStyle w:val="Hyperlink"/>
                <w:noProof/>
                <w:lang w:val="en-CA"/>
              </w:rPr>
              <w:t>2</w:t>
            </w:r>
            <w:r>
              <w:rPr>
                <w:rFonts w:eastAsiaTheme="minorEastAsia" w:cstheme="minorBidi"/>
                <w:b w:val="0"/>
                <w:bCs w:val="0"/>
                <w:caps w:val="0"/>
                <w:noProof/>
                <w:kern w:val="2"/>
                <w:sz w:val="24"/>
                <w:szCs w:val="24"/>
                <w14:ligatures w14:val="standardContextual"/>
              </w:rPr>
              <w:tab/>
            </w:r>
            <w:r w:rsidRPr="00920F38">
              <w:rPr>
                <w:rStyle w:val="Hyperlink"/>
                <w:noProof/>
                <w:lang w:val="en-CA"/>
              </w:rPr>
              <w:t>APS Roll Recovery (from m54403)</w:t>
            </w:r>
            <w:r>
              <w:rPr>
                <w:noProof/>
                <w:webHidden/>
              </w:rPr>
              <w:tab/>
            </w:r>
            <w:r>
              <w:rPr>
                <w:noProof/>
                <w:webHidden/>
              </w:rPr>
              <w:fldChar w:fldCharType="begin"/>
            </w:r>
            <w:r>
              <w:rPr>
                <w:noProof/>
                <w:webHidden/>
              </w:rPr>
              <w:instrText xml:space="preserve"> PAGEREF _Toc166241691 \h </w:instrText>
            </w:r>
            <w:r>
              <w:rPr>
                <w:noProof/>
                <w:webHidden/>
              </w:rPr>
            </w:r>
            <w:r>
              <w:rPr>
                <w:noProof/>
                <w:webHidden/>
              </w:rPr>
              <w:fldChar w:fldCharType="separate"/>
            </w:r>
            <w:r>
              <w:rPr>
                <w:noProof/>
                <w:webHidden/>
              </w:rPr>
              <w:t>3</w:t>
            </w:r>
            <w:r>
              <w:rPr>
                <w:noProof/>
                <w:webHidden/>
              </w:rPr>
              <w:fldChar w:fldCharType="end"/>
            </w:r>
          </w:hyperlink>
        </w:p>
        <w:p w14:paraId="7AE2CDEB" w14:textId="42B0DA13" w:rsidR="00F80406" w:rsidRDefault="00F80406">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66241692" w:history="1">
            <w:r w:rsidRPr="00920F38">
              <w:rPr>
                <w:rStyle w:val="Hyperlink"/>
                <w:noProof/>
                <w:lang w:val="en-CA"/>
              </w:rPr>
              <w:t>3</w:t>
            </w:r>
            <w:r>
              <w:rPr>
                <w:rFonts w:eastAsiaTheme="minorEastAsia" w:cstheme="minorBidi"/>
                <w:b w:val="0"/>
                <w:bCs w:val="0"/>
                <w:caps w:val="0"/>
                <w:noProof/>
                <w:kern w:val="2"/>
                <w:sz w:val="24"/>
                <w:szCs w:val="24"/>
                <w14:ligatures w14:val="standardContextual"/>
              </w:rPr>
              <w:tab/>
            </w:r>
            <w:r w:rsidRPr="00920F38">
              <w:rPr>
                <w:rStyle w:val="Hyperlink"/>
                <w:noProof/>
                <w:lang w:val="en-CA"/>
              </w:rPr>
              <w:t>14496-15 (NAL video file formats) errata items (from m55192)</w:t>
            </w:r>
            <w:r>
              <w:rPr>
                <w:noProof/>
                <w:webHidden/>
              </w:rPr>
              <w:tab/>
            </w:r>
            <w:r>
              <w:rPr>
                <w:noProof/>
                <w:webHidden/>
              </w:rPr>
              <w:fldChar w:fldCharType="begin"/>
            </w:r>
            <w:r>
              <w:rPr>
                <w:noProof/>
                <w:webHidden/>
              </w:rPr>
              <w:instrText xml:space="preserve"> PAGEREF _Toc166241692 \h </w:instrText>
            </w:r>
            <w:r>
              <w:rPr>
                <w:noProof/>
                <w:webHidden/>
              </w:rPr>
            </w:r>
            <w:r>
              <w:rPr>
                <w:noProof/>
                <w:webHidden/>
              </w:rPr>
              <w:fldChar w:fldCharType="separate"/>
            </w:r>
            <w:r>
              <w:rPr>
                <w:noProof/>
                <w:webHidden/>
              </w:rPr>
              <w:t>5</w:t>
            </w:r>
            <w:r>
              <w:rPr>
                <w:noProof/>
                <w:webHidden/>
              </w:rPr>
              <w:fldChar w:fldCharType="end"/>
            </w:r>
          </w:hyperlink>
        </w:p>
        <w:p w14:paraId="6A02AB8D" w14:textId="30DB0238" w:rsidR="00F80406" w:rsidRDefault="00F80406">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66241693" w:history="1">
            <w:r w:rsidRPr="00920F38">
              <w:rPr>
                <w:rStyle w:val="Hyperlink"/>
                <w:noProof/>
                <w:lang w:val="en-CA"/>
              </w:rPr>
              <w:t>4</w:t>
            </w:r>
            <w:r>
              <w:rPr>
                <w:rFonts w:eastAsiaTheme="minorEastAsia" w:cstheme="minorBidi"/>
                <w:b w:val="0"/>
                <w:bCs w:val="0"/>
                <w:caps w:val="0"/>
                <w:noProof/>
                <w:kern w:val="2"/>
                <w:sz w:val="24"/>
                <w:szCs w:val="24"/>
                <w14:ligatures w14:val="standardContextual"/>
              </w:rPr>
              <w:tab/>
            </w:r>
            <w:r w:rsidRPr="00920F38">
              <w:rPr>
                <w:rStyle w:val="Hyperlink"/>
                <w:noProof/>
                <w:lang w:val="en-CA"/>
              </w:rPr>
              <w:t>EDRAP and Random access (from m56766)</w:t>
            </w:r>
            <w:r>
              <w:rPr>
                <w:noProof/>
                <w:webHidden/>
              </w:rPr>
              <w:tab/>
            </w:r>
            <w:r>
              <w:rPr>
                <w:noProof/>
                <w:webHidden/>
              </w:rPr>
              <w:fldChar w:fldCharType="begin"/>
            </w:r>
            <w:r>
              <w:rPr>
                <w:noProof/>
                <w:webHidden/>
              </w:rPr>
              <w:instrText xml:space="preserve"> PAGEREF _Toc166241693 \h </w:instrText>
            </w:r>
            <w:r>
              <w:rPr>
                <w:noProof/>
                <w:webHidden/>
              </w:rPr>
            </w:r>
            <w:r>
              <w:rPr>
                <w:noProof/>
                <w:webHidden/>
              </w:rPr>
              <w:fldChar w:fldCharType="separate"/>
            </w:r>
            <w:r>
              <w:rPr>
                <w:noProof/>
                <w:webHidden/>
              </w:rPr>
              <w:t>6</w:t>
            </w:r>
            <w:r>
              <w:rPr>
                <w:noProof/>
                <w:webHidden/>
              </w:rPr>
              <w:fldChar w:fldCharType="end"/>
            </w:r>
          </w:hyperlink>
        </w:p>
        <w:p w14:paraId="037C31BE" w14:textId="23697E95" w:rsidR="00F80406" w:rsidRDefault="00F80406">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66241694" w:history="1">
            <w:r w:rsidRPr="00920F38">
              <w:rPr>
                <w:rStyle w:val="Hyperlink"/>
                <w:noProof/>
                <w:lang w:val="en-CA"/>
              </w:rPr>
              <w:t>5</w:t>
            </w:r>
            <w:r>
              <w:rPr>
                <w:rFonts w:eastAsiaTheme="minorEastAsia" w:cstheme="minorBidi"/>
                <w:b w:val="0"/>
                <w:bCs w:val="0"/>
                <w:caps w:val="0"/>
                <w:noProof/>
                <w:kern w:val="2"/>
                <w:sz w:val="24"/>
                <w:szCs w:val="24"/>
                <w14:ligatures w14:val="standardContextual"/>
              </w:rPr>
              <w:tab/>
            </w:r>
            <w:r w:rsidRPr="00920F38">
              <w:rPr>
                <w:rStyle w:val="Hyperlink"/>
                <w:noProof/>
                <w:lang w:val="en-CA"/>
              </w:rPr>
              <w:t>Generic Codecs Parameter (from m59046)</w:t>
            </w:r>
            <w:r>
              <w:rPr>
                <w:noProof/>
                <w:webHidden/>
              </w:rPr>
              <w:tab/>
            </w:r>
            <w:r>
              <w:rPr>
                <w:noProof/>
                <w:webHidden/>
              </w:rPr>
              <w:fldChar w:fldCharType="begin"/>
            </w:r>
            <w:r>
              <w:rPr>
                <w:noProof/>
                <w:webHidden/>
              </w:rPr>
              <w:instrText xml:space="preserve"> PAGEREF _Toc166241694 \h </w:instrText>
            </w:r>
            <w:r>
              <w:rPr>
                <w:noProof/>
                <w:webHidden/>
              </w:rPr>
            </w:r>
            <w:r>
              <w:rPr>
                <w:noProof/>
                <w:webHidden/>
              </w:rPr>
              <w:fldChar w:fldCharType="separate"/>
            </w:r>
            <w:r>
              <w:rPr>
                <w:noProof/>
                <w:webHidden/>
              </w:rPr>
              <w:t>7</w:t>
            </w:r>
            <w:r>
              <w:rPr>
                <w:noProof/>
                <w:webHidden/>
              </w:rPr>
              <w:fldChar w:fldCharType="end"/>
            </w:r>
          </w:hyperlink>
        </w:p>
        <w:p w14:paraId="4E8D009E" w14:textId="3F608E99"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695" w:history="1">
            <w:r w:rsidRPr="00920F38">
              <w:rPr>
                <w:rStyle w:val="Hyperlink"/>
                <w:noProof/>
                <w:lang w:val="en-CA"/>
              </w:rPr>
              <w:t>5.1</w:t>
            </w:r>
            <w:r>
              <w:rPr>
                <w:rFonts w:eastAsiaTheme="minorEastAsia" w:cstheme="minorBidi"/>
                <w:smallCaps w:val="0"/>
                <w:noProof/>
                <w:kern w:val="2"/>
                <w:sz w:val="24"/>
                <w:szCs w:val="24"/>
                <w14:ligatures w14:val="standardContextual"/>
              </w:rPr>
              <w:tab/>
            </w:r>
            <w:r w:rsidRPr="00920F38">
              <w:rPr>
                <w:rStyle w:val="Hyperlink"/>
                <w:noProof/>
                <w:lang w:val="en-CA"/>
              </w:rPr>
              <w:t>EVC Codecs Parameter</w:t>
            </w:r>
            <w:r>
              <w:rPr>
                <w:noProof/>
                <w:webHidden/>
              </w:rPr>
              <w:tab/>
            </w:r>
            <w:r>
              <w:rPr>
                <w:noProof/>
                <w:webHidden/>
              </w:rPr>
              <w:fldChar w:fldCharType="begin"/>
            </w:r>
            <w:r>
              <w:rPr>
                <w:noProof/>
                <w:webHidden/>
              </w:rPr>
              <w:instrText xml:space="preserve"> PAGEREF _Toc166241695 \h </w:instrText>
            </w:r>
            <w:r>
              <w:rPr>
                <w:noProof/>
                <w:webHidden/>
              </w:rPr>
            </w:r>
            <w:r>
              <w:rPr>
                <w:noProof/>
                <w:webHidden/>
              </w:rPr>
              <w:fldChar w:fldCharType="separate"/>
            </w:r>
            <w:r>
              <w:rPr>
                <w:noProof/>
                <w:webHidden/>
              </w:rPr>
              <w:t>7</w:t>
            </w:r>
            <w:r>
              <w:rPr>
                <w:noProof/>
                <w:webHidden/>
              </w:rPr>
              <w:fldChar w:fldCharType="end"/>
            </w:r>
          </w:hyperlink>
        </w:p>
        <w:p w14:paraId="125D88E4" w14:textId="36B1A9B2" w:rsidR="00F80406" w:rsidRDefault="00F80406">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66241696" w:history="1">
            <w:r w:rsidRPr="00920F38">
              <w:rPr>
                <w:rStyle w:val="Hyperlink"/>
                <w:noProof/>
                <w:lang w:val="en-CA"/>
              </w:rPr>
              <w:t>6</w:t>
            </w:r>
            <w:r>
              <w:rPr>
                <w:rFonts w:eastAsiaTheme="minorEastAsia" w:cstheme="minorBidi"/>
                <w:b w:val="0"/>
                <w:bCs w:val="0"/>
                <w:caps w:val="0"/>
                <w:noProof/>
                <w:kern w:val="2"/>
                <w:sz w:val="24"/>
                <w:szCs w:val="24"/>
                <w14:ligatures w14:val="standardContextual"/>
              </w:rPr>
              <w:tab/>
            </w:r>
            <w:r w:rsidRPr="00920F38">
              <w:rPr>
                <w:rStyle w:val="Hyperlink"/>
                <w:noProof/>
                <w:lang w:val="en-CA"/>
              </w:rPr>
              <w:t>Single-Track LCEVC Enhancement bitstream carriage</w:t>
            </w:r>
            <w:r>
              <w:rPr>
                <w:noProof/>
                <w:webHidden/>
              </w:rPr>
              <w:tab/>
            </w:r>
            <w:r>
              <w:rPr>
                <w:noProof/>
                <w:webHidden/>
              </w:rPr>
              <w:fldChar w:fldCharType="begin"/>
            </w:r>
            <w:r>
              <w:rPr>
                <w:noProof/>
                <w:webHidden/>
              </w:rPr>
              <w:instrText xml:space="preserve"> PAGEREF _Toc166241696 \h </w:instrText>
            </w:r>
            <w:r>
              <w:rPr>
                <w:noProof/>
                <w:webHidden/>
              </w:rPr>
            </w:r>
            <w:r>
              <w:rPr>
                <w:noProof/>
                <w:webHidden/>
              </w:rPr>
              <w:fldChar w:fldCharType="separate"/>
            </w:r>
            <w:r>
              <w:rPr>
                <w:noProof/>
                <w:webHidden/>
              </w:rPr>
              <w:t>9</w:t>
            </w:r>
            <w:r>
              <w:rPr>
                <w:noProof/>
                <w:webHidden/>
              </w:rPr>
              <w:fldChar w:fldCharType="end"/>
            </w:r>
          </w:hyperlink>
        </w:p>
        <w:p w14:paraId="29593DFD" w14:textId="6FA34844"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697" w:history="1">
            <w:r w:rsidRPr="00920F38">
              <w:rPr>
                <w:rStyle w:val="Hyperlink"/>
                <w:noProof/>
                <w:lang w:val="en-CA"/>
              </w:rPr>
              <w:t>6.1</w:t>
            </w:r>
            <w:r>
              <w:rPr>
                <w:rFonts w:eastAsiaTheme="minorEastAsia" w:cstheme="minorBidi"/>
                <w:smallCaps w:val="0"/>
                <w:noProof/>
                <w:kern w:val="2"/>
                <w:sz w:val="24"/>
                <w:szCs w:val="24"/>
                <w14:ligatures w14:val="standardContextual"/>
              </w:rPr>
              <w:tab/>
            </w:r>
            <w:r w:rsidRPr="00920F38">
              <w:rPr>
                <w:rStyle w:val="Hyperlink"/>
                <w:noProof/>
                <w:lang w:val="en-CA"/>
              </w:rPr>
              <w:t>NALU approach</w:t>
            </w:r>
            <w:r>
              <w:rPr>
                <w:noProof/>
                <w:webHidden/>
              </w:rPr>
              <w:tab/>
            </w:r>
            <w:r>
              <w:rPr>
                <w:noProof/>
                <w:webHidden/>
              </w:rPr>
              <w:fldChar w:fldCharType="begin"/>
            </w:r>
            <w:r>
              <w:rPr>
                <w:noProof/>
                <w:webHidden/>
              </w:rPr>
              <w:instrText xml:space="preserve"> PAGEREF _Toc166241697 \h </w:instrText>
            </w:r>
            <w:r>
              <w:rPr>
                <w:noProof/>
                <w:webHidden/>
              </w:rPr>
            </w:r>
            <w:r>
              <w:rPr>
                <w:noProof/>
                <w:webHidden/>
              </w:rPr>
              <w:fldChar w:fldCharType="separate"/>
            </w:r>
            <w:r>
              <w:rPr>
                <w:noProof/>
                <w:webHidden/>
              </w:rPr>
              <w:t>10</w:t>
            </w:r>
            <w:r>
              <w:rPr>
                <w:noProof/>
                <w:webHidden/>
              </w:rPr>
              <w:fldChar w:fldCharType="end"/>
            </w:r>
          </w:hyperlink>
        </w:p>
        <w:p w14:paraId="5FABDE5D" w14:textId="69AE5464"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698" w:history="1">
            <w:r w:rsidRPr="00920F38">
              <w:rPr>
                <w:rStyle w:val="Hyperlink"/>
                <w:noProof/>
                <w:lang w:val="en-CA"/>
              </w:rPr>
              <w:t>6.1.1</w:t>
            </w:r>
            <w:r>
              <w:rPr>
                <w:rFonts w:eastAsiaTheme="minorEastAsia" w:cstheme="minorBidi"/>
                <w:i w:val="0"/>
                <w:iCs w:val="0"/>
                <w:noProof/>
                <w:kern w:val="2"/>
                <w:sz w:val="24"/>
                <w:szCs w:val="24"/>
                <w14:ligatures w14:val="standardContextual"/>
              </w:rPr>
              <w:tab/>
            </w:r>
            <w:r w:rsidRPr="00920F38">
              <w:rPr>
                <w:rStyle w:val="Hyperlink"/>
                <w:noProof/>
                <w:lang w:val="en-CA"/>
              </w:rPr>
              <w:t>AVC/H264 NALU header format</w:t>
            </w:r>
            <w:r>
              <w:rPr>
                <w:noProof/>
                <w:webHidden/>
              </w:rPr>
              <w:tab/>
            </w:r>
            <w:r>
              <w:rPr>
                <w:noProof/>
                <w:webHidden/>
              </w:rPr>
              <w:fldChar w:fldCharType="begin"/>
            </w:r>
            <w:r>
              <w:rPr>
                <w:noProof/>
                <w:webHidden/>
              </w:rPr>
              <w:instrText xml:space="preserve"> PAGEREF _Toc166241698 \h </w:instrText>
            </w:r>
            <w:r>
              <w:rPr>
                <w:noProof/>
                <w:webHidden/>
              </w:rPr>
            </w:r>
            <w:r>
              <w:rPr>
                <w:noProof/>
                <w:webHidden/>
              </w:rPr>
              <w:fldChar w:fldCharType="separate"/>
            </w:r>
            <w:r>
              <w:rPr>
                <w:noProof/>
                <w:webHidden/>
              </w:rPr>
              <w:t>10</w:t>
            </w:r>
            <w:r>
              <w:rPr>
                <w:noProof/>
                <w:webHidden/>
              </w:rPr>
              <w:fldChar w:fldCharType="end"/>
            </w:r>
          </w:hyperlink>
        </w:p>
        <w:p w14:paraId="5F7E6C40" w14:textId="5F97AA1F"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699" w:history="1">
            <w:r w:rsidRPr="00920F38">
              <w:rPr>
                <w:rStyle w:val="Hyperlink"/>
                <w:noProof/>
                <w:lang w:val="en-CA"/>
              </w:rPr>
              <w:t>6.1.2</w:t>
            </w:r>
            <w:r>
              <w:rPr>
                <w:rFonts w:eastAsiaTheme="minorEastAsia" w:cstheme="minorBidi"/>
                <w:i w:val="0"/>
                <w:iCs w:val="0"/>
                <w:noProof/>
                <w:kern w:val="2"/>
                <w:sz w:val="24"/>
                <w:szCs w:val="24"/>
                <w14:ligatures w14:val="standardContextual"/>
              </w:rPr>
              <w:tab/>
            </w:r>
            <w:r w:rsidRPr="00920F38">
              <w:rPr>
                <w:rStyle w:val="Hyperlink"/>
                <w:noProof/>
                <w:lang w:val="en-CA"/>
              </w:rPr>
              <w:t>HEVC/H265 NALU header format</w:t>
            </w:r>
            <w:r>
              <w:rPr>
                <w:noProof/>
                <w:webHidden/>
              </w:rPr>
              <w:tab/>
            </w:r>
            <w:r>
              <w:rPr>
                <w:noProof/>
                <w:webHidden/>
              </w:rPr>
              <w:fldChar w:fldCharType="begin"/>
            </w:r>
            <w:r>
              <w:rPr>
                <w:noProof/>
                <w:webHidden/>
              </w:rPr>
              <w:instrText xml:space="preserve"> PAGEREF _Toc166241699 \h </w:instrText>
            </w:r>
            <w:r>
              <w:rPr>
                <w:noProof/>
                <w:webHidden/>
              </w:rPr>
            </w:r>
            <w:r>
              <w:rPr>
                <w:noProof/>
                <w:webHidden/>
              </w:rPr>
              <w:fldChar w:fldCharType="separate"/>
            </w:r>
            <w:r>
              <w:rPr>
                <w:noProof/>
                <w:webHidden/>
              </w:rPr>
              <w:t>11</w:t>
            </w:r>
            <w:r>
              <w:rPr>
                <w:noProof/>
                <w:webHidden/>
              </w:rPr>
              <w:fldChar w:fldCharType="end"/>
            </w:r>
          </w:hyperlink>
        </w:p>
        <w:p w14:paraId="100BC49F" w14:textId="2E4CE57E"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00" w:history="1">
            <w:r w:rsidRPr="00920F38">
              <w:rPr>
                <w:rStyle w:val="Hyperlink"/>
                <w:noProof/>
                <w:lang w:val="en-CA"/>
              </w:rPr>
              <w:t>6.1.3</w:t>
            </w:r>
            <w:r>
              <w:rPr>
                <w:rFonts w:eastAsiaTheme="minorEastAsia" w:cstheme="minorBidi"/>
                <w:i w:val="0"/>
                <w:iCs w:val="0"/>
                <w:noProof/>
                <w:kern w:val="2"/>
                <w:sz w:val="24"/>
                <w:szCs w:val="24"/>
                <w14:ligatures w14:val="standardContextual"/>
              </w:rPr>
              <w:tab/>
            </w:r>
            <w:r w:rsidRPr="00920F38">
              <w:rPr>
                <w:rStyle w:val="Hyperlink"/>
                <w:noProof/>
                <w:lang w:val="en-CA"/>
              </w:rPr>
              <w:t>VVC/H266 NALU header format</w:t>
            </w:r>
            <w:r>
              <w:rPr>
                <w:noProof/>
                <w:webHidden/>
              </w:rPr>
              <w:tab/>
            </w:r>
            <w:r>
              <w:rPr>
                <w:noProof/>
                <w:webHidden/>
              </w:rPr>
              <w:fldChar w:fldCharType="begin"/>
            </w:r>
            <w:r>
              <w:rPr>
                <w:noProof/>
                <w:webHidden/>
              </w:rPr>
              <w:instrText xml:space="preserve"> PAGEREF _Toc166241700 \h </w:instrText>
            </w:r>
            <w:r>
              <w:rPr>
                <w:noProof/>
                <w:webHidden/>
              </w:rPr>
            </w:r>
            <w:r>
              <w:rPr>
                <w:noProof/>
                <w:webHidden/>
              </w:rPr>
              <w:fldChar w:fldCharType="separate"/>
            </w:r>
            <w:r>
              <w:rPr>
                <w:noProof/>
                <w:webHidden/>
              </w:rPr>
              <w:t>11</w:t>
            </w:r>
            <w:r>
              <w:rPr>
                <w:noProof/>
                <w:webHidden/>
              </w:rPr>
              <w:fldChar w:fldCharType="end"/>
            </w:r>
          </w:hyperlink>
        </w:p>
        <w:p w14:paraId="2E82B46C" w14:textId="30792E08"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01" w:history="1">
            <w:r w:rsidRPr="00920F38">
              <w:rPr>
                <w:rStyle w:val="Hyperlink"/>
                <w:noProof/>
                <w:lang w:val="en-CA"/>
              </w:rPr>
              <w:t>6.1.4</w:t>
            </w:r>
            <w:r>
              <w:rPr>
                <w:rFonts w:eastAsiaTheme="minorEastAsia" w:cstheme="minorBidi"/>
                <w:i w:val="0"/>
                <w:iCs w:val="0"/>
                <w:noProof/>
                <w:kern w:val="2"/>
                <w:sz w:val="24"/>
                <w:szCs w:val="24"/>
                <w14:ligatures w14:val="standardContextual"/>
              </w:rPr>
              <w:tab/>
            </w:r>
            <w:r w:rsidRPr="00920F38">
              <w:rPr>
                <w:rStyle w:val="Hyperlink"/>
                <w:noProof/>
                <w:lang w:val="en-CA"/>
              </w:rPr>
              <w:t>LCEVC NALU header format</w:t>
            </w:r>
            <w:r>
              <w:rPr>
                <w:noProof/>
                <w:webHidden/>
              </w:rPr>
              <w:tab/>
            </w:r>
            <w:r>
              <w:rPr>
                <w:noProof/>
                <w:webHidden/>
              </w:rPr>
              <w:fldChar w:fldCharType="begin"/>
            </w:r>
            <w:r>
              <w:rPr>
                <w:noProof/>
                <w:webHidden/>
              </w:rPr>
              <w:instrText xml:space="preserve"> PAGEREF _Toc166241701 \h </w:instrText>
            </w:r>
            <w:r>
              <w:rPr>
                <w:noProof/>
                <w:webHidden/>
              </w:rPr>
            </w:r>
            <w:r>
              <w:rPr>
                <w:noProof/>
                <w:webHidden/>
              </w:rPr>
              <w:fldChar w:fldCharType="separate"/>
            </w:r>
            <w:r>
              <w:rPr>
                <w:noProof/>
                <w:webHidden/>
              </w:rPr>
              <w:t>12</w:t>
            </w:r>
            <w:r>
              <w:rPr>
                <w:noProof/>
                <w:webHidden/>
              </w:rPr>
              <w:fldChar w:fldCharType="end"/>
            </w:r>
          </w:hyperlink>
        </w:p>
        <w:p w14:paraId="67505099" w14:textId="50A1D73F"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02" w:history="1">
            <w:r w:rsidRPr="00920F38">
              <w:rPr>
                <w:rStyle w:val="Hyperlink"/>
                <w:noProof/>
                <w:lang w:val="en-CA"/>
              </w:rPr>
              <w:t>6.1.5</w:t>
            </w:r>
            <w:r>
              <w:rPr>
                <w:rFonts w:eastAsiaTheme="minorEastAsia" w:cstheme="minorBidi"/>
                <w:i w:val="0"/>
                <w:iCs w:val="0"/>
                <w:noProof/>
                <w:kern w:val="2"/>
                <w:sz w:val="24"/>
                <w:szCs w:val="24"/>
                <w14:ligatures w14:val="standardContextual"/>
              </w:rPr>
              <w:tab/>
            </w:r>
            <w:r w:rsidRPr="00920F38">
              <w:rPr>
                <w:rStyle w:val="Hyperlink"/>
                <w:noProof/>
                <w:lang w:val="en-CA"/>
              </w:rPr>
              <w:t>Compatibility of interleaving LCEVC NAL units with AVC/HEVC/VVC NAL units</w:t>
            </w:r>
            <w:r>
              <w:rPr>
                <w:noProof/>
                <w:webHidden/>
              </w:rPr>
              <w:tab/>
            </w:r>
            <w:r>
              <w:rPr>
                <w:noProof/>
                <w:webHidden/>
              </w:rPr>
              <w:fldChar w:fldCharType="begin"/>
            </w:r>
            <w:r>
              <w:rPr>
                <w:noProof/>
                <w:webHidden/>
              </w:rPr>
              <w:instrText xml:space="preserve"> PAGEREF _Toc166241702 \h </w:instrText>
            </w:r>
            <w:r>
              <w:rPr>
                <w:noProof/>
                <w:webHidden/>
              </w:rPr>
            </w:r>
            <w:r>
              <w:rPr>
                <w:noProof/>
                <w:webHidden/>
              </w:rPr>
              <w:fldChar w:fldCharType="separate"/>
            </w:r>
            <w:r>
              <w:rPr>
                <w:noProof/>
                <w:webHidden/>
              </w:rPr>
              <w:t>13</w:t>
            </w:r>
            <w:r>
              <w:rPr>
                <w:noProof/>
                <w:webHidden/>
              </w:rPr>
              <w:fldChar w:fldCharType="end"/>
            </w:r>
          </w:hyperlink>
        </w:p>
        <w:p w14:paraId="0F30F4B9" w14:textId="5B887DF9"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03" w:history="1">
            <w:r w:rsidRPr="00920F38">
              <w:rPr>
                <w:rStyle w:val="Hyperlink"/>
                <w:noProof/>
                <w:lang w:val="en-CA"/>
              </w:rPr>
              <w:t>6.1.6</w:t>
            </w:r>
            <w:r>
              <w:rPr>
                <w:rFonts w:eastAsiaTheme="minorEastAsia" w:cstheme="minorBidi"/>
                <w:i w:val="0"/>
                <w:iCs w:val="0"/>
                <w:noProof/>
                <w:kern w:val="2"/>
                <w:sz w:val="24"/>
                <w:szCs w:val="24"/>
                <w14:ligatures w14:val="standardContextual"/>
              </w:rPr>
              <w:tab/>
            </w:r>
            <w:r w:rsidRPr="00920F38">
              <w:rPr>
                <w:rStyle w:val="Hyperlink"/>
                <w:noProof/>
                <w:lang w:val="en-CA"/>
              </w:rPr>
              <w:t>Dual Configuration Boxes in Single Track</w:t>
            </w:r>
            <w:r>
              <w:rPr>
                <w:noProof/>
                <w:webHidden/>
              </w:rPr>
              <w:tab/>
            </w:r>
            <w:r>
              <w:rPr>
                <w:noProof/>
                <w:webHidden/>
              </w:rPr>
              <w:fldChar w:fldCharType="begin"/>
            </w:r>
            <w:r>
              <w:rPr>
                <w:noProof/>
                <w:webHidden/>
              </w:rPr>
              <w:instrText xml:space="preserve"> PAGEREF _Toc166241703 \h </w:instrText>
            </w:r>
            <w:r>
              <w:rPr>
                <w:noProof/>
                <w:webHidden/>
              </w:rPr>
            </w:r>
            <w:r>
              <w:rPr>
                <w:noProof/>
                <w:webHidden/>
              </w:rPr>
              <w:fldChar w:fldCharType="separate"/>
            </w:r>
            <w:r>
              <w:rPr>
                <w:noProof/>
                <w:webHidden/>
              </w:rPr>
              <w:t>14</w:t>
            </w:r>
            <w:r>
              <w:rPr>
                <w:noProof/>
                <w:webHidden/>
              </w:rPr>
              <w:fldChar w:fldCharType="end"/>
            </w:r>
          </w:hyperlink>
        </w:p>
        <w:p w14:paraId="64290957" w14:textId="6554D425"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704" w:history="1">
            <w:r w:rsidRPr="00920F38">
              <w:rPr>
                <w:rStyle w:val="Hyperlink"/>
                <w:noProof/>
                <w:lang w:val="en-CA"/>
              </w:rPr>
              <w:t>6.2</w:t>
            </w:r>
            <w:r>
              <w:rPr>
                <w:rFonts w:eastAsiaTheme="minorEastAsia" w:cstheme="minorBidi"/>
                <w:smallCaps w:val="0"/>
                <w:noProof/>
                <w:kern w:val="2"/>
                <w:sz w:val="24"/>
                <w:szCs w:val="24"/>
                <w14:ligatures w14:val="standardContextual"/>
              </w:rPr>
              <w:tab/>
            </w:r>
            <w:r w:rsidRPr="00920F38">
              <w:rPr>
                <w:rStyle w:val="Hyperlink"/>
                <w:noProof/>
                <w:lang w:val="en-CA"/>
              </w:rPr>
              <w:t>SEI approach</w:t>
            </w:r>
            <w:r>
              <w:rPr>
                <w:noProof/>
                <w:webHidden/>
              </w:rPr>
              <w:tab/>
            </w:r>
            <w:r>
              <w:rPr>
                <w:noProof/>
                <w:webHidden/>
              </w:rPr>
              <w:fldChar w:fldCharType="begin"/>
            </w:r>
            <w:r>
              <w:rPr>
                <w:noProof/>
                <w:webHidden/>
              </w:rPr>
              <w:instrText xml:space="preserve"> PAGEREF _Toc166241704 \h </w:instrText>
            </w:r>
            <w:r>
              <w:rPr>
                <w:noProof/>
                <w:webHidden/>
              </w:rPr>
            </w:r>
            <w:r>
              <w:rPr>
                <w:noProof/>
                <w:webHidden/>
              </w:rPr>
              <w:fldChar w:fldCharType="separate"/>
            </w:r>
            <w:r>
              <w:rPr>
                <w:noProof/>
                <w:webHidden/>
              </w:rPr>
              <w:t>16</w:t>
            </w:r>
            <w:r>
              <w:rPr>
                <w:noProof/>
                <w:webHidden/>
              </w:rPr>
              <w:fldChar w:fldCharType="end"/>
            </w:r>
          </w:hyperlink>
        </w:p>
        <w:p w14:paraId="155827EC" w14:textId="39E51058"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05" w:history="1">
            <w:r w:rsidRPr="00920F38">
              <w:rPr>
                <w:rStyle w:val="Hyperlink"/>
                <w:noProof/>
                <w:lang w:val="en-CA"/>
              </w:rPr>
              <w:t>6.2.1</w:t>
            </w:r>
            <w:r>
              <w:rPr>
                <w:rFonts w:eastAsiaTheme="minorEastAsia" w:cstheme="minorBidi"/>
                <w:i w:val="0"/>
                <w:iCs w:val="0"/>
                <w:noProof/>
                <w:kern w:val="2"/>
                <w:sz w:val="24"/>
                <w:szCs w:val="24"/>
                <w14:ligatures w14:val="standardContextual"/>
              </w:rPr>
              <w:tab/>
            </w:r>
            <w:r w:rsidRPr="00920F38">
              <w:rPr>
                <w:rStyle w:val="Hyperlink"/>
                <w:noProof/>
                <w:lang w:val="en-CA"/>
              </w:rPr>
              <w:t>Carriage of LCEVC NALUs in SEI messages</w:t>
            </w:r>
            <w:r>
              <w:rPr>
                <w:noProof/>
                <w:webHidden/>
              </w:rPr>
              <w:tab/>
            </w:r>
            <w:r>
              <w:rPr>
                <w:noProof/>
                <w:webHidden/>
              </w:rPr>
              <w:fldChar w:fldCharType="begin"/>
            </w:r>
            <w:r>
              <w:rPr>
                <w:noProof/>
                <w:webHidden/>
              </w:rPr>
              <w:instrText xml:space="preserve"> PAGEREF _Toc166241705 \h </w:instrText>
            </w:r>
            <w:r>
              <w:rPr>
                <w:noProof/>
                <w:webHidden/>
              </w:rPr>
            </w:r>
            <w:r>
              <w:rPr>
                <w:noProof/>
                <w:webHidden/>
              </w:rPr>
              <w:fldChar w:fldCharType="separate"/>
            </w:r>
            <w:r>
              <w:rPr>
                <w:noProof/>
                <w:webHidden/>
              </w:rPr>
              <w:t>16</w:t>
            </w:r>
            <w:r>
              <w:rPr>
                <w:noProof/>
                <w:webHidden/>
              </w:rPr>
              <w:fldChar w:fldCharType="end"/>
            </w:r>
          </w:hyperlink>
        </w:p>
        <w:p w14:paraId="72004FFD" w14:textId="2DDFBB34"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06" w:history="1">
            <w:r w:rsidRPr="00920F38">
              <w:rPr>
                <w:rStyle w:val="Hyperlink"/>
                <w:noProof/>
                <w:lang w:val="en-CA"/>
              </w:rPr>
              <w:t>6.2.2</w:t>
            </w:r>
            <w:r>
              <w:rPr>
                <w:rFonts w:eastAsiaTheme="minorEastAsia" w:cstheme="minorBidi"/>
                <w:i w:val="0"/>
                <w:iCs w:val="0"/>
                <w:noProof/>
                <w:kern w:val="2"/>
                <w:sz w:val="24"/>
                <w:szCs w:val="24"/>
                <w14:ligatures w14:val="standardContextual"/>
              </w:rPr>
              <w:tab/>
            </w:r>
            <w:r w:rsidRPr="00920F38">
              <w:rPr>
                <w:rStyle w:val="Hyperlink"/>
                <w:noProof/>
                <w:lang w:val="en-CA"/>
              </w:rPr>
              <w:t>Suggested solution for SEI carriage</w:t>
            </w:r>
            <w:r>
              <w:rPr>
                <w:noProof/>
                <w:webHidden/>
              </w:rPr>
              <w:tab/>
            </w:r>
            <w:r>
              <w:rPr>
                <w:noProof/>
                <w:webHidden/>
              </w:rPr>
              <w:fldChar w:fldCharType="begin"/>
            </w:r>
            <w:r>
              <w:rPr>
                <w:noProof/>
                <w:webHidden/>
              </w:rPr>
              <w:instrText xml:space="preserve"> PAGEREF _Toc166241706 \h </w:instrText>
            </w:r>
            <w:r>
              <w:rPr>
                <w:noProof/>
                <w:webHidden/>
              </w:rPr>
            </w:r>
            <w:r>
              <w:rPr>
                <w:noProof/>
                <w:webHidden/>
              </w:rPr>
              <w:fldChar w:fldCharType="separate"/>
            </w:r>
            <w:r>
              <w:rPr>
                <w:noProof/>
                <w:webHidden/>
              </w:rPr>
              <w:t>17</w:t>
            </w:r>
            <w:r>
              <w:rPr>
                <w:noProof/>
                <w:webHidden/>
              </w:rPr>
              <w:fldChar w:fldCharType="end"/>
            </w:r>
          </w:hyperlink>
        </w:p>
        <w:p w14:paraId="11099326" w14:textId="3DBB9E62"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707" w:history="1">
            <w:r w:rsidRPr="00920F38">
              <w:rPr>
                <w:rStyle w:val="Hyperlink"/>
                <w:noProof/>
                <w:lang w:val="en-CA"/>
              </w:rPr>
              <w:t>6.3</w:t>
            </w:r>
            <w:r>
              <w:rPr>
                <w:rFonts w:eastAsiaTheme="minorEastAsia" w:cstheme="minorBidi"/>
                <w:smallCaps w:val="0"/>
                <w:noProof/>
                <w:kern w:val="2"/>
                <w:sz w:val="24"/>
                <w:szCs w:val="24"/>
                <w14:ligatures w14:val="standardContextual"/>
              </w:rPr>
              <w:tab/>
            </w:r>
            <w:r w:rsidRPr="00920F38">
              <w:rPr>
                <w:rStyle w:val="Hyperlink"/>
                <w:noProof/>
                <w:lang w:val="en-CA"/>
              </w:rPr>
              <w:t>Aggregators approach</w:t>
            </w:r>
            <w:r>
              <w:rPr>
                <w:noProof/>
                <w:webHidden/>
              </w:rPr>
              <w:tab/>
            </w:r>
            <w:r>
              <w:rPr>
                <w:noProof/>
                <w:webHidden/>
              </w:rPr>
              <w:fldChar w:fldCharType="begin"/>
            </w:r>
            <w:r>
              <w:rPr>
                <w:noProof/>
                <w:webHidden/>
              </w:rPr>
              <w:instrText xml:space="preserve"> PAGEREF _Toc166241707 \h </w:instrText>
            </w:r>
            <w:r>
              <w:rPr>
                <w:noProof/>
                <w:webHidden/>
              </w:rPr>
            </w:r>
            <w:r>
              <w:rPr>
                <w:noProof/>
                <w:webHidden/>
              </w:rPr>
              <w:fldChar w:fldCharType="separate"/>
            </w:r>
            <w:r>
              <w:rPr>
                <w:noProof/>
                <w:webHidden/>
              </w:rPr>
              <w:t>17</w:t>
            </w:r>
            <w:r>
              <w:rPr>
                <w:noProof/>
                <w:webHidden/>
              </w:rPr>
              <w:fldChar w:fldCharType="end"/>
            </w:r>
          </w:hyperlink>
        </w:p>
        <w:p w14:paraId="375EE468" w14:textId="25FEBBFB"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08" w:history="1">
            <w:r w:rsidRPr="00920F38">
              <w:rPr>
                <w:rStyle w:val="Hyperlink"/>
                <w:noProof/>
                <w:lang w:val="en-CA"/>
              </w:rPr>
              <w:t>6.3.1</w:t>
            </w:r>
            <w:r>
              <w:rPr>
                <w:rFonts w:eastAsiaTheme="minorEastAsia" w:cstheme="minorBidi"/>
                <w:i w:val="0"/>
                <w:iCs w:val="0"/>
                <w:noProof/>
                <w:kern w:val="2"/>
                <w:sz w:val="24"/>
                <w:szCs w:val="24"/>
                <w14:ligatures w14:val="standardContextual"/>
              </w:rPr>
              <w:tab/>
            </w:r>
            <w:r w:rsidRPr="00920F38">
              <w:rPr>
                <w:rStyle w:val="Hyperlink"/>
                <w:noProof/>
                <w:lang w:val="en-CA"/>
              </w:rPr>
              <w:t>AVC/H264 NALU header format</w:t>
            </w:r>
            <w:r>
              <w:rPr>
                <w:noProof/>
                <w:webHidden/>
              </w:rPr>
              <w:tab/>
            </w:r>
            <w:r>
              <w:rPr>
                <w:noProof/>
                <w:webHidden/>
              </w:rPr>
              <w:fldChar w:fldCharType="begin"/>
            </w:r>
            <w:r>
              <w:rPr>
                <w:noProof/>
                <w:webHidden/>
              </w:rPr>
              <w:instrText xml:space="preserve"> PAGEREF _Toc166241708 \h </w:instrText>
            </w:r>
            <w:r>
              <w:rPr>
                <w:noProof/>
                <w:webHidden/>
              </w:rPr>
            </w:r>
            <w:r>
              <w:rPr>
                <w:noProof/>
                <w:webHidden/>
              </w:rPr>
              <w:fldChar w:fldCharType="separate"/>
            </w:r>
            <w:r>
              <w:rPr>
                <w:noProof/>
                <w:webHidden/>
              </w:rPr>
              <w:t>17</w:t>
            </w:r>
            <w:r>
              <w:rPr>
                <w:noProof/>
                <w:webHidden/>
              </w:rPr>
              <w:fldChar w:fldCharType="end"/>
            </w:r>
          </w:hyperlink>
        </w:p>
        <w:p w14:paraId="4E6D4E2F" w14:textId="4735547B" w:rsidR="00F80406" w:rsidRDefault="00F80406">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66241709" w:history="1">
            <w:r w:rsidRPr="00920F38">
              <w:rPr>
                <w:rStyle w:val="Hyperlink"/>
                <w:noProof/>
                <w:lang w:val="en-CA"/>
              </w:rPr>
              <w:t>7</w:t>
            </w:r>
            <w:r>
              <w:rPr>
                <w:rFonts w:eastAsiaTheme="minorEastAsia" w:cstheme="minorBidi"/>
                <w:b w:val="0"/>
                <w:bCs w:val="0"/>
                <w:caps w:val="0"/>
                <w:noProof/>
                <w:kern w:val="2"/>
                <w:sz w:val="24"/>
                <w:szCs w:val="24"/>
                <w14:ligatures w14:val="standardContextual"/>
              </w:rPr>
              <w:tab/>
            </w:r>
            <w:r w:rsidRPr="00920F38">
              <w:rPr>
                <w:rStyle w:val="Hyperlink"/>
                <w:noProof/>
                <w:lang w:val="en-CA"/>
              </w:rPr>
              <w:t>On codecs string extensions for L-HEVC</w:t>
            </w:r>
            <w:r>
              <w:rPr>
                <w:noProof/>
                <w:webHidden/>
              </w:rPr>
              <w:tab/>
            </w:r>
            <w:r>
              <w:rPr>
                <w:noProof/>
                <w:webHidden/>
              </w:rPr>
              <w:fldChar w:fldCharType="begin"/>
            </w:r>
            <w:r>
              <w:rPr>
                <w:noProof/>
                <w:webHidden/>
              </w:rPr>
              <w:instrText xml:space="preserve"> PAGEREF _Toc166241709 \h </w:instrText>
            </w:r>
            <w:r>
              <w:rPr>
                <w:noProof/>
                <w:webHidden/>
              </w:rPr>
            </w:r>
            <w:r>
              <w:rPr>
                <w:noProof/>
                <w:webHidden/>
              </w:rPr>
              <w:fldChar w:fldCharType="separate"/>
            </w:r>
            <w:r>
              <w:rPr>
                <w:noProof/>
                <w:webHidden/>
              </w:rPr>
              <w:t>19</w:t>
            </w:r>
            <w:r>
              <w:rPr>
                <w:noProof/>
                <w:webHidden/>
              </w:rPr>
              <w:fldChar w:fldCharType="end"/>
            </w:r>
          </w:hyperlink>
        </w:p>
        <w:p w14:paraId="525D4A33" w14:textId="491C8593"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710" w:history="1">
            <w:r w:rsidRPr="00920F38">
              <w:rPr>
                <w:rStyle w:val="Hyperlink"/>
                <w:noProof/>
                <w:lang w:val="en-CA"/>
              </w:rPr>
              <w:t>7.1</w:t>
            </w:r>
            <w:r>
              <w:rPr>
                <w:rFonts w:eastAsiaTheme="minorEastAsia" w:cstheme="minorBidi"/>
                <w:smallCaps w:val="0"/>
                <w:noProof/>
                <w:kern w:val="2"/>
                <w:sz w:val="24"/>
                <w:szCs w:val="24"/>
                <w14:ligatures w14:val="standardContextual"/>
              </w:rPr>
              <w:tab/>
            </w:r>
            <w:r w:rsidRPr="00920F38">
              <w:rPr>
                <w:rStyle w:val="Hyperlink"/>
                <w:noProof/>
                <w:lang w:val="en-CA"/>
              </w:rPr>
              <w:t>Required MIME type signaling for L-HEVC</w:t>
            </w:r>
            <w:r>
              <w:rPr>
                <w:noProof/>
                <w:webHidden/>
              </w:rPr>
              <w:tab/>
            </w:r>
            <w:r>
              <w:rPr>
                <w:noProof/>
                <w:webHidden/>
              </w:rPr>
              <w:fldChar w:fldCharType="begin"/>
            </w:r>
            <w:r>
              <w:rPr>
                <w:noProof/>
                <w:webHidden/>
              </w:rPr>
              <w:instrText xml:space="preserve"> PAGEREF _Toc166241710 \h </w:instrText>
            </w:r>
            <w:r>
              <w:rPr>
                <w:noProof/>
                <w:webHidden/>
              </w:rPr>
            </w:r>
            <w:r>
              <w:rPr>
                <w:noProof/>
                <w:webHidden/>
              </w:rPr>
              <w:fldChar w:fldCharType="separate"/>
            </w:r>
            <w:r>
              <w:rPr>
                <w:noProof/>
                <w:webHidden/>
              </w:rPr>
              <w:t>20</w:t>
            </w:r>
            <w:r>
              <w:rPr>
                <w:noProof/>
                <w:webHidden/>
              </w:rPr>
              <w:fldChar w:fldCharType="end"/>
            </w:r>
          </w:hyperlink>
        </w:p>
        <w:p w14:paraId="5FF45A4C" w14:textId="646F2BEE"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11" w:history="1">
            <w:r w:rsidRPr="00920F38">
              <w:rPr>
                <w:rStyle w:val="Hyperlink"/>
                <w:noProof/>
                <w:lang w:val="en-CA"/>
              </w:rPr>
              <w:t>7.1.1</w:t>
            </w:r>
            <w:r>
              <w:rPr>
                <w:rFonts w:eastAsiaTheme="minorEastAsia" w:cstheme="minorBidi"/>
                <w:i w:val="0"/>
                <w:iCs w:val="0"/>
                <w:noProof/>
                <w:kern w:val="2"/>
                <w:sz w:val="24"/>
                <w:szCs w:val="24"/>
                <w14:ligatures w14:val="standardContextual"/>
              </w:rPr>
              <w:tab/>
            </w:r>
            <w:r w:rsidRPr="00920F38">
              <w:rPr>
                <w:rStyle w:val="Hyperlink"/>
                <w:noProof/>
                <w:lang w:val="en-CA"/>
              </w:rPr>
              <w:t>Problem description</w:t>
            </w:r>
            <w:r>
              <w:rPr>
                <w:noProof/>
                <w:webHidden/>
              </w:rPr>
              <w:tab/>
            </w:r>
            <w:r>
              <w:rPr>
                <w:noProof/>
                <w:webHidden/>
              </w:rPr>
              <w:fldChar w:fldCharType="begin"/>
            </w:r>
            <w:r>
              <w:rPr>
                <w:noProof/>
                <w:webHidden/>
              </w:rPr>
              <w:instrText xml:space="preserve"> PAGEREF _Toc166241711 \h </w:instrText>
            </w:r>
            <w:r>
              <w:rPr>
                <w:noProof/>
                <w:webHidden/>
              </w:rPr>
            </w:r>
            <w:r>
              <w:rPr>
                <w:noProof/>
                <w:webHidden/>
              </w:rPr>
              <w:fldChar w:fldCharType="separate"/>
            </w:r>
            <w:r>
              <w:rPr>
                <w:noProof/>
                <w:webHidden/>
              </w:rPr>
              <w:t>20</w:t>
            </w:r>
            <w:r>
              <w:rPr>
                <w:noProof/>
                <w:webHidden/>
              </w:rPr>
              <w:fldChar w:fldCharType="end"/>
            </w:r>
          </w:hyperlink>
        </w:p>
        <w:p w14:paraId="3C38F24C" w14:textId="3C34002C"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12" w:history="1">
            <w:r w:rsidRPr="00920F38">
              <w:rPr>
                <w:rStyle w:val="Hyperlink"/>
                <w:noProof/>
                <w:lang w:val="en-CA"/>
              </w:rPr>
              <w:t>7.1.2</w:t>
            </w:r>
            <w:r>
              <w:rPr>
                <w:rFonts w:eastAsiaTheme="minorEastAsia" w:cstheme="minorBidi"/>
                <w:i w:val="0"/>
                <w:iCs w:val="0"/>
                <w:noProof/>
                <w:kern w:val="2"/>
                <w:sz w:val="24"/>
                <w:szCs w:val="24"/>
                <w14:ligatures w14:val="standardContextual"/>
              </w:rPr>
              <w:tab/>
            </w:r>
            <w:r w:rsidRPr="00920F38">
              <w:rPr>
                <w:rStyle w:val="Hyperlink"/>
                <w:noProof/>
                <w:lang w:val="en-CA"/>
              </w:rPr>
              <w:t>General</w:t>
            </w:r>
            <w:r>
              <w:rPr>
                <w:noProof/>
                <w:webHidden/>
              </w:rPr>
              <w:tab/>
            </w:r>
            <w:r>
              <w:rPr>
                <w:noProof/>
                <w:webHidden/>
              </w:rPr>
              <w:fldChar w:fldCharType="begin"/>
            </w:r>
            <w:r>
              <w:rPr>
                <w:noProof/>
                <w:webHidden/>
              </w:rPr>
              <w:instrText xml:space="preserve"> PAGEREF _Toc166241712 \h </w:instrText>
            </w:r>
            <w:r>
              <w:rPr>
                <w:noProof/>
                <w:webHidden/>
              </w:rPr>
            </w:r>
            <w:r>
              <w:rPr>
                <w:noProof/>
                <w:webHidden/>
              </w:rPr>
              <w:fldChar w:fldCharType="separate"/>
            </w:r>
            <w:r>
              <w:rPr>
                <w:noProof/>
                <w:webHidden/>
              </w:rPr>
              <w:t>20</w:t>
            </w:r>
            <w:r>
              <w:rPr>
                <w:noProof/>
                <w:webHidden/>
              </w:rPr>
              <w:fldChar w:fldCharType="end"/>
            </w:r>
          </w:hyperlink>
        </w:p>
        <w:p w14:paraId="6FB41B88" w14:textId="3668ABA0"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13" w:history="1">
            <w:r w:rsidRPr="00920F38">
              <w:rPr>
                <w:rStyle w:val="Hyperlink"/>
                <w:noProof/>
                <w:lang w:val="en-CA"/>
              </w:rPr>
              <w:t>7.1.3</w:t>
            </w:r>
            <w:r>
              <w:rPr>
                <w:rFonts w:eastAsiaTheme="minorEastAsia" w:cstheme="minorBidi"/>
                <w:i w:val="0"/>
                <w:iCs w:val="0"/>
                <w:noProof/>
                <w:kern w:val="2"/>
                <w:sz w:val="24"/>
                <w:szCs w:val="24"/>
                <w14:ligatures w14:val="standardContextual"/>
              </w:rPr>
              <w:tab/>
            </w:r>
            <w:r w:rsidRPr="00920F38">
              <w:rPr>
                <w:rStyle w:val="Hyperlink"/>
                <w:noProof/>
                <w:lang w:val="en-CA"/>
              </w:rPr>
              <w:t>Extension of the codecs parameter</w:t>
            </w:r>
            <w:r>
              <w:rPr>
                <w:noProof/>
                <w:webHidden/>
              </w:rPr>
              <w:tab/>
            </w:r>
            <w:r>
              <w:rPr>
                <w:noProof/>
                <w:webHidden/>
              </w:rPr>
              <w:fldChar w:fldCharType="begin"/>
            </w:r>
            <w:r>
              <w:rPr>
                <w:noProof/>
                <w:webHidden/>
              </w:rPr>
              <w:instrText xml:space="preserve"> PAGEREF _Toc166241713 \h </w:instrText>
            </w:r>
            <w:r>
              <w:rPr>
                <w:noProof/>
                <w:webHidden/>
              </w:rPr>
            </w:r>
            <w:r>
              <w:rPr>
                <w:noProof/>
                <w:webHidden/>
              </w:rPr>
              <w:fldChar w:fldCharType="separate"/>
            </w:r>
            <w:r>
              <w:rPr>
                <w:noProof/>
                <w:webHidden/>
              </w:rPr>
              <w:t>21</w:t>
            </w:r>
            <w:r>
              <w:rPr>
                <w:noProof/>
                <w:webHidden/>
              </w:rPr>
              <w:fldChar w:fldCharType="end"/>
            </w:r>
          </w:hyperlink>
        </w:p>
        <w:p w14:paraId="6B912D02" w14:textId="7B762E1E"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14" w:history="1">
            <w:r w:rsidRPr="00920F38">
              <w:rPr>
                <w:rStyle w:val="Hyperlink"/>
                <w:noProof/>
                <w:lang w:val="en-CA"/>
              </w:rPr>
              <w:t>7.1.4</w:t>
            </w:r>
            <w:r>
              <w:rPr>
                <w:rFonts w:eastAsiaTheme="minorEastAsia" w:cstheme="minorBidi"/>
                <w:i w:val="0"/>
                <w:iCs w:val="0"/>
                <w:noProof/>
                <w:kern w:val="2"/>
                <w:sz w:val="24"/>
                <w:szCs w:val="24"/>
                <w14:ligatures w14:val="standardContextual"/>
              </w:rPr>
              <w:tab/>
            </w:r>
            <w:r w:rsidRPr="00920F38">
              <w:rPr>
                <w:rStyle w:val="Hyperlink"/>
                <w:noProof/>
                <w:lang w:val="en-CA"/>
              </w:rPr>
              <w:t>Alternatives</w:t>
            </w:r>
            <w:r>
              <w:rPr>
                <w:noProof/>
                <w:webHidden/>
              </w:rPr>
              <w:tab/>
            </w:r>
            <w:r>
              <w:rPr>
                <w:noProof/>
                <w:webHidden/>
              </w:rPr>
              <w:fldChar w:fldCharType="begin"/>
            </w:r>
            <w:r>
              <w:rPr>
                <w:noProof/>
                <w:webHidden/>
              </w:rPr>
              <w:instrText xml:space="preserve"> PAGEREF _Toc166241714 \h </w:instrText>
            </w:r>
            <w:r>
              <w:rPr>
                <w:noProof/>
                <w:webHidden/>
              </w:rPr>
            </w:r>
            <w:r>
              <w:rPr>
                <w:noProof/>
                <w:webHidden/>
              </w:rPr>
              <w:fldChar w:fldCharType="separate"/>
            </w:r>
            <w:r>
              <w:rPr>
                <w:noProof/>
                <w:webHidden/>
              </w:rPr>
              <w:t>22</w:t>
            </w:r>
            <w:r>
              <w:rPr>
                <w:noProof/>
                <w:webHidden/>
              </w:rPr>
              <w:fldChar w:fldCharType="end"/>
            </w:r>
          </w:hyperlink>
        </w:p>
        <w:p w14:paraId="3B78A8A0" w14:textId="3D5D774F" w:rsidR="00F80406" w:rsidRDefault="00F80406">
          <w:pPr>
            <w:pStyle w:val="TOC1"/>
            <w:tabs>
              <w:tab w:val="left" w:pos="480"/>
              <w:tab w:val="right" w:leader="dot" w:pos="9010"/>
            </w:tabs>
            <w:rPr>
              <w:rFonts w:eastAsiaTheme="minorEastAsia" w:cstheme="minorBidi"/>
              <w:b w:val="0"/>
              <w:bCs w:val="0"/>
              <w:caps w:val="0"/>
              <w:noProof/>
              <w:kern w:val="2"/>
              <w:sz w:val="24"/>
              <w:szCs w:val="24"/>
              <w14:ligatures w14:val="standardContextual"/>
            </w:rPr>
          </w:pPr>
          <w:hyperlink w:anchor="_Toc166241718" w:history="1">
            <w:r w:rsidRPr="00920F38">
              <w:rPr>
                <w:rStyle w:val="Hyperlink"/>
                <w:noProof/>
                <w:lang w:val="en-CA"/>
              </w:rPr>
              <w:t>8</w:t>
            </w:r>
            <w:r>
              <w:rPr>
                <w:rFonts w:eastAsiaTheme="minorEastAsia" w:cstheme="minorBidi"/>
                <w:b w:val="0"/>
                <w:bCs w:val="0"/>
                <w:caps w:val="0"/>
                <w:noProof/>
                <w:kern w:val="2"/>
                <w:sz w:val="24"/>
                <w:szCs w:val="24"/>
                <w14:ligatures w14:val="standardContextual"/>
              </w:rPr>
              <w:tab/>
            </w:r>
            <w:r w:rsidRPr="00920F38">
              <w:rPr>
                <w:rStyle w:val="Hyperlink"/>
                <w:noProof/>
                <w:lang w:val="en-CA"/>
              </w:rPr>
              <w:t>Enabling multiple layers in single layer track</w:t>
            </w:r>
            <w:r>
              <w:rPr>
                <w:noProof/>
                <w:webHidden/>
              </w:rPr>
              <w:tab/>
            </w:r>
            <w:r>
              <w:rPr>
                <w:noProof/>
                <w:webHidden/>
              </w:rPr>
              <w:fldChar w:fldCharType="begin"/>
            </w:r>
            <w:r>
              <w:rPr>
                <w:noProof/>
                <w:webHidden/>
              </w:rPr>
              <w:instrText xml:space="preserve"> PAGEREF _Toc166241718 \h </w:instrText>
            </w:r>
            <w:r>
              <w:rPr>
                <w:noProof/>
                <w:webHidden/>
              </w:rPr>
            </w:r>
            <w:r>
              <w:rPr>
                <w:noProof/>
                <w:webHidden/>
              </w:rPr>
              <w:fldChar w:fldCharType="separate"/>
            </w:r>
            <w:r>
              <w:rPr>
                <w:noProof/>
                <w:webHidden/>
              </w:rPr>
              <w:t>23</w:t>
            </w:r>
            <w:r>
              <w:rPr>
                <w:noProof/>
                <w:webHidden/>
              </w:rPr>
              <w:fldChar w:fldCharType="end"/>
            </w:r>
          </w:hyperlink>
        </w:p>
        <w:p w14:paraId="1EE9E88E" w14:textId="5EFB665D"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719" w:history="1">
            <w:r w:rsidRPr="00920F38">
              <w:rPr>
                <w:rStyle w:val="Hyperlink"/>
                <w:noProof/>
                <w:lang w:val="en-CA"/>
              </w:rPr>
              <w:t>8.1</w:t>
            </w:r>
            <w:r>
              <w:rPr>
                <w:rFonts w:eastAsiaTheme="minorEastAsia" w:cstheme="minorBidi"/>
                <w:smallCaps w:val="0"/>
                <w:noProof/>
                <w:kern w:val="2"/>
                <w:sz w:val="24"/>
                <w:szCs w:val="24"/>
                <w14:ligatures w14:val="standardContextual"/>
              </w:rPr>
              <w:tab/>
            </w:r>
            <w:r w:rsidRPr="00920F38">
              <w:rPr>
                <w:rStyle w:val="Hyperlink"/>
                <w:noProof/>
                <w:lang w:val="en-CA"/>
              </w:rPr>
              <w:t>Multi-layer configuration box in a sample entry</w:t>
            </w:r>
            <w:r>
              <w:rPr>
                <w:noProof/>
                <w:webHidden/>
              </w:rPr>
              <w:tab/>
            </w:r>
            <w:r>
              <w:rPr>
                <w:noProof/>
                <w:webHidden/>
              </w:rPr>
              <w:fldChar w:fldCharType="begin"/>
            </w:r>
            <w:r>
              <w:rPr>
                <w:noProof/>
                <w:webHidden/>
              </w:rPr>
              <w:instrText xml:space="preserve"> PAGEREF _Toc166241719 \h </w:instrText>
            </w:r>
            <w:r>
              <w:rPr>
                <w:noProof/>
                <w:webHidden/>
              </w:rPr>
            </w:r>
            <w:r>
              <w:rPr>
                <w:noProof/>
                <w:webHidden/>
              </w:rPr>
              <w:fldChar w:fldCharType="separate"/>
            </w:r>
            <w:r>
              <w:rPr>
                <w:noProof/>
                <w:webHidden/>
              </w:rPr>
              <w:t>23</w:t>
            </w:r>
            <w:r>
              <w:rPr>
                <w:noProof/>
                <w:webHidden/>
              </w:rPr>
              <w:fldChar w:fldCharType="end"/>
            </w:r>
          </w:hyperlink>
        </w:p>
        <w:p w14:paraId="0E8B4EAE" w14:textId="2D43CD2C"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20" w:history="1">
            <w:r w:rsidRPr="00920F38">
              <w:rPr>
                <w:rStyle w:val="Hyperlink"/>
                <w:noProof/>
                <w:lang w:val="en-CA"/>
              </w:rPr>
              <w:t>8.1.1</w:t>
            </w:r>
            <w:r>
              <w:rPr>
                <w:rFonts w:eastAsiaTheme="minorEastAsia" w:cstheme="minorBidi"/>
                <w:i w:val="0"/>
                <w:iCs w:val="0"/>
                <w:noProof/>
                <w:kern w:val="2"/>
                <w:sz w:val="24"/>
                <w:szCs w:val="24"/>
                <w14:ligatures w14:val="standardContextual"/>
              </w:rPr>
              <w:tab/>
            </w:r>
            <w:r w:rsidRPr="00920F38">
              <w:rPr>
                <w:rStyle w:val="Hyperlink"/>
                <w:noProof/>
                <w:lang w:val="en-CA"/>
              </w:rPr>
              <w:t>Clause 4 changes</w:t>
            </w:r>
            <w:r>
              <w:rPr>
                <w:noProof/>
                <w:webHidden/>
              </w:rPr>
              <w:tab/>
            </w:r>
            <w:r>
              <w:rPr>
                <w:noProof/>
                <w:webHidden/>
              </w:rPr>
              <w:fldChar w:fldCharType="begin"/>
            </w:r>
            <w:r>
              <w:rPr>
                <w:noProof/>
                <w:webHidden/>
              </w:rPr>
              <w:instrText xml:space="preserve"> PAGEREF _Toc166241720 \h </w:instrText>
            </w:r>
            <w:r>
              <w:rPr>
                <w:noProof/>
                <w:webHidden/>
              </w:rPr>
            </w:r>
            <w:r>
              <w:rPr>
                <w:noProof/>
                <w:webHidden/>
              </w:rPr>
              <w:fldChar w:fldCharType="separate"/>
            </w:r>
            <w:r>
              <w:rPr>
                <w:noProof/>
                <w:webHidden/>
              </w:rPr>
              <w:t>23</w:t>
            </w:r>
            <w:r>
              <w:rPr>
                <w:noProof/>
                <w:webHidden/>
              </w:rPr>
              <w:fldChar w:fldCharType="end"/>
            </w:r>
          </w:hyperlink>
        </w:p>
        <w:p w14:paraId="11561A71" w14:textId="53F698C7" w:rsidR="00F80406" w:rsidRDefault="00F80406">
          <w:pPr>
            <w:pStyle w:val="TOC3"/>
            <w:tabs>
              <w:tab w:val="left" w:pos="1200"/>
              <w:tab w:val="right" w:leader="dot" w:pos="9010"/>
            </w:tabs>
            <w:rPr>
              <w:rFonts w:eastAsiaTheme="minorEastAsia" w:cstheme="minorBidi"/>
              <w:i w:val="0"/>
              <w:iCs w:val="0"/>
              <w:noProof/>
              <w:kern w:val="2"/>
              <w:sz w:val="24"/>
              <w:szCs w:val="24"/>
              <w14:ligatures w14:val="standardContextual"/>
            </w:rPr>
          </w:pPr>
          <w:hyperlink w:anchor="_Toc166241721" w:history="1">
            <w:r w:rsidRPr="00920F38">
              <w:rPr>
                <w:rStyle w:val="Hyperlink"/>
                <w:noProof/>
                <w:lang w:val="en-CA"/>
              </w:rPr>
              <w:t>8.1.2</w:t>
            </w:r>
            <w:r>
              <w:rPr>
                <w:rFonts w:eastAsiaTheme="minorEastAsia" w:cstheme="minorBidi"/>
                <w:i w:val="0"/>
                <w:iCs w:val="0"/>
                <w:noProof/>
                <w:kern w:val="2"/>
                <w:sz w:val="24"/>
                <w:szCs w:val="24"/>
                <w14:ligatures w14:val="standardContextual"/>
              </w:rPr>
              <w:tab/>
            </w:r>
            <w:r w:rsidRPr="00920F38">
              <w:rPr>
                <w:rStyle w:val="Hyperlink"/>
                <w:noProof/>
                <w:lang w:val="en-CA"/>
              </w:rPr>
              <w:t>New Annex</w:t>
            </w:r>
            <w:r>
              <w:rPr>
                <w:noProof/>
                <w:webHidden/>
              </w:rPr>
              <w:tab/>
            </w:r>
            <w:r>
              <w:rPr>
                <w:noProof/>
                <w:webHidden/>
              </w:rPr>
              <w:fldChar w:fldCharType="begin"/>
            </w:r>
            <w:r>
              <w:rPr>
                <w:noProof/>
                <w:webHidden/>
              </w:rPr>
              <w:instrText xml:space="preserve"> PAGEREF _Toc166241721 \h </w:instrText>
            </w:r>
            <w:r>
              <w:rPr>
                <w:noProof/>
                <w:webHidden/>
              </w:rPr>
            </w:r>
            <w:r>
              <w:rPr>
                <w:noProof/>
                <w:webHidden/>
              </w:rPr>
              <w:fldChar w:fldCharType="separate"/>
            </w:r>
            <w:r>
              <w:rPr>
                <w:noProof/>
                <w:webHidden/>
              </w:rPr>
              <w:t>24</w:t>
            </w:r>
            <w:r>
              <w:rPr>
                <w:noProof/>
                <w:webHidden/>
              </w:rPr>
              <w:fldChar w:fldCharType="end"/>
            </w:r>
          </w:hyperlink>
        </w:p>
        <w:p w14:paraId="2F41217E" w14:textId="245822B1"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722" w:history="1">
            <w:r w:rsidRPr="00920F38">
              <w:rPr>
                <w:rStyle w:val="Hyperlink"/>
                <w:noProof/>
                <w:lang w:val="en-CA"/>
              </w:rPr>
              <w:t>8.2</w:t>
            </w:r>
            <w:r>
              <w:rPr>
                <w:rFonts w:eastAsiaTheme="minorEastAsia" w:cstheme="minorBidi"/>
                <w:smallCaps w:val="0"/>
                <w:noProof/>
                <w:kern w:val="2"/>
                <w:sz w:val="24"/>
                <w:szCs w:val="24"/>
                <w14:ligatures w14:val="standardContextual"/>
              </w:rPr>
              <w:tab/>
            </w:r>
            <w:r w:rsidRPr="00920F38">
              <w:rPr>
                <w:rStyle w:val="Hyperlink"/>
                <w:noProof/>
                <w:lang w:val="en-CA"/>
              </w:rPr>
              <w:t>Samples of the single-layer track</w:t>
            </w:r>
            <w:r>
              <w:rPr>
                <w:noProof/>
                <w:webHidden/>
              </w:rPr>
              <w:tab/>
            </w:r>
            <w:r>
              <w:rPr>
                <w:noProof/>
                <w:webHidden/>
              </w:rPr>
              <w:fldChar w:fldCharType="begin"/>
            </w:r>
            <w:r>
              <w:rPr>
                <w:noProof/>
                <w:webHidden/>
              </w:rPr>
              <w:instrText xml:space="preserve"> PAGEREF _Toc166241722 \h </w:instrText>
            </w:r>
            <w:r>
              <w:rPr>
                <w:noProof/>
                <w:webHidden/>
              </w:rPr>
            </w:r>
            <w:r>
              <w:rPr>
                <w:noProof/>
                <w:webHidden/>
              </w:rPr>
              <w:fldChar w:fldCharType="separate"/>
            </w:r>
            <w:r>
              <w:rPr>
                <w:noProof/>
                <w:webHidden/>
              </w:rPr>
              <w:t>25</w:t>
            </w:r>
            <w:r>
              <w:rPr>
                <w:noProof/>
                <w:webHidden/>
              </w:rPr>
              <w:fldChar w:fldCharType="end"/>
            </w:r>
          </w:hyperlink>
        </w:p>
        <w:p w14:paraId="70AE9A57" w14:textId="1207C3B6" w:rsidR="00F80406" w:rsidRDefault="00F80406">
          <w:pPr>
            <w:pStyle w:val="TOC2"/>
            <w:tabs>
              <w:tab w:val="left" w:pos="960"/>
              <w:tab w:val="right" w:leader="dot" w:pos="9010"/>
            </w:tabs>
            <w:rPr>
              <w:rFonts w:eastAsiaTheme="minorEastAsia" w:cstheme="minorBidi"/>
              <w:smallCaps w:val="0"/>
              <w:noProof/>
              <w:kern w:val="2"/>
              <w:sz w:val="24"/>
              <w:szCs w:val="24"/>
              <w14:ligatures w14:val="standardContextual"/>
            </w:rPr>
          </w:pPr>
          <w:hyperlink w:anchor="_Toc166241723" w:history="1">
            <w:r w:rsidRPr="00920F38">
              <w:rPr>
                <w:rStyle w:val="Hyperlink"/>
                <w:noProof/>
                <w:lang w:val="en-CA"/>
              </w:rPr>
              <w:t>8.3</w:t>
            </w:r>
            <w:r>
              <w:rPr>
                <w:rFonts w:eastAsiaTheme="minorEastAsia" w:cstheme="minorBidi"/>
                <w:smallCaps w:val="0"/>
                <w:noProof/>
                <w:kern w:val="2"/>
                <w:sz w:val="24"/>
                <w:szCs w:val="24"/>
                <w14:ligatures w14:val="standardContextual"/>
              </w:rPr>
              <w:tab/>
            </w:r>
            <w:r w:rsidRPr="00920F38">
              <w:rPr>
                <w:rStyle w:val="Hyperlink"/>
                <w:noProof/>
                <w:lang w:val="en-CA"/>
              </w:rPr>
              <w:t>Auxiliary information for multi-layer bitstream</w:t>
            </w:r>
            <w:r>
              <w:rPr>
                <w:noProof/>
                <w:webHidden/>
              </w:rPr>
              <w:tab/>
            </w:r>
            <w:r>
              <w:rPr>
                <w:noProof/>
                <w:webHidden/>
              </w:rPr>
              <w:fldChar w:fldCharType="begin"/>
            </w:r>
            <w:r>
              <w:rPr>
                <w:noProof/>
                <w:webHidden/>
              </w:rPr>
              <w:instrText xml:space="preserve"> PAGEREF _Toc166241723 \h </w:instrText>
            </w:r>
            <w:r>
              <w:rPr>
                <w:noProof/>
                <w:webHidden/>
              </w:rPr>
            </w:r>
            <w:r>
              <w:rPr>
                <w:noProof/>
                <w:webHidden/>
              </w:rPr>
              <w:fldChar w:fldCharType="separate"/>
            </w:r>
            <w:r>
              <w:rPr>
                <w:noProof/>
                <w:webHidden/>
              </w:rPr>
              <w:t>25</w:t>
            </w:r>
            <w:r>
              <w:rPr>
                <w:noProof/>
                <w:webHidden/>
              </w:rPr>
              <w:fldChar w:fldCharType="end"/>
            </w:r>
          </w:hyperlink>
        </w:p>
        <w:p w14:paraId="04E1C398" w14:textId="6DB22591" w:rsidR="00F14962" w:rsidRPr="006E4D98" w:rsidRDefault="00F14962" w:rsidP="000D512D">
          <w:pPr>
            <w:spacing w:after="0"/>
            <w:rPr>
              <w:noProof/>
              <w:lang w:val="en-CA"/>
            </w:rPr>
          </w:pPr>
          <w:r w:rsidRPr="006E4D98">
            <w:rPr>
              <w:b/>
              <w:bCs/>
              <w:noProof/>
              <w:lang w:val="en-CA"/>
            </w:rPr>
            <w:fldChar w:fldCharType="end"/>
          </w:r>
        </w:p>
      </w:sdtContent>
    </w:sdt>
    <w:p w14:paraId="7912958F" w14:textId="59007886" w:rsidR="00B0279B" w:rsidRPr="006E4D98" w:rsidRDefault="00B0279B">
      <w:pPr>
        <w:widowControl w:val="0"/>
        <w:autoSpaceDE w:val="0"/>
        <w:autoSpaceDN w:val="0"/>
        <w:spacing w:before="0" w:after="0"/>
        <w:jc w:val="left"/>
        <w:rPr>
          <w:noProof/>
          <w:lang w:val="en-CA"/>
        </w:rPr>
      </w:pPr>
      <w:r w:rsidRPr="006E4D98">
        <w:rPr>
          <w:noProof/>
          <w:lang w:val="en-CA"/>
        </w:rPr>
        <w:br w:type="page"/>
      </w:r>
    </w:p>
    <w:p w14:paraId="1F5D7947" w14:textId="4A46F4D7" w:rsidR="00145431" w:rsidRPr="006E4D98" w:rsidRDefault="00145431" w:rsidP="00322F50">
      <w:pPr>
        <w:pStyle w:val="Heading1"/>
        <w:numPr>
          <w:ilvl w:val="0"/>
          <w:numId w:val="11"/>
        </w:numPr>
        <w:rPr>
          <w:lang w:val="en-CA"/>
        </w:rPr>
      </w:pPr>
      <w:bookmarkStart w:id="0" w:name="_Toc166241690"/>
      <w:r w:rsidRPr="006E4D98">
        <w:rPr>
          <w:lang w:val="en-CA"/>
        </w:rPr>
        <w:lastRenderedPageBreak/>
        <w:t>Signalling of non-reference layer (from m56045)</w:t>
      </w:r>
      <w:bookmarkEnd w:id="0"/>
    </w:p>
    <w:p w14:paraId="22CB9F21" w14:textId="2F545D0C" w:rsidR="00145431" w:rsidRPr="006E4D98" w:rsidRDefault="00145431" w:rsidP="00145431">
      <w:pPr>
        <w:rPr>
          <w:lang w:val="en-CA"/>
        </w:rPr>
      </w:pPr>
      <w:r w:rsidRPr="006E4D98">
        <w:rPr>
          <w:lang w:val="en-CA"/>
        </w:rPr>
        <w:t>Signalling of a sample group for non-reference samples was proposed in m56045. Non-reference samples are never used as a reference samples. A layer non reference flag is signaled in the sample group. 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6DB2F6C5" w14:textId="1FDE544A" w:rsidR="00145431" w:rsidRPr="006E4D98" w:rsidRDefault="00145431" w:rsidP="00145431">
      <w:pPr>
        <w:rPr>
          <w:lang w:val="en-CA"/>
        </w:rPr>
      </w:pPr>
      <w:r w:rsidRPr="006E4D98">
        <w:rPr>
          <w:lang w:val="en-CA"/>
        </w:rPr>
        <w:t>The proposed addition is shown below compared to WG03N0035.</w:t>
      </w:r>
    </w:p>
    <w:p w14:paraId="631EDA7B" w14:textId="63F9B032" w:rsidR="00145431" w:rsidRPr="006E4D98" w:rsidRDefault="00145431" w:rsidP="00145431">
      <w:pPr>
        <w:rPr>
          <w:b/>
          <w:bCs/>
          <w:lang w:val="en-CA"/>
        </w:rPr>
      </w:pPr>
      <w:r w:rsidRPr="006E4D98">
        <w:rPr>
          <w:b/>
          <w:bCs/>
          <w:lang w:val="en-CA"/>
        </w:rPr>
        <w:t>11.8.12</w:t>
      </w:r>
      <w:r w:rsidRPr="006E4D98">
        <w:rPr>
          <w:b/>
          <w:bCs/>
          <w:lang w:val="en-CA"/>
        </w:rPr>
        <w:tab/>
        <w:t>Non reference sample group</w:t>
      </w:r>
    </w:p>
    <w:p w14:paraId="37327FA1" w14:textId="2A8043D8" w:rsidR="00145431" w:rsidRPr="006E4D98" w:rsidRDefault="00145431" w:rsidP="00145431">
      <w:pPr>
        <w:rPr>
          <w:b/>
          <w:bCs/>
          <w:lang w:val="en-CA"/>
        </w:rPr>
      </w:pPr>
      <w:r w:rsidRPr="006E4D98">
        <w:rPr>
          <w:b/>
          <w:bCs/>
          <w:lang w:val="en-CA"/>
        </w:rPr>
        <w:t>11.8.12.1</w:t>
      </w:r>
      <w:r w:rsidRPr="006E4D98">
        <w:rPr>
          <w:b/>
          <w:bCs/>
          <w:lang w:val="en-CA"/>
        </w:rPr>
        <w:tab/>
        <w:t>Definition</w:t>
      </w:r>
    </w:p>
    <w:p w14:paraId="7F300C5D" w14:textId="77777777" w:rsidR="00145431" w:rsidRPr="006E4D98" w:rsidRDefault="00145431" w:rsidP="00145431">
      <w:pPr>
        <w:jc w:val="left"/>
        <w:rPr>
          <w:lang w:val="en-CA"/>
        </w:rPr>
      </w:pPr>
      <w:r w:rsidRPr="006E4D98">
        <w:rPr>
          <w:lang w:val="en-CA"/>
        </w:rPr>
        <w:t>Group Types:</w:t>
      </w:r>
      <w:r w:rsidRPr="006E4D98">
        <w:rPr>
          <w:lang w:val="en-CA"/>
        </w:rPr>
        <w:tab/>
      </w:r>
      <w:r w:rsidRPr="006E4D98">
        <w:rPr>
          <w:rFonts w:ascii="Courier New" w:hAnsi="Courier New"/>
          <w:noProof/>
          <w:lang w:val="en-CA" w:eastAsia="ja-JP"/>
        </w:rPr>
        <w:t>'nref'</w:t>
      </w:r>
      <w:r w:rsidRPr="006E4D98">
        <w:rPr>
          <w:lang w:val="en-CA"/>
        </w:rPr>
        <w:br/>
        <w:t>Container:</w:t>
      </w:r>
      <w:r w:rsidRPr="006E4D98">
        <w:rPr>
          <w:lang w:val="en-CA"/>
        </w:rPr>
        <w:tab/>
        <w:t>Sample Group Description Box (</w:t>
      </w:r>
      <w:r w:rsidRPr="006E4D98">
        <w:rPr>
          <w:rFonts w:ascii="Courier New" w:hAnsi="Courier New"/>
          <w:noProof/>
          <w:lang w:val="en-CA" w:eastAsia="ja-JP"/>
        </w:rPr>
        <w:t>'</w:t>
      </w:r>
      <w:proofErr w:type="spellStart"/>
      <w:r w:rsidRPr="006E4D98">
        <w:rPr>
          <w:rFonts w:ascii="Courier New" w:hAnsi="Courier New"/>
          <w:noProof/>
          <w:lang w:val="en-CA" w:eastAsia="ja-JP"/>
        </w:rPr>
        <w:t>sgpd</w:t>
      </w:r>
      <w:proofErr w:type="spellEnd"/>
      <w:r w:rsidRPr="006E4D98">
        <w:rPr>
          <w:rFonts w:ascii="Courier New" w:hAnsi="Courier New"/>
          <w:noProof/>
          <w:lang w:val="en-CA" w:eastAsia="ja-JP"/>
        </w:rPr>
        <w:t>'</w:t>
      </w:r>
      <w:r w:rsidRPr="006E4D98">
        <w:rPr>
          <w:lang w:val="en-CA"/>
        </w:rPr>
        <w:t>)</w:t>
      </w:r>
      <w:r w:rsidRPr="006E4D98">
        <w:rPr>
          <w:lang w:val="en-CA"/>
        </w:rPr>
        <w:br/>
        <w:t>Mandatory:</w:t>
      </w:r>
      <w:r w:rsidRPr="006E4D98">
        <w:rPr>
          <w:lang w:val="en-CA"/>
        </w:rPr>
        <w:tab/>
        <w:t>No</w:t>
      </w:r>
      <w:r w:rsidRPr="006E4D98">
        <w:rPr>
          <w:lang w:val="en-CA"/>
        </w:rPr>
        <w:br/>
        <w:t>Quantity:</w:t>
      </w:r>
      <w:r w:rsidRPr="006E4D98">
        <w:rPr>
          <w:lang w:val="en-CA"/>
        </w:rPr>
        <w:tab/>
        <w:t>Zero or one</w:t>
      </w:r>
    </w:p>
    <w:p w14:paraId="2AEDC875" w14:textId="0B5F4D80" w:rsidR="00145431" w:rsidRPr="006E4D98" w:rsidRDefault="00145431" w:rsidP="00145431">
      <w:pPr>
        <w:rPr>
          <w:lang w:val="en-CA" w:eastAsia="zh-CN"/>
        </w:rPr>
      </w:pPr>
      <w:r w:rsidRPr="006E4D98">
        <w:rPr>
          <w:lang w:val="en-CA" w:eastAsia="zh-CN"/>
        </w:rPr>
        <w:t xml:space="preserve">This sample group is used to mark non reference samples. A </w:t>
      </w:r>
      <w:proofErr w:type="spellStart"/>
      <w:r w:rsidRPr="006E4D98">
        <w:rPr>
          <w:lang w:val="en-CA" w:eastAsia="zh-CN"/>
        </w:rPr>
        <w:t>non reference</w:t>
      </w:r>
      <w:proofErr w:type="spellEnd"/>
      <w:r w:rsidRPr="006E4D98">
        <w:rPr>
          <w:lang w:val="en-CA" w:eastAsia="zh-CN"/>
        </w:rPr>
        <w:t xml:space="preserve"> sample is never used as a reference sample for any other sample. An accompanying instance of the </w:t>
      </w:r>
      <w:r w:rsidRPr="006E4D98">
        <w:rPr>
          <w:rFonts w:ascii="Courier New" w:hAnsi="Courier New"/>
          <w:noProof/>
          <w:lang w:val="en-CA" w:eastAsia="ja-JP"/>
        </w:rPr>
        <w:t>SampleGroupDescriptionBox</w:t>
      </w:r>
      <w:r w:rsidRPr="006E4D98">
        <w:rPr>
          <w:lang w:val="en-CA" w:eastAsia="zh-CN"/>
        </w:rPr>
        <w:t xml:space="preserve"> with the same grouping type shall be present. The </w:t>
      </w:r>
      <w:r w:rsidRPr="006E4D98">
        <w:rPr>
          <w:rFonts w:ascii="Courier New" w:hAnsi="Courier New"/>
          <w:noProof/>
          <w:lang w:val="en-CA" w:eastAsia="ja-JP"/>
        </w:rPr>
        <w:t>grouping_type_parameter</w:t>
      </w:r>
      <w:r w:rsidRPr="006E4D98">
        <w:rPr>
          <w:lang w:val="en-CA" w:eastAsia="zh-CN"/>
        </w:rPr>
        <w:t xml:space="preserve"> is not defined for the </w:t>
      </w:r>
      <w:r w:rsidRPr="006E4D98">
        <w:rPr>
          <w:rFonts w:ascii="Courier New" w:hAnsi="Courier New"/>
          <w:noProof/>
          <w:lang w:val="en-CA" w:eastAsia="ja-JP"/>
        </w:rPr>
        <w:t xml:space="preserve">SampleToGroupBox </w:t>
      </w:r>
      <w:r w:rsidRPr="006E4D98">
        <w:rPr>
          <w:lang w:val="en-CA" w:eastAsia="zh-CN"/>
        </w:rPr>
        <w:t xml:space="preserve">with grouping type </w:t>
      </w:r>
      <w:r w:rsidRPr="006E4D98">
        <w:rPr>
          <w:rFonts w:ascii="Courier New" w:hAnsi="Courier New"/>
          <w:noProof/>
          <w:lang w:val="en-CA" w:eastAsia="ja-JP"/>
        </w:rPr>
        <w:t>'nref'</w:t>
      </w:r>
      <w:r w:rsidRPr="006E4D98">
        <w:rPr>
          <w:lang w:val="en-CA" w:eastAsia="zh-CN"/>
        </w:rPr>
        <w:t>.</w:t>
      </w:r>
    </w:p>
    <w:p w14:paraId="4AE5C57C" w14:textId="67B961BE" w:rsidR="00145431" w:rsidRPr="006E4D98" w:rsidRDefault="00145431" w:rsidP="00145431">
      <w:pPr>
        <w:rPr>
          <w:b/>
          <w:bCs/>
          <w:lang w:val="en-CA"/>
        </w:rPr>
      </w:pPr>
      <w:r w:rsidRPr="006E4D98">
        <w:rPr>
          <w:b/>
          <w:bCs/>
          <w:lang w:val="en-CA"/>
        </w:rPr>
        <w:t>11.8.12.2</w:t>
      </w:r>
      <w:r w:rsidRPr="006E4D98">
        <w:rPr>
          <w:b/>
          <w:bCs/>
          <w:lang w:val="en-CA"/>
        </w:rPr>
        <w:tab/>
        <w:t>Syntax</w:t>
      </w:r>
    </w:p>
    <w:p w14:paraId="101CD3E6" w14:textId="39283DFC" w:rsidR="00145431" w:rsidRPr="006E4D98" w:rsidRDefault="00145431" w:rsidP="00145431">
      <w:pPr>
        <w:pStyle w:val="code"/>
        <w:rPr>
          <w:lang w:val="en-CA"/>
        </w:rPr>
      </w:pPr>
      <w:r w:rsidRPr="006E4D98">
        <w:rPr>
          <w:lang w:val="en-CA"/>
        </w:rPr>
        <w:t>class NonReferenceEntry() extends VisualSampleGroupEntry ('nref')</w:t>
      </w:r>
      <w:r w:rsidRPr="006E4D98">
        <w:rPr>
          <w:lang w:val="en-CA"/>
        </w:rPr>
        <w:br/>
        <w:t>{</w:t>
      </w:r>
      <w:r w:rsidRPr="006E4D98">
        <w:rPr>
          <w:lang w:val="en-CA"/>
        </w:rPr>
        <w:br/>
      </w:r>
      <w:r w:rsidRPr="006E4D98">
        <w:rPr>
          <w:lang w:val="en-CA"/>
        </w:rPr>
        <w:tab/>
        <w:t>bit(7) reserved = 0;</w:t>
      </w:r>
      <w:r w:rsidRPr="006E4D98">
        <w:rPr>
          <w:lang w:val="en-CA"/>
        </w:rPr>
        <w:br/>
      </w:r>
      <w:r w:rsidRPr="006E4D98">
        <w:rPr>
          <w:lang w:val="en-CA"/>
        </w:rPr>
        <w:tab/>
        <w:t>unsigned int(1) layer_non_ref_only_flag;</w:t>
      </w:r>
      <w:r w:rsidRPr="006E4D98">
        <w:rPr>
          <w:lang w:val="en-CA"/>
        </w:rPr>
        <w:br/>
        <w:t>}</w:t>
      </w:r>
    </w:p>
    <w:p w14:paraId="43F8E91D" w14:textId="2C752648" w:rsidR="00145431" w:rsidRPr="006E4D98" w:rsidRDefault="00145431" w:rsidP="00145431">
      <w:pPr>
        <w:rPr>
          <w:b/>
          <w:bCs/>
          <w:lang w:val="en-CA"/>
        </w:rPr>
      </w:pPr>
      <w:r w:rsidRPr="006E4D98">
        <w:rPr>
          <w:b/>
          <w:bCs/>
          <w:lang w:val="en-CA"/>
        </w:rPr>
        <w:t>11.8.12.3</w:t>
      </w:r>
      <w:r w:rsidRPr="006E4D98">
        <w:rPr>
          <w:b/>
          <w:bCs/>
          <w:lang w:val="en-CA"/>
        </w:rPr>
        <w:tab/>
        <w:t>Semantics</w:t>
      </w:r>
    </w:p>
    <w:p w14:paraId="21B3719A" w14:textId="5935E105" w:rsidR="00145431" w:rsidRPr="006E4D98" w:rsidRDefault="00145431" w:rsidP="00145431">
      <w:pPr>
        <w:rPr>
          <w:lang w:val="en-CA" w:eastAsia="zh-CN"/>
        </w:rPr>
      </w:pPr>
      <w:bookmarkStart w:id="1" w:name="OLE_LINK326"/>
      <w:bookmarkStart w:id="2" w:name="OLE_LINK327"/>
      <w:r w:rsidRPr="006E4D98">
        <w:rPr>
          <w:rFonts w:ascii="Courier" w:hAnsi="Courier"/>
          <w:noProof/>
          <w:lang w:val="en-CA" w:eastAsia="zh-CN"/>
        </w:rPr>
        <w:t>layer_non_ref_only_flag</w:t>
      </w:r>
      <w:r w:rsidRPr="006E4D98">
        <w:rPr>
          <w:noProof/>
          <w:lang w:val="en-CA" w:eastAsia="zh-CN"/>
        </w:rPr>
        <w:t xml:space="preserve"> </w:t>
      </w:r>
      <w:r w:rsidRPr="006E4D98">
        <w:rPr>
          <w:lang w:val="en-CA" w:eastAsia="zh-CN"/>
        </w:rPr>
        <w:t xml:space="preserve">equal to 1 specifies that for this sample a current picture is never used as a reference picture for any picture within its own layer and </w:t>
      </w:r>
      <w:bookmarkStart w:id="3" w:name="OLE_LINK331"/>
      <w:bookmarkStart w:id="4" w:name="OLE_LINK332"/>
      <w:r w:rsidRPr="006E4D98">
        <w:rPr>
          <w:lang w:val="en-CA" w:eastAsia="zh-CN"/>
        </w:rPr>
        <w:t>may or may not be used a reference picture for inter-layer prediction</w:t>
      </w:r>
      <w:bookmarkEnd w:id="3"/>
      <w:bookmarkEnd w:id="4"/>
      <w:r w:rsidRPr="006E4D98">
        <w:rPr>
          <w:lang w:val="en-CA" w:eastAsia="zh-CN"/>
        </w:rPr>
        <w:t xml:space="preserve"> </w:t>
      </w:r>
      <w:bookmarkStart w:id="5" w:name="OLE_LINK333"/>
      <w:bookmarkStart w:id="6" w:name="OLE_LINK334"/>
      <w:r w:rsidRPr="006E4D98">
        <w:rPr>
          <w:lang w:val="en-CA" w:eastAsia="zh-CN"/>
        </w:rPr>
        <w:t>for pictures of a different layer</w:t>
      </w:r>
      <w:bookmarkEnd w:id="5"/>
      <w:bookmarkEnd w:id="6"/>
      <w:r w:rsidRPr="006E4D98">
        <w:rPr>
          <w:lang w:val="en-CA" w:eastAsia="zh-CN"/>
        </w:rPr>
        <w:t xml:space="preserve">. </w:t>
      </w:r>
      <w:proofErr w:type="spellStart"/>
      <w:r w:rsidRPr="006E4D98">
        <w:rPr>
          <w:lang w:val="en-CA" w:eastAsia="zh-CN"/>
        </w:rPr>
        <w:t>layer_non_ref_only_flag</w:t>
      </w:r>
      <w:proofErr w:type="spellEnd"/>
      <w:r w:rsidRPr="006E4D98">
        <w:rPr>
          <w:lang w:val="en-CA" w:eastAsia="zh-CN"/>
        </w:rPr>
        <w:t xml:space="preserve"> equal to 0 specifies that the current sample is never used as a reference sample.</w:t>
      </w:r>
      <w:bookmarkEnd w:id="1"/>
      <w:bookmarkEnd w:id="2"/>
    </w:p>
    <w:p w14:paraId="07A91162" w14:textId="52C33EFD" w:rsidR="00145431" w:rsidRPr="006E4D98" w:rsidRDefault="00145431" w:rsidP="00145431">
      <w:pPr>
        <w:pStyle w:val="Heading1"/>
        <w:rPr>
          <w:lang w:val="en-CA"/>
        </w:rPr>
      </w:pPr>
      <w:bookmarkStart w:id="7" w:name="_Toc62060123"/>
      <w:bookmarkStart w:id="8" w:name="_Toc85229826"/>
      <w:bookmarkStart w:id="9" w:name="_Toc109399268"/>
      <w:bookmarkStart w:id="10" w:name="_Toc166241691"/>
      <w:r w:rsidRPr="006E4D98">
        <w:rPr>
          <w:lang w:val="en-CA"/>
        </w:rPr>
        <w:t xml:space="preserve">APS Roll Recovery (from </w:t>
      </w:r>
      <w:hyperlink r:id="rId11" w:history="1">
        <w:r w:rsidRPr="006E4D98">
          <w:rPr>
            <w:rStyle w:val="Hyperlink"/>
            <w:lang w:val="en-CA"/>
          </w:rPr>
          <w:t>m54403</w:t>
        </w:r>
      </w:hyperlink>
      <w:r w:rsidRPr="006E4D98">
        <w:rPr>
          <w:lang w:val="en-CA"/>
        </w:rPr>
        <w:t>)</w:t>
      </w:r>
      <w:bookmarkEnd w:id="7"/>
      <w:bookmarkEnd w:id="8"/>
      <w:bookmarkEnd w:id="9"/>
      <w:bookmarkEnd w:id="10"/>
    </w:p>
    <w:p w14:paraId="1624BAEC" w14:textId="77777777" w:rsidR="00145431" w:rsidRPr="006E4D98" w:rsidRDefault="00145431" w:rsidP="00145431">
      <w:pPr>
        <w:rPr>
          <w:b/>
          <w:bCs/>
          <w:lang w:val="en-CA"/>
        </w:rPr>
      </w:pPr>
      <w:r w:rsidRPr="006E4D98">
        <w:rPr>
          <w:b/>
          <w:bCs/>
          <w:lang w:val="en-CA"/>
        </w:rPr>
        <w:t>11.8.X APS Roll Recovery</w:t>
      </w:r>
    </w:p>
    <w:p w14:paraId="1A23BB0A" w14:textId="77777777" w:rsidR="00145431" w:rsidRPr="006E4D98" w:rsidRDefault="00145431" w:rsidP="00145431">
      <w:pPr>
        <w:rPr>
          <w:b/>
          <w:bCs/>
          <w:lang w:val="en-CA"/>
        </w:rPr>
      </w:pPr>
      <w:r w:rsidRPr="006E4D98">
        <w:rPr>
          <w:b/>
          <w:bCs/>
          <w:lang w:val="en-CA"/>
        </w:rPr>
        <w:t>11.8.X.1 Definition</w:t>
      </w:r>
    </w:p>
    <w:p w14:paraId="56AF3C22" w14:textId="27545DD5" w:rsidR="00145431" w:rsidRPr="006E4D98" w:rsidRDefault="00145431" w:rsidP="00145431">
      <w:pPr>
        <w:rPr>
          <w:lang w:val="en-CA"/>
        </w:rPr>
      </w:pPr>
      <w:bookmarkStart w:id="11" w:name="_Hlk43095695"/>
      <w:r w:rsidRPr="006E4D98">
        <w:rPr>
          <w:lang w:val="en-CA"/>
        </w:rPr>
        <w:t xml:space="preserve">The </w:t>
      </w:r>
      <w:r w:rsidRPr="006E4D98">
        <w:rPr>
          <w:rFonts w:ascii="Courier New" w:hAnsi="Courier New"/>
          <w:noProof/>
          <w:sz w:val="20"/>
          <w:szCs w:val="20"/>
          <w:lang w:val="en-CA"/>
        </w:rPr>
        <w:t>'apsr'</w:t>
      </w:r>
      <w:r w:rsidRPr="006E4D98">
        <w:rPr>
          <w:lang w:val="en-CA"/>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bookmarkEnd w:id="11"/>
    </w:p>
    <w:p w14:paraId="64BE89A2" w14:textId="0B4FA10A" w:rsidR="00145431" w:rsidRPr="006E4D98" w:rsidRDefault="00145431" w:rsidP="00145431">
      <w:pPr>
        <w:rPr>
          <w:lang w:val="en-CA"/>
        </w:rPr>
      </w:pPr>
      <w:bookmarkStart w:id="12" w:name="_Hlk43095823"/>
      <w:r w:rsidRPr="006E4D98">
        <w:rPr>
          <w:lang w:val="en-CA"/>
        </w:rPr>
        <w:t xml:space="preserve">A sync sample not belonging to an </w:t>
      </w:r>
      <w:r w:rsidRPr="006E4D98">
        <w:rPr>
          <w:rFonts w:ascii="Courier New" w:hAnsi="Courier New"/>
          <w:noProof/>
          <w:sz w:val="20"/>
          <w:szCs w:val="20"/>
          <w:lang w:val="en-CA"/>
        </w:rPr>
        <w:t>'apsr'</w:t>
      </w:r>
      <w:r w:rsidRPr="006E4D98">
        <w:rPr>
          <w:lang w:val="en-CA"/>
        </w:rPr>
        <w:t xml:space="preserve"> sample group does not require any additional processing to gather the dependent APS (i.e., all APS required are in the sample entry or in the sample). The </w:t>
      </w:r>
      <w:r w:rsidRPr="006E4D98">
        <w:rPr>
          <w:rFonts w:ascii="Courier New" w:hAnsi="Courier New"/>
          <w:noProof/>
          <w:sz w:val="20"/>
          <w:szCs w:val="20"/>
          <w:lang w:val="en-CA"/>
        </w:rPr>
        <w:t>'apsr'</w:t>
      </w:r>
      <w:r w:rsidRPr="006E4D98">
        <w:rPr>
          <w:lang w:val="en-CA"/>
        </w:rPr>
        <w:t xml:space="preserve"> sample group shall only be present in a VVC track or a VVC base track </w:t>
      </w:r>
      <w:r w:rsidRPr="006E4D98">
        <w:rPr>
          <w:lang w:val="en-CA"/>
        </w:rPr>
        <w:lastRenderedPageBreak/>
        <w:t xml:space="preserve">with no dependencies to a VVC non-VCL track; it shall not be present in VVC subpicture tracks or VVC non-VCL tracks. </w:t>
      </w:r>
    </w:p>
    <w:p w14:paraId="7CB30861" w14:textId="77777777" w:rsidR="00145431" w:rsidRPr="006E4D98" w:rsidRDefault="00145431" w:rsidP="00145431">
      <w:pPr>
        <w:rPr>
          <w:lang w:val="en-CA"/>
        </w:rPr>
      </w:pPr>
      <w:r w:rsidRPr="006E4D98">
        <w:rPr>
          <w:lang w:val="en-CA"/>
        </w:rPr>
        <w:t xml:space="preserve">The </w:t>
      </w:r>
      <w:r w:rsidRPr="006E4D98">
        <w:rPr>
          <w:rFonts w:ascii="Courier New" w:hAnsi="Courier New"/>
          <w:noProof/>
          <w:sz w:val="20"/>
          <w:szCs w:val="20"/>
          <w:lang w:val="en-CA"/>
        </w:rPr>
        <w:t>aps_roll_count</w:t>
      </w:r>
      <w:r w:rsidRPr="006E4D98">
        <w:rPr>
          <w:lang w:val="en-CA"/>
        </w:rPr>
        <w:t xml:space="preserve"> shall be such that all samples described by the roll operation are available in the track, track fragment or ISOBMFF segment (as indicated by the </w:t>
      </w:r>
      <w:r w:rsidRPr="006E4D98">
        <w:rPr>
          <w:rFonts w:ascii="Courier New" w:hAnsi="Courier New"/>
          <w:noProof/>
          <w:sz w:val="20"/>
          <w:szCs w:val="20"/>
          <w:lang w:val="en-CA"/>
        </w:rPr>
        <w:t>roll_type</w:t>
      </w:r>
      <w:r w:rsidRPr="006E4D98">
        <w:rPr>
          <w:lang w:val="en-CA"/>
        </w:rPr>
        <w:t>) being processed.</w:t>
      </w:r>
    </w:p>
    <w:p w14:paraId="1747154D" w14:textId="77777777"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shall be a sync sample or a sample with SAP type 3 or 4 (potentially associated to a 'roll' sample group description entry).</w:t>
      </w:r>
      <w:r w:rsidRPr="006E4D98" w:rsidDel="0077796D">
        <w:rPr>
          <w:lang w:val="en-CA"/>
        </w:rPr>
        <w:t xml:space="preserve"> </w:t>
      </w:r>
    </w:p>
    <w:p w14:paraId="3954F5B1" w14:textId="274165E6"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with </w:t>
      </w:r>
      <w:r w:rsidRPr="006E4D98">
        <w:rPr>
          <w:rFonts w:ascii="Courier New" w:hAnsi="Courier New"/>
          <w:noProof/>
          <w:sz w:val="20"/>
          <w:szCs w:val="20"/>
          <w:lang w:val="en-CA"/>
        </w:rPr>
        <w:t>aps_roll_count</w:t>
      </w:r>
      <w:r w:rsidRPr="006E4D98">
        <w:rPr>
          <w:lang w:val="en-CA"/>
        </w:rPr>
        <w:t xml:space="preserve"> not equal to 0 shall be considered as </w:t>
      </w:r>
      <w:proofErr w:type="gramStart"/>
      <w:r w:rsidRPr="006E4D98">
        <w:rPr>
          <w:lang w:val="en-CA"/>
        </w:rPr>
        <w:t>a</w:t>
      </w:r>
      <w:proofErr w:type="gramEnd"/>
      <w:r w:rsidRPr="006E4D98">
        <w:rPr>
          <w:lang w:val="en-CA"/>
        </w:rPr>
        <w:t xml:space="preserve"> SAP type 4.</w:t>
      </w:r>
      <w:bookmarkEnd w:id="12"/>
    </w:p>
    <w:p w14:paraId="57A89A16" w14:textId="40793BBE" w:rsidR="00145431" w:rsidRPr="006E4D98" w:rsidRDefault="00145431" w:rsidP="00145431">
      <w:pPr>
        <w:rPr>
          <w:b/>
          <w:bCs/>
          <w:lang w:val="en-CA"/>
        </w:rPr>
      </w:pPr>
      <w:r w:rsidRPr="006E4D98">
        <w:rPr>
          <w:b/>
          <w:bCs/>
          <w:lang w:val="en-CA"/>
        </w:rPr>
        <w:t>11.8.X.2 Syntax</w:t>
      </w:r>
    </w:p>
    <w:p w14:paraId="7AADD03F" w14:textId="7DF26F26" w:rsidR="00145431" w:rsidRPr="006E4D98" w:rsidRDefault="00145431" w:rsidP="00145431">
      <w:pPr>
        <w:pStyle w:val="code"/>
        <w:rPr>
          <w:lang w:val="en-CA"/>
        </w:rPr>
      </w:pPr>
      <w:r w:rsidRPr="006E4D98">
        <w:rPr>
          <w:rFonts w:cs="Courier New"/>
          <w:lang w:val="en-CA"/>
        </w:rPr>
        <w:t>aligned(8) class APSRollRecoveryEntry () extends VisualSampleGroupEntry('apsr')</w:t>
      </w:r>
      <w:r w:rsidRPr="006E4D98">
        <w:rPr>
          <w:rFonts w:cs="Courier New"/>
          <w:lang w:val="en-CA"/>
        </w:rPr>
        <w:br/>
        <w:t>{</w:t>
      </w:r>
      <w:r w:rsidRPr="006E4D98">
        <w:rPr>
          <w:rFonts w:cs="Courier New"/>
          <w:lang w:val="en-CA"/>
        </w:rPr>
        <w:br/>
      </w:r>
      <w:bookmarkStart w:id="13" w:name="_Hlk43095824"/>
      <w:r w:rsidRPr="006E4D98">
        <w:rPr>
          <w:lang w:val="en-CA"/>
        </w:rPr>
        <w:tab/>
        <w:t>unsigned int(2) roll_type;</w:t>
      </w:r>
      <w:r w:rsidRPr="006E4D98">
        <w:rPr>
          <w:lang w:val="en-CA"/>
        </w:rPr>
        <w:br/>
      </w:r>
      <w:r w:rsidRPr="006E4D98">
        <w:rPr>
          <w:lang w:val="en-CA"/>
        </w:rPr>
        <w:tab/>
        <w:t>unsigned int(2) roll_mode;</w:t>
      </w:r>
      <w:r w:rsidRPr="006E4D98">
        <w:rPr>
          <w:lang w:val="en-CA"/>
        </w:rPr>
        <w:br/>
      </w:r>
      <w:r w:rsidRPr="006E4D98">
        <w:rPr>
          <w:lang w:val="en-CA"/>
        </w:rPr>
        <w:tab/>
        <w:t>unsigned int(4) reserved=0;</w:t>
      </w:r>
      <w:r w:rsidRPr="006E4D98">
        <w:rPr>
          <w:lang w:val="en-CA"/>
        </w:rPr>
        <w:br/>
      </w:r>
      <w:r w:rsidRPr="006E4D98">
        <w:rPr>
          <w:lang w:val="en-CA"/>
        </w:rPr>
        <w:tab/>
        <w:t>if (roll_type == 0) {</w:t>
      </w:r>
      <w:r w:rsidRPr="006E4D98">
        <w:rPr>
          <w:lang w:val="en-CA"/>
        </w:rPr>
        <w:br/>
      </w:r>
      <w:r w:rsidRPr="006E4D98">
        <w:rPr>
          <w:lang w:val="en-CA"/>
        </w:rPr>
        <w:tab/>
      </w:r>
      <w:r w:rsidRPr="006E4D98">
        <w:rPr>
          <w:lang w:val="en-CA"/>
        </w:rPr>
        <w:tab/>
        <w:t>unsigned int(16) aps_roll_count;</w:t>
      </w:r>
      <w:r w:rsidRPr="006E4D98">
        <w:rPr>
          <w:lang w:val="en-CA"/>
        </w:rPr>
        <w:br/>
      </w:r>
      <w:r w:rsidRPr="006E4D98">
        <w:rPr>
          <w:rFonts w:cs="Courier New"/>
          <w:lang w:val="en-CA"/>
        </w:rPr>
        <w:tab/>
        <w:t>}</w:t>
      </w:r>
      <w:r w:rsidRPr="006E4D98">
        <w:rPr>
          <w:rFonts w:cs="Courier New"/>
          <w:lang w:val="en-CA"/>
        </w:rPr>
        <w:br/>
        <w:t>}</w:t>
      </w:r>
    </w:p>
    <w:bookmarkEnd w:id="13"/>
    <w:p w14:paraId="5271E015" w14:textId="090880EE" w:rsidR="00145431" w:rsidRPr="006E4D98" w:rsidRDefault="00145431" w:rsidP="00145431">
      <w:pPr>
        <w:rPr>
          <w:b/>
          <w:bCs/>
          <w:lang w:val="en-CA"/>
        </w:rPr>
      </w:pPr>
      <w:r w:rsidRPr="006E4D98">
        <w:rPr>
          <w:b/>
          <w:bCs/>
          <w:lang w:val="en-CA"/>
        </w:rPr>
        <w:t>11.8.X.3 Semantics</w:t>
      </w:r>
    </w:p>
    <w:p w14:paraId="75AE64C9" w14:textId="77777777" w:rsidR="00145431" w:rsidRPr="006E4D98" w:rsidRDefault="00145431" w:rsidP="00145431">
      <w:pPr>
        <w:rPr>
          <w:lang w:val="en-CA"/>
        </w:rPr>
      </w:pPr>
      <w:bookmarkStart w:id="14" w:name="_Hlk43095825"/>
      <w:r w:rsidRPr="006E4D98">
        <w:rPr>
          <w:rFonts w:ascii="Courier New" w:hAnsi="Courier New"/>
          <w:noProof/>
          <w:sz w:val="20"/>
          <w:szCs w:val="20"/>
          <w:lang w:val="en-CA"/>
        </w:rPr>
        <w:t>roll_type</w:t>
      </w:r>
      <w:r w:rsidRPr="006E4D98">
        <w:rPr>
          <w:lang w:val="en-CA"/>
        </w:rPr>
        <w:t xml:space="preserve"> indicates the pre-roll distance for APS NAL units when producing a sync sample with sample number N belonging to this group. The following values are defined:</w:t>
      </w:r>
    </w:p>
    <w:p w14:paraId="3E5D6715" w14:textId="77777777" w:rsidR="00145431" w:rsidRPr="006E4D98" w:rsidRDefault="00145431" w:rsidP="00145431">
      <w:pPr>
        <w:rPr>
          <w:lang w:val="en-CA"/>
        </w:rPr>
      </w:pPr>
      <w:r w:rsidRPr="006E4D98">
        <w:rPr>
          <w:lang w:val="en-CA"/>
        </w:rPr>
        <w:tab/>
        <w:t xml:space="preserve">0: APS NAL units are gathered starting from the sample located </w:t>
      </w:r>
      <w:r w:rsidRPr="006E4D98">
        <w:rPr>
          <w:rFonts w:ascii="Courier New" w:hAnsi="Courier New"/>
          <w:noProof/>
          <w:sz w:val="20"/>
          <w:szCs w:val="20"/>
          <w:lang w:val="en-CA"/>
        </w:rPr>
        <w:t>aps_roll_count</w:t>
      </w:r>
      <w:r w:rsidRPr="006E4D98">
        <w:rPr>
          <w:lang w:val="en-CA"/>
        </w:rPr>
        <w:t xml:space="preserve"> samples before the sample belonging to the group</w:t>
      </w:r>
    </w:p>
    <w:p w14:paraId="20487868" w14:textId="77777777" w:rsidR="00145431" w:rsidRPr="006E4D98" w:rsidRDefault="00145431" w:rsidP="00145431">
      <w:pPr>
        <w:rPr>
          <w:lang w:val="en-CA"/>
        </w:rPr>
      </w:pPr>
      <w:r w:rsidRPr="006E4D98">
        <w:rPr>
          <w:lang w:val="en-CA"/>
        </w:rPr>
        <w:tab/>
        <w:t xml:space="preserve">1: APS NAL units are gathered starting from the first sample of the track or track fragment </w:t>
      </w:r>
    </w:p>
    <w:p w14:paraId="173FF737" w14:textId="77777777" w:rsidR="00145431" w:rsidRPr="006E4D98" w:rsidRDefault="00145431" w:rsidP="00145431">
      <w:pPr>
        <w:rPr>
          <w:lang w:val="en-CA"/>
        </w:rPr>
      </w:pPr>
      <w:r w:rsidRPr="006E4D98">
        <w:rPr>
          <w:lang w:val="en-CA"/>
        </w:rPr>
        <w:tab/>
        <w:t xml:space="preserve">2: APS NAL units are gathered starting from the first sample of the associated ISOBMFF segment </w:t>
      </w:r>
    </w:p>
    <w:p w14:paraId="511F55A8" w14:textId="0AD0AE6D" w:rsidR="00145431" w:rsidRPr="006E4D98" w:rsidRDefault="00145431" w:rsidP="00145431">
      <w:pPr>
        <w:rPr>
          <w:lang w:val="en-CA"/>
        </w:rPr>
      </w:pPr>
      <w:r w:rsidRPr="006E4D98">
        <w:rPr>
          <w:lang w:val="en-CA"/>
        </w:rPr>
        <w:tab/>
        <w:t>3: reserved</w:t>
      </w:r>
      <w:bookmarkEnd w:id="14"/>
    </w:p>
    <w:p w14:paraId="3A25FD4D" w14:textId="77777777" w:rsidR="00145431" w:rsidRPr="006E4D98" w:rsidRDefault="00145431" w:rsidP="00145431">
      <w:pPr>
        <w:rPr>
          <w:lang w:val="en-CA"/>
        </w:rPr>
      </w:pPr>
      <w:bookmarkStart w:id="15" w:name="_Hlk43095826"/>
      <w:r w:rsidRPr="006E4D98">
        <w:rPr>
          <w:rFonts w:ascii="Courier New" w:hAnsi="Courier New"/>
          <w:noProof/>
          <w:sz w:val="20"/>
          <w:szCs w:val="20"/>
          <w:lang w:val="en-CA"/>
        </w:rPr>
        <w:t>roll_mode</w:t>
      </w:r>
      <w:r w:rsidRPr="006E4D98">
        <w:rPr>
          <w:lang w:val="en-CA"/>
        </w:rPr>
        <w:t xml:space="preserve"> indicates which samples in the identified roll sample window should be analyzed for APS NAL unit gathering. The following values are defined:</w:t>
      </w:r>
    </w:p>
    <w:p w14:paraId="5E7342B2" w14:textId="77777777" w:rsidR="00145431" w:rsidRPr="006E4D98" w:rsidRDefault="00145431" w:rsidP="00145431">
      <w:pPr>
        <w:rPr>
          <w:lang w:val="en-CA"/>
        </w:rPr>
      </w:pPr>
      <w:r w:rsidRPr="006E4D98">
        <w:rPr>
          <w:lang w:val="en-CA"/>
        </w:rPr>
        <w:tab/>
        <w:t xml:space="preserve">0: the required APS NAL units may be present in any sample </w:t>
      </w:r>
    </w:p>
    <w:p w14:paraId="06D28AB2" w14:textId="77777777" w:rsidR="00145431" w:rsidRPr="006E4D98" w:rsidRDefault="00145431" w:rsidP="00145431">
      <w:pPr>
        <w:rPr>
          <w:lang w:val="en-CA"/>
        </w:rPr>
      </w:pPr>
      <w:r w:rsidRPr="006E4D98">
        <w:rPr>
          <w:lang w:val="en-CA"/>
        </w:rPr>
        <w:tab/>
        <w:t xml:space="preserve">1: the required APS NAL units are only present in the first sample </w:t>
      </w:r>
    </w:p>
    <w:p w14:paraId="561F94F2" w14:textId="77777777" w:rsidR="00145431" w:rsidRPr="006E4D98" w:rsidRDefault="00145431" w:rsidP="00145431">
      <w:pPr>
        <w:rPr>
          <w:lang w:val="en-CA"/>
        </w:rPr>
      </w:pPr>
      <w:r w:rsidRPr="006E4D98">
        <w:rPr>
          <w:lang w:val="en-CA"/>
        </w:rPr>
        <w:tab/>
        <w:t>2: the required APS NAL units are only present in samples that are either sync samples or samples marked as 'rap '</w:t>
      </w:r>
    </w:p>
    <w:p w14:paraId="51F58932" w14:textId="2646F278" w:rsidR="00145431" w:rsidRPr="006E4D98" w:rsidRDefault="00145431" w:rsidP="00145431">
      <w:pPr>
        <w:rPr>
          <w:lang w:val="en-CA"/>
        </w:rPr>
      </w:pPr>
      <w:r w:rsidRPr="006E4D98">
        <w:rPr>
          <w:lang w:val="en-CA"/>
        </w:rPr>
        <w:tab/>
        <w:t>3: the required APS NAL units are only present in samples of the current track fragment</w:t>
      </w:r>
      <w:bookmarkEnd w:id="15"/>
    </w:p>
    <w:p w14:paraId="539D33B5" w14:textId="77777777" w:rsidR="00145431" w:rsidRPr="006E4D98" w:rsidRDefault="00145431" w:rsidP="00145431">
      <w:pPr>
        <w:rPr>
          <w:lang w:val="en-CA"/>
        </w:rPr>
      </w:pPr>
      <w:r w:rsidRPr="006E4D98">
        <w:rPr>
          <w:rFonts w:ascii="Courier New" w:hAnsi="Courier New"/>
          <w:noProof/>
          <w:sz w:val="20"/>
          <w:szCs w:val="20"/>
          <w:lang w:val="en-CA"/>
        </w:rPr>
        <w:t>aps_roll_count</w:t>
      </w:r>
      <w:r w:rsidRPr="006E4D98">
        <w:rPr>
          <w:lang w:val="en-CA"/>
        </w:rPr>
        <w:t xml:space="preserve"> indicates the number of samples to rewind for APS gathering</w:t>
      </w:r>
      <w:bookmarkStart w:id="16" w:name="_Hlk43095827"/>
      <w:r w:rsidRPr="006E4D98">
        <w:rPr>
          <w:lang w:val="en-CA"/>
        </w:rPr>
        <w:t>; a value of 0 indicates that the associated sample contains all APS NAL units for its processing</w:t>
      </w:r>
      <w:bookmarkEnd w:id="16"/>
      <w:r w:rsidRPr="006E4D98">
        <w:rPr>
          <w:lang w:val="en-CA"/>
        </w:rPr>
        <w:t>.</w:t>
      </w:r>
    </w:p>
    <w:p w14:paraId="60B18ABF" w14:textId="18481232" w:rsidR="00145431" w:rsidRPr="006E4D98" w:rsidRDefault="00145431" w:rsidP="00145431">
      <w:pPr>
        <w:pStyle w:val="Heading1"/>
        <w:rPr>
          <w:lang w:val="en-CA"/>
        </w:rPr>
      </w:pPr>
      <w:bookmarkStart w:id="17" w:name="_Toc62060124"/>
      <w:bookmarkStart w:id="18" w:name="_Toc85229827"/>
      <w:bookmarkStart w:id="19" w:name="_Toc109399269"/>
      <w:bookmarkStart w:id="20" w:name="_Toc166241692"/>
      <w:r w:rsidRPr="006E4D98">
        <w:rPr>
          <w:lang w:val="en-CA"/>
        </w:rPr>
        <w:lastRenderedPageBreak/>
        <w:t xml:space="preserve">14496-15 (NAL video file formats) errata items (from </w:t>
      </w:r>
      <w:hyperlink r:id="rId12" w:history="1">
        <w:r w:rsidRPr="006E4D98">
          <w:rPr>
            <w:rStyle w:val="Hyperlink"/>
            <w:lang w:val="en-CA"/>
          </w:rPr>
          <w:t>m55192</w:t>
        </w:r>
      </w:hyperlink>
      <w:r w:rsidRPr="006E4D98">
        <w:rPr>
          <w:lang w:val="en-CA"/>
        </w:rPr>
        <w:t>)</w:t>
      </w:r>
      <w:bookmarkEnd w:id="17"/>
      <w:bookmarkEnd w:id="18"/>
      <w:bookmarkEnd w:id="19"/>
      <w:bookmarkEnd w:id="20"/>
    </w:p>
    <w:p w14:paraId="05108037" w14:textId="1C08167E" w:rsidR="00F96655" w:rsidRPr="006E4D98" w:rsidRDefault="00F96655" w:rsidP="00F96655">
      <w:pPr>
        <w:pStyle w:val="Note"/>
      </w:pPr>
      <w:r w:rsidRPr="006E4D98">
        <w:rPr>
          <w:highlight w:val="yellow"/>
        </w:rPr>
        <w:t xml:space="preserve">[Editor’s note] The following changes have been captured in the current </w:t>
      </w:r>
      <w:proofErr w:type="spellStart"/>
      <w:r w:rsidRPr="006E4D98">
        <w:rPr>
          <w:highlight w:val="yellow"/>
        </w:rPr>
        <w:t>TuC</w:t>
      </w:r>
      <w:proofErr w:type="spellEnd"/>
      <w:r w:rsidRPr="006E4D98">
        <w:rPr>
          <w:highlight w:val="yellow"/>
        </w:rPr>
        <w:t xml:space="preserve"> document in lack of a Defect Report on 14496-15 issued at MPEG #132. This paragraph is thus meant to be moved in a more appropriate document at the </w:t>
      </w:r>
      <w:commentRangeStart w:id="21"/>
      <w:r w:rsidRPr="006E4D98">
        <w:rPr>
          <w:highlight w:val="yellow"/>
        </w:rPr>
        <w:t xml:space="preserve">next </w:t>
      </w:r>
      <w:commentRangeEnd w:id="21"/>
      <w:r w:rsidRPr="00C70B1D">
        <w:rPr>
          <w:rStyle w:val="CommentReference"/>
          <w:rFonts w:ascii="Arial" w:eastAsia="Arial" w:hAnsi="Arial" w:cs="Arial"/>
          <w:lang w:eastAsia="en-US"/>
        </w:rPr>
        <w:commentReference w:id="21"/>
      </w:r>
      <w:r w:rsidRPr="006E4D98">
        <w:rPr>
          <w:highlight w:val="yellow"/>
        </w:rPr>
        <w:t>meeting.</w:t>
      </w:r>
    </w:p>
    <w:p w14:paraId="6513738D"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"R</w:t>
      </w:r>
      <w:r w:rsidRPr="00C70B1D">
        <w:rPr>
          <w:lang w:val="en-CA" w:eastAsia="ja-JP"/>
        </w:rPr>
        <w:t>BSP payload</w:t>
      </w:r>
      <w:r w:rsidRPr="006E4D98">
        <w:rPr>
          <w:lang w:val="en-CA"/>
        </w:rPr>
        <w:t>" (1 instance) with "NAL unit payload", because in the context where the phase is used, the start code emulation bytes that are part of "NAL unit payload" but not part of "R</w:t>
      </w:r>
      <w:r w:rsidRPr="00C70B1D">
        <w:rPr>
          <w:lang w:val="en-CA" w:eastAsia="ja-JP"/>
        </w:rPr>
        <w:t>BSP payload</w:t>
      </w:r>
      <w:r w:rsidRPr="006E4D98">
        <w:rPr>
          <w:lang w:val="en-CA"/>
        </w:rPr>
        <w:t>" should be considered.</w:t>
      </w:r>
    </w:p>
    <w:p w14:paraId="3644E38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w:t>
      </w:r>
      <w:r w:rsidRPr="00C70B1D">
        <w:rPr>
          <w:lang w:val="en-CA"/>
        </w:rPr>
        <w:t>byte stream payload</w:t>
      </w:r>
      <w:r w:rsidRPr="006E4D98">
        <w:rPr>
          <w:lang w:val="en-CA"/>
        </w:rPr>
        <w:t>" (2 instances) with "NAL unit payload", for similar reason as above.</w:t>
      </w:r>
    </w:p>
    <w:p w14:paraId="0BDA97A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8.4.1.1.1, the following:</w:t>
      </w:r>
    </w:p>
    <w:p w14:paraId="5BF9A09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default and mandatory value of </w:t>
      </w:r>
      <w:r w:rsidRPr="00C70B1D">
        <w:rPr>
          <w:rFonts w:ascii="Courier New" w:hAnsi="Courier New"/>
          <w:noProof/>
          <w:lang w:val="en-CA" w:eastAsia="ja-JP"/>
        </w:rPr>
        <w:t>array_completeness</w:t>
      </w:r>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'hev1'</w:t>
      </w:r>
      <w:r w:rsidRPr="00C70B1D">
        <w:rPr>
          <w:lang w:val="en-CA"/>
        </w:rPr>
        <w:t xml:space="preserve">, the default value of </w:t>
      </w:r>
      <w:r w:rsidRPr="00C70B1D">
        <w:rPr>
          <w:rFonts w:ascii="Courier New" w:hAnsi="Courier New"/>
          <w:noProof/>
          <w:lang w:val="en-CA" w:eastAsia="ja-JP"/>
        </w:rPr>
        <w:t>array_completeness</w:t>
      </w:r>
      <w:r w:rsidRPr="00C70B1D">
        <w:rPr>
          <w:lang w:val="en-CA"/>
        </w:rPr>
        <w:t xml:space="preserve"> is 0 for all arrays.</w:t>
      </w:r>
      <w:r w:rsidRPr="006E4D98">
        <w:rPr>
          <w:lang w:val="en-CA"/>
        </w:rPr>
        <w:t>"</w:t>
      </w:r>
    </w:p>
    <w:p w14:paraId="1291908D" w14:textId="77777777" w:rsidR="00F96655" w:rsidRPr="006E4D98" w:rsidRDefault="00F96655" w:rsidP="00F96655">
      <w:pPr>
        <w:spacing w:after="0"/>
        <w:ind w:left="720"/>
        <w:rPr>
          <w:lang w:val="en-CA"/>
        </w:rPr>
      </w:pPr>
      <w:r w:rsidRPr="006E4D98">
        <w:rPr>
          <w:lang w:val="en-CA"/>
        </w:rPr>
        <w:t>to</w:t>
      </w:r>
    </w:p>
    <w:p w14:paraId="75633BB3"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'hev1'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7AF630F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9.5.3.1.1, the following:</w:t>
      </w:r>
    </w:p>
    <w:p w14:paraId="51C280ED"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default and mandatory value of </w:t>
      </w:r>
      <w:proofErr w:type="spellStart"/>
      <w:r w:rsidRPr="00C70B1D">
        <w:rPr>
          <w:lang w:val="en-CA"/>
        </w:rPr>
        <w:t>array_completeness</w:t>
      </w:r>
      <w:proofErr w:type="spellEnd"/>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'lhe1'</w:t>
      </w:r>
      <w:r w:rsidRPr="00C70B1D">
        <w:rPr>
          <w:lang w:val="en-CA"/>
        </w:rPr>
        <w:t xml:space="preserve">, the default value of </w:t>
      </w:r>
      <w:proofErr w:type="spellStart"/>
      <w:r w:rsidRPr="00C70B1D">
        <w:rPr>
          <w:lang w:val="en-CA"/>
        </w:rPr>
        <w:t>array_completeness</w:t>
      </w:r>
      <w:proofErr w:type="spellEnd"/>
      <w:r w:rsidRPr="00C70B1D">
        <w:rPr>
          <w:lang w:val="en-CA"/>
        </w:rPr>
        <w:t xml:space="preserve"> is 0 for all arrays.</w:t>
      </w:r>
      <w:r w:rsidRPr="006E4D98">
        <w:rPr>
          <w:lang w:val="en-CA"/>
        </w:rPr>
        <w:t>"</w:t>
      </w:r>
    </w:p>
    <w:p w14:paraId="2DD8D94B" w14:textId="77777777" w:rsidR="00F96655" w:rsidRPr="006E4D98" w:rsidRDefault="00F96655" w:rsidP="00F96655">
      <w:pPr>
        <w:spacing w:after="0"/>
        <w:ind w:left="720"/>
        <w:rPr>
          <w:lang w:val="en-CA"/>
        </w:rPr>
      </w:pPr>
      <w:r w:rsidRPr="006E4D98">
        <w:rPr>
          <w:lang w:val="en-CA"/>
        </w:rPr>
        <w:t>to</w:t>
      </w:r>
    </w:p>
    <w:p w14:paraId="7314D9E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'lhe1'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01F75918"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8.3.3.1.3, the following:</w:t>
      </w:r>
    </w:p>
    <w:p w14:paraId="0921A4CB"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w:t>
      </w:r>
      <w:proofErr w:type="gramStart"/>
      <w:r w:rsidRPr="00C70B1D">
        <w:rPr>
          <w:lang w:val="en-CA"/>
        </w:rPr>
        <w:t>array</w:t>
      </w:r>
      <w:proofErr w:type="gramEnd"/>
      <w:r w:rsidRPr="00C70B1D">
        <w:rPr>
          <w:lang w:val="en-CA"/>
        </w:rPr>
        <w:t xml:space="preserve"> and none are in the stream; when equal to 0 indicates that additional NAL units of the indicated type may be in the stream; the default and permitted values are constrained by the sample entry name.</w:t>
      </w:r>
    </w:p>
    <w:p w14:paraId="6ABBC6A1" w14:textId="77777777" w:rsidR="00F96655" w:rsidRPr="00C70B1D" w:rsidRDefault="00F96655" w:rsidP="00F96655">
      <w:pPr>
        <w:spacing w:after="0"/>
        <w:ind w:left="720"/>
        <w:rPr>
          <w:lang w:val="en-CA"/>
        </w:rPr>
      </w:pPr>
      <w:r w:rsidRPr="00C70B1D">
        <w:rPr>
          <w:lang w:val="en-CA"/>
        </w:rPr>
        <w:t>to the following:</w:t>
      </w:r>
    </w:p>
    <w:p w14:paraId="40BFF8E1"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w:t>
      </w:r>
      <w:proofErr w:type="gramStart"/>
      <w:r w:rsidRPr="00C70B1D">
        <w:rPr>
          <w:lang w:val="en-CA"/>
        </w:rPr>
        <w:t>array</w:t>
      </w:r>
      <w:proofErr w:type="gramEnd"/>
      <w:r w:rsidRPr="00C70B1D">
        <w:rPr>
          <w:lang w:val="en-CA"/>
        </w:rPr>
        <w:t xml:space="preserve"> and none are in the stream; when equal to 0 indicates that additional NAL units of the indicated type may be in the stream; the </w:t>
      </w:r>
      <w:r w:rsidRPr="00C70B1D">
        <w:rPr>
          <w:strike/>
          <w:color w:val="FF0000"/>
          <w:highlight w:val="yellow"/>
          <w:lang w:val="en-CA"/>
        </w:rPr>
        <w:t>default and</w:t>
      </w:r>
      <w:r w:rsidRPr="00C70B1D">
        <w:rPr>
          <w:strike/>
          <w:color w:val="FF0000"/>
          <w:lang w:val="en-CA"/>
        </w:rPr>
        <w:t xml:space="preserve"> </w:t>
      </w:r>
      <w:r w:rsidRPr="00C70B1D">
        <w:rPr>
          <w:lang w:val="en-CA"/>
        </w:rPr>
        <w:t>permitted values are constrained by the sample entry name.</w:t>
      </w:r>
    </w:p>
    <w:p w14:paraId="1FBB9799"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8.3.3.1.1, the following:</w:t>
      </w:r>
    </w:p>
    <w:p w14:paraId="7AB38379" w14:textId="77777777" w:rsidR="00F96655" w:rsidRPr="00C70B1D" w:rsidRDefault="00F96655" w:rsidP="00F96655">
      <w:pPr>
        <w:spacing w:after="0"/>
        <w:ind w:left="1080"/>
        <w:rPr>
          <w:lang w:val="en-CA"/>
        </w:rPr>
      </w:pPr>
      <w:r w:rsidRPr="00C70B1D">
        <w:rPr>
          <w:lang w:val="en-CA"/>
        </w:rPr>
        <w:lastRenderedPageBreak/>
        <w:t xml:space="preserve">The level indication </w:t>
      </w:r>
      <w:r w:rsidRPr="00C70B1D">
        <w:rPr>
          <w:rFonts w:ascii="Courier New" w:hAnsi="Courier New"/>
          <w:noProof/>
          <w:lang w:val="en-CA" w:eastAsia="ja-JP"/>
        </w:rPr>
        <w:t xml:space="preserve">general_level_idc </w:t>
      </w:r>
      <w:r w:rsidRPr="00C70B1D">
        <w:rPr>
          <w:lang w:val="en-CA"/>
        </w:rPr>
        <w:t>shall indicate a level of capability equal to or greater than the highest level indicated for the highest tier in all the parameter sets.</w:t>
      </w:r>
    </w:p>
    <w:p w14:paraId="53C7B051" w14:textId="77777777" w:rsidR="00F96655" w:rsidRPr="00C70B1D" w:rsidRDefault="00F96655" w:rsidP="00F96655">
      <w:pPr>
        <w:spacing w:after="0"/>
        <w:ind w:left="720"/>
        <w:rPr>
          <w:lang w:val="en-CA"/>
        </w:rPr>
      </w:pPr>
      <w:r w:rsidRPr="00C70B1D">
        <w:rPr>
          <w:lang w:val="en-CA"/>
        </w:rPr>
        <w:t>to the following:</w:t>
      </w:r>
    </w:p>
    <w:p w14:paraId="2EC3FAE7" w14:textId="77777777" w:rsidR="00F96655" w:rsidRPr="00C70B1D" w:rsidRDefault="00F96655" w:rsidP="00F96655">
      <w:pPr>
        <w:spacing w:after="0"/>
        <w:ind w:left="1080"/>
        <w:rPr>
          <w:lang w:val="en-CA"/>
        </w:rPr>
      </w:pPr>
      <w:r w:rsidRPr="00C70B1D">
        <w:rPr>
          <w:lang w:val="en-CA"/>
        </w:rPr>
        <w:t xml:space="preserve">The level indication </w:t>
      </w:r>
      <w:r w:rsidRPr="00C70B1D">
        <w:rPr>
          <w:rFonts w:ascii="Courier New" w:hAnsi="Courier New"/>
          <w:noProof/>
          <w:lang w:val="en-CA" w:eastAsia="ja-JP"/>
        </w:rPr>
        <w:t xml:space="preserve">general_level_idc </w:t>
      </w:r>
      <w:r w:rsidRPr="00C70B1D">
        <w:rPr>
          <w:lang w:val="en-CA"/>
        </w:rPr>
        <w:t xml:space="preserve">shall indicate a level of capability equal to or greater than the highest level </w:t>
      </w:r>
      <w:r w:rsidRPr="00C70B1D">
        <w:rPr>
          <w:strike/>
          <w:color w:val="FF0000"/>
          <w:highlight w:val="yellow"/>
          <w:lang w:val="en-CA"/>
        </w:rPr>
        <w:t>indicated for the highest tier</w:t>
      </w:r>
      <w:r w:rsidRPr="00C70B1D">
        <w:rPr>
          <w:strike/>
          <w:color w:val="FF0000"/>
          <w:lang w:val="en-CA"/>
        </w:rPr>
        <w:t xml:space="preserve"> </w:t>
      </w:r>
      <w:r w:rsidRPr="00C70B1D">
        <w:rPr>
          <w:lang w:val="en-CA"/>
        </w:rPr>
        <w:t>in all the parameter sets.</w:t>
      </w:r>
    </w:p>
    <w:p w14:paraId="51BF51AE" w14:textId="59567649" w:rsidR="00F96655" w:rsidRPr="006E4D98" w:rsidRDefault="00F96655" w:rsidP="00F96655">
      <w:pPr>
        <w:spacing w:after="0"/>
        <w:ind w:left="720"/>
        <w:rPr>
          <w:lang w:val="en-CA"/>
        </w:rPr>
      </w:pPr>
      <w:r w:rsidRPr="006E4D98">
        <w:rPr>
          <w:lang w:val="en-CA"/>
        </w:rPr>
        <w:t>Because the highest level of the highest tier could be lower than the highest level of the lowest tier, while level determines spatial resolution etc., which is of vital importance for determining the required decoding capability.</w:t>
      </w:r>
    </w:p>
    <w:p w14:paraId="2BA60744" w14:textId="05622E11" w:rsidR="00145431" w:rsidRPr="006E4D98" w:rsidRDefault="00145431" w:rsidP="00145431">
      <w:pPr>
        <w:pStyle w:val="Heading1"/>
        <w:rPr>
          <w:lang w:val="en-CA"/>
        </w:rPr>
      </w:pPr>
      <w:bookmarkStart w:id="22" w:name="_Toc166241693"/>
      <w:r w:rsidRPr="006E4D98">
        <w:rPr>
          <w:lang w:val="en-CA"/>
        </w:rPr>
        <w:t>EDRAP and Random access (from m56766)</w:t>
      </w:r>
      <w:bookmarkEnd w:id="22"/>
    </w:p>
    <w:p w14:paraId="178F196C" w14:textId="440AACAA" w:rsidR="00F96655" w:rsidRPr="00C70B1D" w:rsidRDefault="00F96655" w:rsidP="00F96655">
      <w:pPr>
        <w:rPr>
          <w:lang w:val="en-CA"/>
        </w:rPr>
      </w:pPr>
      <w:r w:rsidRPr="00C70B1D">
        <w:rPr>
          <w:lang w:val="en-CA"/>
        </w:rPr>
        <w:t>The ‘</w:t>
      </w:r>
      <w:proofErr w:type="spellStart"/>
      <w:r w:rsidRPr="00C70B1D">
        <w:rPr>
          <w:lang w:val="en-CA"/>
        </w:rPr>
        <w:t>edrp</w:t>
      </w:r>
      <w:proofErr w:type="spellEnd"/>
      <w:r w:rsidRPr="00C70B1D">
        <w:rPr>
          <w:lang w:val="en-CA"/>
        </w:rPr>
        <w:t xml:space="preserve">’ sample group from ISO/IEC 14496-12 </w:t>
      </w:r>
      <w:proofErr w:type="spellStart"/>
      <w:r w:rsidRPr="00C70B1D">
        <w:rPr>
          <w:lang w:val="en-CA"/>
        </w:rPr>
        <w:t>TuC</w:t>
      </w:r>
      <w:proofErr w:type="spellEnd"/>
      <w:r w:rsidRPr="00C70B1D">
        <w:rPr>
          <w:lang w:val="en-CA"/>
        </w:rPr>
        <w:t xml:space="preserve"> proposes to signal additional random access point in bitstream that could outperform DRAP in coding efficiency thank to the possibility to refer to previous EDRAP for inter prediction as represented in the figure below: </w:t>
      </w:r>
    </w:p>
    <w:p w14:paraId="746EC1BE" w14:textId="77777777" w:rsidR="00F96655" w:rsidRPr="00C70B1D" w:rsidRDefault="00F96655" w:rsidP="00F96655">
      <w:pPr>
        <w:keepNext/>
        <w:spacing w:after="0"/>
        <w:jc w:val="center"/>
        <w:rPr>
          <w:lang w:val="en-CA"/>
        </w:rPr>
      </w:pPr>
      <w:r w:rsidRPr="00C70B1D">
        <w:rPr>
          <w:rFonts w:ascii="Arial" w:hAnsi="Arial"/>
          <w:noProof/>
          <w:lang w:val="en-CA"/>
        </w:rPr>
        <w:drawing>
          <wp:inline distT="0" distB="0" distL="0" distR="0" wp14:anchorId="76178643" wp14:editId="1D8C3288">
            <wp:extent cx="2475756" cy="1144814"/>
            <wp:effectExtent l="0" t="0" r="0" b="0"/>
            <wp:docPr id="37" name="Picture 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Logo&#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67CF0FC3" w14:textId="5EEC14A4" w:rsidR="00F96655" w:rsidRPr="00C70B1D" w:rsidRDefault="00F96655" w:rsidP="00F96655">
      <w:pPr>
        <w:rPr>
          <w:rFonts w:ascii="Arial" w:hAnsi="Arial"/>
          <w:lang w:val="en-CA"/>
        </w:rPr>
      </w:pPr>
      <w:r w:rsidRPr="00C70B1D">
        <w:rPr>
          <w:lang w:val="en-CA"/>
        </w:rPr>
        <w:t xml:space="preserve">Figure </w:t>
      </w:r>
      <w:r w:rsidRPr="00C70B1D">
        <w:rPr>
          <w:lang w:val="en-CA"/>
        </w:rPr>
        <w:fldChar w:fldCharType="begin"/>
      </w:r>
      <w:r w:rsidRPr="00C70B1D">
        <w:rPr>
          <w:lang w:val="en-CA"/>
        </w:rPr>
        <w:instrText xml:space="preserve"> SEQ Figure \* ARABIC </w:instrText>
      </w:r>
      <w:r w:rsidRPr="00C70B1D">
        <w:rPr>
          <w:lang w:val="en-CA"/>
        </w:rPr>
        <w:fldChar w:fldCharType="separate"/>
      </w:r>
      <w:r w:rsidRPr="00C70B1D">
        <w:rPr>
          <w:noProof/>
          <w:lang w:val="en-CA"/>
        </w:rPr>
        <w:t>1</w:t>
      </w:r>
      <w:r w:rsidRPr="00C70B1D">
        <w:rPr>
          <w:lang w:val="en-CA"/>
        </w:rPr>
        <w:fldChar w:fldCharType="end"/>
      </w:r>
      <w:r w:rsidRPr="00C70B1D">
        <w:rPr>
          <w:lang w:val="en-CA"/>
        </w:rPr>
        <w:t>: Inter prediction reference relationship among the RAP pictures in the EDRAP case.</w:t>
      </w:r>
    </w:p>
    <w:p w14:paraId="5764D1BB" w14:textId="688EC122" w:rsidR="00F96655" w:rsidRPr="006E4D98" w:rsidRDefault="00F96655" w:rsidP="00F96655">
      <w:pPr>
        <w:rPr>
          <w:lang w:val="en-CA" w:eastAsia="zh-CN"/>
        </w:rPr>
      </w:pPr>
      <w:r w:rsidRPr="006E4D98">
        <w:rPr>
          <w:lang w:val="en-CA" w:eastAsia="zh-CN"/>
        </w:rPr>
        <w:t xml:space="preserve">In current version of the Part-12 </w:t>
      </w:r>
      <w:proofErr w:type="spellStart"/>
      <w:r w:rsidRPr="006E4D98">
        <w:rPr>
          <w:lang w:val="en-CA" w:eastAsia="zh-CN"/>
        </w:rPr>
        <w:t>TuC</w:t>
      </w:r>
      <w:proofErr w:type="spellEnd"/>
      <w:r w:rsidRPr="006E4D98">
        <w:rPr>
          <w:lang w:val="en-CA" w:eastAsia="zh-CN"/>
        </w:rPr>
        <w:t>, no information is provided in case an EDRAP depends on APS NAL units present in prior samples.</w:t>
      </w:r>
    </w:p>
    <w:p w14:paraId="51CED577" w14:textId="341EF65E" w:rsidR="00F96655" w:rsidRPr="006E4D98" w:rsidRDefault="00F96655" w:rsidP="00F96655">
      <w:pPr>
        <w:rPr>
          <w:lang w:val="en-CA" w:eastAsia="zh-CN"/>
        </w:rPr>
      </w:pPr>
      <w:r w:rsidRPr="006E4D98">
        <w:rPr>
          <w:lang w:val="en-CA" w:eastAsia="zh-CN"/>
        </w:rPr>
        <w:t>For example, the figure below is an example of such VVC bitstream.</w:t>
      </w:r>
    </w:p>
    <w:p w14:paraId="06E00A9B"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6D73E8E6" wp14:editId="12BABC2A">
            <wp:extent cx="6378254" cy="1308147"/>
            <wp:effectExtent l="0" t="0" r="0" b="6350"/>
            <wp:docPr id="120" name="Picture 12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descr="A picture containing logo&#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2B2EBD27" w14:textId="628C6B8A" w:rsidR="00F96655" w:rsidRPr="006E4D98" w:rsidRDefault="00F96655" w:rsidP="000E32D2">
      <w:pPr>
        <w:rPr>
          <w:lang w:val="en-CA" w:eastAsia="zh-CN"/>
        </w:rPr>
      </w:pPr>
      <w:r w:rsidRPr="006E4D98">
        <w:rPr>
          <w:lang w:val="en-CA" w:eastAsia="zh-CN"/>
        </w:rPr>
        <w:t>When Random Accessing from the EDRAP6 sample, the ‘</w:t>
      </w:r>
      <w:proofErr w:type="spellStart"/>
      <w:r w:rsidRPr="006E4D98">
        <w:rPr>
          <w:lang w:val="en-CA" w:eastAsia="zh-CN"/>
        </w:rPr>
        <w:t>edrp</w:t>
      </w:r>
      <w:proofErr w:type="spellEnd"/>
      <w:r w:rsidRPr="006E4D98">
        <w:rPr>
          <w:lang w:val="en-CA" w:eastAsia="zh-CN"/>
        </w:rPr>
        <w:t>’ sample group indicates that only IDR0 and EDRAP2 are needed for reference to decode the bitstream (yellow or grey arrows). The ‘</w:t>
      </w:r>
      <w:proofErr w:type="spellStart"/>
      <w:r w:rsidRPr="006E4D98">
        <w:rPr>
          <w:lang w:val="en-CA" w:eastAsia="zh-CN"/>
        </w:rPr>
        <w:t>edrp</w:t>
      </w:r>
      <w:proofErr w:type="spellEnd"/>
      <w:r w:rsidRPr="006E4D98">
        <w:rPr>
          <w:lang w:val="en-CA" w:eastAsia="zh-CN"/>
        </w:rPr>
        <w:t>’ sample group is silent about possible references to APS NAL units in previous samples (red arrows). For example, EDRAP6 may reference APSs that are not part of the sample used as references in the EDRAP as per section 11.3.4 of ISO/IEC 14496-15 (recalled hereafter for convenience):</w:t>
      </w:r>
    </w:p>
    <w:p w14:paraId="3B1B4175" w14:textId="77777777" w:rsidR="00F96655" w:rsidRPr="00C70B1D" w:rsidRDefault="00F96655" w:rsidP="000E32D2">
      <w:pPr>
        <w:ind w:left="360"/>
        <w:rPr>
          <w:i/>
          <w:iCs/>
          <w:lang w:val="en-CA" w:eastAsia="zh-CN"/>
        </w:rPr>
      </w:pPr>
      <w:r w:rsidRPr="00C70B1D">
        <w:rPr>
          <w:i/>
          <w:iCs/>
          <w:lang w:val="en-CA" w:eastAsia="zh-CN"/>
        </w:rPr>
        <w:t>When the sample entry name is 'vvc1'and the track does not have a track reference of type '</w:t>
      </w:r>
      <w:proofErr w:type="spellStart"/>
      <w:r w:rsidRPr="00C70B1D">
        <w:rPr>
          <w:i/>
          <w:iCs/>
          <w:lang w:val="en-CA" w:eastAsia="zh-CN"/>
        </w:rPr>
        <w:t>vvcN</w:t>
      </w:r>
      <w:proofErr w:type="spellEnd"/>
      <w:r w:rsidRPr="00C70B1D">
        <w:rPr>
          <w:i/>
          <w:iCs/>
          <w:lang w:val="en-CA" w:eastAsia="zh-CN"/>
        </w:rPr>
        <w:t>', the following applies:</w:t>
      </w:r>
    </w:p>
    <w:p w14:paraId="1FAAF980" w14:textId="77777777" w:rsidR="00F96655" w:rsidRPr="00C70B1D" w:rsidRDefault="00F96655" w:rsidP="000E32D2">
      <w:pPr>
        <w:pStyle w:val="ListParagraph"/>
        <w:numPr>
          <w:ilvl w:val="0"/>
          <w:numId w:val="19"/>
        </w:numPr>
        <w:ind w:left="1080"/>
        <w:rPr>
          <w:i/>
          <w:iCs/>
          <w:lang w:val="en-CA" w:eastAsia="zh-CN"/>
        </w:rPr>
      </w:pPr>
      <w:r w:rsidRPr="00C70B1D">
        <w:rPr>
          <w:i/>
          <w:iCs/>
          <w:lang w:val="en-CA" w:eastAsia="zh-CN"/>
        </w:rPr>
        <w:t>If the sample is a sync sample, all APSs needed for decoding that sample shall be included either in the sample entry or in the sample itself.</w:t>
      </w:r>
    </w:p>
    <w:p w14:paraId="20488895" w14:textId="44CAA42C" w:rsidR="00F96655" w:rsidRPr="00C70B1D" w:rsidRDefault="00F96655" w:rsidP="000E32D2">
      <w:pPr>
        <w:pStyle w:val="ListParagraph"/>
        <w:numPr>
          <w:ilvl w:val="0"/>
          <w:numId w:val="19"/>
        </w:numPr>
        <w:ind w:left="1080"/>
        <w:rPr>
          <w:i/>
          <w:iCs/>
          <w:lang w:val="en-CA" w:eastAsia="zh-CN"/>
        </w:rPr>
      </w:pPr>
      <w:r w:rsidRPr="00C70B1D">
        <w:rPr>
          <w:b/>
          <w:i/>
          <w:iCs/>
          <w:lang w:val="en-CA" w:eastAsia="zh-CN"/>
        </w:rPr>
        <w:lastRenderedPageBreak/>
        <w:t>Otherwise (the sample is not a sync sample), all APSs needed for decoding the sample shall be included either in the sample entry or in any of the samples since the previous sync sample to the sample itself, inclusive.</w:t>
      </w:r>
    </w:p>
    <w:p w14:paraId="19AC6EA2"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20D14D6F" wp14:editId="0A19DEFC">
            <wp:extent cx="6568552" cy="1244657"/>
            <wp:effectExtent l="0" t="0" r="0" b="0"/>
            <wp:docPr id="363" name="Picture 36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363" descr="A screenshot of a video game&#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69B7D984" w14:textId="2103445E" w:rsidR="00F96655" w:rsidRPr="00C70B1D" w:rsidRDefault="00F96655" w:rsidP="00F96655">
      <w:pPr>
        <w:rPr>
          <w:lang w:val="en-CA"/>
        </w:rPr>
      </w:pPr>
      <w:r w:rsidRPr="00C70B1D">
        <w:rPr>
          <w:lang w:val="en-CA"/>
        </w:rPr>
        <w:t>From the discussion at MPEG #134 (</w:t>
      </w:r>
      <w:hyperlink r:id="rId20" w:history="1">
        <w:r w:rsidRPr="00C70B1D">
          <w:rPr>
            <w:color w:val="0000FF"/>
            <w:u w:val="single"/>
            <w:lang w:val="en-CA"/>
          </w:rPr>
          <w:t>http://mpegx.int-evry.fr/software/MPEG/Systems/FileFormat/NALuFF/-/issues/133</w:t>
        </w:r>
      </w:hyperlink>
      <w:r w:rsidRPr="00C70B1D">
        <w:rPr>
          <w:lang w:val="en-CA"/>
        </w:rPr>
        <w:t>), the following observation has been made:</w:t>
      </w:r>
    </w:p>
    <w:p w14:paraId="19BB0683" w14:textId="6ADC79CC" w:rsidR="00F96655" w:rsidRPr="00C70B1D" w:rsidRDefault="00F96655" w:rsidP="00145431">
      <w:pPr>
        <w:pStyle w:val="ListParagraph"/>
        <w:numPr>
          <w:ilvl w:val="0"/>
          <w:numId w:val="18"/>
        </w:numPr>
        <w:rPr>
          <w:lang w:val="en-CA"/>
        </w:rPr>
      </w:pPr>
      <w:r w:rsidRPr="00C70B1D">
        <w:rPr>
          <w:lang w:val="en-CA"/>
        </w:rPr>
        <w:t>All non-VCL NAL units needed to decode the EDRAP should be referenced from the EDRAP sample group.</w:t>
      </w:r>
    </w:p>
    <w:p w14:paraId="06ADD7AF" w14:textId="4649CB1F" w:rsidR="00145431" w:rsidRPr="006E4D98" w:rsidRDefault="00145431" w:rsidP="00145431">
      <w:pPr>
        <w:pStyle w:val="Heading1"/>
        <w:rPr>
          <w:lang w:val="en-CA"/>
        </w:rPr>
      </w:pPr>
      <w:bookmarkStart w:id="23" w:name="_Toc166241694"/>
      <w:r w:rsidRPr="006E4D98">
        <w:rPr>
          <w:lang w:val="en-CA"/>
        </w:rPr>
        <w:t>Generic Codecs Parameter (from m59046)</w:t>
      </w:r>
      <w:bookmarkEnd w:id="23"/>
    </w:p>
    <w:p w14:paraId="133583BF" w14:textId="715F250C" w:rsidR="000E32D2" w:rsidRPr="006E4D98" w:rsidRDefault="000E32D2" w:rsidP="000E32D2">
      <w:pPr>
        <w:pStyle w:val="Heading2"/>
        <w:rPr>
          <w:lang w:val="en-CA"/>
        </w:rPr>
      </w:pPr>
      <w:bookmarkStart w:id="24" w:name="_Toc166241695"/>
      <w:r w:rsidRPr="006E4D98">
        <w:rPr>
          <w:lang w:val="en-CA"/>
        </w:rPr>
        <w:t>EVC Codecs Parameter</w:t>
      </w:r>
      <w:bookmarkEnd w:id="24"/>
    </w:p>
    <w:p w14:paraId="6BC70221" w14:textId="7A38C90C" w:rsidR="000E32D2" w:rsidRPr="00C70B1D" w:rsidRDefault="000E32D2" w:rsidP="00145431">
      <w:pPr>
        <w:rPr>
          <w:lang w:val="en-CA"/>
        </w:rPr>
      </w:pPr>
      <w:r w:rsidRPr="00C70B1D">
        <w:rPr>
          <w:lang w:val="en-CA"/>
        </w:rPr>
        <w:t xml:space="preserve">DASH and other applications require defined values for the Codecs parameter specified in IETF RFC 6381 for ISO BMFF Media tracks. The </w:t>
      </w:r>
      <w:r w:rsidRPr="00C70B1D">
        <w:rPr>
          <w:rFonts w:ascii="Courier New" w:hAnsi="Courier New" w:cs="Courier New"/>
          <w:lang w:val="en-CA"/>
        </w:rPr>
        <w:t>'codecs'</w:t>
      </w:r>
      <w:r w:rsidRPr="00C70B1D">
        <w:rPr>
          <w:lang w:val="en-CA"/>
        </w:rPr>
        <w:t xml:space="preserve"> parameter string for the EVC codec is defined as follows:</w:t>
      </w:r>
    </w:p>
    <w:p w14:paraId="56E1268D" w14:textId="674072F8" w:rsidR="000E32D2" w:rsidRPr="00C70B1D" w:rsidRDefault="000E32D2" w:rsidP="000E32D2">
      <w:pPr>
        <w:pStyle w:val="code"/>
        <w:rPr>
          <w:lang w:val="en-CA"/>
        </w:rPr>
      </w:pPr>
      <w:r w:rsidRPr="00C70B1D">
        <w:rPr>
          <w:lang w:val="en-CA"/>
        </w:rPr>
        <w:t>&lt;sample entry 4CC&gt;.&lt;key1&gt;&lt;value1&gt;.&lt;key2&gt;&lt;value2&gt;.….&lt;keyN&gt;&lt;valueN&gt;</w:t>
      </w:r>
    </w:p>
    <w:p w14:paraId="2B234B96" w14:textId="77777777" w:rsidR="000E32D2" w:rsidRPr="00C70B1D" w:rsidRDefault="000E32D2" w:rsidP="000E32D2">
      <w:pPr>
        <w:rPr>
          <w:lang w:val="en-CA"/>
        </w:rPr>
      </w:pPr>
      <w:r w:rsidRPr="00C70B1D">
        <w:rPr>
          <w:lang w:val="en-CA"/>
        </w:rPr>
        <w:t xml:space="preserve">Keys are defined as 4CCs. </w:t>
      </w:r>
      <w:proofErr w:type="gramStart"/>
      <w:r w:rsidRPr="00C70B1D">
        <w:rPr>
          <w:lang w:val="en-CA"/>
        </w:rPr>
        <w:t>An</w:t>
      </w:r>
      <w:proofErr w:type="gramEnd"/>
      <w:r w:rsidRPr="00C70B1D">
        <w:rPr>
          <w:lang w:val="en-CA"/>
        </w:rPr>
        <w:t xml:space="preserve"> set of keys and the associated value pairs are defined in </w:t>
      </w:r>
      <w:r w:rsidRPr="00C70B1D">
        <w:rPr>
          <w:highlight w:val="yellow"/>
          <w:lang w:val="en-CA"/>
        </w:rPr>
        <w:fldChar w:fldCharType="begin"/>
      </w:r>
      <w:r w:rsidRPr="00C70B1D">
        <w:rPr>
          <w:highlight w:val="yellow"/>
          <w:lang w:val="en-CA"/>
        </w:rPr>
        <w:instrText xml:space="preserve"> REF _Ref64617434 \h </w:instrText>
      </w:r>
      <w:r w:rsidRPr="00C70B1D">
        <w:rPr>
          <w:highlight w:val="yellow"/>
          <w:lang w:val="en-CA"/>
        </w:rPr>
      </w:r>
      <w:r w:rsidRPr="00C70B1D">
        <w:rPr>
          <w:highlight w:val="yellow"/>
          <w:lang w:val="en-CA"/>
        </w:rPr>
        <w:fldChar w:fldCharType="separate"/>
      </w:r>
      <w:r w:rsidRPr="00C70B1D">
        <w:rPr>
          <w:b/>
          <w:lang w:val="en-CA"/>
        </w:rPr>
        <w:t xml:space="preserve">Table </w:t>
      </w:r>
      <w:r w:rsidRPr="00C70B1D">
        <w:rPr>
          <w:b/>
          <w:i/>
          <w:iCs/>
          <w:noProof/>
          <w:lang w:val="en-CA"/>
        </w:rPr>
        <w:t>1</w:t>
      </w:r>
      <w:r w:rsidRPr="00C70B1D">
        <w:rPr>
          <w:highlight w:val="yellow"/>
          <w:lang w:val="en-CA"/>
        </w:rPr>
        <w:fldChar w:fldCharType="end"/>
      </w:r>
      <w:r w:rsidRPr="00C70B1D">
        <w:rPr>
          <w:lang w:val="en-CA"/>
        </w:rPr>
        <w:t xml:space="preserve">. Additional keys may be specified as 4CCs. Preferably, keys are aligned with ISO/IEC 23091-2. </w:t>
      </w:r>
      <w:r w:rsidRPr="00C70B1D">
        <w:rPr>
          <w:highlight w:val="yellow"/>
          <w:lang w:val="en-CA"/>
        </w:rPr>
        <w:t xml:space="preserve">[Ed. (MH/KB): If the keys derived from ISO/IEC 23091-2 are kept in this document, a normative reference to ISO/IEC 23091-2 </w:t>
      </w:r>
      <w:proofErr w:type="gramStart"/>
      <w:r w:rsidRPr="00C70B1D">
        <w:rPr>
          <w:highlight w:val="yellow"/>
          <w:lang w:val="en-CA"/>
        </w:rPr>
        <w:t>has to</w:t>
      </w:r>
      <w:proofErr w:type="gramEnd"/>
      <w:r w:rsidRPr="00C70B1D">
        <w:rPr>
          <w:highlight w:val="yellow"/>
          <w:lang w:val="en-CA"/>
        </w:rPr>
        <w:t xml:space="preserve"> be added.]</w:t>
      </w:r>
    </w:p>
    <w:p w14:paraId="04178C71" w14:textId="77777777" w:rsidR="000E32D2" w:rsidRPr="00C70B1D" w:rsidRDefault="000E32D2" w:rsidP="000E32D2">
      <w:pPr>
        <w:rPr>
          <w:lang w:val="en-CA"/>
        </w:rPr>
      </w:pPr>
      <w:r w:rsidRPr="00C70B1D">
        <w:rPr>
          <w:lang w:val="en-CA"/>
        </w:rPr>
        <w:t>If a specific key is not provided, then the value takes the default value specified in the table, or the value is unknown if no default is specified.</w:t>
      </w:r>
    </w:p>
    <w:p w14:paraId="16738CF4" w14:textId="77777777" w:rsidR="000E32D2" w:rsidRPr="00B40304" w:rsidRDefault="000E32D2" w:rsidP="000E32D2">
      <w:pPr>
        <w:pStyle w:val="Note"/>
      </w:pPr>
      <w:r w:rsidRPr="00B40304">
        <w:t>NOTE: The parameters from '</w:t>
      </w:r>
      <w:proofErr w:type="spellStart"/>
      <w:r w:rsidRPr="00B40304">
        <w:t>vbit</w:t>
      </w:r>
      <w:proofErr w:type="spellEnd"/>
      <w:r w:rsidRPr="00B40304">
        <w:t xml:space="preserve">' onwards in </w:t>
      </w:r>
      <w:r w:rsidRPr="00B40304">
        <w:rPr>
          <w:highlight w:val="yellow"/>
        </w:rPr>
        <w:fldChar w:fldCharType="begin"/>
      </w:r>
      <w:r w:rsidRPr="00B40304">
        <w:rPr>
          <w:highlight w:val="yellow"/>
        </w:rPr>
        <w:instrText xml:space="preserve"> REF _Ref64617434 \h </w:instrText>
      </w:r>
      <w:r w:rsidRPr="00B40304">
        <w:rPr>
          <w:highlight w:val="yellow"/>
        </w:rPr>
      </w:r>
      <w:r w:rsidRPr="00B40304">
        <w:rPr>
          <w:highlight w:val="yellow"/>
        </w:rPr>
        <w:fldChar w:fldCharType="separate"/>
      </w:r>
      <w:r w:rsidRPr="00B40304">
        <w:t>Table 1</w:t>
      </w:r>
      <w:r w:rsidRPr="00B40304">
        <w:rPr>
          <w:highlight w:val="yellow"/>
        </w:rPr>
        <w:fldChar w:fldCharType="end"/>
      </w:r>
      <w:r w:rsidRPr="00B40304">
        <w:t xml:space="preserve"> are not EVC specific and are applicable to any video codec. It is foreseen that these values are moved to ISO/IEC 14496-12 in future versions and may then be applicable to other video codecs as well. </w:t>
      </w:r>
      <w:r w:rsidRPr="00B40304">
        <w:rPr>
          <w:highlight w:val="yellow"/>
        </w:rPr>
        <w:t xml:space="preserve">[Ed. (MH): FI_106-207 resolution: Keys from </w:t>
      </w:r>
      <w:proofErr w:type="spellStart"/>
      <w:r w:rsidRPr="00B40304">
        <w:rPr>
          <w:highlight w:val="yellow"/>
        </w:rPr>
        <w:t>vbit</w:t>
      </w:r>
      <w:proofErr w:type="spellEnd"/>
      <w:r w:rsidRPr="00B40304">
        <w:rPr>
          <w:highlight w:val="yellow"/>
        </w:rPr>
        <w:t xml:space="preserve"> onwards moved to ISO/IEC 14496-12.]</w:t>
      </w:r>
    </w:p>
    <w:p w14:paraId="69F329D1" w14:textId="77777777" w:rsidR="000E32D2" w:rsidRPr="00C70B1D" w:rsidRDefault="000E32D2" w:rsidP="000E32D2">
      <w:pPr>
        <w:pStyle w:val="Caption"/>
        <w:keepNext/>
        <w:keepLines/>
        <w:spacing w:before="120" w:after="120" w:line="276" w:lineRule="auto"/>
        <w:rPr>
          <w:rFonts w:ascii="Cambria" w:eastAsia="Calibri" w:hAnsi="Cambria"/>
          <w:b/>
          <w:i/>
          <w:iCs w:val="0"/>
          <w:color w:val="auto"/>
          <w:sz w:val="22"/>
          <w:szCs w:val="22"/>
          <w:lang w:val="en-CA"/>
        </w:rPr>
      </w:pPr>
      <w:bookmarkStart w:id="25" w:name="_Ref64617434"/>
      <w:r w:rsidRPr="00C70B1D">
        <w:rPr>
          <w:rFonts w:ascii="Cambria" w:eastAsia="Calibri" w:hAnsi="Cambria"/>
          <w:b/>
          <w:iCs w:val="0"/>
          <w:color w:val="auto"/>
          <w:sz w:val="22"/>
          <w:szCs w:val="22"/>
          <w:lang w:val="en-CA"/>
        </w:rPr>
        <w:t xml:space="preserve">Table </w:t>
      </w:r>
      <w:r w:rsidRPr="00C70B1D">
        <w:rPr>
          <w:rFonts w:ascii="Cambria" w:eastAsia="Calibri" w:hAnsi="Cambria"/>
          <w:b/>
          <w:i/>
          <w:iCs w:val="0"/>
          <w:color w:val="auto"/>
          <w:sz w:val="22"/>
          <w:szCs w:val="22"/>
          <w:lang w:val="en-CA"/>
        </w:rPr>
        <w:fldChar w:fldCharType="begin"/>
      </w:r>
      <w:r w:rsidRPr="00C70B1D">
        <w:rPr>
          <w:rFonts w:ascii="Cambria" w:eastAsia="Calibri" w:hAnsi="Cambria"/>
          <w:b/>
          <w:iCs w:val="0"/>
          <w:color w:val="auto"/>
          <w:sz w:val="22"/>
          <w:szCs w:val="22"/>
          <w:lang w:val="en-CA"/>
        </w:rPr>
        <w:instrText xml:space="preserve"> SEQ Table \* ARABIC </w:instrText>
      </w:r>
      <w:r w:rsidRPr="00C70B1D">
        <w:rPr>
          <w:rFonts w:ascii="Cambria" w:eastAsia="Calibri" w:hAnsi="Cambria"/>
          <w:b/>
          <w:i/>
          <w:iCs w:val="0"/>
          <w:color w:val="auto"/>
          <w:sz w:val="22"/>
          <w:szCs w:val="22"/>
          <w:lang w:val="en-CA"/>
        </w:rPr>
        <w:fldChar w:fldCharType="separate"/>
      </w:r>
      <w:r w:rsidRPr="00C70B1D">
        <w:rPr>
          <w:rFonts w:ascii="Cambria" w:eastAsia="Calibri" w:hAnsi="Cambria"/>
          <w:b/>
          <w:iCs w:val="0"/>
          <w:noProof/>
          <w:color w:val="auto"/>
          <w:sz w:val="22"/>
          <w:szCs w:val="22"/>
          <w:lang w:val="en-CA"/>
        </w:rPr>
        <w:t>1</w:t>
      </w:r>
      <w:r w:rsidRPr="00C70B1D">
        <w:rPr>
          <w:rFonts w:ascii="Cambria" w:eastAsia="Calibri" w:hAnsi="Cambria"/>
          <w:b/>
          <w:i/>
          <w:iCs w:val="0"/>
          <w:color w:val="auto"/>
          <w:sz w:val="22"/>
          <w:szCs w:val="22"/>
          <w:lang w:val="en-CA"/>
        </w:rPr>
        <w:fldChar w:fldCharType="end"/>
      </w:r>
      <w:bookmarkEnd w:id="25"/>
      <w:r w:rsidRPr="00C70B1D">
        <w:rPr>
          <w:rFonts w:ascii="Cambria" w:eastAsia="Calibri" w:hAnsi="Cambria"/>
          <w:b/>
          <w:iCs w:val="0"/>
          <w:color w:val="auto"/>
          <w:sz w:val="22"/>
          <w:szCs w:val="22"/>
          <w:lang w:val="en-CA"/>
        </w:rPr>
        <w:t xml:space="preserve"> - Definition of Set of Keys and Values defined for EVC</w:t>
      </w:r>
    </w:p>
    <w:tbl>
      <w:tblPr>
        <w:tblStyle w:val="TableGrid"/>
        <w:tblW w:w="9741" w:type="dxa"/>
        <w:tblLayout w:type="fixed"/>
        <w:tblLook w:val="04A0" w:firstRow="1" w:lastRow="0" w:firstColumn="1" w:lastColumn="0" w:noHBand="0" w:noVBand="1"/>
      </w:tblPr>
      <w:tblGrid>
        <w:gridCol w:w="985"/>
        <w:gridCol w:w="3420"/>
        <w:gridCol w:w="3812"/>
        <w:gridCol w:w="1524"/>
      </w:tblGrid>
      <w:tr w:rsidR="000E32D2" w:rsidRPr="006E4D98" w14:paraId="52CBB943"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30982FD3" w14:textId="77777777" w:rsidR="000E32D2" w:rsidRPr="00C70B1D" w:rsidRDefault="000E32D2" w:rsidP="00D25BB3">
            <w:pPr>
              <w:spacing w:after="0"/>
              <w:jc w:val="center"/>
              <w:rPr>
                <w:b/>
                <w:bCs/>
                <w:lang w:val="en-CA"/>
              </w:rPr>
            </w:pPr>
            <w:r w:rsidRPr="00C70B1D">
              <w:rPr>
                <w:b/>
                <w:bCs/>
                <w:lang w:val="en-CA"/>
              </w:rPr>
              <w:t>Key</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596F7B4E" w14:textId="77777777" w:rsidR="000E32D2" w:rsidRPr="00C70B1D" w:rsidRDefault="000E32D2" w:rsidP="00D25BB3">
            <w:pPr>
              <w:spacing w:after="0"/>
              <w:jc w:val="center"/>
              <w:rPr>
                <w:b/>
                <w:bCs/>
                <w:lang w:val="en-CA"/>
              </w:rPr>
            </w:pPr>
            <w:r w:rsidRPr="00C70B1D">
              <w:rPr>
                <w:b/>
                <w:bCs/>
                <w:lang w:val="en-CA"/>
              </w:rPr>
              <w:t>Key Definition</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24DA4E62" w14:textId="77777777" w:rsidR="000E32D2" w:rsidRPr="00C70B1D" w:rsidRDefault="000E32D2" w:rsidP="00D25BB3">
            <w:pPr>
              <w:spacing w:after="0"/>
              <w:jc w:val="center"/>
              <w:rPr>
                <w:b/>
                <w:bCs/>
                <w:lang w:val="en-CA"/>
              </w:rPr>
            </w:pPr>
            <w:r w:rsidRPr="00C70B1D">
              <w:rPr>
                <w:b/>
                <w:bCs/>
                <w:lang w:val="en-CA"/>
              </w:rPr>
              <w:t>Value</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65FDC06B" w14:textId="77777777" w:rsidR="000E32D2" w:rsidRPr="00C70B1D" w:rsidRDefault="000E32D2" w:rsidP="00D25BB3">
            <w:pPr>
              <w:spacing w:after="0"/>
              <w:jc w:val="center"/>
              <w:rPr>
                <w:b/>
                <w:bCs/>
                <w:lang w:val="en-CA"/>
              </w:rPr>
            </w:pPr>
            <w:r w:rsidRPr="00C70B1D">
              <w:rPr>
                <w:b/>
                <w:bCs/>
                <w:lang w:val="en-CA"/>
              </w:rPr>
              <w:t>Default Value</w:t>
            </w:r>
          </w:p>
        </w:tc>
      </w:tr>
      <w:tr w:rsidR="000E32D2" w:rsidRPr="006E4D98" w14:paraId="7D4FEA5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C8F2ADC"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vprf</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B6C2CDD" w14:textId="77777777" w:rsidR="000E32D2" w:rsidRPr="00C70B1D" w:rsidRDefault="000E32D2" w:rsidP="00D25BB3">
            <w:pPr>
              <w:rPr>
                <w:lang w:val="en-CA"/>
              </w:rPr>
            </w:pPr>
            <w:r w:rsidRPr="00C70B1D">
              <w:rPr>
                <w:lang w:val="en-CA"/>
              </w:rPr>
              <w:t>Defines the video profile</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001E631" w14:textId="77777777" w:rsidR="000E32D2" w:rsidRPr="00C70B1D" w:rsidRDefault="000E32D2" w:rsidP="00D25BB3">
            <w:pPr>
              <w:rPr>
                <w:rFonts w:ascii="Courier New" w:hAnsi="Courier New" w:cs="Courier New"/>
                <w:lang w:val="en-CA"/>
              </w:rPr>
            </w:pPr>
            <w:proofErr w:type="spellStart"/>
            <w:r w:rsidRPr="00C70B1D">
              <w:rPr>
                <w:rFonts w:ascii="Courier New" w:hAnsi="Courier New" w:cs="Courier New"/>
                <w:lang w:val="en-CA"/>
              </w:rPr>
              <w:t>profile_idc</w:t>
            </w:r>
            <w:proofErr w:type="spellEnd"/>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3E8995A" w14:textId="77777777" w:rsidR="000E32D2" w:rsidRPr="00C70B1D" w:rsidRDefault="000E32D2" w:rsidP="00D25BB3">
            <w:pPr>
              <w:jc w:val="center"/>
              <w:rPr>
                <w:lang w:val="en-CA"/>
              </w:rPr>
            </w:pPr>
            <w:r w:rsidRPr="00C70B1D">
              <w:rPr>
                <w:lang w:val="en-CA"/>
              </w:rPr>
              <w:t>1</w:t>
            </w:r>
          </w:p>
        </w:tc>
      </w:tr>
      <w:tr w:rsidR="000E32D2" w:rsidRPr="006E4D98" w14:paraId="5951DA3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DDDBA8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vlev</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490231" w14:textId="77777777" w:rsidR="000E32D2" w:rsidRPr="00C70B1D" w:rsidRDefault="000E32D2" w:rsidP="00D25BB3">
            <w:pPr>
              <w:rPr>
                <w:lang w:val="en-CA"/>
              </w:rPr>
            </w:pPr>
            <w:r w:rsidRPr="00C70B1D">
              <w:rPr>
                <w:lang w:val="en-CA"/>
              </w:rPr>
              <w:t>Defines the video level</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E5DA1C" w14:textId="77777777" w:rsidR="000E32D2" w:rsidRPr="00C70B1D" w:rsidRDefault="000E32D2" w:rsidP="00D25BB3">
            <w:pPr>
              <w:rPr>
                <w:rFonts w:ascii="Courier" w:hAnsi="Courier"/>
                <w:lang w:val="en-CA"/>
              </w:rPr>
            </w:pPr>
            <w:proofErr w:type="spellStart"/>
            <w:r w:rsidRPr="00C70B1D">
              <w:rPr>
                <w:rFonts w:ascii="Courier" w:hAnsi="Courier" w:cs="Courier New"/>
                <w:lang w:val="en-CA"/>
              </w:rPr>
              <w:t>level</w:t>
            </w:r>
            <w:r w:rsidRPr="00C70B1D">
              <w:rPr>
                <w:rFonts w:ascii="Courier" w:hAnsi="Courier"/>
                <w:lang w:val="en-CA"/>
              </w:rPr>
              <w:t>_</w:t>
            </w:r>
            <w:r w:rsidRPr="00C70B1D">
              <w:rPr>
                <w:rFonts w:ascii="Courier" w:hAnsi="Courier" w:cs="Courier New"/>
                <w:lang w:val="en-CA"/>
              </w:rPr>
              <w:t>idc</w:t>
            </w:r>
            <w:proofErr w:type="spellEnd"/>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9ED2283" w14:textId="77777777" w:rsidR="000E32D2" w:rsidRPr="00C70B1D" w:rsidRDefault="000E32D2" w:rsidP="00D25BB3">
            <w:pPr>
              <w:jc w:val="center"/>
              <w:rPr>
                <w:lang w:val="en-CA"/>
              </w:rPr>
            </w:pPr>
            <w:r w:rsidRPr="00C70B1D">
              <w:rPr>
                <w:lang w:val="en-CA"/>
              </w:rPr>
              <w:t>51</w:t>
            </w:r>
          </w:p>
        </w:tc>
      </w:tr>
      <w:tr w:rsidR="000E32D2" w:rsidRPr="006E4D98" w14:paraId="3F300DD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42DA65B"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vtoh</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653CF3E"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84263B9" w14:textId="77777777" w:rsidR="000E32D2" w:rsidRPr="00C70B1D" w:rsidRDefault="000E32D2" w:rsidP="00D25BB3">
            <w:pPr>
              <w:rPr>
                <w:lang w:val="en-CA"/>
              </w:rPr>
            </w:pPr>
            <w:proofErr w:type="spellStart"/>
            <w:r w:rsidRPr="00C70B1D">
              <w:rPr>
                <w:rFonts w:ascii="Courier New" w:hAnsi="Courier New" w:cs="Courier New"/>
                <w:lang w:val="en-CA"/>
              </w:rPr>
              <w:t>toolset_idc_h</w:t>
            </w:r>
            <w:proofErr w:type="spellEnd"/>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5F8A71E" w14:textId="77777777" w:rsidR="000E32D2" w:rsidRPr="00C70B1D" w:rsidRDefault="000E32D2" w:rsidP="00D25BB3">
            <w:pPr>
              <w:jc w:val="center"/>
              <w:rPr>
                <w:lang w:val="en-CA"/>
              </w:rPr>
            </w:pPr>
            <w:r w:rsidRPr="00C70B1D">
              <w:rPr>
                <w:lang w:val="en-CA"/>
              </w:rPr>
              <w:t>x1FFFFF</w:t>
            </w:r>
          </w:p>
        </w:tc>
      </w:tr>
      <w:tr w:rsidR="000E32D2" w:rsidRPr="006E4D98" w14:paraId="54F17F5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19049E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vtol</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76EDC83"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0E41AA" w14:textId="77777777" w:rsidR="000E32D2" w:rsidRPr="00C70B1D" w:rsidRDefault="000E32D2" w:rsidP="00D25BB3">
            <w:pPr>
              <w:rPr>
                <w:lang w:val="en-CA"/>
              </w:rPr>
            </w:pPr>
            <w:proofErr w:type="spellStart"/>
            <w:r w:rsidRPr="00C70B1D">
              <w:rPr>
                <w:rFonts w:ascii="Courier New" w:hAnsi="Courier New" w:cs="Courier New"/>
                <w:lang w:val="en-CA"/>
              </w:rPr>
              <w:t>toolset_idc_l</w:t>
            </w:r>
            <w:proofErr w:type="spellEnd"/>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4F9F9D1" w14:textId="77777777" w:rsidR="000E32D2" w:rsidRPr="00C70B1D" w:rsidRDefault="000E32D2" w:rsidP="00D25BB3">
            <w:pPr>
              <w:jc w:val="center"/>
              <w:rPr>
                <w:lang w:val="en-CA"/>
              </w:rPr>
            </w:pPr>
            <w:r w:rsidRPr="00C70B1D">
              <w:rPr>
                <w:lang w:val="en-CA"/>
              </w:rPr>
              <w:t>x000000</w:t>
            </w:r>
          </w:p>
        </w:tc>
      </w:tr>
      <w:tr w:rsidR="000E32D2" w:rsidRPr="006E4D98" w14:paraId="5A2D2A2F"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FAF4A8E"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w:t>
            </w:r>
            <w:proofErr w:type="spellStart"/>
            <w:r w:rsidRPr="00C70B1D">
              <w:rPr>
                <w:rFonts w:ascii="Courier New" w:hAnsi="Courier New" w:cs="Courier New"/>
                <w:lang w:val="en-CA"/>
              </w:rPr>
              <w:t>vbit</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2CBFF88" w14:textId="77777777" w:rsidR="000E32D2" w:rsidRPr="00C70B1D" w:rsidRDefault="000E32D2" w:rsidP="00D25BB3">
            <w:pPr>
              <w:rPr>
                <w:lang w:val="en-CA"/>
              </w:rPr>
            </w:pPr>
            <w:r w:rsidRPr="00C70B1D">
              <w:rPr>
                <w:lang w:val="en-CA"/>
              </w:rPr>
              <w:t>Defines the video bit depth for luma and chroma</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716C4FF" w14:textId="77777777" w:rsidR="000E32D2" w:rsidRPr="00C70B1D" w:rsidRDefault="000E32D2" w:rsidP="00D25BB3">
            <w:pPr>
              <w:rPr>
                <w:lang w:val="en-CA"/>
              </w:rPr>
            </w:pPr>
            <w:r w:rsidRPr="00C70B1D">
              <w:rPr>
                <w:lang w:val="en-CA"/>
              </w:rPr>
              <w:t>Value is a 2 digit decimal . The first digit is the luma bit depth minus 8. The second digit is the chroma bit depth minus 8</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903423" w14:textId="77777777" w:rsidR="000E32D2" w:rsidRPr="00C70B1D" w:rsidRDefault="000E32D2" w:rsidP="00D25BB3">
            <w:pPr>
              <w:jc w:val="center"/>
              <w:rPr>
                <w:lang w:val="en-CA"/>
              </w:rPr>
            </w:pPr>
            <w:r w:rsidRPr="00C70B1D">
              <w:rPr>
                <w:lang w:val="en-CA"/>
              </w:rPr>
              <w:t>unknown</w:t>
            </w:r>
          </w:p>
        </w:tc>
      </w:tr>
      <w:tr w:rsidR="000E32D2" w:rsidRPr="006E4D98" w14:paraId="1C85638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B8368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vcss</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30F95C7" w14:textId="77777777" w:rsidR="000E32D2" w:rsidRPr="00C70B1D" w:rsidRDefault="000E32D2" w:rsidP="00D25BB3">
            <w:pPr>
              <w:rPr>
                <w:lang w:val="en-CA"/>
              </w:rPr>
            </w:pPr>
            <w:r w:rsidRPr="00C70B1D">
              <w:rPr>
                <w:lang w:val="en-CA"/>
              </w:rPr>
              <w:t>Defines the chroma subsampling</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7F1E5DB" w14:textId="77777777" w:rsidR="000E32D2" w:rsidRPr="00C70B1D" w:rsidRDefault="000E32D2" w:rsidP="00D25BB3">
            <w:pPr>
              <w:rPr>
                <w:lang w:val="en-CA"/>
              </w:rPr>
            </w:pPr>
            <w:r w:rsidRPr="00C70B1D">
              <w:rPr>
                <w:lang w:val="en-CA"/>
              </w:rPr>
              <w:t xml:space="preserve">The subsampling scheme is expressed as a three part ratio </w:t>
            </w:r>
            <w:proofErr w:type="spellStart"/>
            <w:r w:rsidRPr="00C70B1D">
              <w:rPr>
                <w:lang w:val="en-CA"/>
              </w:rPr>
              <w:t>J:a:b</w:t>
            </w:r>
            <w:proofErr w:type="spellEnd"/>
            <w:r w:rsidRPr="00C70B1D">
              <w:rPr>
                <w:lang w:val="en-CA"/>
              </w:rPr>
              <w:t xml:space="preserve"> (e.g. 4:2:2) that describes the number of luminance and chrominance samples in a conceptual region that is J pixels wide, and 2 pixels high. The parts are (in their respective order):</w:t>
            </w:r>
          </w:p>
          <w:p w14:paraId="460BF859"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J: horizontal sampling reference (width of the conceptual region). Usually, 4.</w:t>
            </w:r>
          </w:p>
          <w:p w14:paraId="5443367D"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a: number of chrominance samples (Cr, </w:t>
            </w:r>
            <w:proofErr w:type="spellStart"/>
            <w:r w:rsidRPr="00C70B1D">
              <w:rPr>
                <w:lang w:val="en-CA"/>
              </w:rPr>
              <w:t>Cb</w:t>
            </w:r>
            <w:proofErr w:type="spellEnd"/>
            <w:r w:rsidRPr="00C70B1D">
              <w:rPr>
                <w:lang w:val="en-CA"/>
              </w:rPr>
              <w:t>) in the first row of J pixels.</w:t>
            </w:r>
          </w:p>
          <w:p w14:paraId="318E302E"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b: number of changes of chrominance samples (Cr, </w:t>
            </w:r>
            <w:proofErr w:type="spellStart"/>
            <w:r w:rsidRPr="00C70B1D">
              <w:rPr>
                <w:lang w:val="en-CA"/>
              </w:rPr>
              <w:t>Cb</w:t>
            </w:r>
            <w:proofErr w:type="spellEnd"/>
            <w:r w:rsidRPr="00C70B1D">
              <w:rPr>
                <w:lang w:val="en-CA"/>
              </w:rPr>
              <w:t xml:space="preserve">) between first and second row of J pixels. </w:t>
            </w:r>
          </w:p>
          <w:p w14:paraId="36DB153A" w14:textId="77777777" w:rsidR="000E32D2" w:rsidRPr="00C70B1D" w:rsidRDefault="000E32D2" w:rsidP="00D25BB3">
            <w:pPr>
              <w:rPr>
                <w:lang w:val="en-CA"/>
              </w:rPr>
            </w:pPr>
            <w:r w:rsidRPr="00C70B1D">
              <w:rPr>
                <w:lang w:val="en-CA"/>
              </w:rPr>
              <w:t xml:space="preserve">Then the value is as follows. The first digit is J, the second digit is </w:t>
            </w:r>
            <w:proofErr w:type="gramStart"/>
            <w:r w:rsidRPr="00C70B1D">
              <w:rPr>
                <w:lang w:val="en-CA"/>
              </w:rPr>
              <w:t>a</w:t>
            </w:r>
            <w:proofErr w:type="gramEnd"/>
            <w:r w:rsidRPr="00C70B1D">
              <w:rPr>
                <w:lang w:val="en-CA"/>
              </w:rPr>
              <w:t xml:space="preserve"> and the third digit is b.</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DCA149C" w14:textId="77777777" w:rsidR="000E32D2" w:rsidRPr="00C70B1D" w:rsidRDefault="000E32D2" w:rsidP="00D25BB3">
            <w:pPr>
              <w:jc w:val="center"/>
              <w:rPr>
                <w:lang w:val="en-CA"/>
              </w:rPr>
            </w:pPr>
            <w:r w:rsidRPr="00C70B1D">
              <w:rPr>
                <w:lang w:val="en-CA"/>
              </w:rPr>
              <w:t>420</w:t>
            </w:r>
          </w:p>
        </w:tc>
      </w:tr>
      <w:tr w:rsidR="000E32D2" w:rsidRPr="006E4D98" w14:paraId="3E16320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4867D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vcpr</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8C3B018" w14:textId="77777777" w:rsidR="000E32D2" w:rsidRPr="00C70B1D" w:rsidRDefault="000E32D2" w:rsidP="00D25BB3">
            <w:pPr>
              <w:rPr>
                <w:lang w:val="en-CA"/>
              </w:rPr>
            </w:pPr>
            <w:r w:rsidRPr="00C70B1D">
              <w:rPr>
                <w:lang w:val="en-CA"/>
              </w:rPr>
              <w:t>Defines colour primaries (</w:t>
            </w:r>
            <w:proofErr w:type="spellStart"/>
            <w:r w:rsidRPr="00C70B1D">
              <w:rPr>
                <w:rFonts w:ascii="Courier New" w:hAnsi="Courier New" w:cs="Courier New"/>
                <w:lang w:val="en-CA"/>
              </w:rPr>
              <w:t>ColourPrimaries</w:t>
            </w:r>
            <w:proofErr w:type="spellEnd"/>
            <w:r w:rsidRPr="00C70B1D">
              <w:rPr>
                <w:lang w:val="en-CA"/>
              </w:rPr>
              <w:t>) as defined in ISO/IEC 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6474329" w14:textId="77777777" w:rsidR="000E32D2" w:rsidRPr="00C70B1D" w:rsidRDefault="000E32D2" w:rsidP="00D25BB3">
            <w:pPr>
              <w:rPr>
                <w:lang w:val="en-CA"/>
              </w:rPr>
            </w:pPr>
            <w:r w:rsidRPr="00C70B1D">
              <w:rPr>
                <w:lang w:val="en-CA"/>
              </w:rPr>
              <w:t>Defines colour primaries (</w:t>
            </w:r>
            <w:proofErr w:type="spellStart"/>
            <w:r w:rsidRPr="00C70B1D">
              <w:rPr>
                <w:rFonts w:ascii="Courier New" w:hAnsi="Courier New" w:cs="Courier New"/>
                <w:lang w:val="en-CA"/>
              </w:rPr>
              <w:t>ColourPrimaries</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6E86FCF" w14:textId="77777777" w:rsidR="000E32D2" w:rsidRPr="00C70B1D" w:rsidRDefault="000E32D2" w:rsidP="00D25BB3">
            <w:pPr>
              <w:jc w:val="center"/>
              <w:rPr>
                <w:lang w:val="en-CA"/>
              </w:rPr>
            </w:pPr>
            <w:r w:rsidRPr="00C70B1D">
              <w:rPr>
                <w:lang w:val="en-CA"/>
              </w:rPr>
              <w:t>01</w:t>
            </w:r>
          </w:p>
        </w:tc>
      </w:tr>
      <w:tr w:rsidR="000E32D2" w:rsidRPr="006E4D98" w14:paraId="1FBCEA0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8A7B4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vtrc</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A938B9" w14:textId="77777777" w:rsidR="000E32D2" w:rsidRPr="00C70B1D" w:rsidRDefault="000E32D2" w:rsidP="00D25BB3">
            <w:pPr>
              <w:rPr>
                <w:lang w:val="en-CA"/>
              </w:rPr>
            </w:pPr>
            <w:r w:rsidRPr="00C70B1D">
              <w:rPr>
                <w:lang w:val="en-CA"/>
              </w:rPr>
              <w:t>Defines transfer characteristics (</w:t>
            </w:r>
            <w:proofErr w:type="spellStart"/>
            <w:r w:rsidRPr="00C70B1D">
              <w:rPr>
                <w:rFonts w:ascii="Courier New" w:hAnsi="Courier New" w:cs="Courier New"/>
                <w:lang w:val="en-CA"/>
              </w:rPr>
              <w:t>TransferCharacteristics</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9F205DF" w14:textId="77777777" w:rsidR="000E32D2" w:rsidRPr="00C70B1D" w:rsidRDefault="000E32D2" w:rsidP="00D25BB3">
            <w:pPr>
              <w:rPr>
                <w:lang w:val="en-CA"/>
              </w:rPr>
            </w:pPr>
            <w:r w:rsidRPr="00C70B1D">
              <w:rPr>
                <w:lang w:val="en-CA"/>
              </w:rPr>
              <w:t>Defines transfer characteristics (</w:t>
            </w:r>
            <w:proofErr w:type="spellStart"/>
            <w:r w:rsidRPr="00C70B1D">
              <w:rPr>
                <w:rFonts w:ascii="Courier New" w:hAnsi="Courier New" w:cs="Courier New"/>
                <w:lang w:val="en-CA"/>
              </w:rPr>
              <w:t>TransferCharacteristics</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D80ECE" w14:textId="77777777" w:rsidR="000E32D2" w:rsidRPr="00C70B1D" w:rsidRDefault="000E32D2" w:rsidP="00D25BB3">
            <w:pPr>
              <w:jc w:val="center"/>
              <w:rPr>
                <w:lang w:val="en-CA"/>
              </w:rPr>
            </w:pPr>
            <w:r w:rsidRPr="00C70B1D">
              <w:rPr>
                <w:lang w:val="en-CA"/>
              </w:rPr>
              <w:t>01</w:t>
            </w:r>
          </w:p>
        </w:tc>
      </w:tr>
      <w:tr w:rsidR="000E32D2" w:rsidRPr="006E4D98" w14:paraId="07549BE4"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D6AC551"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vmac</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2085CC" w14:textId="77777777" w:rsidR="000E32D2" w:rsidRPr="00C70B1D" w:rsidRDefault="000E32D2" w:rsidP="00D25BB3">
            <w:pPr>
              <w:rPr>
                <w:lang w:val="en-CA"/>
              </w:rPr>
            </w:pPr>
            <w:r w:rsidRPr="00C70B1D">
              <w:rPr>
                <w:lang w:val="en-CA"/>
              </w:rPr>
              <w:t>Defines matrix coefficients (</w:t>
            </w:r>
            <w:proofErr w:type="spellStart"/>
            <w:r w:rsidRPr="00C70B1D">
              <w:rPr>
                <w:rFonts w:ascii="Courier New" w:hAnsi="Courier New" w:cs="Courier New"/>
                <w:lang w:val="en-CA"/>
              </w:rPr>
              <w:t>MatrixCoefficients</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EB9C6FE" w14:textId="77777777" w:rsidR="000E32D2" w:rsidRPr="00C70B1D" w:rsidRDefault="000E32D2" w:rsidP="00D25BB3">
            <w:pPr>
              <w:rPr>
                <w:lang w:val="en-CA"/>
              </w:rPr>
            </w:pPr>
            <w:r w:rsidRPr="00C70B1D">
              <w:rPr>
                <w:lang w:val="en-CA"/>
              </w:rPr>
              <w:t>Defines matrix coefficients (</w:t>
            </w:r>
            <w:proofErr w:type="spellStart"/>
            <w:r w:rsidRPr="00C70B1D">
              <w:rPr>
                <w:rFonts w:ascii="Courier New" w:hAnsi="Courier New" w:cs="Courier New"/>
                <w:lang w:val="en-CA"/>
              </w:rPr>
              <w:t>MatrixCoefficients</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813B6B1" w14:textId="77777777" w:rsidR="000E32D2" w:rsidRPr="00C70B1D" w:rsidRDefault="000E32D2" w:rsidP="00D25BB3">
            <w:pPr>
              <w:jc w:val="center"/>
              <w:rPr>
                <w:lang w:val="en-CA"/>
              </w:rPr>
            </w:pPr>
            <w:r w:rsidRPr="00C70B1D">
              <w:rPr>
                <w:lang w:val="en-CA"/>
              </w:rPr>
              <w:t>01</w:t>
            </w:r>
          </w:p>
        </w:tc>
      </w:tr>
      <w:tr w:rsidR="000E32D2" w:rsidRPr="006E4D98" w14:paraId="5A44EE30"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ED2968"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w:t>
            </w:r>
            <w:proofErr w:type="spellStart"/>
            <w:r w:rsidRPr="00C70B1D">
              <w:rPr>
                <w:rFonts w:ascii="Courier New" w:hAnsi="Courier New" w:cs="Courier New"/>
                <w:lang w:val="en-CA"/>
              </w:rPr>
              <w:t>vfrf</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C5A61BB" w14:textId="77777777" w:rsidR="000E32D2" w:rsidRPr="00C70B1D" w:rsidRDefault="000E32D2" w:rsidP="00D25BB3">
            <w:pPr>
              <w:rPr>
                <w:lang w:val="en-CA"/>
              </w:rPr>
            </w:pPr>
            <w:r w:rsidRPr="00C70B1D">
              <w:rPr>
                <w:lang w:val="en-CA"/>
              </w:rPr>
              <w:t xml:space="preserve">Defines </w:t>
            </w:r>
            <w:proofErr w:type="spellStart"/>
            <w:r w:rsidRPr="00C70B1D">
              <w:rPr>
                <w:rFonts w:ascii="Courier New" w:hAnsi="Courier New" w:cs="Courier New"/>
                <w:lang w:val="en-CA"/>
              </w:rPr>
              <w:t>VideoFullRangeFlag</w:t>
            </w:r>
            <w:proofErr w:type="spellEnd"/>
            <w:r w:rsidRPr="00C70B1D">
              <w:rPr>
                <w:lang w:val="en-CA"/>
              </w:rPr>
              <w:t xml:space="preserve">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26432CD" w14:textId="77777777" w:rsidR="000E32D2" w:rsidRPr="00C70B1D" w:rsidRDefault="000E32D2" w:rsidP="00D25BB3">
            <w:pPr>
              <w:rPr>
                <w:lang w:val="en-CA"/>
              </w:rPr>
            </w:pPr>
            <w:r w:rsidRPr="00C70B1D">
              <w:rPr>
                <w:lang w:val="en-CA"/>
              </w:rPr>
              <w:t xml:space="preserve">Defines </w:t>
            </w:r>
            <w:proofErr w:type="spellStart"/>
            <w:r w:rsidRPr="00C70B1D">
              <w:rPr>
                <w:rFonts w:ascii="Courier New" w:hAnsi="Courier New" w:cs="Courier New"/>
                <w:lang w:val="en-CA"/>
              </w:rPr>
              <w:t>VideoFullRangeFlag</w:t>
            </w:r>
            <w:proofErr w:type="spellEnd"/>
            <w:r w:rsidRPr="00C70B1D">
              <w:rPr>
                <w:lang w:val="en-CA"/>
              </w:rPr>
              <w:t xml:space="preserve"> as defined in ISO/IEC23091-2. Value is a 1 digit decimal restricted to values 1 or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8FDC395" w14:textId="77777777" w:rsidR="000E32D2" w:rsidRPr="00C70B1D" w:rsidRDefault="000E32D2" w:rsidP="00D25BB3">
            <w:pPr>
              <w:jc w:val="center"/>
              <w:rPr>
                <w:lang w:val="en-CA"/>
              </w:rPr>
            </w:pPr>
            <w:r w:rsidRPr="00C70B1D">
              <w:rPr>
                <w:lang w:val="en-CA"/>
              </w:rPr>
              <w:t>0</w:t>
            </w:r>
          </w:p>
        </w:tc>
      </w:tr>
      <w:tr w:rsidR="000E32D2" w:rsidRPr="006E4D98" w14:paraId="7E083B0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1729715"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vfpq</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1ACCD5" w14:textId="77777777" w:rsidR="000E32D2" w:rsidRPr="00C70B1D" w:rsidRDefault="000E32D2" w:rsidP="00D25BB3">
            <w:pPr>
              <w:rPr>
                <w:lang w:val="en-CA"/>
              </w:rPr>
            </w:pPr>
            <w:r w:rsidRPr="00C70B1D">
              <w:rPr>
                <w:lang w:val="en-CA"/>
              </w:rPr>
              <w:t>Defines video frame packing type (</w:t>
            </w:r>
            <w:proofErr w:type="spellStart"/>
            <w:r w:rsidRPr="00C70B1D">
              <w:rPr>
                <w:rFonts w:ascii="Courier New" w:hAnsi="Courier New" w:cs="Courier New"/>
                <w:lang w:val="en-CA"/>
              </w:rPr>
              <w:t>VideoFramePackingType</w:t>
            </w:r>
            <w:proofErr w:type="spellEnd"/>
            <w:r w:rsidRPr="00C70B1D">
              <w:rPr>
                <w:lang w:val="en-CA"/>
              </w:rPr>
              <w:t xml:space="preserve">) as defined in ISO/IEC23091-2 together with the </w:t>
            </w:r>
            <w:proofErr w:type="spellStart"/>
            <w:r w:rsidRPr="00C70B1D">
              <w:rPr>
                <w:rFonts w:ascii="Courier New" w:hAnsi="Courier New" w:cs="Courier New"/>
                <w:lang w:val="en-CA"/>
              </w:rPr>
              <w:t>QuincunxSamplingFlag</w:t>
            </w:r>
            <w:proofErr w:type="spellEnd"/>
            <w:r w:rsidRPr="00C70B1D">
              <w:rPr>
                <w:lang w:val="en-CA"/>
              </w:rPr>
              <w: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30D6CD" w14:textId="77777777" w:rsidR="000E32D2" w:rsidRPr="00C70B1D" w:rsidRDefault="000E32D2" w:rsidP="00D25BB3">
            <w:pPr>
              <w:rPr>
                <w:lang w:val="en-CA"/>
              </w:rPr>
            </w:pPr>
            <w:r w:rsidRPr="00C70B1D">
              <w:rPr>
                <w:lang w:val="en-CA"/>
              </w:rPr>
              <w:t>Defines video frame packing type (</w:t>
            </w:r>
            <w:proofErr w:type="spellStart"/>
            <w:r w:rsidRPr="00C70B1D">
              <w:rPr>
                <w:rFonts w:ascii="Courier New" w:hAnsi="Courier New" w:cs="Courier New"/>
                <w:lang w:val="en-CA"/>
              </w:rPr>
              <w:t>VideoFramePackingType</w:t>
            </w:r>
            <w:proofErr w:type="spellEnd"/>
            <w:r w:rsidRPr="00C70B1D">
              <w:rPr>
                <w:lang w:val="en-CA"/>
              </w:rPr>
              <w:t xml:space="preserve">) values as defined in ISO/IEC23091-2. Value is a 2 digit decimal with the first one being the </w:t>
            </w:r>
            <w:proofErr w:type="spellStart"/>
            <w:r w:rsidRPr="00C70B1D">
              <w:rPr>
                <w:rFonts w:ascii="Courier New" w:hAnsi="Courier New" w:cs="Courier New"/>
                <w:lang w:val="en-CA"/>
              </w:rPr>
              <w:t>QuincunxSamplingFlag</w:t>
            </w:r>
            <w:proofErr w:type="spellEnd"/>
            <w:r w:rsidRPr="00C70B1D">
              <w:rPr>
                <w:lang w:val="en-CA"/>
              </w:rPr>
              <w:t xml:space="preserve"> and the second digit the </w:t>
            </w:r>
            <w:proofErr w:type="spellStart"/>
            <w:r w:rsidRPr="00C70B1D">
              <w:rPr>
                <w:rFonts w:ascii="Courier New" w:hAnsi="Courier New" w:cs="Courier New"/>
                <w:lang w:val="en-CA"/>
              </w:rPr>
              <w:t>VideoFramePackingType</w:t>
            </w:r>
            <w:proofErr w:type="spellEnd"/>
            <w:r w:rsidRPr="00C70B1D">
              <w:rPr>
                <w:lang w:val="en-CA"/>
              </w:rPr>
              <w: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3AD64FF" w14:textId="77777777" w:rsidR="000E32D2" w:rsidRPr="00C70B1D" w:rsidRDefault="000E32D2" w:rsidP="00D25BB3">
            <w:pPr>
              <w:jc w:val="left"/>
              <w:rPr>
                <w:lang w:val="en-CA"/>
              </w:rPr>
            </w:pPr>
            <w:r w:rsidRPr="00C70B1D">
              <w:rPr>
                <w:lang w:val="en-CA"/>
              </w:rPr>
              <w:t>If not present, then no frame packing is used.</w:t>
            </w:r>
          </w:p>
        </w:tc>
      </w:tr>
      <w:tr w:rsidR="000E32D2" w:rsidRPr="006E4D98" w14:paraId="183C5AE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CCDD583"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vpci</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F84C534" w14:textId="77777777" w:rsidR="000E32D2" w:rsidRPr="00C70B1D" w:rsidRDefault="000E32D2" w:rsidP="00D25BB3">
            <w:pPr>
              <w:rPr>
                <w:lang w:val="en-CA"/>
              </w:rPr>
            </w:pPr>
            <w:r w:rsidRPr="00C70B1D">
              <w:rPr>
                <w:lang w:val="en-CA"/>
              </w:rPr>
              <w:t xml:space="preserve">Defines </w:t>
            </w:r>
            <w:bookmarkStart w:id="26" w:name="_Ref348115275"/>
            <w:bookmarkStart w:id="27" w:name="_Toc427407616"/>
            <w:bookmarkStart w:id="28" w:name="_Toc472448651"/>
            <w:bookmarkStart w:id="29" w:name="_Toc480807770"/>
            <w:r w:rsidRPr="00C70B1D">
              <w:rPr>
                <w:lang w:val="en-CA"/>
              </w:rPr>
              <w:t>Packed content interpretation</w:t>
            </w:r>
            <w:bookmarkEnd w:id="26"/>
            <w:bookmarkEnd w:id="27"/>
            <w:bookmarkEnd w:id="28"/>
            <w:bookmarkEnd w:id="29"/>
            <w:r w:rsidRPr="00C70B1D">
              <w:rPr>
                <w:lang w:val="en-CA"/>
              </w:rPr>
              <w:t xml:space="preserve"> type (</w:t>
            </w:r>
            <w:proofErr w:type="spellStart"/>
            <w:r w:rsidRPr="00C70B1D">
              <w:rPr>
                <w:rFonts w:ascii="Courier New" w:hAnsi="Courier New" w:cs="Courier New"/>
                <w:lang w:val="en-CA"/>
              </w:rPr>
              <w:t>PackedContentInterpretationType</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8E21B9" w14:textId="77777777" w:rsidR="000E32D2" w:rsidRPr="00C70B1D" w:rsidRDefault="000E32D2" w:rsidP="00D25BB3">
            <w:pPr>
              <w:rPr>
                <w:lang w:val="en-CA"/>
              </w:rPr>
            </w:pPr>
            <w:r w:rsidRPr="00C70B1D">
              <w:rPr>
                <w:lang w:val="en-CA"/>
              </w:rPr>
              <w:t>Packed content interpretation type (</w:t>
            </w:r>
            <w:proofErr w:type="spellStart"/>
            <w:r w:rsidRPr="00C70B1D">
              <w:rPr>
                <w:rFonts w:ascii="Courier New" w:hAnsi="Courier New" w:cs="Courier New"/>
                <w:lang w:val="en-CA"/>
              </w:rPr>
              <w:t>PackedContentInterpretationType</w:t>
            </w:r>
            <w:proofErr w:type="spellEnd"/>
            <w:r w:rsidRPr="00C70B1D">
              <w:rPr>
                <w:lang w:val="en-CA"/>
              </w:rPr>
              <w:t>) as defined in ISO/IEC23091-2. Value is a 1 digit.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B09B23" w14:textId="77777777" w:rsidR="000E32D2" w:rsidRPr="00C70B1D" w:rsidRDefault="000E32D2" w:rsidP="00D25BB3">
            <w:pPr>
              <w:jc w:val="left"/>
              <w:rPr>
                <w:lang w:val="en-CA"/>
              </w:rPr>
            </w:pPr>
            <w:r w:rsidRPr="00C70B1D">
              <w:rPr>
                <w:lang w:val="en-CA"/>
              </w:rPr>
              <w:t>If not present, then no packed content is used.</w:t>
            </w:r>
          </w:p>
        </w:tc>
      </w:tr>
      <w:tr w:rsidR="000E32D2" w:rsidRPr="006E4D98" w14:paraId="4E55F04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E77BA1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vsar</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22BC9D8" w14:textId="77777777" w:rsidR="000E32D2" w:rsidRPr="00C70B1D" w:rsidRDefault="000E32D2" w:rsidP="00D25BB3">
            <w:pPr>
              <w:rPr>
                <w:lang w:val="en-CA"/>
              </w:rPr>
            </w:pPr>
            <w:r w:rsidRPr="00C70B1D">
              <w:rPr>
                <w:lang w:val="en-CA"/>
              </w:rPr>
              <w:t xml:space="preserve">Defines </w:t>
            </w:r>
            <w:bookmarkStart w:id="30" w:name="_Ref300217771"/>
            <w:bookmarkStart w:id="31" w:name="_Toc427407617"/>
            <w:bookmarkStart w:id="32" w:name="_Toc472448652"/>
            <w:bookmarkStart w:id="33" w:name="_Toc480807771"/>
            <w:r w:rsidRPr="00C70B1D">
              <w:rPr>
                <w:lang w:val="en-CA"/>
              </w:rPr>
              <w:t>Sample aspect ratio indicator</w:t>
            </w:r>
            <w:bookmarkEnd w:id="30"/>
            <w:bookmarkEnd w:id="31"/>
            <w:bookmarkEnd w:id="32"/>
            <w:bookmarkEnd w:id="33"/>
            <w:r w:rsidRPr="00C70B1D">
              <w:rPr>
                <w:lang w:val="en-CA"/>
              </w:rPr>
              <w:t xml:space="preserve"> (</w:t>
            </w:r>
            <w:proofErr w:type="spellStart"/>
            <w:r w:rsidRPr="00C70B1D">
              <w:rPr>
                <w:rFonts w:ascii="Courier New" w:hAnsi="Courier New" w:cs="Courier New"/>
                <w:lang w:val="en-CA"/>
              </w:rPr>
              <w:t>SampleAspectRatio</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4EB3F1B" w14:textId="77777777" w:rsidR="000E32D2" w:rsidRPr="00C70B1D" w:rsidRDefault="000E32D2" w:rsidP="00D25BB3">
            <w:pPr>
              <w:rPr>
                <w:lang w:val="en-CA"/>
              </w:rPr>
            </w:pPr>
            <w:r w:rsidRPr="00C70B1D">
              <w:rPr>
                <w:lang w:val="en-CA"/>
              </w:rPr>
              <w:t>Defines Sample aspect ratio indicator (</w:t>
            </w:r>
            <w:proofErr w:type="spellStart"/>
            <w:r w:rsidRPr="00C70B1D">
              <w:rPr>
                <w:rFonts w:ascii="Courier New" w:hAnsi="Courier New" w:cs="Courier New"/>
                <w:lang w:val="en-CA"/>
              </w:rPr>
              <w:t>SampleAspectRatio</w:t>
            </w:r>
            <w:proofErr w:type="spellEnd"/>
            <w:r w:rsidRPr="00C70B1D">
              <w:rPr>
                <w:lang w:val="en-CA"/>
              </w:rPr>
              <w:t>) values as defined in ISO/IEC23091-2. Value is a 2 digit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FE0CE44" w14:textId="77777777" w:rsidR="000E32D2" w:rsidRPr="00C70B1D" w:rsidRDefault="000E32D2" w:rsidP="00D25BB3">
            <w:pPr>
              <w:jc w:val="center"/>
              <w:rPr>
                <w:lang w:val="en-CA"/>
              </w:rPr>
            </w:pPr>
            <w:r w:rsidRPr="00C70B1D">
              <w:rPr>
                <w:lang w:val="en-CA"/>
              </w:rPr>
              <w:t>01</w:t>
            </w:r>
          </w:p>
        </w:tc>
      </w:tr>
    </w:tbl>
    <w:p w14:paraId="7280560C" w14:textId="77777777" w:rsidR="000E32D2" w:rsidRPr="00C70B1D" w:rsidRDefault="000E32D2" w:rsidP="000E32D2">
      <w:pPr>
        <w:rPr>
          <w:lang w:val="en-CA"/>
        </w:rPr>
      </w:pPr>
      <w:r w:rsidRPr="00C70B1D">
        <w:rPr>
          <w:lang w:val="en-CA"/>
        </w:rPr>
        <w:t xml:space="preserve">For example, </w:t>
      </w:r>
      <w:r w:rsidRPr="00C70B1D">
        <w:rPr>
          <w:rFonts w:ascii="Courier New" w:hAnsi="Courier New" w:cs="Courier New"/>
          <w:lang w:val="en-CA"/>
        </w:rPr>
        <w:t>codecs="evc1.vprf3.vlev51.vto1FFFFF.vtoh000000.vbit20.vcss420.‌vcpr09.vtrc16.vmac09.vsar01"</w:t>
      </w:r>
      <w:r w:rsidRPr="00C70B1D">
        <w:rPr>
          <w:lang w:val="en-CA"/>
        </w:rPr>
        <w:t xml:space="preserve"> represents EVC Main Profile, level 5.1, with 4:2:0 chroma subsampling co-located with (0, 0) luma sample, a restricted tool set, ITU-R BT.2100 color primaries, ITU-R BT.2100 PQ transfer characteristics, ITU-R BT.2100 </w:t>
      </w:r>
      <w:proofErr w:type="spellStart"/>
      <w:r w:rsidRPr="00C70B1D">
        <w:rPr>
          <w:lang w:val="en-CA"/>
        </w:rPr>
        <w:t>YCbCr</w:t>
      </w:r>
      <w:proofErr w:type="spellEnd"/>
      <w:r w:rsidRPr="00C70B1D">
        <w:rPr>
          <w:lang w:val="en-CA"/>
        </w:rPr>
        <w:t xml:space="preserve"> color matrix and sample aspect ratio 1:1. </w:t>
      </w:r>
      <w:r w:rsidRPr="00C70B1D">
        <w:rPr>
          <w:highlight w:val="yellow"/>
          <w:lang w:val="en-CA"/>
        </w:rPr>
        <w:t xml:space="preserve">[Ed. (KB): If the keys derived from ISO/IEC 23091-2 are kept in this document, these ITU-Rs should be added to the </w:t>
      </w:r>
      <w:proofErr w:type="spellStart"/>
      <w:r w:rsidRPr="00C70B1D">
        <w:rPr>
          <w:highlight w:val="yellow"/>
          <w:lang w:val="en-CA"/>
        </w:rPr>
        <w:t>Bibiography</w:t>
      </w:r>
      <w:proofErr w:type="spellEnd"/>
      <w:r w:rsidRPr="00C70B1D">
        <w:rPr>
          <w:highlight w:val="yellow"/>
          <w:lang w:val="en-CA"/>
        </w:rPr>
        <w:t>.]</w:t>
      </w:r>
    </w:p>
    <w:p w14:paraId="0154BEAB" w14:textId="18056E3C" w:rsidR="000E32D2" w:rsidRPr="00C70B1D" w:rsidRDefault="000E32D2" w:rsidP="000E32D2">
      <w:pPr>
        <w:rPr>
          <w:lang w:val="en-CA"/>
        </w:rPr>
      </w:pPr>
      <w:r w:rsidRPr="00C70B1D">
        <w:rPr>
          <w:lang w:val="en-CA"/>
        </w:rPr>
        <w:t xml:space="preserve">All keys in </w:t>
      </w:r>
      <w:r w:rsidRPr="00C70B1D">
        <w:rPr>
          <w:highlight w:val="yellow"/>
          <w:lang w:val="en-CA"/>
        </w:rPr>
        <w:fldChar w:fldCharType="begin"/>
      </w:r>
      <w:r w:rsidRPr="00C70B1D">
        <w:rPr>
          <w:lang w:val="en-CA"/>
        </w:rPr>
        <w:instrText xml:space="preserve"> REF _Ref64617434 \h </w:instrText>
      </w:r>
      <w:r w:rsidRPr="00C70B1D">
        <w:rPr>
          <w:highlight w:val="yellow"/>
          <w:lang w:val="en-CA"/>
        </w:rPr>
      </w:r>
      <w:r w:rsidRPr="00C70B1D">
        <w:rPr>
          <w:highlight w:val="yellow"/>
          <w:lang w:val="en-CA"/>
        </w:rPr>
        <w:fldChar w:fldCharType="separate"/>
      </w:r>
      <w:r w:rsidRPr="00C70B1D">
        <w:rPr>
          <w:b/>
          <w:lang w:val="en-CA"/>
        </w:rPr>
        <w:t xml:space="preserve">Table </w:t>
      </w:r>
      <w:r w:rsidRPr="00C70B1D">
        <w:rPr>
          <w:b/>
          <w:i/>
          <w:iCs/>
          <w:noProof/>
          <w:lang w:val="en-CA"/>
        </w:rPr>
        <w:t>1</w:t>
      </w:r>
      <w:r w:rsidRPr="00C70B1D">
        <w:rPr>
          <w:highlight w:val="yellow"/>
          <w:lang w:val="en-CA"/>
        </w:rPr>
        <w:fldChar w:fldCharType="end"/>
      </w:r>
      <w:r w:rsidRPr="00C70B1D">
        <w:rPr>
          <w:lang w:val="en-CA"/>
        </w:rPr>
        <w:t xml:space="preserve"> must be recognized, if the </w:t>
      </w:r>
      <w:r w:rsidRPr="00C70B1D">
        <w:rPr>
          <w:rFonts w:ascii="Courier New" w:hAnsi="Courier New" w:cs="Courier New"/>
          <w:lang w:val="en-CA"/>
        </w:rPr>
        <w:t>'evc1'</w:t>
      </w:r>
      <w:r w:rsidRPr="00C70B1D">
        <w:rPr>
          <w:lang w:val="en-CA"/>
        </w:rPr>
        <w:t xml:space="preserve"> sample entry is recognized. If a key is not recognized, the key value pair is ignored.</w:t>
      </w:r>
    </w:p>
    <w:p w14:paraId="0AFEF76A" w14:textId="2AC9EB88" w:rsidR="00F14962" w:rsidRPr="006E4D98" w:rsidRDefault="00F14962" w:rsidP="00322F50">
      <w:pPr>
        <w:pStyle w:val="Heading1"/>
        <w:numPr>
          <w:ilvl w:val="0"/>
          <w:numId w:val="11"/>
        </w:numPr>
        <w:rPr>
          <w:lang w:val="en-CA"/>
        </w:rPr>
      </w:pPr>
      <w:bookmarkStart w:id="34" w:name="_Toc166241696"/>
      <w:r w:rsidRPr="006E4D98">
        <w:rPr>
          <w:lang w:val="en-CA"/>
        </w:rPr>
        <w:t>Single-Track LCEVC Enhancement bitstream carriage</w:t>
      </w:r>
      <w:bookmarkEnd w:id="34"/>
    </w:p>
    <w:p w14:paraId="236E1EF2" w14:textId="553A863D"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This section documents three approaches for carriage of a Base bitstream (e.g. AVC, HEVC, EVC, VVC) and an LCEVC Enhancement bitstream in a “Single-Track”, that is without the need to use two separate PIDs or Tracks, but rather carrying the base NALUs and the LCEVC NALUs as if they were a single bitstream.</w:t>
      </w:r>
    </w:p>
    <w:p w14:paraId="52A600D4" w14:textId="77777777" w:rsidR="002A49B1" w:rsidRPr="006E4D98" w:rsidRDefault="002A49B1" w:rsidP="002A49B1">
      <w:pPr>
        <w:spacing w:after="80" w:line="276" w:lineRule="auto"/>
        <w:rPr>
          <w:rFonts w:asciiTheme="majorHAnsi" w:hAnsiTheme="majorHAnsi"/>
          <w:lang w:val="en-CA"/>
        </w:rPr>
      </w:pPr>
      <w:bookmarkStart w:id="35" w:name="_Toc6418931"/>
      <w:bookmarkStart w:id="36" w:name="_Toc6419125"/>
      <w:bookmarkStart w:id="37" w:name="_Toc6419313"/>
      <w:bookmarkStart w:id="38" w:name="_Toc6419501"/>
      <w:bookmarkStart w:id="39" w:name="_Toc6914802"/>
      <w:bookmarkStart w:id="40" w:name="_Toc6418932"/>
      <w:bookmarkStart w:id="41" w:name="_Toc6419126"/>
      <w:bookmarkStart w:id="42" w:name="_Toc6419314"/>
      <w:bookmarkStart w:id="43" w:name="_Toc6419502"/>
      <w:bookmarkStart w:id="44" w:name="_Toc6914803"/>
      <w:bookmarkStart w:id="45" w:name="_Toc6418933"/>
      <w:bookmarkStart w:id="46" w:name="_Toc6419127"/>
      <w:bookmarkStart w:id="47" w:name="_Toc6419315"/>
      <w:bookmarkStart w:id="48" w:name="_Toc6419503"/>
      <w:bookmarkStart w:id="49" w:name="_Toc6914804"/>
      <w:bookmarkStart w:id="50" w:name="_Toc6418934"/>
      <w:bookmarkStart w:id="51" w:name="_Toc6419128"/>
      <w:bookmarkStart w:id="52" w:name="_Toc6419316"/>
      <w:bookmarkStart w:id="53" w:name="_Toc6419504"/>
      <w:bookmarkStart w:id="54" w:name="_Toc6914805"/>
      <w:bookmarkStart w:id="55" w:name="_Toc6418935"/>
      <w:bookmarkStart w:id="56" w:name="_Toc6419129"/>
      <w:bookmarkStart w:id="57" w:name="_Toc6419317"/>
      <w:bookmarkStart w:id="58" w:name="_Toc6419505"/>
      <w:bookmarkStart w:id="59" w:name="_Toc6914806"/>
      <w:bookmarkStart w:id="60" w:name="_Toc6418936"/>
      <w:bookmarkStart w:id="61" w:name="_Toc6419130"/>
      <w:bookmarkStart w:id="62" w:name="_Toc6419318"/>
      <w:bookmarkStart w:id="63" w:name="_Toc6419506"/>
      <w:bookmarkStart w:id="64" w:name="_Toc6914807"/>
      <w:bookmarkStart w:id="65" w:name="_Toc6418937"/>
      <w:bookmarkStart w:id="66" w:name="_Toc6419131"/>
      <w:bookmarkStart w:id="67" w:name="_Toc6419319"/>
      <w:bookmarkStart w:id="68" w:name="_Toc6419507"/>
      <w:bookmarkStart w:id="69" w:name="_Toc6914808"/>
      <w:bookmarkStart w:id="70" w:name="_Toc6418938"/>
      <w:bookmarkStart w:id="71" w:name="_Toc6419132"/>
      <w:bookmarkStart w:id="72" w:name="_Toc6419320"/>
      <w:bookmarkStart w:id="73" w:name="_Toc6419508"/>
      <w:bookmarkStart w:id="74" w:name="_Toc6914809"/>
      <w:bookmarkStart w:id="75" w:name="_Toc6418939"/>
      <w:bookmarkStart w:id="76" w:name="_Toc6419133"/>
      <w:bookmarkStart w:id="77" w:name="_Toc6419321"/>
      <w:bookmarkStart w:id="78" w:name="_Toc6419509"/>
      <w:bookmarkStart w:id="79" w:name="_Toc6914810"/>
      <w:bookmarkStart w:id="80" w:name="_Toc6418940"/>
      <w:bookmarkStart w:id="81" w:name="_Toc6419134"/>
      <w:bookmarkStart w:id="82" w:name="_Toc6419322"/>
      <w:bookmarkStart w:id="83" w:name="_Toc6419510"/>
      <w:bookmarkStart w:id="84" w:name="_Toc6914811"/>
      <w:bookmarkStart w:id="85" w:name="_Toc6418941"/>
      <w:bookmarkStart w:id="86" w:name="_Toc6419135"/>
      <w:bookmarkStart w:id="87" w:name="_Toc6419323"/>
      <w:bookmarkStart w:id="88" w:name="_Toc6419511"/>
      <w:bookmarkStart w:id="89" w:name="_Toc6914812"/>
      <w:bookmarkStart w:id="90" w:name="_Toc6418942"/>
      <w:bookmarkStart w:id="91" w:name="_Toc6419136"/>
      <w:bookmarkStart w:id="92" w:name="_Toc6419324"/>
      <w:bookmarkStart w:id="93" w:name="_Toc6419512"/>
      <w:bookmarkStart w:id="94" w:name="_Toc6914813"/>
      <w:bookmarkStart w:id="95" w:name="_Toc6418943"/>
      <w:bookmarkStart w:id="96" w:name="_Toc6419137"/>
      <w:bookmarkStart w:id="97" w:name="_Toc6419325"/>
      <w:bookmarkStart w:id="98" w:name="_Toc6419513"/>
      <w:bookmarkStart w:id="99" w:name="_Toc6914814"/>
      <w:bookmarkStart w:id="100" w:name="_Toc6418944"/>
      <w:bookmarkStart w:id="101" w:name="_Toc6419138"/>
      <w:bookmarkStart w:id="102" w:name="_Toc6419326"/>
      <w:bookmarkStart w:id="103" w:name="_Toc6419514"/>
      <w:bookmarkStart w:id="104" w:name="_Toc6914815"/>
      <w:bookmarkStart w:id="105" w:name="_Toc6418945"/>
      <w:bookmarkStart w:id="106" w:name="_Toc6419139"/>
      <w:bookmarkStart w:id="107" w:name="_Toc6419327"/>
      <w:bookmarkStart w:id="108" w:name="_Toc6419515"/>
      <w:bookmarkStart w:id="109" w:name="_Toc6914816"/>
      <w:bookmarkStart w:id="110" w:name="_Toc6418946"/>
      <w:bookmarkStart w:id="111" w:name="_Toc6419140"/>
      <w:bookmarkStart w:id="112" w:name="_Toc6419328"/>
      <w:bookmarkStart w:id="113" w:name="_Toc6419516"/>
      <w:bookmarkStart w:id="114" w:name="_Toc6914817"/>
      <w:bookmarkStart w:id="115" w:name="_Toc6418947"/>
      <w:bookmarkStart w:id="116" w:name="_Toc6419141"/>
      <w:bookmarkStart w:id="117" w:name="_Toc6419329"/>
      <w:bookmarkStart w:id="118" w:name="_Toc6419517"/>
      <w:bookmarkStart w:id="119" w:name="_Toc6914818"/>
      <w:bookmarkStart w:id="120" w:name="_Toc6418948"/>
      <w:bookmarkStart w:id="121" w:name="_Toc6419142"/>
      <w:bookmarkStart w:id="122" w:name="_Toc6419330"/>
      <w:bookmarkStart w:id="123" w:name="_Toc6419518"/>
      <w:bookmarkStart w:id="124" w:name="_Toc6914819"/>
      <w:bookmarkStart w:id="125" w:name="_Toc6418949"/>
      <w:bookmarkStart w:id="126" w:name="_Toc6419143"/>
      <w:bookmarkStart w:id="127" w:name="_Toc6419331"/>
      <w:bookmarkStart w:id="128" w:name="_Toc6419519"/>
      <w:bookmarkStart w:id="129" w:name="_Toc6914820"/>
      <w:bookmarkStart w:id="130" w:name="_Toc6418950"/>
      <w:bookmarkStart w:id="131" w:name="_Toc6419144"/>
      <w:bookmarkStart w:id="132" w:name="_Toc6419332"/>
      <w:bookmarkStart w:id="133" w:name="_Toc6419520"/>
      <w:bookmarkStart w:id="134" w:name="_Toc6914821"/>
      <w:bookmarkStart w:id="135" w:name="_Toc6418951"/>
      <w:bookmarkStart w:id="136" w:name="_Toc6419145"/>
      <w:bookmarkStart w:id="137" w:name="_Toc6419333"/>
      <w:bookmarkStart w:id="138" w:name="_Toc6419521"/>
      <w:bookmarkStart w:id="139" w:name="_Toc6914822"/>
      <w:bookmarkStart w:id="140" w:name="_Toc6418952"/>
      <w:bookmarkStart w:id="141" w:name="_Toc6419146"/>
      <w:bookmarkStart w:id="142" w:name="_Toc6419334"/>
      <w:bookmarkStart w:id="143" w:name="_Toc6419522"/>
      <w:bookmarkStart w:id="144" w:name="_Toc6914823"/>
      <w:bookmarkStart w:id="145" w:name="_Toc6418953"/>
      <w:bookmarkStart w:id="146" w:name="_Toc6419147"/>
      <w:bookmarkStart w:id="147" w:name="_Toc6419335"/>
      <w:bookmarkStart w:id="148" w:name="_Toc6419523"/>
      <w:bookmarkStart w:id="149" w:name="_Toc6914824"/>
      <w:bookmarkStart w:id="150" w:name="_Toc6418954"/>
      <w:bookmarkStart w:id="151" w:name="_Toc6419148"/>
      <w:bookmarkStart w:id="152" w:name="_Toc6419336"/>
      <w:bookmarkStart w:id="153" w:name="_Toc6419524"/>
      <w:bookmarkStart w:id="154" w:name="_Toc6914825"/>
      <w:bookmarkStart w:id="155" w:name="_Toc6418955"/>
      <w:bookmarkStart w:id="156" w:name="_Toc6419149"/>
      <w:bookmarkStart w:id="157" w:name="_Toc6419337"/>
      <w:bookmarkStart w:id="158" w:name="_Toc6419525"/>
      <w:bookmarkStart w:id="159" w:name="_Toc6914826"/>
      <w:bookmarkStart w:id="160" w:name="_Toc6418956"/>
      <w:bookmarkStart w:id="161" w:name="_Toc6419150"/>
      <w:bookmarkStart w:id="162" w:name="_Toc6419338"/>
      <w:bookmarkStart w:id="163" w:name="_Toc6419526"/>
      <w:bookmarkStart w:id="164" w:name="_Toc6914827"/>
      <w:bookmarkStart w:id="165" w:name="_Toc6418957"/>
      <w:bookmarkStart w:id="166" w:name="_Toc6419151"/>
      <w:bookmarkStart w:id="167" w:name="_Toc6419339"/>
      <w:bookmarkStart w:id="168" w:name="_Toc6419527"/>
      <w:bookmarkStart w:id="169" w:name="_Toc6914828"/>
      <w:bookmarkStart w:id="170" w:name="_Toc6418958"/>
      <w:bookmarkStart w:id="171" w:name="_Toc6419152"/>
      <w:bookmarkStart w:id="172" w:name="_Toc6419340"/>
      <w:bookmarkStart w:id="173" w:name="_Toc6419528"/>
      <w:bookmarkStart w:id="174" w:name="_Toc6914829"/>
      <w:bookmarkStart w:id="175" w:name="_Toc6418959"/>
      <w:bookmarkStart w:id="176" w:name="_Toc6419153"/>
      <w:bookmarkStart w:id="177" w:name="_Toc6419341"/>
      <w:bookmarkStart w:id="178" w:name="_Toc6419529"/>
      <w:bookmarkStart w:id="179" w:name="_Toc6914830"/>
      <w:bookmarkStart w:id="180" w:name="_Toc6418960"/>
      <w:bookmarkStart w:id="181" w:name="_Toc6419154"/>
      <w:bookmarkStart w:id="182" w:name="_Toc6419342"/>
      <w:bookmarkStart w:id="183" w:name="_Toc6419530"/>
      <w:bookmarkStart w:id="184" w:name="_Toc6914831"/>
      <w:bookmarkStart w:id="185" w:name="_Toc6418961"/>
      <w:bookmarkStart w:id="186" w:name="_Toc6419155"/>
      <w:bookmarkStart w:id="187" w:name="_Toc6419343"/>
      <w:bookmarkStart w:id="188" w:name="_Toc6419531"/>
      <w:bookmarkStart w:id="189" w:name="_Toc6914832"/>
      <w:bookmarkStart w:id="190" w:name="_Toc6418962"/>
      <w:bookmarkStart w:id="191" w:name="_Toc6419156"/>
      <w:bookmarkStart w:id="192" w:name="_Toc6419344"/>
      <w:bookmarkStart w:id="193" w:name="_Toc6419532"/>
      <w:bookmarkStart w:id="194" w:name="_Toc6914833"/>
      <w:bookmarkStart w:id="195" w:name="_Toc6418963"/>
      <w:bookmarkStart w:id="196" w:name="_Toc6419157"/>
      <w:bookmarkStart w:id="197" w:name="_Toc6419345"/>
      <w:bookmarkStart w:id="198" w:name="_Toc6419533"/>
      <w:bookmarkStart w:id="199" w:name="_Toc6914834"/>
      <w:bookmarkStart w:id="200" w:name="_Toc6418964"/>
      <w:bookmarkStart w:id="201" w:name="_Toc6419158"/>
      <w:bookmarkStart w:id="202" w:name="_Toc6419346"/>
      <w:bookmarkStart w:id="203" w:name="_Toc6419534"/>
      <w:bookmarkStart w:id="204" w:name="_Toc6914835"/>
      <w:bookmarkStart w:id="205" w:name="_Toc6418965"/>
      <w:bookmarkStart w:id="206" w:name="_Toc6419159"/>
      <w:bookmarkStart w:id="207" w:name="_Toc6419347"/>
      <w:bookmarkStart w:id="208" w:name="_Toc6419535"/>
      <w:bookmarkStart w:id="209" w:name="_Toc6914836"/>
      <w:bookmarkStart w:id="210" w:name="_Toc6418966"/>
      <w:bookmarkStart w:id="211" w:name="_Toc6419160"/>
      <w:bookmarkStart w:id="212" w:name="_Toc6419348"/>
      <w:bookmarkStart w:id="213" w:name="_Toc6419536"/>
      <w:bookmarkStart w:id="214" w:name="_Toc6914837"/>
      <w:bookmarkStart w:id="215" w:name="_Toc6418967"/>
      <w:bookmarkStart w:id="216" w:name="_Toc6419161"/>
      <w:bookmarkStart w:id="217" w:name="_Toc6419349"/>
      <w:bookmarkStart w:id="218" w:name="_Toc6419537"/>
      <w:bookmarkStart w:id="219" w:name="_Toc6914838"/>
      <w:bookmarkStart w:id="220" w:name="_Toc6418968"/>
      <w:bookmarkStart w:id="221" w:name="_Toc6419162"/>
      <w:bookmarkStart w:id="222" w:name="_Toc6419350"/>
      <w:bookmarkStart w:id="223" w:name="_Toc6419538"/>
      <w:bookmarkStart w:id="224" w:name="_Toc6914839"/>
      <w:bookmarkStart w:id="225" w:name="_Toc6418970"/>
      <w:bookmarkStart w:id="226" w:name="_Toc6419164"/>
      <w:bookmarkStart w:id="227" w:name="_Toc6419352"/>
      <w:bookmarkStart w:id="228" w:name="_Toc6419540"/>
      <w:bookmarkStart w:id="229" w:name="_Toc6914841"/>
      <w:bookmarkStart w:id="230" w:name="_Toc6418971"/>
      <w:bookmarkStart w:id="231" w:name="_Toc6419165"/>
      <w:bookmarkStart w:id="232" w:name="_Toc6419353"/>
      <w:bookmarkStart w:id="233" w:name="_Toc6419541"/>
      <w:bookmarkStart w:id="234" w:name="_Toc6914842"/>
      <w:bookmarkStart w:id="235" w:name="_Toc6418972"/>
      <w:bookmarkStart w:id="236" w:name="_Toc6419166"/>
      <w:bookmarkStart w:id="237" w:name="_Toc6419354"/>
      <w:bookmarkStart w:id="238" w:name="_Toc6419542"/>
      <w:bookmarkStart w:id="239" w:name="_Toc6914843"/>
      <w:bookmarkStart w:id="240" w:name="_Toc6418973"/>
      <w:bookmarkStart w:id="241" w:name="_Toc6419167"/>
      <w:bookmarkStart w:id="242" w:name="_Toc6419355"/>
      <w:bookmarkStart w:id="243" w:name="_Toc6419543"/>
      <w:bookmarkStart w:id="244" w:name="_Toc6914844"/>
      <w:bookmarkStart w:id="245" w:name="_Toc6418974"/>
      <w:bookmarkStart w:id="246" w:name="_Toc6419168"/>
      <w:bookmarkStart w:id="247" w:name="_Toc6419356"/>
      <w:bookmarkStart w:id="248" w:name="_Toc6419544"/>
      <w:bookmarkStart w:id="249" w:name="_Toc6914845"/>
      <w:bookmarkStart w:id="250" w:name="_Toc6418975"/>
      <w:bookmarkStart w:id="251" w:name="_Toc6419169"/>
      <w:bookmarkStart w:id="252" w:name="_Toc6419357"/>
      <w:bookmarkStart w:id="253" w:name="_Toc6419545"/>
      <w:bookmarkStart w:id="254" w:name="_Toc6914846"/>
      <w:bookmarkStart w:id="255" w:name="_Toc6418976"/>
      <w:bookmarkStart w:id="256" w:name="_Toc6419170"/>
      <w:bookmarkStart w:id="257" w:name="_Toc6419358"/>
      <w:bookmarkStart w:id="258" w:name="_Toc6419546"/>
      <w:bookmarkStart w:id="259" w:name="_Toc6914847"/>
      <w:bookmarkStart w:id="260" w:name="_Toc6418977"/>
      <w:bookmarkStart w:id="261" w:name="_Toc6419171"/>
      <w:bookmarkStart w:id="262" w:name="_Toc6419359"/>
      <w:bookmarkStart w:id="263" w:name="_Toc6419547"/>
      <w:bookmarkStart w:id="264" w:name="_Toc6914848"/>
      <w:bookmarkStart w:id="265" w:name="_Toc6418980"/>
      <w:bookmarkStart w:id="266" w:name="_Toc6419174"/>
      <w:bookmarkStart w:id="267" w:name="_Toc6419362"/>
      <w:bookmarkStart w:id="268" w:name="_Toc6419550"/>
      <w:bookmarkStart w:id="269" w:name="_Toc6914851"/>
      <w:bookmarkStart w:id="270" w:name="_Toc6418981"/>
      <w:bookmarkStart w:id="271" w:name="_Toc6419175"/>
      <w:bookmarkStart w:id="272" w:name="_Toc6419363"/>
      <w:bookmarkStart w:id="273" w:name="_Toc6419551"/>
      <w:bookmarkStart w:id="274" w:name="_Toc6914852"/>
      <w:bookmarkStart w:id="275" w:name="_Toc6418982"/>
      <w:bookmarkStart w:id="276" w:name="_Toc6419176"/>
      <w:bookmarkStart w:id="277" w:name="_Toc6419364"/>
      <w:bookmarkStart w:id="278" w:name="_Toc6419552"/>
      <w:bookmarkStart w:id="279" w:name="_Toc6914853"/>
      <w:bookmarkStart w:id="280" w:name="_Toc6418983"/>
      <w:bookmarkStart w:id="281" w:name="_Toc6419177"/>
      <w:bookmarkStart w:id="282" w:name="_Toc6419365"/>
      <w:bookmarkStart w:id="283" w:name="_Toc6419553"/>
      <w:bookmarkStart w:id="284" w:name="_Toc6914854"/>
      <w:bookmarkStart w:id="285" w:name="_Toc6418984"/>
      <w:bookmarkStart w:id="286" w:name="_Toc6419178"/>
      <w:bookmarkStart w:id="287" w:name="_Toc6419366"/>
      <w:bookmarkStart w:id="288" w:name="_Toc6419554"/>
      <w:bookmarkStart w:id="289" w:name="_Toc6914855"/>
      <w:bookmarkStart w:id="290" w:name="_Toc6418985"/>
      <w:bookmarkStart w:id="291" w:name="_Toc6419179"/>
      <w:bookmarkStart w:id="292" w:name="_Toc6419367"/>
      <w:bookmarkStart w:id="293" w:name="_Toc6419555"/>
      <w:bookmarkStart w:id="294" w:name="_Toc6914856"/>
      <w:bookmarkStart w:id="295" w:name="_Toc6418986"/>
      <w:bookmarkStart w:id="296" w:name="_Toc6419180"/>
      <w:bookmarkStart w:id="297" w:name="_Toc6419368"/>
      <w:bookmarkStart w:id="298" w:name="_Toc6419556"/>
      <w:bookmarkStart w:id="299" w:name="_Toc6914857"/>
      <w:bookmarkStart w:id="300" w:name="_Toc6418987"/>
      <w:bookmarkStart w:id="301" w:name="_Toc6419181"/>
      <w:bookmarkStart w:id="302" w:name="_Toc6419369"/>
      <w:bookmarkStart w:id="303" w:name="_Toc6419557"/>
      <w:bookmarkStart w:id="304" w:name="_Toc6914858"/>
      <w:bookmarkStart w:id="305" w:name="_Toc6418988"/>
      <w:bookmarkStart w:id="306" w:name="_Toc6419182"/>
      <w:bookmarkStart w:id="307" w:name="_Toc6419370"/>
      <w:bookmarkStart w:id="308" w:name="_Toc6419558"/>
      <w:bookmarkStart w:id="309" w:name="_Toc6914859"/>
      <w:bookmarkStart w:id="310" w:name="_Toc6418989"/>
      <w:bookmarkStart w:id="311" w:name="_Toc6419183"/>
      <w:bookmarkStart w:id="312" w:name="_Toc6419371"/>
      <w:bookmarkStart w:id="313" w:name="_Toc6419559"/>
      <w:bookmarkStart w:id="314" w:name="_Toc6914860"/>
      <w:bookmarkStart w:id="315" w:name="_Toc6418990"/>
      <w:bookmarkStart w:id="316" w:name="_Toc6419184"/>
      <w:bookmarkStart w:id="317" w:name="_Toc6419372"/>
      <w:bookmarkStart w:id="318" w:name="_Toc6419560"/>
      <w:bookmarkStart w:id="319" w:name="_Toc6914861"/>
      <w:bookmarkStart w:id="320" w:name="_Toc6418991"/>
      <w:bookmarkStart w:id="321" w:name="_Toc6419185"/>
      <w:bookmarkStart w:id="322" w:name="_Toc6419373"/>
      <w:bookmarkStart w:id="323" w:name="_Toc6419561"/>
      <w:bookmarkStart w:id="324" w:name="_Toc6914862"/>
      <w:bookmarkStart w:id="325" w:name="_Toc6418992"/>
      <w:bookmarkStart w:id="326" w:name="_Toc6419186"/>
      <w:bookmarkStart w:id="327" w:name="_Toc6419374"/>
      <w:bookmarkStart w:id="328" w:name="_Toc6419562"/>
      <w:bookmarkStart w:id="329" w:name="_Toc6914863"/>
      <w:bookmarkStart w:id="330" w:name="_Toc6418993"/>
      <w:bookmarkStart w:id="331" w:name="_Toc6419187"/>
      <w:bookmarkStart w:id="332" w:name="_Toc6419375"/>
      <w:bookmarkStart w:id="333" w:name="_Toc6419563"/>
      <w:bookmarkStart w:id="334" w:name="_Toc6914864"/>
      <w:bookmarkStart w:id="335" w:name="_Toc6418994"/>
      <w:bookmarkStart w:id="336" w:name="_Toc6419188"/>
      <w:bookmarkStart w:id="337" w:name="_Toc6419376"/>
      <w:bookmarkStart w:id="338" w:name="_Toc6419564"/>
      <w:bookmarkStart w:id="339" w:name="_Toc6914865"/>
      <w:bookmarkStart w:id="340" w:name="_Toc6418995"/>
      <w:bookmarkStart w:id="341" w:name="_Toc6419189"/>
      <w:bookmarkStart w:id="342" w:name="_Toc6419377"/>
      <w:bookmarkStart w:id="343" w:name="_Toc6419565"/>
      <w:bookmarkStart w:id="344" w:name="_Toc6914866"/>
      <w:bookmarkStart w:id="345" w:name="_Toc6418996"/>
      <w:bookmarkStart w:id="346" w:name="_Toc6419190"/>
      <w:bookmarkStart w:id="347" w:name="_Toc6419378"/>
      <w:bookmarkStart w:id="348" w:name="_Toc6419566"/>
      <w:bookmarkStart w:id="349" w:name="_Toc6914867"/>
      <w:bookmarkStart w:id="350" w:name="_Toc6418997"/>
      <w:bookmarkStart w:id="351" w:name="_Toc6419191"/>
      <w:bookmarkStart w:id="352" w:name="_Toc6419379"/>
      <w:bookmarkStart w:id="353" w:name="_Toc6419567"/>
      <w:bookmarkStart w:id="354" w:name="_Toc6914868"/>
      <w:bookmarkStart w:id="355" w:name="_Toc6418998"/>
      <w:bookmarkStart w:id="356" w:name="_Toc6419192"/>
      <w:bookmarkStart w:id="357" w:name="_Toc6419380"/>
      <w:bookmarkStart w:id="358" w:name="_Toc6419568"/>
      <w:bookmarkStart w:id="359" w:name="_Toc6914869"/>
      <w:bookmarkStart w:id="360" w:name="_Toc6418999"/>
      <w:bookmarkStart w:id="361" w:name="_Toc6419193"/>
      <w:bookmarkStart w:id="362" w:name="_Toc6419381"/>
      <w:bookmarkStart w:id="363" w:name="_Toc6419569"/>
      <w:bookmarkStart w:id="364" w:name="_Toc6914870"/>
      <w:bookmarkStart w:id="365" w:name="_Toc6419000"/>
      <w:bookmarkStart w:id="366" w:name="_Toc6419194"/>
      <w:bookmarkStart w:id="367" w:name="_Toc6419382"/>
      <w:bookmarkStart w:id="368" w:name="_Toc6419570"/>
      <w:bookmarkStart w:id="369" w:name="_Toc6914871"/>
      <w:bookmarkStart w:id="370" w:name="_Toc6419001"/>
      <w:bookmarkStart w:id="371" w:name="_Toc6419195"/>
      <w:bookmarkStart w:id="372" w:name="_Toc6419383"/>
      <w:bookmarkStart w:id="373" w:name="_Toc6419571"/>
      <w:bookmarkStart w:id="374" w:name="_Toc6914872"/>
      <w:bookmarkStart w:id="375" w:name="_Toc6419002"/>
      <w:bookmarkStart w:id="376" w:name="_Toc6419196"/>
      <w:bookmarkStart w:id="377" w:name="_Toc6419384"/>
      <w:bookmarkStart w:id="378" w:name="_Toc6419572"/>
      <w:bookmarkStart w:id="379" w:name="_Toc6914873"/>
      <w:bookmarkStart w:id="380" w:name="_Toc6419003"/>
      <w:bookmarkStart w:id="381" w:name="_Toc6419197"/>
      <w:bookmarkStart w:id="382" w:name="_Toc6419385"/>
      <w:bookmarkStart w:id="383" w:name="_Toc6419573"/>
      <w:bookmarkStart w:id="384" w:name="_Toc6914874"/>
      <w:bookmarkStart w:id="385" w:name="_Toc6419004"/>
      <w:bookmarkStart w:id="386" w:name="_Toc6419198"/>
      <w:bookmarkStart w:id="387" w:name="_Toc6419386"/>
      <w:bookmarkStart w:id="388" w:name="_Toc6419574"/>
      <w:bookmarkStart w:id="389" w:name="_Toc6914875"/>
      <w:bookmarkStart w:id="390" w:name="_Toc6419005"/>
      <w:bookmarkStart w:id="391" w:name="_Toc6419199"/>
      <w:bookmarkStart w:id="392" w:name="_Toc6419387"/>
      <w:bookmarkStart w:id="393" w:name="_Toc6419575"/>
      <w:bookmarkStart w:id="394" w:name="_Toc6914876"/>
      <w:bookmarkStart w:id="395" w:name="_Toc6419006"/>
      <w:bookmarkStart w:id="396" w:name="_Toc6419200"/>
      <w:bookmarkStart w:id="397" w:name="_Toc6419388"/>
      <w:bookmarkStart w:id="398" w:name="_Toc6419576"/>
      <w:bookmarkStart w:id="399" w:name="_Toc6914877"/>
      <w:bookmarkStart w:id="400" w:name="_Toc6419007"/>
      <w:bookmarkStart w:id="401" w:name="_Toc6419201"/>
      <w:bookmarkStart w:id="402" w:name="_Toc6419389"/>
      <w:bookmarkStart w:id="403" w:name="_Toc6419577"/>
      <w:bookmarkStart w:id="404" w:name="_Toc6914878"/>
      <w:bookmarkStart w:id="405" w:name="_Toc6419008"/>
      <w:bookmarkStart w:id="406" w:name="_Toc6419202"/>
      <w:bookmarkStart w:id="407" w:name="_Toc6419390"/>
      <w:bookmarkStart w:id="408" w:name="_Toc6419578"/>
      <w:bookmarkStart w:id="409" w:name="_Toc6914879"/>
      <w:bookmarkStart w:id="410" w:name="_Toc6419009"/>
      <w:bookmarkStart w:id="411" w:name="_Toc6419203"/>
      <w:bookmarkStart w:id="412" w:name="_Toc6419391"/>
      <w:bookmarkStart w:id="413" w:name="_Toc6419579"/>
      <w:bookmarkStart w:id="414" w:name="_Toc6914880"/>
      <w:bookmarkStart w:id="415" w:name="_Toc6419010"/>
      <w:bookmarkStart w:id="416" w:name="_Toc6419204"/>
      <w:bookmarkStart w:id="417" w:name="_Toc6419392"/>
      <w:bookmarkStart w:id="418" w:name="_Toc6419580"/>
      <w:bookmarkStart w:id="419" w:name="_Toc6914881"/>
      <w:bookmarkStart w:id="420" w:name="_Toc6419011"/>
      <w:bookmarkStart w:id="421" w:name="_Toc6419205"/>
      <w:bookmarkStart w:id="422" w:name="_Toc6419393"/>
      <w:bookmarkStart w:id="423" w:name="_Toc6419581"/>
      <w:bookmarkStart w:id="424" w:name="_Toc6914882"/>
      <w:bookmarkStart w:id="425" w:name="_Toc6419012"/>
      <w:bookmarkStart w:id="426" w:name="_Toc6419206"/>
      <w:bookmarkStart w:id="427" w:name="_Toc6419394"/>
      <w:bookmarkStart w:id="428" w:name="_Toc6419582"/>
      <w:bookmarkStart w:id="429" w:name="_Toc6914883"/>
      <w:bookmarkStart w:id="430" w:name="_Toc6419013"/>
      <w:bookmarkStart w:id="431" w:name="_Toc6419207"/>
      <w:bookmarkStart w:id="432" w:name="_Toc6419395"/>
      <w:bookmarkStart w:id="433" w:name="_Toc6419583"/>
      <w:bookmarkStart w:id="434" w:name="_Toc6914884"/>
      <w:bookmarkStart w:id="435" w:name="_Toc6419014"/>
      <w:bookmarkStart w:id="436" w:name="_Toc6419208"/>
      <w:bookmarkStart w:id="437" w:name="_Toc6419396"/>
      <w:bookmarkStart w:id="438" w:name="_Toc6419584"/>
      <w:bookmarkStart w:id="439" w:name="_Toc6914885"/>
      <w:bookmarkStart w:id="440" w:name="_Toc6419015"/>
      <w:bookmarkStart w:id="441" w:name="_Toc6419209"/>
      <w:bookmarkStart w:id="442" w:name="_Toc6419397"/>
      <w:bookmarkStart w:id="443" w:name="_Toc6419585"/>
      <w:bookmarkStart w:id="444" w:name="_Toc6914886"/>
      <w:bookmarkStart w:id="445" w:name="_Toc6419016"/>
      <w:bookmarkStart w:id="446" w:name="_Toc6419210"/>
      <w:bookmarkStart w:id="447" w:name="_Toc6419398"/>
      <w:bookmarkStart w:id="448" w:name="_Toc6419586"/>
      <w:bookmarkStart w:id="449" w:name="_Toc6914887"/>
      <w:bookmarkStart w:id="450" w:name="_Toc6419017"/>
      <w:bookmarkStart w:id="451" w:name="_Toc6419211"/>
      <w:bookmarkStart w:id="452" w:name="_Toc6419399"/>
      <w:bookmarkStart w:id="453" w:name="_Toc6419587"/>
      <w:bookmarkStart w:id="454" w:name="_Toc6914888"/>
      <w:bookmarkStart w:id="455" w:name="_Toc6419018"/>
      <w:bookmarkStart w:id="456" w:name="_Toc6419212"/>
      <w:bookmarkStart w:id="457" w:name="_Toc6419400"/>
      <w:bookmarkStart w:id="458" w:name="_Toc6419588"/>
      <w:bookmarkStart w:id="459" w:name="_Toc6914889"/>
      <w:bookmarkStart w:id="460" w:name="_Toc6419019"/>
      <w:bookmarkStart w:id="461" w:name="_Toc6419213"/>
      <w:bookmarkStart w:id="462" w:name="_Toc6419401"/>
      <w:bookmarkStart w:id="463" w:name="_Toc6419589"/>
      <w:bookmarkStart w:id="464" w:name="_Toc6914890"/>
      <w:bookmarkStart w:id="465" w:name="_Toc6419020"/>
      <w:bookmarkStart w:id="466" w:name="_Toc6419214"/>
      <w:bookmarkStart w:id="467" w:name="_Toc6419402"/>
      <w:bookmarkStart w:id="468" w:name="_Toc6419590"/>
      <w:bookmarkStart w:id="469" w:name="_Toc6914891"/>
      <w:bookmarkStart w:id="470" w:name="_Toc6419021"/>
      <w:bookmarkStart w:id="471" w:name="_Toc6419215"/>
      <w:bookmarkStart w:id="472" w:name="_Toc6419403"/>
      <w:bookmarkStart w:id="473" w:name="_Toc6419591"/>
      <w:bookmarkStart w:id="474" w:name="_Toc6914892"/>
      <w:bookmarkStart w:id="475" w:name="_Toc6419022"/>
      <w:bookmarkStart w:id="476" w:name="_Toc6419216"/>
      <w:bookmarkStart w:id="477" w:name="_Toc6419404"/>
      <w:bookmarkStart w:id="478" w:name="_Toc6419592"/>
      <w:bookmarkStart w:id="479" w:name="_Toc6914893"/>
      <w:bookmarkStart w:id="480" w:name="_Toc6419023"/>
      <w:bookmarkStart w:id="481" w:name="_Toc6419217"/>
      <w:bookmarkStart w:id="482" w:name="_Toc6419405"/>
      <w:bookmarkStart w:id="483" w:name="_Toc6419593"/>
      <w:bookmarkStart w:id="484" w:name="_Toc6914894"/>
      <w:bookmarkStart w:id="485" w:name="_Toc6419024"/>
      <w:bookmarkStart w:id="486" w:name="_Toc6419218"/>
      <w:bookmarkStart w:id="487" w:name="_Toc6419406"/>
      <w:bookmarkStart w:id="488" w:name="_Toc6419594"/>
      <w:bookmarkStart w:id="489" w:name="_Toc6914895"/>
      <w:bookmarkStart w:id="490" w:name="_Toc6419025"/>
      <w:bookmarkStart w:id="491" w:name="_Toc6419219"/>
      <w:bookmarkStart w:id="492" w:name="_Toc6419407"/>
      <w:bookmarkStart w:id="493" w:name="_Toc6419595"/>
      <w:bookmarkStart w:id="494" w:name="_Toc6914896"/>
      <w:bookmarkStart w:id="495" w:name="_Toc6419026"/>
      <w:bookmarkStart w:id="496" w:name="_Toc6419220"/>
      <w:bookmarkStart w:id="497" w:name="_Toc6419408"/>
      <w:bookmarkStart w:id="498" w:name="_Toc6419596"/>
      <w:bookmarkStart w:id="499" w:name="_Toc6914897"/>
      <w:bookmarkStart w:id="500" w:name="_Toc6419027"/>
      <w:bookmarkStart w:id="501" w:name="_Toc6419221"/>
      <w:bookmarkStart w:id="502" w:name="_Toc6419409"/>
      <w:bookmarkStart w:id="503" w:name="_Toc6419597"/>
      <w:bookmarkStart w:id="504" w:name="_Toc6914898"/>
      <w:bookmarkStart w:id="505" w:name="_Toc6419028"/>
      <w:bookmarkStart w:id="506" w:name="_Toc6419222"/>
      <w:bookmarkStart w:id="507" w:name="_Toc6419410"/>
      <w:bookmarkStart w:id="508" w:name="_Toc6419598"/>
      <w:bookmarkStart w:id="509" w:name="_Toc6914899"/>
      <w:bookmarkStart w:id="510" w:name="_Toc6419029"/>
      <w:bookmarkStart w:id="511" w:name="_Toc6419223"/>
      <w:bookmarkStart w:id="512" w:name="_Toc6419411"/>
      <w:bookmarkStart w:id="513" w:name="_Toc6419599"/>
      <w:bookmarkStart w:id="514" w:name="_Toc6914900"/>
      <w:bookmarkStart w:id="515" w:name="_Toc6419030"/>
      <w:bookmarkStart w:id="516" w:name="_Toc6419224"/>
      <w:bookmarkStart w:id="517" w:name="_Toc6419412"/>
      <w:bookmarkStart w:id="518" w:name="_Toc6419600"/>
      <w:bookmarkStart w:id="519" w:name="_Toc6914901"/>
      <w:bookmarkStart w:id="520" w:name="_Toc6419031"/>
      <w:bookmarkStart w:id="521" w:name="_Toc6419225"/>
      <w:bookmarkStart w:id="522" w:name="_Toc6419413"/>
      <w:bookmarkStart w:id="523" w:name="_Toc6419601"/>
      <w:bookmarkStart w:id="524" w:name="_Toc6914902"/>
      <w:bookmarkStart w:id="525" w:name="_Toc6419032"/>
      <w:bookmarkStart w:id="526" w:name="_Toc6419226"/>
      <w:bookmarkStart w:id="527" w:name="_Toc6419414"/>
      <w:bookmarkStart w:id="528" w:name="_Toc6419602"/>
      <w:bookmarkStart w:id="529" w:name="_Toc6914903"/>
      <w:bookmarkStart w:id="530" w:name="_Toc6419033"/>
      <w:bookmarkStart w:id="531" w:name="_Toc6419227"/>
      <w:bookmarkStart w:id="532" w:name="_Toc6419415"/>
      <w:bookmarkStart w:id="533" w:name="_Toc6419603"/>
      <w:bookmarkStart w:id="534" w:name="_Toc6914904"/>
      <w:bookmarkStart w:id="535" w:name="_Toc6419034"/>
      <w:bookmarkStart w:id="536" w:name="_Toc6419228"/>
      <w:bookmarkStart w:id="537" w:name="_Toc6419416"/>
      <w:bookmarkStart w:id="538" w:name="_Toc6419604"/>
      <w:bookmarkStart w:id="539" w:name="_Toc6914905"/>
      <w:bookmarkStart w:id="540" w:name="_Toc6419035"/>
      <w:bookmarkStart w:id="541" w:name="_Toc6419229"/>
      <w:bookmarkStart w:id="542" w:name="_Toc6419417"/>
      <w:bookmarkStart w:id="543" w:name="_Toc6419605"/>
      <w:bookmarkStart w:id="544" w:name="_Toc6914906"/>
      <w:bookmarkStart w:id="545" w:name="_Toc6419036"/>
      <w:bookmarkStart w:id="546" w:name="_Toc6419230"/>
      <w:bookmarkStart w:id="547" w:name="_Toc6419418"/>
      <w:bookmarkStart w:id="548" w:name="_Toc6419606"/>
      <w:bookmarkStart w:id="549" w:name="_Toc6914907"/>
      <w:bookmarkStart w:id="550" w:name="_Toc6419037"/>
      <w:bookmarkStart w:id="551" w:name="_Toc6419231"/>
      <w:bookmarkStart w:id="552" w:name="_Toc6419419"/>
      <w:bookmarkStart w:id="553" w:name="_Toc6419607"/>
      <w:bookmarkStart w:id="554" w:name="_Toc6914908"/>
      <w:bookmarkStart w:id="555" w:name="_Toc6419038"/>
      <w:bookmarkStart w:id="556" w:name="_Toc6419232"/>
      <w:bookmarkStart w:id="557" w:name="_Toc6419420"/>
      <w:bookmarkStart w:id="558" w:name="_Toc6419608"/>
      <w:bookmarkStart w:id="559" w:name="_Toc6914909"/>
      <w:bookmarkStart w:id="560" w:name="_Toc6419041"/>
      <w:bookmarkStart w:id="561" w:name="_Toc6419235"/>
      <w:bookmarkStart w:id="562" w:name="_Toc6419423"/>
      <w:bookmarkStart w:id="563" w:name="_Toc6419611"/>
      <w:bookmarkStart w:id="564" w:name="_Toc6914912"/>
      <w:bookmarkStart w:id="565" w:name="_Toc6419042"/>
      <w:bookmarkStart w:id="566" w:name="_Toc6419236"/>
      <w:bookmarkStart w:id="567" w:name="_Toc6419424"/>
      <w:bookmarkStart w:id="568" w:name="_Toc6419612"/>
      <w:bookmarkStart w:id="569" w:name="_Toc6914913"/>
      <w:bookmarkStart w:id="570" w:name="_Toc6419043"/>
      <w:bookmarkStart w:id="571" w:name="_Toc6419237"/>
      <w:bookmarkStart w:id="572" w:name="_Toc6419425"/>
      <w:bookmarkStart w:id="573" w:name="_Toc6419613"/>
      <w:bookmarkStart w:id="574" w:name="_Toc6914914"/>
      <w:bookmarkStart w:id="575" w:name="_Toc6419044"/>
      <w:bookmarkStart w:id="576" w:name="_Toc6419238"/>
      <w:bookmarkStart w:id="577" w:name="_Toc6419426"/>
      <w:bookmarkStart w:id="578" w:name="_Toc6419614"/>
      <w:bookmarkStart w:id="579" w:name="_Toc6914915"/>
      <w:bookmarkStart w:id="580" w:name="_Toc6419045"/>
      <w:bookmarkStart w:id="581" w:name="_Toc6419239"/>
      <w:bookmarkStart w:id="582" w:name="_Toc6419427"/>
      <w:bookmarkStart w:id="583" w:name="_Toc6419615"/>
      <w:bookmarkStart w:id="584" w:name="_Toc6914916"/>
      <w:bookmarkStart w:id="585" w:name="_Toc6419046"/>
      <w:bookmarkStart w:id="586" w:name="_Toc6419240"/>
      <w:bookmarkStart w:id="587" w:name="_Toc6419428"/>
      <w:bookmarkStart w:id="588" w:name="_Toc6419616"/>
      <w:bookmarkStart w:id="589" w:name="_Toc6914917"/>
      <w:bookmarkStart w:id="590" w:name="_Toc6419047"/>
      <w:bookmarkStart w:id="591" w:name="_Toc6419241"/>
      <w:bookmarkStart w:id="592" w:name="_Toc6419429"/>
      <w:bookmarkStart w:id="593" w:name="_Toc6419617"/>
      <w:bookmarkStart w:id="594" w:name="_Toc6914918"/>
      <w:bookmarkStart w:id="595" w:name="_Toc6419048"/>
      <w:bookmarkStart w:id="596" w:name="_Toc6419242"/>
      <w:bookmarkStart w:id="597" w:name="_Toc6419430"/>
      <w:bookmarkStart w:id="598" w:name="_Toc6419618"/>
      <w:bookmarkStart w:id="599" w:name="_Toc6914919"/>
      <w:bookmarkStart w:id="600" w:name="_Toc6419049"/>
      <w:bookmarkStart w:id="601" w:name="_Toc6419243"/>
      <w:bookmarkStart w:id="602" w:name="_Toc6419431"/>
      <w:bookmarkStart w:id="603" w:name="_Toc6419619"/>
      <w:bookmarkStart w:id="604" w:name="_Toc6914920"/>
      <w:bookmarkStart w:id="605" w:name="_Toc6419050"/>
      <w:bookmarkStart w:id="606" w:name="_Toc6419244"/>
      <w:bookmarkStart w:id="607" w:name="_Toc6419432"/>
      <w:bookmarkStart w:id="608" w:name="_Toc6419620"/>
      <w:bookmarkStart w:id="609" w:name="_Toc6914921"/>
      <w:bookmarkStart w:id="610" w:name="_Toc6419051"/>
      <w:bookmarkStart w:id="611" w:name="_Toc6419245"/>
      <w:bookmarkStart w:id="612" w:name="_Toc6419433"/>
      <w:bookmarkStart w:id="613" w:name="_Toc6419621"/>
      <w:bookmarkStart w:id="614" w:name="_Toc6914922"/>
      <w:bookmarkStart w:id="615" w:name="_Toc6419052"/>
      <w:bookmarkStart w:id="616" w:name="_Toc6419246"/>
      <w:bookmarkStart w:id="617" w:name="_Toc6419434"/>
      <w:bookmarkStart w:id="618" w:name="_Toc6419622"/>
      <w:bookmarkStart w:id="619" w:name="_Toc6914923"/>
      <w:bookmarkStart w:id="620" w:name="_Toc6419053"/>
      <w:bookmarkStart w:id="621" w:name="_Toc6419247"/>
      <w:bookmarkStart w:id="622" w:name="_Toc6419435"/>
      <w:bookmarkStart w:id="623" w:name="_Toc6419623"/>
      <w:bookmarkStart w:id="624" w:name="_Toc6914924"/>
      <w:bookmarkStart w:id="625" w:name="_Toc6419054"/>
      <w:bookmarkStart w:id="626" w:name="_Toc6419248"/>
      <w:bookmarkStart w:id="627" w:name="_Toc6419436"/>
      <w:bookmarkStart w:id="628" w:name="_Toc6419624"/>
      <w:bookmarkStart w:id="629" w:name="_Toc6914925"/>
      <w:bookmarkStart w:id="630" w:name="_Toc6419055"/>
      <w:bookmarkStart w:id="631" w:name="_Toc6419249"/>
      <w:bookmarkStart w:id="632" w:name="_Toc6419437"/>
      <w:bookmarkStart w:id="633" w:name="_Toc6419625"/>
      <w:bookmarkStart w:id="634" w:name="_Toc6914926"/>
      <w:bookmarkStart w:id="635" w:name="_Toc6419056"/>
      <w:bookmarkStart w:id="636" w:name="_Toc6419250"/>
      <w:bookmarkStart w:id="637" w:name="_Toc6419438"/>
      <w:bookmarkStart w:id="638" w:name="_Toc6419626"/>
      <w:bookmarkStart w:id="639" w:name="_Toc6914927"/>
      <w:bookmarkStart w:id="640" w:name="_Toc6419057"/>
      <w:bookmarkStart w:id="641" w:name="_Toc6419251"/>
      <w:bookmarkStart w:id="642" w:name="_Toc6419439"/>
      <w:bookmarkStart w:id="643" w:name="_Toc6419627"/>
      <w:bookmarkStart w:id="644" w:name="_Toc6914928"/>
      <w:bookmarkStart w:id="645" w:name="_Toc6419058"/>
      <w:bookmarkStart w:id="646" w:name="_Toc6419252"/>
      <w:bookmarkStart w:id="647" w:name="_Toc6419440"/>
      <w:bookmarkStart w:id="648" w:name="_Toc6419628"/>
      <w:bookmarkStart w:id="649" w:name="_Toc6914929"/>
      <w:bookmarkStart w:id="650" w:name="_Toc6419059"/>
      <w:bookmarkStart w:id="651" w:name="_Toc6419253"/>
      <w:bookmarkStart w:id="652" w:name="_Toc6419441"/>
      <w:bookmarkStart w:id="653" w:name="_Toc6419629"/>
      <w:bookmarkStart w:id="654" w:name="_Toc6914930"/>
      <w:bookmarkStart w:id="655" w:name="_Toc6419060"/>
      <w:bookmarkStart w:id="656" w:name="_Toc6419254"/>
      <w:bookmarkStart w:id="657" w:name="_Toc6419442"/>
      <w:bookmarkStart w:id="658" w:name="_Toc6419630"/>
      <w:bookmarkStart w:id="659" w:name="_Toc6914931"/>
      <w:bookmarkStart w:id="660" w:name="_Toc6419061"/>
      <w:bookmarkStart w:id="661" w:name="_Toc6419255"/>
      <w:bookmarkStart w:id="662" w:name="_Toc6419443"/>
      <w:bookmarkStart w:id="663" w:name="_Toc6419631"/>
      <w:bookmarkStart w:id="664" w:name="_Toc6914932"/>
      <w:bookmarkStart w:id="665" w:name="_Toc6419062"/>
      <w:bookmarkStart w:id="666" w:name="_Toc6419256"/>
      <w:bookmarkStart w:id="667" w:name="_Toc6419444"/>
      <w:bookmarkStart w:id="668" w:name="_Toc6419632"/>
      <w:bookmarkStart w:id="669" w:name="_Toc6914933"/>
      <w:bookmarkStart w:id="670" w:name="_Toc6419063"/>
      <w:bookmarkStart w:id="671" w:name="_Toc6419257"/>
      <w:bookmarkStart w:id="672" w:name="_Toc6419445"/>
      <w:bookmarkStart w:id="673" w:name="_Toc6419633"/>
      <w:bookmarkStart w:id="674" w:name="_Toc6914934"/>
      <w:bookmarkStart w:id="675" w:name="_Toc6419064"/>
      <w:bookmarkStart w:id="676" w:name="_Toc6419258"/>
      <w:bookmarkStart w:id="677" w:name="_Toc6419446"/>
      <w:bookmarkStart w:id="678" w:name="_Toc6419634"/>
      <w:bookmarkStart w:id="679" w:name="_Toc6914935"/>
      <w:bookmarkStart w:id="680" w:name="_Toc6419065"/>
      <w:bookmarkStart w:id="681" w:name="_Toc6419259"/>
      <w:bookmarkStart w:id="682" w:name="_Toc6419447"/>
      <w:bookmarkStart w:id="683" w:name="_Toc6419635"/>
      <w:bookmarkStart w:id="684" w:name="_Toc6914936"/>
      <w:bookmarkStart w:id="685" w:name="_Toc6419066"/>
      <w:bookmarkStart w:id="686" w:name="_Toc6419260"/>
      <w:bookmarkStart w:id="687" w:name="_Toc6419448"/>
      <w:bookmarkStart w:id="688" w:name="_Toc6419636"/>
      <w:bookmarkStart w:id="689" w:name="_Toc6914937"/>
      <w:bookmarkStart w:id="690" w:name="_Toc6419067"/>
      <w:bookmarkStart w:id="691" w:name="_Toc6419261"/>
      <w:bookmarkStart w:id="692" w:name="_Toc6419449"/>
      <w:bookmarkStart w:id="693" w:name="_Toc6419637"/>
      <w:bookmarkStart w:id="694" w:name="_Toc6914938"/>
      <w:bookmarkStart w:id="695" w:name="_Toc6419068"/>
      <w:bookmarkStart w:id="696" w:name="_Toc6419262"/>
      <w:bookmarkStart w:id="697" w:name="_Toc6419450"/>
      <w:bookmarkStart w:id="698" w:name="_Toc6419638"/>
      <w:bookmarkStart w:id="699" w:name="_Toc6914939"/>
      <w:bookmarkStart w:id="700" w:name="_Toc6419069"/>
      <w:bookmarkStart w:id="701" w:name="_Toc6419263"/>
      <w:bookmarkStart w:id="702" w:name="_Toc6419451"/>
      <w:bookmarkStart w:id="703" w:name="_Toc6419639"/>
      <w:bookmarkStart w:id="704" w:name="_Toc6914940"/>
      <w:bookmarkStart w:id="705" w:name="_Toc6419070"/>
      <w:bookmarkStart w:id="706" w:name="_Toc6419264"/>
      <w:bookmarkStart w:id="707" w:name="_Toc6419452"/>
      <w:bookmarkStart w:id="708" w:name="_Toc6419640"/>
      <w:bookmarkStart w:id="709" w:name="_Toc6914941"/>
      <w:bookmarkStart w:id="710" w:name="_Toc6419071"/>
      <w:bookmarkStart w:id="711" w:name="_Toc6419265"/>
      <w:bookmarkStart w:id="712" w:name="_Toc6419453"/>
      <w:bookmarkStart w:id="713" w:name="_Toc6419641"/>
      <w:bookmarkStart w:id="714" w:name="_Toc6914942"/>
      <w:bookmarkStart w:id="715" w:name="_Toc6419072"/>
      <w:bookmarkStart w:id="716" w:name="_Toc6419266"/>
      <w:bookmarkStart w:id="717" w:name="_Toc6419454"/>
      <w:bookmarkStart w:id="718" w:name="_Toc6419642"/>
      <w:bookmarkStart w:id="719" w:name="_Toc6914943"/>
      <w:bookmarkStart w:id="720" w:name="_Toc6419073"/>
      <w:bookmarkStart w:id="721" w:name="_Toc6419267"/>
      <w:bookmarkStart w:id="722" w:name="_Toc6419455"/>
      <w:bookmarkStart w:id="723" w:name="_Toc6419643"/>
      <w:bookmarkStart w:id="724" w:name="_Toc6914944"/>
      <w:bookmarkStart w:id="725" w:name="_Toc6419074"/>
      <w:bookmarkStart w:id="726" w:name="_Toc6419268"/>
      <w:bookmarkStart w:id="727" w:name="_Toc6419456"/>
      <w:bookmarkStart w:id="728" w:name="_Toc6419644"/>
      <w:bookmarkStart w:id="729" w:name="_Toc6914945"/>
      <w:bookmarkStart w:id="730" w:name="_Toc6419075"/>
      <w:bookmarkStart w:id="731" w:name="_Toc6419269"/>
      <w:bookmarkStart w:id="732" w:name="_Toc6419457"/>
      <w:bookmarkStart w:id="733" w:name="_Toc6419645"/>
      <w:bookmarkStart w:id="734" w:name="_Toc6914946"/>
      <w:bookmarkStart w:id="735" w:name="_Toc6419076"/>
      <w:bookmarkStart w:id="736" w:name="_Toc6419270"/>
      <w:bookmarkStart w:id="737" w:name="_Toc6419458"/>
      <w:bookmarkStart w:id="738" w:name="_Toc6419646"/>
      <w:bookmarkStart w:id="739" w:name="_Toc6914947"/>
      <w:bookmarkStart w:id="740" w:name="_Toc6419077"/>
      <w:bookmarkStart w:id="741" w:name="_Toc6419271"/>
      <w:bookmarkStart w:id="742" w:name="_Toc6419459"/>
      <w:bookmarkStart w:id="743" w:name="_Toc6419647"/>
      <w:bookmarkStart w:id="744" w:name="_Toc6914948"/>
      <w:bookmarkStart w:id="745" w:name="_Toc6419078"/>
      <w:bookmarkStart w:id="746" w:name="_Toc6419272"/>
      <w:bookmarkStart w:id="747" w:name="_Toc6419460"/>
      <w:bookmarkStart w:id="748" w:name="_Toc6419648"/>
      <w:bookmarkStart w:id="749" w:name="_Toc6914949"/>
      <w:bookmarkStart w:id="750" w:name="_Toc6419079"/>
      <w:bookmarkStart w:id="751" w:name="_Toc6419273"/>
      <w:bookmarkStart w:id="752" w:name="_Toc6419461"/>
      <w:bookmarkStart w:id="753" w:name="_Toc6419649"/>
      <w:bookmarkStart w:id="754" w:name="_Toc6914950"/>
      <w:bookmarkStart w:id="755" w:name="_Toc6419080"/>
      <w:bookmarkStart w:id="756" w:name="_Toc6419274"/>
      <w:bookmarkStart w:id="757" w:name="_Toc6419462"/>
      <w:bookmarkStart w:id="758" w:name="_Toc6419650"/>
      <w:bookmarkStart w:id="759" w:name="_Toc6914951"/>
      <w:bookmarkStart w:id="760" w:name="_Toc6419081"/>
      <w:bookmarkStart w:id="761" w:name="_Toc6419275"/>
      <w:bookmarkStart w:id="762" w:name="_Toc6419463"/>
      <w:bookmarkStart w:id="763" w:name="_Toc6419651"/>
      <w:bookmarkStart w:id="764" w:name="_Toc6914952"/>
      <w:bookmarkStart w:id="765" w:name="_Toc6419082"/>
      <w:bookmarkStart w:id="766" w:name="_Toc6419276"/>
      <w:bookmarkStart w:id="767" w:name="_Toc6419464"/>
      <w:bookmarkStart w:id="768" w:name="_Toc6419652"/>
      <w:bookmarkStart w:id="769" w:name="_Toc6914953"/>
      <w:bookmarkStart w:id="770" w:name="_Toc6419083"/>
      <w:bookmarkStart w:id="771" w:name="_Toc6419277"/>
      <w:bookmarkStart w:id="772" w:name="_Toc6419465"/>
      <w:bookmarkStart w:id="773" w:name="_Toc6419653"/>
      <w:bookmarkStart w:id="774" w:name="_Toc6914954"/>
      <w:bookmarkStart w:id="775" w:name="_Toc6419084"/>
      <w:bookmarkStart w:id="776" w:name="_Toc6419278"/>
      <w:bookmarkStart w:id="777" w:name="_Toc6419466"/>
      <w:bookmarkStart w:id="778" w:name="_Toc6419654"/>
      <w:bookmarkStart w:id="779" w:name="_Toc6914955"/>
      <w:bookmarkStart w:id="780" w:name="_Toc6419085"/>
      <w:bookmarkStart w:id="781" w:name="_Toc6419279"/>
      <w:bookmarkStart w:id="782" w:name="_Toc6419467"/>
      <w:bookmarkStart w:id="783" w:name="_Toc6419655"/>
      <w:bookmarkStart w:id="784" w:name="_Toc6914956"/>
      <w:bookmarkStart w:id="785" w:name="_Toc6419086"/>
      <w:bookmarkStart w:id="786" w:name="_Toc6419280"/>
      <w:bookmarkStart w:id="787" w:name="_Toc6419468"/>
      <w:bookmarkStart w:id="788" w:name="_Toc6419656"/>
      <w:bookmarkStart w:id="789" w:name="_Toc6914957"/>
      <w:bookmarkStart w:id="790" w:name="_Toc6419087"/>
      <w:bookmarkStart w:id="791" w:name="_Toc6419281"/>
      <w:bookmarkStart w:id="792" w:name="_Toc6419469"/>
      <w:bookmarkStart w:id="793" w:name="_Toc6419657"/>
      <w:bookmarkStart w:id="794" w:name="_Toc6914958"/>
      <w:bookmarkStart w:id="795" w:name="_Toc6419088"/>
      <w:bookmarkStart w:id="796" w:name="_Toc6419282"/>
      <w:bookmarkStart w:id="797" w:name="_Toc6419470"/>
      <w:bookmarkStart w:id="798" w:name="_Toc6419658"/>
      <w:bookmarkStart w:id="799" w:name="_Toc691495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6E4D98">
        <w:rPr>
          <w:rFonts w:asciiTheme="majorHAnsi" w:hAnsiTheme="majorHAnsi"/>
          <w:lang w:val="en-CA"/>
        </w:rPr>
        <w:t>Three possible solutions to carry a complete set composed by Base and LCEVC Enhancement bitstreams are:</w:t>
      </w:r>
    </w:p>
    <w:p w14:paraId="457AB9D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(1)</w:t>
      </w:r>
      <w:r w:rsidRPr="006E4D98">
        <w:rPr>
          <w:rFonts w:asciiTheme="majorHAnsi" w:hAnsiTheme="majorHAnsi"/>
          <w:lang w:val="en-CA"/>
        </w:rPr>
        <w:tab/>
        <w:t>Interleaved NALUs approach: insert LCEVC NALUs as interleaved NALUs within the Base NALUs.</w:t>
      </w:r>
    </w:p>
    <w:p w14:paraId="1037DAA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lastRenderedPageBreak/>
        <w:t>(2)</w:t>
      </w:r>
      <w:r w:rsidRPr="006E4D98">
        <w:rPr>
          <w:rFonts w:asciiTheme="majorHAnsi" w:hAnsiTheme="majorHAnsi"/>
          <w:lang w:val="en-CA"/>
        </w:rPr>
        <w:tab/>
        <w:t>SEI approach: insert LCEVC NALUs as SEI messages in the Base NALUs.</w:t>
      </w:r>
    </w:p>
    <w:p w14:paraId="49CCDE76"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(3)</w:t>
      </w:r>
      <w:r w:rsidRPr="006E4D98">
        <w:rPr>
          <w:rFonts w:asciiTheme="majorHAnsi" w:hAnsiTheme="majorHAnsi"/>
          <w:lang w:val="en-CA"/>
        </w:rPr>
        <w:tab/>
        <w:t>Aggregators to aggregate the Base bitstream with the LCEVC bitstream.</w:t>
      </w:r>
    </w:p>
    <w:p w14:paraId="537F36D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The following sections describe the three possible Single-Track solutions making explicit reference to four existing MPEG Video Coding specification:</w:t>
      </w:r>
    </w:p>
    <w:p w14:paraId="5268F95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14496-10 Advanced Video Coding (AVC/H264)</w:t>
      </w:r>
    </w:p>
    <w:p w14:paraId="2031F012"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23008-2 High Efficiency Video Coding (HEVC/H265)</w:t>
      </w:r>
    </w:p>
    <w:p w14:paraId="36D3B33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23090-3 Versatile Video Coding (VVC/H266)</w:t>
      </w:r>
    </w:p>
    <w:p w14:paraId="728FF6A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23094-1 Essential Video Coding (EVC)</w:t>
      </w:r>
    </w:p>
    <w:p w14:paraId="201BE122" w14:textId="4123959C" w:rsidR="002A49B1" w:rsidRPr="006E4D98" w:rsidRDefault="002A49B1" w:rsidP="002A49B1">
      <w:pPr>
        <w:pStyle w:val="Heading2"/>
        <w:rPr>
          <w:lang w:val="en-CA"/>
        </w:rPr>
      </w:pPr>
      <w:bookmarkStart w:id="800" w:name="_Toc166241697"/>
      <w:r w:rsidRPr="006E4D98">
        <w:rPr>
          <w:lang w:val="en-CA"/>
        </w:rPr>
        <w:t>NALU approach</w:t>
      </w:r>
      <w:bookmarkEnd w:id="800"/>
    </w:p>
    <w:p w14:paraId="4628A58E"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LCEVC encoded data units are Network Abstraction Layer units (NALU) as defined in ISO/IEC 23094-2, Sec. 7.3.2. </w:t>
      </w:r>
    </w:p>
    <w:p w14:paraId="2064223D"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Each of the Base video coding standards under considerations here (AVC, HEVC, VVC) defines its own NALU syntax. </w:t>
      </w:r>
    </w:p>
    <w:p w14:paraId="3C8235FB"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6A5DC462"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60B01C43" w14:textId="77777777" w:rsidR="002A49B1" w:rsidRPr="006E4D98" w:rsidRDefault="002F17CC" w:rsidP="002A49B1">
      <w:pPr>
        <w:keepNext/>
        <w:rPr>
          <w:lang w:val="en-CA"/>
        </w:rPr>
      </w:pPr>
      <w:r w:rsidRPr="00F96655">
        <w:rPr>
          <w:rFonts w:asciiTheme="majorHAnsi" w:hAnsiTheme="majorHAnsi"/>
          <w:noProof/>
          <w:lang w:val="en-CA"/>
        </w:rPr>
        <w:object w:dxaOrig="14220" w:dyaOrig="900" w14:anchorId="662BB1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4.45pt;height:29.9pt;mso-width-percent:0;mso-height-percent:0;mso-width-percent:0;mso-height-percent:0" o:ole="">
            <v:imagedata r:id="rId21" o:title=""/>
          </v:shape>
          <o:OLEObject Type="Embed" ProgID="Visio.Drawing.15" ShapeID="_x0000_i1026" DrawAspect="Content" ObjectID="_1792180270" r:id="rId22"/>
        </w:object>
      </w:r>
    </w:p>
    <w:p w14:paraId="068BE943" w14:textId="000C616B" w:rsidR="002A49B1" w:rsidRPr="006E4D98" w:rsidRDefault="002A49B1" w:rsidP="002A49B1">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F96655" w:rsidRPr="006E4D98">
        <w:rPr>
          <w:noProof/>
          <w:lang w:val="en-CA"/>
        </w:rPr>
        <w:t>3</w:t>
      </w:r>
      <w:r w:rsidRPr="006E4D98">
        <w:rPr>
          <w:lang w:val="en-CA"/>
        </w:rPr>
        <w:fldChar w:fldCharType="end"/>
      </w:r>
      <w:r w:rsidRPr="006E4D98">
        <w:rPr>
          <w:lang w:val="en-CA"/>
        </w:rPr>
        <w:t>: Diagram of Interleaved NALU “single track” for LCEVC.</w:t>
      </w:r>
    </w:p>
    <w:p w14:paraId="60024466" w14:textId="65701822" w:rsidR="002A49B1" w:rsidRPr="006E4D98" w:rsidRDefault="002A49B1" w:rsidP="002A49B1">
      <w:pPr>
        <w:pStyle w:val="Heading3"/>
        <w:rPr>
          <w:lang w:val="en-CA"/>
        </w:rPr>
      </w:pPr>
      <w:bookmarkStart w:id="801" w:name="_Toc166241698"/>
      <w:r w:rsidRPr="006E4D98">
        <w:rPr>
          <w:lang w:val="en-CA"/>
        </w:rPr>
        <w:t>AVC/H264 NALU header format</w:t>
      </w:r>
      <w:bookmarkEnd w:id="801"/>
    </w:p>
    <w:p w14:paraId="5D225B79" w14:textId="3F243202" w:rsidR="0064508F" w:rsidRPr="006E4D98" w:rsidRDefault="002A49B1" w:rsidP="0064508F">
      <w:pPr>
        <w:rPr>
          <w:lang w:val="en-CA"/>
        </w:rPr>
      </w:pPr>
      <w:r w:rsidRPr="006E4D98">
        <w:rPr>
          <w:lang w:val="en-CA"/>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64508F" w:rsidRPr="006E4D98" w14:paraId="42769F7B" w14:textId="77777777" w:rsidTr="00CE0DF1">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0A1C21CD" w14:textId="77777777" w:rsidR="0064508F" w:rsidRPr="006E4D98" w:rsidRDefault="0064508F" w:rsidP="0064508F">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8" w:type="dxa"/>
            <w:tcBorders>
              <w:top w:val="single" w:sz="4" w:space="0" w:color="auto"/>
              <w:left w:val="single" w:sz="4" w:space="0" w:color="auto"/>
              <w:bottom w:val="single" w:sz="4" w:space="0" w:color="auto"/>
              <w:right w:val="single" w:sz="4" w:space="0" w:color="auto"/>
            </w:tcBorders>
            <w:hideMark/>
          </w:tcPr>
          <w:p w14:paraId="74497E13" w14:textId="77777777" w:rsidR="0064508F" w:rsidRPr="006E4D98" w:rsidRDefault="0064508F" w:rsidP="0064508F">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64508F" w:rsidRPr="006E4D98" w14:paraId="468A0024" w14:textId="77777777" w:rsidTr="00CE0DF1">
        <w:tc>
          <w:tcPr>
            <w:tcW w:w="7220" w:type="dxa"/>
            <w:tcBorders>
              <w:top w:val="single" w:sz="4" w:space="0" w:color="auto"/>
              <w:left w:val="single" w:sz="4" w:space="0" w:color="auto"/>
              <w:bottom w:val="single" w:sz="4" w:space="0" w:color="auto"/>
              <w:right w:val="single" w:sz="4" w:space="0" w:color="auto"/>
            </w:tcBorders>
            <w:hideMark/>
          </w:tcPr>
          <w:p w14:paraId="5BD0FFD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7BF37986"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64508F" w:rsidRPr="006E4D98" w14:paraId="0D63AC8C"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73445A9"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6B614367"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64508F" w:rsidRPr="006E4D98" w14:paraId="27E2B809"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43DF4084"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66BAD0A2"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u(2)</w:t>
            </w:r>
          </w:p>
        </w:tc>
      </w:tr>
      <w:tr w:rsidR="0064508F" w:rsidRPr="006E4D98" w14:paraId="68BEAAED"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FBAFB4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03477E23"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64508F" w:rsidRPr="006E4D98" w14:paraId="39DF210A"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75B0385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8" w:type="dxa"/>
            <w:tcBorders>
              <w:top w:val="single" w:sz="4" w:space="0" w:color="auto"/>
              <w:left w:val="single" w:sz="4" w:space="0" w:color="auto"/>
              <w:bottom w:val="single" w:sz="4" w:space="0" w:color="auto"/>
              <w:right w:val="single" w:sz="4" w:space="0" w:color="auto"/>
            </w:tcBorders>
          </w:tcPr>
          <w:p w14:paraId="046F38B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400359B2" w14:textId="77777777" w:rsidR="0064508F" w:rsidRPr="006E4D98" w:rsidRDefault="0064508F" w:rsidP="0064508F">
      <w:pPr>
        <w:pStyle w:val="Caption"/>
        <w:rPr>
          <w:lang w:val="en-CA"/>
        </w:rPr>
      </w:pPr>
      <w:bookmarkStart w:id="802" w:name="_Toc103950868"/>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6</w:t>
      </w:r>
      <w:r w:rsidRPr="006E4D98">
        <w:rPr>
          <w:lang w:val="en-CA"/>
        </w:rPr>
        <w:fldChar w:fldCharType="end"/>
      </w:r>
      <w:r w:rsidRPr="006E4D98">
        <w:rPr>
          <w:noProof/>
          <w:lang w:val="en-CA"/>
        </w:rPr>
        <w:t xml:space="preserve"> – AVC NALU header</w:t>
      </w:r>
      <w:bookmarkEnd w:id="802"/>
      <w:r w:rsidRPr="006E4D98">
        <w:rPr>
          <w:noProof/>
          <w:lang w:val="en-CA"/>
        </w:rPr>
        <w:t xml:space="preserve"> syntax</w:t>
      </w:r>
    </w:p>
    <w:p w14:paraId="7EF402E5" w14:textId="54E63757" w:rsidR="0064508F" w:rsidRPr="006E4D98" w:rsidRDefault="0064508F" w:rsidP="0064508F">
      <w:pPr>
        <w:rPr>
          <w:lang w:val="en-CA"/>
        </w:rPr>
      </w:pPr>
      <w:r w:rsidRPr="006E4D98">
        <w:rPr>
          <w:lang w:val="en-CA"/>
        </w:rPr>
        <w:lastRenderedPageBreak/>
        <w:t xml:space="preserve">The NALU type values and semantics for AVC are specified in Table 7-1 of the specification (IS 14496-10). </w:t>
      </w:r>
      <w:r w:rsidRPr="006E4D98">
        <w:rPr>
          <w:lang w:val="en-CA"/>
        </w:rPr>
        <w:fldChar w:fldCharType="begin"/>
      </w:r>
      <w:r w:rsidRPr="006E4D98">
        <w:rPr>
          <w:lang w:val="en-CA"/>
        </w:rPr>
        <w:instrText xml:space="preserve"> REF _Ref116303275 \h  \* MERGEFORMAT </w:instrText>
      </w:r>
      <w:r w:rsidRPr="006E4D98">
        <w:rPr>
          <w:lang w:val="en-CA"/>
        </w:rPr>
      </w:r>
      <w:r w:rsidRPr="006E4D98">
        <w:rPr>
          <w:lang w:val="en-CA"/>
        </w:rPr>
        <w:fldChar w:fldCharType="separate"/>
      </w:r>
      <w:r w:rsidRPr="006E4D98">
        <w:rPr>
          <w:lang w:val="en-CA"/>
        </w:rPr>
        <w:t>Table 7</w:t>
      </w:r>
      <w:r w:rsidRPr="006E4D98">
        <w:rPr>
          <w:lang w:val="en-CA"/>
        </w:rPr>
        <w:fldChar w:fldCharType="end"/>
      </w:r>
      <w:r w:rsidRPr="006E4D98">
        <w:rPr>
          <w:lang w:val="en-CA"/>
        </w:rPr>
        <w:t xml:space="preserve"> summarizes the usage of the AVC NALU types. Since the AVC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64508F" w:rsidRPr="006E4D98" w14:paraId="6F3D7F9A"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72201056" w14:textId="77777777" w:rsidR="0064508F" w:rsidRPr="006E4D98" w:rsidRDefault="0064508F" w:rsidP="0064508F">
            <w:pPr>
              <w:spacing w:before="0" w:after="80"/>
              <w:rPr>
                <w:rFonts w:asciiTheme="majorHAnsi" w:eastAsia="Calibri" w:hAnsiTheme="majorHAnsi"/>
                <w:lang w:val="en-CA"/>
              </w:rPr>
            </w:pPr>
            <w:bookmarkStart w:id="803" w:name="_Hlk124184462"/>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31FAAE7"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0EC3CE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1E953B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64508F" w:rsidRPr="006E4D98" w14:paraId="59FCF3E1"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555206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0 - 5</w:t>
            </w:r>
          </w:p>
        </w:tc>
        <w:tc>
          <w:tcPr>
            <w:tcW w:w="1701" w:type="dxa"/>
            <w:tcBorders>
              <w:top w:val="single" w:sz="4" w:space="0" w:color="auto"/>
              <w:left w:val="single" w:sz="4" w:space="0" w:color="auto"/>
              <w:bottom w:val="single" w:sz="4" w:space="0" w:color="auto"/>
              <w:right w:val="single" w:sz="4" w:space="0" w:color="auto"/>
            </w:tcBorders>
            <w:hideMark/>
          </w:tcPr>
          <w:p w14:paraId="4DC8FEB0"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32DF75A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41B1B86D"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64508F" w:rsidRPr="006E4D98" w14:paraId="2BEFE11D" w14:textId="77777777" w:rsidTr="00CE0DF1">
        <w:tc>
          <w:tcPr>
            <w:tcW w:w="1701" w:type="dxa"/>
            <w:hideMark/>
          </w:tcPr>
          <w:p w14:paraId="5824E71D"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6 - 20</w:t>
            </w:r>
          </w:p>
        </w:tc>
        <w:tc>
          <w:tcPr>
            <w:tcW w:w="1701" w:type="dxa"/>
            <w:hideMark/>
          </w:tcPr>
          <w:p w14:paraId="1AC31E5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4A701BDE"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49E9DDD4"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76A0E92B" w14:textId="77777777" w:rsidTr="00CE0DF1">
        <w:tc>
          <w:tcPr>
            <w:tcW w:w="1701" w:type="dxa"/>
            <w:hideMark/>
          </w:tcPr>
          <w:p w14:paraId="2C9BD9DF"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21 - 23</w:t>
            </w:r>
          </w:p>
        </w:tc>
        <w:tc>
          <w:tcPr>
            <w:tcW w:w="1701" w:type="dxa"/>
            <w:hideMark/>
          </w:tcPr>
          <w:p w14:paraId="72020CA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53ACA8A1"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21CDFE4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0D654A50" w14:textId="77777777" w:rsidTr="00CE0DF1">
        <w:tc>
          <w:tcPr>
            <w:tcW w:w="1701" w:type="dxa"/>
            <w:hideMark/>
          </w:tcPr>
          <w:p w14:paraId="161E0EBC"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24 - 31</w:t>
            </w:r>
          </w:p>
        </w:tc>
        <w:tc>
          <w:tcPr>
            <w:tcW w:w="1701" w:type="dxa"/>
            <w:hideMark/>
          </w:tcPr>
          <w:p w14:paraId="1A27FC5E"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0B09733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049619B8"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01E0A7D2" w14:textId="77777777" w:rsidR="0064508F" w:rsidRPr="006E4D98" w:rsidRDefault="0064508F" w:rsidP="0064508F">
      <w:pPr>
        <w:pStyle w:val="Caption"/>
        <w:rPr>
          <w:noProof/>
          <w:lang w:val="en-CA"/>
        </w:rPr>
      </w:pPr>
      <w:bookmarkStart w:id="804" w:name="_Ref116303275"/>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7</w:t>
      </w:r>
      <w:r w:rsidRPr="006E4D98">
        <w:rPr>
          <w:lang w:val="en-CA"/>
        </w:rPr>
        <w:fldChar w:fldCharType="end"/>
      </w:r>
      <w:bookmarkEnd w:id="804"/>
      <w:r w:rsidRPr="006E4D98">
        <w:rPr>
          <w:noProof/>
          <w:lang w:val="en-CA"/>
        </w:rPr>
        <w:t xml:space="preserve"> – AVC NALU types</w:t>
      </w:r>
      <w:bookmarkEnd w:id="803"/>
    </w:p>
    <w:p w14:paraId="03CF6D62" w14:textId="1CAE8B1D" w:rsidR="0064508F" w:rsidRPr="006E4D98" w:rsidRDefault="0064508F" w:rsidP="0064508F">
      <w:pPr>
        <w:pStyle w:val="Heading3"/>
        <w:rPr>
          <w:lang w:val="en-CA"/>
        </w:rPr>
      </w:pPr>
      <w:bookmarkStart w:id="805" w:name="_Toc166241699"/>
      <w:r w:rsidRPr="006E4D98">
        <w:rPr>
          <w:lang w:val="en-CA"/>
        </w:rPr>
        <w:t>HEVC/H265 NALU header format</w:t>
      </w:r>
      <w:bookmarkEnd w:id="805"/>
    </w:p>
    <w:p w14:paraId="26385934" w14:textId="33117C71" w:rsidR="00531F20" w:rsidRPr="006E4D98" w:rsidRDefault="00531F20" w:rsidP="00531F20">
      <w:pPr>
        <w:rPr>
          <w:lang w:val="en-CA"/>
        </w:rPr>
      </w:pPr>
      <w:r w:rsidRPr="006E4D98">
        <w:rPr>
          <w:lang w:val="en-CA"/>
        </w:rPr>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531F20" w:rsidRPr="006E4D98" w14:paraId="4E75B7F2"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AC2DA09" w14:textId="77777777" w:rsidR="00531F20" w:rsidRPr="006E4D98" w:rsidRDefault="00531F20" w:rsidP="00531F20">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00336351" w14:textId="77777777" w:rsidR="00531F20" w:rsidRPr="006E4D98" w:rsidRDefault="00531F20" w:rsidP="00531F20">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2C8BD4D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151EAE7D"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55189EAA"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33846D65"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B72452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39D4CB3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6642B068"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A659DEB"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nal</w:t>
            </w:r>
            <w:r w:rsidRPr="006E4D98">
              <w:rPr>
                <w:rFonts w:asciiTheme="majorHAnsi" w:eastAsia="SimSun" w:hAnsiTheme="majorHAnsi"/>
                <w:noProof/>
                <w:color w:val="000000"/>
                <w:lang w:val="en-CA"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2768459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1E64896F"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27767DF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7CB540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3B051850"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11F933D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204610F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2A699B8B"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4D828D5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474A84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080E9DB" w14:textId="77777777" w:rsidR="00531F20" w:rsidRPr="006E4D98" w:rsidRDefault="00531F20" w:rsidP="00531F20">
      <w:pPr>
        <w:pStyle w:val="Caption"/>
        <w:rPr>
          <w:lang w:val="en-CA"/>
        </w:rPr>
      </w:pPr>
      <w:bookmarkStart w:id="806" w:name="_Toc10395087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8</w:t>
      </w:r>
      <w:r w:rsidRPr="006E4D98">
        <w:rPr>
          <w:lang w:val="en-CA"/>
        </w:rPr>
        <w:fldChar w:fldCharType="end"/>
      </w:r>
      <w:r w:rsidRPr="006E4D98">
        <w:rPr>
          <w:noProof/>
          <w:lang w:val="en-CA"/>
        </w:rPr>
        <w:t xml:space="preserve"> – HEVC NALU header</w:t>
      </w:r>
      <w:bookmarkEnd w:id="806"/>
      <w:r w:rsidRPr="006E4D98">
        <w:rPr>
          <w:noProof/>
          <w:lang w:val="en-CA"/>
        </w:rPr>
        <w:t xml:space="preserve"> syntax</w:t>
      </w:r>
    </w:p>
    <w:p w14:paraId="4D365F69" w14:textId="3216BBB0" w:rsidR="00531F20" w:rsidRPr="006E4D98" w:rsidRDefault="00531F20" w:rsidP="00531F20">
      <w:pPr>
        <w:rPr>
          <w:lang w:val="en-CA"/>
        </w:rPr>
      </w:pPr>
      <w:r w:rsidRPr="006E4D98">
        <w:rPr>
          <w:lang w:val="en-CA"/>
        </w:rPr>
        <w:t xml:space="preserve">The NALU type values and semantics for HEVC are specified in Table 7-1 of the specification (IS 23008-2). </w:t>
      </w:r>
      <w:r w:rsidRPr="006E4D98">
        <w:rPr>
          <w:lang w:val="en-CA"/>
        </w:rPr>
        <w:fldChar w:fldCharType="begin"/>
      </w:r>
      <w:r w:rsidRPr="006E4D98">
        <w:rPr>
          <w:lang w:val="en-CA"/>
        </w:rPr>
        <w:instrText xml:space="preserve"> REF _Ref116303343 \h  \* MERGEFORMAT </w:instrText>
      </w:r>
      <w:r w:rsidRPr="006E4D98">
        <w:rPr>
          <w:lang w:val="en-CA"/>
        </w:rPr>
      </w:r>
      <w:r w:rsidRPr="006E4D98">
        <w:rPr>
          <w:lang w:val="en-CA"/>
        </w:rPr>
        <w:fldChar w:fldCharType="separate"/>
      </w:r>
      <w:r w:rsidRPr="006E4D98">
        <w:rPr>
          <w:lang w:val="en-CA"/>
        </w:rPr>
        <w:t>Table 9</w:t>
      </w:r>
      <w:r w:rsidRPr="006E4D98">
        <w:rPr>
          <w:lang w:val="en-CA"/>
        </w:rPr>
        <w:fldChar w:fldCharType="end"/>
      </w:r>
      <w:r w:rsidRPr="006E4D98">
        <w:rPr>
          <w:lang w:val="en-CA"/>
        </w:rPr>
        <w:t xml:space="preserve"> summarizes the usage of the HEVC NALU types. Since the HEVC NALU type is a field of 6 bits, the possible values are from 0 to 63.</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2D6F9A8D"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39F71AA2" w14:textId="77777777" w:rsidR="00531F20" w:rsidRPr="006E4D98" w:rsidRDefault="00531F20" w:rsidP="00531F20">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7C58A5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505A505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3C87CFC"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3352BA2F"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D88E63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0 - 21</w:t>
            </w:r>
          </w:p>
        </w:tc>
        <w:tc>
          <w:tcPr>
            <w:tcW w:w="1701" w:type="dxa"/>
            <w:tcBorders>
              <w:top w:val="single" w:sz="4" w:space="0" w:color="auto"/>
              <w:left w:val="single" w:sz="4" w:space="0" w:color="auto"/>
              <w:bottom w:val="single" w:sz="4" w:space="0" w:color="auto"/>
              <w:right w:val="single" w:sz="4" w:space="0" w:color="auto"/>
            </w:tcBorders>
            <w:hideMark/>
          </w:tcPr>
          <w:p w14:paraId="77F5BC4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2943DA6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2B1DDA7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0349E63B" w14:textId="77777777" w:rsidTr="00CE0DF1">
        <w:tc>
          <w:tcPr>
            <w:tcW w:w="1701" w:type="dxa"/>
            <w:hideMark/>
          </w:tcPr>
          <w:p w14:paraId="07BD645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22 - 31</w:t>
            </w:r>
          </w:p>
        </w:tc>
        <w:tc>
          <w:tcPr>
            <w:tcW w:w="1701" w:type="dxa"/>
            <w:hideMark/>
          </w:tcPr>
          <w:p w14:paraId="07BEE0C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40C11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4AB7ABE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5B4D3B77" w14:textId="77777777" w:rsidTr="00CE0DF1">
        <w:tc>
          <w:tcPr>
            <w:tcW w:w="1701" w:type="dxa"/>
            <w:hideMark/>
          </w:tcPr>
          <w:p w14:paraId="451212D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32 - 40</w:t>
            </w:r>
          </w:p>
        </w:tc>
        <w:tc>
          <w:tcPr>
            <w:tcW w:w="1701" w:type="dxa"/>
            <w:hideMark/>
          </w:tcPr>
          <w:p w14:paraId="61699ECB"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2BFDB6AD"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3F55D80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3C28367" w14:textId="77777777" w:rsidTr="00CE0DF1">
        <w:tc>
          <w:tcPr>
            <w:tcW w:w="1701" w:type="dxa"/>
            <w:hideMark/>
          </w:tcPr>
          <w:p w14:paraId="3CEF238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41 - 47</w:t>
            </w:r>
          </w:p>
        </w:tc>
        <w:tc>
          <w:tcPr>
            <w:tcW w:w="1701" w:type="dxa"/>
            <w:hideMark/>
          </w:tcPr>
          <w:p w14:paraId="3D3340C5"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7248A50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7EFC0C0"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45144527" w14:textId="77777777" w:rsidTr="00CE0DF1">
        <w:tc>
          <w:tcPr>
            <w:tcW w:w="1701" w:type="dxa"/>
            <w:hideMark/>
          </w:tcPr>
          <w:p w14:paraId="0837F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48 - 63</w:t>
            </w:r>
          </w:p>
        </w:tc>
        <w:tc>
          <w:tcPr>
            <w:tcW w:w="1701" w:type="dxa"/>
            <w:hideMark/>
          </w:tcPr>
          <w:p w14:paraId="6626CD2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7999D27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1D2C3C5C"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739CDE23" w14:textId="418A0988" w:rsidR="00531F20" w:rsidRPr="006E4D98" w:rsidRDefault="00531F20" w:rsidP="00531F20">
      <w:pPr>
        <w:pStyle w:val="Caption"/>
        <w:rPr>
          <w:lang w:val="en-CA"/>
        </w:rPr>
      </w:pPr>
      <w:bookmarkStart w:id="807" w:name="_Ref116303343"/>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lang w:val="en-CA"/>
        </w:rPr>
        <w:t>9</w:t>
      </w:r>
      <w:r w:rsidRPr="006E4D98">
        <w:rPr>
          <w:lang w:val="en-CA"/>
        </w:rPr>
        <w:fldChar w:fldCharType="end"/>
      </w:r>
      <w:bookmarkEnd w:id="807"/>
      <w:r w:rsidRPr="006E4D98">
        <w:rPr>
          <w:lang w:val="en-CA"/>
        </w:rPr>
        <w:t xml:space="preserve"> – HEVC NALU types</w:t>
      </w:r>
    </w:p>
    <w:p w14:paraId="79020E07" w14:textId="5B37F702" w:rsidR="0064508F" w:rsidRPr="006E4D98" w:rsidRDefault="0064508F" w:rsidP="0064508F">
      <w:pPr>
        <w:pStyle w:val="Heading3"/>
        <w:rPr>
          <w:lang w:val="en-CA"/>
        </w:rPr>
      </w:pPr>
      <w:bookmarkStart w:id="808" w:name="_Toc166241700"/>
      <w:r w:rsidRPr="006E4D98">
        <w:rPr>
          <w:lang w:val="en-CA"/>
        </w:rPr>
        <w:t>VVC/H266 NALU header format</w:t>
      </w:r>
      <w:bookmarkEnd w:id="808"/>
    </w:p>
    <w:p w14:paraId="60C47673" w14:textId="0B1D743E" w:rsidR="00531F20" w:rsidRPr="006E4D98" w:rsidRDefault="00531F20" w:rsidP="00531F20">
      <w:pPr>
        <w:rPr>
          <w:lang w:val="en-CA"/>
        </w:rPr>
      </w:pPr>
      <w:r w:rsidRPr="006E4D98">
        <w:rPr>
          <w:lang w:val="en-CA"/>
        </w:rPr>
        <w:t>The VVC NALU header is defined in ISO/IEC 23090-3,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531F20" w:rsidRPr="006E4D98" w14:paraId="21468ED8" w14:textId="77777777" w:rsidTr="00CE0DF1">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6C00FDF4" w14:textId="77777777" w:rsidR="00531F20" w:rsidRPr="006E4D98" w:rsidRDefault="00531F20" w:rsidP="00531F20">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lastRenderedPageBreak/>
              <w:t>Syntax</w:t>
            </w:r>
          </w:p>
        </w:tc>
        <w:tc>
          <w:tcPr>
            <w:tcW w:w="1250" w:type="pct"/>
            <w:tcBorders>
              <w:top w:val="single" w:sz="4" w:space="0" w:color="auto"/>
              <w:left w:val="single" w:sz="4" w:space="0" w:color="auto"/>
              <w:bottom w:val="single" w:sz="4" w:space="0" w:color="auto"/>
              <w:right w:val="single" w:sz="4" w:space="0" w:color="auto"/>
            </w:tcBorders>
            <w:hideMark/>
          </w:tcPr>
          <w:p w14:paraId="7D1B7438" w14:textId="77777777" w:rsidR="00531F20" w:rsidRPr="006E4D98" w:rsidRDefault="00531F20" w:rsidP="00531F20">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35F00142" w14:textId="77777777" w:rsidTr="00CE0DF1">
        <w:tc>
          <w:tcPr>
            <w:tcW w:w="3750" w:type="pct"/>
            <w:tcBorders>
              <w:top w:val="single" w:sz="4" w:space="0" w:color="auto"/>
              <w:left w:val="single" w:sz="4" w:space="0" w:color="auto"/>
              <w:bottom w:val="single" w:sz="4" w:space="0" w:color="auto"/>
              <w:right w:val="single" w:sz="4" w:space="0" w:color="auto"/>
            </w:tcBorders>
            <w:hideMark/>
          </w:tcPr>
          <w:p w14:paraId="2AE2A9B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5496BD7B"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66996DCC"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36D183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1B45FA20"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1E221EC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27161296"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nuh</w:t>
            </w:r>
            <w:r w:rsidRPr="006E4D98">
              <w:rPr>
                <w:rFonts w:asciiTheme="majorHAnsi" w:eastAsia="SimSun" w:hAnsiTheme="majorHAnsi"/>
                <w:noProof/>
                <w:color w:val="000000"/>
                <w:lang w:val="en-CA"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14D3D86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531F20" w:rsidRPr="006E4D98" w14:paraId="413E8EF1"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1E03314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7B853B3D"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0E97487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tcPr>
          <w:p w14:paraId="17FE9017"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1BEA8259"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531F20" w:rsidRPr="006E4D98" w14:paraId="3033B337"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CC365D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4F27429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7D426109"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4A6F1C92"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1250" w:type="pct"/>
            <w:tcBorders>
              <w:top w:val="single" w:sz="4" w:space="0" w:color="auto"/>
              <w:left w:val="single" w:sz="4" w:space="0" w:color="auto"/>
              <w:bottom w:val="single" w:sz="4" w:space="0" w:color="auto"/>
              <w:right w:val="single" w:sz="4" w:space="0" w:color="auto"/>
            </w:tcBorders>
          </w:tcPr>
          <w:p w14:paraId="23A7F3D8"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76917F9E" w14:textId="77777777" w:rsidR="00531F20" w:rsidRPr="006E4D98" w:rsidRDefault="00531F20" w:rsidP="00531F20">
      <w:pPr>
        <w:pStyle w:val="Caption"/>
        <w:rPr>
          <w:lang w:val="en-CA"/>
        </w:rPr>
      </w:pPr>
      <w:bookmarkStart w:id="809" w:name="_Toc103950872"/>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10</w:t>
      </w:r>
      <w:r w:rsidRPr="006E4D98">
        <w:rPr>
          <w:lang w:val="en-CA"/>
        </w:rPr>
        <w:fldChar w:fldCharType="end"/>
      </w:r>
      <w:r w:rsidRPr="006E4D98">
        <w:rPr>
          <w:noProof/>
          <w:lang w:val="en-CA"/>
        </w:rPr>
        <w:t xml:space="preserve"> – VVC NAL unit header</w:t>
      </w:r>
      <w:bookmarkEnd w:id="809"/>
      <w:r w:rsidRPr="006E4D98">
        <w:rPr>
          <w:noProof/>
          <w:lang w:val="en-CA"/>
        </w:rPr>
        <w:t xml:space="preserve"> syntax</w:t>
      </w:r>
    </w:p>
    <w:p w14:paraId="6E49278A" w14:textId="359CBEB0" w:rsidR="00531F20" w:rsidRPr="006E4D98" w:rsidRDefault="00531F20" w:rsidP="00531F20">
      <w:pPr>
        <w:rPr>
          <w:lang w:val="en-CA"/>
        </w:rPr>
      </w:pPr>
      <w:r w:rsidRPr="006E4D98">
        <w:rPr>
          <w:lang w:val="en-CA"/>
        </w:rPr>
        <w:t xml:space="preserve">The NALU type values and semantics for VVC are specified in Table 5 of the specification (IS 23090-3). </w:t>
      </w:r>
      <w:r w:rsidRPr="006E4D98">
        <w:rPr>
          <w:lang w:val="en-CA"/>
        </w:rPr>
        <w:fldChar w:fldCharType="begin"/>
      </w:r>
      <w:r w:rsidRPr="006E4D98">
        <w:rPr>
          <w:lang w:val="en-CA"/>
        </w:rPr>
        <w:instrText xml:space="preserve"> REF _Ref116303410 \h  \* MERGEFORMAT </w:instrText>
      </w:r>
      <w:r w:rsidRPr="006E4D98">
        <w:rPr>
          <w:lang w:val="en-CA"/>
        </w:rPr>
      </w:r>
      <w:r w:rsidRPr="006E4D98">
        <w:rPr>
          <w:lang w:val="en-CA"/>
        </w:rPr>
        <w:fldChar w:fldCharType="separate"/>
      </w:r>
      <w:r w:rsidRPr="006E4D98">
        <w:rPr>
          <w:lang w:val="en-CA"/>
        </w:rPr>
        <w:t>Table 11</w:t>
      </w:r>
      <w:r w:rsidRPr="006E4D98">
        <w:rPr>
          <w:lang w:val="en-CA"/>
        </w:rPr>
        <w:fldChar w:fldCharType="end"/>
      </w:r>
      <w:r w:rsidRPr="006E4D98">
        <w:rPr>
          <w:lang w:val="en-CA"/>
        </w:rPr>
        <w:t xml:space="preserve"> summarizes the usage of the VVC NALU types. Since the VVC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56F2BB5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77EC40F" w14:textId="77777777" w:rsidR="00531F20" w:rsidRPr="006E4D98" w:rsidRDefault="00531F20" w:rsidP="00531F20">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25342EB8"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5DF11651"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4F21A9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75D19272"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3908EF9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0 - 11</w:t>
            </w:r>
          </w:p>
        </w:tc>
        <w:tc>
          <w:tcPr>
            <w:tcW w:w="1701" w:type="dxa"/>
            <w:tcBorders>
              <w:top w:val="single" w:sz="4" w:space="0" w:color="auto"/>
              <w:left w:val="single" w:sz="4" w:space="0" w:color="auto"/>
              <w:bottom w:val="single" w:sz="4" w:space="0" w:color="auto"/>
              <w:right w:val="single" w:sz="4" w:space="0" w:color="auto"/>
            </w:tcBorders>
            <w:hideMark/>
          </w:tcPr>
          <w:p w14:paraId="26DB38B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431A757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6918C1D9"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7B7536CB" w14:textId="77777777" w:rsidTr="00CE0DF1">
        <w:tc>
          <w:tcPr>
            <w:tcW w:w="1701" w:type="dxa"/>
            <w:hideMark/>
          </w:tcPr>
          <w:p w14:paraId="03EC1FD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12 - 25</w:t>
            </w:r>
          </w:p>
        </w:tc>
        <w:tc>
          <w:tcPr>
            <w:tcW w:w="1701" w:type="dxa"/>
            <w:hideMark/>
          </w:tcPr>
          <w:p w14:paraId="148E61A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3546439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39C3A4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A594A73" w14:textId="77777777" w:rsidTr="00CE0DF1">
        <w:tc>
          <w:tcPr>
            <w:tcW w:w="1701" w:type="dxa"/>
            <w:hideMark/>
          </w:tcPr>
          <w:p w14:paraId="5AC40AF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26 - 27</w:t>
            </w:r>
          </w:p>
        </w:tc>
        <w:tc>
          <w:tcPr>
            <w:tcW w:w="1701" w:type="dxa"/>
            <w:hideMark/>
          </w:tcPr>
          <w:p w14:paraId="2DE6BF37"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08426E0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77831213"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61EDCFB" w14:textId="77777777" w:rsidTr="00CE0DF1">
        <w:tc>
          <w:tcPr>
            <w:tcW w:w="1701" w:type="dxa"/>
            <w:hideMark/>
          </w:tcPr>
          <w:p w14:paraId="4E8A1F0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28 - 31</w:t>
            </w:r>
          </w:p>
        </w:tc>
        <w:tc>
          <w:tcPr>
            <w:tcW w:w="1701" w:type="dxa"/>
            <w:hideMark/>
          </w:tcPr>
          <w:p w14:paraId="23D5361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458A104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5C9FB63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6C8D99D" w14:textId="763DA2D5" w:rsidR="00531F20" w:rsidRPr="006E4D98" w:rsidRDefault="00531F20" w:rsidP="00531F20">
      <w:pPr>
        <w:pStyle w:val="Caption"/>
        <w:rPr>
          <w:lang w:val="en-CA"/>
        </w:rPr>
      </w:pPr>
      <w:bookmarkStart w:id="810" w:name="_Ref11630341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11</w:t>
      </w:r>
      <w:r w:rsidRPr="006E4D98">
        <w:rPr>
          <w:lang w:val="en-CA"/>
        </w:rPr>
        <w:fldChar w:fldCharType="end"/>
      </w:r>
      <w:bookmarkEnd w:id="810"/>
      <w:r w:rsidRPr="006E4D98">
        <w:rPr>
          <w:noProof/>
          <w:lang w:val="en-CA"/>
        </w:rPr>
        <w:t xml:space="preserve"> – VVC NALU types</w:t>
      </w:r>
    </w:p>
    <w:p w14:paraId="09CDD008" w14:textId="3C4F6E43" w:rsidR="0064508F" w:rsidRPr="006E4D98" w:rsidRDefault="0064508F" w:rsidP="0064508F">
      <w:pPr>
        <w:pStyle w:val="Heading3"/>
        <w:rPr>
          <w:lang w:val="en-CA"/>
        </w:rPr>
      </w:pPr>
      <w:bookmarkStart w:id="811" w:name="_Toc166241701"/>
      <w:r w:rsidRPr="006E4D98">
        <w:rPr>
          <w:lang w:val="en-CA"/>
        </w:rPr>
        <w:t>LCEVC NALU header format</w:t>
      </w:r>
      <w:bookmarkEnd w:id="811"/>
    </w:p>
    <w:p w14:paraId="22CA302E" w14:textId="77777777" w:rsidR="00FF46BB" w:rsidRPr="006E4D98" w:rsidRDefault="00FF46BB" w:rsidP="00FF46BB">
      <w:pPr>
        <w:rPr>
          <w:lang w:val="en-CA"/>
        </w:rPr>
      </w:pPr>
      <w:r w:rsidRPr="006E4D98">
        <w:rPr>
          <w:lang w:val="en-CA"/>
        </w:rPr>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260"/>
      </w:tblGrid>
      <w:tr w:rsidR="00FF46BB" w:rsidRPr="006E4D98" w14:paraId="207B5901"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41A728C8" w14:textId="77777777" w:rsidR="00FF46BB" w:rsidRPr="006E4D98" w:rsidRDefault="00FF46BB" w:rsidP="00FF46BB">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44D452DA" w14:textId="77777777" w:rsidR="00FF46BB" w:rsidRPr="006E4D98" w:rsidRDefault="00FF46BB" w:rsidP="00FF46BB">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FF46BB" w:rsidRPr="006E4D98" w14:paraId="156579B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37122CBE"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4F4B436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FF46BB" w:rsidRPr="006E4D98" w14:paraId="3589E4B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0FC581F"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1BCD7EE5"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12E1CF81"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61926C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f</w:t>
            </w:r>
            <w:r w:rsidRPr="006E4D98">
              <w:rPr>
                <w:rFonts w:asciiTheme="majorHAnsi" w:eastAsia="SimSun" w:hAnsiTheme="majorHAnsi"/>
                <w:noProof/>
                <w:color w:val="000000"/>
                <w:lang w:val="en-CA"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0DF1DE17"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39FEF8B2"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BE255B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34FF1CC1"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FF46BB" w:rsidRPr="006E4D98" w14:paraId="2A1EC79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597A3A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256EE39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u(9)</w:t>
            </w:r>
          </w:p>
        </w:tc>
      </w:tr>
      <w:tr w:rsidR="00FF46BB" w:rsidRPr="006E4D98" w14:paraId="635E76F9"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9DCBA1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3DCA97A"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A071D80" w14:textId="77777777" w:rsidR="00FF46BB" w:rsidRPr="006E4D98" w:rsidRDefault="00FF46BB" w:rsidP="00FF46BB">
      <w:pPr>
        <w:pStyle w:val="Caption"/>
        <w:rPr>
          <w:lang w:val="en-CA"/>
        </w:rPr>
      </w:pPr>
      <w:bookmarkStart w:id="812" w:name="_Toc103950874"/>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lang w:val="en-CA"/>
        </w:rPr>
        <w:t>12</w:t>
      </w:r>
      <w:r w:rsidRPr="006E4D98">
        <w:rPr>
          <w:lang w:val="en-CA"/>
        </w:rPr>
        <w:fldChar w:fldCharType="end"/>
      </w:r>
      <w:r w:rsidRPr="006E4D98">
        <w:rPr>
          <w:lang w:val="en-CA"/>
        </w:rPr>
        <w:t xml:space="preserve"> - LCEVC NAL unit header</w:t>
      </w:r>
      <w:bookmarkEnd w:id="812"/>
    </w:p>
    <w:p w14:paraId="3E0398AF" w14:textId="77777777" w:rsidR="00FF46BB" w:rsidRPr="006E4D98" w:rsidRDefault="00FF46BB" w:rsidP="00FF46BB">
      <w:pPr>
        <w:rPr>
          <w:lang w:val="en-CA"/>
        </w:rPr>
      </w:pPr>
      <w:r w:rsidRPr="006E4D98">
        <w:rPr>
          <w:lang w:val="en-CA"/>
        </w:rPr>
        <w:t xml:space="preserve">The NALU type values and semantics for LCEVC are specified in Table 17 of the specification (IS 23094-2). </w:t>
      </w:r>
      <w:r w:rsidRPr="006E4D98">
        <w:rPr>
          <w:lang w:val="en-CA"/>
        </w:rPr>
        <w:fldChar w:fldCharType="begin"/>
      </w:r>
      <w:r w:rsidRPr="006E4D98">
        <w:rPr>
          <w:lang w:val="en-CA"/>
        </w:rPr>
        <w:instrText xml:space="preserve"> REF _Ref116303486 \h  \* MERGEFORMAT </w:instrText>
      </w:r>
      <w:r w:rsidRPr="006E4D98">
        <w:rPr>
          <w:lang w:val="en-CA"/>
        </w:rPr>
      </w:r>
      <w:r w:rsidRPr="006E4D98">
        <w:rPr>
          <w:lang w:val="en-CA"/>
        </w:rPr>
        <w:fldChar w:fldCharType="separate"/>
      </w:r>
      <w:r w:rsidRPr="006E4D98">
        <w:rPr>
          <w:lang w:val="en-CA"/>
        </w:rPr>
        <w:t xml:space="preserve">Table </w:t>
      </w:r>
      <w:r w:rsidRPr="006E4D98">
        <w:rPr>
          <w:noProof/>
          <w:lang w:val="en-CA"/>
        </w:rPr>
        <w:t>13</w:t>
      </w:r>
      <w:r w:rsidRPr="006E4D98">
        <w:rPr>
          <w:lang w:val="en-CA"/>
        </w:rPr>
        <w:fldChar w:fldCharType="end"/>
      </w:r>
      <w:r w:rsidRPr="006E4D98">
        <w:rPr>
          <w:lang w:val="en-CA"/>
        </w:rPr>
        <w:t xml:space="preserve"> summarizes the usage of the LCEVC NALU types. Since the LCEVC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FF46BB" w:rsidRPr="006E4D98" w14:paraId="7CAD1A6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2B053B9B" w14:textId="77777777" w:rsidR="00FF46BB" w:rsidRPr="006E4D98" w:rsidRDefault="00FF46BB" w:rsidP="00FF46BB">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02CC6E79"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7B6BE2B"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8AA69E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FF46BB" w:rsidRPr="006E4D98" w14:paraId="0001CB67"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17D9F12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0 - 27</w:t>
            </w:r>
          </w:p>
        </w:tc>
        <w:tc>
          <w:tcPr>
            <w:tcW w:w="1701" w:type="dxa"/>
            <w:tcBorders>
              <w:top w:val="single" w:sz="4" w:space="0" w:color="auto"/>
              <w:left w:val="single" w:sz="4" w:space="0" w:color="auto"/>
              <w:bottom w:val="single" w:sz="4" w:space="0" w:color="auto"/>
              <w:right w:val="single" w:sz="4" w:space="0" w:color="auto"/>
            </w:tcBorders>
            <w:hideMark/>
          </w:tcPr>
          <w:p w14:paraId="1F06217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tcBorders>
              <w:top w:val="single" w:sz="4" w:space="0" w:color="auto"/>
              <w:left w:val="single" w:sz="4" w:space="0" w:color="auto"/>
              <w:bottom w:val="single" w:sz="4" w:space="0" w:color="auto"/>
              <w:right w:val="single" w:sz="4" w:space="0" w:color="auto"/>
            </w:tcBorders>
            <w:hideMark/>
          </w:tcPr>
          <w:p w14:paraId="493DBA9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tcBorders>
              <w:top w:val="single" w:sz="4" w:space="0" w:color="auto"/>
              <w:left w:val="single" w:sz="4" w:space="0" w:color="auto"/>
              <w:bottom w:val="single" w:sz="4" w:space="0" w:color="auto"/>
              <w:right w:val="single" w:sz="4" w:space="0" w:color="auto"/>
            </w:tcBorders>
            <w:hideMark/>
          </w:tcPr>
          <w:p w14:paraId="602B8107"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4CB64B7E" w14:textId="77777777" w:rsidTr="00CE0DF1">
        <w:tc>
          <w:tcPr>
            <w:tcW w:w="1701" w:type="dxa"/>
            <w:hideMark/>
          </w:tcPr>
          <w:p w14:paraId="5FE4EA6F"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lastRenderedPageBreak/>
              <w:t>28 - 29</w:t>
            </w:r>
          </w:p>
        </w:tc>
        <w:tc>
          <w:tcPr>
            <w:tcW w:w="1701" w:type="dxa"/>
            <w:hideMark/>
          </w:tcPr>
          <w:p w14:paraId="6C02911F"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w:t>
            </w:r>
          </w:p>
        </w:tc>
        <w:tc>
          <w:tcPr>
            <w:tcW w:w="4536" w:type="dxa"/>
            <w:hideMark/>
          </w:tcPr>
          <w:p w14:paraId="3986301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BEF0C4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FF46BB" w:rsidRPr="006E4D98" w14:paraId="3ACF7E56" w14:textId="77777777" w:rsidTr="00CE0DF1">
        <w:tc>
          <w:tcPr>
            <w:tcW w:w="1701" w:type="dxa"/>
            <w:hideMark/>
          </w:tcPr>
          <w:p w14:paraId="087B02DC"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30</w:t>
            </w:r>
          </w:p>
        </w:tc>
        <w:tc>
          <w:tcPr>
            <w:tcW w:w="1701" w:type="dxa"/>
            <w:hideMark/>
          </w:tcPr>
          <w:p w14:paraId="72295C7A"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37CDBB1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A903F0B"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69FD87C9" w14:textId="77777777" w:rsidTr="00CE0DF1">
        <w:tc>
          <w:tcPr>
            <w:tcW w:w="1701" w:type="dxa"/>
            <w:hideMark/>
          </w:tcPr>
          <w:p w14:paraId="452E6DF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31</w:t>
            </w:r>
          </w:p>
        </w:tc>
        <w:tc>
          <w:tcPr>
            <w:tcW w:w="1701" w:type="dxa"/>
            <w:hideMark/>
          </w:tcPr>
          <w:p w14:paraId="213CF2C6"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3A3A5432"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6ABCD9D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E4F07D5" w14:textId="77777777" w:rsidR="00FF46BB" w:rsidRPr="006E4D98" w:rsidRDefault="00FF46BB" w:rsidP="00FF46BB">
      <w:pPr>
        <w:pStyle w:val="Caption"/>
        <w:rPr>
          <w:lang w:val="en-CA"/>
        </w:rPr>
      </w:pPr>
      <w:bookmarkStart w:id="813" w:name="_Ref116303486"/>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lang w:val="en-CA"/>
        </w:rPr>
        <w:t>13</w:t>
      </w:r>
      <w:r w:rsidRPr="006E4D98">
        <w:rPr>
          <w:lang w:val="en-CA"/>
        </w:rPr>
        <w:fldChar w:fldCharType="end"/>
      </w:r>
      <w:bookmarkEnd w:id="813"/>
      <w:r w:rsidRPr="006E4D98">
        <w:rPr>
          <w:lang w:val="en-CA"/>
        </w:rPr>
        <w:t xml:space="preserve"> – LCEVC NALU types</w:t>
      </w:r>
    </w:p>
    <w:p w14:paraId="78EC39BC" w14:textId="77777777" w:rsidR="00FF46BB" w:rsidRPr="006E4D98" w:rsidRDefault="00FF46BB" w:rsidP="00FF46BB">
      <w:pPr>
        <w:rPr>
          <w:lang w:val="en-CA"/>
        </w:rPr>
      </w:pPr>
      <w:r w:rsidRPr="006E4D98">
        <w:rPr>
          <w:lang w:val="en-CA"/>
        </w:rPr>
        <w:t>The two NALU type values used to identify VCL NALUs are:</w:t>
      </w:r>
    </w:p>
    <w:p w14:paraId="196FECD1" w14:textId="77777777" w:rsidR="00FF46BB" w:rsidRPr="006E4D98" w:rsidRDefault="00FF46BB" w:rsidP="00FF46BB">
      <w:pPr>
        <w:rPr>
          <w:lang w:val="en-CA"/>
        </w:rPr>
      </w:pPr>
      <w:r w:rsidRPr="006E4D98">
        <w:rPr>
          <w:lang w:val="en-CA"/>
        </w:rPr>
        <w:t>28 = 0x1C = 0b1.1100 (LCEVC NALU type 28Non IDR)</w:t>
      </w:r>
    </w:p>
    <w:p w14:paraId="75DCC9A4" w14:textId="77777777" w:rsidR="00FF46BB" w:rsidRPr="006E4D98" w:rsidRDefault="00FF46BB" w:rsidP="00FF46BB">
      <w:pPr>
        <w:rPr>
          <w:lang w:val="en-CA"/>
        </w:rPr>
      </w:pPr>
      <w:r w:rsidRPr="006E4D98">
        <w:rPr>
          <w:lang w:val="en-CA"/>
        </w:rPr>
        <w:t>29 = 0x1D = 0b1.1101 (LCEVC NALU type 29IDR)</w:t>
      </w:r>
    </w:p>
    <w:p w14:paraId="32308FDD" w14:textId="77777777" w:rsidR="00FF46BB" w:rsidRPr="006E4D98" w:rsidRDefault="00FF46BB" w:rsidP="00FF46BB">
      <w:pPr>
        <w:rPr>
          <w:lang w:val="en-CA"/>
        </w:rPr>
      </w:pPr>
      <w:r w:rsidRPr="006E4D98">
        <w:rPr>
          <w:lang w:val="en-CA"/>
        </w:rPr>
        <w:t>The two NALU header bytes for the two VCL NALU types of LCEVC are as follows:</w:t>
      </w:r>
    </w:p>
    <w:p w14:paraId="0C0BF1B9" w14:textId="77777777" w:rsidR="00FF46BB" w:rsidRPr="006E4D98" w:rsidRDefault="00FF46BB" w:rsidP="00FF46BB">
      <w:pPr>
        <w:rPr>
          <w:lang w:val="en-CA"/>
        </w:rPr>
      </w:pPr>
      <w:r w:rsidRPr="006E4D98">
        <w:rPr>
          <w:lang w:val="en-CA"/>
        </w:rPr>
        <w:t>01</w:t>
      </w:r>
      <w:r w:rsidRPr="006E4D98">
        <w:rPr>
          <w:highlight w:val="yellow"/>
          <w:lang w:val="en-CA"/>
        </w:rPr>
        <w:t>11.100</w:t>
      </w:r>
      <w:r w:rsidRPr="006E4D98">
        <w:rPr>
          <w:lang w:val="en-CA"/>
        </w:rPr>
        <w:t xml:space="preserve">1:1111.1111 (LCEVC NALU type 28 </w:t>
      </w:r>
      <w:proofErr w:type="gramStart"/>
      <w:r w:rsidRPr="006E4D98">
        <w:rPr>
          <w:lang w:val="en-CA"/>
        </w:rPr>
        <w:t>Non-IDR</w:t>
      </w:r>
      <w:proofErr w:type="gramEnd"/>
      <w:r w:rsidRPr="006E4D98">
        <w:rPr>
          <w:lang w:val="en-CA"/>
        </w:rPr>
        <w:t>)</w:t>
      </w:r>
    </w:p>
    <w:p w14:paraId="5BAFB111" w14:textId="232C1E08" w:rsidR="00FF46BB" w:rsidRPr="006E4D98" w:rsidRDefault="00FF46BB" w:rsidP="0064508F">
      <w:pPr>
        <w:rPr>
          <w:lang w:val="en-CA"/>
        </w:rPr>
      </w:pPr>
      <w:r w:rsidRPr="006E4D98">
        <w:rPr>
          <w:lang w:val="en-CA"/>
        </w:rPr>
        <w:t>01</w:t>
      </w:r>
      <w:r w:rsidRPr="006E4D98">
        <w:rPr>
          <w:highlight w:val="yellow"/>
          <w:lang w:val="en-CA"/>
        </w:rPr>
        <w:t>11.101</w:t>
      </w:r>
      <w:r w:rsidRPr="006E4D98">
        <w:rPr>
          <w:lang w:val="en-CA"/>
        </w:rPr>
        <w:t>1:1111.1111 (LCEVC NALU type 29 IDR)</w:t>
      </w:r>
    </w:p>
    <w:p w14:paraId="446E0A40" w14:textId="6FD29CEB" w:rsidR="0064508F" w:rsidRPr="006E4D98" w:rsidRDefault="0064508F" w:rsidP="0064508F">
      <w:pPr>
        <w:pStyle w:val="Heading3"/>
        <w:rPr>
          <w:lang w:val="en-CA"/>
        </w:rPr>
      </w:pPr>
      <w:bookmarkStart w:id="814" w:name="_Toc166241702"/>
      <w:r w:rsidRPr="006E4D98">
        <w:rPr>
          <w:lang w:val="en-CA"/>
        </w:rPr>
        <w:t>Compatibility of interleaving LCEVC NAL units with AVC/HEVC/VVC NAL units</w:t>
      </w:r>
      <w:bookmarkEnd w:id="814"/>
    </w:p>
    <w:p w14:paraId="05D79E1F" w14:textId="77777777" w:rsidR="00FF46BB" w:rsidRPr="006E4D98" w:rsidRDefault="00FF46BB" w:rsidP="00FF46BB">
      <w:pPr>
        <w:rPr>
          <w:lang w:val="en-CA"/>
        </w:rPr>
      </w:pPr>
      <w:r w:rsidRPr="006E4D98">
        <w:rPr>
          <w:lang w:val="en-CA"/>
        </w:rPr>
        <w:t>The following table summarizes the position and semantic of the main fields of the NALU headers of the four MPEG specifications: AVC, HEVC, VVC, LCEVC:</w:t>
      </w:r>
    </w:p>
    <w:p w14:paraId="6288D983" w14:textId="77777777" w:rsidR="00FF46BB" w:rsidRPr="006E4D98" w:rsidRDefault="00FF46BB" w:rsidP="00FF46BB">
      <w:pPr>
        <w:pStyle w:val="ListParagraph"/>
        <w:numPr>
          <w:ilvl w:val="0"/>
          <w:numId w:val="13"/>
        </w:numPr>
        <w:rPr>
          <w:lang w:val="en-CA"/>
        </w:rPr>
      </w:pPr>
      <w:r w:rsidRPr="006E4D98">
        <w:rPr>
          <w:lang w:val="en-CA"/>
        </w:rPr>
        <w:t>in yellow the NALU Type field</w:t>
      </w:r>
    </w:p>
    <w:p w14:paraId="30E6E1F9" w14:textId="77777777" w:rsidR="00FF46BB" w:rsidRPr="006E4D98" w:rsidRDefault="00FF46BB" w:rsidP="00FF46BB">
      <w:pPr>
        <w:pStyle w:val="ListParagraph"/>
        <w:numPr>
          <w:ilvl w:val="0"/>
          <w:numId w:val="13"/>
        </w:numPr>
        <w:rPr>
          <w:lang w:val="en-CA"/>
        </w:rPr>
      </w:pPr>
      <w:r w:rsidRPr="006E4D98">
        <w:rPr>
          <w:lang w:val="en-CA"/>
        </w:rPr>
        <w:t>in blue the Layer ID field</w:t>
      </w:r>
    </w:p>
    <w:p w14:paraId="1B2E4C43" w14:textId="3938F469" w:rsidR="00FF46BB" w:rsidRPr="006E4D98" w:rsidRDefault="00FF46BB" w:rsidP="00FF46BB">
      <w:pPr>
        <w:pStyle w:val="ListParagraph"/>
        <w:numPr>
          <w:ilvl w:val="0"/>
          <w:numId w:val="13"/>
        </w:numPr>
        <w:rPr>
          <w:lang w:val="en-CA"/>
        </w:rPr>
      </w:pPr>
      <w:r w:rsidRPr="006E4D98">
        <w:rPr>
          <w:lang w:val="en-CA"/>
        </w:rPr>
        <w:t>in green the Temporal ID field</w:t>
      </w: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524"/>
        <w:gridCol w:w="524"/>
        <w:gridCol w:w="442"/>
        <w:gridCol w:w="442"/>
        <w:gridCol w:w="442"/>
        <w:gridCol w:w="442"/>
        <w:gridCol w:w="442"/>
        <w:gridCol w:w="442"/>
        <w:gridCol w:w="9"/>
        <w:gridCol w:w="433"/>
        <w:gridCol w:w="442"/>
        <w:gridCol w:w="442"/>
        <w:gridCol w:w="13"/>
      </w:tblGrid>
      <w:tr w:rsidR="00FF46BB" w:rsidRPr="006E4D98" w14:paraId="2AC4C821"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A30670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C61D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40722BB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7704685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7F24CA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417097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176198C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162F36C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C554F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5FD302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D25CFE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6EA62C7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7804664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5BD4DA0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0FBC505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662529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4506A3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7A515ACE" w14:textId="77777777" w:rsidTr="00CE0DF1">
        <w:trPr>
          <w:gridAfter w:val="1"/>
          <w:wAfter w:w="13" w:type="dxa"/>
          <w:trHeight w:val="254"/>
        </w:trPr>
        <w:tc>
          <w:tcPr>
            <w:tcW w:w="1561" w:type="dxa"/>
            <w:tcBorders>
              <w:top w:val="nil"/>
              <w:left w:val="nil"/>
              <w:bottom w:val="nil"/>
              <w:right w:val="nil"/>
            </w:tcBorders>
            <w:shd w:val="clear" w:color="auto" w:fill="auto"/>
            <w:noWrap/>
            <w:vAlign w:val="bottom"/>
            <w:hideMark/>
          </w:tcPr>
          <w:p w14:paraId="5A3E697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2761AF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6997ED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047BE2C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1FB711D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442" w:type="dxa"/>
            <w:tcBorders>
              <w:top w:val="single" w:sz="8" w:space="0" w:color="auto"/>
              <w:left w:val="nil"/>
              <w:bottom w:val="single" w:sz="8" w:space="0" w:color="auto"/>
              <w:right w:val="nil"/>
            </w:tcBorders>
            <w:shd w:val="clear" w:color="000000" w:fill="BFBFBF"/>
            <w:noWrap/>
            <w:vAlign w:val="bottom"/>
            <w:hideMark/>
          </w:tcPr>
          <w:p w14:paraId="4D34CF2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7DFD02A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6E5AE2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FAC9CA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0C0289A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5867EDD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61B21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79D1A2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r>
      <w:tr w:rsidR="00FF46BB" w:rsidRPr="006E4D98" w14:paraId="0DA91613" w14:textId="77777777" w:rsidTr="00CE0DF1">
        <w:trPr>
          <w:trHeight w:val="254"/>
        </w:trPr>
        <w:tc>
          <w:tcPr>
            <w:tcW w:w="1561" w:type="dxa"/>
            <w:tcBorders>
              <w:top w:val="nil"/>
              <w:left w:val="nil"/>
              <w:bottom w:val="nil"/>
              <w:right w:val="nil"/>
            </w:tcBorders>
            <w:shd w:val="clear" w:color="auto" w:fill="auto"/>
            <w:noWrap/>
            <w:vAlign w:val="bottom"/>
            <w:hideMark/>
          </w:tcPr>
          <w:p w14:paraId="1E1592F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3CB4BB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7C7770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0D2D6FF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232CED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5B85AC73" w14:textId="77777777" w:rsidTr="00CE0DF1">
        <w:trPr>
          <w:trHeight w:val="254"/>
        </w:trPr>
        <w:tc>
          <w:tcPr>
            <w:tcW w:w="1561" w:type="dxa"/>
            <w:tcBorders>
              <w:top w:val="nil"/>
              <w:left w:val="nil"/>
              <w:bottom w:val="nil"/>
              <w:right w:val="nil"/>
            </w:tcBorders>
            <w:shd w:val="clear" w:color="auto" w:fill="auto"/>
            <w:noWrap/>
            <w:vAlign w:val="bottom"/>
            <w:hideMark/>
          </w:tcPr>
          <w:p w14:paraId="2AC0830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366FC9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799546B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6EC80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0A3FDCB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4F03B0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20576DB8" w14:textId="77777777" w:rsidTr="00CE0DF1">
        <w:trPr>
          <w:gridAfter w:val="1"/>
          <w:wAfter w:w="17" w:type="dxa"/>
          <w:trHeight w:val="242"/>
        </w:trPr>
        <w:tc>
          <w:tcPr>
            <w:tcW w:w="1561" w:type="dxa"/>
            <w:tcBorders>
              <w:top w:val="nil"/>
              <w:left w:val="nil"/>
              <w:bottom w:val="nil"/>
              <w:right w:val="nil"/>
            </w:tcBorders>
            <w:shd w:val="clear" w:color="auto" w:fill="auto"/>
            <w:noWrap/>
            <w:vAlign w:val="bottom"/>
            <w:hideMark/>
          </w:tcPr>
          <w:p w14:paraId="3235ADC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5058FB7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0B30ED2"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4C4FEC"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AA3156F"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1D7A1C9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A6A6F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7" w:type="dxa"/>
            <w:tcBorders>
              <w:top w:val="nil"/>
              <w:left w:val="nil"/>
              <w:bottom w:val="nil"/>
              <w:right w:val="nil"/>
            </w:tcBorders>
            <w:shd w:val="clear" w:color="auto" w:fill="auto"/>
            <w:noWrap/>
            <w:vAlign w:val="bottom"/>
            <w:hideMark/>
          </w:tcPr>
          <w:p w14:paraId="446025B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941BE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7FE28E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C741F8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A505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117F7D5"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F8BA05D"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gridSpan w:val="2"/>
            <w:tcBorders>
              <w:top w:val="nil"/>
              <w:left w:val="nil"/>
              <w:bottom w:val="nil"/>
              <w:right w:val="nil"/>
            </w:tcBorders>
            <w:shd w:val="clear" w:color="auto" w:fill="auto"/>
            <w:noWrap/>
            <w:vAlign w:val="bottom"/>
            <w:hideMark/>
          </w:tcPr>
          <w:p w14:paraId="6A93DE8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5CD03F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651CE3AE"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r>
      <w:tr w:rsidR="00FF46BB" w:rsidRPr="006E4D98" w14:paraId="13D01ED5"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518E7B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7E0FF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7A37C20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481ABEE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451AD7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31DC31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6761888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23C074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942F05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080B84F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CF8AA2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2AA4A3B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092A500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374C98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108EA0C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ABBB8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1E9D4E4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5BD4FA90"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323B97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333336E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4ECDF47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4E293E9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1F5234B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FBE1E5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B9F984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24A0872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D6D839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EEA7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5953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749815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9F2FEA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A2135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570F272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7B5CE17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542B98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2A35EB2B"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149D43D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703FC38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593BFB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D1E4E4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3EAE989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4B21CB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A89C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22292D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436801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7FCF3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E03A9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7C5E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674377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2257B8A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1A52EB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A1EA6D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04F4463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6E00073E"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718BA5E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1567EA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4E9946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92983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78A30B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21F9CB2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06F39BB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AA9A1A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68AC871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C8943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52EAE7A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18C6048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8897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F16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7B082F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410F9B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1A48981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bl>
    <w:p w14:paraId="710AB315" w14:textId="48D09A85" w:rsidR="00FF46BB" w:rsidRPr="006E4D98" w:rsidRDefault="00FF46BB" w:rsidP="00FF46BB">
      <w:pPr>
        <w:rPr>
          <w:lang w:val="en-CA"/>
        </w:rPr>
      </w:pPr>
      <w:r w:rsidRPr="006E4D98">
        <w:rPr>
          <w:lang w:val="en-CA"/>
        </w:rPr>
        <w:t>The following table reports how the base parsers for AVC, HEVC, VVC would interpret the two bytes of NALU headers for the significant LCEVC NALUs.</w:t>
      </w:r>
    </w:p>
    <w:tbl>
      <w:tblPr>
        <w:tblStyle w:val="TableGrid"/>
        <w:tblW w:w="0" w:type="auto"/>
        <w:tblLook w:val="04A0" w:firstRow="1" w:lastRow="0" w:firstColumn="1" w:lastColumn="0" w:noHBand="0" w:noVBand="1"/>
      </w:tblPr>
      <w:tblGrid>
        <w:gridCol w:w="2253"/>
        <w:gridCol w:w="2253"/>
        <w:gridCol w:w="2252"/>
        <w:gridCol w:w="2252"/>
      </w:tblGrid>
      <w:tr w:rsidR="00FF46BB" w:rsidRPr="006E4D98" w14:paraId="27B824B5" w14:textId="77777777" w:rsidTr="00CE0DF1">
        <w:tc>
          <w:tcPr>
            <w:tcW w:w="2268" w:type="dxa"/>
          </w:tcPr>
          <w:p w14:paraId="42852BC8" w14:textId="77777777" w:rsidR="00FF46BB" w:rsidRPr="006E4D98" w:rsidRDefault="00FF46BB" w:rsidP="00FF46BB">
            <w:pPr>
              <w:spacing w:before="0" w:after="80"/>
              <w:rPr>
                <w:rFonts w:asciiTheme="majorHAnsi" w:eastAsia="Calibri" w:hAnsiTheme="majorHAnsi"/>
                <w:lang w:val="en-CA"/>
              </w:rPr>
            </w:pPr>
          </w:p>
        </w:tc>
        <w:tc>
          <w:tcPr>
            <w:tcW w:w="2268" w:type="dxa"/>
          </w:tcPr>
          <w:p w14:paraId="09ED7AF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LCEVC 28|29</w:t>
            </w:r>
          </w:p>
        </w:tc>
        <w:tc>
          <w:tcPr>
            <w:tcW w:w="2268" w:type="dxa"/>
          </w:tcPr>
          <w:p w14:paraId="7692168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Layer ID</w:t>
            </w:r>
          </w:p>
        </w:tc>
        <w:tc>
          <w:tcPr>
            <w:tcW w:w="2268" w:type="dxa"/>
          </w:tcPr>
          <w:p w14:paraId="5D768AD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Temp ID</w:t>
            </w:r>
          </w:p>
        </w:tc>
      </w:tr>
      <w:tr w:rsidR="00FF46BB" w:rsidRPr="006E4D98" w14:paraId="2068AABB" w14:textId="77777777" w:rsidTr="00CE0DF1">
        <w:tc>
          <w:tcPr>
            <w:tcW w:w="2268" w:type="dxa"/>
          </w:tcPr>
          <w:p w14:paraId="5E64F0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parser</w:t>
            </w:r>
          </w:p>
        </w:tc>
        <w:tc>
          <w:tcPr>
            <w:tcW w:w="2268" w:type="dxa"/>
          </w:tcPr>
          <w:p w14:paraId="6174A3A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25|27</w:t>
            </w:r>
          </w:p>
        </w:tc>
        <w:tc>
          <w:tcPr>
            <w:tcW w:w="2268" w:type="dxa"/>
          </w:tcPr>
          <w:p w14:paraId="52B83150" w14:textId="77777777" w:rsidR="00FF46BB" w:rsidRPr="006E4D98" w:rsidRDefault="00FF46BB" w:rsidP="00FF46BB">
            <w:pPr>
              <w:spacing w:before="0" w:after="80"/>
              <w:rPr>
                <w:rFonts w:asciiTheme="majorHAnsi" w:eastAsia="Calibri" w:hAnsiTheme="majorHAnsi"/>
                <w:lang w:val="en-CA"/>
              </w:rPr>
            </w:pPr>
          </w:p>
        </w:tc>
        <w:tc>
          <w:tcPr>
            <w:tcW w:w="2268" w:type="dxa"/>
          </w:tcPr>
          <w:p w14:paraId="7F48A180" w14:textId="77777777" w:rsidR="00FF46BB" w:rsidRPr="006E4D98" w:rsidRDefault="00FF46BB" w:rsidP="00FF46BB">
            <w:pPr>
              <w:spacing w:before="0" w:after="80"/>
              <w:rPr>
                <w:rFonts w:asciiTheme="majorHAnsi" w:eastAsia="Calibri" w:hAnsiTheme="majorHAnsi"/>
                <w:lang w:val="en-CA"/>
              </w:rPr>
            </w:pPr>
          </w:p>
        </w:tc>
      </w:tr>
      <w:tr w:rsidR="00FF46BB" w:rsidRPr="006E4D98" w14:paraId="7781B4DC" w14:textId="77777777" w:rsidTr="00CE0DF1">
        <w:tc>
          <w:tcPr>
            <w:tcW w:w="2268" w:type="dxa"/>
          </w:tcPr>
          <w:p w14:paraId="6A6A8B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parser</w:t>
            </w:r>
          </w:p>
        </w:tc>
        <w:tc>
          <w:tcPr>
            <w:tcW w:w="2268" w:type="dxa"/>
          </w:tcPr>
          <w:p w14:paraId="147FE0A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60|61</w:t>
            </w:r>
          </w:p>
        </w:tc>
        <w:tc>
          <w:tcPr>
            <w:tcW w:w="2268" w:type="dxa"/>
          </w:tcPr>
          <w:p w14:paraId="08D9237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63</w:t>
            </w:r>
          </w:p>
        </w:tc>
        <w:tc>
          <w:tcPr>
            <w:tcW w:w="2268" w:type="dxa"/>
          </w:tcPr>
          <w:p w14:paraId="0D32F8D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r w:rsidR="00FF46BB" w:rsidRPr="006E4D98" w14:paraId="23D20E96" w14:textId="77777777" w:rsidTr="00CE0DF1">
        <w:tc>
          <w:tcPr>
            <w:tcW w:w="2268" w:type="dxa"/>
          </w:tcPr>
          <w:p w14:paraId="46044AD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VVC parser</w:t>
            </w:r>
          </w:p>
        </w:tc>
        <w:tc>
          <w:tcPr>
            <w:tcW w:w="2268" w:type="dxa"/>
          </w:tcPr>
          <w:p w14:paraId="2DB7072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VVC 31|31</w:t>
            </w:r>
          </w:p>
        </w:tc>
        <w:tc>
          <w:tcPr>
            <w:tcW w:w="2268" w:type="dxa"/>
          </w:tcPr>
          <w:p w14:paraId="619AF54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57|59</w:t>
            </w:r>
          </w:p>
        </w:tc>
        <w:tc>
          <w:tcPr>
            <w:tcW w:w="2268" w:type="dxa"/>
          </w:tcPr>
          <w:p w14:paraId="10BFA96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bl>
    <w:p w14:paraId="5A00A3B1" w14:textId="77777777" w:rsidR="00FF46BB" w:rsidRPr="006E4D98" w:rsidRDefault="00FF46BB" w:rsidP="00FF46BB">
      <w:pPr>
        <w:rPr>
          <w:lang w:val="en-CA"/>
        </w:rPr>
      </w:pPr>
      <w:commentRangeStart w:id="815"/>
      <w:r w:rsidRPr="006E4D98">
        <w:rPr>
          <w:lang w:val="en-CA"/>
        </w:rPr>
        <w:lastRenderedPageBreak/>
        <w:t>For the AVC parser, the LCEVC NALU types (interpreted as 25 or 27) fall in the Unspecified range from 24 to 31.</w:t>
      </w:r>
    </w:p>
    <w:p w14:paraId="659492CB" w14:textId="77777777" w:rsidR="00FF46BB" w:rsidRPr="006E4D98" w:rsidRDefault="00FF46BB" w:rsidP="00FF46BB">
      <w:pPr>
        <w:rPr>
          <w:lang w:val="en-CA"/>
        </w:rPr>
      </w:pPr>
      <w:r w:rsidRPr="006E4D98">
        <w:rPr>
          <w:lang w:val="en-CA"/>
        </w:rPr>
        <w:t>For the HEVC parser, the LCEVC NALU types (interpreted as 60 or 61) fall in the Unspecified range from 48 to 63.</w:t>
      </w:r>
    </w:p>
    <w:p w14:paraId="3C8093DD" w14:textId="7E2ACF44" w:rsidR="00FF46BB" w:rsidRPr="006E4D98" w:rsidRDefault="00FF46BB" w:rsidP="0064508F">
      <w:pPr>
        <w:rPr>
          <w:lang w:val="en-CA"/>
        </w:rPr>
      </w:pPr>
      <w:r w:rsidRPr="006E4D98">
        <w:rPr>
          <w:lang w:val="en-CA"/>
        </w:rPr>
        <w:t>For the VVC parser, the LCEVC NALU types (interpreted as 31) fall in the Unspecified range from 28 to 31.</w:t>
      </w:r>
      <w:commentRangeEnd w:id="815"/>
      <w:r w:rsidRPr="006E4D98">
        <w:rPr>
          <w:rFonts w:ascii="Arial" w:eastAsia="Arial" w:hAnsi="Arial" w:cs="Arial"/>
          <w:sz w:val="16"/>
          <w:szCs w:val="16"/>
          <w:lang w:val="en-CA"/>
        </w:rPr>
        <w:commentReference w:id="815"/>
      </w:r>
    </w:p>
    <w:p w14:paraId="0F761416" w14:textId="0BD6937A" w:rsidR="00140749" w:rsidRPr="006E4D98" w:rsidRDefault="00140749" w:rsidP="00140749">
      <w:pPr>
        <w:pStyle w:val="Heading3"/>
        <w:rPr>
          <w:lang w:val="en-CA"/>
        </w:rPr>
      </w:pPr>
      <w:bookmarkStart w:id="816" w:name="_Toc166241703"/>
      <w:r w:rsidRPr="006E4D98">
        <w:rPr>
          <w:lang w:val="en-CA"/>
        </w:rPr>
        <w:t>Dual Configuration Boxes in Single Track</w:t>
      </w:r>
      <w:bookmarkEnd w:id="816"/>
    </w:p>
    <w:p w14:paraId="7D7AECA2" w14:textId="77777777" w:rsidR="00140749" w:rsidRPr="006E4D98" w:rsidRDefault="00140749" w:rsidP="00140749">
      <w:pPr>
        <w:rPr>
          <w:lang w:val="en-CA"/>
        </w:rPr>
      </w:pPr>
      <w:r w:rsidRPr="006E4D98">
        <w:rPr>
          <w:lang w:val="en-CA"/>
        </w:rPr>
        <w:t xml:space="preserve">One open issue in the “NALU approach” proposal, where Base codec NALUs and LCEVC Enhancement codec NALUs are interleaved, is how to carry two different </w:t>
      </w:r>
      <w:r w:rsidRPr="006E4D98">
        <w:rPr>
          <w:rStyle w:val="codeZchn"/>
          <w:rFonts w:eastAsia="MS Mincho"/>
          <w:lang w:val="en-CA"/>
        </w:rPr>
        <w:t>DecoderConfigurationBoxes</w:t>
      </w:r>
      <w:r w:rsidRPr="006E4D98">
        <w:rPr>
          <w:lang w:val="en-CA"/>
        </w:rPr>
        <w:t xml:space="preserve"> in a Single Track, preserving backward compatibility with existing MP4 players.</w:t>
      </w:r>
    </w:p>
    <w:p w14:paraId="20C9EC4C" w14:textId="6D125A3F" w:rsidR="00140749" w:rsidRPr="006E4D98" w:rsidRDefault="00140749" w:rsidP="0064508F">
      <w:pPr>
        <w:rPr>
          <w:lang w:val="en-CA"/>
        </w:rPr>
      </w:pPr>
      <w:r w:rsidRPr="006E4D98">
        <w:rPr>
          <w:lang w:val="en-CA"/>
        </w:rPr>
        <w:t>To solve the above issue, two options are proposed for a backward compatible solution to carry an LCEVC bitstream and a base bitstream in a single-track carriage.</w:t>
      </w:r>
    </w:p>
    <w:p w14:paraId="2BD64E78" w14:textId="3F7BE531" w:rsidR="00140749" w:rsidRPr="006E4D98" w:rsidRDefault="00140749" w:rsidP="00140749">
      <w:pPr>
        <w:pStyle w:val="Heading4"/>
        <w:rPr>
          <w:lang w:val="en-CA"/>
        </w:rPr>
      </w:pPr>
      <w:r w:rsidRPr="006E4D98">
        <w:rPr>
          <w:lang w:val="en-CA"/>
        </w:rPr>
        <w:t xml:space="preserve">Option 1 – Use of </w:t>
      </w:r>
      <w:r w:rsidRPr="006E4D98">
        <w:rPr>
          <w:rStyle w:val="codeZchn"/>
          <w:lang w:val="en-CA"/>
        </w:rPr>
        <w:t>SampleDescriptionBox</w:t>
      </w:r>
    </w:p>
    <w:p w14:paraId="650BEAF4" w14:textId="77777777" w:rsidR="00140749" w:rsidRPr="006E4D98" w:rsidRDefault="00140749" w:rsidP="00140749">
      <w:pPr>
        <w:rPr>
          <w:lang w:val="en-CA"/>
        </w:rPr>
      </w:pPr>
      <w:r w:rsidRPr="006E4D98">
        <w:rPr>
          <w:lang w:val="en-CA"/>
        </w:rPr>
        <w:t xml:space="preserve">In this option, we would insert the LCEVC Decoder Configuration associated to the Base Decoder configuration using the same </w:t>
      </w:r>
      <w:r w:rsidRPr="006E4D98">
        <w:rPr>
          <w:rStyle w:val="codeZchn"/>
          <w:rFonts w:eastAsia="MS Mincho"/>
          <w:lang w:val="en-CA"/>
        </w:rPr>
        <w:t>SampleDescriptionBox</w:t>
      </w:r>
      <w:r w:rsidRPr="006E4D98">
        <w:rPr>
          <w:lang w:val="en-CA"/>
        </w:rPr>
        <w:t xml:space="preserve"> containing the Base Decoder configuration.</w:t>
      </w:r>
    </w:p>
    <w:p w14:paraId="334079CF" w14:textId="04DBA954" w:rsidR="00140749" w:rsidRPr="006E4D98" w:rsidRDefault="00140749"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is described in ISO/IEC 14496-12 (ISO BMFF) in Section 8.5.2.2 and reported below for convenience:</w:t>
      </w:r>
    </w:p>
    <w:p w14:paraId="176BDF14" w14:textId="675C9FCB" w:rsidR="00140749" w:rsidRPr="006E4D98" w:rsidRDefault="00140749" w:rsidP="00140749">
      <w:pPr>
        <w:pStyle w:val="code"/>
        <w:rPr>
          <w:lang w:val="en-CA"/>
        </w:rPr>
      </w:pPr>
      <w:r w:rsidRPr="006E4D98">
        <w:rPr>
          <w:lang w:val="en-CA"/>
        </w:rPr>
        <w:t>aligned(8)</w:t>
      </w:r>
      <w:r w:rsidR="00446E46" w:rsidRPr="006E4D98">
        <w:rPr>
          <w:lang w:val="en-CA"/>
        </w:rPr>
        <w:br/>
      </w:r>
      <w:r w:rsidRPr="006E4D98">
        <w:rPr>
          <w:lang w:val="en-CA"/>
        </w:rPr>
        <w:t>class SampleDescriptionBox() extends FullBox ('stsd', version, 0) {</w:t>
      </w:r>
      <w:r w:rsidRPr="006E4D98">
        <w:rPr>
          <w:lang w:val="en-CA"/>
        </w:rPr>
        <w:br/>
      </w:r>
      <w:r w:rsidRPr="006E4D98">
        <w:rPr>
          <w:lang w:val="en-CA"/>
        </w:rPr>
        <w:tab/>
        <w:t>int i;</w:t>
      </w:r>
      <w:r w:rsidRPr="006E4D98">
        <w:rPr>
          <w:lang w:val="en-CA"/>
        </w:rPr>
        <w:br/>
      </w:r>
      <w:r w:rsidRPr="006E4D98">
        <w:rPr>
          <w:lang w:val="en-CA"/>
        </w:rPr>
        <w:tab/>
        <w:t>unsigned int(32) entry_count;</w:t>
      </w:r>
      <w:r w:rsidRPr="006E4D98">
        <w:rPr>
          <w:lang w:val="en-CA"/>
        </w:rPr>
        <w:br/>
      </w:r>
      <w:r w:rsidRPr="006E4D98">
        <w:rPr>
          <w:lang w:val="en-CA"/>
        </w:rPr>
        <w:tab/>
        <w:t>for (i = 1 ; i &lt;= entry_count ; i++) {</w:t>
      </w:r>
      <w:r w:rsidRPr="006E4D98">
        <w:rPr>
          <w:lang w:val="en-CA"/>
        </w:rPr>
        <w:br/>
      </w:r>
      <w:r w:rsidRPr="006E4D98">
        <w:rPr>
          <w:lang w:val="en-CA"/>
        </w:rPr>
        <w:tab/>
      </w:r>
      <w:r w:rsidRPr="006E4D98">
        <w:rPr>
          <w:lang w:val="en-CA"/>
        </w:rPr>
        <w:tab/>
        <w:t>SampleEntry();</w:t>
      </w:r>
      <w:r w:rsidRPr="006E4D98">
        <w:rPr>
          <w:lang w:val="en-CA"/>
        </w:rPr>
        <w:tab/>
        <w:t xml:space="preserve"> // an instance of a class derived from SampleEntry</w:t>
      </w:r>
      <w:r w:rsidRPr="006E4D98">
        <w:rPr>
          <w:lang w:val="en-CA"/>
        </w:rPr>
        <w:br/>
      </w:r>
      <w:r w:rsidRPr="006E4D98">
        <w:rPr>
          <w:lang w:val="en-CA"/>
        </w:rPr>
        <w:tab/>
        <w:t>}</w:t>
      </w:r>
      <w:r w:rsidRPr="006E4D98">
        <w:rPr>
          <w:lang w:val="en-CA"/>
        </w:rPr>
        <w:br/>
        <w:t>}</w:t>
      </w:r>
    </w:p>
    <w:p w14:paraId="2FB2C6B1" w14:textId="285FF211" w:rsidR="00446E46" w:rsidRPr="006E4D98" w:rsidRDefault="00446E46"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allows the allocation of one or more </w:t>
      </w:r>
      <w:r w:rsidRPr="006E4D98">
        <w:rPr>
          <w:rStyle w:val="codeZchn"/>
          <w:rFonts w:eastAsia="MS Mincho"/>
          <w:lang w:val="en-CA"/>
        </w:rPr>
        <w:t>SampleEntry</w:t>
      </w:r>
      <w:r w:rsidRPr="006E4D98">
        <w:rPr>
          <w:lang w:val="en-CA"/>
        </w:rPr>
        <w:t xml:space="preserve">, depending on the field </w:t>
      </w:r>
      <w:r w:rsidRPr="006E4D98">
        <w:rPr>
          <w:rStyle w:val="codeZchn"/>
          <w:rFonts w:eastAsia="MS Mincho"/>
          <w:lang w:val="en-CA"/>
        </w:rPr>
        <w:t>entry_count</w:t>
      </w:r>
      <w:r w:rsidRPr="006E4D98">
        <w:rPr>
          <w:lang w:val="en-CA"/>
        </w:rPr>
        <w:t xml:space="preserve">. Thus, the LCEVC Sample Entry can be inserted after the Base Sample Entry in the same </w:t>
      </w:r>
      <w:r w:rsidRPr="006E4D98">
        <w:rPr>
          <w:rStyle w:val="codeZchn"/>
          <w:rFonts w:eastAsia="MS Mincho"/>
          <w:lang w:val="en-CA"/>
        </w:rPr>
        <w:t>SampleDescriptionBox</w:t>
      </w:r>
      <w:r w:rsidRPr="006E4D98">
        <w:rPr>
          <w:lang w:val="en-CA"/>
        </w:rPr>
        <w:t>.</w:t>
      </w:r>
    </w:p>
    <w:p w14:paraId="3959AF26" w14:textId="4C4D6337" w:rsidR="00446E46" w:rsidRPr="006E4D98" w:rsidRDefault="00446E46" w:rsidP="00446E46">
      <w:pPr>
        <w:spacing w:after="0"/>
        <w:rPr>
          <w:highlight w:val="yellow"/>
          <w:lang w:val="en-CA"/>
        </w:rPr>
      </w:pPr>
      <w:r w:rsidRPr="006E4D98">
        <w:rPr>
          <w:highlight w:val="yellow"/>
          <w:lang w:val="en-CA"/>
        </w:rPr>
        <w:t>NOTE:</w:t>
      </w:r>
    </w:p>
    <w:p w14:paraId="40A120D1" w14:textId="77777777" w:rsidR="00446E46" w:rsidRPr="006E4D98" w:rsidRDefault="00446E46" w:rsidP="00446E46">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1C0A6C42" w14:textId="03D638CB" w:rsidR="00446E46" w:rsidRPr="006E4D98" w:rsidRDefault="00446E46" w:rsidP="00446E46">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56E7D2B4" w14:textId="102059AC" w:rsidR="00446E46" w:rsidRPr="006E4D98" w:rsidRDefault="00446E46" w:rsidP="00446E46">
      <w:pPr>
        <w:spacing w:after="0"/>
        <w:rPr>
          <w:highlight w:val="yellow"/>
          <w:lang w:val="en-CA"/>
        </w:rPr>
      </w:pPr>
      <w:r w:rsidRPr="006E4D98">
        <w:rPr>
          <w:highlight w:val="yellow"/>
          <w:lang w:val="en-CA"/>
        </w:rPr>
        <w:t>NOTE:</w:t>
      </w:r>
    </w:p>
    <w:p w14:paraId="53A466E3" w14:textId="441CE3A4" w:rsidR="00140749" w:rsidRPr="006E4D98" w:rsidRDefault="00446E46" w:rsidP="00446E46">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5649EC49" w14:textId="75CD434F" w:rsidR="00140749" w:rsidRPr="006E4D98" w:rsidRDefault="00140749" w:rsidP="00140749">
      <w:pPr>
        <w:pStyle w:val="Heading4"/>
        <w:rPr>
          <w:lang w:val="en-CA"/>
        </w:rPr>
      </w:pPr>
      <w:r w:rsidRPr="006E4D98">
        <w:rPr>
          <w:lang w:val="en-CA"/>
        </w:rPr>
        <w:lastRenderedPageBreak/>
        <w:t xml:space="preserve">Option 2 – Use of </w:t>
      </w:r>
      <w:r w:rsidRPr="006E4D98">
        <w:rPr>
          <w:rStyle w:val="codeZchn"/>
          <w:lang w:val="en-CA"/>
        </w:rPr>
        <w:t>MPEG4ExtensionDescriptorsBox</w:t>
      </w:r>
    </w:p>
    <w:p w14:paraId="1BCE14E1" w14:textId="735530EC" w:rsidR="005A38C9" w:rsidRPr="006E4D98" w:rsidRDefault="005A38C9" w:rsidP="00140749">
      <w:pPr>
        <w:rPr>
          <w:lang w:val="en-CA"/>
        </w:rPr>
      </w:pPr>
      <w:r w:rsidRPr="006E4D98">
        <w:rPr>
          <w:lang w:val="en-CA"/>
        </w:rPr>
        <w:t xml:space="preserve">With this option, we would insert the LCEVC Decoder Configuration using the </w:t>
      </w:r>
      <w:r w:rsidRPr="006E4D98">
        <w:rPr>
          <w:rStyle w:val="codeZchn"/>
          <w:rFonts w:eastAsia="MS Mincho"/>
          <w:lang w:val="en-CA"/>
        </w:rPr>
        <w:t>MPEG4ExtensionDescriptorsBox</w:t>
      </w:r>
      <w:r w:rsidRPr="006E4D98">
        <w:rPr>
          <w:lang w:val="en-CA"/>
        </w:rPr>
        <w:t xml:space="preserve"> present in the sample entry of the Base Decoder (in the example below, we show the one for AVC, others are reported in the Annex):</w:t>
      </w:r>
    </w:p>
    <w:p w14:paraId="77E9B8B1" w14:textId="1F755546" w:rsidR="005A38C9" w:rsidRPr="006E4D98" w:rsidRDefault="005A38C9" w:rsidP="005A38C9">
      <w:pPr>
        <w:pStyle w:val="code"/>
        <w:rPr>
          <w:lang w:val="en-CA"/>
        </w:rPr>
      </w:pPr>
      <w:r w:rsidRPr="006E4D98">
        <w:rPr>
          <w:lang w:val="en-CA"/>
        </w:rPr>
        <w:t>class AVCSampleEntry() extends VisualSampleEntry ('avc1' or 'avc3') {</w:t>
      </w:r>
      <w:r w:rsidRPr="006E4D98">
        <w:rPr>
          <w:lang w:val="en-CA"/>
        </w:rPr>
        <w:br/>
      </w:r>
      <w:r w:rsidRPr="006E4D98">
        <w:rPr>
          <w:lang w:val="en-CA"/>
        </w:rPr>
        <w:tab/>
        <w:t>AVCConfigurationBox</w:t>
      </w:r>
      <w:r w:rsidRPr="006E4D98">
        <w:rPr>
          <w:lang w:val="en-CA"/>
        </w:rPr>
        <w:tab/>
        <w:t>config;</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25CF706F" w14:textId="66E94E7F" w:rsidR="005A38C9" w:rsidRPr="006E4D98" w:rsidRDefault="005A38C9" w:rsidP="005A38C9">
      <w:pPr>
        <w:pStyle w:val="code"/>
        <w:rPr>
          <w:lang w:val="en-CA"/>
        </w:rPr>
      </w:pPr>
      <w:r w:rsidRPr="006E4D98">
        <w:rPr>
          <w:lang w:val="en-CA"/>
        </w:rPr>
        <w:t>class MPEG4ExtensionDescriptorsBox extends Box('m4ds') {</w:t>
      </w:r>
      <w:r w:rsidRPr="006E4D98">
        <w:rPr>
          <w:lang w:val="en-CA"/>
        </w:rPr>
        <w:br/>
      </w:r>
      <w:r w:rsidRPr="006E4D98">
        <w:rPr>
          <w:lang w:val="en-CA"/>
        </w:rPr>
        <w:tab/>
        <w:t>Descriptor Descr[0 .. 255];</w:t>
      </w:r>
      <w:r w:rsidRPr="006E4D98">
        <w:rPr>
          <w:lang w:val="en-CA"/>
        </w:rPr>
        <w:br/>
        <w:t>}</w:t>
      </w:r>
    </w:p>
    <w:p w14:paraId="1C0A8CB0" w14:textId="7A4A60A4" w:rsidR="005A38C9" w:rsidRPr="006E4D98" w:rsidRDefault="005A38C9" w:rsidP="00140749">
      <w:pPr>
        <w:rPr>
          <w:lang w:val="en-CA"/>
        </w:rPr>
      </w:pPr>
      <w:r w:rsidRPr="006E4D98">
        <w:rPr>
          <w:lang w:val="en-CA"/>
        </w:rPr>
        <w:t>The MPEG4ExtensionDescriptorsBox is described in ISO/IEC 14496-15 (NALU FF) in Section 5.4.2.1.2 and reported below for convenience:</w:t>
      </w:r>
    </w:p>
    <w:p w14:paraId="0717E36F" w14:textId="074F2B01" w:rsidR="005A38C9" w:rsidRPr="006E4D98" w:rsidRDefault="005A38C9" w:rsidP="00140749">
      <w:pPr>
        <w:rPr>
          <w:b/>
          <w:bCs/>
          <w:i/>
          <w:iCs/>
          <w:lang w:val="en-CA"/>
        </w:rPr>
      </w:pPr>
      <w:r w:rsidRPr="006E4D98">
        <w:rPr>
          <w:b/>
          <w:bCs/>
          <w:i/>
          <w:iCs/>
          <w:lang w:val="en-CA"/>
        </w:rPr>
        <w:t>MPEG4ExtensionDescriptorsBox</w:t>
      </w:r>
    </w:p>
    <w:p w14:paraId="2CABB2F4" w14:textId="77777777" w:rsidR="005A38C9" w:rsidRPr="006E4D98" w:rsidRDefault="005A38C9" w:rsidP="005A38C9">
      <w:pPr>
        <w:rPr>
          <w:i/>
          <w:iCs/>
          <w:lang w:val="en-CA"/>
        </w:rPr>
      </w:pPr>
      <w:proofErr w:type="spellStart"/>
      <w:r w:rsidRPr="006E4D98">
        <w:rPr>
          <w:i/>
          <w:iCs/>
          <w:lang w:val="en-CA"/>
        </w:rPr>
        <w:t>Descr</w:t>
      </w:r>
      <w:proofErr w:type="spellEnd"/>
      <w:r w:rsidRPr="006E4D98">
        <w:rPr>
          <w:i/>
          <w:iCs/>
          <w:lang w:val="en-CA"/>
        </w:rPr>
        <w:t xml:space="preserve"> is a descriptor that should be placed in the </w:t>
      </w:r>
      <w:proofErr w:type="spellStart"/>
      <w:r w:rsidRPr="006E4D98">
        <w:rPr>
          <w:i/>
          <w:iCs/>
          <w:lang w:val="en-CA"/>
        </w:rPr>
        <w:t>ElementaryStreamDescriptor</w:t>
      </w:r>
      <w:proofErr w:type="spellEnd"/>
      <w:r w:rsidRPr="006E4D98">
        <w:rPr>
          <w:i/>
          <w:iCs/>
          <w:lang w:val="en-CA"/>
        </w:rPr>
        <w:t xml:space="preserve"> when this stream is used in an MPEG-4 systems context. This does not include </w:t>
      </w:r>
      <w:proofErr w:type="spellStart"/>
      <w:r w:rsidRPr="006E4D98">
        <w:rPr>
          <w:i/>
          <w:iCs/>
          <w:lang w:val="en-CA"/>
        </w:rPr>
        <w:t>SLConfigDescriptor</w:t>
      </w:r>
      <w:proofErr w:type="spellEnd"/>
      <w:r w:rsidRPr="006E4D98">
        <w:rPr>
          <w:i/>
          <w:iCs/>
          <w:lang w:val="en-CA"/>
        </w:rPr>
        <w:t xml:space="preserve"> or </w:t>
      </w:r>
      <w:proofErr w:type="spellStart"/>
      <w:proofErr w:type="gramStart"/>
      <w:r w:rsidRPr="006E4D98">
        <w:rPr>
          <w:i/>
          <w:iCs/>
          <w:lang w:val="en-CA"/>
        </w:rPr>
        <w:t>DecoderConfigDescriptor</w:t>
      </w:r>
      <w:proofErr w:type="spellEnd"/>
      <w:r w:rsidRPr="006E4D98">
        <w:rPr>
          <w:i/>
          <w:iCs/>
          <w:lang w:val="en-CA"/>
        </w:rPr>
        <w:t>, but</w:t>
      </w:r>
      <w:proofErr w:type="gramEnd"/>
      <w:r w:rsidRPr="006E4D98">
        <w:rPr>
          <w:i/>
          <w:iCs/>
          <w:lang w:val="en-CA"/>
        </w:rPr>
        <w:t xml:space="preserve"> includes the other descriptors in order to be placed after the </w:t>
      </w:r>
      <w:proofErr w:type="spellStart"/>
      <w:r w:rsidRPr="006E4D98">
        <w:rPr>
          <w:i/>
          <w:iCs/>
          <w:lang w:val="en-CA"/>
        </w:rPr>
        <w:t>SLConfigDescriptor</w:t>
      </w:r>
      <w:proofErr w:type="spellEnd"/>
      <w:r w:rsidRPr="006E4D98">
        <w:rPr>
          <w:i/>
          <w:iCs/>
          <w:lang w:val="en-CA"/>
        </w:rPr>
        <w:t>.</w:t>
      </w:r>
    </w:p>
    <w:p w14:paraId="51FD123B" w14:textId="77777777" w:rsidR="005A38C9" w:rsidRPr="006E4D98" w:rsidRDefault="005A38C9" w:rsidP="005A38C9">
      <w:pPr>
        <w:rPr>
          <w:i/>
          <w:iCs/>
          <w:lang w:val="en-CA"/>
        </w:rPr>
      </w:pPr>
    </w:p>
    <w:p w14:paraId="74B1483B" w14:textId="77777777" w:rsidR="005A38C9" w:rsidRPr="006E4D98" w:rsidRDefault="005A38C9" w:rsidP="005A38C9">
      <w:pPr>
        <w:rPr>
          <w:i/>
          <w:iCs/>
          <w:lang w:val="en-CA"/>
        </w:rPr>
      </w:pPr>
      <w:r w:rsidRPr="006E4D98">
        <w:rPr>
          <w:i/>
          <w:iCs/>
          <w:lang w:val="en-CA"/>
        </w:rPr>
        <w:t xml:space="preserve">Note that </w:t>
      </w:r>
      <w:proofErr w:type="spellStart"/>
      <w:r w:rsidRPr="006E4D98">
        <w:rPr>
          <w:i/>
          <w:iCs/>
          <w:lang w:val="en-CA"/>
        </w:rPr>
        <w:t>DecoderConfigDescriptor</w:t>
      </w:r>
      <w:proofErr w:type="spellEnd"/>
      <w:r w:rsidRPr="006E4D98">
        <w:rPr>
          <w:i/>
          <w:iCs/>
          <w:lang w:val="en-CA"/>
        </w:rPr>
        <w:t xml:space="preserve"> (Decoder Configuration Descriptor) is defined in 14496-1, clause 7.2.6.6 and </w:t>
      </w:r>
      <w:proofErr w:type="spellStart"/>
      <w:r w:rsidRPr="006E4D98">
        <w:rPr>
          <w:i/>
          <w:iCs/>
          <w:lang w:val="en-CA"/>
        </w:rPr>
        <w:t>SLConfigDescriptor</w:t>
      </w:r>
      <w:proofErr w:type="spellEnd"/>
      <w:r w:rsidRPr="006E4D98">
        <w:rPr>
          <w:i/>
          <w:iCs/>
          <w:lang w:val="en-CA"/>
        </w:rPr>
        <w:t xml:space="preserve"> (Sync Layer Configuration Descriptor) is defined in 14496-1, clause 7.3.2.3.</w:t>
      </w:r>
    </w:p>
    <w:p w14:paraId="4CBA661A" w14:textId="502D07BA" w:rsidR="005A38C9" w:rsidRPr="006E4D98" w:rsidRDefault="005A38C9" w:rsidP="005A38C9">
      <w:pPr>
        <w:rPr>
          <w:i/>
          <w:iCs/>
          <w:lang w:val="en-CA"/>
        </w:rPr>
      </w:pPr>
      <w:r w:rsidRPr="006E4D98">
        <w:rPr>
          <w:i/>
          <w:iCs/>
          <w:lang w:val="en-CA"/>
        </w:rPr>
        <w:t xml:space="preserve">Since the specific </w:t>
      </w:r>
      <w:proofErr w:type="spellStart"/>
      <w:r w:rsidRPr="006E4D98">
        <w:rPr>
          <w:i/>
          <w:iCs/>
          <w:lang w:val="en-CA"/>
        </w:rPr>
        <w:t>ConfigurationBox</w:t>
      </w:r>
      <w:proofErr w:type="spellEnd"/>
      <w:r w:rsidRPr="006E4D98">
        <w:rPr>
          <w:i/>
          <w:iCs/>
          <w:lang w:val="en-CA"/>
        </w:rPr>
        <w:t xml:space="preserve"> for any Base codec of interest (</w:t>
      </w:r>
      <w:proofErr w:type="spellStart"/>
      <w:r w:rsidRPr="006E4D98">
        <w:rPr>
          <w:i/>
          <w:iCs/>
          <w:lang w:val="en-CA"/>
        </w:rPr>
        <w:t>AVCConfigurationBox</w:t>
      </w:r>
      <w:proofErr w:type="spellEnd"/>
      <w:r w:rsidRPr="006E4D98">
        <w:rPr>
          <w:i/>
          <w:iCs/>
          <w:lang w:val="en-CA"/>
        </w:rPr>
        <w:t xml:space="preserve">, </w:t>
      </w:r>
      <w:proofErr w:type="spellStart"/>
      <w:r w:rsidRPr="006E4D98">
        <w:rPr>
          <w:i/>
          <w:iCs/>
          <w:lang w:val="en-CA"/>
        </w:rPr>
        <w:t>HEVCConfigurationBox</w:t>
      </w:r>
      <w:proofErr w:type="spellEnd"/>
      <w:r w:rsidRPr="006E4D98">
        <w:rPr>
          <w:i/>
          <w:iCs/>
          <w:lang w:val="en-CA"/>
        </w:rPr>
        <w:t xml:space="preserve">, </w:t>
      </w:r>
      <w:proofErr w:type="spellStart"/>
      <w:r w:rsidRPr="006E4D98">
        <w:rPr>
          <w:i/>
          <w:iCs/>
          <w:lang w:val="en-CA"/>
        </w:rPr>
        <w:t>EVCConfigurationBox</w:t>
      </w:r>
      <w:proofErr w:type="spellEnd"/>
      <w:r w:rsidRPr="006E4D98">
        <w:rPr>
          <w:i/>
          <w:iCs/>
          <w:lang w:val="en-CA"/>
        </w:rPr>
        <w:t xml:space="preserve">, </w:t>
      </w:r>
      <w:proofErr w:type="spellStart"/>
      <w:r w:rsidRPr="006E4D98">
        <w:rPr>
          <w:i/>
          <w:iCs/>
          <w:lang w:val="en-CA"/>
        </w:rPr>
        <w:t>VVCConfigurationBox</w:t>
      </w:r>
      <w:proofErr w:type="spellEnd"/>
      <w:r w:rsidRPr="006E4D98">
        <w:rPr>
          <w:i/>
          <w:iCs/>
          <w:lang w:val="en-CA"/>
        </w:rPr>
        <w:t xml:space="preserve">) is not derived from the </w:t>
      </w:r>
      <w:proofErr w:type="spellStart"/>
      <w:r w:rsidRPr="006E4D98">
        <w:rPr>
          <w:i/>
          <w:iCs/>
          <w:lang w:val="en-CA"/>
        </w:rPr>
        <w:t>DecoderConfigDescriptor</w:t>
      </w:r>
      <w:proofErr w:type="spellEnd"/>
      <w:r w:rsidRPr="006E4D98">
        <w:rPr>
          <w:i/>
          <w:iCs/>
          <w:lang w:val="en-CA"/>
        </w:rPr>
        <w:t xml:space="preserve">, it seems consistent with the existing 14496-15 specification, clause 5.4.2.1.3, to include in the MPEG4ExtensionDescriptorsBox </w:t>
      </w:r>
      <w:proofErr w:type="spellStart"/>
      <w:r w:rsidRPr="006E4D98">
        <w:rPr>
          <w:i/>
          <w:iCs/>
          <w:lang w:val="en-CA"/>
        </w:rPr>
        <w:t>an</w:t>
      </w:r>
      <w:proofErr w:type="spellEnd"/>
      <w:r w:rsidRPr="006E4D98">
        <w:rPr>
          <w:i/>
          <w:iCs/>
          <w:lang w:val="en-CA"/>
        </w:rPr>
        <w:t xml:space="preserve"> </w:t>
      </w:r>
      <w:proofErr w:type="spellStart"/>
      <w:r w:rsidRPr="006E4D98">
        <w:rPr>
          <w:i/>
          <w:iCs/>
          <w:lang w:val="en-CA"/>
        </w:rPr>
        <w:t>LCEVCConfigurationBox</w:t>
      </w:r>
      <w:proofErr w:type="spellEnd"/>
      <w:r w:rsidRPr="006E4D98">
        <w:rPr>
          <w:i/>
          <w:iCs/>
          <w:lang w:val="en-CA"/>
        </w:rPr>
        <w:t>.</w:t>
      </w:r>
    </w:p>
    <w:p w14:paraId="29D05325" w14:textId="573BE52F" w:rsidR="005A38C9" w:rsidRPr="006E4D98" w:rsidRDefault="005A38C9" w:rsidP="005A38C9">
      <w:pPr>
        <w:spacing w:after="0"/>
        <w:rPr>
          <w:highlight w:val="yellow"/>
          <w:lang w:val="en-CA"/>
        </w:rPr>
      </w:pPr>
      <w:r w:rsidRPr="006E4D98">
        <w:rPr>
          <w:highlight w:val="yellow"/>
          <w:lang w:val="en-CA"/>
        </w:rPr>
        <w:t>NOTE:</w:t>
      </w:r>
    </w:p>
    <w:p w14:paraId="38127282" w14:textId="77777777" w:rsidR="005A38C9" w:rsidRPr="006E4D98" w:rsidRDefault="005A38C9" w:rsidP="005A38C9">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72C8CB33" w14:textId="3715DE46" w:rsidR="005A38C9" w:rsidRPr="006E4D98" w:rsidRDefault="005A38C9" w:rsidP="005A38C9">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1C286169" w14:textId="2FD4323D" w:rsidR="005A38C9" w:rsidRPr="006E4D98" w:rsidRDefault="005A38C9" w:rsidP="005A38C9">
      <w:pPr>
        <w:spacing w:after="0"/>
        <w:rPr>
          <w:highlight w:val="yellow"/>
          <w:lang w:val="en-CA"/>
        </w:rPr>
      </w:pPr>
      <w:r w:rsidRPr="006E4D98">
        <w:rPr>
          <w:highlight w:val="yellow"/>
          <w:lang w:val="en-CA"/>
        </w:rPr>
        <w:t>NOTE:</w:t>
      </w:r>
    </w:p>
    <w:p w14:paraId="3AAF55C2" w14:textId="0E04091C" w:rsidR="005A38C9" w:rsidRPr="006E4D98" w:rsidRDefault="005A38C9" w:rsidP="005A38C9">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4DC1A992" w14:textId="62F85D4B" w:rsidR="005A38C9" w:rsidRPr="006E4D98" w:rsidRDefault="00A3573D" w:rsidP="005A38C9">
      <w:pPr>
        <w:pStyle w:val="Heading4"/>
        <w:rPr>
          <w:lang w:val="en-CA"/>
        </w:rPr>
      </w:pPr>
      <w:r w:rsidRPr="006E4D98">
        <w:rPr>
          <w:lang w:val="en-CA"/>
        </w:rPr>
        <w:t>S</w:t>
      </w:r>
      <w:r w:rsidR="005A38C9" w:rsidRPr="006E4D98">
        <w:rPr>
          <w:lang w:val="en-CA"/>
        </w:rPr>
        <w:t>pecification amendments</w:t>
      </w:r>
    </w:p>
    <w:p w14:paraId="47BCBABA" w14:textId="31E2ECDC" w:rsidR="00A3573D" w:rsidRPr="006E4D98" w:rsidRDefault="00A3573D" w:rsidP="00140749">
      <w:pPr>
        <w:rPr>
          <w:lang w:val="en-CA"/>
        </w:rPr>
      </w:pPr>
      <w:r w:rsidRPr="006E4D98">
        <w:rPr>
          <w:lang w:val="en-CA"/>
        </w:rPr>
        <w:t xml:space="preserve">This section reports the required amendments to the MPEG4 File Format specification, 14496-12, to support the presence of two </w:t>
      </w:r>
      <w:r w:rsidRPr="006E4D98">
        <w:rPr>
          <w:rStyle w:val="codeZchn"/>
          <w:rFonts w:eastAsia="MS Mincho"/>
          <w:lang w:val="en-CA"/>
        </w:rPr>
        <w:t>DecoderConfigDescriptors</w:t>
      </w:r>
      <w:r w:rsidRPr="006E4D98">
        <w:rPr>
          <w:lang w:val="en-CA"/>
        </w:rPr>
        <w:t xml:space="preserve"> in a single track, one for the Base codec, one for the LCEVC Enhancement codec.</w:t>
      </w:r>
    </w:p>
    <w:p w14:paraId="4AF40DCA" w14:textId="576F4D82" w:rsidR="00A3573D" w:rsidRPr="006E4D98" w:rsidRDefault="00A3573D" w:rsidP="00A3573D">
      <w:pPr>
        <w:pStyle w:val="Heading5"/>
        <w:rPr>
          <w:lang w:val="en-CA"/>
        </w:rPr>
      </w:pPr>
      <w:r w:rsidRPr="006E4D98">
        <w:rPr>
          <w:lang w:val="en-CA"/>
        </w:rPr>
        <w:lastRenderedPageBreak/>
        <w:t xml:space="preserve">Option 1 – Use of </w:t>
      </w:r>
      <w:r w:rsidRPr="006E4D98">
        <w:rPr>
          <w:rStyle w:val="codeZchn"/>
          <w:lang w:val="en-CA"/>
        </w:rPr>
        <w:t>SampleDescriptionBox</w:t>
      </w:r>
    </w:p>
    <w:p w14:paraId="7B39E16E" w14:textId="77777777" w:rsidR="00A3573D" w:rsidRPr="006E4D98" w:rsidRDefault="00A3573D" w:rsidP="00A3573D">
      <w:pPr>
        <w:rPr>
          <w:lang w:val="en-CA"/>
        </w:rPr>
      </w:pPr>
      <w:r w:rsidRPr="006E4D98">
        <w:rPr>
          <w:lang w:val="en-CA"/>
        </w:rPr>
        <w:t>In principle, in 14496-12, clause 8.5.2.2, no amendment would be strictly needed, since the current specification allows the insertion of a first Sample Entry for the Base and a second Sample Entry for the LCEVC Enhancement.</w:t>
      </w:r>
    </w:p>
    <w:p w14:paraId="2C1C7BE8" w14:textId="77777777" w:rsidR="00A3573D" w:rsidRPr="006E4D98" w:rsidRDefault="00A3573D" w:rsidP="00A3573D">
      <w:pPr>
        <w:rPr>
          <w:lang w:val="en-CA"/>
        </w:rPr>
      </w:pPr>
      <w:r w:rsidRPr="006E4D98">
        <w:rPr>
          <w:lang w:val="en-CA"/>
        </w:rPr>
        <w:t>For clarity and completeness, the specific case of a second Sample Entry for LCEVC can be described in the text or a note to the specification.</w:t>
      </w:r>
    </w:p>
    <w:p w14:paraId="50A9AF83" w14:textId="3C6F0687" w:rsidR="00A3573D"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55CC223A" w14:textId="3EC5C100" w:rsidR="00A3573D" w:rsidRPr="006E4D98" w:rsidRDefault="00A3573D" w:rsidP="00A3573D">
      <w:pPr>
        <w:pStyle w:val="Heading5"/>
        <w:rPr>
          <w:lang w:val="en-CA"/>
        </w:rPr>
      </w:pPr>
      <w:r w:rsidRPr="006E4D98">
        <w:rPr>
          <w:lang w:val="en-CA"/>
        </w:rPr>
        <w:t>Option 2 – Use of MPEG4ExtensionDescriptorsBox</w:t>
      </w:r>
    </w:p>
    <w:p w14:paraId="3043ABA9" w14:textId="707D33C2" w:rsidR="00A3573D" w:rsidRPr="006E4D98" w:rsidRDefault="00A3573D" w:rsidP="00A3573D">
      <w:pPr>
        <w:rPr>
          <w:lang w:val="en-CA"/>
        </w:rPr>
      </w:pPr>
      <w:r w:rsidRPr="006E4D98">
        <w:rPr>
          <w:lang w:val="en-CA"/>
        </w:rPr>
        <w:t xml:space="preserve">In 14496-15, clause 5.4.2.1.3, at the end of the </w:t>
      </w:r>
      <w:proofErr w:type="spellStart"/>
      <w:r w:rsidRPr="006E4D98">
        <w:rPr>
          <w:lang w:val="en-CA"/>
        </w:rPr>
        <w:t>Descr</w:t>
      </w:r>
      <w:proofErr w:type="spellEnd"/>
      <w:r w:rsidRPr="006E4D98">
        <w:rPr>
          <w:lang w:val="en-CA"/>
        </w:rPr>
        <w:t xml:space="preserve"> semantics, add the highlighted text:</w:t>
      </w:r>
    </w:p>
    <w:p w14:paraId="2F1D456B" w14:textId="77777777" w:rsidR="00A3573D" w:rsidRPr="006E4D98" w:rsidRDefault="00A3573D" w:rsidP="00A3573D">
      <w:pPr>
        <w:rPr>
          <w:i/>
          <w:iCs/>
          <w:lang w:val="en-CA"/>
        </w:rPr>
      </w:pPr>
      <w:proofErr w:type="spellStart"/>
      <w:r w:rsidRPr="006E4D98">
        <w:rPr>
          <w:rFonts w:ascii="Courier New" w:hAnsi="Courier New" w:cs="Courier New"/>
          <w:i/>
          <w:iCs/>
          <w:lang w:val="en-CA"/>
        </w:rPr>
        <w:t>Descr</w:t>
      </w:r>
      <w:proofErr w:type="spellEnd"/>
      <w:r w:rsidRPr="006E4D98">
        <w:rPr>
          <w:i/>
          <w:iCs/>
          <w:lang w:val="en-CA"/>
        </w:rPr>
        <w:t xml:space="preserve"> is a descriptor that should be placed in the </w:t>
      </w:r>
      <w:proofErr w:type="spellStart"/>
      <w:r w:rsidRPr="006E4D98">
        <w:rPr>
          <w:i/>
          <w:iCs/>
          <w:lang w:val="en-CA"/>
        </w:rPr>
        <w:t>ElementaryStreamDescriptor</w:t>
      </w:r>
      <w:proofErr w:type="spellEnd"/>
      <w:r w:rsidRPr="006E4D98">
        <w:rPr>
          <w:i/>
          <w:iCs/>
          <w:lang w:val="en-CA"/>
        </w:rPr>
        <w:t xml:space="preserve"> when this stream is used in an MPEG-4 systems context. This does not include </w:t>
      </w:r>
      <w:proofErr w:type="spellStart"/>
      <w:r w:rsidRPr="006E4D98">
        <w:rPr>
          <w:i/>
          <w:iCs/>
          <w:lang w:val="en-CA"/>
        </w:rPr>
        <w:t>SLConfigDescriptor</w:t>
      </w:r>
      <w:proofErr w:type="spellEnd"/>
      <w:r w:rsidRPr="006E4D98">
        <w:rPr>
          <w:i/>
          <w:iCs/>
          <w:lang w:val="en-CA"/>
        </w:rPr>
        <w:t xml:space="preserve"> or </w:t>
      </w:r>
      <w:proofErr w:type="spellStart"/>
      <w:proofErr w:type="gramStart"/>
      <w:r w:rsidRPr="006E4D98">
        <w:rPr>
          <w:i/>
          <w:iCs/>
          <w:lang w:val="en-CA"/>
        </w:rPr>
        <w:t>DecoderConfigDescriptor</w:t>
      </w:r>
      <w:proofErr w:type="spellEnd"/>
      <w:r w:rsidRPr="006E4D98">
        <w:rPr>
          <w:i/>
          <w:iCs/>
          <w:lang w:val="en-CA"/>
        </w:rPr>
        <w:t>, but</w:t>
      </w:r>
      <w:proofErr w:type="gramEnd"/>
      <w:r w:rsidRPr="006E4D98">
        <w:rPr>
          <w:i/>
          <w:iCs/>
          <w:lang w:val="en-CA"/>
        </w:rPr>
        <w:t xml:space="preserve"> includes the other descriptors in order to be placed after the </w:t>
      </w:r>
      <w:proofErr w:type="spellStart"/>
      <w:r w:rsidRPr="006E4D98">
        <w:rPr>
          <w:i/>
          <w:iCs/>
          <w:lang w:val="en-CA"/>
        </w:rPr>
        <w:t>SLConfigDescriptor</w:t>
      </w:r>
      <w:proofErr w:type="spellEnd"/>
      <w:r w:rsidRPr="006E4D98">
        <w:rPr>
          <w:i/>
          <w:iCs/>
          <w:lang w:val="en-CA"/>
        </w:rPr>
        <w:t xml:space="preserve">. </w:t>
      </w:r>
      <w:proofErr w:type="gramStart"/>
      <w:r w:rsidRPr="006E4D98">
        <w:rPr>
          <w:i/>
          <w:iCs/>
          <w:highlight w:val="yellow"/>
          <w:lang w:val="en-CA"/>
        </w:rPr>
        <w:t>In particular, the</w:t>
      </w:r>
      <w:proofErr w:type="gramEnd"/>
      <w:r w:rsidRPr="006E4D98">
        <w:rPr>
          <w:i/>
          <w:iCs/>
          <w:highlight w:val="yellow"/>
          <w:lang w:val="en-CA"/>
        </w:rPr>
        <w:t xml:space="preserve"> descriptor for an LCEVC decoder can be present in the </w:t>
      </w:r>
      <w:proofErr w:type="spellStart"/>
      <w:r w:rsidRPr="006E4D98">
        <w:rPr>
          <w:i/>
          <w:iCs/>
          <w:highlight w:val="yellow"/>
          <w:lang w:val="en-CA"/>
        </w:rPr>
        <w:t>Descr</w:t>
      </w:r>
      <w:proofErr w:type="spellEnd"/>
      <w:r w:rsidRPr="006E4D98">
        <w:rPr>
          <w:i/>
          <w:iCs/>
          <w:highlight w:val="yellow"/>
          <w:lang w:val="en-CA"/>
        </w:rPr>
        <w:t xml:space="preserve"> field: in this case, one or more </w:t>
      </w:r>
      <w:proofErr w:type="spellStart"/>
      <w:r w:rsidRPr="006E4D98">
        <w:rPr>
          <w:i/>
          <w:iCs/>
          <w:highlight w:val="yellow"/>
          <w:lang w:val="en-CA"/>
        </w:rPr>
        <w:t>LCEVCConfigurationBox</w:t>
      </w:r>
      <w:proofErr w:type="spellEnd"/>
      <w:r w:rsidRPr="006E4D98">
        <w:rPr>
          <w:i/>
          <w:iCs/>
          <w:highlight w:val="yellow"/>
          <w:lang w:val="en-CA"/>
        </w:rPr>
        <w:t xml:space="preserve"> shall be considered as the descriptor(s) for one or more LCEVC decoder(s) associated as enhancement to the Base decoder identified by the </w:t>
      </w:r>
      <w:proofErr w:type="spellStart"/>
      <w:r w:rsidRPr="006E4D98">
        <w:rPr>
          <w:i/>
          <w:iCs/>
          <w:highlight w:val="yellow"/>
          <w:lang w:val="en-CA"/>
        </w:rPr>
        <w:t>ConfigurationBox</w:t>
      </w:r>
      <w:proofErr w:type="spellEnd"/>
      <w:r w:rsidRPr="006E4D98">
        <w:rPr>
          <w:i/>
          <w:iCs/>
          <w:highlight w:val="yellow"/>
          <w:lang w:val="en-CA"/>
        </w:rPr>
        <w:t xml:space="preserve"> preceding the MPEG4ExtensionDescriptorsBox.</w:t>
      </w:r>
    </w:p>
    <w:p w14:paraId="1B3691CF" w14:textId="7D98C8DC" w:rsidR="005A38C9"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6A4FBF5C" w14:textId="069338D5" w:rsidR="002A49B1" w:rsidRPr="006E4D98" w:rsidRDefault="002A49B1" w:rsidP="002A49B1">
      <w:pPr>
        <w:pStyle w:val="Heading2"/>
        <w:rPr>
          <w:lang w:val="en-CA"/>
        </w:rPr>
      </w:pPr>
      <w:bookmarkStart w:id="817" w:name="_Toc166241704"/>
      <w:r w:rsidRPr="006E4D98">
        <w:rPr>
          <w:lang w:val="en-CA"/>
        </w:rPr>
        <w:t>SEI approach</w:t>
      </w:r>
      <w:bookmarkEnd w:id="817"/>
    </w:p>
    <w:p w14:paraId="5A6400EC" w14:textId="1D089D3E" w:rsidR="00FF46BB" w:rsidRPr="006E4D98" w:rsidRDefault="00FF46BB" w:rsidP="00FF46BB">
      <w:pPr>
        <w:rPr>
          <w:lang w:val="en-CA"/>
        </w:rPr>
      </w:pPr>
      <w:r w:rsidRPr="006E4D98">
        <w:rPr>
          <w:lang w:val="en-CA"/>
        </w:rPr>
        <w:t>LCEVC encoded data units are Network Abstraction Layer (NAL) units as defined in ISO/IEC 23094-2, Sec. 7.3.2.</w:t>
      </w:r>
    </w:p>
    <w:p w14:paraId="5A1D10EF" w14:textId="568974B9" w:rsidR="00FF46BB" w:rsidRPr="006E4D98" w:rsidRDefault="00FF46BB" w:rsidP="002A49B1">
      <w:pPr>
        <w:rPr>
          <w:lang w:val="en-CA"/>
        </w:rPr>
      </w:pPr>
      <w:r w:rsidRPr="006E4D98">
        <w:rPr>
          <w:lang w:val="en-CA"/>
        </w:rPr>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3BC80CEC" w14:textId="77777777" w:rsidR="00FF46BB" w:rsidRPr="006E4D98" w:rsidRDefault="002F17CC" w:rsidP="00FF46BB">
      <w:pPr>
        <w:keepNext/>
        <w:rPr>
          <w:lang w:val="en-CA"/>
        </w:rPr>
      </w:pPr>
      <w:r w:rsidRPr="00F96655">
        <w:rPr>
          <w:rFonts w:asciiTheme="majorHAnsi" w:hAnsiTheme="majorHAnsi"/>
          <w:noProof/>
          <w:lang w:val="en-CA"/>
        </w:rPr>
        <w:object w:dxaOrig="14220" w:dyaOrig="900" w14:anchorId="35FB7943">
          <v:shape id="_x0000_i1025" type="#_x0000_t75" alt="" style="width:454.25pt;height:32.05pt;mso-width-percent:0;mso-height-percent:0;mso-width-percent:0;mso-height-percent:0" o:ole="">
            <v:imagedata r:id="rId23" o:title=""/>
          </v:shape>
          <o:OLEObject Type="Embed" ProgID="Visio.Drawing.15" ShapeID="_x0000_i1025" DrawAspect="Content" ObjectID="_1792180271" r:id="rId24"/>
        </w:object>
      </w:r>
    </w:p>
    <w:p w14:paraId="2450FA36" w14:textId="4B2009F4" w:rsidR="00FF46BB" w:rsidRPr="006E4D98" w:rsidRDefault="00FF46BB" w:rsidP="00FF46BB">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r w:rsidR="00F96655" w:rsidRPr="006E4D98">
        <w:rPr>
          <w:noProof/>
          <w:lang w:val="en-CA"/>
        </w:rPr>
        <w:t>4</w:t>
      </w:r>
      <w:r w:rsidRPr="006E4D98">
        <w:rPr>
          <w:lang w:val="en-CA"/>
        </w:rPr>
        <w:fldChar w:fldCharType="end"/>
      </w:r>
      <w:r w:rsidRPr="006E4D98">
        <w:rPr>
          <w:lang w:val="en-CA"/>
        </w:rPr>
        <w:t>: Diagram of Embedded SEI “single track” for LCEVC.</w:t>
      </w:r>
    </w:p>
    <w:p w14:paraId="60EB169E" w14:textId="56AB9595" w:rsidR="00FF46BB" w:rsidRPr="006E4D98" w:rsidRDefault="00140749" w:rsidP="00140749">
      <w:pPr>
        <w:pStyle w:val="Heading3"/>
        <w:rPr>
          <w:lang w:val="en-CA"/>
        </w:rPr>
      </w:pPr>
      <w:bookmarkStart w:id="818" w:name="_Toc166241705"/>
      <w:r w:rsidRPr="006E4D98">
        <w:rPr>
          <w:lang w:val="en-CA"/>
        </w:rPr>
        <w:t>Carriage of LCEVC NALUs in SEI messages</w:t>
      </w:r>
      <w:bookmarkEnd w:id="818"/>
    </w:p>
    <w:p w14:paraId="7FB30BEA" w14:textId="77777777" w:rsidR="00140749" w:rsidRPr="006E4D98" w:rsidRDefault="00140749" w:rsidP="00140749">
      <w:pPr>
        <w:rPr>
          <w:lang w:val="en-CA"/>
        </w:rPr>
      </w:pPr>
      <w:r w:rsidRPr="006E4D98">
        <w:rPr>
          <w:lang w:val="en-CA"/>
        </w:rPr>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w:t>
      </w:r>
      <w:proofErr w:type="spellStart"/>
      <w:r w:rsidRPr="006E4D98">
        <w:rPr>
          <w:lang w:val="en-CA"/>
        </w:rPr>
        <w:t>nal_unit_type</w:t>
      </w:r>
      <w:proofErr w:type="spellEnd"/>
      <w:r w:rsidRPr="006E4D98">
        <w:rPr>
          <w:lang w:val="en-CA"/>
        </w:rPr>
        <w:t xml:space="preserve"> field as in the following table, where RBSP stands for raw byte sequence payload (see </w:t>
      </w:r>
      <w:r w:rsidRPr="006E4D98">
        <w:rPr>
          <w:lang w:val="en-CA"/>
        </w:rPr>
        <w:fldChar w:fldCharType="begin"/>
      </w:r>
      <w:r w:rsidRPr="006E4D98">
        <w:rPr>
          <w:lang w:val="en-CA"/>
        </w:rPr>
        <w:instrText xml:space="preserve"> REF _Ref116298660 \h  \* MERGEFORMAT </w:instrText>
      </w:r>
      <w:r w:rsidRPr="006E4D98">
        <w:rPr>
          <w:lang w:val="en-CA"/>
        </w:rPr>
      </w:r>
      <w:r w:rsidRPr="006E4D98">
        <w:rPr>
          <w:lang w:val="en-CA"/>
        </w:rPr>
        <w:fldChar w:fldCharType="separate"/>
      </w:r>
      <w:r w:rsidRPr="006E4D98">
        <w:rPr>
          <w:lang w:val="en-CA"/>
        </w:rPr>
        <w:t xml:space="preserve">Table </w:t>
      </w:r>
      <w:r w:rsidRPr="006E4D98">
        <w:rPr>
          <w:noProof/>
          <w:lang w:val="en-CA"/>
        </w:rPr>
        <w:t>1</w:t>
      </w:r>
      <w:r w:rsidRPr="006E4D98">
        <w:rPr>
          <w:lang w:val="en-CA"/>
        </w:rPr>
        <w:fldChar w:fldCharType="end"/>
      </w:r>
      <w:r w:rsidRPr="006E4D98">
        <w:rPr>
          <w:lang w:val="en-CA"/>
        </w:rPr>
        <w:t xml:space="preserve"> below).</w:t>
      </w:r>
    </w:p>
    <w:tbl>
      <w:tblPr>
        <w:tblStyle w:val="TableGrid"/>
        <w:tblW w:w="7088" w:type="dxa"/>
        <w:jc w:val="center"/>
        <w:tblLook w:val="04A0" w:firstRow="1" w:lastRow="0" w:firstColumn="1" w:lastColumn="0" w:noHBand="0" w:noVBand="1"/>
      </w:tblPr>
      <w:tblGrid>
        <w:gridCol w:w="1414"/>
        <w:gridCol w:w="2049"/>
        <w:gridCol w:w="3625"/>
      </w:tblGrid>
      <w:tr w:rsidR="00140749" w:rsidRPr="006E4D98" w14:paraId="7DE2FFE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12DD0B7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MPEG</w:t>
            </w:r>
            <w:r w:rsidRPr="006E4D98">
              <w:rPr>
                <w:rFonts w:asciiTheme="majorHAnsi" w:eastAsia="Calibri" w:hAnsiTheme="majorHAnsi"/>
                <w:lang w:val="en-CA"/>
              </w:rPr>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450EA170"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5D541629"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Corresponding</w:t>
            </w:r>
            <w:r w:rsidRPr="006E4D98">
              <w:rPr>
                <w:rFonts w:asciiTheme="majorHAnsi" w:eastAsia="Calibri" w:hAnsiTheme="majorHAnsi"/>
                <w:lang w:val="en-CA"/>
              </w:rPr>
              <w:br/>
              <w:t>NAL unit payload</w:t>
            </w:r>
          </w:p>
        </w:tc>
      </w:tr>
      <w:tr w:rsidR="00140749" w:rsidRPr="006E4D98" w14:paraId="66379DAE"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87F448A"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lastRenderedPageBreak/>
              <w:t>AVC</w:t>
            </w:r>
          </w:p>
        </w:tc>
        <w:tc>
          <w:tcPr>
            <w:tcW w:w="2049" w:type="dxa"/>
            <w:tcBorders>
              <w:top w:val="single" w:sz="4" w:space="0" w:color="auto"/>
              <w:left w:val="single" w:sz="4" w:space="0" w:color="auto"/>
              <w:bottom w:val="single" w:sz="4" w:space="0" w:color="auto"/>
              <w:right w:val="single" w:sz="4" w:space="0" w:color="auto"/>
            </w:tcBorders>
            <w:hideMark/>
          </w:tcPr>
          <w:p w14:paraId="157527E5"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6</w:t>
            </w:r>
          </w:p>
        </w:tc>
        <w:tc>
          <w:tcPr>
            <w:tcW w:w="3625" w:type="dxa"/>
            <w:tcBorders>
              <w:top w:val="single" w:sz="4" w:space="0" w:color="auto"/>
              <w:left w:val="single" w:sz="4" w:space="0" w:color="auto"/>
              <w:bottom w:val="single" w:sz="4" w:space="0" w:color="auto"/>
              <w:right w:val="single" w:sz="4" w:space="0" w:color="auto"/>
            </w:tcBorders>
            <w:hideMark/>
          </w:tcPr>
          <w:p w14:paraId="4A8833CA"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sei_rbsp</w:t>
            </w:r>
            <w:proofErr w:type="spellEnd"/>
            <w:r w:rsidRPr="006E4D98">
              <w:rPr>
                <w:rFonts w:asciiTheme="majorHAnsi" w:eastAsia="Calibri" w:hAnsiTheme="majorHAnsi"/>
                <w:lang w:val="en-CA"/>
              </w:rPr>
              <w:t>()</w:t>
            </w:r>
          </w:p>
        </w:tc>
      </w:tr>
      <w:tr w:rsidR="00140749" w:rsidRPr="006E4D98" w14:paraId="3FA6EA0A"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7EA8F91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HEVC</w:t>
            </w:r>
          </w:p>
        </w:tc>
        <w:tc>
          <w:tcPr>
            <w:tcW w:w="2049" w:type="dxa"/>
            <w:tcBorders>
              <w:top w:val="single" w:sz="4" w:space="0" w:color="auto"/>
              <w:left w:val="single" w:sz="4" w:space="0" w:color="auto"/>
              <w:bottom w:val="single" w:sz="4" w:space="0" w:color="auto"/>
              <w:right w:val="single" w:sz="4" w:space="0" w:color="auto"/>
            </w:tcBorders>
            <w:hideMark/>
          </w:tcPr>
          <w:p w14:paraId="3369FD1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39</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041F4BAD"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sei_rbsp</w:t>
            </w:r>
            <w:proofErr w:type="spellEnd"/>
            <w:r w:rsidRPr="006E4D98">
              <w:rPr>
                <w:rFonts w:asciiTheme="majorHAnsi" w:eastAsia="Calibri" w:hAnsiTheme="majorHAnsi"/>
                <w:lang w:val="en-CA"/>
              </w:rPr>
              <w:t>()</w:t>
            </w:r>
          </w:p>
        </w:tc>
      </w:tr>
      <w:tr w:rsidR="00140749" w:rsidRPr="006E4D98" w14:paraId="4B235FB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16D5256"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VVC</w:t>
            </w:r>
          </w:p>
        </w:tc>
        <w:tc>
          <w:tcPr>
            <w:tcW w:w="2049" w:type="dxa"/>
            <w:tcBorders>
              <w:top w:val="single" w:sz="4" w:space="0" w:color="auto"/>
              <w:left w:val="single" w:sz="4" w:space="0" w:color="auto"/>
              <w:bottom w:val="single" w:sz="4" w:space="0" w:color="auto"/>
              <w:right w:val="single" w:sz="4" w:space="0" w:color="auto"/>
            </w:tcBorders>
            <w:hideMark/>
          </w:tcPr>
          <w:p w14:paraId="59FC526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23</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3FF23D38"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sei_rbsp</w:t>
            </w:r>
            <w:proofErr w:type="spellEnd"/>
            <w:r w:rsidRPr="006E4D98">
              <w:rPr>
                <w:rFonts w:asciiTheme="majorHAnsi" w:eastAsia="Calibri" w:hAnsiTheme="majorHAnsi"/>
                <w:lang w:val="en-CA"/>
              </w:rPr>
              <w:t>()</w:t>
            </w:r>
          </w:p>
        </w:tc>
      </w:tr>
      <w:tr w:rsidR="00140749" w:rsidRPr="006E4D98" w14:paraId="4B5DE6B6" w14:textId="77777777" w:rsidTr="00CE0DF1">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271AD4AE" w14:textId="77777777" w:rsidR="00140749" w:rsidRPr="006E4D98" w:rsidRDefault="00140749" w:rsidP="00140749">
            <w:pPr>
              <w:spacing w:before="0" w:after="80"/>
              <w:rPr>
                <w:rFonts w:asciiTheme="majorHAnsi" w:eastAsia="Calibri" w:hAnsiTheme="majorHAnsi"/>
                <w:vertAlign w:val="superscript"/>
                <w:lang w:val="en-CA"/>
              </w:rPr>
            </w:pPr>
            <w:r w:rsidRPr="006E4D98">
              <w:rPr>
                <w:rFonts w:asciiTheme="majorHAnsi" w:eastAsia="Calibri" w:hAnsiTheme="majorHAnsi"/>
                <w:vertAlign w:val="superscript"/>
                <w:lang w:val="en-CA"/>
              </w:rPr>
              <w:t>*</w:t>
            </w:r>
            <w:r w:rsidRPr="006E4D98">
              <w:rPr>
                <w:rFonts w:asciiTheme="majorHAnsi" w:eastAsia="Calibri" w:hAnsiTheme="majorHAnsi"/>
                <w:lang w:val="en-CA"/>
              </w:rPr>
              <w:t xml:space="preserve"> </w:t>
            </w:r>
            <w:proofErr w:type="gramStart"/>
            <w:r w:rsidRPr="006E4D98">
              <w:rPr>
                <w:rFonts w:asciiTheme="majorHAnsi" w:eastAsia="Calibri" w:hAnsiTheme="majorHAnsi"/>
                <w:lang w:val="en-CA"/>
              </w:rPr>
              <w:t>prefix</w:t>
            </w:r>
            <w:proofErr w:type="gramEnd"/>
            <w:r w:rsidRPr="006E4D98">
              <w:rPr>
                <w:rFonts w:asciiTheme="majorHAnsi" w:eastAsia="Calibri" w:hAnsiTheme="majorHAnsi"/>
                <w:lang w:val="en-CA"/>
              </w:rPr>
              <w:t xml:space="preserve"> SEI</w:t>
            </w:r>
          </w:p>
        </w:tc>
      </w:tr>
    </w:tbl>
    <w:p w14:paraId="6C68A33D" w14:textId="77777777" w:rsidR="00140749" w:rsidRPr="006E4D98" w:rsidRDefault="00140749" w:rsidP="00140749">
      <w:pPr>
        <w:pStyle w:val="Caption"/>
        <w:rPr>
          <w:lang w:val="en-CA"/>
        </w:rPr>
      </w:pPr>
      <w:bookmarkStart w:id="819" w:name="_Ref116298660"/>
      <w:bookmarkStart w:id="820" w:name="_Toc10430276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r w:rsidRPr="006E4D98">
        <w:rPr>
          <w:noProof/>
          <w:lang w:val="en-CA"/>
        </w:rPr>
        <w:t>1</w:t>
      </w:r>
      <w:r w:rsidRPr="006E4D98">
        <w:rPr>
          <w:lang w:val="en-CA"/>
        </w:rPr>
        <w:fldChar w:fldCharType="end"/>
      </w:r>
      <w:bookmarkEnd w:id="819"/>
      <w:r w:rsidRPr="006E4D98">
        <w:rPr>
          <w:lang w:val="en-CA"/>
        </w:rPr>
        <w:t xml:space="preserve"> - SEI NALU type</w:t>
      </w:r>
      <w:bookmarkEnd w:id="820"/>
    </w:p>
    <w:p w14:paraId="4BCEBBF6" w14:textId="571FE87C" w:rsidR="00140749" w:rsidRPr="006E4D98" w:rsidRDefault="00140749" w:rsidP="00140749">
      <w:pPr>
        <w:pStyle w:val="Heading3"/>
        <w:rPr>
          <w:lang w:val="en-CA"/>
        </w:rPr>
      </w:pPr>
      <w:bookmarkStart w:id="821" w:name="_Toc166241706"/>
      <w:r w:rsidRPr="006E4D98">
        <w:rPr>
          <w:lang w:val="en-CA"/>
        </w:rPr>
        <w:t>Suggested solution for SEI carriage</w:t>
      </w:r>
      <w:bookmarkEnd w:id="821"/>
    </w:p>
    <w:p w14:paraId="31672647" w14:textId="69FB9014" w:rsidR="00140749" w:rsidRPr="006E4D98" w:rsidRDefault="00140749" w:rsidP="00140749">
      <w:pPr>
        <w:rPr>
          <w:lang w:val="en-CA"/>
        </w:rPr>
      </w:pPr>
      <w:r w:rsidRPr="006E4D98">
        <w:rPr>
          <w:lang w:val="en-CA"/>
        </w:rPr>
        <w:t>The proposed solution for using SEI encapsulation of an LCEVC bitstream consists in defining a new SEI message for LCEVC and referencing it as a new Payload Type in each of the base layer video coding specifications.</w:t>
      </w:r>
    </w:p>
    <w:p w14:paraId="3915A53C" w14:textId="25E739B5" w:rsidR="00140749" w:rsidRPr="006E4D98" w:rsidRDefault="00140749" w:rsidP="00140749">
      <w:pPr>
        <w:rPr>
          <w:lang w:val="en-CA"/>
        </w:rPr>
      </w:pPr>
      <w:r w:rsidRPr="006E4D98">
        <w:rPr>
          <w:lang w:val="en-CA"/>
        </w:rPr>
        <w:t xml:space="preserve">In AVC (IS 14496-10),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D.1.1, with values ranging from 0 to 56, and from 137 to 201, with the other values up to 255 allocated as </w:t>
      </w:r>
      <w:proofErr w:type="spellStart"/>
      <w:r w:rsidRPr="006E4D98">
        <w:rPr>
          <w:lang w:val="en-CA"/>
        </w:rPr>
        <w:t>reserved_sei_message</w:t>
      </w:r>
      <w:proofErr w:type="spellEnd"/>
      <w:r w:rsidRPr="006E4D98">
        <w:rPr>
          <w:lang w:val="en-CA"/>
        </w:rPr>
        <w:t>.</w:t>
      </w:r>
    </w:p>
    <w:p w14:paraId="14361046" w14:textId="2BA00E2E" w:rsidR="00140749" w:rsidRPr="006E4D98" w:rsidRDefault="00140749" w:rsidP="00140749">
      <w:pPr>
        <w:rPr>
          <w:lang w:val="en-CA"/>
        </w:rPr>
      </w:pPr>
      <w:r w:rsidRPr="006E4D98">
        <w:rPr>
          <w:lang w:val="en-CA"/>
        </w:rPr>
        <w:t xml:space="preserve">In HEVC (IS 23008-2), as well,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D.2.1, with values ranging from 0 to 56, and from 128 to 201, with other values up to 255 allocated as </w:t>
      </w:r>
      <w:proofErr w:type="spellStart"/>
      <w:r w:rsidRPr="006E4D98">
        <w:rPr>
          <w:lang w:val="en-CA"/>
        </w:rPr>
        <w:t>reserved_sei_message</w:t>
      </w:r>
      <w:proofErr w:type="spellEnd"/>
      <w:r w:rsidRPr="006E4D98">
        <w:rPr>
          <w:lang w:val="en-CA"/>
        </w:rPr>
        <w:t>.</w:t>
      </w:r>
    </w:p>
    <w:p w14:paraId="1E153DE7" w14:textId="364CB2FC" w:rsidR="00140749" w:rsidRPr="006E4D98" w:rsidRDefault="00140749" w:rsidP="00140749">
      <w:pPr>
        <w:rPr>
          <w:lang w:val="en-CA"/>
        </w:rPr>
      </w:pPr>
      <w:r w:rsidRPr="006E4D98">
        <w:rPr>
          <w:lang w:val="en-CA"/>
        </w:rPr>
        <w:t xml:space="preserve">In VVC (IS 23090-3), as well,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D.2.1, with values ranging from 0 to 45, and from 129 to 204, with other values up to 255 allocated as </w:t>
      </w:r>
      <w:proofErr w:type="spellStart"/>
      <w:r w:rsidRPr="006E4D98">
        <w:rPr>
          <w:lang w:val="en-CA"/>
        </w:rPr>
        <w:t>reserved_sei_message</w:t>
      </w:r>
      <w:proofErr w:type="spellEnd"/>
      <w:r w:rsidRPr="006E4D98">
        <w:rPr>
          <w:lang w:val="en-CA"/>
        </w:rPr>
        <w:t>.</w:t>
      </w:r>
    </w:p>
    <w:p w14:paraId="5F3B650C" w14:textId="377B30D5" w:rsidR="00140749" w:rsidRPr="006E4D98" w:rsidRDefault="00140749" w:rsidP="00140749">
      <w:pPr>
        <w:rPr>
          <w:lang w:val="en-CA"/>
        </w:rPr>
      </w:pPr>
      <w:r w:rsidRPr="006E4D98">
        <w:rPr>
          <w:lang w:val="en-CA"/>
        </w:rPr>
        <w:t xml:space="preserve">The suggested value of </w:t>
      </w:r>
      <w:proofErr w:type="spellStart"/>
      <w:r w:rsidRPr="006E4D98">
        <w:rPr>
          <w:lang w:val="en-CA"/>
        </w:rPr>
        <w:t>payloadType</w:t>
      </w:r>
      <w:proofErr w:type="spellEnd"/>
      <w:r w:rsidRPr="006E4D98">
        <w:rPr>
          <w:lang w:val="en-CA"/>
        </w:rPr>
        <w:t xml:space="preserve"> to be allocated to LCEVC in the three specifications (AVC, HEVC, VVC) is </w:t>
      </w:r>
      <w:proofErr w:type="spellStart"/>
      <w:r w:rsidRPr="006E4D98">
        <w:rPr>
          <w:highlight w:val="yellow"/>
          <w:lang w:val="en-CA"/>
        </w:rPr>
        <w:t>payloadType</w:t>
      </w:r>
      <w:proofErr w:type="spellEnd"/>
      <w:r w:rsidRPr="006E4D98">
        <w:rPr>
          <w:highlight w:val="yellow"/>
          <w:lang w:val="en-CA"/>
        </w:rPr>
        <w:t xml:space="preserve"> value 57</w:t>
      </w:r>
      <w:r w:rsidRPr="006E4D98">
        <w:rPr>
          <w:lang w:val="en-CA"/>
        </w:rPr>
        <w:t>, that falls in the “reserved range” of all the three spec.</w:t>
      </w:r>
    </w:p>
    <w:p w14:paraId="394ABDD0" w14:textId="66E47035" w:rsidR="002A49B1" w:rsidRPr="006E4D98" w:rsidRDefault="002A49B1" w:rsidP="002A49B1">
      <w:pPr>
        <w:pStyle w:val="Heading2"/>
        <w:rPr>
          <w:lang w:val="en-CA"/>
        </w:rPr>
      </w:pPr>
      <w:bookmarkStart w:id="822" w:name="_Toc166241707"/>
      <w:r w:rsidRPr="006E4D98">
        <w:rPr>
          <w:lang w:val="en-CA"/>
        </w:rPr>
        <w:t>Aggregators approach</w:t>
      </w:r>
      <w:bookmarkEnd w:id="822"/>
    </w:p>
    <w:p w14:paraId="1037C0C2" w14:textId="0EFB63BA" w:rsidR="00F82EA5" w:rsidRPr="006E4D98" w:rsidRDefault="00F82EA5" w:rsidP="008B3FE4">
      <w:pPr>
        <w:rPr>
          <w:lang w:val="en-CA"/>
        </w:rPr>
      </w:pPr>
      <w:r w:rsidRPr="006E4D98">
        <w:rPr>
          <w:lang w:val="en-CA"/>
        </w:rPr>
        <w:t>In this proposal we provide a ISOBMFF based codec-agnostic solution for the carriage of LCEVC bitstream in a single-track.</w:t>
      </w:r>
    </w:p>
    <w:p w14:paraId="1DD7A898" w14:textId="53A4687B" w:rsidR="00952A96" w:rsidRPr="006E4D98" w:rsidRDefault="00952A96" w:rsidP="00952A96">
      <w:pPr>
        <w:pStyle w:val="Heading3"/>
        <w:rPr>
          <w:lang w:val="en-CA"/>
        </w:rPr>
      </w:pPr>
      <w:bookmarkStart w:id="823" w:name="_Toc166241708"/>
      <w:r w:rsidRPr="006E4D98">
        <w:rPr>
          <w:lang w:val="en-CA"/>
        </w:rPr>
        <w:t>AVC/H264 NALU header format</w:t>
      </w:r>
      <w:bookmarkEnd w:id="823"/>
    </w:p>
    <w:p w14:paraId="555B7955" w14:textId="77777777" w:rsidR="00952A96" w:rsidRPr="006E4D98" w:rsidRDefault="00952A96" w:rsidP="00952A96">
      <w:pPr>
        <w:rPr>
          <w:lang w:val="en-CA"/>
        </w:rPr>
      </w:pPr>
      <w:r w:rsidRPr="006E4D98">
        <w:rPr>
          <w:lang w:val="en-CA"/>
        </w:rPr>
        <w:t xml:space="preserve">The proposed changes, with respect to the current “Dual Track” carriage of LCEVC, are highlighted with track changes or </w:t>
      </w:r>
      <w:r w:rsidRPr="006E4D98">
        <w:rPr>
          <w:highlight w:val="yellow"/>
          <w:lang w:val="en-CA"/>
        </w:rPr>
        <w:t>yellow</w:t>
      </w:r>
      <w:r w:rsidRPr="006E4D98">
        <w:rPr>
          <w:lang w:val="en-CA"/>
        </w:rPr>
        <w:t xml:space="preserve"> text.</w:t>
      </w:r>
    </w:p>
    <w:p w14:paraId="4AD02FDD" w14:textId="428D8DAD" w:rsidR="00952A96" w:rsidRPr="006E4D98" w:rsidRDefault="00952A96" w:rsidP="008B3FE4">
      <w:pPr>
        <w:rPr>
          <w:lang w:val="en-CA"/>
        </w:rPr>
      </w:pPr>
      <w:r w:rsidRPr="006E4D98">
        <w:rPr>
          <w:lang w:val="en-CA"/>
        </w:rPr>
        <w:t>The clause numbering refers to the numbering currently used in IS 14496-15, Clause 13.</w:t>
      </w:r>
    </w:p>
    <w:p w14:paraId="4F0758EF" w14:textId="12A1FADA" w:rsidR="00952A96" w:rsidRPr="006E4D98" w:rsidRDefault="00952A96" w:rsidP="008B3FE4">
      <w:pPr>
        <w:rPr>
          <w:b/>
          <w:bCs/>
          <w:lang w:val="en-CA"/>
        </w:rPr>
      </w:pPr>
      <w:r w:rsidRPr="006E4D98">
        <w:rPr>
          <w:b/>
          <w:bCs/>
          <w:lang w:val="en-CA"/>
        </w:rPr>
        <w:t>13</w:t>
      </w:r>
      <w:r w:rsidRPr="006E4D98">
        <w:rPr>
          <w:b/>
          <w:bCs/>
          <w:lang w:val="en-CA"/>
        </w:rPr>
        <w:tab/>
        <w:t>LCEVC elementary streams and sample definitions</w:t>
      </w:r>
    </w:p>
    <w:p w14:paraId="72B40F65" w14:textId="1F048DC3" w:rsidR="00952A96" w:rsidRPr="006E4D98" w:rsidRDefault="00952A96" w:rsidP="008B3FE4">
      <w:pPr>
        <w:rPr>
          <w:b/>
          <w:bCs/>
          <w:lang w:val="en-CA"/>
        </w:rPr>
      </w:pPr>
      <w:r w:rsidRPr="006E4D98">
        <w:rPr>
          <w:b/>
          <w:bCs/>
          <w:lang w:val="en-CA"/>
        </w:rPr>
        <w:t>13.1</w:t>
      </w:r>
      <w:r w:rsidRPr="006E4D98">
        <w:rPr>
          <w:b/>
          <w:bCs/>
          <w:lang w:val="en-CA"/>
        </w:rPr>
        <w:tab/>
        <w:t>Overview</w:t>
      </w:r>
    </w:p>
    <w:p w14:paraId="13324ACD" w14:textId="77777777" w:rsidR="00952A96" w:rsidRPr="006E4D98" w:rsidRDefault="00952A96" w:rsidP="00952A96">
      <w:pPr>
        <w:rPr>
          <w:lang w:val="en-CA"/>
        </w:rPr>
      </w:pPr>
      <w:r w:rsidRPr="006E4D98">
        <w:rPr>
          <w:lang w:val="en-CA"/>
        </w:rPr>
        <w:t>…</w:t>
      </w:r>
    </w:p>
    <w:p w14:paraId="0B6C4A81" w14:textId="77777777" w:rsidR="00952A96" w:rsidRPr="006E4D98" w:rsidRDefault="00952A96" w:rsidP="00952A96">
      <w:pPr>
        <w:rPr>
          <w:lang w:val="en-CA"/>
        </w:rPr>
      </w:pPr>
      <w:r w:rsidRPr="006E4D98">
        <w:rPr>
          <w:lang w:val="en-CA"/>
        </w:rPr>
        <w:t xml:space="preserve">LCEVC elementary streams carry enhancement to a "base" codec such as the ones listed above. </w:t>
      </w:r>
      <w:r w:rsidRPr="006E4D98">
        <w:rPr>
          <w:highlight w:val="yellow"/>
          <w:lang w:val="en-CA"/>
        </w:rPr>
        <w:t>A LCEVC elementary stream and a “base” codec elementary stream may be present in the same track.</w:t>
      </w:r>
      <w:r w:rsidRPr="006E4D98">
        <w:rPr>
          <w:lang w:val="en-CA"/>
        </w:rPr>
        <w:t xml:space="preserve"> When, a LCEVC elementary stream is in its own track, it makes a reference to a "base" codec elementary stream in a separate track, so that the LCEVC stream can be decoded in conjunction with the "base" stream, while the "base" stream can be decoded independently of the LCEVC stream. </w:t>
      </w:r>
    </w:p>
    <w:p w14:paraId="5472FAE6" w14:textId="77777777" w:rsidR="00952A96" w:rsidRPr="006E4D98" w:rsidRDefault="00952A96" w:rsidP="00952A96">
      <w:pPr>
        <w:rPr>
          <w:lang w:val="en-CA"/>
        </w:rPr>
      </w:pPr>
      <w:r w:rsidRPr="006E4D98">
        <w:rPr>
          <w:highlight w:val="yellow"/>
          <w:lang w:val="en-CA"/>
        </w:rPr>
        <w:lastRenderedPageBreak/>
        <w:t>An aggregator structure is specified to allow LCEVC elementary stream and a “base” codec elementary stream to be present in the same track. The aggregator structure enables grouping of NAL units from the base codec elementary stream into aggregated data units.</w:t>
      </w:r>
    </w:p>
    <w:p w14:paraId="5A1020B2" w14:textId="77777777" w:rsidR="00952A96" w:rsidRPr="006E4D98" w:rsidRDefault="00952A96" w:rsidP="00952A96">
      <w:pPr>
        <w:rPr>
          <w:lang w:val="en-CA"/>
        </w:rPr>
      </w:pPr>
      <w:r w:rsidRPr="006E4D98">
        <w:rPr>
          <w:lang w:val="en-CA"/>
        </w:rPr>
        <w:t>This clause defines the carriage of LCEVC elementary streams in the ISO base media file format as defined in this specification.</w:t>
      </w:r>
    </w:p>
    <w:p w14:paraId="675F9F29" w14:textId="6F226426" w:rsidR="00952A96" w:rsidRPr="006E4D98" w:rsidRDefault="00952A96" w:rsidP="008B3FE4">
      <w:pPr>
        <w:rPr>
          <w:lang w:val="en-CA"/>
        </w:rPr>
      </w:pPr>
      <w:r w:rsidRPr="006E4D98">
        <w:rPr>
          <w:lang w:val="en-CA"/>
        </w:rPr>
        <w:t>…</w:t>
      </w:r>
    </w:p>
    <w:p w14:paraId="237C9385" w14:textId="19C07C98" w:rsidR="00952A96" w:rsidRPr="006E4D98" w:rsidRDefault="00952A96" w:rsidP="00952A96">
      <w:pPr>
        <w:rPr>
          <w:b/>
          <w:bCs/>
          <w:lang w:val="en-CA"/>
        </w:rPr>
      </w:pPr>
      <w:r w:rsidRPr="006E4D98">
        <w:rPr>
          <w:b/>
          <w:bCs/>
          <w:lang w:val="en-CA"/>
        </w:rPr>
        <w:t>13.4</w:t>
      </w:r>
      <w:r w:rsidRPr="006E4D98">
        <w:rPr>
          <w:b/>
          <w:bCs/>
          <w:lang w:val="en-CA"/>
        </w:rPr>
        <w:tab/>
      </w:r>
      <w:r w:rsidRPr="006E4D98">
        <w:rPr>
          <w:b/>
          <w:bCs/>
          <w:lang w:val="en-CA"/>
        </w:rPr>
        <w:tab/>
        <w:t>Derivation from ISO base media file format</w:t>
      </w:r>
    </w:p>
    <w:p w14:paraId="2B1E2A5E" w14:textId="22E080F8" w:rsidR="00952A96" w:rsidRPr="006E4D98" w:rsidRDefault="00952A96" w:rsidP="00952A96">
      <w:pPr>
        <w:rPr>
          <w:b/>
          <w:bCs/>
          <w:lang w:val="en-CA"/>
        </w:rPr>
      </w:pPr>
      <w:bookmarkStart w:id="824" w:name="_Toc140671844"/>
      <w:r w:rsidRPr="006E4D98">
        <w:rPr>
          <w:b/>
          <w:bCs/>
          <w:lang w:val="en-CA"/>
        </w:rPr>
        <w:t>13.4.1</w:t>
      </w:r>
      <w:r w:rsidRPr="006E4D98">
        <w:rPr>
          <w:b/>
          <w:bCs/>
          <w:lang w:val="en-CA"/>
        </w:rPr>
        <w:tab/>
      </w:r>
      <w:r w:rsidRPr="006E4D98">
        <w:rPr>
          <w:b/>
          <w:bCs/>
          <w:lang w:val="en-CA"/>
        </w:rPr>
        <w:tab/>
        <w:t>LCEVC video stream definition: sample entry name and format</w:t>
      </w:r>
      <w:bookmarkEnd w:id="824"/>
    </w:p>
    <w:p w14:paraId="3F4C124B" w14:textId="77777777" w:rsidR="00952A96" w:rsidRPr="006E4D98" w:rsidRDefault="00952A96" w:rsidP="00952A96">
      <w:pPr>
        <w:rPr>
          <w:b/>
          <w:bCs/>
          <w:lang w:val="en-CA"/>
        </w:rPr>
      </w:pPr>
      <w:r w:rsidRPr="006E4D98">
        <w:rPr>
          <w:b/>
          <w:bCs/>
          <w:lang w:val="en-CA"/>
        </w:rPr>
        <w:t>13.4.1.1</w:t>
      </w:r>
      <w:r w:rsidRPr="006E4D98">
        <w:rPr>
          <w:b/>
          <w:bCs/>
          <w:lang w:val="en-CA"/>
        </w:rPr>
        <w:tab/>
        <w:t>Definition</w:t>
      </w:r>
    </w:p>
    <w:p w14:paraId="64669F49"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4FF99DC4" w14:textId="77777777" w:rsidR="00952A96" w:rsidRPr="006E4D98" w:rsidRDefault="00952A96" w:rsidP="00952A96">
      <w:pPr>
        <w:rPr>
          <w:b/>
          <w:bCs/>
          <w:lang w:val="en-CA"/>
        </w:rPr>
      </w:pPr>
      <w:r w:rsidRPr="006E4D98">
        <w:rPr>
          <w:b/>
          <w:bCs/>
          <w:lang w:val="en-CA"/>
        </w:rPr>
        <w:t>13.4.1.2</w:t>
      </w:r>
      <w:r w:rsidRPr="006E4D98">
        <w:rPr>
          <w:b/>
          <w:bCs/>
          <w:lang w:val="en-CA"/>
        </w:rPr>
        <w:tab/>
        <w:t>Syntax</w:t>
      </w:r>
    </w:p>
    <w:p w14:paraId="362657C6"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78020C29" w14:textId="77777777" w:rsidR="00952A96" w:rsidRPr="006E4D98" w:rsidRDefault="00952A96" w:rsidP="00952A96">
      <w:pPr>
        <w:rPr>
          <w:b/>
          <w:bCs/>
          <w:lang w:val="en-CA"/>
        </w:rPr>
      </w:pPr>
      <w:r w:rsidRPr="006E4D98">
        <w:rPr>
          <w:b/>
          <w:bCs/>
          <w:lang w:val="en-CA"/>
        </w:rPr>
        <w:t>13.4.1.3</w:t>
      </w:r>
      <w:r w:rsidRPr="006E4D98">
        <w:rPr>
          <w:b/>
          <w:bCs/>
          <w:lang w:val="en-CA"/>
        </w:rPr>
        <w:tab/>
        <w:t>Semantics</w:t>
      </w:r>
    </w:p>
    <w:p w14:paraId="01997ACF" w14:textId="77777777" w:rsidR="00952A96" w:rsidRPr="006E4D98" w:rsidRDefault="00952A96" w:rsidP="00952A96">
      <w:pPr>
        <w:rPr>
          <w:rFonts w:asciiTheme="majorHAnsi" w:hAnsiTheme="majorHAnsi"/>
          <w:lang w:val="en-CA"/>
        </w:rPr>
      </w:pPr>
      <w:r w:rsidRPr="006E4D98">
        <w:rPr>
          <w:rFonts w:asciiTheme="majorHAnsi" w:hAnsiTheme="majorHAnsi"/>
          <w:lang w:val="en-CA"/>
        </w:rPr>
        <w:t xml:space="preserve">… </w:t>
      </w:r>
    </w:p>
    <w:p w14:paraId="7808F8B0" w14:textId="277A049C" w:rsidR="00952A96" w:rsidRPr="006E4D98" w:rsidRDefault="00952A96" w:rsidP="00952A96">
      <w:pPr>
        <w:rPr>
          <w:b/>
          <w:bCs/>
          <w:lang w:val="en-CA"/>
        </w:rPr>
      </w:pPr>
      <w:bookmarkStart w:id="825" w:name="_Toc140671845"/>
      <w:r w:rsidRPr="006E4D98">
        <w:rPr>
          <w:b/>
          <w:bCs/>
          <w:lang w:val="en-CA"/>
        </w:rPr>
        <w:t>13.4.2</w:t>
      </w:r>
      <w:r w:rsidRPr="006E4D98">
        <w:rPr>
          <w:b/>
          <w:bCs/>
          <w:lang w:val="en-CA"/>
        </w:rPr>
        <w:tab/>
      </w:r>
      <w:r w:rsidRPr="006E4D98">
        <w:rPr>
          <w:b/>
          <w:bCs/>
          <w:lang w:val="en-CA"/>
        </w:rPr>
        <w:tab/>
        <w:t>LCEVC mixed sample entry</w:t>
      </w:r>
      <w:bookmarkEnd w:id="825"/>
    </w:p>
    <w:p w14:paraId="26D7BEB0" w14:textId="499659D8" w:rsidR="00952A96" w:rsidRPr="006E4D98" w:rsidRDefault="00952A96" w:rsidP="008B3FE4">
      <w:pPr>
        <w:rPr>
          <w:b/>
          <w:bCs/>
          <w:lang w:val="en-CA"/>
        </w:rPr>
      </w:pPr>
      <w:r w:rsidRPr="006E4D98">
        <w:rPr>
          <w:b/>
          <w:bCs/>
          <w:lang w:val="en-CA"/>
        </w:rPr>
        <w:t>13.4.2.1</w:t>
      </w:r>
      <w:r w:rsidRPr="006E4D98">
        <w:rPr>
          <w:b/>
          <w:bCs/>
          <w:lang w:val="en-CA"/>
        </w:rPr>
        <w:tab/>
        <w:t>Definition</w:t>
      </w:r>
    </w:p>
    <w:p w14:paraId="0CF8A23F" w14:textId="77777777" w:rsidR="00952A96" w:rsidRPr="006E4D98" w:rsidRDefault="00952A96" w:rsidP="00952A96">
      <w:pPr>
        <w:rPr>
          <w:highlight w:val="yellow"/>
          <w:lang w:val="en-CA"/>
        </w:rPr>
      </w:pPr>
      <w:r w:rsidRPr="006E4D98">
        <w:rPr>
          <w:highlight w:val="yellow"/>
          <w:lang w:val="en-CA"/>
        </w:rPr>
        <w:t>Sample Entry and Box Types:    '</w:t>
      </w:r>
      <w:proofErr w:type="spellStart"/>
      <w:r w:rsidRPr="006E4D98">
        <w:rPr>
          <w:highlight w:val="yellow"/>
          <w:lang w:val="en-CA"/>
        </w:rPr>
        <w:t>lvms</w:t>
      </w:r>
      <w:proofErr w:type="spellEnd"/>
      <w:r w:rsidRPr="006E4D98">
        <w:rPr>
          <w:highlight w:val="yellow"/>
          <w:lang w:val="en-CA"/>
        </w:rPr>
        <w:t>'</w:t>
      </w:r>
    </w:p>
    <w:p w14:paraId="3974F479" w14:textId="77777777" w:rsidR="00952A96" w:rsidRPr="006E4D98" w:rsidRDefault="00952A96" w:rsidP="00952A96">
      <w:pPr>
        <w:rPr>
          <w:highlight w:val="yellow"/>
          <w:lang w:val="en-CA"/>
        </w:rPr>
      </w:pPr>
      <w:r w:rsidRPr="006E4D98">
        <w:rPr>
          <w:highlight w:val="yellow"/>
          <w:lang w:val="en-CA"/>
        </w:rPr>
        <w:t>Container:    Sample Description Box ('</w:t>
      </w:r>
      <w:proofErr w:type="spellStart"/>
      <w:r w:rsidRPr="006E4D98">
        <w:rPr>
          <w:highlight w:val="yellow"/>
          <w:lang w:val="en-CA"/>
        </w:rPr>
        <w:t>stsd</w:t>
      </w:r>
      <w:proofErr w:type="spellEnd"/>
      <w:r w:rsidRPr="006E4D98">
        <w:rPr>
          <w:highlight w:val="yellow"/>
          <w:lang w:val="en-CA"/>
        </w:rPr>
        <w:t>')</w:t>
      </w:r>
    </w:p>
    <w:p w14:paraId="56D39887" w14:textId="77777777" w:rsidR="00952A96" w:rsidRPr="006E4D98" w:rsidRDefault="00952A96" w:rsidP="00952A96">
      <w:pPr>
        <w:rPr>
          <w:highlight w:val="yellow"/>
          <w:lang w:val="en-CA"/>
        </w:rPr>
      </w:pPr>
      <w:r w:rsidRPr="006E4D98">
        <w:rPr>
          <w:highlight w:val="yellow"/>
          <w:lang w:val="en-CA"/>
        </w:rPr>
        <w:t>Mandatory:    The '</w:t>
      </w:r>
      <w:proofErr w:type="spellStart"/>
      <w:r w:rsidRPr="006E4D98">
        <w:rPr>
          <w:highlight w:val="yellow"/>
          <w:lang w:val="en-CA"/>
        </w:rPr>
        <w:t>lvms</w:t>
      </w:r>
      <w:proofErr w:type="spellEnd"/>
      <w:r w:rsidRPr="006E4D98">
        <w:rPr>
          <w:highlight w:val="yellow"/>
          <w:lang w:val="en-CA"/>
        </w:rPr>
        <w:t>' sample entry is mandatory</w:t>
      </w:r>
    </w:p>
    <w:p w14:paraId="0E8F5354" w14:textId="77777777" w:rsidR="00952A96" w:rsidRPr="006E4D98" w:rsidRDefault="00952A96" w:rsidP="00952A96">
      <w:pPr>
        <w:rPr>
          <w:highlight w:val="yellow"/>
          <w:lang w:val="en-CA"/>
        </w:rPr>
      </w:pPr>
      <w:r w:rsidRPr="006E4D98">
        <w:rPr>
          <w:highlight w:val="yellow"/>
          <w:lang w:val="en-CA"/>
        </w:rPr>
        <w:t>Quantity:    One or more sample entries may be present</w:t>
      </w:r>
    </w:p>
    <w:p w14:paraId="2B7C80A7" w14:textId="77777777" w:rsidR="00952A96" w:rsidRPr="006E4D98" w:rsidRDefault="00952A96" w:rsidP="00952A96">
      <w:pPr>
        <w:rPr>
          <w:highlight w:val="yellow"/>
          <w:lang w:val="en-CA"/>
        </w:rPr>
      </w:pPr>
      <w:r w:rsidRPr="006E4D98">
        <w:rPr>
          <w:highlight w:val="yellow"/>
          <w:lang w:val="en-CA"/>
        </w:rPr>
        <w:t xml:space="preserve">An LCEVC mixed sample entry shall contain a </w:t>
      </w:r>
      <w:proofErr w:type="spellStart"/>
      <w:r w:rsidRPr="006E4D98">
        <w:rPr>
          <w:highlight w:val="yellow"/>
          <w:lang w:val="en-CA"/>
        </w:rPr>
        <w:t>LCEVCConfigurationBox</w:t>
      </w:r>
      <w:proofErr w:type="spellEnd"/>
      <w:r w:rsidRPr="006E4D98">
        <w:rPr>
          <w:highlight w:val="yellow"/>
          <w:lang w:val="en-CA"/>
        </w:rPr>
        <w:t xml:space="preserve"> and a </w:t>
      </w:r>
      <w:proofErr w:type="spellStart"/>
      <w:r w:rsidRPr="006E4D98">
        <w:rPr>
          <w:highlight w:val="yellow"/>
          <w:lang w:val="en-CA"/>
        </w:rPr>
        <w:t>BaseConfigurationBox</w:t>
      </w:r>
      <w:proofErr w:type="spellEnd"/>
      <w:r w:rsidRPr="006E4D98">
        <w:rPr>
          <w:highlight w:val="yellow"/>
          <w:lang w:val="en-CA"/>
        </w:rPr>
        <w:t xml:space="preserve">, as defined below. The </w:t>
      </w:r>
      <w:proofErr w:type="spellStart"/>
      <w:r w:rsidRPr="006E4D98">
        <w:rPr>
          <w:highlight w:val="yellow"/>
          <w:lang w:val="en-CA"/>
        </w:rPr>
        <w:t>BaseConfigurationBox</w:t>
      </w:r>
      <w:proofErr w:type="spellEnd"/>
      <w:r w:rsidRPr="006E4D98">
        <w:rPr>
          <w:highlight w:val="yellow"/>
          <w:lang w:val="en-CA"/>
        </w:rPr>
        <w:t xml:space="preserve"> contains the sample entry type and the decoder configuration box of the base stream (e.g. </w:t>
      </w:r>
      <w:proofErr w:type="spellStart"/>
      <w:r w:rsidRPr="006E4D98">
        <w:rPr>
          <w:highlight w:val="yellow"/>
          <w:lang w:val="en-CA"/>
        </w:rPr>
        <w:t>AVCConfigurationBox</w:t>
      </w:r>
      <w:proofErr w:type="spellEnd"/>
      <w:r w:rsidRPr="006E4D98">
        <w:rPr>
          <w:highlight w:val="yellow"/>
          <w:lang w:val="en-CA"/>
        </w:rPr>
        <w:t xml:space="preserve">, </w:t>
      </w:r>
      <w:proofErr w:type="spellStart"/>
      <w:r w:rsidRPr="006E4D98">
        <w:rPr>
          <w:highlight w:val="yellow"/>
          <w:lang w:val="en-CA"/>
        </w:rPr>
        <w:t>HEVCConfigurationBox</w:t>
      </w:r>
      <w:proofErr w:type="spellEnd"/>
      <w:r w:rsidRPr="006E4D98">
        <w:rPr>
          <w:highlight w:val="yellow"/>
          <w:lang w:val="en-CA"/>
        </w:rPr>
        <w:t>).</w:t>
      </w:r>
    </w:p>
    <w:p w14:paraId="626056EA" w14:textId="77777777" w:rsidR="00952A96" w:rsidRPr="006E4D98" w:rsidRDefault="00952A96" w:rsidP="00952A96">
      <w:pPr>
        <w:rPr>
          <w:highlight w:val="yellow"/>
          <w:lang w:val="en-CA"/>
        </w:rPr>
      </w:pPr>
      <w:r w:rsidRPr="006E4D98">
        <w:rPr>
          <w:highlight w:val="yellow"/>
          <w:lang w:val="en-CA"/>
        </w:rPr>
        <w:t xml:space="preserve">An optional </w:t>
      </w:r>
      <w:proofErr w:type="spellStart"/>
      <w:r w:rsidRPr="006E4D98">
        <w:rPr>
          <w:highlight w:val="yellow"/>
          <w:lang w:val="en-CA"/>
        </w:rPr>
        <w:t>BitRateBox</w:t>
      </w:r>
      <w:proofErr w:type="spellEnd"/>
      <w:r w:rsidRPr="006E4D98">
        <w:rPr>
          <w:highlight w:val="yellow"/>
          <w:lang w:val="en-CA"/>
        </w:rPr>
        <w:t xml:space="preserve"> may be present in the LCEVC mixed sample entry to signal the bit rate information of the LCEVC and the </w:t>
      </w:r>
      <w:proofErr w:type="spellStart"/>
      <w:r w:rsidRPr="006E4D98">
        <w:rPr>
          <w:highlight w:val="yellow"/>
          <w:lang w:val="en-CA"/>
        </w:rPr>
        <w:t>the</w:t>
      </w:r>
      <w:proofErr w:type="spellEnd"/>
      <w:r w:rsidRPr="006E4D98">
        <w:rPr>
          <w:highlight w:val="yellow"/>
          <w:lang w:val="en-CA"/>
        </w:rPr>
        <w:t xml:space="preserve"> base stream. Extension descriptors that should be inserted into the Elementary Stream Descriptor, when used in MPEG-4, may also be present.</w:t>
      </w:r>
    </w:p>
    <w:p w14:paraId="24F33D74" w14:textId="77777777" w:rsidR="00952A96" w:rsidRPr="006E4D98" w:rsidRDefault="00952A96" w:rsidP="00952A96">
      <w:pPr>
        <w:rPr>
          <w:highlight w:val="yellow"/>
          <w:lang w:val="en-CA"/>
        </w:rPr>
      </w:pPr>
      <w:r w:rsidRPr="006E4D98">
        <w:rPr>
          <w:highlight w:val="yellow"/>
          <w:lang w:val="en-CA"/>
        </w:rPr>
        <w:t>The sample entry name '</w:t>
      </w:r>
      <w:proofErr w:type="spellStart"/>
      <w:r w:rsidRPr="006E4D98">
        <w:rPr>
          <w:highlight w:val="yellow"/>
          <w:lang w:val="en-CA"/>
        </w:rPr>
        <w:t>lvms</w:t>
      </w:r>
      <w:proofErr w:type="spellEnd"/>
      <w:r w:rsidRPr="006E4D98">
        <w:rPr>
          <w:highlight w:val="yellow"/>
          <w:lang w:val="en-CA"/>
        </w:rPr>
        <w:t>' specifies that the track to which this sample entry applies contains both a LCEVC stream and the base stream.</w:t>
      </w:r>
    </w:p>
    <w:p w14:paraId="22895AF1" w14:textId="77777777" w:rsidR="00952A96" w:rsidRPr="006E4D98" w:rsidRDefault="00952A96" w:rsidP="00952A96">
      <w:pPr>
        <w:rPr>
          <w:highlight w:val="yellow"/>
          <w:lang w:val="en-CA"/>
        </w:rPr>
      </w:pPr>
      <w:r w:rsidRPr="006E4D98">
        <w:rPr>
          <w:highlight w:val="yellow"/>
          <w:lang w:val="en-CA"/>
        </w:rPr>
        <w:t>Base aggregators, as specified in subclause A.10, shall be used for aggregating the base stream in '</w:t>
      </w:r>
      <w:proofErr w:type="spellStart"/>
      <w:r w:rsidRPr="006E4D98">
        <w:rPr>
          <w:highlight w:val="yellow"/>
          <w:lang w:val="en-CA"/>
        </w:rPr>
        <w:t>lvms</w:t>
      </w:r>
      <w:proofErr w:type="spellEnd"/>
      <w:r w:rsidRPr="006E4D98">
        <w:rPr>
          <w:highlight w:val="yellow"/>
          <w:lang w:val="en-CA"/>
        </w:rPr>
        <w:t xml:space="preserve">' tracks. The order of all coded data included in a base aggregator is exactly the decoding order as if the coded data were present in a sample not containing aggregators or LCEVC NAL units. </w:t>
      </w:r>
    </w:p>
    <w:p w14:paraId="461E2184" w14:textId="481AD440" w:rsidR="00952A96" w:rsidRPr="006E4D98" w:rsidRDefault="00952A96" w:rsidP="008B3FE4">
      <w:pPr>
        <w:rPr>
          <w:lang w:val="en-CA"/>
        </w:rPr>
      </w:pPr>
      <w:r w:rsidRPr="006E4D98">
        <w:rPr>
          <w:highlight w:val="yellow"/>
          <w:lang w:val="en-CA"/>
        </w:rPr>
        <w:t xml:space="preserve">If the sample of </w:t>
      </w:r>
      <w:proofErr w:type="gramStart"/>
      <w:r w:rsidRPr="006E4D98">
        <w:rPr>
          <w:highlight w:val="yellow"/>
          <w:lang w:val="en-CA"/>
        </w:rPr>
        <w:t>an</w:t>
      </w:r>
      <w:proofErr w:type="gramEnd"/>
      <w:r w:rsidRPr="006E4D98">
        <w:rPr>
          <w:highlight w:val="yellow"/>
          <w:lang w:val="en-CA"/>
        </w:rPr>
        <w:t xml:space="preserve"> '</w:t>
      </w:r>
      <w:proofErr w:type="spellStart"/>
      <w:r w:rsidRPr="006E4D98">
        <w:rPr>
          <w:highlight w:val="yellow"/>
          <w:lang w:val="en-CA"/>
        </w:rPr>
        <w:t>lvms</w:t>
      </w:r>
      <w:proofErr w:type="spellEnd"/>
      <w:r w:rsidRPr="006E4D98">
        <w:rPr>
          <w:highlight w:val="yellow"/>
          <w:lang w:val="en-CA"/>
        </w:rPr>
        <w:t>' track contains unspecified NAL unit types as defined in ISO/IEC 23094-2, the NAL units or NAL-unit-like structures having unspecified NAL unit types shall be discarded from the sample before providing the sample to the LCEVC decoder.</w:t>
      </w:r>
    </w:p>
    <w:p w14:paraId="79E91459" w14:textId="72714A3D" w:rsidR="00952A96" w:rsidRPr="006E4D98" w:rsidRDefault="00952A96" w:rsidP="008B3FE4">
      <w:pPr>
        <w:rPr>
          <w:b/>
          <w:bCs/>
          <w:lang w:val="en-CA"/>
        </w:rPr>
      </w:pPr>
      <w:r w:rsidRPr="006E4D98">
        <w:rPr>
          <w:b/>
          <w:bCs/>
          <w:lang w:val="en-CA"/>
        </w:rPr>
        <w:t>13.4.2.2</w:t>
      </w:r>
      <w:r w:rsidRPr="006E4D98">
        <w:rPr>
          <w:b/>
          <w:bCs/>
          <w:lang w:val="en-CA"/>
        </w:rPr>
        <w:tab/>
        <w:t>Syntax</w:t>
      </w:r>
    </w:p>
    <w:p w14:paraId="1B02E7B4" w14:textId="1AFDB60A" w:rsidR="00FB6D36" w:rsidRPr="006E4D98" w:rsidRDefault="00FB6D36" w:rsidP="00FB6D36">
      <w:pPr>
        <w:pStyle w:val="code"/>
        <w:rPr>
          <w:highlight w:val="yellow"/>
          <w:lang w:val="en-CA"/>
        </w:rPr>
      </w:pPr>
      <w:r w:rsidRPr="006E4D98">
        <w:rPr>
          <w:highlight w:val="yellow"/>
          <w:lang w:val="en-CA"/>
        </w:rPr>
        <w:lastRenderedPageBreak/>
        <w:t>class LCEVCMixedSampleEntry() extends VisualSampleEntry('lvms'){</w:t>
      </w:r>
      <w:r w:rsidRPr="006E4D98">
        <w:rPr>
          <w:highlight w:val="yellow"/>
          <w:lang w:val="en-CA"/>
        </w:rPr>
        <w:br/>
      </w:r>
      <w:r w:rsidRPr="006E4D98">
        <w:rPr>
          <w:highlight w:val="yellow"/>
          <w:lang w:val="en-CA"/>
        </w:rPr>
        <w:tab/>
        <w:t>LCEVCConfigurationBox  config1;</w:t>
      </w:r>
      <w:r w:rsidRPr="006E4D98">
        <w:rPr>
          <w:highlight w:val="yellow"/>
          <w:lang w:val="en-CA"/>
        </w:rPr>
        <w:br/>
      </w:r>
      <w:r w:rsidRPr="006E4D98">
        <w:rPr>
          <w:highlight w:val="yellow"/>
          <w:lang w:val="en-CA"/>
        </w:rPr>
        <w:tab/>
        <w:t>BaseConfigurationBox  config2;</w:t>
      </w:r>
      <w:r w:rsidRPr="006E4D98">
        <w:rPr>
          <w:highlight w:val="yellow"/>
          <w:lang w:val="en-CA"/>
        </w:rPr>
        <w:br/>
      </w:r>
      <w:r w:rsidRPr="006E4D98">
        <w:rPr>
          <w:highlight w:val="yellow"/>
          <w:lang w:val="en-CA"/>
        </w:rPr>
        <w:tab/>
        <w:t>MPEG4ExtensionDescriptorsBox();  // optional</w:t>
      </w:r>
      <w:r w:rsidRPr="006E4D98">
        <w:rPr>
          <w:highlight w:val="yellow"/>
          <w:lang w:val="en-CA"/>
        </w:rPr>
        <w:br/>
        <w:t>}</w:t>
      </w:r>
    </w:p>
    <w:p w14:paraId="2771027C" w14:textId="6BBD62A0" w:rsidR="00FB6D36" w:rsidRPr="006E4D98" w:rsidRDefault="00FB6D36" w:rsidP="00FB6D36">
      <w:pPr>
        <w:pStyle w:val="code"/>
        <w:rPr>
          <w:lang w:val="en-CA"/>
        </w:rPr>
      </w:pPr>
      <w:r w:rsidRPr="006E4D98">
        <w:rPr>
          <w:highlight w:val="yellow"/>
          <w:lang w:val="en-CA"/>
        </w:rPr>
        <w:t>class BaseConfigurationBox() extends Box('blcf'){</w:t>
      </w:r>
      <w:r w:rsidRPr="006E4D98">
        <w:rPr>
          <w:highlight w:val="yellow"/>
          <w:lang w:val="en-CA"/>
        </w:rPr>
        <w:br/>
      </w:r>
      <w:r w:rsidRPr="006E4D98">
        <w:rPr>
          <w:highlight w:val="yellow"/>
          <w:lang w:val="en-CA"/>
        </w:rPr>
        <w:tab/>
        <w:t>unsigned int(32) base_4cc;</w:t>
      </w:r>
      <w:r w:rsidRPr="006E4D98">
        <w:rPr>
          <w:highlight w:val="yellow"/>
          <w:lang w:val="en-CA"/>
        </w:rPr>
        <w:br/>
      </w:r>
      <w:r w:rsidRPr="006E4D98">
        <w:rPr>
          <w:highlight w:val="yellow"/>
          <w:lang w:val="en-CA"/>
        </w:rPr>
        <w:tab/>
        <w:t>Box</w:t>
      </w:r>
      <w:r w:rsidRPr="006E4D98">
        <w:rPr>
          <w:highlight w:val="yellow"/>
          <w:lang w:val="en-CA"/>
        </w:rPr>
        <w:tab/>
        <w:t>config; // E.g., AVCConfigurationBox</w:t>
      </w:r>
      <w:r w:rsidRPr="006E4D98">
        <w:rPr>
          <w:highlight w:val="yellow"/>
          <w:lang w:val="en-CA"/>
        </w:rPr>
        <w:br/>
      </w:r>
      <w:r w:rsidRPr="006E4D98">
        <w:rPr>
          <w:highlight w:val="yellow"/>
          <w:lang w:val="en-CA"/>
        </w:rPr>
        <w:tab/>
        <w:t>Box</w:t>
      </w:r>
      <w:r w:rsidRPr="006E4D98">
        <w:rPr>
          <w:highlight w:val="yellow"/>
          <w:lang w:val="en-CA"/>
        </w:rPr>
        <w:tab/>
        <w:t>other_boxes[]; // optional boxes that are allowed for base_4cc</w:t>
      </w:r>
      <w:r w:rsidRPr="006E4D98">
        <w:rPr>
          <w:highlight w:val="yellow"/>
          <w:lang w:val="en-CA"/>
        </w:rPr>
        <w:br/>
        <w:t>}</w:t>
      </w:r>
    </w:p>
    <w:p w14:paraId="3C567569" w14:textId="1FBFCF1C" w:rsidR="00952A96" w:rsidRPr="006E4D98" w:rsidRDefault="00952A96" w:rsidP="008B3FE4">
      <w:pPr>
        <w:rPr>
          <w:b/>
          <w:bCs/>
          <w:lang w:val="en-CA"/>
        </w:rPr>
      </w:pPr>
      <w:r w:rsidRPr="006E4D98">
        <w:rPr>
          <w:b/>
          <w:bCs/>
          <w:lang w:val="en-CA"/>
        </w:rPr>
        <w:t>13.4.2.3</w:t>
      </w:r>
      <w:r w:rsidRPr="006E4D98">
        <w:rPr>
          <w:b/>
          <w:bCs/>
          <w:lang w:val="en-CA"/>
        </w:rPr>
        <w:tab/>
        <w:t>Semantics</w:t>
      </w:r>
    </w:p>
    <w:p w14:paraId="3FC0E427" w14:textId="77777777" w:rsidR="00FB6D36" w:rsidRPr="006E4D98" w:rsidRDefault="00FB6D36" w:rsidP="00FB6D36">
      <w:pPr>
        <w:spacing w:after="80" w:line="276" w:lineRule="auto"/>
        <w:ind w:left="567" w:hanging="567"/>
        <w:rPr>
          <w:rFonts w:asciiTheme="majorHAnsi" w:hAnsiTheme="majorHAnsi"/>
          <w:highlight w:val="yellow"/>
          <w:lang w:val="en-CA"/>
        </w:rPr>
      </w:pPr>
      <w:commentRangeStart w:id="826"/>
      <w:r w:rsidRPr="006E4D98">
        <w:rPr>
          <w:rStyle w:val="codeZchn"/>
          <w:rFonts w:eastAsia="MS Mincho"/>
          <w:highlight w:val="yellow"/>
          <w:lang w:val="en-CA"/>
        </w:rPr>
        <w:t>Compressorname</w:t>
      </w:r>
      <w:r w:rsidRPr="006E4D98">
        <w:rPr>
          <w:rFonts w:asciiTheme="majorHAnsi" w:hAnsiTheme="majorHAnsi"/>
          <w:highlight w:val="yellow"/>
          <w:lang w:val="en-CA"/>
        </w:rPr>
        <w:t xml:space="preserve"> </w:t>
      </w:r>
      <w:commentRangeEnd w:id="826"/>
      <w:r w:rsidRPr="006E4D98">
        <w:rPr>
          <w:rStyle w:val="CommentReference"/>
          <w:lang w:val="en-CA"/>
        </w:rPr>
        <w:commentReference w:id="826"/>
      </w:r>
      <w:r w:rsidRPr="006E4D98">
        <w:rPr>
          <w:highlight w:val="yellow"/>
          <w:lang w:val="en-CA"/>
        </w:rPr>
        <w:t xml:space="preserve">in the base class </w:t>
      </w:r>
      <w:proofErr w:type="spellStart"/>
      <w:r w:rsidRPr="006E4D98">
        <w:rPr>
          <w:highlight w:val="yellow"/>
          <w:lang w:val="en-CA"/>
        </w:rPr>
        <w:t>VisualSampleEntry</w:t>
      </w:r>
      <w:proofErr w:type="spellEnd"/>
      <w:r w:rsidRPr="006E4D98">
        <w:rPr>
          <w:highlight w:val="yellow"/>
          <w:lang w:val="en-CA"/>
        </w:rPr>
        <w:t xml:space="preserve"> indicates the name of the compressor used with the value "\014LCEVC Coding" being recommended (\014 is </w:t>
      </w:r>
      <w:commentRangeStart w:id="827"/>
      <w:r w:rsidRPr="006E4D98">
        <w:rPr>
          <w:highlight w:val="yellow"/>
          <w:lang w:val="en-CA"/>
        </w:rPr>
        <w:t>10</w:t>
      </w:r>
      <w:commentRangeEnd w:id="827"/>
      <w:r w:rsidRPr="006E4D98">
        <w:rPr>
          <w:lang w:val="en-CA"/>
        </w:rPr>
        <w:commentReference w:id="827"/>
      </w:r>
      <w:r w:rsidRPr="006E4D98">
        <w:rPr>
          <w:highlight w:val="yellow"/>
          <w:lang w:val="en-CA"/>
        </w:rPr>
        <w:t>, the length of the string in bytes).</w:t>
      </w:r>
    </w:p>
    <w:p w14:paraId="65FD7E5D" w14:textId="0FED5D2D"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BaseConfigurationBox</w:t>
      </w:r>
      <w:r w:rsidRPr="006E4D98">
        <w:rPr>
          <w:rFonts w:asciiTheme="majorHAnsi" w:hAnsiTheme="majorHAnsi"/>
          <w:highlight w:val="yellow"/>
          <w:lang w:val="en-CA"/>
        </w:rPr>
        <w:t xml:space="preserve"> </w:t>
      </w:r>
      <w:r w:rsidRPr="006E4D98">
        <w:rPr>
          <w:highlight w:val="yellow"/>
          <w:lang w:val="en-CA"/>
        </w:rPr>
        <w:t>contains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48E59997" w14:textId="77777777"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 xml:space="preserve">base_4cc </w:t>
      </w:r>
      <w:r w:rsidRPr="006E4D98">
        <w:rPr>
          <w:highlight w:val="yellow"/>
          <w:lang w:val="en-CA"/>
        </w:rPr>
        <w:t>is the sample entry type that the base stream conforms to.</w:t>
      </w:r>
    </w:p>
    <w:p w14:paraId="03AA851A" w14:textId="1C791F3E" w:rsidR="00FB6D36" w:rsidRPr="006E4D98" w:rsidRDefault="00FB6D36" w:rsidP="008B3FE4">
      <w:pPr>
        <w:rPr>
          <w:lang w:val="en-CA"/>
        </w:rPr>
      </w:pPr>
      <w:r w:rsidRPr="006E4D98">
        <w:rPr>
          <w:rStyle w:val="codeZchn"/>
          <w:rFonts w:eastAsia="MS Mincho"/>
          <w:highlight w:val="yellow"/>
          <w:lang w:val="en-CA"/>
        </w:rPr>
        <w:t>config</w:t>
      </w:r>
      <w:r w:rsidRPr="006E4D98">
        <w:rPr>
          <w:rFonts w:asciiTheme="majorHAnsi" w:hAnsiTheme="majorHAnsi"/>
          <w:highlight w:val="yellow"/>
          <w:lang w:val="en-CA"/>
        </w:rPr>
        <w:t xml:space="preserve"> </w:t>
      </w:r>
      <w:r w:rsidRPr="006E4D98">
        <w:rPr>
          <w:highlight w:val="yellow"/>
          <w:lang w:val="en-CA"/>
        </w:rPr>
        <w:t>is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51AA7293" w14:textId="5A4CD9DE" w:rsidR="00952A96" w:rsidRPr="006E4D98" w:rsidRDefault="00952A96" w:rsidP="008B3FE4">
      <w:pPr>
        <w:rPr>
          <w:b/>
          <w:bCs/>
          <w:lang w:val="en-CA"/>
        </w:rPr>
      </w:pPr>
      <w:r w:rsidRPr="006E4D98">
        <w:rPr>
          <w:b/>
          <w:bCs/>
          <w:lang w:val="en-CA"/>
        </w:rPr>
        <w:t>13.4.3</w:t>
      </w:r>
      <w:r w:rsidRPr="006E4D98">
        <w:rPr>
          <w:b/>
          <w:bCs/>
          <w:lang w:val="en-CA"/>
        </w:rPr>
        <w:tab/>
      </w:r>
      <w:r w:rsidRPr="006E4D98">
        <w:rPr>
          <w:b/>
          <w:bCs/>
          <w:lang w:val="en-CA"/>
        </w:rPr>
        <w:tab/>
        <w:t>LCEVC track structure</w:t>
      </w:r>
    </w:p>
    <w:p w14:paraId="4E94F57E" w14:textId="77777777" w:rsidR="00094AC5" w:rsidRPr="006E4D98" w:rsidRDefault="00094AC5" w:rsidP="00094AC5">
      <w:pPr>
        <w:rPr>
          <w:lang w:val="en-CA"/>
        </w:rPr>
      </w:pPr>
      <w:r w:rsidRPr="006E4D98">
        <w:rPr>
          <w:lang w:val="en-CA"/>
        </w:rPr>
        <w:t>…</w:t>
      </w:r>
    </w:p>
    <w:p w14:paraId="439ABD10" w14:textId="77777777" w:rsidR="00094AC5" w:rsidRPr="006E4D98" w:rsidRDefault="00094AC5" w:rsidP="00094AC5">
      <w:pPr>
        <w:rPr>
          <w:lang w:val="en-CA"/>
        </w:rPr>
      </w:pPr>
      <w:r w:rsidRPr="006E4D98">
        <w:rPr>
          <w:lang w:val="en-CA"/>
        </w:rPr>
        <w:t>When the base track is coded using EVC, the base track shall be constructed according to clause 12.</w:t>
      </w:r>
    </w:p>
    <w:p w14:paraId="2253E3EF" w14:textId="77777777" w:rsidR="00094AC5" w:rsidRPr="006E4D98" w:rsidRDefault="00094AC5" w:rsidP="00094AC5">
      <w:pPr>
        <w:rPr>
          <w:highlight w:val="yellow"/>
          <w:lang w:val="en-CA"/>
        </w:rPr>
      </w:pPr>
      <w:r w:rsidRPr="006E4D98">
        <w:rPr>
          <w:highlight w:val="yellow"/>
          <w:lang w:val="en-CA"/>
        </w:rPr>
        <w:t>A LCEVC mixed track is a track containing both the external base layer stream and the LCEVC enhancement stream, forming a representation of a complete set of encoded information.</w:t>
      </w:r>
    </w:p>
    <w:p w14:paraId="075C087E" w14:textId="77777777" w:rsidR="00094AC5" w:rsidRPr="006E4D98" w:rsidRDefault="00094AC5" w:rsidP="00094AC5">
      <w:pPr>
        <w:rPr>
          <w:lang w:val="en-CA"/>
        </w:rPr>
      </w:pPr>
      <w:r w:rsidRPr="006E4D98">
        <w:rPr>
          <w:highlight w:val="yellow"/>
          <w:lang w:val="en-CA"/>
        </w:rPr>
        <w:t xml:space="preserve">The picture dimensions of the base stream and the LCEVC stream, width and height in Luminance samples, are specified by the corresponding relevant </w:t>
      </w:r>
      <w:r w:rsidRPr="006E4D98">
        <w:rPr>
          <w:rStyle w:val="codeZchn"/>
          <w:rFonts w:eastAsia="MS Mincho"/>
          <w:highlight w:val="yellow"/>
          <w:lang w:val="en-CA"/>
        </w:rPr>
        <w:t>DecoderConfigurationRecord</w:t>
      </w:r>
      <w:r w:rsidRPr="006E4D98">
        <w:rPr>
          <w:highlight w:val="yellow"/>
          <w:lang w:val="en-CA"/>
        </w:rPr>
        <w:t>(s).</w:t>
      </w:r>
    </w:p>
    <w:p w14:paraId="197CA505" w14:textId="63D26694" w:rsidR="00094AC5" w:rsidRPr="006E4D98" w:rsidRDefault="00094AC5" w:rsidP="00094AC5">
      <w:pPr>
        <w:rPr>
          <w:b/>
          <w:bCs/>
          <w:lang w:val="en-CA"/>
        </w:rPr>
      </w:pPr>
      <w:bookmarkStart w:id="828" w:name="_Toc140671847"/>
      <w:r w:rsidRPr="006E4D98">
        <w:rPr>
          <w:b/>
          <w:bCs/>
          <w:lang w:val="en-CA"/>
        </w:rPr>
        <w:t>13.4.4 Parameter sets</w:t>
      </w:r>
      <w:bookmarkEnd w:id="828"/>
    </w:p>
    <w:p w14:paraId="5DD365DD" w14:textId="77777777" w:rsidR="00094AC5" w:rsidRPr="006E4D98" w:rsidRDefault="00094AC5" w:rsidP="00094AC5">
      <w:pPr>
        <w:rPr>
          <w:rFonts w:asciiTheme="majorHAnsi" w:hAnsiTheme="majorHAnsi"/>
          <w:lang w:val="en-CA"/>
        </w:rPr>
      </w:pPr>
      <w:r w:rsidRPr="006E4D98">
        <w:rPr>
          <w:rFonts w:asciiTheme="majorHAnsi" w:hAnsiTheme="majorHAnsi"/>
          <w:lang w:val="en-CA"/>
        </w:rPr>
        <w:t xml:space="preserve">… </w:t>
      </w:r>
    </w:p>
    <w:p w14:paraId="11F7C035" w14:textId="77777777" w:rsidR="00094AC5" w:rsidRPr="006E4D98" w:rsidRDefault="00094AC5" w:rsidP="00094AC5">
      <w:pPr>
        <w:rPr>
          <w:b/>
          <w:bCs/>
          <w:lang w:val="en-CA"/>
        </w:rPr>
      </w:pPr>
      <w:bookmarkStart w:id="829" w:name="_Toc140671848"/>
      <w:r w:rsidRPr="006E4D98">
        <w:rPr>
          <w:b/>
          <w:bCs/>
          <w:lang w:val="en-CA"/>
        </w:rPr>
        <w:t>13.4.5 'sync' sample</w:t>
      </w:r>
      <w:bookmarkEnd w:id="829"/>
    </w:p>
    <w:p w14:paraId="3597713C" w14:textId="511B4C52" w:rsidR="00952A96" w:rsidRPr="006E4D98" w:rsidRDefault="00094AC5" w:rsidP="00094AC5">
      <w:pPr>
        <w:rPr>
          <w:rFonts w:asciiTheme="majorHAnsi" w:hAnsiTheme="majorHAnsi"/>
          <w:lang w:val="en-CA"/>
        </w:rPr>
      </w:pPr>
      <w:r w:rsidRPr="006E4D98">
        <w:rPr>
          <w:rFonts w:asciiTheme="majorHAnsi" w:hAnsiTheme="majorHAnsi"/>
          <w:lang w:val="en-CA"/>
        </w:rPr>
        <w:t>…</w:t>
      </w:r>
    </w:p>
    <w:p w14:paraId="4231B2C4" w14:textId="3E86BE02" w:rsidR="00F14962" w:rsidRPr="006E4D98" w:rsidRDefault="00F14962" w:rsidP="00F14962">
      <w:pPr>
        <w:pStyle w:val="Heading1"/>
        <w:rPr>
          <w:lang w:val="en-CA"/>
        </w:rPr>
      </w:pPr>
      <w:bookmarkStart w:id="830" w:name="_Toc166241709"/>
      <w:r w:rsidRPr="006E4D98">
        <w:rPr>
          <w:lang w:val="en-CA"/>
        </w:rPr>
        <w:t>On codecs string extension</w:t>
      </w:r>
      <w:r w:rsidR="00144A29" w:rsidRPr="006E4D98">
        <w:rPr>
          <w:lang w:val="en-CA"/>
        </w:rPr>
        <w:t>s</w:t>
      </w:r>
      <w:r w:rsidRPr="006E4D98">
        <w:rPr>
          <w:lang w:val="en-CA"/>
        </w:rPr>
        <w:t xml:space="preserve"> for L-HEVC</w:t>
      </w:r>
      <w:bookmarkEnd w:id="830"/>
    </w:p>
    <w:p w14:paraId="379B7CF8" w14:textId="76084FF6" w:rsidR="00144A29" w:rsidRPr="006E4D98" w:rsidRDefault="00343C5C" w:rsidP="008B3FE4">
      <w:pPr>
        <w:rPr>
          <w:lang w:val="en-CA"/>
        </w:rPr>
      </w:pPr>
      <w:r w:rsidRPr="006E4D98">
        <w:rPr>
          <w:lang w:val="en-CA"/>
        </w:rPr>
        <w:t xml:space="preserve">During MPEG #145 the contribution </w:t>
      </w:r>
      <w:hyperlink r:id="rId25" w:history="1">
        <w:r w:rsidRPr="006E4D98">
          <w:rPr>
            <w:rStyle w:val="Hyperlink"/>
            <w:lang w:val="en-CA"/>
          </w:rPr>
          <w:t>m65896</w:t>
        </w:r>
      </w:hyperlink>
      <w:r w:rsidRPr="006E4D98">
        <w:rPr>
          <w:lang w:val="en-CA"/>
        </w:rPr>
        <w:t xml:space="preserve"> raised the question about the limitations of the currently defined codecs string MIME type in combination to layered HEVC coding carriage in mp4.</w:t>
      </w:r>
    </w:p>
    <w:p w14:paraId="398711A7" w14:textId="413CBD15" w:rsidR="00343C5C" w:rsidRPr="006E4D98" w:rsidRDefault="00343C5C" w:rsidP="00343C5C">
      <w:pPr>
        <w:rPr>
          <w:lang w:val="en-CA"/>
        </w:rPr>
      </w:pPr>
      <w:r w:rsidRPr="006E4D98">
        <w:rPr>
          <w:lang w:val="en-CA"/>
        </w:rPr>
        <w:t xml:space="preserve">One of the possibilities to carry layered HEVC (L-HEVC) video in mp4 is by using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sample entry type as specified in clause 9 of ISO/IEC 14496-15 in a backwards compatible manner. Similar concept is also </w:t>
      </w:r>
      <w:hyperlink r:id="rId26" w:history="1">
        <w:r w:rsidRPr="006E4D98">
          <w:rPr>
            <w:rStyle w:val="Hyperlink"/>
            <w:lang w:val="en-CA"/>
          </w:rPr>
          <w:t>utilized by Apple</w:t>
        </w:r>
      </w:hyperlink>
      <w:r w:rsidRPr="006E4D98">
        <w:rPr>
          <w:lang w:val="en-CA"/>
        </w:rPr>
        <w:t xml:space="preserve"> for the carriage of HEVC with alpha in the HEVC Video with Alpha Interoperability Profile where the sample entry type </w:t>
      </w:r>
      <w:r w:rsidRPr="006E4D98">
        <w:rPr>
          <w:rStyle w:val="codeZchn"/>
          <w:rFonts w:eastAsia="MS Mincho"/>
          <w:lang w:val="en-CA"/>
        </w:rPr>
        <w:t>'hvc1'</w:t>
      </w:r>
      <w:r w:rsidRPr="006E4D98">
        <w:rPr>
          <w:lang w:val="en-CA"/>
        </w:rPr>
        <w:t xml:space="preserve"> is used. However, when constructing the MIME types </w:t>
      </w:r>
      <w:r w:rsidRPr="00C70B1D">
        <w:rPr>
          <w:rStyle w:val="codeZchn"/>
          <w:rFonts w:eastAsia="MS Mincho"/>
        </w:rPr>
        <w:t>'codecs'</w:t>
      </w:r>
      <w:r w:rsidRPr="006E4D98">
        <w:rPr>
          <w:lang w:val="en-CA"/>
        </w:rPr>
        <w:t xml:space="preserve"> parameter, according </w:t>
      </w:r>
      <w:r w:rsidRPr="006E4D98">
        <w:rPr>
          <w:lang w:val="en-CA"/>
        </w:rPr>
        <w:lastRenderedPageBreak/>
        <w:t xml:space="preserve">to Annex E of ISO/IEC 14496-15, the MIME type specification only includes signaling for profiles, tiers and levels from SPS NAL units of each </w:t>
      </w:r>
      <w:proofErr w:type="gramStart"/>
      <w:r w:rsidRPr="006E4D98">
        <w:rPr>
          <w:lang w:val="en-CA"/>
        </w:rPr>
        <w:t>particular layer</w:t>
      </w:r>
      <w:proofErr w:type="gramEnd"/>
      <w:r w:rsidRPr="006E4D98">
        <w:rPr>
          <w:lang w:val="en-CA"/>
        </w:rPr>
        <w:t>. This signaling alone, while very useful, does not expose other important information such as the types of auxiliary information that would allow us to signal the presence of alpha in the track. In addition to that, some of that signaling is exposed as an additional MIME parameter which turns out to be problematic.</w:t>
      </w:r>
    </w:p>
    <w:p w14:paraId="0E7BDB29" w14:textId="642FBEE7" w:rsidR="002B6513" w:rsidRDefault="00343C5C" w:rsidP="008B3FE4">
      <w:pPr>
        <w:rPr>
          <w:lang w:val="en-CA"/>
        </w:rPr>
      </w:pPr>
      <w:r w:rsidRPr="006E4D98">
        <w:rPr>
          <w:lang w:val="en-CA"/>
        </w:rPr>
        <w:t xml:space="preserve">This section seeks for a solution to this problem and investigates an extension method for the Annex E to define additional signaling for the codecs string when multiple layers are present as for example in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L-HEVC track.</w:t>
      </w:r>
    </w:p>
    <w:p w14:paraId="4D269858" w14:textId="03A96EC7" w:rsidR="00BD25BD" w:rsidRDefault="004D2E30" w:rsidP="00BD25BD">
      <w:pPr>
        <w:rPr>
          <w:ins w:id="831" w:author="Dimitri Podborski" w:date="2024-11-03T22:37:00Z" w16du:dateUtc="2024-11-03T19:37:00Z"/>
          <w:lang w:val="en-CA"/>
        </w:rPr>
      </w:pPr>
      <w:r>
        <w:rPr>
          <w:lang w:val="en-CA"/>
        </w:rPr>
        <w:t xml:space="preserve">This topic was discussed in the dedicated </w:t>
      </w:r>
      <w:proofErr w:type="spellStart"/>
      <w:r>
        <w:rPr>
          <w:lang w:val="en-CA"/>
        </w:rPr>
        <w:t>AhG</w:t>
      </w:r>
      <w:proofErr w:type="spellEnd"/>
      <w:r>
        <w:rPr>
          <w:lang w:val="en-CA"/>
        </w:rPr>
        <w:t xml:space="preserve"> call before MPEG #146 and an additional contribution </w:t>
      </w:r>
      <w:hyperlink r:id="rId27" w:history="1">
        <w:r w:rsidRPr="004D2E30">
          <w:rPr>
            <w:rStyle w:val="Hyperlink"/>
            <w:lang w:val="en-CA"/>
          </w:rPr>
          <w:t>m67864</w:t>
        </w:r>
      </w:hyperlink>
      <w:r>
        <w:rPr>
          <w:lang w:val="en-CA"/>
        </w:rPr>
        <w:t xml:space="preserve"> was proposed at MPEG #146. That contribution </w:t>
      </w:r>
      <w:r w:rsidR="00BD25BD" w:rsidRPr="00BD25BD">
        <w:rPr>
          <w:lang w:val="en-CA"/>
        </w:rPr>
        <w:t>refine</w:t>
      </w:r>
      <w:r w:rsidR="00BD25BD">
        <w:rPr>
          <w:lang w:val="en-CA"/>
        </w:rPr>
        <w:t>d</w:t>
      </w:r>
      <w:r w:rsidR="00BD25BD" w:rsidRPr="00BD25BD">
        <w:rPr>
          <w:lang w:val="en-CA"/>
        </w:rPr>
        <w:t xml:space="preserve"> the initial proposal and propose</w:t>
      </w:r>
      <w:r w:rsidR="00BD25BD">
        <w:rPr>
          <w:lang w:val="en-CA"/>
        </w:rPr>
        <w:t>d</w:t>
      </w:r>
      <w:r w:rsidR="00BD25BD" w:rsidRPr="00BD25BD">
        <w:rPr>
          <w:lang w:val="en-CA"/>
        </w:rPr>
        <w:t xml:space="preserve"> to generalize the signaling in ISOBMFF as it is not only applicable to L-HEVC but can also be seen as codec independent</w:t>
      </w:r>
      <w:r w:rsidR="00BD25BD">
        <w:rPr>
          <w:lang w:val="en-CA"/>
        </w:rPr>
        <w:t xml:space="preserve">. However, no consensus on the contribution could be reached at MPEG #146 and the topic will be continued to be studied in the </w:t>
      </w:r>
      <w:proofErr w:type="spellStart"/>
      <w:r w:rsidR="00BD25BD">
        <w:rPr>
          <w:lang w:val="en-CA"/>
        </w:rPr>
        <w:t>AhG</w:t>
      </w:r>
      <w:proofErr w:type="spellEnd"/>
      <w:r w:rsidR="00BD25BD">
        <w:rPr>
          <w:lang w:val="en-CA"/>
        </w:rPr>
        <w:t xml:space="preserve"> call and at MPEG #147.</w:t>
      </w:r>
      <w:r w:rsidR="00E15411">
        <w:rPr>
          <w:lang w:val="en-CA"/>
        </w:rPr>
        <w:t xml:space="preserve"> In this </w:t>
      </w:r>
      <w:proofErr w:type="spellStart"/>
      <w:r w:rsidR="00E15411">
        <w:rPr>
          <w:lang w:val="en-CA"/>
        </w:rPr>
        <w:t>TuC</w:t>
      </w:r>
      <w:proofErr w:type="spellEnd"/>
      <w:r w:rsidR="00E15411">
        <w:rPr>
          <w:lang w:val="en-CA"/>
        </w:rPr>
        <w:t xml:space="preserve"> we update the below text based on </w:t>
      </w:r>
      <w:hyperlink r:id="rId28" w:history="1">
        <w:r w:rsidR="00E15411" w:rsidRPr="004D2E30">
          <w:rPr>
            <w:rStyle w:val="Hyperlink"/>
            <w:lang w:val="en-CA"/>
          </w:rPr>
          <w:t>m67864</w:t>
        </w:r>
      </w:hyperlink>
      <w:r w:rsidR="00E15411">
        <w:rPr>
          <w:lang w:val="en-CA"/>
        </w:rPr>
        <w:t xml:space="preserve">. The dedicated ISOBMFF </w:t>
      </w:r>
      <w:proofErr w:type="spellStart"/>
      <w:r w:rsidR="00E15411">
        <w:rPr>
          <w:lang w:val="en-CA"/>
        </w:rPr>
        <w:t>TuC</w:t>
      </w:r>
      <w:proofErr w:type="spellEnd"/>
      <w:r w:rsidR="00E15411">
        <w:rPr>
          <w:lang w:val="en-CA"/>
        </w:rPr>
        <w:t xml:space="preserve"> (</w:t>
      </w:r>
      <w:r w:rsidR="00E15411" w:rsidRPr="00E15411">
        <w:rPr>
          <w:lang w:val="en-CA"/>
        </w:rPr>
        <w:t>MDS23807_WG03_N01197</w:t>
      </w:r>
      <w:r w:rsidR="00E15411">
        <w:rPr>
          <w:lang w:val="en-CA"/>
        </w:rPr>
        <w:t>) is created to capture the codec-agnostic aspects of the contribution.</w:t>
      </w:r>
    </w:p>
    <w:p w14:paraId="0E0D5B2B" w14:textId="554BD4E5" w:rsidR="003114D3" w:rsidRPr="006E4D98" w:rsidRDefault="003114D3" w:rsidP="00BD25BD">
      <w:pPr>
        <w:rPr>
          <w:lang w:val="en-CA"/>
        </w:rPr>
      </w:pPr>
      <w:ins w:id="832" w:author="Dimitri Podborski" w:date="2024-11-03T22:47:00Z" w16du:dateUtc="2024-11-03T19:47:00Z">
        <w:r w:rsidRPr="003114D3">
          <w:rPr>
            <w:lang w:val="en-CA"/>
          </w:rPr>
          <w:t xml:space="preserve">At MPEG #147, it was agreed to add specific processes into the ISOBMFF amendment Working Draft to </w:t>
        </w:r>
      </w:ins>
      <w:ins w:id="833" w:author="Dimitri Podborski" w:date="2024-11-03T23:04:00Z" w16du:dateUtc="2024-11-03T20:04:00Z">
        <w:r w:rsidR="006A38CB">
          <w:rPr>
            <w:lang w:val="en-CA"/>
          </w:rPr>
          <w:t>specify additional</w:t>
        </w:r>
      </w:ins>
      <w:ins w:id="834" w:author="Dimitri Podborski" w:date="2024-11-03T22:47:00Z" w16du:dateUtc="2024-11-03T19:47:00Z">
        <w:r w:rsidRPr="003114D3">
          <w:rPr>
            <w:lang w:val="en-CA"/>
          </w:rPr>
          <w:t xml:space="preserve"> rendering capabilities signaling. This includes defining a new rendering MIME type parameter to specify rendering attributes in a codec-agnostic manner. The rendering parameter string will encompass key attributes such as image type (e.g., regular video, alpha, or depth), color space, and subsampling, all based on CICP signaling, with guidance on retrieving this information from existing box definitions. Additionally, another approach will be outlined, allowing these rendering parameters to be integrated within the codecs string using the 'also' 4CC prefix.</w:t>
        </w:r>
      </w:ins>
    </w:p>
    <w:p w14:paraId="4386CDC2" w14:textId="77777777" w:rsidR="002B6513" w:rsidRPr="006E4D98" w:rsidRDefault="002B6513" w:rsidP="002B6513">
      <w:pPr>
        <w:pStyle w:val="Heading2"/>
        <w:rPr>
          <w:lang w:val="en-CA"/>
        </w:rPr>
      </w:pPr>
      <w:bookmarkStart w:id="835" w:name="_Toc166241710"/>
      <w:r w:rsidRPr="006E4D98">
        <w:rPr>
          <w:lang w:val="en-CA"/>
        </w:rPr>
        <w:t>Required MIME type signaling for L-HEVC</w:t>
      </w:r>
      <w:bookmarkEnd w:id="835"/>
    </w:p>
    <w:p w14:paraId="25905356" w14:textId="77777777" w:rsidR="002B6513" w:rsidRPr="006E4D98" w:rsidRDefault="002B6513" w:rsidP="002B6513">
      <w:pPr>
        <w:pStyle w:val="Heading3"/>
        <w:rPr>
          <w:lang w:val="en-CA"/>
        </w:rPr>
      </w:pPr>
      <w:bookmarkStart w:id="836" w:name="_Ref156455466"/>
      <w:bookmarkStart w:id="837" w:name="_Toc166241711"/>
      <w:r w:rsidRPr="006E4D98">
        <w:rPr>
          <w:lang w:val="en-CA"/>
        </w:rPr>
        <w:t>Problem description</w:t>
      </w:r>
      <w:bookmarkEnd w:id="836"/>
      <w:bookmarkEnd w:id="837"/>
    </w:p>
    <w:p w14:paraId="2CD9C523" w14:textId="35D5C8B8" w:rsidR="002B6513" w:rsidRPr="006E4D98" w:rsidRDefault="00261D2B" w:rsidP="002B6513">
      <w:pPr>
        <w:rPr>
          <w:lang w:val="en-CA"/>
        </w:rPr>
      </w:pPr>
      <w:bookmarkStart w:id="838" w:name="OLE_LINK13"/>
      <w:bookmarkStart w:id="839" w:name="OLE_LINK14"/>
      <w:r w:rsidRPr="006E4D98">
        <w:rPr>
          <w:lang w:val="en-CA"/>
        </w:rPr>
        <w:t>The</w:t>
      </w:r>
      <w:r w:rsidR="002B6513" w:rsidRPr="006E4D98">
        <w:rPr>
          <w:lang w:val="en-CA"/>
        </w:rPr>
        <w:t xml:space="preserve"> primary objective is to establish a method for signaling the presence of auxiliary video (such as HEVC with alpha) using the </w:t>
      </w:r>
      <w:r w:rsidR="002B6513" w:rsidRPr="006E4D98">
        <w:rPr>
          <w:rStyle w:val="codeZchn"/>
          <w:rFonts w:eastAsia="MS Mincho"/>
          <w:lang w:val="en-CA"/>
        </w:rPr>
        <w:t>codecs</w:t>
      </w:r>
      <w:r w:rsidR="002B6513" w:rsidRPr="006E4D98">
        <w:rPr>
          <w:lang w:val="en-CA"/>
        </w:rPr>
        <w:t xml:space="preserve"> string. This signal should also include additional information, as detailed later in this document. The solution should enable </w:t>
      </w:r>
      <w:hyperlink r:id="rId29" w:history="1">
        <w:r w:rsidR="002B6513" w:rsidRPr="006E4D98">
          <w:rPr>
            <w:rStyle w:val="Hyperlink"/>
            <w:lang w:val="en-CA"/>
          </w:rPr>
          <w:t>HLS</w:t>
        </w:r>
      </w:hyperlink>
      <w:r w:rsidR="002B6513" w:rsidRPr="006E4D98">
        <w:rPr>
          <w:lang w:val="en-CA"/>
        </w:rPr>
        <w:t xml:space="preserve"> (or MPEG-DASH) players to recognize auxiliary stream support from the HLS multivariant playlist without needing to access the initialization segments.</w:t>
      </w:r>
    </w:p>
    <w:p w14:paraId="396CA0B7" w14:textId="77777777" w:rsidR="002B6513" w:rsidRPr="006E4D98" w:rsidRDefault="002B6513" w:rsidP="002B6513">
      <w:pPr>
        <w:rPr>
          <w:lang w:val="en-CA"/>
        </w:rPr>
      </w:pPr>
      <w:r w:rsidRPr="006E4D98">
        <w:rPr>
          <w:lang w:val="en-CA"/>
        </w:rPr>
        <w:t xml:space="preserve">Moreover, the solution should enable </w:t>
      </w:r>
      <w:hyperlink r:id="rId30" w:history="1">
        <w:r w:rsidRPr="006E4D98">
          <w:rPr>
            <w:rStyle w:val="Hyperlink"/>
            <w:lang w:val="en-CA"/>
          </w:rPr>
          <w:t>MSE</w:t>
        </w:r>
      </w:hyperlink>
      <w:r w:rsidRPr="006E4D98">
        <w:rPr>
          <w:lang w:val="en-CA"/>
        </w:rPr>
        <w:t xml:space="preserve">-based players to determine browser support for this content. Notably, at least one W3C API accepts a MIME type with no extra MIME parameters except for codecs. As per the W3C's </w:t>
      </w:r>
      <w:hyperlink r:id="rId31" w:anchor="http" w:history="1">
        <w:r w:rsidRPr="006E4D98">
          <w:rPr>
            <w:rStyle w:val="Hyperlink"/>
            <w:lang w:val="en-CA"/>
          </w:rPr>
          <w:t>Media Capabilities API</w:t>
        </w:r>
      </w:hyperlink>
      <w:r w:rsidRPr="006E4D98">
        <w:rPr>
          <w:lang w:val="en-CA"/>
        </w:rPr>
        <w:t>:</w:t>
      </w:r>
    </w:p>
    <w:p w14:paraId="175E4D85" w14:textId="77777777" w:rsidR="002B6513" w:rsidRPr="006E4D98" w:rsidRDefault="002B6513" w:rsidP="002B6513">
      <w:pPr>
        <w:pStyle w:val="Note"/>
      </w:pPr>
      <w:r w:rsidRPr="006E4D98">
        <w:t>If the MIME type does not imply a codec, the string MUST also have one and only one parameter that is named codecs with a value describing a single media codec.</w:t>
      </w:r>
    </w:p>
    <w:p w14:paraId="17D0B445" w14:textId="77777777" w:rsidR="002B6513" w:rsidRPr="006E4D98" w:rsidRDefault="002B6513" w:rsidP="002B6513">
      <w:pPr>
        <w:rPr>
          <w:lang w:val="en-CA"/>
        </w:rPr>
      </w:pPr>
      <w:r w:rsidRPr="006E4D98">
        <w:rPr>
          <w:lang w:val="en-CA"/>
        </w:rPr>
        <w:t>There is also uncertainty about whether adding unknown parameters to a request might cause errors in some clients, even if they might theoretically support such content.</w:t>
      </w:r>
    </w:p>
    <w:p w14:paraId="3CA08373" w14:textId="77777777" w:rsidR="002B6513" w:rsidRPr="006E4D98" w:rsidRDefault="002B6513" w:rsidP="002B6513">
      <w:pPr>
        <w:rPr>
          <w:lang w:val="en-CA"/>
        </w:rPr>
      </w:pPr>
      <w:r w:rsidRPr="006E4D98">
        <w:rPr>
          <w:lang w:val="en-CA"/>
        </w:rPr>
        <w:t xml:space="preserve">It is important to note that the same issue also applies to the </w:t>
      </w:r>
      <w:r w:rsidRPr="006E4D98">
        <w:rPr>
          <w:rStyle w:val="codeZchn"/>
          <w:rFonts w:eastAsia="MS Mincho"/>
          <w:lang w:val="en-CA"/>
        </w:rPr>
        <w:t>lhevcptl</w:t>
      </w:r>
      <w:r w:rsidRPr="006E4D98">
        <w:rPr>
          <w:lang w:val="en-CA"/>
        </w:rPr>
        <w:t xml:space="preserve"> parameter from Annex E.4. It's unclear why this information, which refers to codec signaling and originates from parameter sets, is separated from the codecs string, and placed in a new MIME parameter.</w:t>
      </w:r>
    </w:p>
    <w:p w14:paraId="74DF9815" w14:textId="77777777" w:rsidR="002B6513" w:rsidRPr="006E4D98" w:rsidRDefault="002B6513" w:rsidP="002B6513">
      <w:pPr>
        <w:pStyle w:val="Heading3"/>
        <w:rPr>
          <w:lang w:val="en-CA"/>
        </w:rPr>
      </w:pPr>
      <w:bookmarkStart w:id="840" w:name="_Ref156462702"/>
      <w:bookmarkStart w:id="841" w:name="_Toc166241712"/>
      <w:bookmarkEnd w:id="838"/>
      <w:bookmarkEnd w:id="839"/>
      <w:r w:rsidRPr="006E4D98">
        <w:rPr>
          <w:lang w:val="en-CA"/>
        </w:rPr>
        <w:lastRenderedPageBreak/>
        <w:t>General</w:t>
      </w:r>
      <w:bookmarkEnd w:id="840"/>
      <w:bookmarkEnd w:id="841"/>
    </w:p>
    <w:p w14:paraId="40DA5E81" w14:textId="77777777" w:rsidR="002B6513" w:rsidRPr="006E4D98" w:rsidRDefault="002B6513" w:rsidP="002B6513">
      <w:pPr>
        <w:rPr>
          <w:lang w:val="en-CA"/>
        </w:rPr>
      </w:pPr>
      <w:r w:rsidRPr="006E4D98">
        <w:rPr>
          <w:lang w:val="en-CA"/>
        </w:rPr>
        <w:t xml:space="preserve">It is proposed to add additional signaling that can be used when NAL units with </w:t>
      </w:r>
      <w:r w:rsidRPr="006E4D98">
        <w:rPr>
          <w:rStyle w:val="codeZchn"/>
          <w:rFonts w:eastAsia="MS Mincho"/>
          <w:lang w:val="en-CA"/>
        </w:rPr>
        <w:t>nuh_layer_id &gt; 0</w:t>
      </w:r>
      <w:r w:rsidRPr="006E4D98">
        <w:rPr>
          <w:lang w:val="en-CA"/>
        </w:rPr>
        <w:t xml:space="preserve"> are present in the HEVC bitstream of a track. The proposed extension should ensure backwards compatibility and should be able to signal the following information for each layer:</w:t>
      </w:r>
    </w:p>
    <w:p w14:paraId="146864E4" w14:textId="77777777" w:rsidR="002B6513" w:rsidRPr="006E4D98" w:rsidRDefault="002B6513" w:rsidP="002B6513">
      <w:pPr>
        <w:pStyle w:val="ListParagraph"/>
        <w:numPr>
          <w:ilvl w:val="0"/>
          <w:numId w:val="15"/>
        </w:numPr>
        <w:contextualSpacing/>
        <w:rPr>
          <w:lang w:val="en-CA"/>
        </w:rPr>
      </w:pPr>
      <w:r w:rsidRPr="006E4D98">
        <w:rPr>
          <w:rStyle w:val="codeZchn"/>
          <w:rFonts w:eastAsia="MS Mincho"/>
          <w:lang w:val="en-CA"/>
        </w:rPr>
        <w:t>nuh_layer_id</w:t>
      </w:r>
      <w:r w:rsidRPr="006E4D98">
        <w:rPr>
          <w:lang w:val="en-CA"/>
        </w:rPr>
        <w:t xml:space="preserve"> that can be signaled as a decimal number.</w:t>
      </w:r>
    </w:p>
    <w:p w14:paraId="03F33322" w14:textId="522EB02F" w:rsidR="002B6513" w:rsidRPr="006E4D98" w:rsidRDefault="002B6513" w:rsidP="002B6513">
      <w:pPr>
        <w:pStyle w:val="ListParagraph"/>
        <w:numPr>
          <w:ilvl w:val="0"/>
          <w:numId w:val="15"/>
        </w:numPr>
        <w:contextualSpacing/>
        <w:rPr>
          <w:lang w:val="en-CA"/>
        </w:rPr>
      </w:pPr>
      <w:r w:rsidRPr="006E4D98">
        <w:rPr>
          <w:lang w:val="en-CA"/>
        </w:rPr>
        <w:t>type of each layer, such as Texture, Alpha, or Depth.</w:t>
      </w:r>
    </w:p>
    <w:p w14:paraId="3BDC9390" w14:textId="62A06D11" w:rsidR="002B6513" w:rsidRPr="006E4D98" w:rsidRDefault="002B6513" w:rsidP="00C70B1D">
      <w:pPr>
        <w:pStyle w:val="ListParagraph"/>
        <w:numPr>
          <w:ilvl w:val="0"/>
          <w:numId w:val="15"/>
        </w:numPr>
        <w:contextualSpacing/>
        <w:rPr>
          <w:lang w:val="en-CA"/>
        </w:rPr>
      </w:pPr>
      <w:r w:rsidRPr="006E4D98">
        <w:rPr>
          <w:lang w:val="en-CA"/>
        </w:rPr>
        <w:t>bit-depth of each layer.</w:t>
      </w:r>
    </w:p>
    <w:p w14:paraId="1815CDF6" w14:textId="3F851C3D" w:rsidR="002B6513" w:rsidRPr="00C70B1D" w:rsidRDefault="002B6513" w:rsidP="002B6513">
      <w:pPr>
        <w:pStyle w:val="ListParagraph"/>
        <w:numPr>
          <w:ilvl w:val="0"/>
          <w:numId w:val="15"/>
        </w:numPr>
        <w:contextualSpacing/>
        <w:rPr>
          <w:rStyle w:val="codeZchn"/>
          <w:rFonts w:ascii="Times New Roman" w:eastAsia="MS Mincho" w:hAnsi="Times New Roman"/>
          <w:noProof w:val="0"/>
          <w:sz w:val="24"/>
          <w:szCs w:val="24"/>
          <w:lang w:val="en-CA"/>
        </w:rPr>
      </w:pPr>
      <w:r w:rsidRPr="006E4D98">
        <w:rPr>
          <w:lang w:val="en-CA"/>
        </w:rPr>
        <w:t xml:space="preserve">chroma subsampling of each layer signaled as </w:t>
      </w:r>
      <w:r w:rsidRPr="006E4D98">
        <w:rPr>
          <w:rStyle w:val="codeZchn"/>
          <w:rFonts w:eastAsia="MS Mincho"/>
          <w:lang w:val="en-CA"/>
        </w:rPr>
        <w:t>chroma_format_idc</w:t>
      </w:r>
    </w:p>
    <w:p w14:paraId="0316710C" w14:textId="671F4764" w:rsidR="00BC6BC0" w:rsidRDefault="00BC6BC0" w:rsidP="002B6513">
      <w:pPr>
        <w:pStyle w:val="ListParagraph"/>
        <w:numPr>
          <w:ilvl w:val="0"/>
          <w:numId w:val="15"/>
        </w:numPr>
        <w:contextualSpacing/>
        <w:rPr>
          <w:lang w:val="en-CA"/>
        </w:rPr>
      </w:pPr>
      <w:r>
        <w:rPr>
          <w:lang w:val="en-CA"/>
        </w:rPr>
        <w:t>Colour</w:t>
      </w:r>
      <w:r w:rsidRPr="006E4D98">
        <w:rPr>
          <w:lang w:val="en-CA"/>
        </w:rPr>
        <w:t xml:space="preserve"> </w:t>
      </w:r>
      <w:r>
        <w:rPr>
          <w:lang w:val="en-CA"/>
        </w:rPr>
        <w:t>properties</w:t>
      </w:r>
    </w:p>
    <w:p w14:paraId="64A41B50" w14:textId="3609C41A" w:rsidR="00BC6BC0" w:rsidRDefault="00BC6BC0" w:rsidP="002B6513">
      <w:pPr>
        <w:pStyle w:val="ListParagraph"/>
        <w:numPr>
          <w:ilvl w:val="0"/>
          <w:numId w:val="15"/>
        </w:numPr>
        <w:contextualSpacing/>
        <w:rPr>
          <w:lang w:val="en-CA"/>
        </w:rPr>
      </w:pPr>
      <w:r>
        <w:rPr>
          <w:lang w:val="en-CA"/>
        </w:rPr>
        <w:t>profile information</w:t>
      </w:r>
    </w:p>
    <w:p w14:paraId="52AE7630" w14:textId="09A34DBC" w:rsidR="00BC6BC0" w:rsidRPr="006E4D98" w:rsidRDefault="00BC6BC0" w:rsidP="002B6513">
      <w:pPr>
        <w:pStyle w:val="ListParagraph"/>
        <w:numPr>
          <w:ilvl w:val="0"/>
          <w:numId w:val="15"/>
        </w:numPr>
        <w:contextualSpacing/>
        <w:rPr>
          <w:lang w:val="en-CA"/>
        </w:rPr>
      </w:pPr>
      <w:r>
        <w:rPr>
          <w:lang w:val="en-CA"/>
        </w:rPr>
        <w:t>dependency on other layers</w:t>
      </w:r>
    </w:p>
    <w:p w14:paraId="5343D717" w14:textId="77777777" w:rsidR="002B6513" w:rsidRPr="006E4D98" w:rsidRDefault="002B6513" w:rsidP="002B6513">
      <w:pPr>
        <w:rPr>
          <w:lang w:val="en-CA"/>
        </w:rPr>
      </w:pPr>
      <w:r w:rsidRPr="006E4D98">
        <w:rPr>
          <w:lang w:val="en-CA"/>
        </w:rPr>
        <w:t>This new signaling should make it possible to expose the information from the parameter sets from several layers to the codecs string and provide necessary signaling to the application layer.</w:t>
      </w:r>
    </w:p>
    <w:p w14:paraId="6C9F7A39" w14:textId="77777777" w:rsidR="002B6513" w:rsidRPr="006E4D98" w:rsidRDefault="002B6513" w:rsidP="002B6513">
      <w:pPr>
        <w:pStyle w:val="Heading3"/>
        <w:rPr>
          <w:lang w:val="en-CA"/>
        </w:rPr>
      </w:pPr>
      <w:bookmarkStart w:id="842" w:name="_Ref156400407"/>
      <w:bookmarkStart w:id="843" w:name="_Toc166241713"/>
      <w:r w:rsidRPr="006E4D98">
        <w:rPr>
          <w:lang w:val="en-CA"/>
        </w:rPr>
        <w:t xml:space="preserve">Extension of the </w:t>
      </w:r>
      <w:proofErr w:type="gramStart"/>
      <w:r w:rsidRPr="006E4D98">
        <w:rPr>
          <w:lang w:val="en-CA"/>
        </w:rPr>
        <w:t>codecs</w:t>
      </w:r>
      <w:proofErr w:type="gramEnd"/>
      <w:r w:rsidRPr="006E4D98">
        <w:rPr>
          <w:lang w:val="en-CA"/>
        </w:rPr>
        <w:t xml:space="preserve"> parameter</w:t>
      </w:r>
      <w:bookmarkEnd w:id="842"/>
      <w:bookmarkEnd w:id="843"/>
    </w:p>
    <w:p w14:paraId="3D20D9FD" w14:textId="6EBB6E7B" w:rsidR="002B6513" w:rsidRPr="006E4D98" w:rsidRDefault="002B6513" w:rsidP="002B6513">
      <w:pPr>
        <w:rPr>
          <w:lang w:val="en-CA"/>
        </w:rPr>
      </w:pPr>
      <w:r w:rsidRPr="006E4D98">
        <w:rPr>
          <w:lang w:val="en-CA"/>
        </w:rPr>
        <w:t xml:space="preserve">Given the limitations described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261D2B" w:rsidRPr="006E4D98">
        <w:rPr>
          <w:lang w:val="en-CA"/>
        </w:rPr>
        <w:t>2.1.1</w:t>
      </w:r>
      <w:r w:rsidRPr="006E4D98">
        <w:rPr>
          <w:lang w:val="en-CA"/>
        </w:rPr>
        <w:fldChar w:fldCharType="end"/>
      </w:r>
      <w:r w:rsidRPr="006E4D98">
        <w:rPr>
          <w:lang w:val="en-CA"/>
        </w:rPr>
        <w:t xml:space="preserve"> one possible solution would be to define a new 4CC that can be used within the codecs string and signal the information from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261D2B" w:rsidRPr="006E4D98">
        <w:rPr>
          <w:lang w:val="en-CA"/>
        </w:rPr>
        <w:t>2.1.2</w:t>
      </w:r>
      <w:r w:rsidRPr="006E4D98">
        <w:rPr>
          <w:lang w:val="en-CA"/>
        </w:rPr>
        <w:fldChar w:fldCharType="end"/>
      </w:r>
      <w:r w:rsidRPr="006E4D98">
        <w:rPr>
          <w:lang w:val="en-CA"/>
        </w:rPr>
        <w:t>. The format of the message could be defined such that it would allow future additions by treating any unrecognized attributes as unsupported.</w:t>
      </w:r>
    </w:p>
    <w:p w14:paraId="30578D5D" w14:textId="0E470249" w:rsidR="002B6513" w:rsidRDefault="002B6513" w:rsidP="002B6513">
      <w:pPr>
        <w:rPr>
          <w:lang w:val="en-CA"/>
        </w:rPr>
      </w:pPr>
      <w:r w:rsidRPr="006E4D98">
        <w:rPr>
          <w:lang w:val="en-CA"/>
        </w:rPr>
        <w:t xml:space="preserve">One possible format that would provide some extensibility would be a dot (".") delimited list where for </w:t>
      </w:r>
      <w:r w:rsidR="00261D2B" w:rsidRPr="006E4D98">
        <w:rPr>
          <w:lang w:val="en-CA"/>
        </w:rPr>
        <w:t>each</w:t>
      </w:r>
      <w:r w:rsidRPr="006E4D98">
        <w:rPr>
          <w:lang w:val="en-CA"/>
        </w:rPr>
        <w:t xml:space="preserve"> layer elements are packaged into a string that consists of a first upper-case alphabetic character naming the attribute followed by one or more alphanumeric characters carrying the attribute value.</w:t>
      </w:r>
    </w:p>
    <w:p w14:paraId="4E863B3E" w14:textId="4C31BECA" w:rsidR="004E2B01" w:rsidRPr="006E4D98" w:rsidRDefault="004E2B01" w:rsidP="002B6513">
      <w:pPr>
        <w:rPr>
          <w:lang w:val="en-CA"/>
        </w:rPr>
      </w:pPr>
      <w:r>
        <w:rPr>
          <w:lang w:val="en-CA"/>
        </w:rPr>
        <w:t>* - mandatory parameter</w:t>
      </w:r>
    </w:p>
    <w:tbl>
      <w:tblPr>
        <w:tblStyle w:val="TableGrid"/>
        <w:tblW w:w="0" w:type="auto"/>
        <w:tblLook w:val="04A0" w:firstRow="1" w:lastRow="0" w:firstColumn="1" w:lastColumn="0" w:noHBand="0" w:noVBand="1"/>
      </w:tblPr>
      <w:tblGrid>
        <w:gridCol w:w="1885"/>
        <w:gridCol w:w="3086"/>
        <w:gridCol w:w="4039"/>
      </w:tblGrid>
      <w:tr w:rsidR="002B6513" w:rsidRPr="006E4D98" w14:paraId="5ECD635C" w14:textId="77777777" w:rsidTr="00261D2B">
        <w:tc>
          <w:tcPr>
            <w:tcW w:w="1885" w:type="dxa"/>
          </w:tcPr>
          <w:p w14:paraId="578F0CB6" w14:textId="77777777" w:rsidR="002B6513" w:rsidRDefault="002B6513" w:rsidP="00CE0DF1">
            <w:pPr>
              <w:jc w:val="center"/>
              <w:rPr>
                <w:lang w:val="en-CA"/>
              </w:rPr>
            </w:pPr>
            <w:r w:rsidRPr="006E4D98">
              <w:rPr>
                <w:lang w:val="en-CA"/>
              </w:rPr>
              <w:t>Attribute Type</w:t>
            </w:r>
          </w:p>
          <w:p w14:paraId="29D6E315" w14:textId="424EFE5B" w:rsidR="00E15411" w:rsidRPr="006E4D98" w:rsidRDefault="00E15411" w:rsidP="00CE0DF1">
            <w:pPr>
              <w:jc w:val="center"/>
              <w:rPr>
                <w:lang w:val="en-CA"/>
              </w:rPr>
            </w:pPr>
            <w:r>
              <w:rPr>
                <w:lang w:val="en-CA"/>
              </w:rPr>
              <w:t>(Upper case letters only)</w:t>
            </w:r>
          </w:p>
        </w:tc>
        <w:tc>
          <w:tcPr>
            <w:tcW w:w="3086" w:type="dxa"/>
          </w:tcPr>
          <w:p w14:paraId="702E9E87" w14:textId="77777777" w:rsidR="002B6513" w:rsidRDefault="002B6513" w:rsidP="00CE0DF1">
            <w:pPr>
              <w:jc w:val="center"/>
              <w:rPr>
                <w:lang w:val="en-CA"/>
              </w:rPr>
            </w:pPr>
            <w:r w:rsidRPr="006E4D98">
              <w:rPr>
                <w:lang w:val="en-CA"/>
              </w:rPr>
              <w:t>Attribute values</w:t>
            </w:r>
          </w:p>
          <w:p w14:paraId="33D25C3E" w14:textId="2878B265" w:rsidR="00E15411" w:rsidRPr="006E4D98" w:rsidRDefault="00E15411" w:rsidP="00CE0DF1">
            <w:pPr>
              <w:jc w:val="center"/>
              <w:rPr>
                <w:lang w:val="en-CA"/>
              </w:rPr>
            </w:pPr>
          </w:p>
        </w:tc>
        <w:tc>
          <w:tcPr>
            <w:tcW w:w="4039" w:type="dxa"/>
          </w:tcPr>
          <w:p w14:paraId="28299888" w14:textId="77777777" w:rsidR="002B6513" w:rsidRPr="006E4D98" w:rsidRDefault="002B6513" w:rsidP="00CE0DF1">
            <w:pPr>
              <w:jc w:val="center"/>
              <w:rPr>
                <w:lang w:val="en-CA"/>
              </w:rPr>
            </w:pPr>
            <w:r w:rsidRPr="006E4D98">
              <w:rPr>
                <w:lang w:val="en-CA"/>
              </w:rPr>
              <w:t>Description</w:t>
            </w:r>
          </w:p>
        </w:tc>
      </w:tr>
      <w:tr w:rsidR="002B6513" w:rsidRPr="006E4D98" w14:paraId="219B63E8" w14:textId="77777777" w:rsidTr="00261D2B">
        <w:tc>
          <w:tcPr>
            <w:tcW w:w="1885" w:type="dxa"/>
          </w:tcPr>
          <w:p w14:paraId="0869A4FB" w14:textId="21003C14" w:rsidR="002B6513" w:rsidRPr="006E4D98" w:rsidRDefault="004E2B01" w:rsidP="00CE0DF1">
            <w:pPr>
              <w:jc w:val="center"/>
              <w:rPr>
                <w:lang w:val="en-CA"/>
              </w:rPr>
            </w:pPr>
            <w:r>
              <w:rPr>
                <w:lang w:val="en-CA"/>
              </w:rPr>
              <w:t>N*</w:t>
            </w:r>
          </w:p>
        </w:tc>
        <w:tc>
          <w:tcPr>
            <w:tcW w:w="3086" w:type="dxa"/>
          </w:tcPr>
          <w:p w14:paraId="57EADB84" w14:textId="77777777" w:rsidR="002B6513" w:rsidRPr="006E4D98" w:rsidRDefault="002B6513" w:rsidP="00CE0DF1">
            <w:pPr>
              <w:rPr>
                <w:lang w:val="en-CA"/>
              </w:rPr>
            </w:pPr>
            <w:r w:rsidRPr="006E4D98">
              <w:rPr>
                <w:lang w:val="en-CA"/>
              </w:rPr>
              <w:t>Decimal number</w:t>
            </w:r>
          </w:p>
        </w:tc>
        <w:tc>
          <w:tcPr>
            <w:tcW w:w="4039" w:type="dxa"/>
          </w:tcPr>
          <w:p w14:paraId="67F448D8" w14:textId="77777777" w:rsidR="002B6513" w:rsidRPr="006E4D98" w:rsidRDefault="002B6513" w:rsidP="00CE0DF1">
            <w:pPr>
              <w:rPr>
                <w:lang w:val="en-CA"/>
              </w:rPr>
            </w:pPr>
            <w:r w:rsidRPr="006E4D98">
              <w:rPr>
                <w:lang w:val="en-CA"/>
              </w:rPr>
              <w:t xml:space="preserve">Decimal number of the </w:t>
            </w:r>
            <w:r w:rsidRPr="006E4D98">
              <w:rPr>
                <w:rStyle w:val="codeZchn"/>
                <w:rFonts w:eastAsia="MS Mincho"/>
                <w:lang w:val="en-CA"/>
              </w:rPr>
              <w:t>nuh_layer_id</w:t>
            </w:r>
          </w:p>
        </w:tc>
      </w:tr>
      <w:tr w:rsidR="002B6513" w:rsidRPr="006E4D98" w14:paraId="2CCCC4A8" w14:textId="77777777" w:rsidTr="00261D2B">
        <w:tc>
          <w:tcPr>
            <w:tcW w:w="1885" w:type="dxa"/>
          </w:tcPr>
          <w:p w14:paraId="61548229" w14:textId="77777777" w:rsidR="002B6513" w:rsidRPr="006E4D98" w:rsidRDefault="002B6513" w:rsidP="00CE0DF1">
            <w:pPr>
              <w:jc w:val="center"/>
              <w:rPr>
                <w:lang w:val="en-CA"/>
              </w:rPr>
            </w:pPr>
            <w:r w:rsidRPr="006E4D98">
              <w:rPr>
                <w:lang w:val="en-CA"/>
              </w:rPr>
              <w:t>T</w:t>
            </w:r>
          </w:p>
        </w:tc>
        <w:tc>
          <w:tcPr>
            <w:tcW w:w="3086" w:type="dxa"/>
          </w:tcPr>
          <w:p w14:paraId="021258A8"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14DFDEE1" w14:textId="222ADE00" w:rsidR="002B6513" w:rsidRPr="006E4D98" w:rsidRDefault="002B6513" w:rsidP="00CE0DF1">
            <w:pPr>
              <w:jc w:val="left"/>
              <w:rPr>
                <w:rStyle w:val="codeZchn"/>
                <w:rFonts w:eastAsia="MS Mincho"/>
                <w:lang w:val="en-CA"/>
              </w:rPr>
            </w:pPr>
            <w:r w:rsidRPr="006E4D98">
              <w:rPr>
                <w:rStyle w:val="codeZchn"/>
                <w:rFonts w:eastAsia="MS Mincho"/>
                <w:lang w:val="en-CA"/>
              </w:rPr>
              <w:t>1 – texture</w:t>
            </w:r>
            <w:r w:rsidR="00E15411">
              <w:rPr>
                <w:rStyle w:val="codeZchn"/>
                <w:rFonts w:eastAsia="MS Mincho"/>
                <w:lang w:val="en-CA"/>
              </w:rPr>
              <w:br/>
            </w:r>
            <w:r w:rsidR="00E15411">
              <w:rPr>
                <w:rStyle w:val="codeZchn"/>
                <w:rFonts w:eastAsia="MS Mincho"/>
              </w:rPr>
              <w:t>2 - auxiliary</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1</w:t>
            </w:r>
            <w:r w:rsidR="00E15411" w:rsidRPr="006E4D98">
              <w:rPr>
                <w:rStyle w:val="codeZchn"/>
                <w:rFonts w:eastAsia="MS Mincho"/>
                <w:lang w:val="en-CA"/>
              </w:rPr>
              <w:t xml:space="preserve"> </w:t>
            </w:r>
            <w:r w:rsidRPr="006E4D98">
              <w:rPr>
                <w:rStyle w:val="codeZchn"/>
                <w:rFonts w:eastAsia="MS Mincho"/>
                <w:lang w:val="en-CA"/>
              </w:rPr>
              <w:t>– alpha</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2</w:t>
            </w:r>
            <w:r w:rsidRPr="006E4D98">
              <w:rPr>
                <w:rStyle w:val="codeZchn"/>
                <w:rFonts w:eastAsia="MS Mincho"/>
                <w:lang w:val="en-CA"/>
              </w:rPr>
              <w:t xml:space="preserve"> – depth</w:t>
            </w:r>
            <w:r w:rsidR="00E15411">
              <w:rPr>
                <w:rStyle w:val="codeZchn"/>
                <w:rFonts w:eastAsia="MS Mincho"/>
                <w:lang w:val="en-CA"/>
              </w:rPr>
              <w:br/>
            </w:r>
            <w:r w:rsidR="00E15411">
              <w:rPr>
                <w:rStyle w:val="codeZchn"/>
                <w:rFonts w:eastAsia="MS Mincho"/>
              </w:rPr>
              <w:t>3 - other (e.g. 3D-HEVC depth)</w:t>
            </w:r>
          </w:p>
        </w:tc>
        <w:tc>
          <w:tcPr>
            <w:tcW w:w="4039" w:type="dxa"/>
          </w:tcPr>
          <w:p w14:paraId="30EEC50E" w14:textId="77777777" w:rsidR="002B6513" w:rsidRDefault="002B6513" w:rsidP="00CE0DF1">
            <w:pPr>
              <w:rPr>
                <w:lang w:val="en-CA"/>
              </w:rPr>
            </w:pPr>
            <w:r w:rsidRPr="006E4D98">
              <w:rPr>
                <w:lang w:val="en-CA"/>
              </w:rPr>
              <w:t>The type of the layer.</w:t>
            </w:r>
          </w:p>
          <w:p w14:paraId="3F7CBDF1" w14:textId="1426D5F6" w:rsidR="00E15411" w:rsidRPr="00E15411" w:rsidRDefault="00E15411" w:rsidP="00E15411">
            <w:pPr>
              <w:rPr>
                <w:lang w:val="en-CA"/>
              </w:rPr>
            </w:pPr>
            <w:r w:rsidRPr="00E15411">
              <w:rPr>
                <w:lang w:val="en-CA"/>
              </w:rPr>
              <w:t xml:space="preserve">We need to signal if the layer is a primary, aux or </w:t>
            </w:r>
            <w:r>
              <w:rPr>
                <w:lang w:val="en-CA"/>
              </w:rPr>
              <w:t>'</w:t>
            </w:r>
            <w:r w:rsidRPr="00E15411">
              <w:rPr>
                <w:lang w:val="en-CA"/>
              </w:rPr>
              <w:t>other</w:t>
            </w:r>
            <w:r>
              <w:rPr>
                <w:lang w:val="en-CA"/>
              </w:rPr>
              <w:t>'</w:t>
            </w:r>
            <w:r w:rsidRPr="00E15411">
              <w:rPr>
                <w:lang w:val="en-CA"/>
              </w:rPr>
              <w:t>. (</w:t>
            </w:r>
            <w:r>
              <w:rPr>
                <w:lang w:val="en-CA"/>
              </w:rPr>
              <w:t>'</w:t>
            </w:r>
            <w:r w:rsidRPr="00E15411">
              <w:rPr>
                <w:lang w:val="en-CA"/>
              </w:rPr>
              <w:t>other</w:t>
            </w:r>
            <w:r>
              <w:rPr>
                <w:lang w:val="en-CA"/>
              </w:rPr>
              <w:t>'</w:t>
            </w:r>
            <w:r w:rsidRPr="00E15411">
              <w:rPr>
                <w:lang w:val="en-CA"/>
              </w:rPr>
              <w:t xml:space="preserve"> can be used to support 3D HEVC)</w:t>
            </w:r>
          </w:p>
          <w:p w14:paraId="2F8F96E0" w14:textId="77777777" w:rsidR="00E15411" w:rsidRPr="00E15411" w:rsidRDefault="00E15411" w:rsidP="00E15411">
            <w:pPr>
              <w:rPr>
                <w:lang w:val="en-CA"/>
              </w:rPr>
            </w:pPr>
            <w:r w:rsidRPr="00E15411">
              <w:rPr>
                <w:lang w:val="en-CA"/>
              </w:rPr>
              <w:t>If aux is signalled, then you indicate the actual type by the sub-type.</w:t>
            </w:r>
          </w:p>
          <w:p w14:paraId="6B7619E8" w14:textId="329BDE6D" w:rsidR="00E15411" w:rsidRPr="006E4D98" w:rsidRDefault="00E15411" w:rsidP="00E15411">
            <w:pPr>
              <w:rPr>
                <w:lang w:val="en-CA"/>
              </w:rPr>
            </w:pPr>
            <w:r w:rsidRPr="00E15411">
              <w:rPr>
                <w:lang w:val="en-CA"/>
              </w:rPr>
              <w:t>E.g. T2s1 means auxiliary alpha</w:t>
            </w:r>
          </w:p>
        </w:tc>
      </w:tr>
      <w:tr w:rsidR="002B6513" w:rsidRPr="006E4D98" w14:paraId="7D35308D" w14:textId="77777777" w:rsidTr="00261D2B">
        <w:tc>
          <w:tcPr>
            <w:tcW w:w="1885" w:type="dxa"/>
          </w:tcPr>
          <w:p w14:paraId="46A11FBF" w14:textId="77777777" w:rsidR="002B6513" w:rsidRPr="006E4D98" w:rsidRDefault="002B6513" w:rsidP="00CE0DF1">
            <w:pPr>
              <w:jc w:val="center"/>
              <w:rPr>
                <w:lang w:val="en-CA"/>
              </w:rPr>
            </w:pPr>
            <w:r w:rsidRPr="006E4D98">
              <w:rPr>
                <w:lang w:val="en-CA"/>
              </w:rPr>
              <w:t>B</w:t>
            </w:r>
          </w:p>
        </w:tc>
        <w:tc>
          <w:tcPr>
            <w:tcW w:w="3086" w:type="dxa"/>
          </w:tcPr>
          <w:p w14:paraId="2E4BBD80" w14:textId="77777777" w:rsidR="002B6513" w:rsidRPr="006E4D98" w:rsidRDefault="002B6513" w:rsidP="00CE0DF1">
            <w:pPr>
              <w:jc w:val="left"/>
              <w:rPr>
                <w:rStyle w:val="codeZchn"/>
                <w:rFonts w:eastAsia="MS Mincho"/>
                <w:lang w:val="en-CA"/>
              </w:rPr>
            </w:pPr>
            <w:r w:rsidRPr="006E4D98">
              <w:rPr>
                <w:lang w:val="en-CA"/>
              </w:rPr>
              <w:t xml:space="preserve">Decimal number </w:t>
            </w:r>
          </w:p>
        </w:tc>
        <w:tc>
          <w:tcPr>
            <w:tcW w:w="4039" w:type="dxa"/>
          </w:tcPr>
          <w:p w14:paraId="2AB1AC8C" w14:textId="77777777" w:rsidR="002B6513" w:rsidRPr="006E4D98" w:rsidRDefault="002B6513" w:rsidP="00CE0DF1">
            <w:pPr>
              <w:rPr>
                <w:lang w:val="en-CA"/>
              </w:rPr>
            </w:pPr>
            <w:r w:rsidRPr="006E4D98">
              <w:rPr>
                <w:lang w:val="en-CA"/>
              </w:rPr>
              <w:t>Decimal number of bit depth minus 8</w:t>
            </w:r>
          </w:p>
        </w:tc>
      </w:tr>
      <w:tr w:rsidR="002B6513" w:rsidRPr="006E4D98" w14:paraId="59D9B9F3" w14:textId="77777777" w:rsidTr="00261D2B">
        <w:tc>
          <w:tcPr>
            <w:tcW w:w="1885" w:type="dxa"/>
          </w:tcPr>
          <w:p w14:paraId="7C948C2D" w14:textId="77777777" w:rsidR="002B6513" w:rsidRPr="006E4D98" w:rsidRDefault="002B6513" w:rsidP="00CE0DF1">
            <w:pPr>
              <w:jc w:val="center"/>
              <w:rPr>
                <w:lang w:val="en-CA"/>
              </w:rPr>
            </w:pPr>
            <w:r w:rsidRPr="006E4D98">
              <w:rPr>
                <w:lang w:val="en-CA"/>
              </w:rPr>
              <w:t>S</w:t>
            </w:r>
          </w:p>
        </w:tc>
        <w:tc>
          <w:tcPr>
            <w:tcW w:w="3086" w:type="dxa"/>
          </w:tcPr>
          <w:p w14:paraId="69D29D65"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4FED200E" w14:textId="77777777" w:rsidR="002B6513" w:rsidRPr="006E4D98" w:rsidRDefault="002B6513" w:rsidP="00CE0DF1">
            <w:pPr>
              <w:jc w:val="left"/>
              <w:rPr>
                <w:lang w:val="en-CA"/>
              </w:rPr>
            </w:pPr>
            <w:r w:rsidRPr="006E4D98">
              <w:rPr>
                <w:rStyle w:val="codeZchn"/>
                <w:rFonts w:eastAsia="MS Mincho"/>
                <w:lang w:val="en-CA"/>
              </w:rPr>
              <w:lastRenderedPageBreak/>
              <w:t>0 – monochrome</w:t>
            </w:r>
            <w:r w:rsidRPr="006E4D98">
              <w:rPr>
                <w:rStyle w:val="codeZchn"/>
                <w:rFonts w:eastAsia="MS Mincho"/>
                <w:lang w:val="en-CA"/>
              </w:rPr>
              <w:br/>
              <w:t>1 – 4:2:0</w:t>
            </w:r>
            <w:r w:rsidRPr="006E4D98">
              <w:rPr>
                <w:rStyle w:val="codeZchn"/>
                <w:rFonts w:eastAsia="MS Mincho"/>
                <w:lang w:val="en-CA"/>
              </w:rPr>
              <w:br/>
              <w:t>2 – 4:2:2</w:t>
            </w:r>
            <w:r w:rsidRPr="006E4D98">
              <w:rPr>
                <w:rStyle w:val="codeZchn"/>
                <w:rFonts w:eastAsia="MS Mincho"/>
                <w:lang w:val="en-CA"/>
              </w:rPr>
              <w:br/>
              <w:t>3 – 4:4:4</w:t>
            </w:r>
          </w:p>
        </w:tc>
        <w:tc>
          <w:tcPr>
            <w:tcW w:w="4039" w:type="dxa"/>
          </w:tcPr>
          <w:p w14:paraId="56F3964C" w14:textId="77777777" w:rsidR="002B6513" w:rsidRPr="006E4D98" w:rsidRDefault="002B6513" w:rsidP="00CE0DF1">
            <w:pPr>
              <w:rPr>
                <w:lang w:val="en-CA"/>
              </w:rPr>
            </w:pPr>
            <w:r w:rsidRPr="006E4D98">
              <w:rPr>
                <w:lang w:val="en-CA"/>
              </w:rPr>
              <w:lastRenderedPageBreak/>
              <w:t xml:space="preserve">Decimal number of the </w:t>
            </w:r>
            <w:r w:rsidRPr="006E4D98">
              <w:rPr>
                <w:rStyle w:val="codeZchn"/>
                <w:rFonts w:eastAsia="MS Mincho"/>
                <w:lang w:val="en-CA"/>
              </w:rPr>
              <w:t>chroma_format_idc</w:t>
            </w:r>
          </w:p>
        </w:tc>
      </w:tr>
      <w:tr w:rsidR="007D424B" w:rsidRPr="007D424B" w14:paraId="60A1ACEC" w14:textId="77777777" w:rsidTr="00261D2B">
        <w:tc>
          <w:tcPr>
            <w:tcW w:w="1885" w:type="dxa"/>
          </w:tcPr>
          <w:p w14:paraId="124043FF" w14:textId="4747D2EE" w:rsidR="007D424B" w:rsidRPr="006E4D98" w:rsidRDefault="007D424B" w:rsidP="007D424B">
            <w:pPr>
              <w:jc w:val="center"/>
              <w:rPr>
                <w:lang w:val="en-CA"/>
              </w:rPr>
            </w:pPr>
            <w:r>
              <w:rPr>
                <w:lang w:val="en-CA"/>
              </w:rPr>
              <w:t>C</w:t>
            </w:r>
          </w:p>
        </w:tc>
        <w:tc>
          <w:tcPr>
            <w:tcW w:w="3086" w:type="dxa"/>
          </w:tcPr>
          <w:p w14:paraId="2973CD7A" w14:textId="77777777" w:rsidR="007D424B" w:rsidRDefault="007D424B" w:rsidP="007D424B">
            <w:pPr>
              <w:jc w:val="left"/>
              <w:rPr>
                <w:lang w:val="en-CA"/>
              </w:rPr>
            </w:pPr>
            <w:r>
              <w:rPr>
                <w:lang w:val="en-CA"/>
              </w:rPr>
              <w:t>The following lower-case letters followed by a decimal number signaling the CICP parameters:</w:t>
            </w:r>
          </w:p>
          <w:p w14:paraId="5A9E9311" w14:textId="77777777" w:rsidR="007D424B" w:rsidRDefault="007D424B" w:rsidP="007D424B">
            <w:pPr>
              <w:jc w:val="left"/>
              <w:rPr>
                <w:lang w:val="en-CA"/>
              </w:rPr>
            </w:pPr>
            <w:r>
              <w:rPr>
                <w:lang w:val="en-CA"/>
              </w:rPr>
              <w:t>m[N] - matrix coefficients</w:t>
            </w:r>
          </w:p>
          <w:p w14:paraId="107CD389" w14:textId="77777777" w:rsidR="007D424B" w:rsidRDefault="007D424B" w:rsidP="007D424B">
            <w:pPr>
              <w:jc w:val="left"/>
              <w:rPr>
                <w:lang w:val="en-CA"/>
              </w:rPr>
            </w:pPr>
            <w:r>
              <w:rPr>
                <w:lang w:val="en-CA"/>
              </w:rPr>
              <w:t>t[N] - transfer characteristics</w:t>
            </w:r>
          </w:p>
          <w:p w14:paraId="467D3EDD" w14:textId="1FCBF8E0" w:rsidR="007D424B" w:rsidRPr="006E4D98" w:rsidRDefault="007D424B" w:rsidP="007D424B">
            <w:pPr>
              <w:jc w:val="left"/>
              <w:rPr>
                <w:lang w:val="en-CA"/>
              </w:rPr>
            </w:pPr>
            <w:r>
              <w:rPr>
                <w:lang w:val="en-CA"/>
              </w:rPr>
              <w:t>c[N] - colour primaries</w:t>
            </w:r>
          </w:p>
        </w:tc>
        <w:tc>
          <w:tcPr>
            <w:tcW w:w="4039" w:type="dxa"/>
          </w:tcPr>
          <w:p w14:paraId="6F177580" w14:textId="77777777" w:rsidR="007D424B" w:rsidRDefault="007D424B" w:rsidP="007D424B">
            <w:pPr>
              <w:rPr>
                <w:lang w:val="en-CA"/>
              </w:rPr>
            </w:pPr>
            <w:r>
              <w:rPr>
                <w:lang w:val="en-CA"/>
              </w:rPr>
              <w:t xml:space="preserve">Colour properties signaled by decimal numbers as in CICP (or </w:t>
            </w:r>
            <w:r w:rsidRPr="009A2954">
              <w:rPr>
                <w:rStyle w:val="codeZchn"/>
                <w:rFonts w:eastAsia="MS Mincho"/>
              </w:rPr>
              <w:t>colr</w:t>
            </w:r>
            <w:r>
              <w:rPr>
                <w:lang w:val="en-CA"/>
              </w:rPr>
              <w:t xml:space="preserve"> box).</w:t>
            </w:r>
          </w:p>
          <w:p w14:paraId="4DE18B16" w14:textId="72039E51" w:rsidR="007D424B" w:rsidRPr="006E4D98" w:rsidRDefault="007D424B" w:rsidP="007D424B">
            <w:pPr>
              <w:rPr>
                <w:lang w:val="en-CA"/>
              </w:rPr>
            </w:pPr>
            <w:r>
              <w:rPr>
                <w:lang w:val="en-CA"/>
              </w:rPr>
              <w:t xml:space="preserve">E.g.: </w:t>
            </w:r>
            <w:r w:rsidRPr="009A2954">
              <w:rPr>
                <w:rStyle w:val="codeZchn"/>
                <w:rFonts w:eastAsia="MS Mincho"/>
              </w:rPr>
              <w:t>Cm3t4c5</w:t>
            </w:r>
          </w:p>
        </w:tc>
      </w:tr>
      <w:tr w:rsidR="007D424B" w:rsidRPr="007D424B" w14:paraId="2331507E" w14:textId="77777777" w:rsidTr="00261D2B">
        <w:tc>
          <w:tcPr>
            <w:tcW w:w="1885" w:type="dxa"/>
          </w:tcPr>
          <w:p w14:paraId="2CCDE7F7" w14:textId="0FDD7C25" w:rsidR="007D424B" w:rsidRDefault="007D424B" w:rsidP="007D424B">
            <w:pPr>
              <w:jc w:val="center"/>
              <w:rPr>
                <w:lang w:val="en-CA"/>
              </w:rPr>
            </w:pPr>
            <w:r>
              <w:rPr>
                <w:lang w:val="en-CA"/>
              </w:rPr>
              <w:t>X</w:t>
            </w:r>
          </w:p>
        </w:tc>
        <w:tc>
          <w:tcPr>
            <w:tcW w:w="3086" w:type="dxa"/>
          </w:tcPr>
          <w:p w14:paraId="7248B203" w14:textId="0EF01F49" w:rsidR="007D424B" w:rsidRPr="006E4D98" w:rsidRDefault="00BC69E6" w:rsidP="007D424B">
            <w:pPr>
              <w:jc w:val="left"/>
              <w:rPr>
                <w:lang w:val="en-CA"/>
              </w:rPr>
            </w:pPr>
            <w:r>
              <w:rPr>
                <w:lang w:val="en-CA"/>
              </w:rPr>
              <w:t>Alphanumeric characters.</w:t>
            </w:r>
          </w:p>
        </w:tc>
        <w:tc>
          <w:tcPr>
            <w:tcW w:w="4039" w:type="dxa"/>
          </w:tcPr>
          <w:p w14:paraId="49AE6744" w14:textId="44D49453" w:rsidR="007D424B" w:rsidRDefault="00BC69E6" w:rsidP="007D424B">
            <w:pPr>
              <w:rPr>
                <w:lang w:val="en-CA"/>
              </w:rPr>
            </w:pPr>
            <w:r>
              <w:rPr>
                <w:lang w:val="en-CA"/>
              </w:rPr>
              <w:t xml:space="preserve">Profile, tier and level signaling as defined in Annex E.3 but where </w:t>
            </w:r>
            <w:r w:rsidRPr="006E4D98">
              <w:rPr>
                <w:lang w:val="en-CA"/>
              </w:rPr>
              <w:t>dot</w:t>
            </w:r>
            <w:r>
              <w:rPr>
                <w:lang w:val="en-CA"/>
              </w:rPr>
              <w:t>s</w:t>
            </w:r>
            <w:r w:rsidRPr="006E4D98">
              <w:rPr>
                <w:lang w:val="en-CA"/>
              </w:rPr>
              <w:t xml:space="preserve"> (".")</w:t>
            </w:r>
            <w:r>
              <w:rPr>
                <w:lang w:val="en-CA"/>
              </w:rPr>
              <w:t xml:space="preserve"> are replaced by underscores ("_")</w:t>
            </w:r>
            <w:r w:rsidR="007D424B">
              <w:rPr>
                <w:lang w:val="en-CA"/>
              </w:rPr>
              <w:t>.</w:t>
            </w:r>
          </w:p>
          <w:p w14:paraId="69E221A3" w14:textId="77777777" w:rsidR="007D424B" w:rsidRPr="006E4D98" w:rsidRDefault="007D424B" w:rsidP="007D424B">
            <w:pPr>
              <w:rPr>
                <w:lang w:val="en-CA"/>
              </w:rPr>
            </w:pPr>
          </w:p>
        </w:tc>
      </w:tr>
      <w:tr w:rsidR="007D424B" w:rsidRPr="007D424B" w14:paraId="1F899D32" w14:textId="77777777" w:rsidTr="00261D2B">
        <w:tc>
          <w:tcPr>
            <w:tcW w:w="1885" w:type="dxa"/>
          </w:tcPr>
          <w:p w14:paraId="48200829" w14:textId="42BC7013" w:rsidR="007D424B" w:rsidRDefault="007D424B" w:rsidP="007D424B">
            <w:pPr>
              <w:jc w:val="center"/>
              <w:rPr>
                <w:lang w:val="en-CA"/>
              </w:rPr>
            </w:pPr>
            <w:r>
              <w:rPr>
                <w:lang w:val="en-CA"/>
              </w:rPr>
              <w:t>D</w:t>
            </w:r>
          </w:p>
        </w:tc>
        <w:tc>
          <w:tcPr>
            <w:tcW w:w="3086" w:type="dxa"/>
          </w:tcPr>
          <w:p w14:paraId="5224509C" w14:textId="77777777" w:rsidR="007D424B" w:rsidRDefault="007D424B" w:rsidP="007D424B">
            <w:pPr>
              <w:jc w:val="left"/>
              <w:rPr>
                <w:lang w:val="en-CA"/>
              </w:rPr>
            </w:pPr>
            <w:r>
              <w:rPr>
                <w:lang w:val="en-CA"/>
              </w:rPr>
              <w:t>Dependency indication. does this layer depend on other layers?</w:t>
            </w:r>
          </w:p>
          <w:p w14:paraId="563543FE" w14:textId="77777777" w:rsidR="007D424B" w:rsidRDefault="007D424B" w:rsidP="007D424B">
            <w:pPr>
              <w:jc w:val="left"/>
              <w:rPr>
                <w:lang w:val="en-CA"/>
              </w:rPr>
            </w:pPr>
            <w:proofErr w:type="spellStart"/>
            <w:r>
              <w:rPr>
                <w:lang w:val="en-CA"/>
              </w:rPr>
              <w:t>i</w:t>
            </w:r>
            <w:proofErr w:type="spellEnd"/>
            <w:r>
              <w:rPr>
                <w:lang w:val="en-CA"/>
              </w:rPr>
              <w:t xml:space="preserve"> - independent</w:t>
            </w:r>
          </w:p>
          <w:p w14:paraId="547E4083" w14:textId="77777777" w:rsidR="007D424B" w:rsidRDefault="007D424B" w:rsidP="007D424B">
            <w:pPr>
              <w:jc w:val="left"/>
              <w:rPr>
                <w:lang w:val="en-CA"/>
              </w:rPr>
            </w:pPr>
            <w:r>
              <w:rPr>
                <w:lang w:val="en-CA"/>
              </w:rPr>
              <w:t>array separated by '</w:t>
            </w:r>
            <w:r>
              <w:rPr>
                <w:rStyle w:val="codeZchn"/>
                <w:rFonts w:eastAsia="MS Mincho"/>
              </w:rPr>
              <w:t>L'</w:t>
            </w:r>
            <w:r>
              <w:rPr>
                <w:lang w:val="en-CA"/>
              </w:rPr>
              <w:t xml:space="preserve"> followed by a decimal number of the layer id to indicate inter-layer references</w:t>
            </w:r>
          </w:p>
          <w:p w14:paraId="0FE5F6B2" w14:textId="77777777" w:rsidR="007D424B" w:rsidRPr="006E4D98" w:rsidRDefault="007D424B" w:rsidP="007D424B">
            <w:pPr>
              <w:jc w:val="left"/>
              <w:rPr>
                <w:lang w:val="en-CA"/>
              </w:rPr>
            </w:pPr>
          </w:p>
        </w:tc>
        <w:tc>
          <w:tcPr>
            <w:tcW w:w="4039" w:type="dxa"/>
          </w:tcPr>
          <w:p w14:paraId="0A7DC83F" w14:textId="77777777" w:rsidR="007D424B" w:rsidRDefault="007D424B" w:rsidP="007D424B">
            <w:pPr>
              <w:jc w:val="left"/>
              <w:rPr>
                <w:lang w:val="en-CA"/>
              </w:rPr>
            </w:pPr>
            <w:r>
              <w:rPr>
                <w:lang w:val="en-CA"/>
              </w:rPr>
              <w:t>Examples:</w:t>
            </w:r>
          </w:p>
          <w:p w14:paraId="1677C685" w14:textId="77777777" w:rsidR="007D424B" w:rsidRDefault="007D424B" w:rsidP="007D424B">
            <w:pPr>
              <w:jc w:val="left"/>
              <w:rPr>
                <w:lang w:val="en-CA"/>
              </w:rPr>
            </w:pPr>
            <w:r w:rsidRPr="00C70B1D">
              <w:rPr>
                <w:rStyle w:val="codeZchn"/>
                <w:rFonts w:eastAsia="MS Mincho"/>
              </w:rPr>
              <w:t>Di</w:t>
            </w:r>
            <w:r>
              <w:rPr>
                <w:lang w:val="en-CA"/>
              </w:rPr>
              <w:t xml:space="preserve"> - independent layer</w:t>
            </w:r>
          </w:p>
          <w:p w14:paraId="0435D06D" w14:textId="0C07A78C" w:rsidR="007D424B" w:rsidRPr="006E4D98" w:rsidRDefault="007D424B" w:rsidP="007D424B">
            <w:pPr>
              <w:rPr>
                <w:lang w:val="en-CA"/>
              </w:rPr>
            </w:pPr>
            <w:r w:rsidRPr="00C70B1D">
              <w:rPr>
                <w:rStyle w:val="codeZchn"/>
                <w:rFonts w:eastAsia="MS Mincho"/>
              </w:rPr>
              <w:t>DL1L12L24</w:t>
            </w:r>
            <w:r>
              <w:rPr>
                <w:lang w:val="en-CA"/>
              </w:rPr>
              <w:t xml:space="preserve"> - this layer depends on layers 1, 12 and 24</w:t>
            </w:r>
          </w:p>
        </w:tc>
      </w:tr>
      <w:tr w:rsidR="007D424B" w:rsidRPr="007D424B" w14:paraId="204C8771" w14:textId="77777777" w:rsidTr="00261D2B">
        <w:tc>
          <w:tcPr>
            <w:tcW w:w="1885" w:type="dxa"/>
          </w:tcPr>
          <w:p w14:paraId="25B27EBB" w14:textId="1CB3676D" w:rsidR="007D424B" w:rsidRDefault="007D424B" w:rsidP="007D424B">
            <w:pPr>
              <w:jc w:val="center"/>
              <w:rPr>
                <w:lang w:val="en-CA"/>
              </w:rPr>
            </w:pPr>
            <w:r>
              <w:rPr>
                <w:lang w:val="en-CA"/>
              </w:rPr>
              <w:t>other upper-case characters are reserved for future use</w:t>
            </w:r>
          </w:p>
        </w:tc>
        <w:tc>
          <w:tcPr>
            <w:tcW w:w="3086" w:type="dxa"/>
          </w:tcPr>
          <w:p w14:paraId="4BB49C1B" w14:textId="77777777" w:rsidR="007D424B" w:rsidRPr="006E4D98" w:rsidRDefault="007D424B" w:rsidP="007D424B">
            <w:pPr>
              <w:jc w:val="left"/>
              <w:rPr>
                <w:lang w:val="en-CA"/>
              </w:rPr>
            </w:pPr>
          </w:p>
        </w:tc>
        <w:tc>
          <w:tcPr>
            <w:tcW w:w="4039" w:type="dxa"/>
          </w:tcPr>
          <w:p w14:paraId="6AD59F48" w14:textId="77777777" w:rsidR="007D424B" w:rsidRPr="006E4D98" w:rsidRDefault="007D424B" w:rsidP="007D424B">
            <w:pPr>
              <w:rPr>
                <w:lang w:val="en-CA"/>
              </w:rPr>
            </w:pPr>
          </w:p>
        </w:tc>
      </w:tr>
    </w:tbl>
    <w:p w14:paraId="10BF7F0A" w14:textId="37610276" w:rsidR="002B6513" w:rsidRPr="006E4D98" w:rsidRDefault="002B6513" w:rsidP="002B6513">
      <w:pPr>
        <w:rPr>
          <w:lang w:val="en-CA"/>
        </w:rPr>
      </w:pPr>
      <w:r w:rsidRPr="006E4D98">
        <w:rPr>
          <w:lang w:val="en-CA"/>
        </w:rPr>
        <w:t xml:space="preserve">Such a new element could be defined as </w:t>
      </w:r>
      <w:r w:rsidR="007D424B">
        <w:rPr>
          <w:rStyle w:val="codeZchn"/>
          <w:rFonts w:eastAsia="MS Mincho"/>
          <w:lang w:val="en-CA"/>
        </w:rPr>
        <w:t>also</w:t>
      </w:r>
      <w:r w:rsidRPr="006E4D98">
        <w:rPr>
          <w:lang w:val="en-CA"/>
        </w:rPr>
        <w:t xml:space="preserve"> and attached after a comma (",") right after the signalled codec. </w:t>
      </w:r>
      <w:r w:rsidR="00BC69E6">
        <w:rPr>
          <w:lang w:val="en-CA"/>
        </w:rPr>
        <w:t xml:space="preserve">In the example below the profile, tier, level signaling is simar to the signaling in </w:t>
      </w:r>
      <w:proofErr w:type="gramStart"/>
      <w:r w:rsidR="00BC69E6">
        <w:rPr>
          <w:lang w:val="en-CA"/>
        </w:rPr>
        <w:t>HEVC</w:t>
      </w:r>
      <w:proofErr w:type="gramEnd"/>
      <w:r w:rsidR="00BC69E6">
        <w:rPr>
          <w:lang w:val="en-CA"/>
        </w:rPr>
        <w:t xml:space="preserve"> but the dot separators are replaced with underscores since dots are used to separate layers.</w:t>
      </w:r>
    </w:p>
    <w:p w14:paraId="2558FE31" w14:textId="77777777" w:rsidR="00BC69E6" w:rsidRPr="00F126E3" w:rsidRDefault="00BC69E6" w:rsidP="00BC69E6">
      <w:pPr>
        <w:jc w:val="left"/>
        <w:rPr>
          <w:rStyle w:val="codeChar"/>
          <w:sz w:val="20"/>
          <w:szCs w:val="20"/>
          <w:lang w:val="en-CA"/>
        </w:rPr>
      </w:pPr>
      <w:r w:rsidRPr="00F126E3">
        <w:rPr>
          <w:rStyle w:val="codeChar"/>
          <w:sz w:val="20"/>
          <w:szCs w:val="20"/>
          <w:lang w:val="en-CA"/>
        </w:rPr>
        <w:t>codecs=</w:t>
      </w:r>
      <w:r w:rsidRPr="00F126E3">
        <w:rPr>
          <w:sz w:val="20"/>
          <w:szCs w:val="20"/>
          <w:lang w:val="en-CA"/>
        </w:rPr>
        <w:t xml:space="preserve"> "</w:t>
      </w:r>
      <w:r w:rsidRPr="00F126E3">
        <w:rPr>
          <w:rStyle w:val="codeChar"/>
          <w:sz w:val="20"/>
          <w:szCs w:val="20"/>
          <w:lang w:val="en-CA"/>
        </w:rPr>
        <w:t>hvc1.1.6.L93.B0,also.N0T1B2S1X1_6_L93_B0.N1T2s1B0S1X</w:t>
      </w:r>
      <w:r>
        <w:rPr>
          <w:rStyle w:val="codeChar"/>
          <w:sz w:val="20"/>
          <w:szCs w:val="20"/>
          <w:lang w:val="en-CA"/>
        </w:rPr>
        <w:t>_</w:t>
      </w:r>
      <w:r w:rsidRPr="00F126E3">
        <w:rPr>
          <w:rStyle w:val="codeChar"/>
          <w:sz w:val="20"/>
          <w:szCs w:val="20"/>
          <w:lang w:val="en-CA"/>
        </w:rPr>
        <w:t>1</w:t>
      </w:r>
      <w:r>
        <w:rPr>
          <w:rStyle w:val="codeChar"/>
          <w:sz w:val="20"/>
          <w:szCs w:val="20"/>
          <w:lang w:val="en-CA"/>
        </w:rPr>
        <w:t>_</w:t>
      </w:r>
      <w:r w:rsidRPr="00F126E3">
        <w:rPr>
          <w:rStyle w:val="codeChar"/>
          <w:sz w:val="20"/>
          <w:szCs w:val="20"/>
          <w:lang w:val="en-CA"/>
        </w:rPr>
        <w:t>6</w:t>
      </w:r>
      <w:r>
        <w:rPr>
          <w:rStyle w:val="codeChar"/>
          <w:sz w:val="20"/>
          <w:szCs w:val="20"/>
          <w:lang w:val="en-CA"/>
        </w:rPr>
        <w:t>_</w:t>
      </w:r>
      <w:r w:rsidRPr="00F126E3">
        <w:rPr>
          <w:rStyle w:val="codeChar"/>
          <w:sz w:val="20"/>
          <w:szCs w:val="20"/>
          <w:lang w:val="en-CA"/>
        </w:rPr>
        <w:t>L93</w:t>
      </w:r>
      <w:r>
        <w:rPr>
          <w:rStyle w:val="codeChar"/>
          <w:sz w:val="20"/>
          <w:szCs w:val="20"/>
          <w:lang w:val="en-CA"/>
        </w:rPr>
        <w:t>_</w:t>
      </w:r>
      <w:r w:rsidRPr="00F126E3">
        <w:rPr>
          <w:rStyle w:val="codeChar"/>
          <w:sz w:val="20"/>
          <w:szCs w:val="20"/>
          <w:lang w:val="en-CA"/>
        </w:rPr>
        <w:t>B0"</w:t>
      </w:r>
    </w:p>
    <w:p w14:paraId="53B278CA" w14:textId="380A5774" w:rsidR="002B6513" w:rsidRPr="006E4D98" w:rsidRDefault="002B6513" w:rsidP="002B6513">
      <w:pPr>
        <w:rPr>
          <w:lang w:val="en-CA"/>
        </w:rPr>
      </w:pPr>
      <w:r w:rsidRPr="006E4D98">
        <w:rPr>
          <w:lang w:val="en-CA"/>
        </w:rPr>
        <w:t xml:space="preserve">It is important to note that </w:t>
      </w:r>
      <w:r w:rsidR="00BC69E6">
        <w:rPr>
          <w:lang w:val="en-CA"/>
        </w:rPr>
        <w:t xml:space="preserve">the </w:t>
      </w:r>
      <w:r w:rsidR="00BC69E6" w:rsidRPr="00C70B1D">
        <w:rPr>
          <w:rStyle w:val="codeZchn"/>
          <w:rFonts w:eastAsia="MS Mincho"/>
        </w:rPr>
        <w:t>also</w:t>
      </w:r>
      <w:r w:rsidR="00BC69E6" w:rsidRPr="006E4D98">
        <w:rPr>
          <w:lang w:val="en-CA"/>
        </w:rPr>
        <w:t xml:space="preserve"> </w:t>
      </w:r>
      <w:r w:rsidRPr="006E4D98">
        <w:rPr>
          <w:lang w:val="en-CA"/>
        </w:rPr>
        <w:t>4CC will need to be registered as a new sample entry type at MP4RA, to avoid possible collisions with future codecs.</w:t>
      </w:r>
    </w:p>
    <w:p w14:paraId="00D0C935" w14:textId="1EBDD32B" w:rsidR="002B6513" w:rsidRPr="006E4D98" w:rsidRDefault="00BC69E6" w:rsidP="002B6513">
      <w:pPr>
        <w:rPr>
          <w:lang w:val="en-CA"/>
        </w:rPr>
      </w:pPr>
      <w:r>
        <w:rPr>
          <w:lang w:val="en-CA"/>
        </w:rPr>
        <w:t xml:space="preserve">Note that the above signaling </w:t>
      </w:r>
      <w:proofErr w:type="gramStart"/>
      <w:r>
        <w:rPr>
          <w:lang w:val="en-CA"/>
        </w:rPr>
        <w:t>is able to</w:t>
      </w:r>
      <w:proofErr w:type="gramEnd"/>
      <w:r>
        <w:rPr>
          <w:lang w:val="en-CA"/>
        </w:rPr>
        <w:t xml:space="preserve"> replace some of the information</w:t>
      </w:r>
      <w:r w:rsidR="002B6513" w:rsidRPr="006E4D98">
        <w:rPr>
          <w:lang w:val="en-CA"/>
        </w:rPr>
        <w:t xml:space="preserve"> from the </w:t>
      </w:r>
      <w:r w:rsidR="002B6513" w:rsidRPr="006E4D98">
        <w:rPr>
          <w:rStyle w:val="codeZchn"/>
          <w:rFonts w:eastAsia="MS Mincho"/>
          <w:lang w:val="en-CA"/>
        </w:rPr>
        <w:t>lhevcptl</w:t>
      </w:r>
      <w:r w:rsidR="002B6513" w:rsidRPr="006E4D98">
        <w:rPr>
          <w:lang w:val="en-CA"/>
        </w:rPr>
        <w:t xml:space="preserve"> </w:t>
      </w:r>
      <w:r w:rsidR="00261D2B" w:rsidRPr="006E4D98">
        <w:rPr>
          <w:lang w:val="en-CA"/>
        </w:rPr>
        <w:t>since it actually contains the profile/tier/level signaling information from the HEVC parameter sets</w:t>
      </w:r>
      <w:r w:rsidR="00BE7876" w:rsidRPr="006E4D98">
        <w:rPr>
          <w:lang w:val="en-CA"/>
        </w:rPr>
        <w:t xml:space="preserve"> that belong to codec description.</w:t>
      </w:r>
      <w:r>
        <w:rPr>
          <w:lang w:val="en-CA"/>
        </w:rPr>
        <w:t xml:space="preserve"> This should be further studied.</w:t>
      </w:r>
    </w:p>
    <w:p w14:paraId="64C3B857" w14:textId="77777777" w:rsidR="002B6513" w:rsidRPr="006E4D98" w:rsidRDefault="002B6513" w:rsidP="002B6513">
      <w:pPr>
        <w:pStyle w:val="Heading3"/>
        <w:rPr>
          <w:lang w:val="en-CA"/>
        </w:rPr>
      </w:pPr>
      <w:bookmarkStart w:id="844" w:name="_Toc166241714"/>
      <w:r w:rsidRPr="006E4D98">
        <w:rPr>
          <w:lang w:val="en-CA"/>
        </w:rPr>
        <w:lastRenderedPageBreak/>
        <w:t>Alternatives</w:t>
      </w:r>
      <w:bookmarkEnd w:id="844"/>
    </w:p>
    <w:p w14:paraId="4383C363" w14:textId="5C9E6A83" w:rsidR="002B6513" w:rsidRPr="006E4D98" w:rsidRDefault="002B6513" w:rsidP="002B6513">
      <w:pPr>
        <w:rPr>
          <w:lang w:val="en-CA"/>
        </w:rPr>
      </w:pPr>
      <w:r w:rsidRPr="006E4D98">
        <w:rPr>
          <w:lang w:val="en-CA"/>
        </w:rPr>
        <w:t>This section discusses several alternative</w:t>
      </w:r>
      <w:r w:rsidR="00BE7876" w:rsidRPr="006E4D98">
        <w:rPr>
          <w:lang w:val="en-CA"/>
        </w:rPr>
        <w:t xml:space="preserve"> solutions</w:t>
      </w:r>
      <w:r w:rsidRPr="006E4D98">
        <w:rPr>
          <w:lang w:val="en-CA"/>
        </w:rPr>
        <w:t xml:space="preserve"> that do not appear to cover all use cases</w:t>
      </w:r>
      <w:r w:rsidR="00BE7876" w:rsidRPr="006E4D98">
        <w:rPr>
          <w:lang w:val="en-CA"/>
        </w:rPr>
        <w:t>.</w:t>
      </w:r>
    </w:p>
    <w:p w14:paraId="30EB93D8" w14:textId="77777777" w:rsidR="002B6513" w:rsidRPr="006E4D98" w:rsidRDefault="002B6513" w:rsidP="002B6513">
      <w:pPr>
        <w:pStyle w:val="Heading4"/>
        <w:rPr>
          <w:lang w:val="en-CA"/>
        </w:rPr>
      </w:pPr>
      <w:r w:rsidRPr="006E4D98">
        <w:rPr>
          <w:lang w:val="en-CA"/>
        </w:rPr>
        <w:t xml:space="preserve">Attaching the new signaling directly after the </w:t>
      </w:r>
      <w:r w:rsidRPr="006E4D98">
        <w:rPr>
          <w:rStyle w:val="codeZchn"/>
          <w:lang w:val="en-CA"/>
        </w:rPr>
        <w:t>codecs</w:t>
      </w:r>
      <w:r w:rsidRPr="006E4D98">
        <w:rPr>
          <w:lang w:val="en-CA"/>
        </w:rPr>
        <w:t xml:space="preserve"> parameter.</w:t>
      </w:r>
    </w:p>
    <w:p w14:paraId="58938801" w14:textId="77777777" w:rsidR="002B6513" w:rsidRPr="006E4D98" w:rsidRDefault="002B6513" w:rsidP="002B6513">
      <w:pPr>
        <w:rPr>
          <w:lang w:val="en-CA"/>
        </w:rPr>
      </w:pPr>
      <w:r w:rsidRPr="006E4D98">
        <w:rPr>
          <w:lang w:val="en-CA"/>
        </w:rPr>
        <w:t>This would require the omission of constraint flags to be prohibited in accordance with Annex E.3 if such an extension is present. For example:</w:t>
      </w:r>
    </w:p>
    <w:p w14:paraId="2ED57398" w14:textId="77777777" w:rsidR="002B6513" w:rsidRPr="006E4D98" w:rsidRDefault="002B6513" w:rsidP="002B6513">
      <w:pPr>
        <w:rPr>
          <w:rStyle w:val="codeChar"/>
          <w:lang w:val="en-CA"/>
        </w:rPr>
      </w:pPr>
      <w:r w:rsidRPr="006E4D98">
        <w:rPr>
          <w:rStyle w:val="codeChar"/>
          <w:lang w:val="en-CA"/>
        </w:rPr>
        <w:t>hvc1.1.6.L93.B0 -&gt; hvc1.1.6.L93.B0.00.00.00.00.00</w:t>
      </w:r>
    </w:p>
    <w:p w14:paraId="4DC050E8" w14:textId="77777777" w:rsidR="002B6513" w:rsidRPr="006E4D98" w:rsidRDefault="002B6513" w:rsidP="002B6513">
      <w:pPr>
        <w:rPr>
          <w:lang w:val="en-CA"/>
        </w:rPr>
      </w:pPr>
      <w:r w:rsidRPr="006E4D98">
        <w:rPr>
          <w:lang w:val="en-CA"/>
        </w:rPr>
        <w:t>And add the extension as a new codecs sub-parameter after a new delimiter e.g. ("+"). The layers could be separated using a dot (".") and within the layer the components are packed.</w:t>
      </w:r>
    </w:p>
    <w:p w14:paraId="65ECA115"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41EC8370" w14:textId="013CFFC1" w:rsidR="002B6513" w:rsidRPr="006E4D98" w:rsidRDefault="002B6513" w:rsidP="002B6513">
      <w:pPr>
        <w:rPr>
          <w:lang w:val="en-CA"/>
        </w:rPr>
      </w:pPr>
      <w:r w:rsidRPr="006E4D98">
        <w:rPr>
          <w:rStyle w:val="codeChar"/>
          <w:lang w:val="en-CA"/>
        </w:rPr>
        <w:t>codecs=</w:t>
      </w:r>
      <w:r w:rsidRPr="006E4D98">
        <w:rPr>
          <w:lang w:val="en-CA"/>
        </w:rPr>
        <w:t xml:space="preserve"> "</w:t>
      </w:r>
      <w:r w:rsidRPr="006E4D98">
        <w:rPr>
          <w:rStyle w:val="codeChar"/>
          <w:lang w:val="en-CA"/>
        </w:rPr>
        <w:t>hvc1.1.6.L93.B0</w:t>
      </w:r>
      <w:r w:rsidRPr="00C70B1D">
        <w:rPr>
          <w:rStyle w:val="codeChar"/>
          <w:lang w:val="en-CA"/>
        </w:rPr>
        <w:t>.00.00.00.00.00+</w:t>
      </w:r>
      <w:r w:rsidR="004E2B01" w:rsidRPr="00C70B1D">
        <w:rPr>
          <w:rStyle w:val="codeChar"/>
          <w:lang w:val="en-CA"/>
        </w:rPr>
        <w:t>N0T1B2S1</w:t>
      </w:r>
      <w:r w:rsidRPr="00C70B1D">
        <w:rPr>
          <w:rStyle w:val="codeChar"/>
          <w:lang w:val="en-CA"/>
        </w:rPr>
        <w:t>.</w:t>
      </w:r>
      <w:r w:rsidR="004E2B01" w:rsidRPr="00C70B1D">
        <w:rPr>
          <w:rStyle w:val="codeChar"/>
          <w:lang w:val="en-CA"/>
        </w:rPr>
        <w:t>N1T2B0S1</w:t>
      </w:r>
      <w:r w:rsidRPr="004E2B01">
        <w:rPr>
          <w:rStyle w:val="codeChar"/>
          <w:lang w:val="en-CA"/>
        </w:rPr>
        <w:t>"</w:t>
      </w:r>
    </w:p>
    <w:p w14:paraId="297B2D3D" w14:textId="77777777" w:rsidR="002B6513" w:rsidRPr="006E4D98" w:rsidRDefault="002B6513" w:rsidP="002B6513">
      <w:pPr>
        <w:rPr>
          <w:lang w:val="en-CA"/>
        </w:rPr>
      </w:pPr>
      <w:r w:rsidRPr="006E4D98">
        <w:rPr>
          <w:lang w:val="en-CA"/>
        </w:rPr>
        <w:t>However, current implementations would most likely ignore such extension.</w:t>
      </w:r>
    </w:p>
    <w:p w14:paraId="758356EC" w14:textId="77777777" w:rsidR="002B6513" w:rsidRPr="006E4D98" w:rsidRDefault="002B6513" w:rsidP="002B6513">
      <w:pPr>
        <w:pStyle w:val="Heading4"/>
        <w:rPr>
          <w:lang w:val="en-CA"/>
        </w:rPr>
      </w:pPr>
      <w:r w:rsidRPr="006E4D98">
        <w:rPr>
          <w:lang w:val="en-CA"/>
        </w:rPr>
        <w:t>Definition of new, more constrained HEVC profiles</w:t>
      </w:r>
    </w:p>
    <w:p w14:paraId="4AAA8CCD" w14:textId="446910AF" w:rsidR="002B6513" w:rsidRPr="006E4D98" w:rsidRDefault="002B6513" w:rsidP="002B6513">
      <w:pPr>
        <w:rPr>
          <w:lang w:val="en-CA"/>
        </w:rPr>
      </w:pPr>
      <w:r w:rsidRPr="006E4D98">
        <w:rPr>
          <w:lang w:val="en-CA"/>
        </w:rPr>
        <w:t>Another solution would be to define new profiles in HEVC. However</w:t>
      </w:r>
      <w:r w:rsidR="00BE7876" w:rsidRPr="006E4D98">
        <w:rPr>
          <w:lang w:val="en-CA"/>
        </w:rPr>
        <w:t>,</w:t>
      </w:r>
      <w:r w:rsidRPr="006E4D98">
        <w:rPr>
          <w:lang w:val="en-CA"/>
        </w:rPr>
        <w:t xml:space="preserve"> it would require a definition of constrained profiles that are subset of already defined </w:t>
      </w:r>
      <w:proofErr w:type="gramStart"/>
      <w:r w:rsidRPr="006E4D98">
        <w:rPr>
          <w:lang w:val="en-CA"/>
        </w:rPr>
        <w:t>profiles</w:t>
      </w:r>
      <w:proofErr w:type="gramEnd"/>
      <w:r w:rsidRPr="006E4D98">
        <w:rPr>
          <w:lang w:val="en-CA"/>
        </w:rPr>
        <w:t xml:space="preserve"> and it seems to be against usual practices in JVET. The constrained profiles will most likely not be able to signal the presence of alpha and are limited to signaling the number of layers, as it does not matter to a codec what kind of content is part of a layer.</w:t>
      </w:r>
    </w:p>
    <w:p w14:paraId="0BE87210" w14:textId="77777777" w:rsidR="002B6513" w:rsidRPr="006E4D98" w:rsidRDefault="002B6513" w:rsidP="002B6513">
      <w:pPr>
        <w:pStyle w:val="Heading4"/>
        <w:rPr>
          <w:lang w:val="en-CA"/>
        </w:rPr>
      </w:pPr>
      <w:r w:rsidRPr="006E4D98">
        <w:rPr>
          <w:lang w:val="en-CA"/>
        </w:rPr>
        <w:t>New MIME type parameter</w:t>
      </w:r>
    </w:p>
    <w:p w14:paraId="6F6C7E44" w14:textId="1C2C3375" w:rsidR="002B6513" w:rsidRPr="006E4D98" w:rsidRDefault="002B6513" w:rsidP="002B6513">
      <w:pPr>
        <w:rPr>
          <w:lang w:val="en-CA"/>
        </w:rPr>
      </w:pPr>
      <w:r w:rsidRPr="006E4D98">
        <w:rPr>
          <w:lang w:val="en-CA"/>
        </w:rPr>
        <w:t xml:space="preserve">This option would be to define a new MIME type parameter and add the required signaling as described in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BC6BC0">
        <w:rPr>
          <w:lang w:val="en-CA"/>
        </w:rPr>
        <w:t>7.1.2</w:t>
      </w:r>
      <w:r w:rsidRPr="006E4D98">
        <w:rPr>
          <w:lang w:val="en-CA"/>
        </w:rPr>
        <w:fldChar w:fldCharType="end"/>
      </w:r>
      <w:r w:rsidRPr="006E4D98">
        <w:rPr>
          <w:lang w:val="en-CA"/>
        </w:rPr>
        <w:t xml:space="preserve">. For example, a new parameter called </w:t>
      </w:r>
      <w:r w:rsidRPr="006E4D98">
        <w:rPr>
          <w:rStyle w:val="codeZchn"/>
          <w:rFonts w:eastAsia="MS Mincho"/>
          <w:lang w:val="en-CA"/>
        </w:rPr>
        <w:t>lhevci</w:t>
      </w:r>
      <w:r w:rsidRPr="006E4D98">
        <w:rPr>
          <w:lang w:val="en-CA"/>
        </w:rPr>
        <w:t xml:space="preserve"> (L-HEVC information) could be defined where each layer is separated by a comma (",") and within a layer each element is separated by a dot (".").</w:t>
      </w:r>
    </w:p>
    <w:p w14:paraId="3034E839"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78BD8D5F" w14:textId="77777777" w:rsidR="002B6513" w:rsidRPr="006E4D98" w:rsidRDefault="002B6513" w:rsidP="002B6513">
      <w:pPr>
        <w:ind w:left="360"/>
        <w:jc w:val="left"/>
        <w:rPr>
          <w:rFonts w:ascii="Courier New" w:hAnsi="Courier New"/>
          <w:noProof/>
          <w:lang w:val="en-CA" w:eastAsia="ja-JP"/>
        </w:rPr>
      </w:pPr>
      <w:r w:rsidRPr="006E4D98">
        <w:rPr>
          <w:rStyle w:val="codeChar"/>
          <w:lang w:val="en-CA"/>
        </w:rPr>
        <w:t>codecs=</w:t>
      </w:r>
      <w:r w:rsidRPr="006E4D98">
        <w:rPr>
          <w:lang w:val="en-CA"/>
        </w:rPr>
        <w:t xml:space="preserve"> "</w:t>
      </w:r>
      <w:r w:rsidRPr="006E4D98">
        <w:rPr>
          <w:rStyle w:val="codeChar"/>
          <w:lang w:val="en-CA"/>
        </w:rPr>
        <w:t>hvc1.1.6.L93.B0"</w:t>
      </w:r>
      <w:r w:rsidRPr="00C70B1D">
        <w:rPr>
          <w:rStyle w:val="codeChar"/>
          <w:lang w:val="en-CA"/>
        </w:rPr>
        <w:t xml:space="preserve">; </w:t>
      </w:r>
      <w:r w:rsidRPr="00C70B1D">
        <w:rPr>
          <w:rStyle w:val="codeZchn"/>
          <w:rFonts w:eastAsia="MS Mincho"/>
          <w:lang w:val="en-CA"/>
        </w:rPr>
        <w:t>lhevci</w:t>
      </w:r>
      <w:r w:rsidRPr="00C70B1D">
        <w:rPr>
          <w:lang w:val="en-CA"/>
        </w:rPr>
        <w:t>="</w:t>
      </w:r>
      <w:r w:rsidRPr="00C70B1D">
        <w:rPr>
          <w:rStyle w:val="codeChar"/>
          <w:lang w:val="en-CA"/>
        </w:rPr>
        <w:t>0.1.2.1,1.2.0.1"</w:t>
      </w:r>
    </w:p>
    <w:p w14:paraId="1AE57E55" w14:textId="3FD7CE05" w:rsidR="002B6513" w:rsidRPr="006E4D98" w:rsidRDefault="002B6513" w:rsidP="002B6513">
      <w:pPr>
        <w:rPr>
          <w:lang w:val="en-CA"/>
        </w:rPr>
      </w:pPr>
      <w:r w:rsidRPr="006E4D98">
        <w:rPr>
          <w:lang w:val="en-CA"/>
        </w:rPr>
        <w:t xml:space="preserve">However, as discussed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BC6BC0">
        <w:rPr>
          <w:lang w:val="en-CA"/>
        </w:rPr>
        <w:t>7.1.1</w:t>
      </w:r>
      <w:r w:rsidRPr="006E4D98">
        <w:rPr>
          <w:lang w:val="en-CA"/>
        </w:rPr>
        <w:fldChar w:fldCharType="end"/>
      </w:r>
      <w:r w:rsidRPr="006E4D98">
        <w:rPr>
          <w:lang w:val="en-CA"/>
        </w:rPr>
        <w:t xml:space="preserve"> this method does not satisfy all use-cases and would require a combination with the method proposed in </w:t>
      </w:r>
      <w:r w:rsidRPr="006E4D98">
        <w:rPr>
          <w:lang w:val="en-CA"/>
        </w:rPr>
        <w:fldChar w:fldCharType="begin"/>
      </w:r>
      <w:r w:rsidRPr="006E4D98">
        <w:rPr>
          <w:lang w:val="en-CA"/>
        </w:rPr>
        <w:instrText xml:space="preserve"> REF _Ref156400407 \r \h </w:instrText>
      </w:r>
      <w:r w:rsidRPr="006E4D98">
        <w:rPr>
          <w:lang w:val="en-CA"/>
        </w:rPr>
      </w:r>
      <w:r w:rsidRPr="006E4D98">
        <w:rPr>
          <w:lang w:val="en-CA"/>
        </w:rPr>
        <w:fldChar w:fldCharType="separate"/>
      </w:r>
      <w:r w:rsidR="00BC6BC0">
        <w:rPr>
          <w:lang w:val="en-CA"/>
        </w:rPr>
        <w:t>7.1.3</w:t>
      </w:r>
      <w:r w:rsidRPr="006E4D98">
        <w:rPr>
          <w:lang w:val="en-CA"/>
        </w:rPr>
        <w:fldChar w:fldCharType="end"/>
      </w:r>
      <w:r w:rsidRPr="006E4D98">
        <w:rPr>
          <w:lang w:val="en-CA"/>
        </w:rPr>
        <w:t>:</w:t>
      </w:r>
    </w:p>
    <w:p w14:paraId="712C5047" w14:textId="550773C7" w:rsidR="002B6513" w:rsidRPr="006E4D98" w:rsidRDefault="002B6513" w:rsidP="002B6513">
      <w:pPr>
        <w:ind w:left="360"/>
        <w:jc w:val="left"/>
        <w:rPr>
          <w:lang w:val="en-CA"/>
        </w:rPr>
      </w:pPr>
      <w:r w:rsidRPr="006E4D98">
        <w:rPr>
          <w:rStyle w:val="codeChar"/>
          <w:lang w:val="en-CA"/>
        </w:rPr>
        <w:t>codecs=</w:t>
      </w:r>
      <w:r w:rsidRPr="006E4D98">
        <w:rPr>
          <w:lang w:val="en-CA"/>
        </w:rPr>
        <w:t>"</w:t>
      </w:r>
      <w:r w:rsidRPr="006E4D98">
        <w:rPr>
          <w:rStyle w:val="codeChar"/>
          <w:lang w:val="en-CA"/>
        </w:rPr>
        <w:t>hvc1.1.6.L93.</w:t>
      </w:r>
      <w:r w:rsidRPr="00BC6BC0">
        <w:rPr>
          <w:rStyle w:val="codeChar"/>
          <w:lang w:val="en-CA"/>
        </w:rPr>
        <w:t>B0</w:t>
      </w:r>
      <w:r w:rsidRPr="00C70B1D">
        <w:rPr>
          <w:rStyle w:val="codeChar"/>
          <w:lang w:val="en-CA"/>
        </w:rPr>
        <w:t>,</w:t>
      </w:r>
      <w:r w:rsidR="00BC6BC0" w:rsidRPr="00C70B1D">
        <w:rPr>
          <w:rStyle w:val="codeChar"/>
          <w:lang w:val="en-CA"/>
        </w:rPr>
        <w:t>also</w:t>
      </w:r>
      <w:r w:rsidRPr="00C70B1D">
        <w:rPr>
          <w:rStyle w:val="codeChar"/>
          <w:lang w:val="en-CA"/>
        </w:rPr>
        <w:t>.L0T1B2S1.L1T2B0S1</w:t>
      </w:r>
      <w:r w:rsidRPr="00BC6BC0">
        <w:rPr>
          <w:rStyle w:val="codeChar"/>
          <w:lang w:val="en-CA"/>
        </w:rPr>
        <w:t>"</w:t>
      </w:r>
      <w:r w:rsidRPr="00C70B1D">
        <w:rPr>
          <w:rStyle w:val="codeChar"/>
          <w:lang w:val="en-CA"/>
        </w:rPr>
        <w:t xml:space="preserve">; </w:t>
      </w:r>
      <w:r w:rsidRPr="00C70B1D">
        <w:rPr>
          <w:rStyle w:val="codeZchn"/>
          <w:rFonts w:eastAsia="MS Mincho"/>
          <w:lang w:val="en-CA"/>
        </w:rPr>
        <w:t>lhevci</w:t>
      </w:r>
      <w:r w:rsidRPr="00C70B1D">
        <w:rPr>
          <w:lang w:val="en-CA"/>
        </w:rPr>
        <w:t>="</w:t>
      </w:r>
      <w:r w:rsidRPr="00C70B1D">
        <w:rPr>
          <w:rStyle w:val="codeChar"/>
          <w:lang w:val="en-CA"/>
        </w:rPr>
        <w:t>0.1.2.1,1.2.0.1"</w:t>
      </w:r>
    </w:p>
    <w:p w14:paraId="0D88C8B1" w14:textId="6CDCA372" w:rsidR="00F14962" w:rsidRPr="006E4D98" w:rsidRDefault="00F14962" w:rsidP="00F14962">
      <w:pPr>
        <w:pStyle w:val="Heading1"/>
        <w:rPr>
          <w:lang w:val="en-CA"/>
        </w:rPr>
      </w:pPr>
      <w:bookmarkStart w:id="845" w:name="_Toc166241715"/>
      <w:bookmarkStart w:id="846" w:name="_Toc166241716"/>
      <w:bookmarkStart w:id="847" w:name="_Toc166241717"/>
      <w:bookmarkStart w:id="848" w:name="_Toc166241718"/>
      <w:bookmarkEnd w:id="845"/>
      <w:bookmarkEnd w:id="846"/>
      <w:bookmarkEnd w:id="847"/>
      <w:r w:rsidRPr="006E4D98">
        <w:rPr>
          <w:lang w:val="en-CA"/>
        </w:rPr>
        <w:t>Enabling multiple layers in single layer track</w:t>
      </w:r>
      <w:bookmarkEnd w:id="848"/>
    </w:p>
    <w:p w14:paraId="1DAB0752" w14:textId="2035CC00" w:rsidR="00527CD8" w:rsidRPr="006E4D98" w:rsidRDefault="00BE7876" w:rsidP="00527CD8">
      <w:pPr>
        <w:rPr>
          <w:lang w:val="en-CA"/>
        </w:rPr>
      </w:pPr>
      <w:r w:rsidRPr="006E4D98">
        <w:rPr>
          <w:lang w:val="en-CA"/>
        </w:rPr>
        <w:t xml:space="preserve">During MPEG #145 the contribution </w:t>
      </w:r>
      <w:hyperlink r:id="rId32" w:history="1">
        <w:r w:rsidRPr="006E4D98">
          <w:rPr>
            <w:rStyle w:val="Hyperlink"/>
            <w:lang w:val="en-CA"/>
          </w:rPr>
          <w:t>m66427</w:t>
        </w:r>
      </w:hyperlink>
      <w:r w:rsidRPr="006E4D98">
        <w:rPr>
          <w:lang w:val="en-CA"/>
        </w:rPr>
        <w:t xml:space="preserve"> proposed to specify an additional method </w:t>
      </w:r>
      <w:r w:rsidR="002D5F53" w:rsidRPr="006E4D98">
        <w:rPr>
          <w:lang w:val="en-CA"/>
        </w:rPr>
        <w:t>that would allow to include data from different codec families, such as AVC base + LCEVC enhancement or AVC base + HEVC enhancement layer, under the sample entry type of the base codec (e.g. 'avc1').</w:t>
      </w:r>
      <w:r w:rsidR="00527CD8" w:rsidRPr="006E4D98">
        <w:rPr>
          <w:lang w:val="en-CA"/>
        </w:rPr>
        <w:t xml:space="preserve"> It was proposed to store the enhancement layer data using the sample auxiliary information concept and allow multi-layer </w:t>
      </w:r>
      <w:proofErr w:type="spellStart"/>
      <w:r w:rsidR="00527CD8" w:rsidRPr="006E4D98">
        <w:rPr>
          <w:lang w:val="en-CA"/>
        </w:rPr>
        <w:t>ConfigurationBox</w:t>
      </w:r>
      <w:proofErr w:type="spellEnd"/>
      <w:r w:rsidR="00527CD8" w:rsidRPr="006E4D98">
        <w:rPr>
          <w:lang w:val="en-CA"/>
        </w:rPr>
        <w:t xml:space="preserve"> together with single layer </w:t>
      </w:r>
      <w:proofErr w:type="spellStart"/>
      <w:r w:rsidR="00527CD8" w:rsidRPr="006E4D98">
        <w:rPr>
          <w:lang w:val="en-CA"/>
        </w:rPr>
        <w:t>ConfigurationBox</w:t>
      </w:r>
      <w:proofErr w:type="spellEnd"/>
      <w:r w:rsidR="00527CD8" w:rsidRPr="006E4D98">
        <w:rPr>
          <w:lang w:val="en-CA"/>
        </w:rPr>
        <w:t xml:space="preserve"> in the single layer sample entry. The multi-layer </w:t>
      </w:r>
      <w:proofErr w:type="spellStart"/>
      <w:r w:rsidR="00527CD8" w:rsidRPr="006E4D98">
        <w:rPr>
          <w:lang w:val="en-CA"/>
        </w:rPr>
        <w:t>ConfigurationBox</w:t>
      </w:r>
      <w:proofErr w:type="spellEnd"/>
      <w:r w:rsidR="00527CD8" w:rsidRPr="006E4D98">
        <w:rPr>
          <w:lang w:val="en-CA"/>
        </w:rPr>
        <w:t xml:space="preserve"> includes the decoder configuration record for decoding the respective sample auxiliary </w:t>
      </w:r>
      <w:r w:rsidR="00527CD8" w:rsidRPr="006E4D98">
        <w:rPr>
          <w:lang w:val="en-CA"/>
        </w:rPr>
        <w:lastRenderedPageBreak/>
        <w:t>information. When sample auxiliary info type is equal to the sample entry type of the multi-layer bitstream, the sample auxiliary information is formatted according to the sample format indicated by the sample entry type.</w:t>
      </w:r>
    </w:p>
    <w:p w14:paraId="19E7D49C" w14:textId="4C1A5665" w:rsidR="00BB75A6" w:rsidRPr="006E4D98" w:rsidRDefault="00BB75A6" w:rsidP="00BB75A6">
      <w:pPr>
        <w:rPr>
          <w:lang w:val="en-CA" w:eastAsia="ja-JP"/>
        </w:rPr>
      </w:pPr>
      <w:r w:rsidRPr="006E4D98">
        <w:rPr>
          <w:lang w:val="en-CA" w:eastAsia="ja-JP"/>
        </w:rPr>
        <w:t xml:space="preserve">During MPEG #146 the proposal was refined in contribution </w:t>
      </w:r>
      <w:hyperlink r:id="rId33" w:history="1">
        <w:r w:rsidRPr="006E4D98">
          <w:rPr>
            <w:rStyle w:val="Hyperlink"/>
            <w:lang w:val="en-CA" w:eastAsia="ja-JP"/>
          </w:rPr>
          <w:t>m67816</w:t>
        </w:r>
      </w:hyperlink>
      <w:r w:rsidRPr="006E4D98">
        <w:rPr>
          <w:lang w:val="en-CA" w:eastAsia="ja-JP"/>
        </w:rPr>
        <w:t>.</w:t>
      </w:r>
    </w:p>
    <w:p w14:paraId="486F6D6E" w14:textId="6225D339" w:rsidR="00BC0985" w:rsidRPr="006E4D98" w:rsidRDefault="00BC0985" w:rsidP="00BC0985">
      <w:pPr>
        <w:pStyle w:val="Heading2"/>
        <w:rPr>
          <w:lang w:val="en-CA"/>
        </w:rPr>
      </w:pPr>
      <w:bookmarkStart w:id="849" w:name="_Toc166241719"/>
      <w:r w:rsidRPr="006E4D98">
        <w:rPr>
          <w:lang w:val="en-CA"/>
        </w:rPr>
        <w:t>Multi-layer configuration box in a sample entry</w:t>
      </w:r>
      <w:bookmarkEnd w:id="849"/>
    </w:p>
    <w:p w14:paraId="7416F462" w14:textId="0CCA5018" w:rsidR="00BC0985" w:rsidRPr="006E4D98" w:rsidRDefault="00BC0985" w:rsidP="00BC0985">
      <w:pPr>
        <w:pStyle w:val="Heading3"/>
        <w:rPr>
          <w:lang w:val="en-CA"/>
        </w:rPr>
      </w:pPr>
      <w:bookmarkStart w:id="850" w:name="_Toc166241720"/>
      <w:r w:rsidRPr="006E4D98">
        <w:rPr>
          <w:lang w:val="en-CA"/>
        </w:rPr>
        <w:t>Clause 4 changes</w:t>
      </w:r>
      <w:bookmarkEnd w:id="850"/>
    </w:p>
    <w:p w14:paraId="414BB584" w14:textId="42092681" w:rsidR="00527CD8" w:rsidRPr="006E4D98" w:rsidRDefault="00527CD8" w:rsidP="00527CD8">
      <w:pPr>
        <w:rPr>
          <w:lang w:val="en-CA"/>
        </w:rPr>
      </w:pPr>
      <w:r w:rsidRPr="006E4D98">
        <w:rPr>
          <w:lang w:val="en-CA"/>
        </w:rPr>
        <w:t>This technology would require defining a new subclause under Clause 4.</w:t>
      </w:r>
    </w:p>
    <w:p w14:paraId="253E89C2" w14:textId="77777777" w:rsidR="00527CD8" w:rsidRPr="006E4D98" w:rsidRDefault="00527CD8" w:rsidP="00527CD8">
      <w:pPr>
        <w:rPr>
          <w:b/>
          <w:bCs/>
          <w:lang w:val="en-CA"/>
        </w:rPr>
      </w:pPr>
      <w:r w:rsidRPr="006E4D98">
        <w:rPr>
          <w:b/>
          <w:bCs/>
          <w:lang w:val="en-CA"/>
        </w:rPr>
        <w:t>4.xx Enhancement layer storage as sample auxiliary information</w:t>
      </w:r>
    </w:p>
    <w:p w14:paraId="6B379FB5" w14:textId="77777777" w:rsidR="00527CD8" w:rsidRPr="006E4D98" w:rsidRDefault="00527CD8" w:rsidP="00527CD8">
      <w:pPr>
        <w:rPr>
          <w:b/>
          <w:bCs/>
          <w:lang w:val="en-CA"/>
        </w:rPr>
      </w:pPr>
      <w:r w:rsidRPr="006E4D98">
        <w:rPr>
          <w:b/>
          <w:bCs/>
          <w:lang w:val="en-CA"/>
        </w:rPr>
        <w:t>4.xx.1 General</w:t>
      </w:r>
    </w:p>
    <w:p w14:paraId="4FF6C07D" w14:textId="77777777" w:rsidR="00527CD8" w:rsidRPr="006E4D98" w:rsidRDefault="00527CD8" w:rsidP="00527CD8">
      <w:pPr>
        <w:rPr>
          <w:lang w:val="en-CA"/>
        </w:rPr>
      </w:pPr>
      <w:r w:rsidRPr="006E4D98">
        <w:rPr>
          <w:lang w:val="en-CA"/>
        </w:rPr>
        <w:t>Subclause 4.xx specifies the storage of enhancement layer as sample auxiliary information. Consequently, a sample entry indicating a single-layer codec may be used together with enhancement layer(s) stored as sample auxiliary information.</w:t>
      </w:r>
    </w:p>
    <w:p w14:paraId="48435E3E" w14:textId="77777777" w:rsidR="00527CD8" w:rsidRPr="006E4D98" w:rsidRDefault="00527CD8" w:rsidP="00527CD8">
      <w:pPr>
        <w:rPr>
          <w:b/>
          <w:bCs/>
          <w:lang w:val="en-CA"/>
        </w:rPr>
      </w:pPr>
      <w:r w:rsidRPr="006E4D98">
        <w:rPr>
          <w:b/>
          <w:bCs/>
          <w:lang w:val="en-CA"/>
        </w:rPr>
        <w:t>4.xx.2 Sample auxiliary information type</w:t>
      </w:r>
    </w:p>
    <w:p w14:paraId="14966237" w14:textId="366BE357" w:rsidR="00527CD8" w:rsidRPr="006E4D98" w:rsidRDefault="00527CD8" w:rsidP="00527CD8">
      <w:pPr>
        <w:rPr>
          <w:lang w:val="en-CA"/>
        </w:rPr>
      </w:pPr>
      <w:r w:rsidRPr="006E4D98">
        <w:rPr>
          <w:lang w:val="en-CA"/>
        </w:rPr>
        <w:t xml:space="preserve">When </w:t>
      </w:r>
      <w:r w:rsidRPr="006E4D98">
        <w:rPr>
          <w:rStyle w:val="codeZchn"/>
          <w:rFonts w:eastAsia="MS Mincho"/>
          <w:lang w:val="en-CA"/>
        </w:rPr>
        <w:t>aux_info_type</w:t>
      </w:r>
      <w:r w:rsidRPr="006E4D98">
        <w:rPr>
          <w:lang w:val="en-CA"/>
        </w:rPr>
        <w:t xml:space="preserve"> is equal to a sample entry type, the sample auxiliary information is formatted according to the sample format indicated by the sample entry type and </w:t>
      </w:r>
      <w:r w:rsidRPr="006E4D98">
        <w:rPr>
          <w:rStyle w:val="codeZchn"/>
          <w:rFonts w:eastAsia="MS Mincho"/>
          <w:lang w:val="en-CA"/>
        </w:rPr>
        <w:t>aux_info_type_parameter</w:t>
      </w:r>
      <w:r w:rsidRPr="006E4D98">
        <w:rPr>
          <w:lang w:val="en-CA"/>
        </w:rPr>
        <w:t xml:space="preserve"> shall be equal to 0 unless specified otherwise for the </w:t>
      </w:r>
      <w:r w:rsidR="00E94522" w:rsidRPr="006E4D98">
        <w:rPr>
          <w:lang w:val="en-CA"/>
        </w:rPr>
        <w:t>sample entry</w:t>
      </w:r>
      <w:r w:rsidRPr="006E4D98">
        <w:rPr>
          <w:lang w:val="en-CA"/>
        </w:rPr>
        <w:t xml:space="preserve"> type.</w:t>
      </w:r>
    </w:p>
    <w:p w14:paraId="2692E507" w14:textId="25939CEC" w:rsidR="00BC0985" w:rsidRPr="006E4D98" w:rsidRDefault="00BC0985" w:rsidP="00BC0985">
      <w:pPr>
        <w:pStyle w:val="Heading3"/>
        <w:rPr>
          <w:lang w:val="en-CA"/>
        </w:rPr>
      </w:pPr>
      <w:bookmarkStart w:id="851" w:name="_Toc166241721"/>
      <w:r w:rsidRPr="006E4D98">
        <w:rPr>
          <w:lang w:val="en-CA"/>
        </w:rPr>
        <w:t>New Annex</w:t>
      </w:r>
      <w:bookmarkEnd w:id="851"/>
    </w:p>
    <w:p w14:paraId="5147F095" w14:textId="194D6639" w:rsidR="00BC0985" w:rsidRPr="006E4D98" w:rsidRDefault="00BC0985" w:rsidP="008B3FE4">
      <w:pPr>
        <w:rPr>
          <w:lang w:val="en-CA"/>
        </w:rPr>
      </w:pPr>
      <w:r w:rsidRPr="006E4D98">
        <w:rPr>
          <w:lang w:val="en-CA"/>
        </w:rPr>
        <w:t>In addition, a new Annex will be required:</w:t>
      </w:r>
    </w:p>
    <w:p w14:paraId="34F4C0B5" w14:textId="77777777" w:rsidR="00BC0985" w:rsidRPr="006E4D98" w:rsidRDefault="00BC0985" w:rsidP="00BC0985">
      <w:pPr>
        <w:rPr>
          <w:b/>
          <w:bCs/>
          <w:lang w:val="en-CA"/>
        </w:rPr>
      </w:pPr>
      <w:r w:rsidRPr="006E4D98">
        <w:rPr>
          <w:b/>
          <w:bCs/>
          <w:lang w:val="en-CA"/>
        </w:rPr>
        <w:t>Definition</w:t>
      </w:r>
    </w:p>
    <w:p w14:paraId="2C91AA3C" w14:textId="083BE7D5" w:rsidR="00BC0985" w:rsidRPr="006E4D98" w:rsidRDefault="00BC0985" w:rsidP="00BC0985">
      <w:pPr>
        <w:jc w:val="left"/>
        <w:rPr>
          <w:lang w:val="en-CA"/>
        </w:rPr>
      </w:pPr>
      <w:r w:rsidRPr="006E4D98">
        <w:rPr>
          <w:lang w:val="en-CA"/>
        </w:rPr>
        <w:t>Sample Entry Types:</w:t>
      </w:r>
      <w:r w:rsidRPr="006E4D98">
        <w:rPr>
          <w:lang w:val="en-CA"/>
        </w:rPr>
        <w:tab/>
        <w:t>single layer sample entry</w:t>
      </w:r>
      <w:r w:rsidRPr="006E4D98">
        <w:rPr>
          <w:rFonts w:ascii="Courier New" w:hAnsi="Courier New"/>
          <w:noProof/>
          <w:lang w:val="en-CA" w:eastAsia="ja-JP"/>
        </w:rPr>
        <w:br/>
      </w:r>
      <w:r w:rsidRPr="006E4D98">
        <w:rPr>
          <w:lang w:val="en-CA"/>
        </w:rPr>
        <w:t>Container:</w:t>
      </w:r>
      <w:r w:rsidRPr="006E4D98">
        <w:rPr>
          <w:lang w:val="en-CA"/>
        </w:rPr>
        <w:tab/>
        <w:t xml:space="preserve">Sample </w:t>
      </w:r>
      <w:r w:rsidR="00E94522" w:rsidRPr="006E4D98">
        <w:rPr>
          <w:lang w:val="en-CA"/>
        </w:rPr>
        <w:t xml:space="preserve">Description </w:t>
      </w:r>
      <w:r w:rsidRPr="006E4D98">
        <w:rPr>
          <w:lang w:val="en-CA"/>
        </w:rPr>
        <w:t>Box (</w:t>
      </w:r>
      <w:r w:rsidR="00E94522" w:rsidRPr="006E4D98">
        <w:rPr>
          <w:rFonts w:ascii="Courier New" w:hAnsi="Courier New"/>
          <w:noProof/>
          <w:lang w:val="en-CA" w:eastAsia="ja-JP"/>
        </w:rPr>
        <w:t>'</w:t>
      </w:r>
      <w:proofErr w:type="spellStart"/>
      <w:r w:rsidR="00E94522" w:rsidRPr="006E4D98">
        <w:rPr>
          <w:rFonts w:ascii="Courier New" w:hAnsi="Courier New"/>
          <w:noProof/>
          <w:lang w:val="en-CA" w:eastAsia="ja-JP"/>
        </w:rPr>
        <w:t>stsd</w:t>
      </w:r>
      <w:proofErr w:type="spellEnd"/>
      <w:r w:rsidR="00E94522" w:rsidRPr="006E4D98">
        <w:rPr>
          <w:rFonts w:ascii="Courier New" w:hAnsi="Courier New"/>
          <w:noProof/>
          <w:lang w:val="en-CA" w:eastAsia="ja-JP"/>
        </w:rPr>
        <w:t>'</w:t>
      </w:r>
      <w:r w:rsidRPr="006E4D98">
        <w:rPr>
          <w:lang w:val="en-CA"/>
        </w:rPr>
        <w:t>)</w:t>
      </w:r>
      <w:r w:rsidRPr="006E4D98">
        <w:rPr>
          <w:lang w:val="en-CA"/>
        </w:rPr>
        <w:br/>
        <w:t>Mandatory:</w:t>
      </w:r>
      <w:r w:rsidRPr="006E4D98">
        <w:rPr>
          <w:lang w:val="en-CA"/>
        </w:rPr>
        <w:tab/>
        <w:t xml:space="preserve">A </w:t>
      </w:r>
      <w:r w:rsidRPr="006E4D98">
        <w:rPr>
          <w:rFonts w:ascii="Courier New" w:hAnsi="Courier New"/>
          <w:noProof/>
          <w:lang w:val="en-CA" w:eastAsia="ja-JP"/>
        </w:rPr>
        <w:t>single layer</w:t>
      </w:r>
      <w:r w:rsidRPr="006E4D98">
        <w:rPr>
          <w:lang w:val="en-CA"/>
        </w:rPr>
        <w:t xml:space="preserve"> sample entry is mandatory </w:t>
      </w:r>
      <w:r w:rsidRPr="006E4D98">
        <w:rPr>
          <w:lang w:val="en-CA"/>
        </w:rPr>
        <w:br/>
        <w:t>Quantity:</w:t>
      </w:r>
      <w:r w:rsidRPr="006E4D98">
        <w:rPr>
          <w:lang w:val="en-CA"/>
        </w:rPr>
        <w:tab/>
        <w:t>One or more sample entries may be present</w:t>
      </w:r>
    </w:p>
    <w:p w14:paraId="6B3C8866" w14:textId="4AA6C586" w:rsidR="00BC0985" w:rsidRPr="006E4D98" w:rsidRDefault="00BC0985" w:rsidP="00BC0985">
      <w:pPr>
        <w:rPr>
          <w:rFonts w:ascii="Cambria" w:hAnsi="Cambria"/>
          <w:lang w:val="en-CA"/>
        </w:rPr>
      </w:pPr>
      <w:r w:rsidRPr="006E4D98">
        <w:rPr>
          <w:rFonts w:ascii="Cambria" w:hAnsi="Cambria"/>
          <w:lang w:val="en-CA"/>
        </w:rPr>
        <w:t xml:space="preserve">A single layer sample entry </w:t>
      </w:r>
      <w:r w:rsidR="00E94522" w:rsidRPr="006E4D98">
        <w:rPr>
          <w:rFonts w:ascii="Cambria" w:hAnsi="Cambria"/>
          <w:lang w:val="en-CA"/>
        </w:rPr>
        <w:t xml:space="preserve">may </w:t>
      </w:r>
      <w:r w:rsidRPr="006E4D98">
        <w:rPr>
          <w:rFonts w:ascii="Cambria" w:hAnsi="Cambria"/>
          <w:lang w:val="en-CA"/>
        </w:rPr>
        <w:t xml:space="preserve">contain a </w:t>
      </w:r>
      <w:r w:rsidRPr="006E4D98">
        <w:rPr>
          <w:rStyle w:val="codeZchn"/>
          <w:rFonts w:eastAsia="MS Mincho"/>
          <w:lang w:val="en-CA"/>
        </w:rPr>
        <w:t>SingleLayerConfigurationBox</w:t>
      </w:r>
      <w:r w:rsidRPr="006E4D98">
        <w:rPr>
          <w:rFonts w:ascii="Cambria" w:hAnsi="Cambria"/>
          <w:lang w:val="en-CA"/>
        </w:rPr>
        <w:t xml:space="preserve">, which includes a </w:t>
      </w:r>
      <w:r w:rsidRPr="00C70B1D">
        <w:rPr>
          <w:rStyle w:val="codeZchn"/>
          <w:rFonts w:eastAsia="MS Mincho"/>
          <w:lang w:val="en-CA"/>
        </w:rPr>
        <w:t>SingleLayerDecoderConfigurationRecord</w:t>
      </w:r>
      <w:r w:rsidRPr="006E4D98">
        <w:rPr>
          <w:rFonts w:ascii="Cambria" w:hAnsi="Cambria"/>
          <w:lang w:val="en-CA"/>
        </w:rPr>
        <w:t xml:space="preserve"> and a </w:t>
      </w:r>
      <w:r w:rsidR="00E94522" w:rsidRPr="006E4D98">
        <w:rPr>
          <w:rStyle w:val="codeZchn"/>
          <w:rFonts w:eastAsia="MS Mincho"/>
          <w:lang w:val="en-CA"/>
        </w:rPr>
        <w:t>MultiLayerSAIBox</w:t>
      </w:r>
      <w:r w:rsidR="00E94522" w:rsidRPr="006E4D98">
        <w:rPr>
          <w:rFonts w:ascii="Cambria" w:hAnsi="Cambria"/>
          <w:lang w:val="en-CA"/>
        </w:rPr>
        <w:t>.</w:t>
      </w:r>
      <w:r w:rsidRPr="006E4D98">
        <w:rPr>
          <w:rFonts w:ascii="Cambria" w:hAnsi="Cambria"/>
          <w:lang w:val="en-CA"/>
        </w:rPr>
        <w:t xml:space="preserve"> </w:t>
      </w:r>
      <w:r w:rsidR="00E94522" w:rsidRPr="006E4D98">
        <w:rPr>
          <w:rFonts w:ascii="Cambria" w:hAnsi="Cambria"/>
          <w:lang w:val="en-CA"/>
        </w:rPr>
        <w:t xml:space="preserve">When the </w:t>
      </w:r>
      <w:r w:rsidR="00E94522" w:rsidRPr="00C70B1D">
        <w:rPr>
          <w:rStyle w:val="codeZchn"/>
          <w:rFonts w:eastAsia="MS Mincho"/>
          <w:lang w:val="en-CA"/>
        </w:rPr>
        <w:t>MultiLayerSAIBox</w:t>
      </w:r>
      <w:r w:rsidR="00E94522" w:rsidRPr="006E4D98">
        <w:rPr>
          <w:rFonts w:ascii="Cambria" w:hAnsi="Cambria"/>
          <w:lang w:val="en-CA"/>
        </w:rPr>
        <w:t xml:space="preserve"> is present in the sample entry of a track it indicates that the track contains sample auxiliary information with multilayer bitstream.</w:t>
      </w:r>
    </w:p>
    <w:p w14:paraId="76987C33" w14:textId="1155CDE6" w:rsidR="00E94522" w:rsidRPr="006E4D98" w:rsidRDefault="00E94522" w:rsidP="00BC0985">
      <w:pPr>
        <w:rPr>
          <w:rFonts w:ascii="Cambria" w:hAnsi="Cambria"/>
          <w:lang w:val="en-CA"/>
        </w:rPr>
      </w:pPr>
      <w:r w:rsidRPr="006E4D98">
        <w:rPr>
          <w:rFonts w:ascii="Cambria" w:hAnsi="Cambria"/>
          <w:lang w:val="en-CA"/>
        </w:rPr>
        <w:t xml:space="preserve">The </w:t>
      </w:r>
      <w:r w:rsidRPr="00C70B1D">
        <w:rPr>
          <w:rStyle w:val="codeZchn"/>
          <w:rFonts w:eastAsia="MS Mincho"/>
          <w:lang w:val="en-CA"/>
        </w:rPr>
        <w:t>MultiLayerSAIBox</w:t>
      </w:r>
      <w:r w:rsidRPr="006E4D98">
        <w:rPr>
          <w:rFonts w:ascii="Cambria" w:hAnsi="Cambria"/>
          <w:lang w:val="en-CA"/>
        </w:rPr>
        <w:t xml:space="preserve"> contains the </w:t>
      </w:r>
      <w:r w:rsidRPr="00C70B1D">
        <w:rPr>
          <w:rStyle w:val="codeZchn"/>
          <w:rFonts w:eastAsia="MS Mincho"/>
          <w:lang w:val="en-CA"/>
        </w:rPr>
        <w:t>MultiLayerConfigurationBox</w:t>
      </w:r>
      <w:r w:rsidRPr="006E4D98">
        <w:rPr>
          <w:rFonts w:ascii="Cambria" w:hAnsi="Cambria"/>
          <w:lang w:val="en-CA"/>
        </w:rPr>
        <w:t xml:space="preserve">, which includes a </w:t>
      </w:r>
      <w:r w:rsidRPr="00C70B1D">
        <w:rPr>
          <w:rStyle w:val="codeZchn"/>
          <w:rFonts w:eastAsia="MS Mincho"/>
          <w:lang w:val="en-CA"/>
        </w:rPr>
        <w:t>MultiLayerDecoderConfigurationRecord</w:t>
      </w:r>
      <w:r w:rsidRPr="006E4D98">
        <w:rPr>
          <w:rFonts w:ascii="Cambria" w:hAnsi="Cambria"/>
          <w:lang w:val="en-CA"/>
        </w:rPr>
        <w:t>.</w:t>
      </w:r>
    </w:p>
    <w:p w14:paraId="0C49B1A3" w14:textId="77777777" w:rsidR="00BC0985" w:rsidRPr="006E4D98" w:rsidRDefault="00BC0985" w:rsidP="00BC0985">
      <w:pPr>
        <w:rPr>
          <w:lang w:val="en-CA"/>
        </w:rPr>
      </w:pPr>
      <w:r w:rsidRPr="006E4D98">
        <w:rPr>
          <w:lang w:val="en-CA"/>
        </w:rPr>
        <w:t>Extension descriptors that should be inserted into the Elementary Stream Descriptor, when used in MPEG-4, may be present.</w:t>
      </w:r>
    </w:p>
    <w:p w14:paraId="02306202" w14:textId="77777777" w:rsidR="00BC0985" w:rsidRPr="006E4D98" w:rsidRDefault="00BC0985" w:rsidP="00BC0985">
      <w:pPr>
        <w:rPr>
          <w:lang w:val="en-CA"/>
        </w:rPr>
      </w:pPr>
      <w:r w:rsidRPr="006E4D98">
        <w:rPr>
          <w:lang w:val="en-CA"/>
        </w:rPr>
        <w:t>Multiple sample entries may be used, as permitted by ISO/IEC 14496-12, to indicate sections of video that use different configurations or parameter sets.</w:t>
      </w:r>
    </w:p>
    <w:p w14:paraId="152C8527" w14:textId="77777777" w:rsidR="00BC0985" w:rsidRPr="006E4D98" w:rsidRDefault="00BC0985" w:rsidP="00BC0985">
      <w:pPr>
        <w:rPr>
          <w:b/>
          <w:bCs/>
          <w:lang w:val="en-CA"/>
        </w:rPr>
      </w:pPr>
      <w:r w:rsidRPr="006E4D98">
        <w:rPr>
          <w:b/>
          <w:bCs/>
          <w:lang w:val="en-CA"/>
        </w:rPr>
        <w:t>Syntax</w:t>
      </w:r>
    </w:p>
    <w:p w14:paraId="57E1BF1F" w14:textId="763606D5" w:rsidR="006E4D98" w:rsidRPr="006E4D98" w:rsidRDefault="006E4D98" w:rsidP="006E4D98">
      <w:pPr>
        <w:pStyle w:val="code"/>
        <w:rPr>
          <w:lang w:val="en-CA"/>
        </w:rPr>
      </w:pPr>
      <w:r w:rsidRPr="006E4D98">
        <w:rPr>
          <w:lang w:val="en-CA"/>
        </w:rPr>
        <w:t>class MultiLayerSAIBox extends FullBox(version=0, flags, 'mlsi'){</w:t>
      </w:r>
      <w:r w:rsidRPr="006E4D98">
        <w:rPr>
          <w:lang w:val="en-CA"/>
        </w:rPr>
        <w:br/>
      </w:r>
      <w:r w:rsidRPr="006E4D98">
        <w:rPr>
          <w:lang w:val="en-CA"/>
        </w:rPr>
        <w:tab/>
        <w:t>MultiLayerConfigurationBox</w:t>
      </w:r>
      <w:r w:rsidRPr="006E4D98">
        <w:rPr>
          <w:lang w:val="en-CA"/>
        </w:rPr>
        <w:tab/>
        <w:t>config2;</w:t>
      </w:r>
      <w:r w:rsidRPr="006E4D98">
        <w:rPr>
          <w:lang w:val="en-CA"/>
        </w:rPr>
        <w:br/>
        <w:t>}</w:t>
      </w:r>
    </w:p>
    <w:p w14:paraId="55657679" w14:textId="63D6BA42" w:rsidR="006E4D98" w:rsidRPr="00B40304" w:rsidRDefault="006E4D98" w:rsidP="00C70B1D">
      <w:pPr>
        <w:pStyle w:val="Note"/>
      </w:pPr>
      <w:r w:rsidRPr="00C70B1D">
        <w:rPr>
          <w:highlight w:val="yellow"/>
        </w:rPr>
        <w:lastRenderedPageBreak/>
        <w:t xml:space="preserve">Editors note: does this need to be a </w:t>
      </w:r>
      <w:r w:rsidRPr="00C70B1D">
        <w:rPr>
          <w:rStyle w:val="codeZchn"/>
          <w:rFonts w:eastAsia="MS Mincho"/>
          <w:highlight w:val="yellow"/>
          <w:lang w:val="en-CA"/>
        </w:rPr>
        <w:t>FullBox</w:t>
      </w:r>
      <w:r w:rsidRPr="00C70B1D">
        <w:rPr>
          <w:highlight w:val="yellow"/>
        </w:rPr>
        <w:t>? Seems like a simple container to me</w:t>
      </w:r>
      <w:r>
        <w:rPr>
          <w:highlight w:val="yellow"/>
        </w:rPr>
        <w:t xml:space="preserve">. </w:t>
      </w:r>
      <w:proofErr w:type="gramStart"/>
      <w:r>
        <w:rPr>
          <w:highlight w:val="yellow"/>
        </w:rPr>
        <w:t>Also</w:t>
      </w:r>
      <w:proofErr w:type="gramEnd"/>
      <w:r>
        <w:rPr>
          <w:highlight w:val="yellow"/>
        </w:rPr>
        <w:t xml:space="preserve"> the type </w:t>
      </w:r>
      <w:r w:rsidRPr="00C70B1D">
        <w:rPr>
          <w:rStyle w:val="codeZchn"/>
          <w:rFonts w:eastAsia="MS Mincho"/>
          <w:highlight w:val="yellow"/>
        </w:rPr>
        <w:t>MutltiLayeronfigurationBox</w:t>
      </w:r>
      <w:r>
        <w:rPr>
          <w:highlight w:val="yellow"/>
        </w:rPr>
        <w:t xml:space="preserve"> is not defined. </w:t>
      </w:r>
      <w:r w:rsidRPr="00C70B1D">
        <w:rPr>
          <w:rStyle w:val="codeZchn"/>
          <w:rFonts w:eastAsia="MS Mincho"/>
          <w:highlight w:val="yellow"/>
        </w:rPr>
        <w:t>MultiLayerSAIBox</w:t>
      </w:r>
      <w:r>
        <w:rPr>
          <w:highlight w:val="yellow"/>
        </w:rPr>
        <w:t xml:space="preserve"> can most likely be defined as empty and the definitions of the config boxes need to add </w:t>
      </w:r>
      <w:r w:rsidRPr="00C70B1D">
        <w:rPr>
          <w:rStyle w:val="codeZchn"/>
          <w:rFonts w:eastAsia="MS Mincho"/>
          <w:highlight w:val="yellow"/>
        </w:rPr>
        <w:t>mlsi</w:t>
      </w:r>
      <w:r>
        <w:rPr>
          <w:highlight w:val="yellow"/>
        </w:rPr>
        <w:t xml:space="preserve"> as an additional container</w:t>
      </w:r>
      <w:r w:rsidRPr="00C70B1D">
        <w:rPr>
          <w:highlight w:val="yellow"/>
        </w:rPr>
        <w:t>.</w:t>
      </w:r>
    </w:p>
    <w:p w14:paraId="060F4DF0" w14:textId="45D44D8E" w:rsidR="00BC0985" w:rsidRDefault="00BC0985" w:rsidP="00BC0985">
      <w:pPr>
        <w:pStyle w:val="code"/>
        <w:rPr>
          <w:lang w:val="en-CA"/>
        </w:rPr>
      </w:pPr>
      <w:r w:rsidRPr="006E4D98">
        <w:rPr>
          <w:lang w:val="en-CA"/>
        </w:rPr>
        <w:t>class SingleLayerSampleEntry() extends VisualSampleEntry (4cc_for_single_layer) {</w:t>
      </w:r>
      <w:r w:rsidRPr="006E4D98">
        <w:rPr>
          <w:lang w:val="en-CA"/>
        </w:rPr>
        <w:br/>
      </w:r>
      <w:r w:rsidRPr="006E4D98">
        <w:rPr>
          <w:lang w:val="en-CA"/>
        </w:rPr>
        <w:tab/>
        <w:t>SingleLayerConfigurationBox</w:t>
      </w:r>
      <w:r w:rsidRPr="006E4D98">
        <w:rPr>
          <w:lang w:val="en-CA"/>
        </w:rPr>
        <w:tab/>
        <w:t>config1;</w:t>
      </w:r>
      <w:r w:rsidRPr="006E4D98">
        <w:rPr>
          <w:lang w:val="en-CA"/>
        </w:rPr>
        <w:br/>
      </w:r>
      <w:r w:rsidRPr="006E4D98">
        <w:rPr>
          <w:lang w:val="en-CA"/>
        </w:rPr>
        <w:tab/>
      </w:r>
      <w:r w:rsidR="006E4D98" w:rsidRPr="006E4D98">
        <w:rPr>
          <w:lang w:val="en-CA"/>
        </w:rPr>
        <w:t>MultiLayerSAIBox mlSAI</w:t>
      </w:r>
      <w:r w:rsidRPr="006E4D98">
        <w:rPr>
          <w:lang w:val="en-CA"/>
        </w:rPr>
        <w:t>;</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7B25DDAE" w14:textId="737C901B" w:rsidR="00B40304" w:rsidRPr="00B40304" w:rsidRDefault="00B40304" w:rsidP="00C70B1D">
      <w:pPr>
        <w:pStyle w:val="Note"/>
      </w:pPr>
      <w:r w:rsidRPr="00C70B1D">
        <w:rPr>
          <w:highlight w:val="yellow"/>
        </w:rPr>
        <w:t xml:space="preserve">Editors </w:t>
      </w:r>
      <w:proofErr w:type="gramStart"/>
      <w:r w:rsidRPr="00C70B1D">
        <w:rPr>
          <w:highlight w:val="yellow"/>
        </w:rPr>
        <w:t>note:</w:t>
      </w:r>
      <w:proofErr w:type="gramEnd"/>
      <w:r w:rsidRPr="00C70B1D">
        <w:rPr>
          <w:highlight w:val="yellow"/>
        </w:rPr>
        <w:t xml:space="preserve"> similar comment as above. </w:t>
      </w:r>
      <w:r w:rsidRPr="00C70B1D">
        <w:rPr>
          <w:rStyle w:val="codeZchn"/>
          <w:rFonts w:eastAsia="MS Mincho"/>
          <w:highlight w:val="yellow"/>
        </w:rPr>
        <w:t>SingleLayerConfigurationBox</w:t>
      </w:r>
      <w:r w:rsidRPr="00C70B1D">
        <w:rPr>
          <w:highlight w:val="yellow"/>
        </w:rPr>
        <w:t xml:space="preserve"> is not a defined type. The entire </w:t>
      </w:r>
      <w:r w:rsidRPr="00C70B1D">
        <w:rPr>
          <w:rStyle w:val="codeZchn"/>
          <w:rFonts w:eastAsia="MS Mincho"/>
          <w:highlight w:val="yellow"/>
        </w:rPr>
        <w:t>SingleLayerSampleEntry</w:t>
      </w:r>
      <w:r w:rsidRPr="00C70B1D">
        <w:rPr>
          <w:highlight w:val="yellow"/>
        </w:rPr>
        <w:t xml:space="preserve"> can probably be defined </w:t>
      </w:r>
      <w:r>
        <w:rPr>
          <w:highlight w:val="yellow"/>
        </w:rPr>
        <w:t xml:space="preserve">with the mandatory </w:t>
      </w:r>
      <w:r w:rsidRPr="00C70B1D">
        <w:rPr>
          <w:rStyle w:val="codeZchn"/>
          <w:rFonts w:eastAsia="MS Mincho"/>
          <w:highlight w:val="yellow"/>
        </w:rPr>
        <w:t>MultiLayerSAIBox</w:t>
      </w:r>
      <w:r w:rsidRPr="00C70B1D">
        <w:rPr>
          <w:highlight w:val="yellow"/>
        </w:rPr>
        <w:t xml:space="preserve"> </w:t>
      </w:r>
      <w:r>
        <w:rPr>
          <w:highlight w:val="yellow"/>
        </w:rPr>
        <w:t>and optional boxes in it. Is the order important?</w:t>
      </w:r>
    </w:p>
    <w:p w14:paraId="142DB4E6" w14:textId="77777777" w:rsidR="00BC0985" w:rsidRPr="006E4D98" w:rsidRDefault="00BC0985" w:rsidP="00BC0985">
      <w:pPr>
        <w:rPr>
          <w:b/>
          <w:bCs/>
          <w:lang w:val="en-CA"/>
        </w:rPr>
      </w:pPr>
      <w:r w:rsidRPr="006E4D98">
        <w:rPr>
          <w:b/>
          <w:bCs/>
          <w:lang w:val="en-CA"/>
        </w:rPr>
        <w:t>Semantics</w:t>
      </w:r>
    </w:p>
    <w:p w14:paraId="3881A4AF" w14:textId="77777777" w:rsidR="00BC0985" w:rsidRPr="006E4D98" w:rsidRDefault="00BC0985" w:rsidP="00BC0985">
      <w:pPr>
        <w:rPr>
          <w:lang w:val="en-CA"/>
        </w:rPr>
      </w:pPr>
      <w:r w:rsidRPr="006E4D98">
        <w:rPr>
          <w:rStyle w:val="codeZchn"/>
          <w:rFonts w:eastAsia="MS Mincho"/>
          <w:lang w:val="en-CA"/>
        </w:rPr>
        <w:t>SingleLayerSampleEntry</w:t>
      </w:r>
      <w:r w:rsidRPr="006E4D98">
        <w:rPr>
          <w:rFonts w:ascii="Courier New" w:hAnsi="Courier New"/>
          <w:noProof/>
          <w:sz w:val="20"/>
          <w:szCs w:val="20"/>
          <w:lang w:val="en-CA"/>
        </w:rPr>
        <w:t xml:space="preserve"> </w:t>
      </w:r>
      <w:r w:rsidRPr="006E4D98">
        <w:rPr>
          <w:lang w:val="en-CA"/>
        </w:rPr>
        <w:t>indicates</w:t>
      </w:r>
      <w:r w:rsidRPr="006E4D98">
        <w:rPr>
          <w:rFonts w:ascii="Courier New" w:hAnsi="Courier New"/>
          <w:noProof/>
          <w:sz w:val="20"/>
          <w:szCs w:val="20"/>
          <w:lang w:val="en-CA"/>
        </w:rPr>
        <w:t xml:space="preserve"> </w:t>
      </w:r>
      <w:r w:rsidRPr="006E4D98">
        <w:rPr>
          <w:lang w:val="en-CA"/>
        </w:rPr>
        <w:t xml:space="preserve">any sample entry carrying single layer bitstream. For example, </w:t>
      </w:r>
      <w:r w:rsidRPr="006E4D98">
        <w:rPr>
          <w:rStyle w:val="codeZchn"/>
          <w:rFonts w:eastAsia="MS Mincho"/>
          <w:lang w:val="en-CA"/>
        </w:rPr>
        <w:t>AVCSampleEntry</w:t>
      </w:r>
      <w:r w:rsidRPr="006E4D98">
        <w:rPr>
          <w:rFonts w:ascii="Courier New" w:hAnsi="Courier New"/>
          <w:noProof/>
          <w:sz w:val="20"/>
          <w:szCs w:val="20"/>
          <w:lang w:val="en-CA"/>
        </w:rPr>
        <w:t xml:space="preserve"> </w:t>
      </w:r>
      <w:r w:rsidRPr="006E4D98">
        <w:rPr>
          <w:lang w:val="en-CA"/>
        </w:rPr>
        <w:t>carrying AVC single layer bitstream of type</w:t>
      </w:r>
      <w:r w:rsidRPr="006E4D98">
        <w:rPr>
          <w:rFonts w:ascii="Courier New" w:hAnsi="Courier New"/>
          <w:noProof/>
          <w:sz w:val="20"/>
          <w:szCs w:val="20"/>
          <w:lang w:val="en-CA"/>
        </w:rPr>
        <w:t xml:space="preserve"> </w:t>
      </w:r>
      <w:r w:rsidRPr="006E4D98">
        <w:rPr>
          <w:rStyle w:val="codeZchn"/>
          <w:rFonts w:eastAsia="MS Mincho"/>
          <w:lang w:val="en-CA"/>
        </w:rPr>
        <w:t>'avc1'</w:t>
      </w:r>
      <w:r w:rsidRPr="006E4D98">
        <w:rPr>
          <w:rFonts w:ascii="Courier New" w:hAnsi="Courier New"/>
          <w:noProof/>
          <w:lang w:val="en-CA" w:eastAsia="ja-JP"/>
        </w:rPr>
        <w:t xml:space="preserve"> </w:t>
      </w:r>
      <w:r w:rsidRPr="006E4D98">
        <w:rPr>
          <w:lang w:val="en-CA"/>
        </w:rPr>
        <w:t>or</w:t>
      </w:r>
      <w:r w:rsidRPr="006E4D98">
        <w:rPr>
          <w:rFonts w:ascii="Courier New" w:hAnsi="Courier New"/>
          <w:noProof/>
          <w:lang w:val="en-CA" w:eastAsia="ja-JP"/>
        </w:rPr>
        <w:t xml:space="preserve"> </w:t>
      </w:r>
      <w:r w:rsidRPr="006E4D98">
        <w:rPr>
          <w:rStyle w:val="codeZchn"/>
          <w:rFonts w:eastAsia="MS Mincho"/>
          <w:lang w:val="en-CA"/>
        </w:rPr>
        <w:t>'avc3'</w:t>
      </w:r>
      <w:r w:rsidRPr="006E4D98">
        <w:rPr>
          <w:rFonts w:ascii="Courier New" w:hAnsi="Courier New"/>
          <w:noProof/>
          <w:lang w:val="en-CA" w:eastAsia="ja-JP"/>
        </w:rPr>
        <w:t>.</w:t>
      </w:r>
    </w:p>
    <w:p w14:paraId="6097B234" w14:textId="77777777" w:rsidR="00BC0985" w:rsidRPr="006E4D98" w:rsidRDefault="00BC0985" w:rsidP="00BC0985">
      <w:pPr>
        <w:rPr>
          <w:noProof/>
          <w:lang w:val="en-CA"/>
        </w:rPr>
      </w:pPr>
      <w:r w:rsidRPr="006E4D98">
        <w:rPr>
          <w:rStyle w:val="codeZchn"/>
          <w:rFonts w:eastAsia="MS Mincho"/>
          <w:lang w:val="en-CA"/>
        </w:rPr>
        <w:t>4cc_for_single_layer</w:t>
      </w:r>
      <w:r w:rsidRPr="006E4D98">
        <w:rPr>
          <w:noProof/>
          <w:lang w:val="en-CA"/>
        </w:rPr>
        <w:t xml:space="preserve"> </w:t>
      </w:r>
      <w:r w:rsidRPr="006E4D98">
        <w:rPr>
          <w:lang w:val="en-CA"/>
        </w:rPr>
        <w:t>indicates</w:t>
      </w:r>
      <w:r w:rsidRPr="006E4D98">
        <w:rPr>
          <w:noProof/>
          <w:lang w:val="en-CA"/>
        </w:rPr>
        <w:t xml:space="preserve"> </w:t>
      </w:r>
      <w:r w:rsidRPr="006E4D98">
        <w:rPr>
          <w:lang w:val="en-CA"/>
        </w:rPr>
        <w:t xml:space="preserve">the 4CC value of the corresponding </w:t>
      </w:r>
      <w:r w:rsidRPr="006E4D98">
        <w:rPr>
          <w:noProof/>
          <w:lang w:val="en-CA"/>
        </w:rPr>
        <w:t>SingleLayerSampleEntry.</w:t>
      </w:r>
    </w:p>
    <w:p w14:paraId="369C4C8F" w14:textId="77777777" w:rsidR="00BC0985" w:rsidRPr="006E4D98" w:rsidRDefault="00BC0985" w:rsidP="00BC0985">
      <w:pPr>
        <w:rPr>
          <w:lang w:val="en-CA"/>
        </w:rPr>
      </w:pPr>
      <w:r w:rsidRPr="006E4D98">
        <w:rPr>
          <w:rStyle w:val="codeZchn"/>
          <w:rFonts w:eastAsia="MS Mincho"/>
          <w:lang w:val="en-CA"/>
        </w:rPr>
        <w:t>config1</w:t>
      </w:r>
      <w:r w:rsidRPr="006E4D98">
        <w:rPr>
          <w:lang w:val="en-CA"/>
        </w:rPr>
        <w:t xml:space="preserve"> indicates a </w:t>
      </w:r>
      <w:commentRangeStart w:id="852"/>
      <w:r w:rsidRPr="006E4D98">
        <w:rPr>
          <w:lang w:val="en-CA"/>
        </w:rPr>
        <w:t xml:space="preserve">single layer configuration box </w:t>
      </w:r>
      <w:commentRangeEnd w:id="852"/>
      <w:r w:rsidR="00FC3D82">
        <w:rPr>
          <w:rStyle w:val="CommentReference"/>
          <w:rFonts w:ascii="Arial" w:eastAsia="Arial" w:hAnsi="Arial" w:cs="Arial"/>
        </w:rPr>
        <w:commentReference w:id="852"/>
      </w:r>
      <w:r w:rsidRPr="006E4D98">
        <w:rPr>
          <w:lang w:val="en-CA"/>
        </w:rPr>
        <w:t>carrying the respective decoder configuration record.</w:t>
      </w:r>
    </w:p>
    <w:p w14:paraId="472B0414" w14:textId="08D071D8" w:rsidR="00B40304" w:rsidRPr="006E4D98" w:rsidRDefault="00B40304" w:rsidP="008B3FE4">
      <w:pPr>
        <w:rPr>
          <w:lang w:val="en-CA"/>
        </w:rPr>
      </w:pPr>
      <w:r w:rsidRPr="00C70B1D">
        <w:rPr>
          <w:rStyle w:val="codeZchn"/>
          <w:rFonts w:eastAsia="MS Mincho"/>
        </w:rPr>
        <w:t>mlSAI</w:t>
      </w:r>
      <w:r w:rsidRPr="00B40304">
        <w:rPr>
          <w:lang w:val="en-CA"/>
        </w:rPr>
        <w:t xml:space="preserve"> indicates a </w:t>
      </w:r>
      <w:r w:rsidRPr="00C70B1D">
        <w:rPr>
          <w:rStyle w:val="codeZchn"/>
          <w:rFonts w:eastAsia="MS Mincho"/>
        </w:rPr>
        <w:t>MultiLayerSAIBox</w:t>
      </w:r>
      <w:r w:rsidRPr="00B40304">
        <w:rPr>
          <w:lang w:val="en-CA"/>
        </w:rPr>
        <w:t xml:space="preserve"> containing a </w:t>
      </w:r>
      <w:r w:rsidRPr="00C70B1D">
        <w:rPr>
          <w:rStyle w:val="codeZchn"/>
          <w:rFonts w:eastAsia="MS Mincho"/>
        </w:rPr>
        <w:t>MultiLayerConfigurationBox</w:t>
      </w:r>
      <w:r w:rsidRPr="00B40304">
        <w:rPr>
          <w:lang w:val="en-CA"/>
        </w:rPr>
        <w:t xml:space="preserve"> carrying the respective decoder configuration record. For example, </w:t>
      </w:r>
      <w:r w:rsidRPr="00C70B1D">
        <w:rPr>
          <w:rStyle w:val="codeZchn"/>
          <w:rFonts w:eastAsia="MS Mincho"/>
        </w:rPr>
        <w:t>LHEVCConfigurationBox</w:t>
      </w:r>
      <w:r w:rsidRPr="00B40304">
        <w:rPr>
          <w:lang w:val="en-CA"/>
        </w:rPr>
        <w:t xml:space="preserve"> carrying </w:t>
      </w:r>
      <w:r w:rsidRPr="00C70B1D">
        <w:rPr>
          <w:rStyle w:val="codeZchn"/>
          <w:rFonts w:eastAsia="MS Mincho"/>
        </w:rPr>
        <w:t>LHEVCDecoderConfigurationRecord</w:t>
      </w:r>
      <w:r w:rsidRPr="00B40304">
        <w:rPr>
          <w:lang w:val="en-CA"/>
        </w:rPr>
        <w:t>.</w:t>
      </w:r>
    </w:p>
    <w:p w14:paraId="3507B2CA" w14:textId="65F0E866" w:rsidR="00BC0985" w:rsidRPr="006E4D98" w:rsidRDefault="00BC0985" w:rsidP="00BC0985">
      <w:pPr>
        <w:pStyle w:val="Heading2"/>
        <w:rPr>
          <w:lang w:val="en-CA"/>
        </w:rPr>
      </w:pPr>
      <w:bookmarkStart w:id="853" w:name="_Toc166241722"/>
      <w:r w:rsidRPr="006E4D98">
        <w:rPr>
          <w:lang w:val="en-CA"/>
        </w:rPr>
        <w:t>Samples of the single-layer track</w:t>
      </w:r>
      <w:bookmarkEnd w:id="853"/>
    </w:p>
    <w:p w14:paraId="7752D3AB" w14:textId="083E6AB0" w:rsidR="00BC0985" w:rsidRPr="006E4D98" w:rsidRDefault="00BC0985" w:rsidP="008B3FE4">
      <w:pPr>
        <w:rPr>
          <w:lang w:val="en-CA"/>
        </w:rPr>
      </w:pPr>
      <w:r w:rsidRPr="006E4D98">
        <w:rPr>
          <w:lang w:val="en-CA"/>
        </w:rPr>
        <w:t xml:space="preserve">The samples of the single-layer tracks conform to the respective </w:t>
      </w:r>
      <w:r w:rsidRPr="006E4D98">
        <w:rPr>
          <w:rStyle w:val="codeZchn"/>
          <w:rFonts w:eastAsia="MS Mincho"/>
          <w:lang w:val="en-CA"/>
        </w:rPr>
        <w:t>SingleLayerSampleEntry</w:t>
      </w:r>
      <w:r w:rsidRPr="006E4D98">
        <w:rPr>
          <w:lang w:val="en-CA"/>
        </w:rPr>
        <w:t>.</w:t>
      </w:r>
    </w:p>
    <w:p w14:paraId="2214E002" w14:textId="6A9D2E5B" w:rsidR="00BC0985" w:rsidRPr="006E4D98" w:rsidRDefault="00BC0985" w:rsidP="00BC0985">
      <w:pPr>
        <w:pStyle w:val="Heading2"/>
        <w:rPr>
          <w:lang w:val="en-CA"/>
        </w:rPr>
      </w:pPr>
      <w:bookmarkStart w:id="854" w:name="_Toc166241723"/>
      <w:r w:rsidRPr="006E4D98">
        <w:rPr>
          <w:lang w:val="en-CA"/>
        </w:rPr>
        <w:t>Auxiliary information for multi-layer bitstream</w:t>
      </w:r>
      <w:bookmarkEnd w:id="854"/>
    </w:p>
    <w:p w14:paraId="43DDA42A" w14:textId="77777777" w:rsidR="00BC0985" w:rsidRPr="006E4D98" w:rsidRDefault="00BC0985" w:rsidP="00BC0985">
      <w:pPr>
        <w:rPr>
          <w:lang w:val="en-CA"/>
        </w:rPr>
      </w:pPr>
      <w:r w:rsidRPr="006E4D98">
        <w:rPr>
          <w:lang w:val="en-CA"/>
        </w:rPr>
        <w:t>A new sample auxiliary information is defined called the multi-layer auxiliary samples.</w:t>
      </w:r>
    </w:p>
    <w:p w14:paraId="28EFC875" w14:textId="77777777" w:rsidR="00BC0985" w:rsidRPr="006E4D98" w:rsidRDefault="00BC0985" w:rsidP="00BC0985">
      <w:pPr>
        <w:rPr>
          <w:b/>
          <w:bCs/>
          <w:lang w:val="en-CA"/>
        </w:rPr>
      </w:pPr>
      <w:r w:rsidRPr="006E4D98">
        <w:rPr>
          <w:b/>
          <w:bCs/>
          <w:lang w:val="en-CA"/>
        </w:rPr>
        <w:t xml:space="preserve">Definition </w:t>
      </w:r>
    </w:p>
    <w:p w14:paraId="55EFF1C0" w14:textId="67E3E87C" w:rsidR="00BC0985" w:rsidRPr="006E4D98" w:rsidRDefault="00BC0985" w:rsidP="00BC0985">
      <w:pPr>
        <w:jc w:val="left"/>
        <w:rPr>
          <w:rFonts w:ascii="Cambria" w:hAnsi="Cambria"/>
          <w:lang w:val="en-CA"/>
        </w:rPr>
      </w:pPr>
      <w:r w:rsidRPr="006E4D98">
        <w:rPr>
          <w:rFonts w:ascii="Cambria" w:hAnsi="Cambria" w:cs="Cambria"/>
          <w:lang w:val="en-CA"/>
        </w:rPr>
        <w:t>Aux Info</w:t>
      </w:r>
      <w:r w:rsidRPr="006E4D98">
        <w:rPr>
          <w:rFonts w:ascii="Cambria" w:hAnsi="Cambria" w:cs="Cambria"/>
          <w:lang w:val="en-CA"/>
        </w:rPr>
        <w:tab/>
        <w:t xml:space="preserve">Type: </w:t>
      </w:r>
      <w:r w:rsidRPr="006E4D98">
        <w:rPr>
          <w:lang w:val="en-CA"/>
        </w:rPr>
        <w:t xml:space="preserve"> sample entry type</w:t>
      </w:r>
      <w:r w:rsidRPr="006E4D98">
        <w:rPr>
          <w:rFonts w:ascii="Cambria" w:hAnsi="Cambria" w:cs="Cambria"/>
          <w:lang w:val="en-CA"/>
        </w:rPr>
        <w:br/>
        <w:t>Container:</w:t>
      </w:r>
      <w:r w:rsidRPr="006E4D98">
        <w:rPr>
          <w:rFonts w:ascii="Cambria" w:hAnsi="Cambria" w:cs="Cambria"/>
          <w:lang w:val="en-CA"/>
        </w:rPr>
        <w:tab/>
        <w:t>Sample auxiliary information</w:t>
      </w:r>
      <w:r w:rsidRPr="006E4D98">
        <w:rPr>
          <w:rFonts w:ascii="Cambria" w:hAnsi="Cambria" w:cs="Cambria"/>
          <w:lang w:val="en-CA"/>
        </w:rPr>
        <w:br/>
        <w:t>Mandatory:</w:t>
      </w:r>
      <w:r w:rsidRPr="006E4D98">
        <w:rPr>
          <w:rFonts w:ascii="Cambria" w:hAnsi="Cambria" w:cs="Cambria"/>
          <w:lang w:val="en-CA"/>
        </w:rPr>
        <w:tab/>
        <w:t>No</w:t>
      </w:r>
      <w:r w:rsidRPr="006E4D98">
        <w:rPr>
          <w:rFonts w:ascii="Cambria" w:hAnsi="Cambria" w:cs="Cambria"/>
          <w:lang w:val="en-CA"/>
        </w:rPr>
        <w:br/>
      </w:r>
      <w:r w:rsidRPr="006E4D98">
        <w:rPr>
          <w:rFonts w:ascii="Cambria" w:hAnsi="Cambria"/>
          <w:lang w:val="en-CA"/>
        </w:rPr>
        <w:t>Quantity:</w:t>
      </w:r>
      <w:r w:rsidRPr="006E4D98">
        <w:rPr>
          <w:rFonts w:ascii="Cambria" w:hAnsi="Cambria"/>
          <w:lang w:val="en-CA"/>
        </w:rPr>
        <w:tab/>
        <w:t>Zero, or one per sample when present</w:t>
      </w:r>
    </w:p>
    <w:p w14:paraId="711A40F8" w14:textId="77777777" w:rsidR="00BC0985" w:rsidRPr="006E4D98" w:rsidRDefault="00BC0985" w:rsidP="00BC0985">
      <w:pPr>
        <w:rPr>
          <w:rFonts w:cs="Courier New"/>
          <w:lang w:val="en-CA"/>
        </w:rPr>
      </w:pPr>
      <w:r w:rsidRPr="006E4D98">
        <w:rPr>
          <w:lang w:val="en-CA"/>
        </w:rPr>
        <w:t xml:space="preserve">A multi-layer sample auxiliary is the sample auxiliary information payload for each sample in a track carrying the sample data of the multi-layer bitstream. </w:t>
      </w:r>
    </w:p>
    <w:p w14:paraId="58C68CB1" w14:textId="12790870" w:rsidR="00BC0985" w:rsidRPr="006E4D98" w:rsidRDefault="00BC0985" w:rsidP="00BC0985">
      <w:pPr>
        <w:rPr>
          <w:b/>
          <w:bCs/>
          <w:lang w:val="en-CA"/>
        </w:rPr>
      </w:pPr>
      <w:r w:rsidRPr="006E4D98">
        <w:rPr>
          <w:b/>
          <w:bCs/>
          <w:lang w:val="en-CA"/>
        </w:rPr>
        <w:t>Syntax</w:t>
      </w:r>
    </w:p>
    <w:p w14:paraId="541049B3" w14:textId="77777777" w:rsidR="00BC0985" w:rsidRPr="006E4D98" w:rsidRDefault="00BC0985" w:rsidP="00BC0985">
      <w:pPr>
        <w:pStyle w:val="code"/>
        <w:rPr>
          <w:rFonts w:eastAsia="Nokia Pure Text Light"/>
          <w:lang w:val="en-CA"/>
        </w:rPr>
      </w:pPr>
      <w:r w:rsidRPr="006E4D98">
        <w:rPr>
          <w:rFonts w:eastAsia="Nokia Pure Text Light"/>
          <w:lang w:val="en-CA"/>
        </w:rPr>
        <w:t>SampleFormat MultiLayerSampleAuxiliaryDataFormat;</w:t>
      </w:r>
    </w:p>
    <w:p w14:paraId="5D9F3759" w14:textId="3AD88DCD" w:rsidR="00BC0985" w:rsidRPr="006E4D98" w:rsidRDefault="00BC0985" w:rsidP="00BC0985">
      <w:pPr>
        <w:rPr>
          <w:b/>
          <w:bCs/>
          <w:lang w:val="en-CA"/>
        </w:rPr>
      </w:pPr>
      <w:r w:rsidRPr="006E4D98">
        <w:rPr>
          <w:b/>
          <w:bCs/>
          <w:lang w:val="en-CA"/>
        </w:rPr>
        <w:t>Semantics</w:t>
      </w:r>
    </w:p>
    <w:p w14:paraId="401B3D01" w14:textId="2E9CBBFE" w:rsidR="00BC0985" w:rsidRPr="006E4D98" w:rsidRDefault="00BC0985" w:rsidP="00BC0985">
      <w:pPr>
        <w:rPr>
          <w:lang w:val="en-CA" w:eastAsia="ja-JP"/>
        </w:rPr>
      </w:pPr>
      <w:r w:rsidRPr="006E4D98">
        <w:rPr>
          <w:rStyle w:val="codeZchn"/>
          <w:rFonts w:eastAsia="Nokia Pure Text Light"/>
          <w:lang w:val="en-CA"/>
        </w:rPr>
        <w:t>SampleFormat</w:t>
      </w:r>
      <w:r w:rsidRPr="006E4D98">
        <w:rPr>
          <w:rFonts w:ascii="Courier New" w:eastAsia="Nokia Pure Text Light" w:hAnsi="Courier New" w:cs="Courier New"/>
          <w:lang w:val="en-CA"/>
        </w:rPr>
        <w:t xml:space="preserve"> </w:t>
      </w:r>
      <w:r w:rsidRPr="006E4D98">
        <w:rPr>
          <w:lang w:val="en-CA" w:eastAsia="ja-JP"/>
        </w:rPr>
        <w:t xml:space="preserve">indicates the structure of the sample as defined by the sample entry type equal to </w:t>
      </w:r>
      <w:r w:rsidRPr="006E4D98">
        <w:rPr>
          <w:rStyle w:val="codeZchn"/>
          <w:rFonts w:eastAsia="Nokia Pure Text Light"/>
          <w:lang w:val="en-CA"/>
        </w:rPr>
        <w:t>aux_info_type</w:t>
      </w:r>
      <w:r w:rsidRPr="006E4D98">
        <w:rPr>
          <w:lang w:val="en-CA" w:eastAsia="ja-JP"/>
        </w:rPr>
        <w:t>.</w:t>
      </w:r>
      <w:r w:rsidR="00B40304">
        <w:rPr>
          <w:lang w:val="en-CA" w:eastAsia="ja-JP"/>
        </w:rPr>
        <w:t xml:space="preserve"> </w:t>
      </w:r>
      <w:r w:rsidR="00B40304" w:rsidRPr="00B40304">
        <w:rPr>
          <w:lang w:val="en-CA" w:eastAsia="ja-JP"/>
        </w:rPr>
        <w:t xml:space="preserve">For example, the sample format of subclause 4.2.3 for a L-HEVC sample with sample entry type </w:t>
      </w:r>
      <w:r w:rsidR="00B40304" w:rsidRPr="00C70B1D">
        <w:rPr>
          <w:rStyle w:val="codeZchn"/>
          <w:rFonts w:eastAsia="MS Mincho"/>
        </w:rPr>
        <w:t>'lhv1'</w:t>
      </w:r>
      <w:r w:rsidR="00B40304" w:rsidRPr="00B40304">
        <w:rPr>
          <w:lang w:val="en-CA" w:eastAsia="ja-JP"/>
        </w:rPr>
        <w:t>.</w:t>
      </w:r>
    </w:p>
    <w:p w14:paraId="700029E0" w14:textId="77777777" w:rsidR="00BC0985" w:rsidRPr="006E4D98" w:rsidRDefault="00BC0985" w:rsidP="00BC0985">
      <w:pPr>
        <w:rPr>
          <w:lang w:val="en-CA"/>
        </w:rPr>
      </w:pPr>
      <w:r w:rsidRPr="006E4D98">
        <w:rPr>
          <w:rStyle w:val="codeZchn"/>
          <w:rFonts w:eastAsia="Nokia Pure Text Light"/>
          <w:lang w:val="en-CA"/>
        </w:rPr>
        <w:t>MultiLayerSampleAuxiliaryDataFormat</w:t>
      </w:r>
      <w:r w:rsidRPr="006E4D98">
        <w:rPr>
          <w:rFonts w:ascii="Courier New" w:eastAsia="Nokia Pure Text Light" w:hAnsi="Courier New" w:cs="Courier New"/>
          <w:lang w:val="en-CA"/>
        </w:rPr>
        <w:t xml:space="preserve"> </w:t>
      </w:r>
      <w:r w:rsidRPr="006E4D98">
        <w:rPr>
          <w:lang w:val="en-CA" w:eastAsia="ja-JP"/>
        </w:rPr>
        <w:t>indicates an instance of the</w:t>
      </w:r>
      <w:r w:rsidRPr="006E4D98">
        <w:rPr>
          <w:rFonts w:ascii="Courier New" w:eastAsia="Nokia Pure Text Light" w:hAnsi="Courier New" w:cs="Courier New"/>
          <w:lang w:val="en-CA"/>
        </w:rPr>
        <w:t xml:space="preserve"> </w:t>
      </w:r>
      <w:r w:rsidRPr="006E4D98">
        <w:rPr>
          <w:rStyle w:val="codeZchn"/>
          <w:rFonts w:eastAsia="Nokia Pure Text Light"/>
          <w:lang w:val="en-CA"/>
        </w:rPr>
        <w:t>SampleFormat</w:t>
      </w:r>
      <w:r w:rsidRPr="006E4D98">
        <w:rPr>
          <w:rFonts w:ascii="Courier New" w:eastAsia="Nokia Pure Text Light" w:hAnsi="Courier New" w:cs="Courier New"/>
          <w:lang w:val="en-CA"/>
        </w:rPr>
        <w:t>.</w:t>
      </w:r>
    </w:p>
    <w:p w14:paraId="201B23FC" w14:textId="77777777" w:rsidR="00BC0985" w:rsidRPr="006E4D98" w:rsidRDefault="00BC0985" w:rsidP="00BC0985">
      <w:pPr>
        <w:rPr>
          <w:lang w:val="en-CA"/>
        </w:rPr>
      </w:pPr>
    </w:p>
    <w:sectPr w:rsidR="00BC0985" w:rsidRPr="006E4D98" w:rsidSect="007C1878">
      <w:headerReference w:type="default" r:id="rId34"/>
      <w:footerReference w:type="default" r:id="rId35"/>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1" w:author="Dimitri Podborski" w:date="2024-02-16T00:47:00Z" w:initials="DP">
    <w:p w14:paraId="2BDD460D" w14:textId="77777777" w:rsidR="00F96655" w:rsidRDefault="00F96655" w:rsidP="00F96655">
      <w:pPr>
        <w:jc w:val="left"/>
      </w:pPr>
      <w:r>
        <w:rPr>
          <w:rStyle w:val="CommentReference"/>
        </w:rPr>
        <w:annotationRef/>
      </w:r>
      <w:r>
        <w:rPr>
          <w:rFonts w:ascii="Arial" w:eastAsia="Arial" w:hAnsi="Arial" w:cs="Arial"/>
          <w:color w:val="000000"/>
          <w:sz w:val="20"/>
          <w:szCs w:val="20"/>
        </w:rPr>
        <w:t>Did it move to an appropriate document?</w:t>
      </w:r>
    </w:p>
  </w:comment>
  <w:comment w:id="815" w:author="BATTISTA STEFANO" w:date="2023-02-07T14:49:00Z" w:initials="BS">
    <w:p w14:paraId="46FCCE7B" w14:textId="23174A84" w:rsidR="00FF46BB" w:rsidRDefault="00FF46BB" w:rsidP="00FF46BB">
      <w:pPr>
        <w:pStyle w:val="CommentText"/>
      </w:pPr>
      <w:r>
        <w:rPr>
          <w:rStyle w:val="CommentReference"/>
        </w:rPr>
        <w:annotationRef/>
      </w:r>
      <w:r>
        <w:t>TODO: specify amendments to Annex F of NALUFF, to allocate NALU types in the "Unspecified" range.</w:t>
      </w:r>
    </w:p>
  </w:comment>
  <w:comment w:id="826" w:author="BATTISTA STEFANO" w:date="2023-02-07T14:49:00Z" w:initials="BS">
    <w:p w14:paraId="201074F6" w14:textId="77777777" w:rsidR="00FB6D36" w:rsidRDefault="00FB6D36" w:rsidP="00FB6D36">
      <w:pPr>
        <w:pStyle w:val="CommentText"/>
      </w:pPr>
      <w:r>
        <w:rPr>
          <w:rStyle w:val="CommentReference"/>
        </w:rPr>
        <w:annotationRef/>
      </w:r>
      <w:r>
        <w:t>Compressorname not defined here.</w:t>
      </w:r>
    </w:p>
    <w:p w14:paraId="3263B4B2" w14:textId="77777777" w:rsidR="00FB6D36" w:rsidRDefault="00FB6D36" w:rsidP="00FB6D36">
      <w:pPr>
        <w:pStyle w:val="CommentText"/>
      </w:pPr>
      <w:r>
        <w:t>Is it in the base specification?</w:t>
      </w:r>
    </w:p>
  </w:comment>
  <w:comment w:id="827" w:author="BATTISTA STEFANO" w:date="2023-02-07T14:48:00Z" w:initials="BS">
    <w:p w14:paraId="3617D466" w14:textId="77777777" w:rsidR="00FB6D36" w:rsidRDefault="00FB6D36" w:rsidP="00FB6D36">
      <w:pPr>
        <w:pStyle w:val="CommentText"/>
      </w:pPr>
      <w:r>
        <w:rPr>
          <w:rStyle w:val="CommentReference"/>
        </w:rPr>
        <w:annotationRef/>
      </w:r>
      <w:r>
        <w:t>Should be 12 = octal(014).</w:t>
      </w:r>
      <w:r>
        <w:br/>
        <w:t>Same typo in the current spec.</w:t>
      </w:r>
    </w:p>
  </w:comment>
  <w:comment w:id="852" w:author="Emre Aksu (Nokia)" w:date="2024-05-15T09:29:00Z" w:initials="EA">
    <w:p w14:paraId="53568004" w14:textId="77777777" w:rsidR="00FC3D82" w:rsidRDefault="00FC3D82" w:rsidP="00FC3D82">
      <w:pPr>
        <w:pStyle w:val="CommentText"/>
      </w:pPr>
      <w:r>
        <w:rPr>
          <w:rStyle w:val="CommentReference"/>
        </w:rPr>
        <w:annotationRef/>
      </w:r>
      <w:r>
        <w:t>Perhaps it I sbetter to reuse the box type name here: SingleLayerConfigurationBox</w:t>
      </w:r>
      <w:r>
        <w:rPr>
          <w:lang w:val="en-GB"/>
        </w:rPr>
        <w:t xml:space="preserve"> , same as in the contribution.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BDD460D" w15:done="0"/>
  <w15:commentEx w15:paraId="46FCCE7B" w15:done="0"/>
  <w15:commentEx w15:paraId="3263B4B2" w15:done="0"/>
  <w15:commentEx w15:paraId="3617D466" w15:done="0"/>
  <w15:commentEx w15:paraId="535680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9B9EDF" w16cex:dateUtc="2024-02-16T08:47:00Z"/>
  <w16cex:commentExtensible w16cex:durableId="278CE396" w16cex:dateUtc="2023-02-07T13:49:00Z"/>
  <w16cex:commentExtensible w16cex:durableId="278CE35C" w16cex:dateUtc="2023-02-07T13:49:00Z"/>
  <w16cex:commentExtensible w16cex:durableId="278CE342" w16cex:dateUtc="2023-02-07T13:48:00Z"/>
  <w16cex:commentExtensible w16cex:durableId="010A5C0A" w16cex:dateUtc="2024-05-15T0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BDD460D" w16cid:durableId="5C9B9EDF"/>
  <w16cid:commentId w16cid:paraId="46FCCE7B" w16cid:durableId="278CE396"/>
  <w16cid:commentId w16cid:paraId="3263B4B2" w16cid:durableId="278CE35C"/>
  <w16cid:commentId w16cid:paraId="3617D466" w16cid:durableId="278CE342"/>
  <w16cid:commentId w16cid:paraId="53568004" w16cid:durableId="010A5C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2B4FA" w14:textId="77777777" w:rsidR="002F17CC" w:rsidRDefault="002F17CC" w:rsidP="009E784A">
      <w:r>
        <w:separator/>
      </w:r>
    </w:p>
  </w:endnote>
  <w:endnote w:type="continuationSeparator" w:id="0">
    <w:p w14:paraId="6690F4E4" w14:textId="77777777" w:rsidR="002F17CC" w:rsidRDefault="002F17C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309020205020404"/>
    <w:charset w:val="00"/>
    <w:family w:val="modern"/>
    <w:pitch w:val="fixed"/>
    <w:sig w:usb0="E0002AFF" w:usb1="C0007843" w:usb2="00000009" w:usb3="00000000" w:csb0="000001FF" w:csb1="00000000"/>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Nokia Pure Text Light">
    <w:panose1 w:val="020B0604020202020204"/>
    <w:charset w:val="00"/>
    <w:family w:val="swiss"/>
    <w:pitch w:val="variable"/>
    <w:sig w:usb0="A00002FF" w:usb1="700078FB"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4892058"/>
      <w:docPartObj>
        <w:docPartGallery w:val="Page Numbers (Bottom of Page)"/>
        <w:docPartUnique/>
      </w:docPartObj>
    </w:sdtPr>
    <w:sdtContent>
      <w:p w14:paraId="101D60F8" w14:textId="5A5497D4"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2533EA" w14:textId="77777777" w:rsidR="00A40A85" w:rsidRDefault="00A40A85" w:rsidP="00A40A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05784573"/>
      <w:docPartObj>
        <w:docPartGallery w:val="Page Numbers (Bottom of Page)"/>
        <w:docPartUnique/>
      </w:docPartObj>
    </w:sdtPr>
    <w:sdtContent>
      <w:p w14:paraId="4B7A75BC" w14:textId="17619298"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CCBA565" w14:textId="77777777" w:rsidR="000631BA" w:rsidRPr="00E0681D" w:rsidRDefault="000631BA" w:rsidP="00A40A8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FC02A" w14:textId="77777777" w:rsidR="002F17CC" w:rsidRDefault="002F17CC" w:rsidP="009E784A">
      <w:r>
        <w:separator/>
      </w:r>
    </w:p>
  </w:footnote>
  <w:footnote w:type="continuationSeparator" w:id="0">
    <w:p w14:paraId="31DDC6EE" w14:textId="77777777" w:rsidR="002F17CC" w:rsidRDefault="002F17C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0631BA" w:rsidRPr="00E0681D" w:rsidRDefault="000631B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2866"/>
    <w:multiLevelType w:val="hybridMultilevel"/>
    <w:tmpl w:val="FB523A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0416781"/>
    <w:multiLevelType w:val="hybridMultilevel"/>
    <w:tmpl w:val="395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A92DB0"/>
    <w:multiLevelType w:val="hybridMultilevel"/>
    <w:tmpl w:val="0AB4F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5" w15:restartNumberingAfterBreak="0">
    <w:nsid w:val="45D83045"/>
    <w:multiLevelType w:val="hybridMultilevel"/>
    <w:tmpl w:val="16DE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7A03340"/>
    <w:multiLevelType w:val="hybridMultilevel"/>
    <w:tmpl w:val="D3748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260CCC"/>
    <w:multiLevelType w:val="multilevel"/>
    <w:tmpl w:val="65FABB9A"/>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5A34068"/>
    <w:multiLevelType w:val="multilevel"/>
    <w:tmpl w:val="65FABB9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61554AA"/>
    <w:multiLevelType w:val="hybridMultilevel"/>
    <w:tmpl w:val="96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7"/>
  </w:num>
  <w:num w:numId="2" w16cid:durableId="970402321">
    <w:abstractNumId w:val="8"/>
  </w:num>
  <w:num w:numId="3" w16cid:durableId="456947940">
    <w:abstractNumId w:val="9"/>
  </w:num>
  <w:num w:numId="4" w16cid:durableId="886455972">
    <w:abstractNumId w:val="13"/>
  </w:num>
  <w:num w:numId="5" w16cid:durableId="819689715">
    <w:abstractNumId w:val="14"/>
  </w:num>
  <w:num w:numId="6" w16cid:durableId="1461611339">
    <w:abstractNumId w:val="14"/>
  </w:num>
  <w:num w:numId="7" w16cid:durableId="367295357">
    <w:abstractNumId w:val="14"/>
  </w:num>
  <w:num w:numId="8" w16cid:durableId="924149230">
    <w:abstractNumId w:val="14"/>
  </w:num>
  <w:num w:numId="9" w16cid:durableId="517698228">
    <w:abstractNumId w:val="14"/>
  </w:num>
  <w:num w:numId="10" w16cid:durableId="640423701">
    <w:abstractNumId w:val="11"/>
  </w:num>
  <w:num w:numId="11" w16cid:durableId="9349449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7393627">
    <w:abstractNumId w:val="12"/>
  </w:num>
  <w:num w:numId="13" w16cid:durableId="963267074">
    <w:abstractNumId w:val="1"/>
  </w:num>
  <w:num w:numId="14" w16cid:durableId="1083140130">
    <w:abstractNumId w:val="2"/>
  </w:num>
  <w:num w:numId="15" w16cid:durableId="160702187">
    <w:abstractNumId w:val="10"/>
  </w:num>
  <w:num w:numId="16" w16cid:durableId="1390304500">
    <w:abstractNumId w:val="0"/>
  </w:num>
  <w:num w:numId="17" w16cid:durableId="759371031">
    <w:abstractNumId w:val="6"/>
  </w:num>
  <w:num w:numId="18" w16cid:durableId="313023158">
    <w:abstractNumId w:val="5"/>
  </w:num>
  <w:num w:numId="19" w16cid:durableId="853958725">
    <w:abstractNumId w:val="15"/>
  </w:num>
  <w:num w:numId="20" w16cid:durableId="1351957346">
    <w:abstractNumId w:val="4"/>
  </w:num>
  <w:num w:numId="21" w16cid:durableId="188732785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rson w15:author="BATTISTA STEFANO">
    <w15:presenceInfo w15:providerId="AD" w15:userId="S::S1087217@pm.univpm.it::44e9a7cb-9607-4a78-869e-86e631c271be"/>
  </w15:person>
  <w15:person w15:author="Emre Aksu (Nokia)">
    <w15:presenceInfo w15:providerId="AD" w15:userId="S::emre.aksu@nokia.com::dd7bee93-261c-4bfd-bfed-3df7e50660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31BA"/>
    <w:rsid w:val="00067E75"/>
    <w:rsid w:val="00094AC5"/>
    <w:rsid w:val="000968DA"/>
    <w:rsid w:val="000A5F7F"/>
    <w:rsid w:val="000C78E6"/>
    <w:rsid w:val="000D512D"/>
    <w:rsid w:val="000E32D2"/>
    <w:rsid w:val="000E7D99"/>
    <w:rsid w:val="00140749"/>
    <w:rsid w:val="00144A29"/>
    <w:rsid w:val="00145431"/>
    <w:rsid w:val="00153BB2"/>
    <w:rsid w:val="0017051E"/>
    <w:rsid w:val="0018563E"/>
    <w:rsid w:val="00195FF0"/>
    <w:rsid w:val="00196997"/>
    <w:rsid w:val="001E18A9"/>
    <w:rsid w:val="00202EA8"/>
    <w:rsid w:val="002047A5"/>
    <w:rsid w:val="00216CBB"/>
    <w:rsid w:val="002335D6"/>
    <w:rsid w:val="00261D2B"/>
    <w:rsid w:val="00263789"/>
    <w:rsid w:val="002958CB"/>
    <w:rsid w:val="002A49B1"/>
    <w:rsid w:val="002B38D9"/>
    <w:rsid w:val="002B6513"/>
    <w:rsid w:val="002D5F53"/>
    <w:rsid w:val="002F17CC"/>
    <w:rsid w:val="003114D3"/>
    <w:rsid w:val="003226C8"/>
    <w:rsid w:val="00322F50"/>
    <w:rsid w:val="00343C5C"/>
    <w:rsid w:val="00385C5D"/>
    <w:rsid w:val="003B0FC6"/>
    <w:rsid w:val="003F1F3F"/>
    <w:rsid w:val="003F4C08"/>
    <w:rsid w:val="00446E46"/>
    <w:rsid w:val="004C352E"/>
    <w:rsid w:val="004D2E30"/>
    <w:rsid w:val="004E2B01"/>
    <w:rsid w:val="004E459B"/>
    <w:rsid w:val="004E45B6"/>
    <w:rsid w:val="004E5D3B"/>
    <w:rsid w:val="004F5473"/>
    <w:rsid w:val="00527CD8"/>
    <w:rsid w:val="00531F20"/>
    <w:rsid w:val="00540DEA"/>
    <w:rsid w:val="005612C2"/>
    <w:rsid w:val="005A38C9"/>
    <w:rsid w:val="005A62A1"/>
    <w:rsid w:val="005C2A51"/>
    <w:rsid w:val="00602D75"/>
    <w:rsid w:val="00622C6C"/>
    <w:rsid w:val="0063127E"/>
    <w:rsid w:val="0064508F"/>
    <w:rsid w:val="00651912"/>
    <w:rsid w:val="006A38CB"/>
    <w:rsid w:val="006E4D98"/>
    <w:rsid w:val="00750CFD"/>
    <w:rsid w:val="00770488"/>
    <w:rsid w:val="007C1878"/>
    <w:rsid w:val="007D424B"/>
    <w:rsid w:val="007F537F"/>
    <w:rsid w:val="00804D88"/>
    <w:rsid w:val="00805670"/>
    <w:rsid w:val="00827179"/>
    <w:rsid w:val="00846ED6"/>
    <w:rsid w:val="00881CCB"/>
    <w:rsid w:val="0088427F"/>
    <w:rsid w:val="00891230"/>
    <w:rsid w:val="008B3FE4"/>
    <w:rsid w:val="008E5015"/>
    <w:rsid w:val="008E7795"/>
    <w:rsid w:val="00952A96"/>
    <w:rsid w:val="00954B0D"/>
    <w:rsid w:val="009636E0"/>
    <w:rsid w:val="00980E7B"/>
    <w:rsid w:val="009B09C2"/>
    <w:rsid w:val="009B324F"/>
    <w:rsid w:val="009C464E"/>
    <w:rsid w:val="009C5AAC"/>
    <w:rsid w:val="009D5D9F"/>
    <w:rsid w:val="009E092B"/>
    <w:rsid w:val="009E784A"/>
    <w:rsid w:val="00A3573D"/>
    <w:rsid w:val="00A40A85"/>
    <w:rsid w:val="00AE2A05"/>
    <w:rsid w:val="00B0279B"/>
    <w:rsid w:val="00B10D58"/>
    <w:rsid w:val="00B14854"/>
    <w:rsid w:val="00B24CCE"/>
    <w:rsid w:val="00B332AC"/>
    <w:rsid w:val="00B40304"/>
    <w:rsid w:val="00B62642"/>
    <w:rsid w:val="00BA60FC"/>
    <w:rsid w:val="00BB75A6"/>
    <w:rsid w:val="00BC0985"/>
    <w:rsid w:val="00BC1590"/>
    <w:rsid w:val="00BC5616"/>
    <w:rsid w:val="00BC69E6"/>
    <w:rsid w:val="00BC6BC0"/>
    <w:rsid w:val="00BD25BD"/>
    <w:rsid w:val="00BE7876"/>
    <w:rsid w:val="00C00EE5"/>
    <w:rsid w:val="00C06054"/>
    <w:rsid w:val="00C70B1D"/>
    <w:rsid w:val="00C955C7"/>
    <w:rsid w:val="00CB798F"/>
    <w:rsid w:val="00CD36BE"/>
    <w:rsid w:val="00CE05CC"/>
    <w:rsid w:val="00CF1629"/>
    <w:rsid w:val="00D437AA"/>
    <w:rsid w:val="00D43814"/>
    <w:rsid w:val="00D46C72"/>
    <w:rsid w:val="00D709E9"/>
    <w:rsid w:val="00E15411"/>
    <w:rsid w:val="00E320F0"/>
    <w:rsid w:val="00E565AB"/>
    <w:rsid w:val="00E76AE5"/>
    <w:rsid w:val="00E843CE"/>
    <w:rsid w:val="00E94522"/>
    <w:rsid w:val="00E9507F"/>
    <w:rsid w:val="00E965CC"/>
    <w:rsid w:val="00EA12EF"/>
    <w:rsid w:val="00EF2D59"/>
    <w:rsid w:val="00F03F9B"/>
    <w:rsid w:val="00F14962"/>
    <w:rsid w:val="00F419DA"/>
    <w:rsid w:val="00F73309"/>
    <w:rsid w:val="00F80406"/>
    <w:rsid w:val="00F82EA5"/>
    <w:rsid w:val="00F96655"/>
    <w:rsid w:val="00FB6D36"/>
    <w:rsid w:val="00FC3D82"/>
    <w:rsid w:val="00FF2653"/>
    <w:rsid w:val="00FF46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FE4"/>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2B6513"/>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2B6513"/>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2B6513"/>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2B6513"/>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1407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New" w:eastAsia="Times New Roman" w:hAnsi="Courier New"/>
      <w:noProof/>
      <w:sz w:val="20"/>
      <w:szCs w:val="20"/>
      <w:lang w:val="en-GB"/>
    </w:rPr>
  </w:style>
  <w:style w:type="character" w:customStyle="1" w:styleId="codeZchn">
    <w:name w:val="code Zchn"/>
    <w:link w:val="code"/>
    <w:rsid w:val="00140749"/>
    <w:rPr>
      <w:rFonts w:ascii="Courier New" w:eastAsia="Times New Roman" w:hAnsi="Courier New" w:cs="Times New Roman"/>
      <w:noProof/>
      <w:sz w:val="20"/>
      <w:szCs w:val="20"/>
      <w:lang w:val="en-GB"/>
    </w:rPr>
  </w:style>
  <w:style w:type="character" w:customStyle="1" w:styleId="codeChar">
    <w:name w:val="code Char"/>
    <w:qFormat/>
    <w:rsid w:val="008B3FE4"/>
    <w:rPr>
      <w:rFonts w:ascii="Courier New" w:hAnsi="Courier New"/>
      <w:noProof/>
      <w:lang w:val="en-GB" w:eastAsia="ja-JP" w:bidi="ar-SA"/>
    </w:rPr>
  </w:style>
  <w:style w:type="paragraph" w:styleId="TOCHeading">
    <w:name w:val="TOC Heading"/>
    <w:basedOn w:val="Heading1"/>
    <w:next w:val="Normal"/>
    <w:uiPriority w:val="39"/>
    <w:unhideWhenUsed/>
    <w:qFormat/>
    <w:rsid w:val="00322F50"/>
    <w:pPr>
      <w:keepLines/>
      <w:numPr>
        <w:numId w:val="0"/>
      </w:numPr>
      <w:spacing w:before="480" w:after="0" w:line="276" w:lineRule="auto"/>
      <w:jc w:val="left"/>
      <w:outlineLvl w:val="9"/>
    </w:pPr>
    <w:rPr>
      <w:rFonts w:eastAsiaTheme="majorEastAsia" w:cstheme="majorBidi"/>
      <w:color w:val="000000" w:themeColor="text1"/>
      <w:kern w:val="0"/>
      <w:szCs w:val="28"/>
    </w:rPr>
  </w:style>
  <w:style w:type="paragraph" w:styleId="TOC1">
    <w:name w:val="toc 1"/>
    <w:basedOn w:val="Normal"/>
    <w:next w:val="Normal"/>
    <w:autoRedefine/>
    <w:uiPriority w:val="39"/>
    <w:unhideWhenUsed/>
    <w:rsid w:val="00F14962"/>
    <w:pPr>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F14962"/>
    <w:pPr>
      <w:spacing w:before="0"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F14962"/>
    <w:pPr>
      <w:spacing w:before="0"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F14962"/>
    <w:pPr>
      <w:spacing w:before="0" w:after="0"/>
      <w:ind w:left="720"/>
      <w:jc w:val="left"/>
    </w:pPr>
    <w:rPr>
      <w:rFonts w:asciiTheme="minorHAnsi" w:hAnsiTheme="minorHAnsi" w:cstheme="minorHAnsi"/>
      <w:sz w:val="18"/>
      <w:szCs w:val="18"/>
    </w:rPr>
  </w:style>
  <w:style w:type="paragraph" w:styleId="TOC5">
    <w:name w:val="toc 5"/>
    <w:basedOn w:val="Normal"/>
    <w:next w:val="Normal"/>
    <w:autoRedefine/>
    <w:uiPriority w:val="39"/>
    <w:semiHidden/>
    <w:unhideWhenUsed/>
    <w:rsid w:val="00F14962"/>
    <w:pPr>
      <w:spacing w:before="0" w:after="0"/>
      <w:ind w:left="960"/>
      <w:jc w:val="left"/>
    </w:pPr>
    <w:rPr>
      <w:rFonts w:asciiTheme="minorHAnsi" w:hAnsiTheme="minorHAnsi" w:cstheme="minorHAnsi"/>
      <w:sz w:val="18"/>
      <w:szCs w:val="18"/>
    </w:rPr>
  </w:style>
  <w:style w:type="paragraph" w:styleId="TOC6">
    <w:name w:val="toc 6"/>
    <w:basedOn w:val="Normal"/>
    <w:next w:val="Normal"/>
    <w:autoRedefine/>
    <w:uiPriority w:val="39"/>
    <w:semiHidden/>
    <w:unhideWhenUsed/>
    <w:rsid w:val="00F14962"/>
    <w:pPr>
      <w:spacing w:before="0" w:after="0"/>
      <w:ind w:left="1200"/>
      <w:jc w:val="left"/>
    </w:pPr>
    <w:rPr>
      <w:rFonts w:asciiTheme="minorHAnsi" w:hAnsiTheme="minorHAnsi" w:cstheme="minorHAnsi"/>
      <w:sz w:val="18"/>
      <w:szCs w:val="18"/>
    </w:rPr>
  </w:style>
  <w:style w:type="paragraph" w:styleId="TOC7">
    <w:name w:val="toc 7"/>
    <w:basedOn w:val="Normal"/>
    <w:next w:val="Normal"/>
    <w:autoRedefine/>
    <w:uiPriority w:val="39"/>
    <w:semiHidden/>
    <w:unhideWhenUsed/>
    <w:rsid w:val="00F14962"/>
    <w:pPr>
      <w:spacing w:before="0" w:after="0"/>
      <w:ind w:left="1440"/>
      <w:jc w:val="left"/>
    </w:pPr>
    <w:rPr>
      <w:rFonts w:asciiTheme="minorHAnsi" w:hAnsiTheme="minorHAnsi" w:cstheme="minorHAnsi"/>
      <w:sz w:val="18"/>
      <w:szCs w:val="18"/>
    </w:rPr>
  </w:style>
  <w:style w:type="paragraph" w:styleId="TOC8">
    <w:name w:val="toc 8"/>
    <w:basedOn w:val="Normal"/>
    <w:next w:val="Normal"/>
    <w:autoRedefine/>
    <w:uiPriority w:val="39"/>
    <w:semiHidden/>
    <w:unhideWhenUsed/>
    <w:rsid w:val="00F14962"/>
    <w:pPr>
      <w:spacing w:before="0" w:after="0"/>
      <w:ind w:left="1680"/>
      <w:jc w:val="left"/>
    </w:pPr>
    <w:rPr>
      <w:rFonts w:asciiTheme="minorHAnsi" w:hAnsiTheme="minorHAnsi" w:cstheme="minorHAnsi"/>
      <w:sz w:val="18"/>
      <w:szCs w:val="18"/>
    </w:rPr>
  </w:style>
  <w:style w:type="paragraph" w:styleId="TOC9">
    <w:name w:val="toc 9"/>
    <w:basedOn w:val="Normal"/>
    <w:next w:val="Normal"/>
    <w:autoRedefine/>
    <w:uiPriority w:val="39"/>
    <w:semiHidden/>
    <w:unhideWhenUsed/>
    <w:rsid w:val="00F14962"/>
    <w:pPr>
      <w:spacing w:before="0" w:after="0"/>
      <w:ind w:left="1920"/>
      <w:jc w:val="left"/>
    </w:pPr>
    <w:rPr>
      <w:rFonts w:asciiTheme="minorHAnsi" w:hAnsiTheme="minorHAnsi" w:cstheme="minorHAnsi"/>
      <w:sz w:val="18"/>
      <w:szCs w:val="18"/>
    </w:rPr>
  </w:style>
  <w:style w:type="numbering" w:customStyle="1" w:styleId="CurrentList1">
    <w:name w:val="Current List1"/>
    <w:uiPriority w:val="99"/>
    <w:rsid w:val="00322F50"/>
    <w:pPr>
      <w:numPr>
        <w:numId w:val="10"/>
      </w:numPr>
    </w:pPr>
  </w:style>
  <w:style w:type="paragraph" w:styleId="Revision">
    <w:name w:val="Revision"/>
    <w:hidden/>
    <w:uiPriority w:val="99"/>
    <w:semiHidden/>
    <w:rsid w:val="002A49B1"/>
    <w:pPr>
      <w:widowControl/>
      <w:autoSpaceDE/>
      <w:autoSpaceDN/>
    </w:pPr>
    <w:rPr>
      <w:rFonts w:ascii="Times New Roman" w:eastAsia="MS Mincho" w:hAnsi="Times New Roman" w:cs="Times New Roman"/>
      <w:sz w:val="24"/>
      <w:szCs w:val="24"/>
    </w:rPr>
  </w:style>
  <w:style w:type="paragraph" w:styleId="Caption">
    <w:name w:val="caption"/>
    <w:basedOn w:val="Normal"/>
    <w:next w:val="Normal"/>
    <w:link w:val="CaptionChar"/>
    <w:unhideWhenUsed/>
    <w:qFormat/>
    <w:rsid w:val="0064508F"/>
    <w:pPr>
      <w:spacing w:before="0" w:after="200"/>
      <w:jc w:val="center"/>
    </w:pPr>
    <w:rPr>
      <w:iCs/>
      <w:color w:val="000000" w:themeColor="text1"/>
      <w:szCs w:val="18"/>
    </w:rPr>
  </w:style>
  <w:style w:type="table" w:styleId="TableGrid">
    <w:name w:val="Table Grid"/>
    <w:basedOn w:val="TableNormal"/>
    <w:uiPriority w:val="39"/>
    <w:rsid w:val="0064508F"/>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46BB"/>
    <w:rPr>
      <w:sz w:val="16"/>
      <w:szCs w:val="16"/>
    </w:rPr>
  </w:style>
  <w:style w:type="paragraph" w:styleId="CommentText">
    <w:name w:val="annotation text"/>
    <w:basedOn w:val="Normal"/>
    <w:link w:val="CommentTextChar"/>
    <w:uiPriority w:val="99"/>
    <w:unhideWhenUsed/>
    <w:rsid w:val="00FF46BB"/>
    <w:pPr>
      <w:widowControl w:val="0"/>
      <w:autoSpaceDE w:val="0"/>
      <w:autoSpaceDN w:val="0"/>
      <w:spacing w:before="0" w:after="0"/>
      <w:jc w:val="left"/>
    </w:pPr>
    <w:rPr>
      <w:rFonts w:ascii="Arial" w:eastAsia="Arial" w:hAnsi="Arial" w:cs="Arial"/>
      <w:sz w:val="20"/>
      <w:szCs w:val="20"/>
    </w:rPr>
  </w:style>
  <w:style w:type="character" w:customStyle="1" w:styleId="CommentTextChar">
    <w:name w:val="Comment Text Char"/>
    <w:basedOn w:val="DefaultParagraphFont"/>
    <w:link w:val="CommentText"/>
    <w:uiPriority w:val="99"/>
    <w:rsid w:val="00FF46BB"/>
    <w:rPr>
      <w:rFonts w:ascii="Arial" w:eastAsia="Arial" w:hAnsi="Arial" w:cs="Arial"/>
      <w:sz w:val="20"/>
      <w:szCs w:val="20"/>
    </w:rPr>
  </w:style>
  <w:style w:type="character" w:styleId="FollowedHyperlink">
    <w:name w:val="FollowedHyperlink"/>
    <w:basedOn w:val="DefaultParagraphFont"/>
    <w:uiPriority w:val="99"/>
    <w:semiHidden/>
    <w:unhideWhenUsed/>
    <w:rsid w:val="00343C5C"/>
    <w:rPr>
      <w:color w:val="800080" w:themeColor="followedHyperlink"/>
      <w:u w:val="single"/>
    </w:rPr>
  </w:style>
  <w:style w:type="character" w:customStyle="1" w:styleId="Heading6Char">
    <w:name w:val="Heading 6 Char"/>
    <w:basedOn w:val="DefaultParagraphFont"/>
    <w:link w:val="Heading6"/>
    <w:uiPriority w:val="6"/>
    <w:rsid w:val="002B6513"/>
    <w:rPr>
      <w:rFonts w:eastAsia="Times New Roman" w:cs="Times New Roman"/>
      <w:b/>
      <w:bCs/>
      <w:i/>
      <w:sz w:val="24"/>
    </w:rPr>
  </w:style>
  <w:style w:type="character" w:customStyle="1" w:styleId="Heading7Char">
    <w:name w:val="Heading 7 Char"/>
    <w:basedOn w:val="DefaultParagraphFont"/>
    <w:link w:val="Heading7"/>
    <w:uiPriority w:val="9"/>
    <w:rsid w:val="002B6513"/>
    <w:rPr>
      <w:rFonts w:eastAsia="Times New Roman" w:cs="Times New Roman"/>
      <w:sz w:val="24"/>
      <w:szCs w:val="24"/>
    </w:rPr>
  </w:style>
  <w:style w:type="character" w:customStyle="1" w:styleId="Heading8Char">
    <w:name w:val="Heading 8 Char"/>
    <w:basedOn w:val="DefaultParagraphFont"/>
    <w:link w:val="Heading8"/>
    <w:uiPriority w:val="9"/>
    <w:rsid w:val="002B651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2B6513"/>
    <w:rPr>
      <w:rFonts w:eastAsia="Times New Roman" w:cs="Times New Roman"/>
      <w:i/>
    </w:rPr>
  </w:style>
  <w:style w:type="paragraph" w:customStyle="1" w:styleId="Note">
    <w:name w:val="Note"/>
    <w:basedOn w:val="Normal"/>
    <w:next w:val="Normal"/>
    <w:link w:val="NoteZchn"/>
    <w:autoRedefine/>
    <w:qFormat/>
    <w:rsid w:val="00B40304"/>
    <w:pPr>
      <w:tabs>
        <w:tab w:val="left" w:pos="1685"/>
        <w:tab w:val="left" w:pos="2160"/>
      </w:tabs>
      <w:spacing w:line="210" w:lineRule="atLeast"/>
      <w:ind w:left="720" w:right="720"/>
    </w:pPr>
    <w:rPr>
      <w:sz w:val="20"/>
      <w:szCs w:val="20"/>
      <w:lang w:val="en-CA" w:eastAsia="ja-JP"/>
    </w:rPr>
  </w:style>
  <w:style w:type="character" w:customStyle="1" w:styleId="NoteZchn">
    <w:name w:val="Note Zchn"/>
    <w:link w:val="Note"/>
    <w:rsid w:val="00B40304"/>
    <w:rPr>
      <w:rFonts w:ascii="Times New Roman" w:eastAsia="MS Mincho" w:hAnsi="Times New Roman" w:cs="Times New Roman"/>
      <w:sz w:val="20"/>
      <w:szCs w:val="20"/>
      <w:lang w:val="en-CA" w:eastAsia="ja-JP"/>
    </w:rPr>
  </w:style>
  <w:style w:type="paragraph" w:customStyle="1" w:styleId="fields">
    <w:name w:val="fields"/>
    <w:basedOn w:val="Normal"/>
    <w:link w:val="fieldsZchn"/>
    <w:rsid w:val="00BC0985"/>
    <w:pPr>
      <w:tabs>
        <w:tab w:val="left" w:pos="1440"/>
        <w:tab w:val="left" w:pos="8010"/>
      </w:tabs>
      <w:spacing w:before="0" w:after="0"/>
      <w:ind w:left="720" w:hanging="360"/>
      <w:jc w:val="left"/>
    </w:pPr>
    <w:rPr>
      <w:rFonts w:ascii="Cambria" w:eastAsia="Times New Roman" w:hAnsi="Cambria"/>
      <w:sz w:val="22"/>
      <w:szCs w:val="22"/>
      <w:lang w:val="en-GB"/>
    </w:rPr>
  </w:style>
  <w:style w:type="character" w:customStyle="1" w:styleId="fieldsZchn">
    <w:name w:val="fields Zchn"/>
    <w:link w:val="fields"/>
    <w:rsid w:val="00BC0985"/>
    <w:rPr>
      <w:rFonts w:ascii="Cambria" w:eastAsia="Times New Roman" w:hAnsi="Cambria" w:cs="Times New Roman"/>
      <w:lang w:val="en-GB"/>
    </w:rPr>
  </w:style>
  <w:style w:type="paragraph" w:styleId="CommentSubject">
    <w:name w:val="annotation subject"/>
    <w:basedOn w:val="CommentText"/>
    <w:next w:val="CommentText"/>
    <w:link w:val="CommentSubjectChar"/>
    <w:uiPriority w:val="99"/>
    <w:semiHidden/>
    <w:unhideWhenUsed/>
    <w:rsid w:val="00F96655"/>
    <w:pPr>
      <w:widowControl/>
      <w:autoSpaceDE/>
      <w:autoSpaceDN/>
      <w:spacing w:before="120" w:after="120"/>
      <w:jc w:val="both"/>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F96655"/>
    <w:rPr>
      <w:rFonts w:ascii="Times New Roman" w:eastAsia="MS Mincho" w:hAnsi="Times New Roman" w:cs="Times New Roman"/>
      <w:b/>
      <w:bCs/>
      <w:sz w:val="20"/>
      <w:szCs w:val="20"/>
    </w:rPr>
  </w:style>
  <w:style w:type="character" w:customStyle="1" w:styleId="NoteChar">
    <w:name w:val="Note Char"/>
    <w:basedOn w:val="DefaultParagraphFont"/>
    <w:rsid w:val="000E32D2"/>
    <w:rPr>
      <w:rFonts w:ascii="Cambria" w:eastAsia="Calibri" w:hAnsi="Cambria" w:cs="Courier New"/>
      <w:sz w:val="20"/>
      <w:szCs w:val="20"/>
      <w:lang w:val="en-GB"/>
    </w:rPr>
  </w:style>
  <w:style w:type="character" w:customStyle="1" w:styleId="ListParagraphChar">
    <w:name w:val="List Paragraph Char"/>
    <w:basedOn w:val="DefaultParagraphFont"/>
    <w:link w:val="ListParagraph"/>
    <w:uiPriority w:val="34"/>
    <w:qFormat/>
    <w:locked/>
    <w:rsid w:val="000E32D2"/>
    <w:rPr>
      <w:rFonts w:ascii="Times New Roman" w:eastAsia="MS Mincho" w:hAnsi="Times New Roman" w:cs="Times New Roman"/>
      <w:sz w:val="24"/>
      <w:szCs w:val="24"/>
    </w:rPr>
  </w:style>
  <w:style w:type="character" w:customStyle="1" w:styleId="CaptionChar">
    <w:name w:val="Caption Char"/>
    <w:link w:val="Caption"/>
    <w:locked/>
    <w:rsid w:val="000E32D2"/>
    <w:rPr>
      <w:rFonts w:ascii="Times New Roman" w:eastAsia="MS Mincho" w:hAnsi="Times New Roman" w:cs="Times New Roman"/>
      <w:iCs/>
      <w:color w:val="000000" w:themeColor="text1"/>
      <w:sz w:val="24"/>
      <w:szCs w:val="18"/>
    </w:rPr>
  </w:style>
  <w:style w:type="character" w:styleId="PageNumber">
    <w:name w:val="page number"/>
    <w:basedOn w:val="DefaultParagraphFont"/>
    <w:uiPriority w:val="99"/>
    <w:semiHidden/>
    <w:unhideWhenUsed/>
    <w:rsid w:val="00A4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6007925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hyperlink" Target="https://developer.apple.com/av-foundation/HEVC-Video-with-Alpha-Interoperability-Profile.pdf" TargetMode="External"/><Relationship Id="rId21" Type="http://schemas.openxmlformats.org/officeDocument/2006/relationships/image" Target="media/image5.e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g11.sc29.org/doc_end_user/current_document.php?id=76249&amp;id_meeting=184" TargetMode="External"/><Relationship Id="rId17" Type="http://schemas.openxmlformats.org/officeDocument/2006/relationships/image" Target="media/image2.png"/><Relationship Id="rId25" Type="http://schemas.openxmlformats.org/officeDocument/2006/relationships/hyperlink" Target="https://dms.mpeg.expert/doc_end_user/current_document.php?id=90795" TargetMode="External"/><Relationship Id="rId33" Type="http://schemas.openxmlformats.org/officeDocument/2006/relationships/hyperlink" Target="https://dms.mpeg.expert/doc_end_user/current_document.php?id=92995" TargetMode="External"/><Relationship Id="rId38"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mpegx.int-evry.fr/software/MPEG/Systems/FileFormat/NALuFF/-/issues/133" TargetMode="External"/><Relationship Id="rId29" Type="http://schemas.openxmlformats.org/officeDocument/2006/relationships/hyperlink" Target="https://datatracker.ietf.org/doc/html/rfc82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doc_end_user/current_document.php?id=75250&amp;id_meeting=183" TargetMode="External"/><Relationship Id="rId24" Type="http://schemas.openxmlformats.org/officeDocument/2006/relationships/package" Target="embeddings/Microsoft_Visio_Drawing1.vsdx"/><Relationship Id="rId32" Type="http://schemas.openxmlformats.org/officeDocument/2006/relationships/hyperlink" Target="https://dms.mpeg.expert/doc_end_user/current_document.php?id=91326" TargetMode="External"/><Relationship Id="rId37"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image" Target="media/image6.emf"/><Relationship Id="rId28" Type="http://schemas.openxmlformats.org/officeDocument/2006/relationships/hyperlink" Target="https://dms.mpeg.expert/doc_end_user/current_document.php?id=9304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yperlink" Target="https://www.w3.org/TR/media-capabilitie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openxmlformats.org/officeDocument/2006/relationships/package" Target="embeddings/Microsoft_Visio_Drawing.vsdx"/><Relationship Id="rId27" Type="http://schemas.openxmlformats.org/officeDocument/2006/relationships/hyperlink" Target="https://dms.mpeg.expert/doc_end_user/current_document.php?id=93043" TargetMode="External"/><Relationship Id="rId30" Type="http://schemas.openxmlformats.org/officeDocument/2006/relationships/hyperlink" Target="https://www.w3.org/TR/media-source-2/" TargetMode="External"/><Relationship Id="rId35"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A9CA-5477-6D44-AE77-6DDD61181F0B}">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9</TotalTime>
  <Pages>27</Pages>
  <Words>8688</Words>
  <Characters>46308</Characters>
  <Application>Microsoft Office Word</Application>
  <DocSecurity>0</DocSecurity>
  <Lines>1403</Lines>
  <Paragraphs>932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14496-15 Carriage of NAL unit structured video in ISOBMFF</vt:lpstr>
      <vt:lpstr/>
    </vt:vector>
  </TitlesOfParts>
  <Manager/>
  <Company/>
  <LinksUpToDate>false</LinksUpToDate>
  <CharactersWithSpaces>54064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 Carriage of NAL unit structured video in ISOBMFF</dc:title>
  <dc:subject/>
  <dc:creator>Dimitri Podborski</dc:creator>
  <cp:keywords/>
  <dc:description/>
  <cp:lastModifiedBy>Dimitri Podborski</cp:lastModifiedBy>
  <cp:revision>6</cp:revision>
  <dcterms:created xsi:type="dcterms:W3CDTF">2024-05-15T06:30:00Z</dcterms:created>
  <dcterms:modified xsi:type="dcterms:W3CDTF">2024-11-03T20:04:00Z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1277</vt:lpwstr>
  </property>
  <property fmtid="{D5CDD505-2E9C-101B-9397-08002B2CF9AE}" pid="3" name="MDMSNumber">
    <vt:lpwstr>24123</vt:lpwstr>
  </property>
</Properties>
</file>